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C52" w:rsidRPr="00677C52" w:rsidRDefault="00677C52" w:rsidP="00677C52">
      <w:pPr>
        <w:pStyle w:val="a3"/>
        <w:keepNext/>
        <w:keepLines/>
        <w:numPr>
          <w:ilvl w:val="0"/>
          <w:numId w:val="1"/>
        </w:numPr>
        <w:tabs>
          <w:tab w:val="left" w:pos="964"/>
          <w:tab w:val="left" w:pos="1191"/>
          <w:tab w:val="left" w:pos="1985"/>
          <w:tab w:val="left" w:pos="2200"/>
        </w:tabs>
        <w:spacing w:before="181"/>
        <w:ind w:leftChars="0"/>
        <w:jc w:val="both"/>
        <w:textAlignment w:val="auto"/>
        <w:outlineLvl w:val="3"/>
        <w:rPr>
          <w:b/>
          <w:bCs/>
          <w:vanish/>
          <w:lang w:val="en-GB"/>
        </w:rPr>
      </w:pPr>
      <w:bookmarkStart w:id="0" w:name="_Ref331081299"/>
    </w:p>
    <w:p w:rsidR="00677C52" w:rsidRPr="00677C52" w:rsidRDefault="00677C52" w:rsidP="00677C52">
      <w:pPr>
        <w:pStyle w:val="a3"/>
        <w:keepNext/>
        <w:keepLines/>
        <w:numPr>
          <w:ilvl w:val="1"/>
          <w:numId w:val="1"/>
        </w:numPr>
        <w:tabs>
          <w:tab w:val="left" w:pos="964"/>
          <w:tab w:val="left" w:pos="1191"/>
          <w:tab w:val="left" w:pos="1985"/>
          <w:tab w:val="left" w:pos="2200"/>
        </w:tabs>
        <w:spacing w:before="181"/>
        <w:ind w:leftChars="0"/>
        <w:jc w:val="both"/>
        <w:textAlignment w:val="auto"/>
        <w:outlineLvl w:val="3"/>
        <w:rPr>
          <w:b/>
          <w:bCs/>
          <w:vanish/>
          <w:lang w:val="en-GB"/>
        </w:rPr>
      </w:pPr>
    </w:p>
    <w:p w:rsidR="00677C52" w:rsidRPr="00677C52" w:rsidRDefault="00677C52" w:rsidP="00677C52">
      <w:pPr>
        <w:pStyle w:val="a3"/>
        <w:keepNext/>
        <w:keepLines/>
        <w:numPr>
          <w:ilvl w:val="1"/>
          <w:numId w:val="1"/>
        </w:numPr>
        <w:tabs>
          <w:tab w:val="left" w:pos="964"/>
          <w:tab w:val="left" w:pos="1191"/>
          <w:tab w:val="left" w:pos="1985"/>
          <w:tab w:val="left" w:pos="2200"/>
        </w:tabs>
        <w:spacing w:before="181"/>
        <w:ind w:leftChars="0"/>
        <w:jc w:val="both"/>
        <w:textAlignment w:val="auto"/>
        <w:outlineLvl w:val="3"/>
        <w:rPr>
          <w:b/>
          <w:bCs/>
          <w:vanish/>
          <w:lang w:val="en-GB"/>
        </w:rPr>
      </w:pPr>
    </w:p>
    <w:p w:rsidR="00677C52" w:rsidRPr="00677C52" w:rsidRDefault="00677C52" w:rsidP="00677C52">
      <w:pPr>
        <w:pStyle w:val="a3"/>
        <w:keepNext/>
        <w:keepLines/>
        <w:numPr>
          <w:ilvl w:val="1"/>
          <w:numId w:val="1"/>
        </w:numPr>
        <w:tabs>
          <w:tab w:val="left" w:pos="964"/>
          <w:tab w:val="left" w:pos="1191"/>
          <w:tab w:val="left" w:pos="1985"/>
          <w:tab w:val="left" w:pos="2200"/>
        </w:tabs>
        <w:spacing w:before="181"/>
        <w:ind w:leftChars="0"/>
        <w:jc w:val="both"/>
        <w:textAlignment w:val="auto"/>
        <w:outlineLvl w:val="3"/>
        <w:rPr>
          <w:b/>
          <w:bCs/>
          <w:vanish/>
          <w:lang w:val="en-GB"/>
        </w:rPr>
      </w:pPr>
    </w:p>
    <w:p w:rsidR="00677C52" w:rsidRPr="00677C52" w:rsidRDefault="00677C52" w:rsidP="00677C52">
      <w:pPr>
        <w:pStyle w:val="a3"/>
        <w:keepNext/>
        <w:keepLines/>
        <w:numPr>
          <w:ilvl w:val="1"/>
          <w:numId w:val="1"/>
        </w:numPr>
        <w:tabs>
          <w:tab w:val="left" w:pos="964"/>
          <w:tab w:val="left" w:pos="1191"/>
          <w:tab w:val="left" w:pos="1985"/>
          <w:tab w:val="left" w:pos="2200"/>
        </w:tabs>
        <w:spacing w:before="181"/>
        <w:ind w:leftChars="0"/>
        <w:jc w:val="both"/>
        <w:textAlignment w:val="auto"/>
        <w:outlineLvl w:val="3"/>
        <w:rPr>
          <w:b/>
          <w:bCs/>
          <w:vanish/>
          <w:lang w:val="en-GB"/>
        </w:rPr>
      </w:pPr>
    </w:p>
    <w:p w:rsidR="00677C52" w:rsidRPr="00677C52" w:rsidRDefault="00677C52" w:rsidP="00677C52">
      <w:pPr>
        <w:pStyle w:val="a3"/>
        <w:keepNext/>
        <w:keepLines/>
        <w:numPr>
          <w:ilvl w:val="1"/>
          <w:numId w:val="1"/>
        </w:numPr>
        <w:tabs>
          <w:tab w:val="left" w:pos="964"/>
          <w:tab w:val="left" w:pos="1191"/>
          <w:tab w:val="left" w:pos="1985"/>
          <w:tab w:val="left" w:pos="2200"/>
        </w:tabs>
        <w:spacing w:before="181"/>
        <w:ind w:leftChars="0"/>
        <w:jc w:val="both"/>
        <w:textAlignment w:val="auto"/>
        <w:outlineLvl w:val="3"/>
        <w:rPr>
          <w:b/>
          <w:bCs/>
          <w:vanish/>
          <w:lang w:val="en-GB"/>
        </w:rPr>
      </w:pPr>
    </w:p>
    <w:p w:rsidR="00677C52" w:rsidRPr="00677C52" w:rsidRDefault="00677C52" w:rsidP="00677C52">
      <w:pPr>
        <w:pStyle w:val="a3"/>
        <w:keepNext/>
        <w:keepLines/>
        <w:numPr>
          <w:ilvl w:val="1"/>
          <w:numId w:val="1"/>
        </w:numPr>
        <w:tabs>
          <w:tab w:val="left" w:pos="964"/>
          <w:tab w:val="left" w:pos="1191"/>
          <w:tab w:val="left" w:pos="1985"/>
          <w:tab w:val="left" w:pos="2200"/>
        </w:tabs>
        <w:spacing w:before="181"/>
        <w:ind w:leftChars="0"/>
        <w:jc w:val="both"/>
        <w:textAlignment w:val="auto"/>
        <w:outlineLvl w:val="3"/>
        <w:rPr>
          <w:b/>
          <w:bCs/>
          <w:vanish/>
          <w:lang w:val="en-GB"/>
        </w:rPr>
      </w:pPr>
    </w:p>
    <w:p w:rsidR="00677C52" w:rsidRPr="00677C52" w:rsidRDefault="00677C52" w:rsidP="00677C52">
      <w:pPr>
        <w:pStyle w:val="a3"/>
        <w:keepNext/>
        <w:keepLines/>
        <w:numPr>
          <w:ilvl w:val="1"/>
          <w:numId w:val="1"/>
        </w:numPr>
        <w:tabs>
          <w:tab w:val="left" w:pos="964"/>
          <w:tab w:val="left" w:pos="1191"/>
          <w:tab w:val="left" w:pos="1985"/>
          <w:tab w:val="left" w:pos="2200"/>
        </w:tabs>
        <w:spacing w:before="181"/>
        <w:ind w:leftChars="0"/>
        <w:jc w:val="both"/>
        <w:textAlignment w:val="auto"/>
        <w:outlineLvl w:val="3"/>
        <w:rPr>
          <w:b/>
          <w:bCs/>
          <w:vanish/>
          <w:lang w:val="en-GB"/>
        </w:rPr>
      </w:pPr>
    </w:p>
    <w:p w:rsidR="00677C52" w:rsidRPr="00677C52" w:rsidRDefault="00677C52" w:rsidP="00677C52">
      <w:pPr>
        <w:pStyle w:val="a3"/>
        <w:keepNext/>
        <w:keepLines/>
        <w:numPr>
          <w:ilvl w:val="2"/>
          <w:numId w:val="1"/>
        </w:numPr>
        <w:tabs>
          <w:tab w:val="left" w:pos="964"/>
          <w:tab w:val="left" w:pos="1191"/>
          <w:tab w:val="left" w:pos="1985"/>
          <w:tab w:val="left" w:pos="2200"/>
        </w:tabs>
        <w:spacing w:before="181"/>
        <w:ind w:leftChars="0"/>
        <w:jc w:val="both"/>
        <w:textAlignment w:val="auto"/>
        <w:outlineLvl w:val="3"/>
        <w:rPr>
          <w:b/>
          <w:bCs/>
          <w:vanish/>
          <w:lang w:val="en-GB"/>
        </w:rPr>
      </w:pPr>
    </w:p>
    <w:p w:rsidR="00677C52" w:rsidRPr="00677C52" w:rsidRDefault="00677C52" w:rsidP="00677C52">
      <w:pPr>
        <w:pStyle w:val="a3"/>
        <w:keepNext/>
        <w:keepLines/>
        <w:numPr>
          <w:ilvl w:val="2"/>
          <w:numId w:val="1"/>
        </w:numPr>
        <w:tabs>
          <w:tab w:val="left" w:pos="964"/>
          <w:tab w:val="left" w:pos="1191"/>
          <w:tab w:val="left" w:pos="1985"/>
          <w:tab w:val="left" w:pos="2200"/>
        </w:tabs>
        <w:spacing w:before="181"/>
        <w:ind w:leftChars="0"/>
        <w:jc w:val="both"/>
        <w:textAlignment w:val="auto"/>
        <w:outlineLvl w:val="3"/>
        <w:rPr>
          <w:b/>
          <w:bCs/>
          <w:vanish/>
          <w:lang w:val="en-GB"/>
        </w:rPr>
      </w:pPr>
    </w:p>
    <w:p w:rsidR="00677C52" w:rsidRPr="00677C52" w:rsidRDefault="00677C52" w:rsidP="00677C52">
      <w:pPr>
        <w:pStyle w:val="a3"/>
        <w:keepNext/>
        <w:keepLines/>
        <w:numPr>
          <w:ilvl w:val="2"/>
          <w:numId w:val="1"/>
        </w:numPr>
        <w:tabs>
          <w:tab w:val="left" w:pos="964"/>
          <w:tab w:val="left" w:pos="1191"/>
          <w:tab w:val="left" w:pos="1985"/>
          <w:tab w:val="left" w:pos="2200"/>
        </w:tabs>
        <w:spacing w:before="181"/>
        <w:ind w:leftChars="0"/>
        <w:jc w:val="both"/>
        <w:textAlignment w:val="auto"/>
        <w:outlineLvl w:val="3"/>
        <w:rPr>
          <w:b/>
          <w:bCs/>
          <w:vanish/>
          <w:lang w:val="en-GB"/>
        </w:rPr>
      </w:pPr>
    </w:p>
    <w:p w:rsidR="00677C52" w:rsidRPr="00677C52" w:rsidRDefault="00677C52" w:rsidP="00677C52">
      <w:pPr>
        <w:pStyle w:val="a3"/>
        <w:keepNext/>
        <w:keepLines/>
        <w:numPr>
          <w:ilvl w:val="3"/>
          <w:numId w:val="1"/>
        </w:numPr>
        <w:tabs>
          <w:tab w:val="left" w:pos="964"/>
          <w:tab w:val="left" w:pos="1191"/>
          <w:tab w:val="left" w:pos="1985"/>
          <w:tab w:val="left" w:pos="2200"/>
        </w:tabs>
        <w:spacing w:before="181"/>
        <w:ind w:leftChars="0"/>
        <w:jc w:val="both"/>
        <w:textAlignment w:val="auto"/>
        <w:outlineLvl w:val="3"/>
        <w:rPr>
          <w:b/>
          <w:bCs/>
          <w:vanish/>
          <w:lang w:val="en-GB"/>
        </w:rPr>
      </w:pPr>
    </w:p>
    <w:p w:rsidR="00677C52" w:rsidRPr="00677C52" w:rsidRDefault="00677C52" w:rsidP="00677C52">
      <w:pPr>
        <w:pStyle w:val="a3"/>
        <w:keepNext/>
        <w:keepLines/>
        <w:numPr>
          <w:ilvl w:val="4"/>
          <w:numId w:val="1"/>
        </w:numPr>
        <w:tabs>
          <w:tab w:val="left" w:pos="964"/>
          <w:tab w:val="left" w:pos="1191"/>
          <w:tab w:val="left" w:pos="1985"/>
          <w:tab w:val="left" w:pos="2200"/>
        </w:tabs>
        <w:spacing w:before="181"/>
        <w:ind w:leftChars="0"/>
        <w:jc w:val="both"/>
        <w:textAlignment w:val="auto"/>
        <w:outlineLvl w:val="3"/>
        <w:rPr>
          <w:b/>
          <w:bCs/>
          <w:vanish/>
          <w:lang w:val="en-GB"/>
        </w:rPr>
      </w:pPr>
    </w:p>
    <w:p w:rsidR="00677C52" w:rsidRPr="00677C52" w:rsidRDefault="00677C52" w:rsidP="00677C52">
      <w:pPr>
        <w:pStyle w:val="a3"/>
        <w:keepNext/>
        <w:keepLines/>
        <w:numPr>
          <w:ilvl w:val="4"/>
          <w:numId w:val="1"/>
        </w:numPr>
        <w:tabs>
          <w:tab w:val="left" w:pos="964"/>
          <w:tab w:val="left" w:pos="1191"/>
          <w:tab w:val="left" w:pos="1985"/>
          <w:tab w:val="left" w:pos="2200"/>
        </w:tabs>
        <w:spacing w:before="181"/>
        <w:ind w:leftChars="0"/>
        <w:jc w:val="both"/>
        <w:textAlignment w:val="auto"/>
        <w:outlineLvl w:val="3"/>
        <w:rPr>
          <w:b/>
          <w:bCs/>
          <w:vanish/>
          <w:lang w:val="en-GB"/>
        </w:rPr>
      </w:pPr>
    </w:p>
    <w:p w:rsidR="00677C52" w:rsidRPr="00677C52" w:rsidRDefault="00677C52" w:rsidP="00677C52">
      <w:pPr>
        <w:pStyle w:val="a3"/>
        <w:keepNext/>
        <w:keepLines/>
        <w:numPr>
          <w:ilvl w:val="4"/>
          <w:numId w:val="1"/>
        </w:numPr>
        <w:tabs>
          <w:tab w:val="left" w:pos="964"/>
          <w:tab w:val="left" w:pos="1191"/>
          <w:tab w:val="left" w:pos="1985"/>
          <w:tab w:val="left" w:pos="2200"/>
        </w:tabs>
        <w:spacing w:before="181"/>
        <w:ind w:leftChars="0"/>
        <w:jc w:val="both"/>
        <w:textAlignment w:val="auto"/>
        <w:outlineLvl w:val="3"/>
        <w:rPr>
          <w:b/>
          <w:bCs/>
          <w:vanish/>
          <w:lang w:val="en-GB"/>
        </w:rPr>
      </w:pPr>
    </w:p>
    <w:p w:rsidR="00F6496C" w:rsidRDefault="00F6496C" w:rsidP="00F6496C">
      <w:pPr>
        <w:pStyle w:val="Annex4"/>
        <w:numPr>
          <w:ilvl w:val="0"/>
          <w:numId w:val="1"/>
        </w:numPr>
        <w:tabs>
          <w:tab w:val="clear" w:pos="794"/>
          <w:tab w:val="clear" w:pos="1588"/>
          <w:tab w:val="left" w:pos="964"/>
          <w:tab w:val="left" w:pos="2200"/>
        </w:tabs>
        <w:textAlignment w:val="auto"/>
        <w:rPr>
          <w:rFonts w:eastAsiaTheme="minorEastAsia" w:hint="eastAsia"/>
          <w:lang w:eastAsia="ko-KR"/>
        </w:rPr>
      </w:pPr>
      <w:r>
        <w:rPr>
          <w:rFonts w:eastAsiaTheme="minorEastAsia" w:hint="eastAsia"/>
          <w:lang w:eastAsia="ko-KR"/>
        </w:rPr>
        <w:t>(</w:t>
      </w:r>
      <w:r>
        <w:rPr>
          <w:rFonts w:eastAsiaTheme="minorEastAsia" w:hint="eastAsia"/>
          <w:lang w:eastAsia="ko-KR"/>
        </w:rPr>
        <w:t>Full</w:t>
      </w:r>
      <w:r>
        <w:rPr>
          <w:rFonts w:eastAsiaTheme="minorEastAsia" w:hint="eastAsia"/>
          <w:lang w:eastAsia="ko-KR"/>
        </w:rPr>
        <w:t xml:space="preserve"> search : Max disparity derivation with </w:t>
      </w:r>
      <w:r>
        <w:rPr>
          <w:rFonts w:eastAsiaTheme="minorEastAsia" w:hint="eastAsia"/>
          <w:lang w:eastAsia="ko-KR"/>
        </w:rPr>
        <w:t>all</w:t>
      </w:r>
      <w:r>
        <w:rPr>
          <w:rFonts w:eastAsiaTheme="minorEastAsia" w:hint="eastAsia"/>
          <w:lang w:eastAsia="ko-KR"/>
        </w:rPr>
        <w:t xml:space="preserve"> depth samples )</w:t>
      </w:r>
    </w:p>
    <w:p w:rsidR="00677C52" w:rsidRPr="00706756" w:rsidRDefault="00677C52" w:rsidP="00677C52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ind w:left="0" w:firstLine="0"/>
        <w:textAlignment w:val="auto"/>
        <w:rPr>
          <w:rFonts w:eastAsiaTheme="minorEastAsia" w:hint="eastAsia"/>
          <w:lang w:eastAsia="ko-KR"/>
        </w:rPr>
      </w:pPr>
      <w:r>
        <w:rPr>
          <w:rFonts w:eastAsiaTheme="minorEastAsia" w:hint="eastAsia"/>
          <w:lang w:eastAsia="ko-KR"/>
        </w:rPr>
        <w:t xml:space="preserve">J.8.3.1.4 </w:t>
      </w:r>
      <w:r w:rsidRPr="000758EA">
        <w:rPr>
          <w:rFonts w:eastAsia="MS Mincho"/>
        </w:rPr>
        <w:t>Derivation process for the disparity vector</w:t>
      </w:r>
      <w:r>
        <w:rPr>
          <w:rFonts w:eastAsia="MS Mincho"/>
        </w:rPr>
        <w:t xml:space="preserve"> and the inter-view reference</w:t>
      </w:r>
      <w:bookmarkEnd w:id="0"/>
      <w:ins w:id="1" w:author="Samsung" w:date="2012-10-04T14:09:00Z">
        <w:r w:rsidR="00706756">
          <w:rPr>
            <w:rFonts w:eastAsiaTheme="minorEastAsia" w:hint="eastAsia"/>
            <w:lang w:eastAsia="ko-KR"/>
          </w:rPr>
          <w:t xml:space="preserve"> </w:t>
        </w:r>
      </w:ins>
    </w:p>
    <w:p w:rsidR="00677C52" w:rsidRPr="005539C1" w:rsidRDefault="00677C52" w:rsidP="00677C52">
      <w:pPr>
        <w:spacing w:before="136"/>
        <w:rPr>
          <w:rFonts w:eastAsia="Times New Roman"/>
          <w:lang w:val="en-GB"/>
        </w:rPr>
      </w:pPr>
      <w:bookmarkStart w:id="2" w:name="OLE_LINK419"/>
      <w:bookmarkStart w:id="3" w:name="OLE_LINK420"/>
      <w:bookmarkStart w:id="4" w:name="OLE_LINK350"/>
      <w:bookmarkStart w:id="5" w:name="OLE_LINK351"/>
      <w:r w:rsidRPr="005539C1">
        <w:rPr>
          <w:rFonts w:eastAsia="Times New Roman"/>
          <w:lang w:val="en-GB"/>
        </w:rPr>
        <w:t xml:space="preserve">Inputs to this process are </w:t>
      </w:r>
      <w:bookmarkStart w:id="6" w:name="OLE_LINK337"/>
      <w:bookmarkStart w:id="7" w:name="OLE_LINK338"/>
      <w:r w:rsidRPr="005539C1">
        <w:rPr>
          <w:rFonts w:eastAsia="Times New Roman"/>
          <w:lang w:val="en-GB"/>
        </w:rPr>
        <w:t xml:space="preserve">depth reference view component </w:t>
      </w:r>
      <w:proofErr w:type="spellStart"/>
      <w:r w:rsidRPr="005539C1">
        <w:rPr>
          <w:rFonts w:eastAsia="Times New Roman"/>
          <w:lang w:val="en-GB"/>
        </w:rPr>
        <w:t>depthPic</w:t>
      </w:r>
      <w:proofErr w:type="spellEnd"/>
      <w:r w:rsidRPr="005539C1">
        <w:rPr>
          <w:rFonts w:eastAsia="Times New Roman"/>
          <w:lang w:val="en-GB"/>
        </w:rPr>
        <w:t>,</w:t>
      </w:r>
      <w:r w:rsidRPr="005539C1">
        <w:rPr>
          <w:rFonts w:eastAsia="Times New Roman" w:hint="eastAsia"/>
          <w:lang w:val="en-GB"/>
        </w:rPr>
        <w:t xml:space="preserve"> </w:t>
      </w:r>
      <w:r w:rsidRPr="005539C1">
        <w:rPr>
          <w:rFonts w:eastAsia="Times New Roman"/>
          <w:lang w:val="en-GB"/>
        </w:rPr>
        <w:t xml:space="preserve">the location of a top-left sample </w:t>
      </w:r>
      <w:proofErr w:type="gramStart"/>
      <w:r w:rsidRPr="005539C1">
        <w:rPr>
          <w:rFonts w:eastAsia="Times New Roman"/>
          <w:lang w:val="en-GB"/>
        </w:rPr>
        <w:t xml:space="preserve">( </w:t>
      </w:r>
      <w:bookmarkStart w:id="8" w:name="OLE_LINK347"/>
      <w:bookmarkStart w:id="9" w:name="OLE_LINK348"/>
      <w:r w:rsidRPr="005539C1">
        <w:rPr>
          <w:rFonts w:eastAsia="Times New Roman"/>
          <w:lang w:val="en-GB"/>
        </w:rPr>
        <w:t>dbx1</w:t>
      </w:r>
      <w:bookmarkEnd w:id="8"/>
      <w:bookmarkEnd w:id="9"/>
      <w:proofErr w:type="gramEnd"/>
      <w:r w:rsidRPr="005539C1">
        <w:rPr>
          <w:rFonts w:eastAsia="Times New Roman"/>
          <w:lang w:val="en-GB"/>
        </w:rPr>
        <w:t>, dby1 ) of a partition</w:t>
      </w:r>
      <w:bookmarkEnd w:id="2"/>
      <w:bookmarkEnd w:id="3"/>
      <w:bookmarkEnd w:id="6"/>
      <w:bookmarkEnd w:id="7"/>
      <w:r w:rsidRPr="005539C1">
        <w:rPr>
          <w:rFonts w:eastAsia="Times New Roman" w:hint="eastAsia"/>
          <w:lang w:val="en-GB"/>
        </w:rPr>
        <w:t xml:space="preserve"> and</w:t>
      </w:r>
      <w:r w:rsidRPr="005539C1">
        <w:rPr>
          <w:rFonts w:eastAsia="Times New Roman"/>
          <w:lang w:val="en-GB"/>
        </w:rPr>
        <w:t xml:space="preserve"> </w:t>
      </w:r>
      <w:bookmarkStart w:id="10" w:name="OLE_LINK621"/>
      <w:bookmarkStart w:id="11" w:name="OLE_LINK622"/>
      <w:r w:rsidRPr="005539C1">
        <w:rPr>
          <w:rFonts w:eastAsia="Times New Roman"/>
          <w:lang w:val="en-GB"/>
        </w:rPr>
        <w:t xml:space="preserve">the </w:t>
      </w:r>
      <w:proofErr w:type="spellStart"/>
      <w:r w:rsidRPr="000758EA">
        <w:rPr>
          <w:rFonts w:eastAsia="Times New Roman"/>
          <w:lang w:val="en-GB"/>
        </w:rPr>
        <w:t>listSuffixFlag</w:t>
      </w:r>
      <w:bookmarkEnd w:id="10"/>
      <w:bookmarkEnd w:id="11"/>
      <w:proofErr w:type="spellEnd"/>
      <w:r>
        <w:rPr>
          <w:rFonts w:eastAsia="Times New Roman"/>
          <w:lang w:val="en-GB"/>
        </w:rPr>
        <w:t xml:space="preserve">. </w:t>
      </w:r>
    </w:p>
    <w:p w:rsidR="00677C52" w:rsidRPr="000758EA" w:rsidRDefault="00677C52" w:rsidP="00677C52">
      <w:pPr>
        <w:spacing w:before="136"/>
        <w:rPr>
          <w:rFonts w:eastAsia="PMingLiU"/>
          <w:lang w:eastAsia="zh-TW"/>
        </w:rPr>
      </w:pPr>
      <w:r w:rsidRPr="005539C1">
        <w:rPr>
          <w:rFonts w:eastAsia="Times New Roman"/>
          <w:lang w:val="en-GB"/>
        </w:rPr>
        <w:t>Outputs of this process are</w:t>
      </w:r>
      <w:r w:rsidRPr="006A1561">
        <w:rPr>
          <w:rFonts w:eastAsia="Times New Roman"/>
          <w:lang w:val="en-GB"/>
        </w:rPr>
        <w:t xml:space="preserve"> </w:t>
      </w:r>
      <w:r>
        <w:rPr>
          <w:rFonts w:eastAsia="PMingLiU"/>
          <w:lang w:eastAsia="zh-TW"/>
        </w:rPr>
        <w:t xml:space="preserve">a </w:t>
      </w:r>
      <w:r w:rsidRPr="000758EA">
        <w:rPr>
          <w:rFonts w:eastAsia="PMingLiU"/>
          <w:lang w:eastAsia="zh-TW"/>
        </w:rPr>
        <w:t xml:space="preserve">picture </w:t>
      </w:r>
      <w:proofErr w:type="spellStart"/>
      <w:r w:rsidRPr="000758EA">
        <w:rPr>
          <w:rFonts w:eastAsia="PMingLiU"/>
          <w:lang w:eastAsia="zh-TW"/>
        </w:rPr>
        <w:t>I</w:t>
      </w:r>
      <w:bookmarkStart w:id="12" w:name="OLE_LINK325"/>
      <w:bookmarkStart w:id="13" w:name="OLE_LINK326"/>
      <w:r w:rsidRPr="000758EA">
        <w:rPr>
          <w:rFonts w:eastAsia="PMingLiU"/>
          <w:lang w:eastAsia="zh-TW"/>
        </w:rPr>
        <w:t>nterViewPi</w:t>
      </w:r>
      <w:bookmarkEnd w:id="12"/>
      <w:bookmarkEnd w:id="13"/>
      <w:r>
        <w:rPr>
          <w:rFonts w:eastAsia="PMingLiU"/>
          <w:lang w:eastAsia="zh-TW"/>
        </w:rPr>
        <w:t>c</w:t>
      </w:r>
      <w:proofErr w:type="spellEnd"/>
      <w:r>
        <w:rPr>
          <w:rFonts w:eastAsia="PMingLiU"/>
          <w:lang w:eastAsia="zh-TW"/>
        </w:rPr>
        <w:t xml:space="preserve">, </w:t>
      </w:r>
      <w:r w:rsidRPr="000758EA">
        <w:rPr>
          <w:rFonts w:eastAsia="PMingLiU"/>
          <w:lang w:eastAsia="zh-TW"/>
        </w:rPr>
        <w:t xml:space="preserve">an offset vector </w:t>
      </w:r>
      <w:proofErr w:type="spellStart"/>
      <w:r w:rsidRPr="000758EA">
        <w:rPr>
          <w:rFonts w:eastAsia="PMingLiU"/>
          <w:lang w:eastAsia="zh-TW"/>
        </w:rPr>
        <w:t>dv</w:t>
      </w:r>
      <w:proofErr w:type="spellEnd"/>
      <w:r w:rsidRPr="000758EA">
        <w:rPr>
          <w:rFonts w:eastAsia="PMingLiU"/>
          <w:lang w:eastAsia="zh-TW"/>
        </w:rPr>
        <w:t xml:space="preserve"> and </w:t>
      </w:r>
      <w:r>
        <w:rPr>
          <w:rFonts w:eastAsia="PMingLiU"/>
          <w:lang w:eastAsia="zh-TW"/>
        </w:rPr>
        <w:t>a</w:t>
      </w:r>
      <w:r w:rsidRPr="000758EA">
        <w:rPr>
          <w:rFonts w:eastAsia="PMingLiU" w:hint="eastAsia"/>
          <w:lang w:eastAsia="zh-TW"/>
        </w:rPr>
        <w:t xml:space="preserve"> variable </w:t>
      </w:r>
      <w:proofErr w:type="spellStart"/>
      <w:r w:rsidRPr="000758EA">
        <w:rPr>
          <w:rFonts w:eastAsia="PMingLiU"/>
          <w:lang w:eastAsia="zh-TW"/>
        </w:rPr>
        <w:t>InterViewAvailable</w:t>
      </w:r>
      <w:proofErr w:type="spellEnd"/>
    </w:p>
    <w:p w:rsidR="00677C52" w:rsidRPr="005539C1" w:rsidRDefault="00677C52" w:rsidP="00677C52">
      <w:pPr>
        <w:spacing w:before="136"/>
        <w:rPr>
          <w:rFonts w:eastAsia="Times New Roman"/>
          <w:lang w:val="en-GB"/>
        </w:rPr>
      </w:pPr>
      <w:bookmarkStart w:id="14" w:name="OLE_LINK317"/>
      <w:bookmarkStart w:id="15" w:name="OLE_LINK318"/>
      <w:bookmarkEnd w:id="4"/>
      <w:bookmarkEnd w:id="5"/>
      <w:r w:rsidRPr="005539C1">
        <w:rPr>
          <w:rFonts w:eastAsia="Times New Roman"/>
          <w:lang w:val="en-GB"/>
        </w:rPr>
        <w:t xml:space="preserve">Set </w:t>
      </w:r>
      <w:bookmarkStart w:id="16" w:name="OLE_LINK450"/>
      <w:bookmarkStart w:id="17" w:name="OLE_LINK451"/>
      <w:proofErr w:type="spellStart"/>
      <w:r w:rsidRPr="005539C1">
        <w:rPr>
          <w:rFonts w:eastAsia="Times New Roman"/>
          <w:lang w:val="en-GB"/>
        </w:rPr>
        <w:t>InterViewAvailable</w:t>
      </w:r>
      <w:bookmarkEnd w:id="16"/>
      <w:bookmarkEnd w:id="17"/>
      <w:proofErr w:type="spellEnd"/>
      <w:r w:rsidRPr="005539C1">
        <w:rPr>
          <w:rFonts w:eastAsia="Times New Roman"/>
          <w:lang w:val="en-GB"/>
        </w:rPr>
        <w:t xml:space="preserve"> equal to 0</w:t>
      </w:r>
      <w:r>
        <w:rPr>
          <w:rFonts w:eastAsia="Times New Roman"/>
          <w:lang w:val="en-GB"/>
        </w:rPr>
        <w:t xml:space="preserve">. </w:t>
      </w:r>
    </w:p>
    <w:p w:rsidR="00677C52" w:rsidRPr="005539C1" w:rsidRDefault="00677C52" w:rsidP="00677C52">
      <w:pPr>
        <w:spacing w:before="136"/>
        <w:rPr>
          <w:rFonts w:eastAsia="Times New Roman"/>
          <w:lang w:val="en-GB"/>
        </w:rPr>
      </w:pPr>
      <w:r w:rsidRPr="005539C1">
        <w:rPr>
          <w:rFonts w:eastAsia="Times New Roman"/>
          <w:lang w:val="en-GB"/>
        </w:rPr>
        <w:t xml:space="preserve">The following </w:t>
      </w:r>
      <w:r>
        <w:rPr>
          <w:rFonts w:eastAsia="Times New Roman"/>
          <w:lang w:val="en-GB"/>
        </w:rPr>
        <w:t xml:space="preserve">applies </w:t>
      </w:r>
      <w:r w:rsidRPr="005539C1">
        <w:rPr>
          <w:rFonts w:eastAsia="Times New Roman"/>
          <w:lang w:val="en-GB"/>
        </w:rPr>
        <w:t xml:space="preserve">to </w:t>
      </w:r>
      <w:r>
        <w:rPr>
          <w:rFonts w:eastAsia="Times New Roman"/>
          <w:lang w:val="en-GB"/>
        </w:rPr>
        <w:t xml:space="preserve">derive </w:t>
      </w:r>
      <w:r w:rsidRPr="005539C1">
        <w:rPr>
          <w:rFonts w:eastAsia="Times New Roman"/>
          <w:lang w:val="en-GB"/>
        </w:rPr>
        <w:t>a</w:t>
      </w:r>
      <w:r>
        <w:rPr>
          <w:rFonts w:eastAsia="Times New Roman"/>
          <w:lang w:val="en-GB"/>
        </w:rPr>
        <w:t>n</w:t>
      </w:r>
      <w:r w:rsidRPr="005539C1">
        <w:rPr>
          <w:rFonts w:eastAsia="Times New Roman"/>
          <w:lang w:val="en-GB"/>
        </w:rPr>
        <w:t xml:space="preserve"> inter-view reference picture </w:t>
      </w:r>
      <w:r>
        <w:rPr>
          <w:rFonts w:eastAsia="Times New Roman"/>
          <w:lang w:val="en-GB"/>
        </w:rPr>
        <w:t xml:space="preserve">or inter-view only reference picture, </w:t>
      </w:r>
      <w:proofErr w:type="spellStart"/>
      <w:r w:rsidRPr="005539C1"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 xml:space="preserve">, with X set to 1 when </w:t>
      </w:r>
      <w:proofErr w:type="spellStart"/>
      <w:r>
        <w:rPr>
          <w:rFonts w:eastAsia="Times New Roman"/>
          <w:lang w:val="en-GB"/>
        </w:rPr>
        <w:t>listFuffixFlag</w:t>
      </w:r>
      <w:proofErr w:type="spellEnd"/>
      <w:r>
        <w:rPr>
          <w:rFonts w:eastAsia="Times New Roman"/>
          <w:lang w:val="en-GB"/>
        </w:rPr>
        <w:t xml:space="preserve"> is 1 or 0 otherwise</w:t>
      </w:r>
      <w:r w:rsidRPr="005539C1">
        <w:rPr>
          <w:rFonts w:eastAsia="Times New Roman"/>
          <w:lang w:val="en-GB"/>
        </w:rPr>
        <w:t>:</w:t>
      </w:r>
    </w:p>
    <w:p w:rsidR="00677C52" w:rsidRPr="000810D2" w:rsidRDefault="00677C52" w:rsidP="00677C52">
      <w:pPr>
        <w:spacing w:before="136"/>
        <w:ind w:left="400"/>
        <w:rPr>
          <w:rFonts w:eastAsia="Times New Roman"/>
          <w:lang w:val="en-GB"/>
        </w:rPr>
      </w:pPr>
      <w:bookmarkStart w:id="18" w:name="OLE_LINK335"/>
      <w:bookmarkStart w:id="19" w:name="OLE_LINK336"/>
      <w:bookmarkStart w:id="20" w:name="OLE_LINK487"/>
      <w:bookmarkStart w:id="21" w:name="OLE_LINK488"/>
      <w:bookmarkStart w:id="22" w:name="OLE_LINK527"/>
      <w:bookmarkStart w:id="23" w:name="OLE_LINK609"/>
      <w:bookmarkStart w:id="24" w:name="OLE_LINK610"/>
      <w:r w:rsidRPr="004B54A7">
        <w:rPr>
          <w:rFonts w:eastAsia="Times New Roman"/>
          <w:lang w:val="en-GB"/>
        </w:rPr>
        <w:t xml:space="preserve">for( </w:t>
      </w:r>
      <w:proofErr w:type="spellStart"/>
      <w:r w:rsidRPr="004B54A7">
        <w:rPr>
          <w:rFonts w:eastAsia="Times New Roman"/>
          <w:lang w:val="en-GB"/>
        </w:rPr>
        <w:t>cIdx</w:t>
      </w:r>
      <w:proofErr w:type="spellEnd"/>
      <w:r w:rsidRPr="004B54A7">
        <w:rPr>
          <w:rFonts w:eastAsia="Times New Roman"/>
          <w:lang w:val="en-GB"/>
        </w:rPr>
        <w:t xml:space="preserve"> = 0;cIdx&lt;num_ref_idx_l</w:t>
      </w:r>
      <w:r>
        <w:rPr>
          <w:rFonts w:eastAsia="Times New Roman"/>
          <w:lang w:val="en-GB"/>
        </w:rPr>
        <w:t>0</w:t>
      </w:r>
      <w:r w:rsidRPr="004B54A7">
        <w:rPr>
          <w:rFonts w:eastAsia="Times New Roman"/>
          <w:lang w:val="en-GB"/>
        </w:rPr>
        <w:t>_active_minus1 + 1</w:t>
      </w:r>
      <w:r>
        <w:rPr>
          <w:rFonts w:eastAsia="Times New Roman"/>
          <w:lang w:val="en-GB"/>
        </w:rPr>
        <w:t xml:space="preserve"> &amp;&amp; </w:t>
      </w:r>
      <w:bookmarkStart w:id="25" w:name="OLE_LINK333"/>
      <w:bookmarkStart w:id="26" w:name="OLE_LINK334"/>
      <w:r>
        <w:rPr>
          <w:rFonts w:eastAsia="Times New Roman"/>
          <w:lang w:val="en-GB"/>
        </w:rPr>
        <w:t>!</w:t>
      </w:r>
      <w:proofErr w:type="spellStart"/>
      <w:r w:rsidRPr="000810D2">
        <w:rPr>
          <w:rFonts w:eastAsia="Times New Roman"/>
          <w:lang w:val="en-GB"/>
        </w:rPr>
        <w:t>InterViewAvailable</w:t>
      </w:r>
      <w:bookmarkEnd w:id="25"/>
      <w:bookmarkEnd w:id="26"/>
      <w:proofErr w:type="spellEnd"/>
      <w:r w:rsidRPr="004B54A7">
        <w:rPr>
          <w:rFonts w:eastAsia="Times New Roman"/>
          <w:lang w:val="en-GB"/>
        </w:rPr>
        <w:t xml:space="preserve">; </w:t>
      </w:r>
      <w:proofErr w:type="spellStart"/>
      <w:r w:rsidRPr="004B54A7">
        <w:rPr>
          <w:rFonts w:eastAsia="Times New Roman"/>
          <w:lang w:val="en-GB"/>
        </w:rPr>
        <w:t>cIdx</w:t>
      </w:r>
      <w:proofErr w:type="spellEnd"/>
      <w:r w:rsidRPr="004B54A7">
        <w:rPr>
          <w:rFonts w:eastAsia="Times New Roman"/>
          <w:lang w:val="en-GB"/>
        </w:rPr>
        <w:t xml:space="preserve"> ++)</w:t>
      </w:r>
      <w:r w:rsidRPr="004B54A7">
        <w:rPr>
          <w:rFonts w:eastAsia="Times New Roman"/>
          <w:lang w:val="en-GB"/>
        </w:rPr>
        <w:br/>
      </w:r>
      <w:r w:rsidRPr="004B54A7">
        <w:rPr>
          <w:rFonts w:eastAsia="Times New Roman"/>
          <w:lang w:val="en-GB"/>
        </w:rPr>
        <w:tab/>
      </w:r>
      <w:bookmarkStart w:id="27" w:name="OLE_LINK523"/>
      <w:bookmarkStart w:id="28" w:name="OLE_LINK524"/>
      <w:r>
        <w:rPr>
          <w:rFonts w:eastAsia="Times New Roman"/>
          <w:lang w:val="en-GB"/>
        </w:rPr>
        <w:t xml:space="preserve">if ( </w:t>
      </w:r>
      <w:r w:rsidRPr="004B54A7">
        <w:rPr>
          <w:rFonts w:eastAsia="Times New Roman"/>
          <w:lang w:val="en-GB"/>
        </w:rPr>
        <w:t>view</w:t>
      </w:r>
      <w:r>
        <w:rPr>
          <w:rFonts w:eastAsia="Times New Roman"/>
          <w:lang w:val="en-GB"/>
        </w:rPr>
        <w:t xml:space="preserve"> order index </w:t>
      </w:r>
      <w:r w:rsidRPr="004B54A7">
        <w:rPr>
          <w:rFonts w:eastAsia="Times New Roman"/>
          <w:lang w:val="en-GB"/>
        </w:rPr>
        <w:t xml:space="preserve">of </w:t>
      </w:r>
      <w:bookmarkStart w:id="29" w:name="OLE_LINK327"/>
      <w:bookmarkStart w:id="30" w:name="OLE_LINK328"/>
      <w:r w:rsidRPr="004B54A7">
        <w:rPr>
          <w:rFonts w:eastAsia="Times New Roman"/>
          <w:lang w:val="en-GB"/>
        </w:rPr>
        <w:t>RefPicList</w:t>
      </w:r>
      <w:r>
        <w:rPr>
          <w:rFonts w:eastAsia="Times New Roman"/>
          <w:lang w:val="en-GB"/>
        </w:rPr>
        <w:t>0</w:t>
      </w:r>
      <w:r w:rsidRPr="004B54A7">
        <w:rPr>
          <w:rFonts w:eastAsia="Times New Roman"/>
          <w:lang w:val="en-GB"/>
        </w:rPr>
        <w:t xml:space="preserve">[ </w:t>
      </w:r>
      <w:proofErr w:type="spellStart"/>
      <w:r w:rsidRPr="004B54A7">
        <w:rPr>
          <w:rFonts w:eastAsia="Times New Roman"/>
          <w:lang w:val="en-GB"/>
        </w:rPr>
        <w:t>cIdx</w:t>
      </w:r>
      <w:proofErr w:type="spellEnd"/>
      <w:r w:rsidRPr="004B54A7">
        <w:rPr>
          <w:rFonts w:eastAsia="Times New Roman"/>
          <w:lang w:val="en-GB"/>
        </w:rPr>
        <w:t xml:space="preserve"> ]</w:t>
      </w:r>
      <w:bookmarkEnd w:id="29"/>
      <w:bookmarkEnd w:id="30"/>
      <w:r w:rsidRPr="004B54A7">
        <w:rPr>
          <w:rFonts w:eastAsia="Times New Roman"/>
          <w:lang w:val="en-GB"/>
        </w:rPr>
        <w:t xml:space="preserve"> is equal to </w:t>
      </w:r>
      <w:r>
        <w:rPr>
          <w:rFonts w:eastAsia="Times New Roman"/>
          <w:lang w:val="en-GB"/>
        </w:rPr>
        <w:t>0) {</w:t>
      </w:r>
      <w:bookmarkEnd w:id="27"/>
      <w:bookmarkEnd w:id="28"/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 w:rsidRPr="000810D2">
        <w:rPr>
          <w:rFonts w:eastAsia="Times New Roman"/>
          <w:lang w:val="en-GB"/>
        </w:rPr>
        <w:t>InterViewPic</w:t>
      </w:r>
      <w:proofErr w:type="spellEnd"/>
      <w:r w:rsidRPr="000810D2">
        <w:rPr>
          <w:rFonts w:eastAsia="Times New Roman"/>
          <w:lang w:val="en-GB"/>
        </w:rPr>
        <w:t xml:space="preserve"> = RefPicList</w:t>
      </w:r>
      <w:r>
        <w:rPr>
          <w:rFonts w:eastAsia="Times New Roman"/>
          <w:lang w:val="en-GB"/>
        </w:rPr>
        <w:t>0</w:t>
      </w:r>
      <w:r w:rsidRPr="000810D2">
        <w:rPr>
          <w:rFonts w:eastAsia="Times New Roman"/>
          <w:lang w:val="en-GB"/>
        </w:rPr>
        <w:t xml:space="preserve">[ </w:t>
      </w:r>
      <w:proofErr w:type="spellStart"/>
      <w:r w:rsidRPr="000810D2">
        <w:rPr>
          <w:rFonts w:eastAsia="Times New Roman"/>
          <w:lang w:val="en-GB"/>
        </w:rPr>
        <w:t>cIdx</w:t>
      </w:r>
      <w:proofErr w:type="spellEnd"/>
      <w:r w:rsidRPr="000810D2">
        <w:rPr>
          <w:rFonts w:eastAsia="Times New Roman"/>
          <w:lang w:val="en-GB"/>
        </w:rPr>
        <w:t xml:space="preserve">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 w:rsidRPr="000810D2">
        <w:rPr>
          <w:rFonts w:eastAsia="Times New Roman"/>
          <w:lang w:val="en-GB"/>
        </w:rPr>
        <w:t>InterViewAvailable</w:t>
      </w:r>
      <w:proofErr w:type="spellEnd"/>
      <w:r w:rsidRPr="000810D2">
        <w:rPr>
          <w:rFonts w:eastAsia="Times New Roman"/>
          <w:lang w:val="en-GB"/>
        </w:rPr>
        <w:t xml:space="preserve"> = 1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}</w:t>
      </w:r>
    </w:p>
    <w:bookmarkEnd w:id="14"/>
    <w:bookmarkEnd w:id="15"/>
    <w:bookmarkEnd w:id="18"/>
    <w:bookmarkEnd w:id="19"/>
    <w:bookmarkEnd w:id="20"/>
    <w:bookmarkEnd w:id="21"/>
    <w:bookmarkEnd w:id="22"/>
    <w:bookmarkEnd w:id="23"/>
    <w:bookmarkEnd w:id="24"/>
    <w:p w:rsidR="00677C52" w:rsidRPr="005539C1" w:rsidRDefault="00677C52" w:rsidP="00677C52">
      <w:pPr>
        <w:spacing w:before="136"/>
        <w:rPr>
          <w:rFonts w:eastAsia="Times New Roman"/>
          <w:lang w:val="en-GB"/>
        </w:rPr>
      </w:pPr>
      <w:r w:rsidRPr="005539C1">
        <w:rPr>
          <w:rFonts w:eastAsia="Times New Roman" w:hint="eastAsia"/>
          <w:lang w:val="en-GB"/>
        </w:rPr>
        <w:t>When</w:t>
      </w:r>
      <w:r w:rsidRPr="005539C1">
        <w:rPr>
          <w:rFonts w:eastAsia="Times New Roman"/>
          <w:lang w:val="en-GB"/>
        </w:rPr>
        <w:t xml:space="preserve"> </w:t>
      </w:r>
      <w:proofErr w:type="spellStart"/>
      <w:r w:rsidRPr="005539C1">
        <w:rPr>
          <w:rFonts w:eastAsia="Times New Roman"/>
          <w:lang w:val="en-GB"/>
        </w:rPr>
        <w:t>InterViewAvailable</w:t>
      </w:r>
      <w:proofErr w:type="spellEnd"/>
      <w:r w:rsidRPr="005539C1">
        <w:rPr>
          <w:rFonts w:eastAsia="Times New Roman"/>
          <w:lang w:val="en-GB"/>
        </w:rPr>
        <w:t xml:space="preserve"> is equal to 1, the following </w:t>
      </w:r>
      <w:r w:rsidRPr="000810D2">
        <w:rPr>
          <w:rFonts w:eastAsia="Times New Roman"/>
          <w:lang w:val="en-GB"/>
        </w:rPr>
        <w:t>steps apply</w:t>
      </w:r>
      <w:r w:rsidRPr="006A1561">
        <w:rPr>
          <w:rFonts w:eastAsia="Times New Roman"/>
          <w:lang w:val="en-GB"/>
        </w:rPr>
        <w:t xml:space="preserve"> </w:t>
      </w:r>
      <w:r>
        <w:rPr>
          <w:rFonts w:eastAsia="Times New Roman"/>
          <w:lang w:val="en-GB"/>
        </w:rPr>
        <w:t xml:space="preserve">in </w:t>
      </w:r>
      <w:r w:rsidRPr="006A1561">
        <w:rPr>
          <w:rFonts w:eastAsia="Times New Roman"/>
          <w:lang w:val="en-GB"/>
        </w:rPr>
        <w:t>order</w:t>
      </w:r>
      <w:r>
        <w:rPr>
          <w:rFonts w:eastAsia="Times New Roman"/>
          <w:lang w:val="en-GB"/>
        </w:rPr>
        <w:t>.</w:t>
      </w:r>
    </w:p>
    <w:p w:rsidR="00677C52" w:rsidRPr="000758EA" w:rsidRDefault="00677C52" w:rsidP="00677C52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textAlignment w:val="auto"/>
        <w:rPr>
          <w:rFonts w:eastAsia="Times New Roman"/>
        </w:rPr>
      </w:pPr>
      <w:bookmarkStart w:id="31" w:name="OLE_LINK619"/>
      <w:bookmarkStart w:id="32" w:name="OLE_LINK620"/>
      <w:r w:rsidRPr="0028130F">
        <w:rPr>
          <w:rFonts w:eastAsia="Times New Roman"/>
          <w:lang w:val="en-GB"/>
        </w:rPr>
        <w:t>–</w:t>
      </w:r>
      <w:r w:rsidRPr="0028130F">
        <w:rPr>
          <w:rFonts w:eastAsia="Times New Roman"/>
          <w:lang w:val="en-GB"/>
        </w:rPr>
        <w:tab/>
      </w:r>
      <w:r w:rsidRPr="000758EA">
        <w:rPr>
          <w:rFonts w:eastAsia="Times New Roman"/>
        </w:rPr>
        <w:t xml:space="preserve">The process specified in </w:t>
      </w:r>
      <w:proofErr w:type="spellStart"/>
      <w:r w:rsidRPr="000758EA">
        <w:rPr>
          <w:rFonts w:eastAsia="Times New Roman"/>
        </w:rPr>
        <w:t>subclause</w:t>
      </w:r>
      <w:proofErr w:type="spellEnd"/>
      <w:r w:rsidRPr="000758EA">
        <w:rPr>
          <w:rFonts w:eastAsia="Times New Roman"/>
        </w:rPr>
        <w:t> </w:t>
      </w:r>
      <w:fldSimple w:instr=" REF _Ref32903132 \r \h  \* MERGEFORMAT " w:fldLock="1">
        <w:r w:rsidRPr="000758EA">
          <w:rPr>
            <w:rFonts w:eastAsia="Times New Roman"/>
          </w:rPr>
          <w:t>8.4.1.3.2</w:t>
        </w:r>
      </w:fldSimple>
      <w:r w:rsidRPr="000758EA">
        <w:rPr>
          <w:rFonts w:eastAsia="Times New Roman"/>
        </w:rPr>
        <w:t xml:space="preserve"> is invoked with </w:t>
      </w:r>
      <w:proofErr w:type="spellStart"/>
      <w:r w:rsidRPr="000758EA">
        <w:t>mbPartIdx</w:t>
      </w:r>
      <w:proofErr w:type="spellEnd"/>
      <w:r w:rsidRPr="000758EA">
        <w:t xml:space="preserve"> set equal to 0, </w:t>
      </w:r>
      <w:proofErr w:type="spellStart"/>
      <w:r w:rsidRPr="000758EA">
        <w:t>subMbPartIdx</w:t>
      </w:r>
      <w:proofErr w:type="spellEnd"/>
      <w:r w:rsidRPr="000758EA">
        <w:t xml:space="preserve"> set equal to 0</w:t>
      </w:r>
      <w:r w:rsidRPr="000758EA">
        <w:rPr>
          <w:rFonts w:eastAsia="Times New Roman"/>
        </w:rPr>
        <w:t xml:space="preserve">, </w:t>
      </w:r>
      <w:proofErr w:type="spellStart"/>
      <w:r w:rsidRPr="000758EA">
        <w:rPr>
          <w:rFonts w:eastAsia="Times New Roman"/>
        </w:rPr>
        <w:t>currSubMbType</w:t>
      </w:r>
      <w:proofErr w:type="spellEnd"/>
      <w:r w:rsidRPr="000758EA">
        <w:rPr>
          <w:rFonts w:eastAsia="Times New Roman"/>
        </w:rPr>
        <w:t xml:space="preserve"> set equal to "</w:t>
      </w:r>
      <w:proofErr w:type="spellStart"/>
      <w:r w:rsidRPr="000758EA">
        <w:rPr>
          <w:rFonts w:eastAsia="Times New Roman"/>
        </w:rPr>
        <w:t>na</w:t>
      </w:r>
      <w:proofErr w:type="spellEnd"/>
      <w:r w:rsidRPr="000758EA">
        <w:rPr>
          <w:rFonts w:eastAsia="Times New Roman"/>
        </w:rPr>
        <w:t xml:space="preserve">", and </w:t>
      </w:r>
      <w:proofErr w:type="spellStart"/>
      <w:r w:rsidRPr="000758EA">
        <w:rPr>
          <w:rFonts w:eastAsia="Times New Roman"/>
        </w:rPr>
        <w:t>listSuffixFlag</w:t>
      </w:r>
      <w:proofErr w:type="spellEnd"/>
      <w:r w:rsidRPr="000758EA">
        <w:rPr>
          <w:rFonts w:eastAsia="Times New Roman"/>
        </w:rPr>
        <w:t xml:space="preserve"> set equal to 0 as input and with reference indices </w:t>
      </w:r>
      <w:bookmarkStart w:id="33" w:name="OLE_LINK536"/>
      <w:bookmarkStart w:id="34" w:name="OLE_LINK537"/>
      <w:proofErr w:type="gramStart"/>
      <w:r w:rsidRPr="000758EA">
        <w:rPr>
          <w:rFonts w:eastAsia="Times New Roman"/>
        </w:rPr>
        <w:t>refIdxCand</w:t>
      </w:r>
      <w:r w:rsidRPr="000758EA">
        <w:rPr>
          <w:rFonts w:eastAsia="PMingLiU"/>
          <w:lang w:eastAsia="zh-TW"/>
        </w:rPr>
        <w:t>L</w:t>
      </w:r>
      <w:bookmarkEnd w:id="33"/>
      <w:bookmarkEnd w:id="34"/>
      <w:r w:rsidRPr="000758EA">
        <w:rPr>
          <w:rFonts w:eastAsia="PMingLiU" w:hint="eastAsia"/>
          <w:lang w:eastAsia="zh-TW"/>
        </w:rPr>
        <w:t>0</w:t>
      </w:r>
      <w:r w:rsidRPr="000758EA">
        <w:rPr>
          <w:rFonts w:eastAsia="Times New Roman"/>
        </w:rPr>
        <w:t>[</w:t>
      </w:r>
      <w:proofErr w:type="gramEnd"/>
      <w:r w:rsidRPr="000758EA">
        <w:rPr>
          <w:rFonts w:eastAsia="Times New Roman"/>
        </w:rPr>
        <w:t xml:space="preserve">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] and the motion vectors </w:t>
      </w:r>
      <w:bookmarkStart w:id="35" w:name="OLE_LINK540"/>
      <w:bookmarkStart w:id="36" w:name="OLE_LINK541"/>
      <w:r w:rsidRPr="000758EA">
        <w:rPr>
          <w:rFonts w:eastAsia="Times New Roman"/>
        </w:rPr>
        <w:t>mvCand</w:t>
      </w:r>
      <w:r w:rsidRPr="000758EA">
        <w:rPr>
          <w:rFonts w:eastAsia="PMingLiU"/>
          <w:lang w:eastAsia="zh-TW"/>
        </w:rPr>
        <w:t>L</w:t>
      </w:r>
      <w:r w:rsidRPr="000758EA">
        <w:rPr>
          <w:rFonts w:eastAsia="PMingLiU" w:hint="eastAsia"/>
          <w:lang w:eastAsia="zh-TW"/>
        </w:rPr>
        <w:t>0</w:t>
      </w:r>
      <w:r w:rsidRPr="000758EA">
        <w:rPr>
          <w:rFonts w:eastAsia="Times New Roman"/>
        </w:rPr>
        <w:t xml:space="preserve">[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]</w:t>
      </w:r>
      <w:bookmarkEnd w:id="35"/>
      <w:bookmarkEnd w:id="36"/>
      <w:r w:rsidRPr="000758EA">
        <w:rPr>
          <w:rFonts w:eastAsia="Times New Roman"/>
        </w:rPr>
        <w:t xml:space="preserve"> as outputs with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equal to </w:t>
      </w:r>
      <w:r w:rsidRPr="000758EA">
        <w:rPr>
          <w:rFonts w:eastAsia="PMingLiU" w:hint="eastAsia"/>
          <w:lang w:eastAsia="zh-TW"/>
        </w:rPr>
        <w:t>0</w:t>
      </w:r>
      <w:r w:rsidRPr="000758EA">
        <w:rPr>
          <w:rFonts w:eastAsia="Times New Roman"/>
        </w:rPr>
        <w:t xml:space="preserve">, </w:t>
      </w:r>
      <w:r w:rsidRPr="000758EA">
        <w:rPr>
          <w:rFonts w:eastAsia="PMingLiU" w:hint="eastAsia"/>
          <w:lang w:eastAsia="zh-TW"/>
        </w:rPr>
        <w:t>1</w:t>
      </w:r>
      <w:r w:rsidRPr="000758EA">
        <w:rPr>
          <w:rFonts w:eastAsia="Times New Roman"/>
        </w:rPr>
        <w:t xml:space="preserve">, and </w:t>
      </w:r>
      <w:r w:rsidRPr="000758EA">
        <w:rPr>
          <w:rFonts w:eastAsia="PMingLiU" w:hint="eastAsia"/>
          <w:lang w:eastAsia="zh-TW"/>
        </w:rPr>
        <w:t>2</w:t>
      </w:r>
      <w:r w:rsidRPr="000758EA">
        <w:rPr>
          <w:rFonts w:eastAsia="Times New Roman"/>
        </w:rPr>
        <w:t xml:space="preserve"> corresponding to </w:t>
      </w:r>
      <w:proofErr w:type="spellStart"/>
      <w:r w:rsidRPr="000758EA">
        <w:rPr>
          <w:rFonts w:eastAsia="Times New Roman"/>
        </w:rPr>
        <w:t>neighbouring</w:t>
      </w:r>
      <w:proofErr w:type="spellEnd"/>
      <w:r w:rsidRPr="000758EA">
        <w:rPr>
          <w:rFonts w:eastAsia="Times New Roman"/>
        </w:rPr>
        <w:t xml:space="preserve"> partition A, B, and C, respectively.</w:t>
      </w:r>
      <w:bookmarkEnd w:id="31"/>
      <w:bookmarkEnd w:id="32"/>
    </w:p>
    <w:p w:rsidR="00677C52" w:rsidRPr="000758EA" w:rsidRDefault="00677C52" w:rsidP="00677C52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textAlignment w:val="auto"/>
        <w:rPr>
          <w:rFonts w:eastAsia="Times New Roman"/>
        </w:rPr>
      </w:pPr>
      <w:r w:rsidRPr="0028130F">
        <w:rPr>
          <w:rFonts w:eastAsia="Times New Roman"/>
          <w:lang w:val="en-GB"/>
        </w:rPr>
        <w:t>–</w:t>
      </w:r>
      <w:r w:rsidRPr="0028130F">
        <w:rPr>
          <w:rFonts w:eastAsia="Times New Roman"/>
          <w:lang w:val="en-GB"/>
        </w:rPr>
        <w:tab/>
      </w:r>
      <w:r w:rsidRPr="000758EA">
        <w:rPr>
          <w:rFonts w:eastAsia="Times New Roman"/>
        </w:rPr>
        <w:t xml:space="preserve">The process specified in </w:t>
      </w:r>
      <w:proofErr w:type="spellStart"/>
      <w:r w:rsidRPr="000758EA">
        <w:rPr>
          <w:rFonts w:eastAsia="Times New Roman"/>
        </w:rPr>
        <w:t>subclause</w:t>
      </w:r>
      <w:proofErr w:type="spellEnd"/>
      <w:r w:rsidRPr="000758EA">
        <w:rPr>
          <w:rFonts w:eastAsia="Times New Roman"/>
        </w:rPr>
        <w:t> </w:t>
      </w:r>
      <w:fldSimple w:instr=" REF _Ref32903132 \r \h  \* MERGEFORMAT " w:fldLock="1">
        <w:r w:rsidRPr="000758EA">
          <w:rPr>
            <w:rFonts w:eastAsia="Times New Roman"/>
          </w:rPr>
          <w:t>8.4.1.3.2</w:t>
        </w:r>
      </w:fldSimple>
      <w:r w:rsidRPr="000758EA">
        <w:rPr>
          <w:rFonts w:eastAsia="Times New Roman"/>
        </w:rPr>
        <w:t xml:space="preserve"> is invoked with </w:t>
      </w:r>
      <w:proofErr w:type="spellStart"/>
      <w:r w:rsidRPr="000758EA">
        <w:t>mbPartIdx</w:t>
      </w:r>
      <w:proofErr w:type="spellEnd"/>
      <w:r w:rsidRPr="000758EA">
        <w:t xml:space="preserve"> set equal to 0, </w:t>
      </w:r>
      <w:proofErr w:type="spellStart"/>
      <w:r w:rsidRPr="000758EA">
        <w:t>subMbPartIdx</w:t>
      </w:r>
      <w:proofErr w:type="spellEnd"/>
      <w:r w:rsidRPr="000758EA">
        <w:t xml:space="preserve"> set equal to 0</w:t>
      </w:r>
      <w:r w:rsidRPr="000758EA">
        <w:rPr>
          <w:rFonts w:eastAsia="Times New Roman"/>
        </w:rPr>
        <w:t xml:space="preserve">, </w:t>
      </w:r>
      <w:proofErr w:type="spellStart"/>
      <w:r w:rsidRPr="000758EA">
        <w:rPr>
          <w:rFonts w:eastAsia="Times New Roman"/>
        </w:rPr>
        <w:t>currSubMbType</w:t>
      </w:r>
      <w:proofErr w:type="spellEnd"/>
      <w:r w:rsidRPr="000758EA">
        <w:rPr>
          <w:rFonts w:eastAsia="Times New Roman"/>
        </w:rPr>
        <w:t xml:space="preserve"> set equal to "</w:t>
      </w:r>
      <w:proofErr w:type="spellStart"/>
      <w:r w:rsidRPr="000758EA">
        <w:rPr>
          <w:rFonts w:eastAsia="Times New Roman"/>
        </w:rPr>
        <w:t>na</w:t>
      </w:r>
      <w:proofErr w:type="spellEnd"/>
      <w:r w:rsidRPr="000758EA">
        <w:rPr>
          <w:rFonts w:eastAsia="Times New Roman"/>
        </w:rPr>
        <w:t xml:space="preserve">", and </w:t>
      </w:r>
      <w:proofErr w:type="spellStart"/>
      <w:r w:rsidRPr="000758EA">
        <w:rPr>
          <w:rFonts w:eastAsia="Times New Roman"/>
        </w:rPr>
        <w:t>listSuffixFlag</w:t>
      </w:r>
      <w:proofErr w:type="spellEnd"/>
      <w:r w:rsidRPr="000758EA">
        <w:rPr>
          <w:rFonts w:eastAsia="Times New Roman"/>
        </w:rPr>
        <w:t xml:space="preserve"> set equal to </w:t>
      </w:r>
      <w:r w:rsidRPr="000758EA">
        <w:rPr>
          <w:rFonts w:eastAsia="PMingLiU" w:hint="eastAsia"/>
          <w:lang w:eastAsia="zh-TW"/>
        </w:rPr>
        <w:t>1</w:t>
      </w:r>
      <w:r w:rsidRPr="000758EA">
        <w:rPr>
          <w:rFonts w:eastAsia="Times New Roman"/>
        </w:rPr>
        <w:t xml:space="preserve"> as input and with reference indices </w:t>
      </w:r>
      <w:proofErr w:type="gramStart"/>
      <w:r w:rsidRPr="000758EA">
        <w:rPr>
          <w:rFonts w:eastAsia="Times New Roman"/>
        </w:rPr>
        <w:t>refIdxCand</w:t>
      </w:r>
      <w:r w:rsidRPr="000758EA">
        <w:rPr>
          <w:rFonts w:eastAsia="PMingLiU"/>
          <w:lang w:eastAsia="zh-TW"/>
        </w:rPr>
        <w:t>L</w:t>
      </w:r>
      <w:r w:rsidRPr="000758EA">
        <w:rPr>
          <w:rFonts w:eastAsia="PMingLiU" w:hint="eastAsia"/>
          <w:lang w:eastAsia="zh-TW"/>
        </w:rPr>
        <w:t>1</w:t>
      </w:r>
      <w:r w:rsidRPr="000758EA">
        <w:rPr>
          <w:rFonts w:eastAsia="Times New Roman"/>
        </w:rPr>
        <w:t>[</w:t>
      </w:r>
      <w:proofErr w:type="gramEnd"/>
      <w:r w:rsidRPr="000758EA">
        <w:rPr>
          <w:rFonts w:eastAsia="Times New Roman"/>
        </w:rPr>
        <w:t xml:space="preserve">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] and the motion vectors mvCand</w:t>
      </w:r>
      <w:r w:rsidRPr="000758EA">
        <w:rPr>
          <w:rFonts w:eastAsia="PMingLiU"/>
          <w:lang w:eastAsia="zh-TW"/>
        </w:rPr>
        <w:t>L</w:t>
      </w:r>
      <w:r w:rsidRPr="000758EA">
        <w:rPr>
          <w:rFonts w:eastAsia="PMingLiU" w:hint="eastAsia"/>
          <w:lang w:eastAsia="zh-TW"/>
        </w:rPr>
        <w:t>1</w:t>
      </w:r>
      <w:r w:rsidRPr="000758EA">
        <w:rPr>
          <w:rFonts w:eastAsia="Times New Roman"/>
        </w:rPr>
        <w:t xml:space="preserve">[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] as outputs with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equal to </w:t>
      </w:r>
      <w:r w:rsidRPr="000758EA">
        <w:rPr>
          <w:rFonts w:eastAsia="PMingLiU"/>
          <w:lang w:eastAsia="zh-TW"/>
        </w:rPr>
        <w:t>0</w:t>
      </w:r>
      <w:r w:rsidRPr="000758EA">
        <w:rPr>
          <w:rFonts w:eastAsia="Times New Roman"/>
        </w:rPr>
        <w:t xml:space="preserve">, </w:t>
      </w:r>
      <w:r w:rsidRPr="000758EA">
        <w:rPr>
          <w:rFonts w:eastAsia="PMingLiU"/>
          <w:lang w:eastAsia="zh-TW"/>
        </w:rPr>
        <w:t>1</w:t>
      </w:r>
      <w:r w:rsidRPr="000758EA">
        <w:rPr>
          <w:rFonts w:eastAsia="Times New Roman"/>
        </w:rPr>
        <w:t xml:space="preserve">, and </w:t>
      </w:r>
      <w:r w:rsidRPr="000758EA">
        <w:rPr>
          <w:rFonts w:eastAsia="PMingLiU"/>
          <w:lang w:eastAsia="zh-TW"/>
        </w:rPr>
        <w:t>2</w:t>
      </w:r>
      <w:r w:rsidRPr="000758EA">
        <w:rPr>
          <w:rFonts w:eastAsia="Times New Roman"/>
        </w:rPr>
        <w:t xml:space="preserve"> corresponding to </w:t>
      </w:r>
      <w:proofErr w:type="spellStart"/>
      <w:r w:rsidRPr="000758EA">
        <w:rPr>
          <w:rFonts w:eastAsia="Times New Roman"/>
        </w:rPr>
        <w:t>neighbouring</w:t>
      </w:r>
      <w:proofErr w:type="spellEnd"/>
      <w:r w:rsidRPr="000758EA">
        <w:rPr>
          <w:rFonts w:eastAsia="Times New Roman"/>
        </w:rPr>
        <w:t xml:space="preserve"> partition A, B, and C, respectively.</w:t>
      </w:r>
    </w:p>
    <w:p w:rsidR="00677C52" w:rsidRDefault="00677C52" w:rsidP="00677C52">
      <w:pPr>
        <w:tabs>
          <w:tab w:val="left" w:pos="300"/>
          <w:tab w:val="left" w:pos="1588"/>
          <w:tab w:val="left" w:pos="1985"/>
        </w:tabs>
        <w:spacing w:before="136"/>
        <w:jc w:val="both"/>
        <w:textAlignment w:val="auto"/>
        <w:rPr>
          <w:rFonts w:eastAsia="Times New Roman"/>
        </w:rPr>
      </w:pPr>
      <w:bookmarkStart w:id="37" w:name="OLE_LINK544"/>
      <w:bookmarkStart w:id="38" w:name="OLE_LINK545"/>
      <w:bookmarkStart w:id="39" w:name="OLE_LINK611"/>
      <w:bookmarkStart w:id="40" w:name="OLE_LINK612"/>
      <w:r w:rsidRPr="0028130F">
        <w:rPr>
          <w:rFonts w:eastAsia="Times New Roman"/>
          <w:lang w:val="en-GB"/>
        </w:rPr>
        <w:t>–</w:t>
      </w:r>
      <w:r w:rsidRPr="0028130F"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Set the </w:t>
      </w:r>
      <w:proofErr w:type="spellStart"/>
      <w:r>
        <w:rPr>
          <w:rFonts w:eastAsia="Times New Roman"/>
        </w:rPr>
        <w:t>dv</w:t>
      </w:r>
      <w:proofErr w:type="spellEnd"/>
      <w:r>
        <w:rPr>
          <w:rFonts w:eastAsia="Times New Roman"/>
        </w:rPr>
        <w:t xml:space="preserve"> and </w:t>
      </w:r>
      <w:proofErr w:type="spellStart"/>
      <w:r>
        <w:rPr>
          <w:rFonts w:eastAsia="Times New Roman"/>
        </w:rPr>
        <w:t>DvAvailable</w:t>
      </w:r>
      <w:proofErr w:type="spellEnd"/>
      <w:r>
        <w:rPr>
          <w:rFonts w:eastAsia="Times New Roman"/>
        </w:rPr>
        <w:t xml:space="preserve"> as follows</w:t>
      </w:r>
    </w:p>
    <w:p w:rsidR="00677C52" w:rsidRDefault="00677C52" w:rsidP="00677C52">
      <w:pPr>
        <w:spacing w:before="136"/>
        <w:ind w:left="400"/>
        <w:rPr>
          <w:rFonts w:eastAsia="Times New Roman"/>
          <w:lang w:val="en-GB"/>
        </w:rPr>
      </w:pPr>
      <w:r w:rsidRPr="00754678">
        <w:rPr>
          <w:rFonts w:eastAsia="Times New Roman"/>
          <w:lang w:val="en-GB"/>
        </w:rPr>
        <w:t xml:space="preserve">for( </w:t>
      </w:r>
      <w:proofErr w:type="spellStart"/>
      <w:r w:rsidRPr="00754678">
        <w:rPr>
          <w:rFonts w:eastAsia="Times New Roman"/>
          <w:lang w:val="en-GB"/>
        </w:rPr>
        <w:t>cIdx</w:t>
      </w:r>
      <w:proofErr w:type="spellEnd"/>
      <w:r w:rsidRPr="00754678">
        <w:rPr>
          <w:rFonts w:eastAsia="Times New Roman"/>
          <w:lang w:val="en-GB"/>
        </w:rPr>
        <w:t xml:space="preserve"> = 0;cIdx&lt;</w:t>
      </w:r>
      <w:r w:rsidRPr="00754678">
        <w:rPr>
          <w:rFonts w:eastAsia="Times New Roman" w:hint="eastAsia"/>
          <w:lang w:val="en-GB"/>
        </w:rPr>
        <w:t>3</w:t>
      </w:r>
      <w:r>
        <w:rPr>
          <w:rFonts w:eastAsia="Times New Roman"/>
          <w:lang w:val="en-GB"/>
        </w:rPr>
        <w:t xml:space="preserve"> &amp;&amp;</w:t>
      </w:r>
      <w:r w:rsidRPr="00754678">
        <w:rPr>
          <w:rFonts w:eastAsia="Times New Roman"/>
          <w:lang w:val="en-GB"/>
        </w:rPr>
        <w:t xml:space="preserve"> </w:t>
      </w:r>
      <w:r>
        <w:rPr>
          <w:rFonts w:eastAsia="Times New Roman"/>
          <w:lang w:val="en-GB"/>
        </w:rPr>
        <w:t>!</w:t>
      </w:r>
      <w:proofErr w:type="spellStart"/>
      <w:r w:rsidRPr="00754678">
        <w:rPr>
          <w:rFonts w:eastAsia="Times New Roman"/>
          <w:lang w:val="en-GB"/>
        </w:rPr>
        <w:t>DvAvailable</w:t>
      </w:r>
      <w:proofErr w:type="spellEnd"/>
      <w:r w:rsidRPr="00754678">
        <w:rPr>
          <w:rFonts w:eastAsia="Times New Roman"/>
          <w:lang w:val="en-GB"/>
        </w:rPr>
        <w:t xml:space="preserve">; </w:t>
      </w:r>
      <w:proofErr w:type="spellStart"/>
      <w:r w:rsidRPr="00754678">
        <w:rPr>
          <w:rFonts w:eastAsia="Times New Roman"/>
          <w:lang w:val="en-GB"/>
        </w:rPr>
        <w:t>cIdx</w:t>
      </w:r>
      <w:proofErr w:type="spellEnd"/>
      <w:r w:rsidRPr="00754678">
        <w:rPr>
          <w:rFonts w:eastAsia="Times New Roman"/>
          <w:lang w:val="en-GB"/>
        </w:rPr>
        <w:t xml:space="preserve"> ++)</w:t>
      </w:r>
      <w:r>
        <w:rPr>
          <w:rFonts w:eastAsia="Times New Roman"/>
          <w:lang w:val="en-GB"/>
        </w:rPr>
        <w:t xml:space="preserve"> {</w:t>
      </w:r>
      <w:r w:rsidRPr="00754678"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if (</w:t>
      </w:r>
      <w:r w:rsidRPr="00754678">
        <w:rPr>
          <w:rFonts w:eastAsia="Times New Roman"/>
          <w:lang w:val="en-GB"/>
        </w:rPr>
        <w:t>view</w:t>
      </w:r>
      <w:r>
        <w:rPr>
          <w:rFonts w:eastAsia="Times New Roman"/>
          <w:lang w:val="en-GB"/>
        </w:rPr>
        <w:t xml:space="preserve"> order index </w:t>
      </w:r>
      <w:r w:rsidRPr="00754678">
        <w:rPr>
          <w:rFonts w:eastAsia="Times New Roman"/>
          <w:lang w:val="en-GB"/>
        </w:rPr>
        <w:t>of RefPicList</w:t>
      </w:r>
      <w:r>
        <w:rPr>
          <w:rFonts w:eastAsia="Times New Roman"/>
          <w:lang w:val="en-GB"/>
        </w:rPr>
        <w:t>0</w:t>
      </w:r>
      <w:r w:rsidRPr="00754678">
        <w:rPr>
          <w:rFonts w:eastAsia="Times New Roman"/>
          <w:lang w:val="en-GB"/>
        </w:rPr>
        <w:t>[</w:t>
      </w:r>
      <w:r w:rsidRPr="00754678">
        <w:rPr>
          <w:rFonts w:eastAsia="Times New Roman" w:hint="eastAsia"/>
          <w:lang w:val="en-GB"/>
        </w:rPr>
        <w:t xml:space="preserve"> </w:t>
      </w:r>
      <w:proofErr w:type="spellStart"/>
      <w:r w:rsidRPr="00754678">
        <w:rPr>
          <w:rFonts w:eastAsia="Times New Roman"/>
          <w:lang w:val="en-GB"/>
        </w:rPr>
        <w:t>refIdxCandL</w:t>
      </w:r>
      <w:r>
        <w:rPr>
          <w:rFonts w:eastAsia="Times New Roman"/>
          <w:lang w:val="en-GB"/>
        </w:rPr>
        <w:t>X</w:t>
      </w:r>
      <w:proofErr w:type="spellEnd"/>
      <w:r w:rsidRPr="00754678">
        <w:rPr>
          <w:rFonts w:eastAsia="Times New Roman" w:hint="eastAsia"/>
          <w:lang w:val="en-GB"/>
        </w:rPr>
        <w:t xml:space="preserve">[ </w:t>
      </w:r>
      <w:proofErr w:type="spellStart"/>
      <w:r w:rsidRPr="00754678">
        <w:rPr>
          <w:rFonts w:eastAsia="Times New Roman" w:hint="eastAsia"/>
          <w:lang w:val="en-GB"/>
        </w:rPr>
        <w:t>cIdx</w:t>
      </w:r>
      <w:proofErr w:type="spellEnd"/>
      <w:r w:rsidRPr="00754678">
        <w:rPr>
          <w:rFonts w:eastAsia="Times New Roman" w:hint="eastAsia"/>
          <w:lang w:val="en-GB"/>
        </w:rPr>
        <w:t xml:space="preserve"> ]</w:t>
      </w:r>
      <w:r w:rsidRPr="00754678">
        <w:rPr>
          <w:rFonts w:eastAsia="Times New Roman"/>
          <w:lang w:val="en-GB"/>
        </w:rPr>
        <w:t xml:space="preserve"> ] is equal to </w:t>
      </w:r>
      <w:r>
        <w:rPr>
          <w:rFonts w:eastAsia="Times New Roman"/>
          <w:lang w:val="en-GB"/>
        </w:rPr>
        <w:t>0 ) {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 w:rsidRPr="00754678">
        <w:rPr>
          <w:rFonts w:eastAsia="Times New Roman"/>
          <w:lang w:val="en-GB"/>
        </w:rPr>
        <w:t>dv</w:t>
      </w:r>
      <w:proofErr w:type="spellEnd"/>
      <w:r w:rsidRPr="00754678">
        <w:rPr>
          <w:rFonts w:eastAsia="Times New Roman"/>
          <w:lang w:val="en-GB"/>
        </w:rPr>
        <w:t xml:space="preserve">[ 0 ] = </w:t>
      </w:r>
      <w:proofErr w:type="spellStart"/>
      <w:r w:rsidRPr="00754678">
        <w:rPr>
          <w:rFonts w:eastAsia="Times New Roman"/>
          <w:lang w:val="en-GB"/>
        </w:rPr>
        <w:t>mvCandL</w:t>
      </w:r>
      <w:r>
        <w:rPr>
          <w:rFonts w:eastAsia="Times New Roman"/>
          <w:lang w:val="en-GB"/>
        </w:rPr>
        <w:t>X</w:t>
      </w:r>
      <w:proofErr w:type="spellEnd"/>
      <w:r w:rsidRPr="00754678">
        <w:rPr>
          <w:rFonts w:eastAsia="Times New Roman"/>
          <w:lang w:val="en-GB"/>
        </w:rPr>
        <w:t xml:space="preserve">[ </w:t>
      </w:r>
      <w:proofErr w:type="spellStart"/>
      <w:r w:rsidRPr="00754678">
        <w:rPr>
          <w:rFonts w:eastAsia="Times New Roman" w:hint="eastAsia"/>
          <w:lang w:val="en-GB"/>
        </w:rPr>
        <w:t>cIdx</w:t>
      </w:r>
      <w:proofErr w:type="spellEnd"/>
      <w:r w:rsidRPr="00754678">
        <w:rPr>
          <w:rFonts w:eastAsia="Times New Roman"/>
          <w:lang w:val="en-GB"/>
        </w:rPr>
        <w:t xml:space="preserve"> ]</w:t>
      </w:r>
      <w:r w:rsidRPr="00754678">
        <w:rPr>
          <w:rFonts w:eastAsia="Times New Roman" w:hint="eastAsia"/>
          <w:lang w:val="en-GB"/>
        </w:rPr>
        <w:t>[ 0 ]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 w:rsidRPr="00754678">
        <w:rPr>
          <w:rFonts w:eastAsia="Times New Roman"/>
          <w:lang w:val="en-GB"/>
        </w:rPr>
        <w:t>dv</w:t>
      </w:r>
      <w:proofErr w:type="spellEnd"/>
      <w:r w:rsidRPr="00754678">
        <w:rPr>
          <w:rFonts w:eastAsia="Times New Roman"/>
          <w:lang w:val="en-GB"/>
        </w:rPr>
        <w:t xml:space="preserve">[ </w:t>
      </w:r>
      <w:r w:rsidRPr="00754678">
        <w:rPr>
          <w:rFonts w:eastAsia="Times New Roman" w:hint="eastAsia"/>
          <w:lang w:val="en-GB"/>
        </w:rPr>
        <w:t>1</w:t>
      </w:r>
      <w:r w:rsidRPr="00754678">
        <w:rPr>
          <w:rFonts w:eastAsia="Times New Roman"/>
          <w:lang w:val="en-GB"/>
        </w:rPr>
        <w:t xml:space="preserve"> ] = </w:t>
      </w:r>
      <w:proofErr w:type="spellStart"/>
      <w:r w:rsidRPr="00754678">
        <w:rPr>
          <w:rFonts w:eastAsia="Times New Roman"/>
          <w:lang w:val="en-GB"/>
        </w:rPr>
        <w:t>mvCandL</w:t>
      </w:r>
      <w:r>
        <w:rPr>
          <w:rFonts w:eastAsia="Times New Roman"/>
          <w:lang w:val="en-GB"/>
        </w:rPr>
        <w:t>X</w:t>
      </w:r>
      <w:proofErr w:type="spellEnd"/>
      <w:r w:rsidRPr="00754678">
        <w:rPr>
          <w:rFonts w:eastAsia="Times New Roman"/>
          <w:lang w:val="en-GB"/>
        </w:rPr>
        <w:t xml:space="preserve">[ </w:t>
      </w:r>
      <w:proofErr w:type="spellStart"/>
      <w:r w:rsidRPr="00754678">
        <w:rPr>
          <w:rFonts w:eastAsia="Times New Roman" w:hint="eastAsia"/>
          <w:lang w:val="en-GB"/>
        </w:rPr>
        <w:t>cIdx</w:t>
      </w:r>
      <w:proofErr w:type="spellEnd"/>
      <w:r w:rsidRPr="00754678">
        <w:rPr>
          <w:rFonts w:eastAsia="Times New Roman"/>
          <w:lang w:val="en-GB"/>
        </w:rPr>
        <w:t xml:space="preserve"> ]</w:t>
      </w:r>
      <w:r w:rsidRPr="00754678">
        <w:rPr>
          <w:rFonts w:eastAsia="Times New Roman" w:hint="eastAsia"/>
          <w:lang w:val="en-GB"/>
        </w:rPr>
        <w:t>[ 1 ]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 w:rsidRPr="00754678">
        <w:rPr>
          <w:rFonts w:eastAsia="Times New Roman" w:hint="eastAsia"/>
          <w:lang w:val="en-GB"/>
        </w:rPr>
        <w:t>DvAvailable</w:t>
      </w:r>
      <w:proofErr w:type="spellEnd"/>
      <w:r w:rsidRPr="00754678">
        <w:rPr>
          <w:rFonts w:eastAsia="Times New Roman" w:hint="eastAsia"/>
          <w:lang w:val="en-GB"/>
        </w:rPr>
        <w:t xml:space="preserve"> = 1</w:t>
      </w:r>
      <w:bookmarkEnd w:id="37"/>
      <w:bookmarkEnd w:id="38"/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}</w:t>
      </w:r>
      <w:r>
        <w:rPr>
          <w:rFonts w:eastAsia="Times New Roman"/>
          <w:lang w:val="en-GB"/>
        </w:rPr>
        <w:br/>
      </w:r>
    </w:p>
    <w:bookmarkEnd w:id="39"/>
    <w:bookmarkEnd w:id="40"/>
    <w:p w:rsidR="00677C52" w:rsidRDefault="00677C52" w:rsidP="00677C52">
      <w:pPr>
        <w:tabs>
          <w:tab w:val="left" w:pos="300"/>
          <w:tab w:val="left" w:pos="1588"/>
          <w:tab w:val="left" w:pos="1985"/>
        </w:tabs>
        <w:spacing w:before="136"/>
        <w:jc w:val="both"/>
        <w:textAlignment w:val="auto"/>
        <w:rPr>
          <w:rFonts w:eastAsiaTheme="minorEastAsia"/>
          <w:lang w:eastAsia="ko-KR"/>
        </w:rPr>
      </w:pPr>
      <w:r w:rsidRPr="0028130F">
        <w:rPr>
          <w:rFonts w:eastAsia="Times New Roman"/>
          <w:lang w:val="en-GB"/>
        </w:rPr>
        <w:t>–</w:t>
      </w:r>
      <w:r w:rsidRPr="0028130F">
        <w:rPr>
          <w:rFonts w:eastAsia="Times New Roman"/>
          <w:lang w:val="en-GB"/>
        </w:rPr>
        <w:tab/>
      </w:r>
      <w:r w:rsidRPr="000758EA">
        <w:rPr>
          <w:rFonts w:eastAsia="PMingLiU" w:hint="eastAsia"/>
          <w:lang w:eastAsia="zh-TW"/>
        </w:rPr>
        <w:t xml:space="preserve">When </w:t>
      </w:r>
      <w:proofErr w:type="spellStart"/>
      <w:r w:rsidRPr="000758EA">
        <w:rPr>
          <w:rFonts w:eastAsia="PMingLiU" w:hint="eastAsia"/>
          <w:lang w:eastAsia="zh-TW"/>
        </w:rPr>
        <w:t>DvAvailable</w:t>
      </w:r>
      <w:proofErr w:type="spellEnd"/>
      <w:r w:rsidRPr="000758EA">
        <w:rPr>
          <w:rFonts w:eastAsia="PMingLiU" w:hint="eastAsia"/>
          <w:lang w:eastAsia="zh-TW"/>
        </w:rPr>
        <w:t xml:space="preserve"> is equal to 0, the following</w:t>
      </w:r>
      <w:ins w:id="41" w:author="Samsung" w:date="2012-09-25T16:31:00Z">
        <w:r>
          <w:rPr>
            <w:rFonts w:eastAsiaTheme="minorEastAsia" w:hint="eastAsia"/>
            <w:lang w:eastAsia="ko-KR"/>
          </w:rPr>
          <w:t xml:space="preserve"> ordered steps apply</w:t>
        </w:r>
      </w:ins>
      <w:del w:id="42" w:author="Samsung" w:date="2012-09-25T16:31:00Z">
        <w:r w:rsidRPr="000758EA" w:rsidDel="00677C52">
          <w:rPr>
            <w:rFonts w:eastAsia="PMingLiU" w:hint="eastAsia"/>
            <w:lang w:eastAsia="zh-TW"/>
          </w:rPr>
          <w:delText xml:space="preserve"> appl</w:delText>
        </w:r>
        <w:r w:rsidDel="00677C52">
          <w:rPr>
            <w:rFonts w:eastAsia="PMingLiU"/>
            <w:lang w:eastAsia="zh-TW"/>
          </w:rPr>
          <w:delText>es</w:delText>
        </w:r>
      </w:del>
      <w:r>
        <w:rPr>
          <w:rFonts w:eastAsia="PMingLiU"/>
          <w:lang w:eastAsia="zh-TW"/>
        </w:rPr>
        <w:t xml:space="preserve">. </w:t>
      </w:r>
    </w:p>
    <w:p w:rsidR="00677C52" w:rsidRDefault="00677C52" w:rsidP="00677C5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</w:tabs>
        <w:spacing w:after="0"/>
        <w:ind w:left="800"/>
        <w:rPr>
          <w:ins w:id="43" w:author="Samsung" w:date="2012-09-25T16:35:00Z"/>
          <w:rFonts w:eastAsia="맑은 고딕"/>
          <w:sz w:val="20"/>
          <w:szCs w:val="20"/>
          <w:lang w:eastAsia="ko-KR"/>
        </w:rPr>
      </w:pPr>
      <w:ins w:id="44" w:author="Samsung" w:date="2012-09-25T16:35:00Z">
        <w:r>
          <w:rPr>
            <w:rFonts w:eastAsiaTheme="minorEastAsia" w:hint="eastAsia"/>
            <w:lang w:val="en-US" w:eastAsia="ko-KR"/>
          </w:rPr>
          <w:t>1</w:t>
        </w:r>
        <w:r>
          <w:rPr>
            <w:rFonts w:eastAsiaTheme="minorEastAsia" w:hint="eastAsia"/>
            <w:lang w:eastAsia="ko-KR"/>
          </w:rPr>
          <w:t xml:space="preserve">. The variable </w:t>
        </w:r>
        <w:proofErr w:type="spellStart"/>
        <w:r>
          <w:rPr>
            <w:rFonts w:eastAsiaTheme="minorEastAsia" w:hint="eastAsia"/>
            <w:lang w:eastAsia="ko-KR"/>
          </w:rPr>
          <w:t>maxDepth</w:t>
        </w:r>
        <w:proofErr w:type="spellEnd"/>
        <w:r>
          <w:rPr>
            <w:rFonts w:eastAsiaTheme="minorEastAsia" w:hint="eastAsia"/>
            <w:lang w:eastAsia="ko-KR"/>
          </w:rPr>
          <w:t xml:space="preserve"> is specified as follows: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 xml:space="preserve"> </w:t>
        </w:r>
      </w:ins>
    </w:p>
    <w:p w:rsidR="00677C52" w:rsidRPr="00B26613" w:rsidRDefault="00677C52" w:rsidP="00677C5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</w:tabs>
        <w:spacing w:after="0"/>
        <w:ind w:left="800"/>
        <w:rPr>
          <w:ins w:id="45" w:author="Samsung" w:date="2012-09-25T16:31:00Z"/>
          <w:sz w:val="20"/>
          <w:szCs w:val="20"/>
        </w:rPr>
      </w:pPr>
      <w:proofErr w:type="spellStart"/>
      <w:ins w:id="46" w:author="Samsung" w:date="2012-09-25T16:31:00Z">
        <w:r w:rsidRPr="00B26613">
          <w:rPr>
            <w:rFonts w:eastAsia="맑은 고딕" w:hint="eastAsia"/>
            <w:sz w:val="20"/>
            <w:szCs w:val="20"/>
            <w:lang w:eastAsia="ko-KR"/>
          </w:rPr>
          <w:t>maxDepth</w:t>
        </w:r>
        <w:proofErr w:type="spellEnd"/>
        <w:r w:rsidRPr="00B26613">
          <w:rPr>
            <w:sz w:val="20"/>
            <w:szCs w:val="20"/>
          </w:rPr>
          <w:t xml:space="preserve"> =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>INT_MIN</w:t>
        </w:r>
        <w:r w:rsidRPr="00B26613">
          <w:rPr>
            <w:sz w:val="20"/>
            <w:szCs w:val="20"/>
          </w:rPr>
          <w:br/>
          <w:t xml:space="preserve">for( j = 0; j &lt; </w:t>
        </w:r>
        <w:proofErr w:type="spellStart"/>
        <w:r w:rsidRPr="00B26613">
          <w:rPr>
            <w:sz w:val="20"/>
            <w:szCs w:val="20"/>
          </w:rPr>
          <w:t>partHeight</w:t>
        </w:r>
        <w:proofErr w:type="spellEnd"/>
        <w:r w:rsidRPr="00B26613">
          <w:rPr>
            <w:sz w:val="20"/>
            <w:szCs w:val="20"/>
          </w:rPr>
          <w:t>; j+</w:t>
        </w:r>
      </w:ins>
      <w:ins w:id="47" w:author="Samsung" w:date="2012-10-04T14:12:00Z">
        <w:r w:rsidR="00F6496C">
          <w:rPr>
            <w:rFonts w:eastAsiaTheme="minorEastAsia" w:hint="eastAsia"/>
            <w:sz w:val="20"/>
            <w:szCs w:val="20"/>
            <w:lang w:eastAsia="ko-KR"/>
          </w:rPr>
          <w:t>+</w:t>
        </w:r>
      </w:ins>
      <w:ins w:id="48" w:author="Samsung" w:date="2012-09-25T16:31:00Z">
        <w:r w:rsidRPr="00B26613">
          <w:rPr>
            <w:sz w:val="20"/>
            <w:szCs w:val="20"/>
          </w:rPr>
          <w:t>)</w:t>
        </w:r>
        <w:r w:rsidRPr="00B26613">
          <w:rPr>
            <w:sz w:val="20"/>
            <w:szCs w:val="20"/>
          </w:rPr>
          <w:br/>
        </w:r>
        <w:r w:rsidRPr="00B26613">
          <w:rPr>
            <w:sz w:val="20"/>
            <w:szCs w:val="20"/>
          </w:rPr>
          <w:tab/>
          <w:t xml:space="preserve">for( </w:t>
        </w:r>
        <w:proofErr w:type="spellStart"/>
        <w:r w:rsidRPr="00B26613">
          <w:rPr>
            <w:sz w:val="20"/>
            <w:szCs w:val="20"/>
          </w:rPr>
          <w:t>i</w:t>
        </w:r>
        <w:proofErr w:type="spellEnd"/>
        <w:r w:rsidRPr="00B26613">
          <w:rPr>
            <w:sz w:val="20"/>
            <w:szCs w:val="20"/>
          </w:rPr>
          <w:t xml:space="preserve"> = 0; </w:t>
        </w:r>
        <w:proofErr w:type="spellStart"/>
        <w:r w:rsidRPr="00B26613">
          <w:rPr>
            <w:sz w:val="20"/>
            <w:szCs w:val="20"/>
          </w:rPr>
          <w:t>i</w:t>
        </w:r>
        <w:proofErr w:type="spellEnd"/>
        <w:r w:rsidRPr="00B26613">
          <w:rPr>
            <w:sz w:val="20"/>
            <w:szCs w:val="20"/>
          </w:rPr>
          <w:t xml:space="preserve"> &lt; </w:t>
        </w:r>
        <w:proofErr w:type="spellStart"/>
        <w:r w:rsidRPr="00B26613">
          <w:rPr>
            <w:sz w:val="20"/>
            <w:szCs w:val="20"/>
          </w:rPr>
          <w:t>partWidth</w:t>
        </w:r>
        <w:proofErr w:type="spellEnd"/>
        <w:r w:rsidRPr="00B26613">
          <w:rPr>
            <w:sz w:val="20"/>
            <w:szCs w:val="20"/>
          </w:rPr>
          <w:t xml:space="preserve">; </w:t>
        </w:r>
        <w:proofErr w:type="spellStart"/>
        <w:r w:rsidRPr="00B26613">
          <w:rPr>
            <w:sz w:val="20"/>
            <w:szCs w:val="20"/>
          </w:rPr>
          <w:t>i</w:t>
        </w:r>
        <w:proofErr w:type="spellEnd"/>
        <w:r w:rsidRPr="00B26613">
          <w:rPr>
            <w:sz w:val="20"/>
            <w:szCs w:val="20"/>
          </w:rPr>
          <w:t>+</w:t>
        </w:r>
      </w:ins>
      <w:ins w:id="49" w:author="Samsung" w:date="2012-10-04T14:12:00Z">
        <w:r w:rsidR="00F6496C">
          <w:rPr>
            <w:rFonts w:eastAsiaTheme="minorEastAsia" w:hint="eastAsia"/>
            <w:sz w:val="20"/>
            <w:szCs w:val="20"/>
            <w:lang w:eastAsia="ko-KR"/>
          </w:rPr>
          <w:t>+</w:t>
        </w:r>
      </w:ins>
      <w:ins w:id="50" w:author="Samsung" w:date="2012-09-25T16:36:00Z">
        <w:r>
          <w:rPr>
            <w:rFonts w:eastAsiaTheme="minorEastAsia" w:hint="eastAsia"/>
            <w:sz w:val="20"/>
            <w:szCs w:val="20"/>
            <w:lang w:eastAsia="ko-KR"/>
          </w:rPr>
          <w:t>)</w:t>
        </w:r>
      </w:ins>
      <w:ins w:id="51" w:author="Samsung" w:date="2012-09-25T16:31:00Z">
        <w:r w:rsidRPr="00B26613">
          <w:rPr>
            <w:sz w:val="20"/>
            <w:szCs w:val="20"/>
          </w:rPr>
          <w:br/>
        </w:r>
        <w:r w:rsidRPr="00B26613">
          <w:rPr>
            <w:sz w:val="20"/>
            <w:szCs w:val="20"/>
          </w:rPr>
          <w:tab/>
        </w:r>
        <w:r w:rsidRPr="00B26613">
          <w:rPr>
            <w:sz w:val="20"/>
            <w:szCs w:val="20"/>
          </w:rPr>
          <w:tab/>
        </w:r>
        <w:r w:rsidRPr="00B26613">
          <w:rPr>
            <w:rFonts w:eastAsia="맑은 고딕" w:hint="eastAsia"/>
            <w:sz w:val="20"/>
            <w:szCs w:val="20"/>
            <w:lang w:eastAsia="ko-KR"/>
          </w:rPr>
          <w:t>if(</w:t>
        </w:r>
        <w:r w:rsidRPr="00B26613">
          <w:rPr>
            <w:sz w:val="20"/>
            <w:szCs w:val="20"/>
          </w:rPr>
          <w:t xml:space="preserve"> </w:t>
        </w:r>
        <w:proofErr w:type="spellStart"/>
        <w:r w:rsidRPr="00B26613">
          <w:rPr>
            <w:sz w:val="20"/>
            <w:szCs w:val="20"/>
          </w:rPr>
          <w:t>depthPic</w:t>
        </w:r>
        <w:proofErr w:type="spellEnd"/>
        <w:r w:rsidRPr="00B26613">
          <w:rPr>
            <w:sz w:val="20"/>
            <w:szCs w:val="20"/>
          </w:rPr>
          <w:t xml:space="preserve">[ dbx1 + </w:t>
        </w:r>
        <w:proofErr w:type="spellStart"/>
        <w:r w:rsidRPr="00B26613">
          <w:rPr>
            <w:sz w:val="20"/>
            <w:szCs w:val="20"/>
          </w:rPr>
          <w:t>i</w:t>
        </w:r>
        <w:proofErr w:type="spellEnd"/>
        <w:r w:rsidRPr="00B26613">
          <w:rPr>
            <w:sz w:val="20"/>
            <w:szCs w:val="20"/>
          </w:rPr>
          <w:t>, dby1 + j ]</w:t>
        </w:r>
        <w:r>
          <w:rPr>
            <w:sz w:val="20"/>
            <w:szCs w:val="20"/>
          </w:rPr>
          <w:t xml:space="preserve">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>&gt;</w:t>
        </w:r>
        <w:r>
          <w:rPr>
            <w:rFonts w:eastAsia="맑은 고딕"/>
            <w:sz w:val="20"/>
            <w:szCs w:val="20"/>
            <w:lang w:eastAsia="ko-KR"/>
          </w:rPr>
          <w:t xml:space="preserve"> </w:t>
        </w:r>
        <w:proofErr w:type="spellStart"/>
        <w:r w:rsidRPr="00B26613">
          <w:rPr>
            <w:rFonts w:eastAsia="맑은 고딕" w:hint="eastAsia"/>
            <w:sz w:val="20"/>
            <w:szCs w:val="20"/>
            <w:lang w:eastAsia="ko-KR"/>
          </w:rPr>
          <w:t>maxDepth</w:t>
        </w:r>
        <w:proofErr w:type="spellEnd"/>
        <w:r>
          <w:rPr>
            <w:rFonts w:eastAsia="맑은 고딕"/>
            <w:sz w:val="20"/>
            <w:szCs w:val="20"/>
            <w:lang w:eastAsia="ko-KR"/>
          </w:rPr>
          <w:t xml:space="preserve">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 xml:space="preserve">) </w:t>
        </w:r>
        <w:proofErr w:type="spellStart"/>
        <w:r w:rsidRPr="00B26613">
          <w:rPr>
            <w:rFonts w:eastAsia="맑은 고딕" w:hint="eastAsia"/>
            <w:sz w:val="20"/>
            <w:szCs w:val="20"/>
            <w:lang w:eastAsia="ko-KR"/>
          </w:rPr>
          <w:t>maxDepth</w:t>
        </w:r>
        <w:proofErr w:type="spellEnd"/>
        <w:r>
          <w:rPr>
            <w:rFonts w:eastAsia="맑은 고딕"/>
            <w:sz w:val="20"/>
            <w:szCs w:val="20"/>
            <w:lang w:eastAsia="ko-KR"/>
          </w:rPr>
          <w:t xml:space="preserve">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>=</w:t>
        </w:r>
        <w:r w:rsidRPr="00B26613">
          <w:rPr>
            <w:sz w:val="20"/>
            <w:szCs w:val="20"/>
          </w:rPr>
          <w:t xml:space="preserve"> </w:t>
        </w:r>
        <w:proofErr w:type="spellStart"/>
        <w:r w:rsidRPr="00B26613">
          <w:rPr>
            <w:sz w:val="20"/>
            <w:szCs w:val="20"/>
          </w:rPr>
          <w:t>depthPic</w:t>
        </w:r>
        <w:proofErr w:type="spellEnd"/>
        <w:r w:rsidRPr="00B26613">
          <w:rPr>
            <w:sz w:val="20"/>
            <w:szCs w:val="20"/>
          </w:rPr>
          <w:t xml:space="preserve">[ dbx1 + </w:t>
        </w:r>
        <w:proofErr w:type="spellStart"/>
        <w:r w:rsidRPr="00B26613">
          <w:rPr>
            <w:sz w:val="20"/>
            <w:szCs w:val="20"/>
          </w:rPr>
          <w:t>i</w:t>
        </w:r>
        <w:proofErr w:type="spellEnd"/>
        <w:r w:rsidRPr="00B26613">
          <w:rPr>
            <w:sz w:val="20"/>
            <w:szCs w:val="20"/>
          </w:rPr>
          <w:t>, dby1 + j ]</w:t>
        </w:r>
      </w:ins>
    </w:p>
    <w:p w:rsidR="00677C52" w:rsidRPr="00677C52" w:rsidRDefault="00677C52" w:rsidP="00677C52">
      <w:pPr>
        <w:tabs>
          <w:tab w:val="left" w:pos="300"/>
          <w:tab w:val="left" w:pos="1588"/>
          <w:tab w:val="left" w:pos="1985"/>
        </w:tabs>
        <w:spacing w:before="136"/>
        <w:jc w:val="both"/>
        <w:textAlignment w:val="auto"/>
        <w:rPr>
          <w:rFonts w:eastAsiaTheme="minorEastAsia"/>
          <w:lang w:val="en-GB" w:eastAsia="ko-KR"/>
        </w:rPr>
      </w:pPr>
    </w:p>
    <w:p w:rsidR="00677C52" w:rsidRDefault="00677C52" w:rsidP="00677C52">
      <w:pPr>
        <w:spacing w:before="136"/>
        <w:ind w:left="800"/>
        <w:rPr>
          <w:ins w:id="52" w:author="Samsung" w:date="2012-09-25T16:32:00Z"/>
          <w:rFonts w:eastAsiaTheme="minorEastAsia"/>
          <w:lang w:val="en-GB" w:eastAsia="ko-KR"/>
        </w:rPr>
      </w:pPr>
      <w:del w:id="53" w:author="Samsung" w:date="2012-09-25T16:32:00Z">
        <w:r w:rsidRPr="00754678" w:rsidDel="00677C52">
          <w:rPr>
            <w:rFonts w:eastAsia="Times New Roman"/>
            <w:lang w:val="en-GB"/>
          </w:rPr>
          <w:delText>depth = depthPic[dbx1 +(partWidth &lt;&lt; 1) -1, dby1+ (partHeight &lt;&lt; 1) -1 ]</w:delText>
        </w:r>
      </w:del>
    </w:p>
    <w:p w:rsidR="00677C52" w:rsidRPr="00754678" w:rsidRDefault="00677C52" w:rsidP="00677C52">
      <w:pPr>
        <w:spacing w:before="136"/>
        <w:ind w:left="800"/>
        <w:rPr>
          <w:rFonts w:eastAsia="Times New Roman"/>
          <w:lang w:val="en-GB"/>
        </w:rPr>
      </w:pPr>
      <w:ins w:id="54" w:author="Samsung" w:date="2012-09-25T16:32:00Z">
        <w:r>
          <w:rPr>
            <w:rFonts w:eastAsiaTheme="minorEastAsia" w:hint="eastAsia"/>
            <w:lang w:val="en-GB" w:eastAsia="ko-KR"/>
          </w:rPr>
          <w:t xml:space="preserve">2. The variable </w:t>
        </w:r>
        <w:proofErr w:type="spellStart"/>
        <w:r>
          <w:rPr>
            <w:rFonts w:eastAsiaTheme="minorEastAsia" w:hint="eastAsia"/>
            <w:lang w:val="en-GB" w:eastAsia="ko-KR"/>
          </w:rPr>
          <w:t>dv</w:t>
        </w:r>
        <w:proofErr w:type="spellEnd"/>
        <w:r>
          <w:rPr>
            <w:rFonts w:eastAsiaTheme="minorEastAsia" w:hint="eastAsia"/>
            <w:lang w:val="en-GB" w:eastAsia="ko-KR"/>
          </w:rPr>
          <w:t xml:space="preserve"> is specified as follows</w:t>
        </w:r>
      </w:ins>
      <w:proofErr w:type="gramStart"/>
      <w:ins w:id="55" w:author="Samsung" w:date="2012-09-25T16:35:00Z">
        <w:r>
          <w:rPr>
            <w:rFonts w:eastAsiaTheme="minorEastAsia" w:hint="eastAsia"/>
            <w:lang w:val="en-GB" w:eastAsia="ko-KR"/>
          </w:rPr>
          <w:t>:</w:t>
        </w:r>
      </w:ins>
      <w:proofErr w:type="gramEnd"/>
      <w:r w:rsidRPr="00754678">
        <w:rPr>
          <w:rFonts w:eastAsia="Times New Roman"/>
          <w:lang w:val="en-GB"/>
        </w:rPr>
        <w:br/>
        <w:t>index = ViewIdTo3DVAcquisitionParamIndex( </w:t>
      </w:r>
      <w:proofErr w:type="spellStart"/>
      <w:r w:rsidRPr="00754678">
        <w:rPr>
          <w:rFonts w:eastAsia="Times New Roman"/>
          <w:lang w:val="en-GB"/>
        </w:rPr>
        <w:t>view_id</w:t>
      </w:r>
      <w:proofErr w:type="spellEnd"/>
      <w:r w:rsidRPr="00754678">
        <w:rPr>
          <w:rFonts w:eastAsia="Times New Roman"/>
          <w:lang w:val="en-GB"/>
        </w:rPr>
        <w:t xml:space="preserve"> of the current view )</w:t>
      </w:r>
      <w:r w:rsidRPr="00754678">
        <w:rPr>
          <w:rFonts w:eastAsia="Times New Roman"/>
          <w:lang w:val="en-GB"/>
        </w:rPr>
        <w:br/>
      </w:r>
      <w:proofErr w:type="spellStart"/>
      <w:r w:rsidRPr="00754678">
        <w:rPr>
          <w:rFonts w:eastAsia="Times New Roman"/>
          <w:lang w:val="en-GB"/>
        </w:rPr>
        <w:t>refIndex</w:t>
      </w:r>
      <w:proofErr w:type="spellEnd"/>
      <w:r w:rsidRPr="00754678">
        <w:rPr>
          <w:rFonts w:eastAsia="Times New Roman"/>
          <w:lang w:val="en-GB"/>
        </w:rPr>
        <w:t xml:space="preserve"> = ViewIdTo3DVAcquisitionParamIndex( </w:t>
      </w:r>
      <w:proofErr w:type="spellStart"/>
      <w:r w:rsidRPr="00754678">
        <w:rPr>
          <w:rFonts w:eastAsia="Times New Roman"/>
          <w:lang w:val="en-GB"/>
        </w:rPr>
        <w:t>view_id</w:t>
      </w:r>
      <w:proofErr w:type="spellEnd"/>
      <w:r w:rsidRPr="00754678">
        <w:rPr>
          <w:rFonts w:eastAsia="Times New Roman"/>
          <w:lang w:val="en-GB"/>
        </w:rPr>
        <w:t xml:space="preserve"> of the </w:t>
      </w:r>
      <w:proofErr w:type="spellStart"/>
      <w:r w:rsidRPr="00754678">
        <w:rPr>
          <w:rFonts w:eastAsia="Times New Roman"/>
          <w:lang w:val="en-GB"/>
        </w:rPr>
        <w:t>InterViewPic</w:t>
      </w:r>
      <w:proofErr w:type="spellEnd"/>
      <w:r w:rsidRPr="00754678">
        <w:rPr>
          <w:rFonts w:eastAsia="Times New Roman"/>
          <w:lang w:val="en-GB"/>
        </w:rPr>
        <w:t> )</w:t>
      </w:r>
    </w:p>
    <w:p w:rsidR="00677C52" w:rsidRPr="00677C52" w:rsidRDefault="00677C52" w:rsidP="00677C52">
      <w:pPr>
        <w:spacing w:before="136"/>
        <w:ind w:left="800"/>
        <w:rPr>
          <w:rFonts w:eastAsiaTheme="minorEastAsia"/>
          <w:lang w:val="en-GB" w:eastAsia="ko-KR"/>
        </w:rPr>
      </w:pPr>
      <w:bookmarkStart w:id="56" w:name="OLE_LINK538"/>
      <w:bookmarkStart w:id="57" w:name="OLE_LINK539"/>
      <w:proofErr w:type="spellStart"/>
      <w:r w:rsidRPr="00754678">
        <w:rPr>
          <w:rFonts w:eastAsia="Times New Roman"/>
          <w:lang w:val="en-GB"/>
        </w:rPr>
        <w:t>dv</w:t>
      </w:r>
      <w:proofErr w:type="spellEnd"/>
      <w:r w:rsidRPr="00754678">
        <w:rPr>
          <w:rFonts w:eastAsia="Times New Roman"/>
          <w:lang w:val="en-GB"/>
        </w:rPr>
        <w:t xml:space="preserve">[ 0 ] = Disparity( </w:t>
      </w:r>
      <w:proofErr w:type="spellStart"/>
      <w:r w:rsidRPr="00754678">
        <w:rPr>
          <w:rFonts w:eastAsia="Times New Roman"/>
          <w:lang w:val="en-GB"/>
        </w:rPr>
        <w:t>NdrInverse</w:t>
      </w:r>
      <w:proofErr w:type="spellEnd"/>
      <w:r w:rsidRPr="00754678">
        <w:rPr>
          <w:rFonts w:eastAsia="Times New Roman"/>
          <w:lang w:val="en-GB"/>
        </w:rPr>
        <w:t>[</w:t>
      </w:r>
      <w:del w:id="58" w:author="Samsung" w:date="2012-09-27T09:57:00Z">
        <w:r w:rsidRPr="00754678" w:rsidDel="00EB4256">
          <w:rPr>
            <w:rFonts w:eastAsia="Times New Roman"/>
            <w:lang w:val="en-GB"/>
          </w:rPr>
          <w:delText>depth</w:delText>
        </w:r>
      </w:del>
      <w:ins w:id="59" w:author="Samsung" w:date="2012-09-27T09:57:00Z">
        <w:r w:rsidR="00EB4256" w:rsidRPr="00EB4256">
          <w:rPr>
            <w:rFonts w:eastAsia="맑은 고딕" w:hint="eastAsia"/>
            <w:lang w:eastAsia="ko-KR"/>
          </w:rPr>
          <w:t xml:space="preserve"> </w:t>
        </w:r>
        <w:proofErr w:type="spellStart"/>
        <w:r w:rsidR="00EB4256" w:rsidRPr="00B26613">
          <w:rPr>
            <w:rFonts w:eastAsia="맑은 고딕" w:hint="eastAsia"/>
            <w:lang w:eastAsia="ko-KR"/>
          </w:rPr>
          <w:t>maxDepth</w:t>
        </w:r>
      </w:ins>
      <w:proofErr w:type="spellEnd"/>
      <w:r w:rsidRPr="00754678">
        <w:rPr>
          <w:rFonts w:eastAsia="Times New Roman"/>
          <w:lang w:val="en-GB"/>
        </w:rPr>
        <w:t xml:space="preserve">], </w:t>
      </w:r>
      <w:proofErr w:type="spellStart"/>
      <w:r w:rsidRPr="00754678">
        <w:rPr>
          <w:rFonts w:eastAsia="Times New Roman"/>
          <w:lang w:val="en-GB"/>
        </w:rPr>
        <w:t>ZNear</w:t>
      </w:r>
      <w:proofErr w:type="spellEnd"/>
      <w:r w:rsidRPr="00754678"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dps_id</w:t>
      </w:r>
      <w:proofErr w:type="spellEnd"/>
      <w:r w:rsidRPr="00754678">
        <w:rPr>
          <w:rFonts w:eastAsia="Times New Roman"/>
          <w:lang w:val="en-GB"/>
        </w:rPr>
        <w:t xml:space="preserve">, index ], </w:t>
      </w:r>
      <w:proofErr w:type="spellStart"/>
      <w:r w:rsidRPr="00754678">
        <w:rPr>
          <w:rFonts w:eastAsia="Times New Roman"/>
          <w:lang w:val="en-GB"/>
        </w:rPr>
        <w:t>ZFar</w:t>
      </w:r>
      <w:proofErr w:type="spellEnd"/>
      <w:r w:rsidRPr="00754678">
        <w:rPr>
          <w:rFonts w:eastAsia="Times New Roman"/>
          <w:lang w:val="en-GB"/>
        </w:rPr>
        <w:t>[</w:t>
      </w:r>
      <w:proofErr w:type="spellStart"/>
      <w:r>
        <w:rPr>
          <w:rFonts w:eastAsia="Times New Roman"/>
          <w:lang w:val="en-GB"/>
        </w:rPr>
        <w:t>dps_id</w:t>
      </w:r>
      <w:proofErr w:type="spellEnd"/>
      <w:r w:rsidRPr="00754678">
        <w:rPr>
          <w:rFonts w:eastAsia="Times New Roman"/>
          <w:lang w:val="en-GB"/>
        </w:rPr>
        <w:t>, index ],</w:t>
      </w:r>
      <w:r w:rsidRPr="00754678">
        <w:rPr>
          <w:rFonts w:eastAsia="Times New Roman"/>
          <w:lang w:val="en-GB"/>
        </w:rPr>
        <w:br/>
        <w:t xml:space="preserve">  </w:t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 w:rsidRPr="00754678">
        <w:rPr>
          <w:rFonts w:eastAsia="Times New Roman"/>
          <w:lang w:val="en-GB"/>
        </w:rPr>
        <w:t>FocalLengthX</w:t>
      </w:r>
      <w:proofErr w:type="spellEnd"/>
      <w:r w:rsidRPr="00754678">
        <w:rPr>
          <w:rFonts w:eastAsia="Times New Roman"/>
          <w:lang w:val="en-GB"/>
        </w:rPr>
        <w:t>[</w:t>
      </w:r>
      <w:proofErr w:type="spellStart"/>
      <w:r>
        <w:rPr>
          <w:rFonts w:eastAsia="Times New Roman"/>
          <w:lang w:val="en-GB"/>
        </w:rPr>
        <w:t>dps_id</w:t>
      </w:r>
      <w:proofErr w:type="spellEnd"/>
      <w:r w:rsidRPr="00754678">
        <w:rPr>
          <w:rFonts w:eastAsia="Times New Roman"/>
          <w:lang w:val="en-GB"/>
        </w:rPr>
        <w:t xml:space="preserve">, index ], </w:t>
      </w:r>
      <w:proofErr w:type="spellStart"/>
      <w:r w:rsidRPr="00754678">
        <w:rPr>
          <w:rFonts w:eastAsia="Times New Roman"/>
          <w:lang w:val="en-GB"/>
        </w:rPr>
        <w:t>AbsTX</w:t>
      </w:r>
      <w:proofErr w:type="spellEnd"/>
      <w:r w:rsidRPr="00754678">
        <w:rPr>
          <w:rFonts w:eastAsia="Times New Roman"/>
          <w:lang w:val="en-GB"/>
        </w:rPr>
        <w:t xml:space="preserve">[ index ] – </w:t>
      </w:r>
      <w:proofErr w:type="spellStart"/>
      <w:r w:rsidRPr="00754678">
        <w:rPr>
          <w:rFonts w:eastAsia="Times New Roman"/>
          <w:lang w:val="en-GB"/>
        </w:rPr>
        <w:t>AbsTX</w:t>
      </w:r>
      <w:proofErr w:type="spellEnd"/>
      <w:r w:rsidRPr="00754678">
        <w:rPr>
          <w:rFonts w:eastAsia="Times New Roman"/>
          <w:lang w:val="en-GB"/>
        </w:rPr>
        <w:t xml:space="preserve">[ </w:t>
      </w:r>
      <w:proofErr w:type="spellStart"/>
      <w:r w:rsidRPr="00754678">
        <w:rPr>
          <w:rFonts w:eastAsia="Times New Roman"/>
          <w:lang w:val="en-GB"/>
        </w:rPr>
        <w:t>refIndex</w:t>
      </w:r>
      <w:proofErr w:type="spellEnd"/>
      <w:r w:rsidRPr="00754678">
        <w:rPr>
          <w:rFonts w:eastAsia="Times New Roman"/>
          <w:lang w:val="en-GB"/>
        </w:rPr>
        <w:t xml:space="preserve"> ] )</w:t>
      </w:r>
      <w:bookmarkEnd w:id="56"/>
      <w:bookmarkEnd w:id="57"/>
      <w:r w:rsidRPr="00754678">
        <w:rPr>
          <w:rFonts w:eastAsia="Times New Roman"/>
          <w:lang w:val="en-GB"/>
        </w:rPr>
        <w:br/>
      </w:r>
      <w:proofErr w:type="spellStart"/>
      <w:r w:rsidRPr="00754678">
        <w:rPr>
          <w:rFonts w:eastAsia="Times New Roman"/>
          <w:lang w:val="en-GB"/>
        </w:rPr>
        <w:t>dv</w:t>
      </w:r>
      <w:proofErr w:type="spellEnd"/>
      <w:r w:rsidRPr="00754678">
        <w:rPr>
          <w:rFonts w:eastAsia="Times New Roman"/>
          <w:lang w:val="en-GB"/>
        </w:rPr>
        <w:t xml:space="preserve">[ 1 ] = </w:t>
      </w:r>
      <w:r>
        <w:rPr>
          <w:rFonts w:eastAsiaTheme="minorEastAsia" w:hint="eastAsia"/>
          <w:lang w:val="en-GB" w:eastAsia="ko-KR"/>
        </w:rPr>
        <w:t>0</w:t>
      </w:r>
    </w:p>
    <w:p w:rsidR="00706756" w:rsidRDefault="00706756">
      <w:pPr>
        <w:overflowPunct/>
        <w:autoSpaceDE/>
        <w:autoSpaceDN/>
        <w:adjustRightInd/>
        <w:textAlignment w:val="auto"/>
        <w:rPr>
          <w:ins w:id="60" w:author="Samsung" w:date="2012-10-04T14:09:00Z"/>
          <w:lang w:val="en-GB"/>
        </w:rPr>
      </w:pPr>
      <w:ins w:id="61" w:author="Samsung" w:date="2012-10-04T14:09:00Z">
        <w:r>
          <w:rPr>
            <w:lang w:val="en-GB"/>
          </w:rPr>
          <w:br w:type="page"/>
        </w:r>
      </w:ins>
    </w:p>
    <w:p w:rsidR="00706756" w:rsidRDefault="00706756" w:rsidP="00706756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ind w:left="0" w:firstLine="0"/>
        <w:textAlignment w:val="auto"/>
        <w:rPr>
          <w:rFonts w:eastAsiaTheme="minorEastAsia" w:hint="eastAsia"/>
          <w:lang w:eastAsia="ko-KR"/>
        </w:rPr>
      </w:pPr>
      <w:r>
        <w:rPr>
          <w:rFonts w:eastAsiaTheme="minorEastAsia" w:hint="eastAsia"/>
          <w:lang w:eastAsia="ko-KR"/>
        </w:rPr>
        <w:lastRenderedPageBreak/>
        <w:t>(</w:t>
      </w:r>
      <w:r w:rsidR="00F6496C">
        <w:rPr>
          <w:rFonts w:eastAsiaTheme="minorEastAsia" w:hint="eastAsia"/>
          <w:lang w:eastAsia="ko-KR"/>
        </w:rPr>
        <w:t xml:space="preserve">Partial </w:t>
      </w:r>
      <w:proofErr w:type="gramStart"/>
      <w:r w:rsidR="00F6496C">
        <w:rPr>
          <w:rFonts w:eastAsiaTheme="minorEastAsia" w:hint="eastAsia"/>
          <w:lang w:eastAsia="ko-KR"/>
        </w:rPr>
        <w:t>search :</w:t>
      </w:r>
      <w:proofErr w:type="gramEnd"/>
      <w:r w:rsidR="00F6496C">
        <w:rPr>
          <w:rFonts w:eastAsiaTheme="minorEastAsia" w:hint="eastAsia"/>
          <w:lang w:eastAsia="ko-KR"/>
        </w:rPr>
        <w:t xml:space="preserve"> Max disparity derivation with four corner depth samples </w:t>
      </w:r>
      <w:r>
        <w:rPr>
          <w:rFonts w:eastAsiaTheme="minorEastAsia" w:hint="eastAsia"/>
          <w:lang w:eastAsia="ko-KR"/>
        </w:rPr>
        <w:t>)</w:t>
      </w:r>
    </w:p>
    <w:p w:rsidR="00706756" w:rsidRPr="00706756" w:rsidRDefault="00706756" w:rsidP="00706756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ind w:left="0" w:firstLine="0"/>
        <w:textAlignment w:val="auto"/>
        <w:rPr>
          <w:rFonts w:eastAsiaTheme="minorEastAsia" w:hint="eastAsia"/>
          <w:lang w:eastAsia="ko-KR"/>
        </w:rPr>
      </w:pPr>
      <w:r>
        <w:rPr>
          <w:rFonts w:eastAsiaTheme="minorEastAsia" w:hint="eastAsia"/>
          <w:lang w:eastAsia="ko-KR"/>
        </w:rPr>
        <w:t xml:space="preserve">J.8.3.1.4 </w:t>
      </w:r>
      <w:r w:rsidRPr="000758EA">
        <w:rPr>
          <w:rFonts w:eastAsia="MS Mincho"/>
        </w:rPr>
        <w:t>Derivation process for the disparity vector</w:t>
      </w:r>
      <w:r>
        <w:rPr>
          <w:rFonts w:eastAsia="MS Mincho"/>
        </w:rPr>
        <w:t xml:space="preserve"> and the inter-view reference</w:t>
      </w:r>
      <w:r>
        <w:rPr>
          <w:rFonts w:eastAsiaTheme="minorEastAsia" w:hint="eastAsia"/>
          <w:lang w:eastAsia="ko-KR"/>
        </w:rPr>
        <w:t xml:space="preserve"> </w:t>
      </w:r>
    </w:p>
    <w:p w:rsidR="00706756" w:rsidRPr="005539C1" w:rsidRDefault="00706756" w:rsidP="00706756">
      <w:pPr>
        <w:spacing w:before="136"/>
        <w:rPr>
          <w:rFonts w:eastAsia="Times New Roman"/>
          <w:lang w:val="en-GB"/>
        </w:rPr>
      </w:pPr>
      <w:r w:rsidRPr="005539C1">
        <w:rPr>
          <w:rFonts w:eastAsia="Times New Roman"/>
          <w:lang w:val="en-GB"/>
        </w:rPr>
        <w:t xml:space="preserve">Inputs to this process are depth reference view component </w:t>
      </w:r>
      <w:proofErr w:type="spellStart"/>
      <w:r w:rsidRPr="005539C1">
        <w:rPr>
          <w:rFonts w:eastAsia="Times New Roman"/>
          <w:lang w:val="en-GB"/>
        </w:rPr>
        <w:t>depthPic</w:t>
      </w:r>
      <w:proofErr w:type="spellEnd"/>
      <w:r w:rsidRPr="005539C1">
        <w:rPr>
          <w:rFonts w:eastAsia="Times New Roman"/>
          <w:lang w:val="en-GB"/>
        </w:rPr>
        <w:t>,</w:t>
      </w:r>
      <w:r w:rsidRPr="005539C1">
        <w:rPr>
          <w:rFonts w:eastAsia="Times New Roman" w:hint="eastAsia"/>
          <w:lang w:val="en-GB"/>
        </w:rPr>
        <w:t xml:space="preserve"> </w:t>
      </w:r>
      <w:r w:rsidRPr="005539C1">
        <w:rPr>
          <w:rFonts w:eastAsia="Times New Roman"/>
          <w:lang w:val="en-GB"/>
        </w:rPr>
        <w:t xml:space="preserve">the location of a top-left sample </w:t>
      </w:r>
      <w:proofErr w:type="gramStart"/>
      <w:r w:rsidRPr="005539C1">
        <w:rPr>
          <w:rFonts w:eastAsia="Times New Roman"/>
          <w:lang w:val="en-GB"/>
        </w:rPr>
        <w:t>( dbx1</w:t>
      </w:r>
      <w:proofErr w:type="gramEnd"/>
      <w:r w:rsidRPr="005539C1">
        <w:rPr>
          <w:rFonts w:eastAsia="Times New Roman"/>
          <w:lang w:val="en-GB"/>
        </w:rPr>
        <w:t>, dby1 ) of a partition</w:t>
      </w:r>
      <w:r w:rsidRPr="005539C1">
        <w:rPr>
          <w:rFonts w:eastAsia="Times New Roman" w:hint="eastAsia"/>
          <w:lang w:val="en-GB"/>
        </w:rPr>
        <w:t xml:space="preserve"> and</w:t>
      </w:r>
      <w:r w:rsidRPr="005539C1">
        <w:rPr>
          <w:rFonts w:eastAsia="Times New Roman"/>
          <w:lang w:val="en-GB"/>
        </w:rPr>
        <w:t xml:space="preserve"> the </w:t>
      </w:r>
      <w:proofErr w:type="spellStart"/>
      <w:r w:rsidRPr="000758EA">
        <w:rPr>
          <w:rFonts w:eastAsia="Times New Roman"/>
          <w:lang w:val="en-GB"/>
        </w:rPr>
        <w:t>listSuffixFlag</w:t>
      </w:r>
      <w:proofErr w:type="spellEnd"/>
      <w:r>
        <w:rPr>
          <w:rFonts w:eastAsia="Times New Roman"/>
          <w:lang w:val="en-GB"/>
        </w:rPr>
        <w:t xml:space="preserve">. </w:t>
      </w:r>
    </w:p>
    <w:p w:rsidR="00706756" w:rsidRPr="000758EA" w:rsidRDefault="00706756" w:rsidP="00706756">
      <w:pPr>
        <w:spacing w:before="136"/>
        <w:rPr>
          <w:rFonts w:eastAsia="PMingLiU"/>
          <w:lang w:eastAsia="zh-TW"/>
        </w:rPr>
      </w:pPr>
      <w:r w:rsidRPr="005539C1">
        <w:rPr>
          <w:rFonts w:eastAsia="Times New Roman"/>
          <w:lang w:val="en-GB"/>
        </w:rPr>
        <w:t>Outputs of this process are</w:t>
      </w:r>
      <w:r w:rsidRPr="006A1561">
        <w:rPr>
          <w:rFonts w:eastAsia="Times New Roman"/>
          <w:lang w:val="en-GB"/>
        </w:rPr>
        <w:t xml:space="preserve"> </w:t>
      </w:r>
      <w:r>
        <w:rPr>
          <w:rFonts w:eastAsia="PMingLiU"/>
          <w:lang w:eastAsia="zh-TW"/>
        </w:rPr>
        <w:t xml:space="preserve">a </w:t>
      </w:r>
      <w:r w:rsidRPr="000758EA">
        <w:rPr>
          <w:rFonts w:eastAsia="PMingLiU"/>
          <w:lang w:eastAsia="zh-TW"/>
        </w:rPr>
        <w:t xml:space="preserve">picture </w:t>
      </w:r>
      <w:proofErr w:type="spellStart"/>
      <w:r w:rsidRPr="000758EA">
        <w:rPr>
          <w:rFonts w:eastAsia="PMingLiU"/>
          <w:lang w:eastAsia="zh-TW"/>
        </w:rPr>
        <w:t>InterViewPi</w:t>
      </w:r>
      <w:r>
        <w:rPr>
          <w:rFonts w:eastAsia="PMingLiU"/>
          <w:lang w:eastAsia="zh-TW"/>
        </w:rPr>
        <w:t>c</w:t>
      </w:r>
      <w:proofErr w:type="spellEnd"/>
      <w:r>
        <w:rPr>
          <w:rFonts w:eastAsia="PMingLiU"/>
          <w:lang w:eastAsia="zh-TW"/>
        </w:rPr>
        <w:t xml:space="preserve">, </w:t>
      </w:r>
      <w:r w:rsidRPr="000758EA">
        <w:rPr>
          <w:rFonts w:eastAsia="PMingLiU"/>
          <w:lang w:eastAsia="zh-TW"/>
        </w:rPr>
        <w:t xml:space="preserve">an offset vector </w:t>
      </w:r>
      <w:proofErr w:type="spellStart"/>
      <w:r w:rsidRPr="000758EA">
        <w:rPr>
          <w:rFonts w:eastAsia="PMingLiU"/>
          <w:lang w:eastAsia="zh-TW"/>
        </w:rPr>
        <w:t>dv</w:t>
      </w:r>
      <w:proofErr w:type="spellEnd"/>
      <w:r w:rsidRPr="000758EA">
        <w:rPr>
          <w:rFonts w:eastAsia="PMingLiU"/>
          <w:lang w:eastAsia="zh-TW"/>
        </w:rPr>
        <w:t xml:space="preserve"> and </w:t>
      </w:r>
      <w:r>
        <w:rPr>
          <w:rFonts w:eastAsia="PMingLiU"/>
          <w:lang w:eastAsia="zh-TW"/>
        </w:rPr>
        <w:t>a</w:t>
      </w:r>
      <w:r w:rsidRPr="000758EA">
        <w:rPr>
          <w:rFonts w:eastAsia="PMingLiU" w:hint="eastAsia"/>
          <w:lang w:eastAsia="zh-TW"/>
        </w:rPr>
        <w:t xml:space="preserve"> variable </w:t>
      </w:r>
      <w:proofErr w:type="spellStart"/>
      <w:r w:rsidRPr="000758EA">
        <w:rPr>
          <w:rFonts w:eastAsia="PMingLiU"/>
          <w:lang w:eastAsia="zh-TW"/>
        </w:rPr>
        <w:t>InterViewAvailable</w:t>
      </w:r>
      <w:proofErr w:type="spellEnd"/>
    </w:p>
    <w:p w:rsidR="00706756" w:rsidRPr="005539C1" w:rsidRDefault="00706756" w:rsidP="00706756">
      <w:pPr>
        <w:spacing w:before="136"/>
        <w:rPr>
          <w:rFonts w:eastAsia="Times New Roman"/>
          <w:lang w:val="en-GB"/>
        </w:rPr>
      </w:pPr>
      <w:r w:rsidRPr="005539C1">
        <w:rPr>
          <w:rFonts w:eastAsia="Times New Roman"/>
          <w:lang w:val="en-GB"/>
        </w:rPr>
        <w:t xml:space="preserve">Set </w:t>
      </w:r>
      <w:proofErr w:type="spellStart"/>
      <w:r w:rsidRPr="005539C1">
        <w:rPr>
          <w:rFonts w:eastAsia="Times New Roman"/>
          <w:lang w:val="en-GB"/>
        </w:rPr>
        <w:t>InterViewAvailable</w:t>
      </w:r>
      <w:proofErr w:type="spellEnd"/>
      <w:r w:rsidRPr="005539C1">
        <w:rPr>
          <w:rFonts w:eastAsia="Times New Roman"/>
          <w:lang w:val="en-GB"/>
        </w:rPr>
        <w:t xml:space="preserve"> equal to 0</w:t>
      </w:r>
      <w:r>
        <w:rPr>
          <w:rFonts w:eastAsia="Times New Roman"/>
          <w:lang w:val="en-GB"/>
        </w:rPr>
        <w:t xml:space="preserve">. </w:t>
      </w:r>
    </w:p>
    <w:p w:rsidR="00706756" w:rsidRPr="005539C1" w:rsidRDefault="00706756" w:rsidP="00706756">
      <w:pPr>
        <w:spacing w:before="136"/>
        <w:rPr>
          <w:rFonts w:eastAsia="Times New Roman"/>
          <w:lang w:val="en-GB"/>
        </w:rPr>
      </w:pPr>
      <w:r w:rsidRPr="005539C1">
        <w:rPr>
          <w:rFonts w:eastAsia="Times New Roman"/>
          <w:lang w:val="en-GB"/>
        </w:rPr>
        <w:t xml:space="preserve">The following </w:t>
      </w:r>
      <w:r>
        <w:rPr>
          <w:rFonts w:eastAsia="Times New Roman"/>
          <w:lang w:val="en-GB"/>
        </w:rPr>
        <w:t xml:space="preserve">applies </w:t>
      </w:r>
      <w:r w:rsidRPr="005539C1">
        <w:rPr>
          <w:rFonts w:eastAsia="Times New Roman"/>
          <w:lang w:val="en-GB"/>
        </w:rPr>
        <w:t xml:space="preserve">to </w:t>
      </w:r>
      <w:r>
        <w:rPr>
          <w:rFonts w:eastAsia="Times New Roman"/>
          <w:lang w:val="en-GB"/>
        </w:rPr>
        <w:t xml:space="preserve">derive </w:t>
      </w:r>
      <w:r w:rsidRPr="005539C1">
        <w:rPr>
          <w:rFonts w:eastAsia="Times New Roman"/>
          <w:lang w:val="en-GB"/>
        </w:rPr>
        <w:t>a</w:t>
      </w:r>
      <w:r>
        <w:rPr>
          <w:rFonts w:eastAsia="Times New Roman"/>
          <w:lang w:val="en-GB"/>
        </w:rPr>
        <w:t>n</w:t>
      </w:r>
      <w:r w:rsidRPr="005539C1">
        <w:rPr>
          <w:rFonts w:eastAsia="Times New Roman"/>
          <w:lang w:val="en-GB"/>
        </w:rPr>
        <w:t xml:space="preserve"> inter-view reference picture </w:t>
      </w:r>
      <w:r>
        <w:rPr>
          <w:rFonts w:eastAsia="Times New Roman"/>
          <w:lang w:val="en-GB"/>
        </w:rPr>
        <w:t xml:space="preserve">or inter-view only reference picture, </w:t>
      </w:r>
      <w:proofErr w:type="spellStart"/>
      <w:r w:rsidRPr="005539C1"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 xml:space="preserve">, with X set to 1 when </w:t>
      </w:r>
      <w:proofErr w:type="spellStart"/>
      <w:r>
        <w:rPr>
          <w:rFonts w:eastAsia="Times New Roman"/>
          <w:lang w:val="en-GB"/>
        </w:rPr>
        <w:t>listFuffixFlag</w:t>
      </w:r>
      <w:proofErr w:type="spellEnd"/>
      <w:r>
        <w:rPr>
          <w:rFonts w:eastAsia="Times New Roman"/>
          <w:lang w:val="en-GB"/>
        </w:rPr>
        <w:t xml:space="preserve"> is 1 or 0 otherwise</w:t>
      </w:r>
      <w:r w:rsidRPr="005539C1">
        <w:rPr>
          <w:rFonts w:eastAsia="Times New Roman"/>
          <w:lang w:val="en-GB"/>
        </w:rPr>
        <w:t>:</w:t>
      </w:r>
    </w:p>
    <w:p w:rsidR="00706756" w:rsidRPr="000810D2" w:rsidRDefault="00706756" w:rsidP="00706756">
      <w:pPr>
        <w:spacing w:before="136"/>
        <w:ind w:left="400"/>
        <w:rPr>
          <w:rFonts w:eastAsia="Times New Roman"/>
          <w:lang w:val="en-GB"/>
        </w:rPr>
      </w:pPr>
      <w:r w:rsidRPr="004B54A7">
        <w:rPr>
          <w:rFonts w:eastAsia="Times New Roman"/>
          <w:lang w:val="en-GB"/>
        </w:rPr>
        <w:t xml:space="preserve">for( </w:t>
      </w:r>
      <w:proofErr w:type="spellStart"/>
      <w:r w:rsidRPr="004B54A7">
        <w:rPr>
          <w:rFonts w:eastAsia="Times New Roman"/>
          <w:lang w:val="en-GB"/>
        </w:rPr>
        <w:t>cIdx</w:t>
      </w:r>
      <w:proofErr w:type="spellEnd"/>
      <w:r w:rsidRPr="004B54A7">
        <w:rPr>
          <w:rFonts w:eastAsia="Times New Roman"/>
          <w:lang w:val="en-GB"/>
        </w:rPr>
        <w:t xml:space="preserve"> = 0;cIdx&lt;num_ref_idx_l</w:t>
      </w:r>
      <w:r>
        <w:rPr>
          <w:rFonts w:eastAsia="Times New Roman"/>
          <w:lang w:val="en-GB"/>
        </w:rPr>
        <w:t>0</w:t>
      </w:r>
      <w:r w:rsidRPr="004B54A7">
        <w:rPr>
          <w:rFonts w:eastAsia="Times New Roman"/>
          <w:lang w:val="en-GB"/>
        </w:rPr>
        <w:t>_active_minus1 + 1</w:t>
      </w:r>
      <w:r>
        <w:rPr>
          <w:rFonts w:eastAsia="Times New Roman"/>
          <w:lang w:val="en-GB"/>
        </w:rPr>
        <w:t xml:space="preserve"> &amp;&amp; !</w:t>
      </w:r>
      <w:proofErr w:type="spellStart"/>
      <w:r w:rsidRPr="000810D2">
        <w:rPr>
          <w:rFonts w:eastAsia="Times New Roman"/>
          <w:lang w:val="en-GB"/>
        </w:rPr>
        <w:t>InterViewAvailable</w:t>
      </w:r>
      <w:proofErr w:type="spellEnd"/>
      <w:r w:rsidRPr="004B54A7">
        <w:rPr>
          <w:rFonts w:eastAsia="Times New Roman"/>
          <w:lang w:val="en-GB"/>
        </w:rPr>
        <w:t xml:space="preserve">; </w:t>
      </w:r>
      <w:proofErr w:type="spellStart"/>
      <w:r w:rsidRPr="004B54A7">
        <w:rPr>
          <w:rFonts w:eastAsia="Times New Roman"/>
          <w:lang w:val="en-GB"/>
        </w:rPr>
        <w:t>cIdx</w:t>
      </w:r>
      <w:proofErr w:type="spellEnd"/>
      <w:r w:rsidRPr="004B54A7">
        <w:rPr>
          <w:rFonts w:eastAsia="Times New Roman"/>
          <w:lang w:val="en-GB"/>
        </w:rPr>
        <w:t xml:space="preserve"> ++)</w:t>
      </w:r>
      <w:r w:rsidRPr="004B54A7">
        <w:rPr>
          <w:rFonts w:eastAsia="Times New Roman"/>
          <w:lang w:val="en-GB"/>
        </w:rPr>
        <w:br/>
      </w:r>
      <w:r w:rsidRPr="004B54A7"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 xml:space="preserve">if ( </w:t>
      </w:r>
      <w:r w:rsidRPr="004B54A7">
        <w:rPr>
          <w:rFonts w:eastAsia="Times New Roman"/>
          <w:lang w:val="en-GB"/>
        </w:rPr>
        <w:t>view</w:t>
      </w:r>
      <w:r>
        <w:rPr>
          <w:rFonts w:eastAsia="Times New Roman"/>
          <w:lang w:val="en-GB"/>
        </w:rPr>
        <w:t xml:space="preserve"> order index </w:t>
      </w:r>
      <w:r w:rsidRPr="004B54A7">
        <w:rPr>
          <w:rFonts w:eastAsia="Times New Roman"/>
          <w:lang w:val="en-GB"/>
        </w:rPr>
        <w:t>of RefPicList</w:t>
      </w:r>
      <w:r>
        <w:rPr>
          <w:rFonts w:eastAsia="Times New Roman"/>
          <w:lang w:val="en-GB"/>
        </w:rPr>
        <w:t>0</w:t>
      </w:r>
      <w:r w:rsidRPr="004B54A7">
        <w:rPr>
          <w:rFonts w:eastAsia="Times New Roman"/>
          <w:lang w:val="en-GB"/>
        </w:rPr>
        <w:t xml:space="preserve">[ </w:t>
      </w:r>
      <w:proofErr w:type="spellStart"/>
      <w:r w:rsidRPr="004B54A7">
        <w:rPr>
          <w:rFonts w:eastAsia="Times New Roman"/>
          <w:lang w:val="en-GB"/>
        </w:rPr>
        <w:t>cIdx</w:t>
      </w:r>
      <w:proofErr w:type="spellEnd"/>
      <w:r w:rsidRPr="004B54A7">
        <w:rPr>
          <w:rFonts w:eastAsia="Times New Roman"/>
          <w:lang w:val="en-GB"/>
        </w:rPr>
        <w:t xml:space="preserve"> ] is equal to </w:t>
      </w:r>
      <w:r>
        <w:rPr>
          <w:rFonts w:eastAsia="Times New Roman"/>
          <w:lang w:val="en-GB"/>
        </w:rPr>
        <w:t>0) {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 w:rsidRPr="000810D2">
        <w:rPr>
          <w:rFonts w:eastAsia="Times New Roman"/>
          <w:lang w:val="en-GB"/>
        </w:rPr>
        <w:t>InterViewPic</w:t>
      </w:r>
      <w:proofErr w:type="spellEnd"/>
      <w:r w:rsidRPr="000810D2">
        <w:rPr>
          <w:rFonts w:eastAsia="Times New Roman"/>
          <w:lang w:val="en-GB"/>
        </w:rPr>
        <w:t xml:space="preserve"> = RefPicList</w:t>
      </w:r>
      <w:r>
        <w:rPr>
          <w:rFonts w:eastAsia="Times New Roman"/>
          <w:lang w:val="en-GB"/>
        </w:rPr>
        <w:t>0</w:t>
      </w:r>
      <w:r w:rsidRPr="000810D2">
        <w:rPr>
          <w:rFonts w:eastAsia="Times New Roman"/>
          <w:lang w:val="en-GB"/>
        </w:rPr>
        <w:t xml:space="preserve">[ </w:t>
      </w:r>
      <w:proofErr w:type="spellStart"/>
      <w:r w:rsidRPr="000810D2">
        <w:rPr>
          <w:rFonts w:eastAsia="Times New Roman"/>
          <w:lang w:val="en-GB"/>
        </w:rPr>
        <w:t>cIdx</w:t>
      </w:r>
      <w:proofErr w:type="spellEnd"/>
      <w:r w:rsidRPr="000810D2">
        <w:rPr>
          <w:rFonts w:eastAsia="Times New Roman"/>
          <w:lang w:val="en-GB"/>
        </w:rPr>
        <w:t xml:space="preserve">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 w:rsidRPr="000810D2">
        <w:rPr>
          <w:rFonts w:eastAsia="Times New Roman"/>
          <w:lang w:val="en-GB"/>
        </w:rPr>
        <w:t>InterViewAvailable</w:t>
      </w:r>
      <w:proofErr w:type="spellEnd"/>
      <w:r w:rsidRPr="000810D2">
        <w:rPr>
          <w:rFonts w:eastAsia="Times New Roman"/>
          <w:lang w:val="en-GB"/>
        </w:rPr>
        <w:t xml:space="preserve"> = 1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}</w:t>
      </w:r>
    </w:p>
    <w:p w:rsidR="00706756" w:rsidRPr="005539C1" w:rsidRDefault="00706756" w:rsidP="00706756">
      <w:pPr>
        <w:spacing w:before="136"/>
        <w:rPr>
          <w:rFonts w:eastAsia="Times New Roman"/>
          <w:lang w:val="en-GB"/>
        </w:rPr>
      </w:pPr>
      <w:r w:rsidRPr="005539C1">
        <w:rPr>
          <w:rFonts w:eastAsia="Times New Roman" w:hint="eastAsia"/>
          <w:lang w:val="en-GB"/>
        </w:rPr>
        <w:t>When</w:t>
      </w:r>
      <w:r w:rsidRPr="005539C1">
        <w:rPr>
          <w:rFonts w:eastAsia="Times New Roman"/>
          <w:lang w:val="en-GB"/>
        </w:rPr>
        <w:t xml:space="preserve"> </w:t>
      </w:r>
      <w:proofErr w:type="spellStart"/>
      <w:r w:rsidRPr="005539C1">
        <w:rPr>
          <w:rFonts w:eastAsia="Times New Roman"/>
          <w:lang w:val="en-GB"/>
        </w:rPr>
        <w:t>InterViewAvailable</w:t>
      </w:r>
      <w:proofErr w:type="spellEnd"/>
      <w:r w:rsidRPr="005539C1">
        <w:rPr>
          <w:rFonts w:eastAsia="Times New Roman"/>
          <w:lang w:val="en-GB"/>
        </w:rPr>
        <w:t xml:space="preserve"> is equal to 1, the following </w:t>
      </w:r>
      <w:r w:rsidRPr="000810D2">
        <w:rPr>
          <w:rFonts w:eastAsia="Times New Roman"/>
          <w:lang w:val="en-GB"/>
        </w:rPr>
        <w:t>steps apply</w:t>
      </w:r>
      <w:r w:rsidRPr="006A1561">
        <w:rPr>
          <w:rFonts w:eastAsia="Times New Roman"/>
          <w:lang w:val="en-GB"/>
        </w:rPr>
        <w:t xml:space="preserve"> </w:t>
      </w:r>
      <w:r>
        <w:rPr>
          <w:rFonts w:eastAsia="Times New Roman"/>
          <w:lang w:val="en-GB"/>
        </w:rPr>
        <w:t xml:space="preserve">in </w:t>
      </w:r>
      <w:r w:rsidRPr="006A1561">
        <w:rPr>
          <w:rFonts w:eastAsia="Times New Roman"/>
          <w:lang w:val="en-GB"/>
        </w:rPr>
        <w:t>order</w:t>
      </w:r>
      <w:r>
        <w:rPr>
          <w:rFonts w:eastAsia="Times New Roman"/>
          <w:lang w:val="en-GB"/>
        </w:rPr>
        <w:t>.</w:t>
      </w:r>
    </w:p>
    <w:p w:rsidR="00706756" w:rsidRPr="000758EA" w:rsidRDefault="00706756" w:rsidP="00706756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textAlignment w:val="auto"/>
        <w:rPr>
          <w:rFonts w:eastAsia="Times New Roman"/>
        </w:rPr>
      </w:pPr>
      <w:r w:rsidRPr="0028130F">
        <w:rPr>
          <w:rFonts w:eastAsia="Times New Roman"/>
          <w:lang w:val="en-GB"/>
        </w:rPr>
        <w:t>–</w:t>
      </w:r>
      <w:r w:rsidRPr="0028130F">
        <w:rPr>
          <w:rFonts w:eastAsia="Times New Roman"/>
          <w:lang w:val="en-GB"/>
        </w:rPr>
        <w:tab/>
      </w:r>
      <w:r w:rsidRPr="000758EA">
        <w:rPr>
          <w:rFonts w:eastAsia="Times New Roman"/>
        </w:rPr>
        <w:t xml:space="preserve">The process specified in </w:t>
      </w:r>
      <w:proofErr w:type="spellStart"/>
      <w:r w:rsidRPr="000758EA">
        <w:rPr>
          <w:rFonts w:eastAsia="Times New Roman"/>
        </w:rPr>
        <w:t>subclause</w:t>
      </w:r>
      <w:proofErr w:type="spellEnd"/>
      <w:r w:rsidRPr="000758EA">
        <w:rPr>
          <w:rFonts w:eastAsia="Times New Roman"/>
        </w:rPr>
        <w:t> </w:t>
      </w:r>
      <w:fldSimple w:instr=" REF _Ref32903132 \r \h  \* MERGEFORMAT " w:fldLock="1">
        <w:r w:rsidRPr="000758EA">
          <w:rPr>
            <w:rFonts w:eastAsia="Times New Roman"/>
          </w:rPr>
          <w:t>8.4.1.3.2</w:t>
        </w:r>
      </w:fldSimple>
      <w:r w:rsidRPr="000758EA">
        <w:rPr>
          <w:rFonts w:eastAsia="Times New Roman"/>
        </w:rPr>
        <w:t xml:space="preserve"> is invoked with </w:t>
      </w:r>
      <w:proofErr w:type="spellStart"/>
      <w:r w:rsidRPr="000758EA">
        <w:t>mbPartIdx</w:t>
      </w:r>
      <w:proofErr w:type="spellEnd"/>
      <w:r w:rsidRPr="000758EA">
        <w:t xml:space="preserve"> set equal to 0, </w:t>
      </w:r>
      <w:proofErr w:type="spellStart"/>
      <w:r w:rsidRPr="000758EA">
        <w:t>subMbPartIdx</w:t>
      </w:r>
      <w:proofErr w:type="spellEnd"/>
      <w:r w:rsidRPr="000758EA">
        <w:t xml:space="preserve"> set equal to 0</w:t>
      </w:r>
      <w:r w:rsidRPr="000758EA">
        <w:rPr>
          <w:rFonts w:eastAsia="Times New Roman"/>
        </w:rPr>
        <w:t xml:space="preserve">, </w:t>
      </w:r>
      <w:proofErr w:type="spellStart"/>
      <w:r w:rsidRPr="000758EA">
        <w:rPr>
          <w:rFonts w:eastAsia="Times New Roman"/>
        </w:rPr>
        <w:t>currSubMbType</w:t>
      </w:r>
      <w:proofErr w:type="spellEnd"/>
      <w:r w:rsidRPr="000758EA">
        <w:rPr>
          <w:rFonts w:eastAsia="Times New Roman"/>
        </w:rPr>
        <w:t xml:space="preserve"> set equal to "</w:t>
      </w:r>
      <w:proofErr w:type="spellStart"/>
      <w:r w:rsidRPr="000758EA">
        <w:rPr>
          <w:rFonts w:eastAsia="Times New Roman"/>
        </w:rPr>
        <w:t>na</w:t>
      </w:r>
      <w:proofErr w:type="spellEnd"/>
      <w:r w:rsidRPr="000758EA">
        <w:rPr>
          <w:rFonts w:eastAsia="Times New Roman"/>
        </w:rPr>
        <w:t xml:space="preserve">", and </w:t>
      </w:r>
      <w:proofErr w:type="spellStart"/>
      <w:r w:rsidRPr="000758EA">
        <w:rPr>
          <w:rFonts w:eastAsia="Times New Roman"/>
        </w:rPr>
        <w:t>listSuffixFlag</w:t>
      </w:r>
      <w:proofErr w:type="spellEnd"/>
      <w:r w:rsidRPr="000758EA">
        <w:rPr>
          <w:rFonts w:eastAsia="Times New Roman"/>
        </w:rPr>
        <w:t xml:space="preserve"> set equal to 0 as input and with reference indices </w:t>
      </w:r>
      <w:proofErr w:type="gramStart"/>
      <w:r w:rsidRPr="000758EA">
        <w:rPr>
          <w:rFonts w:eastAsia="Times New Roman"/>
        </w:rPr>
        <w:t>refIdxCand</w:t>
      </w:r>
      <w:r w:rsidRPr="000758EA">
        <w:rPr>
          <w:rFonts w:eastAsia="PMingLiU"/>
          <w:lang w:eastAsia="zh-TW"/>
        </w:rPr>
        <w:t>L</w:t>
      </w:r>
      <w:r w:rsidRPr="000758EA">
        <w:rPr>
          <w:rFonts w:eastAsia="PMingLiU" w:hint="eastAsia"/>
          <w:lang w:eastAsia="zh-TW"/>
        </w:rPr>
        <w:t>0</w:t>
      </w:r>
      <w:r w:rsidRPr="000758EA">
        <w:rPr>
          <w:rFonts w:eastAsia="Times New Roman"/>
        </w:rPr>
        <w:t>[</w:t>
      </w:r>
      <w:proofErr w:type="gramEnd"/>
      <w:r w:rsidRPr="000758EA">
        <w:rPr>
          <w:rFonts w:eastAsia="Times New Roman"/>
        </w:rPr>
        <w:t xml:space="preserve">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] and the motion vectors mvCand</w:t>
      </w:r>
      <w:r w:rsidRPr="000758EA">
        <w:rPr>
          <w:rFonts w:eastAsia="PMingLiU"/>
          <w:lang w:eastAsia="zh-TW"/>
        </w:rPr>
        <w:t>L</w:t>
      </w:r>
      <w:r w:rsidRPr="000758EA">
        <w:rPr>
          <w:rFonts w:eastAsia="PMingLiU" w:hint="eastAsia"/>
          <w:lang w:eastAsia="zh-TW"/>
        </w:rPr>
        <w:t>0</w:t>
      </w:r>
      <w:r w:rsidRPr="000758EA">
        <w:rPr>
          <w:rFonts w:eastAsia="Times New Roman"/>
        </w:rPr>
        <w:t xml:space="preserve">[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] as outputs with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equal to </w:t>
      </w:r>
      <w:r w:rsidRPr="000758EA">
        <w:rPr>
          <w:rFonts w:eastAsia="PMingLiU" w:hint="eastAsia"/>
          <w:lang w:eastAsia="zh-TW"/>
        </w:rPr>
        <w:t>0</w:t>
      </w:r>
      <w:r w:rsidRPr="000758EA">
        <w:rPr>
          <w:rFonts w:eastAsia="Times New Roman"/>
        </w:rPr>
        <w:t xml:space="preserve">, </w:t>
      </w:r>
      <w:r w:rsidRPr="000758EA">
        <w:rPr>
          <w:rFonts w:eastAsia="PMingLiU" w:hint="eastAsia"/>
          <w:lang w:eastAsia="zh-TW"/>
        </w:rPr>
        <w:t>1</w:t>
      </w:r>
      <w:r w:rsidRPr="000758EA">
        <w:rPr>
          <w:rFonts w:eastAsia="Times New Roman"/>
        </w:rPr>
        <w:t xml:space="preserve">, and </w:t>
      </w:r>
      <w:r w:rsidRPr="000758EA">
        <w:rPr>
          <w:rFonts w:eastAsia="PMingLiU" w:hint="eastAsia"/>
          <w:lang w:eastAsia="zh-TW"/>
        </w:rPr>
        <w:t>2</w:t>
      </w:r>
      <w:r w:rsidRPr="000758EA">
        <w:rPr>
          <w:rFonts w:eastAsia="Times New Roman"/>
        </w:rPr>
        <w:t xml:space="preserve"> corresponding to </w:t>
      </w:r>
      <w:proofErr w:type="spellStart"/>
      <w:r w:rsidRPr="000758EA">
        <w:rPr>
          <w:rFonts w:eastAsia="Times New Roman"/>
        </w:rPr>
        <w:t>neighbouring</w:t>
      </w:r>
      <w:proofErr w:type="spellEnd"/>
      <w:r w:rsidRPr="000758EA">
        <w:rPr>
          <w:rFonts w:eastAsia="Times New Roman"/>
        </w:rPr>
        <w:t xml:space="preserve"> partition A, B, and C, respectively.</w:t>
      </w:r>
    </w:p>
    <w:p w:rsidR="00706756" w:rsidRPr="000758EA" w:rsidRDefault="00706756" w:rsidP="00706756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textAlignment w:val="auto"/>
        <w:rPr>
          <w:rFonts w:eastAsia="Times New Roman"/>
        </w:rPr>
      </w:pPr>
      <w:r w:rsidRPr="0028130F">
        <w:rPr>
          <w:rFonts w:eastAsia="Times New Roman"/>
          <w:lang w:val="en-GB"/>
        </w:rPr>
        <w:t>–</w:t>
      </w:r>
      <w:r w:rsidRPr="0028130F">
        <w:rPr>
          <w:rFonts w:eastAsia="Times New Roman"/>
          <w:lang w:val="en-GB"/>
        </w:rPr>
        <w:tab/>
      </w:r>
      <w:r w:rsidRPr="000758EA">
        <w:rPr>
          <w:rFonts w:eastAsia="Times New Roman"/>
        </w:rPr>
        <w:t xml:space="preserve">The process specified in </w:t>
      </w:r>
      <w:proofErr w:type="spellStart"/>
      <w:r w:rsidRPr="000758EA">
        <w:rPr>
          <w:rFonts w:eastAsia="Times New Roman"/>
        </w:rPr>
        <w:t>subclause</w:t>
      </w:r>
      <w:proofErr w:type="spellEnd"/>
      <w:r w:rsidRPr="000758EA">
        <w:rPr>
          <w:rFonts w:eastAsia="Times New Roman"/>
        </w:rPr>
        <w:t> </w:t>
      </w:r>
      <w:fldSimple w:instr=" REF _Ref32903132 \r \h  \* MERGEFORMAT " w:fldLock="1">
        <w:r w:rsidRPr="000758EA">
          <w:rPr>
            <w:rFonts w:eastAsia="Times New Roman"/>
          </w:rPr>
          <w:t>8.4.1.3.2</w:t>
        </w:r>
      </w:fldSimple>
      <w:r w:rsidRPr="000758EA">
        <w:rPr>
          <w:rFonts w:eastAsia="Times New Roman"/>
        </w:rPr>
        <w:t xml:space="preserve"> is invoked with </w:t>
      </w:r>
      <w:proofErr w:type="spellStart"/>
      <w:r w:rsidRPr="000758EA">
        <w:t>mbPartIdx</w:t>
      </w:r>
      <w:proofErr w:type="spellEnd"/>
      <w:r w:rsidRPr="000758EA">
        <w:t xml:space="preserve"> set equal to 0, </w:t>
      </w:r>
      <w:proofErr w:type="spellStart"/>
      <w:r w:rsidRPr="000758EA">
        <w:t>subMbPartIdx</w:t>
      </w:r>
      <w:proofErr w:type="spellEnd"/>
      <w:r w:rsidRPr="000758EA">
        <w:t xml:space="preserve"> set equal to 0</w:t>
      </w:r>
      <w:r w:rsidRPr="000758EA">
        <w:rPr>
          <w:rFonts w:eastAsia="Times New Roman"/>
        </w:rPr>
        <w:t xml:space="preserve">, </w:t>
      </w:r>
      <w:proofErr w:type="spellStart"/>
      <w:r w:rsidRPr="000758EA">
        <w:rPr>
          <w:rFonts w:eastAsia="Times New Roman"/>
        </w:rPr>
        <w:t>currSubMbType</w:t>
      </w:r>
      <w:proofErr w:type="spellEnd"/>
      <w:r w:rsidRPr="000758EA">
        <w:rPr>
          <w:rFonts w:eastAsia="Times New Roman"/>
        </w:rPr>
        <w:t xml:space="preserve"> set equal to "</w:t>
      </w:r>
      <w:proofErr w:type="spellStart"/>
      <w:r w:rsidRPr="000758EA">
        <w:rPr>
          <w:rFonts w:eastAsia="Times New Roman"/>
        </w:rPr>
        <w:t>na</w:t>
      </w:r>
      <w:proofErr w:type="spellEnd"/>
      <w:r w:rsidRPr="000758EA">
        <w:rPr>
          <w:rFonts w:eastAsia="Times New Roman"/>
        </w:rPr>
        <w:t xml:space="preserve">", and </w:t>
      </w:r>
      <w:proofErr w:type="spellStart"/>
      <w:r w:rsidRPr="000758EA">
        <w:rPr>
          <w:rFonts w:eastAsia="Times New Roman"/>
        </w:rPr>
        <w:t>listSuffixFlag</w:t>
      </w:r>
      <w:proofErr w:type="spellEnd"/>
      <w:r w:rsidRPr="000758EA">
        <w:rPr>
          <w:rFonts w:eastAsia="Times New Roman"/>
        </w:rPr>
        <w:t xml:space="preserve"> set equal to </w:t>
      </w:r>
      <w:r w:rsidRPr="000758EA">
        <w:rPr>
          <w:rFonts w:eastAsia="PMingLiU" w:hint="eastAsia"/>
          <w:lang w:eastAsia="zh-TW"/>
        </w:rPr>
        <w:t>1</w:t>
      </w:r>
      <w:r w:rsidRPr="000758EA">
        <w:rPr>
          <w:rFonts w:eastAsia="Times New Roman"/>
        </w:rPr>
        <w:t xml:space="preserve"> as input and with reference indices </w:t>
      </w:r>
      <w:proofErr w:type="gramStart"/>
      <w:r w:rsidRPr="000758EA">
        <w:rPr>
          <w:rFonts w:eastAsia="Times New Roman"/>
        </w:rPr>
        <w:t>refIdxCand</w:t>
      </w:r>
      <w:r w:rsidRPr="000758EA">
        <w:rPr>
          <w:rFonts w:eastAsia="PMingLiU"/>
          <w:lang w:eastAsia="zh-TW"/>
        </w:rPr>
        <w:t>L</w:t>
      </w:r>
      <w:r w:rsidRPr="000758EA">
        <w:rPr>
          <w:rFonts w:eastAsia="PMingLiU" w:hint="eastAsia"/>
          <w:lang w:eastAsia="zh-TW"/>
        </w:rPr>
        <w:t>1</w:t>
      </w:r>
      <w:r w:rsidRPr="000758EA">
        <w:rPr>
          <w:rFonts w:eastAsia="Times New Roman"/>
        </w:rPr>
        <w:t>[</w:t>
      </w:r>
      <w:proofErr w:type="gramEnd"/>
      <w:r w:rsidRPr="000758EA">
        <w:rPr>
          <w:rFonts w:eastAsia="Times New Roman"/>
        </w:rPr>
        <w:t xml:space="preserve">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] and the motion vectors mvCand</w:t>
      </w:r>
      <w:r w:rsidRPr="000758EA">
        <w:rPr>
          <w:rFonts w:eastAsia="PMingLiU"/>
          <w:lang w:eastAsia="zh-TW"/>
        </w:rPr>
        <w:t>L</w:t>
      </w:r>
      <w:r w:rsidRPr="000758EA">
        <w:rPr>
          <w:rFonts w:eastAsia="PMingLiU" w:hint="eastAsia"/>
          <w:lang w:eastAsia="zh-TW"/>
        </w:rPr>
        <w:t>1</w:t>
      </w:r>
      <w:r w:rsidRPr="000758EA">
        <w:rPr>
          <w:rFonts w:eastAsia="Times New Roman"/>
        </w:rPr>
        <w:t xml:space="preserve">[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] as outputs with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equal to </w:t>
      </w:r>
      <w:r w:rsidRPr="000758EA">
        <w:rPr>
          <w:rFonts w:eastAsia="PMingLiU"/>
          <w:lang w:eastAsia="zh-TW"/>
        </w:rPr>
        <w:t>0</w:t>
      </w:r>
      <w:r w:rsidRPr="000758EA">
        <w:rPr>
          <w:rFonts w:eastAsia="Times New Roman"/>
        </w:rPr>
        <w:t xml:space="preserve">, </w:t>
      </w:r>
      <w:r w:rsidRPr="000758EA">
        <w:rPr>
          <w:rFonts w:eastAsia="PMingLiU"/>
          <w:lang w:eastAsia="zh-TW"/>
        </w:rPr>
        <w:t>1</w:t>
      </w:r>
      <w:r w:rsidRPr="000758EA">
        <w:rPr>
          <w:rFonts w:eastAsia="Times New Roman"/>
        </w:rPr>
        <w:t xml:space="preserve">, and </w:t>
      </w:r>
      <w:r w:rsidRPr="000758EA">
        <w:rPr>
          <w:rFonts w:eastAsia="PMingLiU"/>
          <w:lang w:eastAsia="zh-TW"/>
        </w:rPr>
        <w:t>2</w:t>
      </w:r>
      <w:r w:rsidRPr="000758EA">
        <w:rPr>
          <w:rFonts w:eastAsia="Times New Roman"/>
        </w:rPr>
        <w:t xml:space="preserve"> corresponding to </w:t>
      </w:r>
      <w:proofErr w:type="spellStart"/>
      <w:r w:rsidRPr="000758EA">
        <w:rPr>
          <w:rFonts w:eastAsia="Times New Roman"/>
        </w:rPr>
        <w:t>neighbouring</w:t>
      </w:r>
      <w:proofErr w:type="spellEnd"/>
      <w:r w:rsidRPr="000758EA">
        <w:rPr>
          <w:rFonts w:eastAsia="Times New Roman"/>
        </w:rPr>
        <w:t xml:space="preserve"> partition A, B, and C, respectively.</w:t>
      </w:r>
    </w:p>
    <w:p w:rsidR="00706756" w:rsidRDefault="00706756" w:rsidP="00706756">
      <w:pPr>
        <w:tabs>
          <w:tab w:val="left" w:pos="300"/>
          <w:tab w:val="left" w:pos="1588"/>
          <w:tab w:val="left" w:pos="1985"/>
        </w:tabs>
        <w:spacing w:before="136"/>
        <w:jc w:val="both"/>
        <w:textAlignment w:val="auto"/>
        <w:rPr>
          <w:rFonts w:eastAsia="Times New Roman"/>
        </w:rPr>
      </w:pPr>
      <w:r w:rsidRPr="0028130F">
        <w:rPr>
          <w:rFonts w:eastAsia="Times New Roman"/>
          <w:lang w:val="en-GB"/>
        </w:rPr>
        <w:t>–</w:t>
      </w:r>
      <w:r w:rsidRPr="0028130F"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Set the </w:t>
      </w:r>
      <w:proofErr w:type="spellStart"/>
      <w:r>
        <w:rPr>
          <w:rFonts w:eastAsia="Times New Roman"/>
        </w:rPr>
        <w:t>dv</w:t>
      </w:r>
      <w:proofErr w:type="spellEnd"/>
      <w:r>
        <w:rPr>
          <w:rFonts w:eastAsia="Times New Roman"/>
        </w:rPr>
        <w:t xml:space="preserve"> and </w:t>
      </w:r>
      <w:proofErr w:type="spellStart"/>
      <w:r>
        <w:rPr>
          <w:rFonts w:eastAsia="Times New Roman"/>
        </w:rPr>
        <w:t>DvAvailable</w:t>
      </w:r>
      <w:proofErr w:type="spellEnd"/>
      <w:r>
        <w:rPr>
          <w:rFonts w:eastAsia="Times New Roman"/>
        </w:rPr>
        <w:t xml:space="preserve"> as follows</w:t>
      </w:r>
    </w:p>
    <w:p w:rsidR="00706756" w:rsidRDefault="00706756" w:rsidP="00706756">
      <w:pPr>
        <w:spacing w:before="136"/>
        <w:ind w:left="400"/>
        <w:rPr>
          <w:ins w:id="62" w:author="Samsung" w:date="2012-10-04T14:09:00Z"/>
          <w:rFonts w:eastAsia="Times New Roman"/>
          <w:lang w:val="en-GB"/>
        </w:rPr>
      </w:pPr>
      <w:r w:rsidRPr="00754678">
        <w:rPr>
          <w:rFonts w:eastAsia="Times New Roman"/>
          <w:lang w:val="en-GB"/>
        </w:rPr>
        <w:t xml:space="preserve">for( </w:t>
      </w:r>
      <w:proofErr w:type="spellStart"/>
      <w:r w:rsidRPr="00754678">
        <w:rPr>
          <w:rFonts w:eastAsia="Times New Roman"/>
          <w:lang w:val="en-GB"/>
        </w:rPr>
        <w:t>cIdx</w:t>
      </w:r>
      <w:proofErr w:type="spellEnd"/>
      <w:r w:rsidRPr="00754678">
        <w:rPr>
          <w:rFonts w:eastAsia="Times New Roman"/>
          <w:lang w:val="en-GB"/>
        </w:rPr>
        <w:t xml:space="preserve"> = 0;cIdx&lt;</w:t>
      </w:r>
      <w:r w:rsidRPr="00754678">
        <w:rPr>
          <w:rFonts w:eastAsia="Times New Roman" w:hint="eastAsia"/>
          <w:lang w:val="en-GB"/>
        </w:rPr>
        <w:t>3</w:t>
      </w:r>
      <w:r>
        <w:rPr>
          <w:rFonts w:eastAsia="Times New Roman"/>
          <w:lang w:val="en-GB"/>
        </w:rPr>
        <w:t xml:space="preserve"> &amp;&amp;</w:t>
      </w:r>
      <w:r w:rsidRPr="00754678">
        <w:rPr>
          <w:rFonts w:eastAsia="Times New Roman"/>
          <w:lang w:val="en-GB"/>
        </w:rPr>
        <w:t xml:space="preserve"> </w:t>
      </w:r>
      <w:r>
        <w:rPr>
          <w:rFonts w:eastAsia="Times New Roman"/>
          <w:lang w:val="en-GB"/>
        </w:rPr>
        <w:t>!</w:t>
      </w:r>
      <w:proofErr w:type="spellStart"/>
      <w:r w:rsidRPr="00754678">
        <w:rPr>
          <w:rFonts w:eastAsia="Times New Roman"/>
          <w:lang w:val="en-GB"/>
        </w:rPr>
        <w:t>DvAvailable</w:t>
      </w:r>
      <w:proofErr w:type="spellEnd"/>
      <w:r w:rsidRPr="00754678">
        <w:rPr>
          <w:rFonts w:eastAsia="Times New Roman"/>
          <w:lang w:val="en-GB"/>
        </w:rPr>
        <w:t xml:space="preserve">; </w:t>
      </w:r>
      <w:proofErr w:type="spellStart"/>
      <w:r w:rsidRPr="00754678">
        <w:rPr>
          <w:rFonts w:eastAsia="Times New Roman"/>
          <w:lang w:val="en-GB"/>
        </w:rPr>
        <w:t>cIdx</w:t>
      </w:r>
      <w:proofErr w:type="spellEnd"/>
      <w:r w:rsidRPr="00754678">
        <w:rPr>
          <w:rFonts w:eastAsia="Times New Roman"/>
          <w:lang w:val="en-GB"/>
        </w:rPr>
        <w:t xml:space="preserve"> ++)</w:t>
      </w:r>
      <w:r>
        <w:rPr>
          <w:rFonts w:eastAsia="Times New Roman"/>
          <w:lang w:val="en-GB"/>
        </w:rPr>
        <w:t xml:space="preserve"> {</w:t>
      </w:r>
      <w:r w:rsidRPr="00754678"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if (</w:t>
      </w:r>
      <w:r w:rsidRPr="00754678">
        <w:rPr>
          <w:rFonts w:eastAsia="Times New Roman"/>
          <w:lang w:val="en-GB"/>
        </w:rPr>
        <w:t>view</w:t>
      </w:r>
      <w:r>
        <w:rPr>
          <w:rFonts w:eastAsia="Times New Roman"/>
          <w:lang w:val="en-GB"/>
        </w:rPr>
        <w:t xml:space="preserve"> order index </w:t>
      </w:r>
      <w:r w:rsidRPr="00754678">
        <w:rPr>
          <w:rFonts w:eastAsia="Times New Roman"/>
          <w:lang w:val="en-GB"/>
        </w:rPr>
        <w:t>of RefPicList</w:t>
      </w:r>
      <w:r>
        <w:rPr>
          <w:rFonts w:eastAsia="Times New Roman"/>
          <w:lang w:val="en-GB"/>
        </w:rPr>
        <w:t>0</w:t>
      </w:r>
      <w:r w:rsidRPr="00754678">
        <w:rPr>
          <w:rFonts w:eastAsia="Times New Roman"/>
          <w:lang w:val="en-GB"/>
        </w:rPr>
        <w:t>[</w:t>
      </w:r>
      <w:r w:rsidRPr="00754678">
        <w:rPr>
          <w:rFonts w:eastAsia="Times New Roman" w:hint="eastAsia"/>
          <w:lang w:val="en-GB"/>
        </w:rPr>
        <w:t xml:space="preserve"> </w:t>
      </w:r>
      <w:proofErr w:type="spellStart"/>
      <w:r w:rsidRPr="00754678">
        <w:rPr>
          <w:rFonts w:eastAsia="Times New Roman"/>
          <w:lang w:val="en-GB"/>
        </w:rPr>
        <w:t>refIdxCandL</w:t>
      </w:r>
      <w:r>
        <w:rPr>
          <w:rFonts w:eastAsia="Times New Roman"/>
          <w:lang w:val="en-GB"/>
        </w:rPr>
        <w:t>X</w:t>
      </w:r>
      <w:proofErr w:type="spellEnd"/>
      <w:r w:rsidRPr="00754678">
        <w:rPr>
          <w:rFonts w:eastAsia="Times New Roman" w:hint="eastAsia"/>
          <w:lang w:val="en-GB"/>
        </w:rPr>
        <w:t xml:space="preserve">[ </w:t>
      </w:r>
      <w:proofErr w:type="spellStart"/>
      <w:r w:rsidRPr="00754678">
        <w:rPr>
          <w:rFonts w:eastAsia="Times New Roman" w:hint="eastAsia"/>
          <w:lang w:val="en-GB"/>
        </w:rPr>
        <w:t>cIdx</w:t>
      </w:r>
      <w:proofErr w:type="spellEnd"/>
      <w:r w:rsidRPr="00754678">
        <w:rPr>
          <w:rFonts w:eastAsia="Times New Roman" w:hint="eastAsia"/>
          <w:lang w:val="en-GB"/>
        </w:rPr>
        <w:t xml:space="preserve"> ]</w:t>
      </w:r>
      <w:r w:rsidRPr="00754678">
        <w:rPr>
          <w:rFonts w:eastAsia="Times New Roman"/>
          <w:lang w:val="en-GB"/>
        </w:rPr>
        <w:t xml:space="preserve"> ] is equal to </w:t>
      </w:r>
      <w:r>
        <w:rPr>
          <w:rFonts w:eastAsia="Times New Roman"/>
          <w:lang w:val="en-GB"/>
        </w:rPr>
        <w:t>0 ) {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 w:rsidRPr="00754678">
        <w:rPr>
          <w:rFonts w:eastAsia="Times New Roman"/>
          <w:lang w:val="en-GB"/>
        </w:rPr>
        <w:t>dv</w:t>
      </w:r>
      <w:proofErr w:type="spellEnd"/>
      <w:r w:rsidRPr="00754678">
        <w:rPr>
          <w:rFonts w:eastAsia="Times New Roman"/>
          <w:lang w:val="en-GB"/>
        </w:rPr>
        <w:t xml:space="preserve">[ 0 ] = </w:t>
      </w:r>
      <w:proofErr w:type="spellStart"/>
      <w:r w:rsidRPr="00754678">
        <w:rPr>
          <w:rFonts w:eastAsia="Times New Roman"/>
          <w:lang w:val="en-GB"/>
        </w:rPr>
        <w:t>mvCandL</w:t>
      </w:r>
      <w:r>
        <w:rPr>
          <w:rFonts w:eastAsia="Times New Roman"/>
          <w:lang w:val="en-GB"/>
        </w:rPr>
        <w:t>X</w:t>
      </w:r>
      <w:proofErr w:type="spellEnd"/>
      <w:r w:rsidRPr="00754678">
        <w:rPr>
          <w:rFonts w:eastAsia="Times New Roman"/>
          <w:lang w:val="en-GB"/>
        </w:rPr>
        <w:t xml:space="preserve">[ </w:t>
      </w:r>
      <w:proofErr w:type="spellStart"/>
      <w:r w:rsidRPr="00754678">
        <w:rPr>
          <w:rFonts w:eastAsia="Times New Roman" w:hint="eastAsia"/>
          <w:lang w:val="en-GB"/>
        </w:rPr>
        <w:t>cIdx</w:t>
      </w:r>
      <w:proofErr w:type="spellEnd"/>
      <w:r w:rsidRPr="00754678">
        <w:rPr>
          <w:rFonts w:eastAsia="Times New Roman"/>
          <w:lang w:val="en-GB"/>
        </w:rPr>
        <w:t xml:space="preserve"> ]</w:t>
      </w:r>
      <w:r w:rsidRPr="00754678">
        <w:rPr>
          <w:rFonts w:eastAsia="Times New Roman" w:hint="eastAsia"/>
          <w:lang w:val="en-GB"/>
        </w:rPr>
        <w:t>[ 0 ]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 w:rsidRPr="00754678">
        <w:rPr>
          <w:rFonts w:eastAsia="Times New Roman"/>
          <w:lang w:val="en-GB"/>
        </w:rPr>
        <w:t>dv</w:t>
      </w:r>
      <w:proofErr w:type="spellEnd"/>
      <w:r w:rsidRPr="00754678">
        <w:rPr>
          <w:rFonts w:eastAsia="Times New Roman"/>
          <w:lang w:val="en-GB"/>
        </w:rPr>
        <w:t xml:space="preserve">[ </w:t>
      </w:r>
      <w:r w:rsidRPr="00754678">
        <w:rPr>
          <w:rFonts w:eastAsia="Times New Roman" w:hint="eastAsia"/>
          <w:lang w:val="en-GB"/>
        </w:rPr>
        <w:t>1</w:t>
      </w:r>
      <w:r w:rsidRPr="00754678">
        <w:rPr>
          <w:rFonts w:eastAsia="Times New Roman"/>
          <w:lang w:val="en-GB"/>
        </w:rPr>
        <w:t xml:space="preserve"> ] = </w:t>
      </w:r>
      <w:proofErr w:type="spellStart"/>
      <w:r w:rsidRPr="00754678">
        <w:rPr>
          <w:rFonts w:eastAsia="Times New Roman"/>
          <w:lang w:val="en-GB"/>
        </w:rPr>
        <w:t>mvCandL</w:t>
      </w:r>
      <w:r>
        <w:rPr>
          <w:rFonts w:eastAsia="Times New Roman"/>
          <w:lang w:val="en-GB"/>
        </w:rPr>
        <w:t>X</w:t>
      </w:r>
      <w:proofErr w:type="spellEnd"/>
      <w:r w:rsidRPr="00754678">
        <w:rPr>
          <w:rFonts w:eastAsia="Times New Roman"/>
          <w:lang w:val="en-GB"/>
        </w:rPr>
        <w:t xml:space="preserve">[ </w:t>
      </w:r>
      <w:proofErr w:type="spellStart"/>
      <w:r w:rsidRPr="00754678">
        <w:rPr>
          <w:rFonts w:eastAsia="Times New Roman" w:hint="eastAsia"/>
          <w:lang w:val="en-GB"/>
        </w:rPr>
        <w:t>cIdx</w:t>
      </w:r>
      <w:proofErr w:type="spellEnd"/>
      <w:r w:rsidRPr="00754678">
        <w:rPr>
          <w:rFonts w:eastAsia="Times New Roman"/>
          <w:lang w:val="en-GB"/>
        </w:rPr>
        <w:t xml:space="preserve"> ]</w:t>
      </w:r>
      <w:r w:rsidRPr="00754678">
        <w:rPr>
          <w:rFonts w:eastAsia="Times New Roman" w:hint="eastAsia"/>
          <w:lang w:val="en-GB"/>
        </w:rPr>
        <w:t>[ 1 ]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 w:rsidRPr="00754678">
        <w:rPr>
          <w:rFonts w:eastAsia="Times New Roman" w:hint="eastAsia"/>
          <w:lang w:val="en-GB"/>
        </w:rPr>
        <w:t>DvAvailable</w:t>
      </w:r>
      <w:proofErr w:type="spellEnd"/>
      <w:r w:rsidRPr="00754678">
        <w:rPr>
          <w:rFonts w:eastAsia="Times New Roman" w:hint="eastAsia"/>
          <w:lang w:val="en-GB"/>
        </w:rPr>
        <w:t xml:space="preserve"> = 1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}</w:t>
      </w:r>
      <w:ins w:id="63" w:author="Samsung" w:date="2012-10-04T14:09:00Z">
        <w:r>
          <w:rPr>
            <w:rFonts w:eastAsia="Times New Roman"/>
            <w:lang w:val="en-GB"/>
          </w:rPr>
          <w:br/>
        </w:r>
      </w:ins>
    </w:p>
    <w:p w:rsidR="00706756" w:rsidRDefault="00706756" w:rsidP="00706756">
      <w:pPr>
        <w:tabs>
          <w:tab w:val="left" w:pos="300"/>
          <w:tab w:val="left" w:pos="1588"/>
          <w:tab w:val="left" w:pos="1985"/>
        </w:tabs>
        <w:spacing w:before="136"/>
        <w:jc w:val="both"/>
        <w:textAlignment w:val="auto"/>
        <w:rPr>
          <w:ins w:id="64" w:author="Samsung" w:date="2012-10-04T14:09:00Z"/>
          <w:rFonts w:eastAsiaTheme="minorEastAsia"/>
          <w:lang w:eastAsia="ko-KR"/>
        </w:rPr>
      </w:pPr>
      <w:ins w:id="65" w:author="Samsung" w:date="2012-10-04T14:09:00Z">
        <w:r w:rsidRPr="0028130F">
          <w:rPr>
            <w:rFonts w:eastAsia="Times New Roman"/>
            <w:lang w:val="en-GB"/>
          </w:rPr>
          <w:t>–</w:t>
        </w:r>
        <w:r w:rsidRPr="0028130F">
          <w:rPr>
            <w:rFonts w:eastAsia="Times New Roman"/>
            <w:lang w:val="en-GB"/>
          </w:rPr>
          <w:tab/>
        </w:r>
        <w:r w:rsidRPr="000758EA">
          <w:rPr>
            <w:rFonts w:eastAsia="PMingLiU" w:hint="eastAsia"/>
            <w:lang w:eastAsia="zh-TW"/>
          </w:rPr>
          <w:t xml:space="preserve">When </w:t>
        </w:r>
        <w:proofErr w:type="spellStart"/>
        <w:r w:rsidRPr="000758EA">
          <w:rPr>
            <w:rFonts w:eastAsia="PMingLiU" w:hint="eastAsia"/>
            <w:lang w:eastAsia="zh-TW"/>
          </w:rPr>
          <w:t>DvAvailable</w:t>
        </w:r>
        <w:proofErr w:type="spellEnd"/>
        <w:r w:rsidRPr="000758EA">
          <w:rPr>
            <w:rFonts w:eastAsia="PMingLiU" w:hint="eastAsia"/>
            <w:lang w:eastAsia="zh-TW"/>
          </w:rPr>
          <w:t xml:space="preserve"> is equal to 0, the following</w:t>
        </w:r>
        <w:r>
          <w:rPr>
            <w:rFonts w:eastAsiaTheme="minorEastAsia" w:hint="eastAsia"/>
            <w:lang w:eastAsia="ko-KR"/>
          </w:rPr>
          <w:t xml:space="preserve"> ordered steps apply</w:t>
        </w:r>
        <w:r>
          <w:rPr>
            <w:rFonts w:eastAsia="PMingLiU"/>
            <w:lang w:eastAsia="zh-TW"/>
          </w:rPr>
          <w:t xml:space="preserve">. </w:t>
        </w:r>
      </w:ins>
    </w:p>
    <w:p w:rsidR="00706756" w:rsidRDefault="00706756" w:rsidP="0070675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</w:tabs>
        <w:spacing w:after="0"/>
        <w:ind w:left="800"/>
        <w:rPr>
          <w:ins w:id="66" w:author="Samsung" w:date="2012-10-04T14:09:00Z"/>
          <w:rFonts w:eastAsia="맑은 고딕"/>
          <w:sz w:val="20"/>
          <w:szCs w:val="20"/>
          <w:lang w:eastAsia="ko-KR"/>
        </w:rPr>
      </w:pPr>
      <w:ins w:id="67" w:author="Samsung" w:date="2012-10-04T14:09:00Z">
        <w:r>
          <w:rPr>
            <w:rFonts w:eastAsiaTheme="minorEastAsia" w:hint="eastAsia"/>
            <w:lang w:val="en-US" w:eastAsia="ko-KR"/>
          </w:rPr>
          <w:t>1</w:t>
        </w:r>
        <w:r>
          <w:rPr>
            <w:rFonts w:eastAsiaTheme="minorEastAsia" w:hint="eastAsia"/>
            <w:lang w:eastAsia="ko-KR"/>
          </w:rPr>
          <w:t xml:space="preserve">. The variable </w:t>
        </w:r>
        <w:proofErr w:type="spellStart"/>
        <w:r>
          <w:rPr>
            <w:rFonts w:eastAsiaTheme="minorEastAsia" w:hint="eastAsia"/>
            <w:lang w:eastAsia="ko-KR"/>
          </w:rPr>
          <w:t>maxDepth</w:t>
        </w:r>
        <w:proofErr w:type="spellEnd"/>
        <w:r>
          <w:rPr>
            <w:rFonts w:eastAsiaTheme="minorEastAsia" w:hint="eastAsia"/>
            <w:lang w:eastAsia="ko-KR"/>
          </w:rPr>
          <w:t xml:space="preserve"> is specified as follows: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 xml:space="preserve"> </w:t>
        </w:r>
      </w:ins>
    </w:p>
    <w:p w:rsidR="00706756" w:rsidRPr="00B26613" w:rsidRDefault="00706756" w:rsidP="0070675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</w:tabs>
        <w:spacing w:after="0"/>
        <w:ind w:left="800"/>
        <w:rPr>
          <w:ins w:id="68" w:author="Samsung" w:date="2012-10-04T14:09:00Z"/>
          <w:sz w:val="20"/>
          <w:szCs w:val="20"/>
        </w:rPr>
      </w:pPr>
      <w:proofErr w:type="spellStart"/>
      <w:ins w:id="69" w:author="Samsung" w:date="2012-10-04T14:09:00Z">
        <w:r w:rsidRPr="00B26613">
          <w:rPr>
            <w:rFonts w:eastAsia="맑은 고딕" w:hint="eastAsia"/>
            <w:sz w:val="20"/>
            <w:szCs w:val="20"/>
            <w:lang w:eastAsia="ko-KR"/>
          </w:rPr>
          <w:t>maxDepth</w:t>
        </w:r>
        <w:proofErr w:type="spellEnd"/>
        <w:r w:rsidRPr="00B26613">
          <w:rPr>
            <w:sz w:val="20"/>
            <w:szCs w:val="20"/>
          </w:rPr>
          <w:t xml:space="preserve"> =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>INT_MIN</w:t>
        </w:r>
        <w:r w:rsidRPr="00B26613">
          <w:rPr>
            <w:sz w:val="20"/>
            <w:szCs w:val="20"/>
          </w:rPr>
          <w:br/>
          <w:t xml:space="preserve">for( j = 0; j &lt; </w:t>
        </w:r>
        <w:proofErr w:type="spellStart"/>
        <w:r w:rsidRPr="00B26613">
          <w:rPr>
            <w:sz w:val="20"/>
            <w:szCs w:val="20"/>
          </w:rPr>
          <w:t>partHeight</w:t>
        </w:r>
        <w:proofErr w:type="spellEnd"/>
        <w:r w:rsidRPr="00B26613">
          <w:rPr>
            <w:sz w:val="20"/>
            <w:szCs w:val="20"/>
          </w:rPr>
          <w:t>; j+</w:t>
        </w:r>
        <w:r>
          <w:rPr>
            <w:rFonts w:eastAsiaTheme="minorEastAsia" w:hint="eastAsia"/>
            <w:sz w:val="20"/>
            <w:szCs w:val="20"/>
            <w:lang w:eastAsia="ko-KR"/>
          </w:rPr>
          <w:t>=(partHeight-1)</w:t>
        </w:r>
        <w:r w:rsidRPr="00B26613">
          <w:rPr>
            <w:sz w:val="20"/>
            <w:szCs w:val="20"/>
          </w:rPr>
          <w:t xml:space="preserve"> )</w:t>
        </w:r>
        <w:r w:rsidRPr="00B26613">
          <w:rPr>
            <w:sz w:val="20"/>
            <w:szCs w:val="20"/>
          </w:rPr>
          <w:br/>
        </w:r>
        <w:r w:rsidRPr="00B26613">
          <w:rPr>
            <w:sz w:val="20"/>
            <w:szCs w:val="20"/>
          </w:rPr>
          <w:tab/>
          <w:t xml:space="preserve">for( </w:t>
        </w:r>
        <w:proofErr w:type="spellStart"/>
        <w:r w:rsidRPr="00B26613">
          <w:rPr>
            <w:sz w:val="20"/>
            <w:szCs w:val="20"/>
          </w:rPr>
          <w:t>i</w:t>
        </w:r>
        <w:proofErr w:type="spellEnd"/>
        <w:r w:rsidRPr="00B26613">
          <w:rPr>
            <w:sz w:val="20"/>
            <w:szCs w:val="20"/>
          </w:rPr>
          <w:t xml:space="preserve"> = 0; </w:t>
        </w:r>
        <w:proofErr w:type="spellStart"/>
        <w:r w:rsidRPr="00B26613">
          <w:rPr>
            <w:sz w:val="20"/>
            <w:szCs w:val="20"/>
          </w:rPr>
          <w:t>i</w:t>
        </w:r>
        <w:proofErr w:type="spellEnd"/>
        <w:r w:rsidRPr="00B26613">
          <w:rPr>
            <w:sz w:val="20"/>
            <w:szCs w:val="20"/>
          </w:rPr>
          <w:t xml:space="preserve"> &lt; </w:t>
        </w:r>
        <w:proofErr w:type="spellStart"/>
        <w:r w:rsidRPr="00B26613">
          <w:rPr>
            <w:sz w:val="20"/>
            <w:szCs w:val="20"/>
          </w:rPr>
          <w:t>partWidth</w:t>
        </w:r>
        <w:proofErr w:type="spellEnd"/>
        <w:r w:rsidRPr="00B26613">
          <w:rPr>
            <w:sz w:val="20"/>
            <w:szCs w:val="20"/>
          </w:rPr>
          <w:t xml:space="preserve">; </w:t>
        </w:r>
        <w:proofErr w:type="spellStart"/>
        <w:r w:rsidRPr="00B26613">
          <w:rPr>
            <w:sz w:val="20"/>
            <w:szCs w:val="20"/>
          </w:rPr>
          <w:t>i</w:t>
        </w:r>
        <w:proofErr w:type="spellEnd"/>
        <w:r w:rsidRPr="00B26613">
          <w:rPr>
            <w:sz w:val="20"/>
            <w:szCs w:val="20"/>
          </w:rPr>
          <w:t>+</w:t>
        </w:r>
        <w:r>
          <w:rPr>
            <w:rFonts w:eastAsiaTheme="minorEastAsia" w:hint="eastAsia"/>
            <w:sz w:val="20"/>
            <w:szCs w:val="20"/>
            <w:lang w:eastAsia="ko-KR"/>
          </w:rPr>
          <w:t>=(partWidth-1))</w:t>
        </w:r>
        <w:r w:rsidRPr="00B26613">
          <w:rPr>
            <w:sz w:val="20"/>
            <w:szCs w:val="20"/>
          </w:rPr>
          <w:br/>
        </w:r>
        <w:r w:rsidRPr="00B26613">
          <w:rPr>
            <w:sz w:val="20"/>
            <w:szCs w:val="20"/>
          </w:rPr>
          <w:tab/>
        </w:r>
        <w:r w:rsidRPr="00B26613">
          <w:rPr>
            <w:sz w:val="20"/>
            <w:szCs w:val="20"/>
          </w:rPr>
          <w:tab/>
        </w:r>
        <w:r w:rsidRPr="00B26613">
          <w:rPr>
            <w:rFonts w:eastAsia="맑은 고딕" w:hint="eastAsia"/>
            <w:sz w:val="20"/>
            <w:szCs w:val="20"/>
            <w:lang w:eastAsia="ko-KR"/>
          </w:rPr>
          <w:t>if(</w:t>
        </w:r>
        <w:r w:rsidRPr="00B26613">
          <w:rPr>
            <w:sz w:val="20"/>
            <w:szCs w:val="20"/>
          </w:rPr>
          <w:t xml:space="preserve"> </w:t>
        </w:r>
        <w:proofErr w:type="spellStart"/>
        <w:r w:rsidRPr="00B26613">
          <w:rPr>
            <w:sz w:val="20"/>
            <w:szCs w:val="20"/>
          </w:rPr>
          <w:t>depthPic</w:t>
        </w:r>
        <w:proofErr w:type="spellEnd"/>
        <w:r w:rsidRPr="00B26613">
          <w:rPr>
            <w:sz w:val="20"/>
            <w:szCs w:val="20"/>
          </w:rPr>
          <w:t xml:space="preserve">[ dbx1 + </w:t>
        </w:r>
        <w:proofErr w:type="spellStart"/>
        <w:r w:rsidRPr="00B26613">
          <w:rPr>
            <w:sz w:val="20"/>
            <w:szCs w:val="20"/>
          </w:rPr>
          <w:t>i</w:t>
        </w:r>
        <w:proofErr w:type="spellEnd"/>
        <w:r w:rsidRPr="00B26613">
          <w:rPr>
            <w:sz w:val="20"/>
            <w:szCs w:val="20"/>
          </w:rPr>
          <w:t>, dby1 + j ]</w:t>
        </w:r>
        <w:r>
          <w:rPr>
            <w:sz w:val="20"/>
            <w:szCs w:val="20"/>
          </w:rPr>
          <w:t xml:space="preserve">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>&gt;</w:t>
        </w:r>
        <w:r>
          <w:rPr>
            <w:rFonts w:eastAsia="맑은 고딕"/>
            <w:sz w:val="20"/>
            <w:szCs w:val="20"/>
            <w:lang w:eastAsia="ko-KR"/>
          </w:rPr>
          <w:t xml:space="preserve"> </w:t>
        </w:r>
        <w:proofErr w:type="spellStart"/>
        <w:r w:rsidRPr="00B26613">
          <w:rPr>
            <w:rFonts w:eastAsia="맑은 고딕" w:hint="eastAsia"/>
            <w:sz w:val="20"/>
            <w:szCs w:val="20"/>
            <w:lang w:eastAsia="ko-KR"/>
          </w:rPr>
          <w:t>maxDepth</w:t>
        </w:r>
        <w:proofErr w:type="spellEnd"/>
        <w:r>
          <w:rPr>
            <w:rFonts w:eastAsia="맑은 고딕"/>
            <w:sz w:val="20"/>
            <w:szCs w:val="20"/>
            <w:lang w:eastAsia="ko-KR"/>
          </w:rPr>
          <w:t xml:space="preserve">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 xml:space="preserve">) </w:t>
        </w:r>
        <w:proofErr w:type="spellStart"/>
        <w:r w:rsidRPr="00B26613">
          <w:rPr>
            <w:rFonts w:eastAsia="맑은 고딕" w:hint="eastAsia"/>
            <w:sz w:val="20"/>
            <w:szCs w:val="20"/>
            <w:lang w:eastAsia="ko-KR"/>
          </w:rPr>
          <w:t>maxDepth</w:t>
        </w:r>
        <w:proofErr w:type="spellEnd"/>
        <w:r>
          <w:rPr>
            <w:rFonts w:eastAsia="맑은 고딕"/>
            <w:sz w:val="20"/>
            <w:szCs w:val="20"/>
            <w:lang w:eastAsia="ko-KR"/>
          </w:rPr>
          <w:t xml:space="preserve">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>=</w:t>
        </w:r>
        <w:r w:rsidRPr="00B26613">
          <w:rPr>
            <w:sz w:val="20"/>
            <w:szCs w:val="20"/>
          </w:rPr>
          <w:t xml:space="preserve"> </w:t>
        </w:r>
        <w:proofErr w:type="spellStart"/>
        <w:r w:rsidRPr="00B26613">
          <w:rPr>
            <w:sz w:val="20"/>
            <w:szCs w:val="20"/>
          </w:rPr>
          <w:t>depthPic</w:t>
        </w:r>
        <w:proofErr w:type="spellEnd"/>
        <w:r w:rsidRPr="00B26613">
          <w:rPr>
            <w:sz w:val="20"/>
            <w:szCs w:val="20"/>
          </w:rPr>
          <w:t xml:space="preserve">[ dbx1 + </w:t>
        </w:r>
        <w:proofErr w:type="spellStart"/>
        <w:r w:rsidRPr="00B26613">
          <w:rPr>
            <w:sz w:val="20"/>
            <w:szCs w:val="20"/>
          </w:rPr>
          <w:t>i</w:t>
        </w:r>
        <w:proofErr w:type="spellEnd"/>
        <w:r w:rsidRPr="00B26613">
          <w:rPr>
            <w:sz w:val="20"/>
            <w:szCs w:val="20"/>
          </w:rPr>
          <w:t>, dby1 + j ]</w:t>
        </w:r>
      </w:ins>
    </w:p>
    <w:p w:rsidR="00706756" w:rsidRPr="00677C52" w:rsidRDefault="00706756" w:rsidP="00706756">
      <w:pPr>
        <w:tabs>
          <w:tab w:val="left" w:pos="300"/>
          <w:tab w:val="left" w:pos="1588"/>
          <w:tab w:val="left" w:pos="1985"/>
        </w:tabs>
        <w:spacing w:before="136"/>
        <w:jc w:val="both"/>
        <w:textAlignment w:val="auto"/>
        <w:rPr>
          <w:ins w:id="70" w:author="Samsung" w:date="2012-10-04T14:09:00Z"/>
          <w:rFonts w:eastAsiaTheme="minorEastAsia"/>
          <w:lang w:val="en-GB" w:eastAsia="ko-KR"/>
        </w:rPr>
      </w:pPr>
    </w:p>
    <w:p w:rsidR="00706756" w:rsidRDefault="00706756" w:rsidP="00706756">
      <w:pPr>
        <w:spacing w:before="136"/>
        <w:ind w:left="800"/>
        <w:rPr>
          <w:ins w:id="71" w:author="Samsung" w:date="2012-10-04T14:09:00Z"/>
          <w:rFonts w:eastAsiaTheme="minorEastAsia"/>
          <w:lang w:val="en-GB" w:eastAsia="ko-KR"/>
        </w:rPr>
      </w:pPr>
    </w:p>
    <w:p w:rsidR="00706756" w:rsidRPr="00754678" w:rsidRDefault="00706756" w:rsidP="00706756">
      <w:pPr>
        <w:spacing w:before="136"/>
        <w:ind w:left="800"/>
        <w:rPr>
          <w:ins w:id="72" w:author="Samsung" w:date="2012-10-04T14:09:00Z"/>
          <w:rFonts w:eastAsia="Times New Roman"/>
          <w:lang w:val="en-GB"/>
        </w:rPr>
      </w:pPr>
      <w:ins w:id="73" w:author="Samsung" w:date="2012-10-04T14:09:00Z">
        <w:r>
          <w:rPr>
            <w:rFonts w:eastAsiaTheme="minorEastAsia" w:hint="eastAsia"/>
            <w:lang w:val="en-GB" w:eastAsia="ko-KR"/>
          </w:rPr>
          <w:t xml:space="preserve">2. The variable </w:t>
        </w:r>
        <w:proofErr w:type="spellStart"/>
        <w:r>
          <w:rPr>
            <w:rFonts w:eastAsiaTheme="minorEastAsia" w:hint="eastAsia"/>
            <w:lang w:val="en-GB" w:eastAsia="ko-KR"/>
          </w:rPr>
          <w:t>dv</w:t>
        </w:r>
        <w:proofErr w:type="spellEnd"/>
        <w:r>
          <w:rPr>
            <w:rFonts w:eastAsiaTheme="minorEastAsia" w:hint="eastAsia"/>
            <w:lang w:val="en-GB" w:eastAsia="ko-KR"/>
          </w:rPr>
          <w:t xml:space="preserve"> is specified as follows</w:t>
        </w:r>
        <w:proofErr w:type="gramStart"/>
        <w:r>
          <w:rPr>
            <w:rFonts w:eastAsiaTheme="minorEastAsia" w:hint="eastAsia"/>
            <w:lang w:val="en-GB" w:eastAsia="ko-KR"/>
          </w:rPr>
          <w:t>:</w:t>
        </w:r>
        <w:proofErr w:type="gramEnd"/>
        <w:r w:rsidRPr="00754678">
          <w:rPr>
            <w:rFonts w:eastAsia="Times New Roman"/>
            <w:lang w:val="en-GB"/>
          </w:rPr>
          <w:br/>
          <w:t>index = ViewIdTo3DVAcquisitionParamIndex( </w:t>
        </w:r>
        <w:proofErr w:type="spellStart"/>
        <w:r w:rsidRPr="00754678">
          <w:rPr>
            <w:rFonts w:eastAsia="Times New Roman"/>
            <w:lang w:val="en-GB"/>
          </w:rPr>
          <w:t>view_id</w:t>
        </w:r>
        <w:proofErr w:type="spellEnd"/>
        <w:r w:rsidRPr="00754678">
          <w:rPr>
            <w:rFonts w:eastAsia="Times New Roman"/>
            <w:lang w:val="en-GB"/>
          </w:rPr>
          <w:t xml:space="preserve"> of the current view )</w:t>
        </w:r>
        <w:r w:rsidRPr="00754678">
          <w:rPr>
            <w:rFonts w:eastAsia="Times New Roman"/>
            <w:lang w:val="en-GB"/>
          </w:rPr>
          <w:br/>
        </w:r>
        <w:proofErr w:type="spellStart"/>
        <w:r w:rsidRPr="00754678">
          <w:rPr>
            <w:rFonts w:eastAsia="Times New Roman"/>
            <w:lang w:val="en-GB"/>
          </w:rPr>
          <w:t>refIndex</w:t>
        </w:r>
        <w:proofErr w:type="spellEnd"/>
        <w:r w:rsidRPr="00754678">
          <w:rPr>
            <w:rFonts w:eastAsia="Times New Roman"/>
            <w:lang w:val="en-GB"/>
          </w:rPr>
          <w:t xml:space="preserve"> = ViewIdTo3DVAcquisitionParamIndex( </w:t>
        </w:r>
        <w:proofErr w:type="spellStart"/>
        <w:r w:rsidRPr="00754678">
          <w:rPr>
            <w:rFonts w:eastAsia="Times New Roman"/>
            <w:lang w:val="en-GB"/>
          </w:rPr>
          <w:t>view_id</w:t>
        </w:r>
        <w:proofErr w:type="spellEnd"/>
        <w:r w:rsidRPr="00754678">
          <w:rPr>
            <w:rFonts w:eastAsia="Times New Roman"/>
            <w:lang w:val="en-GB"/>
          </w:rPr>
          <w:t xml:space="preserve"> of the </w:t>
        </w:r>
        <w:proofErr w:type="spellStart"/>
        <w:r w:rsidRPr="00754678">
          <w:rPr>
            <w:rFonts w:eastAsia="Times New Roman"/>
            <w:lang w:val="en-GB"/>
          </w:rPr>
          <w:t>InterViewPic</w:t>
        </w:r>
        <w:proofErr w:type="spellEnd"/>
        <w:r w:rsidRPr="00754678">
          <w:rPr>
            <w:rFonts w:eastAsia="Times New Roman"/>
            <w:lang w:val="en-GB"/>
          </w:rPr>
          <w:t> )</w:t>
        </w:r>
      </w:ins>
    </w:p>
    <w:p w:rsidR="00706756" w:rsidRPr="00677C52" w:rsidRDefault="00706756" w:rsidP="00706756">
      <w:pPr>
        <w:spacing w:before="136"/>
        <w:ind w:left="800"/>
        <w:rPr>
          <w:ins w:id="74" w:author="Samsung" w:date="2012-10-04T14:09:00Z"/>
          <w:rFonts w:eastAsiaTheme="minorEastAsia"/>
          <w:lang w:val="en-GB" w:eastAsia="ko-KR"/>
        </w:rPr>
      </w:pPr>
      <w:proofErr w:type="spellStart"/>
      <w:ins w:id="75" w:author="Samsung" w:date="2012-10-04T14:09:00Z">
        <w:r w:rsidRPr="00754678">
          <w:rPr>
            <w:rFonts w:eastAsia="Times New Roman"/>
            <w:lang w:val="en-GB"/>
          </w:rPr>
          <w:t>dv</w:t>
        </w:r>
        <w:proofErr w:type="spellEnd"/>
        <w:r w:rsidRPr="00754678">
          <w:rPr>
            <w:rFonts w:eastAsia="Times New Roman"/>
            <w:lang w:val="en-GB"/>
          </w:rPr>
          <w:t xml:space="preserve">[ 0 ] = Disparity( </w:t>
        </w:r>
        <w:proofErr w:type="spellStart"/>
        <w:r w:rsidRPr="00754678">
          <w:rPr>
            <w:rFonts w:eastAsia="Times New Roman"/>
            <w:lang w:val="en-GB"/>
          </w:rPr>
          <w:t>NdrInverse</w:t>
        </w:r>
        <w:proofErr w:type="spellEnd"/>
        <w:r w:rsidRPr="00754678">
          <w:rPr>
            <w:rFonts w:eastAsia="Times New Roman"/>
            <w:lang w:val="en-GB"/>
          </w:rPr>
          <w:t>[</w:t>
        </w:r>
        <w:r w:rsidRPr="00EB4256">
          <w:rPr>
            <w:rFonts w:eastAsia="맑은 고딕" w:hint="eastAsia"/>
            <w:lang w:eastAsia="ko-KR"/>
          </w:rPr>
          <w:t xml:space="preserve"> </w:t>
        </w:r>
        <w:proofErr w:type="spellStart"/>
        <w:r w:rsidRPr="00B26613">
          <w:rPr>
            <w:rFonts w:eastAsia="맑은 고딕" w:hint="eastAsia"/>
            <w:lang w:eastAsia="ko-KR"/>
          </w:rPr>
          <w:t>maxDepth</w:t>
        </w:r>
        <w:proofErr w:type="spellEnd"/>
        <w:r w:rsidRPr="00754678">
          <w:rPr>
            <w:rFonts w:eastAsia="Times New Roman"/>
            <w:lang w:val="en-GB"/>
          </w:rPr>
          <w:t xml:space="preserve">], </w:t>
        </w:r>
        <w:proofErr w:type="spellStart"/>
        <w:r w:rsidRPr="00754678">
          <w:rPr>
            <w:rFonts w:eastAsia="Times New Roman"/>
            <w:lang w:val="en-GB"/>
          </w:rPr>
          <w:t>ZNear</w:t>
        </w:r>
        <w:proofErr w:type="spellEnd"/>
        <w:r w:rsidRPr="00754678">
          <w:rPr>
            <w:rFonts w:eastAsia="Times New Roman"/>
            <w:lang w:val="en-GB"/>
          </w:rPr>
          <w:t xml:space="preserve">[ </w:t>
        </w:r>
        <w:proofErr w:type="spellStart"/>
        <w:r>
          <w:rPr>
            <w:rFonts w:eastAsia="Times New Roman"/>
            <w:lang w:val="en-GB"/>
          </w:rPr>
          <w:t>dps_id</w:t>
        </w:r>
        <w:proofErr w:type="spellEnd"/>
        <w:r w:rsidRPr="00754678">
          <w:rPr>
            <w:rFonts w:eastAsia="Times New Roman"/>
            <w:lang w:val="en-GB"/>
          </w:rPr>
          <w:t xml:space="preserve">, index ], </w:t>
        </w:r>
        <w:proofErr w:type="spellStart"/>
        <w:r w:rsidRPr="00754678">
          <w:rPr>
            <w:rFonts w:eastAsia="Times New Roman"/>
            <w:lang w:val="en-GB"/>
          </w:rPr>
          <w:t>ZFar</w:t>
        </w:r>
        <w:proofErr w:type="spellEnd"/>
        <w:r w:rsidRPr="00754678">
          <w:rPr>
            <w:rFonts w:eastAsia="Times New Roman"/>
            <w:lang w:val="en-GB"/>
          </w:rPr>
          <w:t>[</w:t>
        </w:r>
        <w:proofErr w:type="spellStart"/>
        <w:r>
          <w:rPr>
            <w:rFonts w:eastAsia="Times New Roman"/>
            <w:lang w:val="en-GB"/>
          </w:rPr>
          <w:t>dps_id</w:t>
        </w:r>
        <w:proofErr w:type="spellEnd"/>
        <w:r w:rsidRPr="00754678">
          <w:rPr>
            <w:rFonts w:eastAsia="Times New Roman"/>
            <w:lang w:val="en-GB"/>
          </w:rPr>
          <w:t>, index ],</w:t>
        </w:r>
        <w:r w:rsidRPr="00754678">
          <w:rPr>
            <w:rFonts w:eastAsia="Times New Roman"/>
            <w:lang w:val="en-GB"/>
          </w:rPr>
          <w:br/>
          <w:t xml:space="preserve">  </w:t>
        </w:r>
        <w:r>
          <w:rPr>
            <w:rFonts w:eastAsia="Times New Roman"/>
            <w:lang w:val="en-GB"/>
          </w:rPr>
          <w:tab/>
        </w:r>
        <w:r>
          <w:rPr>
            <w:rFonts w:eastAsia="Times New Roman"/>
            <w:lang w:val="en-GB"/>
          </w:rPr>
          <w:tab/>
        </w:r>
        <w:proofErr w:type="spellStart"/>
        <w:r w:rsidRPr="00754678">
          <w:rPr>
            <w:rFonts w:eastAsia="Times New Roman"/>
            <w:lang w:val="en-GB"/>
          </w:rPr>
          <w:t>FocalLengthX</w:t>
        </w:r>
        <w:proofErr w:type="spellEnd"/>
        <w:r w:rsidRPr="00754678">
          <w:rPr>
            <w:rFonts w:eastAsia="Times New Roman"/>
            <w:lang w:val="en-GB"/>
          </w:rPr>
          <w:t>[</w:t>
        </w:r>
        <w:proofErr w:type="spellStart"/>
        <w:r>
          <w:rPr>
            <w:rFonts w:eastAsia="Times New Roman"/>
            <w:lang w:val="en-GB"/>
          </w:rPr>
          <w:t>dps_id</w:t>
        </w:r>
        <w:proofErr w:type="spellEnd"/>
        <w:r w:rsidRPr="00754678">
          <w:rPr>
            <w:rFonts w:eastAsia="Times New Roman"/>
            <w:lang w:val="en-GB"/>
          </w:rPr>
          <w:t xml:space="preserve">, index ], </w:t>
        </w:r>
        <w:proofErr w:type="spellStart"/>
        <w:r w:rsidRPr="00754678">
          <w:rPr>
            <w:rFonts w:eastAsia="Times New Roman"/>
            <w:lang w:val="en-GB"/>
          </w:rPr>
          <w:t>AbsTX</w:t>
        </w:r>
        <w:proofErr w:type="spellEnd"/>
        <w:r w:rsidRPr="00754678">
          <w:rPr>
            <w:rFonts w:eastAsia="Times New Roman"/>
            <w:lang w:val="en-GB"/>
          </w:rPr>
          <w:t xml:space="preserve">[ index ] – </w:t>
        </w:r>
        <w:proofErr w:type="spellStart"/>
        <w:r w:rsidRPr="00754678">
          <w:rPr>
            <w:rFonts w:eastAsia="Times New Roman"/>
            <w:lang w:val="en-GB"/>
          </w:rPr>
          <w:t>AbsTX</w:t>
        </w:r>
        <w:proofErr w:type="spellEnd"/>
        <w:r w:rsidRPr="00754678">
          <w:rPr>
            <w:rFonts w:eastAsia="Times New Roman"/>
            <w:lang w:val="en-GB"/>
          </w:rPr>
          <w:t xml:space="preserve">[ </w:t>
        </w:r>
        <w:proofErr w:type="spellStart"/>
        <w:r w:rsidRPr="00754678">
          <w:rPr>
            <w:rFonts w:eastAsia="Times New Roman"/>
            <w:lang w:val="en-GB"/>
          </w:rPr>
          <w:t>refIndex</w:t>
        </w:r>
        <w:proofErr w:type="spellEnd"/>
        <w:r w:rsidRPr="00754678">
          <w:rPr>
            <w:rFonts w:eastAsia="Times New Roman"/>
            <w:lang w:val="en-GB"/>
          </w:rPr>
          <w:t xml:space="preserve"> ] )</w:t>
        </w:r>
        <w:r w:rsidRPr="00754678">
          <w:rPr>
            <w:rFonts w:eastAsia="Times New Roman"/>
            <w:lang w:val="en-GB"/>
          </w:rPr>
          <w:br/>
        </w:r>
        <w:proofErr w:type="spellStart"/>
        <w:r w:rsidRPr="00754678">
          <w:rPr>
            <w:rFonts w:eastAsia="Times New Roman"/>
            <w:lang w:val="en-GB"/>
          </w:rPr>
          <w:t>dv</w:t>
        </w:r>
        <w:proofErr w:type="spellEnd"/>
        <w:r w:rsidRPr="00754678">
          <w:rPr>
            <w:rFonts w:eastAsia="Times New Roman"/>
            <w:lang w:val="en-GB"/>
          </w:rPr>
          <w:t xml:space="preserve">[ 1 ] = </w:t>
        </w:r>
        <w:r>
          <w:rPr>
            <w:rFonts w:eastAsiaTheme="minorEastAsia" w:hint="eastAsia"/>
            <w:lang w:val="en-GB" w:eastAsia="ko-KR"/>
          </w:rPr>
          <w:t>0</w:t>
        </w:r>
      </w:ins>
    </w:p>
    <w:p w:rsidR="002D7C2D" w:rsidRPr="00706756" w:rsidRDefault="00C90011">
      <w:pPr>
        <w:rPr>
          <w:lang w:val="en-GB"/>
        </w:rPr>
      </w:pPr>
    </w:p>
    <w:sectPr w:rsidR="002D7C2D" w:rsidRPr="00706756" w:rsidSect="00AF163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011" w:rsidRDefault="00C90011" w:rsidP="00EB4256">
      <w:r>
        <w:separator/>
      </w:r>
    </w:p>
  </w:endnote>
  <w:endnote w:type="continuationSeparator" w:id="0">
    <w:p w:rsidR="00C90011" w:rsidRDefault="00C90011" w:rsidP="00EB4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011" w:rsidRDefault="00C90011" w:rsidP="00EB4256">
      <w:r>
        <w:separator/>
      </w:r>
    </w:p>
  </w:footnote>
  <w:footnote w:type="continuationSeparator" w:id="0">
    <w:p w:rsidR="00C90011" w:rsidRDefault="00C90011" w:rsidP="00EB42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85D76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rFonts w:hint="default"/>
        <w:vanish/>
        <w:lang w:val="en-US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rFonts w:hint="default"/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  <w:rPr>
        <w:rFonts w:hint="default"/>
      </w:r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7C52"/>
    <w:rsid w:val="00007B70"/>
    <w:rsid w:val="00627B26"/>
    <w:rsid w:val="00677C52"/>
    <w:rsid w:val="00706756"/>
    <w:rsid w:val="00AF1631"/>
    <w:rsid w:val="00B72379"/>
    <w:rsid w:val="00C90011"/>
    <w:rsid w:val="00E8195E"/>
    <w:rsid w:val="00EB4256"/>
    <w:rsid w:val="00F6496C"/>
    <w:rsid w:val="00FF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52"/>
    <w:pPr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 w:cs="Times New Roman"/>
      <w:kern w:val="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Annex4">
    <w:name w:val="Annex 4"/>
    <w:basedOn w:val="a"/>
    <w:next w:val="a"/>
    <w:rsid w:val="00677C52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lang w:val="en-GB"/>
    </w:rPr>
  </w:style>
  <w:style w:type="paragraph" w:styleId="a3">
    <w:name w:val="List Paragraph"/>
    <w:basedOn w:val="a"/>
    <w:uiPriority w:val="34"/>
    <w:qFormat/>
    <w:rsid w:val="00677C52"/>
    <w:pPr>
      <w:ind w:leftChars="400" w:left="800"/>
    </w:pPr>
  </w:style>
  <w:style w:type="paragraph" w:customStyle="1" w:styleId="Equation">
    <w:name w:val="Equation"/>
    <w:basedOn w:val="a"/>
    <w:rsid w:val="00677C52"/>
    <w:pPr>
      <w:tabs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 w:val="22"/>
      <w:szCs w:val="22"/>
      <w:lang w:val="en-GB"/>
    </w:rPr>
  </w:style>
  <w:style w:type="paragraph" w:styleId="a4">
    <w:name w:val="Balloon Text"/>
    <w:basedOn w:val="a"/>
    <w:link w:val="Char"/>
    <w:uiPriority w:val="99"/>
    <w:semiHidden/>
    <w:unhideWhenUsed/>
    <w:rsid w:val="00677C5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77C52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5">
    <w:name w:val="header"/>
    <w:basedOn w:val="a"/>
    <w:link w:val="Char0"/>
    <w:uiPriority w:val="99"/>
    <w:semiHidden/>
    <w:unhideWhenUsed/>
    <w:rsid w:val="00EB425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EB4256"/>
    <w:rPr>
      <w:rFonts w:ascii="Times New Roman" w:eastAsia="MS Mincho" w:hAnsi="Times New Roman" w:cs="Times New Roman"/>
      <w:kern w:val="0"/>
      <w:szCs w:val="20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EB425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EB4256"/>
    <w:rPr>
      <w:rFonts w:ascii="Times New Roman" w:eastAsia="MS Mincho" w:hAnsi="Times New Roman" w:cs="Times New Roman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5CA2E-B7DE-469E-A3FC-50C0381CA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3</cp:revision>
  <dcterms:created xsi:type="dcterms:W3CDTF">2012-09-25T07:27:00Z</dcterms:created>
  <dcterms:modified xsi:type="dcterms:W3CDTF">2012-10-04T05:12:00Z</dcterms:modified>
</cp:coreProperties>
</file>