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12" w:rsidRDefault="00082D12" w:rsidP="00082D12">
      <w:pPr>
        <w:pStyle w:val="3DVCLevel4"/>
        <w:numPr>
          <w:ilvl w:val="0"/>
          <w:numId w:val="0"/>
        </w:numPr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F.8.5.2.1.5</w:t>
      </w:r>
      <w:r>
        <w:rPr>
          <w:rFonts w:eastAsiaTheme="minorEastAsia" w:hint="eastAsia"/>
          <w:lang w:eastAsia="ja-JP"/>
        </w:rPr>
        <w:tab/>
      </w:r>
      <w:r>
        <w:t>Derivation process for</w:t>
      </w:r>
      <w:r w:rsidRPr="00CE517A">
        <w:t xml:space="preserve"> luma motion vector prediction</w:t>
      </w:r>
    </w:p>
    <w:p w:rsidR="00082D12" w:rsidRPr="003F17AE" w:rsidRDefault="00082D12" w:rsidP="00082D12">
      <w:pPr>
        <w:rPr>
          <w:lang w:eastAsia="ko-KR"/>
        </w:rPr>
      </w:pPr>
      <w:r w:rsidRPr="003F17AE">
        <w:rPr>
          <w:lang w:eastAsia="ko-KR"/>
        </w:rPr>
        <w:t>Inputs to this process are</w:t>
      </w:r>
      <w:r>
        <w:rPr>
          <w:lang w:eastAsia="ko-KR"/>
        </w:rPr>
        <w:t>:</w:t>
      </w:r>
    </w:p>
    <w:p w:rsidR="00082D12" w:rsidRPr="003F17AE" w:rsidRDefault="00082D12" w:rsidP="00082D12">
      <w:pPr>
        <w:tabs>
          <w:tab w:val="clear" w:pos="794"/>
          <w:tab w:val="left" w:pos="400"/>
          <w:tab w:val="left" w:pos="851"/>
        </w:tabs>
        <w:ind w:left="403" w:hanging="403"/>
      </w:pPr>
      <w:r w:rsidRPr="003F17AE">
        <w:t>–</w:t>
      </w:r>
      <w:r w:rsidRPr="003F17AE">
        <w:tab/>
        <w:t>a luma location ( xP, yP ) specifying the top-left luma sample of the current prediction unit relative to the top-left sample of the current picture,</w:t>
      </w:r>
    </w:p>
    <w:p w:rsidR="00082D12" w:rsidRPr="003F17AE" w:rsidRDefault="00082D12" w:rsidP="00082D12">
      <w:pPr>
        <w:tabs>
          <w:tab w:val="clear" w:pos="794"/>
          <w:tab w:val="left" w:pos="400"/>
          <w:tab w:val="left" w:pos="851"/>
        </w:tabs>
        <w:ind w:left="403" w:hanging="403"/>
      </w:pPr>
      <w:r w:rsidRPr="003F17AE">
        <w:t>–</w:t>
      </w:r>
      <w:r w:rsidRPr="003F17AE">
        <w:tab/>
      </w:r>
      <w:r>
        <w:t xml:space="preserve">the </w:t>
      </w:r>
      <w:r w:rsidRPr="003F17AE">
        <w:t xml:space="preserve">variables </w:t>
      </w:r>
      <w:r>
        <w:t xml:space="preserve">nPSW and nPSH </w:t>
      </w:r>
      <w:r w:rsidRPr="003F17AE">
        <w:t>specifying the width and the height</w:t>
      </w:r>
      <w:r>
        <w:t>, respectively,</w:t>
      </w:r>
      <w:r w:rsidRPr="003F17AE">
        <w:t xml:space="preserve"> of the </w:t>
      </w:r>
      <w:r>
        <w:t xml:space="preserve">current </w:t>
      </w:r>
      <w:r w:rsidRPr="003F17AE">
        <w:t>prediction unit.</w:t>
      </w:r>
    </w:p>
    <w:p w:rsidR="00082D12" w:rsidRPr="003F17AE" w:rsidRDefault="00082D12" w:rsidP="00082D12">
      <w:pPr>
        <w:tabs>
          <w:tab w:val="clear" w:pos="794"/>
          <w:tab w:val="left" w:pos="400"/>
          <w:tab w:val="left" w:pos="851"/>
        </w:tabs>
        <w:ind w:left="403" w:hanging="403"/>
      </w:pPr>
      <w:r w:rsidRPr="003F17AE">
        <w:t>–</w:t>
      </w:r>
      <w:r w:rsidRPr="003F17AE">
        <w:tab/>
        <w:t xml:space="preserve">the reference index </w:t>
      </w:r>
      <w:r>
        <w:t xml:space="preserve">refIdxLX </w:t>
      </w:r>
      <w:r w:rsidRPr="003F17AE">
        <w:t xml:space="preserve">(with X being </w:t>
      </w:r>
      <w:r>
        <w:t xml:space="preserve">equal to </w:t>
      </w:r>
      <w:r w:rsidRPr="003F17AE">
        <w:t>0 or 1)</w:t>
      </w:r>
      <w:r>
        <w:t xml:space="preserve"> specifying a reference picture in the reference picture list RefPicListLX</w:t>
      </w:r>
      <w:r w:rsidRPr="003F17AE">
        <w:t>.</w:t>
      </w:r>
    </w:p>
    <w:p w:rsidR="00082D12" w:rsidRPr="003F17AE" w:rsidRDefault="00082D12" w:rsidP="00082D12">
      <w:pPr>
        <w:rPr>
          <w:lang w:eastAsia="ko-KR"/>
        </w:rPr>
      </w:pPr>
      <w:r w:rsidRPr="003F17AE">
        <w:rPr>
          <w:lang w:eastAsia="ko-KR"/>
        </w:rPr>
        <w:t xml:space="preserve">Output of this process is the </w:t>
      </w:r>
      <w:r>
        <w:rPr>
          <w:lang w:eastAsia="ko-KR"/>
        </w:rPr>
        <w:t xml:space="preserve">motion vector </w:t>
      </w:r>
      <w:r w:rsidRPr="003F17AE">
        <w:rPr>
          <w:lang w:eastAsia="ko-KR"/>
        </w:rPr>
        <w:t>predicto</w:t>
      </w:r>
      <w:r>
        <w:rPr>
          <w:lang w:eastAsia="ko-KR"/>
        </w:rPr>
        <w:t>r</w:t>
      </w:r>
      <w:r w:rsidRPr="003F17AE">
        <w:rPr>
          <w:lang w:eastAsia="ko-KR"/>
        </w:rPr>
        <w:t xml:space="preserve"> mvpLX (with X being </w:t>
      </w:r>
      <w:r>
        <w:rPr>
          <w:lang w:eastAsia="ko-KR"/>
        </w:rPr>
        <w:t xml:space="preserve">equal to </w:t>
      </w:r>
      <w:r w:rsidRPr="003F17AE">
        <w:rPr>
          <w:lang w:eastAsia="ko-KR"/>
        </w:rPr>
        <w:t>0 or 1).</w:t>
      </w:r>
    </w:p>
    <w:p w:rsidR="00082D12" w:rsidRDefault="00082D12" w:rsidP="00082D12">
      <w:pPr>
        <w:rPr>
          <w:lang w:eastAsia="ko-KR"/>
        </w:rPr>
      </w:pPr>
      <w:r>
        <w:rPr>
          <w:lang w:eastAsia="ko-KR"/>
        </w:rPr>
        <w:t>The reference view identifier refViewId is set equal to 0.</w:t>
      </w:r>
    </w:p>
    <w:p w:rsidR="00082D12" w:rsidRPr="003F17AE" w:rsidRDefault="00082D12" w:rsidP="00082D12">
      <w:pPr>
        <w:rPr>
          <w:lang w:eastAsia="ko-KR"/>
        </w:rPr>
      </w:pPr>
      <w:r w:rsidRPr="003F17AE">
        <w:rPr>
          <w:lang w:eastAsia="ko-KR"/>
        </w:rPr>
        <w:t xml:space="preserve">The motion vector predictor mvpLX is derived </w:t>
      </w:r>
      <w:r>
        <w:rPr>
          <w:lang w:eastAsia="ko-KR"/>
        </w:rPr>
        <w:t xml:space="preserve">as specified </w:t>
      </w:r>
      <w:ins w:id="0" w:author="s124087_0209" w:date="2012-07-18T00:40:00Z">
        <w:r w:rsidR="00DE2341">
          <w:rPr>
            <w:rFonts w:eastAsiaTheme="minorEastAsia" w:hint="eastAsia"/>
            <w:lang w:eastAsia="ja-JP"/>
          </w:rPr>
          <w:t>as</w:t>
        </w:r>
      </w:ins>
      <w:del w:id="1" w:author="s124087_0209" w:date="2012-07-18T00:40:00Z">
        <w:r w:rsidDel="00DE2341">
          <w:rPr>
            <w:lang w:eastAsia="ko-KR"/>
          </w:rPr>
          <w:delText>by</w:delText>
        </w:r>
      </w:del>
      <w:r w:rsidRPr="003F17AE">
        <w:rPr>
          <w:lang w:eastAsia="ko-KR"/>
        </w:rPr>
        <w:t xml:space="preserve"> the follow</w:t>
      </w:r>
      <w:ins w:id="2" w:author="s124087_0209" w:date="2012-07-18T00:40:00Z">
        <w:r w:rsidR="00DE2341">
          <w:rPr>
            <w:rFonts w:eastAsiaTheme="minorEastAsia" w:hint="eastAsia"/>
            <w:lang w:eastAsia="ja-JP"/>
          </w:rPr>
          <w:t>s:</w:t>
        </w:r>
      </w:ins>
      <w:del w:id="3" w:author="s124087_0209" w:date="2012-07-18T00:40:00Z">
        <w:r w:rsidRPr="003F17AE" w:rsidDel="00DE2341">
          <w:rPr>
            <w:lang w:eastAsia="ko-KR"/>
          </w:rPr>
          <w:delText>ing ordered steps</w:delText>
        </w:r>
        <w:r w:rsidDel="00DE2341">
          <w:rPr>
            <w:lang w:eastAsia="ko-KR"/>
          </w:rPr>
          <w:delText>:</w:delText>
        </w:r>
      </w:del>
    </w:p>
    <w:p w:rsidR="00000000" w:rsidRDefault="00082D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94" w:hanging="794"/>
        <w:rPr>
          <w:del w:id="4" w:author="s124087_0209" w:date="2012-07-18T00:41:00Z"/>
          <w:lang w:eastAsia="ko-KR"/>
        </w:rPr>
      </w:pPr>
      <w:del w:id="5" w:author="s124087_0209" w:date="2012-07-18T00:41:00Z">
        <w:r w:rsidDel="00DE2341">
          <w:rPr>
            <w:lang w:eastAsia="ko-KR"/>
          </w:rPr>
          <w:delText>The variable maxNumMVPCand is set equal to 2 + multi_view_mv_pred_flag.</w:delText>
        </w:r>
      </w:del>
    </w:p>
    <w:p w:rsidR="00000000" w:rsidRDefault="00082D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94" w:hanging="794"/>
        <w:rPr>
          <w:del w:id="6" w:author="s124087_0209" w:date="2012-07-18T00:41:00Z"/>
          <w:lang w:eastAsia="ko-KR"/>
        </w:rPr>
      </w:pPr>
      <w:del w:id="7" w:author="s124087_0209" w:date="2012-07-18T00:41:00Z">
        <w:r w:rsidRPr="003F17AE" w:rsidDel="00DE2341">
          <w:rPr>
            <w:lang w:eastAsia="ko-KR"/>
          </w:rPr>
          <w:delText>The derivation process for motion vector predictor candidates from neighbo</w:delText>
        </w:r>
        <w:r w:rsidDel="00DE2341">
          <w:rPr>
            <w:lang w:eastAsia="ko-KR"/>
          </w:rPr>
          <w:delText>u</w:delText>
        </w:r>
        <w:r w:rsidRPr="003F17AE" w:rsidDel="00DE2341">
          <w:rPr>
            <w:lang w:eastAsia="ko-KR"/>
          </w:rPr>
          <w:delText xml:space="preserve">ring prediction unit partitions </w:delText>
        </w:r>
        <w:r w:rsidDel="00DE2341">
          <w:rPr>
            <w:lang w:eastAsia="ko-KR"/>
          </w:rPr>
          <w:delText xml:space="preserve">as specified </w:delText>
        </w:r>
        <w:r w:rsidRPr="003F17AE" w:rsidDel="00DE2341">
          <w:rPr>
            <w:lang w:eastAsia="ko-KR"/>
          </w:rPr>
          <w:delText xml:space="preserve">in subclause </w:delText>
        </w:r>
        <w:r w:rsidR="008847A6" w:rsidRPr="00066987" w:rsidDel="00DE2341">
          <w:rPr>
            <w:lang w:eastAsia="ko-KR"/>
          </w:rPr>
          <w:fldChar w:fldCharType="begin" w:fldLock="1"/>
        </w:r>
        <w:r w:rsidRPr="003F17AE" w:rsidDel="00DE2341">
          <w:rPr>
            <w:lang w:eastAsia="ko-KR"/>
          </w:rPr>
          <w:delInstrText xml:space="preserve"> REF _Ref261985008 \r \h  \* MERGEFORMAT </w:delInstrText>
        </w:r>
        <w:r w:rsidR="008847A6" w:rsidRPr="00066987" w:rsidDel="00DE2341">
          <w:rPr>
            <w:lang w:eastAsia="ko-KR"/>
          </w:rPr>
        </w:r>
        <w:r w:rsidR="008847A6" w:rsidRPr="00066987" w:rsidDel="00DE2341">
          <w:rPr>
            <w:lang w:eastAsia="ko-KR"/>
          </w:rPr>
          <w:fldChar w:fldCharType="separate"/>
        </w:r>
        <w:r w:rsidRPr="00066987" w:rsidDel="00DE2341">
          <w:rPr>
            <w:lang w:eastAsia="ko-KR"/>
          </w:rPr>
          <w:delText>8.5.2.1.</w:delText>
        </w:r>
        <w:r w:rsidRPr="003F17AE" w:rsidDel="00DE2341">
          <w:rPr>
            <w:lang w:eastAsia="ko-KR"/>
          </w:rPr>
          <w:delText>6</w:delText>
        </w:r>
        <w:r w:rsidR="008847A6" w:rsidRPr="00066987" w:rsidDel="00DE2341">
          <w:rPr>
            <w:lang w:eastAsia="ko-KR"/>
          </w:rPr>
          <w:fldChar w:fldCharType="end"/>
        </w:r>
        <w:r w:rsidRPr="00066987" w:rsidDel="00DE2341">
          <w:rPr>
            <w:lang w:eastAsia="ko-KR"/>
          </w:rPr>
          <w:delText xml:space="preserve"> is invoked with </w:delText>
        </w:r>
        <w:r w:rsidDel="00DE2341">
          <w:rPr>
            <w:lang w:eastAsia="ko-KR"/>
          </w:rPr>
          <w:delText xml:space="preserve">the </w:delText>
        </w:r>
        <w:r w:rsidRPr="003F17AE" w:rsidDel="00DE2341">
          <w:rPr>
            <w:lang w:eastAsia="ko-KR"/>
          </w:rPr>
          <w:delText xml:space="preserve">luma location ( xP, yP ), the width and the height of the prediction unit nPSW and nPSH, and </w:delText>
        </w:r>
        <w:r w:rsidDel="00DE2341">
          <w:rPr>
            <w:lang w:eastAsia="ko-KR"/>
          </w:rPr>
          <w:delText xml:space="preserve">the reference </w:delText>
        </w:r>
        <w:r w:rsidRPr="003F17AE" w:rsidDel="00DE2341">
          <w:rPr>
            <w:lang w:eastAsia="ko-KR"/>
          </w:rPr>
          <w:delText xml:space="preserve">refIdxLX (with X being 0 or 1, respectively) as </w:delText>
        </w:r>
        <w:r w:rsidDel="00DE2341">
          <w:rPr>
            <w:lang w:eastAsia="ko-KR"/>
          </w:rPr>
          <w:delText xml:space="preserve">the </w:delText>
        </w:r>
        <w:r w:rsidRPr="003F17AE" w:rsidDel="00DE2341">
          <w:rPr>
            <w:lang w:eastAsia="ko-KR"/>
          </w:rPr>
          <w:delText xml:space="preserve">inputs and </w:delText>
        </w:r>
        <w:r w:rsidDel="00DE2341">
          <w:rPr>
            <w:lang w:eastAsia="ko-KR"/>
          </w:rPr>
          <w:delText xml:space="preserve">the outputs are </w:delText>
        </w:r>
        <w:r w:rsidRPr="003F17AE" w:rsidDel="00DE2341">
          <w:rPr>
            <w:lang w:eastAsia="ko-KR"/>
          </w:rPr>
          <w:delText>the availability flags availableFlagLXN and the motion vectors mvLXN with N being replaced by A</w:delText>
        </w:r>
        <w:r w:rsidDel="00DE2341">
          <w:rPr>
            <w:lang w:eastAsia="ko-KR"/>
          </w:rPr>
          <w:delText xml:space="preserve"> and</w:delText>
        </w:r>
        <w:r w:rsidRPr="003F17AE" w:rsidDel="00DE2341">
          <w:rPr>
            <w:lang w:eastAsia="ko-KR"/>
          </w:rPr>
          <w:delText xml:space="preserve"> B.</w:delText>
        </w:r>
      </w:del>
    </w:p>
    <w:p w:rsidR="00000000" w:rsidRDefault="00082D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94" w:hanging="794"/>
        <w:rPr>
          <w:del w:id="8" w:author="s124087_0209" w:date="2012-07-18T00:41:00Z"/>
          <w:lang w:eastAsia="ko-KR"/>
        </w:rPr>
      </w:pPr>
      <w:del w:id="9" w:author="s124087_0209" w:date="2012-07-18T00:41:00Z">
        <w:r w:rsidDel="00DE2341">
          <w:rPr>
            <w:lang w:eastAsia="ko-KR"/>
          </w:rPr>
          <w:delText>Depending on multi_view_mv_pred_flag, the following applies:</w:delText>
        </w:r>
      </w:del>
    </w:p>
    <w:p w:rsidR="00000000" w:rsidRDefault="00DE2341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rPr>
          <w:ins w:id="10" w:author="s124087_0209" w:date="2012-07-18T00:41:00Z"/>
          <w:rFonts w:eastAsiaTheme="minorEastAsia"/>
          <w:highlight w:val="yellow"/>
          <w:lang w:eastAsia="ja-JP"/>
        </w:rPr>
      </w:pPr>
      <w:ins w:id="11" w:author="s124087_0209" w:date="2012-07-18T00:41:00Z">
        <w:r w:rsidRPr="00DE2341">
          <w:rPr>
            <w:rFonts w:eastAsiaTheme="minorEastAsia" w:hint="eastAsia"/>
            <w:highlight w:val="yellow"/>
            <w:lang w:eastAsia="ja-JP"/>
          </w:rPr>
          <w:t xml:space="preserve">If </w:t>
        </w:r>
        <w:r w:rsidRPr="00DE2341">
          <w:rPr>
            <w:highlight w:val="yellow"/>
            <w:lang w:eastAsia="ko-KR"/>
          </w:rPr>
          <w:t>multi_view_mv_pred_flag</w:t>
        </w:r>
        <w:r w:rsidRPr="00DE2341">
          <w:rPr>
            <w:rFonts w:eastAsiaTheme="minorEastAsia" w:hint="eastAsia"/>
            <w:highlight w:val="yellow"/>
            <w:lang w:eastAsia="ja-JP"/>
          </w:rPr>
          <w:t xml:space="preserve"> is equal to 1 and </w:t>
        </w:r>
        <w:r w:rsidRPr="00DE2341">
          <w:rPr>
            <w:highlight w:val="yellow"/>
          </w:rPr>
          <w:t>mvp_lX_flag[ xP, yP ]</w:t>
        </w:r>
        <w:r w:rsidRPr="00DE2341">
          <w:rPr>
            <w:rFonts w:eastAsiaTheme="minorEastAsia" w:hint="eastAsia"/>
            <w:highlight w:val="yellow"/>
            <w:lang w:eastAsia="ja-JP"/>
          </w:rPr>
          <w:t xml:space="preserve"> is 0, the following applies,</w:t>
        </w:r>
      </w:ins>
    </w:p>
    <w:p w:rsidR="00082D12" w:rsidDel="00DE2341" w:rsidRDefault="00082D12" w:rsidP="00082D12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del w:id="12" w:author="s124087_0209" w:date="2012-07-18T00:41:00Z"/>
        </w:rPr>
      </w:pPr>
      <w:r w:rsidRPr="003F17AE">
        <w:t>–</w:t>
      </w:r>
      <w:r w:rsidRPr="003F17AE">
        <w:tab/>
      </w:r>
      <w:del w:id="13" w:author="s124087_0209" w:date="2012-07-18T00:41:00Z">
        <w:r w:rsidDel="00DE2341">
          <w:delText>If multi_view_mv_pred_flag is equal to 0, the variable availableFlagLXInterView is set equal to 0.</w:delText>
        </w:r>
      </w:del>
    </w:p>
    <w:p w:rsidR="00DE2341" w:rsidRDefault="00082D12" w:rsidP="00DE2341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ins w:id="14" w:author="s124087_0209" w:date="2012-07-18T00:41:00Z"/>
          <w:rFonts w:eastAsiaTheme="minorEastAsia"/>
          <w:lang w:eastAsia="ja-JP"/>
        </w:rPr>
      </w:pPr>
      <w:del w:id="15" w:author="s124087_0209" w:date="2012-07-18T00:41:00Z">
        <w:r w:rsidRPr="003F17AE" w:rsidDel="00DE2341">
          <w:delText>–</w:delText>
        </w:r>
        <w:r w:rsidRPr="003F17AE" w:rsidDel="00DE2341">
          <w:tab/>
        </w:r>
        <w:r w:rsidDel="00DE2341">
          <w:delText>Otherwise (multi_view_mv_pred_flag is equal to 1), t</w:delText>
        </w:r>
      </w:del>
      <w:ins w:id="16" w:author="s124087_0209" w:date="2012-07-18T00:41:00Z">
        <w:r w:rsidR="00DE2341">
          <w:rPr>
            <w:rFonts w:eastAsiaTheme="minorEastAsia" w:hint="eastAsia"/>
            <w:lang w:eastAsia="ja-JP"/>
          </w:rPr>
          <w:t>T</w:t>
        </w:r>
      </w:ins>
      <w:r>
        <w:t xml:space="preserve">he derivation process for the inter-view motion vector candidate as specified in subclause </w:t>
      </w:r>
      <w:r w:rsidR="008847A6">
        <w:fldChar w:fldCharType="begin"/>
      </w:r>
      <w:r>
        <w:instrText xml:space="preserve"> REF _Ref327882096 \r \h </w:instrText>
      </w:r>
      <w:r w:rsidR="008847A6">
        <w:fldChar w:fldCharType="separate"/>
      </w:r>
      <w:r>
        <w:t>F.8.5.2.1.10</w:t>
      </w:r>
      <w:r w:rsidR="008847A6">
        <w:fldChar w:fldCharType="end"/>
      </w:r>
      <w:r>
        <w:t xml:space="preserve"> is invoked with the luma location ( xP, yP ), the variables nPSW and nPSH, and the reference index refIdxLX as the inputs and the outputs are the flag availableFlagLXInterView and the motion vector candidate </w:t>
      </w:r>
      <w:r w:rsidRPr="00DE2341">
        <w:rPr>
          <w:highlight w:val="yellow"/>
        </w:rPr>
        <w:t>mv</w:t>
      </w:r>
      <w:ins w:id="17" w:author="s124087_0209" w:date="2012-07-18T00:42:00Z">
        <w:r w:rsidR="00DE2341" w:rsidRPr="00DE2341">
          <w:rPr>
            <w:rFonts w:eastAsiaTheme="minorEastAsia" w:hint="eastAsia"/>
            <w:highlight w:val="yellow"/>
            <w:lang w:eastAsia="ja-JP"/>
          </w:rPr>
          <w:t>p</w:t>
        </w:r>
      </w:ins>
      <w:r w:rsidRPr="00DE2341">
        <w:rPr>
          <w:highlight w:val="yellow"/>
        </w:rPr>
        <w:t>LX</w:t>
      </w:r>
      <w:del w:id="18" w:author="s124087_0209" w:date="2012-07-18T00:42:00Z">
        <w:r w:rsidDel="00DE2341">
          <w:delText>InterView</w:delText>
        </w:r>
      </w:del>
      <w:r>
        <w:t>.</w:t>
      </w:r>
      <w:ins w:id="19" w:author="s124087_0209" w:date="2012-07-18T00:41:00Z">
        <w:r w:rsidR="00DE2341" w:rsidRPr="00DE2341">
          <w:rPr>
            <w:rFonts w:eastAsiaTheme="minorEastAsia" w:hint="eastAsia"/>
            <w:highlight w:val="yellow"/>
            <w:lang w:eastAsia="ja-JP"/>
          </w:rPr>
          <w:t xml:space="preserve"> </w:t>
        </w:r>
        <w:r w:rsidR="00DE2341" w:rsidRPr="000A6A57">
          <w:rPr>
            <w:rFonts w:eastAsiaTheme="minorEastAsia" w:hint="eastAsia"/>
            <w:highlight w:val="yellow"/>
            <w:lang w:eastAsia="ja-JP"/>
          </w:rPr>
          <w:t xml:space="preserve">If </w:t>
        </w:r>
        <w:r w:rsidR="00DE2341" w:rsidRPr="000A6A57">
          <w:rPr>
            <w:highlight w:val="yellow"/>
          </w:rPr>
          <w:t>availableFlagLXInterView</w:t>
        </w:r>
        <w:r w:rsidR="00DE2341">
          <w:rPr>
            <w:rFonts w:eastAsiaTheme="minorEastAsia" w:hint="eastAsia"/>
            <w:highlight w:val="yellow"/>
            <w:lang w:eastAsia="ja-JP"/>
          </w:rPr>
          <w:t xml:space="preserve"> is equal to 0, thefollowing applies</w:t>
        </w:r>
        <w:r w:rsidR="00DE2341">
          <w:rPr>
            <w:rFonts w:eastAsiaTheme="minorEastAsia" w:hint="eastAsia"/>
            <w:lang w:eastAsia="ja-JP"/>
          </w:rPr>
          <w:t>;</w:t>
        </w:r>
      </w:ins>
    </w:p>
    <w:p w:rsidR="00DE2341" w:rsidRPr="0036327E" w:rsidRDefault="00DE2341" w:rsidP="00DE2341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ins w:id="20" w:author="s124087_0209" w:date="2012-07-18T00:41:00Z"/>
          <w:rFonts w:eastAsiaTheme="minorEastAsia"/>
          <w:highlight w:val="yellow"/>
          <w:lang w:eastAsia="ja-JP"/>
        </w:rPr>
      </w:pPr>
      <w:ins w:id="21" w:author="s124087_0209" w:date="2012-07-18T00:41:00Z">
        <w:r>
          <w:rPr>
            <w:rFonts w:eastAsiaTheme="minorEastAsia" w:hint="eastAsia"/>
            <w:lang w:eastAsia="ja-JP"/>
          </w:rPr>
          <w:tab/>
        </w:r>
        <w:r w:rsidRPr="0036327E">
          <w:rPr>
            <w:highlight w:val="yellow"/>
          </w:rPr>
          <w:t>mvpLX</w:t>
        </w:r>
        <w:r w:rsidRPr="0036327E">
          <w:rPr>
            <w:highlight w:val="yellow"/>
            <w:lang w:eastAsia="ko-KR"/>
          </w:rPr>
          <w:t xml:space="preserve">[ 0 ] = </w:t>
        </w:r>
        <w:r w:rsidRPr="0036327E">
          <w:rPr>
            <w:rFonts w:eastAsiaTheme="minorEastAsia" w:hint="eastAsia"/>
            <w:highlight w:val="yellow"/>
            <w:lang w:eastAsia="ja-JP"/>
          </w:rPr>
          <w:t>0</w:t>
        </w:r>
      </w:ins>
    </w:p>
    <w:p w:rsidR="00DE2341" w:rsidRPr="0036327E" w:rsidRDefault="00DE2341" w:rsidP="00DE2341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ind w:left="1134" w:hanging="283"/>
        <w:rPr>
          <w:ins w:id="22" w:author="s124087_0209" w:date="2012-07-18T00:41:00Z"/>
          <w:rFonts w:eastAsiaTheme="minorEastAsia"/>
          <w:highlight w:val="yellow"/>
          <w:lang w:eastAsia="ja-JP"/>
        </w:rPr>
      </w:pPr>
      <w:ins w:id="23" w:author="s124087_0209" w:date="2012-07-18T00:41:00Z">
        <w:r w:rsidRPr="0036327E">
          <w:rPr>
            <w:rFonts w:eastAsiaTheme="minorEastAsia" w:hint="eastAsia"/>
            <w:highlight w:val="yellow"/>
            <w:lang w:eastAsia="ja-JP"/>
          </w:rPr>
          <w:tab/>
        </w:r>
        <w:r w:rsidRPr="0036327E">
          <w:rPr>
            <w:highlight w:val="yellow"/>
          </w:rPr>
          <w:t>mvpLX</w:t>
        </w:r>
        <w:r w:rsidRPr="0036327E">
          <w:rPr>
            <w:highlight w:val="yellow"/>
            <w:lang w:eastAsia="ko-KR"/>
          </w:rPr>
          <w:t xml:space="preserve">[ 1 ] = </w:t>
        </w:r>
        <w:r w:rsidRPr="0036327E">
          <w:rPr>
            <w:rFonts w:eastAsiaTheme="minorEastAsia" w:hint="eastAsia"/>
            <w:highlight w:val="yellow"/>
            <w:lang w:eastAsia="ja-JP"/>
          </w:rPr>
          <w:t>0</w:t>
        </w:r>
      </w:ins>
    </w:p>
    <w:p w:rsidR="00000000" w:rsidRDefault="00DE2341">
      <w:pPr>
        <w:tabs>
          <w:tab w:val="clear" w:pos="794"/>
          <w:tab w:val="clear" w:pos="1191"/>
          <w:tab w:val="left" w:pos="851"/>
          <w:tab w:val="left" w:pos="1134"/>
          <w:tab w:val="left" w:pos="2410"/>
        </w:tabs>
        <w:rPr>
          <w:ins w:id="24" w:author="s124087_0209" w:date="2012-07-18T00:43:00Z"/>
          <w:rFonts w:eastAsiaTheme="minorEastAsia"/>
          <w:lang w:eastAsia="ja-JP"/>
        </w:rPr>
      </w:pPr>
      <w:ins w:id="25" w:author="s124087_0209" w:date="2012-07-18T00:42:00Z">
        <w:r w:rsidRPr="00C86E45">
          <w:rPr>
            <w:rFonts w:eastAsiaTheme="minorEastAsia" w:hint="eastAsia"/>
            <w:highlight w:val="yellow"/>
            <w:lang w:eastAsia="ja-JP"/>
          </w:rPr>
          <w:t>Otherwise (</w:t>
        </w:r>
        <w:r w:rsidRPr="00C86E45">
          <w:rPr>
            <w:highlight w:val="yellow"/>
            <w:lang w:eastAsia="ko-KR"/>
          </w:rPr>
          <w:t>multi_view_mv_pred_flag</w:t>
        </w:r>
        <w:r w:rsidRPr="00C86E45">
          <w:rPr>
            <w:rFonts w:eastAsiaTheme="minorEastAsia" w:hint="eastAsia"/>
            <w:highlight w:val="yellow"/>
            <w:lang w:eastAsia="ja-JP"/>
          </w:rPr>
          <w:t xml:space="preserve"> is equal to 0 or </w:t>
        </w:r>
        <w:r w:rsidRPr="00C86E45">
          <w:rPr>
            <w:highlight w:val="yellow"/>
          </w:rPr>
          <w:t>mvp_lX_flag[ xP, yP ]</w:t>
        </w:r>
        <w:r w:rsidRPr="00C86E45">
          <w:rPr>
            <w:rFonts w:eastAsiaTheme="minorEastAsia" w:hint="eastAsia"/>
            <w:highlight w:val="yellow"/>
            <w:lang w:eastAsia="ja-JP"/>
          </w:rPr>
          <w:t xml:space="preserve"> is more than 0), the following </w:t>
        </w:r>
        <w:r>
          <w:rPr>
            <w:rFonts w:eastAsiaTheme="minorEastAsia" w:hint="eastAsia"/>
            <w:highlight w:val="yellow"/>
            <w:lang w:eastAsia="ja-JP"/>
          </w:rPr>
          <w:t xml:space="preserve">orderd steps </w:t>
        </w:r>
        <w:r w:rsidRPr="00C86E45">
          <w:rPr>
            <w:rFonts w:eastAsiaTheme="minorEastAsia" w:hint="eastAsia"/>
            <w:highlight w:val="yellow"/>
            <w:lang w:eastAsia="ja-JP"/>
          </w:rPr>
          <w:t>applies.</w:t>
        </w:r>
      </w:ins>
    </w:p>
    <w:p w:rsidR="00DE2341" w:rsidRPr="00DE2341" w:rsidRDefault="00DE2341" w:rsidP="00DE2341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highlight w:val="yellow"/>
        </w:rPr>
      </w:pPr>
      <w:ins w:id="26" w:author="s124087_0209" w:date="2012-07-18T00:43:00Z">
        <w:r w:rsidRPr="00DE2341">
          <w:rPr>
            <w:highlight w:val="yellow"/>
            <w:lang w:eastAsia="ko-KR"/>
          </w:rPr>
          <w:t xml:space="preserve">The derivation process for motion vector predictor candidates from neighbouring prediction unit partitions as specified in subclause </w:t>
        </w:r>
      </w:ins>
      <w:fldSimple w:instr=" REF _Ref261985008 \r \h  \* MERGEFORMAT " w:fldLock="1">
        <w:ins w:id="27" w:author="s124087_0209" w:date="2012-07-18T00:43:00Z">
          <w:r w:rsidRPr="00DE2341">
            <w:rPr>
              <w:highlight w:val="yellow"/>
              <w:lang w:eastAsia="ko-KR"/>
            </w:rPr>
            <w:t>8.5.2.1.6</w:t>
          </w:r>
        </w:ins>
      </w:fldSimple>
      <w:ins w:id="28" w:author="s124087_0209" w:date="2012-07-18T00:43:00Z">
        <w:r w:rsidRPr="00DE2341">
          <w:rPr>
            <w:highlight w:val="yellow"/>
            <w:lang w:eastAsia="ko-KR"/>
          </w:rPr>
          <w:t xml:space="preserve"> is invoked with the luma location ( xP, yP ), the width and the height of the prediction unit nPSW and nPSH, and the reference refIdxLX (with X being 0 or 1, respectively) as the inputs and the outputs are the availability flags availableFlagLXN and the motion vectors mvLXN with N being replaced by A and B.The variable numAvail is set equal to </w:t>
        </w:r>
        <w:r w:rsidRPr="00DE2341">
          <w:rPr>
            <w:rFonts w:hint="eastAsia"/>
            <w:highlight w:val="yellow"/>
            <w:lang w:eastAsia="ko-KR"/>
          </w:rPr>
          <w:t>availableFlagLXA</w:t>
        </w:r>
        <w:r w:rsidRPr="00DE2341">
          <w:rPr>
            <w:highlight w:val="yellow"/>
            <w:lang w:eastAsia="ko-KR"/>
          </w:rPr>
          <w:t> + </w:t>
        </w:r>
        <w:r w:rsidRPr="00DE2341">
          <w:rPr>
            <w:rFonts w:hint="eastAsia"/>
            <w:highlight w:val="yellow"/>
            <w:lang w:eastAsia="ko-KR"/>
          </w:rPr>
          <w:t>availableFlagLXB</w:t>
        </w:r>
      </w:ins>
    </w:p>
    <w:p w:rsidR="00082D12" w:rsidDel="00B41AE0" w:rsidRDefault="00082D12" w:rsidP="00082D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del w:id="29" w:author="s124087_0209" w:date="2012-07-18T00:47:00Z"/>
          <w:lang w:eastAsia="ko-KR"/>
        </w:rPr>
      </w:pPr>
      <w:del w:id="30" w:author="s124087_0209" w:date="2012-07-18T00:47:00Z">
        <w:r w:rsidDel="00B41AE0">
          <w:rPr>
            <w:lang w:eastAsia="ko-KR"/>
          </w:rPr>
          <w:delText xml:space="preserve">The variable numAvail is set equal to </w:delText>
        </w:r>
        <w:r w:rsidRPr="003F17AE" w:rsidDel="00B41AE0">
          <w:rPr>
            <w:rFonts w:hint="eastAsia"/>
            <w:lang w:eastAsia="ko-KR"/>
          </w:rPr>
          <w:delText>availableFlagLXA</w:delText>
        </w:r>
        <w:r w:rsidDel="00B41AE0">
          <w:rPr>
            <w:lang w:eastAsia="ko-KR"/>
          </w:rPr>
          <w:delText> + </w:delText>
        </w:r>
        <w:r w:rsidRPr="003F17AE" w:rsidDel="00B41AE0">
          <w:rPr>
            <w:rFonts w:hint="eastAsia"/>
            <w:lang w:eastAsia="ko-KR"/>
          </w:rPr>
          <w:delText>availableFlagLXB</w:delText>
        </w:r>
      </w:del>
      <w:del w:id="31" w:author="s124087_0209" w:date="2012-07-18T00:43:00Z">
        <w:r w:rsidDel="00DE2341">
          <w:rPr>
            <w:lang w:eastAsia="ko-KR"/>
          </w:rPr>
          <w:delText> + </w:delText>
        </w:r>
        <w:r w:rsidDel="00DE2341">
          <w:delText>availableFlagLXInterView</w:delText>
        </w:r>
      </w:del>
      <w:del w:id="32" w:author="s124087_0209" w:date="2012-07-18T00:47:00Z">
        <w:r w:rsidDel="00B41AE0">
          <w:delText>.</w:delText>
        </w:r>
      </w:del>
    </w:p>
    <w:p w:rsidR="00082D12" w:rsidRDefault="00082D12" w:rsidP="00082D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>
        <w:rPr>
          <w:lang w:eastAsia="ko-KR"/>
        </w:rPr>
        <w:t>Depending on the value of numAvail</w:t>
      </w:r>
      <w:r w:rsidRPr="003F17AE"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and the motion vectors </w:t>
      </w:r>
      <w:r w:rsidRPr="003F17AE">
        <w:rPr>
          <w:rFonts w:hint="eastAsia"/>
          <w:lang w:eastAsia="ko-KR"/>
        </w:rPr>
        <w:t xml:space="preserve">mvLXA </w:t>
      </w:r>
      <w:del w:id="33" w:author="s124087_0209" w:date="2012-07-18T00:47:00Z">
        <w:r w:rsidDel="00B41AE0">
          <w:rPr>
            <w:lang w:eastAsia="ko-KR"/>
          </w:rPr>
          <w:delText xml:space="preserve"> </w:delText>
        </w:r>
      </w:del>
      <w:r>
        <w:rPr>
          <w:lang w:eastAsia="ko-KR"/>
        </w:rPr>
        <w:t xml:space="preserve">and </w:t>
      </w:r>
      <w:r w:rsidRPr="003F17AE">
        <w:rPr>
          <w:rFonts w:hint="eastAsia"/>
          <w:lang w:eastAsia="ko-KR"/>
        </w:rPr>
        <w:t>mvLX</w:t>
      </w:r>
      <w:r>
        <w:rPr>
          <w:lang w:eastAsia="ko-KR"/>
        </w:rPr>
        <w:t>B, the following applies:</w:t>
      </w:r>
    </w:p>
    <w:p w:rsidR="00082D12" w:rsidRDefault="00082D12" w:rsidP="00082D12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440"/>
          <w:tab w:val="left" w:pos="1843"/>
          <w:tab w:val="left" w:pos="2977"/>
        </w:tabs>
        <w:ind w:left="1134" w:hanging="425"/>
        <w:rPr>
          <w:lang w:eastAsia="ko-KR"/>
        </w:rPr>
      </w:pPr>
      <w:r w:rsidRPr="003F17AE">
        <w:t>–</w:t>
      </w:r>
      <w:r w:rsidRPr="003F17AE">
        <w:tab/>
      </w:r>
      <w:r w:rsidRPr="003F17AE">
        <w:rPr>
          <w:rFonts w:hint="eastAsia"/>
          <w:lang w:eastAsia="ko-KR"/>
        </w:rPr>
        <w:t xml:space="preserve">If </w:t>
      </w:r>
      <w:r>
        <w:rPr>
          <w:lang w:eastAsia="ko-KR"/>
        </w:rPr>
        <w:t>numAvail</w:t>
      </w:r>
      <w:r w:rsidRPr="003F17AE">
        <w:rPr>
          <w:rFonts w:hint="eastAsia"/>
          <w:lang w:eastAsia="ko-KR"/>
        </w:rPr>
        <w:t xml:space="preserve"> </w:t>
      </w:r>
      <w:r>
        <w:rPr>
          <w:lang w:eastAsia="ko-KR"/>
        </w:rPr>
        <w:t xml:space="preserve">is equal to </w:t>
      </w:r>
      <w:del w:id="34" w:author="s124087_0209" w:date="2012-07-18T00:44:00Z">
        <w:r w:rsidDel="00DE2341">
          <w:rPr>
            <w:lang w:eastAsia="ko-KR"/>
          </w:rPr>
          <w:delText>maxNumMVPCand</w:delText>
        </w:r>
        <w:r w:rsidRPr="003F17AE" w:rsidDel="00DE2341">
          <w:rPr>
            <w:rFonts w:hint="eastAsia"/>
            <w:lang w:eastAsia="ko-KR"/>
          </w:rPr>
          <w:delText xml:space="preserve"> </w:delText>
        </w:r>
      </w:del>
      <w:ins w:id="35" w:author="s124087_0209" w:date="2012-07-18T00:44:00Z">
        <w:r w:rsidR="00DE2341" w:rsidRPr="00DE2341">
          <w:rPr>
            <w:rFonts w:eastAsiaTheme="minorEastAsia" w:hint="eastAsia"/>
            <w:highlight w:val="yellow"/>
            <w:lang w:eastAsia="ja-JP"/>
          </w:rPr>
          <w:t>2</w:t>
        </w:r>
        <w:r w:rsidR="00DE2341">
          <w:rPr>
            <w:rFonts w:eastAsiaTheme="minorEastAsia" w:hint="eastAsia"/>
            <w:lang w:eastAsia="ja-JP"/>
          </w:rPr>
          <w:t xml:space="preserve"> </w:t>
        </w:r>
      </w:ins>
      <w:r w:rsidRPr="003F17AE">
        <w:rPr>
          <w:rFonts w:hint="eastAsia"/>
          <w:lang w:eastAsia="ko-KR"/>
        </w:rPr>
        <w:t>and mvLXA is not equal to mvLXB, availableFlagLXCol is set equal to 0</w:t>
      </w:r>
      <w:r>
        <w:rPr>
          <w:lang w:eastAsia="ko-KR"/>
        </w:rPr>
        <w:t>.</w:t>
      </w:r>
    </w:p>
    <w:p w:rsidR="00082D12" w:rsidRPr="003F17AE" w:rsidRDefault="00082D12" w:rsidP="00082D12">
      <w:pPr>
        <w:tabs>
          <w:tab w:val="clear" w:pos="794"/>
          <w:tab w:val="clear" w:pos="1191"/>
          <w:tab w:val="clear" w:pos="1588"/>
          <w:tab w:val="clear" w:pos="1985"/>
          <w:tab w:val="left" w:pos="1134"/>
          <w:tab w:val="left" w:pos="1440"/>
          <w:tab w:val="left" w:pos="1843"/>
          <w:tab w:val="left" w:pos="2977"/>
        </w:tabs>
        <w:ind w:left="1134" w:hanging="425"/>
        <w:rPr>
          <w:lang w:eastAsia="ko-KR"/>
        </w:rPr>
      </w:pPr>
      <w:r w:rsidRPr="003F17AE">
        <w:lastRenderedPageBreak/>
        <w:t>–</w:t>
      </w:r>
      <w:r w:rsidRPr="003F17AE">
        <w:tab/>
      </w:r>
      <w:r>
        <w:rPr>
          <w:lang w:eastAsia="ko-KR"/>
        </w:rPr>
        <w:t>O</w:t>
      </w:r>
      <w:r w:rsidRPr="003F17AE">
        <w:rPr>
          <w:rFonts w:hint="eastAsia"/>
          <w:lang w:eastAsia="ko-KR"/>
        </w:rPr>
        <w:t>therwise</w:t>
      </w:r>
      <w:r>
        <w:rPr>
          <w:lang w:eastAsia="ko-KR"/>
        </w:rPr>
        <w:t xml:space="preserve"> (numAvail</w:t>
      </w:r>
      <w:r w:rsidRPr="003F17AE">
        <w:rPr>
          <w:rFonts w:hint="eastAsia"/>
          <w:lang w:eastAsia="ko-KR"/>
        </w:rPr>
        <w:t xml:space="preserve"> </w:t>
      </w:r>
      <w:r>
        <w:rPr>
          <w:lang w:eastAsia="ko-KR"/>
        </w:rPr>
        <w:t>is less than</w:t>
      </w:r>
      <w:del w:id="36" w:author="s124087_0209" w:date="2012-07-18T00:44:00Z">
        <w:r w:rsidDel="00DE2341">
          <w:rPr>
            <w:lang w:eastAsia="ko-KR"/>
          </w:rPr>
          <w:delText xml:space="preserve"> maxNumMVPCand</w:delText>
        </w:r>
      </w:del>
      <w:ins w:id="37" w:author="s124087_0209" w:date="2012-07-18T00:44:00Z">
        <w:r w:rsidR="00DE2341" w:rsidRPr="00DE2341">
          <w:rPr>
            <w:rFonts w:eastAsiaTheme="minorEastAsia" w:hint="eastAsia"/>
            <w:highlight w:val="yellow"/>
            <w:lang w:eastAsia="ja-JP"/>
          </w:rPr>
          <w:t>2</w:t>
        </w:r>
      </w:ins>
      <w:r>
        <w:rPr>
          <w:lang w:eastAsia="ko-KR"/>
        </w:rPr>
        <w:t xml:space="preserve"> or </w:t>
      </w:r>
      <w:r w:rsidRPr="003F17AE">
        <w:rPr>
          <w:rFonts w:hint="eastAsia"/>
          <w:lang w:eastAsia="ko-KR"/>
        </w:rPr>
        <w:t>mvLXA is equal to mvLXB</w:t>
      </w:r>
      <w:r>
        <w:rPr>
          <w:lang w:eastAsia="ko-KR"/>
        </w:rPr>
        <w:t>)</w:t>
      </w:r>
      <w:r w:rsidRPr="003F17AE">
        <w:rPr>
          <w:rFonts w:hint="eastAsia"/>
          <w:lang w:eastAsia="ko-KR"/>
        </w:rPr>
        <w:t>, t</w:t>
      </w:r>
      <w:r w:rsidRPr="003F17AE">
        <w:rPr>
          <w:lang w:eastAsia="ko-KR"/>
        </w:rPr>
        <w:t xml:space="preserve">he derivation process for temporal luma motion vector prediction </w:t>
      </w:r>
      <w:r>
        <w:rPr>
          <w:lang w:eastAsia="ko-KR"/>
        </w:rPr>
        <w:t xml:space="preserve">as specified </w:t>
      </w:r>
      <w:r w:rsidRPr="003F17AE">
        <w:rPr>
          <w:lang w:eastAsia="ko-KR"/>
        </w:rPr>
        <w:t xml:space="preserve">in subclause </w:t>
      </w:r>
      <w:r w:rsidR="008847A6">
        <w:rPr>
          <w:lang w:eastAsia="ko-KR"/>
        </w:rPr>
        <w:fldChar w:fldCharType="begin"/>
      </w:r>
      <w:r>
        <w:rPr>
          <w:lang w:eastAsia="ko-KR"/>
        </w:rPr>
        <w:instrText xml:space="preserve"> REF _Ref300570067 \r \h </w:instrText>
      </w:r>
      <w:r w:rsidR="008847A6">
        <w:rPr>
          <w:lang w:eastAsia="ko-KR"/>
        </w:rPr>
      </w:r>
      <w:r w:rsidR="008847A6">
        <w:rPr>
          <w:lang w:eastAsia="ko-KR"/>
        </w:rPr>
        <w:fldChar w:fldCharType="separate"/>
      </w:r>
      <w:r>
        <w:rPr>
          <w:lang w:eastAsia="ko-KR"/>
        </w:rPr>
        <w:t>8.5.2.1.7</w:t>
      </w:r>
      <w:r w:rsidR="008847A6">
        <w:rPr>
          <w:lang w:eastAsia="ko-KR"/>
        </w:rPr>
        <w:fldChar w:fldCharType="end"/>
      </w:r>
      <w:r w:rsidRPr="00066987">
        <w:rPr>
          <w:lang w:eastAsia="ko-KR"/>
        </w:rPr>
        <w:t xml:space="preserve"> is invoked with </w:t>
      </w:r>
      <w:r>
        <w:rPr>
          <w:lang w:eastAsia="ko-KR"/>
        </w:rPr>
        <w:t xml:space="preserve">the </w:t>
      </w:r>
      <w:r w:rsidRPr="003F17AE">
        <w:rPr>
          <w:lang w:eastAsia="ko-KR"/>
        </w:rPr>
        <w:t xml:space="preserve">luma location ( xP, yP ), the width and the height of the prediction unit nPSW and nPSH, and </w:t>
      </w:r>
      <w:r>
        <w:rPr>
          <w:lang w:eastAsia="ko-KR"/>
        </w:rPr>
        <w:t xml:space="preserve">the reference index </w:t>
      </w:r>
      <w:r w:rsidRPr="003F17AE">
        <w:rPr>
          <w:lang w:eastAsia="ko-KR"/>
        </w:rPr>
        <w:t>refIdxLX (with X being 0 or 1, respectively) as the inputs and the output</w:t>
      </w:r>
      <w:r>
        <w:rPr>
          <w:lang w:eastAsia="ko-KR"/>
        </w:rPr>
        <w:t>s</w:t>
      </w:r>
      <w:r w:rsidRPr="003F17AE">
        <w:rPr>
          <w:lang w:eastAsia="ko-KR"/>
        </w:rPr>
        <w:t xml:space="preserve"> </w:t>
      </w:r>
      <w:r>
        <w:rPr>
          <w:lang w:eastAsia="ko-KR"/>
        </w:rPr>
        <w:t>are</w:t>
      </w:r>
      <w:r w:rsidRPr="003F17AE">
        <w:rPr>
          <w:lang w:eastAsia="ko-KR"/>
        </w:rPr>
        <w:t xml:space="preserve"> the availability flag availableFlagLXCol and the temporal motion vector predictor mvLXCol.</w:t>
      </w:r>
    </w:p>
    <w:p w:rsidR="00082D12" w:rsidRDefault="00082D12" w:rsidP="00082D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3F17AE">
        <w:rPr>
          <w:lang w:eastAsia="ko-KR"/>
        </w:rPr>
        <w:t xml:space="preserve">The motion vector predictor candidate list, mvpListLX, is constructed as </w:t>
      </w:r>
      <w:r>
        <w:rPr>
          <w:lang w:eastAsia="ko-KR"/>
        </w:rPr>
        <w:t xml:space="preserve">specified by the </w:t>
      </w:r>
      <w:r w:rsidRPr="003F17AE">
        <w:rPr>
          <w:lang w:eastAsia="ko-KR"/>
        </w:rPr>
        <w:t>follow</w:t>
      </w:r>
      <w:r>
        <w:rPr>
          <w:lang w:eastAsia="ko-KR"/>
        </w:rPr>
        <w:t>ing ordered steps:</w:t>
      </w:r>
    </w:p>
    <w:p w:rsidR="00082D12" w:rsidRDefault="00082D12" w:rsidP="00082D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The variable numMVPCandLX is set equal to </w:t>
      </w:r>
      <w:ins w:id="38" w:author="s124087_0209" w:date="2012-07-18T00:44:00Z">
        <w:r w:rsidR="00DE2341" w:rsidRPr="00C86E45">
          <w:rPr>
            <w:highlight w:val="yellow"/>
            <w:lang w:eastAsia="ko-KR"/>
          </w:rPr>
          <w:t>multi_view_mv_pred_flag</w:t>
        </w:r>
      </w:ins>
      <w:del w:id="39" w:author="s124087_0209" w:date="2012-07-18T00:44:00Z">
        <w:r w:rsidDel="00DE2341">
          <w:rPr>
            <w:lang w:eastAsia="ko-KR"/>
          </w:rPr>
          <w:delText>0</w:delText>
        </w:r>
      </w:del>
      <w:r>
        <w:rPr>
          <w:lang w:eastAsia="ko-KR"/>
        </w:rPr>
        <w:t>. When availableFlagLXA is equal to 1 and availableFlagLXB is equal to 1 and mvLXA is equal to mvLXB, availableFlagLXB is set equal to 0.</w:t>
      </w:r>
    </w:p>
    <w:p w:rsidR="00082D12" w:rsidRDefault="00082D12" w:rsidP="00082D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When </w:t>
      </w:r>
      <w:r w:rsidRPr="003F17AE">
        <w:rPr>
          <w:lang w:eastAsia="ko-KR"/>
        </w:rPr>
        <w:t>availableFlagLXA</w:t>
      </w:r>
      <w:r>
        <w:rPr>
          <w:lang w:eastAsia="ko-KR"/>
        </w:rPr>
        <w:t xml:space="preserve"> is equal to 1, mvpListLX[ numMVPCandLX ] is set equal to mvLXA and numMVPCandLX is incremented by 1.</w:t>
      </w:r>
    </w:p>
    <w:p w:rsidR="00082D12" w:rsidRDefault="00082D12" w:rsidP="00082D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When </w:t>
      </w:r>
      <w:r w:rsidRPr="003F17AE">
        <w:rPr>
          <w:lang w:eastAsia="ko-KR"/>
        </w:rPr>
        <w:t>availableFlagLX</w:t>
      </w:r>
      <w:r>
        <w:rPr>
          <w:lang w:eastAsia="ko-KR"/>
        </w:rPr>
        <w:t>B is equal to 1, mvpListLX[ numMVPCandLX ] is set equal to mvLXB and numMVPCandLX is incremented by 1.</w:t>
      </w:r>
    </w:p>
    <w:p w:rsidR="00082D12" w:rsidRDefault="00082D12" w:rsidP="00082D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When </w:t>
      </w:r>
      <w:r w:rsidRPr="003F17AE">
        <w:rPr>
          <w:lang w:eastAsia="ko-KR"/>
        </w:rPr>
        <w:t>availableFlagLX</w:t>
      </w:r>
      <w:r>
        <w:rPr>
          <w:lang w:eastAsia="ko-KR"/>
        </w:rPr>
        <w:t>InterView is equal to 1, mvpListLX[ numMVPCandLX ] is set equal to mvLXInterView and numMVPCandLX is incremented by 1.</w:t>
      </w:r>
    </w:p>
    <w:p w:rsidR="00082D12" w:rsidRDefault="00082D12" w:rsidP="00082D12">
      <w:pPr>
        <w:numPr>
          <w:ilvl w:val="1"/>
          <w:numId w:val="3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lang w:eastAsia="ko-KR"/>
        </w:rPr>
      </w:pPr>
      <w:r>
        <w:rPr>
          <w:lang w:eastAsia="ko-KR"/>
        </w:rPr>
        <w:t xml:space="preserve">When </w:t>
      </w:r>
      <w:r w:rsidRPr="003F17AE">
        <w:rPr>
          <w:lang w:eastAsia="ko-KR"/>
        </w:rPr>
        <w:t>availableFlagLX</w:t>
      </w:r>
      <w:r>
        <w:rPr>
          <w:lang w:eastAsia="ko-KR"/>
        </w:rPr>
        <w:t>Col is equal to 1, mvpListLX[ numMVPCandLX ] is set equal to mvLXCol and numMVPCandLX is incremented by 1.</w:t>
      </w:r>
    </w:p>
    <w:p w:rsidR="00082D12" w:rsidRPr="003F17AE" w:rsidRDefault="00082D12" w:rsidP="00082D12">
      <w:pPr>
        <w:numPr>
          <w:ilvl w:val="0"/>
          <w:numId w:val="3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3F17AE">
        <w:rPr>
          <w:lang w:eastAsia="ko-KR"/>
        </w:rPr>
        <w:t xml:space="preserve">The motion vector predictor </w:t>
      </w:r>
      <w:r>
        <w:rPr>
          <w:lang w:eastAsia="ko-KR"/>
        </w:rPr>
        <w:t>mvpLX is derived as follows:</w:t>
      </w:r>
    </w:p>
    <w:p w:rsidR="00082D12" w:rsidRDefault="00082D12" w:rsidP="00082D12">
      <w:pPr>
        <w:numPr>
          <w:ilvl w:val="2"/>
          <w:numId w:val="2"/>
        </w:numPr>
        <w:tabs>
          <w:tab w:val="clear" w:pos="794"/>
        </w:tabs>
      </w:pPr>
      <w:r w:rsidRPr="003F17AE">
        <w:t xml:space="preserve">If </w:t>
      </w:r>
      <w:r>
        <w:t xml:space="preserve">mvp_lX_flag[ xP, yP ] is less than </w:t>
      </w:r>
      <w:r w:rsidRPr="003F17AE">
        <w:t>numMVPCandLX</w:t>
      </w:r>
      <w:r>
        <w:t>, the motion vector predictor mvpLX is set equal to mvpListLX[ mvp_lX_flag[ xP, yP ] ]</w:t>
      </w:r>
      <w:r w:rsidRPr="003F17AE">
        <w:rPr>
          <w:rFonts w:hint="eastAsia"/>
          <w:lang w:eastAsia="ko-KR"/>
        </w:rPr>
        <w:t>.</w:t>
      </w:r>
    </w:p>
    <w:p w:rsidR="00082D12" w:rsidRPr="003F17AE" w:rsidRDefault="00082D12" w:rsidP="00082D12">
      <w:pPr>
        <w:numPr>
          <w:ilvl w:val="2"/>
          <w:numId w:val="2"/>
        </w:numPr>
        <w:tabs>
          <w:tab w:val="clear" w:pos="794"/>
        </w:tabs>
      </w:pPr>
      <w:r>
        <w:rPr>
          <w:lang w:eastAsia="ko-KR"/>
        </w:rPr>
        <w:t>Otherwise (</w:t>
      </w:r>
      <w:r>
        <w:t xml:space="preserve">mvp_lX_flag[ xP, yP ] is greater than or equal to </w:t>
      </w:r>
      <w:r w:rsidRPr="003F17AE">
        <w:t>numMVPCandLX</w:t>
      </w:r>
      <w:r>
        <w:t>), both components of mvpLX are set equal to 0.</w:t>
      </w:r>
    </w:p>
    <w:p w:rsidR="00EF579C" w:rsidRPr="00082D12" w:rsidRDefault="009F158A"/>
    <w:sectPr w:rsidR="00EF579C" w:rsidRPr="00082D12" w:rsidSect="00082D1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58A" w:rsidRDefault="009F158A" w:rsidP="00082D12">
      <w:pPr>
        <w:spacing w:before="0"/>
      </w:pPr>
      <w:r>
        <w:separator/>
      </w:r>
    </w:p>
  </w:endnote>
  <w:endnote w:type="continuationSeparator" w:id="0">
    <w:p w:rsidR="009F158A" w:rsidRDefault="009F158A" w:rsidP="00082D12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58A" w:rsidRDefault="009F158A" w:rsidP="00082D12">
      <w:pPr>
        <w:spacing w:before="0"/>
      </w:pPr>
      <w:r>
        <w:separator/>
      </w:r>
    </w:p>
  </w:footnote>
  <w:footnote w:type="continuationSeparator" w:id="0">
    <w:p w:rsidR="009F158A" w:rsidRDefault="009F158A" w:rsidP="00082D12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52149"/>
    <w:multiLevelType w:val="hybridMultilevel"/>
    <w:tmpl w:val="C76E4854"/>
    <w:lvl w:ilvl="0" w:tplc="27A6702E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1E867D6">
      <w:start w:val="1"/>
      <w:numFmt w:val="lowerLetter"/>
      <w:lvlText w:val="%2."/>
      <w:lvlJc w:val="left"/>
      <w:pPr>
        <w:ind w:left="1440" w:hanging="360"/>
      </w:pPr>
    </w:lvl>
    <w:lvl w:ilvl="2" w:tplc="0162449E" w:tentative="1">
      <w:start w:val="1"/>
      <w:numFmt w:val="lowerRoman"/>
      <w:lvlText w:val="%3."/>
      <w:lvlJc w:val="right"/>
      <w:pPr>
        <w:ind w:left="2160" w:hanging="180"/>
      </w:pPr>
    </w:lvl>
    <w:lvl w:ilvl="3" w:tplc="B8C614C8" w:tentative="1">
      <w:start w:val="1"/>
      <w:numFmt w:val="decimal"/>
      <w:lvlText w:val="%4."/>
      <w:lvlJc w:val="left"/>
      <w:pPr>
        <w:ind w:left="2880" w:hanging="360"/>
      </w:pPr>
    </w:lvl>
    <w:lvl w:ilvl="4" w:tplc="A5C03DB8" w:tentative="1">
      <w:start w:val="1"/>
      <w:numFmt w:val="lowerLetter"/>
      <w:lvlText w:val="%5."/>
      <w:lvlJc w:val="left"/>
      <w:pPr>
        <w:ind w:left="3600" w:hanging="360"/>
      </w:pPr>
    </w:lvl>
    <w:lvl w:ilvl="5" w:tplc="1FC4EFAA" w:tentative="1">
      <w:start w:val="1"/>
      <w:numFmt w:val="lowerRoman"/>
      <w:lvlText w:val="%6."/>
      <w:lvlJc w:val="right"/>
      <w:pPr>
        <w:ind w:left="4320" w:hanging="180"/>
      </w:pPr>
    </w:lvl>
    <w:lvl w:ilvl="6" w:tplc="E2BCC794" w:tentative="1">
      <w:start w:val="1"/>
      <w:numFmt w:val="decimal"/>
      <w:lvlText w:val="%7."/>
      <w:lvlJc w:val="left"/>
      <w:pPr>
        <w:ind w:left="5040" w:hanging="360"/>
      </w:pPr>
    </w:lvl>
    <w:lvl w:ilvl="7" w:tplc="18E463BC" w:tentative="1">
      <w:start w:val="1"/>
      <w:numFmt w:val="lowerLetter"/>
      <w:lvlText w:val="%8."/>
      <w:lvlJc w:val="left"/>
      <w:pPr>
        <w:ind w:left="5760" w:hanging="360"/>
      </w:pPr>
    </w:lvl>
    <w:lvl w:ilvl="8" w:tplc="A218DE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A43C1"/>
    <w:multiLevelType w:val="hybridMultilevel"/>
    <w:tmpl w:val="2252216A"/>
    <w:lvl w:ilvl="0" w:tplc="A90234E6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8090019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8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8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8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8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8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8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">
    <w:nsid w:val="6E4C1C3B"/>
    <w:multiLevelType w:val="multilevel"/>
    <w:tmpl w:val="98684196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pStyle w:val="3DVCAnnexLevel0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pStyle w:val="3DVCAnnexListLevel1"/>
      <w:lvlText w:val="%1.%2.%3"/>
      <w:lvlJc w:val="left"/>
      <w:pPr>
        <w:tabs>
          <w:tab w:val="num" w:pos="720"/>
        </w:tabs>
        <w:ind w:left="1224" w:hanging="122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3DVCLevel2"/>
      <w:lvlText w:val="%1.%2.%3.%4"/>
      <w:lvlJc w:val="left"/>
      <w:pPr>
        <w:tabs>
          <w:tab w:val="num" w:pos="720"/>
        </w:tabs>
        <w:ind w:left="1728" w:hanging="172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pStyle w:val="3DVCLevel3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pStyle w:val="3DVCLevel4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pStyle w:val="3DVCLevel5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2D12"/>
    <w:rsid w:val="00082D12"/>
    <w:rsid w:val="001C3F5B"/>
    <w:rsid w:val="00354A9A"/>
    <w:rsid w:val="00527259"/>
    <w:rsid w:val="005D61A3"/>
    <w:rsid w:val="008847A6"/>
    <w:rsid w:val="009F158A"/>
    <w:rsid w:val="00B21CF8"/>
    <w:rsid w:val="00B41AE0"/>
    <w:rsid w:val="00DE2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D1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ind w:left="794" w:hanging="794"/>
      <w:jc w:val="both"/>
      <w:textAlignment w:val="baseline"/>
    </w:pPr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2D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82D12"/>
  </w:style>
  <w:style w:type="paragraph" w:styleId="a5">
    <w:name w:val="footer"/>
    <w:basedOn w:val="a"/>
    <w:link w:val="a6"/>
    <w:uiPriority w:val="99"/>
    <w:semiHidden/>
    <w:unhideWhenUsed/>
    <w:rsid w:val="00082D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082D12"/>
  </w:style>
  <w:style w:type="paragraph" w:customStyle="1" w:styleId="3DVCAnnexListLevel1">
    <w:name w:val="3DVC Annex List Level 1"/>
    <w:basedOn w:val="a"/>
    <w:qFormat/>
    <w:rsid w:val="00082D12"/>
    <w:pPr>
      <w:numPr>
        <w:ilvl w:val="2"/>
        <w:numId w:val="1"/>
      </w:numPr>
      <w:tabs>
        <w:tab w:val="clear" w:pos="720"/>
      </w:tabs>
      <w:ind w:left="794" w:hanging="794"/>
    </w:pPr>
    <w:rPr>
      <w:lang w:val="en-US"/>
    </w:rPr>
  </w:style>
  <w:style w:type="paragraph" w:customStyle="1" w:styleId="3DVCAnnexLevel0">
    <w:name w:val="3DVC Annex Level 0"/>
    <w:basedOn w:val="a"/>
    <w:qFormat/>
    <w:rsid w:val="00082D12"/>
    <w:pPr>
      <w:keepNext/>
      <w:keepLines/>
      <w:numPr>
        <w:ilvl w:val="1"/>
        <w:numId w:val="1"/>
      </w:numPr>
      <w:spacing w:before="313"/>
      <w:ind w:left="0" w:firstLine="0"/>
      <w:textAlignment w:val="auto"/>
      <w:outlineLvl w:val="1"/>
    </w:pPr>
    <w:rPr>
      <w:b/>
      <w:bCs/>
      <w:sz w:val="22"/>
      <w:szCs w:val="22"/>
    </w:rPr>
  </w:style>
  <w:style w:type="paragraph" w:customStyle="1" w:styleId="3DVCLevel2">
    <w:name w:val="3DVC Level 2"/>
    <w:basedOn w:val="a"/>
    <w:next w:val="a"/>
    <w:qFormat/>
    <w:rsid w:val="00082D12"/>
    <w:pPr>
      <w:numPr>
        <w:ilvl w:val="3"/>
        <w:numId w:val="1"/>
      </w:numPr>
      <w:outlineLvl w:val="3"/>
    </w:pPr>
    <w:rPr>
      <w:b/>
      <w:lang w:val="en-US"/>
    </w:rPr>
  </w:style>
  <w:style w:type="paragraph" w:customStyle="1" w:styleId="3DVCLevel3">
    <w:name w:val="3DVC Level 3"/>
    <w:basedOn w:val="3DVCLevel2"/>
    <w:next w:val="a"/>
    <w:qFormat/>
    <w:rsid w:val="00082D12"/>
    <w:pPr>
      <w:numPr>
        <w:ilvl w:val="4"/>
      </w:numPr>
      <w:ind w:hanging="2374"/>
      <w:outlineLvl w:val="4"/>
    </w:pPr>
  </w:style>
  <w:style w:type="paragraph" w:customStyle="1" w:styleId="3DVCLevel4">
    <w:name w:val="3DVC Level 4"/>
    <w:basedOn w:val="3DVCLevel3"/>
    <w:next w:val="a"/>
    <w:link w:val="3DVCLevel4Char1"/>
    <w:qFormat/>
    <w:rsid w:val="00082D12"/>
    <w:pPr>
      <w:numPr>
        <w:ilvl w:val="5"/>
      </w:numPr>
      <w:ind w:left="0" w:firstLine="0"/>
      <w:outlineLvl w:val="5"/>
    </w:pPr>
  </w:style>
  <w:style w:type="paragraph" w:customStyle="1" w:styleId="3DVCLevel5">
    <w:name w:val="3DVC Level 5"/>
    <w:basedOn w:val="3DVCLevel4"/>
    <w:qFormat/>
    <w:rsid w:val="00082D12"/>
    <w:pPr>
      <w:numPr>
        <w:ilvl w:val="6"/>
      </w:numPr>
      <w:tabs>
        <w:tab w:val="clear" w:pos="1080"/>
        <w:tab w:val="num" w:pos="360"/>
      </w:tabs>
    </w:pPr>
  </w:style>
  <w:style w:type="character" w:customStyle="1" w:styleId="3DVCLevel4Char1">
    <w:name w:val="3DVC Level 4 Char1"/>
    <w:basedOn w:val="a0"/>
    <w:link w:val="3DVCLevel4"/>
    <w:rsid w:val="00082D12"/>
    <w:rPr>
      <w:rFonts w:ascii="Times New Roman" w:eastAsia="Malgun Gothic" w:hAnsi="Times New Roman" w:cs="Times New Roman"/>
      <w:b/>
      <w:kern w:val="0"/>
      <w:sz w:val="20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E2341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2341"/>
    <w:rPr>
      <w:rFonts w:asciiTheme="majorHAnsi" w:eastAsiaTheme="majorEastAsia" w:hAnsiTheme="majorHAnsi" w:cstheme="majorBidi"/>
      <w:kern w:val="0"/>
      <w:sz w:val="18"/>
      <w:szCs w:val="18"/>
      <w:lang w:val="en-GB" w:eastAsia="en-US"/>
    </w:rPr>
  </w:style>
  <w:style w:type="paragraph" w:styleId="a9">
    <w:name w:val="List Paragraph"/>
    <w:basedOn w:val="a"/>
    <w:uiPriority w:val="34"/>
    <w:qFormat/>
    <w:rsid w:val="00DE2341"/>
    <w:pPr>
      <w:ind w:leftChars="400" w:left="840"/>
    </w:pPr>
  </w:style>
  <w:style w:type="paragraph" w:styleId="aa">
    <w:name w:val="Revision"/>
    <w:hidden/>
    <w:uiPriority w:val="99"/>
    <w:semiHidden/>
    <w:rsid w:val="00DE2341"/>
    <w:rPr>
      <w:rFonts w:ascii="Times New Roman" w:eastAsia="Malgun Gothic" w:hAnsi="Times New Roman" w:cs="Times New Roman"/>
      <w:kern w:val="0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708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s124087_0209</dc:creator>
  <cp:keywords/>
  <dc:description/>
  <cp:lastModifiedBy>s124087_0209</cp:lastModifiedBy>
  <cp:revision>6</cp:revision>
  <dcterms:created xsi:type="dcterms:W3CDTF">2012-07-17T15:38:00Z</dcterms:created>
  <dcterms:modified xsi:type="dcterms:W3CDTF">2012-07-17T15:48:00Z</dcterms:modified>
</cp:coreProperties>
</file>