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782" w:rsidRPr="00791CE9" w:rsidRDefault="00762782" w:rsidP="001C6736">
      <w:pPr>
        <w:pStyle w:val="Rectitle"/>
        <w:outlineLvl w:val="0"/>
      </w:pPr>
      <w:r w:rsidRPr="001152BA">
        <w:t>Conformance specification for ITU-T H.264 advanced video coding</w:t>
      </w:r>
    </w:p>
    <w:p w:rsidR="006B102A" w:rsidRPr="001152BA" w:rsidRDefault="006B102A" w:rsidP="001C6736">
      <w:pPr>
        <w:pStyle w:val="1"/>
        <w:rPr>
          <w:lang w:eastAsia="ja-JP"/>
        </w:rPr>
      </w:pPr>
      <w:bookmarkStart w:id="0" w:name="_Toc103501169"/>
      <w:bookmarkStart w:id="1" w:name="_Toc111603007"/>
      <w:bookmarkStart w:id="2" w:name="_Toc116461441"/>
      <w:bookmarkStart w:id="3" w:name="_Toc116462376"/>
      <w:bookmarkStart w:id="4" w:name="_Toc116463405"/>
      <w:bookmarkStart w:id="5" w:name="_Toc116467644"/>
      <w:bookmarkStart w:id="6" w:name="_Toc197269749"/>
      <w:bookmarkStart w:id="7" w:name="_Toc197321648"/>
      <w:bookmarkStart w:id="8" w:name="_Toc261251379"/>
      <w:bookmarkStart w:id="9" w:name="_Toc265074413"/>
      <w:bookmarkStart w:id="10" w:name="_Toc265587322"/>
      <w:bookmarkStart w:id="11" w:name="_Toc268684375"/>
      <w:bookmarkStart w:id="12" w:name="_Toc310369662"/>
      <w:bookmarkStart w:id="13" w:name="_Toc326647101"/>
      <w:bookmarkStart w:id="14" w:name="_Toc327877306"/>
      <w:r w:rsidRPr="001152BA">
        <w:t>1</w:t>
      </w:r>
      <w:r w:rsidRPr="001152BA">
        <w:tab/>
        <w:t>Scope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6B102A" w:rsidRPr="001152BA" w:rsidRDefault="006B102A" w:rsidP="006B102A">
      <w:pPr>
        <w:rPr>
          <w:lang w:eastAsia="ja-JP"/>
        </w:rPr>
      </w:pPr>
      <w:bookmarkStart w:id="15" w:name="_Toc382790596"/>
      <w:r w:rsidRPr="001152BA">
        <w:rPr>
          <w:lang w:eastAsia="ja-JP"/>
        </w:rPr>
        <w:t xml:space="preserve">This </w:t>
      </w:r>
      <w:r w:rsidRPr="001152BA">
        <w:t>Recommendation | International Standard</w:t>
      </w:r>
      <w:r w:rsidR="00385307">
        <w:rPr>
          <w:rStyle w:val="a5"/>
        </w:rPr>
        <w:footnoteReference w:id="1"/>
      </w:r>
      <w:r w:rsidRPr="001152BA">
        <w:rPr>
          <w:lang w:eastAsia="ja-JP"/>
        </w:rPr>
        <w:t xml:space="preserve"> specifies a set of tests and procedures designed to indicate whether encoders or decoders meet the normative requirements specified in ITU</w:t>
      </w:r>
      <w:r w:rsidRPr="001152BA">
        <w:rPr>
          <w:lang w:eastAsia="ja-JP"/>
        </w:rPr>
        <w:noBreakHyphen/>
        <w:t>T H.264 | ISO/IEC 14496</w:t>
      </w:r>
      <w:r w:rsidRPr="001152BA">
        <w:rPr>
          <w:lang w:eastAsia="ja-JP"/>
        </w:rPr>
        <w:noBreakHyphen/>
        <w:t xml:space="preserve">10. </w:t>
      </w:r>
    </w:p>
    <w:p w:rsidR="006B102A" w:rsidRPr="001152BA" w:rsidRDefault="006B102A" w:rsidP="00791CE9">
      <w:pPr>
        <w:pStyle w:val="Note1"/>
        <w:ind w:left="0"/>
        <w:jc w:val="left"/>
      </w:pPr>
      <w:r w:rsidRPr="001152BA">
        <w:t>NOTE – This edition includes the text approved 03/2005, its Corrigendum 1 approved 09/2005, conformance tests for professional profiles (approved 06/2008) and conformance tests for the Constrained Baseline, scalable and multiview profiles (approved 04/2010).</w:t>
      </w:r>
    </w:p>
    <w:p w:rsidR="006B102A" w:rsidRPr="001152BA" w:rsidRDefault="00CD65E6" w:rsidP="001C6736">
      <w:pPr>
        <w:pStyle w:val="1"/>
        <w:rPr>
          <w:lang w:eastAsia="ja-JP"/>
        </w:rPr>
      </w:pPr>
      <w:bookmarkStart w:id="16" w:name="_Toc103501170"/>
      <w:bookmarkStart w:id="17" w:name="_Toc111603008"/>
      <w:bookmarkStart w:id="18" w:name="_Toc116461442"/>
      <w:bookmarkStart w:id="19" w:name="_Toc116462377"/>
      <w:bookmarkStart w:id="20" w:name="_Toc116463406"/>
      <w:bookmarkStart w:id="21" w:name="_Toc116467645"/>
      <w:bookmarkStart w:id="22" w:name="_Toc197269750"/>
      <w:bookmarkStart w:id="23" w:name="_Toc197321649"/>
      <w:bookmarkStart w:id="24" w:name="_Toc261251380"/>
      <w:bookmarkStart w:id="25" w:name="_Toc265074414"/>
      <w:bookmarkStart w:id="26" w:name="_Toc265587323"/>
      <w:bookmarkStart w:id="27" w:name="_Toc268684376"/>
      <w:bookmarkStart w:id="28" w:name="_Toc310369663"/>
      <w:bookmarkStart w:id="29" w:name="_Toc326647102"/>
      <w:bookmarkStart w:id="30" w:name="_Toc327877307"/>
      <w:r w:rsidRPr="00791CE9">
        <w:t>2</w:t>
      </w:r>
      <w:r w:rsidRPr="00791CE9">
        <w:tab/>
        <w:t>Normative references</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B102A" w:rsidRPr="001152BA" w:rsidRDefault="00CD65E6" w:rsidP="001C6736">
      <w:pPr>
        <w:pStyle w:val="2"/>
        <w:rPr>
          <w:lang w:eastAsia="ja-JP"/>
        </w:rPr>
      </w:pPr>
      <w:bookmarkStart w:id="31" w:name="_Toc103501171"/>
      <w:bookmarkStart w:id="32" w:name="_Toc111603009"/>
      <w:bookmarkStart w:id="33" w:name="_Toc116461443"/>
      <w:bookmarkStart w:id="34" w:name="_Toc116462378"/>
      <w:bookmarkStart w:id="35" w:name="_Toc116463407"/>
      <w:bookmarkStart w:id="36" w:name="_Toc116467646"/>
      <w:bookmarkStart w:id="37" w:name="_Toc197321650"/>
      <w:bookmarkStart w:id="38" w:name="_Toc261251381"/>
      <w:bookmarkStart w:id="39" w:name="_Toc265074415"/>
      <w:bookmarkStart w:id="40" w:name="_Toc265587324"/>
      <w:bookmarkStart w:id="41" w:name="_Toc268684377"/>
      <w:bookmarkStart w:id="42" w:name="_Toc310369664"/>
      <w:bookmarkStart w:id="43" w:name="_Toc326647103"/>
      <w:bookmarkStart w:id="44" w:name="_Toc327877308"/>
      <w:r w:rsidRPr="00791CE9">
        <w:t>2.1</w:t>
      </w:r>
      <w:r w:rsidRPr="00791CE9">
        <w:tab/>
      </w:r>
      <w:r w:rsidRPr="00791CE9">
        <w:rPr>
          <w:lang w:eastAsia="ja-JP"/>
        </w:rPr>
        <w:t>General</w:t>
      </w:r>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6B102A" w:rsidRPr="001152BA" w:rsidRDefault="00CD65E6" w:rsidP="006B102A">
      <w:r w:rsidRPr="00791CE9">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rsidR="006B102A" w:rsidRPr="001152BA" w:rsidRDefault="00CD65E6" w:rsidP="001C6736">
      <w:pPr>
        <w:pStyle w:val="2"/>
      </w:pPr>
      <w:bookmarkStart w:id="45" w:name="_Toc382790597"/>
      <w:bookmarkStart w:id="46" w:name="_Toc103501172"/>
      <w:bookmarkStart w:id="47" w:name="_Toc111603010"/>
      <w:bookmarkStart w:id="48" w:name="_Toc116461444"/>
      <w:bookmarkStart w:id="49" w:name="_Toc116462379"/>
      <w:bookmarkStart w:id="50" w:name="_Toc116463408"/>
      <w:bookmarkStart w:id="51" w:name="_Toc116467647"/>
      <w:bookmarkStart w:id="52" w:name="_Toc197321651"/>
      <w:bookmarkStart w:id="53" w:name="_Toc261251382"/>
      <w:bookmarkStart w:id="54" w:name="_Toc265074416"/>
      <w:bookmarkStart w:id="55" w:name="_Toc265587325"/>
      <w:bookmarkStart w:id="56" w:name="_Toc268684378"/>
      <w:bookmarkStart w:id="57" w:name="_Toc310369665"/>
      <w:bookmarkStart w:id="58" w:name="_Toc326647104"/>
      <w:bookmarkStart w:id="59" w:name="_Toc327877309"/>
      <w:r w:rsidRPr="00791CE9">
        <w:t>2.2</w:t>
      </w:r>
      <w:r w:rsidRPr="00791CE9">
        <w:tab/>
        <w:t>Identical Recommendations | International Standards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6B102A" w:rsidRPr="001152BA" w:rsidRDefault="00CD65E6" w:rsidP="006B102A">
      <w:pPr>
        <w:pStyle w:val="enumlev1"/>
      </w:pPr>
      <w:r w:rsidRPr="00791CE9">
        <w:t>–</w:t>
      </w:r>
      <w:r w:rsidRPr="00791CE9">
        <w:tab/>
        <w:t>None.</w:t>
      </w:r>
    </w:p>
    <w:p w:rsidR="006B102A" w:rsidRPr="001152BA" w:rsidRDefault="00CD65E6" w:rsidP="001C6736">
      <w:pPr>
        <w:pStyle w:val="2"/>
      </w:pPr>
      <w:bookmarkStart w:id="60" w:name="_Toc382790598"/>
      <w:bookmarkStart w:id="61" w:name="_Toc103501173"/>
      <w:bookmarkStart w:id="62" w:name="_Toc111603011"/>
      <w:bookmarkStart w:id="63" w:name="_Toc116461445"/>
      <w:bookmarkStart w:id="64" w:name="_Toc116462380"/>
      <w:bookmarkStart w:id="65" w:name="_Toc116463409"/>
      <w:bookmarkStart w:id="66" w:name="_Toc116467648"/>
      <w:bookmarkStart w:id="67" w:name="_Toc197321652"/>
      <w:bookmarkStart w:id="68" w:name="_Toc261251383"/>
      <w:bookmarkStart w:id="69" w:name="_Toc265074417"/>
      <w:bookmarkStart w:id="70" w:name="_Toc265587326"/>
      <w:bookmarkStart w:id="71" w:name="_Toc268684379"/>
      <w:bookmarkStart w:id="72" w:name="_Toc310369666"/>
      <w:bookmarkStart w:id="73" w:name="_Toc326647105"/>
      <w:bookmarkStart w:id="74" w:name="_Toc327877310"/>
      <w:r w:rsidRPr="00791CE9">
        <w:t>2.3</w:t>
      </w:r>
      <w:r w:rsidRPr="00791CE9">
        <w:tab/>
        <w:t>Paired Recommendations | International Standards equivalent in technical content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6B102A" w:rsidRPr="001152BA" w:rsidRDefault="00CD65E6" w:rsidP="006B102A">
      <w:pPr>
        <w:pStyle w:val="enumlev1"/>
      </w:pPr>
      <w:r w:rsidRPr="00791CE9">
        <w:t>–</w:t>
      </w:r>
      <w:r w:rsidRPr="00791CE9">
        <w:tab/>
        <w:t xml:space="preserve">ITU-T H.264 (in force), </w:t>
      </w:r>
      <w:r w:rsidRPr="00791CE9">
        <w:rPr>
          <w:i/>
          <w:iCs/>
        </w:rPr>
        <w:t>Advanced video coding for generic audiovisual services</w:t>
      </w:r>
      <w:r w:rsidRPr="00791CE9">
        <w:t>.</w:t>
      </w:r>
    </w:p>
    <w:p w:rsidR="006B102A" w:rsidRPr="001152BA" w:rsidRDefault="00CD65E6" w:rsidP="006B102A">
      <w:pPr>
        <w:pStyle w:val="enumlev1"/>
      </w:pPr>
      <w:r w:rsidRPr="00791CE9">
        <w:tab/>
        <w:t xml:space="preserve">ISO/IEC 14496-10: in force, </w:t>
      </w:r>
      <w:r w:rsidRPr="00791CE9">
        <w:rPr>
          <w:i/>
          <w:iCs/>
        </w:rPr>
        <w:t>Information technology – Coding of audio-visual objects – Part 10: Advanced Video Coding</w:t>
      </w:r>
      <w:r w:rsidRPr="00791CE9">
        <w:t>.</w:t>
      </w:r>
    </w:p>
    <w:p w:rsidR="006B102A" w:rsidRPr="001152BA" w:rsidRDefault="00CD65E6" w:rsidP="006B102A">
      <w:pPr>
        <w:pStyle w:val="enumlev1"/>
      </w:pPr>
      <w:bookmarkStart w:id="75" w:name="_Toc382790599"/>
      <w:r w:rsidRPr="00791CE9">
        <w:t>–</w:t>
      </w:r>
      <w:r w:rsidRPr="00791CE9">
        <w:tab/>
        <w:t xml:space="preserve">ITU-T H.264.2 (in force), </w:t>
      </w:r>
      <w:r w:rsidRPr="00791CE9">
        <w:rPr>
          <w:i/>
          <w:iCs/>
        </w:rPr>
        <w:t>Reference software for H.264 advanced video coding</w:t>
      </w:r>
      <w:r w:rsidRPr="00791CE9">
        <w:t>.</w:t>
      </w:r>
    </w:p>
    <w:p w:rsidR="006B102A" w:rsidRPr="001152BA" w:rsidRDefault="00CD65E6" w:rsidP="006B102A">
      <w:pPr>
        <w:pStyle w:val="enumlev1"/>
      </w:pPr>
      <w:r w:rsidRPr="00791CE9">
        <w:tab/>
        <w:t xml:space="preserve">ISO/IEC 14496-5: in force, </w:t>
      </w:r>
      <w:r w:rsidRPr="00791CE9">
        <w:rPr>
          <w:i/>
          <w:iCs/>
        </w:rPr>
        <w:t>Information technology – Coding of audio-visual objects – Part 5: Reference software</w:t>
      </w:r>
      <w:r w:rsidRPr="00791CE9">
        <w:t>.</w:t>
      </w:r>
    </w:p>
    <w:p w:rsidR="006B102A" w:rsidRPr="001152BA" w:rsidRDefault="00CD65E6" w:rsidP="001C6736">
      <w:pPr>
        <w:pStyle w:val="2"/>
      </w:pPr>
      <w:bookmarkStart w:id="76" w:name="_Toc103501174"/>
      <w:bookmarkStart w:id="77" w:name="_Toc111603012"/>
      <w:bookmarkStart w:id="78" w:name="_Toc116461446"/>
      <w:bookmarkStart w:id="79" w:name="_Toc116462381"/>
      <w:bookmarkStart w:id="80" w:name="_Toc116463410"/>
      <w:bookmarkStart w:id="81" w:name="_Toc116467649"/>
      <w:bookmarkStart w:id="82" w:name="_Toc197321653"/>
      <w:bookmarkStart w:id="83" w:name="_Toc261251384"/>
      <w:bookmarkStart w:id="84" w:name="_Toc265074418"/>
      <w:bookmarkStart w:id="85" w:name="_Toc265587327"/>
      <w:bookmarkStart w:id="86" w:name="_Toc268684380"/>
      <w:bookmarkStart w:id="87" w:name="_Toc310369667"/>
      <w:bookmarkStart w:id="88" w:name="_Toc326647106"/>
      <w:bookmarkStart w:id="89" w:name="_Toc327877311"/>
      <w:r w:rsidRPr="00791CE9">
        <w:t>2.4</w:t>
      </w:r>
      <w:r w:rsidRPr="00791CE9">
        <w:tab/>
        <w:t>Additional references</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6B102A" w:rsidRPr="001152BA" w:rsidRDefault="00CD65E6" w:rsidP="006B102A">
      <w:pPr>
        <w:pStyle w:val="enumlev1"/>
        <w:rPr>
          <w:i/>
        </w:rPr>
      </w:pPr>
      <w:r w:rsidRPr="00791CE9">
        <w:t>–</w:t>
      </w:r>
      <w:r w:rsidRPr="00791CE9">
        <w:tab/>
        <w:t>None</w:t>
      </w:r>
      <w:r w:rsidRPr="00791CE9">
        <w:rPr>
          <w:i/>
        </w:rPr>
        <w:t>.</w:t>
      </w:r>
    </w:p>
    <w:p w:rsidR="006B102A" w:rsidRPr="001152BA" w:rsidRDefault="00CD65E6" w:rsidP="001C6736">
      <w:pPr>
        <w:pStyle w:val="1"/>
        <w:rPr>
          <w:lang w:eastAsia="ja-JP"/>
        </w:rPr>
      </w:pPr>
      <w:bookmarkStart w:id="90" w:name="_Toc382790600"/>
      <w:bookmarkStart w:id="91" w:name="_Ref82505616"/>
      <w:bookmarkStart w:id="92" w:name="_Toc103501175"/>
      <w:bookmarkStart w:id="93" w:name="_Toc111603013"/>
      <w:bookmarkStart w:id="94" w:name="_Toc116461447"/>
      <w:bookmarkStart w:id="95" w:name="_Toc116462382"/>
      <w:bookmarkStart w:id="96" w:name="_Toc116463411"/>
      <w:bookmarkStart w:id="97" w:name="_Toc116467650"/>
      <w:bookmarkStart w:id="98" w:name="_Toc197269751"/>
      <w:bookmarkStart w:id="99" w:name="_Toc197321654"/>
      <w:bookmarkStart w:id="100" w:name="_Toc261251385"/>
      <w:bookmarkStart w:id="101" w:name="_Toc265074419"/>
      <w:bookmarkStart w:id="102" w:name="_Toc265587328"/>
      <w:bookmarkStart w:id="103" w:name="_Toc268684381"/>
      <w:bookmarkStart w:id="104" w:name="_Toc310369668"/>
      <w:bookmarkStart w:id="105" w:name="_Toc326647107"/>
      <w:bookmarkStart w:id="106" w:name="_Toc327877312"/>
      <w:r w:rsidRPr="00791CE9">
        <w:t>3</w:t>
      </w:r>
      <w:r w:rsidRPr="00791CE9">
        <w:tab/>
        <w:t>Definitions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6B102A" w:rsidRPr="001152BA" w:rsidRDefault="00CD65E6" w:rsidP="006B102A">
      <w:pPr>
        <w:rPr>
          <w:rFonts w:ascii="TimesNewRoman" w:hAnsi="TimesNewRoman" w:cs="TimesNewRoman"/>
          <w:lang w:eastAsia="ja-JP"/>
        </w:rPr>
      </w:pPr>
      <w:r w:rsidRPr="00791CE9">
        <w:rPr>
          <w:lang w:eastAsia="ja-JP"/>
        </w:rPr>
        <w:t xml:space="preserve">For the purposes of this </w:t>
      </w:r>
      <w:r w:rsidRPr="00791CE9">
        <w:t>Recommendation | International Standard</w:t>
      </w:r>
      <w:r w:rsidRPr="00791CE9">
        <w:rPr>
          <w:lang w:eastAsia="ja-JP"/>
        </w:rPr>
        <w:t xml:space="preserve">, the terms, definitions, abbreviations and symbols specified in </w:t>
      </w:r>
      <w:r w:rsidRPr="00791CE9">
        <w:rPr>
          <w:rFonts w:ascii="TimesNewRoman" w:hAnsi="TimesNewRoman" w:cs="TimesNewRoman"/>
          <w:lang w:eastAsia="ja-JP"/>
        </w:rPr>
        <w:t>ITU-T H.264 | ISO/IEC 14496-10 (particularly in clauses 3, G.3, and H.3) apply. The following terms are further clarified for purposes herein as follows.</w:t>
      </w:r>
    </w:p>
    <w:p w:rsidR="006B102A" w:rsidRPr="001152BA" w:rsidRDefault="00CD65E6" w:rsidP="006B102A">
      <w:bookmarkStart w:id="107" w:name="_Ref57450726"/>
      <w:r w:rsidRPr="00791CE9">
        <w:rPr>
          <w:b/>
          <w:lang w:eastAsia="ja-JP"/>
        </w:rPr>
        <w:t>3.1</w:t>
      </w:r>
      <w:r w:rsidRPr="00791CE9">
        <w:rPr>
          <w:b/>
          <w:lang w:eastAsia="ja-JP"/>
        </w:rPr>
        <w:tab/>
        <w:t>bitstream</w:t>
      </w:r>
      <w:r w:rsidRPr="00791CE9">
        <w:t xml:space="preserve">: </w:t>
      </w:r>
      <w:bookmarkEnd w:id="107"/>
      <w:r w:rsidRPr="00791CE9">
        <w:rPr>
          <w:lang w:eastAsia="ja-JP"/>
        </w:rPr>
        <w:t>A</w:t>
      </w:r>
      <w:r w:rsidRPr="00791CE9">
        <w:t>n ITU-T H.264 | ISO/IEC 14496-10 video bitstream. A bitstream may contain IDR, I, P, B, SI, SP, EI, EP, and EB slices.</w:t>
      </w:r>
    </w:p>
    <w:p w:rsidR="006B102A" w:rsidRPr="001152BA" w:rsidRDefault="00CD65E6" w:rsidP="006B102A">
      <w:r w:rsidRPr="00791CE9">
        <w:rPr>
          <w:b/>
          <w:lang w:eastAsia="ja-JP"/>
        </w:rPr>
        <w:t>3.2</w:t>
      </w:r>
      <w:r w:rsidRPr="00791CE9">
        <w:rPr>
          <w:b/>
          <w:lang w:eastAsia="ja-JP"/>
        </w:rPr>
        <w:tab/>
        <w:t>decoder</w:t>
      </w:r>
      <w:r w:rsidRPr="00791CE9">
        <w:t xml:space="preserve">: </w:t>
      </w:r>
      <w:r w:rsidRPr="00791CE9">
        <w:rPr>
          <w:lang w:eastAsia="ja-JP"/>
        </w:rPr>
        <w:t>A</w:t>
      </w:r>
      <w:r w:rsidRPr="00791CE9">
        <w:t>n ITU-T H.264 | ISO/IEC 14496-10 video decoder, i.e., an embodiment of the decoding process specified by ITU-T H.264 | ISO/IEC 14496-10. The decoder does not include the display process, which is outside the scope of this Recommendation | International Standard.</w:t>
      </w:r>
    </w:p>
    <w:p w:rsidR="006B102A" w:rsidRPr="001152BA" w:rsidRDefault="00CD65E6" w:rsidP="006B102A">
      <w:pPr>
        <w:rPr>
          <w:lang w:eastAsia="ja-JP"/>
        </w:rPr>
      </w:pPr>
      <w:r w:rsidRPr="00791CE9">
        <w:rPr>
          <w:b/>
          <w:lang w:eastAsia="ja-JP"/>
        </w:rPr>
        <w:t>3.3</w:t>
      </w:r>
      <w:r w:rsidRPr="00791CE9">
        <w:rPr>
          <w:b/>
          <w:lang w:eastAsia="ja-JP"/>
        </w:rPr>
        <w:tab/>
        <w:t>reference software decoder</w:t>
      </w:r>
      <w:r w:rsidRPr="00791CE9">
        <w:t xml:space="preserve">: </w:t>
      </w:r>
      <w:r w:rsidRPr="00791CE9">
        <w:rPr>
          <w:lang w:eastAsia="ja-JP"/>
        </w:rPr>
        <w:t>T</w:t>
      </w:r>
      <w:r w:rsidRPr="00791CE9">
        <w:t>he software decoder contained in ITU</w:t>
      </w:r>
      <w:r w:rsidRPr="00791CE9">
        <w:noBreakHyphen/>
        <w:t>T H.264</w:t>
      </w:r>
      <w:r w:rsidRPr="00791CE9">
        <w:rPr>
          <w:lang w:eastAsia="ja-JP"/>
        </w:rPr>
        <w:t xml:space="preserve">.2 | </w:t>
      </w:r>
      <w:r w:rsidRPr="00791CE9">
        <w:t>ISO/IEC 14496</w:t>
      </w:r>
      <w:r w:rsidRPr="00791CE9">
        <w:noBreakHyphen/>
      </w:r>
      <w:r w:rsidRPr="00791CE9">
        <w:rPr>
          <w:lang w:eastAsia="ja-JP"/>
        </w:rPr>
        <w:t>5.</w:t>
      </w:r>
    </w:p>
    <w:p w:rsidR="006B102A" w:rsidRPr="001152BA" w:rsidRDefault="00CD65E6" w:rsidP="006B102A">
      <w:r w:rsidRPr="00791CE9">
        <w:rPr>
          <w:b/>
          <w:lang w:eastAsia="ja-JP"/>
        </w:rPr>
        <w:t>3.4</w:t>
      </w:r>
      <w:r w:rsidRPr="00791CE9">
        <w:rPr>
          <w:b/>
        </w:rPr>
        <w:tab/>
        <w:t>TemporalIdMax</w:t>
      </w:r>
      <w:r w:rsidRPr="00791CE9">
        <w:t>: Maximum value of temporal_id in the NAL unit header extension for SVC of the coded slice NAL units or prefix NAL units of an ITU-T H.264 | ISO/IEC 14496-10 video bitstream.</w:t>
      </w:r>
    </w:p>
    <w:p w:rsidR="006B102A" w:rsidRPr="001152BA" w:rsidRDefault="00CD65E6" w:rsidP="001C6736">
      <w:pPr>
        <w:pStyle w:val="1"/>
      </w:pPr>
      <w:bookmarkStart w:id="108" w:name="_Toc382790601"/>
      <w:bookmarkStart w:id="109" w:name="_Toc103501176"/>
      <w:bookmarkStart w:id="110" w:name="_Toc111603014"/>
      <w:bookmarkStart w:id="111" w:name="_Toc116461448"/>
      <w:bookmarkStart w:id="112" w:name="_Toc116462383"/>
      <w:bookmarkStart w:id="113" w:name="_Toc116463412"/>
      <w:bookmarkStart w:id="114" w:name="_Toc116467651"/>
      <w:bookmarkStart w:id="115" w:name="_Toc197269752"/>
      <w:bookmarkStart w:id="116" w:name="_Toc197321655"/>
      <w:bookmarkStart w:id="117" w:name="_Toc261251386"/>
      <w:bookmarkStart w:id="118" w:name="_Toc265074420"/>
      <w:bookmarkStart w:id="119" w:name="_Toc265587329"/>
      <w:bookmarkStart w:id="120" w:name="_Toc268684382"/>
      <w:bookmarkStart w:id="121" w:name="_Toc310369669"/>
      <w:bookmarkStart w:id="122" w:name="_Toc326647108"/>
      <w:bookmarkStart w:id="123" w:name="_Toc327877313"/>
      <w:r w:rsidRPr="00791CE9">
        <w:lastRenderedPageBreak/>
        <w:t>4</w:t>
      </w:r>
      <w:r w:rsidRPr="00791CE9">
        <w:tab/>
        <w:t>Abbreviations</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00DA69C4">
        <w:t xml:space="preserve"> and acronyms</w:t>
      </w:r>
      <w:bookmarkEnd w:id="122"/>
      <w:bookmarkEnd w:id="123"/>
    </w:p>
    <w:p w:rsidR="006B102A" w:rsidRPr="001152BA" w:rsidRDefault="00CD65E6" w:rsidP="006B102A">
      <w:r w:rsidRPr="00791CE9">
        <w:t xml:space="preserve">For the purposes of this Recommendation | International Standard, </w:t>
      </w:r>
      <w:r w:rsidRPr="00791CE9">
        <w:rPr>
          <w:lang w:eastAsia="ja-JP"/>
        </w:rPr>
        <w:t>r</w:t>
      </w:r>
      <w:r w:rsidRPr="00791CE9">
        <w:t xml:space="preserve">elevant abbreviations </w:t>
      </w:r>
      <w:r w:rsidR="00DA69C4">
        <w:t xml:space="preserve">and acronyms </w:t>
      </w:r>
      <w:r w:rsidRPr="00791CE9">
        <w:t xml:space="preserve">are specified in </w:t>
      </w:r>
      <w:r w:rsidRPr="00791CE9">
        <w:rPr>
          <w:lang w:eastAsia="ja-JP"/>
        </w:rPr>
        <w:t xml:space="preserve">clause 4 of ITU-T H.264 | </w:t>
      </w:r>
      <w:r w:rsidRPr="00791CE9">
        <w:t>ISO/IEC 14496-1</w:t>
      </w:r>
      <w:r w:rsidRPr="00791CE9">
        <w:rPr>
          <w:lang w:eastAsia="ja-JP"/>
        </w:rPr>
        <w:t>0</w:t>
      </w:r>
      <w:r w:rsidRPr="00791CE9">
        <w:t>.</w:t>
      </w:r>
    </w:p>
    <w:p w:rsidR="006B102A" w:rsidRPr="001152BA" w:rsidRDefault="00CD65E6" w:rsidP="001C6736">
      <w:pPr>
        <w:pStyle w:val="1"/>
        <w:rPr>
          <w:lang w:eastAsia="ja-JP"/>
        </w:rPr>
      </w:pPr>
      <w:bookmarkStart w:id="124" w:name="_Toc382790602"/>
      <w:bookmarkStart w:id="125" w:name="_Toc103501177"/>
      <w:bookmarkStart w:id="126" w:name="_Toc111603015"/>
      <w:bookmarkStart w:id="127" w:name="_Toc116461449"/>
      <w:bookmarkStart w:id="128" w:name="_Toc116462384"/>
      <w:bookmarkStart w:id="129" w:name="_Toc116463413"/>
      <w:bookmarkStart w:id="130" w:name="_Toc116467652"/>
      <w:bookmarkStart w:id="131" w:name="_Toc197269753"/>
      <w:bookmarkStart w:id="132" w:name="_Toc197321656"/>
      <w:bookmarkStart w:id="133" w:name="_Toc261251387"/>
      <w:bookmarkStart w:id="134" w:name="_Toc265074421"/>
      <w:bookmarkStart w:id="135" w:name="_Toc265587330"/>
      <w:bookmarkStart w:id="136" w:name="_Toc268684383"/>
      <w:bookmarkStart w:id="137" w:name="_Toc310369670"/>
      <w:bookmarkStart w:id="138" w:name="_Toc326647109"/>
      <w:bookmarkStart w:id="139" w:name="_Toc327877314"/>
      <w:r w:rsidRPr="00791CE9">
        <w:t>5</w:t>
      </w:r>
      <w:r w:rsidRPr="00791CE9">
        <w:tab/>
        <w:t>Conventions</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6B102A" w:rsidRPr="001152BA" w:rsidRDefault="00CD65E6" w:rsidP="006B102A">
      <w:pPr>
        <w:rPr>
          <w:lang w:eastAsia="ja-JP"/>
        </w:rPr>
      </w:pPr>
      <w:r w:rsidRPr="00791CE9">
        <w:t xml:space="preserve">For the purposes of this Recommendation | International Standard, </w:t>
      </w:r>
      <w:r w:rsidRPr="00791CE9">
        <w:rPr>
          <w:lang w:eastAsia="ja-JP"/>
        </w:rPr>
        <w:t>r</w:t>
      </w:r>
      <w:r w:rsidRPr="00791CE9">
        <w:t xml:space="preserve">elevant conventions are specified in </w:t>
      </w:r>
      <w:r w:rsidRPr="00791CE9">
        <w:rPr>
          <w:lang w:eastAsia="ja-JP"/>
        </w:rPr>
        <w:t>clause 5 in ITU</w:t>
      </w:r>
      <w:r w:rsidRPr="00791CE9">
        <w:rPr>
          <w:lang w:eastAsia="ja-JP"/>
        </w:rPr>
        <w:noBreakHyphen/>
        <w:t xml:space="preserve">T H.264 | </w:t>
      </w:r>
      <w:r w:rsidRPr="00791CE9">
        <w:t>ISO/IEC 14496-1</w:t>
      </w:r>
      <w:r w:rsidRPr="00791CE9">
        <w:rPr>
          <w:lang w:eastAsia="ja-JP"/>
        </w:rPr>
        <w:t>0</w:t>
      </w:r>
      <w:r w:rsidRPr="00791CE9">
        <w:t>.</w:t>
      </w:r>
    </w:p>
    <w:p w:rsidR="006B102A" w:rsidRPr="00791CE9" w:rsidRDefault="00CD65E6" w:rsidP="001C6736">
      <w:pPr>
        <w:pStyle w:val="1"/>
      </w:pPr>
      <w:bookmarkStart w:id="140" w:name="_Toc103501178"/>
      <w:bookmarkStart w:id="141" w:name="_Toc111603016"/>
      <w:bookmarkStart w:id="142" w:name="_Toc116461450"/>
      <w:bookmarkStart w:id="143" w:name="_Toc116462385"/>
      <w:bookmarkStart w:id="144" w:name="_Toc116463414"/>
      <w:bookmarkStart w:id="145" w:name="_Toc116467653"/>
      <w:bookmarkStart w:id="146" w:name="_Toc197269754"/>
      <w:bookmarkStart w:id="147" w:name="_Toc197321657"/>
      <w:bookmarkStart w:id="148" w:name="_Toc261251388"/>
      <w:bookmarkStart w:id="149" w:name="_Toc265074422"/>
      <w:bookmarkStart w:id="150" w:name="_Toc265587331"/>
      <w:bookmarkStart w:id="151" w:name="_Toc268684384"/>
      <w:bookmarkStart w:id="152" w:name="_Toc310369671"/>
      <w:bookmarkStart w:id="153" w:name="_Toc326647110"/>
      <w:bookmarkStart w:id="154" w:name="_Toc327877315"/>
      <w:r w:rsidRPr="00791CE9">
        <w:t>6</w:t>
      </w:r>
      <w:r w:rsidRPr="00791CE9">
        <w:tab/>
        <w:t>Conformance for ITU-T H.264 | ISO/IEC 14496-10</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6B102A" w:rsidRPr="001152BA" w:rsidRDefault="006B102A" w:rsidP="001C6736">
      <w:pPr>
        <w:pStyle w:val="2"/>
        <w:rPr>
          <w:lang w:eastAsia="ja-JP"/>
        </w:rPr>
      </w:pPr>
      <w:bookmarkStart w:id="155" w:name="_Toc474036851"/>
      <w:bookmarkStart w:id="156" w:name="_Toc486130263"/>
      <w:bookmarkStart w:id="157" w:name="_Toc103501179"/>
      <w:bookmarkStart w:id="158" w:name="_Toc111603017"/>
      <w:bookmarkStart w:id="159" w:name="_Toc116461451"/>
      <w:bookmarkStart w:id="160" w:name="_Toc116462386"/>
      <w:bookmarkStart w:id="161" w:name="_Toc116463415"/>
      <w:bookmarkStart w:id="162" w:name="_Toc116467654"/>
      <w:bookmarkStart w:id="163" w:name="_Toc197321658"/>
      <w:bookmarkStart w:id="164" w:name="_Toc261251389"/>
      <w:bookmarkStart w:id="165" w:name="_Toc265074423"/>
      <w:bookmarkStart w:id="166" w:name="_Toc265587332"/>
      <w:bookmarkStart w:id="167" w:name="_Toc268684385"/>
      <w:bookmarkStart w:id="168" w:name="_Toc310369672"/>
      <w:bookmarkStart w:id="169" w:name="_Toc326647111"/>
      <w:bookmarkStart w:id="170" w:name="_Toc327877316"/>
      <w:r w:rsidRPr="001152BA">
        <w:t>6.1</w:t>
      </w:r>
      <w:r w:rsidRPr="001152BA">
        <w:tab/>
        <w:t>Introduction</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6B102A" w:rsidRPr="001152BA" w:rsidRDefault="006B102A" w:rsidP="006B102A">
      <w:pPr>
        <w:rPr>
          <w:lang w:eastAsia="ja-JP"/>
        </w:rPr>
      </w:pPr>
      <w:r w:rsidRPr="001152BA">
        <w:t xml:space="preserve">The following clauses specify the normative tests for verifying conformance of video bitstreams </w:t>
      </w:r>
      <w:r w:rsidRPr="001152BA">
        <w:rPr>
          <w:lang w:eastAsia="ja-JP"/>
        </w:rPr>
        <w:t xml:space="preserve">as well as </w:t>
      </w:r>
      <w:r w:rsidRPr="001152BA">
        <w:t xml:space="preserve">decoders. Those normative tests make use of test data (bitstream test suites) provided as an electronic annex to this Recommendation | International Standard and </w:t>
      </w:r>
      <w:r w:rsidRPr="001152BA">
        <w:rPr>
          <w:lang w:eastAsia="ja-JP"/>
        </w:rPr>
        <w:t>the</w:t>
      </w:r>
      <w:r w:rsidRPr="001152BA">
        <w:t xml:space="preserve"> reference software decoder with source code included in electronic format.</w:t>
      </w:r>
    </w:p>
    <w:p w:rsidR="006B102A" w:rsidRPr="001152BA" w:rsidRDefault="006B102A" w:rsidP="001C6736">
      <w:pPr>
        <w:pStyle w:val="2"/>
        <w:rPr>
          <w:lang w:eastAsia="ja-JP"/>
        </w:rPr>
      </w:pPr>
      <w:bookmarkStart w:id="171" w:name="_Toc103501180"/>
      <w:bookmarkStart w:id="172" w:name="_Toc111603018"/>
      <w:bookmarkStart w:id="173" w:name="_Toc116461452"/>
      <w:bookmarkStart w:id="174" w:name="_Toc116462387"/>
      <w:bookmarkStart w:id="175" w:name="_Toc116463416"/>
      <w:bookmarkStart w:id="176" w:name="_Toc116467655"/>
      <w:bookmarkStart w:id="177" w:name="_Toc197321659"/>
      <w:bookmarkStart w:id="178" w:name="_Toc261251390"/>
      <w:bookmarkStart w:id="179" w:name="_Toc265074424"/>
      <w:bookmarkStart w:id="180" w:name="_Toc265587333"/>
      <w:bookmarkStart w:id="181" w:name="_Toc268684386"/>
      <w:bookmarkStart w:id="182" w:name="_Toc310369673"/>
      <w:bookmarkStart w:id="183" w:name="_Toc326647112"/>
      <w:bookmarkStart w:id="184" w:name="_Toc327877317"/>
      <w:r w:rsidRPr="001152BA">
        <w:t>6.2</w:t>
      </w:r>
      <w:r w:rsidRPr="001152BA">
        <w:tab/>
      </w:r>
      <w:r w:rsidRPr="001152BA">
        <w:rPr>
          <w:lang w:eastAsia="ja-JP"/>
        </w:rPr>
        <w:t>Bitstream conformance</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6B102A" w:rsidRPr="001152BA" w:rsidRDefault="006B102A" w:rsidP="006B102A">
      <w:pPr>
        <w:rPr>
          <w:lang w:eastAsia="ja-JP"/>
        </w:rPr>
      </w:pPr>
      <w:r w:rsidRPr="001152BA">
        <w:rPr>
          <w:lang w:eastAsia="ja-JP"/>
        </w:rPr>
        <w:t xml:space="preserve">The bitstream conformance of </w:t>
      </w:r>
      <w:r w:rsidRPr="001152BA">
        <w:t>ITU-T H.264 | ISO/IEC 14496-10</w:t>
      </w:r>
      <w:r w:rsidRPr="001152BA">
        <w:rPr>
          <w:lang w:eastAsia="ja-JP"/>
        </w:rPr>
        <w:t xml:space="preserve"> is specified by clause C.3, G.12, </w:t>
      </w:r>
      <w:del w:id="185" w:author="Teruhiko Suzuki" w:date="2012-09-18T18:51:00Z">
        <w:r w:rsidRPr="001152BA" w:rsidDel="002C1D9A">
          <w:rPr>
            <w:lang w:eastAsia="ja-JP"/>
          </w:rPr>
          <w:delText xml:space="preserve">or </w:delText>
        </w:r>
      </w:del>
      <w:r w:rsidRPr="001152BA">
        <w:rPr>
          <w:lang w:eastAsia="ja-JP"/>
        </w:rPr>
        <w:t>H.12</w:t>
      </w:r>
      <w:ins w:id="186" w:author="Teruhiko Suzuki" w:date="2012-09-18T18:51:00Z">
        <w:r w:rsidR="002C1D9A">
          <w:rPr>
            <w:rFonts w:hint="eastAsia"/>
            <w:lang w:eastAsia="ja-JP"/>
          </w:rPr>
          <w:t>, or I.12</w:t>
        </w:r>
      </w:ins>
      <w:r w:rsidRPr="001152BA">
        <w:rPr>
          <w:lang w:eastAsia="ja-JP"/>
        </w:rPr>
        <w:t xml:space="preserve"> of </w:t>
      </w:r>
      <w:r w:rsidRPr="001152BA">
        <w:t>ITU</w:t>
      </w:r>
      <w:r w:rsidRPr="001152BA">
        <w:noBreakHyphen/>
        <w:t>T H.264 | ISO/IEC 14496-10</w:t>
      </w:r>
      <w:r w:rsidRPr="001152BA">
        <w:rPr>
          <w:lang w:eastAsia="ja-JP"/>
        </w:rPr>
        <w:t>.</w:t>
      </w:r>
    </w:p>
    <w:p w:rsidR="006B102A" w:rsidRPr="001152BA" w:rsidRDefault="006B102A" w:rsidP="001C6736">
      <w:pPr>
        <w:pStyle w:val="2"/>
        <w:rPr>
          <w:lang w:eastAsia="ja-JP"/>
        </w:rPr>
      </w:pPr>
      <w:bookmarkStart w:id="187" w:name="_Toc103501181"/>
      <w:bookmarkStart w:id="188" w:name="_Toc111603019"/>
      <w:bookmarkStart w:id="189" w:name="_Toc116461453"/>
      <w:bookmarkStart w:id="190" w:name="_Toc116462388"/>
      <w:bookmarkStart w:id="191" w:name="_Toc116463417"/>
      <w:bookmarkStart w:id="192" w:name="_Toc116467656"/>
      <w:bookmarkStart w:id="193" w:name="_Toc197321660"/>
      <w:bookmarkStart w:id="194" w:name="_Toc261251391"/>
      <w:bookmarkStart w:id="195" w:name="_Toc265074425"/>
      <w:bookmarkStart w:id="196" w:name="_Toc265587334"/>
      <w:bookmarkStart w:id="197" w:name="_Toc268684387"/>
      <w:bookmarkStart w:id="198" w:name="_Toc310369674"/>
      <w:bookmarkStart w:id="199" w:name="_Toc326647113"/>
      <w:bookmarkStart w:id="200" w:name="_Toc327877318"/>
      <w:r w:rsidRPr="001152BA">
        <w:t>6.3</w:t>
      </w:r>
      <w:r w:rsidRPr="001152BA">
        <w:tab/>
      </w:r>
      <w:r w:rsidRPr="001152BA">
        <w:rPr>
          <w:lang w:eastAsia="ja-JP"/>
        </w:rPr>
        <w:t>Decoder conformance</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6B102A" w:rsidRPr="001152BA" w:rsidRDefault="006B102A" w:rsidP="006B102A">
      <w:pPr>
        <w:rPr>
          <w:lang w:eastAsia="ja-JP"/>
        </w:rPr>
      </w:pPr>
      <w:r w:rsidRPr="001152BA">
        <w:rPr>
          <w:lang w:eastAsia="ja-JP"/>
        </w:rPr>
        <w:t xml:space="preserve">The decoder conformance of </w:t>
      </w:r>
      <w:r w:rsidRPr="001152BA">
        <w:t>ITU-T H.264 | ISO/IEC 14496-10</w:t>
      </w:r>
      <w:r w:rsidRPr="001152BA">
        <w:rPr>
          <w:lang w:eastAsia="ja-JP"/>
        </w:rPr>
        <w:t xml:space="preserve"> is specified by clause C.4</w:t>
      </w:r>
      <w:r w:rsidRPr="001152BA">
        <w:rPr>
          <w:rFonts w:cs="Arial"/>
        </w:rPr>
        <w:t xml:space="preserve">, G.12, </w:t>
      </w:r>
      <w:del w:id="201" w:author="Teruhiko Suzuki" w:date="2012-09-18T18:51:00Z">
        <w:r w:rsidRPr="001152BA" w:rsidDel="002C1D9A">
          <w:rPr>
            <w:rFonts w:cs="Arial"/>
          </w:rPr>
          <w:delText xml:space="preserve">or </w:delText>
        </w:r>
      </w:del>
      <w:r w:rsidRPr="001152BA">
        <w:rPr>
          <w:rFonts w:cs="Arial"/>
        </w:rPr>
        <w:t>H.12</w:t>
      </w:r>
      <w:ins w:id="202" w:author="Teruhiko Suzuki" w:date="2012-09-18T18:51:00Z">
        <w:r w:rsidR="002C1D9A">
          <w:rPr>
            <w:rFonts w:cs="Arial" w:hint="eastAsia"/>
            <w:lang w:eastAsia="ja-JP"/>
          </w:rPr>
          <w:t>, or I.12</w:t>
        </w:r>
      </w:ins>
      <w:r w:rsidRPr="001152BA">
        <w:rPr>
          <w:rFonts w:cs="Arial"/>
        </w:rPr>
        <w:t xml:space="preserve"> </w:t>
      </w:r>
      <w:r w:rsidR="00CD65E6" w:rsidRPr="00791CE9">
        <w:rPr>
          <w:lang w:eastAsia="ja-JP"/>
        </w:rPr>
        <w:t xml:space="preserve">of </w:t>
      </w:r>
      <w:r w:rsidR="00CD65E6" w:rsidRPr="00791CE9">
        <w:t>ITU</w:t>
      </w:r>
      <w:r w:rsidR="00CD65E6" w:rsidRPr="00791CE9">
        <w:noBreakHyphen/>
        <w:t>T H.264 | ISO/IEC 14496-10</w:t>
      </w:r>
      <w:r w:rsidR="00CD65E6" w:rsidRPr="00791CE9">
        <w:rPr>
          <w:lang w:eastAsia="ja-JP"/>
        </w:rPr>
        <w:t>.</w:t>
      </w:r>
    </w:p>
    <w:p w:rsidR="006B102A" w:rsidRPr="001152BA" w:rsidRDefault="00CD65E6" w:rsidP="001C6736">
      <w:pPr>
        <w:pStyle w:val="2"/>
        <w:rPr>
          <w:lang w:eastAsia="ja-JP"/>
        </w:rPr>
      </w:pPr>
      <w:bookmarkStart w:id="203" w:name="_Toc103501182"/>
      <w:bookmarkStart w:id="204" w:name="_Toc111603020"/>
      <w:bookmarkStart w:id="205" w:name="_Toc116461454"/>
      <w:bookmarkStart w:id="206" w:name="_Toc116462389"/>
      <w:bookmarkStart w:id="207" w:name="_Toc116463418"/>
      <w:bookmarkStart w:id="208" w:name="_Toc116467657"/>
      <w:bookmarkStart w:id="209" w:name="_Toc197321661"/>
      <w:bookmarkStart w:id="210" w:name="_Toc261251392"/>
      <w:bookmarkStart w:id="211" w:name="_Toc265074426"/>
      <w:bookmarkStart w:id="212" w:name="_Toc265587335"/>
      <w:bookmarkStart w:id="213" w:name="_Toc268684388"/>
      <w:bookmarkStart w:id="214" w:name="_Toc310369675"/>
      <w:bookmarkStart w:id="215" w:name="_Toc326647114"/>
      <w:bookmarkStart w:id="216" w:name="_Toc327877319"/>
      <w:r w:rsidRPr="00791CE9">
        <w:t>6.4</w:t>
      </w:r>
      <w:r w:rsidRPr="00791CE9">
        <w:tab/>
        <w:t xml:space="preserve">Procedure to test </w:t>
      </w:r>
      <w:r w:rsidRPr="00791CE9">
        <w:rPr>
          <w:lang w:eastAsia="ja-JP"/>
        </w:rPr>
        <w:t>bitstreams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6B102A" w:rsidRPr="001152BA" w:rsidRDefault="00CD65E6" w:rsidP="006B102A">
      <w:r w:rsidRPr="00791CE9">
        <w:t>A bitstream that claims conformance with ITU</w:t>
      </w:r>
      <w:r w:rsidRPr="00791CE9">
        <w:noBreakHyphen/>
        <w:t>T H.264 | ISO/IEC 14496</w:t>
      </w:r>
      <w:r w:rsidRPr="00791CE9">
        <w:noBreakHyphen/>
        <w:t>10</w:t>
      </w:r>
      <w:r w:rsidRPr="00791CE9">
        <w:rPr>
          <w:lang w:eastAsia="ja-JP"/>
        </w:rPr>
        <w:t xml:space="preserve"> </w:t>
      </w:r>
      <w:r w:rsidRPr="00791CE9">
        <w:t>shall pass the following normative test:</w:t>
      </w:r>
    </w:p>
    <w:p w:rsidR="006B102A" w:rsidRPr="001152BA" w:rsidRDefault="00CD65E6" w:rsidP="006B102A">
      <w:pPr>
        <w:rPr>
          <w:lang w:eastAsia="ja-JP"/>
        </w:rPr>
      </w:pPr>
      <w:r w:rsidRPr="00791CE9">
        <w:rPr>
          <w:lang w:eastAsia="ja-JP"/>
        </w:rPr>
        <w:t>T</w:t>
      </w:r>
      <w:r w:rsidRPr="00791CE9">
        <w:t>he bitstream shall be decoded by processing it with the reference software decoder. When processed by the reference software decoder, the bitstream shall not cause any error or non</w:t>
      </w:r>
      <w:r w:rsidRPr="00791CE9">
        <w:noBreakHyphen/>
        <w:t>conformance messages to be reported by the reference software decoder. This test should not be applied to bitstreams that are known to contain errors introduced by transmission, as such errors are highly likely to result in bitstreams that lack conformance to ITU-T H.264 | ISO/IEC 14496</w:t>
      </w:r>
      <w:r w:rsidRPr="00791CE9">
        <w:noBreakHyphen/>
        <w:t>10.</w:t>
      </w:r>
    </w:p>
    <w:p w:rsidR="006B102A" w:rsidRPr="001152BA" w:rsidRDefault="00CD65E6" w:rsidP="006B102A">
      <w:pPr>
        <w:rPr>
          <w:lang w:eastAsia="ja-JP"/>
        </w:rPr>
      </w:pPr>
      <w:r w:rsidRPr="00791CE9">
        <w:t>Successfully passing the reference software decoder test provides only a strong presumption that the bitstream under test is conforming</w:t>
      </w:r>
      <w:r w:rsidRPr="00791CE9">
        <w:rPr>
          <w:lang w:eastAsia="ja-JP"/>
        </w:rPr>
        <w:t xml:space="preserve"> to the video layer</w:t>
      </w:r>
      <w:r w:rsidRPr="00791CE9">
        <w:t xml:space="preserve">, i.e., that it does indeed meet all the requirements </w:t>
      </w:r>
      <w:r w:rsidRPr="00791CE9">
        <w:rPr>
          <w:lang w:eastAsia="ja-JP"/>
        </w:rPr>
        <w:t>for the video layer (except Annexes C, D and E</w:t>
      </w:r>
      <w:r w:rsidRPr="00791CE9">
        <w:rPr>
          <w:rFonts w:cs="Arial"/>
        </w:rPr>
        <w:t xml:space="preserve"> and clauses G.12</w:t>
      </w:r>
      <w:ins w:id="217" w:author="Teruhiko Suzuki" w:date="2012-09-18T18:50:00Z">
        <w:r w:rsidR="002C1D9A">
          <w:rPr>
            <w:rFonts w:cs="Arial" w:hint="eastAsia"/>
            <w:lang w:eastAsia="ja-JP"/>
          </w:rPr>
          <w:t>,</w:t>
        </w:r>
      </w:ins>
      <w:ins w:id="218" w:author="Teruhiko Suzuki" w:date="2012-09-18T18:49:00Z">
        <w:r w:rsidR="002C1D9A">
          <w:rPr>
            <w:rFonts w:cs="Arial" w:hint="eastAsia"/>
            <w:lang w:eastAsia="ja-JP"/>
          </w:rPr>
          <w:t xml:space="preserve"> </w:t>
        </w:r>
      </w:ins>
      <w:del w:id="219" w:author="Teruhiko Suzuki" w:date="2012-09-18T18:50:00Z">
        <w:r w:rsidRPr="00791CE9" w:rsidDel="002C1D9A">
          <w:rPr>
            <w:rFonts w:cs="Arial"/>
          </w:rPr>
          <w:delText xml:space="preserve"> and </w:delText>
        </w:r>
      </w:del>
      <w:r w:rsidRPr="00791CE9">
        <w:rPr>
          <w:rFonts w:cs="Arial"/>
        </w:rPr>
        <w:t>H.12</w:t>
      </w:r>
      <w:ins w:id="220" w:author="Teruhiko Suzuki" w:date="2012-09-18T18:49:00Z">
        <w:r w:rsidR="002C1D9A">
          <w:rPr>
            <w:rFonts w:cs="Arial" w:hint="eastAsia"/>
            <w:lang w:eastAsia="ja-JP"/>
          </w:rPr>
          <w:t xml:space="preserve"> and I.12</w:t>
        </w:r>
      </w:ins>
      <w:r w:rsidRPr="00791CE9">
        <w:rPr>
          <w:lang w:eastAsia="ja-JP"/>
        </w:rPr>
        <w:t xml:space="preserve">) </w:t>
      </w:r>
      <w:r w:rsidRPr="00791CE9">
        <w:t>specified in ITU-T H.264 | ISO/IEC 14496-10 that are tested by the reference software decoder.</w:t>
      </w:r>
    </w:p>
    <w:p w:rsidR="006B102A" w:rsidRPr="001152BA" w:rsidRDefault="00CD65E6" w:rsidP="006B102A">
      <w:pPr>
        <w:rPr>
          <w:lang w:eastAsia="ja-JP"/>
        </w:rPr>
      </w:pPr>
      <w:r w:rsidRPr="00791CE9">
        <w:t>Additional tests may be necessary to more thoroughly check that the bitstream properly meets all the requirements specified in ITU-T H.264 | ISO/IEC 14496-10</w:t>
      </w:r>
      <w:r w:rsidRPr="00791CE9">
        <w:rPr>
          <w:lang w:eastAsia="ja-JP"/>
        </w:rPr>
        <w:t xml:space="preserve"> including the hypothetical reference decoder (HRD) conformance (based on Annexes C, D and E</w:t>
      </w:r>
      <w:r w:rsidRPr="00791CE9">
        <w:rPr>
          <w:rFonts w:cs="Arial"/>
        </w:rPr>
        <w:t xml:space="preserve"> and clauses G.12</w:t>
      </w:r>
      <w:ins w:id="221" w:author="Teruhiko Suzuki" w:date="2012-09-18T18:50:00Z">
        <w:r w:rsidR="002C1D9A">
          <w:rPr>
            <w:rFonts w:cs="Arial" w:hint="eastAsia"/>
            <w:lang w:eastAsia="ja-JP"/>
          </w:rPr>
          <w:t xml:space="preserve">, </w:t>
        </w:r>
      </w:ins>
      <w:del w:id="222" w:author="Teruhiko Suzuki" w:date="2012-09-18T18:50:00Z">
        <w:r w:rsidRPr="00791CE9" w:rsidDel="002C1D9A">
          <w:rPr>
            <w:rFonts w:cs="Arial"/>
          </w:rPr>
          <w:delText xml:space="preserve"> and </w:delText>
        </w:r>
      </w:del>
      <w:r w:rsidRPr="00791CE9">
        <w:rPr>
          <w:rFonts w:cs="Arial"/>
        </w:rPr>
        <w:t>H.12</w:t>
      </w:r>
      <w:ins w:id="223" w:author="Teruhiko Suzuki" w:date="2012-09-18T18:50:00Z">
        <w:r w:rsidR="002C1D9A">
          <w:rPr>
            <w:rFonts w:cs="Arial" w:hint="eastAsia"/>
            <w:lang w:eastAsia="ja-JP"/>
          </w:rPr>
          <w:t xml:space="preserve"> and I.12</w:t>
        </w:r>
      </w:ins>
      <w:r w:rsidRPr="00791CE9">
        <w:rPr>
          <w:lang w:eastAsia="ja-JP"/>
        </w:rPr>
        <w:t>)</w:t>
      </w:r>
      <w:r w:rsidRPr="00791CE9">
        <w:t>. These complementary tests may be performed using other video bitstream verifiers that perform more complete tests than those implemented by the reference software decoder.</w:t>
      </w:r>
    </w:p>
    <w:p w:rsidR="006B102A" w:rsidRPr="001152BA" w:rsidRDefault="00CD65E6" w:rsidP="006B102A">
      <w:pPr>
        <w:rPr>
          <w:lang w:eastAsia="ja-JP"/>
        </w:rPr>
      </w:pPr>
      <w:r w:rsidRPr="00791CE9">
        <w:t>ITU-T H.264 | ISO/IEC 14496-10 contains several informative recommendations that are not an integral part of that Recommendation | International Standard. When testing a bitstream for conformance, it may also be useful to test whether or not the bitstream follows those recommendations.</w:t>
      </w:r>
    </w:p>
    <w:p w:rsidR="006B102A" w:rsidRPr="001152BA" w:rsidRDefault="00CD65E6" w:rsidP="006B102A">
      <w:r w:rsidRPr="00791CE9">
        <w:t xml:space="preserve">To check correctness of a bitstream, it is necessary to parse the entire bitstream and to extract all the </w:t>
      </w:r>
      <w:r w:rsidRPr="00791CE9">
        <w:rPr>
          <w:lang w:eastAsia="ja-JP"/>
        </w:rPr>
        <w:t>syntax</w:t>
      </w:r>
      <w:r w:rsidRPr="00791CE9">
        <w:t xml:space="preserve"> elements and other values derived from those syntactic elements and used by the decoding process specified in ITU</w:t>
      </w:r>
      <w:r w:rsidRPr="00791CE9">
        <w:noBreakHyphen/>
        <w:t>T H.264 | ISO/IEC 14496-10.</w:t>
      </w:r>
    </w:p>
    <w:p w:rsidR="006B102A" w:rsidRPr="001152BA" w:rsidRDefault="00CD65E6" w:rsidP="006B102A">
      <w:r w:rsidRPr="00791CE9">
        <w:t xml:space="preserve">A verifier may not necessarily perform all stages of the decoding process </w:t>
      </w:r>
      <w:r w:rsidRPr="00791CE9">
        <w:rPr>
          <w:lang w:eastAsia="ja-JP"/>
        </w:rPr>
        <w:t>specified</w:t>
      </w:r>
      <w:r w:rsidRPr="00791CE9">
        <w:t xml:space="preserve"> in ITU</w:t>
      </w:r>
      <w:r w:rsidRPr="00791CE9">
        <w:noBreakHyphen/>
        <w:t>T H.264 | ISO/IEC 14496-10 in order to verify bitstream correctness. Many tests can be performed on syntax elements in a state prior to their use in some processing stages.</w:t>
      </w:r>
    </w:p>
    <w:p w:rsidR="006B102A" w:rsidRPr="001152BA" w:rsidRDefault="00CD65E6" w:rsidP="001C6736">
      <w:pPr>
        <w:pStyle w:val="2"/>
      </w:pPr>
      <w:bookmarkStart w:id="224" w:name="_Toc103501183"/>
      <w:bookmarkStart w:id="225" w:name="_Toc111603021"/>
      <w:bookmarkStart w:id="226" w:name="_Toc116461455"/>
      <w:bookmarkStart w:id="227" w:name="_Toc116462390"/>
      <w:bookmarkStart w:id="228" w:name="_Toc116463419"/>
      <w:bookmarkStart w:id="229" w:name="_Toc116467658"/>
      <w:bookmarkStart w:id="230" w:name="_Toc197321662"/>
      <w:bookmarkStart w:id="231" w:name="_Toc261251393"/>
      <w:bookmarkStart w:id="232" w:name="_Toc265074427"/>
      <w:bookmarkStart w:id="233" w:name="_Toc265587336"/>
      <w:bookmarkStart w:id="234" w:name="_Toc268684389"/>
      <w:bookmarkStart w:id="235" w:name="_Toc310369676"/>
      <w:bookmarkStart w:id="236" w:name="_Toc326647115"/>
      <w:bookmarkStart w:id="237" w:name="_Toc327877320"/>
      <w:r w:rsidRPr="00791CE9">
        <w:lastRenderedPageBreak/>
        <w:t>6.5</w:t>
      </w:r>
      <w:r w:rsidRPr="00791CE9">
        <w:tab/>
        <w:t>Procedure to test decoder conformance</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6B102A" w:rsidRPr="001152BA" w:rsidRDefault="00CD65E6" w:rsidP="001C6736">
      <w:pPr>
        <w:pStyle w:val="3"/>
        <w:rPr>
          <w:lang w:eastAsia="ja-JP"/>
        </w:rPr>
      </w:pPr>
      <w:bookmarkStart w:id="238" w:name="_Toc103501184"/>
      <w:bookmarkStart w:id="239" w:name="_Toc111603022"/>
      <w:r w:rsidRPr="00791CE9">
        <w:t>6.5.1</w:t>
      </w:r>
      <w:r w:rsidRPr="00791CE9">
        <w:tab/>
        <w:t>Con</w:t>
      </w:r>
      <w:r w:rsidRPr="00791CE9">
        <w:rPr>
          <w:lang w:eastAsia="ja-JP"/>
        </w:rPr>
        <w:t>formance bitstreams</w:t>
      </w:r>
      <w:bookmarkEnd w:id="238"/>
      <w:bookmarkEnd w:id="239"/>
    </w:p>
    <w:p w:rsidR="006B102A" w:rsidRPr="001152BA" w:rsidRDefault="00CD65E6" w:rsidP="006B102A">
      <w:r w:rsidRPr="00791CE9">
        <w:rPr>
          <w:lang w:eastAsia="ja-JP"/>
        </w:rPr>
        <w:t>A bitstream</w:t>
      </w:r>
      <w:r w:rsidRPr="00791CE9">
        <w:t xml:space="preserve"> has values of profile_idc, level_idc, and constraint_setX_flag (where X is a number in the range of 0 to 6, inclusive) corresponding to a set of specified constraints on a bitstream for which a decoder conforming to a specified profile and level is required in Annex A, clause G.10, </w:t>
      </w:r>
      <w:del w:id="240" w:author="Teruhiko Suzuki" w:date="2012-09-18T18:52:00Z">
        <w:r w:rsidRPr="00791CE9" w:rsidDel="002C1D9A">
          <w:delText xml:space="preserve">or clause </w:delText>
        </w:r>
      </w:del>
      <w:r w:rsidRPr="00791CE9">
        <w:t>H.10</w:t>
      </w:r>
      <w:ins w:id="241" w:author="Teruhiko Suzuki" w:date="2012-09-18T18:52:00Z">
        <w:r w:rsidR="002C1D9A">
          <w:rPr>
            <w:rFonts w:hint="eastAsia"/>
            <w:lang w:eastAsia="ja-JP"/>
          </w:rPr>
          <w:t>, or I.10</w:t>
        </w:r>
      </w:ins>
      <w:r w:rsidRPr="00791CE9">
        <w:t xml:space="preserve"> of ITU-T H.264 | ISO/IEC 14496-10 to properly perform the decoding process.</w:t>
      </w:r>
    </w:p>
    <w:p w:rsidR="006B102A" w:rsidRPr="001152BA" w:rsidRDefault="00CD65E6" w:rsidP="001C6736">
      <w:pPr>
        <w:pStyle w:val="3"/>
        <w:rPr>
          <w:lang w:eastAsia="ja-JP"/>
        </w:rPr>
      </w:pPr>
      <w:bookmarkStart w:id="242" w:name="_Toc103501185"/>
      <w:bookmarkStart w:id="243" w:name="_Toc111603023"/>
      <w:r w:rsidRPr="00791CE9">
        <w:t>6.5.2</w:t>
      </w:r>
      <w:r w:rsidRPr="00791CE9">
        <w:tab/>
      </w:r>
      <w:r w:rsidRPr="00791CE9">
        <w:rPr>
          <w:lang w:eastAsia="ja-JP"/>
        </w:rPr>
        <w:t>Contents of the bitstream file</w:t>
      </w:r>
      <w:bookmarkEnd w:id="242"/>
      <w:bookmarkEnd w:id="243"/>
    </w:p>
    <w:p w:rsidR="006B102A" w:rsidRPr="001152BA" w:rsidRDefault="00CD65E6" w:rsidP="006B102A">
      <w:r w:rsidRPr="00791CE9">
        <w:rPr>
          <w:lang w:eastAsia="ja-JP"/>
        </w:rPr>
        <w:t xml:space="preserve">The conformance bitstreams are included in this </w:t>
      </w:r>
      <w:r w:rsidRPr="00791CE9">
        <w:t>Recommendation | International Standard</w:t>
      </w:r>
      <w:r w:rsidRPr="00791CE9">
        <w:rPr>
          <w:lang w:eastAsia="ja-JP"/>
        </w:rPr>
        <w:t xml:space="preserve"> as an electronic attachment. </w:t>
      </w:r>
      <w:r w:rsidRPr="00791CE9">
        <w:t>The following information is included in a single zipped file for each such bitstream.</w:t>
      </w:r>
    </w:p>
    <w:p w:rsidR="006B102A" w:rsidRPr="001152BA" w:rsidRDefault="00CD65E6" w:rsidP="006B102A">
      <w:pPr>
        <w:pStyle w:val="enumlev1"/>
      </w:pPr>
      <w:r w:rsidRPr="00791CE9">
        <w:t>–</w:t>
      </w:r>
      <w:r w:rsidRPr="00791CE9">
        <w:tab/>
      </w:r>
      <w:r w:rsidRPr="00791CE9">
        <w:rPr>
          <w:lang w:eastAsia="ja-JP"/>
        </w:rPr>
        <w:t>b</w:t>
      </w:r>
      <w:r w:rsidRPr="00791CE9">
        <w:t>itstream;</w:t>
      </w:r>
    </w:p>
    <w:p w:rsidR="006B102A" w:rsidRPr="001152BA" w:rsidRDefault="00CD65E6" w:rsidP="006B102A">
      <w:pPr>
        <w:pStyle w:val="enumlev1"/>
      </w:pPr>
      <w:r w:rsidRPr="00791CE9">
        <w:t>–</w:t>
      </w:r>
      <w:r w:rsidRPr="00791CE9">
        <w:tab/>
      </w:r>
      <w:r w:rsidRPr="00791CE9">
        <w:rPr>
          <w:lang w:eastAsia="ja-JP"/>
        </w:rPr>
        <w:t>decoded</w:t>
      </w:r>
      <w:r w:rsidRPr="00791CE9">
        <w:t xml:space="preserve"> pictures or hashes of decoded pictures (may not be present);</w:t>
      </w:r>
    </w:p>
    <w:p w:rsidR="006B102A" w:rsidRPr="001152BA" w:rsidRDefault="00CD65E6" w:rsidP="006B102A">
      <w:pPr>
        <w:pStyle w:val="enumlev1"/>
      </w:pPr>
      <w:r w:rsidRPr="00791CE9">
        <w:t>–</w:t>
      </w:r>
      <w:r w:rsidRPr="00791CE9">
        <w:tab/>
        <w:t>short description of the bitstream;</w:t>
      </w:r>
    </w:p>
    <w:p w:rsidR="006B102A" w:rsidRPr="001152BA" w:rsidRDefault="00CD65E6" w:rsidP="006B102A">
      <w:pPr>
        <w:pStyle w:val="enumlev1"/>
      </w:pPr>
      <w:r w:rsidRPr="00791CE9">
        <w:t>–</w:t>
      </w:r>
      <w:r w:rsidRPr="00791CE9">
        <w:tab/>
        <w:t>trace file (the bitstream in ASCII format).</w:t>
      </w:r>
    </w:p>
    <w:p w:rsidR="006B102A" w:rsidRPr="001152BA" w:rsidRDefault="00CD65E6" w:rsidP="006B102A">
      <w:pPr>
        <w:rPr>
          <w:lang w:eastAsia="ja-JP"/>
        </w:rPr>
      </w:pPr>
      <w:r w:rsidRPr="00791CE9">
        <w:rPr>
          <w:lang w:eastAsia="ja-JP"/>
        </w:rPr>
        <w:t>In cases where the decoded pictures or hashes of decoded pictures are not available, the reference software decoder shall be used to generate the necessary reference decoded pictures from the bitstream.</w:t>
      </w:r>
    </w:p>
    <w:p w:rsidR="006B102A" w:rsidRPr="001152BA" w:rsidRDefault="00CD65E6" w:rsidP="001C6736">
      <w:pPr>
        <w:pStyle w:val="3"/>
      </w:pPr>
      <w:bookmarkStart w:id="244" w:name="_Toc103501186"/>
      <w:bookmarkStart w:id="245" w:name="_Toc111603024"/>
      <w:r w:rsidRPr="00791CE9">
        <w:t>6.5.3</w:t>
      </w:r>
      <w:r w:rsidRPr="00791CE9">
        <w:tab/>
        <w:t>Requirements on output of the decoding process and timing</w:t>
      </w:r>
      <w:bookmarkEnd w:id="244"/>
      <w:bookmarkEnd w:id="245"/>
    </w:p>
    <w:p w:rsidR="006B102A" w:rsidRPr="001152BA" w:rsidRDefault="00CD65E6" w:rsidP="006B102A">
      <w:r w:rsidRPr="00791CE9">
        <w:t>Two classes of decoder conformance are specified:</w:t>
      </w:r>
    </w:p>
    <w:p w:rsidR="006B102A" w:rsidRPr="001152BA" w:rsidRDefault="00CD65E6" w:rsidP="006B102A">
      <w:pPr>
        <w:pStyle w:val="enumlev1"/>
      </w:pPr>
      <w:r w:rsidRPr="00791CE9">
        <w:t>–</w:t>
      </w:r>
      <w:r w:rsidRPr="00791CE9">
        <w:tab/>
        <w:t>output order conformance; and</w:t>
      </w:r>
    </w:p>
    <w:p w:rsidR="006B102A" w:rsidRPr="001152BA" w:rsidRDefault="00CD65E6" w:rsidP="006B102A">
      <w:pPr>
        <w:pStyle w:val="enumlev1"/>
      </w:pPr>
      <w:r w:rsidRPr="00791CE9">
        <w:t>–</w:t>
      </w:r>
      <w:r w:rsidRPr="00791CE9">
        <w:tab/>
        <w:t>output timing conformance.</w:t>
      </w:r>
    </w:p>
    <w:p w:rsidR="006B102A" w:rsidRPr="001152BA" w:rsidRDefault="00CD65E6" w:rsidP="006B102A">
      <w:r w:rsidRPr="00791CE9">
        <w:t>The output of the decoding process is specified in clauses 8, G.8, G.12, H.8, H.12</w:t>
      </w:r>
      <w:ins w:id="246" w:author="Teruhiko Suzuki" w:date="2012-09-18T18:52:00Z">
        <w:r w:rsidR="005A6482">
          <w:rPr>
            <w:rFonts w:hint="eastAsia"/>
            <w:lang w:eastAsia="ja-JP"/>
          </w:rPr>
          <w:t>, I.8, I.12</w:t>
        </w:r>
      </w:ins>
      <w:r w:rsidRPr="00791CE9">
        <w:t xml:space="preserve"> and Annex C of ITU</w:t>
      </w:r>
      <w:r w:rsidRPr="00791CE9">
        <w:noBreakHyphen/>
        <w:t xml:space="preserve">T H.264 | ISO/IEC 14496-10. </w:t>
      </w:r>
    </w:p>
    <w:p w:rsidR="006B102A" w:rsidRPr="001152BA" w:rsidRDefault="00CD65E6" w:rsidP="006B102A">
      <w:r w:rsidRPr="00791CE9">
        <w:t xml:space="preserve">For output order conformance, it is a requirement that all of the decoded pictures specified for output in Annex C, clause G.12, </w:t>
      </w:r>
      <w:del w:id="247" w:author="Teruhiko Suzuki" w:date="2012-09-18T18:53:00Z">
        <w:r w:rsidRPr="00791CE9" w:rsidDel="005A6482">
          <w:delText xml:space="preserve">or clause </w:delText>
        </w:r>
      </w:del>
      <w:r w:rsidRPr="00791CE9">
        <w:t>H.12</w:t>
      </w:r>
      <w:ins w:id="248" w:author="Teruhiko Suzuki" w:date="2012-09-18T18:53:00Z">
        <w:r w:rsidR="005A6482">
          <w:rPr>
            <w:rFonts w:hint="eastAsia"/>
            <w:lang w:eastAsia="ja-JP"/>
          </w:rPr>
          <w:t>, or I.12</w:t>
        </w:r>
      </w:ins>
      <w:r w:rsidRPr="00791CE9">
        <w:t xml:space="preserve"> of ITU</w:t>
      </w:r>
      <w:r w:rsidRPr="00791CE9">
        <w:noBreakHyphen/>
        <w:t xml:space="preserve">T H.264 | ISO/IEC 14496-10 shall be output by a conforming decoder in the specified order and that the values of the decoded samples in all of the pictures that are output shall be (exactly equal to) the values specified in clause 8, clause G.8, </w:t>
      </w:r>
      <w:del w:id="249" w:author="Teruhiko Suzuki" w:date="2012-09-18T18:53:00Z">
        <w:r w:rsidRPr="00791CE9" w:rsidDel="005A6482">
          <w:delText xml:space="preserve">or clause </w:delText>
        </w:r>
      </w:del>
      <w:r w:rsidRPr="00791CE9">
        <w:t>H.8</w:t>
      </w:r>
      <w:ins w:id="250" w:author="Teruhiko Suzuki" w:date="2012-09-18T18:53:00Z">
        <w:r w:rsidR="005A6482">
          <w:rPr>
            <w:rFonts w:hint="eastAsia"/>
            <w:lang w:eastAsia="ja-JP"/>
          </w:rPr>
          <w:t>, or I.8</w:t>
        </w:r>
      </w:ins>
      <w:r w:rsidRPr="00791CE9">
        <w:t xml:space="preserve"> of ITU-T H.264 | ISO/IEC 14496-10.</w:t>
      </w:r>
    </w:p>
    <w:p w:rsidR="006B102A" w:rsidRPr="001152BA" w:rsidRDefault="00CD65E6" w:rsidP="006B102A">
      <w:pPr>
        <w:rPr>
          <w:lang w:eastAsia="ja-JP"/>
        </w:rPr>
      </w:pPr>
      <w:r w:rsidRPr="00791CE9">
        <w:t xml:space="preserve">For output timing conformance, it is a requirement that a conforming decoder shall also output the </w:t>
      </w:r>
      <w:r w:rsidRPr="00791CE9">
        <w:rPr>
          <w:lang w:eastAsia="ja-JP"/>
        </w:rPr>
        <w:t>decoded</w:t>
      </w:r>
      <w:r w:rsidRPr="00791CE9">
        <w:t xml:space="preserve"> samples at the rates and times specified in Annex C, clause G.12, </w:t>
      </w:r>
      <w:del w:id="251" w:author="Teruhiko Suzuki" w:date="2012-09-18T18:53:00Z">
        <w:r w:rsidRPr="00791CE9" w:rsidDel="005A6482">
          <w:delText xml:space="preserve">or clause </w:delText>
        </w:r>
      </w:del>
      <w:r w:rsidRPr="00791CE9">
        <w:t>H.12</w:t>
      </w:r>
      <w:ins w:id="252" w:author="Teruhiko Suzuki" w:date="2012-09-18T18:53:00Z">
        <w:r w:rsidR="005A6482">
          <w:rPr>
            <w:rFonts w:hint="eastAsia"/>
            <w:lang w:eastAsia="ja-JP"/>
          </w:rPr>
          <w:t>, or I.12</w:t>
        </w:r>
      </w:ins>
      <w:r w:rsidRPr="00791CE9">
        <w:t xml:space="preserve"> of ITU-T H.264 | ISO/IEC 14496-10.</w:t>
      </w:r>
    </w:p>
    <w:p w:rsidR="006B102A" w:rsidRPr="001152BA" w:rsidRDefault="00CD65E6" w:rsidP="006B102A">
      <w:r w:rsidRPr="00791CE9">
        <w:t>The display process, which ordinarily follows the output of the decoding process, is outside the scope of this Recommendation | International Standard.</w:t>
      </w:r>
    </w:p>
    <w:p w:rsidR="006B102A" w:rsidRPr="001152BA" w:rsidRDefault="00CD65E6" w:rsidP="001C6736">
      <w:pPr>
        <w:pStyle w:val="3"/>
      </w:pPr>
      <w:bookmarkStart w:id="253" w:name="_Toc103501187"/>
      <w:bookmarkStart w:id="254" w:name="_Toc111603025"/>
      <w:r w:rsidRPr="00791CE9">
        <w:t>6.5.4</w:t>
      </w:r>
      <w:r w:rsidRPr="00791CE9">
        <w:tab/>
        <w:t>Recommendations (informative)</w:t>
      </w:r>
      <w:bookmarkEnd w:id="253"/>
      <w:bookmarkEnd w:id="254"/>
    </w:p>
    <w:p w:rsidR="006B102A" w:rsidRPr="001152BA" w:rsidRDefault="00CD65E6" w:rsidP="006B102A">
      <w:bookmarkStart w:id="255" w:name="_Ref77950926"/>
      <w:r w:rsidRPr="00791CE9">
        <w:t>This clause does not form an integral part of this Recommendation | International Standard.</w:t>
      </w:r>
    </w:p>
    <w:p w:rsidR="006B102A" w:rsidRPr="001152BA" w:rsidRDefault="00CD65E6" w:rsidP="006B102A">
      <w:pPr>
        <w:rPr>
          <w:rFonts w:cs="Arial"/>
          <w:lang w:eastAsia="ja-JP"/>
        </w:rPr>
      </w:pPr>
      <w:r w:rsidRPr="00791CE9">
        <w:rPr>
          <w:rFonts w:cs="Arial"/>
        </w:rPr>
        <w:t xml:space="preserve">In addition to the requirements, it is desirable that conforming decoders implement various informative recommendations </w:t>
      </w:r>
      <w:r w:rsidRPr="00791CE9">
        <w:rPr>
          <w:rFonts w:cs="Arial"/>
          <w:lang w:eastAsia="ja-JP"/>
        </w:rPr>
        <w:t>specified</w:t>
      </w:r>
      <w:r w:rsidRPr="00791CE9">
        <w:rPr>
          <w:rFonts w:cs="Arial"/>
        </w:rPr>
        <w:t xml:space="preserve"> in ITU-T H.264 | ISO/IEC 14496-10 that are not an integral part of that Recommendation | International Standard. This clause lists some of these recommendations.</w:t>
      </w:r>
    </w:p>
    <w:p w:rsidR="006B102A" w:rsidRPr="001152BA" w:rsidRDefault="00CD65E6" w:rsidP="006B102A">
      <w:pPr>
        <w:rPr>
          <w:rFonts w:cs="Arial"/>
        </w:rPr>
      </w:pPr>
      <w:r w:rsidRPr="00791CE9">
        <w:rPr>
          <w:rFonts w:cs="Arial"/>
        </w:rPr>
        <w:t>It is recommended that a conforming decoder be able to resume the decoding process as soon as possible after the loss or corruption of part of a bitstream. In most cases it is possible to resume decoding at the next start code or slice header. It is recommended that a conforming decoder be able to perform concealment for the macroblocks or video packets for which all the coded data has not been received.</w:t>
      </w:r>
    </w:p>
    <w:p w:rsidR="006B102A" w:rsidRPr="001152BA" w:rsidRDefault="00CD65E6" w:rsidP="001C6736">
      <w:pPr>
        <w:pStyle w:val="3"/>
        <w:rPr>
          <w:lang w:eastAsia="ja-JP"/>
        </w:rPr>
      </w:pPr>
      <w:bookmarkStart w:id="256" w:name="_Toc103501188"/>
      <w:bookmarkStart w:id="257" w:name="_Toc111603026"/>
      <w:r w:rsidRPr="00791CE9">
        <w:t>6.5.5</w:t>
      </w:r>
      <w:r w:rsidRPr="00791CE9">
        <w:tab/>
        <w:t>Static tests</w:t>
      </w:r>
      <w:bookmarkEnd w:id="255"/>
      <w:r w:rsidRPr="00791CE9">
        <w:t xml:space="preserve"> for output order conformance</w:t>
      </w:r>
      <w:bookmarkEnd w:id="256"/>
      <w:bookmarkEnd w:id="257"/>
    </w:p>
    <w:p w:rsidR="006B102A" w:rsidRPr="001152BA" w:rsidRDefault="00CD65E6" w:rsidP="006B102A">
      <w:pPr>
        <w:rPr>
          <w:lang w:eastAsia="ja-JP"/>
        </w:rPr>
      </w:pPr>
      <w:r w:rsidRPr="00791CE9">
        <w:t xml:space="preserve">Static tests of a video decoder require testing of the </w:t>
      </w:r>
      <w:r w:rsidRPr="00791CE9">
        <w:rPr>
          <w:lang w:eastAsia="ja-JP"/>
        </w:rPr>
        <w:t>decoded</w:t>
      </w:r>
      <w:r w:rsidRPr="00791CE9">
        <w:t xml:space="preserve"> samples. This clause will explain how this test can be accomplished when the decoded samples at the output of the decoding process are available. It may not be possible to perform this type of test with a production decoder (due to the lack of an appropriate accessible interface in the design at which to perform the test). In that case this test should be performed by the manufacturer during the design and development phase. Static tests are used for testing the decoding process. The test will check that the values of the samples decoded by the decoder under test shall be identical to the values of the samples decoded by the reference decoder. When a hash of the values of the samples of the decoded pictures is attached to the bitstream file, a corresponding hash operation performed on the values of the samples of the decoded pictures produced by the decoder under test shall produce the same results.</w:t>
      </w:r>
    </w:p>
    <w:p w:rsidR="006B102A" w:rsidRPr="001152BA" w:rsidRDefault="00CD65E6" w:rsidP="001C6736">
      <w:pPr>
        <w:pStyle w:val="3"/>
      </w:pPr>
      <w:bookmarkStart w:id="258" w:name="_Ref77951037"/>
      <w:bookmarkStart w:id="259" w:name="_Toc103501189"/>
      <w:bookmarkStart w:id="260" w:name="_Toc111603027"/>
      <w:r w:rsidRPr="00791CE9">
        <w:lastRenderedPageBreak/>
        <w:t>6.5.6</w:t>
      </w:r>
      <w:r w:rsidRPr="00791CE9">
        <w:tab/>
        <w:t>Dynamic tests</w:t>
      </w:r>
      <w:bookmarkEnd w:id="258"/>
      <w:r w:rsidRPr="00791CE9">
        <w:t xml:space="preserve"> for output timing conformance</w:t>
      </w:r>
      <w:bookmarkEnd w:id="259"/>
      <w:bookmarkEnd w:id="260"/>
    </w:p>
    <w:p w:rsidR="006B102A" w:rsidRPr="001152BA" w:rsidRDefault="00CD65E6" w:rsidP="006B102A">
      <w:pPr>
        <w:rPr>
          <w:lang w:eastAsia="ja-JP"/>
        </w:rPr>
      </w:pPr>
      <w:r w:rsidRPr="00791CE9">
        <w:t>Dynamic tests are applied to check that all the decoded samples are output and that the timing of the output of the decoder's decoded samples conforms to the specification of clauses 8, G.8, G.12, H.8</w:t>
      </w:r>
      <w:ins w:id="261" w:author="Teruhiko Suzuki" w:date="2012-09-18T18:54:00Z">
        <w:r w:rsidR="005A6482">
          <w:rPr>
            <w:rFonts w:hint="eastAsia"/>
            <w:lang w:eastAsia="ja-JP"/>
          </w:rPr>
          <w:t xml:space="preserve">, </w:t>
        </w:r>
      </w:ins>
      <w:del w:id="262" w:author="Teruhiko Suzuki" w:date="2012-09-18T18:54:00Z">
        <w:r w:rsidRPr="00791CE9" w:rsidDel="005A6482">
          <w:delText xml:space="preserve"> and </w:delText>
        </w:r>
      </w:del>
      <w:r w:rsidRPr="00791CE9">
        <w:t>H.12</w:t>
      </w:r>
      <w:ins w:id="263" w:author="Teruhiko Suzuki" w:date="2012-09-18T18:54:00Z">
        <w:r w:rsidR="005A6482">
          <w:rPr>
            <w:rFonts w:hint="eastAsia"/>
            <w:lang w:eastAsia="ja-JP"/>
          </w:rPr>
          <w:t>, I.8 and I.12</w:t>
        </w:r>
      </w:ins>
      <w:r w:rsidRPr="00791CE9">
        <w:t>; and Annex C of ITU</w:t>
      </w:r>
      <w:r w:rsidRPr="00791CE9">
        <w:noBreakHyphen/>
        <w:t xml:space="preserve">T H.264 | ISO/IEC 14496-10, and to verify that the HRD models (as </w:t>
      </w:r>
      <w:r w:rsidRPr="00791CE9">
        <w:rPr>
          <w:lang w:eastAsia="ja-JP"/>
        </w:rPr>
        <w:t>specified</w:t>
      </w:r>
      <w:r w:rsidRPr="00791CE9">
        <w:t xml:space="preserve"> by the CPB and DPB specification in Annex C, clause G.12, </w:t>
      </w:r>
      <w:del w:id="264" w:author="Teruhiko Suzuki" w:date="2012-09-18T18:54:00Z">
        <w:r w:rsidRPr="00791CE9" w:rsidDel="005A6482">
          <w:delText xml:space="preserve">or clause </w:delText>
        </w:r>
      </w:del>
      <w:r w:rsidRPr="00791CE9">
        <w:t>H.12</w:t>
      </w:r>
      <w:ins w:id="265" w:author="Teruhiko Suzuki" w:date="2012-09-18T18:54:00Z">
        <w:r w:rsidR="005A6482">
          <w:rPr>
            <w:rFonts w:hint="eastAsia"/>
            <w:lang w:eastAsia="ja-JP"/>
          </w:rPr>
          <w:t>, or I.12</w:t>
        </w:r>
      </w:ins>
      <w:r w:rsidRPr="00791CE9">
        <w:t xml:space="preserve"> of ITU-T H.264 | ISO/IEC 14496-10) are not violated when the bits are delivered at the proper rate.</w:t>
      </w:r>
    </w:p>
    <w:p w:rsidR="006B102A" w:rsidRPr="001152BA" w:rsidRDefault="00CD65E6" w:rsidP="006B102A">
      <w:pPr>
        <w:rPr>
          <w:lang w:eastAsia="ja-JP"/>
        </w:rPr>
      </w:pPr>
      <w:r w:rsidRPr="00791CE9">
        <w:rPr>
          <w:lang w:eastAsia="ja-JP"/>
        </w:rPr>
        <w:t>The dynamic test is often easier to perform on a complete decoder system, which may include a systems decoder, a video decoder and a display process. It may be possible to record the output of the display process and to check that display order and timing of fields or frames are correct at the output of the display process. However, since the display process is not within the normative scope of ITU-T H.264 | ISO/IEC 14496-10, there may be cases where the output of the display process differs in timing or value even though the video decoder is conforming. In this case, the output of the video decoder itself (before the display process) would need to be captured in order to perform the dynamic tests on the video decoder. In particular the field or frame order and timing shall be correct.</w:t>
      </w:r>
    </w:p>
    <w:p w:rsidR="006B102A" w:rsidRPr="001152BA" w:rsidRDefault="00CD65E6" w:rsidP="006B102A">
      <w:pPr>
        <w:rPr>
          <w:lang w:eastAsia="ja-JP"/>
        </w:rPr>
      </w:pPr>
      <w:r w:rsidRPr="00791CE9">
        <w:rPr>
          <w:lang w:eastAsia="ja-JP"/>
        </w:rPr>
        <w:t xml:space="preserve">If buffering period SEI and picture timing SEI are included in the test bitstream, HRD conformance shall be verified using the values of initial_cpb_removal_delay, initial_cpb_removal_delay_offset, cpb_removal_delay and dpb_removal_delay that are included in the bitstream. </w:t>
      </w:r>
    </w:p>
    <w:p w:rsidR="006B102A" w:rsidRPr="001152BA" w:rsidRDefault="00CD65E6" w:rsidP="006B102A">
      <w:pPr>
        <w:rPr>
          <w:lang w:eastAsia="ja-JP"/>
        </w:rPr>
      </w:pPr>
      <w:r w:rsidRPr="00791CE9">
        <w:rPr>
          <w:lang w:eastAsia="ja-JP"/>
        </w:rPr>
        <w:t>If buffering period SEI and picture timing SEI are not included in the bitstream, the following inferences shall be made to generate the missing parameters:</w:t>
      </w:r>
    </w:p>
    <w:p w:rsidR="006B102A" w:rsidRPr="001152BA" w:rsidRDefault="00CD65E6" w:rsidP="006B102A">
      <w:pPr>
        <w:pStyle w:val="enumlev1"/>
        <w:rPr>
          <w:lang w:eastAsia="ja-JP"/>
        </w:rPr>
      </w:pPr>
      <w:r w:rsidRPr="00791CE9">
        <w:rPr>
          <w:lang w:eastAsia="ja-JP"/>
        </w:rPr>
        <w:t>–</w:t>
      </w:r>
      <w:r w:rsidRPr="00791CE9">
        <w:rPr>
          <w:lang w:eastAsia="ja-JP"/>
        </w:rPr>
        <w:tab/>
        <w:t>fixed_frame_rate_flag shall be inferred to be 1.</w:t>
      </w:r>
    </w:p>
    <w:p w:rsidR="006B102A" w:rsidRPr="001152BA" w:rsidRDefault="00CD65E6" w:rsidP="006B102A">
      <w:pPr>
        <w:pStyle w:val="enumlev1"/>
      </w:pPr>
      <w:r w:rsidRPr="00791CE9">
        <w:rPr>
          <w:lang w:eastAsia="ja-JP"/>
        </w:rPr>
        <w:t>–</w:t>
      </w:r>
      <w:r w:rsidRPr="00791CE9">
        <w:rPr>
          <w:lang w:eastAsia="ja-JP"/>
        </w:rPr>
        <w:tab/>
        <w:t>low_delay_hrd_flag shall be inferred to be 0.</w:t>
      </w:r>
    </w:p>
    <w:p w:rsidR="006B102A" w:rsidRPr="001152BA" w:rsidRDefault="00CD65E6" w:rsidP="006B102A">
      <w:pPr>
        <w:pStyle w:val="enumlev1"/>
      </w:pPr>
      <w:r w:rsidRPr="00791CE9">
        <w:rPr>
          <w:lang w:eastAsia="ja-JP"/>
        </w:rPr>
        <w:t>–</w:t>
      </w:r>
      <w:r w:rsidRPr="00791CE9">
        <w:rPr>
          <w:lang w:eastAsia="ja-JP"/>
        </w:rPr>
        <w:tab/>
        <w:t>cbr_flag shall be inferred to be 0.</w:t>
      </w:r>
    </w:p>
    <w:p w:rsidR="006B102A" w:rsidRPr="001152BA" w:rsidRDefault="00CD65E6" w:rsidP="006B102A">
      <w:pPr>
        <w:pStyle w:val="enumlev1"/>
        <w:rPr>
          <w:lang w:eastAsia="ja-JP"/>
        </w:rPr>
      </w:pPr>
      <w:r w:rsidRPr="00791CE9">
        <w:t>–</w:t>
      </w:r>
      <w:r w:rsidRPr="00791CE9">
        <w:tab/>
      </w:r>
      <w:r w:rsidRPr="00791CE9">
        <w:rPr>
          <w:lang w:eastAsia="ja-JP"/>
        </w:rPr>
        <w:t>The frame rate of the bitstream shall be inferred to be the frame rate value specified in the corresponding table of clause 6.7, where the bitstream is listed. If this is missing, then a frame rate of either 25 or 30000 ÷ 1001 can be inferred.</w:t>
      </w:r>
    </w:p>
    <w:p w:rsidR="006B102A" w:rsidRPr="001152BA" w:rsidRDefault="00CD65E6" w:rsidP="006B102A">
      <w:pPr>
        <w:pStyle w:val="enumlev1"/>
        <w:rPr>
          <w:lang w:eastAsia="ja-JP"/>
        </w:rPr>
      </w:pPr>
      <w:r w:rsidRPr="00791CE9">
        <w:t>–</w:t>
      </w:r>
      <w:r w:rsidRPr="00791CE9">
        <w:tab/>
      </w:r>
      <w:r w:rsidRPr="00791CE9">
        <w:rPr>
          <w:lang w:eastAsia="ja-JP"/>
        </w:rPr>
        <w:t>time_scale shall be set to 90,000 and the value of num_units_in_tick shall be computed based on field rate (twice the frame rate).</w:t>
      </w:r>
    </w:p>
    <w:p w:rsidR="006B102A" w:rsidRPr="001152BA" w:rsidRDefault="00CD65E6" w:rsidP="006B102A">
      <w:pPr>
        <w:pStyle w:val="enumlev1"/>
        <w:rPr>
          <w:lang w:eastAsia="ja-JP"/>
        </w:rPr>
      </w:pPr>
      <w:r w:rsidRPr="00791CE9">
        <w:rPr>
          <w:lang w:eastAsia="ja-JP"/>
        </w:rPr>
        <w:t>–</w:t>
      </w:r>
      <w:r w:rsidRPr="00791CE9">
        <w:rPr>
          <w:lang w:eastAsia="ja-JP"/>
        </w:rPr>
        <w:tab/>
        <w:t>The bit rate of the bitstream shall be inferred to be the maximum value for the level specified in Table A</w:t>
      </w:r>
      <w:r w:rsidRPr="00791CE9">
        <w:rPr>
          <w:lang w:eastAsia="ja-JP"/>
        </w:rPr>
        <w:noBreakHyphen/>
        <w:t>1 in ITU-T H.264 | ISO/IEC 14496-10.</w:t>
      </w:r>
    </w:p>
    <w:p w:rsidR="006B102A" w:rsidRPr="001152BA" w:rsidRDefault="00CD65E6" w:rsidP="006B102A">
      <w:pPr>
        <w:pStyle w:val="enumlev1"/>
        <w:rPr>
          <w:lang w:eastAsia="ja-JP"/>
        </w:rPr>
      </w:pPr>
      <w:r w:rsidRPr="00791CE9">
        <w:rPr>
          <w:lang w:eastAsia="ja-JP"/>
        </w:rPr>
        <w:t>–</w:t>
      </w:r>
      <w:r w:rsidRPr="00791CE9">
        <w:rPr>
          <w:lang w:eastAsia="ja-JP"/>
        </w:rPr>
        <w:tab/>
        <w:t>CPB and DPB sizes shall be inferred to be the maximum value for the level specified in Table A-1 in ITU</w:t>
      </w:r>
      <w:r w:rsidRPr="00791CE9">
        <w:rPr>
          <w:lang w:eastAsia="ja-JP"/>
        </w:rPr>
        <w:noBreakHyphen/>
        <w:t>T H.264 | ISO/IEC 14496-10.</w:t>
      </w:r>
    </w:p>
    <w:p w:rsidR="006B102A" w:rsidRPr="001152BA" w:rsidRDefault="00CD65E6" w:rsidP="006B102A">
      <w:pPr>
        <w:rPr>
          <w:lang w:eastAsia="ja-JP"/>
        </w:rPr>
      </w:pPr>
      <w:bookmarkStart w:id="266" w:name="_Toc111603028"/>
      <w:r w:rsidRPr="00791CE9">
        <w:rPr>
          <w:lang w:eastAsia="ja-JP"/>
        </w:rPr>
        <w:t>With the above inferences, the HRD shall be operated as follows.</w:t>
      </w:r>
      <w:bookmarkEnd w:id="266"/>
    </w:p>
    <w:p w:rsidR="006B102A" w:rsidRPr="001152BA" w:rsidRDefault="00CD65E6" w:rsidP="006B102A">
      <w:pPr>
        <w:pStyle w:val="enumlev1"/>
      </w:pPr>
      <w:r w:rsidRPr="00791CE9">
        <w:t>–</w:t>
      </w:r>
      <w:r w:rsidRPr="00791CE9">
        <w:tab/>
      </w:r>
      <w:r w:rsidRPr="00791CE9">
        <w:rPr>
          <w:lang w:eastAsia="ja-JP"/>
        </w:rPr>
        <w:t>The CPB is filled starting at time t = 0, until it is full, before removal of the first access unit. This means that the initial_cpb_removal_delay shall be inferred to be equal to the total CPB buffer size divided by the bit rate divided by 90000 (rounded downwards) and initial_cpb_removal_delay_offset shall be inferred to be equal to zero.</w:t>
      </w:r>
    </w:p>
    <w:p w:rsidR="006B102A" w:rsidRPr="001152BA" w:rsidRDefault="00CD65E6" w:rsidP="006B102A">
      <w:pPr>
        <w:pStyle w:val="enumlev1"/>
        <w:rPr>
          <w:lang w:eastAsia="ja-JP"/>
        </w:rPr>
      </w:pPr>
      <w:r w:rsidRPr="00791CE9">
        <w:rPr>
          <w:lang w:eastAsia="ja-JP"/>
        </w:rPr>
        <w:t>–</w:t>
      </w:r>
      <w:r w:rsidRPr="00791CE9">
        <w:rPr>
          <w:lang w:eastAsia="ja-JP"/>
        </w:rPr>
        <w:tab/>
        <w:t>The first access unit is removed at time t = initial_cpb_removal_delay ÷ 90000 and subsequent access units are removed at intervals based on the frame distance, i.e., 2 * (90000 ÷ num_units_in_tick) or the field distance, i.e., (90000 / num_units_in_tick), depending on whether the access unit is coded as a frame picture or field picture.</w:t>
      </w:r>
    </w:p>
    <w:p w:rsidR="006B102A" w:rsidRPr="001152BA" w:rsidRDefault="00CD65E6" w:rsidP="006B102A">
      <w:pPr>
        <w:pStyle w:val="enumlev1"/>
        <w:rPr>
          <w:lang w:eastAsia="ja-JP"/>
        </w:rPr>
      </w:pPr>
      <w:r w:rsidRPr="00791CE9">
        <w:rPr>
          <w:lang w:eastAsia="ja-JP"/>
        </w:rPr>
        <w:t>–</w:t>
      </w:r>
      <w:r w:rsidRPr="00791CE9">
        <w:rPr>
          <w:lang w:eastAsia="ja-JP"/>
        </w:rPr>
        <w:tab/>
        <w:t>Using these inferences, the CPB will not overflow or underflow and the DPB will not overflow.</w:t>
      </w:r>
    </w:p>
    <w:p w:rsidR="006B102A" w:rsidRPr="001152BA" w:rsidRDefault="00CD65E6" w:rsidP="001C6736">
      <w:pPr>
        <w:pStyle w:val="3"/>
        <w:rPr>
          <w:lang w:eastAsia="ja-JP"/>
        </w:rPr>
      </w:pPr>
      <w:bookmarkStart w:id="267" w:name="_Toc103501190"/>
      <w:bookmarkStart w:id="268" w:name="_Toc111603029"/>
      <w:r w:rsidRPr="00791CE9">
        <w:t>6.5.7</w:t>
      </w:r>
      <w:r w:rsidRPr="00791CE9">
        <w:tab/>
      </w:r>
      <w:r w:rsidRPr="00791CE9">
        <w:rPr>
          <w:lang w:eastAsia="ja-JP"/>
        </w:rPr>
        <w:t>Decoder conformance test of a particular profile-and-level</w:t>
      </w:r>
      <w:bookmarkEnd w:id="267"/>
      <w:bookmarkEnd w:id="268"/>
    </w:p>
    <w:p w:rsidR="006B102A" w:rsidRPr="001152BA" w:rsidRDefault="00CD65E6" w:rsidP="006B102A">
      <w:pPr>
        <w:rPr>
          <w:lang w:eastAsia="ja-JP"/>
        </w:rPr>
      </w:pPr>
      <w:bookmarkStart w:id="269" w:name="_Toc350299138"/>
      <w:bookmarkStart w:id="270" w:name="_Toc350300630"/>
      <w:bookmarkStart w:id="271" w:name="_Toc435843385"/>
      <w:bookmarkStart w:id="272" w:name="_Toc474036077"/>
      <w:bookmarkStart w:id="273" w:name="_Toc474036867"/>
      <w:bookmarkStart w:id="274" w:name="_Toc486130279"/>
      <w:r w:rsidRPr="00791CE9">
        <w:rPr>
          <w:lang w:eastAsia="ja-JP"/>
        </w:rPr>
        <w:t xml:space="preserve">In order for a decoder of a particular profile-and-level to claim output order conformance to </w:t>
      </w:r>
      <w:r w:rsidRPr="00791CE9">
        <w:t>ITU</w:t>
      </w:r>
      <w:r w:rsidRPr="00791CE9">
        <w:noBreakHyphen/>
        <w:t>T H.264 | ISO/IEC 14496-10</w:t>
      </w:r>
      <w:r w:rsidRPr="00791CE9">
        <w:rPr>
          <w:lang w:eastAsia="ja-JP"/>
        </w:rPr>
        <w:t xml:space="preserve"> as specified by this </w:t>
      </w:r>
      <w:r w:rsidRPr="00791CE9">
        <w:t>Recommendation | International Standard</w:t>
      </w:r>
      <w:r w:rsidRPr="00791CE9">
        <w:rPr>
          <w:lang w:eastAsia="ja-JP"/>
        </w:rPr>
        <w:t xml:space="preserve">, the decoder shall successfully pass the static test specified in clause </w:t>
      </w:r>
      <w:r w:rsidRPr="00791CE9">
        <w:rPr>
          <w:noProof/>
        </w:rPr>
        <w:t>6</w:t>
      </w:r>
      <w:r w:rsidRPr="00791CE9">
        <w:t>.</w:t>
      </w:r>
      <w:r w:rsidRPr="00791CE9">
        <w:rPr>
          <w:noProof/>
        </w:rPr>
        <w:t>5</w:t>
      </w:r>
      <w:r w:rsidRPr="00791CE9">
        <w:t>.</w:t>
      </w:r>
      <w:r w:rsidRPr="00791CE9">
        <w:rPr>
          <w:noProof/>
        </w:rPr>
        <w:t>5</w:t>
      </w:r>
      <w:r w:rsidRPr="00791CE9">
        <w:rPr>
          <w:lang w:eastAsia="ja-JP"/>
        </w:rPr>
        <w:t xml:space="preserve"> with all the bitstreams of the normative test suite specified for testing decoders of this particular profile-and-level.</w:t>
      </w:r>
    </w:p>
    <w:p w:rsidR="006B102A" w:rsidRPr="001152BA" w:rsidRDefault="00CD65E6" w:rsidP="006B102A">
      <w:pPr>
        <w:rPr>
          <w:lang w:eastAsia="ja-JP"/>
        </w:rPr>
      </w:pPr>
      <w:r w:rsidRPr="00791CE9">
        <w:rPr>
          <w:lang w:eastAsia="ja-JP"/>
        </w:rPr>
        <w:t xml:space="preserve">In order for a decoder of a particular profile and level to claim output timing conformance to </w:t>
      </w:r>
      <w:r w:rsidRPr="00791CE9">
        <w:t>ITU</w:t>
      </w:r>
      <w:r w:rsidRPr="00791CE9">
        <w:noBreakHyphen/>
        <w:t>T H.264 | ISO/IEC 14496-10</w:t>
      </w:r>
      <w:r w:rsidRPr="00791CE9">
        <w:rPr>
          <w:lang w:eastAsia="ja-JP"/>
        </w:rPr>
        <w:t xml:space="preserve"> as specified by this </w:t>
      </w:r>
      <w:r w:rsidRPr="00791CE9">
        <w:t>Recommendation | International Standard</w:t>
      </w:r>
      <w:r w:rsidRPr="00791CE9">
        <w:rPr>
          <w:lang w:eastAsia="ja-JP"/>
        </w:rPr>
        <w:t xml:space="preserve">, the decoder shall successfully pass both the static test specified in clause </w:t>
      </w:r>
      <w:r w:rsidRPr="00791CE9">
        <w:rPr>
          <w:noProof/>
        </w:rPr>
        <w:t>6</w:t>
      </w:r>
      <w:r w:rsidRPr="00791CE9">
        <w:t>.</w:t>
      </w:r>
      <w:r w:rsidRPr="00791CE9">
        <w:rPr>
          <w:noProof/>
        </w:rPr>
        <w:t>5</w:t>
      </w:r>
      <w:r w:rsidRPr="00791CE9">
        <w:t>.</w:t>
      </w:r>
      <w:r w:rsidRPr="00791CE9">
        <w:rPr>
          <w:noProof/>
        </w:rPr>
        <w:t>5</w:t>
      </w:r>
      <w:r w:rsidRPr="00791CE9">
        <w:rPr>
          <w:lang w:eastAsia="ja-JP"/>
        </w:rPr>
        <w:t xml:space="preserve"> and the dynamic test specified in clause </w:t>
      </w:r>
      <w:r w:rsidRPr="00791CE9">
        <w:rPr>
          <w:noProof/>
        </w:rPr>
        <w:t>6</w:t>
      </w:r>
      <w:r w:rsidRPr="00791CE9">
        <w:t>.</w:t>
      </w:r>
      <w:r w:rsidRPr="00791CE9">
        <w:rPr>
          <w:noProof/>
        </w:rPr>
        <w:t>5</w:t>
      </w:r>
      <w:r w:rsidRPr="00791CE9">
        <w:t>.</w:t>
      </w:r>
      <w:r w:rsidRPr="00791CE9">
        <w:rPr>
          <w:noProof/>
        </w:rPr>
        <w:t>6</w:t>
      </w:r>
      <w:r w:rsidRPr="00791CE9">
        <w:rPr>
          <w:lang w:eastAsia="ja-JP"/>
        </w:rPr>
        <w:t xml:space="preserve"> with all the bitstreams of the normative test suite specified for testing decoders of this particular profile-and-level. Tables 1 through 5 specify the normative test suites for each profile-and-level combination. The test suite for a particular profile</w:t>
      </w:r>
      <w:r w:rsidRPr="00791CE9">
        <w:rPr>
          <w:lang w:eastAsia="ja-JP"/>
        </w:rPr>
        <w:noBreakHyphen/>
        <w:t>and level combination is the list of bitstreams that are marked with an 'X' in the column corresponding to that profile</w:t>
      </w:r>
      <w:r w:rsidRPr="00791CE9">
        <w:rPr>
          <w:lang w:eastAsia="ja-JP"/>
        </w:rPr>
        <w:noBreakHyphen/>
        <w:t>and</w:t>
      </w:r>
      <w:r w:rsidRPr="00791CE9">
        <w:rPr>
          <w:lang w:eastAsia="ja-JP"/>
        </w:rPr>
        <w:noBreakHyphen/>
        <w:t>level combination.</w:t>
      </w:r>
    </w:p>
    <w:p w:rsidR="006B102A" w:rsidRPr="001152BA" w:rsidRDefault="00CD65E6" w:rsidP="006B102A">
      <w:pPr>
        <w:rPr>
          <w:lang w:eastAsia="ja-JP"/>
        </w:rPr>
      </w:pPr>
      <w:r w:rsidRPr="00791CE9">
        <w:rPr>
          <w:lang w:eastAsia="ja-JP"/>
        </w:rPr>
        <w:t>'X' indicates that the bitstream is designed to test both the dynamic and static conformance of the decoder.</w:t>
      </w:r>
    </w:p>
    <w:p w:rsidR="006B102A" w:rsidRPr="001152BA" w:rsidRDefault="00CD65E6" w:rsidP="006B102A">
      <w:pPr>
        <w:rPr>
          <w:lang w:eastAsia="ja-JP"/>
        </w:rPr>
      </w:pPr>
      <w:r w:rsidRPr="00791CE9">
        <w:rPr>
          <w:lang w:eastAsia="ja-JP"/>
        </w:rPr>
        <w:lastRenderedPageBreak/>
        <w:t>The bitstream column specifies the bitstream used for each test.</w:t>
      </w:r>
    </w:p>
    <w:p w:rsidR="006B102A" w:rsidRPr="001152BA" w:rsidRDefault="00CD65E6" w:rsidP="006B102A">
      <w:r w:rsidRPr="00791CE9">
        <w:t>A decoder that conforms to the Constrained Baseline profile at a specific level shall be capable of decoding the specified bitstreams in Tables 1 and 4.</w:t>
      </w:r>
    </w:p>
    <w:p w:rsidR="006B102A" w:rsidRPr="001152BA" w:rsidRDefault="00CD65E6" w:rsidP="006B102A">
      <w:r w:rsidRPr="00791CE9">
        <w:t>A decoder that conforms to the Baseline, Extended, or Main profile at a specific level shall be capable of decoding the specified bitstreams in Table 1. A decoder that conforms to the Baseline, Extended, or Main profile shall also be capable of decoding all bitstreams that are required to be decoded by a Constrained Baseline profile decoder of the same level. In addition to the specified bitstreams in Table 1, a decoder that conforms to the Baseline, Extended, or Main profile shall be capable of decoding the bitstreams in Table 4 that correspond to this requirement.</w:t>
      </w:r>
    </w:p>
    <w:p w:rsidR="006B102A" w:rsidRPr="001152BA" w:rsidRDefault="00CD65E6" w:rsidP="006B102A">
      <w:r w:rsidRPr="00791CE9">
        <w:t xml:space="preserve">A decoder </w:t>
      </w:r>
      <w:r w:rsidRPr="00791CE9">
        <w:rPr>
          <w:lang w:eastAsia="ja-JP"/>
        </w:rPr>
        <w:t>that conforms to the</w:t>
      </w:r>
      <w:r w:rsidRPr="00791CE9">
        <w:t xml:space="preserve"> High, High 10, or High 4:2:2 profile at a specific level shall be capable of decoding the specified bitstreams in Table 2. A decoder </w:t>
      </w:r>
      <w:r w:rsidRPr="00791CE9">
        <w:rPr>
          <w:lang w:eastAsia="ja-JP"/>
        </w:rPr>
        <w:t>that conforms to the</w:t>
      </w:r>
      <w:r w:rsidRPr="00791CE9">
        <w:t xml:space="preserve"> High, High 10, or High 4:2:2</w:t>
      </w:r>
      <w:r w:rsidRPr="00791CE9">
        <w:rPr>
          <w:lang w:eastAsia="ja-JP"/>
        </w:rPr>
        <w:t xml:space="preserve"> profile </w:t>
      </w:r>
      <w:r w:rsidRPr="00791CE9">
        <w:t>shall also be capable of decoding all bitstreams that are required to be decoded by a Constrained Baseline or Main profile decoder</w:t>
      </w:r>
      <w:r w:rsidRPr="00791CE9">
        <w:rPr>
          <w:lang w:eastAsia="ja-JP"/>
        </w:rPr>
        <w:t xml:space="preserve"> of the same level</w:t>
      </w:r>
      <w:r w:rsidRPr="00791CE9">
        <w:t xml:space="preserve">. </w:t>
      </w:r>
      <w:r w:rsidRPr="00791CE9">
        <w:rPr>
          <w:lang w:eastAsia="ja-JP"/>
        </w:rPr>
        <w:t xml:space="preserve">A decoder that conforms to the High 10 or High 4:2:2 profile shall also be capable of decoding </w:t>
      </w:r>
      <w:r w:rsidRPr="00791CE9">
        <w:t xml:space="preserve">all bitstreams that are required to be decoded by a </w:t>
      </w:r>
      <w:r w:rsidRPr="00791CE9">
        <w:rPr>
          <w:lang w:eastAsia="ja-JP"/>
        </w:rPr>
        <w:t xml:space="preserve">High 10 Intra profile decoder of the same level. A decoder that conforms to the High 4:2:2 profile shall also be capable of decoding </w:t>
      </w:r>
      <w:r w:rsidRPr="00791CE9">
        <w:t xml:space="preserve">all bitstreams that are required to be decoded by a </w:t>
      </w:r>
      <w:r w:rsidRPr="00791CE9">
        <w:rPr>
          <w:lang w:eastAsia="ja-JP"/>
        </w:rPr>
        <w:t xml:space="preserve">High 4:2:2 Intra profile decoder of the same level. </w:t>
      </w:r>
      <w:r w:rsidRPr="00791CE9">
        <w:t xml:space="preserve">In addition to the </w:t>
      </w:r>
      <w:r w:rsidRPr="00791CE9">
        <w:rPr>
          <w:lang w:eastAsia="ja-JP"/>
        </w:rPr>
        <w:t>specified</w:t>
      </w:r>
      <w:r w:rsidRPr="00791CE9">
        <w:t xml:space="preserve"> </w:t>
      </w:r>
      <w:r w:rsidRPr="00791CE9">
        <w:rPr>
          <w:lang w:eastAsia="ja-JP"/>
        </w:rPr>
        <w:t>bit</w:t>
      </w:r>
      <w:r w:rsidRPr="00791CE9">
        <w:t>streams in</w:t>
      </w:r>
      <w:r w:rsidRPr="00791CE9">
        <w:rPr>
          <w:lang w:eastAsia="ja-JP"/>
        </w:rPr>
        <w:t xml:space="preserve"> </w:t>
      </w:r>
      <w:r w:rsidRPr="00791CE9">
        <w:t>Table </w:t>
      </w:r>
      <w:r w:rsidRPr="00791CE9">
        <w:rPr>
          <w:noProof/>
        </w:rPr>
        <w:t>2</w:t>
      </w:r>
      <w:r w:rsidRPr="00791CE9">
        <w:t>, a decoder</w:t>
      </w:r>
      <w:r w:rsidRPr="00791CE9">
        <w:rPr>
          <w:lang w:eastAsia="ja-JP"/>
        </w:rPr>
        <w:t xml:space="preserve"> that conforms to the High, High 10, or High 4:2:2 profile</w:t>
      </w:r>
      <w:r w:rsidRPr="00791CE9">
        <w:t xml:space="preserve"> shall </w:t>
      </w:r>
      <w:r w:rsidRPr="00791CE9">
        <w:rPr>
          <w:lang w:eastAsia="ja-JP"/>
        </w:rPr>
        <w:t xml:space="preserve">be capable of </w:t>
      </w:r>
      <w:r w:rsidRPr="00791CE9">
        <w:t>decod</w:t>
      </w:r>
      <w:r w:rsidRPr="00791CE9">
        <w:rPr>
          <w:lang w:eastAsia="ja-JP"/>
        </w:rPr>
        <w:t>ing</w:t>
      </w:r>
      <w:r w:rsidRPr="00791CE9">
        <w:t xml:space="preserve"> the </w:t>
      </w:r>
      <w:r w:rsidRPr="00791CE9">
        <w:rPr>
          <w:lang w:eastAsia="ja-JP"/>
        </w:rPr>
        <w:t>bit</w:t>
      </w:r>
      <w:r w:rsidRPr="00791CE9">
        <w:t>streams in Tables </w:t>
      </w:r>
      <w:r w:rsidRPr="00791CE9">
        <w:rPr>
          <w:noProof/>
        </w:rPr>
        <w:t xml:space="preserve">1, 3 and 4 </w:t>
      </w:r>
      <w:r w:rsidRPr="00791CE9">
        <w:t>that correspond to these requirements.</w:t>
      </w:r>
    </w:p>
    <w:p w:rsidR="006B102A" w:rsidRPr="001152BA" w:rsidRDefault="00CD65E6" w:rsidP="006B102A">
      <w:r w:rsidRPr="00791CE9">
        <w:t>A decoder that conforms to the High </w:t>
      </w:r>
      <w:r w:rsidRPr="00791CE9">
        <w:rPr>
          <w:bCs/>
        </w:rPr>
        <w:t>10 Intra profile at a specific level shall be capable of decoding the specified bitstreams in Tables 3 and 4.</w:t>
      </w:r>
    </w:p>
    <w:p w:rsidR="006B102A" w:rsidRPr="001152BA" w:rsidRDefault="00CD65E6" w:rsidP="006B102A">
      <w:pPr>
        <w:rPr>
          <w:lang w:eastAsia="ja-JP"/>
        </w:rPr>
      </w:pPr>
      <w:r w:rsidRPr="00791CE9">
        <w:t xml:space="preserve">A decoder that conforms to the </w:t>
      </w:r>
      <w:r w:rsidRPr="00791CE9">
        <w:rPr>
          <w:bCs/>
        </w:rPr>
        <w:t xml:space="preserve">High 4:2:2 Intra, High 4:4:4 Intra, High 4:4:4 Predictive, or CAVLC 4:4:4 Intra profile at a specific level shall be capable of decoding the specified bitstreams in Table 3. A decoder that conforms to the High 4:2:2 Intra, High 4:4:4 Intra, or </w:t>
      </w:r>
      <w:r w:rsidRPr="00791CE9">
        <w:t>High 4:4:4 Predictive</w:t>
      </w:r>
      <w:r w:rsidRPr="00791CE9">
        <w:rPr>
          <w:bCs/>
        </w:rPr>
        <w:t xml:space="preserve"> profile shall also be capable of decoding </w:t>
      </w:r>
      <w:r w:rsidRPr="00791CE9">
        <w:t xml:space="preserve">all bitstreams that are required to be decoded by a </w:t>
      </w:r>
      <w:r w:rsidRPr="00791CE9">
        <w:rPr>
          <w:bCs/>
        </w:rPr>
        <w:t xml:space="preserve">High 10 Intra profile decoder of the same level. </w:t>
      </w:r>
      <w:r w:rsidRPr="00791CE9">
        <w:t xml:space="preserve">A decoder that conforms to the High 4:4:4 Predictive profile shall also be capable of decoding all bitstreams that are required to be decoded by a Constrained Baseline, Main, or High profile decoder of the same level. </w:t>
      </w:r>
      <w:r w:rsidRPr="00791CE9">
        <w:rPr>
          <w:lang w:eastAsia="ja-JP"/>
        </w:rPr>
        <w:t xml:space="preserve">In addition to the specified bitstreams in Table 3, a </w:t>
      </w:r>
      <w:r w:rsidRPr="00791CE9">
        <w:rPr>
          <w:bCs/>
        </w:rPr>
        <w:t>decoder that conforms to the High 4:2:2 Intra, High 4:4:4 Intra, or High 4:4:4 Predictive profile shall be capable of decoding the bitstreams in Tables 1, 2, and 4 that correspond to these requirements.</w:t>
      </w:r>
    </w:p>
    <w:p w:rsidR="006B102A" w:rsidRPr="001152BA" w:rsidRDefault="00CD65E6" w:rsidP="006B102A">
      <w:r w:rsidRPr="00791CE9">
        <w:t>A decoder that conforms to the Scalable Baseline profile at a specific level shall be capable of decoding the specified bitstreams in Table 4. A decoder that conforms to the Scalable Baseline profile shall also be capable of decoding all bitstreams that are required to be decoded by a Constrained Baseline profile decoder of the same level. In addition to the specified bitstreams in Table 4, a decoder that conforms to the Scalable Baseline profile shall be capable of decoding the bitstreams in Table 1 that correspond to this requirement.</w:t>
      </w:r>
    </w:p>
    <w:p w:rsidR="006B102A" w:rsidRPr="001152BA" w:rsidRDefault="00CD65E6" w:rsidP="006B102A">
      <w:r w:rsidRPr="00791CE9">
        <w:t>A decoder that conforms to the Scalable High profile at a specific level shall be capable of decoding the specified bitstreams in Table 4. A decoder that conforms to the Scalable High profile shall also be capable of decoding all bitstreams that are required to be decoded by a Constrained Baseline, Main, or High profile decoder of the same level. In addition to the specified bitstreams in Table 4, a decoder that conforms to the Scalable High profile shall be capable of decoding the bitstreams in Tables 1 and 2 that correspond to this requirement.</w:t>
      </w:r>
    </w:p>
    <w:p w:rsidR="006B102A" w:rsidRPr="001152BA" w:rsidRDefault="00CD65E6" w:rsidP="006B102A">
      <w:r w:rsidRPr="00791CE9">
        <w:t>A decoder that conforms to the Scalable High Intra profile at a specific level shall be capable of decoding the specified bitstreams in Table 4.</w:t>
      </w:r>
    </w:p>
    <w:p w:rsidR="006B102A" w:rsidRDefault="00CD65E6" w:rsidP="006B102A">
      <w:pPr>
        <w:rPr>
          <w:ins w:id="275" w:author="Teruhiko Suzuki" w:date="2012-09-18T18:55:00Z"/>
          <w:lang w:eastAsia="ja-JP"/>
        </w:rPr>
      </w:pPr>
      <w:r w:rsidRPr="00791CE9">
        <w:rPr>
          <w:lang w:eastAsia="ja-JP"/>
        </w:rPr>
        <w:t xml:space="preserve">A decoder that conforms to the Multiview High or Stereo High profile at a specific level shall be capable of decoding the specified bitstreams </w:t>
      </w:r>
      <w:r w:rsidRPr="00791CE9">
        <w:rPr>
          <w:bCs/>
          <w:lang w:eastAsia="ja-JP"/>
        </w:rPr>
        <w:t>in Table 5</w:t>
      </w:r>
      <w:r w:rsidRPr="00791CE9">
        <w:rPr>
          <w:lang w:eastAsia="ja-JP"/>
        </w:rPr>
        <w:t>.</w:t>
      </w:r>
      <w:r w:rsidRPr="00791CE9">
        <w:t xml:space="preserve"> A decoder that conforms to the Multiview High or Stereo High profile shall also be capable of decoding all bitstreams that are required to be decoded by a Constrained Baseline profile decoder of the same level. A decoder that conforms to the Stereo High profile shall also be capable of decoding all bitstreams that are required to be decoded by a Main or High profile decoder of the same level. In addition to the specified bitstreams in Table 5, a decoder that conforms to the Multiview High </w:t>
      </w:r>
      <w:r w:rsidRPr="00791CE9">
        <w:rPr>
          <w:lang w:eastAsia="ja-JP"/>
        </w:rPr>
        <w:t xml:space="preserve">or Stereo High </w:t>
      </w:r>
      <w:r w:rsidRPr="00791CE9">
        <w:t>profile shall be capable of decoding the bitstreams in Tables 1, 2 and 4 that correspond to these requirements.</w:t>
      </w:r>
    </w:p>
    <w:p w:rsidR="009E16EB" w:rsidRPr="009E16EB" w:rsidRDefault="009E16EB" w:rsidP="006B102A">
      <w:pPr>
        <w:rPr>
          <w:lang w:eastAsia="ja-JP"/>
        </w:rPr>
      </w:pPr>
      <w:ins w:id="276" w:author="Teruhiko Suzuki" w:date="2012-09-18T18:55:00Z">
        <w:r w:rsidRPr="00791CE9">
          <w:rPr>
            <w:lang w:eastAsia="ja-JP"/>
          </w:rPr>
          <w:t xml:space="preserve">A decoder that conforms to the </w:t>
        </w:r>
      </w:ins>
      <w:ins w:id="277" w:author="Teruhiko Suzuki" w:date="2012-10-08T15:41:00Z">
        <w:r w:rsidR="000F2CFF">
          <w:rPr>
            <w:rFonts w:hint="eastAsia"/>
            <w:lang w:eastAsia="ja-JP"/>
          </w:rPr>
          <w:t>Multiview Dept</w:t>
        </w:r>
        <w:r w:rsidR="000F2CFF" w:rsidRPr="000F2CFF">
          <w:rPr>
            <w:rFonts w:hint="eastAsia"/>
            <w:lang w:eastAsia="ja-JP"/>
          </w:rPr>
          <w:t xml:space="preserve">h </w:t>
        </w:r>
      </w:ins>
      <w:ins w:id="278" w:author="Teruhiko Suzuki" w:date="2012-09-18T18:55:00Z">
        <w:r w:rsidRPr="000F2CFF">
          <w:rPr>
            <w:lang w:eastAsia="ja-JP"/>
          </w:rPr>
          <w:t>High profile</w:t>
        </w:r>
        <w:r w:rsidRPr="00791CE9">
          <w:rPr>
            <w:lang w:eastAsia="ja-JP"/>
          </w:rPr>
          <w:t xml:space="preserve"> at a specific level shall be capable of decoding the specified bitstreams </w:t>
        </w:r>
        <w:r w:rsidRPr="00791CE9">
          <w:rPr>
            <w:bCs/>
            <w:lang w:eastAsia="ja-JP"/>
          </w:rPr>
          <w:t>in Table </w:t>
        </w:r>
      </w:ins>
      <w:ins w:id="279" w:author="Teruhiko Suzuki" w:date="2012-09-18T18:59:00Z">
        <w:r w:rsidR="002F4B2E">
          <w:rPr>
            <w:rFonts w:hint="eastAsia"/>
            <w:bCs/>
            <w:lang w:eastAsia="ja-JP"/>
          </w:rPr>
          <w:t>6</w:t>
        </w:r>
      </w:ins>
      <w:ins w:id="280" w:author="Teruhiko Suzuki" w:date="2012-09-18T18:55:00Z">
        <w:r w:rsidRPr="00791CE9">
          <w:rPr>
            <w:lang w:eastAsia="ja-JP"/>
          </w:rPr>
          <w:t>.</w:t>
        </w:r>
        <w:r w:rsidRPr="00791CE9">
          <w:t xml:space="preserve"> A decoder that conforms to the </w:t>
        </w:r>
      </w:ins>
      <w:ins w:id="281" w:author="Teruhiko Suzuki" w:date="2012-10-08T15:42:00Z">
        <w:r w:rsidR="000F2CFF">
          <w:rPr>
            <w:rFonts w:hint="eastAsia"/>
            <w:lang w:eastAsia="ja-JP"/>
          </w:rPr>
          <w:t>Multiview Depth</w:t>
        </w:r>
      </w:ins>
      <w:ins w:id="282" w:author="Teruhiko Suzuki" w:date="2012-09-18T18:55:00Z">
        <w:r w:rsidRPr="00791CE9">
          <w:t xml:space="preserve"> High profile shall also be capable of decoding all bitstreams that are required to be decoded by a </w:t>
        </w:r>
      </w:ins>
      <w:ins w:id="283" w:author="Teruhiko Suzuki" w:date="2012-09-18T19:00:00Z">
        <w:r w:rsidR="002F4B2E">
          <w:rPr>
            <w:rFonts w:hint="eastAsia"/>
            <w:lang w:eastAsia="ja-JP"/>
          </w:rPr>
          <w:t>Main or High</w:t>
        </w:r>
      </w:ins>
      <w:ins w:id="284" w:author="Teruhiko Suzuki" w:date="2012-09-18T18:55:00Z">
        <w:r w:rsidRPr="00791CE9">
          <w:t xml:space="preserve"> profile decoder of the same level. In addition to the specified bitstreams in Table </w:t>
        </w:r>
      </w:ins>
      <w:ins w:id="285" w:author="Teruhiko Suzuki" w:date="2012-09-18T19:00:00Z">
        <w:r w:rsidR="002F4B2E">
          <w:rPr>
            <w:rFonts w:hint="eastAsia"/>
            <w:lang w:eastAsia="ja-JP"/>
          </w:rPr>
          <w:t>6</w:t>
        </w:r>
      </w:ins>
      <w:ins w:id="286" w:author="Teruhiko Suzuki" w:date="2012-09-18T18:55:00Z">
        <w:r w:rsidRPr="00791CE9">
          <w:t xml:space="preserve">, a decoder that conforms to the </w:t>
        </w:r>
      </w:ins>
      <w:ins w:id="287" w:author="Teruhiko Suzuki" w:date="2012-10-08T15:42:00Z">
        <w:r w:rsidR="000F2CFF">
          <w:rPr>
            <w:rFonts w:hint="eastAsia"/>
            <w:lang w:eastAsia="ja-JP"/>
          </w:rPr>
          <w:t>Multiview Depth</w:t>
        </w:r>
      </w:ins>
      <w:ins w:id="288" w:author="Teruhiko Suzuki" w:date="2012-09-18T18:55:00Z">
        <w:r w:rsidRPr="00791CE9">
          <w:t xml:space="preserve"> High profile shall be capable of decoding the bitstreams in Tables 1, 2 and 4 that correspond to these requirements.</w:t>
        </w:r>
      </w:ins>
    </w:p>
    <w:p w:rsidR="006B102A" w:rsidRPr="001152BA" w:rsidRDefault="00CD65E6" w:rsidP="001C6736">
      <w:pPr>
        <w:pStyle w:val="2"/>
      </w:pPr>
      <w:bookmarkStart w:id="289" w:name="_Toc103501191"/>
      <w:bookmarkStart w:id="290" w:name="_Toc111603030"/>
      <w:bookmarkStart w:id="291" w:name="_Toc116461456"/>
      <w:bookmarkStart w:id="292" w:name="_Toc116462391"/>
      <w:bookmarkStart w:id="293" w:name="_Toc116463420"/>
      <w:bookmarkStart w:id="294" w:name="_Toc116467659"/>
      <w:bookmarkStart w:id="295" w:name="_Toc197321663"/>
      <w:bookmarkStart w:id="296" w:name="_Toc261251394"/>
      <w:bookmarkStart w:id="297" w:name="_Toc265074428"/>
      <w:bookmarkStart w:id="298" w:name="_Toc265587337"/>
      <w:bookmarkStart w:id="299" w:name="_Toc268684390"/>
      <w:bookmarkStart w:id="300" w:name="_Toc310369677"/>
      <w:bookmarkStart w:id="301" w:name="_Toc326647116"/>
      <w:bookmarkStart w:id="302" w:name="_Toc327877321"/>
      <w:r w:rsidRPr="00791CE9">
        <w:t>6.6</w:t>
      </w:r>
      <w:r w:rsidRPr="00791CE9">
        <w:tab/>
        <w:t>Specification of the test bitstreams</w:t>
      </w:r>
      <w:bookmarkEnd w:id="269"/>
      <w:bookmarkEnd w:id="270"/>
      <w:bookmarkEnd w:id="271"/>
      <w:bookmarkEnd w:id="272"/>
      <w:bookmarkEnd w:id="273"/>
      <w:bookmarkEnd w:id="274"/>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rsidR="006B102A" w:rsidRPr="001152BA" w:rsidRDefault="00CD65E6" w:rsidP="006B102A">
      <w:r w:rsidRPr="00791CE9">
        <w:t>Some characteristics of each bitstream listed in Tables 1 through 5</w:t>
      </w:r>
      <w:r w:rsidRPr="00791CE9">
        <w:rPr>
          <w:lang w:eastAsia="ja-JP"/>
        </w:rPr>
        <w:t xml:space="preserve"> </w:t>
      </w:r>
      <w:r w:rsidRPr="00791CE9">
        <w:t xml:space="preserve">are </w:t>
      </w:r>
      <w:r w:rsidRPr="00791CE9">
        <w:rPr>
          <w:lang w:eastAsia="ja-JP"/>
        </w:rPr>
        <w:t>specified</w:t>
      </w:r>
      <w:r w:rsidRPr="00791CE9">
        <w:t xml:space="preserve"> in this clause. In </w:t>
      </w:r>
      <w:r w:rsidRPr="00791CE9">
        <w:rPr>
          <w:lang w:eastAsia="ja-JP"/>
        </w:rPr>
        <w:t>Tables 1 through 5, the value "29.97" shall be interpreted as an approximation of an exact value of 30000 ÷ 1001 and</w:t>
      </w:r>
      <w:r w:rsidRPr="00791CE9">
        <w:t xml:space="preserve"> the value "59.94" shall be interpreted as an approximation of an exact value of 60000 ÷ 1001.</w:t>
      </w:r>
    </w:p>
    <w:p w:rsidR="006B102A" w:rsidRPr="001152BA" w:rsidRDefault="00CD65E6" w:rsidP="001C6736">
      <w:pPr>
        <w:pStyle w:val="3"/>
      </w:pPr>
      <w:bookmarkStart w:id="303" w:name="_Toc103501192"/>
      <w:bookmarkStart w:id="304" w:name="_Toc111603031"/>
      <w:r w:rsidRPr="00791CE9">
        <w:lastRenderedPageBreak/>
        <w:t>6.6.1</w:t>
      </w:r>
      <w:r w:rsidRPr="00791CE9">
        <w:tab/>
        <w:t>Test bitstreams – General</w:t>
      </w:r>
      <w:bookmarkEnd w:id="303"/>
      <w:bookmarkEnd w:id="304"/>
    </w:p>
    <w:p w:rsidR="006B102A" w:rsidRPr="001152BA" w:rsidRDefault="00CD65E6" w:rsidP="001C6736">
      <w:pPr>
        <w:pStyle w:val="4"/>
      </w:pPr>
      <w:bookmarkStart w:id="305" w:name="_Toc103501193"/>
      <w:bookmarkStart w:id="306" w:name="_Toc111603032"/>
      <w:r w:rsidRPr="00791CE9">
        <w:t>6.6.1.1</w:t>
      </w:r>
      <w:r w:rsidRPr="00791CE9">
        <w:tab/>
        <w:t>Test bitstream #AVCNL-1, #AVCNL-2</w:t>
      </w:r>
      <w:bookmarkEnd w:id="305"/>
      <w:bookmarkEnd w:id="306"/>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0, specifying the CAVLC parsing process. pic_order_cnt_type is equal to 0.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I slices.</w:t>
      </w:r>
    </w:p>
    <w:p w:rsidR="006B102A" w:rsidRPr="001152BA" w:rsidRDefault="00CD65E6" w:rsidP="006B102A">
      <w:r w:rsidRPr="00791CE9">
        <w:rPr>
          <w:b/>
        </w:rPr>
        <w:t>Purpose</w:t>
      </w:r>
      <w:r w:rsidRPr="00791CE9">
        <w:t>: Check that the decoder can properly decode I slices.</w:t>
      </w:r>
    </w:p>
    <w:p w:rsidR="006B102A" w:rsidRPr="001152BA" w:rsidRDefault="00CD65E6" w:rsidP="001C6736">
      <w:pPr>
        <w:pStyle w:val="4"/>
      </w:pPr>
      <w:bookmarkStart w:id="307" w:name="_Toc103501194"/>
      <w:bookmarkStart w:id="308" w:name="_Toc111603033"/>
      <w:r w:rsidRPr="00791CE9">
        <w:t>6.6.1.2</w:t>
      </w:r>
      <w:r w:rsidRPr="00791CE9">
        <w:tab/>
        <w:t>Test bitstream #AVCNL-3, #AVCNL-4</w:t>
      </w:r>
      <w:bookmarkEnd w:id="307"/>
      <w:bookmarkEnd w:id="308"/>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0, specifying the CAVLC parsing process. pic_order_cnt_type is equal to 0.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P slices.</w:t>
      </w:r>
    </w:p>
    <w:p w:rsidR="006B102A" w:rsidRPr="001152BA" w:rsidRDefault="00CD65E6" w:rsidP="006B102A">
      <w:r w:rsidRPr="00791CE9">
        <w:rPr>
          <w:b/>
        </w:rPr>
        <w:t>Purpose</w:t>
      </w:r>
      <w:r w:rsidRPr="00791CE9">
        <w:t>: Check that the decoder can properly decode P slices.</w:t>
      </w:r>
    </w:p>
    <w:p w:rsidR="006B102A" w:rsidRPr="001152BA" w:rsidRDefault="00CD65E6" w:rsidP="001C6736">
      <w:pPr>
        <w:pStyle w:val="4"/>
      </w:pPr>
      <w:bookmarkStart w:id="309" w:name="_Toc103501195"/>
      <w:bookmarkStart w:id="310" w:name="_Toc111603034"/>
      <w:r w:rsidRPr="00791CE9">
        <w:t>6.6.1.3</w:t>
      </w:r>
      <w:r w:rsidRPr="00791CE9">
        <w:tab/>
        <w:t>Test bitstream #AVCBA-1</w:t>
      </w:r>
      <w:bookmarkEnd w:id="309"/>
      <w:bookmarkEnd w:id="310"/>
    </w:p>
    <w:p w:rsidR="006B102A" w:rsidRPr="001152BA" w:rsidRDefault="00CD65E6" w:rsidP="006B102A">
      <w:r w:rsidRPr="00791CE9">
        <w:rPr>
          <w:b/>
        </w:rPr>
        <w:t>Specification</w:t>
      </w:r>
      <w:r w:rsidRPr="00791CE9">
        <w:t xml:space="preserve">: All slices are coded as I slices. Each picture contains only one slice. entropy_coding_mode_flag is equal to 0, specifying the CAVLC parsing process. pic_order_cnt_type is equal to 0. All NAL units are encapsulated into the byte stream format specified in Annex B in ITU-T H.264 | ISO/IEC 14496-10. </w:t>
      </w:r>
    </w:p>
    <w:p w:rsidR="006B102A" w:rsidRPr="001152BA" w:rsidRDefault="00CD65E6" w:rsidP="006B102A">
      <w:r w:rsidRPr="00791CE9">
        <w:rPr>
          <w:b/>
        </w:rPr>
        <w:t>Functional stage</w:t>
      </w:r>
      <w:r w:rsidRPr="00791CE9">
        <w:t>: Decoding of I slices with the deblocking filter process enabled.</w:t>
      </w:r>
    </w:p>
    <w:p w:rsidR="006B102A" w:rsidRPr="001152BA" w:rsidRDefault="00CD65E6" w:rsidP="006B102A">
      <w:r w:rsidRPr="00791CE9">
        <w:rPr>
          <w:b/>
        </w:rPr>
        <w:t>Purpose</w:t>
      </w:r>
      <w:r w:rsidRPr="00791CE9">
        <w:t>: Check that the decoder can properly decode I slices with the deblocking filter process enabled.</w:t>
      </w:r>
    </w:p>
    <w:p w:rsidR="006B102A" w:rsidRPr="001152BA" w:rsidRDefault="00CD65E6" w:rsidP="001C6736">
      <w:pPr>
        <w:pStyle w:val="4"/>
      </w:pPr>
      <w:bookmarkStart w:id="311" w:name="_Toc103501196"/>
      <w:bookmarkStart w:id="312" w:name="_Toc111603035"/>
      <w:r w:rsidRPr="00791CE9">
        <w:t>6.6.1.4</w:t>
      </w:r>
      <w:r w:rsidRPr="00791CE9">
        <w:tab/>
        <w:t>Test bitstream #AVCBA-2</w:t>
      </w:r>
      <w:bookmarkEnd w:id="311"/>
      <w:bookmarkEnd w:id="312"/>
    </w:p>
    <w:p w:rsidR="006B102A" w:rsidRPr="001152BA" w:rsidRDefault="00CD65E6" w:rsidP="006B102A">
      <w:r w:rsidRPr="00791CE9">
        <w:rPr>
          <w:b/>
        </w:rPr>
        <w:t>Specification</w:t>
      </w:r>
      <w:r w:rsidRPr="00791CE9">
        <w:t>: All slices are coded as I slices. Each picture contains only one slice. entropy_coding_mode_flag is equal to 0, specifying the CAVLC parsing process. pic_order_cnt_type is equal to 2.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I slices with the deblocking filter process enabled.</w:t>
      </w:r>
    </w:p>
    <w:p w:rsidR="006B102A" w:rsidRPr="001152BA" w:rsidRDefault="00CD65E6" w:rsidP="006B102A">
      <w:r w:rsidRPr="00791CE9">
        <w:rPr>
          <w:b/>
        </w:rPr>
        <w:t>Purpose</w:t>
      </w:r>
      <w:r w:rsidRPr="00791CE9">
        <w:t>: Check that the decoder can properly decode I slices with the deblocking filter process enabled.</w:t>
      </w:r>
    </w:p>
    <w:p w:rsidR="006B102A" w:rsidRPr="001152BA" w:rsidRDefault="00CD65E6" w:rsidP="001C6736">
      <w:pPr>
        <w:pStyle w:val="4"/>
      </w:pPr>
      <w:bookmarkStart w:id="313" w:name="_Toc103501197"/>
      <w:bookmarkStart w:id="314" w:name="_Toc111603036"/>
      <w:r w:rsidRPr="00791CE9">
        <w:t>6.6.1.5</w:t>
      </w:r>
      <w:r w:rsidRPr="00791CE9">
        <w:tab/>
        <w:t>Test bitstream #AVCBA-3</w:t>
      </w:r>
      <w:bookmarkEnd w:id="313"/>
      <w:bookmarkEnd w:id="314"/>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P slices with the deblocking filter process enabled.</w:t>
      </w:r>
    </w:p>
    <w:p w:rsidR="006B102A" w:rsidRPr="001152BA" w:rsidRDefault="00CD65E6" w:rsidP="006B102A">
      <w:r w:rsidRPr="00791CE9">
        <w:rPr>
          <w:b/>
        </w:rPr>
        <w:t>Purpose</w:t>
      </w:r>
      <w:r w:rsidRPr="00791CE9">
        <w:t>: Check that the decoder can properly decode P slice with the deblocking filter process enabled.</w:t>
      </w:r>
    </w:p>
    <w:p w:rsidR="006B102A" w:rsidRPr="001152BA" w:rsidRDefault="00CD65E6" w:rsidP="001C6736">
      <w:pPr>
        <w:pStyle w:val="4"/>
      </w:pPr>
      <w:bookmarkStart w:id="315" w:name="_Toc103501198"/>
      <w:bookmarkStart w:id="316" w:name="_Toc111603037"/>
      <w:r w:rsidRPr="00791CE9">
        <w:t>6.6.1.6</w:t>
      </w:r>
      <w:r w:rsidRPr="00791CE9">
        <w:tab/>
        <w:t>Test bitstream #AVCBA-4</w:t>
      </w:r>
      <w:bookmarkEnd w:id="315"/>
      <w:bookmarkEnd w:id="316"/>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2.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P slices with the deblocking filter process enabled.</w:t>
      </w:r>
    </w:p>
    <w:p w:rsidR="006B102A" w:rsidRPr="001152BA" w:rsidRDefault="00CD65E6" w:rsidP="006B102A">
      <w:r w:rsidRPr="00791CE9">
        <w:rPr>
          <w:b/>
        </w:rPr>
        <w:t>Purpose</w:t>
      </w:r>
      <w:r w:rsidRPr="00791CE9">
        <w:t>: Check that the decoder can properly decode P slices with the deblocking filter process enabled.</w:t>
      </w:r>
    </w:p>
    <w:p w:rsidR="006B102A" w:rsidRPr="001152BA" w:rsidRDefault="00CD65E6" w:rsidP="001C6736">
      <w:pPr>
        <w:pStyle w:val="4"/>
      </w:pPr>
      <w:bookmarkStart w:id="317" w:name="_Toc103501199"/>
      <w:bookmarkStart w:id="318" w:name="_Toc111603038"/>
      <w:r w:rsidRPr="00791CE9">
        <w:t>6.6.1.7</w:t>
      </w:r>
      <w:r w:rsidRPr="00791CE9">
        <w:tab/>
        <w:t>Test bitstream #AVCBA-5, #AVCBA-6</w:t>
      </w:r>
      <w:bookmarkEnd w:id="317"/>
      <w:bookmarkEnd w:id="318"/>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P slices with the deblocking filter process enabled.</w:t>
      </w:r>
    </w:p>
    <w:p w:rsidR="006B102A" w:rsidRPr="001152BA" w:rsidRDefault="00CD65E6" w:rsidP="006B102A">
      <w:r w:rsidRPr="00791CE9">
        <w:rPr>
          <w:b/>
        </w:rPr>
        <w:t>Purpose</w:t>
      </w:r>
      <w:r w:rsidRPr="00791CE9">
        <w:t>: Check that the decoder can properly decode P slices with the deblocking filter process enabled.</w:t>
      </w:r>
    </w:p>
    <w:p w:rsidR="006B102A" w:rsidRPr="001152BA" w:rsidRDefault="00CD65E6" w:rsidP="001C6736">
      <w:pPr>
        <w:pStyle w:val="4"/>
        <w:rPr>
          <w:lang w:eastAsia="ja-JP"/>
        </w:rPr>
      </w:pPr>
      <w:bookmarkStart w:id="319" w:name="_Toc103501200"/>
      <w:bookmarkStart w:id="320" w:name="_Toc111603039"/>
      <w:r w:rsidRPr="00791CE9">
        <w:lastRenderedPageBreak/>
        <w:t>6.6.1.8</w:t>
      </w:r>
      <w:r w:rsidRPr="00791CE9">
        <w:tab/>
        <w:t>Test bitstream #AVCBA-7</w:t>
      </w:r>
      <w:bookmarkEnd w:id="319"/>
      <w:bookmarkEnd w:id="320"/>
    </w:p>
    <w:p w:rsidR="006B102A" w:rsidRPr="001152BA" w:rsidRDefault="00CD65E6" w:rsidP="006B102A">
      <w:r w:rsidRPr="00791CE9">
        <w:rPr>
          <w:b/>
        </w:rPr>
        <w:t>Specification</w:t>
      </w:r>
      <w:r w:rsidRPr="00791CE9">
        <w:t xml:space="preserve">: All slices are coded as I or P slices. Each picture contains </w:t>
      </w:r>
      <w:r w:rsidRPr="00791CE9">
        <w:rPr>
          <w:lang w:eastAsia="ja-JP"/>
        </w:rPr>
        <w:t>more than</w:t>
      </w:r>
      <w:r w:rsidRPr="00791CE9">
        <w:t xml:space="preserve"> one slice. entropy_coding_mode_flag is equal to 0, specifying the CAVLC parsing process. pic_order_cnt_type is equal to 2. Macroblock/sub-macroblock partition size is limited to 8x8 and above.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P slices with the deblocking filter process enabled.</w:t>
      </w:r>
    </w:p>
    <w:p w:rsidR="006B102A" w:rsidRPr="001152BA" w:rsidRDefault="00CD65E6" w:rsidP="006B102A">
      <w:r w:rsidRPr="00791CE9">
        <w:rPr>
          <w:b/>
        </w:rPr>
        <w:t>Purpose</w:t>
      </w:r>
      <w:r w:rsidRPr="00791CE9">
        <w:t>: Check that the decoder can properly decode P slices with the deblocking filter process enabled.</w:t>
      </w:r>
    </w:p>
    <w:p w:rsidR="006B102A" w:rsidRPr="001152BA" w:rsidRDefault="00CD65E6" w:rsidP="001C6736">
      <w:pPr>
        <w:pStyle w:val="4"/>
      </w:pPr>
      <w:bookmarkStart w:id="321" w:name="_Toc103501201"/>
      <w:bookmarkStart w:id="322" w:name="_Toc111603040"/>
      <w:r w:rsidRPr="00791CE9">
        <w:t>6.6.1.</w:t>
      </w:r>
      <w:r w:rsidRPr="00791CE9">
        <w:rPr>
          <w:lang w:eastAsia="ja-JP"/>
        </w:rPr>
        <w:t>9</w:t>
      </w:r>
      <w:r w:rsidRPr="00791CE9">
        <w:tab/>
        <w:t>Test bitstream #AVCMQ-1</w:t>
      </w:r>
      <w:bookmarkEnd w:id="321"/>
      <w:bookmarkEnd w:id="322"/>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0, specifying the CAVLC parsing process. pic_order_cnt_type is equal to 1. mb_qp_delta is equal to a non-zero value to change the quantizer scale at each MB. All NAL units are encapsulated into the byte stream format specified in Annex B in ITU</w:t>
      </w:r>
      <w:r w:rsidRPr="00791CE9">
        <w:noBreakHyphen/>
        <w:t xml:space="preserve">T H.264 | ISO/IEC 14496-10. </w:t>
      </w:r>
    </w:p>
    <w:p w:rsidR="006B102A" w:rsidRPr="001152BA" w:rsidRDefault="00CD65E6" w:rsidP="006B102A">
      <w:r w:rsidRPr="00791CE9">
        <w:rPr>
          <w:b/>
        </w:rPr>
        <w:t>Functional stage</w:t>
      </w:r>
      <w:r w:rsidRPr="00791CE9">
        <w:t>: Decoding of I slices with mb_qp_delta not equal to 0.</w:t>
      </w:r>
    </w:p>
    <w:p w:rsidR="006B102A" w:rsidRPr="001152BA" w:rsidRDefault="00CD65E6" w:rsidP="006B102A">
      <w:r w:rsidRPr="00791CE9">
        <w:rPr>
          <w:b/>
        </w:rPr>
        <w:t>Purpose</w:t>
      </w:r>
      <w:r w:rsidRPr="00791CE9">
        <w:t>: Check that the decoder can properly decode I slices with mb_qp_delta not equal to 0.</w:t>
      </w:r>
    </w:p>
    <w:p w:rsidR="006B102A" w:rsidRPr="001152BA" w:rsidRDefault="00CD65E6" w:rsidP="001C6736">
      <w:pPr>
        <w:pStyle w:val="4"/>
      </w:pPr>
      <w:bookmarkStart w:id="323" w:name="_Toc103501202"/>
      <w:bookmarkStart w:id="324" w:name="_Toc111603041"/>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0</w:t>
      </w:r>
      <w:r w:rsidRPr="00791CE9">
        <w:tab/>
        <w:t>Test bitstream #AVCMQ-2</w:t>
      </w:r>
      <w:bookmarkEnd w:id="323"/>
      <w:bookmarkEnd w:id="324"/>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0, specifying the CAVLC parsing process. pic_order_cnt_type is equal to 1. mb_qp_delta is equal to a non-zero value to change the quantizer scale at each MB. All NAL units are encapsulated into the byte stream format specified in Annex B in ITU</w:t>
      </w:r>
      <w:r w:rsidRPr="00791CE9">
        <w:noBreakHyphen/>
        <w:t xml:space="preserve">T H.264 | ISO/IEC 14496-10. </w:t>
      </w:r>
    </w:p>
    <w:p w:rsidR="006B102A" w:rsidRPr="001152BA" w:rsidRDefault="00CD65E6" w:rsidP="006B102A">
      <w:r w:rsidRPr="00791CE9">
        <w:rPr>
          <w:b/>
        </w:rPr>
        <w:t>Functional stage</w:t>
      </w:r>
      <w:r w:rsidRPr="00791CE9">
        <w:t>: Decoding of P slices with mb_qp_delta not equal to 0.</w:t>
      </w:r>
    </w:p>
    <w:p w:rsidR="006B102A" w:rsidRPr="001152BA" w:rsidRDefault="00CD65E6" w:rsidP="006B102A">
      <w:r w:rsidRPr="00791CE9">
        <w:rPr>
          <w:b/>
        </w:rPr>
        <w:t>Purpose</w:t>
      </w:r>
      <w:r w:rsidRPr="00791CE9">
        <w:t>: Check that the decoder can properly decode P slices with mb_qp_delta not equal to 0.</w:t>
      </w:r>
    </w:p>
    <w:p w:rsidR="006B102A" w:rsidRPr="001152BA" w:rsidRDefault="00CD65E6" w:rsidP="001C6736">
      <w:pPr>
        <w:pStyle w:val="4"/>
      </w:pPr>
      <w:bookmarkStart w:id="325" w:name="_Toc103501203"/>
      <w:bookmarkStart w:id="326" w:name="_Toc111603042"/>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1</w:t>
      </w:r>
      <w:r w:rsidRPr="00791CE9">
        <w:tab/>
        <w:t>Test bitstream #AVCMQ-3</w:t>
      </w:r>
      <w:bookmarkEnd w:id="325"/>
      <w:bookmarkEnd w:id="326"/>
    </w:p>
    <w:p w:rsidR="006B102A" w:rsidRPr="001152BA" w:rsidRDefault="00CD65E6" w:rsidP="006B102A">
      <w:r w:rsidRPr="00791CE9">
        <w:rPr>
          <w:b/>
        </w:rPr>
        <w:t>Specification</w:t>
      </w:r>
      <w:r w:rsidRPr="00791CE9">
        <w:t>: All slices are coded as I slices. Each picture contains only one slice. entropy_coding_mode_flag is equal to 0, specifying the CAVLC parsing process. pic_order_cnt_type is equal to 1. Spatial direct prediction is used for direct prediction. mb_qp_delta is equal to a non-zero value to change the quantizer scale at each MB. All NAL units are encapsulated into the byte stream format specified in Annex B in ITU</w:t>
      </w:r>
      <w:r w:rsidRPr="00791CE9">
        <w:noBreakHyphen/>
        <w:t>T H.264 | ISO/IEC 14496</w:t>
      </w:r>
      <w:r w:rsidRPr="00791CE9">
        <w:noBreakHyphen/>
        <w:t xml:space="preserve">10. </w:t>
      </w:r>
    </w:p>
    <w:p w:rsidR="006B102A" w:rsidRPr="001152BA" w:rsidRDefault="00CD65E6" w:rsidP="006B102A">
      <w:r w:rsidRPr="00791CE9">
        <w:rPr>
          <w:b/>
        </w:rPr>
        <w:t>Functional stage</w:t>
      </w:r>
      <w:r w:rsidRPr="00791CE9">
        <w:t>: Decoding of I slices with mb_qp_delta not equal to 0.</w:t>
      </w:r>
    </w:p>
    <w:p w:rsidR="006B102A" w:rsidRPr="001152BA" w:rsidRDefault="00CD65E6" w:rsidP="006B102A">
      <w:r w:rsidRPr="00791CE9">
        <w:rPr>
          <w:b/>
        </w:rPr>
        <w:t>Purpose</w:t>
      </w:r>
      <w:r w:rsidRPr="00791CE9">
        <w:t>: Check that the decoder can properly decode I slices with mb_qp_delta not equal to 0.</w:t>
      </w:r>
    </w:p>
    <w:p w:rsidR="006B102A" w:rsidRPr="001152BA" w:rsidRDefault="00CD65E6" w:rsidP="001C6736">
      <w:pPr>
        <w:pStyle w:val="4"/>
      </w:pPr>
      <w:bookmarkStart w:id="327" w:name="_Toc103501204"/>
      <w:bookmarkStart w:id="328" w:name="_Toc111603043"/>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2</w:t>
      </w:r>
      <w:r w:rsidRPr="00791CE9">
        <w:tab/>
        <w:t>Test bitstream #AVCMQ-4</w:t>
      </w:r>
      <w:bookmarkEnd w:id="327"/>
      <w:bookmarkEnd w:id="328"/>
    </w:p>
    <w:p w:rsidR="006B102A" w:rsidRPr="001152BA" w:rsidRDefault="00CD65E6" w:rsidP="006B102A">
      <w:r w:rsidRPr="00791CE9">
        <w:rPr>
          <w:b/>
        </w:rPr>
        <w:t>Specification</w:t>
      </w:r>
      <w:r w:rsidRPr="00791CE9">
        <w:t xml:space="preserve">: All slices are coded as I or P slices. Each picture contains only one slice. entropy_coding_mode_flag is equal to 0, specifying the CAVLC parsing process. pic_order_cnt_type is equal to 1. Spatial direct prediction is used for direct prediction. mb_qp_delta is equal to a non-zero value to change the quantizer scale at some MBs. All NAL units are encapsulated into the byte stream format specified in Annex B in ITU-T H.264 | ISO/IEC 14496-10. </w:t>
      </w:r>
    </w:p>
    <w:p w:rsidR="006B102A" w:rsidRPr="001152BA" w:rsidRDefault="00CD65E6" w:rsidP="006B102A">
      <w:r w:rsidRPr="00791CE9">
        <w:rPr>
          <w:b/>
        </w:rPr>
        <w:t>Functional stage</w:t>
      </w:r>
      <w:r w:rsidRPr="00791CE9">
        <w:t>: Decoding of P slices with mb_qp_delta not equal to 0.</w:t>
      </w:r>
    </w:p>
    <w:p w:rsidR="006B102A" w:rsidRPr="001152BA" w:rsidRDefault="00CD65E6" w:rsidP="006B102A">
      <w:r w:rsidRPr="00791CE9">
        <w:rPr>
          <w:b/>
        </w:rPr>
        <w:t>Purpose</w:t>
      </w:r>
      <w:r w:rsidRPr="00791CE9">
        <w:t>: Check that the decoder can properly decode P slices with mb_qp_delta not equal to 0.</w:t>
      </w:r>
    </w:p>
    <w:p w:rsidR="006B102A" w:rsidRPr="001152BA" w:rsidRDefault="00CD65E6" w:rsidP="001C6736">
      <w:pPr>
        <w:pStyle w:val="4"/>
      </w:pPr>
      <w:bookmarkStart w:id="329" w:name="_Toc103501205"/>
      <w:bookmarkStart w:id="330" w:name="_Toc111603044"/>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3</w:t>
      </w:r>
      <w:r w:rsidRPr="00791CE9">
        <w:tab/>
        <w:t>Test bitstream #AVCSL-1</w:t>
      </w:r>
      <w:bookmarkEnd w:id="329"/>
      <w:bookmarkEnd w:id="330"/>
    </w:p>
    <w:p w:rsidR="006B102A" w:rsidRPr="001152BA" w:rsidRDefault="00CD65E6" w:rsidP="006B102A">
      <w:r w:rsidRPr="00791CE9">
        <w:rPr>
          <w:b/>
        </w:rPr>
        <w:t>Specification</w:t>
      </w:r>
      <w:r w:rsidRPr="00791CE9">
        <w:t>: All slices are coded as I or P slices. Each picture contains more than one slice. entropy_coding_mode_flag is equal to 0, specifying the CAVLC parsing process. pic_order_cnt_type is equal to 2.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I and P slices.</w:t>
      </w:r>
    </w:p>
    <w:p w:rsidR="006B102A" w:rsidRPr="001152BA" w:rsidRDefault="00CD65E6" w:rsidP="006B102A">
      <w:r w:rsidRPr="00791CE9">
        <w:rPr>
          <w:b/>
        </w:rPr>
        <w:t>Purpose</w:t>
      </w:r>
      <w:r w:rsidRPr="00791CE9">
        <w:t>: Check that the decoder can properly decode pictures with multiple slices.</w:t>
      </w:r>
    </w:p>
    <w:p w:rsidR="006B102A" w:rsidRPr="001152BA" w:rsidRDefault="00CD65E6" w:rsidP="001C6736">
      <w:pPr>
        <w:pStyle w:val="4"/>
      </w:pPr>
      <w:bookmarkStart w:id="331" w:name="_Toc103501206"/>
      <w:bookmarkStart w:id="332" w:name="_Toc111603045"/>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4</w:t>
      </w:r>
      <w:r w:rsidRPr="00791CE9">
        <w:tab/>
        <w:t>Test bitstream #AVCSL-2</w:t>
      </w:r>
      <w:bookmarkEnd w:id="331"/>
      <w:bookmarkEnd w:id="332"/>
    </w:p>
    <w:p w:rsidR="006B102A" w:rsidRPr="001152BA" w:rsidRDefault="00CD65E6" w:rsidP="006B102A">
      <w:r w:rsidRPr="00791CE9">
        <w:rPr>
          <w:b/>
        </w:rPr>
        <w:t>Specification</w:t>
      </w:r>
      <w:r w:rsidRPr="00791CE9">
        <w:t>: All slices are coded as I or P slices. Each picture contains more than one slice. entropy_coding_mode_flag is equal to 0, specifying the CAVLC parsing process. pic_order_cnt_type is equal to 0. All NAL units are encapsulated into the byte stream format specified in Annex B in ITU-T H.264 | ISO/IEC 14496-10.</w:t>
      </w:r>
    </w:p>
    <w:p w:rsidR="006B102A" w:rsidRPr="001152BA" w:rsidRDefault="00CD65E6" w:rsidP="006B102A">
      <w:r w:rsidRPr="00791CE9">
        <w:rPr>
          <w:b/>
        </w:rPr>
        <w:lastRenderedPageBreak/>
        <w:t>Functional stage</w:t>
      </w:r>
      <w:r w:rsidRPr="00791CE9">
        <w:t>: Decoding of I and P slices.</w:t>
      </w:r>
    </w:p>
    <w:p w:rsidR="006B102A" w:rsidRPr="001152BA" w:rsidRDefault="00CD65E6" w:rsidP="006B102A">
      <w:r w:rsidRPr="00791CE9">
        <w:rPr>
          <w:b/>
        </w:rPr>
        <w:t>Purpose</w:t>
      </w:r>
      <w:r w:rsidRPr="00791CE9">
        <w:t>: Check that the decoder can properly decode pictures with multiple slices.</w:t>
      </w:r>
    </w:p>
    <w:p w:rsidR="006B102A" w:rsidRPr="001152BA" w:rsidRDefault="00CD65E6" w:rsidP="001C6736">
      <w:pPr>
        <w:pStyle w:val="4"/>
      </w:pPr>
      <w:bookmarkStart w:id="333" w:name="_Toc103501207"/>
      <w:bookmarkStart w:id="334" w:name="_Toc111603046"/>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5</w:t>
      </w:r>
      <w:r w:rsidRPr="00791CE9">
        <w:tab/>
        <w:t>Test bitstream #AVCSQ-1</w:t>
      </w:r>
      <w:bookmarkEnd w:id="333"/>
      <w:bookmarkEnd w:id="334"/>
    </w:p>
    <w:p w:rsidR="006B102A" w:rsidRPr="001152BA" w:rsidRDefault="00CD65E6" w:rsidP="006B102A">
      <w:r w:rsidRPr="00791CE9">
        <w:rPr>
          <w:b/>
        </w:rPr>
        <w:t>Specification</w:t>
      </w:r>
      <w:r w:rsidRPr="00791CE9">
        <w:t xml:space="preserve">: All slices are coded as I slices. Each picture contains 20 slices. entropy_coding_mode_flag is equal to 0, specifying the CAVLC parsing process. pic_order_cnt_type is equal to 0. Spatial direct prediction is used for direct prediction. slice_qp_delta is equal to a non-zero value to change the quantizer scale at each slice. All NAL units are encapsulated into the byte stream format specified in Annex B in ITU-T H.264 | ISO/IEC 14496-10. </w:t>
      </w:r>
    </w:p>
    <w:p w:rsidR="006B102A" w:rsidRPr="001152BA" w:rsidRDefault="00CD65E6" w:rsidP="006B102A">
      <w:r w:rsidRPr="00791CE9">
        <w:rPr>
          <w:b/>
        </w:rPr>
        <w:t>Functional stage</w:t>
      </w:r>
      <w:r w:rsidRPr="00791CE9">
        <w:t>: Decoding of I slices with non-zero values of slice_qp_delta.</w:t>
      </w:r>
    </w:p>
    <w:p w:rsidR="006B102A" w:rsidRPr="001152BA" w:rsidRDefault="00CD65E6" w:rsidP="006B102A">
      <w:r w:rsidRPr="00791CE9">
        <w:rPr>
          <w:b/>
        </w:rPr>
        <w:t>Purpose</w:t>
      </w:r>
      <w:r w:rsidRPr="00791CE9">
        <w:t>: Check that the decoder can properly decode I slices with non-zero values of slice_qp_delta.</w:t>
      </w:r>
    </w:p>
    <w:p w:rsidR="006B102A" w:rsidRPr="001152BA" w:rsidRDefault="00CD65E6" w:rsidP="001C6736">
      <w:pPr>
        <w:pStyle w:val="4"/>
      </w:pPr>
      <w:bookmarkStart w:id="335" w:name="_Toc103501208"/>
      <w:bookmarkStart w:id="336" w:name="_Toc111603047"/>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6</w:t>
      </w:r>
      <w:r w:rsidRPr="00791CE9">
        <w:tab/>
        <w:t>Test bitstream #AVCFM-1</w:t>
      </w:r>
      <w:bookmarkEnd w:id="335"/>
      <w:bookmarkEnd w:id="336"/>
    </w:p>
    <w:p w:rsidR="006B102A" w:rsidRPr="001152BA" w:rsidRDefault="00CD65E6" w:rsidP="006B102A">
      <w:r w:rsidRPr="00791CE9">
        <w:rPr>
          <w:b/>
        </w:rPr>
        <w:t>Specification</w:t>
      </w:r>
      <w:r w:rsidRPr="00791CE9">
        <w:t>: All slices are coded as I or P slices. The number of slices and slice groups is greater than 1 in each picture. entropy_coding_mode_flag is equal to 0, specifying the CAVLC parsing process. pic_order_cnt_type is equal to 0. All NAL units are encapsulated into the byte stream format specified in Annex B in ITU</w:t>
      </w:r>
      <w:r w:rsidRPr="00791CE9">
        <w:noBreakHyphen/>
        <w:t>T H.264 | ISO/IEC 14496-10. Multiple parameter sets are included in the bitstream.</w:t>
      </w:r>
    </w:p>
    <w:p w:rsidR="006B102A" w:rsidRPr="001152BA" w:rsidRDefault="00CD65E6" w:rsidP="006B102A">
      <w:r w:rsidRPr="00791CE9">
        <w:rPr>
          <w:b/>
        </w:rPr>
        <w:t>Functional stage</w:t>
      </w:r>
      <w:r w:rsidRPr="00791CE9">
        <w:t>: Slice groups.</w:t>
      </w:r>
    </w:p>
    <w:p w:rsidR="006B102A" w:rsidRPr="001152BA" w:rsidRDefault="00CD65E6" w:rsidP="006B102A">
      <w:r w:rsidRPr="00791CE9">
        <w:rPr>
          <w:b/>
        </w:rPr>
        <w:t>Purpose</w:t>
      </w:r>
      <w:r w:rsidRPr="00791CE9">
        <w:t>: Check that the decoder handles multiple slice groups and parameter sets.</w:t>
      </w:r>
    </w:p>
    <w:p w:rsidR="006B102A" w:rsidRPr="001152BA" w:rsidRDefault="00CD65E6" w:rsidP="001C6736">
      <w:pPr>
        <w:pStyle w:val="4"/>
      </w:pPr>
      <w:bookmarkStart w:id="337" w:name="_Toc103501209"/>
      <w:bookmarkStart w:id="338" w:name="_Toc111603048"/>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7</w:t>
      </w:r>
      <w:r w:rsidRPr="00791CE9">
        <w:tab/>
        <w:t>Test bitstream #AVCFM-2</w:t>
      </w:r>
      <w:bookmarkEnd w:id="337"/>
      <w:bookmarkEnd w:id="338"/>
    </w:p>
    <w:p w:rsidR="006B102A" w:rsidRPr="001152BA" w:rsidRDefault="00CD65E6" w:rsidP="006B102A">
      <w:r w:rsidRPr="00791CE9">
        <w:rPr>
          <w:b/>
        </w:rPr>
        <w:t>Specification</w:t>
      </w:r>
      <w:r w:rsidRPr="00791CE9">
        <w:t>: All slices are coded as I or P slices. The number of slices and slice groups is greater than 1 in each picture. entropy_coding_mode_flag is equal to 0, specifying the CAVLC parsing process. pic_order_cnt_type is equal to 1. All NAL units are encapsulated into the byte stream format specified in Annex B in ITU</w:t>
      </w:r>
      <w:r w:rsidRPr="00791CE9">
        <w:noBreakHyphen/>
        <w:t xml:space="preserve">T H.264 | ISO/IEC 14496-10. </w:t>
      </w:r>
    </w:p>
    <w:p w:rsidR="006B102A" w:rsidRPr="001152BA" w:rsidRDefault="00CD65E6" w:rsidP="006B102A">
      <w:r w:rsidRPr="00791CE9">
        <w:rPr>
          <w:b/>
        </w:rPr>
        <w:t>Functional stage</w:t>
      </w:r>
      <w:r w:rsidRPr="00791CE9">
        <w:t>: Slice groups.</w:t>
      </w:r>
    </w:p>
    <w:p w:rsidR="006B102A" w:rsidRPr="001152BA" w:rsidRDefault="00CD65E6" w:rsidP="006B102A">
      <w:pPr>
        <w:rPr>
          <w:lang w:eastAsia="ja-JP"/>
        </w:rPr>
      </w:pPr>
      <w:r w:rsidRPr="00791CE9">
        <w:rPr>
          <w:b/>
        </w:rPr>
        <w:t>Purpose</w:t>
      </w:r>
      <w:r w:rsidRPr="00791CE9">
        <w:t>: Check that the decoder handles multiple slice groups and parameter sets.</w:t>
      </w:r>
    </w:p>
    <w:p w:rsidR="006B102A" w:rsidRPr="001152BA" w:rsidRDefault="00CD65E6" w:rsidP="001C6736">
      <w:pPr>
        <w:pStyle w:val="4"/>
        <w:rPr>
          <w:lang w:eastAsia="ja-JP"/>
        </w:rPr>
      </w:pPr>
      <w:bookmarkStart w:id="339" w:name="_Toc103501210"/>
      <w:bookmarkStart w:id="340" w:name="_Toc111603049"/>
      <w:r w:rsidRPr="00791CE9">
        <w:rPr>
          <w:noProof/>
        </w:rPr>
        <w:t>6</w:t>
      </w:r>
      <w:r w:rsidRPr="00791CE9">
        <w:t>.</w:t>
      </w:r>
      <w:r w:rsidRPr="00791CE9">
        <w:rPr>
          <w:noProof/>
        </w:rPr>
        <w:t>6</w:t>
      </w:r>
      <w:r w:rsidRPr="00791CE9">
        <w:t>.</w:t>
      </w:r>
      <w:r w:rsidRPr="00791CE9">
        <w:rPr>
          <w:noProof/>
        </w:rPr>
        <w:t>1</w:t>
      </w:r>
      <w:r w:rsidRPr="00791CE9">
        <w:t>.</w:t>
      </w:r>
      <w:r w:rsidRPr="00791CE9">
        <w:rPr>
          <w:noProof/>
        </w:rPr>
        <w:t>1</w:t>
      </w:r>
      <w:r w:rsidRPr="00791CE9">
        <w:rPr>
          <w:noProof/>
          <w:lang w:eastAsia="ja-JP"/>
        </w:rPr>
        <w:t>8</w:t>
      </w:r>
      <w:r w:rsidRPr="00791CE9">
        <w:tab/>
        <w:t>Test bitstream #AVCFM-</w:t>
      </w:r>
      <w:r w:rsidRPr="00791CE9">
        <w:rPr>
          <w:lang w:eastAsia="ja-JP"/>
        </w:rPr>
        <w:t>3</w:t>
      </w:r>
      <w:bookmarkEnd w:id="339"/>
      <w:bookmarkEnd w:id="340"/>
    </w:p>
    <w:p w:rsidR="006B102A" w:rsidRPr="001152BA" w:rsidRDefault="00CD65E6" w:rsidP="006B102A">
      <w:r w:rsidRPr="00791CE9">
        <w:rPr>
          <w:b/>
        </w:rPr>
        <w:t>Specification</w:t>
      </w:r>
      <w:r w:rsidRPr="00791CE9">
        <w:t>: All slices are coded as I or P slices. The number of slices and slice groups is greater than 1 in each picture. entropy_coding_mode_flag is equal to 0, specifying the CAVLC parsing process. pic_order_cnt_type is equal to </w:t>
      </w:r>
      <w:r w:rsidRPr="00791CE9">
        <w:rPr>
          <w:lang w:eastAsia="ja-JP"/>
        </w:rPr>
        <w:t>2</w:t>
      </w:r>
      <w:r w:rsidRPr="00791CE9">
        <w:t xml:space="preserve">. </w:t>
      </w:r>
      <w:r w:rsidRPr="00791CE9">
        <w:rPr>
          <w:lang w:eastAsia="ja-JP"/>
        </w:rPr>
        <w:t xml:space="preserve">Recovery point SEI is included in this bitstream. </w:t>
      </w:r>
      <w:r w:rsidRPr="00791CE9">
        <w:t xml:space="preserve">All NAL units are encapsulated into the byte stream format specified in Annex B in ITU-T H.264 | ISO/IEC 14496-10. </w:t>
      </w:r>
    </w:p>
    <w:p w:rsidR="006B102A" w:rsidRPr="001152BA" w:rsidRDefault="00CD65E6" w:rsidP="006B102A">
      <w:r w:rsidRPr="00791CE9">
        <w:rPr>
          <w:b/>
        </w:rPr>
        <w:t>Functional stage</w:t>
      </w:r>
      <w:r w:rsidRPr="00791CE9">
        <w:t>: Slice groups.</w:t>
      </w:r>
    </w:p>
    <w:p w:rsidR="006B102A" w:rsidRPr="001152BA" w:rsidRDefault="00CD65E6" w:rsidP="006B102A">
      <w:r w:rsidRPr="00791CE9">
        <w:rPr>
          <w:b/>
        </w:rPr>
        <w:t>Purpose</w:t>
      </w:r>
      <w:r w:rsidRPr="00791CE9">
        <w:t>: Check that the decoder handles multiple slice groups and parameter sets.</w:t>
      </w:r>
    </w:p>
    <w:p w:rsidR="006B102A" w:rsidRPr="001152BA" w:rsidRDefault="00CD65E6" w:rsidP="001C6736">
      <w:pPr>
        <w:pStyle w:val="4"/>
      </w:pPr>
      <w:bookmarkStart w:id="341" w:name="_Toc103501211"/>
      <w:bookmarkStart w:id="342" w:name="_Toc111603050"/>
      <w:r w:rsidRPr="00791CE9">
        <w:rPr>
          <w:noProof/>
        </w:rPr>
        <w:t>6</w:t>
      </w:r>
      <w:r w:rsidRPr="00791CE9">
        <w:t>.</w:t>
      </w:r>
      <w:r w:rsidRPr="00791CE9">
        <w:rPr>
          <w:noProof/>
        </w:rPr>
        <w:t>6</w:t>
      </w:r>
      <w:r w:rsidRPr="00791CE9">
        <w:t>.</w:t>
      </w:r>
      <w:r w:rsidRPr="00791CE9">
        <w:rPr>
          <w:noProof/>
        </w:rPr>
        <w:t>1</w:t>
      </w:r>
      <w:r w:rsidRPr="00791CE9">
        <w:t>.</w:t>
      </w:r>
      <w:r w:rsidRPr="00791CE9">
        <w:rPr>
          <w:noProof/>
          <w:lang w:eastAsia="ja-JP"/>
        </w:rPr>
        <w:t>19</w:t>
      </w:r>
      <w:r w:rsidRPr="00791CE9">
        <w:tab/>
        <w:t>Test bitstream #AVCCI-1</w:t>
      </w:r>
      <w:bookmarkEnd w:id="341"/>
      <w:bookmarkEnd w:id="342"/>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constrained_intra_pred_flag is equal to 1. All NAL units are encapsulated into the byte stream format specified in Annex B in ITU</w:t>
      </w:r>
      <w:r w:rsidRPr="00791CE9">
        <w:noBreakHyphen/>
        <w:t xml:space="preserve">T H.264 | ISO/IEC 14496-10. </w:t>
      </w:r>
    </w:p>
    <w:p w:rsidR="006B102A" w:rsidRPr="001152BA" w:rsidRDefault="00CD65E6" w:rsidP="006B102A">
      <w:r w:rsidRPr="00791CE9">
        <w:rPr>
          <w:b/>
        </w:rPr>
        <w:t>Functional stage</w:t>
      </w:r>
      <w:r w:rsidRPr="00791CE9">
        <w:t>: Constrained intra prediction.</w:t>
      </w:r>
    </w:p>
    <w:p w:rsidR="006B102A" w:rsidRPr="001152BA" w:rsidRDefault="00CD65E6" w:rsidP="006B102A">
      <w:r w:rsidRPr="00791CE9">
        <w:rPr>
          <w:b/>
        </w:rPr>
        <w:t>Purpose</w:t>
      </w:r>
      <w:r w:rsidRPr="00791CE9">
        <w:t xml:space="preserve">: Check that the decoder handles constrained intra prediction. </w:t>
      </w:r>
    </w:p>
    <w:p w:rsidR="006B102A" w:rsidRPr="001152BA" w:rsidRDefault="00CD65E6" w:rsidP="001C6736">
      <w:pPr>
        <w:pStyle w:val="4"/>
      </w:pPr>
      <w:bookmarkStart w:id="343" w:name="_Toc103501212"/>
      <w:bookmarkStart w:id="344" w:name="_Toc111603051"/>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0</w:t>
      </w:r>
      <w:r w:rsidRPr="00791CE9">
        <w:tab/>
        <w:t>Test bitstream #AVCCI-2</w:t>
      </w:r>
      <w:bookmarkEnd w:id="343"/>
      <w:bookmarkEnd w:id="344"/>
    </w:p>
    <w:p w:rsidR="006B102A" w:rsidRPr="001152BA" w:rsidRDefault="00CD65E6" w:rsidP="006B102A">
      <w:r w:rsidRPr="00791CE9">
        <w:rPr>
          <w:b/>
        </w:rPr>
        <w:t>Specification</w:t>
      </w:r>
      <w:r w:rsidRPr="00791CE9">
        <w:t xml:space="preserve">: All slices are coded as I or P slices. Each picture contains more than one slice. entropy_coding_mode_flag is equal to 0, specifying the CAVLC parsing process. pic_order_cnt_type is equal to 0. constrained_intra_pred_flag is equal to 1. All NAL units are encapsulated into the byte stream format specified in Annex B in ITU-T H.264 | ISO/IEC 14496-10. </w:t>
      </w:r>
    </w:p>
    <w:p w:rsidR="006B102A" w:rsidRPr="001152BA" w:rsidRDefault="00CD65E6" w:rsidP="006B102A">
      <w:r w:rsidRPr="00791CE9">
        <w:rPr>
          <w:b/>
        </w:rPr>
        <w:t>Functional stage</w:t>
      </w:r>
      <w:r w:rsidRPr="00791CE9">
        <w:t>: Constrained intra prediction.</w:t>
      </w:r>
    </w:p>
    <w:p w:rsidR="006B102A" w:rsidRPr="001152BA" w:rsidRDefault="00CD65E6" w:rsidP="006B102A">
      <w:pPr>
        <w:rPr>
          <w:lang w:eastAsia="ja-JP"/>
        </w:rPr>
      </w:pPr>
      <w:r w:rsidRPr="00791CE9">
        <w:rPr>
          <w:b/>
        </w:rPr>
        <w:t>Purpose</w:t>
      </w:r>
      <w:r w:rsidRPr="00791CE9">
        <w:t xml:space="preserve">: Check that the decoder handles constrained intra prediction. </w:t>
      </w:r>
    </w:p>
    <w:p w:rsidR="006B102A" w:rsidRPr="001152BA" w:rsidRDefault="00CD65E6" w:rsidP="001C6736">
      <w:pPr>
        <w:pStyle w:val="4"/>
        <w:rPr>
          <w:lang w:eastAsia="ja-JP"/>
        </w:rPr>
      </w:pPr>
      <w:bookmarkStart w:id="345" w:name="_Toc103501213"/>
      <w:bookmarkStart w:id="346" w:name="_Toc111603052"/>
      <w:r w:rsidRPr="00791CE9">
        <w:rPr>
          <w:noProof/>
        </w:rPr>
        <w:lastRenderedPageBreak/>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1</w:t>
      </w:r>
      <w:r w:rsidRPr="00791CE9">
        <w:tab/>
        <w:t>Test bitstream #AVCCI-</w:t>
      </w:r>
      <w:r w:rsidRPr="00791CE9">
        <w:rPr>
          <w:lang w:eastAsia="ja-JP"/>
        </w:rPr>
        <w:t>3</w:t>
      </w:r>
      <w:bookmarkEnd w:id="345"/>
      <w:bookmarkEnd w:id="346"/>
    </w:p>
    <w:p w:rsidR="006B102A" w:rsidRPr="001152BA" w:rsidRDefault="00CD65E6" w:rsidP="006B102A">
      <w:r w:rsidRPr="00791CE9">
        <w:rPr>
          <w:b/>
        </w:rPr>
        <w:t>Specification</w:t>
      </w:r>
      <w:r w:rsidRPr="00791CE9">
        <w:t xml:space="preserve">: All slices are coded as I or P slices. Each picture contains more than one slice. entropy_coding_mode_flag is equal to 0, specifying the CAVLC parsing process. pic_order_cnt_type is equal to </w:t>
      </w:r>
      <w:r w:rsidRPr="00791CE9">
        <w:rPr>
          <w:lang w:eastAsia="ja-JP"/>
        </w:rPr>
        <w:t>2</w:t>
      </w:r>
      <w:r w:rsidRPr="00791CE9">
        <w:t xml:space="preserve">. constrained_intra_pred_flag is equal to 1. All NAL units are encapsulated into the byte stream format specified in Annex B in ITU-T H.264 | ISO/IEC 14496-10. </w:t>
      </w:r>
    </w:p>
    <w:p w:rsidR="006B102A" w:rsidRPr="001152BA" w:rsidRDefault="00CD65E6" w:rsidP="006B102A">
      <w:r w:rsidRPr="00791CE9">
        <w:rPr>
          <w:b/>
        </w:rPr>
        <w:t>Functional stage</w:t>
      </w:r>
      <w:r w:rsidRPr="00791CE9">
        <w:t>: Constrained intra prediction.</w:t>
      </w:r>
    </w:p>
    <w:p w:rsidR="006B102A" w:rsidRPr="001152BA" w:rsidRDefault="00CD65E6" w:rsidP="006B102A">
      <w:pPr>
        <w:rPr>
          <w:lang w:eastAsia="ja-JP"/>
        </w:rPr>
      </w:pPr>
      <w:r w:rsidRPr="00791CE9">
        <w:rPr>
          <w:b/>
        </w:rPr>
        <w:t>Purpose</w:t>
      </w:r>
      <w:r w:rsidRPr="00791CE9">
        <w:t xml:space="preserve">: Check that the decoder handles constrained intra prediction. </w:t>
      </w:r>
    </w:p>
    <w:p w:rsidR="006B102A" w:rsidRPr="001152BA" w:rsidRDefault="00CD65E6" w:rsidP="001C6736">
      <w:pPr>
        <w:pStyle w:val="4"/>
      </w:pPr>
      <w:bookmarkStart w:id="347" w:name="_Toc103501214"/>
      <w:bookmarkStart w:id="348" w:name="_Toc111603053"/>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2</w:t>
      </w:r>
      <w:r w:rsidRPr="00791CE9">
        <w:tab/>
        <w:t>Test bitstream #AVCFC-1</w:t>
      </w:r>
      <w:bookmarkEnd w:id="347"/>
      <w:bookmarkEnd w:id="348"/>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Decoded pictures are cropped with frame_croping_flag equal to 1. All NAL units are encapsulated into the byte stream format specified in Annex B in ITU</w:t>
      </w:r>
      <w:r w:rsidRPr="00791CE9">
        <w:noBreakHyphen/>
        <w:t xml:space="preserve">T H.264 | ISO/IEC 14496-10. </w:t>
      </w:r>
    </w:p>
    <w:p w:rsidR="006B102A" w:rsidRPr="001152BA" w:rsidRDefault="00CD65E6" w:rsidP="006B102A">
      <w:r w:rsidRPr="00791CE9">
        <w:rPr>
          <w:b/>
        </w:rPr>
        <w:t>Functional stage</w:t>
      </w:r>
      <w:r w:rsidRPr="00791CE9">
        <w:t>: Decoding of I and P slices with frame cropping.</w:t>
      </w:r>
    </w:p>
    <w:p w:rsidR="006B102A" w:rsidRPr="001152BA" w:rsidRDefault="00CD65E6" w:rsidP="006B102A">
      <w:r w:rsidRPr="00791CE9">
        <w:rPr>
          <w:b/>
        </w:rPr>
        <w:t>Purpose</w:t>
      </w:r>
      <w:r w:rsidRPr="00791CE9">
        <w:t>: Check that the decoder can properly decode I and P slices with frame cropping.</w:t>
      </w:r>
    </w:p>
    <w:p w:rsidR="006B102A" w:rsidRPr="001152BA" w:rsidRDefault="00CD65E6" w:rsidP="001C6736">
      <w:pPr>
        <w:pStyle w:val="4"/>
      </w:pPr>
      <w:bookmarkStart w:id="349" w:name="_Toc103501215"/>
      <w:bookmarkStart w:id="350" w:name="_Toc111603054"/>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3</w:t>
      </w:r>
      <w:r w:rsidRPr="00791CE9">
        <w:tab/>
        <w:t>Test bitstream #AV</w:t>
      </w:r>
      <w:r w:rsidRPr="00791CE9">
        <w:rPr>
          <w:lang w:eastAsia="ja-JP"/>
        </w:rPr>
        <w:t>C</w:t>
      </w:r>
      <w:r w:rsidRPr="00791CE9">
        <w:t>AUD-1</w:t>
      </w:r>
      <w:bookmarkEnd w:id="349"/>
      <w:bookmarkEnd w:id="350"/>
    </w:p>
    <w:p w:rsidR="006B102A" w:rsidRPr="001152BA" w:rsidRDefault="00CD65E6" w:rsidP="006B102A">
      <w:r w:rsidRPr="00791CE9">
        <w:rPr>
          <w:b/>
        </w:rPr>
        <w:t>Specification</w:t>
      </w:r>
      <w:r w:rsidRPr="00791CE9">
        <w:t xml:space="preserve">: All slices are coded as I slices. Each picture contains only one slice. entropy_coding_mode_flag is equal to 0, specifying the CAVLC parsing process. pic_order_cnt_type is equal to 0. Access unit delimiter NAL units are included in the </w:t>
      </w:r>
      <w:r w:rsidRPr="00791CE9">
        <w:rPr>
          <w:lang w:eastAsia="ja-JP"/>
        </w:rPr>
        <w:t>bit</w:t>
      </w:r>
      <w:r w:rsidRPr="00791CE9">
        <w:t>stream. All NAL units are encapsulated into the byte stream format specified in Annex B in ITU</w:t>
      </w:r>
      <w:r w:rsidRPr="00791CE9">
        <w:noBreakHyphen/>
        <w:t xml:space="preserve">T H.264 | ISO/IEC 14496-10. </w:t>
      </w:r>
    </w:p>
    <w:p w:rsidR="006B102A" w:rsidRPr="001152BA" w:rsidRDefault="00CD65E6" w:rsidP="006B102A">
      <w:r w:rsidRPr="00791CE9">
        <w:rPr>
          <w:b/>
        </w:rPr>
        <w:t>Functional stage</w:t>
      </w:r>
      <w:r w:rsidRPr="00791CE9">
        <w:t>: Decoding of I slices with Access unit delimiter NAL units.</w:t>
      </w:r>
    </w:p>
    <w:p w:rsidR="006B102A" w:rsidRPr="001152BA" w:rsidRDefault="00CD65E6" w:rsidP="006B102A">
      <w:r w:rsidRPr="00791CE9">
        <w:rPr>
          <w:b/>
        </w:rPr>
        <w:t>Purpose</w:t>
      </w:r>
      <w:r w:rsidRPr="00791CE9">
        <w:t>: Check that the decoder can properly decode I slices with Access unit delimiter NAL units.</w:t>
      </w:r>
    </w:p>
    <w:p w:rsidR="006B102A" w:rsidRPr="001152BA" w:rsidRDefault="00CD65E6" w:rsidP="001C6736">
      <w:pPr>
        <w:pStyle w:val="4"/>
      </w:pPr>
      <w:bookmarkStart w:id="351" w:name="_Toc103501216"/>
      <w:bookmarkStart w:id="352" w:name="_Toc111603055"/>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4</w:t>
      </w:r>
      <w:r w:rsidRPr="00791CE9">
        <w:tab/>
        <w:t>Test bitstream #AVCMIDR-1</w:t>
      </w:r>
      <w:bookmarkEnd w:id="351"/>
      <w:bookmarkEnd w:id="352"/>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IDR is inserted in every two frames. All NAL units are encapsulated into the byte stream format specified in Annex B in ITU</w:t>
      </w:r>
      <w:r w:rsidRPr="00791CE9">
        <w:noBreakHyphen/>
        <w:t>T H.264 | ISO/IEC 14496</w:t>
      </w:r>
      <w:r w:rsidRPr="00791CE9">
        <w:noBreakHyphen/>
        <w:t xml:space="preserve">10. </w:t>
      </w:r>
    </w:p>
    <w:p w:rsidR="006B102A" w:rsidRPr="001152BA" w:rsidRDefault="00CD65E6" w:rsidP="006B102A">
      <w:r w:rsidRPr="00791CE9">
        <w:rPr>
          <w:b/>
        </w:rPr>
        <w:t>Functional stage</w:t>
      </w:r>
      <w:r w:rsidRPr="00791CE9">
        <w:t>: Decoding of I slices and more than one IDR.</w:t>
      </w:r>
    </w:p>
    <w:p w:rsidR="006B102A" w:rsidRPr="001152BA" w:rsidRDefault="00CD65E6" w:rsidP="006B102A">
      <w:r w:rsidRPr="00791CE9">
        <w:rPr>
          <w:b/>
        </w:rPr>
        <w:t>Purpose</w:t>
      </w:r>
      <w:r w:rsidRPr="00791CE9">
        <w:t>: Check that the decoder can properly decode I slices with more than IDR in bitstream.</w:t>
      </w:r>
    </w:p>
    <w:p w:rsidR="006B102A" w:rsidRPr="001152BA" w:rsidRDefault="00CD65E6" w:rsidP="001C6736">
      <w:pPr>
        <w:pStyle w:val="4"/>
      </w:pPr>
      <w:bookmarkStart w:id="353" w:name="_Toc103501217"/>
      <w:bookmarkStart w:id="354" w:name="_Toc111603056"/>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5</w:t>
      </w:r>
      <w:r w:rsidRPr="00791CE9">
        <w:tab/>
        <w:t>Test bitstream #AVCNRF-1</w:t>
      </w:r>
      <w:bookmarkEnd w:id="353"/>
      <w:bookmarkEnd w:id="354"/>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Two non-reference pictures are present. All NAL units are encapsulated into the byte stream format specified in Annex B in ITU</w:t>
      </w:r>
      <w:r w:rsidRPr="00791CE9">
        <w:noBreakHyphen/>
        <w:t>T H.264 | ISO/IEC 14496-10.</w:t>
      </w:r>
    </w:p>
    <w:p w:rsidR="006B102A" w:rsidRPr="001152BA" w:rsidRDefault="00CD65E6" w:rsidP="006B102A">
      <w:r w:rsidRPr="00791CE9">
        <w:rPr>
          <w:b/>
        </w:rPr>
        <w:t>Functional stage</w:t>
      </w:r>
      <w:r w:rsidRPr="00791CE9">
        <w:t>: Decoding of I and P slices with non-reference pictures.</w:t>
      </w:r>
    </w:p>
    <w:p w:rsidR="006B102A" w:rsidRPr="001152BA" w:rsidRDefault="00CD65E6" w:rsidP="006B102A">
      <w:r w:rsidRPr="00791CE9">
        <w:rPr>
          <w:b/>
        </w:rPr>
        <w:t>Purpose</w:t>
      </w:r>
      <w:r w:rsidRPr="00791CE9">
        <w:t>: Check that the decoder can properly decode I and P slices with non-reference pictures.</w:t>
      </w:r>
    </w:p>
    <w:p w:rsidR="006B102A" w:rsidRPr="001152BA" w:rsidRDefault="00CD65E6" w:rsidP="001C6736">
      <w:pPr>
        <w:pStyle w:val="4"/>
      </w:pPr>
      <w:bookmarkStart w:id="355" w:name="_Toc103501218"/>
      <w:bookmarkStart w:id="356" w:name="_Toc111603057"/>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6</w:t>
      </w:r>
      <w:r w:rsidRPr="00791CE9">
        <w:tab/>
        <w:t>Test bitstream #AVC</w:t>
      </w:r>
      <w:r w:rsidRPr="00791CE9">
        <w:rPr>
          <w:lang w:eastAsia="ja-JP"/>
        </w:rPr>
        <w:t>MPS</w:t>
      </w:r>
      <w:r w:rsidRPr="00791CE9">
        <w:t>-1</w:t>
      </w:r>
      <w:bookmarkEnd w:id="355"/>
      <w:bookmarkEnd w:id="356"/>
    </w:p>
    <w:p w:rsidR="006B102A" w:rsidRPr="001152BA" w:rsidRDefault="00CD65E6" w:rsidP="006B102A">
      <w:r w:rsidRPr="00791CE9">
        <w:rPr>
          <w:b/>
        </w:rPr>
        <w:t>Specification</w:t>
      </w:r>
      <w:r w:rsidRPr="00791CE9">
        <w:t xml:space="preserve">: All slices are coded as I or P slices. Each picture contains only one slice. entropy_coding_mode_flag is equal to 0, specifying the CAVLC parsing process. pic_order_cnt_type is equal to </w:t>
      </w:r>
      <w:r w:rsidRPr="00791CE9">
        <w:rPr>
          <w:lang w:eastAsia="ja-JP"/>
        </w:rPr>
        <w:t>0</w:t>
      </w:r>
      <w:r w:rsidRPr="00791CE9">
        <w:t xml:space="preserve">. </w:t>
      </w:r>
      <w:r w:rsidRPr="00791CE9">
        <w:rPr>
          <w:lang w:eastAsia="ja-JP"/>
        </w:rPr>
        <w:t xml:space="preserve">Multiple parameter sets are included in this bitstream. </w:t>
      </w:r>
      <w:r w:rsidRPr="00791CE9">
        <w:t>All NAL units are encapsulated into the byte stream format specified in Annex B in ITU</w:t>
      </w:r>
      <w:r w:rsidRPr="00791CE9">
        <w:noBreakHyphen/>
        <w:t>T H.264 | ISO/IEC 14496-10.</w:t>
      </w:r>
    </w:p>
    <w:p w:rsidR="006B102A" w:rsidRPr="001152BA" w:rsidRDefault="00CD65E6" w:rsidP="006B102A">
      <w:r w:rsidRPr="00791CE9">
        <w:rPr>
          <w:b/>
        </w:rPr>
        <w:t>Functional stage</w:t>
      </w:r>
      <w:r w:rsidRPr="00791CE9">
        <w:t xml:space="preserve">: Decoding of I and P slices with </w:t>
      </w:r>
      <w:r w:rsidRPr="00791CE9">
        <w:rPr>
          <w:lang w:eastAsia="ja-JP"/>
        </w:rPr>
        <w:t>multiple parameter set</w:t>
      </w:r>
      <w:r w:rsidRPr="00791CE9">
        <w:t>.</w:t>
      </w:r>
    </w:p>
    <w:p w:rsidR="006B102A" w:rsidRPr="001152BA" w:rsidRDefault="00CD65E6" w:rsidP="006B102A">
      <w:pPr>
        <w:rPr>
          <w:lang w:eastAsia="ja-JP"/>
        </w:rPr>
      </w:pPr>
      <w:r w:rsidRPr="00791CE9">
        <w:rPr>
          <w:b/>
        </w:rPr>
        <w:t>Purpose</w:t>
      </w:r>
      <w:r w:rsidRPr="00791CE9">
        <w:t xml:space="preserve">: Check that the decoder can properly decode I and P slices with </w:t>
      </w:r>
      <w:r w:rsidRPr="00791CE9">
        <w:rPr>
          <w:lang w:eastAsia="ja-JP"/>
        </w:rPr>
        <w:t>multiple parameter set</w:t>
      </w:r>
      <w:r w:rsidRPr="00791CE9">
        <w:t>.</w:t>
      </w:r>
    </w:p>
    <w:p w:rsidR="006B102A" w:rsidRPr="001152BA" w:rsidRDefault="00CD65E6" w:rsidP="001C6736">
      <w:pPr>
        <w:pStyle w:val="4"/>
      </w:pPr>
      <w:bookmarkStart w:id="357" w:name="_Toc103501219"/>
      <w:bookmarkStart w:id="358" w:name="_Toc111603058"/>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7</w:t>
      </w:r>
      <w:r w:rsidRPr="00791CE9">
        <w:tab/>
        <w:t>Test bitstream #AVCBS-1</w:t>
      </w:r>
      <w:bookmarkEnd w:id="357"/>
      <w:bookmarkEnd w:id="358"/>
    </w:p>
    <w:p w:rsidR="006B102A" w:rsidRPr="001152BA" w:rsidRDefault="00CD65E6" w:rsidP="006B102A">
      <w:r w:rsidRPr="00791CE9">
        <w:rPr>
          <w:b/>
        </w:rPr>
        <w:t>Specification</w:t>
      </w:r>
      <w:r w:rsidRPr="00791CE9">
        <w:t>: All slices are coded as I, P or B slices. Each picture contains only one slice. entropy_coding_mode_flag is equal to 0, specifying the CAVLC parsing process. pic_order_cnt_type is equal to 0. Temporal direct prediction is used for direct prediction. direct_8x8_inference_flag is equal to 1. All NAL units are encapsulated into the byte stream format specified in Annex B in ITU-T H.264 | ISO/IEC 14496-10.</w:t>
      </w:r>
    </w:p>
    <w:p w:rsidR="006B102A" w:rsidRPr="001152BA" w:rsidRDefault="00CD65E6" w:rsidP="006B102A">
      <w:r w:rsidRPr="00791CE9">
        <w:rPr>
          <w:b/>
        </w:rPr>
        <w:lastRenderedPageBreak/>
        <w:t>Functional stage</w:t>
      </w:r>
      <w:r w:rsidRPr="00791CE9">
        <w:t>: Decoding of B slices with temporal direct prediction.</w:t>
      </w:r>
    </w:p>
    <w:p w:rsidR="006B102A" w:rsidRPr="001152BA" w:rsidRDefault="00CD65E6" w:rsidP="006B102A">
      <w:r w:rsidRPr="00791CE9">
        <w:rPr>
          <w:b/>
        </w:rPr>
        <w:t>Purpose</w:t>
      </w:r>
      <w:r w:rsidRPr="00791CE9">
        <w:t>: Check that the decoder can properly decode B slices with temporal direct prediction.</w:t>
      </w:r>
    </w:p>
    <w:p w:rsidR="006B102A" w:rsidRPr="001152BA" w:rsidRDefault="00CD65E6" w:rsidP="001C6736">
      <w:pPr>
        <w:pStyle w:val="4"/>
      </w:pPr>
      <w:bookmarkStart w:id="359" w:name="_Toc103501220"/>
      <w:bookmarkStart w:id="360" w:name="_Toc111603059"/>
      <w:r w:rsidRPr="00791CE9">
        <w:rPr>
          <w:noProof/>
        </w:rPr>
        <w:t>6</w:t>
      </w:r>
      <w:r w:rsidRPr="00791CE9">
        <w:t>.</w:t>
      </w:r>
      <w:r w:rsidRPr="00791CE9">
        <w:rPr>
          <w:noProof/>
        </w:rPr>
        <w:t>6</w:t>
      </w:r>
      <w:r w:rsidRPr="00791CE9">
        <w:t>.</w:t>
      </w:r>
      <w:r w:rsidRPr="00791CE9">
        <w:rPr>
          <w:noProof/>
        </w:rPr>
        <w:t>1</w:t>
      </w:r>
      <w:r w:rsidRPr="00791CE9">
        <w:t>.</w:t>
      </w:r>
      <w:r w:rsidRPr="00791CE9">
        <w:rPr>
          <w:noProof/>
        </w:rPr>
        <w:t>2</w:t>
      </w:r>
      <w:r w:rsidRPr="00791CE9">
        <w:rPr>
          <w:noProof/>
          <w:lang w:eastAsia="ja-JP"/>
        </w:rPr>
        <w:t>8</w:t>
      </w:r>
      <w:r w:rsidRPr="00791CE9">
        <w:tab/>
        <w:t>Test bitstream #AVCBS-2</w:t>
      </w:r>
      <w:bookmarkEnd w:id="359"/>
      <w:bookmarkEnd w:id="360"/>
    </w:p>
    <w:p w:rsidR="006B102A" w:rsidRPr="001152BA" w:rsidRDefault="00CD65E6" w:rsidP="006B102A">
      <w:r w:rsidRPr="00791CE9">
        <w:rPr>
          <w:b/>
        </w:rPr>
        <w:t>Specification</w:t>
      </w:r>
      <w:r w:rsidRPr="00791CE9">
        <w:t>: All slices are coded as I, P or B slices. Each picture contains only one slice. entropy_coding_mode_flag is equal to 0, specifying the CAVLC parsing process. pic_order_cnt_type is equal to 0. Spatial direct prediction is used for direct prediction. direct_8x8_inference_flag is equal to 1.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B slices with spatial direct prediction.</w:t>
      </w:r>
    </w:p>
    <w:p w:rsidR="006B102A" w:rsidRPr="001152BA" w:rsidRDefault="00CD65E6" w:rsidP="006B102A">
      <w:r w:rsidRPr="00791CE9">
        <w:rPr>
          <w:b/>
        </w:rPr>
        <w:t>Purpose</w:t>
      </w:r>
      <w:r w:rsidRPr="00791CE9">
        <w:t>: Check that the decoder can properly decode B slices with spatial direct prediction.</w:t>
      </w:r>
    </w:p>
    <w:p w:rsidR="006B102A" w:rsidRPr="001152BA" w:rsidRDefault="00CD65E6" w:rsidP="001C6736">
      <w:pPr>
        <w:pStyle w:val="4"/>
      </w:pPr>
      <w:bookmarkStart w:id="361" w:name="_Toc103501221"/>
      <w:bookmarkStart w:id="362" w:name="_Toc111603060"/>
      <w:r w:rsidRPr="00791CE9">
        <w:rPr>
          <w:noProof/>
        </w:rPr>
        <w:t>6</w:t>
      </w:r>
      <w:r w:rsidRPr="00791CE9">
        <w:t>.</w:t>
      </w:r>
      <w:r w:rsidRPr="00791CE9">
        <w:rPr>
          <w:noProof/>
        </w:rPr>
        <w:t>6</w:t>
      </w:r>
      <w:r w:rsidRPr="00791CE9">
        <w:t>.</w:t>
      </w:r>
      <w:r w:rsidRPr="00791CE9">
        <w:rPr>
          <w:noProof/>
        </w:rPr>
        <w:t>1</w:t>
      </w:r>
      <w:r w:rsidRPr="00791CE9">
        <w:t>.</w:t>
      </w:r>
      <w:r w:rsidRPr="00791CE9">
        <w:rPr>
          <w:noProof/>
          <w:lang w:eastAsia="ja-JP"/>
        </w:rPr>
        <w:t>29</w:t>
      </w:r>
      <w:r w:rsidRPr="00791CE9">
        <w:tab/>
        <w:t>Test bitstream #AVCBS-3</w:t>
      </w:r>
      <w:bookmarkEnd w:id="361"/>
      <w:bookmarkEnd w:id="362"/>
    </w:p>
    <w:p w:rsidR="006B102A" w:rsidRPr="001152BA" w:rsidRDefault="00CD65E6" w:rsidP="006B102A">
      <w:r w:rsidRPr="00791CE9">
        <w:rPr>
          <w:b/>
        </w:rPr>
        <w:t>Specification</w:t>
      </w:r>
      <w:r w:rsidRPr="00791CE9">
        <w:t>: All slices are coded as I, P or B slices. Each picture contains more than one slice. entropy_coding_mode_flag is equal to 0, specifying the CAVLC parsing process. pic_order_cnt_type is equal to 0. Temporal direct prediction is used for direct prediction. direct_8x8_inference_flag is equal to 0. All NAL units are encapsulated into the byte stream format specified in Annex B in ITU-T H.264 | ISO/IEC 14496-10.</w:t>
      </w:r>
    </w:p>
    <w:p w:rsidR="006B102A" w:rsidRPr="001152BA" w:rsidRDefault="00CD65E6" w:rsidP="006B102A">
      <w:r w:rsidRPr="00791CE9">
        <w:rPr>
          <w:b/>
        </w:rPr>
        <w:t>Functional stage</w:t>
      </w:r>
      <w:r w:rsidRPr="00791CE9">
        <w:t>: Decoding of B slices with temporal direct prediction.</w:t>
      </w:r>
    </w:p>
    <w:p w:rsidR="006B102A" w:rsidRPr="001152BA" w:rsidRDefault="00CD65E6" w:rsidP="006B102A">
      <w:r w:rsidRPr="00791CE9">
        <w:rPr>
          <w:b/>
        </w:rPr>
        <w:t>Purpose</w:t>
      </w:r>
      <w:r w:rsidRPr="00791CE9">
        <w:t>: Check that the decoder can properly decode B slices with temporal direct prediction.</w:t>
      </w:r>
    </w:p>
    <w:p w:rsidR="006B102A" w:rsidRPr="001152BA" w:rsidRDefault="00CD65E6" w:rsidP="001C6736">
      <w:pPr>
        <w:pStyle w:val="4"/>
      </w:pPr>
      <w:bookmarkStart w:id="363" w:name="_Toc103501222"/>
      <w:bookmarkStart w:id="364" w:name="_Toc111603061"/>
      <w:r w:rsidRPr="00791CE9">
        <w:rPr>
          <w:noProof/>
        </w:rPr>
        <w:t>6</w:t>
      </w:r>
      <w:r w:rsidRPr="00791CE9">
        <w:t>.</w:t>
      </w:r>
      <w:r w:rsidRPr="00791CE9">
        <w:rPr>
          <w:noProof/>
        </w:rPr>
        <w:t>6</w:t>
      </w:r>
      <w:r w:rsidRPr="00791CE9">
        <w:t>.</w:t>
      </w:r>
      <w:r w:rsidRPr="00791CE9">
        <w:rPr>
          <w:noProof/>
        </w:rPr>
        <w:t>1</w:t>
      </w:r>
      <w:r w:rsidRPr="00791CE9">
        <w:t>.</w:t>
      </w:r>
      <w:r w:rsidRPr="00791CE9">
        <w:rPr>
          <w:noProof/>
        </w:rPr>
        <w:t>3</w:t>
      </w:r>
      <w:r w:rsidRPr="00791CE9">
        <w:rPr>
          <w:noProof/>
          <w:lang w:eastAsia="ja-JP"/>
        </w:rPr>
        <w:t>0</w:t>
      </w:r>
      <w:r w:rsidRPr="00791CE9">
        <w:tab/>
        <w:t>Test bitstream #AVCBS-4</w:t>
      </w:r>
      <w:bookmarkEnd w:id="363"/>
      <w:bookmarkEnd w:id="364"/>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Spatial direct prediction is used for direct prediction. direct_8x8_inference_flag is equal to 0. All NAL units are encapsulated into the byte stream format specified in Annex B in ITU-T H.264 | ISO/IEC 14496-10.</w:t>
      </w:r>
    </w:p>
    <w:p w:rsidR="006B102A" w:rsidRPr="001152BA" w:rsidRDefault="00CD65E6" w:rsidP="006B102A">
      <w:r w:rsidRPr="00791CE9">
        <w:rPr>
          <w:b/>
        </w:rPr>
        <w:t>Functional stage</w:t>
      </w:r>
      <w:r w:rsidRPr="00791CE9">
        <w:t xml:space="preserve">: Decoding of B slices with </w:t>
      </w:r>
      <w:r w:rsidRPr="00791CE9">
        <w:rPr>
          <w:lang w:eastAsia="ja-JP"/>
        </w:rPr>
        <w:t>spatial</w:t>
      </w:r>
      <w:r w:rsidRPr="00791CE9">
        <w:t xml:space="preserve"> direct prediction.</w:t>
      </w:r>
    </w:p>
    <w:p w:rsidR="006B102A" w:rsidRPr="001152BA" w:rsidRDefault="00CD65E6" w:rsidP="006B102A">
      <w:pPr>
        <w:rPr>
          <w:lang w:eastAsia="ja-JP"/>
        </w:rPr>
      </w:pPr>
      <w:r w:rsidRPr="00791CE9">
        <w:rPr>
          <w:b/>
        </w:rPr>
        <w:t>Purpose</w:t>
      </w:r>
      <w:r w:rsidRPr="00791CE9">
        <w:t xml:space="preserve">: Check that the decoder can properly decode B slices with </w:t>
      </w:r>
      <w:r w:rsidRPr="00791CE9">
        <w:rPr>
          <w:lang w:eastAsia="ja-JP"/>
        </w:rPr>
        <w:t>spatial</w:t>
      </w:r>
      <w:r w:rsidRPr="00791CE9">
        <w:t xml:space="preserve"> direct prediction.</w:t>
      </w:r>
    </w:p>
    <w:p w:rsidR="006B102A" w:rsidRPr="001152BA" w:rsidRDefault="00CD65E6" w:rsidP="001C6736">
      <w:pPr>
        <w:pStyle w:val="4"/>
        <w:rPr>
          <w:lang w:eastAsia="ja-JP"/>
        </w:rPr>
      </w:pPr>
      <w:bookmarkStart w:id="365" w:name="_Toc103501223"/>
      <w:bookmarkStart w:id="366" w:name="_Toc111603062"/>
      <w:r w:rsidRPr="00791CE9">
        <w:rPr>
          <w:noProof/>
        </w:rPr>
        <w:t>6</w:t>
      </w:r>
      <w:r w:rsidRPr="00791CE9">
        <w:t>.</w:t>
      </w:r>
      <w:r w:rsidRPr="00791CE9">
        <w:rPr>
          <w:noProof/>
        </w:rPr>
        <w:t>6</w:t>
      </w:r>
      <w:r w:rsidRPr="00791CE9">
        <w:t>.</w:t>
      </w:r>
      <w:r w:rsidRPr="00791CE9">
        <w:rPr>
          <w:noProof/>
        </w:rPr>
        <w:t>1</w:t>
      </w:r>
      <w:r w:rsidRPr="00791CE9">
        <w:t>.</w:t>
      </w:r>
      <w:r w:rsidRPr="00791CE9">
        <w:rPr>
          <w:noProof/>
        </w:rPr>
        <w:t>3</w:t>
      </w:r>
      <w:r w:rsidRPr="00791CE9">
        <w:rPr>
          <w:noProof/>
          <w:lang w:eastAsia="ja-JP"/>
        </w:rPr>
        <w:t>1</w:t>
      </w:r>
      <w:r w:rsidRPr="00791CE9">
        <w:tab/>
        <w:t>Test bitstream #AVCBS-</w:t>
      </w:r>
      <w:r w:rsidRPr="00791CE9">
        <w:rPr>
          <w:lang w:eastAsia="ja-JP"/>
        </w:rPr>
        <w:t>5</w:t>
      </w:r>
      <w:bookmarkEnd w:id="365"/>
      <w:bookmarkEnd w:id="366"/>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Spatial direct prediction is used for direct prediction. direct_8x8_inference_flag is equal to </w:t>
      </w:r>
      <w:r w:rsidRPr="00791CE9">
        <w:rPr>
          <w:lang w:eastAsia="ja-JP"/>
        </w:rPr>
        <w:t>1</w:t>
      </w:r>
      <w:r w:rsidRPr="00791CE9">
        <w:t>. All NAL units are encapsulated into the byte stream format specified in Annex B in ITU-T H.264 | ISO/IEC 14496-10.</w:t>
      </w:r>
    </w:p>
    <w:p w:rsidR="006B102A" w:rsidRPr="001152BA" w:rsidRDefault="00CD65E6" w:rsidP="006B102A">
      <w:r w:rsidRPr="00791CE9">
        <w:rPr>
          <w:b/>
        </w:rPr>
        <w:t>Functional stage</w:t>
      </w:r>
      <w:r w:rsidRPr="00791CE9">
        <w:t xml:space="preserve">: Decoding of B slices with </w:t>
      </w:r>
      <w:r w:rsidRPr="00791CE9">
        <w:rPr>
          <w:lang w:eastAsia="ja-JP"/>
        </w:rPr>
        <w:t>spatial</w:t>
      </w:r>
      <w:r w:rsidRPr="00791CE9">
        <w:t xml:space="preserve"> direct prediction.</w:t>
      </w:r>
    </w:p>
    <w:p w:rsidR="006B102A" w:rsidRPr="001152BA" w:rsidRDefault="00CD65E6" w:rsidP="006B102A">
      <w:pPr>
        <w:rPr>
          <w:lang w:eastAsia="ja-JP"/>
        </w:rPr>
      </w:pPr>
      <w:r w:rsidRPr="00791CE9">
        <w:rPr>
          <w:b/>
        </w:rPr>
        <w:t>Purpose</w:t>
      </w:r>
      <w:r w:rsidRPr="00791CE9">
        <w:t xml:space="preserve">: Check that the decoder can properly decode B slices with </w:t>
      </w:r>
      <w:r w:rsidRPr="00791CE9">
        <w:rPr>
          <w:lang w:eastAsia="ja-JP"/>
        </w:rPr>
        <w:t>spatial</w:t>
      </w:r>
      <w:r w:rsidRPr="00791CE9">
        <w:t xml:space="preserve"> direct prediction.</w:t>
      </w:r>
    </w:p>
    <w:p w:rsidR="006B102A" w:rsidRPr="001152BA" w:rsidRDefault="00CD65E6" w:rsidP="001C6736">
      <w:pPr>
        <w:pStyle w:val="3"/>
      </w:pPr>
      <w:bookmarkStart w:id="367" w:name="_Toc103501224"/>
      <w:bookmarkStart w:id="368" w:name="_Toc111603063"/>
      <w:r w:rsidRPr="00791CE9">
        <w:rPr>
          <w:noProof/>
        </w:rPr>
        <w:t>6</w:t>
      </w:r>
      <w:r w:rsidRPr="00791CE9">
        <w:t>.</w:t>
      </w:r>
      <w:r w:rsidRPr="00791CE9">
        <w:rPr>
          <w:noProof/>
        </w:rPr>
        <w:t>6</w:t>
      </w:r>
      <w:r w:rsidRPr="00791CE9">
        <w:t>.</w:t>
      </w:r>
      <w:r w:rsidRPr="00791CE9">
        <w:rPr>
          <w:noProof/>
        </w:rPr>
        <w:t>2</w:t>
      </w:r>
      <w:r w:rsidRPr="00791CE9">
        <w:tab/>
        <w:t>Test bitstreams – I_PCM</w:t>
      </w:r>
      <w:bookmarkEnd w:id="367"/>
      <w:bookmarkEnd w:id="368"/>
    </w:p>
    <w:p w:rsidR="006B102A" w:rsidRPr="001152BA" w:rsidRDefault="00CD65E6" w:rsidP="001C6736">
      <w:pPr>
        <w:pStyle w:val="4"/>
      </w:pPr>
      <w:bookmarkStart w:id="369" w:name="_Toc103501225"/>
      <w:bookmarkStart w:id="370" w:name="_Toc111603064"/>
      <w:r w:rsidRPr="00791CE9">
        <w:rPr>
          <w:noProof/>
        </w:rPr>
        <w:t>6</w:t>
      </w:r>
      <w:r w:rsidRPr="00791CE9">
        <w:t>.</w:t>
      </w:r>
      <w:r w:rsidRPr="00791CE9">
        <w:rPr>
          <w:noProof/>
        </w:rPr>
        <w:t>6</w:t>
      </w:r>
      <w:r w:rsidRPr="00791CE9">
        <w:t>.</w:t>
      </w:r>
      <w:r w:rsidRPr="00791CE9">
        <w:rPr>
          <w:noProof/>
        </w:rPr>
        <w:t>2</w:t>
      </w:r>
      <w:r w:rsidRPr="00791CE9">
        <w:t>.</w:t>
      </w:r>
      <w:r w:rsidRPr="00791CE9">
        <w:rPr>
          <w:noProof/>
        </w:rPr>
        <w:t>1</w:t>
      </w:r>
      <w:r w:rsidRPr="00791CE9">
        <w:tab/>
        <w:t>Test bitstream #AVCPCM-1, AVCPCM-2</w:t>
      </w:r>
      <w:bookmarkEnd w:id="369"/>
      <w:bookmarkEnd w:id="370"/>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0, specifying the CAVLC parsing process. pic_order_cnt_type is equal to 0. mb_type is equal to I_PCM for some macroblocks. All NAL units are encapsulated into the byte stream format specified in Annex B in ITU-T H.264 | ISO/IEC 14496-10.</w:t>
      </w:r>
    </w:p>
    <w:p w:rsidR="006B102A" w:rsidRPr="001152BA" w:rsidRDefault="00CD65E6" w:rsidP="006B102A">
      <w:bookmarkStart w:id="371" w:name="_Toc111603065"/>
      <w:r w:rsidRPr="00791CE9">
        <w:rPr>
          <w:b/>
        </w:rPr>
        <w:t>Functional stage</w:t>
      </w:r>
      <w:r w:rsidRPr="00791CE9">
        <w:t>: Decoding of macroblocks with mb_type equal to I_PCM.</w:t>
      </w:r>
      <w:bookmarkEnd w:id="371"/>
    </w:p>
    <w:p w:rsidR="006B102A" w:rsidRPr="001152BA" w:rsidRDefault="00CD65E6" w:rsidP="006B102A">
      <w:r w:rsidRPr="00791CE9">
        <w:rPr>
          <w:b/>
        </w:rPr>
        <w:t>Purpose</w:t>
      </w:r>
      <w:r w:rsidRPr="00791CE9">
        <w:t>: Check that the decoder can properly decode macroblocks with mb_type equal to I_PCM.</w:t>
      </w:r>
    </w:p>
    <w:p w:rsidR="006B102A" w:rsidRPr="001152BA" w:rsidRDefault="00CD65E6" w:rsidP="001C6736">
      <w:pPr>
        <w:pStyle w:val="3"/>
      </w:pPr>
      <w:bookmarkStart w:id="372" w:name="_Toc103501226"/>
      <w:bookmarkStart w:id="373" w:name="_Toc111603066"/>
      <w:r w:rsidRPr="00791CE9">
        <w:rPr>
          <w:noProof/>
        </w:rPr>
        <w:t>6</w:t>
      </w:r>
      <w:r w:rsidRPr="00791CE9">
        <w:t>.</w:t>
      </w:r>
      <w:r w:rsidRPr="00791CE9">
        <w:rPr>
          <w:noProof/>
        </w:rPr>
        <w:t>6</w:t>
      </w:r>
      <w:r w:rsidRPr="00791CE9">
        <w:t>.</w:t>
      </w:r>
      <w:r w:rsidRPr="00791CE9">
        <w:rPr>
          <w:noProof/>
        </w:rPr>
        <w:t>3</w:t>
      </w:r>
      <w:r w:rsidRPr="00791CE9">
        <w:tab/>
        <w:t>Test bitstreams – Memory management control operation</w:t>
      </w:r>
      <w:bookmarkEnd w:id="372"/>
      <w:bookmarkEnd w:id="373"/>
    </w:p>
    <w:p w:rsidR="006B102A" w:rsidRPr="001152BA" w:rsidRDefault="00CD65E6" w:rsidP="001C6736">
      <w:pPr>
        <w:pStyle w:val="4"/>
      </w:pPr>
      <w:bookmarkStart w:id="374" w:name="_Toc103501227"/>
      <w:bookmarkStart w:id="375" w:name="_Toc111603067"/>
      <w:r w:rsidRPr="00791CE9">
        <w:rPr>
          <w:noProof/>
        </w:rPr>
        <w:t>6</w:t>
      </w:r>
      <w:r w:rsidRPr="00791CE9">
        <w:t>.</w:t>
      </w:r>
      <w:r w:rsidRPr="00791CE9">
        <w:rPr>
          <w:noProof/>
        </w:rPr>
        <w:t>6</w:t>
      </w:r>
      <w:r w:rsidRPr="00791CE9">
        <w:t>.</w:t>
      </w:r>
      <w:r w:rsidRPr="00791CE9">
        <w:rPr>
          <w:noProof/>
        </w:rPr>
        <w:t>3</w:t>
      </w:r>
      <w:r w:rsidRPr="00791CE9">
        <w:t>.</w:t>
      </w:r>
      <w:r w:rsidRPr="00791CE9">
        <w:rPr>
          <w:noProof/>
        </w:rPr>
        <w:t>1</w:t>
      </w:r>
      <w:r w:rsidRPr="00791CE9">
        <w:tab/>
        <w:t>Test bitstream #AVCMR-1</w:t>
      </w:r>
      <w:bookmarkEnd w:id="374"/>
      <w:bookmarkEnd w:id="375"/>
    </w:p>
    <w:p w:rsidR="006B102A" w:rsidRPr="001152BA" w:rsidRDefault="00CD65E6" w:rsidP="006B102A">
      <w:r w:rsidRPr="00791CE9">
        <w:rPr>
          <w:b/>
        </w:rPr>
        <w:t>Specification</w:t>
      </w:r>
      <w:r w:rsidRPr="00791CE9">
        <w:t>: All slices are coded as I or P slices. Each picture contains more than one slice. entropy_coding_mode_flag is equal to 0, specifying the CAVLC parsing process. pic_order_cnt_type is equal to 1. Reference picture list reordering and memory management control operations are used. All NAL units are encapsulated into the byte stream format specified in Annex B in ITU-T H.264 | ISO/IEC 14496-10.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lastRenderedPageBreak/>
        <w:t>Purpose</w:t>
      </w:r>
      <w:r w:rsidRPr="00791CE9">
        <w:t>: Check that the decoder handles reference picture list reordering and memory management control operations.</w:t>
      </w:r>
    </w:p>
    <w:p w:rsidR="006B102A" w:rsidRPr="001152BA" w:rsidRDefault="00CD65E6" w:rsidP="001C6736">
      <w:pPr>
        <w:pStyle w:val="4"/>
      </w:pPr>
      <w:bookmarkStart w:id="376" w:name="_Toc103501228"/>
      <w:bookmarkStart w:id="377" w:name="_Toc111603068"/>
      <w:r w:rsidRPr="00791CE9">
        <w:rPr>
          <w:noProof/>
        </w:rPr>
        <w:t>6</w:t>
      </w:r>
      <w:r w:rsidRPr="00791CE9">
        <w:t>.</w:t>
      </w:r>
      <w:r w:rsidRPr="00791CE9">
        <w:rPr>
          <w:noProof/>
        </w:rPr>
        <w:t>6</w:t>
      </w:r>
      <w:r w:rsidRPr="00791CE9">
        <w:t>.</w:t>
      </w:r>
      <w:r w:rsidRPr="00791CE9">
        <w:rPr>
          <w:noProof/>
        </w:rPr>
        <w:t>3</w:t>
      </w:r>
      <w:r w:rsidRPr="00791CE9">
        <w:t>.</w:t>
      </w:r>
      <w:r w:rsidRPr="00791CE9">
        <w:rPr>
          <w:noProof/>
        </w:rPr>
        <w:t>2</w:t>
      </w:r>
      <w:r w:rsidRPr="00791CE9">
        <w:tab/>
        <w:t>Test bitstream #AVCMR-2</w:t>
      </w:r>
      <w:bookmarkEnd w:id="376"/>
      <w:bookmarkEnd w:id="377"/>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2. Reference picture list reordering and memory management control operations are used.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t>Purpose</w:t>
      </w:r>
      <w:r w:rsidRPr="00791CE9">
        <w:t xml:space="preserve">: Check that the decoder handles reference picture list reordering and memory management control operations. </w:t>
      </w:r>
    </w:p>
    <w:p w:rsidR="006B102A" w:rsidRPr="001152BA" w:rsidRDefault="00CD65E6" w:rsidP="001C6736">
      <w:pPr>
        <w:pStyle w:val="4"/>
      </w:pPr>
      <w:bookmarkStart w:id="378" w:name="_Toc103501229"/>
      <w:bookmarkStart w:id="379" w:name="_Toc111603069"/>
      <w:r w:rsidRPr="00791CE9">
        <w:rPr>
          <w:noProof/>
        </w:rPr>
        <w:t>6</w:t>
      </w:r>
      <w:r w:rsidRPr="00791CE9">
        <w:t>.</w:t>
      </w:r>
      <w:r w:rsidRPr="00791CE9">
        <w:rPr>
          <w:noProof/>
        </w:rPr>
        <w:t>6</w:t>
      </w:r>
      <w:r w:rsidRPr="00791CE9">
        <w:t>.</w:t>
      </w:r>
      <w:r w:rsidRPr="00791CE9">
        <w:rPr>
          <w:noProof/>
        </w:rPr>
        <w:t>3</w:t>
      </w:r>
      <w:r w:rsidRPr="00791CE9">
        <w:t>.</w:t>
      </w:r>
      <w:r w:rsidRPr="00791CE9">
        <w:rPr>
          <w:noProof/>
        </w:rPr>
        <w:t>3</w:t>
      </w:r>
      <w:r w:rsidRPr="00791CE9">
        <w:tab/>
        <w:t>Test bitstream #AVCMR-3</w:t>
      </w:r>
      <w:bookmarkEnd w:id="378"/>
      <w:bookmarkEnd w:id="379"/>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2. gaps_in_frame_num_value_allowed_flag is equal to 1. Reference picture list reordering and various memory management control operations are used.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t>Purpose</w:t>
      </w:r>
      <w:r w:rsidRPr="00791CE9">
        <w:t>: Check that the decoder handles gaps in frame_num, reference picture list reordering and memory management control operations.</w:t>
      </w:r>
    </w:p>
    <w:p w:rsidR="006B102A" w:rsidRPr="001152BA" w:rsidRDefault="00CD65E6" w:rsidP="001C6736">
      <w:pPr>
        <w:pStyle w:val="4"/>
      </w:pPr>
      <w:bookmarkStart w:id="380" w:name="_Toc103501230"/>
      <w:bookmarkStart w:id="381" w:name="_Toc111603070"/>
      <w:r w:rsidRPr="00791CE9">
        <w:rPr>
          <w:noProof/>
        </w:rPr>
        <w:t>6</w:t>
      </w:r>
      <w:r w:rsidRPr="00791CE9">
        <w:t>.</w:t>
      </w:r>
      <w:r w:rsidRPr="00791CE9">
        <w:rPr>
          <w:noProof/>
        </w:rPr>
        <w:t>6</w:t>
      </w:r>
      <w:r w:rsidRPr="00791CE9">
        <w:t>.</w:t>
      </w:r>
      <w:r w:rsidRPr="00791CE9">
        <w:rPr>
          <w:noProof/>
        </w:rPr>
        <w:t>3</w:t>
      </w:r>
      <w:r w:rsidRPr="00791CE9">
        <w:t>.</w:t>
      </w:r>
      <w:r w:rsidRPr="00791CE9">
        <w:rPr>
          <w:noProof/>
        </w:rPr>
        <w:t>4</w:t>
      </w:r>
      <w:r w:rsidRPr="00791CE9">
        <w:tab/>
        <w:t>Test bitstream #AVCMR-4</w:t>
      </w:r>
      <w:bookmarkEnd w:id="380"/>
      <w:bookmarkEnd w:id="381"/>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gaps_in_frame_num_value_allowed_flag is equal to 1. Reference picture list reordering and various memory management control operations are used. The decoding order is different from the output order.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non-increasing PicOrderCnt values.</w:t>
      </w:r>
    </w:p>
    <w:p w:rsidR="006B102A" w:rsidRPr="001152BA" w:rsidRDefault="00CD65E6" w:rsidP="006B102A">
      <w:r w:rsidRPr="00791CE9">
        <w:rPr>
          <w:b/>
        </w:rPr>
        <w:t>Purpose</w:t>
      </w:r>
      <w:r w:rsidRPr="00791CE9">
        <w:t>: Check that the decoder handles reference picture list reordering and memory management control operations. Test output order conformance for non-increasing PicOrderCnt values.</w:t>
      </w:r>
    </w:p>
    <w:p w:rsidR="006B102A" w:rsidRPr="001152BA" w:rsidRDefault="00CD65E6" w:rsidP="001C6736">
      <w:pPr>
        <w:pStyle w:val="4"/>
      </w:pPr>
      <w:bookmarkStart w:id="382" w:name="_Toc103501231"/>
      <w:bookmarkStart w:id="383" w:name="_Toc111603071"/>
      <w:r w:rsidRPr="00791CE9">
        <w:rPr>
          <w:noProof/>
        </w:rPr>
        <w:t>6</w:t>
      </w:r>
      <w:r w:rsidRPr="00791CE9">
        <w:t>.</w:t>
      </w:r>
      <w:r w:rsidRPr="00791CE9">
        <w:rPr>
          <w:noProof/>
        </w:rPr>
        <w:t>6</w:t>
      </w:r>
      <w:r w:rsidRPr="00791CE9">
        <w:t>.</w:t>
      </w:r>
      <w:r w:rsidRPr="00791CE9">
        <w:rPr>
          <w:noProof/>
        </w:rPr>
        <w:t>3</w:t>
      </w:r>
      <w:r w:rsidRPr="00791CE9">
        <w:t>.</w:t>
      </w:r>
      <w:r w:rsidRPr="00791CE9">
        <w:rPr>
          <w:noProof/>
        </w:rPr>
        <w:t>5</w:t>
      </w:r>
      <w:r w:rsidRPr="00791CE9">
        <w:tab/>
        <w:t>Test bitstream #AVCMR-5</w:t>
      </w:r>
      <w:bookmarkEnd w:id="382"/>
      <w:bookmarkEnd w:id="383"/>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1. gaps_in_frame_num_value_allowed_flag is equal to 1. Reference picture list reordering and various memory management control operations are used. The decoding order is different from the output order.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 and non-increasing PicOrderCnt values.</w:t>
      </w:r>
    </w:p>
    <w:p w:rsidR="006B102A" w:rsidRPr="001152BA" w:rsidRDefault="00CD65E6" w:rsidP="006B102A">
      <w:r w:rsidRPr="00791CE9">
        <w:rPr>
          <w:b/>
        </w:rPr>
        <w:t>Purpose</w:t>
      </w:r>
      <w:r w:rsidRPr="00791CE9">
        <w:t>: Check that the decoder handles gaps_in_frame_num_value_allowed_flag equal to 1, reference picture list reordering and memory management control operation. Test output order conformance for non-increasing PicOrderCnt values.</w:t>
      </w:r>
    </w:p>
    <w:p w:rsidR="006B102A" w:rsidRPr="001152BA" w:rsidRDefault="00CD65E6" w:rsidP="001C6736">
      <w:pPr>
        <w:pStyle w:val="4"/>
      </w:pPr>
      <w:bookmarkStart w:id="384" w:name="_Toc103501232"/>
      <w:bookmarkStart w:id="385" w:name="_Toc111603072"/>
      <w:r w:rsidRPr="00791CE9">
        <w:rPr>
          <w:noProof/>
        </w:rPr>
        <w:t>6</w:t>
      </w:r>
      <w:r w:rsidRPr="00791CE9">
        <w:t>.</w:t>
      </w:r>
      <w:r w:rsidRPr="00791CE9">
        <w:rPr>
          <w:noProof/>
        </w:rPr>
        <w:t>6</w:t>
      </w:r>
      <w:r w:rsidRPr="00791CE9">
        <w:t>.</w:t>
      </w:r>
      <w:r w:rsidRPr="00791CE9">
        <w:rPr>
          <w:noProof/>
        </w:rPr>
        <w:t>3</w:t>
      </w:r>
      <w:r w:rsidRPr="00791CE9">
        <w:t>.</w:t>
      </w:r>
      <w:r w:rsidRPr="00791CE9">
        <w:rPr>
          <w:noProof/>
        </w:rPr>
        <w:t>6</w:t>
      </w:r>
      <w:r w:rsidRPr="00791CE9">
        <w:tab/>
        <w:t>Test bitstream #AVCMR-6</w:t>
      </w:r>
      <w:bookmarkEnd w:id="384"/>
      <w:bookmarkEnd w:id="385"/>
    </w:p>
    <w:p w:rsidR="006B102A" w:rsidRPr="001152BA" w:rsidRDefault="00CD65E6" w:rsidP="006B102A">
      <w:r w:rsidRPr="00791CE9">
        <w:rPr>
          <w:b/>
        </w:rPr>
        <w:t>Specification</w:t>
      </w:r>
      <w:r w:rsidRPr="00791CE9">
        <w:t>: All slices are coded as I or P slices. Each picture contains more than one slice. entropy_coding_mode_flag is equal to 0, specifying the CAVLC parsing process. pic_order_cnt_type is equal to 0. Reference picture list reordering is used.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w:t>
      </w:r>
    </w:p>
    <w:p w:rsidR="006B102A" w:rsidRPr="001152BA" w:rsidRDefault="00CD65E6" w:rsidP="006B102A">
      <w:r w:rsidRPr="00791CE9">
        <w:rPr>
          <w:b/>
        </w:rPr>
        <w:t>Purpose</w:t>
      </w:r>
      <w:r w:rsidRPr="00791CE9">
        <w:t>: Check that the decoder handles reference picture list reordering.</w:t>
      </w:r>
    </w:p>
    <w:p w:rsidR="006B102A" w:rsidRPr="001152BA" w:rsidRDefault="00CD65E6" w:rsidP="001C6736">
      <w:pPr>
        <w:pStyle w:val="4"/>
      </w:pPr>
      <w:bookmarkStart w:id="386" w:name="_Toc103501233"/>
      <w:bookmarkStart w:id="387" w:name="_Toc111603073"/>
      <w:r w:rsidRPr="00791CE9">
        <w:rPr>
          <w:noProof/>
        </w:rPr>
        <w:t>6</w:t>
      </w:r>
      <w:r w:rsidRPr="00791CE9">
        <w:t>.</w:t>
      </w:r>
      <w:r w:rsidRPr="00791CE9">
        <w:rPr>
          <w:noProof/>
        </w:rPr>
        <w:t>6</w:t>
      </w:r>
      <w:r w:rsidRPr="00791CE9">
        <w:t>.</w:t>
      </w:r>
      <w:r w:rsidRPr="00791CE9">
        <w:rPr>
          <w:noProof/>
        </w:rPr>
        <w:t>3</w:t>
      </w:r>
      <w:r w:rsidRPr="00791CE9">
        <w:t>.</w:t>
      </w:r>
      <w:r w:rsidRPr="00791CE9">
        <w:rPr>
          <w:noProof/>
        </w:rPr>
        <w:t>7</w:t>
      </w:r>
      <w:r w:rsidRPr="00791CE9">
        <w:tab/>
        <w:t>Test bitstream #AVCMR-7</w:t>
      </w:r>
      <w:bookmarkEnd w:id="386"/>
      <w:bookmarkEnd w:id="387"/>
    </w:p>
    <w:p w:rsidR="006B102A" w:rsidRPr="001152BA" w:rsidRDefault="00CD65E6" w:rsidP="006B102A">
      <w:r w:rsidRPr="00791CE9">
        <w:rPr>
          <w:b/>
        </w:rPr>
        <w:t>Specification</w:t>
      </w:r>
      <w:r w:rsidRPr="00791CE9">
        <w:t xml:space="preserve">: All slices are coded as I or P slices. Each picture contains more than one slice. entropy_coding_mode_flag is equal to 0, specifying the CAVLC parsing process. pic_order_cnt_type is equal to 0. </w:t>
      </w:r>
      <w:r w:rsidRPr="00791CE9">
        <w:lastRenderedPageBreak/>
        <w:t>Memory management control operations are used.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Memory management control operations.</w:t>
      </w:r>
    </w:p>
    <w:p w:rsidR="006B102A" w:rsidRPr="001152BA" w:rsidRDefault="00CD65E6" w:rsidP="006B102A">
      <w:pPr>
        <w:rPr>
          <w:lang w:eastAsia="ja-JP"/>
        </w:rPr>
      </w:pPr>
      <w:r w:rsidRPr="00791CE9">
        <w:rPr>
          <w:b/>
        </w:rPr>
        <w:t>Purpose</w:t>
      </w:r>
      <w:r w:rsidRPr="00791CE9">
        <w:t>: Check that the decoder handles memory management control operations.</w:t>
      </w:r>
    </w:p>
    <w:p w:rsidR="006B102A" w:rsidRPr="001152BA" w:rsidRDefault="00CD65E6" w:rsidP="001C6736">
      <w:pPr>
        <w:pStyle w:val="4"/>
      </w:pPr>
      <w:bookmarkStart w:id="388" w:name="_Toc103501234"/>
      <w:bookmarkStart w:id="389" w:name="_Toc111603074"/>
      <w:r w:rsidRPr="00791CE9">
        <w:rPr>
          <w:noProof/>
        </w:rPr>
        <w:t>6</w:t>
      </w:r>
      <w:r w:rsidRPr="00791CE9">
        <w:t>.</w:t>
      </w:r>
      <w:r w:rsidRPr="00791CE9">
        <w:rPr>
          <w:noProof/>
        </w:rPr>
        <w:t>6</w:t>
      </w:r>
      <w:r w:rsidRPr="00791CE9">
        <w:t>.</w:t>
      </w:r>
      <w:r w:rsidRPr="00791CE9">
        <w:rPr>
          <w:noProof/>
        </w:rPr>
        <w:t>3</w:t>
      </w:r>
      <w:r w:rsidRPr="00791CE9">
        <w:t>.</w:t>
      </w:r>
      <w:r w:rsidRPr="00791CE9">
        <w:rPr>
          <w:noProof/>
        </w:rPr>
        <w:t>8</w:t>
      </w:r>
      <w:r w:rsidRPr="00791CE9">
        <w:tab/>
        <w:t>Test bitstream #AVCMR-</w:t>
      </w:r>
      <w:r w:rsidRPr="00791CE9">
        <w:rPr>
          <w:lang w:eastAsia="ja-JP"/>
        </w:rPr>
        <w:t>8, #AVCMR-9</w:t>
      </w:r>
      <w:bookmarkEnd w:id="388"/>
      <w:bookmarkEnd w:id="389"/>
    </w:p>
    <w:p w:rsidR="006B102A" w:rsidRPr="001152BA" w:rsidRDefault="00CD65E6" w:rsidP="006B102A">
      <w:r w:rsidRPr="00791CE9">
        <w:rPr>
          <w:b/>
        </w:rPr>
        <w:t>Specification</w:t>
      </w:r>
      <w:r w:rsidRPr="00791CE9">
        <w:t xml:space="preserve">: All slices are coded as I or P slices. Each picture contains more than one slice. entropy_coding_mode_flag is equal to 0, specifying the CAVLC parsing process. pic_order_cnt_type is equal to 1. Reference picture list reordering and memory management control operations are used. direct_8x8_inference_flag is equal to </w:t>
      </w:r>
      <w:r w:rsidRPr="00791CE9">
        <w:rPr>
          <w:lang w:eastAsia="ja-JP"/>
        </w:rPr>
        <w:t>1</w:t>
      </w:r>
      <w:r w:rsidRPr="00791CE9">
        <w:t>.</w:t>
      </w:r>
      <w:r w:rsidRPr="00791CE9">
        <w:rPr>
          <w:lang w:eastAsia="ja-JP"/>
        </w:rPr>
        <w:t xml:space="preserve"> </w:t>
      </w:r>
      <w:r w:rsidRPr="00791CE9">
        <w:t>Each slice is a coded f</w:t>
      </w:r>
      <w:r w:rsidRPr="00791CE9">
        <w:rPr>
          <w:lang w:eastAsia="ja-JP"/>
        </w:rPr>
        <w:t>ield</w:t>
      </w:r>
      <w:r w:rsidRPr="00791CE9">
        <w:t>.</w:t>
      </w:r>
      <w:r w:rsidRPr="00791CE9">
        <w:rPr>
          <w:lang w:eastAsia="ja-JP"/>
        </w:rPr>
        <w:t xml:space="preserve"> VUI is included in the bitstream.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t>Purpose</w:t>
      </w:r>
      <w:r w:rsidRPr="00791CE9">
        <w:t>: Check that the decoder handles reference picture list reordering and memory management control operations.</w:t>
      </w:r>
    </w:p>
    <w:p w:rsidR="006B102A" w:rsidRPr="001152BA" w:rsidRDefault="00CD65E6" w:rsidP="001C6736">
      <w:pPr>
        <w:pStyle w:val="4"/>
        <w:rPr>
          <w:lang w:eastAsia="ja-JP"/>
        </w:rPr>
      </w:pPr>
      <w:bookmarkStart w:id="390" w:name="_Toc103501235"/>
      <w:bookmarkStart w:id="391" w:name="_Toc111603075"/>
      <w:r w:rsidRPr="00791CE9">
        <w:rPr>
          <w:noProof/>
        </w:rPr>
        <w:t>6</w:t>
      </w:r>
      <w:r w:rsidRPr="00791CE9">
        <w:t>.</w:t>
      </w:r>
      <w:r w:rsidRPr="00791CE9">
        <w:rPr>
          <w:noProof/>
        </w:rPr>
        <w:t>6</w:t>
      </w:r>
      <w:r w:rsidRPr="00791CE9">
        <w:t>.</w:t>
      </w:r>
      <w:r w:rsidRPr="00791CE9">
        <w:rPr>
          <w:noProof/>
        </w:rPr>
        <w:t>3</w:t>
      </w:r>
      <w:r w:rsidRPr="00791CE9">
        <w:t>.</w:t>
      </w:r>
      <w:r w:rsidRPr="00791CE9">
        <w:rPr>
          <w:noProof/>
        </w:rPr>
        <w:t>9</w:t>
      </w:r>
      <w:r w:rsidRPr="00791CE9">
        <w:tab/>
        <w:t>Test bitstream #AVCMR-1</w:t>
      </w:r>
      <w:r w:rsidRPr="00791CE9">
        <w:rPr>
          <w:lang w:eastAsia="ja-JP"/>
        </w:rPr>
        <w:t>0</w:t>
      </w:r>
      <w:bookmarkEnd w:id="390"/>
      <w:bookmarkEnd w:id="391"/>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 xml:space="preserve">P </w:t>
      </w:r>
      <w:r w:rsidRPr="00791CE9">
        <w:rPr>
          <w:lang w:eastAsia="ja-JP"/>
        </w:rPr>
        <w:t xml:space="preserve">or B </w:t>
      </w:r>
      <w:r w:rsidRPr="00791CE9">
        <w:t xml:space="preserve">slices. Each picture contains more than one slice. entropy_coding_mode_flag is equal to 0, specifying the CAVLC parsing process. pic_order_cnt_type is equal to 1. Reference picture list reordering and memory management control operations are used. </w:t>
      </w:r>
      <w:r w:rsidRPr="00791CE9">
        <w:rPr>
          <w:lang w:eastAsia="ja-JP"/>
        </w:rPr>
        <w:t>Temporal</w:t>
      </w:r>
      <w:r w:rsidRPr="00791CE9">
        <w:t xml:space="preserve"> direct prediction is used for direct prediction.</w:t>
      </w:r>
      <w:r w:rsidRPr="00791CE9">
        <w:rPr>
          <w:lang w:eastAsia="ja-JP"/>
        </w:rPr>
        <w:t xml:space="preserve"> </w:t>
      </w:r>
      <w:r w:rsidRPr="00791CE9">
        <w:t xml:space="preserve">direct_8x8_inference_flag is equal to </w:t>
      </w:r>
      <w:r w:rsidRPr="00791CE9">
        <w:rPr>
          <w:lang w:eastAsia="ja-JP"/>
        </w:rPr>
        <w:t>1</w:t>
      </w:r>
      <w:r w:rsidRPr="00791CE9">
        <w:t>.</w:t>
      </w:r>
      <w:r w:rsidRPr="00791CE9">
        <w:rPr>
          <w:lang w:eastAsia="ja-JP"/>
        </w:rPr>
        <w:t xml:space="preserve"> </w:t>
      </w:r>
      <w:r w:rsidRPr="00791CE9">
        <w:t>Each slice is a coded f</w:t>
      </w:r>
      <w:r w:rsidRPr="00791CE9">
        <w:rPr>
          <w:lang w:eastAsia="ja-JP"/>
        </w:rPr>
        <w:t>ield</w:t>
      </w:r>
      <w:r w:rsidRPr="00791CE9">
        <w:t>.</w:t>
      </w:r>
      <w:r w:rsidRPr="00791CE9">
        <w:rPr>
          <w:lang w:eastAsia="ja-JP"/>
        </w:rPr>
        <w:t xml:space="preserve"> VUI is included in the bitstream.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t>Purpose</w:t>
      </w:r>
      <w:r w:rsidRPr="00791CE9">
        <w:t>: Check that the decoder handles reference picture list reordering and memory management control operations.</w:t>
      </w:r>
    </w:p>
    <w:p w:rsidR="006B102A" w:rsidRPr="001152BA" w:rsidRDefault="00CD65E6" w:rsidP="001C6736">
      <w:pPr>
        <w:pStyle w:val="4"/>
        <w:rPr>
          <w:lang w:eastAsia="ja-JP"/>
        </w:rPr>
      </w:pPr>
      <w:bookmarkStart w:id="392" w:name="_Toc111603076"/>
      <w:r w:rsidRPr="00791CE9">
        <w:rPr>
          <w:noProof/>
        </w:rPr>
        <w:t>6</w:t>
      </w:r>
      <w:r w:rsidRPr="00791CE9">
        <w:t>.</w:t>
      </w:r>
      <w:r w:rsidRPr="00791CE9">
        <w:rPr>
          <w:noProof/>
        </w:rPr>
        <w:t>6</w:t>
      </w:r>
      <w:r w:rsidRPr="00791CE9">
        <w:t>.</w:t>
      </w:r>
      <w:r w:rsidRPr="00791CE9">
        <w:rPr>
          <w:noProof/>
        </w:rPr>
        <w:t>3</w:t>
      </w:r>
      <w:r w:rsidRPr="00791CE9">
        <w:t>.</w:t>
      </w:r>
      <w:r w:rsidRPr="00791CE9">
        <w:rPr>
          <w:noProof/>
        </w:rPr>
        <w:t>10</w:t>
      </w:r>
      <w:r w:rsidRPr="00791CE9">
        <w:tab/>
        <w:t>Test bitstream #AVCMR-1</w:t>
      </w:r>
      <w:r w:rsidRPr="00791CE9">
        <w:rPr>
          <w:lang w:eastAsia="ja-JP"/>
        </w:rPr>
        <w:t>1, #AVCMR-12</w:t>
      </w:r>
      <w:bookmarkEnd w:id="392"/>
    </w:p>
    <w:p w:rsidR="006B102A" w:rsidRPr="001152BA" w:rsidRDefault="00CD65E6" w:rsidP="006B102A">
      <w:r w:rsidRPr="00791CE9">
        <w:rPr>
          <w:b/>
        </w:rPr>
        <w:t>Specification</w:t>
      </w:r>
      <w:r w:rsidRPr="00791CE9">
        <w:t>: All slices are coded as I</w:t>
      </w:r>
      <w:r w:rsidRPr="00791CE9">
        <w:rPr>
          <w:lang w:eastAsia="ja-JP"/>
        </w:rPr>
        <w:t xml:space="preserve"> or P s</w:t>
      </w:r>
      <w:r w:rsidRPr="00791CE9">
        <w:t xml:space="preserve">lices. Each picture contains more than one slice. entropy_coding_mode_flag is equal to 0, specifying the CAVLC parsing process. pic_order_cnt_type is equal to </w:t>
      </w:r>
      <w:r w:rsidRPr="00791CE9">
        <w:rPr>
          <w:lang w:eastAsia="ja-JP"/>
        </w:rPr>
        <w:t>0</w:t>
      </w:r>
      <w:r w:rsidRPr="00791CE9">
        <w:t>. Reference picture list reordering and memory management control operations are used. Each slice is a coded f</w:t>
      </w:r>
      <w:r w:rsidRPr="00791CE9">
        <w:rPr>
          <w:lang w:eastAsia="ja-JP"/>
        </w:rPr>
        <w:t>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t>Purpose</w:t>
      </w:r>
      <w:r w:rsidRPr="00791CE9">
        <w:t>: Check that the decoder handles reference picture list reordering and memory management control operations.</w:t>
      </w:r>
    </w:p>
    <w:p w:rsidR="006B102A" w:rsidRPr="001152BA" w:rsidRDefault="00CD65E6" w:rsidP="001C6736">
      <w:pPr>
        <w:pStyle w:val="3"/>
      </w:pPr>
      <w:bookmarkStart w:id="393" w:name="_Toc103501236"/>
      <w:bookmarkStart w:id="394" w:name="_Toc111603077"/>
      <w:r w:rsidRPr="00791CE9">
        <w:rPr>
          <w:noProof/>
        </w:rPr>
        <w:t>6</w:t>
      </w:r>
      <w:r w:rsidRPr="00791CE9">
        <w:t>.</w:t>
      </w:r>
      <w:r w:rsidRPr="00791CE9">
        <w:rPr>
          <w:noProof/>
        </w:rPr>
        <w:t>6</w:t>
      </w:r>
      <w:r w:rsidRPr="00791CE9">
        <w:t>.</w:t>
      </w:r>
      <w:r w:rsidRPr="00791CE9">
        <w:rPr>
          <w:noProof/>
        </w:rPr>
        <w:t>4</w:t>
      </w:r>
      <w:r w:rsidRPr="00791CE9">
        <w:tab/>
        <w:t>Test bitstreams – Weighted sample prediction process</w:t>
      </w:r>
      <w:bookmarkEnd w:id="393"/>
      <w:bookmarkEnd w:id="394"/>
    </w:p>
    <w:p w:rsidR="006B102A" w:rsidRPr="001152BA" w:rsidRDefault="00CD65E6" w:rsidP="001C6736">
      <w:pPr>
        <w:pStyle w:val="4"/>
      </w:pPr>
      <w:bookmarkStart w:id="395" w:name="_Toc103501237"/>
      <w:bookmarkStart w:id="396" w:name="_Toc111603078"/>
      <w:r w:rsidRPr="00791CE9">
        <w:rPr>
          <w:noProof/>
        </w:rPr>
        <w:t>6</w:t>
      </w:r>
      <w:r w:rsidRPr="00791CE9">
        <w:t>.</w:t>
      </w:r>
      <w:r w:rsidRPr="00791CE9">
        <w:rPr>
          <w:noProof/>
        </w:rPr>
        <w:t>6</w:t>
      </w:r>
      <w:r w:rsidRPr="00791CE9">
        <w:t>.</w:t>
      </w:r>
      <w:r w:rsidRPr="00791CE9">
        <w:rPr>
          <w:noProof/>
        </w:rPr>
        <w:t>4</w:t>
      </w:r>
      <w:r w:rsidRPr="00791CE9">
        <w:t>.</w:t>
      </w:r>
      <w:r w:rsidRPr="00791CE9">
        <w:rPr>
          <w:noProof/>
        </w:rPr>
        <w:t>1</w:t>
      </w:r>
      <w:r w:rsidRPr="00791CE9">
        <w:tab/>
        <w:t>Test bitstream #AVCWP-1</w:t>
      </w:r>
      <w:bookmarkEnd w:id="395"/>
      <w:bookmarkEnd w:id="396"/>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2. weighted_pred_flag is equal to 1. Plural reference indices are assigned to each reference picture.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Weighted sample prediction process for P slices with plural reference indices.</w:t>
      </w:r>
    </w:p>
    <w:p w:rsidR="006B102A" w:rsidRPr="001152BA" w:rsidRDefault="00CD65E6" w:rsidP="006B102A">
      <w:r w:rsidRPr="00791CE9">
        <w:rPr>
          <w:b/>
        </w:rPr>
        <w:t>Purpose</w:t>
      </w:r>
      <w:r w:rsidRPr="00791CE9">
        <w:t>: Check that the decoder handles weighted sample prediction for P slices with plural reference indexes.</w:t>
      </w:r>
    </w:p>
    <w:p w:rsidR="006B102A" w:rsidRPr="001152BA" w:rsidRDefault="00CD65E6" w:rsidP="001C6736">
      <w:pPr>
        <w:pStyle w:val="4"/>
      </w:pPr>
      <w:bookmarkStart w:id="397" w:name="_Toc103501238"/>
      <w:bookmarkStart w:id="398" w:name="_Toc111603079"/>
      <w:r w:rsidRPr="00791CE9">
        <w:rPr>
          <w:noProof/>
        </w:rPr>
        <w:t>6</w:t>
      </w:r>
      <w:r w:rsidRPr="00791CE9">
        <w:t>.</w:t>
      </w:r>
      <w:r w:rsidRPr="00791CE9">
        <w:rPr>
          <w:noProof/>
        </w:rPr>
        <w:t>6</w:t>
      </w:r>
      <w:r w:rsidRPr="00791CE9">
        <w:t>.</w:t>
      </w:r>
      <w:r w:rsidRPr="00791CE9">
        <w:rPr>
          <w:noProof/>
        </w:rPr>
        <w:t>4</w:t>
      </w:r>
      <w:r w:rsidRPr="00791CE9">
        <w:t>.</w:t>
      </w:r>
      <w:r w:rsidRPr="00791CE9">
        <w:rPr>
          <w:noProof/>
        </w:rPr>
        <w:t>2</w:t>
      </w:r>
      <w:r w:rsidRPr="00791CE9">
        <w:tab/>
        <w:t>Test bitstream #AVCWP-2</w:t>
      </w:r>
      <w:bookmarkEnd w:id="397"/>
      <w:bookmarkEnd w:id="398"/>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2. weighted_pred_flag is equal to 1. All NAL units are encapsulated into the byte stream</w:t>
      </w:r>
      <w:r w:rsidRPr="00791CE9">
        <w:rPr>
          <w:lang w:eastAsia="ja-JP"/>
        </w:rPr>
        <w:t xml:space="preserve"> specified in Annex B in </w:t>
      </w:r>
      <w:r w:rsidRPr="00791CE9">
        <w:t>ITU</w:t>
      </w:r>
      <w:r w:rsidRPr="00791CE9">
        <w:noBreakHyphen/>
        <w:t>T H.264 | ISO/IEC 14496</w:t>
      </w:r>
      <w:r w:rsidRPr="00791CE9">
        <w:noBreakHyphen/>
        <w:t>10.</w:t>
      </w:r>
    </w:p>
    <w:p w:rsidR="006B102A" w:rsidRPr="001152BA" w:rsidRDefault="00CD65E6" w:rsidP="006B102A">
      <w:r w:rsidRPr="00791CE9">
        <w:rPr>
          <w:b/>
        </w:rPr>
        <w:t>Functional stage</w:t>
      </w:r>
      <w:r w:rsidRPr="00791CE9">
        <w:t>: Weighted sample prediction process for P slices.</w:t>
      </w:r>
    </w:p>
    <w:p w:rsidR="006B102A" w:rsidRPr="001152BA" w:rsidRDefault="00CD65E6" w:rsidP="006B102A">
      <w:r w:rsidRPr="00791CE9">
        <w:rPr>
          <w:b/>
        </w:rPr>
        <w:t>Purpose</w:t>
      </w:r>
      <w:r w:rsidRPr="00791CE9">
        <w:t>: Check that the decoder handles weighted sample prediction for P slices.</w:t>
      </w:r>
    </w:p>
    <w:p w:rsidR="006B102A" w:rsidRPr="001152BA" w:rsidRDefault="00CD65E6" w:rsidP="001C6736">
      <w:pPr>
        <w:pStyle w:val="4"/>
      </w:pPr>
      <w:bookmarkStart w:id="399" w:name="_Toc103501239"/>
      <w:bookmarkStart w:id="400" w:name="_Toc111603080"/>
      <w:r w:rsidRPr="00791CE9">
        <w:rPr>
          <w:noProof/>
        </w:rPr>
        <w:t>6</w:t>
      </w:r>
      <w:r w:rsidRPr="00791CE9">
        <w:t>.</w:t>
      </w:r>
      <w:r w:rsidRPr="00791CE9">
        <w:rPr>
          <w:noProof/>
        </w:rPr>
        <w:t>6</w:t>
      </w:r>
      <w:r w:rsidRPr="00791CE9">
        <w:t>.</w:t>
      </w:r>
      <w:r w:rsidRPr="00791CE9">
        <w:rPr>
          <w:noProof/>
        </w:rPr>
        <w:t>4</w:t>
      </w:r>
      <w:r w:rsidRPr="00791CE9">
        <w:t>.</w:t>
      </w:r>
      <w:r w:rsidRPr="00791CE9">
        <w:rPr>
          <w:noProof/>
        </w:rPr>
        <w:t>3</w:t>
      </w:r>
      <w:r w:rsidRPr="00791CE9">
        <w:tab/>
        <w:t>Test bitstream #AVCWP-3</w:t>
      </w:r>
      <w:bookmarkEnd w:id="399"/>
      <w:bookmarkEnd w:id="400"/>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Spatial</w:t>
      </w:r>
      <w:r w:rsidRPr="00791CE9">
        <w:t xml:space="preserve"> direct prediction is used for direct prediction. weighted_bipred_idc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Weighted sample prediction process for B slices with temporal direct prediction.</w:t>
      </w:r>
    </w:p>
    <w:p w:rsidR="006B102A" w:rsidRPr="001152BA" w:rsidRDefault="00CD65E6" w:rsidP="006B102A">
      <w:r w:rsidRPr="00791CE9">
        <w:rPr>
          <w:b/>
        </w:rPr>
        <w:t>Purpose</w:t>
      </w:r>
      <w:r w:rsidRPr="00791CE9">
        <w:t xml:space="preserve">: Check that the decoder handles weighted sample prediction for B slices with temporal direct prediction. </w:t>
      </w:r>
    </w:p>
    <w:p w:rsidR="006B102A" w:rsidRPr="001152BA" w:rsidRDefault="00CD65E6" w:rsidP="001C6736">
      <w:pPr>
        <w:pStyle w:val="4"/>
      </w:pPr>
      <w:bookmarkStart w:id="401" w:name="_Toc103501240"/>
      <w:bookmarkStart w:id="402" w:name="_Toc111603081"/>
      <w:r w:rsidRPr="00791CE9">
        <w:rPr>
          <w:noProof/>
        </w:rPr>
        <w:t>6</w:t>
      </w:r>
      <w:r w:rsidRPr="00791CE9">
        <w:t>.</w:t>
      </w:r>
      <w:r w:rsidRPr="00791CE9">
        <w:rPr>
          <w:noProof/>
        </w:rPr>
        <w:t>6</w:t>
      </w:r>
      <w:r w:rsidRPr="00791CE9">
        <w:t>.</w:t>
      </w:r>
      <w:r w:rsidRPr="00791CE9">
        <w:rPr>
          <w:noProof/>
        </w:rPr>
        <w:t>4</w:t>
      </w:r>
      <w:r w:rsidRPr="00791CE9">
        <w:t>.</w:t>
      </w:r>
      <w:r w:rsidRPr="00791CE9">
        <w:rPr>
          <w:noProof/>
        </w:rPr>
        <w:t>4</w:t>
      </w:r>
      <w:r w:rsidRPr="00791CE9">
        <w:tab/>
        <w:t>Test bitstream #AVCWP-4</w:t>
      </w:r>
      <w:bookmarkEnd w:id="401"/>
      <w:bookmarkEnd w:id="402"/>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Spatial</w:t>
      </w:r>
      <w:r w:rsidRPr="00791CE9">
        <w:t xml:space="preserve"> direct prediction is used for direct prediction. weighted_bipred_idc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Weighted sample prediction process for B slices with temporal direct prediction.</w:t>
      </w:r>
    </w:p>
    <w:p w:rsidR="006B102A" w:rsidRPr="001152BA" w:rsidRDefault="00CD65E6" w:rsidP="006B102A">
      <w:r w:rsidRPr="00791CE9">
        <w:rPr>
          <w:b/>
        </w:rPr>
        <w:t>Purpose</w:t>
      </w:r>
      <w:r w:rsidRPr="00791CE9">
        <w:t xml:space="preserve">: Check that the decoder handles weighted sample prediction for B slices with temporal direct prediction. </w:t>
      </w:r>
    </w:p>
    <w:p w:rsidR="006B102A" w:rsidRPr="001152BA" w:rsidRDefault="00CD65E6" w:rsidP="001C6736">
      <w:pPr>
        <w:pStyle w:val="3"/>
      </w:pPr>
      <w:bookmarkStart w:id="403" w:name="_Toc103501241"/>
      <w:bookmarkStart w:id="404" w:name="_Toc111603082"/>
      <w:r w:rsidRPr="00791CE9">
        <w:rPr>
          <w:noProof/>
        </w:rPr>
        <w:t>6</w:t>
      </w:r>
      <w:r w:rsidRPr="00791CE9">
        <w:t>.</w:t>
      </w:r>
      <w:r w:rsidRPr="00791CE9">
        <w:rPr>
          <w:noProof/>
        </w:rPr>
        <w:t>6</w:t>
      </w:r>
      <w:r w:rsidRPr="00791CE9">
        <w:t>.</w:t>
      </w:r>
      <w:r w:rsidRPr="00791CE9">
        <w:rPr>
          <w:noProof/>
        </w:rPr>
        <w:t>5</w:t>
      </w:r>
      <w:r w:rsidRPr="00791CE9">
        <w:tab/>
        <w:t>Test bitstreams – Slice of coded field</w:t>
      </w:r>
      <w:bookmarkEnd w:id="403"/>
      <w:bookmarkEnd w:id="404"/>
    </w:p>
    <w:p w:rsidR="006B102A" w:rsidRPr="001152BA" w:rsidRDefault="00CD65E6" w:rsidP="001C6736">
      <w:pPr>
        <w:pStyle w:val="4"/>
      </w:pPr>
      <w:bookmarkStart w:id="405" w:name="_Toc103501242"/>
      <w:bookmarkStart w:id="406" w:name="_Toc111603083"/>
      <w:r w:rsidRPr="00791CE9">
        <w:rPr>
          <w:noProof/>
        </w:rPr>
        <w:t>6</w:t>
      </w:r>
      <w:r w:rsidRPr="00791CE9">
        <w:t>.</w:t>
      </w:r>
      <w:r w:rsidRPr="00791CE9">
        <w:rPr>
          <w:noProof/>
        </w:rPr>
        <w:t>6</w:t>
      </w:r>
      <w:r w:rsidRPr="00791CE9">
        <w:t>.</w:t>
      </w:r>
      <w:r w:rsidRPr="00791CE9">
        <w:rPr>
          <w:noProof/>
        </w:rPr>
        <w:t>5</w:t>
      </w:r>
      <w:r w:rsidRPr="00791CE9">
        <w:t>.</w:t>
      </w:r>
      <w:r w:rsidRPr="00791CE9">
        <w:rPr>
          <w:noProof/>
        </w:rPr>
        <w:t>1</w:t>
      </w:r>
      <w:r w:rsidRPr="00791CE9">
        <w:tab/>
        <w:t>Test bitstream #AVCFI-1</w:t>
      </w:r>
      <w:bookmarkEnd w:id="405"/>
      <w:bookmarkEnd w:id="406"/>
    </w:p>
    <w:p w:rsidR="006B102A" w:rsidRPr="001152BA" w:rsidRDefault="00CD65E6" w:rsidP="006B102A">
      <w:r w:rsidRPr="00791CE9">
        <w:rPr>
          <w:b/>
        </w:rPr>
        <w:t>Specification</w:t>
      </w:r>
      <w:r w:rsidRPr="00791CE9">
        <w:t>: All slices are coded as I or P slices. Each picture contains only one slice. Each slice is a coded field. disable_deblocking_filter_idc is equal to 1, specifying disabling of the deblocking filter process. entropy_coding_mode_flag is equal to 0, specifying the CAVLC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t>Purpose</w:t>
      </w:r>
      <w:r w:rsidRPr="00791CE9">
        <w:t xml:space="preserve">: Check that the decoder handles I and P slices of coded fields. </w:t>
      </w:r>
    </w:p>
    <w:p w:rsidR="006B102A" w:rsidRPr="001152BA" w:rsidRDefault="00CD65E6" w:rsidP="001C6736">
      <w:pPr>
        <w:pStyle w:val="4"/>
      </w:pPr>
      <w:bookmarkStart w:id="407" w:name="_Toc103501243"/>
      <w:bookmarkStart w:id="408" w:name="_Toc111603084"/>
      <w:r w:rsidRPr="00791CE9">
        <w:rPr>
          <w:noProof/>
        </w:rPr>
        <w:t>6</w:t>
      </w:r>
      <w:r w:rsidRPr="00791CE9">
        <w:t>.</w:t>
      </w:r>
      <w:r w:rsidRPr="00791CE9">
        <w:rPr>
          <w:noProof/>
        </w:rPr>
        <w:t>6</w:t>
      </w:r>
      <w:r w:rsidRPr="00791CE9">
        <w:t>.</w:t>
      </w:r>
      <w:r w:rsidRPr="00791CE9">
        <w:rPr>
          <w:noProof/>
        </w:rPr>
        <w:t>5</w:t>
      </w:r>
      <w:r w:rsidRPr="00791CE9">
        <w:t>.</w:t>
      </w:r>
      <w:r w:rsidRPr="00791CE9">
        <w:rPr>
          <w:noProof/>
        </w:rPr>
        <w:t>2</w:t>
      </w:r>
      <w:r w:rsidRPr="00791CE9">
        <w:tab/>
        <w:t>Test bitstream #AVCFI-2</w:t>
      </w:r>
      <w:bookmarkEnd w:id="407"/>
      <w:bookmarkEnd w:id="408"/>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Each slice is a coded field. entropy_coding_mode_flag is equal to 0, specifying the CAVLC parsing process. pic_order_cnt_type is equal to 0. Spatial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 with spatial direct prediction.</w:t>
      </w:r>
    </w:p>
    <w:p w:rsidR="006B102A" w:rsidRPr="001152BA" w:rsidRDefault="00CD65E6" w:rsidP="006B102A">
      <w:r w:rsidRPr="00791CE9">
        <w:rPr>
          <w:b/>
        </w:rPr>
        <w:t>Purpose</w:t>
      </w:r>
      <w:r w:rsidRPr="00791CE9">
        <w:t>: Check that the decoder handles B slices of coded fields with spatial direct prediction.</w:t>
      </w:r>
    </w:p>
    <w:p w:rsidR="006B102A" w:rsidRPr="001152BA" w:rsidRDefault="00CD65E6" w:rsidP="001C6736">
      <w:pPr>
        <w:pStyle w:val="4"/>
      </w:pPr>
      <w:bookmarkStart w:id="409" w:name="_Toc103501244"/>
      <w:bookmarkStart w:id="410" w:name="_Toc111603085"/>
      <w:r w:rsidRPr="00791CE9">
        <w:rPr>
          <w:noProof/>
        </w:rPr>
        <w:t>6</w:t>
      </w:r>
      <w:r w:rsidRPr="00791CE9">
        <w:t>.</w:t>
      </w:r>
      <w:r w:rsidRPr="00791CE9">
        <w:rPr>
          <w:noProof/>
        </w:rPr>
        <w:t>6</w:t>
      </w:r>
      <w:r w:rsidRPr="00791CE9">
        <w:t>.</w:t>
      </w:r>
      <w:r w:rsidRPr="00791CE9">
        <w:rPr>
          <w:noProof/>
        </w:rPr>
        <w:t>5</w:t>
      </w:r>
      <w:r w:rsidRPr="00791CE9">
        <w:t>.</w:t>
      </w:r>
      <w:r w:rsidRPr="00791CE9">
        <w:rPr>
          <w:noProof/>
        </w:rPr>
        <w:t>3</w:t>
      </w:r>
      <w:r w:rsidRPr="00791CE9">
        <w:tab/>
        <w:t>Test bitstream #AVCFI-3</w:t>
      </w:r>
      <w:bookmarkEnd w:id="409"/>
      <w:bookmarkEnd w:id="410"/>
    </w:p>
    <w:p w:rsidR="006B102A" w:rsidRPr="001152BA" w:rsidRDefault="00CD65E6" w:rsidP="006B102A">
      <w:r w:rsidRPr="00791CE9">
        <w:rPr>
          <w:b/>
        </w:rPr>
        <w:t>Specification</w:t>
      </w:r>
      <w:r w:rsidRPr="00791CE9">
        <w:t>: All slices are coded as I or P slices. Each picture contains only one slice. Each slice is a coded field. disable_deblocking_filter_idc is equal to 1, specifying disabling of the deblocking filter process. entropy_coding_mode_flag is equal to 0, specifying the CAVLC parsing process. pic_order_cnt_type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t>Purpose</w:t>
      </w:r>
      <w:r w:rsidRPr="00791CE9">
        <w:t xml:space="preserve">: Check that the decoder handles I and P slices of coded fields. </w:t>
      </w:r>
    </w:p>
    <w:p w:rsidR="006B102A" w:rsidRPr="001152BA" w:rsidRDefault="00CD65E6" w:rsidP="001C6736">
      <w:pPr>
        <w:pStyle w:val="4"/>
      </w:pPr>
      <w:bookmarkStart w:id="411" w:name="_Toc103501245"/>
      <w:bookmarkStart w:id="412" w:name="_Toc111603086"/>
      <w:r w:rsidRPr="00791CE9">
        <w:rPr>
          <w:noProof/>
        </w:rPr>
        <w:t>6</w:t>
      </w:r>
      <w:r w:rsidRPr="00791CE9">
        <w:t>.</w:t>
      </w:r>
      <w:r w:rsidRPr="00791CE9">
        <w:rPr>
          <w:noProof/>
        </w:rPr>
        <w:t>6</w:t>
      </w:r>
      <w:r w:rsidRPr="00791CE9">
        <w:t>.</w:t>
      </w:r>
      <w:r w:rsidRPr="00791CE9">
        <w:rPr>
          <w:noProof/>
        </w:rPr>
        <w:t>5</w:t>
      </w:r>
      <w:r w:rsidRPr="00791CE9">
        <w:t>.</w:t>
      </w:r>
      <w:r w:rsidRPr="00791CE9">
        <w:rPr>
          <w:noProof/>
        </w:rPr>
        <w:t>4</w:t>
      </w:r>
      <w:r w:rsidRPr="00791CE9">
        <w:tab/>
        <w:t>Test bitstream #AVCFI-4</w:t>
      </w:r>
      <w:bookmarkEnd w:id="411"/>
      <w:bookmarkEnd w:id="412"/>
    </w:p>
    <w:p w:rsidR="006B102A" w:rsidRPr="001152BA" w:rsidRDefault="00CD65E6" w:rsidP="006B102A">
      <w:r w:rsidRPr="00791CE9">
        <w:rPr>
          <w:b/>
        </w:rPr>
        <w:t>Specification</w:t>
      </w:r>
      <w:r w:rsidRPr="00791CE9">
        <w:t>: All slices are coded as I or P slices. Each picture contains only one slice. Each slice is a coded field. disable_deblocking_filter_idc is equal to 1, specifying disabling of the deblocking filter process. entropy_coding_mode_flag is equal to 0, specifying the CAVLC parsing process. pic_order_cnt_type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t>Purpose</w:t>
      </w:r>
      <w:r w:rsidRPr="00791CE9">
        <w:t xml:space="preserve">: Check that the decoder handles I and P slices of coded fields. </w:t>
      </w:r>
    </w:p>
    <w:p w:rsidR="006B102A" w:rsidRPr="001152BA" w:rsidRDefault="00CD65E6" w:rsidP="001C6736">
      <w:pPr>
        <w:pStyle w:val="4"/>
      </w:pPr>
      <w:bookmarkStart w:id="413" w:name="_Toc103501246"/>
      <w:bookmarkStart w:id="414" w:name="_Toc111603087"/>
      <w:r w:rsidRPr="00791CE9">
        <w:rPr>
          <w:noProof/>
        </w:rPr>
        <w:t>6</w:t>
      </w:r>
      <w:r w:rsidRPr="00791CE9">
        <w:t>.</w:t>
      </w:r>
      <w:r w:rsidRPr="00791CE9">
        <w:rPr>
          <w:noProof/>
        </w:rPr>
        <w:t>6</w:t>
      </w:r>
      <w:r w:rsidRPr="00791CE9">
        <w:t>.</w:t>
      </w:r>
      <w:r w:rsidRPr="00791CE9">
        <w:rPr>
          <w:noProof/>
        </w:rPr>
        <w:t>5</w:t>
      </w:r>
      <w:r w:rsidRPr="00791CE9">
        <w:t>.</w:t>
      </w:r>
      <w:r w:rsidRPr="00791CE9">
        <w:rPr>
          <w:noProof/>
        </w:rPr>
        <w:t>5</w:t>
      </w:r>
      <w:r w:rsidRPr="00791CE9">
        <w:tab/>
        <w:t>Test bitstream #AVCFI-5</w:t>
      </w:r>
      <w:bookmarkEnd w:id="413"/>
      <w:bookmarkEnd w:id="414"/>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Each slice is a coded field. entropy_coding_mode_flag is equal to 0, specifying the CAVLC parsing process. pic_order_cnt_type is equal to 1. Spatial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lastRenderedPageBreak/>
        <w:t>Purpose</w:t>
      </w:r>
      <w:r w:rsidRPr="00791CE9">
        <w:t>: Check that the decoder handles B slices of coded fields.</w:t>
      </w:r>
    </w:p>
    <w:p w:rsidR="006B102A" w:rsidRPr="001152BA" w:rsidRDefault="00CD65E6" w:rsidP="001C6736">
      <w:pPr>
        <w:pStyle w:val="4"/>
      </w:pPr>
      <w:bookmarkStart w:id="415" w:name="_Toc103501247"/>
      <w:bookmarkStart w:id="416" w:name="_Toc111603088"/>
      <w:r w:rsidRPr="00791CE9">
        <w:rPr>
          <w:noProof/>
        </w:rPr>
        <w:t>6</w:t>
      </w:r>
      <w:r w:rsidRPr="00791CE9">
        <w:t>.</w:t>
      </w:r>
      <w:r w:rsidRPr="00791CE9">
        <w:rPr>
          <w:noProof/>
        </w:rPr>
        <w:t>6</w:t>
      </w:r>
      <w:r w:rsidRPr="00791CE9">
        <w:t>.</w:t>
      </w:r>
      <w:r w:rsidRPr="00791CE9">
        <w:rPr>
          <w:noProof/>
        </w:rPr>
        <w:t>5</w:t>
      </w:r>
      <w:r w:rsidRPr="00791CE9">
        <w:t>.</w:t>
      </w:r>
      <w:r w:rsidRPr="00791CE9">
        <w:rPr>
          <w:noProof/>
        </w:rPr>
        <w:t>6</w:t>
      </w:r>
      <w:r w:rsidRPr="00791CE9">
        <w:tab/>
        <w:t>Test bitstream #AVCFI-6</w:t>
      </w:r>
      <w:bookmarkEnd w:id="415"/>
      <w:bookmarkEnd w:id="416"/>
    </w:p>
    <w:p w:rsidR="006B102A" w:rsidRPr="001152BA" w:rsidRDefault="00CD65E6" w:rsidP="006B102A">
      <w:r w:rsidRPr="00791CE9">
        <w:rPr>
          <w:b/>
        </w:rPr>
        <w:t>Specification</w:t>
      </w:r>
      <w:r w:rsidRPr="00791CE9">
        <w:t>: All slices are coded as I or P slices. Each picture contains more than one slice. Each slice is a coded field. entropy_coding_mode_flag is equal to 0, specifying the CAVLC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t>Purpose</w:t>
      </w:r>
      <w:r w:rsidRPr="00791CE9">
        <w:t xml:space="preserve">: Check that the decoder handles I and P slices of coded fields. </w:t>
      </w:r>
    </w:p>
    <w:p w:rsidR="006B102A" w:rsidRPr="001152BA" w:rsidRDefault="00CD65E6" w:rsidP="001C6736">
      <w:pPr>
        <w:pStyle w:val="4"/>
      </w:pPr>
      <w:bookmarkStart w:id="417" w:name="_Toc103501248"/>
      <w:bookmarkStart w:id="418" w:name="_Toc111603089"/>
      <w:r w:rsidRPr="00791CE9">
        <w:rPr>
          <w:noProof/>
        </w:rPr>
        <w:t>6</w:t>
      </w:r>
      <w:r w:rsidRPr="00791CE9">
        <w:t>.</w:t>
      </w:r>
      <w:r w:rsidRPr="00791CE9">
        <w:rPr>
          <w:noProof/>
        </w:rPr>
        <w:t>6</w:t>
      </w:r>
      <w:r w:rsidRPr="00791CE9">
        <w:t>.</w:t>
      </w:r>
      <w:r w:rsidRPr="00791CE9">
        <w:rPr>
          <w:noProof/>
        </w:rPr>
        <w:t>5</w:t>
      </w:r>
      <w:r w:rsidRPr="00791CE9">
        <w:t>.</w:t>
      </w:r>
      <w:r w:rsidRPr="00791CE9">
        <w:rPr>
          <w:noProof/>
        </w:rPr>
        <w:t>7</w:t>
      </w:r>
      <w:r w:rsidRPr="00791CE9">
        <w:tab/>
        <w:t>Test bitstream #AVCFI-7</w:t>
      </w:r>
      <w:bookmarkEnd w:id="417"/>
      <w:bookmarkEnd w:id="418"/>
    </w:p>
    <w:p w:rsidR="006B102A" w:rsidRPr="001152BA" w:rsidRDefault="00CD65E6" w:rsidP="006B102A">
      <w:r w:rsidRPr="00791CE9">
        <w:rPr>
          <w:b/>
        </w:rPr>
        <w:t>Specification</w:t>
      </w:r>
      <w:r w:rsidRPr="00791CE9">
        <w:t>: All slices are coded as I, P or B slices. Each picture contains only one slice. Each slice is a coded field. entropy_coding_mode_flag is equal to 0, specifying the CAVLC parsing process. pic_order_cnt_type is equal to 0. Temporal direct prediction is used for direct prediction. All NAL units are encapsulated into the byte stream format specified in Annex B in ITU-T H.264 | ISO/IEC 14496-10.</w:t>
      </w:r>
    </w:p>
    <w:p w:rsidR="006B102A" w:rsidRPr="001152BA" w:rsidRDefault="00CD65E6" w:rsidP="006B102A">
      <w:r w:rsidRPr="00791CE9">
        <w:rPr>
          <w:b/>
        </w:rPr>
        <w:t>Functional stage</w:t>
      </w:r>
      <w:r w:rsidRPr="00791CE9">
        <w:t>: Slices of coded fields with temporal direct prediction.</w:t>
      </w:r>
    </w:p>
    <w:p w:rsidR="006B102A" w:rsidRPr="001152BA" w:rsidRDefault="00CD65E6" w:rsidP="006B102A">
      <w:r w:rsidRPr="00791CE9">
        <w:rPr>
          <w:b/>
        </w:rPr>
        <w:t>Purpose</w:t>
      </w:r>
      <w:r w:rsidRPr="00791CE9">
        <w:t>: Check that the decoder handles B slices of coded fields with temporal direct prediction.</w:t>
      </w:r>
    </w:p>
    <w:p w:rsidR="006B102A" w:rsidRPr="001152BA" w:rsidRDefault="00CD65E6" w:rsidP="001C6736">
      <w:pPr>
        <w:pStyle w:val="4"/>
      </w:pPr>
      <w:bookmarkStart w:id="419" w:name="_Toc103501249"/>
      <w:bookmarkStart w:id="420" w:name="_Toc111603090"/>
      <w:r w:rsidRPr="00791CE9">
        <w:rPr>
          <w:noProof/>
        </w:rPr>
        <w:t>6</w:t>
      </w:r>
      <w:r w:rsidRPr="00791CE9">
        <w:t>.</w:t>
      </w:r>
      <w:r w:rsidRPr="00791CE9">
        <w:rPr>
          <w:noProof/>
        </w:rPr>
        <w:t>6</w:t>
      </w:r>
      <w:r w:rsidRPr="00791CE9">
        <w:t>.</w:t>
      </w:r>
      <w:r w:rsidRPr="00791CE9">
        <w:rPr>
          <w:noProof/>
        </w:rPr>
        <w:t>5</w:t>
      </w:r>
      <w:r w:rsidRPr="00791CE9">
        <w:t>.</w:t>
      </w:r>
      <w:r w:rsidRPr="00791CE9">
        <w:rPr>
          <w:noProof/>
        </w:rPr>
        <w:t>8</w:t>
      </w:r>
      <w:r w:rsidRPr="00791CE9">
        <w:tab/>
        <w:t>Test bitstream #AVCFI-8</w:t>
      </w:r>
      <w:bookmarkEnd w:id="419"/>
      <w:bookmarkEnd w:id="420"/>
    </w:p>
    <w:p w:rsidR="006B102A" w:rsidRPr="001152BA" w:rsidRDefault="00CD65E6" w:rsidP="006B102A">
      <w:r w:rsidRPr="00791CE9">
        <w:rPr>
          <w:b/>
        </w:rPr>
        <w:t>Specification</w:t>
      </w:r>
      <w:r w:rsidRPr="00791CE9">
        <w:t>: All slices are coded as I slices. Only one slice is contained in each picture. Each slice is a coded field. entropy_coding_mode_flag is equal to 0, specifying the CAVLC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t>Purpose</w:t>
      </w:r>
      <w:r w:rsidRPr="00791CE9">
        <w:t>: Check that the decoder handles I slices of coded fields.</w:t>
      </w:r>
    </w:p>
    <w:p w:rsidR="006B102A" w:rsidRPr="001152BA" w:rsidRDefault="00CD65E6" w:rsidP="001C6736">
      <w:pPr>
        <w:pStyle w:val="4"/>
      </w:pPr>
      <w:bookmarkStart w:id="421" w:name="_Toc103501250"/>
      <w:bookmarkStart w:id="422" w:name="_Toc111603091"/>
      <w:r w:rsidRPr="00791CE9">
        <w:rPr>
          <w:noProof/>
        </w:rPr>
        <w:t>6</w:t>
      </w:r>
      <w:r w:rsidRPr="00791CE9">
        <w:t>.</w:t>
      </w:r>
      <w:r w:rsidRPr="00791CE9">
        <w:rPr>
          <w:noProof/>
        </w:rPr>
        <w:t>6</w:t>
      </w:r>
      <w:r w:rsidRPr="00791CE9">
        <w:t>.</w:t>
      </w:r>
      <w:r w:rsidRPr="00791CE9">
        <w:rPr>
          <w:noProof/>
        </w:rPr>
        <w:t>5</w:t>
      </w:r>
      <w:r w:rsidRPr="00791CE9">
        <w:t>.</w:t>
      </w:r>
      <w:r w:rsidRPr="00791CE9">
        <w:rPr>
          <w:noProof/>
        </w:rPr>
        <w:t>9</w:t>
      </w:r>
      <w:r w:rsidRPr="00791CE9">
        <w:tab/>
        <w:t>Test bitstream #AVCFI-9</w:t>
      </w:r>
      <w:bookmarkEnd w:id="421"/>
      <w:bookmarkEnd w:id="422"/>
    </w:p>
    <w:p w:rsidR="006B102A" w:rsidRPr="001152BA" w:rsidRDefault="00CD65E6" w:rsidP="006B102A">
      <w:r w:rsidRPr="00791CE9">
        <w:rPr>
          <w:b/>
        </w:rPr>
        <w:t>Specification</w:t>
      </w:r>
      <w:r w:rsidRPr="00791CE9">
        <w:t>: All slices are coded as I or P slices. Each picture contains only one slice. Each slice is a coded field. entropy_coding_mode_flag is equal to 0, specifying the CAVLC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w:t>
      </w:r>
    </w:p>
    <w:p w:rsidR="006B102A" w:rsidRPr="001152BA" w:rsidRDefault="00CD65E6" w:rsidP="006B102A">
      <w:r w:rsidRPr="00791CE9">
        <w:rPr>
          <w:b/>
        </w:rPr>
        <w:t>Purpose</w:t>
      </w:r>
      <w:r w:rsidRPr="00791CE9">
        <w:t xml:space="preserve">: Check that the decoder handles I and P slices of coded fields. </w:t>
      </w:r>
    </w:p>
    <w:p w:rsidR="006B102A" w:rsidRPr="001152BA" w:rsidRDefault="00CD65E6" w:rsidP="001C6736">
      <w:pPr>
        <w:pStyle w:val="4"/>
      </w:pPr>
      <w:bookmarkStart w:id="423" w:name="_Toc103501251"/>
      <w:bookmarkStart w:id="424" w:name="_Toc111603092"/>
      <w:r w:rsidRPr="00791CE9">
        <w:rPr>
          <w:noProof/>
        </w:rPr>
        <w:t>6</w:t>
      </w:r>
      <w:r w:rsidRPr="00791CE9">
        <w:t>.</w:t>
      </w:r>
      <w:r w:rsidRPr="00791CE9">
        <w:rPr>
          <w:noProof/>
        </w:rPr>
        <w:t>6</w:t>
      </w:r>
      <w:r w:rsidRPr="00791CE9">
        <w:t>.</w:t>
      </w:r>
      <w:r w:rsidRPr="00791CE9">
        <w:rPr>
          <w:noProof/>
        </w:rPr>
        <w:t>5</w:t>
      </w:r>
      <w:r w:rsidRPr="00791CE9">
        <w:t>.</w:t>
      </w:r>
      <w:r w:rsidRPr="00791CE9">
        <w:rPr>
          <w:noProof/>
        </w:rPr>
        <w:t>10</w:t>
      </w:r>
      <w:r w:rsidRPr="00791CE9">
        <w:tab/>
        <w:t>Test bitstream #AVCFI-10</w:t>
      </w:r>
      <w:bookmarkEnd w:id="423"/>
      <w:bookmarkEnd w:id="424"/>
    </w:p>
    <w:p w:rsidR="006B102A" w:rsidRPr="001152BA" w:rsidRDefault="00CD65E6" w:rsidP="006B102A">
      <w:r w:rsidRPr="00791CE9">
        <w:rPr>
          <w:b/>
          <w:lang w:eastAsia="ja-JP"/>
        </w:rPr>
        <w:t>S</w:t>
      </w:r>
      <w:r w:rsidRPr="00791CE9">
        <w:rPr>
          <w:b/>
        </w:rPr>
        <w:t>pecification</w:t>
      </w:r>
      <w:r w:rsidRPr="00791CE9">
        <w:t>: All slices are coded as I, P or B slices. Each picture contains only one slice. Each slice is a coded field. entropy_coding_mode_flag is equal to 0, specifying the CAVLC parsing process. pic_order_cnt_type is equal to 0. Temporal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fields with temporal direct prediction.</w:t>
      </w:r>
    </w:p>
    <w:p w:rsidR="006B102A" w:rsidRPr="001152BA" w:rsidRDefault="00CD65E6" w:rsidP="006B102A">
      <w:pPr>
        <w:rPr>
          <w:lang w:eastAsia="ja-JP"/>
        </w:rPr>
      </w:pPr>
      <w:r w:rsidRPr="00791CE9">
        <w:rPr>
          <w:b/>
        </w:rPr>
        <w:t>Purpose</w:t>
      </w:r>
      <w:r w:rsidRPr="00791CE9">
        <w:t>: Check that the decoder handles B slices of coded fields with temporal direct prediction.</w:t>
      </w:r>
    </w:p>
    <w:p w:rsidR="006B102A" w:rsidRPr="001152BA" w:rsidRDefault="00CD65E6" w:rsidP="001C6736">
      <w:pPr>
        <w:pStyle w:val="4"/>
        <w:rPr>
          <w:lang w:eastAsia="ja-JP"/>
        </w:rPr>
      </w:pPr>
      <w:bookmarkStart w:id="425" w:name="_Toc103501252"/>
      <w:bookmarkStart w:id="426" w:name="_Toc111603093"/>
      <w:r w:rsidRPr="00791CE9">
        <w:rPr>
          <w:noProof/>
        </w:rPr>
        <w:t>6</w:t>
      </w:r>
      <w:r w:rsidRPr="00791CE9">
        <w:t>.</w:t>
      </w:r>
      <w:r w:rsidRPr="00791CE9">
        <w:rPr>
          <w:noProof/>
        </w:rPr>
        <w:t>6</w:t>
      </w:r>
      <w:r w:rsidRPr="00791CE9">
        <w:t>.</w:t>
      </w:r>
      <w:r w:rsidRPr="00791CE9">
        <w:rPr>
          <w:noProof/>
        </w:rPr>
        <w:t>5</w:t>
      </w:r>
      <w:r w:rsidRPr="00791CE9">
        <w:t>.</w:t>
      </w:r>
      <w:r w:rsidRPr="00791CE9">
        <w:rPr>
          <w:noProof/>
        </w:rPr>
        <w:t>11</w:t>
      </w:r>
      <w:r w:rsidRPr="00791CE9">
        <w:tab/>
        <w:t>Test bitstream #AVCFI-1</w:t>
      </w:r>
      <w:r w:rsidRPr="00791CE9">
        <w:rPr>
          <w:lang w:eastAsia="ja-JP"/>
        </w:rPr>
        <w:t>1</w:t>
      </w:r>
      <w:bookmarkEnd w:id="425"/>
      <w:bookmarkEnd w:id="426"/>
    </w:p>
    <w:p w:rsidR="006B102A" w:rsidRPr="001152BA" w:rsidRDefault="00CD65E6" w:rsidP="006B102A">
      <w:r w:rsidRPr="00791CE9">
        <w:rPr>
          <w:b/>
        </w:rPr>
        <w:t>Specification</w:t>
      </w:r>
      <w:r w:rsidRPr="00791CE9">
        <w:t xml:space="preserve">: All slices are coded as I, P or B slices. Each picture contains only one slice. Each slice is a coded field. entropy_coding_mode_flag is equal to 0, specifying the CAVLC parsing process. pic_order_cnt_type is equal to 0. </w:t>
      </w:r>
      <w:r w:rsidRPr="00791CE9">
        <w:rPr>
          <w:lang w:eastAsia="ja-JP"/>
        </w:rPr>
        <w:t xml:space="preserve">Spatial </w:t>
      </w:r>
      <w:r w:rsidRPr="00791CE9">
        <w:t>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Slices of coded fields with </w:t>
      </w:r>
      <w:r w:rsidRPr="00791CE9">
        <w:rPr>
          <w:lang w:eastAsia="ja-JP"/>
        </w:rPr>
        <w:t>spatial</w:t>
      </w:r>
      <w:r w:rsidRPr="00791CE9">
        <w:t xml:space="preserve"> direct prediction.</w:t>
      </w:r>
    </w:p>
    <w:p w:rsidR="006B102A" w:rsidRPr="001152BA" w:rsidRDefault="00CD65E6" w:rsidP="006B102A">
      <w:pPr>
        <w:rPr>
          <w:lang w:eastAsia="ja-JP"/>
        </w:rPr>
      </w:pPr>
      <w:r w:rsidRPr="00791CE9">
        <w:rPr>
          <w:b/>
        </w:rPr>
        <w:t>Purpose</w:t>
      </w:r>
      <w:r w:rsidRPr="00791CE9">
        <w:t xml:space="preserve">: Check that the decoder handles B slices of coded fields with </w:t>
      </w:r>
      <w:r w:rsidRPr="00791CE9">
        <w:rPr>
          <w:lang w:eastAsia="ja-JP"/>
        </w:rPr>
        <w:t>spatial</w:t>
      </w:r>
      <w:r w:rsidRPr="00791CE9">
        <w:t xml:space="preserve"> direct prediction.</w:t>
      </w:r>
    </w:p>
    <w:p w:rsidR="006B102A" w:rsidRPr="001152BA" w:rsidRDefault="00CD65E6" w:rsidP="001C6736">
      <w:pPr>
        <w:pStyle w:val="4"/>
        <w:rPr>
          <w:lang w:eastAsia="ja-JP"/>
        </w:rPr>
      </w:pPr>
      <w:bookmarkStart w:id="427" w:name="_Toc103501253"/>
      <w:bookmarkStart w:id="428" w:name="_Toc111603094"/>
      <w:r w:rsidRPr="00791CE9">
        <w:rPr>
          <w:noProof/>
        </w:rPr>
        <w:t>6</w:t>
      </w:r>
      <w:r w:rsidRPr="00791CE9">
        <w:t>.</w:t>
      </w:r>
      <w:r w:rsidRPr="00791CE9">
        <w:rPr>
          <w:noProof/>
        </w:rPr>
        <w:t>6</w:t>
      </w:r>
      <w:r w:rsidRPr="00791CE9">
        <w:t>.</w:t>
      </w:r>
      <w:r w:rsidRPr="00791CE9">
        <w:rPr>
          <w:noProof/>
        </w:rPr>
        <w:t>5</w:t>
      </w:r>
      <w:r w:rsidRPr="00791CE9">
        <w:t>.</w:t>
      </w:r>
      <w:r w:rsidRPr="00791CE9">
        <w:rPr>
          <w:noProof/>
        </w:rPr>
        <w:t>12</w:t>
      </w:r>
      <w:r w:rsidRPr="00791CE9">
        <w:tab/>
        <w:t>Test bitstream #AVC</w:t>
      </w:r>
      <w:r w:rsidRPr="00791CE9">
        <w:rPr>
          <w:lang w:eastAsia="ja-JP"/>
        </w:rPr>
        <w:t>FI-12</w:t>
      </w:r>
      <w:bookmarkEnd w:id="427"/>
      <w:bookmarkEnd w:id="428"/>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The number</w:t>
      </w:r>
      <w:r w:rsidRPr="00791CE9">
        <w:t xml:space="preserve"> of motion</w:t>
      </w:r>
      <w:r w:rsidRPr="00791CE9">
        <w:rPr>
          <w:lang w:eastAsia="ja-JP"/>
        </w:rPr>
        <w:t xml:space="preserve"> </w:t>
      </w:r>
      <w:r w:rsidRPr="00791CE9">
        <w:t>vectors per two consecutive MBs</w:t>
      </w:r>
      <w:r w:rsidRPr="00791CE9">
        <w:rPr>
          <w:lang w:eastAsia="ja-JP"/>
        </w:rPr>
        <w:t xml:space="preserve"> is equal to the maximum value specified in item m in clause A.3.1 in ITU-T H.264 | </w:t>
      </w:r>
      <w:r w:rsidRPr="00791CE9">
        <w:rPr>
          <w:lang w:eastAsia="ja-JP"/>
        </w:rPr>
        <w:lastRenderedPageBreak/>
        <w:t>ISO/IEC 14496</w:t>
      </w:r>
      <w:r w:rsidRPr="00791CE9">
        <w:rPr>
          <w:lang w:eastAsia="ja-JP"/>
        </w:rPr>
        <w:noBreakHyphen/>
        <w:t xml:space="preserve">10. </w:t>
      </w:r>
      <w:r w:rsidRPr="00791CE9">
        <w:t xml:space="preserve">No intra, skip and direct MBs </w:t>
      </w:r>
      <w:r w:rsidRPr="00791CE9">
        <w:rPr>
          <w:lang w:eastAsia="ja-JP"/>
        </w:rPr>
        <w:t xml:space="preserve">are included </w:t>
      </w:r>
      <w:r w:rsidRPr="00791CE9">
        <w:t xml:space="preserve">in </w:t>
      </w:r>
      <w:r w:rsidRPr="00791CE9">
        <w:rPr>
          <w:lang w:eastAsia="ja-JP"/>
        </w:rPr>
        <w:t xml:space="preserve">P and B slices. </w:t>
      </w:r>
      <w:r w:rsidRPr="00791CE9">
        <w:t>Each slice is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429" w:name="_Toc111603095"/>
      <w:r w:rsidRPr="00791CE9">
        <w:rPr>
          <w:b/>
        </w:rPr>
        <w:t>Functional stage</w:t>
      </w:r>
      <w:r w:rsidRPr="00791CE9">
        <w:t>: Slices of coded fields.</w:t>
      </w:r>
      <w:bookmarkEnd w:id="429"/>
    </w:p>
    <w:p w:rsidR="006B102A" w:rsidRPr="001152BA" w:rsidRDefault="00CD65E6" w:rsidP="006B102A">
      <w:pPr>
        <w:rPr>
          <w:lang w:eastAsia="ja-JP"/>
        </w:rPr>
      </w:pPr>
      <w:r w:rsidRPr="00791CE9">
        <w:rPr>
          <w:b/>
        </w:rPr>
        <w:t>Purpose</w:t>
      </w:r>
      <w:r w:rsidRPr="00791CE9">
        <w:t>: Check that the decoder can properly decode slices</w:t>
      </w:r>
      <w:r w:rsidRPr="00791CE9">
        <w:rPr>
          <w:lang w:eastAsia="ja-JP"/>
        </w:rPr>
        <w:t xml:space="preserve"> of coded fields with maximum number of motion vectors per consecutive MBs</w:t>
      </w:r>
      <w:r w:rsidRPr="00791CE9">
        <w:t>.</w:t>
      </w:r>
    </w:p>
    <w:p w:rsidR="006B102A" w:rsidRPr="001152BA" w:rsidRDefault="00CD65E6" w:rsidP="001C6736">
      <w:pPr>
        <w:pStyle w:val="3"/>
      </w:pPr>
      <w:bookmarkStart w:id="430" w:name="_Toc103501254"/>
      <w:bookmarkStart w:id="431" w:name="_Toc111603096"/>
      <w:r w:rsidRPr="00791CE9">
        <w:rPr>
          <w:noProof/>
        </w:rPr>
        <w:t>6</w:t>
      </w:r>
      <w:r w:rsidRPr="00791CE9">
        <w:t>.</w:t>
      </w:r>
      <w:r w:rsidRPr="00791CE9">
        <w:rPr>
          <w:noProof/>
        </w:rPr>
        <w:t>6</w:t>
      </w:r>
      <w:r w:rsidRPr="00791CE9">
        <w:t>.</w:t>
      </w:r>
      <w:r w:rsidRPr="00791CE9">
        <w:rPr>
          <w:noProof/>
        </w:rPr>
        <w:t>6</w:t>
      </w:r>
      <w:r w:rsidRPr="00791CE9">
        <w:tab/>
        <w:t>Test bitstreams – Frame/field coding</w:t>
      </w:r>
      <w:bookmarkEnd w:id="430"/>
      <w:bookmarkEnd w:id="431"/>
    </w:p>
    <w:p w:rsidR="006B102A" w:rsidRPr="001152BA" w:rsidRDefault="00CD65E6" w:rsidP="001C6736">
      <w:pPr>
        <w:pStyle w:val="4"/>
      </w:pPr>
      <w:bookmarkStart w:id="432" w:name="_Toc103501255"/>
      <w:bookmarkStart w:id="433" w:name="_Toc111603097"/>
      <w:r w:rsidRPr="00791CE9">
        <w:rPr>
          <w:noProof/>
        </w:rPr>
        <w:t>6</w:t>
      </w:r>
      <w:r w:rsidRPr="00791CE9">
        <w:t>.</w:t>
      </w:r>
      <w:r w:rsidRPr="00791CE9">
        <w:rPr>
          <w:noProof/>
        </w:rPr>
        <w:t>6</w:t>
      </w:r>
      <w:r w:rsidRPr="00791CE9">
        <w:t>.</w:t>
      </w:r>
      <w:r w:rsidRPr="00791CE9">
        <w:rPr>
          <w:noProof/>
        </w:rPr>
        <w:t>6</w:t>
      </w:r>
      <w:r w:rsidRPr="00791CE9">
        <w:t>.</w:t>
      </w:r>
      <w:r w:rsidRPr="00791CE9">
        <w:rPr>
          <w:noProof/>
        </w:rPr>
        <w:t>1</w:t>
      </w:r>
      <w:r w:rsidRPr="00791CE9">
        <w:tab/>
        <w:t>Test bitstream #AVCPA-1</w:t>
      </w:r>
      <w:bookmarkEnd w:id="432"/>
      <w:bookmarkEnd w:id="433"/>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1. Spatial direct prediction is used for direct prediction. Each slice is either a coded frame or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frames/fields.</w:t>
      </w:r>
    </w:p>
    <w:p w:rsidR="006B102A" w:rsidRPr="001152BA" w:rsidRDefault="00CD65E6" w:rsidP="006B102A">
      <w:r w:rsidRPr="00791CE9">
        <w:rPr>
          <w:b/>
        </w:rPr>
        <w:t>Purpose</w:t>
      </w:r>
      <w:r w:rsidRPr="00791CE9">
        <w:t>: Check that the decoder can properly decode slices of coded frames and fields.</w:t>
      </w:r>
    </w:p>
    <w:p w:rsidR="006B102A" w:rsidRPr="001152BA" w:rsidRDefault="00CD65E6" w:rsidP="001C6736">
      <w:pPr>
        <w:pStyle w:val="4"/>
        <w:rPr>
          <w:lang w:eastAsia="ja-JP"/>
        </w:rPr>
      </w:pPr>
      <w:bookmarkStart w:id="434" w:name="_Toc103501256"/>
      <w:bookmarkStart w:id="435" w:name="_Toc111603098"/>
      <w:r w:rsidRPr="00791CE9">
        <w:rPr>
          <w:noProof/>
        </w:rPr>
        <w:t>6</w:t>
      </w:r>
      <w:r w:rsidRPr="00791CE9">
        <w:t>.</w:t>
      </w:r>
      <w:r w:rsidRPr="00791CE9">
        <w:rPr>
          <w:noProof/>
        </w:rPr>
        <w:t>6</w:t>
      </w:r>
      <w:r w:rsidRPr="00791CE9">
        <w:t>.</w:t>
      </w:r>
      <w:r w:rsidRPr="00791CE9">
        <w:rPr>
          <w:noProof/>
        </w:rPr>
        <w:t>6</w:t>
      </w:r>
      <w:r w:rsidRPr="00791CE9">
        <w:t>.</w:t>
      </w:r>
      <w:r w:rsidRPr="00791CE9">
        <w:rPr>
          <w:noProof/>
        </w:rPr>
        <w:t>2</w:t>
      </w:r>
      <w:r w:rsidRPr="00791CE9">
        <w:tab/>
        <w:t>Test bitstream #AVCPA-</w:t>
      </w:r>
      <w:r w:rsidRPr="00791CE9">
        <w:rPr>
          <w:lang w:eastAsia="ja-JP"/>
        </w:rPr>
        <w:t>2</w:t>
      </w:r>
      <w:bookmarkEnd w:id="434"/>
      <w:bookmarkEnd w:id="435"/>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Temporal</w:t>
      </w:r>
      <w:r w:rsidRPr="00791CE9">
        <w:t xml:space="preserve"> direct prediction is used for direct prediction. Each slice is either a coded frame or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frames/fields.</w:t>
      </w:r>
    </w:p>
    <w:p w:rsidR="006B102A" w:rsidRPr="001152BA" w:rsidRDefault="00CD65E6" w:rsidP="006B102A">
      <w:pPr>
        <w:rPr>
          <w:lang w:eastAsia="ja-JP"/>
        </w:rPr>
      </w:pPr>
      <w:r w:rsidRPr="00791CE9">
        <w:rPr>
          <w:b/>
        </w:rPr>
        <w:t>Purpose</w:t>
      </w:r>
      <w:r w:rsidRPr="00791CE9">
        <w:t>: Check that the decoder can properly decode slices of coded frames and fields.</w:t>
      </w:r>
    </w:p>
    <w:p w:rsidR="006B102A" w:rsidRPr="001152BA" w:rsidRDefault="00CD65E6" w:rsidP="001C6736">
      <w:pPr>
        <w:pStyle w:val="4"/>
        <w:rPr>
          <w:lang w:eastAsia="ja-JP"/>
        </w:rPr>
      </w:pPr>
      <w:bookmarkStart w:id="436" w:name="_Toc103501257"/>
      <w:bookmarkStart w:id="437" w:name="_Toc111603099"/>
      <w:r w:rsidRPr="00791CE9">
        <w:rPr>
          <w:noProof/>
        </w:rPr>
        <w:t>6</w:t>
      </w:r>
      <w:r w:rsidRPr="00791CE9">
        <w:t>.</w:t>
      </w:r>
      <w:r w:rsidRPr="00791CE9">
        <w:rPr>
          <w:noProof/>
        </w:rPr>
        <w:t>6</w:t>
      </w:r>
      <w:r w:rsidRPr="00791CE9">
        <w:t>.</w:t>
      </w:r>
      <w:r w:rsidRPr="00791CE9">
        <w:rPr>
          <w:noProof/>
        </w:rPr>
        <w:t>6</w:t>
      </w:r>
      <w:r w:rsidRPr="00791CE9">
        <w:t>.</w:t>
      </w:r>
      <w:r w:rsidRPr="00791CE9">
        <w:rPr>
          <w:noProof/>
        </w:rPr>
        <w:t>3</w:t>
      </w:r>
      <w:r w:rsidRPr="00791CE9">
        <w:tab/>
        <w:t>Test bitstream #AVCPA-</w:t>
      </w:r>
      <w:r w:rsidRPr="00791CE9">
        <w:rPr>
          <w:lang w:eastAsia="ja-JP"/>
        </w:rPr>
        <w:t>3</w:t>
      </w:r>
      <w:bookmarkEnd w:id="436"/>
      <w:bookmarkEnd w:id="437"/>
    </w:p>
    <w:p w:rsidR="006B102A" w:rsidRPr="001152BA" w:rsidRDefault="00CD65E6" w:rsidP="006B102A">
      <w:r w:rsidRPr="00791CE9">
        <w:rPr>
          <w:b/>
        </w:rPr>
        <w:t>Specification</w:t>
      </w:r>
      <w:r w:rsidRPr="00791CE9">
        <w:t>: All slices are coded as I, P or B slices. Each picture contains only one slice. entropy_coding_mode_flag is equal to 0, specifying the CAVLC parsing process. pic_order_cnt_type is equal to 0. Spatial direct prediction is used for direct prediction. Each slice is either a coded frame or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Slices of coded frames/fields.</w:t>
      </w:r>
    </w:p>
    <w:p w:rsidR="006B102A" w:rsidRPr="001152BA" w:rsidRDefault="00CD65E6" w:rsidP="006B102A">
      <w:pPr>
        <w:rPr>
          <w:lang w:eastAsia="ja-JP"/>
        </w:rPr>
      </w:pPr>
      <w:r w:rsidRPr="00791CE9">
        <w:rPr>
          <w:b/>
        </w:rPr>
        <w:t>Purpose</w:t>
      </w:r>
      <w:r w:rsidRPr="00791CE9">
        <w:t>: Check that the decoder can properly decode slices of coded frames and fields.</w:t>
      </w:r>
    </w:p>
    <w:p w:rsidR="006B102A" w:rsidRPr="001152BA" w:rsidRDefault="00CD65E6" w:rsidP="001C6736">
      <w:pPr>
        <w:pStyle w:val="3"/>
      </w:pPr>
      <w:bookmarkStart w:id="438" w:name="_Toc103501258"/>
      <w:bookmarkStart w:id="439" w:name="_Toc111603100"/>
      <w:r w:rsidRPr="00791CE9">
        <w:rPr>
          <w:noProof/>
        </w:rPr>
        <w:t>6</w:t>
      </w:r>
      <w:r w:rsidRPr="00791CE9">
        <w:t>.</w:t>
      </w:r>
      <w:r w:rsidRPr="00791CE9">
        <w:rPr>
          <w:noProof/>
        </w:rPr>
        <w:t>6</w:t>
      </w:r>
      <w:r w:rsidRPr="00791CE9">
        <w:t>.</w:t>
      </w:r>
      <w:r w:rsidRPr="00791CE9">
        <w:rPr>
          <w:noProof/>
        </w:rPr>
        <w:t>7</w:t>
      </w:r>
      <w:r w:rsidRPr="00791CE9">
        <w:tab/>
        <w:t>Test bitstreams – Macroblock adaptive frame/field coding</w:t>
      </w:r>
      <w:bookmarkEnd w:id="438"/>
      <w:bookmarkEnd w:id="439"/>
    </w:p>
    <w:p w:rsidR="006B102A" w:rsidRPr="001152BA" w:rsidRDefault="00CD65E6" w:rsidP="001C6736">
      <w:pPr>
        <w:pStyle w:val="4"/>
      </w:pPr>
      <w:bookmarkStart w:id="440" w:name="_Toc103501259"/>
      <w:bookmarkStart w:id="441" w:name="_Toc111603101"/>
      <w:r w:rsidRPr="00791CE9">
        <w:rPr>
          <w:noProof/>
        </w:rPr>
        <w:t>6</w:t>
      </w:r>
      <w:r w:rsidRPr="00791CE9">
        <w:t>.</w:t>
      </w:r>
      <w:r w:rsidRPr="00791CE9">
        <w:rPr>
          <w:noProof/>
        </w:rPr>
        <w:t>6</w:t>
      </w:r>
      <w:r w:rsidRPr="00791CE9">
        <w:t>.</w:t>
      </w:r>
      <w:r w:rsidRPr="00791CE9">
        <w:rPr>
          <w:noProof/>
        </w:rPr>
        <w:t>7</w:t>
      </w:r>
      <w:r w:rsidRPr="00791CE9">
        <w:t>.</w:t>
      </w:r>
      <w:r w:rsidRPr="00791CE9">
        <w:rPr>
          <w:noProof/>
        </w:rPr>
        <w:t>1</w:t>
      </w:r>
      <w:r w:rsidRPr="00791CE9">
        <w:tab/>
        <w:t>Test bitstream #AVCMA-1</w:t>
      </w:r>
      <w:bookmarkEnd w:id="440"/>
      <w:bookmarkEnd w:id="441"/>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Spatial direct prediction is used for direct prediction.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442" w:name="_Toc103501260"/>
      <w:bookmarkStart w:id="443" w:name="_Toc111603102"/>
      <w:r w:rsidRPr="00791CE9">
        <w:rPr>
          <w:noProof/>
        </w:rPr>
        <w:t>6</w:t>
      </w:r>
      <w:r w:rsidRPr="00791CE9">
        <w:t>.</w:t>
      </w:r>
      <w:r w:rsidRPr="00791CE9">
        <w:rPr>
          <w:noProof/>
        </w:rPr>
        <w:t>6</w:t>
      </w:r>
      <w:r w:rsidRPr="00791CE9">
        <w:t>.</w:t>
      </w:r>
      <w:r w:rsidRPr="00791CE9">
        <w:rPr>
          <w:noProof/>
        </w:rPr>
        <w:t>7</w:t>
      </w:r>
      <w:r w:rsidRPr="00791CE9">
        <w:t>.</w:t>
      </w:r>
      <w:r w:rsidRPr="00791CE9">
        <w:rPr>
          <w:noProof/>
        </w:rPr>
        <w:t>2</w:t>
      </w:r>
      <w:r w:rsidRPr="00791CE9">
        <w:tab/>
        <w:t>Test bitstream #AVCMA-2</w:t>
      </w:r>
      <w:bookmarkEnd w:id="442"/>
      <w:bookmarkEnd w:id="443"/>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Temporal direct prediction is used for direct prediction.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444" w:name="_Toc103501261"/>
      <w:bookmarkStart w:id="445" w:name="_Toc111603103"/>
      <w:r w:rsidRPr="00791CE9">
        <w:rPr>
          <w:noProof/>
        </w:rPr>
        <w:lastRenderedPageBreak/>
        <w:t>6</w:t>
      </w:r>
      <w:r w:rsidRPr="00791CE9">
        <w:t>.</w:t>
      </w:r>
      <w:r w:rsidRPr="00791CE9">
        <w:rPr>
          <w:noProof/>
        </w:rPr>
        <w:t>6</w:t>
      </w:r>
      <w:r w:rsidRPr="00791CE9">
        <w:t>.</w:t>
      </w:r>
      <w:r w:rsidRPr="00791CE9">
        <w:rPr>
          <w:noProof/>
        </w:rPr>
        <w:t>7</w:t>
      </w:r>
      <w:r w:rsidRPr="00791CE9">
        <w:t>.</w:t>
      </w:r>
      <w:r w:rsidRPr="00791CE9">
        <w:rPr>
          <w:noProof/>
        </w:rPr>
        <w:t>3</w:t>
      </w:r>
      <w:r w:rsidRPr="00791CE9">
        <w:tab/>
        <w:t>Test bitstream #AVCMA-3</w:t>
      </w:r>
      <w:bookmarkEnd w:id="444"/>
      <w:bookmarkEnd w:id="445"/>
    </w:p>
    <w:p w:rsidR="006B102A" w:rsidRPr="001152BA" w:rsidRDefault="00CD65E6" w:rsidP="006B102A">
      <w:r w:rsidRPr="00791CE9">
        <w:rPr>
          <w:b/>
        </w:rPr>
        <w:t>Specification</w:t>
      </w:r>
      <w:r w:rsidRPr="00791CE9">
        <w:t>: All slices are coded as I slices. Each picture contains only one slice. entropy_coding_mode_flag is equal to 0, specifying the CAVLC parsing process. pic_order_cnt_type is equal to 0.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446" w:name="_Toc103501262"/>
      <w:bookmarkStart w:id="447" w:name="_Toc111603104"/>
      <w:r w:rsidRPr="00791CE9">
        <w:rPr>
          <w:noProof/>
        </w:rPr>
        <w:t>6</w:t>
      </w:r>
      <w:r w:rsidRPr="00791CE9">
        <w:t>.</w:t>
      </w:r>
      <w:r w:rsidRPr="00791CE9">
        <w:rPr>
          <w:noProof/>
        </w:rPr>
        <w:t>6</w:t>
      </w:r>
      <w:r w:rsidRPr="00791CE9">
        <w:t>.</w:t>
      </w:r>
      <w:r w:rsidRPr="00791CE9">
        <w:rPr>
          <w:noProof/>
        </w:rPr>
        <w:t>7</w:t>
      </w:r>
      <w:r w:rsidRPr="00791CE9">
        <w:t>.</w:t>
      </w:r>
      <w:r w:rsidRPr="00791CE9">
        <w:rPr>
          <w:noProof/>
        </w:rPr>
        <w:t>4</w:t>
      </w:r>
      <w:r w:rsidRPr="00791CE9">
        <w:tab/>
        <w:t>Test bitstream #AVCMA-4</w:t>
      </w:r>
      <w:bookmarkEnd w:id="446"/>
      <w:bookmarkEnd w:id="447"/>
    </w:p>
    <w:p w:rsidR="006B102A" w:rsidRPr="001152BA" w:rsidRDefault="00CD65E6" w:rsidP="006B102A">
      <w:r w:rsidRPr="00791CE9">
        <w:rPr>
          <w:b/>
        </w:rPr>
        <w:t>Specification</w:t>
      </w:r>
      <w:r w:rsidRPr="00791CE9">
        <w:t>: All slices are coded as I, P or B slices. Each picture contains only one slice. entropy_coding_mode_flag is equal to 0, specifying the CAVLC parsing process. pic_order_cnt_type is equal to 0. Spatial direct prediction is used for direct prediction.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448" w:name="_Toc103501263"/>
      <w:bookmarkStart w:id="449" w:name="_Toc111603105"/>
      <w:r w:rsidRPr="00791CE9">
        <w:rPr>
          <w:noProof/>
        </w:rPr>
        <w:t>6</w:t>
      </w:r>
      <w:r w:rsidRPr="00791CE9">
        <w:t>.</w:t>
      </w:r>
      <w:r w:rsidRPr="00791CE9">
        <w:rPr>
          <w:noProof/>
        </w:rPr>
        <w:t>6</w:t>
      </w:r>
      <w:r w:rsidRPr="00791CE9">
        <w:t>.</w:t>
      </w:r>
      <w:r w:rsidRPr="00791CE9">
        <w:rPr>
          <w:noProof/>
        </w:rPr>
        <w:t>7</w:t>
      </w:r>
      <w:r w:rsidRPr="00791CE9">
        <w:t>.</w:t>
      </w:r>
      <w:r w:rsidRPr="00791CE9">
        <w:rPr>
          <w:noProof/>
        </w:rPr>
        <w:t>5</w:t>
      </w:r>
      <w:r w:rsidRPr="00791CE9">
        <w:tab/>
        <w:t>Test bitstream #AVCMA-5</w:t>
      </w:r>
      <w:bookmarkEnd w:id="448"/>
      <w:bookmarkEnd w:id="449"/>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mb_adaptive_frame_field_coding is equal to 1. mb_qp_delta is equal to a non-zero value to change the quantizer scale at some MBs.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450" w:name="_Toc103501264"/>
      <w:bookmarkStart w:id="451" w:name="_Toc111603106"/>
      <w:r w:rsidRPr="00791CE9">
        <w:rPr>
          <w:noProof/>
        </w:rPr>
        <w:t>6</w:t>
      </w:r>
      <w:r w:rsidRPr="00791CE9">
        <w:t>.</w:t>
      </w:r>
      <w:r w:rsidRPr="00791CE9">
        <w:rPr>
          <w:noProof/>
        </w:rPr>
        <w:t>6</w:t>
      </w:r>
      <w:r w:rsidRPr="00791CE9">
        <w:t>.</w:t>
      </w:r>
      <w:r w:rsidRPr="00791CE9">
        <w:rPr>
          <w:noProof/>
        </w:rPr>
        <w:t>7</w:t>
      </w:r>
      <w:r w:rsidRPr="00791CE9">
        <w:t>.</w:t>
      </w:r>
      <w:r w:rsidRPr="00791CE9">
        <w:rPr>
          <w:noProof/>
        </w:rPr>
        <w:t>6</w:t>
      </w:r>
      <w:r w:rsidRPr="00791CE9">
        <w:tab/>
        <w:t>Test bitstream #AVCMA-6</w:t>
      </w:r>
      <w:bookmarkEnd w:id="450"/>
      <w:bookmarkEnd w:id="451"/>
    </w:p>
    <w:p w:rsidR="006B102A" w:rsidRPr="001152BA" w:rsidRDefault="00CD65E6" w:rsidP="006B102A">
      <w:r w:rsidRPr="00791CE9">
        <w:rPr>
          <w:b/>
        </w:rPr>
        <w:t>Specification</w:t>
      </w:r>
      <w:r w:rsidRPr="00791CE9">
        <w:t>: All slices are coded as I, P or B slices. Each picture contains only one slice. entropy_coding_mode_flag is equal to 0, specifying the CAVLC parsing process. pic_order_cnt_type is equal to 0. mb_adaptive_frame_field_coding is equal to 1. mb_qp_delta is equal to a non-zero value to change the quantizer scale at some MBs.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452" w:name="_Toc103501265"/>
      <w:bookmarkStart w:id="453" w:name="_Toc111603107"/>
      <w:r w:rsidRPr="00791CE9">
        <w:rPr>
          <w:noProof/>
        </w:rPr>
        <w:t>6</w:t>
      </w:r>
      <w:r w:rsidRPr="00791CE9">
        <w:t>.</w:t>
      </w:r>
      <w:r w:rsidRPr="00791CE9">
        <w:rPr>
          <w:noProof/>
        </w:rPr>
        <w:t>6</w:t>
      </w:r>
      <w:r w:rsidRPr="00791CE9">
        <w:t>.</w:t>
      </w:r>
      <w:r w:rsidRPr="00791CE9">
        <w:rPr>
          <w:noProof/>
        </w:rPr>
        <w:t>7</w:t>
      </w:r>
      <w:r w:rsidRPr="00791CE9">
        <w:t>.</w:t>
      </w:r>
      <w:r w:rsidRPr="00791CE9">
        <w:rPr>
          <w:noProof/>
        </w:rPr>
        <w:t>7</w:t>
      </w:r>
      <w:r w:rsidRPr="00791CE9">
        <w:tab/>
        <w:t>Test bitstream #AVCMA-7</w:t>
      </w:r>
      <w:bookmarkEnd w:id="452"/>
      <w:bookmarkEnd w:id="453"/>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Temporal direct prediction is used for direct prediction. direct_8x8_inference_flag is equal to 1. Some slices are coded as a coded field. mb_adaptive_frame_field_coding is equal to 1 in the rest of the frames. mb_qp_delta is equal to a non-zero value to change the quantizer scale at some MBs.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 and slices of a coded field.</w:t>
      </w:r>
    </w:p>
    <w:p w:rsidR="006B102A" w:rsidRPr="001152BA" w:rsidRDefault="00CD65E6" w:rsidP="006B102A">
      <w:pPr>
        <w:rPr>
          <w:lang w:eastAsia="ja-JP"/>
        </w:rPr>
      </w:pPr>
      <w:r w:rsidRPr="00791CE9">
        <w:rPr>
          <w:b/>
        </w:rPr>
        <w:t>Purpose</w:t>
      </w:r>
      <w:r w:rsidRPr="00791CE9">
        <w:t>: Check that the decoder can properly decode both slices of a coded frame with mb_adaptive_frame_field_flag=1 and slices of a coded field.</w:t>
      </w:r>
    </w:p>
    <w:p w:rsidR="006B102A" w:rsidRPr="001152BA" w:rsidRDefault="00CD65E6" w:rsidP="001C6736">
      <w:pPr>
        <w:pStyle w:val="4"/>
        <w:rPr>
          <w:lang w:eastAsia="ja-JP"/>
        </w:rPr>
      </w:pPr>
      <w:bookmarkStart w:id="454" w:name="_Toc103501266"/>
      <w:bookmarkStart w:id="455" w:name="_Toc111603108"/>
      <w:r w:rsidRPr="00791CE9">
        <w:rPr>
          <w:noProof/>
        </w:rPr>
        <w:t>6</w:t>
      </w:r>
      <w:r w:rsidRPr="00791CE9">
        <w:t>.</w:t>
      </w:r>
      <w:r w:rsidRPr="00791CE9">
        <w:rPr>
          <w:noProof/>
        </w:rPr>
        <w:t>6</w:t>
      </w:r>
      <w:r w:rsidRPr="00791CE9">
        <w:t>.</w:t>
      </w:r>
      <w:r w:rsidRPr="00791CE9">
        <w:rPr>
          <w:noProof/>
        </w:rPr>
        <w:t>7</w:t>
      </w:r>
      <w:r w:rsidRPr="00791CE9">
        <w:t>.</w:t>
      </w:r>
      <w:r w:rsidRPr="00791CE9">
        <w:rPr>
          <w:noProof/>
        </w:rPr>
        <w:t>8</w:t>
      </w:r>
      <w:r w:rsidRPr="00791CE9">
        <w:tab/>
        <w:t>Test bitstream #AVCMA-</w:t>
      </w:r>
      <w:r w:rsidRPr="00791CE9">
        <w:rPr>
          <w:lang w:eastAsia="ja-JP"/>
        </w:rPr>
        <w:t>8</w:t>
      </w:r>
      <w:bookmarkEnd w:id="454"/>
      <w:bookmarkEnd w:id="455"/>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Spatial</w:t>
      </w:r>
      <w:r w:rsidRPr="00791CE9">
        <w:t xml:space="preserve"> direct prediction is used for direct prediction. direct_8x8_inference_flag is equal to 1. mb_adaptive_frame_field_coding</w:t>
      </w:r>
      <w:r w:rsidRPr="00791CE9">
        <w:rPr>
          <w:lang w:eastAsia="ja-JP"/>
        </w:rPr>
        <w:t xml:space="preserve"> is</w:t>
      </w:r>
      <w:r w:rsidRPr="00791CE9">
        <w:t xml:space="preserve">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pPr>
        <w:rPr>
          <w:lang w:eastAsia="ja-JP"/>
        </w:rPr>
      </w:pPr>
      <w:r w:rsidRPr="00791CE9">
        <w:rPr>
          <w:b/>
        </w:rPr>
        <w:t>Purpose</w:t>
      </w:r>
      <w:r w:rsidRPr="00791CE9">
        <w:t>: Check that the decoder can properly decode</w:t>
      </w:r>
      <w:r w:rsidRPr="00791CE9">
        <w:rPr>
          <w:lang w:eastAsia="ja-JP"/>
        </w:rPr>
        <w:t xml:space="preserve"> </w:t>
      </w:r>
      <w:r w:rsidRPr="00791CE9">
        <w:t>slices with mb_adaptive_frame_field_flag=1.</w:t>
      </w:r>
    </w:p>
    <w:p w:rsidR="006B102A" w:rsidRPr="001152BA" w:rsidRDefault="00CD65E6" w:rsidP="001C6736">
      <w:pPr>
        <w:pStyle w:val="4"/>
        <w:rPr>
          <w:lang w:eastAsia="ja-JP"/>
        </w:rPr>
      </w:pPr>
      <w:bookmarkStart w:id="456" w:name="_Toc103501267"/>
      <w:bookmarkStart w:id="457" w:name="_Toc111603109"/>
      <w:r w:rsidRPr="00791CE9">
        <w:rPr>
          <w:noProof/>
        </w:rPr>
        <w:lastRenderedPageBreak/>
        <w:t>6</w:t>
      </w:r>
      <w:r w:rsidRPr="00791CE9">
        <w:t>.</w:t>
      </w:r>
      <w:r w:rsidRPr="00791CE9">
        <w:rPr>
          <w:noProof/>
        </w:rPr>
        <w:t>6</w:t>
      </w:r>
      <w:r w:rsidRPr="00791CE9">
        <w:t>.</w:t>
      </w:r>
      <w:r w:rsidRPr="00791CE9">
        <w:rPr>
          <w:noProof/>
        </w:rPr>
        <w:t>7</w:t>
      </w:r>
      <w:r w:rsidRPr="00791CE9">
        <w:t>.</w:t>
      </w:r>
      <w:r w:rsidRPr="00791CE9">
        <w:rPr>
          <w:noProof/>
        </w:rPr>
        <w:t>9</w:t>
      </w:r>
      <w:r w:rsidRPr="00791CE9">
        <w:tab/>
        <w:t>Test bitstream #AVCMA-</w:t>
      </w:r>
      <w:r w:rsidRPr="00791CE9">
        <w:rPr>
          <w:lang w:eastAsia="ja-JP"/>
        </w:rPr>
        <w:t>9</w:t>
      </w:r>
      <w:bookmarkEnd w:id="456"/>
      <w:bookmarkEnd w:id="457"/>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The number</w:t>
      </w:r>
      <w:r w:rsidRPr="00791CE9">
        <w:t xml:space="preserve"> of motion</w:t>
      </w:r>
      <w:r w:rsidRPr="00791CE9">
        <w:rPr>
          <w:lang w:eastAsia="ja-JP"/>
        </w:rPr>
        <w:t xml:space="preserve"> </w:t>
      </w:r>
      <w:r w:rsidRPr="00791CE9">
        <w:t>vectors per two consecutive MBs</w:t>
      </w:r>
      <w:r w:rsidRPr="00791CE9">
        <w:rPr>
          <w:lang w:eastAsia="ja-JP"/>
        </w:rPr>
        <w:t xml:space="preserve"> is equal to the maximum value specified in item m of clause A.3.1 in ITU-T H.264 | ISO/IEC 14496</w:t>
      </w:r>
      <w:r w:rsidRPr="00791CE9">
        <w:rPr>
          <w:lang w:eastAsia="ja-JP"/>
        </w:rPr>
        <w:noBreakHyphen/>
        <w:t xml:space="preserve">10. </w:t>
      </w:r>
      <w:r w:rsidRPr="00791CE9">
        <w:t xml:space="preserve">No intra, skip and direct MBs </w:t>
      </w:r>
      <w:r w:rsidRPr="00791CE9">
        <w:rPr>
          <w:lang w:eastAsia="ja-JP"/>
        </w:rPr>
        <w:t xml:space="preserve">are included </w:t>
      </w:r>
      <w:r w:rsidRPr="00791CE9">
        <w:t xml:space="preserve">in </w:t>
      </w:r>
      <w:r w:rsidRPr="00791CE9">
        <w:rPr>
          <w:lang w:eastAsia="ja-JP"/>
        </w:rPr>
        <w:t xml:space="preserve">P and B slices. </w:t>
      </w:r>
      <w:r w:rsidRPr="00791CE9">
        <w:t xml:space="preserve">mb_adaptive_frame_field_coding </w:t>
      </w:r>
      <w:r w:rsidRPr="00791CE9">
        <w:rPr>
          <w:lang w:eastAsia="ja-JP"/>
        </w:rPr>
        <w:t xml:space="preserve">is </w:t>
      </w:r>
      <w:r w:rsidRPr="00791CE9">
        <w:t>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458" w:name="_Toc111603110"/>
      <w:r w:rsidRPr="00791CE9">
        <w:rPr>
          <w:b/>
        </w:rPr>
        <w:t>Functional stage</w:t>
      </w:r>
      <w:r w:rsidRPr="00791CE9">
        <w:t>: Macroblock adaptive frame field decoding.</w:t>
      </w:r>
      <w:bookmarkEnd w:id="458"/>
    </w:p>
    <w:p w:rsidR="006B102A" w:rsidRPr="001152BA" w:rsidRDefault="00CD65E6" w:rsidP="006B102A">
      <w:pPr>
        <w:rPr>
          <w:lang w:eastAsia="ja-JP"/>
        </w:rPr>
      </w:pPr>
      <w:r w:rsidRPr="00791CE9">
        <w:rPr>
          <w:b/>
        </w:rPr>
        <w:t>Purpose</w:t>
      </w:r>
      <w:r w:rsidRPr="00791CE9">
        <w:t xml:space="preserve">: Check that the decoder can properly decode slices with mb_adaptive_frame_field_flag=1 and </w:t>
      </w:r>
      <w:r w:rsidRPr="00791CE9">
        <w:rPr>
          <w:lang w:eastAsia="ja-JP"/>
        </w:rPr>
        <w:t>with maximum number of motion vectors per consecutive MBs</w:t>
      </w:r>
      <w:r w:rsidRPr="00791CE9">
        <w:t>.</w:t>
      </w:r>
    </w:p>
    <w:p w:rsidR="006B102A" w:rsidRPr="001152BA" w:rsidRDefault="00CD65E6" w:rsidP="001C6736">
      <w:pPr>
        <w:pStyle w:val="3"/>
      </w:pPr>
      <w:bookmarkStart w:id="459" w:name="_Toc103501268"/>
      <w:bookmarkStart w:id="460" w:name="_Toc111603111"/>
      <w:r w:rsidRPr="00791CE9">
        <w:rPr>
          <w:noProof/>
        </w:rPr>
        <w:t>6</w:t>
      </w:r>
      <w:r w:rsidRPr="00791CE9">
        <w:t>.</w:t>
      </w:r>
      <w:r w:rsidRPr="00791CE9">
        <w:rPr>
          <w:noProof/>
        </w:rPr>
        <w:t>6</w:t>
      </w:r>
      <w:r w:rsidRPr="00791CE9">
        <w:t>.</w:t>
      </w:r>
      <w:r w:rsidRPr="00791CE9">
        <w:rPr>
          <w:noProof/>
        </w:rPr>
        <w:t>8</w:t>
      </w:r>
      <w:r w:rsidRPr="00791CE9">
        <w:tab/>
        <w:t>Test bitstreams – S picture</w:t>
      </w:r>
      <w:bookmarkEnd w:id="459"/>
      <w:bookmarkEnd w:id="460"/>
    </w:p>
    <w:p w:rsidR="006B102A" w:rsidRPr="001152BA" w:rsidRDefault="00CD65E6" w:rsidP="001C6736">
      <w:pPr>
        <w:pStyle w:val="4"/>
      </w:pPr>
      <w:bookmarkStart w:id="461" w:name="_Toc103501269"/>
      <w:bookmarkStart w:id="462" w:name="_Toc111603112"/>
      <w:r w:rsidRPr="00791CE9">
        <w:rPr>
          <w:noProof/>
        </w:rPr>
        <w:t>6</w:t>
      </w:r>
      <w:r w:rsidRPr="00791CE9">
        <w:t>.</w:t>
      </w:r>
      <w:r w:rsidRPr="00791CE9">
        <w:rPr>
          <w:noProof/>
        </w:rPr>
        <w:t>6</w:t>
      </w:r>
      <w:r w:rsidRPr="00791CE9">
        <w:t>.</w:t>
      </w:r>
      <w:r w:rsidRPr="00791CE9">
        <w:rPr>
          <w:noProof/>
        </w:rPr>
        <w:t>8</w:t>
      </w:r>
      <w:r w:rsidRPr="00791CE9">
        <w:t>.</w:t>
      </w:r>
      <w:r w:rsidRPr="00791CE9">
        <w:rPr>
          <w:noProof/>
        </w:rPr>
        <w:t>1</w:t>
      </w:r>
      <w:r w:rsidRPr="00791CE9">
        <w:tab/>
        <w:t>Test bitstream #AVCSP-1</w:t>
      </w:r>
      <w:bookmarkEnd w:id="461"/>
      <w:bookmarkEnd w:id="462"/>
    </w:p>
    <w:p w:rsidR="006B102A" w:rsidRPr="001152BA" w:rsidRDefault="00CD65E6" w:rsidP="006B102A">
      <w:r w:rsidRPr="00791CE9">
        <w:rPr>
          <w:b/>
        </w:rPr>
        <w:t>Specification</w:t>
      </w:r>
      <w:r w:rsidRPr="00791CE9">
        <w:t>: All slices are coded as I, P and SP slices. Each picture contains more than one slice. disable_deblocking_filter_idc is equal to 1, specifying disabling of the deblocking filter process. entropy_coding_mode_flag is equal to 0, specifying the CAVLC parsing process. pic_order_cnt_type is equal to 1. memory_management_operation is set to 5 on SP slice.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SP slices.</w:t>
      </w:r>
    </w:p>
    <w:p w:rsidR="006B102A" w:rsidRPr="001152BA" w:rsidRDefault="00CD65E6" w:rsidP="006B102A">
      <w:pPr>
        <w:rPr>
          <w:lang w:eastAsia="ja-JP"/>
        </w:rPr>
      </w:pPr>
      <w:r w:rsidRPr="00791CE9">
        <w:rPr>
          <w:b/>
        </w:rPr>
        <w:t>Purpose</w:t>
      </w:r>
      <w:r w:rsidRPr="00791CE9">
        <w:t>: Check that the decoder can properly decode SP slices.</w:t>
      </w:r>
    </w:p>
    <w:p w:rsidR="006B102A" w:rsidRPr="001152BA" w:rsidRDefault="00CD65E6" w:rsidP="001C6736">
      <w:pPr>
        <w:pStyle w:val="4"/>
        <w:rPr>
          <w:lang w:eastAsia="ja-JP"/>
        </w:rPr>
      </w:pPr>
      <w:bookmarkStart w:id="463" w:name="_Toc103501270"/>
      <w:bookmarkStart w:id="464" w:name="_Toc111603113"/>
      <w:r w:rsidRPr="00791CE9">
        <w:rPr>
          <w:noProof/>
        </w:rPr>
        <w:t>6</w:t>
      </w:r>
      <w:r w:rsidRPr="00791CE9">
        <w:t>.</w:t>
      </w:r>
      <w:r w:rsidRPr="00791CE9">
        <w:rPr>
          <w:noProof/>
        </w:rPr>
        <w:t>6</w:t>
      </w:r>
      <w:r w:rsidRPr="00791CE9">
        <w:t>.</w:t>
      </w:r>
      <w:r w:rsidRPr="00791CE9">
        <w:rPr>
          <w:noProof/>
        </w:rPr>
        <w:t>8</w:t>
      </w:r>
      <w:r w:rsidRPr="00791CE9">
        <w:t>.</w:t>
      </w:r>
      <w:r w:rsidRPr="00791CE9">
        <w:rPr>
          <w:noProof/>
        </w:rPr>
        <w:t>2</w:t>
      </w:r>
      <w:r w:rsidRPr="00791CE9">
        <w:tab/>
        <w:t>Test bitstream #AVCSP-</w:t>
      </w:r>
      <w:r w:rsidRPr="00791CE9">
        <w:rPr>
          <w:lang w:eastAsia="ja-JP"/>
        </w:rPr>
        <w:t>2</w:t>
      </w:r>
      <w:bookmarkEnd w:id="463"/>
      <w:bookmarkEnd w:id="464"/>
    </w:p>
    <w:p w:rsidR="006B102A" w:rsidRPr="001152BA" w:rsidRDefault="00CD65E6" w:rsidP="006B102A">
      <w:r w:rsidRPr="00791CE9">
        <w:rPr>
          <w:b/>
        </w:rPr>
        <w:t>Specification</w:t>
      </w:r>
      <w:r w:rsidRPr="00791CE9">
        <w:t>: All slices are coded as I, P and SP slices. Each picture contains more than one slice. entropy_coding_mode_flag is equal to 0, specifying the CAVLC parsing process. pic_order_cnt_type is equal to 1. memory_management_operation is set to 5 on SP slice. 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465" w:name="_Toc111603114"/>
      <w:r w:rsidRPr="00791CE9">
        <w:rPr>
          <w:b/>
        </w:rPr>
        <w:t>Functional stage</w:t>
      </w:r>
      <w:r w:rsidRPr="00791CE9">
        <w:t>: Decoding of SP slices.</w:t>
      </w:r>
      <w:bookmarkEnd w:id="465"/>
    </w:p>
    <w:p w:rsidR="006B102A" w:rsidRPr="001152BA" w:rsidRDefault="00CD65E6" w:rsidP="006B102A">
      <w:pPr>
        <w:rPr>
          <w:lang w:eastAsia="ja-JP"/>
        </w:rPr>
      </w:pPr>
      <w:bookmarkStart w:id="466" w:name="_Toc111603115"/>
      <w:r w:rsidRPr="00791CE9">
        <w:rPr>
          <w:b/>
        </w:rPr>
        <w:t>Purpose</w:t>
      </w:r>
      <w:r w:rsidRPr="00791CE9">
        <w:t>: Check that the decoder can properly decode SP slices</w:t>
      </w:r>
      <w:r w:rsidRPr="00791CE9">
        <w:rPr>
          <w:lang w:eastAsia="ja-JP"/>
        </w:rPr>
        <w:t xml:space="preserve"> with deblocking filter</w:t>
      </w:r>
      <w:r w:rsidRPr="00791CE9">
        <w:t>.</w:t>
      </w:r>
      <w:bookmarkEnd w:id="466"/>
    </w:p>
    <w:p w:rsidR="006B102A" w:rsidRPr="001152BA" w:rsidRDefault="00CD65E6" w:rsidP="001C6736">
      <w:pPr>
        <w:pStyle w:val="3"/>
        <w:rPr>
          <w:lang w:eastAsia="ja-JP"/>
        </w:rPr>
      </w:pPr>
      <w:bookmarkStart w:id="467" w:name="_Toc103501271"/>
      <w:bookmarkStart w:id="468" w:name="_Toc111603116"/>
      <w:r w:rsidRPr="00791CE9">
        <w:rPr>
          <w:noProof/>
        </w:rPr>
        <w:t>6</w:t>
      </w:r>
      <w:r w:rsidRPr="00791CE9">
        <w:t>.</w:t>
      </w:r>
      <w:r w:rsidRPr="00791CE9">
        <w:rPr>
          <w:noProof/>
        </w:rPr>
        <w:t>6</w:t>
      </w:r>
      <w:r w:rsidRPr="00791CE9">
        <w:t>.</w:t>
      </w:r>
      <w:r w:rsidRPr="00791CE9">
        <w:rPr>
          <w:noProof/>
        </w:rPr>
        <w:t>9</w:t>
      </w:r>
      <w:r w:rsidRPr="00791CE9">
        <w:tab/>
        <w:t xml:space="preserve">Test bitstreams – </w:t>
      </w:r>
      <w:r w:rsidRPr="00791CE9">
        <w:rPr>
          <w:lang w:eastAsia="ja-JP"/>
        </w:rPr>
        <w:t>Long sequence</w:t>
      </w:r>
      <w:bookmarkEnd w:id="467"/>
      <w:bookmarkEnd w:id="468"/>
    </w:p>
    <w:p w:rsidR="006B102A" w:rsidRPr="001152BA" w:rsidRDefault="00CD65E6" w:rsidP="001C6736">
      <w:pPr>
        <w:pStyle w:val="4"/>
        <w:rPr>
          <w:lang w:eastAsia="ja-JP"/>
        </w:rPr>
      </w:pPr>
      <w:bookmarkStart w:id="469" w:name="_Toc103501272"/>
      <w:bookmarkStart w:id="470" w:name="_Toc111603117"/>
      <w:r w:rsidRPr="00791CE9">
        <w:rPr>
          <w:noProof/>
        </w:rPr>
        <w:t>6</w:t>
      </w:r>
      <w:r w:rsidRPr="00791CE9">
        <w:t>.</w:t>
      </w:r>
      <w:r w:rsidRPr="00791CE9">
        <w:rPr>
          <w:noProof/>
        </w:rPr>
        <w:t>6</w:t>
      </w:r>
      <w:r w:rsidRPr="00791CE9">
        <w:t>.</w:t>
      </w:r>
      <w:r w:rsidRPr="00791CE9">
        <w:rPr>
          <w:noProof/>
        </w:rPr>
        <w:t>9</w:t>
      </w:r>
      <w:r w:rsidRPr="00791CE9">
        <w:t>.</w:t>
      </w:r>
      <w:r w:rsidRPr="00791CE9">
        <w:rPr>
          <w:noProof/>
        </w:rPr>
        <w:t>1</w:t>
      </w:r>
      <w:r w:rsidRPr="00791CE9">
        <w:tab/>
        <w:t>Test bitstream #AVC</w:t>
      </w:r>
      <w:r w:rsidRPr="00791CE9">
        <w:rPr>
          <w:lang w:eastAsia="ja-JP"/>
        </w:rPr>
        <w:t>LS-1</w:t>
      </w:r>
      <w:bookmarkEnd w:id="469"/>
      <w:bookmarkEnd w:id="470"/>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picture order count for long sequence.</w:t>
      </w:r>
    </w:p>
    <w:p w:rsidR="006B102A" w:rsidRPr="001152BA" w:rsidRDefault="00CD65E6" w:rsidP="006B102A">
      <w:pPr>
        <w:rPr>
          <w:lang w:eastAsia="ja-JP"/>
        </w:rPr>
      </w:pPr>
      <w:r w:rsidRPr="00791CE9">
        <w:rPr>
          <w:b/>
        </w:rPr>
        <w:t>Purpose</w:t>
      </w:r>
      <w:r w:rsidRPr="00791CE9">
        <w:t>: Check that the decoder can properly decode picture order count for long sequence.</w:t>
      </w:r>
    </w:p>
    <w:p w:rsidR="006B102A" w:rsidRPr="001152BA" w:rsidRDefault="00CD65E6" w:rsidP="001C6736">
      <w:pPr>
        <w:pStyle w:val="3"/>
        <w:rPr>
          <w:lang w:eastAsia="ja-JP"/>
        </w:rPr>
      </w:pPr>
      <w:bookmarkStart w:id="471" w:name="_Toc103501273"/>
      <w:bookmarkStart w:id="472" w:name="_Toc111603118"/>
      <w:r w:rsidRPr="00791CE9">
        <w:rPr>
          <w:noProof/>
        </w:rPr>
        <w:t>6</w:t>
      </w:r>
      <w:r w:rsidRPr="00791CE9">
        <w:t>.</w:t>
      </w:r>
      <w:r w:rsidRPr="00791CE9">
        <w:rPr>
          <w:noProof/>
        </w:rPr>
        <w:t>6</w:t>
      </w:r>
      <w:r w:rsidRPr="00791CE9">
        <w:t>.</w:t>
      </w:r>
      <w:r w:rsidRPr="00791CE9">
        <w:rPr>
          <w:noProof/>
        </w:rPr>
        <w:t>10</w:t>
      </w:r>
      <w:r w:rsidRPr="00791CE9">
        <w:tab/>
        <w:t xml:space="preserve">Test bitstreams – </w:t>
      </w:r>
      <w:r w:rsidRPr="00791CE9">
        <w:rPr>
          <w:lang w:eastAsia="ja-JP"/>
        </w:rPr>
        <w:t>SEI/VUI</w:t>
      </w:r>
      <w:bookmarkEnd w:id="471"/>
      <w:bookmarkEnd w:id="472"/>
    </w:p>
    <w:p w:rsidR="006B102A" w:rsidRPr="001152BA" w:rsidRDefault="00CD65E6" w:rsidP="001C6736">
      <w:pPr>
        <w:pStyle w:val="4"/>
        <w:rPr>
          <w:lang w:eastAsia="ja-JP"/>
        </w:rPr>
      </w:pPr>
      <w:bookmarkStart w:id="473" w:name="_Toc103501274"/>
      <w:bookmarkStart w:id="474" w:name="_Toc111603119"/>
      <w:r w:rsidRPr="00791CE9">
        <w:rPr>
          <w:noProof/>
        </w:rPr>
        <w:t>6</w:t>
      </w:r>
      <w:r w:rsidRPr="00791CE9">
        <w:t>.</w:t>
      </w:r>
      <w:r w:rsidRPr="00791CE9">
        <w:rPr>
          <w:noProof/>
        </w:rPr>
        <w:t>6</w:t>
      </w:r>
      <w:r w:rsidRPr="00791CE9">
        <w:t>.</w:t>
      </w:r>
      <w:r w:rsidRPr="00791CE9">
        <w:rPr>
          <w:noProof/>
        </w:rPr>
        <w:t>10</w:t>
      </w:r>
      <w:r w:rsidRPr="00791CE9">
        <w:t>.</w:t>
      </w:r>
      <w:r w:rsidRPr="00791CE9">
        <w:rPr>
          <w:noProof/>
        </w:rPr>
        <w:t>1</w:t>
      </w:r>
      <w:r w:rsidRPr="00791CE9">
        <w:tab/>
        <w:t>Test bitstream #AVC</w:t>
      </w:r>
      <w:r w:rsidRPr="00791CE9">
        <w:rPr>
          <w:lang w:eastAsia="ja-JP"/>
        </w:rPr>
        <w:t>SE-1</w:t>
      </w:r>
      <w:bookmarkEnd w:id="473"/>
      <w:bookmarkEnd w:id="474"/>
    </w:p>
    <w:p w:rsidR="006B102A" w:rsidRPr="001152BA" w:rsidRDefault="00CD65E6" w:rsidP="006B102A">
      <w:r w:rsidRPr="00791CE9">
        <w:rPr>
          <w:b/>
        </w:rPr>
        <w:t>Specification</w:t>
      </w:r>
      <w:r w:rsidRPr="00791CE9">
        <w:t xml:space="preserve">: All slices are coded as I or P slices. Each picture contains only one slice. entropy_coding_mode_flag is equal to 0, specifying the CAVLC parsing process. pic_order_cnt_type is equal to 0. </w:t>
      </w:r>
      <w:r w:rsidRPr="00791CE9">
        <w:rPr>
          <w:lang w:eastAsia="ja-JP"/>
        </w:rPr>
        <w:t xml:space="preserve">SEI (Buffering period SEI and Picture timing SEI with pic_struct) and VUI are included in the bitstream.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SEI/VUI</w:t>
      </w:r>
      <w:r w:rsidRPr="00791CE9">
        <w:t>.</w:t>
      </w:r>
    </w:p>
    <w:p w:rsidR="006B102A" w:rsidRPr="001152BA" w:rsidRDefault="00CD65E6" w:rsidP="006B102A">
      <w:r w:rsidRPr="00791CE9">
        <w:rPr>
          <w:b/>
        </w:rPr>
        <w:t>Purpose</w:t>
      </w:r>
      <w:r w:rsidRPr="00791CE9">
        <w:t xml:space="preserve">: Check that the decoder can properly decode </w:t>
      </w:r>
      <w:r w:rsidRPr="00791CE9">
        <w:rPr>
          <w:lang w:eastAsia="ja-JP"/>
        </w:rPr>
        <w:t>SEI/VUI</w:t>
      </w:r>
      <w:r w:rsidRPr="00791CE9">
        <w:t>.</w:t>
      </w:r>
    </w:p>
    <w:p w:rsidR="006B102A" w:rsidRPr="001152BA" w:rsidRDefault="00CD65E6" w:rsidP="001C6736">
      <w:pPr>
        <w:pStyle w:val="4"/>
        <w:rPr>
          <w:lang w:eastAsia="ja-JP"/>
        </w:rPr>
      </w:pPr>
      <w:bookmarkStart w:id="475" w:name="_Toc103501275"/>
      <w:bookmarkStart w:id="476" w:name="_Toc111603120"/>
      <w:r w:rsidRPr="00791CE9">
        <w:rPr>
          <w:noProof/>
        </w:rPr>
        <w:t>6</w:t>
      </w:r>
      <w:r w:rsidRPr="00791CE9">
        <w:t>.</w:t>
      </w:r>
      <w:r w:rsidRPr="00791CE9">
        <w:rPr>
          <w:noProof/>
        </w:rPr>
        <w:t>6</w:t>
      </w:r>
      <w:r w:rsidRPr="00791CE9">
        <w:t>.</w:t>
      </w:r>
      <w:r w:rsidRPr="00791CE9">
        <w:rPr>
          <w:noProof/>
        </w:rPr>
        <w:t>10</w:t>
      </w:r>
      <w:r w:rsidRPr="00791CE9">
        <w:t>.</w:t>
      </w:r>
      <w:r w:rsidRPr="00791CE9">
        <w:rPr>
          <w:noProof/>
        </w:rPr>
        <w:t>2</w:t>
      </w:r>
      <w:r w:rsidRPr="00791CE9">
        <w:tab/>
        <w:t>Test bitstream #AVC</w:t>
      </w:r>
      <w:r w:rsidRPr="00791CE9">
        <w:rPr>
          <w:lang w:eastAsia="ja-JP"/>
        </w:rPr>
        <w:t>SE</w:t>
      </w:r>
      <w:r w:rsidRPr="00791CE9">
        <w:t>-</w:t>
      </w:r>
      <w:r w:rsidRPr="00791CE9">
        <w:rPr>
          <w:lang w:eastAsia="ja-JP"/>
        </w:rPr>
        <w:t>2</w:t>
      </w:r>
      <w:bookmarkEnd w:id="475"/>
      <w:bookmarkEnd w:id="476"/>
    </w:p>
    <w:p w:rsidR="006B102A" w:rsidRPr="001152BA" w:rsidRDefault="00CD65E6" w:rsidP="006B102A">
      <w:r w:rsidRPr="00791CE9">
        <w:rPr>
          <w:b/>
        </w:rPr>
        <w:t>Specification</w:t>
      </w:r>
      <w:r w:rsidRPr="00791CE9">
        <w:t>: All slices are coded as I</w:t>
      </w:r>
      <w:r w:rsidRPr="00791CE9">
        <w:rPr>
          <w:lang w:eastAsia="ja-JP"/>
        </w:rPr>
        <w:t>, P</w:t>
      </w:r>
      <w:r w:rsidRPr="00791CE9">
        <w:t xml:space="preserve"> or </w:t>
      </w:r>
      <w:r w:rsidRPr="00791CE9">
        <w:rPr>
          <w:lang w:eastAsia="ja-JP"/>
        </w:rPr>
        <w:t>B</w:t>
      </w:r>
      <w:r w:rsidRPr="00791CE9">
        <w:t xml:space="preserve"> slices. Each picture contains only one slice. entropy_coding_mode_flag is equal to 0, specifying the CAVLC parsing process. pic_order_cnt_type is equal to 0. </w:t>
      </w:r>
      <w:r w:rsidRPr="00791CE9">
        <w:rPr>
          <w:lang w:eastAsia="ja-JP"/>
        </w:rPr>
        <w:t>Temporal</w:t>
      </w:r>
      <w:r w:rsidRPr="00791CE9">
        <w:t xml:space="preserve"> direct prediction is used for direct prediction. direct_8x8_inference_flag is equal to 1</w:t>
      </w:r>
      <w:r w:rsidRPr="00791CE9">
        <w:rPr>
          <w:lang w:eastAsia="ja-JP"/>
        </w:rPr>
        <w:t xml:space="preserve">. SEI (Buffering period SEI and Picture timing SEI with pic_struct) and VUI are included in the bitstream.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xml:space="preserve">: Decoding of </w:t>
      </w:r>
      <w:r w:rsidRPr="00791CE9">
        <w:rPr>
          <w:lang w:eastAsia="ja-JP"/>
        </w:rPr>
        <w:t>SEI/VUI</w:t>
      </w:r>
      <w:r w:rsidRPr="00791CE9">
        <w:t>.</w:t>
      </w:r>
    </w:p>
    <w:p w:rsidR="006B102A" w:rsidRPr="001152BA" w:rsidRDefault="00CD65E6" w:rsidP="006B102A">
      <w:r w:rsidRPr="00791CE9">
        <w:rPr>
          <w:b/>
        </w:rPr>
        <w:t>Purpose</w:t>
      </w:r>
      <w:r w:rsidRPr="00791CE9">
        <w:t xml:space="preserve">: Check that the decoder can properly decode </w:t>
      </w:r>
      <w:r w:rsidRPr="00791CE9">
        <w:rPr>
          <w:lang w:eastAsia="ja-JP"/>
        </w:rPr>
        <w:t>SEI/VUI</w:t>
      </w:r>
      <w:r w:rsidRPr="00791CE9">
        <w:t>.</w:t>
      </w:r>
    </w:p>
    <w:p w:rsidR="006B102A" w:rsidRPr="001152BA" w:rsidRDefault="00CD65E6" w:rsidP="001C6736">
      <w:pPr>
        <w:pStyle w:val="4"/>
        <w:rPr>
          <w:lang w:eastAsia="ja-JP"/>
        </w:rPr>
      </w:pPr>
      <w:bookmarkStart w:id="477" w:name="_Toc103501276"/>
      <w:bookmarkStart w:id="478" w:name="_Toc111603121"/>
      <w:r w:rsidRPr="00791CE9">
        <w:rPr>
          <w:noProof/>
        </w:rPr>
        <w:t>6</w:t>
      </w:r>
      <w:r w:rsidRPr="00791CE9">
        <w:t>.</w:t>
      </w:r>
      <w:r w:rsidRPr="00791CE9">
        <w:rPr>
          <w:noProof/>
        </w:rPr>
        <w:t>6</w:t>
      </w:r>
      <w:r w:rsidRPr="00791CE9">
        <w:t>.</w:t>
      </w:r>
      <w:r w:rsidRPr="00791CE9">
        <w:rPr>
          <w:noProof/>
        </w:rPr>
        <w:t>10</w:t>
      </w:r>
      <w:r w:rsidRPr="00791CE9">
        <w:t>.</w:t>
      </w:r>
      <w:r w:rsidRPr="00791CE9">
        <w:rPr>
          <w:noProof/>
        </w:rPr>
        <w:t>3</w:t>
      </w:r>
      <w:r w:rsidRPr="00791CE9">
        <w:tab/>
        <w:t>Test bitstream #AVC</w:t>
      </w:r>
      <w:r w:rsidRPr="00791CE9">
        <w:rPr>
          <w:lang w:eastAsia="ja-JP"/>
        </w:rPr>
        <w:t>SE</w:t>
      </w:r>
      <w:r w:rsidRPr="00791CE9">
        <w:t>-</w:t>
      </w:r>
      <w:r w:rsidRPr="00791CE9">
        <w:rPr>
          <w:lang w:eastAsia="ja-JP"/>
        </w:rPr>
        <w:t>3</w:t>
      </w:r>
      <w:bookmarkEnd w:id="477"/>
      <w:bookmarkEnd w:id="478"/>
    </w:p>
    <w:p w:rsidR="006B102A" w:rsidRPr="001152BA" w:rsidRDefault="00CD65E6" w:rsidP="006B102A">
      <w:r w:rsidRPr="00791CE9">
        <w:rPr>
          <w:b/>
        </w:rPr>
        <w:t>Specification</w:t>
      </w:r>
      <w:r w:rsidRPr="00791CE9">
        <w:t>: All slices are coded as I</w:t>
      </w:r>
      <w:r w:rsidRPr="00791CE9">
        <w:rPr>
          <w:lang w:eastAsia="ja-JP"/>
        </w:rPr>
        <w:t>, P</w:t>
      </w:r>
      <w:r w:rsidRPr="00791CE9">
        <w:t xml:space="preserve"> or </w:t>
      </w:r>
      <w:r w:rsidRPr="00791CE9">
        <w:rPr>
          <w:lang w:eastAsia="ja-JP"/>
        </w:rPr>
        <w:t>B</w:t>
      </w:r>
      <w:r w:rsidRPr="00791CE9">
        <w:t xml:space="preserve"> slices. Each picture contains only one slice. entropy_coding_mode_flag is equal to 0, specifying the CAVLC parsing process. pic_order_cnt_type is equal to 0. </w:t>
      </w:r>
      <w:r w:rsidRPr="00791CE9">
        <w:rPr>
          <w:lang w:eastAsia="ja-JP"/>
        </w:rPr>
        <w:t>Temporal</w:t>
      </w:r>
      <w:r w:rsidRPr="00791CE9">
        <w:t xml:space="preserve"> direct prediction is used for direct prediction. direct_8x8_inference_flag is equal to 1</w:t>
      </w:r>
      <w:r w:rsidRPr="00791CE9">
        <w:rPr>
          <w:lang w:eastAsia="ja-JP"/>
        </w:rPr>
        <w:t xml:space="preserve">. SEI (Buffering period SEI and Picture timing SEI with pic_struct) and VUI are included in the bitstream.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SEI/VUI</w:t>
      </w:r>
      <w:r w:rsidRPr="00791CE9">
        <w:t>.</w:t>
      </w:r>
    </w:p>
    <w:p w:rsidR="006B102A" w:rsidRPr="001152BA" w:rsidRDefault="00CD65E6" w:rsidP="006B102A">
      <w:pPr>
        <w:rPr>
          <w:lang w:eastAsia="ja-JP"/>
        </w:rPr>
      </w:pPr>
      <w:r w:rsidRPr="00791CE9">
        <w:rPr>
          <w:b/>
        </w:rPr>
        <w:t>Purpose</w:t>
      </w:r>
      <w:r w:rsidRPr="00791CE9">
        <w:t xml:space="preserve">: Check that the decoder can properly decode </w:t>
      </w:r>
      <w:r w:rsidRPr="00791CE9">
        <w:rPr>
          <w:lang w:eastAsia="ja-JP"/>
        </w:rPr>
        <w:t>SEI/VUI</w:t>
      </w:r>
      <w:r w:rsidRPr="00791CE9">
        <w:t>.</w:t>
      </w:r>
    </w:p>
    <w:p w:rsidR="006B102A" w:rsidRPr="001152BA" w:rsidRDefault="00CD65E6" w:rsidP="001C6736">
      <w:pPr>
        <w:pStyle w:val="3"/>
      </w:pPr>
      <w:bookmarkStart w:id="479" w:name="_Toc103501277"/>
      <w:bookmarkStart w:id="480" w:name="_Toc111603122"/>
      <w:r w:rsidRPr="00791CE9">
        <w:rPr>
          <w:noProof/>
        </w:rPr>
        <w:t>6</w:t>
      </w:r>
      <w:r w:rsidRPr="00791CE9">
        <w:t>.</w:t>
      </w:r>
      <w:r w:rsidRPr="00791CE9">
        <w:rPr>
          <w:noProof/>
        </w:rPr>
        <w:t>6</w:t>
      </w:r>
      <w:r w:rsidRPr="00791CE9">
        <w:t>.</w:t>
      </w:r>
      <w:r w:rsidRPr="00791CE9">
        <w:rPr>
          <w:noProof/>
        </w:rPr>
        <w:t>11</w:t>
      </w:r>
      <w:r w:rsidRPr="00791CE9">
        <w:tab/>
        <w:t>Test bitstreams – CABAC: Basic features</w:t>
      </w:r>
      <w:bookmarkEnd w:id="479"/>
      <w:bookmarkEnd w:id="480"/>
    </w:p>
    <w:p w:rsidR="006B102A" w:rsidRPr="001152BA" w:rsidRDefault="00CD65E6" w:rsidP="001C6736">
      <w:pPr>
        <w:pStyle w:val="4"/>
      </w:pPr>
      <w:bookmarkStart w:id="481" w:name="_Toc103501278"/>
      <w:bookmarkStart w:id="482" w:name="_Toc111603123"/>
      <w:r w:rsidRPr="00791CE9">
        <w:rPr>
          <w:noProof/>
        </w:rPr>
        <w:t>6</w:t>
      </w:r>
      <w:r w:rsidRPr="00791CE9">
        <w:t>.</w:t>
      </w:r>
      <w:r w:rsidRPr="00791CE9">
        <w:rPr>
          <w:noProof/>
        </w:rPr>
        <w:t>6</w:t>
      </w:r>
      <w:r w:rsidRPr="00791CE9">
        <w:t>.</w:t>
      </w:r>
      <w:r w:rsidRPr="00791CE9">
        <w:rPr>
          <w:noProof/>
        </w:rPr>
        <w:t>11</w:t>
      </w:r>
      <w:r w:rsidRPr="00791CE9">
        <w:t>.</w:t>
      </w:r>
      <w:r w:rsidRPr="00791CE9">
        <w:rPr>
          <w:noProof/>
        </w:rPr>
        <w:t>1</w:t>
      </w:r>
      <w:r w:rsidRPr="00791CE9">
        <w:tab/>
        <w:t>Test bitstream #AVCCANL-1</w:t>
      </w:r>
      <w:bookmarkEnd w:id="481"/>
      <w:bookmarkEnd w:id="482"/>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1, specifying the CABAC parsing process. pic_order_cnt_type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with CABAC parsing.</w:t>
      </w:r>
    </w:p>
    <w:p w:rsidR="006B102A" w:rsidRPr="001152BA" w:rsidRDefault="00CD65E6" w:rsidP="006B102A">
      <w:r w:rsidRPr="00791CE9">
        <w:rPr>
          <w:b/>
        </w:rPr>
        <w:t>Purpose</w:t>
      </w:r>
      <w:r w:rsidRPr="00791CE9">
        <w:t>: Check that the decoder can properly decode I slices with CABAC parsing.</w:t>
      </w:r>
    </w:p>
    <w:p w:rsidR="006B102A" w:rsidRPr="001152BA" w:rsidRDefault="00CD65E6" w:rsidP="001C6736">
      <w:pPr>
        <w:pStyle w:val="4"/>
      </w:pPr>
      <w:bookmarkStart w:id="483" w:name="_Toc103501279"/>
      <w:bookmarkStart w:id="484" w:name="_Toc111603124"/>
      <w:r w:rsidRPr="00791CE9">
        <w:rPr>
          <w:noProof/>
        </w:rPr>
        <w:t>6</w:t>
      </w:r>
      <w:r w:rsidRPr="00791CE9">
        <w:t>.</w:t>
      </w:r>
      <w:r w:rsidRPr="00791CE9">
        <w:rPr>
          <w:noProof/>
        </w:rPr>
        <w:t>6</w:t>
      </w:r>
      <w:r w:rsidRPr="00791CE9">
        <w:t>.</w:t>
      </w:r>
      <w:r w:rsidRPr="00791CE9">
        <w:rPr>
          <w:noProof/>
        </w:rPr>
        <w:t>11</w:t>
      </w:r>
      <w:r w:rsidRPr="00791CE9">
        <w:t>.</w:t>
      </w:r>
      <w:r w:rsidRPr="00791CE9">
        <w:rPr>
          <w:noProof/>
        </w:rPr>
        <w:t>2</w:t>
      </w:r>
      <w:r w:rsidRPr="00791CE9">
        <w:tab/>
        <w:t>Test bitstream #AVCCANL-2</w:t>
      </w:r>
      <w:bookmarkEnd w:id="483"/>
      <w:bookmarkEnd w:id="484"/>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with CABAC parsing.</w:t>
      </w:r>
    </w:p>
    <w:p w:rsidR="006B102A" w:rsidRPr="001152BA" w:rsidRDefault="00CD65E6" w:rsidP="006B102A">
      <w:r w:rsidRPr="00791CE9">
        <w:rPr>
          <w:b/>
        </w:rPr>
        <w:t>Purpose</w:t>
      </w:r>
      <w:r w:rsidRPr="00791CE9">
        <w:t>: Check that the decoder can properly decode I slices with CABAC parsing.</w:t>
      </w:r>
    </w:p>
    <w:p w:rsidR="006B102A" w:rsidRPr="001152BA" w:rsidRDefault="00CD65E6" w:rsidP="001C6736">
      <w:pPr>
        <w:pStyle w:val="4"/>
      </w:pPr>
      <w:bookmarkStart w:id="485" w:name="_Toc103501280"/>
      <w:bookmarkStart w:id="486" w:name="_Toc111603125"/>
      <w:r w:rsidRPr="00791CE9">
        <w:rPr>
          <w:noProof/>
        </w:rPr>
        <w:t>6</w:t>
      </w:r>
      <w:r w:rsidRPr="00791CE9">
        <w:t>.</w:t>
      </w:r>
      <w:r w:rsidRPr="00791CE9">
        <w:rPr>
          <w:noProof/>
        </w:rPr>
        <w:t>6</w:t>
      </w:r>
      <w:r w:rsidRPr="00791CE9">
        <w:t>.</w:t>
      </w:r>
      <w:r w:rsidRPr="00791CE9">
        <w:rPr>
          <w:noProof/>
        </w:rPr>
        <w:t>11</w:t>
      </w:r>
      <w:r w:rsidRPr="00791CE9">
        <w:t>.</w:t>
      </w:r>
      <w:r w:rsidRPr="00791CE9">
        <w:rPr>
          <w:noProof/>
        </w:rPr>
        <w:t>3</w:t>
      </w:r>
      <w:r w:rsidRPr="00791CE9">
        <w:tab/>
        <w:t>Test bitstream #AVCCANL-3</w:t>
      </w:r>
      <w:bookmarkEnd w:id="485"/>
      <w:bookmarkEnd w:id="486"/>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 slices with CABAC parsing.</w:t>
      </w:r>
    </w:p>
    <w:p w:rsidR="006B102A" w:rsidRPr="001152BA" w:rsidRDefault="00CD65E6" w:rsidP="006B102A">
      <w:r w:rsidRPr="00791CE9">
        <w:rPr>
          <w:b/>
        </w:rPr>
        <w:t>Purpose</w:t>
      </w:r>
      <w:r w:rsidRPr="00791CE9">
        <w:t>: Check that the decoder can properly decode P slices with CABAC parsing.</w:t>
      </w:r>
    </w:p>
    <w:p w:rsidR="006B102A" w:rsidRPr="001152BA" w:rsidRDefault="00CD65E6" w:rsidP="001C6736">
      <w:pPr>
        <w:pStyle w:val="4"/>
      </w:pPr>
      <w:bookmarkStart w:id="487" w:name="_Toc103501281"/>
      <w:bookmarkStart w:id="488" w:name="_Toc111603126"/>
      <w:r w:rsidRPr="00791CE9">
        <w:rPr>
          <w:noProof/>
        </w:rPr>
        <w:t>6</w:t>
      </w:r>
      <w:r w:rsidRPr="00791CE9">
        <w:t>.</w:t>
      </w:r>
      <w:r w:rsidRPr="00791CE9">
        <w:rPr>
          <w:noProof/>
        </w:rPr>
        <w:t>6</w:t>
      </w:r>
      <w:r w:rsidRPr="00791CE9">
        <w:t>.</w:t>
      </w:r>
      <w:r w:rsidRPr="00791CE9">
        <w:rPr>
          <w:noProof/>
        </w:rPr>
        <w:t>11</w:t>
      </w:r>
      <w:r w:rsidRPr="00791CE9">
        <w:t>.</w:t>
      </w:r>
      <w:r w:rsidRPr="00791CE9">
        <w:rPr>
          <w:noProof/>
        </w:rPr>
        <w:t>4</w:t>
      </w:r>
      <w:r w:rsidRPr="00791CE9">
        <w:tab/>
        <w:t>Test bitstream #AVCCANL-4</w:t>
      </w:r>
      <w:bookmarkEnd w:id="487"/>
      <w:bookmarkEnd w:id="488"/>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1, specifying the CABAC parsing process. pic_order_cnt_type is equal to 0. Spatial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with CABAC parsing.</w:t>
      </w:r>
    </w:p>
    <w:p w:rsidR="006B102A" w:rsidRPr="001152BA" w:rsidRDefault="00CD65E6" w:rsidP="006B102A">
      <w:r w:rsidRPr="00791CE9">
        <w:rPr>
          <w:b/>
        </w:rPr>
        <w:t>Purpose</w:t>
      </w:r>
      <w:r w:rsidRPr="00791CE9">
        <w:t>: Check that the decoder can properly decode B slices with CABAC parsing.</w:t>
      </w:r>
    </w:p>
    <w:p w:rsidR="006B102A" w:rsidRPr="001152BA" w:rsidRDefault="00CD65E6" w:rsidP="001C6736">
      <w:pPr>
        <w:pStyle w:val="4"/>
      </w:pPr>
      <w:bookmarkStart w:id="489" w:name="_Toc103501282"/>
      <w:bookmarkStart w:id="490" w:name="_Toc111603127"/>
      <w:r w:rsidRPr="00791CE9">
        <w:rPr>
          <w:noProof/>
        </w:rPr>
        <w:t>6</w:t>
      </w:r>
      <w:r w:rsidRPr="00791CE9">
        <w:t>.</w:t>
      </w:r>
      <w:r w:rsidRPr="00791CE9">
        <w:rPr>
          <w:noProof/>
        </w:rPr>
        <w:t>6</w:t>
      </w:r>
      <w:r w:rsidRPr="00791CE9">
        <w:t>.</w:t>
      </w:r>
      <w:r w:rsidRPr="00791CE9">
        <w:rPr>
          <w:noProof/>
        </w:rPr>
        <w:t>11</w:t>
      </w:r>
      <w:r w:rsidRPr="00791CE9">
        <w:t>.</w:t>
      </w:r>
      <w:r w:rsidRPr="00791CE9">
        <w:rPr>
          <w:noProof/>
        </w:rPr>
        <w:t>5</w:t>
      </w:r>
      <w:r w:rsidRPr="00791CE9">
        <w:tab/>
        <w:t>Test bitstream #AVCCANL-</w:t>
      </w:r>
      <w:r w:rsidRPr="00791CE9">
        <w:rPr>
          <w:lang w:eastAsia="ja-JP"/>
        </w:rPr>
        <w:t>5</w:t>
      </w:r>
      <w:bookmarkEnd w:id="489"/>
      <w:bookmarkEnd w:id="490"/>
      <w:r w:rsidRPr="00791CE9">
        <w:t xml:space="preserve"> </w:t>
      </w:r>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1, specifying the CABAC parsing process. pic_order_cnt_type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with CABAC parsing.</w:t>
      </w:r>
    </w:p>
    <w:p w:rsidR="006B102A" w:rsidRPr="001152BA" w:rsidRDefault="00CD65E6" w:rsidP="006B102A">
      <w:r w:rsidRPr="00791CE9">
        <w:rPr>
          <w:b/>
        </w:rPr>
        <w:lastRenderedPageBreak/>
        <w:t>Purpose</w:t>
      </w:r>
      <w:r w:rsidRPr="00791CE9">
        <w:t>: Check that the decoder can properly decode I slices with CABAC parsing.</w:t>
      </w:r>
    </w:p>
    <w:p w:rsidR="006B102A" w:rsidRPr="001152BA" w:rsidRDefault="00CD65E6" w:rsidP="001C6736">
      <w:pPr>
        <w:pStyle w:val="4"/>
        <w:rPr>
          <w:lang w:eastAsia="ja-JP"/>
        </w:rPr>
      </w:pPr>
      <w:bookmarkStart w:id="491" w:name="_Toc103501283"/>
      <w:bookmarkStart w:id="492" w:name="_Toc111603128"/>
      <w:r w:rsidRPr="00791CE9">
        <w:rPr>
          <w:noProof/>
        </w:rPr>
        <w:t>6</w:t>
      </w:r>
      <w:r w:rsidRPr="00791CE9">
        <w:t>.</w:t>
      </w:r>
      <w:r w:rsidRPr="00791CE9">
        <w:rPr>
          <w:noProof/>
        </w:rPr>
        <w:t>6</w:t>
      </w:r>
      <w:r w:rsidRPr="00791CE9">
        <w:t>.</w:t>
      </w:r>
      <w:r w:rsidRPr="00791CE9">
        <w:rPr>
          <w:noProof/>
        </w:rPr>
        <w:t>11</w:t>
      </w:r>
      <w:r w:rsidRPr="00791CE9">
        <w:t>.</w:t>
      </w:r>
      <w:r w:rsidRPr="00791CE9">
        <w:rPr>
          <w:noProof/>
        </w:rPr>
        <w:t>6</w:t>
      </w:r>
      <w:r w:rsidRPr="00791CE9">
        <w:tab/>
        <w:t>Test bitstream #AVCCANL-</w:t>
      </w:r>
      <w:r w:rsidRPr="00791CE9">
        <w:rPr>
          <w:lang w:eastAsia="ja-JP"/>
        </w:rPr>
        <w:t>6</w:t>
      </w:r>
      <w:bookmarkEnd w:id="491"/>
      <w:bookmarkEnd w:id="492"/>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with CABAC parsing.</w:t>
      </w:r>
    </w:p>
    <w:p w:rsidR="006B102A" w:rsidRPr="001152BA" w:rsidRDefault="00CD65E6" w:rsidP="006B102A">
      <w:r w:rsidRPr="00791CE9">
        <w:rPr>
          <w:b/>
        </w:rPr>
        <w:t>Purpose</w:t>
      </w:r>
      <w:r w:rsidRPr="00791CE9">
        <w:t>: Check that the decoder can properly decode I slices with CABAC parsing.</w:t>
      </w:r>
    </w:p>
    <w:p w:rsidR="006B102A" w:rsidRPr="001152BA" w:rsidRDefault="00CD65E6" w:rsidP="001C6736">
      <w:pPr>
        <w:pStyle w:val="4"/>
        <w:rPr>
          <w:lang w:eastAsia="ja-JP"/>
        </w:rPr>
      </w:pPr>
      <w:bookmarkStart w:id="493" w:name="_Toc103501284"/>
      <w:bookmarkStart w:id="494" w:name="_Toc111603129"/>
      <w:r w:rsidRPr="00791CE9">
        <w:rPr>
          <w:noProof/>
        </w:rPr>
        <w:t>6</w:t>
      </w:r>
      <w:r w:rsidRPr="00791CE9">
        <w:t>.</w:t>
      </w:r>
      <w:r w:rsidRPr="00791CE9">
        <w:rPr>
          <w:noProof/>
        </w:rPr>
        <w:t>6</w:t>
      </w:r>
      <w:r w:rsidRPr="00791CE9">
        <w:t>.</w:t>
      </w:r>
      <w:r w:rsidRPr="00791CE9">
        <w:rPr>
          <w:noProof/>
        </w:rPr>
        <w:t>11</w:t>
      </w:r>
      <w:r w:rsidRPr="00791CE9">
        <w:t>.</w:t>
      </w:r>
      <w:r w:rsidRPr="00791CE9">
        <w:rPr>
          <w:noProof/>
        </w:rPr>
        <w:t>7</w:t>
      </w:r>
      <w:r w:rsidRPr="00791CE9">
        <w:tab/>
        <w:t>Test bitstream #AVCCANL-</w:t>
      </w:r>
      <w:r w:rsidRPr="00791CE9">
        <w:rPr>
          <w:lang w:eastAsia="ja-JP"/>
        </w:rPr>
        <w:t>7</w:t>
      </w:r>
      <w:bookmarkEnd w:id="493"/>
      <w:bookmarkEnd w:id="494"/>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 slices with CABAC parsing.</w:t>
      </w:r>
    </w:p>
    <w:p w:rsidR="006B102A" w:rsidRPr="001152BA" w:rsidRDefault="00CD65E6" w:rsidP="006B102A">
      <w:r w:rsidRPr="00791CE9">
        <w:rPr>
          <w:b/>
        </w:rPr>
        <w:t>Purpose</w:t>
      </w:r>
      <w:r w:rsidRPr="00791CE9">
        <w:t>: Check that the decoder can properly decode P slices with CABAC parsing.</w:t>
      </w:r>
    </w:p>
    <w:p w:rsidR="006B102A" w:rsidRPr="001152BA" w:rsidRDefault="00CD65E6" w:rsidP="001C6736">
      <w:pPr>
        <w:pStyle w:val="4"/>
        <w:rPr>
          <w:lang w:eastAsia="ja-JP"/>
        </w:rPr>
      </w:pPr>
      <w:bookmarkStart w:id="495" w:name="_Toc103501285"/>
      <w:bookmarkStart w:id="496" w:name="_Toc111603130"/>
      <w:r w:rsidRPr="00791CE9">
        <w:rPr>
          <w:noProof/>
        </w:rPr>
        <w:t>6</w:t>
      </w:r>
      <w:r w:rsidRPr="00791CE9">
        <w:t>.</w:t>
      </w:r>
      <w:r w:rsidRPr="00791CE9">
        <w:rPr>
          <w:noProof/>
        </w:rPr>
        <w:t>6</w:t>
      </w:r>
      <w:r w:rsidRPr="00791CE9">
        <w:t>.</w:t>
      </w:r>
      <w:r w:rsidRPr="00791CE9">
        <w:rPr>
          <w:noProof/>
        </w:rPr>
        <w:t>11</w:t>
      </w:r>
      <w:r w:rsidRPr="00791CE9">
        <w:t>.</w:t>
      </w:r>
      <w:r w:rsidRPr="00791CE9">
        <w:rPr>
          <w:noProof/>
        </w:rPr>
        <w:t>8</w:t>
      </w:r>
      <w:r w:rsidRPr="00791CE9">
        <w:tab/>
        <w:t>Test bitstream #AVCCANL-</w:t>
      </w:r>
      <w:r w:rsidRPr="00791CE9">
        <w:rPr>
          <w:lang w:eastAsia="ja-JP"/>
        </w:rPr>
        <w:t>8</w:t>
      </w:r>
      <w:bookmarkEnd w:id="495"/>
      <w:bookmarkEnd w:id="496"/>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1, specifying the CABAC parsing process. pic_order_cnt_type is equal to 0. Spatial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with CABAC parsing.</w:t>
      </w:r>
    </w:p>
    <w:p w:rsidR="006B102A" w:rsidRPr="001152BA" w:rsidRDefault="00CD65E6" w:rsidP="006B102A">
      <w:r w:rsidRPr="00791CE9">
        <w:rPr>
          <w:b/>
        </w:rPr>
        <w:t>Purpose</w:t>
      </w:r>
      <w:r w:rsidRPr="00791CE9">
        <w:t>: Check that the decoder can properly decode B slices with CABAC parsing.</w:t>
      </w:r>
    </w:p>
    <w:p w:rsidR="006B102A" w:rsidRPr="001152BA" w:rsidRDefault="00CD65E6" w:rsidP="001C6736">
      <w:pPr>
        <w:pStyle w:val="4"/>
      </w:pPr>
      <w:bookmarkStart w:id="497" w:name="_Toc103501286"/>
      <w:bookmarkStart w:id="498" w:name="_Toc111603131"/>
      <w:r w:rsidRPr="00791CE9">
        <w:rPr>
          <w:noProof/>
        </w:rPr>
        <w:t>6</w:t>
      </w:r>
      <w:r w:rsidRPr="00791CE9">
        <w:t>.</w:t>
      </w:r>
      <w:r w:rsidRPr="00791CE9">
        <w:rPr>
          <w:noProof/>
        </w:rPr>
        <w:t>6</w:t>
      </w:r>
      <w:r w:rsidRPr="00791CE9">
        <w:t>.</w:t>
      </w:r>
      <w:r w:rsidRPr="00791CE9">
        <w:rPr>
          <w:noProof/>
        </w:rPr>
        <w:t>11</w:t>
      </w:r>
      <w:r w:rsidRPr="00791CE9">
        <w:t>.</w:t>
      </w:r>
      <w:r w:rsidRPr="00791CE9">
        <w:rPr>
          <w:noProof/>
        </w:rPr>
        <w:t>9</w:t>
      </w:r>
      <w:r w:rsidRPr="00791CE9">
        <w:tab/>
        <w:t>Test bitstream #AVCCABA-1</w:t>
      </w:r>
      <w:bookmarkEnd w:id="497"/>
      <w:bookmarkEnd w:id="498"/>
    </w:p>
    <w:p w:rsidR="006B102A" w:rsidRPr="001152BA" w:rsidRDefault="00CD65E6" w:rsidP="006B102A">
      <w:r w:rsidRPr="00791CE9">
        <w:rPr>
          <w:b/>
        </w:rPr>
        <w:t>Specification</w:t>
      </w:r>
      <w:r w:rsidRPr="00791CE9">
        <w:t>: All slices are coded as I slices. Each picture contains only one slice.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with the deblocking filter process enabled and CABAC.</w:t>
      </w:r>
    </w:p>
    <w:p w:rsidR="006B102A" w:rsidRPr="001152BA" w:rsidRDefault="00CD65E6" w:rsidP="006B102A">
      <w:r w:rsidRPr="00791CE9">
        <w:rPr>
          <w:b/>
        </w:rPr>
        <w:t>Purpose</w:t>
      </w:r>
      <w:r w:rsidRPr="00791CE9">
        <w:t>: Check that the decoder can properly decode I slices with CABAC parsing.</w:t>
      </w:r>
    </w:p>
    <w:p w:rsidR="006B102A" w:rsidRPr="001152BA" w:rsidRDefault="00CD65E6" w:rsidP="001C6736">
      <w:pPr>
        <w:pStyle w:val="4"/>
      </w:pPr>
      <w:bookmarkStart w:id="499" w:name="_Toc103501287"/>
      <w:bookmarkStart w:id="500" w:name="_Toc111603132"/>
      <w:r w:rsidRPr="00791CE9">
        <w:rPr>
          <w:noProof/>
        </w:rPr>
        <w:t>6</w:t>
      </w:r>
      <w:r w:rsidRPr="00791CE9">
        <w:t>.</w:t>
      </w:r>
      <w:r w:rsidRPr="00791CE9">
        <w:rPr>
          <w:noProof/>
        </w:rPr>
        <w:t>6</w:t>
      </w:r>
      <w:r w:rsidRPr="00791CE9">
        <w:t>.</w:t>
      </w:r>
      <w:r w:rsidRPr="00791CE9">
        <w:rPr>
          <w:noProof/>
        </w:rPr>
        <w:t>11</w:t>
      </w:r>
      <w:r w:rsidRPr="00791CE9">
        <w:t>.</w:t>
      </w:r>
      <w:r w:rsidRPr="00791CE9">
        <w:rPr>
          <w:noProof/>
        </w:rPr>
        <w:t>10</w:t>
      </w:r>
      <w:r w:rsidRPr="00791CE9">
        <w:tab/>
        <w:t>Test bitstream #AVCCABA-2</w:t>
      </w:r>
      <w:bookmarkEnd w:id="499"/>
      <w:bookmarkEnd w:id="500"/>
    </w:p>
    <w:p w:rsidR="006B102A" w:rsidRPr="001152BA" w:rsidRDefault="00CD65E6" w:rsidP="006B102A">
      <w:r w:rsidRPr="00791CE9">
        <w:rPr>
          <w:b/>
        </w:rPr>
        <w:t>Specification</w:t>
      </w:r>
      <w:r w:rsidRPr="00791CE9">
        <w:t>: All slices are coded as I or P slices. Each picture contains only one slice.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 slices with CABAC parsing.</w:t>
      </w:r>
    </w:p>
    <w:p w:rsidR="006B102A" w:rsidRPr="001152BA" w:rsidRDefault="00CD65E6" w:rsidP="006B102A">
      <w:r w:rsidRPr="00791CE9">
        <w:rPr>
          <w:b/>
        </w:rPr>
        <w:t>Purpose</w:t>
      </w:r>
      <w:r w:rsidRPr="00791CE9">
        <w:t>: Check that the decoder can properly decode P slices with CABAC parsing.</w:t>
      </w:r>
    </w:p>
    <w:p w:rsidR="006B102A" w:rsidRPr="001152BA" w:rsidRDefault="00CD65E6" w:rsidP="001C6736">
      <w:pPr>
        <w:pStyle w:val="4"/>
      </w:pPr>
      <w:bookmarkStart w:id="501" w:name="_Toc103501288"/>
      <w:bookmarkStart w:id="502" w:name="_Toc111603133"/>
      <w:r w:rsidRPr="00791CE9">
        <w:rPr>
          <w:noProof/>
        </w:rPr>
        <w:t>6</w:t>
      </w:r>
      <w:r w:rsidRPr="00791CE9">
        <w:t>.</w:t>
      </w:r>
      <w:r w:rsidRPr="00791CE9">
        <w:rPr>
          <w:noProof/>
        </w:rPr>
        <w:t>6</w:t>
      </w:r>
      <w:r w:rsidRPr="00791CE9">
        <w:t>.</w:t>
      </w:r>
      <w:r w:rsidRPr="00791CE9">
        <w:rPr>
          <w:noProof/>
        </w:rPr>
        <w:t>11</w:t>
      </w:r>
      <w:r w:rsidRPr="00791CE9">
        <w:t>.</w:t>
      </w:r>
      <w:r w:rsidRPr="00791CE9">
        <w:rPr>
          <w:noProof/>
        </w:rPr>
        <w:t>11</w:t>
      </w:r>
      <w:r w:rsidRPr="00791CE9">
        <w:tab/>
        <w:t>Test bitstream #AVCCABA-3</w:t>
      </w:r>
      <w:bookmarkEnd w:id="501"/>
      <w:bookmarkEnd w:id="502"/>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with CABAC parsing.</w:t>
      </w:r>
    </w:p>
    <w:p w:rsidR="006B102A" w:rsidRPr="001152BA" w:rsidRDefault="00CD65E6" w:rsidP="006B102A">
      <w:r w:rsidRPr="00791CE9">
        <w:rPr>
          <w:b/>
        </w:rPr>
        <w:t>Purpose</w:t>
      </w:r>
      <w:r w:rsidRPr="00791CE9">
        <w:t>: Check that the decoder can properly decode B slices with CABAC parsing.</w:t>
      </w:r>
    </w:p>
    <w:p w:rsidR="006B102A" w:rsidRPr="001152BA" w:rsidRDefault="00CD65E6" w:rsidP="001C6736">
      <w:pPr>
        <w:pStyle w:val="4"/>
      </w:pPr>
      <w:bookmarkStart w:id="503" w:name="_Toc103501289"/>
      <w:bookmarkStart w:id="504" w:name="_Toc111603134"/>
      <w:r w:rsidRPr="00791CE9">
        <w:rPr>
          <w:noProof/>
        </w:rPr>
        <w:t>6</w:t>
      </w:r>
      <w:r w:rsidRPr="00791CE9">
        <w:t>.</w:t>
      </w:r>
      <w:r w:rsidRPr="00791CE9">
        <w:rPr>
          <w:noProof/>
        </w:rPr>
        <w:t>6</w:t>
      </w:r>
      <w:r w:rsidRPr="00791CE9">
        <w:t>.</w:t>
      </w:r>
      <w:r w:rsidRPr="00791CE9">
        <w:rPr>
          <w:noProof/>
        </w:rPr>
        <w:t>11</w:t>
      </w:r>
      <w:r w:rsidRPr="00791CE9">
        <w:t>.</w:t>
      </w:r>
      <w:r w:rsidRPr="00791CE9">
        <w:rPr>
          <w:noProof/>
        </w:rPr>
        <w:t>12</w:t>
      </w:r>
      <w:r w:rsidRPr="00791CE9">
        <w:tab/>
        <w:t>Test bitstream #AVCCABA-4</w:t>
      </w:r>
      <w:bookmarkEnd w:id="503"/>
      <w:bookmarkEnd w:id="504"/>
    </w:p>
    <w:p w:rsidR="006B102A" w:rsidRPr="001152BA" w:rsidRDefault="00CD65E6" w:rsidP="006B102A">
      <w:r w:rsidRPr="00791CE9">
        <w:rPr>
          <w:b/>
        </w:rPr>
        <w:t>Specification</w:t>
      </w:r>
      <w:r w:rsidRPr="00791CE9">
        <w:t xml:space="preserve">: All slices are coded as I </w:t>
      </w:r>
      <w:r w:rsidRPr="00791CE9">
        <w:rPr>
          <w:lang w:eastAsia="ja-JP"/>
        </w:rPr>
        <w:t xml:space="preserve">or </w:t>
      </w:r>
      <w:r w:rsidRPr="00791CE9">
        <w:t xml:space="preserve">P slices. Each picture contains only one slice. entropy_coding_mode_flag is equal to 1, specifying the CABAC parsing process. pic_order_cnt_type is equal to </w:t>
      </w:r>
      <w:r w:rsidRPr="00791CE9">
        <w:rPr>
          <w:lang w:eastAsia="ja-JP"/>
        </w:rPr>
        <w:t>0</w:t>
      </w:r>
      <w:r w:rsidRPr="00791CE9">
        <w: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xml:space="preserve">: Decoding of </w:t>
      </w:r>
      <w:r w:rsidRPr="00791CE9">
        <w:rPr>
          <w:lang w:eastAsia="ja-JP"/>
        </w:rPr>
        <w:t>P</w:t>
      </w:r>
      <w:r w:rsidRPr="00791CE9">
        <w:t xml:space="preserve"> slices with CABAC parsing.</w:t>
      </w:r>
    </w:p>
    <w:p w:rsidR="006B102A" w:rsidRPr="001152BA" w:rsidRDefault="00CD65E6" w:rsidP="006B102A">
      <w:r w:rsidRPr="00791CE9">
        <w:rPr>
          <w:b/>
        </w:rPr>
        <w:t>Purpose</w:t>
      </w:r>
      <w:r w:rsidRPr="00791CE9">
        <w:t xml:space="preserve">: Check that the decoder can properly decode </w:t>
      </w:r>
      <w:r w:rsidRPr="00791CE9">
        <w:rPr>
          <w:lang w:eastAsia="ja-JP"/>
        </w:rPr>
        <w:t>P</w:t>
      </w:r>
      <w:r w:rsidRPr="00791CE9">
        <w:t xml:space="preserve"> slices with CABAC parsing.</w:t>
      </w:r>
    </w:p>
    <w:p w:rsidR="006B102A" w:rsidRPr="001152BA" w:rsidRDefault="00CD65E6" w:rsidP="001C6736">
      <w:pPr>
        <w:pStyle w:val="4"/>
      </w:pPr>
      <w:bookmarkStart w:id="505" w:name="_Toc103501290"/>
      <w:bookmarkStart w:id="506" w:name="_Toc111603135"/>
      <w:r w:rsidRPr="00791CE9">
        <w:rPr>
          <w:noProof/>
        </w:rPr>
        <w:t>6</w:t>
      </w:r>
      <w:r w:rsidRPr="00791CE9">
        <w:t>.</w:t>
      </w:r>
      <w:r w:rsidRPr="00791CE9">
        <w:rPr>
          <w:noProof/>
        </w:rPr>
        <w:t>6</w:t>
      </w:r>
      <w:r w:rsidRPr="00791CE9">
        <w:t>.</w:t>
      </w:r>
      <w:r w:rsidRPr="00791CE9">
        <w:rPr>
          <w:noProof/>
        </w:rPr>
        <w:t>11</w:t>
      </w:r>
      <w:r w:rsidRPr="00791CE9">
        <w:t>.</w:t>
      </w:r>
      <w:r w:rsidRPr="00791CE9">
        <w:rPr>
          <w:noProof/>
        </w:rPr>
        <w:t>13</w:t>
      </w:r>
      <w:r w:rsidRPr="00791CE9">
        <w:tab/>
        <w:t xml:space="preserve">  Test bitstream #AVCCABA-5</w:t>
      </w:r>
      <w:bookmarkEnd w:id="505"/>
      <w:bookmarkEnd w:id="506"/>
    </w:p>
    <w:p w:rsidR="006B102A" w:rsidRPr="001152BA" w:rsidRDefault="00CD65E6" w:rsidP="006B102A">
      <w:r w:rsidRPr="00791CE9">
        <w:rPr>
          <w:b/>
        </w:rPr>
        <w:t>Specification</w:t>
      </w:r>
      <w:r w:rsidRPr="00791CE9">
        <w:t>: All slices are coded as I slices. Each picture contains only one slice.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with the deblocking filter process enabled and CABAC.</w:t>
      </w:r>
    </w:p>
    <w:p w:rsidR="006B102A" w:rsidRPr="001152BA" w:rsidRDefault="00CD65E6" w:rsidP="006B102A">
      <w:r w:rsidRPr="00791CE9">
        <w:rPr>
          <w:b/>
        </w:rPr>
        <w:t>Purpose</w:t>
      </w:r>
      <w:r w:rsidRPr="00791CE9">
        <w:t>: Check that the decoder can properly decode I slices with CABAC parsing.</w:t>
      </w:r>
    </w:p>
    <w:p w:rsidR="006B102A" w:rsidRPr="001152BA" w:rsidRDefault="00CD65E6" w:rsidP="001C6736">
      <w:pPr>
        <w:pStyle w:val="4"/>
      </w:pPr>
      <w:bookmarkStart w:id="507" w:name="_Toc103501291"/>
      <w:bookmarkStart w:id="508" w:name="_Toc111603136"/>
      <w:r w:rsidRPr="00791CE9">
        <w:rPr>
          <w:noProof/>
        </w:rPr>
        <w:t>6</w:t>
      </w:r>
      <w:r w:rsidRPr="00791CE9">
        <w:t>.</w:t>
      </w:r>
      <w:r w:rsidRPr="00791CE9">
        <w:rPr>
          <w:noProof/>
        </w:rPr>
        <w:t>6</w:t>
      </w:r>
      <w:r w:rsidRPr="00791CE9">
        <w:t>.</w:t>
      </w:r>
      <w:r w:rsidRPr="00791CE9">
        <w:rPr>
          <w:noProof/>
        </w:rPr>
        <w:t>11</w:t>
      </w:r>
      <w:r w:rsidRPr="00791CE9">
        <w:t>.</w:t>
      </w:r>
      <w:r w:rsidRPr="00791CE9">
        <w:rPr>
          <w:noProof/>
        </w:rPr>
        <w:t>14</w:t>
      </w:r>
      <w:r w:rsidRPr="00791CE9">
        <w:tab/>
        <w:t xml:space="preserve">  Test bitstream #AVCCABA-6</w:t>
      </w:r>
      <w:bookmarkEnd w:id="507"/>
      <w:bookmarkEnd w:id="508"/>
    </w:p>
    <w:p w:rsidR="006B102A" w:rsidRPr="001152BA" w:rsidRDefault="00CD65E6" w:rsidP="006B102A">
      <w:r w:rsidRPr="00791CE9">
        <w:rPr>
          <w:b/>
        </w:rPr>
        <w:t>Specification</w:t>
      </w:r>
      <w:r w:rsidRPr="00791CE9">
        <w:t>: All slices are coded as I or P slices. Each picture contains only one slice. entropy_coding_mode_flag is equal to 1, specifying the CABAC parsing process. pic_order_cnt_type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 slices with CABAC parsing.</w:t>
      </w:r>
    </w:p>
    <w:p w:rsidR="006B102A" w:rsidRPr="001152BA" w:rsidRDefault="00CD65E6" w:rsidP="006B102A">
      <w:r w:rsidRPr="00791CE9">
        <w:rPr>
          <w:b/>
        </w:rPr>
        <w:t>Purpose</w:t>
      </w:r>
      <w:r w:rsidRPr="00791CE9">
        <w:t>: Check that the decoder can properly decode P slices with CABAC parsing.</w:t>
      </w:r>
    </w:p>
    <w:p w:rsidR="006B102A" w:rsidRPr="001152BA" w:rsidRDefault="00CD65E6" w:rsidP="001C6736">
      <w:pPr>
        <w:pStyle w:val="4"/>
      </w:pPr>
      <w:bookmarkStart w:id="509" w:name="_Toc103501292"/>
      <w:bookmarkStart w:id="510" w:name="_Toc111603137"/>
      <w:r w:rsidRPr="00791CE9">
        <w:rPr>
          <w:noProof/>
        </w:rPr>
        <w:t>6</w:t>
      </w:r>
      <w:r w:rsidRPr="00791CE9">
        <w:t>.</w:t>
      </w:r>
      <w:r w:rsidRPr="00791CE9">
        <w:rPr>
          <w:noProof/>
        </w:rPr>
        <w:t>6</w:t>
      </w:r>
      <w:r w:rsidRPr="00791CE9">
        <w:t>.</w:t>
      </w:r>
      <w:r w:rsidRPr="00791CE9">
        <w:rPr>
          <w:noProof/>
        </w:rPr>
        <w:t>11</w:t>
      </w:r>
      <w:r w:rsidRPr="00791CE9">
        <w:t>.</w:t>
      </w:r>
      <w:r w:rsidRPr="00791CE9">
        <w:rPr>
          <w:noProof/>
        </w:rPr>
        <w:t>15</w:t>
      </w:r>
      <w:r w:rsidRPr="00791CE9">
        <w:tab/>
        <w:t xml:space="preserve">  Test bitstream #AVCCABA-7</w:t>
      </w:r>
      <w:bookmarkEnd w:id="509"/>
      <w:bookmarkEnd w:id="510"/>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with CABAC parsing.</w:t>
      </w:r>
    </w:p>
    <w:p w:rsidR="006B102A" w:rsidRPr="001152BA" w:rsidRDefault="00CD65E6" w:rsidP="006B102A">
      <w:pPr>
        <w:rPr>
          <w:lang w:eastAsia="ja-JP"/>
        </w:rPr>
      </w:pPr>
      <w:r w:rsidRPr="00791CE9">
        <w:rPr>
          <w:b/>
        </w:rPr>
        <w:t>Purpose</w:t>
      </w:r>
      <w:r w:rsidRPr="00791CE9">
        <w:t>: Check that the decoder can properly decode B slices with CABAC parsing.</w:t>
      </w:r>
    </w:p>
    <w:p w:rsidR="006B102A" w:rsidRPr="001152BA" w:rsidRDefault="00CD65E6" w:rsidP="001C6736">
      <w:pPr>
        <w:pStyle w:val="4"/>
        <w:rPr>
          <w:lang w:eastAsia="ja-JP"/>
        </w:rPr>
      </w:pPr>
      <w:bookmarkStart w:id="511" w:name="_Toc103501293"/>
      <w:bookmarkStart w:id="512" w:name="_Toc111603138"/>
      <w:r w:rsidRPr="00791CE9">
        <w:rPr>
          <w:noProof/>
        </w:rPr>
        <w:t>6</w:t>
      </w:r>
      <w:r w:rsidRPr="00791CE9">
        <w:t>.</w:t>
      </w:r>
      <w:r w:rsidRPr="00791CE9">
        <w:rPr>
          <w:noProof/>
        </w:rPr>
        <w:t>6</w:t>
      </w:r>
      <w:r w:rsidRPr="00791CE9">
        <w:t>.</w:t>
      </w:r>
      <w:r w:rsidRPr="00791CE9">
        <w:rPr>
          <w:noProof/>
        </w:rPr>
        <w:t>11</w:t>
      </w:r>
      <w:r w:rsidRPr="00791CE9">
        <w:t>.</w:t>
      </w:r>
      <w:r w:rsidRPr="00791CE9">
        <w:rPr>
          <w:noProof/>
        </w:rPr>
        <w:t>16</w:t>
      </w:r>
      <w:r w:rsidRPr="00791CE9">
        <w:tab/>
        <w:t xml:space="preserve">  Test bitstream #AVCCABA-</w:t>
      </w:r>
      <w:r w:rsidRPr="00791CE9">
        <w:rPr>
          <w:lang w:eastAsia="ja-JP"/>
        </w:rPr>
        <w:t>8</w:t>
      </w:r>
      <w:bookmarkEnd w:id="511"/>
      <w:bookmarkEnd w:id="512"/>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with CABAC parsing.</w:t>
      </w:r>
    </w:p>
    <w:p w:rsidR="006B102A" w:rsidRPr="001152BA" w:rsidRDefault="00CD65E6" w:rsidP="006B102A">
      <w:pPr>
        <w:rPr>
          <w:lang w:eastAsia="ja-JP"/>
        </w:rPr>
      </w:pPr>
      <w:r w:rsidRPr="00791CE9">
        <w:rPr>
          <w:b/>
        </w:rPr>
        <w:t>Purpose</w:t>
      </w:r>
      <w:r w:rsidRPr="00791CE9">
        <w:t>: Check that the decoder can properly decode B slices with CABAC parsing.</w:t>
      </w:r>
    </w:p>
    <w:p w:rsidR="006B102A" w:rsidRPr="001152BA" w:rsidRDefault="00CD65E6" w:rsidP="001C6736">
      <w:pPr>
        <w:pStyle w:val="3"/>
      </w:pPr>
      <w:bookmarkStart w:id="513" w:name="_Toc103501294"/>
      <w:bookmarkStart w:id="514" w:name="_Toc111603139"/>
      <w:r w:rsidRPr="00791CE9">
        <w:rPr>
          <w:noProof/>
        </w:rPr>
        <w:t>6</w:t>
      </w:r>
      <w:r w:rsidRPr="00791CE9">
        <w:t>.</w:t>
      </w:r>
      <w:r w:rsidRPr="00791CE9">
        <w:rPr>
          <w:noProof/>
        </w:rPr>
        <w:t>6</w:t>
      </w:r>
      <w:r w:rsidRPr="00791CE9">
        <w:t>.</w:t>
      </w:r>
      <w:r w:rsidRPr="00791CE9">
        <w:rPr>
          <w:noProof/>
        </w:rPr>
        <w:t>12</w:t>
      </w:r>
      <w:r w:rsidRPr="00791CE9">
        <w:tab/>
        <w:t>Test bitstreams – CABAC: Initialization</w:t>
      </w:r>
      <w:bookmarkEnd w:id="513"/>
      <w:bookmarkEnd w:id="514"/>
    </w:p>
    <w:p w:rsidR="006B102A" w:rsidRPr="001152BA" w:rsidRDefault="00CD65E6" w:rsidP="001C6736">
      <w:pPr>
        <w:pStyle w:val="4"/>
      </w:pPr>
      <w:bookmarkStart w:id="515" w:name="_Toc103501295"/>
      <w:bookmarkStart w:id="516" w:name="_Toc111603140"/>
      <w:r w:rsidRPr="00791CE9">
        <w:rPr>
          <w:noProof/>
        </w:rPr>
        <w:t>6</w:t>
      </w:r>
      <w:r w:rsidRPr="00791CE9">
        <w:t>.</w:t>
      </w:r>
      <w:r w:rsidRPr="00791CE9">
        <w:rPr>
          <w:noProof/>
        </w:rPr>
        <w:t>6</w:t>
      </w:r>
      <w:r w:rsidRPr="00791CE9">
        <w:t>.</w:t>
      </w:r>
      <w:r w:rsidRPr="00791CE9">
        <w:rPr>
          <w:noProof/>
        </w:rPr>
        <w:t>12</w:t>
      </w:r>
      <w:r w:rsidRPr="00791CE9">
        <w:t>.</w:t>
      </w:r>
      <w:r w:rsidRPr="00791CE9">
        <w:rPr>
          <w:noProof/>
        </w:rPr>
        <w:t>1</w:t>
      </w:r>
      <w:r w:rsidRPr="00791CE9">
        <w:tab/>
        <w:t>Test bitstream #AVCCAIN-1</w:t>
      </w:r>
      <w:bookmarkEnd w:id="515"/>
      <w:bookmarkEnd w:id="516"/>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0. cabac_init_idc is equal to 0, 1, or 2 at slice header.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Initialization of CABAC.</w:t>
      </w:r>
    </w:p>
    <w:p w:rsidR="006B102A" w:rsidRPr="001152BA" w:rsidRDefault="00CD65E6" w:rsidP="006B102A">
      <w:r w:rsidRPr="00791CE9">
        <w:rPr>
          <w:b/>
        </w:rPr>
        <w:t>Purpose</w:t>
      </w:r>
      <w:r w:rsidRPr="00791CE9">
        <w:t>: Check that the decoder can initialize CABAC with cabac_init_idc=0, 1, or 2.</w:t>
      </w:r>
    </w:p>
    <w:p w:rsidR="006B102A" w:rsidRPr="001152BA" w:rsidRDefault="00CD65E6" w:rsidP="001C6736">
      <w:pPr>
        <w:pStyle w:val="3"/>
      </w:pPr>
      <w:bookmarkStart w:id="517" w:name="_Toc103501296"/>
      <w:bookmarkStart w:id="518" w:name="_Toc111603141"/>
      <w:r w:rsidRPr="00791CE9">
        <w:rPr>
          <w:noProof/>
        </w:rPr>
        <w:t>6</w:t>
      </w:r>
      <w:r w:rsidRPr="00791CE9">
        <w:t>.</w:t>
      </w:r>
      <w:r w:rsidRPr="00791CE9">
        <w:rPr>
          <w:noProof/>
        </w:rPr>
        <w:t>6</w:t>
      </w:r>
      <w:r w:rsidRPr="00791CE9">
        <w:t>.</w:t>
      </w:r>
      <w:r w:rsidRPr="00791CE9">
        <w:rPr>
          <w:noProof/>
        </w:rPr>
        <w:t>13</w:t>
      </w:r>
      <w:r w:rsidRPr="00791CE9">
        <w:tab/>
        <w:t>Test bitstreams – CABAC: MB QP Delta</w:t>
      </w:r>
      <w:bookmarkEnd w:id="517"/>
      <w:bookmarkEnd w:id="518"/>
    </w:p>
    <w:p w:rsidR="006B102A" w:rsidRPr="001152BA" w:rsidRDefault="00CD65E6" w:rsidP="001C6736">
      <w:pPr>
        <w:pStyle w:val="4"/>
      </w:pPr>
      <w:bookmarkStart w:id="519" w:name="_Toc103501297"/>
      <w:bookmarkStart w:id="520" w:name="_Toc111603142"/>
      <w:r w:rsidRPr="00791CE9">
        <w:rPr>
          <w:noProof/>
        </w:rPr>
        <w:t>6</w:t>
      </w:r>
      <w:r w:rsidRPr="00791CE9">
        <w:t>.</w:t>
      </w:r>
      <w:r w:rsidRPr="00791CE9">
        <w:rPr>
          <w:noProof/>
        </w:rPr>
        <w:t>6</w:t>
      </w:r>
      <w:r w:rsidRPr="00791CE9">
        <w:t>.</w:t>
      </w:r>
      <w:r w:rsidRPr="00791CE9">
        <w:rPr>
          <w:noProof/>
        </w:rPr>
        <w:t>13</w:t>
      </w:r>
      <w:r w:rsidRPr="00791CE9">
        <w:t>.</w:t>
      </w:r>
      <w:r w:rsidRPr="00791CE9">
        <w:rPr>
          <w:noProof/>
        </w:rPr>
        <w:t>1</w:t>
      </w:r>
      <w:r w:rsidRPr="00791CE9">
        <w:tab/>
        <w:t>Test bitstream #AVCCAQP-1</w:t>
      </w:r>
      <w:bookmarkEnd w:id="519"/>
      <w:bookmarkEnd w:id="520"/>
    </w:p>
    <w:p w:rsidR="006B102A" w:rsidRPr="001152BA" w:rsidRDefault="00CD65E6" w:rsidP="006B102A">
      <w:r w:rsidRPr="00791CE9">
        <w:rPr>
          <w:b/>
        </w:rPr>
        <w:t>Specification</w:t>
      </w:r>
      <w:r w:rsidRPr="00791CE9">
        <w:t>: All slices are coded as I slices. Each picture contains only one slice. entropy_coding_mode_flag is equal to 1, specifying the CABAC parsing process. pic_order_cnt_type is equal to 1. mb_qp_delta is equal to non-zero value to change the quantizer scale at each MB. All NAL units are encapsulated into the byte stream format specified in Annex B in ITU</w:t>
      </w:r>
      <w:r w:rsidRPr="00791CE9">
        <w:noBreakHyphen/>
        <w:t>T H.264 | ISO/IEC 14496</w:t>
      </w:r>
      <w:r w:rsidRPr="00791CE9">
        <w:noBreakHyphen/>
        <w:t xml:space="preserve">10. </w:t>
      </w:r>
    </w:p>
    <w:p w:rsidR="006B102A" w:rsidRPr="001152BA" w:rsidRDefault="00CD65E6" w:rsidP="006B102A">
      <w:r w:rsidRPr="00791CE9">
        <w:rPr>
          <w:b/>
        </w:rPr>
        <w:t>Functional stage</w:t>
      </w:r>
      <w:r w:rsidRPr="00791CE9">
        <w:t>: Decoding of I slices with mb_qp_delta not equal to 0.</w:t>
      </w:r>
    </w:p>
    <w:p w:rsidR="006B102A" w:rsidRPr="001152BA" w:rsidRDefault="00CD65E6" w:rsidP="006B102A">
      <w:r w:rsidRPr="00791CE9">
        <w:rPr>
          <w:b/>
        </w:rPr>
        <w:t>Purpose</w:t>
      </w:r>
      <w:r w:rsidRPr="00791CE9">
        <w:t>: Check that the decoder can properly decode I slices with mb_qp_delta not equal to 0.</w:t>
      </w:r>
    </w:p>
    <w:p w:rsidR="006B102A" w:rsidRPr="001152BA" w:rsidRDefault="00CD65E6" w:rsidP="001C6736">
      <w:pPr>
        <w:pStyle w:val="4"/>
      </w:pPr>
      <w:bookmarkStart w:id="521" w:name="_Toc103501298"/>
      <w:bookmarkStart w:id="522" w:name="_Toc111603143"/>
      <w:r w:rsidRPr="00791CE9">
        <w:rPr>
          <w:noProof/>
        </w:rPr>
        <w:lastRenderedPageBreak/>
        <w:t>6</w:t>
      </w:r>
      <w:r w:rsidRPr="00791CE9">
        <w:t>.</w:t>
      </w:r>
      <w:r w:rsidRPr="00791CE9">
        <w:rPr>
          <w:noProof/>
        </w:rPr>
        <w:t>6</w:t>
      </w:r>
      <w:r w:rsidRPr="00791CE9">
        <w:t>.</w:t>
      </w:r>
      <w:r w:rsidRPr="00791CE9">
        <w:rPr>
          <w:noProof/>
        </w:rPr>
        <w:t>13</w:t>
      </w:r>
      <w:r w:rsidRPr="00791CE9">
        <w:t>.</w:t>
      </w:r>
      <w:r w:rsidRPr="00791CE9">
        <w:rPr>
          <w:noProof/>
        </w:rPr>
        <w:t>2</w:t>
      </w:r>
      <w:r w:rsidRPr="00791CE9">
        <w:tab/>
        <w:t>Test bitstream #AVCCAQP-2</w:t>
      </w:r>
      <w:bookmarkEnd w:id="521"/>
      <w:bookmarkEnd w:id="522"/>
    </w:p>
    <w:p w:rsidR="006B102A" w:rsidRPr="001152BA" w:rsidRDefault="00CD65E6" w:rsidP="006B102A">
      <w:r w:rsidRPr="00791CE9">
        <w:rPr>
          <w:b/>
        </w:rPr>
        <w:t>Specification</w:t>
      </w:r>
      <w:r w:rsidRPr="00791CE9">
        <w:t>: All slices are coded as I, P or B slices. Each picture contains more than one slice. Each slice has a different size. entropy_coding_mode_flag is equal to 1, specifying the CABAC parsing process. pic_order_cnt_type is equal to 0. Temporal direct prediction is used for direct prediction. mb_qp_delta is equal to non-zero value to change the quantizer scale at each MB. disable_deblocking_filter_idc is equal to 2. chroma_qp_index_offset is equal to non-zero value. All NAL units are encapsulated into the byte stream format specified in Annex B in ITU</w:t>
      </w:r>
      <w:r w:rsidRPr="00791CE9">
        <w:noBreakHyphen/>
        <w:t>T H.264 | ISO/IEC 14496</w:t>
      </w:r>
      <w:r w:rsidRPr="00791CE9">
        <w:noBreakHyphen/>
        <w:t xml:space="preserve">10. </w:t>
      </w:r>
    </w:p>
    <w:p w:rsidR="006B102A" w:rsidRPr="001152BA" w:rsidRDefault="00CD65E6" w:rsidP="006B102A">
      <w:r w:rsidRPr="00791CE9">
        <w:rPr>
          <w:b/>
        </w:rPr>
        <w:t>Functional stage</w:t>
      </w:r>
      <w:r w:rsidRPr="00791CE9">
        <w:t>: Decoding of I, P, and B slices with mb_qp_delta not equal to 0.</w:t>
      </w:r>
    </w:p>
    <w:p w:rsidR="006B102A" w:rsidRPr="001152BA" w:rsidRDefault="00CD65E6" w:rsidP="006B102A">
      <w:r w:rsidRPr="00791CE9">
        <w:rPr>
          <w:b/>
        </w:rPr>
        <w:t>Purpose</w:t>
      </w:r>
      <w:r w:rsidRPr="00791CE9">
        <w:t>: Check that the decoder can properly decode I slices with mb_qp_delta not equal to 0, disable_deblocking_filter_idc equal to 2, and non-zero chroma_qp_index_offset.</w:t>
      </w:r>
    </w:p>
    <w:p w:rsidR="006B102A" w:rsidRPr="001152BA" w:rsidRDefault="00CD65E6" w:rsidP="001C6736">
      <w:pPr>
        <w:pStyle w:val="3"/>
      </w:pPr>
      <w:bookmarkStart w:id="523" w:name="_Toc103501299"/>
      <w:bookmarkStart w:id="524" w:name="_Toc111603144"/>
      <w:r w:rsidRPr="00791CE9">
        <w:rPr>
          <w:noProof/>
        </w:rPr>
        <w:t>6</w:t>
      </w:r>
      <w:r w:rsidRPr="00791CE9">
        <w:t>.</w:t>
      </w:r>
      <w:r w:rsidRPr="00791CE9">
        <w:rPr>
          <w:noProof/>
        </w:rPr>
        <w:t>6</w:t>
      </w:r>
      <w:r w:rsidRPr="00791CE9">
        <w:t>.</w:t>
      </w:r>
      <w:r w:rsidRPr="00791CE9">
        <w:rPr>
          <w:noProof/>
        </w:rPr>
        <w:t>14</w:t>
      </w:r>
      <w:r w:rsidRPr="00791CE9">
        <w:tab/>
        <w:t>Test bitstreams – CABAC: Slice</w:t>
      </w:r>
      <w:bookmarkEnd w:id="523"/>
      <w:bookmarkEnd w:id="524"/>
    </w:p>
    <w:p w:rsidR="006B102A" w:rsidRPr="001152BA" w:rsidRDefault="00CD65E6" w:rsidP="001C6736">
      <w:pPr>
        <w:pStyle w:val="4"/>
      </w:pPr>
      <w:bookmarkStart w:id="525" w:name="_Toc103501300"/>
      <w:bookmarkStart w:id="526" w:name="_Toc111603145"/>
      <w:r w:rsidRPr="00791CE9">
        <w:rPr>
          <w:noProof/>
        </w:rPr>
        <w:t>6</w:t>
      </w:r>
      <w:r w:rsidRPr="00791CE9">
        <w:t>.</w:t>
      </w:r>
      <w:r w:rsidRPr="00791CE9">
        <w:rPr>
          <w:noProof/>
        </w:rPr>
        <w:t>6</w:t>
      </w:r>
      <w:r w:rsidRPr="00791CE9">
        <w:t>.</w:t>
      </w:r>
      <w:r w:rsidRPr="00791CE9">
        <w:rPr>
          <w:noProof/>
        </w:rPr>
        <w:t>14</w:t>
      </w:r>
      <w:r w:rsidRPr="00791CE9">
        <w:t>.</w:t>
      </w:r>
      <w:r w:rsidRPr="00791CE9">
        <w:rPr>
          <w:noProof/>
        </w:rPr>
        <w:t>1</w:t>
      </w:r>
      <w:r w:rsidRPr="00791CE9">
        <w:tab/>
        <w:t>Test bitstream #AVCCASL-1</w:t>
      </w:r>
      <w:bookmarkEnd w:id="525"/>
      <w:bookmarkEnd w:id="526"/>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pic_order_cnt_type is equal to 0. Temporal direct prediction is used for direct prediction. direct_8x8_inference_flag is equal to 0. Each picture contains more than one slice.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different slice types in a picture with CABAC parsing.</w:t>
      </w:r>
    </w:p>
    <w:p w:rsidR="006B102A" w:rsidRPr="001152BA" w:rsidRDefault="00CD65E6" w:rsidP="006B102A">
      <w:r w:rsidRPr="00791CE9">
        <w:rPr>
          <w:b/>
        </w:rPr>
        <w:t>Purpose</w:t>
      </w:r>
      <w:r w:rsidRPr="00791CE9">
        <w:t>: Check that the decoder can properly decode different slice types in a picture with CABAC parsing.</w:t>
      </w:r>
    </w:p>
    <w:p w:rsidR="006B102A" w:rsidRPr="001152BA" w:rsidRDefault="00CD65E6" w:rsidP="001C6736">
      <w:pPr>
        <w:pStyle w:val="4"/>
      </w:pPr>
      <w:bookmarkStart w:id="527" w:name="_Toc103501301"/>
      <w:bookmarkStart w:id="528" w:name="_Toc111603146"/>
      <w:r w:rsidRPr="00791CE9">
        <w:rPr>
          <w:noProof/>
        </w:rPr>
        <w:t>6</w:t>
      </w:r>
      <w:r w:rsidRPr="00791CE9">
        <w:t>.</w:t>
      </w:r>
      <w:r w:rsidRPr="00791CE9">
        <w:rPr>
          <w:noProof/>
        </w:rPr>
        <w:t>6</w:t>
      </w:r>
      <w:r w:rsidRPr="00791CE9">
        <w:t>.</w:t>
      </w:r>
      <w:r w:rsidRPr="00791CE9">
        <w:rPr>
          <w:noProof/>
        </w:rPr>
        <w:t>14</w:t>
      </w:r>
      <w:r w:rsidRPr="00791CE9">
        <w:t>.</w:t>
      </w:r>
      <w:r w:rsidRPr="00791CE9">
        <w:rPr>
          <w:noProof/>
        </w:rPr>
        <w:t>2</w:t>
      </w:r>
      <w:r w:rsidRPr="00791CE9">
        <w:tab/>
        <w:t>Test bitstream #AVCCASL-2</w:t>
      </w:r>
      <w:bookmarkEnd w:id="527"/>
      <w:bookmarkEnd w:id="528"/>
    </w:p>
    <w:p w:rsidR="006B102A" w:rsidRPr="001152BA" w:rsidRDefault="00CD65E6" w:rsidP="006B102A">
      <w:r w:rsidRPr="00791CE9">
        <w:rPr>
          <w:b/>
        </w:rPr>
        <w:t>Specification</w:t>
      </w:r>
      <w:r w:rsidRPr="00791CE9">
        <w:t xml:space="preserve">: All slices are coded as I, P or B slices. Each picture contains more than one slice. entropy_coding_mode_flag is equal to 1, specifying the CABAC parsing process. pic_order_cnt_type is equal to 0. Temporal direct prediction is used for direct prediction. direct_8x8_inference_flag is equal to 0. Slices with different slice types are included in a picture. Stored B slices are included in the </w:t>
      </w:r>
      <w:r w:rsidRPr="00791CE9">
        <w:rPr>
          <w:lang w:eastAsia="ja-JP"/>
        </w:rPr>
        <w:t>bit</w:t>
      </w:r>
      <w:r w:rsidRPr="00791CE9">
        <w:t>stream.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different slice types in a picture with CABAC parsing.</w:t>
      </w:r>
    </w:p>
    <w:p w:rsidR="006B102A" w:rsidRPr="001152BA" w:rsidRDefault="00CD65E6" w:rsidP="006B102A">
      <w:r w:rsidRPr="00791CE9">
        <w:rPr>
          <w:b/>
        </w:rPr>
        <w:t>Purpose</w:t>
      </w:r>
      <w:r w:rsidRPr="00791CE9">
        <w:t>: Check that the decoder can properly decode different slice types in a picture with CABAC parsing.</w:t>
      </w:r>
    </w:p>
    <w:p w:rsidR="006B102A" w:rsidRPr="001152BA" w:rsidRDefault="00CD65E6" w:rsidP="001C6736">
      <w:pPr>
        <w:pStyle w:val="3"/>
      </w:pPr>
      <w:bookmarkStart w:id="529" w:name="_Toc103501302"/>
      <w:bookmarkStart w:id="530" w:name="_Toc111603147"/>
      <w:r w:rsidRPr="00791CE9">
        <w:rPr>
          <w:noProof/>
        </w:rPr>
        <w:t>6</w:t>
      </w:r>
      <w:r w:rsidRPr="00791CE9">
        <w:t>.</w:t>
      </w:r>
      <w:r w:rsidRPr="00791CE9">
        <w:rPr>
          <w:noProof/>
        </w:rPr>
        <w:t>6</w:t>
      </w:r>
      <w:r w:rsidRPr="00791CE9">
        <w:t>.</w:t>
      </w:r>
      <w:r w:rsidRPr="00791CE9">
        <w:rPr>
          <w:noProof/>
        </w:rPr>
        <w:t>15</w:t>
      </w:r>
      <w:r w:rsidRPr="00791CE9">
        <w:tab/>
        <w:t>Test bitstreams – CABAC: I_PCM</w:t>
      </w:r>
      <w:bookmarkEnd w:id="529"/>
      <w:bookmarkEnd w:id="530"/>
    </w:p>
    <w:p w:rsidR="006B102A" w:rsidRPr="001152BA" w:rsidRDefault="00CD65E6" w:rsidP="001C6736">
      <w:pPr>
        <w:pStyle w:val="4"/>
      </w:pPr>
      <w:bookmarkStart w:id="531" w:name="_Toc103501303"/>
      <w:bookmarkStart w:id="532" w:name="_Toc111603148"/>
      <w:r w:rsidRPr="00791CE9">
        <w:rPr>
          <w:noProof/>
        </w:rPr>
        <w:t>6</w:t>
      </w:r>
      <w:r w:rsidRPr="00791CE9">
        <w:t>.</w:t>
      </w:r>
      <w:r w:rsidRPr="00791CE9">
        <w:rPr>
          <w:noProof/>
        </w:rPr>
        <w:t>6</w:t>
      </w:r>
      <w:r w:rsidRPr="00791CE9">
        <w:t>.</w:t>
      </w:r>
      <w:r w:rsidRPr="00791CE9">
        <w:rPr>
          <w:noProof/>
        </w:rPr>
        <w:t>15</w:t>
      </w:r>
      <w:r w:rsidRPr="00791CE9">
        <w:t>.</w:t>
      </w:r>
      <w:r w:rsidRPr="00791CE9">
        <w:rPr>
          <w:noProof/>
        </w:rPr>
        <w:t>1</w:t>
      </w:r>
      <w:r w:rsidRPr="00791CE9">
        <w:tab/>
        <w:t>Test bitstream #AVCCAPCM-1</w:t>
      </w:r>
      <w:bookmarkEnd w:id="531"/>
      <w:bookmarkEnd w:id="532"/>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1, specifying the CABAC parsing process. pic_order_cnt_type is equal to 0. mb_type is equal to I_PCM at some Macroblocks.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Macroblock with mb_type equal to I_PCM.</w:t>
      </w:r>
    </w:p>
    <w:p w:rsidR="006B102A" w:rsidRPr="001152BA" w:rsidRDefault="00CD65E6" w:rsidP="006B102A">
      <w:r w:rsidRPr="00791CE9">
        <w:rPr>
          <w:b/>
        </w:rPr>
        <w:t>Purpose</w:t>
      </w:r>
      <w:r w:rsidRPr="00791CE9">
        <w:t>: Check that the decoder can properly decode Macroblock with mb_type equal to I_PCM.</w:t>
      </w:r>
    </w:p>
    <w:p w:rsidR="006B102A" w:rsidRPr="001152BA" w:rsidRDefault="00CD65E6" w:rsidP="001C6736">
      <w:pPr>
        <w:pStyle w:val="4"/>
      </w:pPr>
      <w:bookmarkStart w:id="533" w:name="_Toc103501304"/>
      <w:bookmarkStart w:id="534" w:name="_Toc111603149"/>
      <w:r w:rsidRPr="00791CE9">
        <w:rPr>
          <w:noProof/>
        </w:rPr>
        <w:t>6</w:t>
      </w:r>
      <w:r w:rsidRPr="00791CE9">
        <w:t>.</w:t>
      </w:r>
      <w:r w:rsidRPr="00791CE9">
        <w:rPr>
          <w:noProof/>
        </w:rPr>
        <w:t>6</w:t>
      </w:r>
      <w:r w:rsidRPr="00791CE9">
        <w:t>.</w:t>
      </w:r>
      <w:r w:rsidRPr="00791CE9">
        <w:rPr>
          <w:noProof/>
        </w:rPr>
        <w:t>15</w:t>
      </w:r>
      <w:r w:rsidRPr="00791CE9">
        <w:t>.</w:t>
      </w:r>
      <w:r w:rsidRPr="00791CE9">
        <w:rPr>
          <w:noProof/>
        </w:rPr>
        <w:t>2</w:t>
      </w:r>
      <w:r w:rsidRPr="00791CE9">
        <w:tab/>
        <w:t>Test bitstream #AVCCAPCM-2</w:t>
      </w:r>
      <w:bookmarkEnd w:id="533"/>
      <w:bookmarkEnd w:id="534"/>
    </w:p>
    <w:p w:rsidR="006B102A" w:rsidRPr="001152BA" w:rsidRDefault="00CD65E6" w:rsidP="006B102A">
      <w:r w:rsidRPr="00791CE9">
        <w:rPr>
          <w:b/>
        </w:rPr>
        <w:t>Specification</w:t>
      </w:r>
      <w:r w:rsidRPr="00791CE9">
        <w:t>: All slices are coded as I slices. Each picture contains only one slice. entropy_coding_mode_flag is equal to 1, specifying the CABAC parsing process. pic_order_cnt_type is equal to 0. mb_type is equal to I_PCM at some Macroblocks.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Macroblock with mb_type equal to I_PCM.</w:t>
      </w:r>
    </w:p>
    <w:p w:rsidR="006B102A" w:rsidRPr="001152BA" w:rsidRDefault="00CD65E6" w:rsidP="006B102A">
      <w:r w:rsidRPr="00791CE9">
        <w:rPr>
          <w:b/>
        </w:rPr>
        <w:t>Purpose</w:t>
      </w:r>
      <w:r w:rsidRPr="00791CE9">
        <w:t>: Check that the decoder can properly decode Macroblock with mb_type equal to I_PCM.</w:t>
      </w:r>
    </w:p>
    <w:p w:rsidR="006B102A" w:rsidRPr="001152BA" w:rsidRDefault="00CD65E6" w:rsidP="001C6736">
      <w:pPr>
        <w:pStyle w:val="4"/>
      </w:pPr>
      <w:bookmarkStart w:id="535" w:name="_Toc103501305"/>
      <w:bookmarkStart w:id="536" w:name="_Toc111603150"/>
      <w:r w:rsidRPr="00791CE9">
        <w:rPr>
          <w:noProof/>
        </w:rPr>
        <w:t>6</w:t>
      </w:r>
      <w:r w:rsidRPr="00791CE9">
        <w:t>.</w:t>
      </w:r>
      <w:r w:rsidRPr="00791CE9">
        <w:rPr>
          <w:noProof/>
        </w:rPr>
        <w:t>6</w:t>
      </w:r>
      <w:r w:rsidRPr="00791CE9">
        <w:t>.</w:t>
      </w:r>
      <w:r w:rsidRPr="00791CE9">
        <w:rPr>
          <w:noProof/>
        </w:rPr>
        <w:t>15</w:t>
      </w:r>
      <w:r w:rsidRPr="00791CE9">
        <w:t>.</w:t>
      </w:r>
      <w:r w:rsidRPr="00791CE9">
        <w:rPr>
          <w:noProof/>
        </w:rPr>
        <w:t>3</w:t>
      </w:r>
      <w:r w:rsidRPr="00791CE9">
        <w:tab/>
        <w:t>Test bitstream #AVCCAPCM-3</w:t>
      </w:r>
      <w:bookmarkEnd w:id="535"/>
      <w:bookmarkEnd w:id="536"/>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mb_type is equal to I_PCM at some Macroblocks.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Decoding of Macroblock with mb_type equal to I_PCM.</w:t>
      </w:r>
    </w:p>
    <w:p w:rsidR="006B102A" w:rsidRPr="001152BA" w:rsidRDefault="00CD65E6" w:rsidP="006B102A">
      <w:pPr>
        <w:rPr>
          <w:lang w:eastAsia="ja-JP"/>
        </w:rPr>
      </w:pPr>
      <w:r w:rsidRPr="00791CE9">
        <w:rPr>
          <w:b/>
        </w:rPr>
        <w:t>Purpose</w:t>
      </w:r>
      <w:r w:rsidRPr="00791CE9">
        <w:t>: Check that the decoder can properly decode macroblocks with mb_type equal to I_PCM.</w:t>
      </w:r>
    </w:p>
    <w:p w:rsidR="006B102A" w:rsidRPr="001152BA" w:rsidRDefault="00CD65E6" w:rsidP="001C6736">
      <w:pPr>
        <w:pStyle w:val="3"/>
        <w:rPr>
          <w:lang w:eastAsia="ja-JP"/>
        </w:rPr>
      </w:pPr>
      <w:bookmarkStart w:id="537" w:name="_Toc103501306"/>
      <w:bookmarkStart w:id="538" w:name="_Toc111603151"/>
      <w:r w:rsidRPr="00791CE9">
        <w:rPr>
          <w:noProof/>
        </w:rPr>
        <w:t>6</w:t>
      </w:r>
      <w:r w:rsidRPr="00791CE9">
        <w:t>.</w:t>
      </w:r>
      <w:r w:rsidRPr="00791CE9">
        <w:rPr>
          <w:noProof/>
        </w:rPr>
        <w:t>6</w:t>
      </w:r>
      <w:r w:rsidRPr="00791CE9">
        <w:t>.</w:t>
      </w:r>
      <w:r w:rsidRPr="00791CE9">
        <w:rPr>
          <w:noProof/>
        </w:rPr>
        <w:t>16</w:t>
      </w:r>
      <w:r w:rsidRPr="00791CE9">
        <w:tab/>
        <w:t xml:space="preserve">Test bitstreams – CABAC: </w:t>
      </w:r>
      <w:r w:rsidRPr="00791CE9">
        <w:rPr>
          <w:lang w:eastAsia="ja-JP"/>
        </w:rPr>
        <w:t>Memory management control operation</w:t>
      </w:r>
      <w:bookmarkEnd w:id="537"/>
      <w:bookmarkEnd w:id="538"/>
    </w:p>
    <w:p w:rsidR="006B102A" w:rsidRPr="001152BA" w:rsidRDefault="00CD65E6" w:rsidP="001C6736">
      <w:pPr>
        <w:pStyle w:val="4"/>
      </w:pPr>
      <w:bookmarkStart w:id="539" w:name="_Toc103501307"/>
      <w:bookmarkStart w:id="540" w:name="_Toc111603152"/>
      <w:r w:rsidRPr="00791CE9">
        <w:rPr>
          <w:noProof/>
        </w:rPr>
        <w:t>6</w:t>
      </w:r>
      <w:r w:rsidRPr="00791CE9">
        <w:t>.</w:t>
      </w:r>
      <w:r w:rsidRPr="00791CE9">
        <w:rPr>
          <w:noProof/>
        </w:rPr>
        <w:t>6</w:t>
      </w:r>
      <w:r w:rsidRPr="00791CE9">
        <w:t>.</w:t>
      </w:r>
      <w:r w:rsidRPr="00791CE9">
        <w:rPr>
          <w:noProof/>
        </w:rPr>
        <w:t>16</w:t>
      </w:r>
      <w:r w:rsidRPr="00791CE9">
        <w:t>.</w:t>
      </w:r>
      <w:r w:rsidRPr="00791CE9">
        <w:rPr>
          <w:noProof/>
        </w:rPr>
        <w:t>1</w:t>
      </w:r>
      <w:r w:rsidRPr="00791CE9">
        <w:tab/>
        <w:t>Test bitstream #AVCCA</w:t>
      </w:r>
      <w:r w:rsidRPr="00791CE9">
        <w:rPr>
          <w:lang w:eastAsia="ja-JP"/>
        </w:rPr>
        <w:t>MR</w:t>
      </w:r>
      <w:r w:rsidRPr="00791CE9">
        <w:t>-1</w:t>
      </w:r>
      <w:bookmarkEnd w:id="539"/>
      <w:bookmarkEnd w:id="540"/>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 xml:space="preserve">P </w:t>
      </w:r>
      <w:r w:rsidRPr="00791CE9">
        <w:rPr>
          <w:lang w:eastAsia="ja-JP"/>
        </w:rPr>
        <w:t xml:space="preserve">or B </w:t>
      </w:r>
      <w:r w:rsidRPr="00791CE9">
        <w:t xml:space="preserve">slices. Each picture contains more than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1. Reference picture list reordering and memory management control operations are used. </w:t>
      </w:r>
      <w:r w:rsidRPr="00791CE9">
        <w:rPr>
          <w:lang w:eastAsia="ja-JP"/>
        </w:rPr>
        <w:t>Temporal</w:t>
      </w:r>
      <w:r w:rsidRPr="00791CE9">
        <w:t xml:space="preserve"> direct prediction is used for direct prediction.</w:t>
      </w:r>
      <w:r w:rsidRPr="00791CE9">
        <w:rPr>
          <w:lang w:eastAsia="ja-JP"/>
        </w:rPr>
        <w:t xml:space="preserve"> </w:t>
      </w:r>
      <w:r w:rsidRPr="00791CE9">
        <w:t xml:space="preserve">direct_8x8_inference_flag is equal to </w:t>
      </w:r>
      <w:r w:rsidRPr="00791CE9">
        <w:rPr>
          <w:lang w:eastAsia="ja-JP"/>
        </w:rPr>
        <w:t>1</w:t>
      </w:r>
      <w:r w:rsidRPr="00791CE9">
        <w:t>.</w:t>
      </w:r>
      <w:r w:rsidRPr="00791CE9">
        <w:rPr>
          <w:lang w:eastAsia="ja-JP"/>
        </w:rPr>
        <w:t xml:space="preserve"> </w:t>
      </w:r>
      <w:r w:rsidRPr="00791CE9">
        <w:t>Each slice is a coded f</w:t>
      </w:r>
      <w:r w:rsidRPr="00791CE9">
        <w:rPr>
          <w:lang w:eastAsia="ja-JP"/>
        </w:rPr>
        <w:t>rame</w:t>
      </w:r>
      <w:r w:rsidRPr="00791CE9">
        <w:t>.</w:t>
      </w:r>
      <w:r w:rsidRPr="00791CE9">
        <w:rPr>
          <w:lang w:eastAsia="ja-JP"/>
        </w:rPr>
        <w:t xml:space="preserve"> </w:t>
      </w:r>
      <w:r w:rsidRPr="00791CE9">
        <w:t>mb_adaptive_frame_field_coding is equal to 1.</w:t>
      </w:r>
      <w:r w:rsidRPr="00791CE9">
        <w:rPr>
          <w:lang w:eastAsia="ja-JP"/>
        </w:rPr>
        <w:t xml:space="preserve"> VUI is included in the bitstream.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r w:rsidRPr="00791CE9">
        <w:rPr>
          <w:b/>
        </w:rPr>
        <w:t>Purpose</w:t>
      </w:r>
      <w:r w:rsidRPr="00791CE9">
        <w:t>: Check that the decoder handles reference picture list reordering and memory management control operations.</w:t>
      </w:r>
    </w:p>
    <w:p w:rsidR="006B102A" w:rsidRPr="001152BA" w:rsidRDefault="00CD65E6" w:rsidP="001C6736">
      <w:pPr>
        <w:pStyle w:val="4"/>
        <w:rPr>
          <w:lang w:eastAsia="ja-JP"/>
        </w:rPr>
      </w:pPr>
      <w:bookmarkStart w:id="541" w:name="_Toc110757237"/>
      <w:bookmarkStart w:id="542" w:name="_Toc111603153"/>
      <w:r w:rsidRPr="00791CE9">
        <w:rPr>
          <w:noProof/>
        </w:rPr>
        <w:t>6</w:t>
      </w:r>
      <w:r w:rsidRPr="00791CE9">
        <w:t>.</w:t>
      </w:r>
      <w:r w:rsidRPr="00791CE9">
        <w:rPr>
          <w:noProof/>
        </w:rPr>
        <w:t>6</w:t>
      </w:r>
      <w:r w:rsidRPr="00791CE9">
        <w:t>.</w:t>
      </w:r>
      <w:r w:rsidRPr="00791CE9">
        <w:rPr>
          <w:noProof/>
        </w:rPr>
        <w:t>16</w:t>
      </w:r>
      <w:r w:rsidRPr="00791CE9">
        <w:t>.</w:t>
      </w:r>
      <w:r w:rsidRPr="00791CE9">
        <w:rPr>
          <w:noProof/>
        </w:rPr>
        <w:t>2</w:t>
      </w:r>
      <w:r w:rsidRPr="00791CE9">
        <w:tab/>
        <w:t>Test bitstream #AVCCA</w:t>
      </w:r>
      <w:r w:rsidRPr="00791CE9">
        <w:rPr>
          <w:lang w:eastAsia="ja-JP"/>
        </w:rPr>
        <w:t>MR</w:t>
      </w:r>
      <w:r w:rsidRPr="00791CE9">
        <w:t>-</w:t>
      </w:r>
      <w:r w:rsidRPr="00791CE9">
        <w:rPr>
          <w:lang w:eastAsia="ja-JP"/>
        </w:rPr>
        <w:t>2</w:t>
      </w:r>
      <w:bookmarkEnd w:id="541"/>
      <w:bookmarkEnd w:id="542"/>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 xml:space="preserve">P </w:t>
      </w:r>
      <w:r w:rsidRPr="00791CE9">
        <w:rPr>
          <w:lang w:eastAsia="ja-JP"/>
        </w:rPr>
        <w:t xml:space="preserve">or B </w:t>
      </w:r>
      <w:r w:rsidRPr="00791CE9">
        <w:t xml:space="preserve">slices. Each picture contains more than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w:t>
      </w:r>
      <w:r w:rsidRPr="00791CE9">
        <w:rPr>
          <w:lang w:eastAsia="ja-JP"/>
        </w:rPr>
        <w:t>0</w:t>
      </w:r>
      <w:r w:rsidRPr="00791CE9">
        <w:t xml:space="preserve">. Reference picture list reordering and memory management control operations are used. </w:t>
      </w:r>
      <w:r w:rsidRPr="00791CE9">
        <w:rPr>
          <w:lang w:eastAsia="ja-JP"/>
        </w:rPr>
        <w:t>Spatial</w:t>
      </w:r>
      <w:r w:rsidRPr="00791CE9">
        <w:t xml:space="preserve"> direct prediction is used for direct prediction.</w:t>
      </w:r>
      <w:r w:rsidRPr="00791CE9">
        <w:rPr>
          <w:lang w:eastAsia="ja-JP"/>
        </w:rPr>
        <w:t xml:space="preserve"> </w:t>
      </w:r>
      <w:r w:rsidRPr="00791CE9">
        <w:t xml:space="preserve">direct_8x8_inference_flag is equal to </w:t>
      </w:r>
      <w:r w:rsidRPr="00791CE9">
        <w:rPr>
          <w:lang w:eastAsia="ja-JP"/>
        </w:rPr>
        <w:t>1</w:t>
      </w:r>
      <w:r w:rsidRPr="00791CE9">
        <w:t>.</w:t>
      </w:r>
      <w:r w:rsidRPr="00791CE9">
        <w:rPr>
          <w:lang w:eastAsia="ja-JP"/>
        </w:rPr>
        <w:t xml:space="preserve"> </w:t>
      </w:r>
      <w:r w:rsidRPr="00791CE9">
        <w:t>Each slice is a coded f</w:t>
      </w:r>
      <w:r w:rsidRPr="00791CE9">
        <w:rPr>
          <w:lang w:eastAsia="ja-JP"/>
        </w:rPr>
        <w:t>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memory management control operations.</w:t>
      </w:r>
    </w:p>
    <w:p w:rsidR="006B102A" w:rsidRPr="001152BA" w:rsidRDefault="00CD65E6" w:rsidP="006B102A">
      <w:pPr>
        <w:rPr>
          <w:lang w:eastAsia="ja-JP"/>
        </w:rPr>
      </w:pPr>
      <w:r w:rsidRPr="00791CE9">
        <w:rPr>
          <w:b/>
        </w:rPr>
        <w:t>Purpose</w:t>
      </w:r>
      <w:r w:rsidRPr="00791CE9">
        <w:t>: Check that the decoder handles reference picture list reordering and memory management control operations.</w:t>
      </w:r>
    </w:p>
    <w:p w:rsidR="006B102A" w:rsidRPr="001152BA" w:rsidRDefault="00CD65E6" w:rsidP="001C6736">
      <w:pPr>
        <w:pStyle w:val="3"/>
      </w:pPr>
      <w:bookmarkStart w:id="543" w:name="_Toc103501308"/>
      <w:bookmarkStart w:id="544" w:name="_Toc111603154"/>
      <w:r w:rsidRPr="00791CE9">
        <w:rPr>
          <w:noProof/>
        </w:rPr>
        <w:t>6</w:t>
      </w:r>
      <w:r w:rsidRPr="00791CE9">
        <w:t>.</w:t>
      </w:r>
      <w:r w:rsidRPr="00791CE9">
        <w:rPr>
          <w:noProof/>
        </w:rPr>
        <w:t>6</w:t>
      </w:r>
      <w:r w:rsidRPr="00791CE9">
        <w:t>.</w:t>
      </w:r>
      <w:r w:rsidRPr="00791CE9">
        <w:rPr>
          <w:noProof/>
        </w:rPr>
        <w:t>17</w:t>
      </w:r>
      <w:r w:rsidRPr="00791CE9">
        <w:tab/>
        <w:t>Test bitstreams – CABAC: Weighted sample prediction process</w:t>
      </w:r>
      <w:bookmarkEnd w:id="543"/>
      <w:bookmarkEnd w:id="544"/>
    </w:p>
    <w:p w:rsidR="006B102A" w:rsidRPr="001152BA" w:rsidRDefault="00CD65E6" w:rsidP="001C6736">
      <w:pPr>
        <w:pStyle w:val="4"/>
      </w:pPr>
      <w:bookmarkStart w:id="545" w:name="_Toc103501309"/>
      <w:bookmarkStart w:id="546" w:name="_Toc111603155"/>
      <w:r w:rsidRPr="00791CE9">
        <w:rPr>
          <w:noProof/>
        </w:rPr>
        <w:t>6</w:t>
      </w:r>
      <w:r w:rsidRPr="00791CE9">
        <w:t>.</w:t>
      </w:r>
      <w:r w:rsidRPr="00791CE9">
        <w:rPr>
          <w:noProof/>
        </w:rPr>
        <w:t>6</w:t>
      </w:r>
      <w:r w:rsidRPr="00791CE9">
        <w:t>.</w:t>
      </w:r>
      <w:r w:rsidRPr="00791CE9">
        <w:rPr>
          <w:noProof/>
        </w:rPr>
        <w:t>17</w:t>
      </w:r>
      <w:r w:rsidRPr="00791CE9">
        <w:t>.</w:t>
      </w:r>
      <w:r w:rsidRPr="00791CE9">
        <w:rPr>
          <w:noProof/>
        </w:rPr>
        <w:t>1</w:t>
      </w:r>
      <w:r w:rsidRPr="00791CE9">
        <w:tab/>
        <w:t>Test bitstream #AVCCAWP-1</w:t>
      </w:r>
      <w:bookmarkEnd w:id="545"/>
      <w:bookmarkEnd w:id="546"/>
    </w:p>
    <w:p w:rsidR="006B102A" w:rsidRPr="001152BA" w:rsidRDefault="00CD65E6" w:rsidP="006B102A">
      <w:r w:rsidRPr="00791CE9">
        <w:rPr>
          <w:b/>
        </w:rPr>
        <w:t>Specification</w:t>
      </w:r>
      <w:r w:rsidRPr="00791CE9">
        <w:t>: All slices are coded as I or P slices. Each picture contains only one slice. entropy_coding_mode_flag is equal to 1, specifying the CABAC parsing process. pic_order_cnt_type is equal to 2. weighted_pred_flag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547" w:name="_Toc111603156"/>
      <w:r w:rsidRPr="00791CE9">
        <w:rPr>
          <w:b/>
        </w:rPr>
        <w:t>Functional stage</w:t>
      </w:r>
      <w:r w:rsidRPr="00791CE9">
        <w:t>: Weighted sample prediction process for P slices.</w:t>
      </w:r>
      <w:bookmarkEnd w:id="547"/>
    </w:p>
    <w:p w:rsidR="006B102A" w:rsidRPr="001152BA" w:rsidRDefault="00CD65E6" w:rsidP="006B102A">
      <w:r w:rsidRPr="00791CE9">
        <w:rPr>
          <w:b/>
        </w:rPr>
        <w:t>Purpose</w:t>
      </w:r>
      <w:r w:rsidRPr="00791CE9">
        <w:t>: Check that the decoder handles weighted sample prediction for P slices.</w:t>
      </w:r>
    </w:p>
    <w:p w:rsidR="006B102A" w:rsidRPr="001152BA" w:rsidRDefault="00CD65E6" w:rsidP="001C6736">
      <w:pPr>
        <w:pStyle w:val="4"/>
      </w:pPr>
      <w:bookmarkStart w:id="548" w:name="_Toc103501310"/>
      <w:bookmarkStart w:id="549" w:name="_Toc111603157"/>
      <w:r w:rsidRPr="00791CE9">
        <w:rPr>
          <w:noProof/>
        </w:rPr>
        <w:t>6</w:t>
      </w:r>
      <w:r w:rsidRPr="00791CE9">
        <w:t>.</w:t>
      </w:r>
      <w:r w:rsidRPr="00791CE9">
        <w:rPr>
          <w:noProof/>
        </w:rPr>
        <w:t>6</w:t>
      </w:r>
      <w:r w:rsidRPr="00791CE9">
        <w:t>.</w:t>
      </w:r>
      <w:r w:rsidRPr="00791CE9">
        <w:rPr>
          <w:noProof/>
        </w:rPr>
        <w:t>17</w:t>
      </w:r>
      <w:r w:rsidRPr="00791CE9">
        <w:t>.</w:t>
      </w:r>
      <w:r w:rsidRPr="00791CE9">
        <w:rPr>
          <w:noProof/>
        </w:rPr>
        <w:t>2</w:t>
      </w:r>
      <w:r w:rsidRPr="00791CE9">
        <w:tab/>
        <w:t>Test bitstream #AVCCAWP-2</w:t>
      </w:r>
      <w:bookmarkEnd w:id="548"/>
      <w:bookmarkEnd w:id="549"/>
    </w:p>
    <w:p w:rsidR="006B102A" w:rsidRPr="001152BA" w:rsidRDefault="00CD65E6" w:rsidP="006B102A">
      <w:r w:rsidRPr="00791CE9">
        <w:rPr>
          <w:b/>
        </w:rPr>
        <w:t>Specification</w:t>
      </w:r>
      <w:r w:rsidRPr="00791CE9">
        <w:t>: All slices are coded as I or P slices. Each picture contains only one slice. entropy_coding_mode_flag is equal to 1, specifying the CABAC parsing process. pic_order_cnt_type is equal to 2. weighted_pred_flag is equal to 1. Plural reference indices are assigned to each reference picture.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Weighted sample prediction process for P slices with plural reference indices.</w:t>
      </w:r>
    </w:p>
    <w:p w:rsidR="006B102A" w:rsidRPr="001152BA" w:rsidRDefault="00CD65E6" w:rsidP="006B102A">
      <w:r w:rsidRPr="00791CE9">
        <w:rPr>
          <w:b/>
        </w:rPr>
        <w:t>Purpose</w:t>
      </w:r>
      <w:r w:rsidRPr="00791CE9">
        <w:t>: Check that the decoder handles weighted sample prediction for P slices with plural reference indexes.</w:t>
      </w:r>
    </w:p>
    <w:p w:rsidR="006B102A" w:rsidRPr="001152BA" w:rsidRDefault="00CD65E6" w:rsidP="001C6736">
      <w:pPr>
        <w:pStyle w:val="3"/>
      </w:pPr>
      <w:bookmarkStart w:id="550" w:name="_Toc103501311"/>
      <w:bookmarkStart w:id="551" w:name="_Toc111603158"/>
      <w:r w:rsidRPr="00791CE9">
        <w:rPr>
          <w:noProof/>
        </w:rPr>
        <w:t>6</w:t>
      </w:r>
      <w:r w:rsidRPr="00791CE9">
        <w:t>.</w:t>
      </w:r>
      <w:r w:rsidRPr="00791CE9">
        <w:rPr>
          <w:noProof/>
        </w:rPr>
        <w:t>6</w:t>
      </w:r>
      <w:r w:rsidRPr="00791CE9">
        <w:t>.</w:t>
      </w:r>
      <w:r w:rsidRPr="00791CE9">
        <w:rPr>
          <w:noProof/>
        </w:rPr>
        <w:t>18</w:t>
      </w:r>
      <w:r w:rsidRPr="00791CE9">
        <w:tab/>
        <w:t>Test bitstreams – CABAC: Field coding</w:t>
      </w:r>
      <w:bookmarkEnd w:id="550"/>
      <w:bookmarkEnd w:id="551"/>
    </w:p>
    <w:p w:rsidR="006B102A" w:rsidRPr="001152BA" w:rsidRDefault="00CD65E6" w:rsidP="001C6736">
      <w:pPr>
        <w:pStyle w:val="4"/>
      </w:pPr>
      <w:bookmarkStart w:id="552" w:name="_Toc103501312"/>
      <w:bookmarkStart w:id="553" w:name="_Toc111603159"/>
      <w:r w:rsidRPr="00791CE9">
        <w:rPr>
          <w:noProof/>
        </w:rPr>
        <w:t>6</w:t>
      </w:r>
      <w:r w:rsidRPr="00791CE9">
        <w:t>.</w:t>
      </w:r>
      <w:r w:rsidRPr="00791CE9">
        <w:rPr>
          <w:noProof/>
        </w:rPr>
        <w:t>6</w:t>
      </w:r>
      <w:r w:rsidRPr="00791CE9">
        <w:t>.</w:t>
      </w:r>
      <w:r w:rsidRPr="00791CE9">
        <w:rPr>
          <w:noProof/>
        </w:rPr>
        <w:t>18</w:t>
      </w:r>
      <w:r w:rsidRPr="00791CE9">
        <w:t>.</w:t>
      </w:r>
      <w:r w:rsidRPr="00791CE9">
        <w:rPr>
          <w:noProof/>
        </w:rPr>
        <w:t>1</w:t>
      </w:r>
      <w:r w:rsidRPr="00791CE9">
        <w:tab/>
        <w:t>Test bitstream #AVCCAFI-1</w:t>
      </w:r>
      <w:bookmarkEnd w:id="552"/>
      <w:bookmarkEnd w:id="553"/>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Each slice is a coded field. Stored B slices are included in the </w:t>
      </w:r>
      <w:r w:rsidRPr="00791CE9">
        <w:rPr>
          <w:lang w:eastAsia="ja-JP"/>
        </w:rPr>
        <w:t>bit</w:t>
      </w:r>
      <w:r w:rsidRPr="00791CE9">
        <w:t>stream.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coded fields.</w:t>
      </w:r>
    </w:p>
    <w:p w:rsidR="006B102A" w:rsidRPr="001152BA" w:rsidRDefault="00CD65E6" w:rsidP="006B102A">
      <w:r w:rsidRPr="00791CE9">
        <w:rPr>
          <w:b/>
        </w:rPr>
        <w:t>Purpose</w:t>
      </w:r>
      <w:r w:rsidRPr="00791CE9">
        <w:t>: Check that the decoder can properly decode slices of coded fields including stored B slices.</w:t>
      </w:r>
    </w:p>
    <w:p w:rsidR="006B102A" w:rsidRPr="001152BA" w:rsidRDefault="00CD65E6" w:rsidP="001C6736">
      <w:pPr>
        <w:pStyle w:val="4"/>
      </w:pPr>
      <w:bookmarkStart w:id="554" w:name="_Toc103501313"/>
      <w:bookmarkStart w:id="555" w:name="_Toc111603160"/>
      <w:r w:rsidRPr="00791CE9">
        <w:rPr>
          <w:noProof/>
        </w:rPr>
        <w:t>6</w:t>
      </w:r>
      <w:r w:rsidRPr="00791CE9">
        <w:t>.</w:t>
      </w:r>
      <w:r w:rsidRPr="00791CE9">
        <w:rPr>
          <w:noProof/>
        </w:rPr>
        <w:t>6</w:t>
      </w:r>
      <w:r w:rsidRPr="00791CE9">
        <w:t>.</w:t>
      </w:r>
      <w:r w:rsidRPr="00791CE9">
        <w:rPr>
          <w:noProof/>
        </w:rPr>
        <w:t>18</w:t>
      </w:r>
      <w:r w:rsidRPr="00791CE9">
        <w:t>.</w:t>
      </w:r>
      <w:r w:rsidRPr="00791CE9">
        <w:rPr>
          <w:noProof/>
        </w:rPr>
        <w:t>2</w:t>
      </w:r>
      <w:r w:rsidRPr="00791CE9">
        <w:tab/>
        <w:t>Test bitstream #AVCCAFI-2</w:t>
      </w:r>
      <w:bookmarkEnd w:id="554"/>
      <w:bookmarkEnd w:id="555"/>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1, specifying the CABAC parsing process. pic_order_cnt_type is equal to 0. Spatial direct prediction is used </w:t>
      </w:r>
      <w:r w:rsidRPr="00791CE9">
        <w:lastRenderedPageBreak/>
        <w:t>for direct prediction. direct_8x8_inference_flag is equal to 0. Each slice is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coded fields.</w:t>
      </w:r>
    </w:p>
    <w:p w:rsidR="006B102A" w:rsidRPr="001152BA" w:rsidRDefault="00CD65E6" w:rsidP="006B102A">
      <w:pPr>
        <w:rPr>
          <w:lang w:eastAsia="ja-JP"/>
        </w:rPr>
      </w:pPr>
      <w:r w:rsidRPr="00791CE9">
        <w:rPr>
          <w:b/>
        </w:rPr>
        <w:t>Purpose</w:t>
      </w:r>
      <w:r w:rsidRPr="00791CE9">
        <w:t>: Check that the decoder can properly decode slices of coded fields.</w:t>
      </w:r>
    </w:p>
    <w:p w:rsidR="006B102A" w:rsidRPr="001152BA" w:rsidRDefault="00CD65E6" w:rsidP="001C6736">
      <w:pPr>
        <w:pStyle w:val="4"/>
        <w:rPr>
          <w:lang w:eastAsia="ja-JP"/>
        </w:rPr>
      </w:pPr>
      <w:bookmarkStart w:id="556" w:name="_Toc103501314"/>
      <w:bookmarkStart w:id="557" w:name="_Toc111603161"/>
      <w:r w:rsidRPr="00791CE9">
        <w:rPr>
          <w:noProof/>
        </w:rPr>
        <w:t>6</w:t>
      </w:r>
      <w:r w:rsidRPr="00791CE9">
        <w:t>.</w:t>
      </w:r>
      <w:r w:rsidRPr="00791CE9">
        <w:rPr>
          <w:noProof/>
        </w:rPr>
        <w:t>6</w:t>
      </w:r>
      <w:r w:rsidRPr="00791CE9">
        <w:t>.</w:t>
      </w:r>
      <w:r w:rsidRPr="00791CE9">
        <w:rPr>
          <w:noProof/>
        </w:rPr>
        <w:t>18</w:t>
      </w:r>
      <w:r w:rsidRPr="00791CE9">
        <w:t>.</w:t>
      </w:r>
      <w:r w:rsidRPr="00791CE9">
        <w:rPr>
          <w:noProof/>
        </w:rPr>
        <w:t>3</w:t>
      </w:r>
      <w:r w:rsidRPr="00791CE9">
        <w:tab/>
        <w:t>Test bitstream #AVCCAFI-</w:t>
      </w:r>
      <w:r w:rsidRPr="00791CE9">
        <w:rPr>
          <w:lang w:eastAsia="ja-JP"/>
        </w:rPr>
        <w:t>3</w:t>
      </w:r>
      <w:bookmarkEnd w:id="556"/>
      <w:bookmarkEnd w:id="557"/>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equal to </w:t>
      </w:r>
      <w:r w:rsidRPr="00791CE9">
        <w:rPr>
          <w:lang w:eastAsia="ja-JP"/>
        </w:rPr>
        <w:t>1</w:t>
      </w:r>
      <w:r w:rsidRPr="00791CE9">
        <w:t>. Each slice is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coded fields.</w:t>
      </w:r>
    </w:p>
    <w:p w:rsidR="006B102A" w:rsidRPr="001152BA" w:rsidRDefault="00CD65E6" w:rsidP="006B102A">
      <w:pPr>
        <w:rPr>
          <w:lang w:eastAsia="ja-JP"/>
        </w:rPr>
      </w:pPr>
      <w:r w:rsidRPr="00791CE9">
        <w:rPr>
          <w:b/>
        </w:rPr>
        <w:t>Purpose</w:t>
      </w:r>
      <w:r w:rsidRPr="00791CE9">
        <w:t>: Check that the decoder can properly decode slices of coded fields.</w:t>
      </w:r>
    </w:p>
    <w:p w:rsidR="006B102A" w:rsidRPr="001152BA" w:rsidRDefault="00CD65E6" w:rsidP="001C6736">
      <w:pPr>
        <w:pStyle w:val="3"/>
      </w:pPr>
      <w:bookmarkStart w:id="558" w:name="_Toc103501315"/>
      <w:bookmarkStart w:id="559" w:name="_Toc111603162"/>
      <w:r w:rsidRPr="00791CE9">
        <w:rPr>
          <w:noProof/>
        </w:rPr>
        <w:t>6</w:t>
      </w:r>
      <w:r w:rsidRPr="00791CE9">
        <w:t>.</w:t>
      </w:r>
      <w:r w:rsidRPr="00791CE9">
        <w:rPr>
          <w:noProof/>
        </w:rPr>
        <w:t>6</w:t>
      </w:r>
      <w:r w:rsidRPr="00791CE9">
        <w:t>.</w:t>
      </w:r>
      <w:r w:rsidRPr="00791CE9">
        <w:rPr>
          <w:noProof/>
        </w:rPr>
        <w:t>19</w:t>
      </w:r>
      <w:r w:rsidRPr="00791CE9">
        <w:tab/>
        <w:t>Test bitstreams – CABAC: Frame/field decoding</w:t>
      </w:r>
      <w:bookmarkEnd w:id="558"/>
      <w:bookmarkEnd w:id="559"/>
    </w:p>
    <w:p w:rsidR="006B102A" w:rsidRPr="001152BA" w:rsidRDefault="00CD65E6" w:rsidP="001C6736">
      <w:pPr>
        <w:pStyle w:val="4"/>
      </w:pPr>
      <w:bookmarkStart w:id="560" w:name="_Toc103501316"/>
      <w:bookmarkStart w:id="561" w:name="_Toc111603163"/>
      <w:r w:rsidRPr="00791CE9">
        <w:rPr>
          <w:noProof/>
        </w:rPr>
        <w:t>6</w:t>
      </w:r>
      <w:r w:rsidRPr="00791CE9">
        <w:t>.</w:t>
      </w:r>
      <w:r w:rsidRPr="00791CE9">
        <w:rPr>
          <w:noProof/>
        </w:rPr>
        <w:t>6</w:t>
      </w:r>
      <w:r w:rsidRPr="00791CE9">
        <w:t>.</w:t>
      </w:r>
      <w:r w:rsidRPr="00791CE9">
        <w:rPr>
          <w:noProof/>
        </w:rPr>
        <w:t>19</w:t>
      </w:r>
      <w:r w:rsidRPr="00791CE9">
        <w:t>.</w:t>
      </w:r>
      <w:r w:rsidRPr="00791CE9">
        <w:rPr>
          <w:noProof/>
        </w:rPr>
        <w:t>1</w:t>
      </w:r>
      <w:r w:rsidRPr="00791CE9">
        <w:tab/>
        <w:t>Test bitstream #AVCCAPA-1</w:t>
      </w:r>
      <w:bookmarkEnd w:id="560"/>
      <w:bookmarkEnd w:id="561"/>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1, specifying the CABAC parsing process. pic_order_cnt_type is equal to 1. Spatial direct prediction is used for direct prediction. direct_8x8_inference_flag is equal to 1. Each slice is either a coded frame or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Picture adaptive frame/field decoding.</w:t>
      </w:r>
    </w:p>
    <w:p w:rsidR="006B102A" w:rsidRPr="001152BA" w:rsidRDefault="00CD65E6" w:rsidP="006B102A">
      <w:r w:rsidRPr="00791CE9">
        <w:rPr>
          <w:b/>
        </w:rPr>
        <w:t>Purpose</w:t>
      </w:r>
      <w:r w:rsidRPr="00791CE9">
        <w:t>: Check that the decoder can properly decode slices of coded frames and fields with direct_8x8_inference_flag=1.</w:t>
      </w:r>
    </w:p>
    <w:p w:rsidR="006B102A" w:rsidRPr="001152BA" w:rsidRDefault="00CD65E6" w:rsidP="001C6736">
      <w:pPr>
        <w:pStyle w:val="4"/>
      </w:pPr>
      <w:bookmarkStart w:id="562" w:name="_Toc103501317"/>
      <w:bookmarkStart w:id="563" w:name="_Toc111603164"/>
      <w:r w:rsidRPr="00791CE9">
        <w:rPr>
          <w:noProof/>
        </w:rPr>
        <w:t>6</w:t>
      </w:r>
      <w:r w:rsidRPr="00791CE9">
        <w:t>.</w:t>
      </w:r>
      <w:r w:rsidRPr="00791CE9">
        <w:rPr>
          <w:noProof/>
        </w:rPr>
        <w:t>6</w:t>
      </w:r>
      <w:r w:rsidRPr="00791CE9">
        <w:t>.</w:t>
      </w:r>
      <w:r w:rsidRPr="00791CE9">
        <w:rPr>
          <w:noProof/>
        </w:rPr>
        <w:t>19</w:t>
      </w:r>
      <w:r w:rsidRPr="00791CE9">
        <w:t>.</w:t>
      </w:r>
      <w:r w:rsidRPr="00791CE9">
        <w:rPr>
          <w:noProof/>
        </w:rPr>
        <w:t>2</w:t>
      </w:r>
      <w:r w:rsidRPr="00791CE9">
        <w:tab/>
        <w:t>Test bitstream #AVCCAPA-2</w:t>
      </w:r>
      <w:bookmarkEnd w:id="562"/>
      <w:bookmarkEnd w:id="563"/>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Each slice is either a coded frame or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Picture adaptive frame/field decoding.</w:t>
      </w:r>
    </w:p>
    <w:p w:rsidR="006B102A" w:rsidRPr="001152BA" w:rsidRDefault="00CD65E6" w:rsidP="006B102A">
      <w:pPr>
        <w:rPr>
          <w:lang w:eastAsia="ja-JP"/>
        </w:rPr>
      </w:pPr>
      <w:r w:rsidRPr="00791CE9">
        <w:rPr>
          <w:b/>
        </w:rPr>
        <w:t>Purpose</w:t>
      </w:r>
      <w:r w:rsidRPr="00791CE9">
        <w:t>: Check that the decoder can properly decode slices of coded frames and fields with direct_8x8_inference_flag=1.</w:t>
      </w:r>
    </w:p>
    <w:p w:rsidR="006B102A" w:rsidRPr="001152BA" w:rsidRDefault="00CD65E6" w:rsidP="001C6736">
      <w:pPr>
        <w:pStyle w:val="4"/>
        <w:rPr>
          <w:lang w:eastAsia="ja-JP"/>
        </w:rPr>
      </w:pPr>
      <w:bookmarkStart w:id="564" w:name="_Toc103501318"/>
      <w:bookmarkStart w:id="565" w:name="_Toc111603165"/>
      <w:r w:rsidRPr="00791CE9">
        <w:rPr>
          <w:noProof/>
        </w:rPr>
        <w:t>6</w:t>
      </w:r>
      <w:r w:rsidRPr="00791CE9">
        <w:t>.</w:t>
      </w:r>
      <w:r w:rsidRPr="00791CE9">
        <w:rPr>
          <w:noProof/>
        </w:rPr>
        <w:t>6</w:t>
      </w:r>
      <w:r w:rsidRPr="00791CE9">
        <w:t>.</w:t>
      </w:r>
      <w:r w:rsidRPr="00791CE9">
        <w:rPr>
          <w:noProof/>
        </w:rPr>
        <w:t>19</w:t>
      </w:r>
      <w:r w:rsidRPr="00791CE9">
        <w:t>.</w:t>
      </w:r>
      <w:r w:rsidRPr="00791CE9">
        <w:rPr>
          <w:noProof/>
        </w:rPr>
        <w:t>3</w:t>
      </w:r>
      <w:r w:rsidRPr="00791CE9">
        <w:tab/>
        <w:t>Test bitstream #AVCCAPA-</w:t>
      </w:r>
      <w:r w:rsidRPr="00791CE9">
        <w:rPr>
          <w:lang w:eastAsia="ja-JP"/>
        </w:rPr>
        <w:t>3</w:t>
      </w:r>
      <w:bookmarkEnd w:id="564"/>
      <w:bookmarkEnd w:id="565"/>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Each slice is either a coded frame or a coded field.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Picture adaptive frame/field decoding.</w:t>
      </w:r>
    </w:p>
    <w:p w:rsidR="006B102A" w:rsidRPr="001152BA" w:rsidRDefault="00CD65E6" w:rsidP="006B102A">
      <w:pPr>
        <w:rPr>
          <w:lang w:eastAsia="ja-JP"/>
        </w:rPr>
      </w:pPr>
      <w:r w:rsidRPr="00791CE9">
        <w:rPr>
          <w:b/>
        </w:rPr>
        <w:t>Purpose</w:t>
      </w:r>
      <w:r w:rsidRPr="00791CE9">
        <w:t>: Check that the decoder can properly decode slices of coded frames and fields with direct_8x8_inference_flag=1.</w:t>
      </w:r>
    </w:p>
    <w:p w:rsidR="006B102A" w:rsidRPr="001152BA" w:rsidRDefault="00CD65E6" w:rsidP="001C6736">
      <w:pPr>
        <w:pStyle w:val="3"/>
      </w:pPr>
      <w:bookmarkStart w:id="566" w:name="_Toc103501319"/>
      <w:bookmarkStart w:id="567" w:name="_Toc111603166"/>
      <w:r w:rsidRPr="00791CE9">
        <w:rPr>
          <w:noProof/>
        </w:rPr>
        <w:t>6</w:t>
      </w:r>
      <w:r w:rsidRPr="00791CE9">
        <w:t>.</w:t>
      </w:r>
      <w:r w:rsidRPr="00791CE9">
        <w:rPr>
          <w:noProof/>
        </w:rPr>
        <w:t>6</w:t>
      </w:r>
      <w:r w:rsidRPr="00791CE9">
        <w:t>.</w:t>
      </w:r>
      <w:r w:rsidRPr="00791CE9">
        <w:rPr>
          <w:noProof/>
        </w:rPr>
        <w:t>20</w:t>
      </w:r>
      <w:r w:rsidRPr="00791CE9">
        <w:tab/>
        <w:t>Test bitstreams – Macroblock adaptive frame/field decoding</w:t>
      </w:r>
      <w:bookmarkEnd w:id="566"/>
      <w:bookmarkEnd w:id="567"/>
    </w:p>
    <w:p w:rsidR="006B102A" w:rsidRPr="001152BA" w:rsidRDefault="00CD65E6" w:rsidP="001C6736">
      <w:pPr>
        <w:pStyle w:val="4"/>
      </w:pPr>
      <w:bookmarkStart w:id="568" w:name="_Toc103501320"/>
      <w:bookmarkStart w:id="569" w:name="_Toc111603167"/>
      <w:r w:rsidRPr="00791CE9">
        <w:rPr>
          <w:noProof/>
        </w:rPr>
        <w:t>6</w:t>
      </w:r>
      <w:r w:rsidRPr="00791CE9">
        <w:t>.</w:t>
      </w:r>
      <w:r w:rsidRPr="00791CE9">
        <w:rPr>
          <w:noProof/>
        </w:rPr>
        <w:t>6</w:t>
      </w:r>
      <w:r w:rsidRPr="00791CE9">
        <w:t>.</w:t>
      </w:r>
      <w:r w:rsidRPr="00791CE9">
        <w:rPr>
          <w:noProof/>
        </w:rPr>
        <w:t>20</w:t>
      </w:r>
      <w:r w:rsidRPr="00791CE9">
        <w:t>.</w:t>
      </w:r>
      <w:r w:rsidRPr="00791CE9">
        <w:rPr>
          <w:noProof/>
        </w:rPr>
        <w:t>1</w:t>
      </w:r>
      <w:r w:rsidRPr="00791CE9">
        <w:tab/>
        <w:t>Test bitstream #AVCCAMA-1</w:t>
      </w:r>
      <w:bookmarkEnd w:id="568"/>
      <w:bookmarkEnd w:id="569"/>
    </w:p>
    <w:p w:rsidR="006B102A" w:rsidRPr="001152BA" w:rsidRDefault="00CD65E6" w:rsidP="006B102A">
      <w:r w:rsidRPr="00791CE9">
        <w:rPr>
          <w:b/>
        </w:rPr>
        <w:t>Specification</w:t>
      </w:r>
      <w:r w:rsidRPr="00791CE9">
        <w:t>: All slices are coded as I</w:t>
      </w:r>
      <w:r w:rsidRPr="00791CE9">
        <w:rPr>
          <w:lang w:eastAsia="ja-JP"/>
        </w:rPr>
        <w:t>, P</w:t>
      </w:r>
      <w:r w:rsidRPr="00791CE9">
        <w:t xml:space="preserve"> or </w:t>
      </w:r>
      <w:r w:rsidRPr="00791CE9">
        <w:rPr>
          <w:lang w:eastAsia="ja-JP"/>
        </w:rPr>
        <w:t>B</w:t>
      </w:r>
      <w:r w:rsidRPr="00791CE9">
        <w:t xml:space="preserve"> slices. Each picture contains only one slice. disable_deblocking_filter_idc is equal to 1, specifying disabling of the deblocking filter process. entropy_coding_mode_flag is equal to 1, specifying the CABAC parsing process. pic_order_cnt_type is equal to 0. Spatial direct prediction is used for direct prediction.</w:t>
      </w:r>
      <w:r w:rsidRPr="00791CE9">
        <w:rPr>
          <w:lang w:eastAsia="ja-JP"/>
        </w:rPr>
        <w:t xml:space="preserve"> </w:t>
      </w:r>
      <w:r w:rsidRPr="00791CE9">
        <w:t>direct_8x8_inference_flag is</w:t>
      </w:r>
      <w:r w:rsidRPr="00791CE9">
        <w:rPr>
          <w:lang w:eastAsia="ja-JP"/>
        </w:rPr>
        <w:t xml:space="preserve"> </w:t>
      </w:r>
      <w:r w:rsidRPr="00791CE9">
        <w:t>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lastRenderedPageBreak/>
        <w:t>Purpose</w:t>
      </w:r>
      <w:r w:rsidRPr="00791CE9">
        <w:t>: Check that the decoder can properly decode slices with mb_adaptive_frame_field_flag=1.</w:t>
      </w:r>
    </w:p>
    <w:p w:rsidR="006B102A" w:rsidRPr="001152BA" w:rsidRDefault="00CD65E6" w:rsidP="001C6736">
      <w:pPr>
        <w:pStyle w:val="4"/>
      </w:pPr>
      <w:bookmarkStart w:id="570" w:name="_Toc103501321"/>
      <w:bookmarkStart w:id="571" w:name="_Toc111603168"/>
      <w:r w:rsidRPr="00791CE9">
        <w:rPr>
          <w:noProof/>
        </w:rPr>
        <w:t>6</w:t>
      </w:r>
      <w:r w:rsidRPr="00791CE9">
        <w:t>.</w:t>
      </w:r>
      <w:r w:rsidRPr="00791CE9">
        <w:rPr>
          <w:noProof/>
        </w:rPr>
        <w:t>6</w:t>
      </w:r>
      <w:r w:rsidRPr="00791CE9">
        <w:t>.</w:t>
      </w:r>
      <w:r w:rsidRPr="00791CE9">
        <w:rPr>
          <w:noProof/>
        </w:rPr>
        <w:t>20</w:t>
      </w:r>
      <w:r w:rsidRPr="00791CE9">
        <w:t>.</w:t>
      </w:r>
      <w:r w:rsidRPr="00791CE9">
        <w:rPr>
          <w:noProof/>
        </w:rPr>
        <w:t>2</w:t>
      </w:r>
      <w:r w:rsidRPr="00791CE9">
        <w:tab/>
        <w:t>Test bitstream #AVCCAMA-2</w:t>
      </w:r>
      <w:bookmarkEnd w:id="570"/>
      <w:bookmarkEnd w:id="571"/>
    </w:p>
    <w:p w:rsidR="006B102A" w:rsidRPr="001152BA" w:rsidRDefault="00CD65E6" w:rsidP="006B102A">
      <w:r w:rsidRPr="00791CE9">
        <w:rPr>
          <w:b/>
        </w:rPr>
        <w:t>Specification</w:t>
      </w:r>
      <w:r w:rsidRPr="00791CE9">
        <w:t xml:space="preserve">: All slices are coded as I, P or B slices. Each picture contains only one slice. disable_deblocking_filter_idc is equal to 1, specifying disabling of the deblocking filter process.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572" w:name="_Toc103501322"/>
      <w:bookmarkStart w:id="573" w:name="_Toc111603169"/>
      <w:r w:rsidRPr="00791CE9">
        <w:rPr>
          <w:noProof/>
        </w:rPr>
        <w:t>6</w:t>
      </w:r>
      <w:r w:rsidRPr="00791CE9">
        <w:t>.</w:t>
      </w:r>
      <w:r w:rsidRPr="00791CE9">
        <w:rPr>
          <w:noProof/>
        </w:rPr>
        <w:t>6</w:t>
      </w:r>
      <w:r w:rsidRPr="00791CE9">
        <w:t>.</w:t>
      </w:r>
      <w:r w:rsidRPr="00791CE9">
        <w:rPr>
          <w:noProof/>
        </w:rPr>
        <w:t>20</w:t>
      </w:r>
      <w:r w:rsidRPr="00791CE9">
        <w:t>.</w:t>
      </w:r>
      <w:r w:rsidRPr="00791CE9">
        <w:rPr>
          <w:noProof/>
        </w:rPr>
        <w:t>3</w:t>
      </w:r>
      <w:r w:rsidRPr="00791CE9">
        <w:tab/>
        <w:t>Test bitstream #AVCCAMA-3</w:t>
      </w:r>
      <w:bookmarkEnd w:id="572"/>
      <w:bookmarkEnd w:id="573"/>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1, specifying the CABAC parsing process. pic_order_cnt_type is equal to 0. num_ref_frames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574" w:name="_Toc103501323"/>
      <w:bookmarkStart w:id="575" w:name="_Toc111603170"/>
      <w:r w:rsidRPr="00791CE9">
        <w:rPr>
          <w:noProof/>
        </w:rPr>
        <w:t>6</w:t>
      </w:r>
      <w:r w:rsidRPr="00791CE9">
        <w:t>.</w:t>
      </w:r>
      <w:r w:rsidRPr="00791CE9">
        <w:rPr>
          <w:noProof/>
        </w:rPr>
        <w:t>6</w:t>
      </w:r>
      <w:r w:rsidRPr="00791CE9">
        <w:t>.</w:t>
      </w:r>
      <w:r w:rsidRPr="00791CE9">
        <w:rPr>
          <w:noProof/>
        </w:rPr>
        <w:t>20</w:t>
      </w:r>
      <w:r w:rsidRPr="00791CE9">
        <w:t>.</w:t>
      </w:r>
      <w:r w:rsidRPr="00791CE9">
        <w:rPr>
          <w:noProof/>
        </w:rPr>
        <w:t>4</w:t>
      </w:r>
      <w:r w:rsidRPr="00791CE9">
        <w:tab/>
        <w:t>Test bitstream #AVCCAMA-4</w:t>
      </w:r>
      <w:bookmarkEnd w:id="574"/>
      <w:bookmarkEnd w:id="575"/>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1, specifying the CABAC parsing process. pic_order_cnt_type is equal to 0.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576" w:name="_Toc103501324"/>
      <w:bookmarkStart w:id="577" w:name="_Toc111603171"/>
      <w:r w:rsidRPr="00791CE9">
        <w:rPr>
          <w:noProof/>
        </w:rPr>
        <w:t>6</w:t>
      </w:r>
      <w:r w:rsidRPr="00791CE9">
        <w:t>.</w:t>
      </w:r>
      <w:r w:rsidRPr="00791CE9">
        <w:rPr>
          <w:noProof/>
        </w:rPr>
        <w:t>6</w:t>
      </w:r>
      <w:r w:rsidRPr="00791CE9">
        <w:t>.</w:t>
      </w:r>
      <w:r w:rsidRPr="00791CE9">
        <w:rPr>
          <w:noProof/>
        </w:rPr>
        <w:t>20</w:t>
      </w:r>
      <w:r w:rsidRPr="00791CE9">
        <w:t>.</w:t>
      </w:r>
      <w:r w:rsidRPr="00791CE9">
        <w:rPr>
          <w:noProof/>
        </w:rPr>
        <w:t>5</w:t>
      </w:r>
      <w:r w:rsidRPr="00791CE9">
        <w:tab/>
        <w:t>Test bitstream #AVCCAMA-5</w:t>
      </w:r>
      <w:bookmarkEnd w:id="576"/>
      <w:bookmarkEnd w:id="577"/>
    </w:p>
    <w:p w:rsidR="006B102A" w:rsidRPr="001152BA" w:rsidRDefault="00CD65E6" w:rsidP="006B102A">
      <w:r w:rsidRPr="00791CE9">
        <w:rPr>
          <w:b/>
        </w:rPr>
        <w:t>Specification</w:t>
      </w:r>
      <w:r w:rsidRPr="00791CE9">
        <w:t>: All slices are coded as I slices. Each picture contains only one slice. entropy_coding_mode_flag is equal to 1, specifying the CABAC parsing process. pic_order_cnt_type is equal to 0.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pPr>
        <w:rPr>
          <w:rFonts w:cs="Arial"/>
          <w:b/>
          <w:bCs/>
          <w:highlight w:val="yellow"/>
        </w:rPr>
      </w:pPr>
      <w:r w:rsidRPr="00791CE9">
        <w:rPr>
          <w:b/>
        </w:rPr>
        <w:t>Purpose</w:t>
      </w:r>
      <w:r w:rsidRPr="00791CE9">
        <w:t>: Check that the decoder can properly decode slices with mb_adaptive_frame_field_flag=1.</w:t>
      </w:r>
    </w:p>
    <w:p w:rsidR="006B102A" w:rsidRPr="001152BA" w:rsidRDefault="00CD65E6" w:rsidP="001C6736">
      <w:pPr>
        <w:pStyle w:val="4"/>
      </w:pPr>
      <w:bookmarkStart w:id="578" w:name="_Toc103501325"/>
      <w:bookmarkStart w:id="579" w:name="_Toc111603172"/>
      <w:r w:rsidRPr="00791CE9">
        <w:rPr>
          <w:noProof/>
        </w:rPr>
        <w:t>6</w:t>
      </w:r>
      <w:r w:rsidRPr="00791CE9">
        <w:t>.</w:t>
      </w:r>
      <w:r w:rsidRPr="00791CE9">
        <w:rPr>
          <w:noProof/>
        </w:rPr>
        <w:t>6</w:t>
      </w:r>
      <w:r w:rsidRPr="00791CE9">
        <w:t>.</w:t>
      </w:r>
      <w:r w:rsidRPr="00791CE9">
        <w:rPr>
          <w:noProof/>
        </w:rPr>
        <w:t>20</w:t>
      </w:r>
      <w:r w:rsidRPr="00791CE9">
        <w:t>.</w:t>
      </w:r>
      <w:r w:rsidRPr="00791CE9">
        <w:rPr>
          <w:noProof/>
        </w:rPr>
        <w:t>6</w:t>
      </w:r>
      <w:r w:rsidRPr="00791CE9">
        <w:tab/>
        <w:t>Test bitstream #AVCCAMA-6</w:t>
      </w:r>
      <w:bookmarkEnd w:id="578"/>
      <w:bookmarkEnd w:id="579"/>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Spatial direct prediction is used for direct prediction.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580" w:name="_Toc103501326"/>
      <w:bookmarkStart w:id="581" w:name="_Toc111603173"/>
      <w:r w:rsidRPr="00791CE9">
        <w:rPr>
          <w:noProof/>
        </w:rPr>
        <w:t>6</w:t>
      </w:r>
      <w:r w:rsidRPr="00791CE9">
        <w:t>.</w:t>
      </w:r>
      <w:r w:rsidRPr="00791CE9">
        <w:rPr>
          <w:noProof/>
        </w:rPr>
        <w:t>6</w:t>
      </w:r>
      <w:r w:rsidRPr="00791CE9">
        <w:t>.</w:t>
      </w:r>
      <w:r w:rsidRPr="00791CE9">
        <w:rPr>
          <w:noProof/>
        </w:rPr>
        <w:t>20</w:t>
      </w:r>
      <w:r w:rsidRPr="00791CE9">
        <w:t>.</w:t>
      </w:r>
      <w:r w:rsidRPr="00791CE9">
        <w:rPr>
          <w:noProof/>
        </w:rPr>
        <w:t>7</w:t>
      </w:r>
      <w:r w:rsidRPr="00791CE9">
        <w:tab/>
        <w:t>Test bitstream #AVCCAMA-7</w:t>
      </w:r>
      <w:bookmarkEnd w:id="580"/>
      <w:bookmarkEnd w:id="581"/>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1, specifying the CABAC parsing process. pic_order_cnt_type is equal to 0. Temporal direct prediction is used for direct prediction.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lastRenderedPageBreak/>
        <w:t>Purpose</w:t>
      </w:r>
      <w:r w:rsidRPr="00791CE9">
        <w:t>: Check that the decoder can properly decode slices with mb_adaptive_frame_field_flag=1.</w:t>
      </w:r>
    </w:p>
    <w:p w:rsidR="006B102A" w:rsidRPr="001152BA" w:rsidRDefault="00CD65E6" w:rsidP="001C6736">
      <w:pPr>
        <w:pStyle w:val="4"/>
      </w:pPr>
      <w:bookmarkStart w:id="582" w:name="_Toc103501327"/>
      <w:bookmarkStart w:id="583" w:name="_Toc111603174"/>
      <w:r w:rsidRPr="00791CE9">
        <w:rPr>
          <w:noProof/>
        </w:rPr>
        <w:t>6</w:t>
      </w:r>
      <w:r w:rsidRPr="00791CE9">
        <w:t>.</w:t>
      </w:r>
      <w:r w:rsidRPr="00791CE9">
        <w:rPr>
          <w:noProof/>
        </w:rPr>
        <w:t>6</w:t>
      </w:r>
      <w:r w:rsidRPr="00791CE9">
        <w:t>.</w:t>
      </w:r>
      <w:r w:rsidRPr="00791CE9">
        <w:rPr>
          <w:noProof/>
        </w:rPr>
        <w:t>20</w:t>
      </w:r>
      <w:r w:rsidRPr="00791CE9">
        <w:t>.</w:t>
      </w:r>
      <w:r w:rsidRPr="00791CE9">
        <w:rPr>
          <w:noProof/>
        </w:rPr>
        <w:t>8</w:t>
      </w:r>
      <w:r w:rsidRPr="00791CE9">
        <w:tab/>
        <w:t>Test bitstream #AVCCAMA-8</w:t>
      </w:r>
      <w:bookmarkEnd w:id="582"/>
      <w:bookmarkEnd w:id="583"/>
    </w:p>
    <w:p w:rsidR="006B102A" w:rsidRPr="001152BA" w:rsidRDefault="00CD65E6" w:rsidP="006B102A">
      <w:r w:rsidRPr="00791CE9">
        <w:rPr>
          <w:b/>
        </w:rPr>
        <w:t>Specification</w:t>
      </w:r>
      <w:r w:rsidRPr="00791CE9">
        <w:t>: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r w:rsidRPr="00791CE9">
        <w:rPr>
          <w:b/>
        </w:rPr>
        <w:t>Purpose</w:t>
      </w:r>
      <w:r w:rsidRPr="00791CE9">
        <w:t>: Check that the decoder can properly decode slices with mb_adaptive_frame_field_flag=1.</w:t>
      </w:r>
    </w:p>
    <w:p w:rsidR="006B102A" w:rsidRPr="001152BA" w:rsidRDefault="00CD65E6" w:rsidP="001C6736">
      <w:pPr>
        <w:pStyle w:val="4"/>
      </w:pPr>
      <w:bookmarkStart w:id="584" w:name="_Toc103501328"/>
      <w:bookmarkStart w:id="585" w:name="_Toc111603175"/>
      <w:r w:rsidRPr="00791CE9">
        <w:rPr>
          <w:noProof/>
        </w:rPr>
        <w:t>6</w:t>
      </w:r>
      <w:r w:rsidRPr="00791CE9">
        <w:t>.</w:t>
      </w:r>
      <w:r w:rsidRPr="00791CE9">
        <w:rPr>
          <w:noProof/>
        </w:rPr>
        <w:t>6</w:t>
      </w:r>
      <w:r w:rsidRPr="00791CE9">
        <w:t>.</w:t>
      </w:r>
      <w:r w:rsidRPr="00791CE9">
        <w:rPr>
          <w:noProof/>
        </w:rPr>
        <w:t>20</w:t>
      </w:r>
      <w:r w:rsidRPr="00791CE9">
        <w:t>.</w:t>
      </w:r>
      <w:r w:rsidRPr="00791CE9">
        <w:rPr>
          <w:noProof/>
        </w:rPr>
        <w:t>9</w:t>
      </w:r>
      <w:r w:rsidRPr="00791CE9">
        <w:tab/>
        <w:t>Test bitstream #AVCCAMA-9</w:t>
      </w:r>
      <w:bookmarkEnd w:id="584"/>
      <w:bookmarkEnd w:id="585"/>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pic_order_cnt_type is equal to 0. Temporal direct prediction is used for direct prediction.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pPr>
        <w:rPr>
          <w:lang w:eastAsia="ja-JP"/>
        </w:rPr>
      </w:pPr>
      <w:r w:rsidRPr="00791CE9">
        <w:rPr>
          <w:b/>
        </w:rPr>
        <w:t>Purpose</w:t>
      </w:r>
      <w:r w:rsidRPr="00791CE9">
        <w:t>: Check that the decoder can properly decode slices with mb_adaptive_frame_field_flag=1.</w:t>
      </w:r>
    </w:p>
    <w:p w:rsidR="006B102A" w:rsidRPr="001152BA" w:rsidRDefault="00CD65E6" w:rsidP="001C6736">
      <w:pPr>
        <w:pStyle w:val="4"/>
        <w:rPr>
          <w:lang w:eastAsia="ja-JP"/>
        </w:rPr>
      </w:pPr>
      <w:bookmarkStart w:id="586" w:name="_Toc103501329"/>
      <w:bookmarkStart w:id="587" w:name="_Toc111603176"/>
      <w:r w:rsidRPr="00791CE9">
        <w:rPr>
          <w:noProof/>
        </w:rPr>
        <w:t>6</w:t>
      </w:r>
      <w:r w:rsidRPr="00791CE9">
        <w:t>.</w:t>
      </w:r>
      <w:r w:rsidRPr="00791CE9">
        <w:rPr>
          <w:noProof/>
        </w:rPr>
        <w:t>6</w:t>
      </w:r>
      <w:r w:rsidRPr="00791CE9">
        <w:t>.</w:t>
      </w:r>
      <w:r w:rsidRPr="00791CE9">
        <w:rPr>
          <w:noProof/>
        </w:rPr>
        <w:t>20</w:t>
      </w:r>
      <w:r w:rsidRPr="00791CE9">
        <w:t>.</w:t>
      </w:r>
      <w:r w:rsidRPr="00791CE9">
        <w:rPr>
          <w:noProof/>
        </w:rPr>
        <w:t>10</w:t>
      </w:r>
      <w:r w:rsidRPr="00791CE9">
        <w:tab/>
        <w:t xml:space="preserve">  Test bitstream #AVCCAMA-</w:t>
      </w:r>
      <w:r w:rsidRPr="00791CE9">
        <w:rPr>
          <w:lang w:eastAsia="ja-JP"/>
        </w:rPr>
        <w:t>10</w:t>
      </w:r>
      <w:bookmarkEnd w:id="586"/>
      <w:bookmarkEnd w:id="587"/>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pic_order_cnt_type is equal to 0. direct_8x8_inference_flag is equal to 1. mb_adaptive_frame_field_coding is equal to 1. constrained_intra_pred_flag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pPr>
        <w:rPr>
          <w:lang w:eastAsia="ja-JP"/>
        </w:rPr>
      </w:pPr>
      <w:r w:rsidRPr="00791CE9">
        <w:rPr>
          <w:b/>
        </w:rPr>
        <w:t>Purpose</w:t>
      </w:r>
      <w:r w:rsidRPr="00791CE9">
        <w:t>: Check that the decoder can handle constrained intra prediction with mb_adaptive_frame_field_flag=1.</w:t>
      </w:r>
    </w:p>
    <w:p w:rsidR="006B102A" w:rsidRPr="001152BA" w:rsidRDefault="00CD65E6" w:rsidP="001C6736">
      <w:pPr>
        <w:pStyle w:val="4"/>
        <w:rPr>
          <w:lang w:eastAsia="ja-JP"/>
        </w:rPr>
      </w:pPr>
      <w:bookmarkStart w:id="588" w:name="_Toc103501330"/>
      <w:bookmarkStart w:id="589" w:name="_Toc111603177"/>
      <w:r w:rsidRPr="00791CE9">
        <w:rPr>
          <w:noProof/>
        </w:rPr>
        <w:t>6</w:t>
      </w:r>
      <w:r w:rsidRPr="00791CE9">
        <w:t>.</w:t>
      </w:r>
      <w:r w:rsidRPr="00791CE9">
        <w:rPr>
          <w:noProof/>
        </w:rPr>
        <w:t>6</w:t>
      </w:r>
      <w:r w:rsidRPr="00791CE9">
        <w:t>.</w:t>
      </w:r>
      <w:r w:rsidRPr="00791CE9">
        <w:rPr>
          <w:noProof/>
        </w:rPr>
        <w:t>20</w:t>
      </w:r>
      <w:r w:rsidRPr="00791CE9">
        <w:t>.</w:t>
      </w:r>
      <w:r w:rsidRPr="00791CE9">
        <w:rPr>
          <w:noProof/>
        </w:rPr>
        <w:t>11</w:t>
      </w:r>
      <w:r w:rsidRPr="00791CE9">
        <w:tab/>
        <w:t xml:space="preserve">  Test bitstream #AVCCAMA-</w:t>
      </w:r>
      <w:r w:rsidRPr="00791CE9">
        <w:rPr>
          <w:lang w:eastAsia="ja-JP"/>
        </w:rPr>
        <w:t>11</w:t>
      </w:r>
      <w:bookmarkEnd w:id="588"/>
      <w:bookmarkEnd w:id="589"/>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pic_order_cnt_type is equal to 0.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w:t>
      </w:r>
    </w:p>
    <w:p w:rsidR="006B102A" w:rsidRPr="001152BA" w:rsidRDefault="00CD65E6" w:rsidP="006B102A">
      <w:pPr>
        <w:rPr>
          <w:lang w:eastAsia="ja-JP"/>
        </w:rPr>
      </w:pPr>
      <w:bookmarkStart w:id="590" w:name="_Toc111603178"/>
      <w:r w:rsidRPr="00791CE9">
        <w:rPr>
          <w:b/>
        </w:rPr>
        <w:t>Purpose</w:t>
      </w:r>
      <w:r w:rsidRPr="00791CE9">
        <w:t xml:space="preserve">: Check that the decoder can </w:t>
      </w:r>
      <w:r w:rsidRPr="00791CE9">
        <w:rPr>
          <w:lang w:eastAsia="ja-JP"/>
        </w:rPr>
        <w:t xml:space="preserve">properly </w:t>
      </w:r>
      <w:r w:rsidRPr="00791CE9">
        <w:t>decode slices with mb_adaptive_frame_field_flag=1.</w:t>
      </w:r>
      <w:bookmarkEnd w:id="590"/>
    </w:p>
    <w:p w:rsidR="006B102A" w:rsidRPr="001152BA" w:rsidRDefault="00CD65E6" w:rsidP="001C6736">
      <w:pPr>
        <w:pStyle w:val="4"/>
        <w:rPr>
          <w:lang w:eastAsia="ja-JP"/>
        </w:rPr>
      </w:pPr>
      <w:bookmarkStart w:id="591" w:name="_Toc103501331"/>
      <w:bookmarkStart w:id="592" w:name="_Toc111603179"/>
      <w:r w:rsidRPr="00791CE9">
        <w:rPr>
          <w:noProof/>
        </w:rPr>
        <w:t>6</w:t>
      </w:r>
      <w:r w:rsidRPr="00791CE9">
        <w:t>.</w:t>
      </w:r>
      <w:r w:rsidRPr="00791CE9">
        <w:rPr>
          <w:noProof/>
        </w:rPr>
        <w:t>6</w:t>
      </w:r>
      <w:r w:rsidRPr="00791CE9">
        <w:t>.</w:t>
      </w:r>
      <w:r w:rsidRPr="00791CE9">
        <w:rPr>
          <w:noProof/>
        </w:rPr>
        <w:t>20</w:t>
      </w:r>
      <w:r w:rsidRPr="00791CE9">
        <w:t>.</w:t>
      </w:r>
      <w:r w:rsidRPr="00791CE9">
        <w:rPr>
          <w:noProof/>
        </w:rPr>
        <w:t>12</w:t>
      </w:r>
      <w:r w:rsidRPr="00791CE9">
        <w:tab/>
        <w:t xml:space="preserve">  Test bitstream #AVCCAMA-</w:t>
      </w:r>
      <w:r w:rsidRPr="00791CE9">
        <w:rPr>
          <w:lang w:eastAsia="ja-JP"/>
        </w:rPr>
        <w:t>12 and AVCCAMA-13</w:t>
      </w:r>
      <w:bookmarkEnd w:id="591"/>
      <w:bookmarkEnd w:id="592"/>
    </w:p>
    <w:p w:rsidR="006B102A" w:rsidRPr="001152BA" w:rsidRDefault="00CD65E6" w:rsidP="006B102A">
      <w:r w:rsidRPr="00791CE9">
        <w:rPr>
          <w:b/>
        </w:rPr>
        <w:t>Specification</w:t>
      </w:r>
      <w:r w:rsidRPr="00791CE9">
        <w:t xml:space="preserve">: All slices are coded as I, P or B slices. Each picture contains more than one slice. entropy_coding_mode_flag is equal to 1, specifying the CABAC parsing process. pic_order_cnt_type is equal to 0. </w:t>
      </w:r>
      <w:r w:rsidRPr="00791CE9">
        <w:rPr>
          <w:lang w:eastAsia="ja-JP"/>
        </w:rPr>
        <w:t>The number</w:t>
      </w:r>
      <w:r w:rsidRPr="00791CE9">
        <w:t xml:space="preserve"> of motion</w:t>
      </w:r>
      <w:r w:rsidRPr="00791CE9">
        <w:rPr>
          <w:lang w:eastAsia="ja-JP"/>
        </w:rPr>
        <w:t xml:space="preserve"> </w:t>
      </w:r>
      <w:r w:rsidRPr="00791CE9">
        <w:t>vectors per two consecutive MBs</w:t>
      </w:r>
      <w:r w:rsidRPr="00791CE9">
        <w:rPr>
          <w:lang w:eastAsia="ja-JP"/>
        </w:rPr>
        <w:t xml:space="preserve"> is equal to the maximum value specified in item m in clause A.3.1 in </w:t>
      </w:r>
      <w:r w:rsidRPr="00791CE9">
        <w:t>ITU</w:t>
      </w:r>
      <w:r w:rsidRPr="00791CE9">
        <w:noBreakHyphen/>
        <w:t>T H.264 | ISO/IEC 14496</w:t>
      </w:r>
      <w:r w:rsidRPr="00791CE9">
        <w:noBreakHyphen/>
        <w:t>10</w:t>
      </w:r>
      <w:r w:rsidRPr="00791CE9">
        <w:rPr>
          <w:lang w:eastAsia="ja-JP"/>
        </w:rPr>
        <w:t xml:space="preserve">. </w:t>
      </w:r>
      <w:r w:rsidRPr="00791CE9">
        <w:t xml:space="preserve">No intra, skip and direct MBs </w:t>
      </w:r>
      <w:r w:rsidRPr="00791CE9">
        <w:rPr>
          <w:lang w:eastAsia="ja-JP"/>
        </w:rPr>
        <w:t xml:space="preserve">are included </w:t>
      </w:r>
      <w:r w:rsidRPr="00791CE9">
        <w:t xml:space="preserve">in </w:t>
      </w:r>
      <w:r w:rsidRPr="00791CE9">
        <w:rPr>
          <w:lang w:eastAsia="ja-JP"/>
        </w:rPr>
        <w:t>P and B slices.</w:t>
      </w:r>
      <w:r w:rsidRPr="00791CE9">
        <w:t xml:space="preserve">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593" w:name="_Toc111603180"/>
      <w:r w:rsidRPr="00791CE9">
        <w:rPr>
          <w:b/>
        </w:rPr>
        <w:t>Functional stage</w:t>
      </w:r>
      <w:r w:rsidRPr="00791CE9">
        <w:t>: Macroblock adaptive frame field decoding.</w:t>
      </w:r>
      <w:bookmarkEnd w:id="593"/>
    </w:p>
    <w:p w:rsidR="006B102A" w:rsidRPr="001152BA" w:rsidRDefault="00CD65E6" w:rsidP="006B102A">
      <w:pPr>
        <w:rPr>
          <w:lang w:eastAsia="ja-JP"/>
        </w:rPr>
      </w:pPr>
      <w:r w:rsidRPr="00791CE9">
        <w:rPr>
          <w:b/>
        </w:rPr>
        <w:t>Purpose</w:t>
      </w:r>
      <w:r w:rsidRPr="00791CE9">
        <w:t xml:space="preserve">: Check that the decoder can </w:t>
      </w:r>
      <w:r w:rsidRPr="00791CE9">
        <w:rPr>
          <w:lang w:eastAsia="ja-JP"/>
        </w:rPr>
        <w:t xml:space="preserve">properly </w:t>
      </w:r>
      <w:r w:rsidRPr="00791CE9">
        <w:t>decode slices with mb_adaptive_frame_field_flag=</w:t>
      </w:r>
      <w:r w:rsidRPr="00791CE9">
        <w:rPr>
          <w:lang w:eastAsia="ja-JP"/>
        </w:rPr>
        <w:t xml:space="preserve">1 </w:t>
      </w:r>
      <w:r w:rsidRPr="00791CE9">
        <w:t xml:space="preserve">and </w:t>
      </w:r>
      <w:r w:rsidRPr="00791CE9">
        <w:rPr>
          <w:lang w:eastAsia="ja-JP"/>
        </w:rPr>
        <w:t>with maximum number of motion vectors per consecutive MBs</w:t>
      </w:r>
      <w:r w:rsidRPr="00791CE9">
        <w:t>.</w:t>
      </w:r>
    </w:p>
    <w:p w:rsidR="006B102A" w:rsidRPr="001152BA" w:rsidRDefault="00CD65E6" w:rsidP="001C6736">
      <w:pPr>
        <w:pStyle w:val="4"/>
      </w:pPr>
      <w:bookmarkStart w:id="594" w:name="_Toc103501332"/>
      <w:bookmarkStart w:id="595" w:name="_Toc111603181"/>
      <w:r w:rsidRPr="00791CE9">
        <w:rPr>
          <w:noProof/>
        </w:rPr>
        <w:t>6</w:t>
      </w:r>
      <w:r w:rsidRPr="00791CE9">
        <w:t>.</w:t>
      </w:r>
      <w:r w:rsidRPr="00791CE9">
        <w:rPr>
          <w:noProof/>
        </w:rPr>
        <w:t>6</w:t>
      </w:r>
      <w:r w:rsidRPr="00791CE9">
        <w:t>.</w:t>
      </w:r>
      <w:r w:rsidRPr="00791CE9">
        <w:rPr>
          <w:noProof/>
        </w:rPr>
        <w:t>20</w:t>
      </w:r>
      <w:r w:rsidRPr="00791CE9">
        <w:t>.</w:t>
      </w:r>
      <w:r w:rsidRPr="00791CE9">
        <w:rPr>
          <w:noProof/>
        </w:rPr>
        <w:t>13</w:t>
      </w:r>
      <w:r w:rsidRPr="00791CE9">
        <w:tab/>
        <w:t xml:space="preserve">  Test bitstream #AVCCAPAMA-1</w:t>
      </w:r>
      <w:bookmarkEnd w:id="594"/>
      <w:bookmarkEnd w:id="595"/>
    </w:p>
    <w:p w:rsidR="006B102A" w:rsidRPr="001152BA" w:rsidRDefault="00CD65E6" w:rsidP="006B102A">
      <w:r w:rsidRPr="00791CE9">
        <w:rPr>
          <w:b/>
        </w:rPr>
        <w:t>Specification</w:t>
      </w:r>
      <w:r w:rsidRPr="00791CE9">
        <w:t xml:space="preserve">: All slices are coded as I, P or B slices. Each picture contains only one slice. Both coded frames and coded fields are included in the </w:t>
      </w:r>
      <w:r w:rsidRPr="00791CE9">
        <w:rPr>
          <w:lang w:eastAsia="ja-JP"/>
        </w:rPr>
        <w:t>bit</w:t>
      </w:r>
      <w:r w:rsidRPr="00791CE9">
        <w:t>stream. entropy_coding_mode_flag is equal to 1, specifying the CABAC parsing process. pic_order_cnt_type is equal to 0. Temporal direct prediction is used for direct prediction. direct_8x8_inference_flag is equal to 1.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 and slices of a coded field.</w:t>
      </w:r>
    </w:p>
    <w:p w:rsidR="006B102A" w:rsidRPr="001152BA" w:rsidRDefault="00CD65E6" w:rsidP="006B102A">
      <w:r w:rsidRPr="00791CE9">
        <w:rPr>
          <w:b/>
        </w:rPr>
        <w:lastRenderedPageBreak/>
        <w:t>Purpose</w:t>
      </w:r>
      <w:r w:rsidRPr="00791CE9">
        <w:t>: Check that the decoder can properly decode both slices of a coded frame with mb_adaptive_frame_field_flag=1 and slices of a coded field.</w:t>
      </w:r>
    </w:p>
    <w:p w:rsidR="006B102A" w:rsidRPr="001152BA" w:rsidRDefault="00CD65E6" w:rsidP="001C6736">
      <w:pPr>
        <w:pStyle w:val="4"/>
      </w:pPr>
      <w:bookmarkStart w:id="596" w:name="_Toc103501333"/>
      <w:bookmarkStart w:id="597" w:name="_Toc111603182"/>
      <w:r w:rsidRPr="00791CE9">
        <w:rPr>
          <w:noProof/>
        </w:rPr>
        <w:t>6</w:t>
      </w:r>
      <w:r w:rsidRPr="00791CE9">
        <w:t>.</w:t>
      </w:r>
      <w:r w:rsidRPr="00791CE9">
        <w:rPr>
          <w:noProof/>
        </w:rPr>
        <w:t>6</w:t>
      </w:r>
      <w:r w:rsidRPr="00791CE9">
        <w:t>.</w:t>
      </w:r>
      <w:r w:rsidRPr="00791CE9">
        <w:rPr>
          <w:noProof/>
        </w:rPr>
        <w:t>20</w:t>
      </w:r>
      <w:r w:rsidRPr="00791CE9">
        <w:t>.</w:t>
      </w:r>
      <w:r w:rsidRPr="00791CE9">
        <w:rPr>
          <w:noProof/>
        </w:rPr>
        <w:t>14</w:t>
      </w:r>
      <w:r w:rsidRPr="00791CE9">
        <w:tab/>
        <w:t xml:space="preserve">  Test bitstream #AVCCAPAMA-2</w:t>
      </w:r>
      <w:bookmarkEnd w:id="596"/>
      <w:bookmarkEnd w:id="597"/>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The first field of the first frame only contains I slice and the second field only contains P slice. mb_adaptive_frame_field_coding is equal to 1 in the rest of the frames. The indicated display of this </w:t>
      </w:r>
      <w:r w:rsidRPr="00791CE9">
        <w:rPr>
          <w:lang w:eastAsia="ja-JP"/>
        </w:rPr>
        <w:t>bit</w:t>
      </w:r>
      <w:r w:rsidRPr="00791CE9">
        <w:t>stream is bottom field first.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 and slices of a coded field.</w:t>
      </w:r>
    </w:p>
    <w:p w:rsidR="006B102A" w:rsidRPr="001152BA" w:rsidRDefault="00CD65E6" w:rsidP="006B102A">
      <w:r w:rsidRPr="00791CE9">
        <w:rPr>
          <w:b/>
        </w:rPr>
        <w:t>Purpose</w:t>
      </w:r>
      <w:r w:rsidRPr="00791CE9">
        <w:t>: Check that the decoder can properly decode both slices of a coded frame with mb_adaptive_frame_field_flag=1 and slices of a coded field.</w:t>
      </w:r>
    </w:p>
    <w:p w:rsidR="006B102A" w:rsidRPr="001152BA" w:rsidRDefault="00CD65E6" w:rsidP="001C6736">
      <w:pPr>
        <w:pStyle w:val="4"/>
      </w:pPr>
      <w:bookmarkStart w:id="598" w:name="_Toc103501334"/>
      <w:bookmarkStart w:id="599" w:name="_Toc111603183"/>
      <w:r w:rsidRPr="00791CE9">
        <w:rPr>
          <w:noProof/>
        </w:rPr>
        <w:t>6</w:t>
      </w:r>
      <w:r w:rsidRPr="00791CE9">
        <w:t>.</w:t>
      </w:r>
      <w:r w:rsidRPr="00791CE9">
        <w:rPr>
          <w:noProof/>
        </w:rPr>
        <w:t>6</w:t>
      </w:r>
      <w:r w:rsidRPr="00791CE9">
        <w:t>.</w:t>
      </w:r>
      <w:r w:rsidRPr="00791CE9">
        <w:rPr>
          <w:noProof/>
        </w:rPr>
        <w:t>20</w:t>
      </w:r>
      <w:r w:rsidRPr="00791CE9">
        <w:t>.</w:t>
      </w:r>
      <w:r w:rsidRPr="00791CE9">
        <w:rPr>
          <w:noProof/>
        </w:rPr>
        <w:t>15</w:t>
      </w:r>
      <w:r w:rsidRPr="00791CE9">
        <w:tab/>
        <w:t xml:space="preserve">  Test bitstream #AVCCAPAMA-3</w:t>
      </w:r>
      <w:bookmarkEnd w:id="598"/>
      <w:bookmarkEnd w:id="599"/>
    </w:p>
    <w:p w:rsidR="006B102A" w:rsidRPr="001152BA" w:rsidRDefault="00CD65E6" w:rsidP="006B102A">
      <w:r w:rsidRPr="00791CE9">
        <w:rPr>
          <w:b/>
        </w:rPr>
        <w:t>Specification</w:t>
      </w:r>
      <w:r w:rsidRPr="00791CE9">
        <w:t xml:space="preserve">: All slices are coded as I, P or B slices. Each picture contains only one slice. disable_deblocking_filter_idc is equal to 1, specifying disabling of the deblocking filter process. entropy_coding_mode_flag is equal to 1, specifying the CABAC parsing process. pic_order_cnt_type is equal to 0. Temporal direct prediction is used for direct prediction. direct_8x8_inference_flag is equal to 1. The first field of the first frame only contains I slice and the second field only contains P slice. mb_adaptive_frame_field_coding is equal to 1 in the rest of the frames. The indicated display of this </w:t>
      </w:r>
      <w:r w:rsidRPr="00791CE9">
        <w:rPr>
          <w:lang w:eastAsia="ja-JP"/>
        </w:rPr>
        <w:t>bit</w:t>
      </w:r>
      <w:r w:rsidRPr="00791CE9">
        <w:t>stream is top field first.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 and slices of a coded field.</w:t>
      </w:r>
    </w:p>
    <w:p w:rsidR="006B102A" w:rsidRPr="001152BA" w:rsidRDefault="00CD65E6" w:rsidP="006B102A">
      <w:r w:rsidRPr="00791CE9">
        <w:rPr>
          <w:b/>
        </w:rPr>
        <w:t>Purpose</w:t>
      </w:r>
      <w:r w:rsidRPr="00791CE9">
        <w:t>: Check that the decoder can properly decode both slices of a coded frame with mb_adaptive_frame_field_flag=1 and slices of a coded field.</w:t>
      </w:r>
    </w:p>
    <w:p w:rsidR="006B102A" w:rsidRPr="001152BA" w:rsidRDefault="00CD65E6" w:rsidP="001C6736">
      <w:pPr>
        <w:pStyle w:val="4"/>
      </w:pPr>
      <w:bookmarkStart w:id="600" w:name="_Toc103501335"/>
      <w:bookmarkStart w:id="601" w:name="_Toc111603184"/>
      <w:r w:rsidRPr="00791CE9">
        <w:rPr>
          <w:noProof/>
        </w:rPr>
        <w:t>6</w:t>
      </w:r>
      <w:r w:rsidRPr="00791CE9">
        <w:t>.</w:t>
      </w:r>
      <w:r w:rsidRPr="00791CE9">
        <w:rPr>
          <w:noProof/>
        </w:rPr>
        <w:t>6</w:t>
      </w:r>
      <w:r w:rsidRPr="00791CE9">
        <w:t>.</w:t>
      </w:r>
      <w:r w:rsidRPr="00791CE9">
        <w:rPr>
          <w:noProof/>
        </w:rPr>
        <w:t>20</w:t>
      </w:r>
      <w:r w:rsidRPr="00791CE9">
        <w:t>.</w:t>
      </w:r>
      <w:r w:rsidRPr="00791CE9">
        <w:rPr>
          <w:noProof/>
        </w:rPr>
        <w:t>16</w:t>
      </w:r>
      <w:r w:rsidRPr="00791CE9">
        <w:tab/>
        <w:t xml:space="preserve">  Test bitstream #AVCCAPAMA-4</w:t>
      </w:r>
      <w:bookmarkEnd w:id="600"/>
      <w:bookmarkEnd w:id="601"/>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1, specifying the CABAC parsing process. pic_order_cnt_type is equal to 0. Temporal direct prediction is used for direct prediction. direct_8x8_inference_flag is equal to 1. The first field of the first frame only contains I slice and the second field only contains P slice. mb_adaptive_frame_field_coding is equal to 1 in the rest of the frames. The indicated display of this </w:t>
      </w:r>
      <w:r w:rsidRPr="00791CE9">
        <w:rPr>
          <w:lang w:eastAsia="ja-JP"/>
        </w:rPr>
        <w:t>bit</w:t>
      </w:r>
      <w:r w:rsidRPr="00791CE9">
        <w:t>stream is top field first.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Macroblock adaptive frame field decoding and slices of a coded field.</w:t>
      </w:r>
    </w:p>
    <w:p w:rsidR="006B102A" w:rsidRPr="001152BA" w:rsidRDefault="00CD65E6" w:rsidP="006B102A">
      <w:r w:rsidRPr="00791CE9">
        <w:rPr>
          <w:b/>
        </w:rPr>
        <w:t>Purpose</w:t>
      </w:r>
      <w:r w:rsidRPr="00791CE9">
        <w:t>: Check that the decoder can properly decode both slices of a coded frame with mb_adaptive_frame_field_flag=1 and slices of a coded field.</w:t>
      </w:r>
    </w:p>
    <w:p w:rsidR="006B102A" w:rsidRPr="001152BA" w:rsidRDefault="00CD65E6" w:rsidP="001C6736">
      <w:pPr>
        <w:pStyle w:val="4"/>
      </w:pPr>
      <w:bookmarkStart w:id="602" w:name="_Toc103501336"/>
      <w:bookmarkStart w:id="603" w:name="_Toc111603185"/>
      <w:r w:rsidRPr="00791CE9">
        <w:rPr>
          <w:noProof/>
        </w:rPr>
        <w:t>6</w:t>
      </w:r>
      <w:r w:rsidRPr="00791CE9">
        <w:t>.</w:t>
      </w:r>
      <w:r w:rsidRPr="00791CE9">
        <w:rPr>
          <w:noProof/>
        </w:rPr>
        <w:t>6</w:t>
      </w:r>
      <w:r w:rsidRPr="00791CE9">
        <w:t>.</w:t>
      </w:r>
      <w:r w:rsidRPr="00791CE9">
        <w:rPr>
          <w:noProof/>
        </w:rPr>
        <w:t>20</w:t>
      </w:r>
      <w:r w:rsidRPr="00791CE9">
        <w:t>.</w:t>
      </w:r>
      <w:r w:rsidRPr="00791CE9">
        <w:rPr>
          <w:noProof/>
        </w:rPr>
        <w:t>17</w:t>
      </w:r>
      <w:r w:rsidRPr="00791CE9">
        <w:tab/>
        <w:t xml:space="preserve">  Test bitstream #AVCCAMV-1</w:t>
      </w:r>
      <w:bookmarkEnd w:id="602"/>
      <w:bookmarkEnd w:id="603"/>
    </w:p>
    <w:p w:rsidR="006B102A" w:rsidRPr="001152BA" w:rsidRDefault="00CD65E6" w:rsidP="006B102A">
      <w:r w:rsidRPr="00791CE9">
        <w:rPr>
          <w:b/>
        </w:rPr>
        <w:t>Specification</w:t>
      </w:r>
      <w:r w:rsidRPr="00791CE9">
        <w:t xml:space="preserve">: The </w:t>
      </w:r>
      <w:r w:rsidRPr="00791CE9">
        <w:rPr>
          <w:lang w:eastAsia="ja-JP"/>
        </w:rPr>
        <w:t>bit</w:t>
      </w:r>
      <w:r w:rsidRPr="00791CE9">
        <w:t>stream conforms to MP@L3. Frame size is 720x480. All slices are coded as I, P or B slices. entropy_coding_mode_flag is equal to 1, specifying the CABAC parsing process. pic_order_cnt_type is equal to 0. Temporal direct prediction is used for direct prediction. direct_8x8_inference_flag is equal to 1. In P slices, each macroblock is coded as sixteen 4x4 blocks. Each block has one motion vector in 1/4 sample position. In B slices, each macroblock is coded as eight 8x4 blocks. Each block has two motion vectors, one for list0 the other for list1. Both vectors are in 1/4 sample position.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Prediction bandwidth.</w:t>
      </w:r>
    </w:p>
    <w:p w:rsidR="006B102A" w:rsidRPr="001152BA" w:rsidRDefault="00CD65E6" w:rsidP="006B102A">
      <w:r w:rsidRPr="00791CE9">
        <w:rPr>
          <w:b/>
        </w:rPr>
        <w:t>Purpose</w:t>
      </w:r>
      <w:r w:rsidRPr="00791CE9">
        <w:t xml:space="preserve">: Check that the decoder handles the worse case of prediction bandwidth. Prediction bandwidth is at maximum due to largest number of motion vectors (in 1/4 sample position) per macroblock pair (32 as </w:t>
      </w:r>
      <w:r w:rsidRPr="00791CE9">
        <w:rPr>
          <w:lang w:eastAsia="ja-JP"/>
        </w:rPr>
        <w:t>specified</w:t>
      </w:r>
      <w:r w:rsidRPr="00791CE9">
        <w:t xml:space="preserve"> in standard). Non</w:t>
      </w:r>
      <w:r w:rsidRPr="00791CE9">
        <w:noBreakHyphen/>
        <w:t>integer position motion vectors require using 6</w:t>
      </w:r>
      <w:r w:rsidRPr="00791CE9">
        <w:noBreakHyphen/>
        <w:t xml:space="preserve">tap filter always. </w:t>
      </w:r>
    </w:p>
    <w:p w:rsidR="006B102A" w:rsidRPr="001152BA" w:rsidRDefault="00CD65E6" w:rsidP="001C6736">
      <w:pPr>
        <w:pStyle w:val="4"/>
      </w:pPr>
      <w:bookmarkStart w:id="604" w:name="_Toc103501337"/>
      <w:bookmarkStart w:id="605" w:name="_Toc111603186"/>
      <w:r w:rsidRPr="00791CE9">
        <w:rPr>
          <w:noProof/>
        </w:rPr>
        <w:t>6</w:t>
      </w:r>
      <w:r w:rsidRPr="00791CE9">
        <w:t>.</w:t>
      </w:r>
      <w:r w:rsidRPr="00791CE9">
        <w:rPr>
          <w:noProof/>
        </w:rPr>
        <w:t>6</w:t>
      </w:r>
      <w:r w:rsidRPr="00791CE9">
        <w:t>.</w:t>
      </w:r>
      <w:r w:rsidRPr="00791CE9">
        <w:rPr>
          <w:noProof/>
        </w:rPr>
        <w:t>20</w:t>
      </w:r>
      <w:r w:rsidRPr="00791CE9">
        <w:t>.</w:t>
      </w:r>
      <w:r w:rsidRPr="00791CE9">
        <w:rPr>
          <w:noProof/>
        </w:rPr>
        <w:t>18</w:t>
      </w:r>
      <w:r w:rsidRPr="00791CE9">
        <w:tab/>
        <w:t xml:space="preserve">  Test bitstream #AVCCVCANLMA-1</w:t>
      </w:r>
      <w:bookmarkEnd w:id="604"/>
      <w:bookmarkEnd w:id="605"/>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Both entropy_coding_mode_flag equal to 0, specifying the CAVLC parsing proce</w:t>
      </w:r>
      <w:r w:rsidRPr="00791CE9">
        <w:rPr>
          <w:lang w:eastAsia="ja-JP"/>
        </w:rPr>
        <w:t>s</w:t>
      </w:r>
      <w:r w:rsidRPr="00791CE9">
        <w:t>s, and entropy_coding_mode_flag equal to 1, specifying the CABAC parsing process are present within the bitstream. pic_order_cnt_type is equal to 0. mb_adaptive_frame_field_coding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Macroblock adaptive frame field decoding using both CAVLC and CABAC.</w:t>
      </w:r>
    </w:p>
    <w:p w:rsidR="006B102A" w:rsidRPr="001152BA" w:rsidRDefault="00CD65E6" w:rsidP="006B102A">
      <w:pPr>
        <w:rPr>
          <w:lang w:eastAsia="ja-JP"/>
        </w:rPr>
      </w:pPr>
      <w:r w:rsidRPr="00791CE9">
        <w:rPr>
          <w:b/>
        </w:rPr>
        <w:t>Purpose</w:t>
      </w:r>
      <w:r w:rsidRPr="00791CE9">
        <w:t>: Check that the decoder can properly decode slices with mb_adaptive_frame_field_flag=1. Check that the decoder can properly decode both CABAC and CAVLC.</w:t>
      </w:r>
    </w:p>
    <w:p w:rsidR="006B102A" w:rsidRPr="001152BA" w:rsidRDefault="00CD65E6" w:rsidP="001C6736">
      <w:pPr>
        <w:pStyle w:val="3"/>
        <w:rPr>
          <w:lang w:eastAsia="ja-JP"/>
        </w:rPr>
      </w:pPr>
      <w:bookmarkStart w:id="606" w:name="_Toc103501338"/>
      <w:bookmarkStart w:id="607" w:name="_Toc111603187"/>
      <w:r w:rsidRPr="00791CE9">
        <w:rPr>
          <w:noProof/>
        </w:rPr>
        <w:t>6</w:t>
      </w:r>
      <w:r w:rsidRPr="00791CE9">
        <w:t>.</w:t>
      </w:r>
      <w:r w:rsidRPr="00791CE9">
        <w:rPr>
          <w:noProof/>
        </w:rPr>
        <w:t>6</w:t>
      </w:r>
      <w:r w:rsidRPr="00791CE9">
        <w:t>.</w:t>
      </w:r>
      <w:r w:rsidRPr="00791CE9">
        <w:rPr>
          <w:noProof/>
        </w:rPr>
        <w:t>21</w:t>
      </w:r>
      <w:r w:rsidRPr="00791CE9">
        <w:tab/>
        <w:t xml:space="preserve">Test bitstreams – </w:t>
      </w:r>
      <w:r w:rsidRPr="00791CE9">
        <w:rPr>
          <w:lang w:eastAsia="ja-JP"/>
        </w:rPr>
        <w:t>Fidelity Range Extensions: 4:2:0 8 bit</w:t>
      </w:r>
      <w:bookmarkEnd w:id="606"/>
      <w:bookmarkEnd w:id="607"/>
    </w:p>
    <w:p w:rsidR="006B102A" w:rsidRPr="001152BA" w:rsidRDefault="00CD65E6" w:rsidP="001C6736">
      <w:pPr>
        <w:pStyle w:val="4"/>
        <w:rPr>
          <w:lang w:eastAsia="ja-JP"/>
        </w:rPr>
      </w:pPr>
      <w:bookmarkStart w:id="608" w:name="_Toc103501339"/>
      <w:bookmarkStart w:id="609" w:name="_Toc111603188"/>
      <w:r w:rsidRPr="00791CE9">
        <w:rPr>
          <w:noProof/>
        </w:rPr>
        <w:t>6</w:t>
      </w:r>
      <w:r w:rsidRPr="00791CE9">
        <w:t>.</w:t>
      </w:r>
      <w:r w:rsidRPr="00791CE9">
        <w:rPr>
          <w:noProof/>
        </w:rPr>
        <w:t>6</w:t>
      </w:r>
      <w:r w:rsidRPr="00791CE9">
        <w:t>.</w:t>
      </w:r>
      <w:r w:rsidRPr="00791CE9">
        <w:rPr>
          <w:noProof/>
        </w:rPr>
        <w:t>21</w:t>
      </w:r>
      <w:r w:rsidRPr="00791CE9">
        <w:t>.</w:t>
      </w:r>
      <w:r w:rsidRPr="00791CE9">
        <w:rPr>
          <w:noProof/>
        </w:rPr>
        <w:t>1</w:t>
      </w:r>
      <w:r w:rsidRPr="00791CE9">
        <w:tab/>
        <w:t>Test bitstream #</w:t>
      </w:r>
      <w:r w:rsidRPr="00791CE9">
        <w:rPr>
          <w:lang w:eastAsia="ja-JP"/>
        </w:rPr>
        <w:t>FREH-1, #FREH-28</w:t>
      </w:r>
      <w:bookmarkEnd w:id="608"/>
      <w:bookmarkEnd w:id="609"/>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0, specifying the CAVLC parsing process. pic_order_cnt_type is equal to 0. Spatial direct prediction is used for direct prediction. direct_8x8_inference_flag is equal to 0.</w:t>
      </w:r>
      <w:r w:rsidRPr="00791CE9">
        <w:rPr>
          <w:lang w:eastAsia="ja-JP"/>
        </w:rPr>
        <w:t xml:space="preserve"> </w:t>
      </w:r>
      <w:r w:rsidRPr="00791CE9">
        <w:t xml:space="preserve">Transform mode is set to 8x8 block size only. </w:t>
      </w:r>
      <w:r w:rsidRPr="00791CE9">
        <w:rPr>
          <w:lang w:eastAsia="ja-JP"/>
        </w:rPr>
        <w:t xml:space="preserve">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w:t>
      </w:r>
      <w:r w:rsidRPr="00791CE9">
        <w:rPr>
          <w:lang w:eastAsia="ja-JP"/>
        </w:rPr>
        <w:t xml:space="preserve"> the</w:t>
      </w:r>
      <w:r w:rsidRPr="00791CE9">
        <w:t xml:space="preserve"> </w:t>
      </w:r>
      <w:r w:rsidRPr="00791CE9">
        <w:rPr>
          <w:lang w:eastAsia="ja-JP"/>
        </w:rPr>
        <w:t>picture parameter set</w:t>
      </w:r>
      <w:r w:rsidRPr="00791CE9">
        <w:t>.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610" w:name="_Toc111603189"/>
      <w:r w:rsidRPr="00791CE9">
        <w:rPr>
          <w:b/>
          <w:bCs/>
        </w:rPr>
        <w:t>Functional stage</w:t>
      </w:r>
      <w:r w:rsidRPr="00791CE9">
        <w:rPr>
          <w:bCs/>
        </w:rPr>
        <w:t>:</w:t>
      </w:r>
      <w:r w:rsidRPr="00791CE9">
        <w:t xml:space="preserve"> Tests </w:t>
      </w:r>
      <w:r w:rsidRPr="00791CE9">
        <w:rPr>
          <w:lang w:eastAsia="ja-JP"/>
        </w:rPr>
        <w:t>loading of scaling list</w:t>
      </w:r>
      <w:r w:rsidRPr="00791CE9">
        <w:t xml:space="preserve"> in </w:t>
      </w:r>
      <w:r w:rsidRPr="00791CE9">
        <w:rPr>
          <w:lang w:eastAsia="ja-JP"/>
        </w:rPr>
        <w:t>the sequence parameter set</w:t>
      </w:r>
      <w:r w:rsidRPr="00791CE9">
        <w:t xml:space="preserve"> and </w:t>
      </w:r>
      <w:r w:rsidRPr="00791CE9">
        <w:rPr>
          <w:lang w:eastAsia="ja-JP"/>
        </w:rPr>
        <w:t>the picture parameter set</w:t>
      </w:r>
      <w:r w:rsidRPr="00791CE9">
        <w:t>. Tests 8x8 block size transform mode. Tests decoding of level prefix more than 16 bits in CAVLC entropy coding. Tests deblocking for 8x8 transform.</w:t>
      </w:r>
      <w:bookmarkEnd w:id="610"/>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 xml:space="preserve">with </w:t>
      </w:r>
      <w:r w:rsidRPr="00791CE9">
        <w:t>8x8</w:t>
      </w:r>
      <w:r w:rsidRPr="00791CE9">
        <w:rPr>
          <w:lang w:eastAsia="ja-JP"/>
        </w:rPr>
        <w:t xml:space="preserve"> block size</w:t>
      </w:r>
      <w:r w:rsidRPr="00791CE9">
        <w:t xml:space="preserve"> transform for CAVLC and </w:t>
      </w:r>
      <w:r w:rsidRPr="00791CE9">
        <w:rPr>
          <w:lang w:eastAsia="ja-JP"/>
        </w:rPr>
        <w:t>check that scaling list</w:t>
      </w:r>
      <w:r w:rsidRPr="00791CE9">
        <w:t xml:space="preserve"> </w:t>
      </w:r>
      <w:r w:rsidRPr="00791CE9">
        <w:rPr>
          <w:lang w:eastAsia="ja-JP"/>
        </w:rPr>
        <w:t>is</w:t>
      </w:r>
      <w:r w:rsidRPr="00791CE9">
        <w:t xml:space="preserve"> implemented correctly for frame only coding. </w:t>
      </w:r>
    </w:p>
    <w:p w:rsidR="006B102A" w:rsidRPr="001152BA" w:rsidRDefault="00CD65E6" w:rsidP="001C6736">
      <w:pPr>
        <w:pStyle w:val="4"/>
        <w:rPr>
          <w:lang w:eastAsia="ja-JP"/>
        </w:rPr>
      </w:pPr>
      <w:bookmarkStart w:id="611" w:name="_Toc103501340"/>
      <w:bookmarkStart w:id="612" w:name="_Toc111603190"/>
      <w:r w:rsidRPr="00791CE9">
        <w:rPr>
          <w:noProof/>
        </w:rPr>
        <w:t>6</w:t>
      </w:r>
      <w:r w:rsidRPr="00791CE9">
        <w:t>.</w:t>
      </w:r>
      <w:r w:rsidRPr="00791CE9">
        <w:rPr>
          <w:noProof/>
        </w:rPr>
        <w:t>6</w:t>
      </w:r>
      <w:r w:rsidRPr="00791CE9">
        <w:t>.</w:t>
      </w:r>
      <w:r w:rsidRPr="00791CE9">
        <w:rPr>
          <w:noProof/>
        </w:rPr>
        <w:t>21</w:t>
      </w:r>
      <w:r w:rsidRPr="00791CE9">
        <w:t>.</w:t>
      </w:r>
      <w:r w:rsidRPr="00791CE9">
        <w:rPr>
          <w:noProof/>
        </w:rPr>
        <w:t>2</w:t>
      </w:r>
      <w:r w:rsidRPr="00791CE9">
        <w:tab/>
        <w:t>Test bitstream #</w:t>
      </w:r>
      <w:r w:rsidRPr="00791CE9">
        <w:rPr>
          <w:lang w:eastAsia="ja-JP"/>
        </w:rPr>
        <w:t>FREH-2, #FREH-29</w:t>
      </w:r>
      <w:bookmarkEnd w:id="611"/>
      <w:bookmarkEnd w:id="612"/>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Temporal direct prediction is used for direct prediction. direct_8x8_inference_flag is </w:t>
      </w:r>
      <w:r w:rsidRPr="00791CE9">
        <w:rPr>
          <w:lang w:eastAsia="ja-JP"/>
        </w:rPr>
        <w:t xml:space="preserve">set </w:t>
      </w:r>
      <w:r w:rsidRPr="00791CE9">
        <w:t xml:space="preserve">equal to 0. </w:t>
      </w:r>
      <w:r w:rsidRPr="00791CE9">
        <w:rPr>
          <w:lang w:eastAsia="ja-JP"/>
        </w:rPr>
        <w:t xml:space="preserve">Both 4x4 and 8x8 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Tests loading of </w:t>
      </w:r>
      <w:r w:rsidRPr="00791CE9">
        <w:rPr>
          <w:lang w:eastAsia="ja-JP"/>
        </w:rPr>
        <w:t>scaling list</w:t>
      </w:r>
      <w:r w:rsidRPr="00791CE9">
        <w:t xml:space="preserve"> in</w:t>
      </w:r>
      <w:r w:rsidRPr="00791CE9">
        <w:rPr>
          <w:lang w:eastAsia="ja-JP"/>
        </w:rPr>
        <w:t xml:space="preserve"> the</w:t>
      </w:r>
      <w:r w:rsidRPr="00791CE9">
        <w:t xml:space="preserve"> </w:t>
      </w:r>
      <w:r w:rsidRPr="00791CE9">
        <w:rPr>
          <w:lang w:eastAsia="ja-JP"/>
        </w:rPr>
        <w:t>sequence parameter set</w:t>
      </w:r>
      <w:r w:rsidRPr="00791CE9">
        <w:t xml:space="preserve"> and </w:t>
      </w:r>
      <w:r w:rsidRPr="00791CE9">
        <w:rPr>
          <w:lang w:eastAsia="ja-JP"/>
        </w:rPr>
        <w:t>the picture parameter set</w:t>
      </w:r>
      <w:r w:rsidRPr="00791CE9">
        <w:t>. Tests deblocking for 4x4 and 8x8 transform.</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 xml:space="preserve"> and</w:t>
      </w:r>
      <w:r w:rsidRPr="00791CE9">
        <w:rPr>
          <w:lang w:eastAsia="ja-JP"/>
        </w:rPr>
        <w:t xml:space="preserve"> check that</w:t>
      </w:r>
      <w:r w:rsidRPr="00791CE9">
        <w:t xml:space="preserve"> </w:t>
      </w:r>
      <w:r w:rsidRPr="00791CE9">
        <w:rPr>
          <w:lang w:eastAsia="ja-JP"/>
        </w:rPr>
        <w:t>scaling list</w:t>
      </w:r>
      <w:r w:rsidRPr="00791CE9">
        <w:t xml:space="preserve"> is implemented correctly for CABAC entropy coding for frame only coding.</w:t>
      </w:r>
    </w:p>
    <w:p w:rsidR="006B102A" w:rsidRPr="001152BA" w:rsidRDefault="00CD65E6" w:rsidP="001C6736">
      <w:pPr>
        <w:pStyle w:val="4"/>
        <w:rPr>
          <w:lang w:eastAsia="ja-JP"/>
        </w:rPr>
      </w:pPr>
      <w:bookmarkStart w:id="613" w:name="_Toc103501341"/>
      <w:bookmarkStart w:id="614" w:name="_Toc111603191"/>
      <w:r w:rsidRPr="00791CE9">
        <w:rPr>
          <w:noProof/>
        </w:rPr>
        <w:t>6</w:t>
      </w:r>
      <w:r w:rsidRPr="00791CE9">
        <w:t>.</w:t>
      </w:r>
      <w:r w:rsidRPr="00791CE9">
        <w:rPr>
          <w:noProof/>
        </w:rPr>
        <w:t>6</w:t>
      </w:r>
      <w:r w:rsidRPr="00791CE9">
        <w:t>.</w:t>
      </w:r>
      <w:r w:rsidRPr="00791CE9">
        <w:rPr>
          <w:noProof/>
        </w:rPr>
        <w:t>21</w:t>
      </w:r>
      <w:r w:rsidRPr="00791CE9">
        <w:t>.</w:t>
      </w:r>
      <w:r w:rsidRPr="00791CE9">
        <w:rPr>
          <w:noProof/>
        </w:rPr>
        <w:t>3</w:t>
      </w:r>
      <w:r w:rsidRPr="00791CE9">
        <w:tab/>
        <w:t>Test bitstream #</w:t>
      </w:r>
      <w:r w:rsidRPr="00791CE9">
        <w:rPr>
          <w:lang w:eastAsia="ja-JP"/>
        </w:rPr>
        <w:t>FREH-3, #FREH-30</w:t>
      </w:r>
      <w:bookmarkEnd w:id="613"/>
      <w:bookmarkEnd w:id="614"/>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 xml:space="preserve">The value of </w:t>
      </w:r>
      <w:r w:rsidRPr="00791CE9">
        <w:t xml:space="preserve">cabac_init_idc is </w:t>
      </w:r>
      <w:r w:rsidRPr="00791CE9">
        <w:rPr>
          <w:lang w:eastAsia="ja-JP"/>
        </w:rPr>
        <w:t>adaptively changed in</w:t>
      </w:r>
      <w:r w:rsidRPr="00791CE9">
        <w:t xml:space="preserve"> slice header.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a coded frame or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frames and fields</w:t>
      </w:r>
      <w:r w:rsidRPr="00791CE9">
        <w:rPr>
          <w:lang w:eastAsia="ja-JP"/>
        </w:rPr>
        <w:t xml:space="preserve"> 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15" w:name="_Toc103501342"/>
      <w:bookmarkStart w:id="616" w:name="_Toc111603192"/>
      <w:r w:rsidRPr="00791CE9">
        <w:rPr>
          <w:noProof/>
        </w:rPr>
        <w:t>6</w:t>
      </w:r>
      <w:r w:rsidRPr="00791CE9">
        <w:t>.</w:t>
      </w:r>
      <w:r w:rsidRPr="00791CE9">
        <w:rPr>
          <w:noProof/>
        </w:rPr>
        <w:t>6</w:t>
      </w:r>
      <w:r w:rsidRPr="00791CE9">
        <w:t>.</w:t>
      </w:r>
      <w:r w:rsidRPr="00791CE9">
        <w:rPr>
          <w:noProof/>
        </w:rPr>
        <w:t>21</w:t>
      </w:r>
      <w:r w:rsidRPr="00791CE9">
        <w:t>.</w:t>
      </w:r>
      <w:r w:rsidRPr="00791CE9">
        <w:rPr>
          <w:noProof/>
        </w:rPr>
        <w:t>4</w:t>
      </w:r>
      <w:r w:rsidRPr="00791CE9">
        <w:tab/>
        <w:t>Test bitstream #</w:t>
      </w:r>
      <w:r w:rsidRPr="00791CE9">
        <w:rPr>
          <w:lang w:eastAsia="ja-JP"/>
        </w:rPr>
        <w:t>FREH-4, #FREH-31</w:t>
      </w:r>
      <w:bookmarkEnd w:id="615"/>
      <w:bookmarkEnd w:id="616"/>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w:t>
      </w:r>
      <w:r w:rsidRPr="00791CE9">
        <w:rPr>
          <w:lang w:eastAsia="ja-JP"/>
        </w:rPr>
        <w:t xml:space="preserve">The value of </w:t>
      </w:r>
      <w:r w:rsidRPr="00791CE9">
        <w:t xml:space="preserve">cabac_init_idc is </w:t>
      </w:r>
      <w:r w:rsidRPr="00791CE9">
        <w:rPr>
          <w:lang w:eastAsia="ja-JP"/>
        </w:rPr>
        <w:t>adaptively changed in</w:t>
      </w:r>
      <w:r w:rsidRPr="00791CE9">
        <w:t xml:space="preserve"> slice header.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either a coded frame or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frames and fields</w:t>
      </w:r>
      <w:r w:rsidRPr="00791CE9">
        <w:rPr>
          <w:lang w:eastAsia="ja-JP"/>
        </w:rPr>
        <w:t xml:space="preserve"> 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17" w:name="_Toc103501343"/>
      <w:bookmarkStart w:id="618" w:name="_Toc111603193"/>
      <w:r w:rsidRPr="00791CE9">
        <w:rPr>
          <w:noProof/>
        </w:rPr>
        <w:t>6</w:t>
      </w:r>
      <w:r w:rsidRPr="00791CE9">
        <w:t>.</w:t>
      </w:r>
      <w:r w:rsidRPr="00791CE9">
        <w:rPr>
          <w:noProof/>
        </w:rPr>
        <w:t>6</w:t>
      </w:r>
      <w:r w:rsidRPr="00791CE9">
        <w:t>.</w:t>
      </w:r>
      <w:r w:rsidRPr="00791CE9">
        <w:rPr>
          <w:noProof/>
        </w:rPr>
        <w:t>21</w:t>
      </w:r>
      <w:r w:rsidRPr="00791CE9">
        <w:t>.</w:t>
      </w:r>
      <w:r w:rsidRPr="00791CE9">
        <w:rPr>
          <w:noProof/>
        </w:rPr>
        <w:t>5</w:t>
      </w:r>
      <w:r w:rsidRPr="00791CE9">
        <w:tab/>
        <w:t>Test bitstream #</w:t>
      </w:r>
      <w:r w:rsidRPr="00791CE9">
        <w:rPr>
          <w:lang w:eastAsia="ja-JP"/>
        </w:rPr>
        <w:t>FREH-5, #FREH-32</w:t>
      </w:r>
      <w:bookmarkEnd w:id="617"/>
      <w:bookmarkEnd w:id="618"/>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w:t>
      </w:r>
      <w:r w:rsidRPr="00791CE9">
        <w:rPr>
          <w:lang w:eastAsia="ja-JP"/>
        </w:rPr>
        <w:t xml:space="preserve">The value of </w:t>
      </w:r>
      <w:r w:rsidRPr="00791CE9">
        <w:t xml:space="preserve">cabac_init_idc is </w:t>
      </w:r>
      <w:r w:rsidRPr="00791CE9">
        <w:rPr>
          <w:lang w:eastAsia="ja-JP"/>
        </w:rPr>
        <w:t>adaptively changed in</w:t>
      </w:r>
      <w:r w:rsidRPr="00791CE9">
        <w:t xml:space="preserve"> slice header. </w:t>
      </w:r>
      <w:r w:rsidRPr="00791CE9">
        <w:lastRenderedPageBreak/>
        <w:t xml:space="preserve">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a coded frame.</w:t>
      </w:r>
      <w:r w:rsidRPr="00791CE9">
        <w:rPr>
          <w:lang w:eastAsia="ja-JP"/>
        </w:rPr>
        <w:t xml:space="preserve"> </w:t>
      </w:r>
      <w:r w:rsidRPr="00791CE9">
        <w:t>mb_adaptive_frame_field_coding is equal to 1.</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Macroblock adaptive frame field decoding and slices of a coded </w:t>
      </w:r>
      <w:r w:rsidRPr="00791CE9">
        <w:rPr>
          <w:lang w:eastAsia="ja-JP"/>
        </w:rPr>
        <w:t xml:space="preserve">frame with both </w:t>
      </w:r>
      <w:r w:rsidRPr="00791CE9">
        <w:t>4x4 and 8x8 block size transform mode</w:t>
      </w:r>
      <w:r w:rsidRPr="00791CE9">
        <w:rPr>
          <w:lang w:eastAsia="ja-JP"/>
        </w:rPr>
        <w:t>s</w:t>
      </w:r>
      <w:r w:rsidRPr="00791CE9">
        <w:t xml:space="preserve"> in CABAC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frames with mb_adaptive_frame_field_flag=1</w:t>
      </w:r>
      <w:r w:rsidRPr="00791CE9">
        <w:rPr>
          <w:lang w:eastAsia="ja-JP"/>
        </w:rPr>
        <w:t xml:space="preserve"> and 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19" w:name="_Toc103501344"/>
      <w:bookmarkStart w:id="620" w:name="_Toc111603194"/>
      <w:r w:rsidRPr="00791CE9">
        <w:rPr>
          <w:noProof/>
        </w:rPr>
        <w:t>6</w:t>
      </w:r>
      <w:r w:rsidRPr="00791CE9">
        <w:t>.</w:t>
      </w:r>
      <w:r w:rsidRPr="00791CE9">
        <w:rPr>
          <w:noProof/>
        </w:rPr>
        <w:t>6</w:t>
      </w:r>
      <w:r w:rsidRPr="00791CE9">
        <w:t>.</w:t>
      </w:r>
      <w:r w:rsidRPr="00791CE9">
        <w:rPr>
          <w:noProof/>
        </w:rPr>
        <w:t>21</w:t>
      </w:r>
      <w:r w:rsidRPr="00791CE9">
        <w:t>.</w:t>
      </w:r>
      <w:r w:rsidRPr="00791CE9">
        <w:rPr>
          <w:noProof/>
        </w:rPr>
        <w:t>6</w:t>
      </w:r>
      <w:r w:rsidRPr="00791CE9">
        <w:tab/>
        <w:t>Test bitstream #</w:t>
      </w:r>
      <w:r w:rsidRPr="00791CE9">
        <w:rPr>
          <w:lang w:eastAsia="ja-JP"/>
        </w:rPr>
        <w:t>FREH-6, #FREH-33</w:t>
      </w:r>
      <w:bookmarkEnd w:id="619"/>
      <w:bookmarkEnd w:id="620"/>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0, specifying the CAVLC parsing process. pic_order_cnt_type is equal to 0. </w:t>
      </w:r>
      <w:r w:rsidRPr="00791CE9">
        <w:rPr>
          <w:lang w:eastAsia="ja-JP"/>
        </w:rPr>
        <w:t>Temporal</w:t>
      </w:r>
      <w:r w:rsidRPr="00791CE9">
        <w:t xml:space="preserve"> direct prediction is used for direct prediction. direct_8x8_inference_flag is equal to </w:t>
      </w:r>
      <w:r w:rsidRPr="00791CE9">
        <w:rPr>
          <w:lang w:eastAsia="ja-JP"/>
        </w:rPr>
        <w:t>1</w:t>
      </w:r>
      <w:r w:rsidRPr="00791CE9">
        <w:t xml:space="preserve">. Transform mode is set to 8x8 block size only. </w:t>
      </w:r>
      <w:r w:rsidRPr="00791CE9">
        <w:rPr>
          <w:lang w:eastAsia="ja-JP"/>
        </w:rPr>
        <w:t xml:space="preserve">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 xml:space="preserve">. Each slice is either a coded frame or a coded field. mb_adaptive_frame_field_coding is equal to 1 in </w:t>
      </w:r>
      <w:r w:rsidRPr="00791CE9">
        <w:rPr>
          <w:lang w:eastAsia="ja-JP"/>
        </w:rPr>
        <w:t xml:space="preserve">coded </w:t>
      </w:r>
      <w:r w:rsidRPr="00791CE9">
        <w:t>frames.</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bookmarkStart w:id="621" w:name="_Toc111603195"/>
      <w:r w:rsidRPr="00791CE9">
        <w:rPr>
          <w:b/>
          <w:bCs/>
        </w:rPr>
        <w:t>Functional stage</w:t>
      </w:r>
      <w:r w:rsidRPr="00791CE9">
        <w:rPr>
          <w:bCs/>
        </w:rPr>
        <w:t>:</w:t>
      </w:r>
      <w:r w:rsidRPr="00791CE9">
        <w:t xml:space="preserve"> Tests loading of </w:t>
      </w:r>
      <w:r w:rsidRPr="00791CE9">
        <w:rPr>
          <w:lang w:eastAsia="ja-JP"/>
        </w:rPr>
        <w:t>scaling list</w:t>
      </w:r>
      <w:r w:rsidRPr="00791CE9">
        <w:t xml:space="preserve"> in </w:t>
      </w:r>
      <w:r w:rsidRPr="00791CE9">
        <w:rPr>
          <w:lang w:eastAsia="ja-JP"/>
        </w:rPr>
        <w:t>the sequence parameter set</w:t>
      </w:r>
      <w:r w:rsidRPr="00791CE9">
        <w:t xml:space="preserve"> and </w:t>
      </w:r>
      <w:r w:rsidRPr="00791CE9">
        <w:rPr>
          <w:lang w:eastAsia="ja-JP"/>
        </w:rPr>
        <w:t>the picture parameter set</w:t>
      </w:r>
      <w:r w:rsidRPr="00791CE9">
        <w:t>. Tests 8x8 block size transform mode. Tests decoding of level prefix more than 16 bits in CAVLC entropy coding. Tests deblocking for 8x8 transform.</w:t>
      </w:r>
      <w:bookmarkEnd w:id="621"/>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 xml:space="preserve">with </w:t>
      </w:r>
      <w:r w:rsidRPr="00791CE9">
        <w:t>8x8</w:t>
      </w:r>
      <w:r w:rsidRPr="00791CE9">
        <w:rPr>
          <w:lang w:eastAsia="ja-JP"/>
        </w:rPr>
        <w:t xml:space="preserve"> block size</w:t>
      </w:r>
      <w:r w:rsidRPr="00791CE9">
        <w:t xml:space="preserve"> transform for CAVLC and </w:t>
      </w:r>
      <w:r w:rsidRPr="00791CE9">
        <w:rPr>
          <w:lang w:eastAsia="ja-JP"/>
        </w:rPr>
        <w:t>check that scaling list is</w:t>
      </w:r>
      <w:r w:rsidRPr="00791CE9">
        <w:t xml:space="preserve"> implemented correctly for both slices of a coded frame with mb_adaptive_frame_field_flag=1 and slices of a coded field.</w:t>
      </w:r>
    </w:p>
    <w:p w:rsidR="006B102A" w:rsidRPr="001152BA" w:rsidRDefault="00CD65E6" w:rsidP="001C6736">
      <w:pPr>
        <w:pStyle w:val="4"/>
        <w:rPr>
          <w:lang w:eastAsia="ja-JP"/>
        </w:rPr>
      </w:pPr>
      <w:bookmarkStart w:id="622" w:name="_Toc103501345"/>
      <w:bookmarkStart w:id="623" w:name="_Toc111603196"/>
      <w:r w:rsidRPr="00791CE9">
        <w:rPr>
          <w:noProof/>
        </w:rPr>
        <w:t>6</w:t>
      </w:r>
      <w:r w:rsidRPr="00791CE9">
        <w:t>.</w:t>
      </w:r>
      <w:r w:rsidRPr="00791CE9">
        <w:rPr>
          <w:noProof/>
        </w:rPr>
        <w:t>6</w:t>
      </w:r>
      <w:r w:rsidRPr="00791CE9">
        <w:t>.</w:t>
      </w:r>
      <w:r w:rsidRPr="00791CE9">
        <w:rPr>
          <w:noProof/>
        </w:rPr>
        <w:t>21</w:t>
      </w:r>
      <w:r w:rsidRPr="00791CE9">
        <w:t>.</w:t>
      </w:r>
      <w:r w:rsidRPr="00791CE9">
        <w:rPr>
          <w:noProof/>
        </w:rPr>
        <w:t>7</w:t>
      </w:r>
      <w:r w:rsidRPr="00791CE9">
        <w:tab/>
        <w:t>Test bitstream #</w:t>
      </w:r>
      <w:r w:rsidRPr="00791CE9">
        <w:rPr>
          <w:lang w:eastAsia="ja-JP"/>
        </w:rPr>
        <w:t>FREH-7, #FREH-34</w:t>
      </w:r>
      <w:bookmarkEnd w:id="622"/>
      <w:bookmarkEnd w:id="623"/>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Temporal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 xml:space="preserve">Both 4x4 and 8x8 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 xml:space="preserve">. Each slice is either a coded frame or a coded field. mb_adaptive_frame_field_coding is equal to 1 in </w:t>
      </w:r>
      <w:r w:rsidRPr="00791CE9">
        <w:rPr>
          <w:lang w:eastAsia="ja-JP"/>
        </w:rPr>
        <w:t>coded</w:t>
      </w:r>
      <w:r w:rsidRPr="00791CE9">
        <w:t xml:space="preserve"> frames.</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Tests loading of </w:t>
      </w:r>
      <w:r w:rsidRPr="00791CE9">
        <w:rPr>
          <w:lang w:eastAsia="ja-JP"/>
        </w:rPr>
        <w:t>scaling list</w:t>
      </w:r>
      <w:r w:rsidRPr="00791CE9">
        <w:t xml:space="preserve"> in </w:t>
      </w:r>
      <w:r w:rsidRPr="00791CE9">
        <w:rPr>
          <w:lang w:eastAsia="ja-JP"/>
        </w:rPr>
        <w:t>the sequence parameter set</w:t>
      </w:r>
      <w:r w:rsidRPr="00791CE9">
        <w:t xml:space="preserve"> and </w:t>
      </w:r>
      <w:r w:rsidRPr="00791CE9">
        <w:rPr>
          <w:lang w:eastAsia="ja-JP"/>
        </w:rPr>
        <w:t>the picture parameter set</w:t>
      </w:r>
      <w:r w:rsidRPr="00791CE9">
        <w:t>. Tests deblocking for 4x4 and 8x8 transform.</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 xml:space="preserve"> and</w:t>
      </w:r>
      <w:r w:rsidRPr="00791CE9">
        <w:rPr>
          <w:lang w:eastAsia="ja-JP"/>
        </w:rPr>
        <w:t xml:space="preserve"> check that</w:t>
      </w:r>
      <w:r w:rsidRPr="00791CE9">
        <w:t xml:space="preserve"> </w:t>
      </w:r>
      <w:r w:rsidRPr="00791CE9">
        <w:rPr>
          <w:lang w:eastAsia="ja-JP"/>
        </w:rPr>
        <w:t>scaling list</w:t>
      </w:r>
      <w:r w:rsidRPr="00791CE9">
        <w:t xml:space="preserve"> is implemented correctly for CABAC entropy coding for both slices of a coded frame with mb_adaptive_frame_field_flag=1 and slices of a coded field.</w:t>
      </w:r>
    </w:p>
    <w:p w:rsidR="006B102A" w:rsidRPr="001152BA" w:rsidRDefault="00CD65E6" w:rsidP="001C6736">
      <w:pPr>
        <w:pStyle w:val="4"/>
        <w:rPr>
          <w:lang w:eastAsia="ja-JP"/>
        </w:rPr>
      </w:pPr>
      <w:bookmarkStart w:id="624" w:name="_Toc103501346"/>
      <w:bookmarkStart w:id="625" w:name="_Toc111603197"/>
      <w:r w:rsidRPr="00791CE9">
        <w:rPr>
          <w:noProof/>
        </w:rPr>
        <w:t>6</w:t>
      </w:r>
      <w:r w:rsidRPr="00791CE9">
        <w:t>.</w:t>
      </w:r>
      <w:r w:rsidRPr="00791CE9">
        <w:rPr>
          <w:noProof/>
        </w:rPr>
        <w:t>6</w:t>
      </w:r>
      <w:r w:rsidRPr="00791CE9">
        <w:t>.</w:t>
      </w:r>
      <w:r w:rsidRPr="00791CE9">
        <w:rPr>
          <w:noProof/>
        </w:rPr>
        <w:t>21</w:t>
      </w:r>
      <w:r w:rsidRPr="00791CE9">
        <w:t>.</w:t>
      </w:r>
      <w:r w:rsidRPr="00791CE9">
        <w:rPr>
          <w:noProof/>
        </w:rPr>
        <w:t>8</w:t>
      </w:r>
      <w:r w:rsidRPr="00791CE9">
        <w:tab/>
        <w:t>Test bitstream #</w:t>
      </w:r>
      <w:r w:rsidRPr="00791CE9">
        <w:rPr>
          <w:lang w:eastAsia="ja-JP"/>
        </w:rPr>
        <w:t>FREH-8</w:t>
      </w:r>
      <w:bookmarkEnd w:id="624"/>
      <w:bookmarkEnd w:id="625"/>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disable_deblocking_filter_idc is equal to 1, specifying disabling of the deblocking filter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Both seq_scaling_matrix_present_flag and pic_scaling_matrix are set to 0.</w:t>
      </w:r>
      <w:r w:rsidRPr="00791CE9">
        <w:t xml:space="preserve">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26" w:name="_Toc103501347"/>
      <w:bookmarkStart w:id="627" w:name="_Toc111603198"/>
      <w:r w:rsidRPr="00791CE9">
        <w:rPr>
          <w:noProof/>
        </w:rPr>
        <w:t>6</w:t>
      </w:r>
      <w:r w:rsidRPr="00791CE9">
        <w:t>.</w:t>
      </w:r>
      <w:r w:rsidRPr="00791CE9">
        <w:rPr>
          <w:noProof/>
        </w:rPr>
        <w:t>6</w:t>
      </w:r>
      <w:r w:rsidRPr="00791CE9">
        <w:t>.</w:t>
      </w:r>
      <w:r w:rsidRPr="00791CE9">
        <w:rPr>
          <w:noProof/>
        </w:rPr>
        <w:t>21</w:t>
      </w:r>
      <w:r w:rsidRPr="00791CE9">
        <w:t>.</w:t>
      </w:r>
      <w:r w:rsidRPr="00791CE9">
        <w:rPr>
          <w:noProof/>
        </w:rPr>
        <w:t>9</w:t>
      </w:r>
      <w:r w:rsidRPr="00791CE9">
        <w:tab/>
        <w:t>Test bitstream #</w:t>
      </w:r>
      <w:r w:rsidRPr="00791CE9">
        <w:rPr>
          <w:lang w:eastAsia="ja-JP"/>
        </w:rPr>
        <w:t>FREH-9</w:t>
      </w:r>
      <w:bookmarkEnd w:id="626"/>
      <w:bookmarkEnd w:id="627"/>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 are set to 0. </w:t>
      </w:r>
      <w:r w:rsidRPr="00791CE9">
        <w:t>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r w:rsidRPr="00791CE9">
        <w:rPr>
          <w:b/>
          <w:bCs/>
        </w:rPr>
        <w:lastRenderedPageBreak/>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28" w:name="_Toc103501348"/>
      <w:bookmarkStart w:id="629" w:name="_Toc111603199"/>
      <w:r w:rsidRPr="00791CE9">
        <w:rPr>
          <w:noProof/>
        </w:rPr>
        <w:t>6</w:t>
      </w:r>
      <w:r w:rsidRPr="00791CE9">
        <w:t>.</w:t>
      </w:r>
      <w:r w:rsidRPr="00791CE9">
        <w:rPr>
          <w:noProof/>
        </w:rPr>
        <w:t>6</w:t>
      </w:r>
      <w:r w:rsidRPr="00791CE9">
        <w:t>.</w:t>
      </w:r>
      <w:r w:rsidRPr="00791CE9">
        <w:rPr>
          <w:noProof/>
        </w:rPr>
        <w:t>21</w:t>
      </w:r>
      <w:r w:rsidRPr="00791CE9">
        <w:t>.</w:t>
      </w:r>
      <w:r w:rsidRPr="00791CE9">
        <w:rPr>
          <w:noProof/>
        </w:rPr>
        <w:t>10</w:t>
      </w:r>
      <w:r w:rsidRPr="00791CE9">
        <w:tab/>
        <w:t xml:space="preserve">  Test bitstream #</w:t>
      </w:r>
      <w:r w:rsidRPr="00791CE9">
        <w:rPr>
          <w:lang w:eastAsia="ja-JP"/>
        </w:rPr>
        <w:t>FREH-10</w:t>
      </w:r>
      <w:bookmarkEnd w:id="628"/>
      <w:bookmarkEnd w:id="629"/>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disable_deblocking_filter_idc is equal to 1, specifying disabling of the deblocking filter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Both seq_scaling_matrix_present_flag and pic_scaling_matrix are set to 0.</w:t>
      </w:r>
      <w:r w:rsidRPr="00791CE9">
        <w:t xml:space="preserve">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30" w:name="_Toc103501349"/>
      <w:bookmarkStart w:id="631" w:name="_Toc111603200"/>
      <w:r w:rsidRPr="00791CE9">
        <w:rPr>
          <w:noProof/>
        </w:rPr>
        <w:t>6</w:t>
      </w:r>
      <w:r w:rsidRPr="00791CE9">
        <w:t>.</w:t>
      </w:r>
      <w:r w:rsidRPr="00791CE9">
        <w:rPr>
          <w:noProof/>
        </w:rPr>
        <w:t>6</w:t>
      </w:r>
      <w:r w:rsidRPr="00791CE9">
        <w:t>.</w:t>
      </w:r>
      <w:r w:rsidRPr="00791CE9">
        <w:rPr>
          <w:noProof/>
        </w:rPr>
        <w:t>21</w:t>
      </w:r>
      <w:r w:rsidRPr="00791CE9">
        <w:t>.</w:t>
      </w:r>
      <w:r w:rsidRPr="00791CE9">
        <w:rPr>
          <w:noProof/>
        </w:rPr>
        <w:t>11</w:t>
      </w:r>
      <w:r w:rsidRPr="00791CE9">
        <w:tab/>
        <w:t xml:space="preserve">  Test bitstream #</w:t>
      </w:r>
      <w:r w:rsidRPr="00791CE9">
        <w:rPr>
          <w:lang w:eastAsia="ja-JP"/>
        </w:rPr>
        <w:t>FREH-11</w:t>
      </w:r>
      <w:bookmarkEnd w:id="630"/>
      <w:bookmarkEnd w:id="631"/>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Both seq_scaling_matrix_present_flag and pic_scaling_matrix are set to 0.</w:t>
      </w:r>
      <w:r w:rsidRPr="00791CE9">
        <w:t xml:space="preserve">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32" w:name="_Toc103501350"/>
      <w:bookmarkStart w:id="633" w:name="_Toc111603201"/>
      <w:r w:rsidRPr="00791CE9">
        <w:rPr>
          <w:noProof/>
        </w:rPr>
        <w:t>6</w:t>
      </w:r>
      <w:r w:rsidRPr="00791CE9">
        <w:t>.</w:t>
      </w:r>
      <w:r w:rsidRPr="00791CE9">
        <w:rPr>
          <w:noProof/>
        </w:rPr>
        <w:t>6</w:t>
      </w:r>
      <w:r w:rsidRPr="00791CE9">
        <w:t>.</w:t>
      </w:r>
      <w:r w:rsidRPr="00791CE9">
        <w:rPr>
          <w:noProof/>
        </w:rPr>
        <w:t>21</w:t>
      </w:r>
      <w:r w:rsidRPr="00791CE9">
        <w:t>.</w:t>
      </w:r>
      <w:r w:rsidRPr="00791CE9">
        <w:rPr>
          <w:noProof/>
        </w:rPr>
        <w:t>12</w:t>
      </w:r>
      <w:r w:rsidRPr="00791CE9">
        <w:tab/>
        <w:t xml:space="preserve">  Test bitstream #</w:t>
      </w:r>
      <w:r w:rsidRPr="00791CE9">
        <w:rPr>
          <w:lang w:eastAsia="ja-JP"/>
        </w:rPr>
        <w:t>FREH-12, #FREH-39</w:t>
      </w:r>
      <w:bookmarkEnd w:id="632"/>
      <w:bookmarkEnd w:id="633"/>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0</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34" w:name="_Toc103501351"/>
      <w:bookmarkStart w:id="635" w:name="_Toc111603202"/>
      <w:r w:rsidRPr="00791CE9">
        <w:rPr>
          <w:noProof/>
        </w:rPr>
        <w:t>6</w:t>
      </w:r>
      <w:r w:rsidRPr="00791CE9">
        <w:t>.</w:t>
      </w:r>
      <w:r w:rsidRPr="00791CE9">
        <w:rPr>
          <w:noProof/>
        </w:rPr>
        <w:t>6</w:t>
      </w:r>
      <w:r w:rsidRPr="00791CE9">
        <w:t>.</w:t>
      </w:r>
      <w:r w:rsidRPr="00791CE9">
        <w:rPr>
          <w:noProof/>
        </w:rPr>
        <w:t>21</w:t>
      </w:r>
      <w:r w:rsidRPr="00791CE9">
        <w:t>.</w:t>
      </w:r>
      <w:r w:rsidRPr="00791CE9">
        <w:rPr>
          <w:noProof/>
        </w:rPr>
        <w:t>13</w:t>
      </w:r>
      <w:r w:rsidRPr="00791CE9">
        <w:tab/>
        <w:t xml:space="preserve">  Test bitstream #</w:t>
      </w:r>
      <w:r w:rsidRPr="00791CE9">
        <w:rPr>
          <w:lang w:eastAsia="ja-JP"/>
        </w:rPr>
        <w:t>FREH-13, #FREH-14, #FREH-15</w:t>
      </w:r>
      <w:bookmarkEnd w:id="634"/>
      <w:bookmarkEnd w:id="635"/>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Both 4x4 and </w:t>
      </w:r>
      <w:r w:rsidRPr="00791CE9">
        <w:rPr>
          <w:lang w:eastAsia="ja-JP"/>
        </w:rPr>
        <w:t>8x8</w:t>
      </w:r>
      <w:r w:rsidRPr="00791CE9">
        <w:t xml:space="preserve"> </w:t>
      </w:r>
      <w:r w:rsidRPr="00791CE9">
        <w:rPr>
          <w:lang w:eastAsia="ja-JP"/>
        </w:rPr>
        <w:t xml:space="preserve">block size </w:t>
      </w:r>
      <w:r w:rsidRPr="00791CE9">
        <w:t xml:space="preserve">transform modes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36" w:name="_Toc103501352"/>
      <w:bookmarkStart w:id="637" w:name="_Toc111603203"/>
      <w:r w:rsidRPr="00791CE9">
        <w:rPr>
          <w:noProof/>
        </w:rPr>
        <w:t>6</w:t>
      </w:r>
      <w:r w:rsidRPr="00791CE9">
        <w:t>.</w:t>
      </w:r>
      <w:r w:rsidRPr="00791CE9">
        <w:rPr>
          <w:noProof/>
        </w:rPr>
        <w:t>6</w:t>
      </w:r>
      <w:r w:rsidRPr="00791CE9">
        <w:t>.</w:t>
      </w:r>
      <w:r w:rsidRPr="00791CE9">
        <w:rPr>
          <w:noProof/>
        </w:rPr>
        <w:t>21</w:t>
      </w:r>
      <w:r w:rsidRPr="00791CE9">
        <w:t>.</w:t>
      </w:r>
      <w:r w:rsidRPr="00791CE9">
        <w:rPr>
          <w:noProof/>
        </w:rPr>
        <w:t>14</w:t>
      </w:r>
      <w:r w:rsidRPr="00791CE9">
        <w:tab/>
        <w:t xml:space="preserve">  Test bitstream #</w:t>
      </w:r>
      <w:r w:rsidRPr="00791CE9">
        <w:rPr>
          <w:lang w:eastAsia="ja-JP"/>
        </w:rPr>
        <w:t>FREH-16</w:t>
      </w:r>
      <w:bookmarkEnd w:id="636"/>
      <w:bookmarkEnd w:id="637"/>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equal to </w:t>
      </w:r>
      <w:r w:rsidRPr="00791CE9">
        <w:rPr>
          <w:lang w:eastAsia="ja-JP"/>
        </w:rPr>
        <w:t>1</w:t>
      </w:r>
      <w:r w:rsidRPr="00791CE9">
        <w:t xml:space="preserve">. </w:t>
      </w:r>
      <w:r w:rsidRPr="00791CE9">
        <w:rPr>
          <w:lang w:eastAsia="ja-JP"/>
        </w:rPr>
        <w:t>8x8</w:t>
      </w:r>
      <w:r w:rsidRPr="00791CE9">
        <w:t xml:space="preserve"> </w:t>
      </w:r>
      <w:r w:rsidRPr="00791CE9">
        <w:rPr>
          <w:lang w:eastAsia="ja-JP"/>
        </w:rPr>
        <w:t xml:space="preserve">block size </w:t>
      </w:r>
      <w:r w:rsidRPr="00791CE9">
        <w:t xml:space="preserve">transform mode </w:t>
      </w:r>
      <w:r w:rsidRPr="00791CE9">
        <w:rPr>
          <w:lang w:eastAsia="ja-JP"/>
        </w:rPr>
        <w:t xml:space="preserve">is </w:t>
      </w:r>
      <w:r w:rsidRPr="00791CE9">
        <w:t xml:space="preserve">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 xml:space="preserve">. </w:t>
      </w:r>
      <w:r w:rsidRPr="00791CE9">
        <w:rPr>
          <w:lang w:eastAsia="ja-JP"/>
        </w:rPr>
        <w:t xml:space="preserve">Each slice is a coded frame.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pPr>
        <w:rPr>
          <w:lang w:eastAsia="ja-JP"/>
        </w:rPr>
      </w:pPr>
      <w:bookmarkStart w:id="638" w:name="_Toc111603204"/>
      <w:r w:rsidRPr="00791CE9">
        <w:rPr>
          <w:b/>
          <w:bCs/>
        </w:rPr>
        <w:t>Functional stage</w:t>
      </w:r>
      <w:r w:rsidRPr="00791CE9">
        <w:rPr>
          <w:bCs/>
        </w:rPr>
        <w:t>:</w:t>
      </w:r>
      <w:r w:rsidRPr="00791CE9">
        <w:t xml:space="preserve"> Tests </w:t>
      </w:r>
      <w:r w:rsidRPr="00791CE9">
        <w:rPr>
          <w:lang w:eastAsia="ja-JP"/>
        </w:rPr>
        <w:t>loading of scaling list</w:t>
      </w:r>
      <w:r w:rsidRPr="00791CE9">
        <w:t xml:space="preserve"> in </w:t>
      </w:r>
      <w:r w:rsidRPr="00791CE9">
        <w:rPr>
          <w:lang w:eastAsia="ja-JP"/>
        </w:rPr>
        <w:t>the sequence parameter set</w:t>
      </w:r>
      <w:r w:rsidRPr="00791CE9">
        <w:t>. Tests 8x8 block size transform mode.</w:t>
      </w:r>
      <w:bookmarkEnd w:id="638"/>
      <w:r w:rsidRPr="00791CE9">
        <w:rPr>
          <w:lang w:eastAsia="ja-JP"/>
        </w:rPr>
        <w:t xml:space="preserve"> </w:t>
      </w:r>
    </w:p>
    <w:p w:rsidR="006B102A" w:rsidRPr="001152BA" w:rsidRDefault="00CD65E6" w:rsidP="006B102A">
      <w:pPr>
        <w:rPr>
          <w:lang w:eastAsia="ja-JP"/>
        </w:rPr>
      </w:pPr>
      <w:bookmarkStart w:id="639" w:name="_Toc111603205"/>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w:t>
      </w:r>
      <w:r w:rsidRPr="00791CE9">
        <w:rPr>
          <w:lang w:eastAsia="ja-JP"/>
        </w:rPr>
        <w:t xml:space="preserve">a </w:t>
      </w:r>
      <w:r w:rsidRPr="00791CE9">
        <w:t xml:space="preserve">coded frame </w:t>
      </w:r>
      <w:r w:rsidRPr="00791CE9">
        <w:rPr>
          <w:lang w:eastAsia="ja-JP"/>
        </w:rPr>
        <w:t xml:space="preserve">with </w:t>
      </w:r>
      <w:r w:rsidRPr="00791CE9">
        <w:t>8x8</w:t>
      </w:r>
      <w:r w:rsidRPr="00791CE9">
        <w:rPr>
          <w:lang w:eastAsia="ja-JP"/>
        </w:rPr>
        <w:t xml:space="preserve"> block size</w:t>
      </w:r>
      <w:r w:rsidRPr="00791CE9">
        <w:t xml:space="preserve"> transform for CA</w:t>
      </w:r>
      <w:r w:rsidRPr="00791CE9">
        <w:rPr>
          <w:lang w:eastAsia="ja-JP"/>
        </w:rPr>
        <w:t>BAC. Check that scaling list</w:t>
      </w:r>
      <w:r w:rsidRPr="00791CE9">
        <w:t xml:space="preserve"> </w:t>
      </w:r>
      <w:r w:rsidRPr="00791CE9">
        <w:rPr>
          <w:lang w:eastAsia="ja-JP"/>
        </w:rPr>
        <w:t>is</w:t>
      </w:r>
      <w:r w:rsidRPr="00791CE9">
        <w:t xml:space="preserve"> implemented correctly for frame only coding. </w:t>
      </w:r>
      <w:r w:rsidRPr="00791CE9">
        <w:rPr>
          <w:lang w:eastAsia="ja-JP"/>
        </w:rPr>
        <w:t>Check that a decoder can handle temporal direct mode with direct_8x8_inference_flag=1 for coded frames with 8x8 block size transform.</w:t>
      </w:r>
      <w:bookmarkEnd w:id="639"/>
    </w:p>
    <w:p w:rsidR="006B102A" w:rsidRPr="001152BA" w:rsidRDefault="00CD65E6" w:rsidP="001C6736">
      <w:pPr>
        <w:pStyle w:val="4"/>
        <w:rPr>
          <w:lang w:eastAsia="ja-JP"/>
        </w:rPr>
      </w:pPr>
      <w:bookmarkStart w:id="640" w:name="_Toc103501353"/>
      <w:bookmarkStart w:id="641" w:name="_Toc111603206"/>
      <w:r w:rsidRPr="00791CE9">
        <w:rPr>
          <w:noProof/>
        </w:rPr>
        <w:lastRenderedPageBreak/>
        <w:t>6</w:t>
      </w:r>
      <w:r w:rsidRPr="00791CE9">
        <w:t>.</w:t>
      </w:r>
      <w:r w:rsidRPr="00791CE9">
        <w:rPr>
          <w:noProof/>
        </w:rPr>
        <w:t>6</w:t>
      </w:r>
      <w:r w:rsidRPr="00791CE9">
        <w:t>.</w:t>
      </w:r>
      <w:r w:rsidRPr="00791CE9">
        <w:rPr>
          <w:noProof/>
        </w:rPr>
        <w:t>21</w:t>
      </w:r>
      <w:r w:rsidRPr="00791CE9">
        <w:t>.</w:t>
      </w:r>
      <w:r w:rsidRPr="00791CE9">
        <w:rPr>
          <w:noProof/>
        </w:rPr>
        <w:t>15</w:t>
      </w:r>
      <w:r w:rsidRPr="00791CE9">
        <w:tab/>
        <w:t xml:space="preserve">  Test bitstream #</w:t>
      </w:r>
      <w:r w:rsidRPr="00791CE9">
        <w:rPr>
          <w:lang w:eastAsia="ja-JP"/>
        </w:rPr>
        <w:t>FREH-17</w:t>
      </w:r>
      <w:bookmarkEnd w:id="640"/>
      <w:bookmarkEnd w:id="641"/>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equal to </w:t>
      </w:r>
      <w:r w:rsidRPr="00791CE9">
        <w:rPr>
          <w:lang w:eastAsia="ja-JP"/>
        </w:rPr>
        <w:t>1</w:t>
      </w:r>
      <w:r w:rsidRPr="00791CE9">
        <w:t xml:space="preserve">. </w:t>
      </w:r>
      <w:r w:rsidRPr="00791CE9">
        <w:rPr>
          <w:lang w:eastAsia="ja-JP"/>
        </w:rPr>
        <w:t>8x8</w:t>
      </w:r>
      <w:r w:rsidRPr="00791CE9">
        <w:t xml:space="preserve"> </w:t>
      </w:r>
      <w:r w:rsidRPr="00791CE9">
        <w:rPr>
          <w:lang w:eastAsia="ja-JP"/>
        </w:rPr>
        <w:t xml:space="preserve">block size </w:t>
      </w:r>
      <w:r w:rsidRPr="00791CE9">
        <w:t xml:space="preserve">transform </w:t>
      </w:r>
      <w:r w:rsidRPr="00791CE9">
        <w:rPr>
          <w:lang w:eastAsia="ja-JP"/>
        </w:rPr>
        <w:t>mode is</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 xml:space="preserve">. Each slice is either a coded frame or a coded field. mb_adaptive_frame_field_coding is equal to 1 in </w:t>
      </w:r>
      <w:r w:rsidRPr="00791CE9">
        <w:rPr>
          <w:lang w:eastAsia="ja-JP"/>
        </w:rPr>
        <w:t xml:space="preserve">coded </w:t>
      </w:r>
      <w:r w:rsidRPr="00791CE9">
        <w:t>frames.</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pPr>
        <w:rPr>
          <w:lang w:eastAsia="ja-JP"/>
        </w:rPr>
      </w:pPr>
      <w:bookmarkStart w:id="642" w:name="_Toc111603207"/>
      <w:r w:rsidRPr="00791CE9">
        <w:rPr>
          <w:b/>
          <w:bCs/>
        </w:rPr>
        <w:t>Functional stage</w:t>
      </w:r>
      <w:r w:rsidRPr="00791CE9">
        <w:rPr>
          <w:bCs/>
        </w:rPr>
        <w:t>:</w:t>
      </w:r>
      <w:r w:rsidRPr="00791CE9">
        <w:t xml:space="preserve"> Tests </w:t>
      </w:r>
      <w:r w:rsidRPr="00791CE9">
        <w:rPr>
          <w:lang w:eastAsia="ja-JP"/>
        </w:rPr>
        <w:t>loading of scaling list</w:t>
      </w:r>
      <w:r w:rsidRPr="00791CE9">
        <w:t xml:space="preserve"> in </w:t>
      </w:r>
      <w:r w:rsidRPr="00791CE9">
        <w:rPr>
          <w:lang w:eastAsia="ja-JP"/>
        </w:rPr>
        <w:t>the sequence parameter set</w:t>
      </w:r>
      <w:r w:rsidRPr="00791CE9">
        <w:t>. Tests 8x8 block size transform mode.</w:t>
      </w:r>
      <w:bookmarkEnd w:id="642"/>
      <w:r w:rsidRPr="00791CE9">
        <w:rPr>
          <w:lang w:eastAsia="ja-JP"/>
        </w:rPr>
        <w:t xml:space="preserve"> </w:t>
      </w:r>
    </w:p>
    <w:p w:rsidR="006B102A" w:rsidRPr="001152BA" w:rsidRDefault="00CD65E6" w:rsidP="006B102A">
      <w:pPr>
        <w:rPr>
          <w:lang w:eastAsia="ja-JP"/>
        </w:rPr>
      </w:pPr>
      <w:bookmarkStart w:id="643" w:name="_Toc111603208"/>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w:t>
      </w:r>
      <w:r w:rsidRPr="00791CE9">
        <w:rPr>
          <w:lang w:eastAsia="ja-JP"/>
        </w:rPr>
        <w:t xml:space="preserve"> a</w:t>
      </w:r>
      <w:r w:rsidRPr="00791CE9">
        <w:t xml:space="preserve"> coded frame </w:t>
      </w:r>
      <w:r w:rsidRPr="00791CE9">
        <w:rPr>
          <w:lang w:eastAsia="ja-JP"/>
        </w:rPr>
        <w:t xml:space="preserve">with </w:t>
      </w:r>
      <w:r w:rsidRPr="00791CE9">
        <w:t>8x8</w:t>
      </w:r>
      <w:r w:rsidRPr="00791CE9">
        <w:rPr>
          <w:lang w:eastAsia="ja-JP"/>
        </w:rPr>
        <w:t xml:space="preserve"> block size</w:t>
      </w:r>
      <w:r w:rsidRPr="00791CE9">
        <w:t xml:space="preserve"> transform for CA</w:t>
      </w:r>
      <w:r w:rsidRPr="00791CE9">
        <w:rPr>
          <w:lang w:eastAsia="ja-JP"/>
        </w:rPr>
        <w:t>BAC. Check that scaling list</w:t>
      </w:r>
      <w:r w:rsidRPr="00791CE9">
        <w:t xml:space="preserve"> </w:t>
      </w:r>
      <w:r w:rsidRPr="00791CE9">
        <w:rPr>
          <w:lang w:eastAsia="ja-JP"/>
        </w:rPr>
        <w:t>is</w:t>
      </w:r>
      <w:r w:rsidRPr="00791CE9">
        <w:t xml:space="preserve"> implemented correctly for </w:t>
      </w:r>
      <w:r w:rsidRPr="00791CE9">
        <w:rPr>
          <w:lang w:eastAsia="ja-JP"/>
        </w:rPr>
        <w:t>field coding and MBAFF</w:t>
      </w:r>
      <w:r w:rsidRPr="00791CE9">
        <w:t xml:space="preserve">. </w:t>
      </w:r>
      <w:r w:rsidRPr="00791CE9">
        <w:rPr>
          <w:lang w:eastAsia="ja-JP"/>
        </w:rPr>
        <w:t>Check that a decoder can handle temporal direct mode with direct_8x8_inference_flag=1 for coded frames with 8x8 block size transform.</w:t>
      </w:r>
      <w:bookmarkEnd w:id="643"/>
    </w:p>
    <w:p w:rsidR="006B102A" w:rsidRPr="001152BA" w:rsidRDefault="00CD65E6" w:rsidP="001C6736">
      <w:pPr>
        <w:pStyle w:val="4"/>
        <w:rPr>
          <w:lang w:eastAsia="ja-JP"/>
        </w:rPr>
      </w:pPr>
      <w:bookmarkStart w:id="644" w:name="_Toc103501354"/>
      <w:bookmarkStart w:id="645" w:name="_Toc111603209"/>
      <w:r w:rsidRPr="00791CE9">
        <w:rPr>
          <w:noProof/>
        </w:rPr>
        <w:t>6</w:t>
      </w:r>
      <w:r w:rsidRPr="00791CE9">
        <w:t>.</w:t>
      </w:r>
      <w:r w:rsidRPr="00791CE9">
        <w:rPr>
          <w:noProof/>
        </w:rPr>
        <w:t>6</w:t>
      </w:r>
      <w:r w:rsidRPr="00791CE9">
        <w:t>.</w:t>
      </w:r>
      <w:r w:rsidRPr="00791CE9">
        <w:rPr>
          <w:noProof/>
        </w:rPr>
        <w:t>21</w:t>
      </w:r>
      <w:r w:rsidRPr="00791CE9">
        <w:t>.</w:t>
      </w:r>
      <w:r w:rsidRPr="00791CE9">
        <w:rPr>
          <w:noProof/>
        </w:rPr>
        <w:t>16</w:t>
      </w:r>
      <w:r w:rsidRPr="00791CE9">
        <w:tab/>
        <w:t xml:space="preserve">  Test bitstream #</w:t>
      </w:r>
      <w:r w:rsidRPr="00791CE9">
        <w:rPr>
          <w:lang w:eastAsia="ja-JP"/>
        </w:rPr>
        <w:t>FREH-18</w:t>
      </w:r>
      <w:bookmarkEnd w:id="644"/>
      <w:bookmarkEnd w:id="645"/>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Both seq_scaling_matrix_present_flag and pic_scaling_matrix are set to 0.</w:t>
      </w:r>
      <w:r w:rsidRPr="00791CE9">
        <w:t xml:space="preserve">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46" w:name="_Toc103501355"/>
      <w:bookmarkStart w:id="647" w:name="_Toc111603210"/>
      <w:r w:rsidRPr="00791CE9">
        <w:rPr>
          <w:noProof/>
        </w:rPr>
        <w:t>6</w:t>
      </w:r>
      <w:r w:rsidRPr="00791CE9">
        <w:t>.</w:t>
      </w:r>
      <w:r w:rsidRPr="00791CE9">
        <w:rPr>
          <w:noProof/>
        </w:rPr>
        <w:t>6</w:t>
      </w:r>
      <w:r w:rsidRPr="00791CE9">
        <w:t>.</w:t>
      </w:r>
      <w:r w:rsidRPr="00791CE9">
        <w:rPr>
          <w:noProof/>
        </w:rPr>
        <w:t>21</w:t>
      </w:r>
      <w:r w:rsidRPr="00791CE9">
        <w:t>.</w:t>
      </w:r>
      <w:r w:rsidRPr="00791CE9">
        <w:rPr>
          <w:noProof/>
        </w:rPr>
        <w:t>17</w:t>
      </w:r>
      <w:r w:rsidRPr="00791CE9">
        <w:tab/>
        <w:t xml:space="preserve">  Test bitstream #</w:t>
      </w:r>
      <w:r w:rsidRPr="00791CE9">
        <w:rPr>
          <w:lang w:eastAsia="ja-JP"/>
        </w:rPr>
        <w:t>FREH-19</w:t>
      </w:r>
      <w:bookmarkEnd w:id="646"/>
      <w:bookmarkEnd w:id="647"/>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w:t>
      </w:r>
      <w:r w:rsidRPr="00791CE9">
        <w:rPr>
          <w:lang w:eastAsia="ja-JP"/>
        </w:rPr>
        <w:t>AVLC</w:t>
      </w:r>
      <w:r w:rsidRPr="00791CE9">
        <w:t xml:space="preserve"> parsing process. disable_deblocking_filter_idc is equal to 1, specifying disabling of the deblocking filter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 are set to 0. </w:t>
      </w:r>
      <w:r w:rsidRPr="00791CE9">
        <w:t>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w:t>
      </w:r>
      <w:r w:rsidRPr="00791CE9">
        <w:rPr>
          <w:lang w:eastAsia="ja-JP"/>
        </w:rPr>
        <w:t>CAVLC</w:t>
      </w:r>
      <w:r w:rsidRPr="00791CE9">
        <w:t xml:space="preserve">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48" w:name="_Toc103501356"/>
      <w:bookmarkStart w:id="649" w:name="_Toc111603211"/>
      <w:r w:rsidRPr="00791CE9">
        <w:rPr>
          <w:noProof/>
        </w:rPr>
        <w:t>6</w:t>
      </w:r>
      <w:r w:rsidRPr="00791CE9">
        <w:t>.</w:t>
      </w:r>
      <w:r w:rsidRPr="00791CE9">
        <w:rPr>
          <w:noProof/>
        </w:rPr>
        <w:t>6</w:t>
      </w:r>
      <w:r w:rsidRPr="00791CE9">
        <w:t>.</w:t>
      </w:r>
      <w:r w:rsidRPr="00791CE9">
        <w:rPr>
          <w:noProof/>
        </w:rPr>
        <w:t>21</w:t>
      </w:r>
      <w:r w:rsidRPr="00791CE9">
        <w:t>.</w:t>
      </w:r>
      <w:r w:rsidRPr="00791CE9">
        <w:rPr>
          <w:noProof/>
        </w:rPr>
        <w:t>18</w:t>
      </w:r>
      <w:r w:rsidRPr="00791CE9">
        <w:tab/>
        <w:t xml:space="preserve">  Test bitstream #</w:t>
      </w:r>
      <w:r w:rsidRPr="00791CE9">
        <w:rPr>
          <w:lang w:eastAsia="ja-JP"/>
        </w:rPr>
        <w:t>FREH-20</w:t>
      </w:r>
      <w:bookmarkEnd w:id="648"/>
      <w:bookmarkEnd w:id="649"/>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disable_deblocking_filter_idc is equal to 1, specifying disabling of the deblocking filter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Both seq_scaling_matrix_present_flag and pic_scaling_matrix are set to 0.</w:t>
      </w:r>
      <w:r w:rsidRPr="00791CE9">
        <w:t xml:space="preserve">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50" w:name="_Toc103501357"/>
      <w:bookmarkStart w:id="651" w:name="_Toc111603212"/>
      <w:r w:rsidRPr="00791CE9">
        <w:rPr>
          <w:noProof/>
        </w:rPr>
        <w:t>6</w:t>
      </w:r>
      <w:r w:rsidRPr="00791CE9">
        <w:t>.</w:t>
      </w:r>
      <w:r w:rsidRPr="00791CE9">
        <w:rPr>
          <w:noProof/>
        </w:rPr>
        <w:t>6</w:t>
      </w:r>
      <w:r w:rsidRPr="00791CE9">
        <w:t>.</w:t>
      </w:r>
      <w:r w:rsidRPr="00791CE9">
        <w:rPr>
          <w:noProof/>
        </w:rPr>
        <w:t>21</w:t>
      </w:r>
      <w:r w:rsidRPr="00791CE9">
        <w:t>.</w:t>
      </w:r>
      <w:r w:rsidRPr="00791CE9">
        <w:rPr>
          <w:noProof/>
        </w:rPr>
        <w:t>19</w:t>
      </w:r>
      <w:r w:rsidRPr="00791CE9">
        <w:tab/>
        <w:t xml:space="preserve">  Test bitstream #</w:t>
      </w:r>
      <w:r w:rsidRPr="00791CE9">
        <w:rPr>
          <w:lang w:eastAsia="ja-JP"/>
        </w:rPr>
        <w:t>FREH-21</w:t>
      </w:r>
      <w:bookmarkEnd w:id="650"/>
      <w:bookmarkEnd w:id="651"/>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Both seq_scaling_matrix_present_flag and pic_scaling_matrix are set to 0.</w:t>
      </w:r>
      <w:r w:rsidRPr="00791CE9">
        <w:t xml:space="preserve">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 </w:t>
      </w:r>
    </w:p>
    <w:p w:rsidR="006B102A" w:rsidRPr="001152BA" w:rsidRDefault="00CD65E6" w:rsidP="006B102A">
      <w:r w:rsidRPr="00791CE9">
        <w:rPr>
          <w:b/>
          <w:bCs/>
        </w:rPr>
        <w:t>Purpose</w:t>
      </w:r>
      <w:r w:rsidRPr="00791CE9">
        <w:rPr>
          <w:bCs/>
        </w:rPr>
        <w:t>:</w:t>
      </w:r>
      <w:r w:rsidRPr="00791CE9">
        <w:t xml:space="preserve"> Check that</w:t>
      </w:r>
      <w:r w:rsidRPr="00791CE9">
        <w:rPr>
          <w:lang w:eastAsia="ja-JP"/>
        </w:rPr>
        <w:t xml:space="preserve"> a</w:t>
      </w:r>
      <w:r w:rsidRPr="00791CE9">
        <w:t xml:space="preserve"> 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52" w:name="_Toc103501358"/>
      <w:bookmarkStart w:id="653" w:name="_Toc111603213"/>
      <w:r w:rsidRPr="00791CE9">
        <w:rPr>
          <w:noProof/>
        </w:rPr>
        <w:lastRenderedPageBreak/>
        <w:t>6</w:t>
      </w:r>
      <w:r w:rsidRPr="00791CE9">
        <w:t>.</w:t>
      </w:r>
      <w:r w:rsidRPr="00791CE9">
        <w:rPr>
          <w:noProof/>
        </w:rPr>
        <w:t>6</w:t>
      </w:r>
      <w:r w:rsidRPr="00791CE9">
        <w:t>.</w:t>
      </w:r>
      <w:r w:rsidRPr="00791CE9">
        <w:rPr>
          <w:noProof/>
        </w:rPr>
        <w:t>21</w:t>
      </w:r>
      <w:r w:rsidRPr="00791CE9">
        <w:t>.</w:t>
      </w:r>
      <w:r w:rsidRPr="00791CE9">
        <w:rPr>
          <w:noProof/>
        </w:rPr>
        <w:t>20</w:t>
      </w:r>
      <w:r w:rsidRPr="00791CE9">
        <w:tab/>
        <w:t xml:space="preserve">  Test bitstream #</w:t>
      </w:r>
      <w:r w:rsidRPr="00791CE9">
        <w:rPr>
          <w:lang w:eastAsia="ja-JP"/>
        </w:rPr>
        <w:t>FREH-22</w:t>
      </w:r>
      <w:bookmarkEnd w:id="652"/>
      <w:bookmarkEnd w:id="653"/>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54" w:name="_Toc103501359"/>
      <w:bookmarkStart w:id="655" w:name="_Toc111603214"/>
      <w:r w:rsidRPr="00791CE9">
        <w:rPr>
          <w:noProof/>
        </w:rPr>
        <w:t>6</w:t>
      </w:r>
      <w:r w:rsidRPr="00791CE9">
        <w:t>.</w:t>
      </w:r>
      <w:r w:rsidRPr="00791CE9">
        <w:rPr>
          <w:noProof/>
        </w:rPr>
        <w:t>6</w:t>
      </w:r>
      <w:r w:rsidRPr="00791CE9">
        <w:t>.</w:t>
      </w:r>
      <w:r w:rsidRPr="00791CE9">
        <w:rPr>
          <w:noProof/>
        </w:rPr>
        <w:t>21</w:t>
      </w:r>
      <w:r w:rsidRPr="00791CE9">
        <w:t>.</w:t>
      </w:r>
      <w:r w:rsidRPr="00791CE9">
        <w:rPr>
          <w:noProof/>
        </w:rPr>
        <w:t>21</w:t>
      </w:r>
      <w:r w:rsidRPr="00791CE9">
        <w:tab/>
        <w:t xml:space="preserve">  Test bitstream #</w:t>
      </w:r>
      <w:r w:rsidRPr="00791CE9">
        <w:rPr>
          <w:lang w:eastAsia="ja-JP"/>
        </w:rPr>
        <w:t>FREH-23</w:t>
      </w:r>
      <w:bookmarkEnd w:id="654"/>
      <w:bookmarkEnd w:id="655"/>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default scaling lists are used.</w:t>
      </w:r>
      <w:r w:rsidRPr="00791CE9">
        <w:t xml:space="preserve"> Each slice is either a coded frame or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 </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56" w:name="_Toc103501360"/>
      <w:bookmarkStart w:id="657" w:name="_Toc111603215"/>
      <w:r w:rsidRPr="00791CE9">
        <w:rPr>
          <w:noProof/>
        </w:rPr>
        <w:t>6</w:t>
      </w:r>
      <w:r w:rsidRPr="00791CE9">
        <w:t>.</w:t>
      </w:r>
      <w:r w:rsidRPr="00791CE9">
        <w:rPr>
          <w:noProof/>
        </w:rPr>
        <w:t>6</w:t>
      </w:r>
      <w:r w:rsidRPr="00791CE9">
        <w:t>.</w:t>
      </w:r>
      <w:r w:rsidRPr="00791CE9">
        <w:rPr>
          <w:noProof/>
        </w:rPr>
        <w:t>21</w:t>
      </w:r>
      <w:r w:rsidRPr="00791CE9">
        <w:t>.</w:t>
      </w:r>
      <w:r w:rsidRPr="00791CE9">
        <w:rPr>
          <w:noProof/>
        </w:rPr>
        <w:t>22</w:t>
      </w:r>
      <w:r w:rsidRPr="00791CE9">
        <w:tab/>
        <w:t xml:space="preserve">  Test bitstream #</w:t>
      </w:r>
      <w:r w:rsidRPr="00791CE9">
        <w:rPr>
          <w:lang w:eastAsia="ja-JP"/>
        </w:rPr>
        <w:t>FREH-24</w:t>
      </w:r>
      <w:bookmarkEnd w:id="656"/>
      <w:bookmarkEnd w:id="657"/>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mb_adaptive_frame_field_coding is equal to 1</w:t>
      </w:r>
      <w:r w:rsidRPr="00791CE9">
        <w:rPr>
          <w:lang w:eastAsia="ja-JP"/>
        </w:rPr>
        <w:t xml:space="preserve">. </w:t>
      </w:r>
      <w:r w:rsidRPr="00791CE9">
        <w:t>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58" w:name="_Toc103501361"/>
      <w:bookmarkStart w:id="659" w:name="_Toc111603216"/>
      <w:r w:rsidRPr="00791CE9">
        <w:rPr>
          <w:noProof/>
        </w:rPr>
        <w:t>6</w:t>
      </w:r>
      <w:r w:rsidRPr="00791CE9">
        <w:t>.</w:t>
      </w:r>
      <w:r w:rsidRPr="00791CE9">
        <w:rPr>
          <w:noProof/>
        </w:rPr>
        <w:t>6</w:t>
      </w:r>
      <w:r w:rsidRPr="00791CE9">
        <w:t>.</w:t>
      </w:r>
      <w:r w:rsidRPr="00791CE9">
        <w:rPr>
          <w:noProof/>
        </w:rPr>
        <w:t>21</w:t>
      </w:r>
      <w:r w:rsidRPr="00791CE9">
        <w:t>.</w:t>
      </w:r>
      <w:r w:rsidRPr="00791CE9">
        <w:rPr>
          <w:noProof/>
        </w:rPr>
        <w:t>23</w:t>
      </w:r>
      <w:r w:rsidRPr="00791CE9">
        <w:tab/>
        <w:t xml:space="preserve">  Test bitstream #</w:t>
      </w:r>
      <w:r w:rsidRPr="00791CE9">
        <w:rPr>
          <w:lang w:eastAsia="ja-JP"/>
        </w:rPr>
        <w:t>FREH-25</w:t>
      </w:r>
      <w:bookmarkEnd w:id="658"/>
      <w:bookmarkEnd w:id="659"/>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w:t>
      </w:r>
      <w:r w:rsidRPr="00791CE9">
        <w:rPr>
          <w:lang w:eastAsia="ja-JP"/>
        </w:rPr>
        <w:t xml:space="preserve"> </w:t>
      </w:r>
      <w:r w:rsidRPr="00791CE9">
        <w:t>Each slice is a coded frame.</w:t>
      </w:r>
      <w:r w:rsidRPr="00791CE9">
        <w:rPr>
          <w:lang w:eastAsia="ja-JP"/>
        </w:rPr>
        <w:t xml:space="preserve"> </w:t>
      </w:r>
      <w:r w:rsidRPr="00791CE9">
        <w:t xml:space="preserve">chroma_format_idc is equal to </w:t>
      </w:r>
      <w:r w:rsidRPr="00791CE9">
        <w:rPr>
          <w:lang w:eastAsia="ja-JP"/>
        </w:rPr>
        <w:t>0, specifying monochrome chroma format</w:t>
      </w:r>
      <w:r w:rsidRPr="00791CE9">
        <w:t>.</w:t>
      </w:r>
      <w:r w:rsidRPr="00791CE9">
        <w:rPr>
          <w:lang w:eastAsia="ja-JP"/>
        </w:rPr>
        <w:t xml:space="preserve"> </w:t>
      </w:r>
      <w:r w:rsidRPr="00791CE9">
        <w:t>All NAL units are encapsulated into the byte stream format specified in Annex B in ITU-T H.264 | ISO/IEC 14496-10.</w:t>
      </w:r>
    </w:p>
    <w:p w:rsidR="006B102A" w:rsidRPr="001152BA" w:rsidRDefault="00CD65E6" w:rsidP="006B102A">
      <w:r w:rsidRPr="00791CE9">
        <w:rPr>
          <w:b/>
          <w:bCs/>
        </w:rPr>
        <w:t>Functional stage</w:t>
      </w:r>
      <w:r w:rsidRPr="00791CE9">
        <w:rPr>
          <w:bCs/>
        </w:rPr>
        <w:t>:</w:t>
      </w:r>
      <w:r w:rsidRPr="00791CE9">
        <w:t xml:space="preserve"> Tests </w:t>
      </w:r>
      <w:r w:rsidRPr="00791CE9">
        <w:rPr>
          <w:lang w:eastAsia="ja-JP"/>
        </w:rPr>
        <w:t xml:space="preserve">monochrome chroma format </w:t>
      </w:r>
      <w:r w:rsidRPr="00791CE9">
        <w:t>in CA</w:t>
      </w:r>
      <w:r w:rsidRPr="00791CE9">
        <w:rPr>
          <w:lang w:eastAsia="ja-JP"/>
        </w:rPr>
        <w:t>VLC</w:t>
      </w:r>
      <w:r w:rsidRPr="00791CE9">
        <w:t xml:space="preserve">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rame</w:t>
      </w:r>
      <w:r w:rsidRPr="00791CE9">
        <w:t xml:space="preserve"> </w:t>
      </w:r>
      <w:r w:rsidRPr="00791CE9">
        <w:rPr>
          <w:lang w:eastAsia="ja-JP"/>
        </w:rPr>
        <w:t>for monochrome chroma format</w:t>
      </w:r>
      <w:r w:rsidRPr="00791CE9">
        <w:t>.</w:t>
      </w:r>
    </w:p>
    <w:p w:rsidR="006B102A" w:rsidRPr="001152BA" w:rsidRDefault="00CD65E6" w:rsidP="001C6736">
      <w:pPr>
        <w:pStyle w:val="4"/>
        <w:rPr>
          <w:lang w:eastAsia="ja-JP"/>
        </w:rPr>
      </w:pPr>
      <w:bookmarkStart w:id="660" w:name="_Toc103501362"/>
      <w:bookmarkStart w:id="661" w:name="_Toc111603217"/>
      <w:r w:rsidRPr="00791CE9">
        <w:rPr>
          <w:noProof/>
        </w:rPr>
        <w:t>6</w:t>
      </w:r>
      <w:r w:rsidRPr="00791CE9">
        <w:t>.</w:t>
      </w:r>
      <w:r w:rsidRPr="00791CE9">
        <w:rPr>
          <w:noProof/>
        </w:rPr>
        <w:t>6</w:t>
      </w:r>
      <w:r w:rsidRPr="00791CE9">
        <w:t>.</w:t>
      </w:r>
      <w:r w:rsidRPr="00791CE9">
        <w:rPr>
          <w:noProof/>
        </w:rPr>
        <w:t>21</w:t>
      </w:r>
      <w:r w:rsidRPr="00791CE9">
        <w:t>.</w:t>
      </w:r>
      <w:r w:rsidRPr="00791CE9">
        <w:rPr>
          <w:noProof/>
        </w:rPr>
        <w:t>24</w:t>
      </w:r>
      <w:r w:rsidRPr="00791CE9">
        <w:tab/>
        <w:t xml:space="preserve">  Test bitstream #</w:t>
      </w:r>
      <w:r w:rsidRPr="00791CE9">
        <w:rPr>
          <w:lang w:eastAsia="ja-JP"/>
        </w:rPr>
        <w:t>FREH-26</w:t>
      </w:r>
      <w:bookmarkEnd w:id="660"/>
      <w:bookmarkEnd w:id="661"/>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1</w:t>
      </w:r>
      <w:r w:rsidRPr="00791CE9">
        <w:t>, specifying the C</w:t>
      </w:r>
      <w:r w:rsidRPr="00791CE9">
        <w:rPr>
          <w:lang w:eastAsia="ja-JP"/>
        </w:rPr>
        <w:t>ABAC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w:t>
      </w:r>
      <w:r w:rsidRPr="00791CE9">
        <w:rPr>
          <w:lang w:eastAsia="ja-JP"/>
        </w:rPr>
        <w:t xml:space="preserve"> </w:t>
      </w:r>
      <w:r w:rsidRPr="00791CE9">
        <w:t>Each slice is a coded frame.</w:t>
      </w:r>
      <w:r w:rsidRPr="00791CE9">
        <w:rPr>
          <w:lang w:eastAsia="ja-JP"/>
        </w:rPr>
        <w:t xml:space="preserve"> </w:t>
      </w:r>
      <w:r w:rsidRPr="00791CE9">
        <w:t xml:space="preserve">chroma_format_idc is equal to </w:t>
      </w:r>
      <w:r w:rsidRPr="00791CE9">
        <w:rPr>
          <w:lang w:eastAsia="ja-JP"/>
        </w:rPr>
        <w:t>0, specifying monochrome chroma format</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w:t>
      </w:r>
      <w:r w:rsidRPr="00791CE9">
        <w:rPr>
          <w:lang w:eastAsia="ja-JP"/>
        </w:rPr>
        <w:t xml:space="preserve">monochrome chroma format </w:t>
      </w:r>
      <w:r w:rsidRPr="00791CE9">
        <w:t xml:space="preserve">in </w:t>
      </w:r>
      <w:r w:rsidRPr="00791CE9">
        <w:rPr>
          <w:lang w:eastAsia="ja-JP"/>
        </w:rPr>
        <w:t>CABAC</w:t>
      </w:r>
      <w:r w:rsidRPr="00791CE9">
        <w:t xml:space="preserve">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rame</w:t>
      </w:r>
      <w:r w:rsidRPr="00791CE9">
        <w:t xml:space="preserve"> </w:t>
      </w:r>
      <w:r w:rsidRPr="00791CE9">
        <w:rPr>
          <w:lang w:eastAsia="ja-JP"/>
        </w:rPr>
        <w:t>for monochrome chroma format</w:t>
      </w:r>
      <w:r w:rsidRPr="00791CE9">
        <w:t>.</w:t>
      </w:r>
    </w:p>
    <w:p w:rsidR="006B102A" w:rsidRPr="001152BA" w:rsidRDefault="00CD65E6" w:rsidP="001C6736">
      <w:pPr>
        <w:pStyle w:val="4"/>
        <w:rPr>
          <w:lang w:eastAsia="ja-JP"/>
        </w:rPr>
      </w:pPr>
      <w:bookmarkStart w:id="662" w:name="_Toc103501363"/>
      <w:bookmarkStart w:id="663" w:name="_Toc111603218"/>
      <w:r w:rsidRPr="00791CE9">
        <w:rPr>
          <w:noProof/>
        </w:rPr>
        <w:lastRenderedPageBreak/>
        <w:t>6</w:t>
      </w:r>
      <w:r w:rsidRPr="00791CE9">
        <w:t>.</w:t>
      </w:r>
      <w:r w:rsidRPr="00791CE9">
        <w:rPr>
          <w:noProof/>
        </w:rPr>
        <w:t>6</w:t>
      </w:r>
      <w:r w:rsidRPr="00791CE9">
        <w:t>.</w:t>
      </w:r>
      <w:r w:rsidRPr="00791CE9">
        <w:rPr>
          <w:noProof/>
        </w:rPr>
        <w:t>21</w:t>
      </w:r>
      <w:r w:rsidRPr="00791CE9">
        <w:t>.</w:t>
      </w:r>
      <w:r w:rsidRPr="00791CE9">
        <w:rPr>
          <w:noProof/>
        </w:rPr>
        <w:t>25</w:t>
      </w:r>
      <w:r w:rsidRPr="00791CE9">
        <w:tab/>
        <w:t xml:space="preserve">  Test bitstream #</w:t>
      </w:r>
      <w:r w:rsidRPr="00791CE9">
        <w:rPr>
          <w:lang w:eastAsia="ja-JP"/>
        </w:rPr>
        <w:t>FREH-27</w:t>
      </w:r>
      <w:bookmarkEnd w:id="662"/>
      <w:bookmarkEnd w:id="663"/>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1</w:t>
      </w:r>
      <w:r w:rsidRPr="00791CE9">
        <w:t>, specifying the C</w:t>
      </w:r>
      <w:r w:rsidRPr="00791CE9">
        <w:rPr>
          <w:lang w:eastAsia="ja-JP"/>
        </w:rPr>
        <w:t>ABAC</w:t>
      </w:r>
      <w:r w:rsidRPr="00791CE9">
        <w:t xml:space="preserve">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w:t>
      </w:r>
      <w:r w:rsidRPr="00791CE9">
        <w:rPr>
          <w:lang w:eastAsia="ja-JP"/>
        </w:rPr>
        <w:t xml:space="preserve"> </w:t>
      </w:r>
      <w:r w:rsidRPr="00791CE9">
        <w:t>Each slice is a coded frame.</w:t>
      </w:r>
      <w:r w:rsidRPr="00791CE9">
        <w:rPr>
          <w:lang w:eastAsia="ja-JP"/>
        </w:rPr>
        <w:t xml:space="preserve"> second_chroma_qp_index_offset is equal to 2.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second_chroma_qp_index_offset.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rame</w:t>
      </w:r>
      <w:r w:rsidRPr="00791CE9">
        <w:t xml:space="preserve"> </w:t>
      </w:r>
      <w:r w:rsidRPr="00791CE9">
        <w:rPr>
          <w:lang w:eastAsia="ja-JP"/>
        </w:rPr>
        <w:t>with second_chroma_qp_index_offset</w:t>
      </w:r>
      <w:r w:rsidRPr="00791CE9">
        <w:t>.</w:t>
      </w:r>
    </w:p>
    <w:p w:rsidR="006B102A" w:rsidRPr="001152BA" w:rsidRDefault="00CD65E6" w:rsidP="001C6736">
      <w:pPr>
        <w:pStyle w:val="4"/>
        <w:rPr>
          <w:lang w:eastAsia="ja-JP"/>
        </w:rPr>
      </w:pPr>
      <w:bookmarkStart w:id="664" w:name="_Toc103501364"/>
      <w:bookmarkStart w:id="665" w:name="_Toc111603219"/>
      <w:r w:rsidRPr="00791CE9">
        <w:rPr>
          <w:noProof/>
        </w:rPr>
        <w:t>6</w:t>
      </w:r>
      <w:r w:rsidRPr="00791CE9">
        <w:t>.</w:t>
      </w:r>
      <w:r w:rsidRPr="00791CE9">
        <w:rPr>
          <w:noProof/>
        </w:rPr>
        <w:t>6</w:t>
      </w:r>
      <w:r w:rsidRPr="00791CE9">
        <w:t>.</w:t>
      </w:r>
      <w:r w:rsidRPr="00791CE9">
        <w:rPr>
          <w:noProof/>
        </w:rPr>
        <w:t>21</w:t>
      </w:r>
      <w:r w:rsidRPr="00791CE9">
        <w:t>.</w:t>
      </w:r>
      <w:r w:rsidRPr="00791CE9">
        <w:rPr>
          <w:noProof/>
        </w:rPr>
        <w:t>26</w:t>
      </w:r>
      <w:r w:rsidRPr="00791CE9">
        <w:tab/>
        <w:t xml:space="preserve">  Test bitstream </w:t>
      </w:r>
      <w:r w:rsidRPr="00791CE9">
        <w:rPr>
          <w:lang w:eastAsia="ja-JP"/>
        </w:rPr>
        <w:t>#FREH-35</w:t>
      </w:r>
      <w:bookmarkEnd w:id="664"/>
      <w:bookmarkEnd w:id="665"/>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disable_deblocking_filter_idc is equal to 1, specifying disabling of the deblocking filter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 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 </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66" w:name="_Toc103501365"/>
      <w:bookmarkStart w:id="667" w:name="_Toc111603220"/>
      <w:r w:rsidRPr="00791CE9">
        <w:rPr>
          <w:noProof/>
        </w:rPr>
        <w:t>6</w:t>
      </w:r>
      <w:r w:rsidRPr="00791CE9">
        <w:t>.</w:t>
      </w:r>
      <w:r w:rsidRPr="00791CE9">
        <w:rPr>
          <w:noProof/>
        </w:rPr>
        <w:t>6</w:t>
      </w:r>
      <w:r w:rsidRPr="00791CE9">
        <w:t>.</w:t>
      </w:r>
      <w:r w:rsidRPr="00791CE9">
        <w:rPr>
          <w:noProof/>
        </w:rPr>
        <w:t>21</w:t>
      </w:r>
      <w:r w:rsidRPr="00791CE9">
        <w:t>.</w:t>
      </w:r>
      <w:r w:rsidRPr="00791CE9">
        <w:rPr>
          <w:noProof/>
        </w:rPr>
        <w:t>27</w:t>
      </w:r>
      <w:r w:rsidRPr="00791CE9">
        <w:tab/>
        <w:t xml:space="preserve">  Test bitstream </w:t>
      </w:r>
      <w:r w:rsidRPr="00791CE9">
        <w:rPr>
          <w:lang w:eastAsia="ja-JP"/>
        </w:rPr>
        <w:t>#FREH-36</w:t>
      </w:r>
      <w:bookmarkEnd w:id="666"/>
      <w:bookmarkEnd w:id="667"/>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w:t>
      </w:r>
      <w:r w:rsidRPr="00791CE9">
        <w:rPr>
          <w:lang w:eastAsia="ja-JP"/>
        </w:rPr>
        <w:t xml:space="preserve"> </w:t>
      </w:r>
      <w:r w:rsidRPr="00791CE9">
        <w:t>Each slice is a coded frame.</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 xml:space="preserve">decoder can properly decode slices of coded frames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68" w:name="_Toc103501366"/>
      <w:bookmarkStart w:id="669" w:name="_Toc111603221"/>
      <w:r w:rsidRPr="00791CE9">
        <w:rPr>
          <w:noProof/>
        </w:rPr>
        <w:t>6</w:t>
      </w:r>
      <w:r w:rsidRPr="00791CE9">
        <w:t>.</w:t>
      </w:r>
      <w:r w:rsidRPr="00791CE9">
        <w:rPr>
          <w:noProof/>
        </w:rPr>
        <w:t>6</w:t>
      </w:r>
      <w:r w:rsidRPr="00791CE9">
        <w:t>.</w:t>
      </w:r>
      <w:r w:rsidRPr="00791CE9">
        <w:rPr>
          <w:noProof/>
        </w:rPr>
        <w:t>21</w:t>
      </w:r>
      <w:r w:rsidRPr="00791CE9">
        <w:t>.</w:t>
      </w:r>
      <w:r w:rsidRPr="00791CE9">
        <w:rPr>
          <w:noProof/>
        </w:rPr>
        <w:t>28</w:t>
      </w:r>
      <w:r w:rsidRPr="00791CE9">
        <w:tab/>
        <w:t xml:space="preserve">  Test bitstream </w:t>
      </w:r>
      <w:r w:rsidRPr="00791CE9">
        <w:rPr>
          <w:lang w:eastAsia="ja-JP"/>
        </w:rPr>
        <w:t>#FREH-37</w:t>
      </w:r>
      <w:bookmarkEnd w:id="668"/>
      <w:bookmarkEnd w:id="669"/>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disable_deblocking_filter_idc is equal to 1, specifying disabling of the deblocking filter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70" w:name="_Toc103501367"/>
      <w:bookmarkStart w:id="671" w:name="_Toc111603222"/>
      <w:r w:rsidRPr="00791CE9">
        <w:rPr>
          <w:noProof/>
        </w:rPr>
        <w:t>6</w:t>
      </w:r>
      <w:r w:rsidRPr="00791CE9">
        <w:t>.</w:t>
      </w:r>
      <w:r w:rsidRPr="00791CE9">
        <w:rPr>
          <w:noProof/>
        </w:rPr>
        <w:t>6</w:t>
      </w:r>
      <w:r w:rsidRPr="00791CE9">
        <w:t>.</w:t>
      </w:r>
      <w:r w:rsidRPr="00791CE9">
        <w:rPr>
          <w:noProof/>
        </w:rPr>
        <w:t>21</w:t>
      </w:r>
      <w:r w:rsidRPr="00791CE9">
        <w:t>.</w:t>
      </w:r>
      <w:r w:rsidRPr="00791CE9">
        <w:rPr>
          <w:noProof/>
        </w:rPr>
        <w:t>29</w:t>
      </w:r>
      <w:r w:rsidRPr="00791CE9">
        <w:tab/>
        <w:t xml:space="preserve">  Test bitstream </w:t>
      </w:r>
      <w:r w:rsidRPr="00791CE9">
        <w:rPr>
          <w:lang w:eastAsia="ja-JP"/>
        </w:rPr>
        <w:t>#FREH-38</w:t>
      </w:r>
      <w:bookmarkEnd w:id="670"/>
      <w:bookmarkEnd w:id="671"/>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Temporal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 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w:t>
      </w:r>
    </w:p>
    <w:p w:rsidR="006B102A" w:rsidRPr="001152BA" w:rsidRDefault="00CD65E6" w:rsidP="006B102A">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ields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72" w:name="_Toc110757298"/>
      <w:bookmarkStart w:id="673" w:name="_Toc111603223"/>
      <w:r w:rsidRPr="00791CE9">
        <w:rPr>
          <w:noProof/>
        </w:rPr>
        <w:lastRenderedPageBreak/>
        <w:t>6</w:t>
      </w:r>
      <w:r w:rsidRPr="00791CE9">
        <w:t>.</w:t>
      </w:r>
      <w:r w:rsidRPr="00791CE9">
        <w:rPr>
          <w:noProof/>
        </w:rPr>
        <w:t>6</w:t>
      </w:r>
      <w:r w:rsidRPr="00791CE9">
        <w:t>.</w:t>
      </w:r>
      <w:r w:rsidRPr="00791CE9">
        <w:rPr>
          <w:noProof/>
        </w:rPr>
        <w:t>21</w:t>
      </w:r>
      <w:r w:rsidRPr="00791CE9">
        <w:t>.</w:t>
      </w:r>
      <w:r w:rsidRPr="00791CE9">
        <w:rPr>
          <w:noProof/>
        </w:rPr>
        <w:t>30</w:t>
      </w:r>
      <w:r w:rsidRPr="00791CE9">
        <w:tab/>
        <w:t xml:space="preserve">  Test bitstream </w:t>
      </w:r>
      <w:r w:rsidRPr="00791CE9">
        <w:rPr>
          <w:lang w:eastAsia="ja-JP"/>
        </w:rPr>
        <w:t>#FREH-40, #FREH-41</w:t>
      </w:r>
      <w:bookmarkEnd w:id="672"/>
      <w:bookmarkEnd w:id="673"/>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0. </w:t>
      </w:r>
      <w:r w:rsidRPr="00791CE9">
        <w:t>Reference picture list reordering and memory management control operations are used.</w:t>
      </w:r>
      <w:r w:rsidRPr="00791CE9">
        <w:rPr>
          <w:lang w:eastAsia="ja-JP"/>
        </w:rPr>
        <w:t xml:space="preserve"> </w:t>
      </w:r>
      <w:r w:rsidRPr="00791CE9">
        <w:t xml:space="preserve">Each slice is a coded </w:t>
      </w:r>
      <w:r w:rsidRPr="00791CE9">
        <w:rPr>
          <w:lang w:eastAsia="ja-JP"/>
        </w:rPr>
        <w:t>frame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Reference picture list reordering and memory management control operations.</w:t>
      </w:r>
    </w:p>
    <w:p w:rsidR="006B102A" w:rsidRPr="001152BA" w:rsidRDefault="00CD65E6" w:rsidP="006B102A">
      <w:pPr>
        <w:rPr>
          <w:lang w:eastAsia="ja-JP"/>
        </w:rPr>
      </w:pPr>
      <w:r w:rsidRPr="00791CE9">
        <w:rPr>
          <w:b/>
          <w:bCs/>
        </w:rPr>
        <w:t>Purpose</w:t>
      </w:r>
      <w:r w:rsidRPr="00791CE9">
        <w:rPr>
          <w:bCs/>
        </w:rPr>
        <w:t>:</w:t>
      </w:r>
      <w:r w:rsidRPr="00791CE9">
        <w:t xml:space="preserve"> Check that a decoder handles reference picture list reordering and memory management control operations.</w:t>
      </w:r>
    </w:p>
    <w:p w:rsidR="006B102A" w:rsidRPr="001152BA" w:rsidRDefault="00CD65E6" w:rsidP="001C6736">
      <w:pPr>
        <w:pStyle w:val="4"/>
        <w:rPr>
          <w:lang w:eastAsia="ja-JP"/>
        </w:rPr>
      </w:pPr>
      <w:bookmarkStart w:id="674" w:name="_Toc110757299"/>
      <w:bookmarkStart w:id="675" w:name="_Toc111603224"/>
      <w:r w:rsidRPr="00791CE9">
        <w:rPr>
          <w:noProof/>
        </w:rPr>
        <w:t>6</w:t>
      </w:r>
      <w:r w:rsidRPr="00791CE9">
        <w:t>.</w:t>
      </w:r>
      <w:r w:rsidRPr="00791CE9">
        <w:rPr>
          <w:noProof/>
        </w:rPr>
        <w:t>6</w:t>
      </w:r>
      <w:r w:rsidRPr="00791CE9">
        <w:t>.</w:t>
      </w:r>
      <w:r w:rsidRPr="00791CE9">
        <w:rPr>
          <w:noProof/>
        </w:rPr>
        <w:t>21</w:t>
      </w:r>
      <w:r w:rsidRPr="00791CE9">
        <w:t>.</w:t>
      </w:r>
      <w:r w:rsidRPr="00791CE9">
        <w:rPr>
          <w:noProof/>
        </w:rPr>
        <w:t>31</w:t>
      </w:r>
      <w:r w:rsidRPr="00791CE9">
        <w:tab/>
        <w:t xml:space="preserve">  Test bitstream </w:t>
      </w:r>
      <w:r w:rsidRPr="00791CE9">
        <w:rPr>
          <w:lang w:eastAsia="ja-JP"/>
        </w:rPr>
        <w:t>#FREH-42</w:t>
      </w:r>
      <w:bookmarkEnd w:id="674"/>
      <w:bookmarkEnd w:id="675"/>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0. </w:t>
      </w:r>
      <w:r w:rsidRPr="00791CE9">
        <w:t>Reference picture list reordering and memory management control operations are used.</w:t>
      </w:r>
      <w:r w:rsidRPr="00791CE9">
        <w:rPr>
          <w:lang w:eastAsia="ja-JP"/>
        </w:rPr>
        <w:t xml:space="preserve"> </w:t>
      </w:r>
      <w:r w:rsidRPr="00791CE9">
        <w:t xml:space="preserve">mb_adaptive_frame_field_coding </w:t>
      </w:r>
      <w:r w:rsidRPr="00791CE9">
        <w:rPr>
          <w:lang w:eastAsia="ja-JP"/>
        </w:rPr>
        <w:t xml:space="preserve">is </w:t>
      </w:r>
      <w:r w:rsidRPr="00791CE9">
        <w:t>equal to 1</w:t>
      </w:r>
      <w:r w:rsidRPr="00791CE9">
        <w:rPr>
          <w:lang w:eastAsia="ja-JP"/>
        </w:rPr>
        <w:t xml:space="preserve">. </w:t>
      </w:r>
      <w:r w:rsidRPr="00791CE9">
        <w:t xml:space="preserve">Each slice is a coded </w:t>
      </w:r>
      <w:r w:rsidRPr="00791CE9">
        <w:rPr>
          <w:lang w:eastAsia="ja-JP"/>
        </w:rPr>
        <w:t>frame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Reference picture list reordering and memory management control operations.</w:t>
      </w:r>
    </w:p>
    <w:p w:rsidR="006B102A" w:rsidRPr="001152BA" w:rsidRDefault="00CD65E6" w:rsidP="006B102A">
      <w:pPr>
        <w:rPr>
          <w:lang w:eastAsia="ja-JP"/>
        </w:rPr>
      </w:pPr>
      <w:r w:rsidRPr="00791CE9">
        <w:rPr>
          <w:b/>
          <w:bCs/>
        </w:rPr>
        <w:t>Purpose</w:t>
      </w:r>
      <w:r w:rsidRPr="00791CE9">
        <w:rPr>
          <w:bCs/>
        </w:rPr>
        <w:t>:</w:t>
      </w:r>
      <w:r w:rsidRPr="00791CE9">
        <w:t xml:space="preserve"> Check that a decoder handles reference picture list reordering and memory management control operations.</w:t>
      </w:r>
    </w:p>
    <w:p w:rsidR="006B102A" w:rsidRPr="001152BA" w:rsidRDefault="00CD65E6" w:rsidP="001C6736">
      <w:pPr>
        <w:pStyle w:val="4"/>
        <w:rPr>
          <w:lang w:eastAsia="ja-JP"/>
        </w:rPr>
      </w:pPr>
      <w:bookmarkStart w:id="676" w:name="_Toc110757300"/>
      <w:bookmarkStart w:id="677" w:name="_Toc111603225"/>
      <w:r w:rsidRPr="00791CE9">
        <w:rPr>
          <w:noProof/>
        </w:rPr>
        <w:t>6</w:t>
      </w:r>
      <w:r w:rsidRPr="00791CE9">
        <w:t>.</w:t>
      </w:r>
      <w:r w:rsidRPr="00791CE9">
        <w:rPr>
          <w:noProof/>
        </w:rPr>
        <w:t>6</w:t>
      </w:r>
      <w:r w:rsidRPr="00791CE9">
        <w:t>.</w:t>
      </w:r>
      <w:r w:rsidRPr="00791CE9">
        <w:rPr>
          <w:noProof/>
        </w:rPr>
        <w:t>21</w:t>
      </w:r>
      <w:r w:rsidRPr="00791CE9">
        <w:t>.</w:t>
      </w:r>
      <w:r w:rsidRPr="00791CE9">
        <w:rPr>
          <w:noProof/>
        </w:rPr>
        <w:t>32</w:t>
      </w:r>
      <w:r w:rsidRPr="00791CE9">
        <w:tab/>
        <w:t xml:space="preserve">  Test bitstream </w:t>
      </w:r>
      <w:r w:rsidRPr="00791CE9">
        <w:rPr>
          <w:lang w:eastAsia="ja-JP"/>
        </w:rPr>
        <w:t>#FREH-43</w:t>
      </w:r>
      <w:bookmarkEnd w:id="676"/>
      <w:bookmarkEnd w:id="677"/>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0. </w:t>
      </w:r>
      <w:r w:rsidRPr="00791CE9">
        <w:t xml:space="preserve">mb_adaptive_frame_field_coding </w:t>
      </w:r>
      <w:r w:rsidRPr="00791CE9">
        <w:rPr>
          <w:lang w:eastAsia="ja-JP"/>
        </w:rPr>
        <w:t xml:space="preserve">is </w:t>
      </w:r>
      <w:r w:rsidRPr="00791CE9">
        <w:t>equal to 1</w:t>
      </w:r>
      <w:r w:rsidRPr="00791CE9">
        <w:rPr>
          <w:lang w:eastAsia="ja-JP"/>
        </w:rPr>
        <w:t xml:space="preserve">. </w:t>
      </w:r>
      <w:r w:rsidRPr="00791CE9">
        <w:t xml:space="preserve">Each slice is a coded </w:t>
      </w:r>
      <w:r w:rsidRPr="00791CE9">
        <w:rPr>
          <w:lang w:eastAsia="ja-JP"/>
        </w:rPr>
        <w:t>frame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CABAC entropy coding.</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rames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78" w:name="_Toc110757301"/>
      <w:bookmarkStart w:id="679" w:name="_Toc111603226"/>
      <w:r w:rsidRPr="00791CE9">
        <w:rPr>
          <w:noProof/>
        </w:rPr>
        <w:t>6</w:t>
      </w:r>
      <w:r w:rsidRPr="00791CE9">
        <w:t>.</w:t>
      </w:r>
      <w:r w:rsidRPr="00791CE9">
        <w:rPr>
          <w:noProof/>
        </w:rPr>
        <w:t>6</w:t>
      </w:r>
      <w:r w:rsidRPr="00791CE9">
        <w:t>.</w:t>
      </w:r>
      <w:r w:rsidRPr="00791CE9">
        <w:rPr>
          <w:noProof/>
        </w:rPr>
        <w:t>21</w:t>
      </w:r>
      <w:r w:rsidRPr="00791CE9">
        <w:t>.</w:t>
      </w:r>
      <w:r w:rsidRPr="00791CE9">
        <w:rPr>
          <w:noProof/>
        </w:rPr>
        <w:t>33</w:t>
      </w:r>
      <w:r w:rsidRPr="00791CE9">
        <w:tab/>
        <w:t xml:space="preserve">  Test bitstream </w:t>
      </w:r>
      <w:r w:rsidRPr="00791CE9">
        <w:rPr>
          <w:lang w:eastAsia="ja-JP"/>
        </w:rPr>
        <w:t>#FREH-44</w:t>
      </w:r>
      <w:bookmarkEnd w:id="678"/>
      <w:bookmarkEnd w:id="679"/>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w:t>
      </w:r>
      <w:r w:rsidRPr="00791CE9">
        <w:rPr>
          <w:lang w:eastAsia="ja-JP"/>
        </w:rPr>
        <w:t>0</w:t>
      </w:r>
      <w:r w:rsidRPr="00791CE9">
        <w:t>, specifying the CA</w:t>
      </w:r>
      <w:r w:rsidRPr="00791CE9">
        <w:rPr>
          <w:lang w:eastAsia="ja-JP"/>
        </w:rPr>
        <w:t>VLC</w:t>
      </w:r>
      <w:r w:rsidRPr="00791CE9">
        <w:t xml:space="preserve">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Both seq_scaling_matrix_present_flag and pic_scaling_matrix_flag are set to 0. </w:t>
      </w:r>
      <w:r w:rsidRPr="00791CE9">
        <w:t xml:space="preserve">mb_adaptive_frame_field_coding </w:t>
      </w:r>
      <w:r w:rsidRPr="00791CE9">
        <w:rPr>
          <w:lang w:eastAsia="ja-JP"/>
        </w:rPr>
        <w:t xml:space="preserve">is </w:t>
      </w:r>
      <w:r w:rsidRPr="00791CE9">
        <w:t>equal to 1</w:t>
      </w:r>
      <w:r w:rsidRPr="00791CE9">
        <w:rPr>
          <w:lang w:eastAsia="ja-JP"/>
        </w:rPr>
        <w:t xml:space="preserve">. </w:t>
      </w:r>
      <w:r w:rsidRPr="00791CE9">
        <w:t xml:space="preserve">Each slice is a coded </w:t>
      </w:r>
      <w:r w:rsidRPr="00791CE9">
        <w:rPr>
          <w:lang w:eastAsia="ja-JP"/>
        </w:rPr>
        <w:t>frame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Tests 4x4 and 8x8 block size transform mode</w:t>
      </w:r>
      <w:r w:rsidRPr="00791CE9">
        <w:rPr>
          <w:lang w:eastAsia="ja-JP"/>
        </w:rPr>
        <w:t>s</w:t>
      </w:r>
      <w:r w:rsidRPr="00791CE9">
        <w:t xml:space="preserve"> in CA</w:t>
      </w:r>
      <w:r w:rsidRPr="00791CE9">
        <w:rPr>
          <w:lang w:eastAsia="ja-JP"/>
        </w:rPr>
        <w:t>VLC</w:t>
      </w:r>
      <w:r w:rsidRPr="00791CE9">
        <w:t xml:space="preserve"> entropy coding.</w:t>
      </w:r>
    </w:p>
    <w:p w:rsidR="006B102A" w:rsidRPr="001152BA" w:rsidRDefault="00CD65E6" w:rsidP="006B102A">
      <w:pPr>
        <w:rPr>
          <w:lang w:eastAsia="ja-JP"/>
        </w:rPr>
      </w:pPr>
      <w:r w:rsidRPr="00791CE9">
        <w:rPr>
          <w:b/>
          <w:bCs/>
        </w:rPr>
        <w:t>Purpose</w:t>
      </w:r>
      <w:r w:rsidRPr="00791CE9">
        <w:rPr>
          <w:bCs/>
        </w:rPr>
        <w:t>:</w:t>
      </w:r>
      <w:r w:rsidRPr="00791CE9">
        <w:t xml:space="preserve"> Check that </w:t>
      </w:r>
      <w:r w:rsidRPr="00791CE9">
        <w:rPr>
          <w:lang w:eastAsia="ja-JP"/>
        </w:rPr>
        <w:t xml:space="preserve">a </w:t>
      </w:r>
      <w:r w:rsidRPr="00791CE9">
        <w:t>decoder can properly decode slices of coded f</w:t>
      </w:r>
      <w:r w:rsidRPr="00791CE9">
        <w:rPr>
          <w:lang w:eastAsia="ja-JP"/>
        </w:rPr>
        <w:t>rames</w:t>
      </w:r>
      <w:r w:rsidRPr="00791CE9">
        <w:t xml:space="preserve"> </w:t>
      </w:r>
      <w:r w:rsidRPr="00791CE9">
        <w:rPr>
          <w:lang w:eastAsia="ja-JP"/>
        </w:rPr>
        <w:t>with both</w:t>
      </w:r>
      <w:r w:rsidRPr="00791CE9">
        <w:t xml:space="preserve"> 4x4 and 8x8 block size transform mode</w:t>
      </w:r>
      <w:r w:rsidRPr="00791CE9">
        <w:rPr>
          <w:lang w:eastAsia="ja-JP"/>
        </w:rPr>
        <w:t>s</w:t>
      </w:r>
      <w:r w:rsidRPr="00791CE9">
        <w:t>.</w:t>
      </w:r>
    </w:p>
    <w:p w:rsidR="006B102A" w:rsidRPr="001152BA" w:rsidRDefault="00CD65E6" w:rsidP="001C6736">
      <w:pPr>
        <w:pStyle w:val="4"/>
        <w:rPr>
          <w:lang w:eastAsia="ja-JP"/>
        </w:rPr>
      </w:pPr>
      <w:bookmarkStart w:id="680" w:name="_Toc110757302"/>
      <w:bookmarkStart w:id="681" w:name="_Toc111603227"/>
      <w:r w:rsidRPr="00791CE9">
        <w:rPr>
          <w:noProof/>
        </w:rPr>
        <w:t>6</w:t>
      </w:r>
      <w:r w:rsidRPr="00791CE9">
        <w:t>.</w:t>
      </w:r>
      <w:r w:rsidRPr="00791CE9">
        <w:rPr>
          <w:noProof/>
        </w:rPr>
        <w:t>6</w:t>
      </w:r>
      <w:r w:rsidRPr="00791CE9">
        <w:t>.</w:t>
      </w:r>
      <w:r w:rsidRPr="00791CE9">
        <w:rPr>
          <w:noProof/>
        </w:rPr>
        <w:t>21</w:t>
      </w:r>
      <w:r w:rsidRPr="00791CE9">
        <w:t>.</w:t>
      </w:r>
      <w:r w:rsidRPr="00791CE9">
        <w:rPr>
          <w:noProof/>
        </w:rPr>
        <w:t>34</w:t>
      </w:r>
      <w:r w:rsidRPr="00791CE9">
        <w:tab/>
        <w:t xml:space="preserve">  Test bitstream </w:t>
      </w:r>
      <w:r w:rsidRPr="00791CE9">
        <w:rPr>
          <w:lang w:eastAsia="ja-JP"/>
        </w:rPr>
        <w:t>#FREH-45</w:t>
      </w:r>
      <w:bookmarkEnd w:id="680"/>
      <w:bookmarkEnd w:id="681"/>
    </w:p>
    <w:p w:rsidR="006B102A" w:rsidRPr="001152BA" w:rsidRDefault="00CD65E6" w:rsidP="006B102A">
      <w:r w:rsidRPr="00791CE9">
        <w:rPr>
          <w:b/>
          <w:bCs/>
        </w:rPr>
        <w:t>Specification</w:t>
      </w:r>
      <w:r w:rsidRPr="00791CE9">
        <w:rPr>
          <w:bCs/>
        </w:rPr>
        <w:t>:</w:t>
      </w:r>
      <w:r w:rsidRPr="00791CE9">
        <w:t xml:space="preserve"> All slices are coded as I, P or B slices. Each picture contains only one slice. entropy_coding_mode_flag is equal to 1, specifying the CABAC parsing process. pic_order_cnt_type is equal to 0. </w:t>
      </w:r>
      <w:r w:rsidRPr="00791CE9">
        <w:rPr>
          <w:lang w:eastAsia="ja-JP"/>
        </w:rPr>
        <w:t>Spatial</w:t>
      </w:r>
      <w:r w:rsidRPr="00791CE9">
        <w:t xml:space="preserve"> direct prediction is used for direct prediction. direct_8x8_inference_flag is </w:t>
      </w:r>
      <w:r w:rsidRPr="00791CE9">
        <w:rPr>
          <w:lang w:eastAsia="ja-JP"/>
        </w:rPr>
        <w:t xml:space="preserve">set </w:t>
      </w:r>
      <w:r w:rsidRPr="00791CE9">
        <w:t xml:space="preserve">equal to </w:t>
      </w:r>
      <w:r w:rsidRPr="00791CE9">
        <w:rPr>
          <w:lang w:eastAsia="ja-JP"/>
        </w:rPr>
        <w:t>1</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seq_scaling_matrix_present_flag is set to 1 and pic_scaling_matrix_flag is set to 0. M</w:t>
      </w:r>
      <w:r w:rsidRPr="00791CE9">
        <w:t>emory management control operations are used.</w:t>
      </w:r>
      <w:r w:rsidRPr="00791CE9">
        <w:rPr>
          <w:lang w:eastAsia="ja-JP"/>
        </w:rPr>
        <w:t xml:space="preserve"> </w:t>
      </w:r>
      <w:r w:rsidRPr="00791CE9">
        <w:t xml:space="preserve">Each slice is a coded </w:t>
      </w:r>
      <w:r w:rsidRPr="00791CE9">
        <w:rPr>
          <w:lang w:eastAsia="ja-JP"/>
        </w:rPr>
        <w:t>frame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bCs/>
        </w:rPr>
        <w:t>Functional stage</w:t>
      </w:r>
      <w:r w:rsidRPr="00791CE9">
        <w:rPr>
          <w:bCs/>
        </w:rPr>
        <w:t>:</w:t>
      </w:r>
      <w:r w:rsidRPr="00791CE9">
        <w:t xml:space="preserve"> Memory management control operations.</w:t>
      </w:r>
    </w:p>
    <w:p w:rsidR="006B102A" w:rsidRPr="001152BA" w:rsidRDefault="00CD65E6" w:rsidP="006B102A">
      <w:pPr>
        <w:rPr>
          <w:lang w:eastAsia="ja-JP"/>
        </w:rPr>
      </w:pPr>
      <w:r w:rsidRPr="00791CE9">
        <w:rPr>
          <w:b/>
          <w:bCs/>
        </w:rPr>
        <w:t>Purpose</w:t>
      </w:r>
      <w:r w:rsidRPr="00791CE9">
        <w:rPr>
          <w:bCs/>
        </w:rPr>
        <w:t>:</w:t>
      </w:r>
      <w:r w:rsidRPr="00791CE9">
        <w:t xml:space="preserve"> Check that a decoder handles memory management control operations.</w:t>
      </w:r>
    </w:p>
    <w:p w:rsidR="006B102A" w:rsidRPr="001152BA" w:rsidRDefault="00CD65E6" w:rsidP="001C6736">
      <w:pPr>
        <w:pStyle w:val="3"/>
        <w:rPr>
          <w:lang w:eastAsia="ja-JP"/>
        </w:rPr>
      </w:pPr>
      <w:bookmarkStart w:id="682" w:name="_Toc103501368"/>
      <w:bookmarkStart w:id="683" w:name="_Toc111603228"/>
      <w:r w:rsidRPr="00791CE9">
        <w:rPr>
          <w:noProof/>
        </w:rPr>
        <w:lastRenderedPageBreak/>
        <w:t>6</w:t>
      </w:r>
      <w:r w:rsidRPr="00791CE9">
        <w:t>.</w:t>
      </w:r>
      <w:r w:rsidRPr="00791CE9">
        <w:rPr>
          <w:noProof/>
        </w:rPr>
        <w:t>6</w:t>
      </w:r>
      <w:r w:rsidRPr="00791CE9">
        <w:t>.</w:t>
      </w:r>
      <w:r w:rsidRPr="00791CE9">
        <w:rPr>
          <w:noProof/>
        </w:rPr>
        <w:t>22</w:t>
      </w:r>
      <w:r w:rsidRPr="00791CE9">
        <w:tab/>
        <w:t xml:space="preserve">Test bitstreams – </w:t>
      </w:r>
      <w:r w:rsidRPr="00791CE9">
        <w:rPr>
          <w:lang w:eastAsia="ja-JP"/>
        </w:rPr>
        <w:t>Fidelity Range Extensions: 4:2:0 10 bit</w:t>
      </w:r>
      <w:bookmarkEnd w:id="682"/>
      <w:bookmarkEnd w:id="683"/>
    </w:p>
    <w:p w:rsidR="006B102A" w:rsidRPr="001152BA" w:rsidRDefault="00CD65E6" w:rsidP="001C6736">
      <w:pPr>
        <w:pStyle w:val="4"/>
        <w:rPr>
          <w:lang w:eastAsia="ja-JP"/>
        </w:rPr>
      </w:pPr>
      <w:bookmarkStart w:id="684" w:name="_Toc103501369"/>
      <w:bookmarkStart w:id="685" w:name="_Toc111603229"/>
      <w:r w:rsidRPr="00791CE9">
        <w:rPr>
          <w:noProof/>
        </w:rPr>
        <w:t>6</w:t>
      </w:r>
      <w:r w:rsidRPr="00791CE9">
        <w:t>.</w:t>
      </w:r>
      <w:r w:rsidRPr="00791CE9">
        <w:rPr>
          <w:noProof/>
        </w:rPr>
        <w:t>6</w:t>
      </w:r>
      <w:r w:rsidRPr="00791CE9">
        <w:t>.</w:t>
      </w:r>
      <w:r w:rsidRPr="00791CE9">
        <w:rPr>
          <w:noProof/>
        </w:rPr>
        <w:t>22</w:t>
      </w:r>
      <w:r w:rsidRPr="00791CE9">
        <w:t>.</w:t>
      </w:r>
      <w:r w:rsidRPr="00791CE9">
        <w:rPr>
          <w:noProof/>
        </w:rPr>
        <w:t>1</w:t>
      </w:r>
      <w:r w:rsidRPr="00791CE9">
        <w:tab/>
        <w:t>Test bitstream #</w:t>
      </w:r>
      <w:r w:rsidRPr="00791CE9">
        <w:rPr>
          <w:lang w:eastAsia="ja-JP"/>
        </w:rPr>
        <w:t>FREH10-1</w:t>
      </w:r>
      <w:bookmarkEnd w:id="684"/>
      <w:bookmarkEnd w:id="685"/>
    </w:p>
    <w:p w:rsidR="006B102A" w:rsidRPr="001152BA" w:rsidRDefault="00CD65E6" w:rsidP="006B102A">
      <w:r w:rsidRPr="00791CE9">
        <w:rPr>
          <w:b/>
        </w:rPr>
        <w:t>Specification</w:t>
      </w:r>
      <w:r w:rsidRPr="00791CE9">
        <w:t>: All slices are coded as I slices. Each picture contains only one slice. disable_deblocking_filter_idc is equal to 1, specifying disabling of the deblocking filter process. entropy_coding_mode_flag is equal to 0, specifying the CAVLC parsing process. pic_order_cnt_type is equal to 0. frame_mbs_only_flag is equal to 1. chroma_format_idc is equal to 1. Both bit_depth_luma_minus8 and bit_depth_chroma_minus8 are set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slices for 4:2:0 10-bit.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decoder can properly decode I slices for 4:2:0 10-bit.</w:t>
      </w:r>
    </w:p>
    <w:p w:rsidR="006B102A" w:rsidRPr="001152BA" w:rsidRDefault="00CD65E6" w:rsidP="001C6736">
      <w:pPr>
        <w:pStyle w:val="4"/>
        <w:rPr>
          <w:lang w:eastAsia="ja-JP"/>
        </w:rPr>
      </w:pPr>
      <w:bookmarkStart w:id="686" w:name="_Toc103501370"/>
      <w:bookmarkStart w:id="687" w:name="_Toc111603230"/>
      <w:r w:rsidRPr="00791CE9">
        <w:rPr>
          <w:noProof/>
        </w:rPr>
        <w:t>6</w:t>
      </w:r>
      <w:r w:rsidRPr="00791CE9">
        <w:t>.</w:t>
      </w:r>
      <w:r w:rsidRPr="00791CE9">
        <w:rPr>
          <w:noProof/>
        </w:rPr>
        <w:t>6</w:t>
      </w:r>
      <w:r w:rsidRPr="00791CE9">
        <w:t>.</w:t>
      </w:r>
      <w:r w:rsidRPr="00791CE9">
        <w:rPr>
          <w:noProof/>
        </w:rPr>
        <w:t>22</w:t>
      </w:r>
      <w:r w:rsidRPr="00791CE9">
        <w:t>.</w:t>
      </w:r>
      <w:r w:rsidRPr="00791CE9">
        <w:rPr>
          <w:noProof/>
        </w:rPr>
        <w:t>2</w:t>
      </w:r>
      <w:r w:rsidRPr="00791CE9">
        <w:tab/>
        <w:t>Test bitstream #</w:t>
      </w:r>
      <w:r w:rsidRPr="00791CE9">
        <w:rPr>
          <w:lang w:eastAsia="ja-JP"/>
        </w:rPr>
        <w:t>FREH10-2</w:t>
      </w:r>
      <w:bookmarkEnd w:id="686"/>
      <w:bookmarkEnd w:id="687"/>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frame_mbs_only_flag is equal to 1. chroma_format_idc is equal to 1. Both bit_depth_luma_minus8 and bit_depth_chroma_minus8 are set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4:2:0 10-bit.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decoder can properly decode I, P and B slices for 4:2:0 10-bit.</w:t>
      </w:r>
    </w:p>
    <w:p w:rsidR="006B102A" w:rsidRPr="001152BA" w:rsidRDefault="00CD65E6" w:rsidP="001C6736">
      <w:pPr>
        <w:pStyle w:val="3"/>
        <w:rPr>
          <w:lang w:eastAsia="ja-JP"/>
        </w:rPr>
      </w:pPr>
      <w:bookmarkStart w:id="688" w:name="_Toc103501371"/>
      <w:bookmarkStart w:id="689" w:name="_Toc111603231"/>
      <w:r w:rsidRPr="00791CE9">
        <w:rPr>
          <w:noProof/>
        </w:rPr>
        <w:t>6</w:t>
      </w:r>
      <w:r w:rsidRPr="00791CE9">
        <w:t>.</w:t>
      </w:r>
      <w:r w:rsidRPr="00791CE9">
        <w:rPr>
          <w:noProof/>
        </w:rPr>
        <w:t>6</w:t>
      </w:r>
      <w:r w:rsidRPr="00791CE9">
        <w:t>.</w:t>
      </w:r>
      <w:r w:rsidRPr="00791CE9">
        <w:rPr>
          <w:noProof/>
        </w:rPr>
        <w:t>23</w:t>
      </w:r>
      <w:r w:rsidRPr="00791CE9">
        <w:tab/>
        <w:t xml:space="preserve">Test bitstreams – </w:t>
      </w:r>
      <w:r w:rsidRPr="00791CE9">
        <w:rPr>
          <w:lang w:eastAsia="ja-JP"/>
        </w:rPr>
        <w:t>Fidelity Range Extensions: 4:2:2</w:t>
      </w:r>
      <w:bookmarkEnd w:id="688"/>
      <w:bookmarkEnd w:id="689"/>
    </w:p>
    <w:p w:rsidR="006B102A" w:rsidRPr="001152BA" w:rsidRDefault="00CD65E6" w:rsidP="001C6736">
      <w:pPr>
        <w:pStyle w:val="4"/>
        <w:rPr>
          <w:lang w:eastAsia="ja-JP"/>
        </w:rPr>
      </w:pPr>
      <w:bookmarkStart w:id="690" w:name="_Toc103501372"/>
      <w:bookmarkStart w:id="691" w:name="_Toc111603232"/>
      <w:r w:rsidRPr="00791CE9">
        <w:rPr>
          <w:noProof/>
        </w:rPr>
        <w:t>6</w:t>
      </w:r>
      <w:r w:rsidRPr="00791CE9">
        <w:t>.</w:t>
      </w:r>
      <w:r w:rsidRPr="00791CE9">
        <w:rPr>
          <w:noProof/>
        </w:rPr>
        <w:t>6</w:t>
      </w:r>
      <w:r w:rsidRPr="00791CE9">
        <w:t>.</w:t>
      </w:r>
      <w:r w:rsidRPr="00791CE9">
        <w:rPr>
          <w:noProof/>
        </w:rPr>
        <w:t>23</w:t>
      </w:r>
      <w:r w:rsidRPr="00791CE9">
        <w:t>.</w:t>
      </w:r>
      <w:r w:rsidRPr="00791CE9">
        <w:rPr>
          <w:noProof/>
        </w:rPr>
        <w:t>1</w:t>
      </w:r>
      <w:r w:rsidRPr="00791CE9">
        <w:tab/>
        <w:t>Test bitstream #</w:t>
      </w:r>
      <w:r w:rsidRPr="00791CE9">
        <w:rPr>
          <w:lang w:eastAsia="ja-JP"/>
        </w:rPr>
        <w:t>FREH422-1</w:t>
      </w:r>
      <w:bookmarkEnd w:id="690"/>
      <w:bookmarkEnd w:id="691"/>
    </w:p>
    <w:p w:rsidR="006B102A" w:rsidRPr="001152BA" w:rsidRDefault="00CD65E6" w:rsidP="006B102A">
      <w:r w:rsidRPr="00791CE9">
        <w:rPr>
          <w:b/>
        </w:rPr>
        <w:t>Specification</w:t>
      </w:r>
      <w:r w:rsidRPr="00791CE9">
        <w:t>: All slices are coded as I or P slices. Each picture contains only one slice. disable_deblocking_filter_idc is equal to 1, specifying disabling of the deblocking filter process. entropy_coding_mode_flag is equal to 0, specifying the CAVLC parsing process. pic_order_cnt_type is equal to 0. chroma_format_idc is equal to 2</w:t>
      </w:r>
      <w:r w:rsidRPr="00791CE9">
        <w:rPr>
          <w:lang w:eastAsia="ja-JP"/>
        </w:rPr>
        <w:t>, specifying 4:2:2 chroma 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 slices for 4:2:2 8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decoder can properly decode P slices for 4:2:2 8 bit.</w:t>
      </w:r>
    </w:p>
    <w:p w:rsidR="006B102A" w:rsidRPr="001152BA" w:rsidRDefault="00CD65E6" w:rsidP="001C6736">
      <w:pPr>
        <w:pStyle w:val="4"/>
        <w:rPr>
          <w:lang w:eastAsia="ja-JP"/>
        </w:rPr>
      </w:pPr>
      <w:bookmarkStart w:id="692" w:name="_Toc103501373"/>
      <w:bookmarkStart w:id="693" w:name="_Toc111603233"/>
      <w:r w:rsidRPr="00791CE9">
        <w:rPr>
          <w:noProof/>
        </w:rPr>
        <w:t>6</w:t>
      </w:r>
      <w:r w:rsidRPr="00791CE9">
        <w:t>.</w:t>
      </w:r>
      <w:r w:rsidRPr="00791CE9">
        <w:rPr>
          <w:noProof/>
        </w:rPr>
        <w:t>6</w:t>
      </w:r>
      <w:r w:rsidRPr="00791CE9">
        <w:t>.</w:t>
      </w:r>
      <w:r w:rsidRPr="00791CE9">
        <w:rPr>
          <w:noProof/>
        </w:rPr>
        <w:t>23</w:t>
      </w:r>
      <w:r w:rsidRPr="00791CE9">
        <w:t>.</w:t>
      </w:r>
      <w:r w:rsidRPr="00791CE9">
        <w:rPr>
          <w:noProof/>
        </w:rPr>
        <w:t>2</w:t>
      </w:r>
      <w:r w:rsidRPr="00791CE9">
        <w:tab/>
        <w:t>Test bitstream #</w:t>
      </w:r>
      <w:r w:rsidRPr="00791CE9">
        <w:rPr>
          <w:lang w:eastAsia="ja-JP"/>
        </w:rPr>
        <w:t>FREH422-2</w:t>
      </w:r>
      <w:bookmarkEnd w:id="692"/>
      <w:bookmarkEnd w:id="693"/>
    </w:p>
    <w:p w:rsidR="006B102A" w:rsidRPr="001152BA" w:rsidRDefault="00CD65E6" w:rsidP="006B102A">
      <w:r w:rsidRPr="00791CE9">
        <w:rPr>
          <w:b/>
        </w:rPr>
        <w:t>Specification</w:t>
      </w:r>
      <w:r w:rsidRPr="00791CE9">
        <w:t>: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Direct prediction is not used in this bitstream. chroma_format_idc is equal to 2</w:t>
      </w:r>
      <w:r w:rsidRPr="00791CE9">
        <w:rPr>
          <w:lang w:eastAsia="ja-JP"/>
        </w:rPr>
        <w:t>, specifying 4:2:2 chroma 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for 4:2:2 8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decoder can properly decode B slices for 4:2:2 8 bit.</w:t>
      </w:r>
    </w:p>
    <w:p w:rsidR="006B102A" w:rsidRPr="001152BA" w:rsidRDefault="00CD65E6" w:rsidP="001C6736">
      <w:pPr>
        <w:pStyle w:val="4"/>
        <w:rPr>
          <w:lang w:eastAsia="ja-JP"/>
        </w:rPr>
      </w:pPr>
      <w:bookmarkStart w:id="694" w:name="_Toc103501374"/>
      <w:bookmarkStart w:id="695" w:name="_Toc111603234"/>
      <w:r w:rsidRPr="00791CE9">
        <w:rPr>
          <w:noProof/>
        </w:rPr>
        <w:t>6</w:t>
      </w:r>
      <w:r w:rsidRPr="00791CE9">
        <w:t>.</w:t>
      </w:r>
      <w:r w:rsidRPr="00791CE9">
        <w:rPr>
          <w:noProof/>
        </w:rPr>
        <w:t>6</w:t>
      </w:r>
      <w:r w:rsidRPr="00791CE9">
        <w:t>.</w:t>
      </w:r>
      <w:r w:rsidRPr="00791CE9">
        <w:rPr>
          <w:noProof/>
        </w:rPr>
        <w:t>23</w:t>
      </w:r>
      <w:r w:rsidRPr="00791CE9">
        <w:t>.</w:t>
      </w:r>
      <w:r w:rsidRPr="00791CE9">
        <w:rPr>
          <w:noProof/>
        </w:rPr>
        <w:t>3</w:t>
      </w:r>
      <w:r w:rsidRPr="00791CE9">
        <w:tab/>
        <w:t>Test bitstream #</w:t>
      </w:r>
      <w:r w:rsidRPr="00791CE9">
        <w:rPr>
          <w:lang w:eastAsia="ja-JP"/>
        </w:rPr>
        <w:t>FREH422-3</w:t>
      </w:r>
      <w:bookmarkEnd w:id="694"/>
      <w:bookmarkEnd w:id="695"/>
    </w:p>
    <w:p w:rsidR="006B102A" w:rsidRPr="001152BA" w:rsidRDefault="00CD65E6" w:rsidP="006B102A">
      <w:r w:rsidRPr="00791CE9">
        <w:rPr>
          <w:b/>
        </w:rPr>
        <w:t>Specification</w:t>
      </w:r>
      <w:r w:rsidRPr="00791CE9">
        <w:t>: All slices are coded as I or P slices. Each picture contains only one slice. entropy_coding_mode_flag is equal to 0, specifying the CAVLC parsing process. pic_order_cnt_type is equal to 0. chroma_format_idc is equal to 2</w:t>
      </w:r>
      <w:r w:rsidRPr="00791CE9">
        <w:rPr>
          <w:lang w:eastAsia="ja-JP"/>
        </w:rPr>
        <w:t>, specifying 4:2:2 chroma 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P slices for 4:2:2 8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decoder can properly decode P slices with deblocking filter for 4:2:2 8 bit.</w:t>
      </w:r>
    </w:p>
    <w:p w:rsidR="006B102A" w:rsidRPr="001152BA" w:rsidRDefault="00CD65E6" w:rsidP="001C6736">
      <w:pPr>
        <w:pStyle w:val="4"/>
        <w:rPr>
          <w:lang w:eastAsia="ja-JP"/>
        </w:rPr>
      </w:pPr>
      <w:bookmarkStart w:id="696" w:name="_Toc103501375"/>
      <w:bookmarkStart w:id="697" w:name="_Toc111603235"/>
      <w:r w:rsidRPr="00791CE9">
        <w:rPr>
          <w:noProof/>
        </w:rPr>
        <w:t>6</w:t>
      </w:r>
      <w:r w:rsidRPr="00791CE9">
        <w:t>.</w:t>
      </w:r>
      <w:r w:rsidRPr="00791CE9">
        <w:rPr>
          <w:noProof/>
        </w:rPr>
        <w:t>6</w:t>
      </w:r>
      <w:r w:rsidRPr="00791CE9">
        <w:t>.</w:t>
      </w:r>
      <w:r w:rsidRPr="00791CE9">
        <w:rPr>
          <w:noProof/>
        </w:rPr>
        <w:t>23</w:t>
      </w:r>
      <w:r w:rsidRPr="00791CE9">
        <w:t>.</w:t>
      </w:r>
      <w:r w:rsidRPr="00791CE9">
        <w:rPr>
          <w:noProof/>
        </w:rPr>
        <w:t>4</w:t>
      </w:r>
      <w:r w:rsidRPr="00791CE9">
        <w:tab/>
        <w:t>Test bitstream #</w:t>
      </w:r>
      <w:r w:rsidRPr="00791CE9">
        <w:rPr>
          <w:lang w:eastAsia="ja-JP"/>
        </w:rPr>
        <w:t>FREH422-4</w:t>
      </w:r>
      <w:bookmarkEnd w:id="696"/>
      <w:bookmarkEnd w:id="697"/>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slice</w:t>
      </w:r>
      <w:r w:rsidRPr="00791CE9">
        <w:rPr>
          <w:lang w:eastAsia="ja-JP"/>
        </w:rPr>
        <w:t>s</w:t>
      </w:r>
      <w:r w:rsidRPr="00791CE9">
        <w:t>. Each picture contains only one slice. disable_deblocking_filter_idc is equal to 1, specifying disabling of the deblocking filter process. entropy_coding_mode_flag is equal to 0, specifying the CAVLC parsing process. pic_order_cnt_type is equal to 0. chroma_format_idc is equal to 2</w:t>
      </w:r>
      <w:r w:rsidRPr="00791CE9">
        <w:rPr>
          <w:lang w:eastAsia="ja-JP"/>
        </w:rPr>
        <w:t xml:space="preserve">, specifying 4:2:2 chroma </w:t>
      </w:r>
      <w:r w:rsidRPr="00791CE9">
        <w:rPr>
          <w:lang w:eastAsia="ja-JP"/>
        </w:rPr>
        <w:lastRenderedPageBreak/>
        <w:t>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I</w:t>
      </w:r>
      <w:r w:rsidRPr="00791CE9">
        <w:t xml:space="preserve"> slices for 4:2:2 8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I</w:t>
      </w:r>
      <w:r w:rsidRPr="00791CE9">
        <w:t xml:space="preserve"> slices for 4:2:2 8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698" w:name="_Toc103501376"/>
      <w:bookmarkStart w:id="699" w:name="_Toc111603236"/>
      <w:r w:rsidRPr="00791CE9">
        <w:rPr>
          <w:noProof/>
        </w:rPr>
        <w:t>6</w:t>
      </w:r>
      <w:r w:rsidRPr="00791CE9">
        <w:t>.</w:t>
      </w:r>
      <w:r w:rsidRPr="00791CE9">
        <w:rPr>
          <w:noProof/>
        </w:rPr>
        <w:t>6</w:t>
      </w:r>
      <w:r w:rsidRPr="00791CE9">
        <w:t>.</w:t>
      </w:r>
      <w:r w:rsidRPr="00791CE9">
        <w:rPr>
          <w:noProof/>
        </w:rPr>
        <w:t>23</w:t>
      </w:r>
      <w:r w:rsidRPr="00791CE9">
        <w:t>.</w:t>
      </w:r>
      <w:r w:rsidRPr="00791CE9">
        <w:rPr>
          <w:noProof/>
        </w:rPr>
        <w:t>5</w:t>
      </w:r>
      <w:r w:rsidRPr="00791CE9">
        <w:tab/>
        <w:t>Test bitstream #</w:t>
      </w:r>
      <w:r w:rsidRPr="00791CE9">
        <w:rPr>
          <w:lang w:eastAsia="ja-JP"/>
        </w:rPr>
        <w:t>FREH422-5</w:t>
      </w:r>
      <w:bookmarkEnd w:id="698"/>
      <w:bookmarkEnd w:id="699"/>
    </w:p>
    <w:p w:rsidR="006B102A" w:rsidRPr="001152BA" w:rsidRDefault="00CD65E6" w:rsidP="006B102A">
      <w:r w:rsidRPr="00791CE9">
        <w:rPr>
          <w:b/>
        </w:rPr>
        <w:t>Specification</w:t>
      </w:r>
      <w:r w:rsidRPr="00791CE9">
        <w:t>: All slices are coded as I</w:t>
      </w:r>
      <w:r w:rsidRPr="00791CE9">
        <w:rPr>
          <w:lang w:eastAsia="ja-JP"/>
        </w:rPr>
        <w:t xml:space="preserve"> or P </w:t>
      </w:r>
      <w:r w:rsidRPr="00791CE9">
        <w:t>slice</w:t>
      </w:r>
      <w:r w:rsidRPr="00791CE9">
        <w:rPr>
          <w:lang w:eastAsia="ja-JP"/>
        </w:rPr>
        <w:t>s</w:t>
      </w:r>
      <w:r w:rsidRPr="00791CE9">
        <w:t>. Each picture contains only one slice. disable_deblocking_filter_idc is equal to 1, specifying disabling of the deblocking filter process. entropy_coding_mode_flag is equal to 0, specifying the CAVLC parsing process. pic_order_cnt_type is equal to 0. chroma_format_idc is equal to 2</w:t>
      </w:r>
      <w:r w:rsidRPr="00791CE9">
        <w:rPr>
          <w:lang w:eastAsia="ja-JP"/>
        </w:rPr>
        <w:t>, specifying 4:2:2 chroma 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P</w:t>
      </w:r>
      <w:r w:rsidRPr="00791CE9">
        <w:t xml:space="preserve"> slices for 4:2:2 8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P</w:t>
      </w:r>
      <w:r w:rsidRPr="00791CE9">
        <w:t xml:space="preserve"> slices for 4:2:2 8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00" w:name="_Toc103501377"/>
      <w:bookmarkStart w:id="701" w:name="_Toc111603237"/>
      <w:r w:rsidRPr="00791CE9">
        <w:rPr>
          <w:noProof/>
        </w:rPr>
        <w:t>6</w:t>
      </w:r>
      <w:r w:rsidRPr="00791CE9">
        <w:t>.</w:t>
      </w:r>
      <w:r w:rsidRPr="00791CE9">
        <w:rPr>
          <w:noProof/>
        </w:rPr>
        <w:t>6</w:t>
      </w:r>
      <w:r w:rsidRPr="00791CE9">
        <w:t>.</w:t>
      </w:r>
      <w:r w:rsidRPr="00791CE9">
        <w:rPr>
          <w:noProof/>
        </w:rPr>
        <w:t>23</w:t>
      </w:r>
      <w:r w:rsidRPr="00791CE9">
        <w:t>.</w:t>
      </w:r>
      <w:r w:rsidRPr="00791CE9">
        <w:rPr>
          <w:noProof/>
        </w:rPr>
        <w:t>6</w:t>
      </w:r>
      <w:r w:rsidRPr="00791CE9">
        <w:tab/>
        <w:t>Test bitstream #</w:t>
      </w:r>
      <w:r w:rsidRPr="00791CE9">
        <w:rPr>
          <w:lang w:eastAsia="ja-JP"/>
        </w:rPr>
        <w:t>FREH422-6</w:t>
      </w:r>
      <w:bookmarkEnd w:id="700"/>
      <w:bookmarkEnd w:id="701"/>
    </w:p>
    <w:p w:rsidR="006B102A" w:rsidRPr="001152BA" w:rsidRDefault="00CD65E6" w:rsidP="006B102A">
      <w:r w:rsidRPr="00791CE9">
        <w:rPr>
          <w:b/>
        </w:rPr>
        <w:t>Specification</w:t>
      </w:r>
      <w:r w:rsidRPr="00791CE9">
        <w:t xml:space="preserve">: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Spatial direct prediction is used for direct prediction. direct_8x8_inference_flag is equal to </w:t>
      </w:r>
      <w:r w:rsidRPr="00791CE9">
        <w:rPr>
          <w:lang w:eastAsia="ja-JP"/>
        </w:rPr>
        <w:t>1</w:t>
      </w:r>
      <w:r w:rsidRPr="00791CE9">
        <w:t>. chroma_format_idc is equal to 2</w:t>
      </w:r>
      <w:r w:rsidRPr="00791CE9">
        <w:rPr>
          <w:lang w:eastAsia="ja-JP"/>
        </w:rPr>
        <w:t>, specifying 4:2:2 chroma 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for 4:2:2 8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decoder can properly decode B slices for 4:2:2 8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02" w:name="_Toc103501378"/>
      <w:bookmarkStart w:id="703" w:name="_Toc111603238"/>
      <w:r w:rsidRPr="00791CE9">
        <w:rPr>
          <w:noProof/>
        </w:rPr>
        <w:t>6</w:t>
      </w:r>
      <w:r w:rsidRPr="00791CE9">
        <w:t>.</w:t>
      </w:r>
      <w:r w:rsidRPr="00791CE9">
        <w:rPr>
          <w:noProof/>
        </w:rPr>
        <w:t>6</w:t>
      </w:r>
      <w:r w:rsidRPr="00791CE9">
        <w:t>.</w:t>
      </w:r>
      <w:r w:rsidRPr="00791CE9">
        <w:rPr>
          <w:noProof/>
        </w:rPr>
        <w:t>23</w:t>
      </w:r>
      <w:r w:rsidRPr="00791CE9">
        <w:t>.</w:t>
      </w:r>
      <w:r w:rsidRPr="00791CE9">
        <w:rPr>
          <w:noProof/>
        </w:rPr>
        <w:t>7</w:t>
      </w:r>
      <w:r w:rsidRPr="00791CE9">
        <w:tab/>
        <w:t>Test bitstream #</w:t>
      </w:r>
      <w:r w:rsidRPr="00791CE9">
        <w:rPr>
          <w:lang w:eastAsia="ja-JP"/>
        </w:rPr>
        <w:t>FREH422-7</w:t>
      </w:r>
      <w:bookmarkEnd w:id="702"/>
      <w:bookmarkEnd w:id="703"/>
    </w:p>
    <w:p w:rsidR="006B102A" w:rsidRPr="001152BA" w:rsidRDefault="00CD65E6" w:rsidP="006B102A">
      <w:r w:rsidRPr="00791CE9">
        <w:rPr>
          <w:b/>
        </w:rPr>
        <w:t>Specification</w:t>
      </w:r>
      <w:r w:rsidRPr="00791CE9">
        <w:t>: All slices are coded as I</w:t>
      </w:r>
      <w:r w:rsidRPr="00791CE9">
        <w:rPr>
          <w:lang w:eastAsia="ja-JP"/>
        </w:rPr>
        <w:t xml:space="preserve"> or P </w:t>
      </w:r>
      <w:r w:rsidRPr="00791CE9">
        <w:t>slice</w:t>
      </w:r>
      <w:r w:rsidRPr="00791CE9">
        <w:rPr>
          <w:lang w:eastAsia="ja-JP"/>
        </w:rPr>
        <w:t>s</w:t>
      </w:r>
      <w:r w:rsidRPr="00791CE9">
        <w:t>. Each picture contains only one slice. entropy_coding_mode_flag is equal to 0, specifying the CAVLC parsing process. pic_order_cnt_type is equal to 0. chroma_format_idc is equal to 2</w:t>
      </w:r>
      <w:r w:rsidRPr="00791CE9">
        <w:rPr>
          <w:lang w:eastAsia="ja-JP"/>
        </w:rPr>
        <w:t>, specifying 4:2:2 chroma format</w:t>
      </w:r>
      <w:r w:rsidRPr="00791CE9">
        <w:t>. Both bit_depth_luma_minus8 and bit_depth_chroma_minus8 are set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P</w:t>
      </w:r>
      <w:r w:rsidRPr="00791CE9">
        <w:t xml:space="preserve"> slices for 4:2:2 8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P</w:t>
      </w:r>
      <w:r w:rsidRPr="00791CE9">
        <w:t xml:space="preserve"> slices for 4:2:2 8 bit</w:t>
      </w:r>
      <w:r w:rsidRPr="00791CE9">
        <w:rPr>
          <w:lang w:eastAsia="ja-JP"/>
        </w:rPr>
        <w:t xml:space="preserve"> with deblocking filter</w:t>
      </w:r>
      <w:r w:rsidRPr="00791CE9">
        <w:t>.</w:t>
      </w:r>
    </w:p>
    <w:p w:rsidR="006B102A" w:rsidRPr="001152BA" w:rsidRDefault="00CD65E6" w:rsidP="001C6736">
      <w:pPr>
        <w:pStyle w:val="4"/>
        <w:rPr>
          <w:lang w:eastAsia="ja-JP"/>
        </w:rPr>
      </w:pPr>
      <w:bookmarkStart w:id="704" w:name="_Toc103501379"/>
      <w:bookmarkStart w:id="705" w:name="_Toc111603239"/>
      <w:r w:rsidRPr="00791CE9">
        <w:rPr>
          <w:noProof/>
        </w:rPr>
        <w:t>6</w:t>
      </w:r>
      <w:r w:rsidRPr="00791CE9">
        <w:t>.</w:t>
      </w:r>
      <w:r w:rsidRPr="00791CE9">
        <w:rPr>
          <w:noProof/>
        </w:rPr>
        <w:t>6</w:t>
      </w:r>
      <w:r w:rsidRPr="00791CE9">
        <w:t>.</w:t>
      </w:r>
      <w:r w:rsidRPr="00791CE9">
        <w:rPr>
          <w:noProof/>
        </w:rPr>
        <w:t>23</w:t>
      </w:r>
      <w:r w:rsidRPr="00791CE9">
        <w:t>.</w:t>
      </w:r>
      <w:r w:rsidRPr="00791CE9">
        <w:rPr>
          <w:noProof/>
        </w:rPr>
        <w:t>8</w:t>
      </w:r>
      <w:r w:rsidRPr="00791CE9">
        <w:tab/>
        <w:t>Test bitstream #</w:t>
      </w:r>
      <w:r w:rsidRPr="00791CE9">
        <w:rPr>
          <w:lang w:eastAsia="ja-JP"/>
        </w:rPr>
        <w:t>FREH422-8</w:t>
      </w:r>
      <w:bookmarkEnd w:id="704"/>
      <w:bookmarkEnd w:id="705"/>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slice</w:t>
      </w:r>
      <w:r w:rsidRPr="00791CE9">
        <w:rPr>
          <w:lang w:eastAsia="ja-JP"/>
        </w:rPr>
        <w:t>s</w:t>
      </w:r>
      <w:r w:rsidRPr="00791CE9">
        <w:t>. Each picture contains only one slice. disable_deblocking_filter_idc is equal to 1, specifying disabling of the deblocking filter process. entropy_coding_mode_flag is equal to 0, specifying the CAVLC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I</w:t>
      </w:r>
      <w:r w:rsidRPr="00791CE9">
        <w:t xml:space="preserve"> slices for 4:2:2 </w:t>
      </w:r>
      <w:r w:rsidRPr="00791CE9">
        <w:rPr>
          <w:lang w:eastAsia="ja-JP"/>
        </w:rPr>
        <w:t>10</w:t>
      </w:r>
      <w:r w:rsidRPr="00791CE9">
        <w:t xml:space="preserve">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I</w:t>
      </w:r>
      <w:r w:rsidRPr="00791CE9">
        <w:t xml:space="preserve"> slices for 4:2:2 </w:t>
      </w:r>
      <w:r w:rsidRPr="00791CE9">
        <w:rPr>
          <w:lang w:eastAsia="ja-JP"/>
        </w:rPr>
        <w:t>10</w:t>
      </w:r>
      <w:r w:rsidRPr="00791CE9">
        <w:t xml:space="preserve">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06" w:name="_Toc103501380"/>
      <w:bookmarkStart w:id="707" w:name="_Toc111603240"/>
      <w:r w:rsidRPr="00791CE9">
        <w:rPr>
          <w:noProof/>
        </w:rPr>
        <w:t>6</w:t>
      </w:r>
      <w:r w:rsidRPr="00791CE9">
        <w:t>.</w:t>
      </w:r>
      <w:r w:rsidRPr="00791CE9">
        <w:rPr>
          <w:noProof/>
        </w:rPr>
        <w:t>6</w:t>
      </w:r>
      <w:r w:rsidRPr="00791CE9">
        <w:t>.</w:t>
      </w:r>
      <w:r w:rsidRPr="00791CE9">
        <w:rPr>
          <w:noProof/>
        </w:rPr>
        <w:t>23</w:t>
      </w:r>
      <w:r w:rsidRPr="00791CE9">
        <w:t>.</w:t>
      </w:r>
      <w:r w:rsidRPr="00791CE9">
        <w:rPr>
          <w:noProof/>
        </w:rPr>
        <w:t>9</w:t>
      </w:r>
      <w:r w:rsidRPr="00791CE9">
        <w:tab/>
        <w:t>Test bitstream #</w:t>
      </w:r>
      <w:r w:rsidRPr="00791CE9">
        <w:rPr>
          <w:lang w:eastAsia="ja-JP"/>
        </w:rPr>
        <w:t>FREH422-9</w:t>
      </w:r>
      <w:bookmarkEnd w:id="706"/>
      <w:bookmarkEnd w:id="707"/>
    </w:p>
    <w:p w:rsidR="006B102A" w:rsidRPr="001152BA" w:rsidRDefault="00CD65E6" w:rsidP="006B102A">
      <w:r w:rsidRPr="00791CE9">
        <w:rPr>
          <w:b/>
        </w:rPr>
        <w:t>Specification</w:t>
      </w:r>
      <w:r w:rsidRPr="00791CE9">
        <w:t>: All slices are coded as I</w:t>
      </w:r>
      <w:r w:rsidRPr="00791CE9">
        <w:rPr>
          <w:lang w:eastAsia="ja-JP"/>
        </w:rPr>
        <w:t xml:space="preserve"> or P </w:t>
      </w:r>
      <w:r w:rsidRPr="00791CE9">
        <w:t>slice</w:t>
      </w:r>
      <w:r w:rsidRPr="00791CE9">
        <w:rPr>
          <w:lang w:eastAsia="ja-JP"/>
        </w:rPr>
        <w:t>s</w:t>
      </w:r>
      <w:r w:rsidRPr="00791CE9">
        <w:t>. Each picture contains only one slice. disable_deblocking_filter_idc is equal to 1, specifying disabling of the deblocking filter process. entropy_coding_mode_flag is equal to 0, specifying the CAVLC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P</w:t>
      </w:r>
      <w:r w:rsidRPr="00791CE9">
        <w:t xml:space="preserve"> slices for 4:2:2 10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P</w:t>
      </w:r>
      <w:r w:rsidRPr="00791CE9">
        <w:t xml:space="preserve"> slices for 4:2:2 </w:t>
      </w:r>
      <w:r w:rsidRPr="00791CE9">
        <w:rPr>
          <w:lang w:eastAsia="ja-JP"/>
        </w:rPr>
        <w:t>10</w:t>
      </w:r>
      <w:r w:rsidRPr="00791CE9">
        <w:t xml:space="preserve">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08" w:name="_Toc103501381"/>
      <w:bookmarkStart w:id="709" w:name="_Toc111603241"/>
      <w:r w:rsidRPr="00791CE9">
        <w:rPr>
          <w:noProof/>
        </w:rPr>
        <w:lastRenderedPageBreak/>
        <w:t>6</w:t>
      </w:r>
      <w:r w:rsidRPr="00791CE9">
        <w:t>.</w:t>
      </w:r>
      <w:r w:rsidRPr="00791CE9">
        <w:rPr>
          <w:noProof/>
        </w:rPr>
        <w:t>6</w:t>
      </w:r>
      <w:r w:rsidRPr="00791CE9">
        <w:t>.</w:t>
      </w:r>
      <w:r w:rsidRPr="00791CE9">
        <w:rPr>
          <w:noProof/>
        </w:rPr>
        <w:t>23</w:t>
      </w:r>
      <w:r w:rsidRPr="00791CE9">
        <w:t>.</w:t>
      </w:r>
      <w:r w:rsidRPr="00791CE9">
        <w:rPr>
          <w:noProof/>
        </w:rPr>
        <w:t>10</w:t>
      </w:r>
      <w:r w:rsidRPr="00791CE9">
        <w:tab/>
        <w:t xml:space="preserve">  Test bitstream #</w:t>
      </w:r>
      <w:r w:rsidRPr="00791CE9">
        <w:rPr>
          <w:lang w:eastAsia="ja-JP"/>
        </w:rPr>
        <w:t>FREH422-10</w:t>
      </w:r>
      <w:bookmarkEnd w:id="708"/>
      <w:bookmarkEnd w:id="709"/>
    </w:p>
    <w:p w:rsidR="006B102A" w:rsidRPr="001152BA" w:rsidRDefault="00CD65E6" w:rsidP="006B102A">
      <w:r w:rsidRPr="00791CE9">
        <w:rPr>
          <w:b/>
        </w:rPr>
        <w:t>Specification</w:t>
      </w:r>
      <w:r w:rsidRPr="00791CE9">
        <w:t xml:space="preserve">: All slices are coded as I, P or B slices. Each picture contains only one slice. disable_deblocking_filter_idc is equal to 1, specifying disabling of the deblocking filter process. entropy_coding_mode_flag is equal to 0, specifying the CAVLC parsing process. pic_order_cnt_type is equal to 0. Spatial direct prediction is used for direct prediction. direct_8x8_inference_flag is equal to </w:t>
      </w:r>
      <w:r w:rsidRPr="00791CE9">
        <w:rPr>
          <w:lang w:eastAsia="ja-JP"/>
        </w:rPr>
        <w:t>1</w:t>
      </w:r>
      <w:r w:rsidRPr="00791CE9">
        <w:t>. chroma_format_idc is equal to 2</w:t>
      </w:r>
      <w:r w:rsidRPr="00791CE9">
        <w:rPr>
          <w:lang w:eastAsia="ja-JP"/>
        </w:rPr>
        <w:t>, specifying 4:2:2 chroma format</w:t>
      </w:r>
      <w:r w:rsidRPr="00791CE9">
        <w:t>. Both bit_depth_luma_minus8 and bit_depth_chroma_minus8 are set equal to </w:t>
      </w:r>
      <w:r w:rsidRPr="00791CE9">
        <w:rPr>
          <w:lang w:eastAsia="ja-JP"/>
        </w:rPr>
        <w:t>2, specifying 10 bit video</w:t>
      </w:r>
      <w:r w:rsidRPr="00791CE9">
        <w: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B slices for 4:2:2 </w:t>
      </w:r>
      <w:r w:rsidRPr="00791CE9">
        <w:rPr>
          <w:lang w:eastAsia="ja-JP"/>
        </w:rPr>
        <w:t>10</w:t>
      </w:r>
      <w:r w:rsidRPr="00791CE9">
        <w:t xml:space="preserve">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 xml:space="preserve">decoder can properly decode B slices for 4:2:2 </w:t>
      </w:r>
      <w:r w:rsidRPr="00791CE9">
        <w:rPr>
          <w:lang w:eastAsia="ja-JP"/>
        </w:rPr>
        <w:t>10</w:t>
      </w:r>
      <w:r w:rsidRPr="00791CE9">
        <w:t xml:space="preserve">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10" w:name="_Toc103501382"/>
      <w:bookmarkStart w:id="711" w:name="_Toc111603242"/>
      <w:r w:rsidRPr="00791CE9">
        <w:rPr>
          <w:noProof/>
        </w:rPr>
        <w:t>6</w:t>
      </w:r>
      <w:r w:rsidRPr="00791CE9">
        <w:t>.</w:t>
      </w:r>
      <w:r w:rsidRPr="00791CE9">
        <w:rPr>
          <w:noProof/>
        </w:rPr>
        <w:t>6</w:t>
      </w:r>
      <w:r w:rsidRPr="00791CE9">
        <w:t>.</w:t>
      </w:r>
      <w:r w:rsidRPr="00791CE9">
        <w:rPr>
          <w:noProof/>
        </w:rPr>
        <w:t>23</w:t>
      </w:r>
      <w:r w:rsidRPr="00791CE9">
        <w:t>.</w:t>
      </w:r>
      <w:r w:rsidRPr="00791CE9">
        <w:rPr>
          <w:noProof/>
        </w:rPr>
        <w:t>11</w:t>
      </w:r>
      <w:r w:rsidRPr="00791CE9">
        <w:tab/>
        <w:t xml:space="preserve">  Test bitstream #</w:t>
      </w:r>
      <w:r w:rsidRPr="00791CE9">
        <w:rPr>
          <w:lang w:eastAsia="ja-JP"/>
        </w:rPr>
        <w:t>FREH422-11</w:t>
      </w:r>
      <w:bookmarkEnd w:id="710"/>
      <w:bookmarkEnd w:id="711"/>
    </w:p>
    <w:p w:rsidR="006B102A" w:rsidRPr="001152BA" w:rsidRDefault="00CD65E6" w:rsidP="006B102A">
      <w:r w:rsidRPr="00791CE9">
        <w:rPr>
          <w:b/>
        </w:rPr>
        <w:t>Specification</w:t>
      </w:r>
      <w:r w:rsidRPr="00791CE9">
        <w:t>: All slices are coded as I</w:t>
      </w:r>
      <w:r w:rsidRPr="00791CE9">
        <w:rPr>
          <w:lang w:eastAsia="ja-JP"/>
        </w:rPr>
        <w:t xml:space="preserve"> or P </w:t>
      </w:r>
      <w:r w:rsidRPr="00791CE9">
        <w:t>slice</w:t>
      </w:r>
      <w:r w:rsidRPr="00791CE9">
        <w:rPr>
          <w:lang w:eastAsia="ja-JP"/>
        </w:rPr>
        <w:t>s</w:t>
      </w:r>
      <w:r w:rsidRPr="00791CE9">
        <w:t>. Each picture contains only one slice. entropy_coding_mode_flag is equal to 0, specifying the CAVLC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P</w:t>
      </w:r>
      <w:r w:rsidRPr="00791CE9">
        <w:t xml:space="preserve"> slices for 4:2:2 </w:t>
      </w:r>
      <w:r w:rsidRPr="00791CE9">
        <w:rPr>
          <w:lang w:eastAsia="ja-JP"/>
        </w:rPr>
        <w:t>10</w:t>
      </w:r>
      <w:r w:rsidRPr="00791CE9">
        <w:t xml:space="preserve">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P</w:t>
      </w:r>
      <w:r w:rsidRPr="00791CE9">
        <w:t xml:space="preserve"> slices for 4:2:2 </w:t>
      </w:r>
      <w:r w:rsidRPr="00791CE9">
        <w:rPr>
          <w:lang w:eastAsia="ja-JP"/>
        </w:rPr>
        <w:t>10</w:t>
      </w:r>
      <w:r w:rsidRPr="00791CE9">
        <w:t xml:space="preserve"> bit</w:t>
      </w:r>
      <w:r w:rsidRPr="00791CE9">
        <w:rPr>
          <w:lang w:eastAsia="ja-JP"/>
        </w:rPr>
        <w:t xml:space="preserve"> with deblocking filter</w:t>
      </w:r>
      <w:r w:rsidRPr="00791CE9">
        <w:t>.</w:t>
      </w:r>
    </w:p>
    <w:p w:rsidR="006B102A" w:rsidRPr="001152BA" w:rsidRDefault="00CD65E6" w:rsidP="001C6736">
      <w:pPr>
        <w:pStyle w:val="4"/>
        <w:rPr>
          <w:lang w:eastAsia="ja-JP"/>
        </w:rPr>
      </w:pPr>
      <w:bookmarkStart w:id="712" w:name="_Toc103501383"/>
      <w:bookmarkStart w:id="713" w:name="_Toc111603243"/>
      <w:r w:rsidRPr="00791CE9">
        <w:rPr>
          <w:noProof/>
        </w:rPr>
        <w:t>6</w:t>
      </w:r>
      <w:r w:rsidRPr="00791CE9">
        <w:t>.</w:t>
      </w:r>
      <w:r w:rsidRPr="00791CE9">
        <w:rPr>
          <w:noProof/>
        </w:rPr>
        <w:t>6</w:t>
      </w:r>
      <w:r w:rsidRPr="00791CE9">
        <w:t>.</w:t>
      </w:r>
      <w:r w:rsidRPr="00791CE9">
        <w:rPr>
          <w:noProof/>
        </w:rPr>
        <w:t>23</w:t>
      </w:r>
      <w:r w:rsidRPr="00791CE9">
        <w:t>.</w:t>
      </w:r>
      <w:r w:rsidRPr="00791CE9">
        <w:rPr>
          <w:noProof/>
        </w:rPr>
        <w:t>12</w:t>
      </w:r>
      <w:r w:rsidRPr="00791CE9">
        <w:tab/>
        <w:t xml:space="preserve">  Test bitstream #</w:t>
      </w:r>
      <w:r w:rsidRPr="00791CE9">
        <w:rPr>
          <w:lang w:eastAsia="ja-JP"/>
        </w:rPr>
        <w:t>FREH422-12</w:t>
      </w:r>
      <w:bookmarkEnd w:id="712"/>
      <w:bookmarkEnd w:id="713"/>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slice</w:t>
      </w:r>
      <w:r w:rsidRPr="00791CE9">
        <w:rPr>
          <w:lang w:eastAsia="ja-JP"/>
        </w:rPr>
        <w:t>s</w:t>
      </w:r>
      <w:r w:rsidRPr="00791CE9">
        <w:t xml:space="preserve">. Each picture contains only one slice. disable_deblocking_filter_idc is equal to 1, specifying disabling of the deblocking filter process.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0.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I</w:t>
      </w:r>
      <w:r w:rsidRPr="00791CE9">
        <w:t xml:space="preserve"> slices for 4:2:2 8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I</w:t>
      </w:r>
      <w:r w:rsidRPr="00791CE9">
        <w:t xml:space="preserve"> slices for 4:2:2 8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14" w:name="_Toc103501384"/>
      <w:bookmarkStart w:id="715" w:name="_Toc111603244"/>
      <w:r w:rsidRPr="00791CE9">
        <w:rPr>
          <w:noProof/>
        </w:rPr>
        <w:t>6</w:t>
      </w:r>
      <w:r w:rsidRPr="00791CE9">
        <w:t>.</w:t>
      </w:r>
      <w:r w:rsidRPr="00791CE9">
        <w:rPr>
          <w:noProof/>
        </w:rPr>
        <w:t>6</w:t>
      </w:r>
      <w:r w:rsidRPr="00791CE9">
        <w:t>.</w:t>
      </w:r>
      <w:r w:rsidRPr="00791CE9">
        <w:rPr>
          <w:noProof/>
        </w:rPr>
        <w:t>23</w:t>
      </w:r>
      <w:r w:rsidRPr="00791CE9">
        <w:t>.</w:t>
      </w:r>
      <w:r w:rsidRPr="00791CE9">
        <w:rPr>
          <w:noProof/>
        </w:rPr>
        <w:t>13</w:t>
      </w:r>
      <w:r w:rsidRPr="00791CE9">
        <w:tab/>
        <w:t xml:space="preserve">  Test bitstream #</w:t>
      </w:r>
      <w:r w:rsidRPr="00791CE9">
        <w:rPr>
          <w:lang w:eastAsia="ja-JP"/>
        </w:rPr>
        <w:t>FREH422-13</w:t>
      </w:r>
      <w:bookmarkEnd w:id="714"/>
      <w:bookmarkEnd w:id="715"/>
    </w:p>
    <w:p w:rsidR="006B102A" w:rsidRPr="001152BA" w:rsidRDefault="00CD65E6" w:rsidP="006B102A">
      <w:r w:rsidRPr="00791CE9">
        <w:rPr>
          <w:b/>
        </w:rPr>
        <w:t>Specification</w:t>
      </w:r>
      <w:r w:rsidRPr="00791CE9">
        <w:t>: All slices are coded as I</w:t>
      </w:r>
      <w:r w:rsidRPr="00791CE9">
        <w:rPr>
          <w:lang w:eastAsia="ja-JP"/>
        </w:rPr>
        <w:t xml:space="preserve"> or P </w:t>
      </w:r>
      <w:r w:rsidRPr="00791CE9">
        <w:t>slice</w:t>
      </w:r>
      <w:r w:rsidRPr="00791CE9">
        <w:rPr>
          <w:lang w:eastAsia="ja-JP"/>
        </w:rPr>
        <w:t>s</w:t>
      </w:r>
      <w:r w:rsidRPr="00791CE9">
        <w:t xml:space="preserve">. Each picture contains only one slice. disable_deblocking_filter_idc is equal to 1, specifying disabling of the deblocking filter process.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0.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P</w:t>
      </w:r>
      <w:r w:rsidRPr="00791CE9">
        <w:t xml:space="preserve"> slices for 4:2:2 8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P</w:t>
      </w:r>
      <w:r w:rsidRPr="00791CE9">
        <w:t xml:space="preserve"> slices for 4:2:2 8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16" w:name="_Toc103501385"/>
      <w:bookmarkStart w:id="717" w:name="_Toc111603245"/>
      <w:r w:rsidRPr="00791CE9">
        <w:rPr>
          <w:noProof/>
        </w:rPr>
        <w:t>6</w:t>
      </w:r>
      <w:r w:rsidRPr="00791CE9">
        <w:t>.</w:t>
      </w:r>
      <w:r w:rsidRPr="00791CE9">
        <w:rPr>
          <w:noProof/>
        </w:rPr>
        <w:t>6</w:t>
      </w:r>
      <w:r w:rsidRPr="00791CE9">
        <w:t>.</w:t>
      </w:r>
      <w:r w:rsidRPr="00791CE9">
        <w:rPr>
          <w:noProof/>
        </w:rPr>
        <w:t>23</w:t>
      </w:r>
      <w:r w:rsidRPr="00791CE9">
        <w:t>.</w:t>
      </w:r>
      <w:r w:rsidRPr="00791CE9">
        <w:rPr>
          <w:noProof/>
        </w:rPr>
        <w:t>14</w:t>
      </w:r>
      <w:r w:rsidRPr="00791CE9">
        <w:tab/>
        <w:t xml:space="preserve">  Test bitstream #</w:t>
      </w:r>
      <w:r w:rsidRPr="00791CE9">
        <w:rPr>
          <w:lang w:eastAsia="ja-JP"/>
        </w:rPr>
        <w:t>FREH422-14</w:t>
      </w:r>
      <w:bookmarkEnd w:id="716"/>
      <w:bookmarkEnd w:id="717"/>
    </w:p>
    <w:p w:rsidR="006B102A" w:rsidRPr="001152BA" w:rsidRDefault="00CD65E6" w:rsidP="006B102A">
      <w:r w:rsidRPr="00791CE9">
        <w:rPr>
          <w:b/>
        </w:rPr>
        <w:t>Specification</w:t>
      </w:r>
      <w:r w:rsidRPr="00791CE9">
        <w:t xml:space="preserve">: All slices are coded as I, P or B slices. Each picture contains only one slice. disable_deblocking_Filter_idc is equal to 1, specifying disabling of the deblocking filter process.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Spatial direct prediction is used for direct prediction. direct_8x8_inference_flag is equal to 0. chroma_format_idc is equal to 2</w:t>
      </w:r>
      <w:r w:rsidRPr="00791CE9">
        <w:rPr>
          <w:lang w:eastAsia="ja-JP"/>
        </w:rPr>
        <w:t>, specifying 4:2:2 chroma format</w:t>
      </w:r>
      <w:r w:rsidRPr="00791CE9">
        <w:t xml:space="preserve">. Both bit_depth_luma_minus8 and bit_depth_chroma_minus8 are set equal to 0.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B slices for 4:2:2 8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decoder can properly decode B slices for 4:2:2 8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18" w:name="_Toc103501386"/>
      <w:bookmarkStart w:id="719" w:name="_Toc111603246"/>
      <w:r w:rsidRPr="00791CE9">
        <w:rPr>
          <w:noProof/>
        </w:rPr>
        <w:lastRenderedPageBreak/>
        <w:t>6</w:t>
      </w:r>
      <w:r w:rsidRPr="00791CE9">
        <w:t>.</w:t>
      </w:r>
      <w:r w:rsidRPr="00791CE9">
        <w:rPr>
          <w:noProof/>
        </w:rPr>
        <w:t>6</w:t>
      </w:r>
      <w:r w:rsidRPr="00791CE9">
        <w:t>.</w:t>
      </w:r>
      <w:r w:rsidRPr="00791CE9">
        <w:rPr>
          <w:noProof/>
        </w:rPr>
        <w:t>23</w:t>
      </w:r>
      <w:r w:rsidRPr="00791CE9">
        <w:t>.</w:t>
      </w:r>
      <w:r w:rsidRPr="00791CE9">
        <w:rPr>
          <w:noProof/>
        </w:rPr>
        <w:t>15</w:t>
      </w:r>
      <w:r w:rsidRPr="00791CE9">
        <w:tab/>
        <w:t xml:space="preserve">  Test bitstream #</w:t>
      </w:r>
      <w:r w:rsidRPr="00791CE9">
        <w:rPr>
          <w:lang w:eastAsia="ja-JP"/>
        </w:rPr>
        <w:t>FREH422-15</w:t>
      </w:r>
      <w:bookmarkEnd w:id="718"/>
      <w:bookmarkEnd w:id="719"/>
    </w:p>
    <w:p w:rsidR="006B102A" w:rsidRPr="001152BA" w:rsidRDefault="00CD65E6" w:rsidP="006B102A">
      <w:r w:rsidRPr="00791CE9">
        <w:rPr>
          <w:b/>
        </w:rPr>
        <w:t>Specification</w:t>
      </w:r>
      <w:r w:rsidRPr="00791CE9">
        <w:t>: All slices are coded as I</w:t>
      </w:r>
      <w:r w:rsidRPr="00791CE9">
        <w:rPr>
          <w:lang w:eastAsia="ja-JP"/>
        </w:rPr>
        <w:t xml:space="preserve"> </w:t>
      </w:r>
      <w:r w:rsidRPr="00791CE9">
        <w:t>slice</w:t>
      </w:r>
      <w:r w:rsidRPr="00791CE9">
        <w:rPr>
          <w:lang w:eastAsia="ja-JP"/>
        </w:rPr>
        <w:t>s</w:t>
      </w:r>
      <w:r w:rsidRPr="00791CE9">
        <w:t xml:space="preserve">. Each picture contains only one slice. disable_deblocking_filter_idc is equal to 1, specifying disabling of the deblocking filter process.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I</w:t>
      </w:r>
      <w:r w:rsidRPr="00791CE9">
        <w:t xml:space="preserve"> slices for 4:2:2 </w:t>
      </w:r>
      <w:r w:rsidRPr="00791CE9">
        <w:rPr>
          <w:lang w:eastAsia="ja-JP"/>
        </w:rPr>
        <w:t>10</w:t>
      </w:r>
      <w:r w:rsidRPr="00791CE9">
        <w:t xml:space="preserve">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I</w:t>
      </w:r>
      <w:r w:rsidRPr="00791CE9">
        <w:t xml:space="preserve"> slices for 4:2:2 </w:t>
      </w:r>
      <w:r w:rsidRPr="00791CE9">
        <w:rPr>
          <w:lang w:eastAsia="ja-JP"/>
        </w:rPr>
        <w:t>10</w:t>
      </w:r>
      <w:r w:rsidRPr="00791CE9">
        <w:t xml:space="preserve">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20" w:name="_Toc103501387"/>
      <w:bookmarkStart w:id="721" w:name="_Toc111603247"/>
      <w:r w:rsidRPr="00791CE9">
        <w:rPr>
          <w:noProof/>
        </w:rPr>
        <w:t>6</w:t>
      </w:r>
      <w:r w:rsidRPr="00791CE9">
        <w:t>.</w:t>
      </w:r>
      <w:r w:rsidRPr="00791CE9">
        <w:rPr>
          <w:noProof/>
        </w:rPr>
        <w:t>6</w:t>
      </w:r>
      <w:r w:rsidRPr="00791CE9">
        <w:t>.</w:t>
      </w:r>
      <w:r w:rsidRPr="00791CE9">
        <w:rPr>
          <w:noProof/>
        </w:rPr>
        <w:t>23</w:t>
      </w:r>
      <w:r w:rsidRPr="00791CE9">
        <w:t>.</w:t>
      </w:r>
      <w:r w:rsidRPr="00791CE9">
        <w:rPr>
          <w:noProof/>
        </w:rPr>
        <w:t>16</w:t>
      </w:r>
      <w:r w:rsidRPr="00791CE9">
        <w:tab/>
        <w:t xml:space="preserve">  Test bitstream #</w:t>
      </w:r>
      <w:r w:rsidRPr="00791CE9">
        <w:rPr>
          <w:lang w:eastAsia="ja-JP"/>
        </w:rPr>
        <w:t>FREH422-16</w:t>
      </w:r>
      <w:bookmarkEnd w:id="720"/>
      <w:bookmarkEnd w:id="721"/>
    </w:p>
    <w:p w:rsidR="006B102A" w:rsidRPr="001152BA" w:rsidRDefault="00CD65E6" w:rsidP="006B102A">
      <w:r w:rsidRPr="00791CE9">
        <w:rPr>
          <w:b/>
        </w:rPr>
        <w:t>Specification</w:t>
      </w:r>
      <w:r w:rsidRPr="00791CE9">
        <w:t>: All slices are coded as I</w:t>
      </w:r>
      <w:r w:rsidRPr="00791CE9">
        <w:rPr>
          <w:lang w:eastAsia="ja-JP"/>
        </w:rPr>
        <w:t xml:space="preserve"> or P </w:t>
      </w:r>
      <w:r w:rsidRPr="00791CE9">
        <w:t>slice</w:t>
      </w:r>
      <w:r w:rsidRPr="00791CE9">
        <w:rPr>
          <w:lang w:eastAsia="ja-JP"/>
        </w:rPr>
        <w:t>s</w:t>
      </w:r>
      <w:r w:rsidRPr="00791CE9">
        <w:t xml:space="preserve">. Each picture contains only one slice. disable_deblocking_filter_idc is equal to 1, specifying disabling of the deblocking filter process.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w:t>
      </w:r>
      <w:r w:rsidRPr="00791CE9">
        <w:rPr>
          <w:lang w:eastAsia="ja-JP"/>
        </w:rPr>
        <w:t>P</w:t>
      </w:r>
      <w:r w:rsidRPr="00791CE9">
        <w:t xml:space="preserve"> slices for 4:2:2 </w:t>
      </w:r>
      <w:r w:rsidRPr="00791CE9">
        <w:rPr>
          <w:lang w:eastAsia="ja-JP"/>
        </w:rPr>
        <w:t>10</w:t>
      </w:r>
      <w:r w:rsidRPr="00791CE9">
        <w:t xml:space="preserve">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w:t>
      </w:r>
      <w:r w:rsidRPr="00791CE9">
        <w:rPr>
          <w:lang w:eastAsia="ja-JP"/>
        </w:rPr>
        <w:t>P</w:t>
      </w:r>
      <w:r w:rsidRPr="00791CE9">
        <w:t xml:space="preserve"> slices for 4:2:2 </w:t>
      </w:r>
      <w:r w:rsidRPr="00791CE9">
        <w:rPr>
          <w:lang w:eastAsia="ja-JP"/>
        </w:rPr>
        <w:t>10</w:t>
      </w:r>
      <w:r w:rsidRPr="00791CE9">
        <w:t xml:space="preserve">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22" w:name="_Toc103501388"/>
      <w:bookmarkStart w:id="723" w:name="_Toc111603248"/>
      <w:r w:rsidRPr="00791CE9">
        <w:rPr>
          <w:noProof/>
        </w:rPr>
        <w:t>6</w:t>
      </w:r>
      <w:r w:rsidRPr="00791CE9">
        <w:t>.</w:t>
      </w:r>
      <w:r w:rsidRPr="00791CE9">
        <w:rPr>
          <w:noProof/>
        </w:rPr>
        <w:t>6</w:t>
      </w:r>
      <w:r w:rsidRPr="00791CE9">
        <w:t>.</w:t>
      </w:r>
      <w:r w:rsidRPr="00791CE9">
        <w:rPr>
          <w:noProof/>
        </w:rPr>
        <w:t>23</w:t>
      </w:r>
      <w:r w:rsidRPr="00791CE9">
        <w:t>.</w:t>
      </w:r>
      <w:r w:rsidRPr="00791CE9">
        <w:rPr>
          <w:noProof/>
        </w:rPr>
        <w:t>17</w:t>
      </w:r>
      <w:r w:rsidRPr="00791CE9">
        <w:tab/>
        <w:t xml:space="preserve">  Test bitstream #</w:t>
      </w:r>
      <w:r w:rsidRPr="00791CE9">
        <w:rPr>
          <w:lang w:eastAsia="ja-JP"/>
        </w:rPr>
        <w:t>FREH422-17</w:t>
      </w:r>
      <w:bookmarkEnd w:id="722"/>
      <w:bookmarkEnd w:id="723"/>
    </w:p>
    <w:p w:rsidR="006B102A" w:rsidRPr="001152BA" w:rsidRDefault="00CD65E6" w:rsidP="006B102A">
      <w:r w:rsidRPr="00791CE9">
        <w:rPr>
          <w:b/>
        </w:rPr>
        <w:t>Specification</w:t>
      </w:r>
      <w:r w:rsidRPr="00791CE9">
        <w:t xml:space="preserve">: All slices are coded as I, P or B slices. Each picture contains only one slice. disable_deblocking_filter_idc is equal to 1, specifying disabling of the deblocking filter process.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Spatial direct prediction is used for direct prediction. direct_8x8_inference_flag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and default scaling lists are used.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B slices for 4:2:2 </w:t>
      </w:r>
      <w:r w:rsidRPr="00791CE9">
        <w:rPr>
          <w:lang w:eastAsia="ja-JP"/>
        </w:rPr>
        <w:t>10</w:t>
      </w:r>
      <w:r w:rsidRPr="00791CE9">
        <w:t xml:space="preserve"> bit.</w:t>
      </w:r>
    </w:p>
    <w:p w:rsidR="006B102A" w:rsidRPr="001152BA" w:rsidRDefault="00CD65E6" w:rsidP="006B102A">
      <w:r w:rsidRPr="00791CE9">
        <w:rPr>
          <w:b/>
        </w:rPr>
        <w:t>Purpose</w:t>
      </w:r>
      <w:r w:rsidRPr="00791CE9">
        <w:t xml:space="preserve">: Check that </w:t>
      </w:r>
      <w:r w:rsidRPr="00791CE9">
        <w:rPr>
          <w:lang w:eastAsia="ja-JP"/>
        </w:rPr>
        <w:t xml:space="preserve">a </w:t>
      </w:r>
      <w:r w:rsidRPr="00791CE9">
        <w:t xml:space="preserve">decoder can properly decode B slices for 4:2:2 </w:t>
      </w:r>
      <w:r w:rsidRPr="00791CE9">
        <w:rPr>
          <w:lang w:eastAsia="ja-JP"/>
        </w:rPr>
        <w:t>10</w:t>
      </w:r>
      <w:r w:rsidRPr="00791CE9">
        <w:t xml:space="preserve"> bit</w:t>
      </w:r>
      <w:r w:rsidRPr="00791CE9">
        <w:rPr>
          <w:lang w:eastAsia="ja-JP"/>
        </w:rPr>
        <w:t xml:space="preserve"> without deblocking filter</w:t>
      </w:r>
      <w:r w:rsidRPr="00791CE9">
        <w:t>.</w:t>
      </w:r>
    </w:p>
    <w:p w:rsidR="006B102A" w:rsidRPr="001152BA" w:rsidRDefault="00CD65E6" w:rsidP="001C6736">
      <w:pPr>
        <w:pStyle w:val="4"/>
        <w:rPr>
          <w:lang w:eastAsia="ja-JP"/>
        </w:rPr>
      </w:pPr>
      <w:bookmarkStart w:id="724" w:name="_Toc103501389"/>
      <w:bookmarkStart w:id="725" w:name="_Toc111603249"/>
      <w:r w:rsidRPr="00791CE9">
        <w:rPr>
          <w:noProof/>
        </w:rPr>
        <w:t>6</w:t>
      </w:r>
      <w:r w:rsidRPr="00791CE9">
        <w:t>.</w:t>
      </w:r>
      <w:r w:rsidRPr="00791CE9">
        <w:rPr>
          <w:noProof/>
        </w:rPr>
        <w:t>6</w:t>
      </w:r>
      <w:r w:rsidRPr="00791CE9">
        <w:t>.</w:t>
      </w:r>
      <w:r w:rsidRPr="00791CE9">
        <w:rPr>
          <w:noProof/>
        </w:rPr>
        <w:t>23</w:t>
      </w:r>
      <w:r w:rsidRPr="00791CE9">
        <w:t>.</w:t>
      </w:r>
      <w:r w:rsidRPr="00791CE9">
        <w:rPr>
          <w:noProof/>
        </w:rPr>
        <w:t>18</w:t>
      </w:r>
      <w:r w:rsidRPr="00791CE9">
        <w:tab/>
        <w:t xml:space="preserve">  Test bitstream #</w:t>
      </w:r>
      <w:r w:rsidRPr="00791CE9">
        <w:rPr>
          <w:lang w:eastAsia="ja-JP"/>
        </w:rPr>
        <w:t>FREH422-18</w:t>
      </w:r>
      <w:bookmarkEnd w:id="724"/>
      <w:bookmarkEnd w:id="725"/>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Spatial direct prediction is used for direct prediction. direct_8x8_inference_flag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w:t>
      </w:r>
      <w:r w:rsidRPr="00791CE9">
        <w:rPr>
          <w:lang w:eastAsia="ja-JP"/>
        </w:rPr>
        <w:t xml:space="preserve"> </w:t>
      </w:r>
      <w:r w:rsidRPr="00791CE9">
        <w:t>Each slice is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B slices for 4:2:2 </w:t>
      </w:r>
      <w:r w:rsidRPr="00791CE9">
        <w:rPr>
          <w:lang w:eastAsia="ja-JP"/>
        </w:rPr>
        <w:t>10</w:t>
      </w:r>
      <w:r w:rsidRPr="00791CE9">
        <w:t xml:space="preserve">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 xml:space="preserve">decoder can properly decode B slices </w:t>
      </w:r>
      <w:r w:rsidRPr="00791CE9">
        <w:rPr>
          <w:lang w:eastAsia="ja-JP"/>
        </w:rPr>
        <w:t xml:space="preserve">of coded fields </w:t>
      </w:r>
      <w:r w:rsidRPr="00791CE9">
        <w:t xml:space="preserve">for 4:2:2 </w:t>
      </w:r>
      <w:r w:rsidRPr="00791CE9">
        <w:rPr>
          <w:lang w:eastAsia="ja-JP"/>
        </w:rPr>
        <w:t>10</w:t>
      </w:r>
      <w:r w:rsidRPr="00791CE9">
        <w:t xml:space="preserve"> bit.</w:t>
      </w:r>
    </w:p>
    <w:p w:rsidR="006B102A" w:rsidRPr="001152BA" w:rsidRDefault="00CD65E6" w:rsidP="001C6736">
      <w:pPr>
        <w:pStyle w:val="4"/>
        <w:rPr>
          <w:lang w:eastAsia="ja-JP"/>
        </w:rPr>
      </w:pPr>
      <w:bookmarkStart w:id="726" w:name="_Toc103501390"/>
      <w:bookmarkStart w:id="727" w:name="_Toc111603250"/>
      <w:r w:rsidRPr="00791CE9">
        <w:rPr>
          <w:noProof/>
        </w:rPr>
        <w:t>6</w:t>
      </w:r>
      <w:r w:rsidRPr="00791CE9">
        <w:t>.</w:t>
      </w:r>
      <w:r w:rsidRPr="00791CE9">
        <w:rPr>
          <w:noProof/>
        </w:rPr>
        <w:t>6</w:t>
      </w:r>
      <w:r w:rsidRPr="00791CE9">
        <w:t>.</w:t>
      </w:r>
      <w:r w:rsidRPr="00791CE9">
        <w:rPr>
          <w:noProof/>
        </w:rPr>
        <w:t>23</w:t>
      </w:r>
      <w:r w:rsidRPr="00791CE9">
        <w:t>.</w:t>
      </w:r>
      <w:r w:rsidRPr="00791CE9">
        <w:rPr>
          <w:noProof/>
        </w:rPr>
        <w:t>19</w:t>
      </w:r>
      <w:r w:rsidRPr="00791CE9">
        <w:tab/>
        <w:t xml:space="preserve">  Test bitstream #</w:t>
      </w:r>
      <w:r w:rsidRPr="00791CE9">
        <w:rPr>
          <w:lang w:eastAsia="ja-JP"/>
        </w:rPr>
        <w:t>FREH422-19</w:t>
      </w:r>
      <w:bookmarkEnd w:id="726"/>
      <w:bookmarkEnd w:id="727"/>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Spatial direct prediction is used for direct prediction. direct_8x8_inference_flag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w:t>
      </w:r>
      <w:r w:rsidRPr="00791CE9">
        <w:rPr>
          <w:lang w:eastAsia="ja-JP"/>
        </w:rPr>
        <w:t xml:space="preserve"> </w:t>
      </w:r>
      <w:r w:rsidRPr="00791CE9">
        <w:t>Each slice is a coded f</w:t>
      </w:r>
      <w:r w:rsidRPr="00791CE9">
        <w:rPr>
          <w:lang w:eastAsia="ja-JP"/>
        </w:rPr>
        <w:t>rame</w:t>
      </w:r>
      <w:r w:rsidRPr="00791CE9">
        <w:t>.</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B slices for 4:2:2 </w:t>
      </w:r>
      <w:r w:rsidRPr="00791CE9">
        <w:rPr>
          <w:lang w:eastAsia="ja-JP"/>
        </w:rPr>
        <w:t>10</w:t>
      </w:r>
      <w:r w:rsidRPr="00791CE9">
        <w:t xml:space="preserve">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 xml:space="preserve">decoder can properly decode B slices </w:t>
      </w:r>
      <w:r w:rsidRPr="00791CE9">
        <w:rPr>
          <w:lang w:eastAsia="ja-JP"/>
        </w:rPr>
        <w:t xml:space="preserve">of coded frames </w:t>
      </w:r>
      <w:r w:rsidRPr="00791CE9">
        <w:t xml:space="preserve">for 4:2:2 </w:t>
      </w:r>
      <w:r w:rsidRPr="00791CE9">
        <w:rPr>
          <w:lang w:eastAsia="ja-JP"/>
        </w:rPr>
        <w:t>10</w:t>
      </w:r>
      <w:r w:rsidRPr="00791CE9">
        <w:t xml:space="preserve"> bit.</w:t>
      </w:r>
    </w:p>
    <w:p w:rsidR="006B102A" w:rsidRPr="001152BA" w:rsidRDefault="00CD65E6" w:rsidP="001C6736">
      <w:pPr>
        <w:pStyle w:val="4"/>
        <w:rPr>
          <w:lang w:eastAsia="ja-JP"/>
        </w:rPr>
      </w:pPr>
      <w:bookmarkStart w:id="728" w:name="_Toc103501391"/>
      <w:bookmarkStart w:id="729" w:name="_Toc111603251"/>
      <w:r w:rsidRPr="00791CE9">
        <w:rPr>
          <w:noProof/>
        </w:rPr>
        <w:lastRenderedPageBreak/>
        <w:t>6</w:t>
      </w:r>
      <w:r w:rsidRPr="00791CE9">
        <w:t>.</w:t>
      </w:r>
      <w:r w:rsidRPr="00791CE9">
        <w:rPr>
          <w:noProof/>
        </w:rPr>
        <w:t>6</w:t>
      </w:r>
      <w:r w:rsidRPr="00791CE9">
        <w:t>.</w:t>
      </w:r>
      <w:r w:rsidRPr="00791CE9">
        <w:rPr>
          <w:noProof/>
        </w:rPr>
        <w:t>23</w:t>
      </w:r>
      <w:r w:rsidRPr="00791CE9">
        <w:t>.</w:t>
      </w:r>
      <w:r w:rsidRPr="00791CE9">
        <w:rPr>
          <w:noProof/>
        </w:rPr>
        <w:t>20</w:t>
      </w:r>
      <w:r w:rsidRPr="00791CE9">
        <w:tab/>
        <w:t xml:space="preserve">  Test bitstream #</w:t>
      </w:r>
      <w:r w:rsidRPr="00791CE9">
        <w:rPr>
          <w:lang w:eastAsia="ja-JP"/>
        </w:rPr>
        <w:t>FREH422-20</w:t>
      </w:r>
      <w:bookmarkEnd w:id="728"/>
      <w:bookmarkEnd w:id="729"/>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Spatial direct prediction is used for direct prediction. direct_8x8_inference_flag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w:t>
      </w:r>
      <w:r w:rsidRPr="00791CE9">
        <w:rPr>
          <w:lang w:eastAsia="ja-JP"/>
        </w:rPr>
        <w:t xml:space="preserve"> </w:t>
      </w:r>
      <w:r w:rsidRPr="00791CE9">
        <w:t>Each slice is either a coded frame or a coded field.</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B slices for 4:2:2 </w:t>
      </w:r>
      <w:r w:rsidRPr="00791CE9">
        <w:rPr>
          <w:lang w:eastAsia="ja-JP"/>
        </w:rPr>
        <w:t>10</w:t>
      </w:r>
      <w:r w:rsidRPr="00791CE9">
        <w:t xml:space="preserve">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 xml:space="preserve">decoder can properly decode B slices </w:t>
      </w:r>
      <w:r w:rsidRPr="00791CE9">
        <w:rPr>
          <w:lang w:eastAsia="ja-JP"/>
        </w:rPr>
        <w:t xml:space="preserve">of coded frames and fields </w:t>
      </w:r>
      <w:r w:rsidRPr="00791CE9">
        <w:t xml:space="preserve">for 4:2:2 </w:t>
      </w:r>
      <w:r w:rsidRPr="00791CE9">
        <w:rPr>
          <w:lang w:eastAsia="ja-JP"/>
        </w:rPr>
        <w:t>10</w:t>
      </w:r>
      <w:r w:rsidRPr="00791CE9">
        <w:t> bit.</w:t>
      </w:r>
    </w:p>
    <w:p w:rsidR="006B102A" w:rsidRPr="001152BA" w:rsidRDefault="00CD65E6" w:rsidP="001C6736">
      <w:pPr>
        <w:pStyle w:val="4"/>
        <w:rPr>
          <w:lang w:eastAsia="ja-JP"/>
        </w:rPr>
      </w:pPr>
      <w:bookmarkStart w:id="730" w:name="_Toc103501392"/>
      <w:bookmarkStart w:id="731" w:name="_Toc111603252"/>
      <w:r w:rsidRPr="00791CE9">
        <w:rPr>
          <w:noProof/>
        </w:rPr>
        <w:t>6</w:t>
      </w:r>
      <w:r w:rsidRPr="00791CE9">
        <w:t>.</w:t>
      </w:r>
      <w:r w:rsidRPr="00791CE9">
        <w:rPr>
          <w:noProof/>
        </w:rPr>
        <w:t>6</w:t>
      </w:r>
      <w:r w:rsidRPr="00791CE9">
        <w:t>.</w:t>
      </w:r>
      <w:r w:rsidRPr="00791CE9">
        <w:rPr>
          <w:noProof/>
        </w:rPr>
        <w:t>23</w:t>
      </w:r>
      <w:r w:rsidRPr="00791CE9">
        <w:t>.</w:t>
      </w:r>
      <w:r w:rsidRPr="00791CE9">
        <w:rPr>
          <w:noProof/>
        </w:rPr>
        <w:t>21</w:t>
      </w:r>
      <w:r w:rsidRPr="00791CE9">
        <w:tab/>
        <w:t xml:space="preserve">  Test bitstream #</w:t>
      </w:r>
      <w:r w:rsidRPr="00791CE9">
        <w:rPr>
          <w:lang w:eastAsia="ja-JP"/>
        </w:rPr>
        <w:t>FREH422-21</w:t>
      </w:r>
      <w:bookmarkEnd w:id="730"/>
      <w:bookmarkEnd w:id="731"/>
    </w:p>
    <w:p w:rsidR="006B102A" w:rsidRPr="001152BA" w:rsidRDefault="00CD65E6" w:rsidP="006B102A">
      <w:r w:rsidRPr="00791CE9">
        <w:rPr>
          <w:b/>
        </w:rPr>
        <w:t>Specification</w:t>
      </w:r>
      <w:r w:rsidRPr="00791CE9">
        <w:t xml:space="preserve">: All slices are coded as I, P or B slices. Each picture contains only one slice. entropy_coding_mode_flag is equal to </w:t>
      </w:r>
      <w:r w:rsidRPr="00791CE9">
        <w:rPr>
          <w:lang w:eastAsia="ja-JP"/>
        </w:rPr>
        <w:t>1</w:t>
      </w:r>
      <w:r w:rsidRPr="00791CE9">
        <w:t>, specifying the CA</w:t>
      </w:r>
      <w:r w:rsidRPr="00791CE9">
        <w:rPr>
          <w:lang w:eastAsia="ja-JP"/>
        </w:rPr>
        <w:t>BAC</w:t>
      </w:r>
      <w:r w:rsidRPr="00791CE9">
        <w:t xml:space="preserve"> parsing process. pic_order_cnt_type is equal to 0. Spatial direct prediction is used for direct prediction. direct_8x8_inference_flag is equal to 0. chroma_format_idc is equal to 2</w:t>
      </w:r>
      <w:r w:rsidRPr="00791CE9">
        <w:rPr>
          <w:lang w:eastAsia="ja-JP"/>
        </w:rPr>
        <w:t>, specifying 4:2:2 chroma format</w:t>
      </w:r>
      <w:r w:rsidRPr="00791CE9">
        <w:t xml:space="preserve">. Both bit_depth_luma_minus8 and bit_depth_chroma_minus8 are set equal to </w:t>
      </w:r>
      <w:r w:rsidRPr="00791CE9">
        <w:rPr>
          <w:lang w:eastAsia="ja-JP"/>
        </w:rPr>
        <w:t>2, specifying 10 bit video</w:t>
      </w:r>
      <w:r w:rsidRPr="00791CE9">
        <w:t xml:space="preserve">. </w:t>
      </w:r>
      <w:r w:rsidRPr="00791CE9">
        <w:rPr>
          <w:lang w:eastAsia="ja-JP"/>
        </w:rPr>
        <w:t>Both 4x4 and 8x8</w:t>
      </w:r>
      <w:r w:rsidRPr="00791CE9">
        <w:t xml:space="preserve"> </w:t>
      </w:r>
      <w:r w:rsidRPr="00791CE9">
        <w:rPr>
          <w:lang w:eastAsia="ja-JP"/>
        </w:rPr>
        <w:t xml:space="preserve">block size </w:t>
      </w:r>
      <w:r w:rsidRPr="00791CE9">
        <w:t>transform mode</w:t>
      </w:r>
      <w:r w:rsidRPr="00791CE9">
        <w:rPr>
          <w:lang w:eastAsia="ja-JP"/>
        </w:rPr>
        <w:t>s</w:t>
      </w:r>
      <w:r w:rsidRPr="00791CE9">
        <w:t xml:space="preserve"> </w:t>
      </w:r>
      <w:r w:rsidRPr="00791CE9">
        <w:rPr>
          <w:lang w:eastAsia="ja-JP"/>
        </w:rPr>
        <w:t>are</w:t>
      </w:r>
      <w:r w:rsidRPr="00791CE9">
        <w:t xml:space="preserve"> used. </w:t>
      </w:r>
      <w:r w:rsidRPr="00791CE9">
        <w:rPr>
          <w:lang w:eastAsia="ja-JP"/>
        </w:rPr>
        <w:t xml:space="preserve">seq_scaling_matrix_present_flag is set to 1. Scaling lists are included </w:t>
      </w:r>
      <w:r w:rsidRPr="00791CE9">
        <w:t xml:space="preserve">in </w:t>
      </w:r>
      <w:r w:rsidRPr="00791CE9">
        <w:rPr>
          <w:lang w:eastAsia="ja-JP"/>
        </w:rPr>
        <w:t>the sequence parameter set</w:t>
      </w:r>
      <w:r w:rsidRPr="00791CE9">
        <w:t xml:space="preserve"> and </w:t>
      </w:r>
      <w:r w:rsidRPr="00791CE9">
        <w:rPr>
          <w:lang w:eastAsia="ja-JP"/>
        </w:rPr>
        <w:t>the picture parameter set</w:t>
      </w:r>
      <w:r w:rsidRPr="00791CE9">
        <w:t>.</w:t>
      </w:r>
      <w:r w:rsidRPr="00791CE9">
        <w:rPr>
          <w:lang w:eastAsia="ja-JP"/>
        </w:rPr>
        <w:t xml:space="preserve"> </w:t>
      </w:r>
      <w:r w:rsidRPr="00791CE9">
        <w:t>Each slice is a coded frame.</w:t>
      </w:r>
      <w:r w:rsidRPr="00791CE9">
        <w:rPr>
          <w:lang w:eastAsia="ja-JP"/>
        </w:rPr>
        <w:t xml:space="preserve"> </w:t>
      </w:r>
      <w:r w:rsidRPr="00791CE9">
        <w:t>mb_adaptive_frame_field_coding is equal to 1.</w:t>
      </w:r>
      <w:r w:rsidRPr="00791CE9">
        <w:rPr>
          <w:lang w:eastAsia="ja-JP"/>
        </w:rPr>
        <w:t xml:space="preserve"> </w:t>
      </w:r>
      <w:r w:rsidRPr="00791CE9">
        <w:t>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xml:space="preserve">: Decoding of B slices for 4:2:2 </w:t>
      </w:r>
      <w:r w:rsidRPr="00791CE9">
        <w:rPr>
          <w:lang w:eastAsia="ja-JP"/>
        </w:rPr>
        <w:t>10</w:t>
      </w:r>
      <w:r w:rsidRPr="00791CE9">
        <w:t xml:space="preserve"> bit.</w:t>
      </w:r>
    </w:p>
    <w:p w:rsidR="006B102A" w:rsidRPr="001152BA" w:rsidRDefault="00CD65E6" w:rsidP="006B102A">
      <w:pPr>
        <w:rPr>
          <w:lang w:eastAsia="ja-JP"/>
        </w:rPr>
      </w:pPr>
      <w:r w:rsidRPr="00791CE9">
        <w:rPr>
          <w:b/>
        </w:rPr>
        <w:t>Purpose</w:t>
      </w:r>
      <w:r w:rsidRPr="00791CE9">
        <w:t xml:space="preserve">: Check that </w:t>
      </w:r>
      <w:r w:rsidRPr="00791CE9">
        <w:rPr>
          <w:lang w:eastAsia="ja-JP"/>
        </w:rPr>
        <w:t xml:space="preserve">a </w:t>
      </w:r>
      <w:r w:rsidRPr="00791CE9">
        <w:t>decoder can properly decode B slices with mb_adaptive_frame_field_flag=1</w:t>
      </w:r>
      <w:r w:rsidRPr="00791CE9">
        <w:rPr>
          <w:lang w:eastAsia="ja-JP"/>
        </w:rPr>
        <w:t xml:space="preserve"> </w:t>
      </w:r>
      <w:r w:rsidRPr="00791CE9">
        <w:t xml:space="preserve">for 4:2:2 </w:t>
      </w:r>
      <w:r w:rsidRPr="00791CE9">
        <w:rPr>
          <w:lang w:eastAsia="ja-JP"/>
        </w:rPr>
        <w:t>10</w:t>
      </w:r>
      <w:r w:rsidRPr="00791CE9">
        <w:t xml:space="preserve"> bit.</w:t>
      </w:r>
    </w:p>
    <w:p w:rsidR="006B102A" w:rsidRPr="001152BA" w:rsidRDefault="00CD65E6" w:rsidP="001C6736">
      <w:pPr>
        <w:pStyle w:val="3"/>
        <w:rPr>
          <w:lang w:eastAsia="ja-JP"/>
        </w:rPr>
      </w:pPr>
      <w:bookmarkStart w:id="732" w:name="_Toc103501396"/>
      <w:bookmarkStart w:id="733" w:name="_Toc111603256"/>
      <w:r w:rsidRPr="00791CE9">
        <w:rPr>
          <w:noProof/>
        </w:rPr>
        <w:t>6</w:t>
      </w:r>
      <w:r w:rsidRPr="00791CE9">
        <w:t>.</w:t>
      </w:r>
      <w:r w:rsidRPr="00791CE9">
        <w:rPr>
          <w:noProof/>
        </w:rPr>
        <w:t>6</w:t>
      </w:r>
      <w:r w:rsidRPr="00791CE9">
        <w:t>.</w:t>
      </w:r>
      <w:r w:rsidRPr="00791CE9">
        <w:rPr>
          <w:noProof/>
        </w:rPr>
        <w:t>2</w:t>
      </w:r>
      <w:r w:rsidRPr="00791CE9">
        <w:rPr>
          <w:noProof/>
          <w:lang w:eastAsia="ja-JP"/>
        </w:rPr>
        <w:t>4</w:t>
      </w:r>
      <w:r w:rsidRPr="00791CE9">
        <w:tab/>
      </w:r>
      <w:r w:rsidRPr="00791CE9">
        <w:rPr>
          <w:lang w:eastAsia="ja-JP"/>
        </w:rPr>
        <w:t>Auxiliary coded picture</w:t>
      </w:r>
      <w:bookmarkEnd w:id="732"/>
      <w:bookmarkEnd w:id="733"/>
    </w:p>
    <w:p w:rsidR="006B102A" w:rsidRPr="001152BA" w:rsidRDefault="00CD65E6" w:rsidP="001C6736">
      <w:pPr>
        <w:pStyle w:val="4"/>
        <w:rPr>
          <w:lang w:eastAsia="ja-JP"/>
        </w:rPr>
      </w:pPr>
      <w:bookmarkStart w:id="734" w:name="_Toc103501397"/>
      <w:bookmarkStart w:id="735" w:name="_Toc111603257"/>
      <w:r w:rsidRPr="00791CE9">
        <w:rPr>
          <w:noProof/>
        </w:rPr>
        <w:t>6</w:t>
      </w:r>
      <w:r w:rsidRPr="00791CE9">
        <w:t>.</w:t>
      </w:r>
      <w:r w:rsidRPr="00791CE9">
        <w:rPr>
          <w:noProof/>
        </w:rPr>
        <w:t>6</w:t>
      </w:r>
      <w:r w:rsidRPr="00791CE9">
        <w:t>.</w:t>
      </w:r>
      <w:r w:rsidRPr="00791CE9">
        <w:rPr>
          <w:noProof/>
        </w:rPr>
        <w:t>2</w:t>
      </w:r>
      <w:r w:rsidRPr="00791CE9">
        <w:rPr>
          <w:noProof/>
          <w:lang w:eastAsia="ja-JP"/>
        </w:rPr>
        <w:t>4</w:t>
      </w:r>
      <w:r w:rsidRPr="00791CE9">
        <w:t>.</w:t>
      </w:r>
      <w:r w:rsidRPr="00791CE9">
        <w:rPr>
          <w:noProof/>
        </w:rPr>
        <w:t>1</w:t>
      </w:r>
      <w:r w:rsidRPr="00791CE9">
        <w:tab/>
        <w:t>Test bitstream #</w:t>
      </w:r>
      <w:r w:rsidRPr="00791CE9">
        <w:rPr>
          <w:lang w:eastAsia="ja-JP"/>
        </w:rPr>
        <w:t>FREAUX-1</w:t>
      </w:r>
      <w:bookmarkEnd w:id="734"/>
      <w:bookmarkEnd w:id="735"/>
    </w:p>
    <w:p w:rsidR="006B102A" w:rsidRPr="001152BA" w:rsidRDefault="00CD65E6" w:rsidP="006B102A">
      <w:r w:rsidRPr="00791CE9">
        <w:rPr>
          <w:b/>
        </w:rPr>
        <w:t>Specification</w:t>
      </w:r>
      <w:r w:rsidRPr="00791CE9">
        <w:t xml:space="preserve">: </w:t>
      </w:r>
      <w:r w:rsidRPr="00791CE9">
        <w:rPr>
          <w:lang w:eastAsia="ja-JP"/>
        </w:rPr>
        <w:t xml:space="preserve">Coded slices of an auxiliary coded picture are included in this bitstream. The rest of the </w:t>
      </w:r>
      <w:r w:rsidRPr="00791CE9">
        <w:t>slices are coded as</w:t>
      </w:r>
      <w:r w:rsidRPr="00791CE9">
        <w:rPr>
          <w:lang w:eastAsia="ja-JP"/>
        </w:rPr>
        <w:t xml:space="preserve"> either an</w:t>
      </w:r>
      <w:r w:rsidRPr="00791CE9">
        <w:t xml:space="preserve"> I slice</w:t>
      </w:r>
      <w:r w:rsidRPr="00791CE9">
        <w:rPr>
          <w:lang w:eastAsia="ja-JP"/>
        </w:rPr>
        <w:t xml:space="preserve"> or a P slice</w:t>
      </w:r>
      <w:r w:rsidRPr="00791CE9">
        <w:t xml:space="preserve">. entropy_coding_mode_flag is equal to </w:t>
      </w:r>
      <w:r w:rsidRPr="00791CE9">
        <w:rPr>
          <w:lang w:eastAsia="ja-JP"/>
        </w:rPr>
        <w:t>1</w:t>
      </w:r>
      <w:r w:rsidRPr="00791CE9">
        <w:t>, specifying the CA</w:t>
      </w:r>
      <w:r w:rsidRPr="00791CE9">
        <w:rPr>
          <w:lang w:eastAsia="ja-JP"/>
        </w:rPr>
        <w:t>BAC</w:t>
      </w:r>
      <w:r w:rsidRPr="00791CE9">
        <w:t xml:space="preserve"> parsing process. All NAL units are encapsulated into the byte stream format specified in Annex B in ITU</w:t>
      </w:r>
      <w:r w:rsidRPr="00791CE9">
        <w:noBreakHyphen/>
        <w:t>T H.264 | ISO/IEC 14496</w:t>
      </w:r>
      <w:r w:rsidRPr="00791CE9">
        <w:noBreakHyphen/>
        <w:t>10.</w:t>
      </w:r>
    </w:p>
    <w:p w:rsidR="006B102A" w:rsidRPr="001152BA" w:rsidRDefault="00CD65E6" w:rsidP="006B102A">
      <w:pPr>
        <w:rPr>
          <w:lang w:eastAsia="ja-JP"/>
        </w:rPr>
      </w:pPr>
      <w:r w:rsidRPr="00791CE9">
        <w:rPr>
          <w:b/>
        </w:rPr>
        <w:t>Functional stage</w:t>
      </w:r>
      <w:r w:rsidRPr="00791CE9">
        <w:t xml:space="preserve">: Decoding of </w:t>
      </w:r>
      <w:r w:rsidRPr="00791CE9">
        <w:rPr>
          <w:lang w:eastAsia="ja-JP"/>
        </w:rPr>
        <w:t>coded slices of an auxiliary coded picture.</w:t>
      </w:r>
    </w:p>
    <w:p w:rsidR="006B102A" w:rsidRPr="001152BA" w:rsidRDefault="00CD65E6" w:rsidP="006B102A">
      <w:pPr>
        <w:rPr>
          <w:lang w:eastAsia="ja-JP"/>
        </w:rPr>
      </w:pPr>
      <w:r w:rsidRPr="00791CE9">
        <w:rPr>
          <w:b/>
        </w:rPr>
        <w:t>Purpose</w:t>
      </w:r>
      <w:r w:rsidRPr="00791CE9">
        <w:t xml:space="preserve">: Check that the decoder can properly </w:t>
      </w:r>
      <w:r w:rsidRPr="00791CE9">
        <w:rPr>
          <w:lang w:eastAsia="ja-JP"/>
        </w:rPr>
        <w:t>handle coded slices of an auxiliary coded picture.</w:t>
      </w:r>
    </w:p>
    <w:p w:rsidR="006B102A" w:rsidRPr="001152BA" w:rsidRDefault="00CD65E6" w:rsidP="001C6736">
      <w:pPr>
        <w:pStyle w:val="3"/>
      </w:pPr>
      <w:bookmarkStart w:id="736" w:name="_Toc170634652"/>
      <w:r w:rsidRPr="00791CE9">
        <w:rPr>
          <w:noProof/>
        </w:rPr>
        <w:t>6</w:t>
      </w:r>
      <w:r w:rsidRPr="00791CE9">
        <w:t>.</w:t>
      </w:r>
      <w:r w:rsidRPr="00791CE9">
        <w:rPr>
          <w:noProof/>
        </w:rPr>
        <w:t>6</w:t>
      </w:r>
      <w:r w:rsidRPr="00791CE9">
        <w:t>.</w:t>
      </w:r>
      <w:r w:rsidRPr="00791CE9">
        <w:rPr>
          <w:noProof/>
        </w:rPr>
        <w:t>25</w:t>
      </w:r>
      <w:r w:rsidRPr="00791CE9">
        <w:tab/>
        <w:t>Test bitstreams – Professional Profiles: High 4:4:4 Predictive Profile</w:t>
      </w:r>
      <w:bookmarkEnd w:id="736"/>
    </w:p>
    <w:p w:rsidR="006B102A" w:rsidRPr="001152BA" w:rsidRDefault="00CD65E6" w:rsidP="001C6736">
      <w:pPr>
        <w:pStyle w:val="4"/>
      </w:pPr>
      <w:bookmarkStart w:id="737" w:name="_Toc170634653"/>
      <w:r w:rsidRPr="00791CE9">
        <w:rPr>
          <w:noProof/>
        </w:rPr>
        <w:t>6</w:t>
      </w:r>
      <w:r w:rsidRPr="00791CE9">
        <w:t>.</w:t>
      </w:r>
      <w:r w:rsidRPr="00791CE9">
        <w:rPr>
          <w:noProof/>
        </w:rPr>
        <w:t>6</w:t>
      </w:r>
      <w:r w:rsidRPr="00791CE9">
        <w:t>.</w:t>
      </w:r>
      <w:r w:rsidRPr="00791CE9">
        <w:rPr>
          <w:noProof/>
        </w:rPr>
        <w:t>25</w:t>
      </w:r>
      <w:r w:rsidRPr="00791CE9">
        <w:t>.</w:t>
      </w:r>
      <w:r w:rsidRPr="00791CE9">
        <w:rPr>
          <w:noProof/>
        </w:rPr>
        <w:t>1</w:t>
      </w:r>
      <w:r w:rsidRPr="00791CE9">
        <w:tab/>
        <w:t>Test bitstream #PPH444P-1</w:t>
      </w:r>
      <w:bookmarkEnd w:id="737"/>
    </w:p>
    <w:p w:rsidR="006B102A" w:rsidRPr="001152BA" w:rsidRDefault="00CD65E6" w:rsidP="006B102A">
      <w:r w:rsidRPr="00791CE9">
        <w:rPr>
          <w:b/>
        </w:rPr>
        <w:t>Specification</w:t>
      </w:r>
      <w:r w:rsidRPr="00791CE9">
        <w:t>: All slices are coded as I or P slices.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sample bit depths. separate_colour_plane_flag is equal to 0. Each picture is a coded frame. The NAL units are encapsulated in the byte stream format specified in Annex</w:t>
      </w:r>
      <w:r w:rsidRPr="00791CE9">
        <w:rPr>
          <w:lang w:eastAsia="ja-JP"/>
        </w:rPr>
        <w:t xml:space="preserve"> </w:t>
      </w:r>
      <w:r w:rsidRPr="00791CE9">
        <w:t>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and P slices for 4:4:4 14 bit frames with separate_colour_plane_flag equal to</w:t>
      </w:r>
      <w:r w:rsidRPr="00791CE9">
        <w:rPr>
          <w:lang w:eastAsia="ja-JP"/>
        </w:rPr>
        <w:t xml:space="preserve"> </w:t>
      </w:r>
      <w:r w:rsidRPr="00791CE9">
        <w:t>0, using CAVLC.</w:t>
      </w:r>
    </w:p>
    <w:p w:rsidR="006B102A" w:rsidRPr="001152BA" w:rsidRDefault="00CD65E6" w:rsidP="006B102A">
      <w:r w:rsidRPr="00791CE9">
        <w:rPr>
          <w:b/>
        </w:rPr>
        <w:t>Purpose</w:t>
      </w:r>
      <w:r w:rsidRPr="00791CE9">
        <w:t>: Check that a decoder can properly decode I and P slices of 4:4:4 14 bit coded frames with separate_colour_plane_flag equal to 0, using CAVLC.</w:t>
      </w:r>
    </w:p>
    <w:p w:rsidR="006B102A" w:rsidRPr="001152BA" w:rsidRDefault="00CD65E6" w:rsidP="001C6736">
      <w:pPr>
        <w:pStyle w:val="4"/>
      </w:pPr>
      <w:bookmarkStart w:id="738" w:name="_Toc170634654"/>
      <w:r w:rsidRPr="00791CE9">
        <w:rPr>
          <w:noProof/>
        </w:rPr>
        <w:t>6</w:t>
      </w:r>
      <w:r w:rsidRPr="00791CE9">
        <w:t>.</w:t>
      </w:r>
      <w:r w:rsidRPr="00791CE9">
        <w:rPr>
          <w:noProof/>
        </w:rPr>
        <w:t>6</w:t>
      </w:r>
      <w:r w:rsidRPr="00791CE9">
        <w:t>.</w:t>
      </w:r>
      <w:r w:rsidRPr="00791CE9">
        <w:rPr>
          <w:noProof/>
        </w:rPr>
        <w:t>25</w:t>
      </w:r>
      <w:r w:rsidRPr="00791CE9">
        <w:t>.</w:t>
      </w:r>
      <w:r w:rsidRPr="00791CE9">
        <w:rPr>
          <w:noProof/>
        </w:rPr>
        <w:t>2</w:t>
      </w:r>
      <w:r w:rsidRPr="00791CE9">
        <w:tab/>
        <w:t>Test bitstream #PPH444P-2</w:t>
      </w:r>
      <w:bookmarkEnd w:id="738"/>
    </w:p>
    <w:p w:rsidR="006B102A" w:rsidRPr="001152BA" w:rsidRDefault="00CD65E6" w:rsidP="006B102A">
      <w:r w:rsidRPr="00791CE9">
        <w:rPr>
          <w:b/>
        </w:rPr>
        <w:t>Specification</w:t>
      </w:r>
      <w:r w:rsidRPr="00791CE9">
        <w:t>: All slices are coded as I or P slices.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sample bit depths. separate_colour_plane_flag is equal to 0. Each picture is a coded frame. The NAL units are encapsulated in the byte stream format specified in Annex</w:t>
      </w:r>
      <w:r w:rsidRPr="00791CE9">
        <w:rPr>
          <w:lang w:eastAsia="ja-JP"/>
        </w:rPr>
        <w:t xml:space="preserve"> </w:t>
      </w:r>
      <w:r w:rsidRPr="00791CE9">
        <w:t>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and P slices for 4:4:4 14 bit frames with separate_colour_plane_flag equal to</w:t>
      </w:r>
      <w:r w:rsidRPr="00791CE9">
        <w:rPr>
          <w:lang w:eastAsia="ja-JP"/>
        </w:rPr>
        <w:t xml:space="preserve"> </w:t>
      </w:r>
      <w:r w:rsidRPr="00791CE9">
        <w:t>0, using CABAC.</w:t>
      </w:r>
    </w:p>
    <w:p w:rsidR="006B102A" w:rsidRPr="001152BA" w:rsidRDefault="00CD65E6" w:rsidP="006B102A">
      <w:r w:rsidRPr="00791CE9">
        <w:rPr>
          <w:b/>
        </w:rPr>
        <w:lastRenderedPageBreak/>
        <w:t>Purpose</w:t>
      </w:r>
      <w:r w:rsidRPr="00791CE9">
        <w:t>: Check that a decoder can properly decode I and P slices of 4:4:4 14 bit coded frames with separate_colour_plane_flag equal to 0, using CABAC.</w:t>
      </w:r>
    </w:p>
    <w:p w:rsidR="006B102A" w:rsidRPr="001152BA" w:rsidRDefault="00CD65E6" w:rsidP="001C6736">
      <w:pPr>
        <w:pStyle w:val="4"/>
      </w:pPr>
      <w:bookmarkStart w:id="739" w:name="_Toc170634655"/>
      <w:r w:rsidRPr="00791CE9">
        <w:rPr>
          <w:noProof/>
        </w:rPr>
        <w:t>6</w:t>
      </w:r>
      <w:r w:rsidRPr="00791CE9">
        <w:t>.</w:t>
      </w:r>
      <w:r w:rsidRPr="00791CE9">
        <w:rPr>
          <w:noProof/>
        </w:rPr>
        <w:t>6</w:t>
      </w:r>
      <w:r w:rsidRPr="00791CE9">
        <w:t>.</w:t>
      </w:r>
      <w:r w:rsidRPr="00791CE9">
        <w:rPr>
          <w:noProof/>
        </w:rPr>
        <w:t>25</w:t>
      </w:r>
      <w:r w:rsidRPr="00791CE9">
        <w:t>.</w:t>
      </w:r>
      <w:r w:rsidRPr="00791CE9">
        <w:rPr>
          <w:noProof/>
        </w:rPr>
        <w:t>3</w:t>
      </w:r>
      <w:r w:rsidRPr="00791CE9">
        <w:tab/>
        <w:t>Test bitstream #PPH444P-3</w:t>
      </w:r>
      <w:bookmarkEnd w:id="739"/>
    </w:p>
    <w:p w:rsidR="006B102A" w:rsidRPr="001152BA" w:rsidRDefault="00CD65E6" w:rsidP="006B102A">
      <w:r w:rsidRPr="00791CE9">
        <w:rPr>
          <w:b/>
        </w:rPr>
        <w:t>Specification</w:t>
      </w:r>
      <w:r w:rsidRPr="00791CE9">
        <w:t>: All slices are coded as I, P or B slices.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sample bit depths. separate_colour_plane_flag is equal to 0. Each picture is a coded frame. The NAL units are encapsulated in the byte stream format specified in Annex</w:t>
      </w:r>
      <w:r w:rsidRPr="00791CE9">
        <w:rPr>
          <w:lang w:eastAsia="ja-JP"/>
        </w:rPr>
        <w:t xml:space="preserve"> </w:t>
      </w:r>
      <w:r w:rsidRPr="00791CE9">
        <w:t>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4:4:4 14 bit frames with separate_colour_plane_flag equal to 0, using CAVLC.</w:t>
      </w:r>
    </w:p>
    <w:p w:rsidR="006B102A" w:rsidRPr="001152BA" w:rsidRDefault="00CD65E6" w:rsidP="006B102A">
      <w:r w:rsidRPr="00791CE9">
        <w:rPr>
          <w:b/>
        </w:rPr>
        <w:t>Purpose</w:t>
      </w:r>
      <w:r w:rsidRPr="00791CE9">
        <w:t>: Check that a decoder can properly decode I, P and B slices of 4:4:4 14 bit coded frames with separate_colour_plane_flag equal to 0, using CAVLC.</w:t>
      </w:r>
    </w:p>
    <w:p w:rsidR="006B102A" w:rsidRPr="001152BA" w:rsidRDefault="00CD65E6" w:rsidP="001C6736">
      <w:pPr>
        <w:pStyle w:val="4"/>
      </w:pPr>
      <w:bookmarkStart w:id="740" w:name="_Toc170634656"/>
      <w:r w:rsidRPr="00791CE9">
        <w:rPr>
          <w:noProof/>
        </w:rPr>
        <w:t>6</w:t>
      </w:r>
      <w:r w:rsidRPr="00791CE9">
        <w:t>.</w:t>
      </w:r>
      <w:r w:rsidRPr="00791CE9">
        <w:rPr>
          <w:noProof/>
        </w:rPr>
        <w:t>6</w:t>
      </w:r>
      <w:r w:rsidRPr="00791CE9">
        <w:t>.</w:t>
      </w:r>
      <w:r w:rsidRPr="00791CE9">
        <w:rPr>
          <w:noProof/>
        </w:rPr>
        <w:t>25</w:t>
      </w:r>
      <w:r w:rsidRPr="00791CE9">
        <w:t>.</w:t>
      </w:r>
      <w:r w:rsidRPr="00791CE9">
        <w:rPr>
          <w:noProof/>
        </w:rPr>
        <w:t>4</w:t>
      </w:r>
      <w:r w:rsidRPr="00791CE9">
        <w:tab/>
        <w:t>Test bitstream #PPH444P-4</w:t>
      </w:r>
      <w:bookmarkEnd w:id="740"/>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sample bit depths. separate_colour_plane_flag is equal to 0. Each picture is a coded frame. The NAL units are encapsulated in the byte stream format specified in Annex</w:t>
      </w:r>
      <w:r w:rsidRPr="00791CE9">
        <w:rPr>
          <w:lang w:eastAsia="ja-JP"/>
        </w:rPr>
        <w:t xml:space="preserve"> </w:t>
      </w:r>
      <w:r w:rsidRPr="00791CE9">
        <w:t>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4:4:4 14 bit frames with separate_colour_plane_flag equal to 0, using CABAC.</w:t>
      </w:r>
    </w:p>
    <w:p w:rsidR="006B102A" w:rsidRPr="001152BA" w:rsidRDefault="00CD65E6" w:rsidP="006B102A">
      <w:r w:rsidRPr="00791CE9">
        <w:rPr>
          <w:b/>
        </w:rPr>
        <w:t>Purpose</w:t>
      </w:r>
      <w:r w:rsidRPr="00791CE9">
        <w:t>: Check that a decoder can properly decode I, P and B slices of 4:4:4 14 bit coded frames with separate_colour_plane_flag equal to 0, using CABAC.</w:t>
      </w:r>
    </w:p>
    <w:p w:rsidR="006B102A" w:rsidRPr="001152BA" w:rsidRDefault="00CD65E6" w:rsidP="001C6736">
      <w:pPr>
        <w:pStyle w:val="4"/>
      </w:pPr>
      <w:bookmarkStart w:id="741" w:name="_Toc170634657"/>
      <w:r w:rsidRPr="00791CE9">
        <w:rPr>
          <w:noProof/>
        </w:rPr>
        <w:t>6</w:t>
      </w:r>
      <w:r w:rsidRPr="00791CE9">
        <w:t>.</w:t>
      </w:r>
      <w:r w:rsidRPr="00791CE9">
        <w:rPr>
          <w:noProof/>
        </w:rPr>
        <w:t>6</w:t>
      </w:r>
      <w:r w:rsidRPr="00791CE9">
        <w:t>.</w:t>
      </w:r>
      <w:r w:rsidRPr="00791CE9">
        <w:rPr>
          <w:noProof/>
        </w:rPr>
        <w:t>25</w:t>
      </w:r>
      <w:r w:rsidRPr="00791CE9">
        <w:t>.</w:t>
      </w:r>
      <w:r w:rsidRPr="00791CE9">
        <w:rPr>
          <w:noProof/>
        </w:rPr>
        <w:t>5</w:t>
      </w:r>
      <w:r w:rsidRPr="00791CE9">
        <w:tab/>
        <w:t>Test bitstream #PPH444P-5</w:t>
      </w:r>
      <w:bookmarkEnd w:id="741"/>
    </w:p>
    <w:p w:rsidR="006B102A" w:rsidRPr="001152BA" w:rsidRDefault="00CD65E6" w:rsidP="006B102A">
      <w:r w:rsidRPr="00791CE9">
        <w:rPr>
          <w:b/>
        </w:rPr>
        <w:t>Specification</w:t>
      </w:r>
      <w:r w:rsidRPr="00791CE9">
        <w:t>: All slices are coded as I, P or B slices. Each picture contains more than one slice. disable_deblocking_filter_idc is equal to 1, specifying disabling of the deblocking filter process. entropy_coding_mode_flag is equal to 1, specifying the CABAC parsing process. chroma_format_idc is equal to 3, specifying the 4:4:4 chroma format. Both bit_depth_luma_minus8 and bit_depth_chroma_minus8 are equal to 6, specifying 14 bit luma and chroma sample bit depths. separate_colour_plane_flag is equal to 0. Each picture is a coded frame. The NAL units are encapsulated in the byte stream format specified in Annex</w:t>
      </w:r>
      <w:r w:rsidRPr="00791CE9">
        <w:rPr>
          <w:lang w:eastAsia="ja-JP"/>
        </w:rPr>
        <w:t xml:space="preserve"> </w:t>
      </w:r>
      <w:r w:rsidRPr="00791CE9">
        <w:t>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4:4:4 14 bit frames with separate_colour_plane_flag equal to 0, without deblocking filter.</w:t>
      </w:r>
    </w:p>
    <w:p w:rsidR="006B102A" w:rsidRPr="001152BA" w:rsidRDefault="00CD65E6" w:rsidP="006B102A">
      <w:r w:rsidRPr="00791CE9">
        <w:rPr>
          <w:b/>
        </w:rPr>
        <w:t>Purpose</w:t>
      </w:r>
      <w:r w:rsidRPr="00791CE9">
        <w:t>: Check that a decoder can properly decode I, P and B slices of 4:4:4 14 bit coded frames with separate_colour_plane_flag equal to 0, without deblocking filter.</w:t>
      </w:r>
    </w:p>
    <w:p w:rsidR="006B102A" w:rsidRPr="001152BA" w:rsidRDefault="00CD65E6" w:rsidP="001C6736">
      <w:pPr>
        <w:pStyle w:val="4"/>
      </w:pPr>
      <w:bookmarkStart w:id="742" w:name="_Toc170634658"/>
      <w:r w:rsidRPr="00791CE9">
        <w:rPr>
          <w:noProof/>
        </w:rPr>
        <w:t>6</w:t>
      </w:r>
      <w:r w:rsidRPr="00791CE9">
        <w:t>.</w:t>
      </w:r>
      <w:r w:rsidRPr="00791CE9">
        <w:rPr>
          <w:noProof/>
        </w:rPr>
        <w:t>6</w:t>
      </w:r>
      <w:r w:rsidRPr="00791CE9">
        <w:t>.</w:t>
      </w:r>
      <w:r w:rsidRPr="00791CE9">
        <w:rPr>
          <w:noProof/>
        </w:rPr>
        <w:t>25</w:t>
      </w:r>
      <w:r w:rsidRPr="00791CE9">
        <w:t>.</w:t>
      </w:r>
      <w:r w:rsidRPr="00791CE9">
        <w:rPr>
          <w:noProof/>
        </w:rPr>
        <w:t>6</w:t>
      </w:r>
      <w:r w:rsidRPr="00791CE9">
        <w:tab/>
        <w:t>Test bitstream #PPH444P-6</w:t>
      </w:r>
      <w:bookmarkEnd w:id="742"/>
    </w:p>
    <w:p w:rsidR="006B102A" w:rsidRPr="001152BA" w:rsidRDefault="00CD65E6" w:rsidP="006B102A">
      <w:r w:rsidRPr="00791CE9">
        <w:rPr>
          <w:b/>
        </w:rPr>
        <w:t>Specification</w:t>
      </w:r>
      <w:r w:rsidRPr="00791CE9">
        <w:t>: All slices are coded as I or P slices.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sample bit depths. separate_colour_plane_flag is equal to 1.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and P slices for 4:4:4 14 bit frames with separate_colour_plane_flag equal to</w:t>
      </w:r>
      <w:r w:rsidRPr="00791CE9">
        <w:rPr>
          <w:lang w:eastAsia="ja-JP"/>
        </w:rPr>
        <w:t xml:space="preserve"> </w:t>
      </w:r>
      <w:r w:rsidRPr="00791CE9">
        <w:t>1, using CAVLC.</w:t>
      </w:r>
    </w:p>
    <w:p w:rsidR="006B102A" w:rsidRPr="001152BA" w:rsidRDefault="00CD65E6" w:rsidP="006B102A">
      <w:r w:rsidRPr="00791CE9">
        <w:rPr>
          <w:b/>
        </w:rPr>
        <w:t>Purpose</w:t>
      </w:r>
      <w:r w:rsidRPr="00791CE9">
        <w:t>: Check that a decoder can properly decode I and P slices of coded frames for 14 bit 4:4:4 coded frames with separate_colour_plane_flag equal to 1, using CAVLC.</w:t>
      </w:r>
    </w:p>
    <w:p w:rsidR="006B102A" w:rsidRPr="001152BA" w:rsidRDefault="00CD65E6" w:rsidP="001C6736">
      <w:pPr>
        <w:pStyle w:val="4"/>
      </w:pPr>
      <w:bookmarkStart w:id="743" w:name="_Toc170634659"/>
      <w:r w:rsidRPr="00791CE9">
        <w:rPr>
          <w:noProof/>
        </w:rPr>
        <w:t>6</w:t>
      </w:r>
      <w:r w:rsidRPr="00791CE9">
        <w:t>.</w:t>
      </w:r>
      <w:r w:rsidRPr="00791CE9">
        <w:rPr>
          <w:noProof/>
        </w:rPr>
        <w:t>6</w:t>
      </w:r>
      <w:r w:rsidRPr="00791CE9">
        <w:t>.</w:t>
      </w:r>
      <w:r w:rsidRPr="00791CE9">
        <w:rPr>
          <w:noProof/>
        </w:rPr>
        <w:t>25</w:t>
      </w:r>
      <w:r w:rsidRPr="00791CE9">
        <w:t>.</w:t>
      </w:r>
      <w:r w:rsidRPr="00791CE9">
        <w:rPr>
          <w:noProof/>
        </w:rPr>
        <w:t>7</w:t>
      </w:r>
      <w:r w:rsidRPr="00791CE9">
        <w:tab/>
        <w:t>Test bitstream #PPH444P-7</w:t>
      </w:r>
      <w:bookmarkEnd w:id="743"/>
    </w:p>
    <w:p w:rsidR="006B102A" w:rsidRPr="001152BA" w:rsidRDefault="00CD65E6" w:rsidP="006B102A">
      <w:r w:rsidRPr="00791CE9">
        <w:rPr>
          <w:b/>
        </w:rPr>
        <w:t>Specification</w:t>
      </w:r>
      <w:r w:rsidRPr="00791CE9">
        <w:t xml:space="preserve">: All slices are coded as I or P slices. Each picture contains more than one slice. entropy_coding_mode_flag is equal to 1, specifying the CABAC parsing process. chroma_format_idc is equal to 3, specifying the 4:4:4 chroma format. Both bit_depth_luma_minus8 and bit_depth_chroma_minus8 are equal to 6, </w:t>
      </w:r>
      <w:r w:rsidRPr="00791CE9">
        <w:lastRenderedPageBreak/>
        <w:t>specifying 14 bit luma and chroma sample bit depths. separate_colour_plane_flag is equal to 1. Each picture is a coded frame. The NAL units are encapsulated in the byte stream format specified in Annex</w:t>
      </w:r>
      <w:r w:rsidRPr="00791CE9">
        <w:rPr>
          <w:lang w:eastAsia="ja-JP"/>
        </w:rPr>
        <w:t xml:space="preserve"> </w:t>
      </w:r>
      <w:r w:rsidRPr="00791CE9">
        <w:t>B of ITU</w:t>
      </w:r>
      <w:r w:rsidRPr="00791CE9">
        <w:noBreakHyphen/>
        <w:t>T Rec. H. H.264 | ISO/IEC 14496</w:t>
      </w:r>
      <w:r w:rsidRPr="00791CE9">
        <w:noBreakHyphen/>
        <w:t>10.</w:t>
      </w:r>
    </w:p>
    <w:p w:rsidR="006B102A" w:rsidRPr="001152BA" w:rsidRDefault="00CD65E6" w:rsidP="006B102A">
      <w:r w:rsidRPr="00791CE9">
        <w:rPr>
          <w:b/>
        </w:rPr>
        <w:t>Functional stage</w:t>
      </w:r>
      <w:r w:rsidRPr="00791CE9">
        <w:t>: Decoding of I and P slices for 4:4:4 14 bit frames with separate_colour_plane_flag equal to</w:t>
      </w:r>
      <w:r w:rsidRPr="00791CE9">
        <w:rPr>
          <w:lang w:eastAsia="ja-JP"/>
        </w:rPr>
        <w:t xml:space="preserve"> </w:t>
      </w:r>
      <w:r w:rsidRPr="00791CE9">
        <w:t>1, using CABAC.</w:t>
      </w:r>
    </w:p>
    <w:p w:rsidR="006B102A" w:rsidRPr="001152BA" w:rsidRDefault="00CD65E6" w:rsidP="006B102A">
      <w:r w:rsidRPr="00791CE9">
        <w:rPr>
          <w:b/>
        </w:rPr>
        <w:t>Purpose</w:t>
      </w:r>
      <w:r w:rsidRPr="00791CE9">
        <w:t>: Check that a decoder can properly decode I and P slices of 4:4:4 14 bit coded frames with separate_colour_plane_flag equal to 1, using CABAC.</w:t>
      </w:r>
    </w:p>
    <w:p w:rsidR="006B102A" w:rsidRPr="001152BA" w:rsidRDefault="00CD65E6" w:rsidP="001C6736">
      <w:pPr>
        <w:pStyle w:val="4"/>
      </w:pPr>
      <w:bookmarkStart w:id="744" w:name="_Toc170634660"/>
      <w:r w:rsidRPr="00791CE9">
        <w:rPr>
          <w:noProof/>
        </w:rPr>
        <w:t>6</w:t>
      </w:r>
      <w:r w:rsidRPr="00791CE9">
        <w:t>.</w:t>
      </w:r>
      <w:r w:rsidRPr="00791CE9">
        <w:rPr>
          <w:noProof/>
        </w:rPr>
        <w:t>6</w:t>
      </w:r>
      <w:r w:rsidRPr="00791CE9">
        <w:t>.</w:t>
      </w:r>
      <w:r w:rsidRPr="00791CE9">
        <w:rPr>
          <w:noProof/>
        </w:rPr>
        <w:t>25</w:t>
      </w:r>
      <w:r w:rsidRPr="00791CE9">
        <w:t>.</w:t>
      </w:r>
      <w:r w:rsidRPr="00791CE9">
        <w:rPr>
          <w:noProof/>
        </w:rPr>
        <w:t>8</w:t>
      </w:r>
      <w:r w:rsidRPr="00791CE9">
        <w:tab/>
        <w:t>Test bitstream #PPH444P-8</w:t>
      </w:r>
      <w:bookmarkEnd w:id="744"/>
    </w:p>
    <w:p w:rsidR="006B102A" w:rsidRPr="001152BA" w:rsidRDefault="00CD65E6" w:rsidP="006B102A">
      <w:r w:rsidRPr="00791CE9">
        <w:rPr>
          <w:b/>
        </w:rPr>
        <w:t>Specification</w:t>
      </w:r>
      <w:r w:rsidRPr="00791CE9">
        <w:t>: All slices are coded as I, P or B slices.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sample bit depths. separate_colour_plane_flag is equal to 1. Each picture is a coded frame. The NAL units are encapsulated in the byte stream format specified in Annex</w:t>
      </w:r>
      <w:r w:rsidRPr="00791CE9">
        <w:rPr>
          <w:lang w:eastAsia="ja-JP"/>
        </w:rPr>
        <w:t xml:space="preserve"> </w:t>
      </w:r>
      <w:r w:rsidRPr="00791CE9">
        <w:t>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4:4:4 14 bit frames with separate_colour_plane_flag equal to 1, using CAVLC.</w:t>
      </w:r>
    </w:p>
    <w:p w:rsidR="006B102A" w:rsidRPr="001152BA" w:rsidRDefault="00CD65E6" w:rsidP="006B102A">
      <w:r w:rsidRPr="00791CE9">
        <w:rPr>
          <w:b/>
        </w:rPr>
        <w:t>Purpose</w:t>
      </w:r>
      <w:r w:rsidRPr="00791CE9">
        <w:t>: Check that a decoder can properly decode I, P and B slices of 4:4:4 14 bit coded frames with separate_colour_plane_flag equal to 1, using CAVLC.</w:t>
      </w:r>
    </w:p>
    <w:p w:rsidR="006B102A" w:rsidRPr="001152BA" w:rsidRDefault="00CD65E6" w:rsidP="001C6736">
      <w:pPr>
        <w:pStyle w:val="4"/>
      </w:pPr>
      <w:bookmarkStart w:id="745" w:name="_Toc170634661"/>
      <w:r w:rsidRPr="00791CE9">
        <w:rPr>
          <w:noProof/>
        </w:rPr>
        <w:t>6</w:t>
      </w:r>
      <w:r w:rsidRPr="00791CE9">
        <w:t>.</w:t>
      </w:r>
      <w:r w:rsidRPr="00791CE9">
        <w:rPr>
          <w:noProof/>
        </w:rPr>
        <w:t>6</w:t>
      </w:r>
      <w:r w:rsidRPr="00791CE9">
        <w:t>.</w:t>
      </w:r>
      <w:r w:rsidRPr="00791CE9">
        <w:rPr>
          <w:noProof/>
        </w:rPr>
        <w:t>25</w:t>
      </w:r>
      <w:r w:rsidRPr="00791CE9">
        <w:t>.</w:t>
      </w:r>
      <w:r w:rsidRPr="00791CE9">
        <w:rPr>
          <w:noProof/>
        </w:rPr>
        <w:t>9</w:t>
      </w:r>
      <w:r w:rsidRPr="00791CE9">
        <w:tab/>
        <w:t>Test bitstream #PPH444P-9</w:t>
      </w:r>
      <w:bookmarkEnd w:id="745"/>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sample bit depths. separate_colour_plane_flag is equal to 1. pic_order_cnt_type is equal to 0. direct_8x8_inference_flag is equal to 1.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4:4:4 14 bit frames with separate_colour_plane_flag equal to 1, using CABAC.</w:t>
      </w:r>
    </w:p>
    <w:p w:rsidR="006B102A" w:rsidRPr="001152BA" w:rsidRDefault="00CD65E6" w:rsidP="006B102A">
      <w:r w:rsidRPr="00791CE9">
        <w:rPr>
          <w:b/>
        </w:rPr>
        <w:t>Purpose</w:t>
      </w:r>
      <w:r w:rsidRPr="00791CE9">
        <w:t>: Check that a decoder can properly decode I, P and B slices of 4:4:4 14 bit coded frames with separate_colour_plane_flag equal to 1, using CABAC.</w:t>
      </w:r>
    </w:p>
    <w:p w:rsidR="006B102A" w:rsidRPr="001152BA" w:rsidRDefault="00CD65E6" w:rsidP="001C6736">
      <w:pPr>
        <w:pStyle w:val="4"/>
      </w:pPr>
      <w:bookmarkStart w:id="746" w:name="_Toc170634662"/>
      <w:r w:rsidRPr="00791CE9">
        <w:rPr>
          <w:noProof/>
        </w:rPr>
        <w:t>6</w:t>
      </w:r>
      <w:r w:rsidRPr="00791CE9">
        <w:t>.</w:t>
      </w:r>
      <w:r w:rsidRPr="00791CE9">
        <w:rPr>
          <w:noProof/>
        </w:rPr>
        <w:t>6</w:t>
      </w:r>
      <w:r w:rsidRPr="00791CE9">
        <w:t>.</w:t>
      </w:r>
      <w:r w:rsidRPr="00791CE9">
        <w:rPr>
          <w:noProof/>
        </w:rPr>
        <w:t>25</w:t>
      </w:r>
      <w:r w:rsidRPr="00791CE9">
        <w:t>.</w:t>
      </w:r>
      <w:r w:rsidRPr="00791CE9">
        <w:rPr>
          <w:noProof/>
        </w:rPr>
        <w:t>10</w:t>
      </w:r>
      <w:r w:rsidRPr="00791CE9">
        <w:tab/>
        <w:t xml:space="preserve">  Test bitstream #PPH444P-10</w:t>
      </w:r>
      <w:bookmarkEnd w:id="746"/>
    </w:p>
    <w:p w:rsidR="006B102A" w:rsidRPr="001152BA" w:rsidRDefault="00CD65E6" w:rsidP="006B102A">
      <w:r w:rsidRPr="00791CE9">
        <w:rPr>
          <w:b/>
        </w:rPr>
        <w:t>Specification</w:t>
      </w:r>
      <w:r w:rsidRPr="00791CE9">
        <w:t>: All slices are coded as I, P or B slices.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sample bit depths. qpprime_y_zero_transform_bypass_flag is equal to 1, specifying transform-bypass coding for macroblocks having QP'</w:t>
      </w:r>
      <w:r w:rsidRPr="00791CE9">
        <w:rPr>
          <w:vertAlign w:val="subscript"/>
        </w:rPr>
        <w:t>Y</w:t>
      </w:r>
      <w:r w:rsidRPr="00791CE9">
        <w:t xml:space="preserve">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I, P and B slices for 4:4:4 14 bit frames with qpprime_y_zero_transform_bypass_flag equal to 1.</w:t>
      </w:r>
    </w:p>
    <w:p w:rsidR="006B102A" w:rsidRPr="001152BA" w:rsidRDefault="00CD65E6" w:rsidP="006B102A">
      <w:r w:rsidRPr="00791CE9">
        <w:rPr>
          <w:b/>
        </w:rPr>
        <w:t>Purpose</w:t>
      </w:r>
      <w:r w:rsidRPr="00791CE9">
        <w:t>: Check that a decoder can properly decode I, P and B slices of 4:4:4 14 bit coded frames with qpprime_y_zero_transform_bypass_flag equal to</w:t>
      </w:r>
      <w:r w:rsidRPr="00791CE9">
        <w:rPr>
          <w:lang w:eastAsia="ja-JP"/>
        </w:rPr>
        <w:t xml:space="preserve"> </w:t>
      </w:r>
      <w:r w:rsidRPr="00791CE9">
        <w:t>1.</w:t>
      </w:r>
    </w:p>
    <w:p w:rsidR="006B102A" w:rsidRPr="001152BA" w:rsidRDefault="00CD65E6" w:rsidP="001C6736">
      <w:pPr>
        <w:pStyle w:val="3"/>
      </w:pPr>
      <w:bookmarkStart w:id="747" w:name="_Toc170634663"/>
      <w:r w:rsidRPr="00791CE9">
        <w:rPr>
          <w:noProof/>
        </w:rPr>
        <w:t>6</w:t>
      </w:r>
      <w:r w:rsidRPr="00791CE9">
        <w:t>.</w:t>
      </w:r>
      <w:r w:rsidRPr="00791CE9">
        <w:rPr>
          <w:noProof/>
        </w:rPr>
        <w:t>6</w:t>
      </w:r>
      <w:r w:rsidRPr="00791CE9">
        <w:t>.</w:t>
      </w:r>
      <w:r w:rsidRPr="00791CE9">
        <w:rPr>
          <w:noProof/>
        </w:rPr>
        <w:t>26</w:t>
      </w:r>
      <w:r w:rsidRPr="00791CE9">
        <w:tab/>
        <w:t>Test bitstreams – Professional Profiles: High 10 Intra Profile</w:t>
      </w:r>
      <w:bookmarkEnd w:id="747"/>
    </w:p>
    <w:p w:rsidR="006B102A" w:rsidRPr="001152BA" w:rsidRDefault="00CD65E6" w:rsidP="001C6736">
      <w:pPr>
        <w:pStyle w:val="4"/>
      </w:pPr>
      <w:bookmarkStart w:id="748" w:name="_Toc170634664"/>
      <w:r w:rsidRPr="00791CE9">
        <w:rPr>
          <w:noProof/>
        </w:rPr>
        <w:t>6</w:t>
      </w:r>
      <w:r w:rsidRPr="00791CE9">
        <w:t>.</w:t>
      </w:r>
      <w:r w:rsidRPr="00791CE9">
        <w:rPr>
          <w:noProof/>
        </w:rPr>
        <w:t>6</w:t>
      </w:r>
      <w:r w:rsidRPr="00791CE9">
        <w:t>.</w:t>
      </w:r>
      <w:r w:rsidRPr="00791CE9">
        <w:rPr>
          <w:noProof/>
        </w:rPr>
        <w:t>26</w:t>
      </w:r>
      <w:r w:rsidRPr="00791CE9">
        <w:t>.</w:t>
      </w:r>
      <w:r w:rsidRPr="00791CE9">
        <w:rPr>
          <w:noProof/>
        </w:rPr>
        <w:t>1</w:t>
      </w:r>
      <w:r w:rsidRPr="00791CE9">
        <w:tab/>
        <w:t>Test bitstream #PPH10I-1</w:t>
      </w:r>
      <w:bookmarkEnd w:id="748"/>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1, specifying the 4:2:0 chroma format. Both bit_depth_luma_minus8 and bit_depth_chroma_minus8 are equal to 2, specifying 10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with separate_colour_plane_flag equal to</w:t>
      </w:r>
      <w:r w:rsidRPr="00791CE9">
        <w:rPr>
          <w:lang w:eastAsia="ja-JP"/>
        </w:rPr>
        <w:t xml:space="preserve"> </w:t>
      </w:r>
      <w:r w:rsidRPr="00791CE9">
        <w:t>0, using CAVLC.</w:t>
      </w:r>
    </w:p>
    <w:p w:rsidR="006B102A" w:rsidRPr="001152BA" w:rsidRDefault="00CD65E6" w:rsidP="006B102A">
      <w:r w:rsidRPr="00791CE9">
        <w:rPr>
          <w:b/>
        </w:rPr>
        <w:t>Purpose</w:t>
      </w:r>
      <w:r w:rsidRPr="00791CE9">
        <w:t>: Check that a decoder can properly decode 4:2:0 10 bit IDR frames with separate_colour_plane_flag equal to 0, using CAVLC.</w:t>
      </w:r>
    </w:p>
    <w:p w:rsidR="006B102A" w:rsidRPr="001152BA" w:rsidRDefault="00CD65E6" w:rsidP="001C6736">
      <w:pPr>
        <w:pStyle w:val="4"/>
      </w:pPr>
      <w:bookmarkStart w:id="749" w:name="_Toc170634665"/>
      <w:r w:rsidRPr="00791CE9">
        <w:rPr>
          <w:noProof/>
        </w:rPr>
        <w:lastRenderedPageBreak/>
        <w:t>6</w:t>
      </w:r>
      <w:r w:rsidRPr="00791CE9">
        <w:t>.</w:t>
      </w:r>
      <w:r w:rsidRPr="00791CE9">
        <w:rPr>
          <w:noProof/>
        </w:rPr>
        <w:t>6</w:t>
      </w:r>
      <w:r w:rsidRPr="00791CE9">
        <w:t>.</w:t>
      </w:r>
      <w:r w:rsidRPr="00791CE9">
        <w:rPr>
          <w:noProof/>
        </w:rPr>
        <w:t>26</w:t>
      </w:r>
      <w:r w:rsidRPr="00791CE9">
        <w:t>.</w:t>
      </w:r>
      <w:r w:rsidRPr="00791CE9">
        <w:rPr>
          <w:noProof/>
        </w:rPr>
        <w:t>2</w:t>
      </w:r>
      <w:r w:rsidRPr="00791CE9">
        <w:tab/>
        <w:t>Test bitstream #PPH10I-2</w:t>
      </w:r>
      <w:bookmarkEnd w:id="749"/>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1, specifying the 4:2:0 chroma format. Both bit_depth_luma_minus8 and bit_depth_chroma_minus8 are equal to 2, specifying 10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with separate_colour_plane_flag equal to</w:t>
      </w:r>
      <w:r w:rsidRPr="00791CE9">
        <w:rPr>
          <w:lang w:eastAsia="ja-JP"/>
        </w:rPr>
        <w:t xml:space="preserve"> </w:t>
      </w:r>
      <w:r w:rsidRPr="00791CE9">
        <w:t>0, using CABAC.</w:t>
      </w:r>
    </w:p>
    <w:p w:rsidR="006B102A" w:rsidRPr="001152BA" w:rsidRDefault="00CD65E6" w:rsidP="006B102A">
      <w:r w:rsidRPr="00791CE9">
        <w:rPr>
          <w:b/>
        </w:rPr>
        <w:t>Purpose</w:t>
      </w:r>
      <w:r w:rsidRPr="00791CE9">
        <w:t>: Check that a decoder can properly decode 4:2:0 10 bit IDR frames with separate_colour_plane_flag equal to 0, using CABAC.</w:t>
      </w:r>
    </w:p>
    <w:p w:rsidR="006B102A" w:rsidRPr="001152BA" w:rsidRDefault="00CD65E6" w:rsidP="001C6736">
      <w:pPr>
        <w:pStyle w:val="4"/>
      </w:pPr>
      <w:bookmarkStart w:id="750" w:name="_Toc170634666"/>
      <w:r w:rsidRPr="00791CE9">
        <w:rPr>
          <w:noProof/>
        </w:rPr>
        <w:t>6</w:t>
      </w:r>
      <w:r w:rsidRPr="00791CE9">
        <w:t>.</w:t>
      </w:r>
      <w:r w:rsidRPr="00791CE9">
        <w:rPr>
          <w:noProof/>
        </w:rPr>
        <w:t>6</w:t>
      </w:r>
      <w:r w:rsidRPr="00791CE9">
        <w:t>.</w:t>
      </w:r>
      <w:r w:rsidRPr="00791CE9">
        <w:rPr>
          <w:noProof/>
        </w:rPr>
        <w:t>26</w:t>
      </w:r>
      <w:r w:rsidRPr="00791CE9">
        <w:t>.</w:t>
      </w:r>
      <w:r w:rsidRPr="00791CE9">
        <w:rPr>
          <w:noProof/>
        </w:rPr>
        <w:t>3</w:t>
      </w:r>
      <w:r w:rsidRPr="00791CE9">
        <w:tab/>
        <w:t>Test bitstream #PPH10I-3</w:t>
      </w:r>
      <w:bookmarkEnd w:id="750"/>
    </w:p>
    <w:p w:rsidR="006B102A" w:rsidRPr="001152BA" w:rsidRDefault="00CD65E6" w:rsidP="006B102A">
      <w:r w:rsidRPr="00791CE9">
        <w:rPr>
          <w:b/>
        </w:rPr>
        <w:t>Specification</w:t>
      </w:r>
      <w:r w:rsidRPr="00791CE9">
        <w:t>: All pictures are IDR pictures. deblocking_filter_idc is equal to 1, specifying disabling of the deblocking filter process. Each picture contains more than one slice. entropy_coding_mode_flag is equal to 1, specifying the CABAC parsing process. chroma_format_idc is equal to 1, specifying the 4:2:0 chroma format. Both bit_depth_luma_minus8 and bit_depth_chroma_minus8 are equal to 2, specifying 10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with separate_colour_plane_flag equal to</w:t>
      </w:r>
      <w:r w:rsidRPr="00791CE9">
        <w:rPr>
          <w:lang w:eastAsia="ja-JP"/>
        </w:rPr>
        <w:t xml:space="preserve"> </w:t>
      </w:r>
      <w:r w:rsidRPr="00791CE9">
        <w:t>0, using CABAC.</w:t>
      </w:r>
    </w:p>
    <w:p w:rsidR="006B102A" w:rsidRPr="001152BA" w:rsidRDefault="00CD65E6" w:rsidP="006B102A">
      <w:r w:rsidRPr="00791CE9">
        <w:rPr>
          <w:b/>
        </w:rPr>
        <w:t>Purpose</w:t>
      </w:r>
      <w:r w:rsidRPr="00791CE9">
        <w:t>: Check that a decoder can properly decode 4:2:0 10 bit IDR frames with separate_colour_plane_flag equal to 0, using CABAC.</w:t>
      </w:r>
    </w:p>
    <w:p w:rsidR="006B102A" w:rsidRPr="001152BA" w:rsidRDefault="00CD65E6" w:rsidP="001C6736">
      <w:pPr>
        <w:pStyle w:val="4"/>
      </w:pPr>
      <w:bookmarkStart w:id="751" w:name="_Toc170634667"/>
      <w:r w:rsidRPr="00791CE9">
        <w:rPr>
          <w:noProof/>
        </w:rPr>
        <w:t>6</w:t>
      </w:r>
      <w:r w:rsidRPr="00791CE9">
        <w:t>.</w:t>
      </w:r>
      <w:r w:rsidRPr="00791CE9">
        <w:rPr>
          <w:noProof/>
        </w:rPr>
        <w:t>6</w:t>
      </w:r>
      <w:r w:rsidRPr="00791CE9">
        <w:t>.</w:t>
      </w:r>
      <w:r w:rsidRPr="00791CE9">
        <w:rPr>
          <w:noProof/>
        </w:rPr>
        <w:t>26</w:t>
      </w:r>
      <w:r w:rsidRPr="00791CE9">
        <w:t>.</w:t>
      </w:r>
      <w:r w:rsidRPr="00791CE9">
        <w:rPr>
          <w:noProof/>
        </w:rPr>
        <w:t>4</w:t>
      </w:r>
      <w:r w:rsidRPr="00791CE9">
        <w:tab/>
        <w:t>Test bitstream #PPH10I-4</w:t>
      </w:r>
      <w:bookmarkEnd w:id="751"/>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1, specifying the 4:2:0 chroma format. Both bit_depth_luma_minus8 and bit_depth_chroma_minus8 are equal to 2, specifying 10 bit luma and chroma bit depths. separate_colour_plane_flag is equal to 0. Some pictures are coded frames and some are coded fields.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and fields with separate_colour_plane_flag equal to 0, using CAVLC.</w:t>
      </w:r>
    </w:p>
    <w:p w:rsidR="006B102A" w:rsidRPr="001152BA" w:rsidRDefault="00CD65E6" w:rsidP="006B102A">
      <w:r w:rsidRPr="00791CE9">
        <w:rPr>
          <w:b/>
        </w:rPr>
        <w:t>Purpose</w:t>
      </w:r>
      <w:r w:rsidRPr="00791CE9">
        <w:t>: Check that a decoder can properly decode 4:2:0 10 bit IDR frames and fields with separate_colour_plane_flag equal to 0, using CAVLC.</w:t>
      </w:r>
    </w:p>
    <w:p w:rsidR="006B102A" w:rsidRPr="001152BA" w:rsidRDefault="00CD65E6" w:rsidP="001C6736">
      <w:pPr>
        <w:pStyle w:val="4"/>
      </w:pPr>
      <w:bookmarkStart w:id="752" w:name="_Toc170634668"/>
      <w:r w:rsidRPr="00791CE9">
        <w:rPr>
          <w:noProof/>
        </w:rPr>
        <w:t>6</w:t>
      </w:r>
      <w:r w:rsidRPr="00791CE9">
        <w:t>.</w:t>
      </w:r>
      <w:r w:rsidRPr="00791CE9">
        <w:rPr>
          <w:noProof/>
        </w:rPr>
        <w:t>6</w:t>
      </w:r>
      <w:r w:rsidRPr="00791CE9">
        <w:t>.</w:t>
      </w:r>
      <w:r w:rsidRPr="00791CE9">
        <w:rPr>
          <w:noProof/>
        </w:rPr>
        <w:t>26</w:t>
      </w:r>
      <w:r w:rsidRPr="00791CE9">
        <w:t>.</w:t>
      </w:r>
      <w:r w:rsidRPr="00791CE9">
        <w:rPr>
          <w:noProof/>
        </w:rPr>
        <w:t>5</w:t>
      </w:r>
      <w:r w:rsidRPr="00791CE9">
        <w:tab/>
        <w:t>Test bitstream #PPH10I-5</w:t>
      </w:r>
      <w:bookmarkEnd w:id="752"/>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1, specifying the 4:2:0 chroma format. Both bit_depth_luma_minus8 and bit_depth_chroma_minus8 are equal to 2, specifying 10 bit luma and chroma bit depths. separate_colour_plane_flag is equal to 0. Some pictures are coded frames and some are coded fields.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and fields with separate_colour_plane_flag equal to 0, using CABAC.</w:t>
      </w:r>
    </w:p>
    <w:p w:rsidR="006B102A" w:rsidRPr="001152BA" w:rsidRDefault="00CD65E6" w:rsidP="006B102A">
      <w:r w:rsidRPr="00791CE9">
        <w:rPr>
          <w:b/>
        </w:rPr>
        <w:t>Purpose</w:t>
      </w:r>
      <w:r w:rsidRPr="00791CE9">
        <w:t>: Check that a decoder can properly decode 4:2:0 10 bit IDR frames and fields with separate_colour_plane_flag equal to 0, using CABAC.</w:t>
      </w:r>
    </w:p>
    <w:p w:rsidR="006B102A" w:rsidRPr="001152BA" w:rsidRDefault="00CD65E6" w:rsidP="001C6736">
      <w:pPr>
        <w:pStyle w:val="4"/>
      </w:pPr>
      <w:bookmarkStart w:id="753" w:name="_Toc170634669"/>
      <w:r w:rsidRPr="00791CE9">
        <w:rPr>
          <w:noProof/>
        </w:rPr>
        <w:t>6</w:t>
      </w:r>
      <w:r w:rsidRPr="00791CE9">
        <w:t>.</w:t>
      </w:r>
      <w:r w:rsidRPr="00791CE9">
        <w:rPr>
          <w:noProof/>
        </w:rPr>
        <w:t>6</w:t>
      </w:r>
      <w:r w:rsidRPr="00791CE9">
        <w:t>.</w:t>
      </w:r>
      <w:r w:rsidRPr="00791CE9">
        <w:rPr>
          <w:noProof/>
        </w:rPr>
        <w:t>26</w:t>
      </w:r>
      <w:r w:rsidRPr="00791CE9">
        <w:t>.</w:t>
      </w:r>
      <w:r w:rsidRPr="00791CE9">
        <w:rPr>
          <w:noProof/>
        </w:rPr>
        <w:t>6</w:t>
      </w:r>
      <w:r w:rsidRPr="00791CE9">
        <w:tab/>
        <w:t>Test bitstream #PPH10I-6</w:t>
      </w:r>
      <w:bookmarkEnd w:id="753"/>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1, specifying the 4:2:0 chroma format. Both bit_depth_luma_minus8 and bit_depth_chroma_minus8 are equal to 2, specifying 10 bit luma and chroma bit depths. separate_colour_plane_flag is equal to 0. Each picture is a coded frame with mb_adaptive_frame_field_flag equal to 1.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with macroblock adaptive frame/field coding.</w:t>
      </w:r>
    </w:p>
    <w:p w:rsidR="006B102A" w:rsidRPr="001152BA" w:rsidRDefault="00CD65E6" w:rsidP="006B102A">
      <w:r w:rsidRPr="00791CE9">
        <w:rPr>
          <w:b/>
        </w:rPr>
        <w:t>Purpose</w:t>
      </w:r>
      <w:r w:rsidRPr="00791CE9">
        <w:t>: Check that a decoder can properly decode 4:2:0 10 bit IDR frames with macroblock adaptive frame/field coding.</w:t>
      </w:r>
    </w:p>
    <w:p w:rsidR="006B102A" w:rsidRPr="001152BA" w:rsidRDefault="00CD65E6" w:rsidP="001C6736">
      <w:pPr>
        <w:pStyle w:val="4"/>
      </w:pPr>
      <w:bookmarkStart w:id="754" w:name="_Toc170634670"/>
      <w:r w:rsidRPr="00791CE9">
        <w:rPr>
          <w:noProof/>
        </w:rPr>
        <w:lastRenderedPageBreak/>
        <w:t>6</w:t>
      </w:r>
      <w:r w:rsidRPr="00791CE9">
        <w:t>.</w:t>
      </w:r>
      <w:r w:rsidRPr="00791CE9">
        <w:rPr>
          <w:noProof/>
        </w:rPr>
        <w:t>6</w:t>
      </w:r>
      <w:r w:rsidRPr="00791CE9">
        <w:t>.</w:t>
      </w:r>
      <w:r w:rsidRPr="00791CE9">
        <w:rPr>
          <w:noProof/>
        </w:rPr>
        <w:t>26</w:t>
      </w:r>
      <w:r w:rsidRPr="00791CE9">
        <w:t>.</w:t>
      </w:r>
      <w:r w:rsidRPr="00791CE9">
        <w:rPr>
          <w:noProof/>
        </w:rPr>
        <w:t>7</w:t>
      </w:r>
      <w:r w:rsidRPr="00791CE9">
        <w:tab/>
        <w:t>Test bitstream #PPH10I-7</w:t>
      </w:r>
      <w:bookmarkEnd w:id="754"/>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1, specifying the 4:2:0 chroma format. Both bit_depth_luma_minus8 and bit_depth_chroma_minus8 are equal to 2, specifying 10 bit luma and chroma bit depths. separate_colour_plane_flag is equal to 0. Each picture is a coded frame with mb_adaptive_frame_field_flag equal to 1.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4:2:0 10 bit IDR frames with macroblock adaptive frame/field coding.</w:t>
      </w:r>
    </w:p>
    <w:p w:rsidR="006B102A" w:rsidRPr="001152BA" w:rsidRDefault="00CD65E6" w:rsidP="006B102A">
      <w:r w:rsidRPr="00791CE9">
        <w:rPr>
          <w:b/>
        </w:rPr>
        <w:t>Purpose</w:t>
      </w:r>
      <w:r w:rsidRPr="00791CE9">
        <w:t>: Check that a decoder can properly decode 4:2:0 10 bit IDR frames with macroblock adaptive frame/field coding.</w:t>
      </w:r>
    </w:p>
    <w:p w:rsidR="006B102A" w:rsidRPr="001152BA" w:rsidRDefault="00CD65E6" w:rsidP="001C6736">
      <w:pPr>
        <w:pStyle w:val="3"/>
      </w:pPr>
      <w:bookmarkStart w:id="755" w:name="_Toc170634671"/>
      <w:r w:rsidRPr="00791CE9">
        <w:rPr>
          <w:noProof/>
        </w:rPr>
        <w:t>6</w:t>
      </w:r>
      <w:r w:rsidRPr="00791CE9">
        <w:t>.</w:t>
      </w:r>
      <w:r w:rsidRPr="00791CE9">
        <w:rPr>
          <w:noProof/>
        </w:rPr>
        <w:t>6</w:t>
      </w:r>
      <w:r w:rsidRPr="00791CE9">
        <w:t>.</w:t>
      </w:r>
      <w:r w:rsidRPr="00791CE9">
        <w:rPr>
          <w:noProof/>
        </w:rPr>
        <w:t>27</w:t>
      </w:r>
      <w:r w:rsidRPr="00791CE9">
        <w:tab/>
        <w:t>Test bitstreams – Professional Profiles: High 4:2:2 Intra Profile</w:t>
      </w:r>
      <w:bookmarkEnd w:id="755"/>
    </w:p>
    <w:p w:rsidR="006B102A" w:rsidRPr="001152BA" w:rsidRDefault="00CD65E6" w:rsidP="001C6736">
      <w:pPr>
        <w:pStyle w:val="4"/>
      </w:pPr>
      <w:bookmarkStart w:id="756" w:name="_Toc170634672"/>
      <w:r w:rsidRPr="00791CE9">
        <w:rPr>
          <w:noProof/>
        </w:rPr>
        <w:t>6</w:t>
      </w:r>
      <w:r w:rsidRPr="00791CE9">
        <w:t>.</w:t>
      </w:r>
      <w:r w:rsidRPr="00791CE9">
        <w:rPr>
          <w:noProof/>
        </w:rPr>
        <w:t>6</w:t>
      </w:r>
      <w:r w:rsidRPr="00791CE9">
        <w:t>.</w:t>
      </w:r>
      <w:r w:rsidRPr="00791CE9">
        <w:rPr>
          <w:noProof/>
        </w:rPr>
        <w:t>27</w:t>
      </w:r>
      <w:r w:rsidRPr="00791CE9">
        <w:t>.</w:t>
      </w:r>
      <w:r w:rsidRPr="00791CE9">
        <w:rPr>
          <w:noProof/>
        </w:rPr>
        <w:t>1</w:t>
      </w:r>
      <w:r w:rsidRPr="00791CE9">
        <w:tab/>
        <w:t>Test bitstream #PPH422I-1</w:t>
      </w:r>
      <w:bookmarkEnd w:id="756"/>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2, specifying the 4:2:2 chroma format. Both bit_depth_luma_minus8 and bit_depth_chroma_minus8 are equal to 2, specifying 10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with separate_colour_plane_flag equal to 0, using CAVLC.</w:t>
      </w:r>
    </w:p>
    <w:p w:rsidR="006B102A" w:rsidRPr="001152BA" w:rsidRDefault="00CD65E6" w:rsidP="006B102A">
      <w:r w:rsidRPr="00791CE9">
        <w:rPr>
          <w:b/>
        </w:rPr>
        <w:t>Purpose</w:t>
      </w:r>
      <w:r w:rsidRPr="00791CE9">
        <w:t>: Check that a decoder can properly decode 4:2:2 10 bit IDR frames with separate_colour_plane_flag equal to 0, using CAVLC.</w:t>
      </w:r>
    </w:p>
    <w:p w:rsidR="006B102A" w:rsidRPr="001152BA" w:rsidRDefault="00CD65E6" w:rsidP="001C6736">
      <w:pPr>
        <w:pStyle w:val="4"/>
      </w:pPr>
      <w:bookmarkStart w:id="757" w:name="_Toc170634673"/>
      <w:r w:rsidRPr="00791CE9">
        <w:rPr>
          <w:noProof/>
        </w:rPr>
        <w:t>6</w:t>
      </w:r>
      <w:r w:rsidRPr="00791CE9">
        <w:t>.</w:t>
      </w:r>
      <w:r w:rsidRPr="00791CE9">
        <w:rPr>
          <w:noProof/>
        </w:rPr>
        <w:t>6</w:t>
      </w:r>
      <w:r w:rsidRPr="00791CE9">
        <w:t>.</w:t>
      </w:r>
      <w:r w:rsidRPr="00791CE9">
        <w:rPr>
          <w:noProof/>
        </w:rPr>
        <w:t>27</w:t>
      </w:r>
      <w:r w:rsidRPr="00791CE9">
        <w:t>.</w:t>
      </w:r>
      <w:r w:rsidRPr="00791CE9">
        <w:rPr>
          <w:noProof/>
        </w:rPr>
        <w:t>2</w:t>
      </w:r>
      <w:r w:rsidRPr="00791CE9">
        <w:tab/>
        <w:t>Test bitstream #PPH422I-2</w:t>
      </w:r>
      <w:bookmarkEnd w:id="757"/>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2, specifying the 4:2:2 chroma format. Both bit_depth_luma_minus8 and bit_depth_chroma_minus8 are equal to 2, specifying 10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with separate_colour_plane_flag equal to 0, using CABAC.</w:t>
      </w:r>
    </w:p>
    <w:p w:rsidR="006B102A" w:rsidRPr="001152BA" w:rsidRDefault="00CD65E6" w:rsidP="006B102A">
      <w:r w:rsidRPr="00791CE9">
        <w:rPr>
          <w:b/>
        </w:rPr>
        <w:t>Purpose</w:t>
      </w:r>
      <w:r w:rsidRPr="00791CE9">
        <w:t>: Check that a decoder can properly decode 4:2:2 10 bit IDR frames with separate_colour_plane_flag equal to 0, using CABAC.</w:t>
      </w:r>
    </w:p>
    <w:p w:rsidR="006B102A" w:rsidRPr="001152BA" w:rsidRDefault="00CD65E6" w:rsidP="001C6736">
      <w:pPr>
        <w:pStyle w:val="4"/>
      </w:pPr>
      <w:bookmarkStart w:id="758" w:name="_Toc170634674"/>
      <w:r w:rsidRPr="00791CE9">
        <w:rPr>
          <w:noProof/>
        </w:rPr>
        <w:t>6</w:t>
      </w:r>
      <w:r w:rsidRPr="00791CE9">
        <w:t>.</w:t>
      </w:r>
      <w:r w:rsidRPr="00791CE9">
        <w:rPr>
          <w:noProof/>
        </w:rPr>
        <w:t>6</w:t>
      </w:r>
      <w:r w:rsidRPr="00791CE9">
        <w:t>.</w:t>
      </w:r>
      <w:r w:rsidRPr="00791CE9">
        <w:rPr>
          <w:noProof/>
        </w:rPr>
        <w:t>27</w:t>
      </w:r>
      <w:r w:rsidRPr="00791CE9">
        <w:t>.</w:t>
      </w:r>
      <w:r w:rsidRPr="00791CE9">
        <w:rPr>
          <w:noProof/>
        </w:rPr>
        <w:t>3</w:t>
      </w:r>
      <w:r w:rsidRPr="00791CE9">
        <w:tab/>
        <w:t>Test bitstream #PPH422I-3</w:t>
      </w:r>
      <w:bookmarkEnd w:id="758"/>
    </w:p>
    <w:p w:rsidR="006B102A" w:rsidRPr="001152BA" w:rsidRDefault="00CD65E6" w:rsidP="006B102A">
      <w:r w:rsidRPr="00791CE9">
        <w:rPr>
          <w:b/>
        </w:rPr>
        <w:t>Specification</w:t>
      </w:r>
      <w:r w:rsidRPr="00791CE9">
        <w:t>: All pictures are IDR pictures. deblocking_filter_idc is equal to 1, specifying disabling of the deblocking filter process. Each picture contains more than one slice. entropy_coding_mode_flag is equal to 1, specifying the CABAC parsing process. chroma_format_idc is equal to 2, specifying the 4:2:2 chroma format. Both bit_depth_luma_minus8 and bit_depth_chroma_minus8 are equal to 2, specifying 10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with separate_colour_plane_flag equal to 0, using CABAC.</w:t>
      </w:r>
    </w:p>
    <w:p w:rsidR="006B102A" w:rsidRPr="001152BA" w:rsidRDefault="00CD65E6" w:rsidP="006B102A">
      <w:r w:rsidRPr="00791CE9">
        <w:rPr>
          <w:b/>
        </w:rPr>
        <w:t>Purpose</w:t>
      </w:r>
      <w:r w:rsidRPr="00791CE9">
        <w:t>: Check that a decoder can properly decode 4:2:2 10 bit IDR frames with separate_colour_plane_flag equal to 0, using CABAC.</w:t>
      </w:r>
    </w:p>
    <w:p w:rsidR="006B102A" w:rsidRPr="001152BA" w:rsidRDefault="00CD65E6" w:rsidP="001C6736">
      <w:pPr>
        <w:pStyle w:val="4"/>
      </w:pPr>
      <w:bookmarkStart w:id="759" w:name="_Toc170634675"/>
      <w:r w:rsidRPr="00791CE9">
        <w:rPr>
          <w:noProof/>
        </w:rPr>
        <w:t>6</w:t>
      </w:r>
      <w:r w:rsidRPr="00791CE9">
        <w:t>.</w:t>
      </w:r>
      <w:r w:rsidRPr="00791CE9">
        <w:rPr>
          <w:noProof/>
        </w:rPr>
        <w:t>6</w:t>
      </w:r>
      <w:r w:rsidRPr="00791CE9">
        <w:t>.</w:t>
      </w:r>
      <w:r w:rsidRPr="00791CE9">
        <w:rPr>
          <w:noProof/>
        </w:rPr>
        <w:t>27</w:t>
      </w:r>
      <w:r w:rsidRPr="00791CE9">
        <w:t>.</w:t>
      </w:r>
      <w:r w:rsidRPr="00791CE9">
        <w:rPr>
          <w:noProof/>
        </w:rPr>
        <w:t>4</w:t>
      </w:r>
      <w:r w:rsidRPr="00791CE9">
        <w:tab/>
        <w:t>Test bitstream #PPH422I-4</w:t>
      </w:r>
      <w:bookmarkEnd w:id="759"/>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2, specifying the 4:2:2 chroma format. Both bit_depth_luma_minus8 and bit_depth_chroma_minus8 are equal to 2, specifying 10 bit luma and chroma bit depths. separate_colour_plane_flag is equal to 0. Some pictures are coded frames and some are coded fields.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and fields with separate_colour_plane_flag equal to 0, using CAVLC.</w:t>
      </w:r>
    </w:p>
    <w:p w:rsidR="006B102A" w:rsidRPr="001152BA" w:rsidRDefault="00CD65E6" w:rsidP="006B102A">
      <w:r w:rsidRPr="00791CE9">
        <w:rPr>
          <w:b/>
        </w:rPr>
        <w:t>Purpose</w:t>
      </w:r>
      <w:r w:rsidRPr="00791CE9">
        <w:t>: Check that a decoder can properly decode 4:2:2 10 bit IDR frames and fields with separate_colour_plane_flag equal to 0, using CAVLC.</w:t>
      </w:r>
    </w:p>
    <w:p w:rsidR="006B102A" w:rsidRPr="001152BA" w:rsidRDefault="00CD65E6" w:rsidP="001C6736">
      <w:pPr>
        <w:pStyle w:val="4"/>
      </w:pPr>
      <w:bookmarkStart w:id="760" w:name="_Toc170634676"/>
      <w:r w:rsidRPr="00791CE9">
        <w:rPr>
          <w:noProof/>
        </w:rPr>
        <w:lastRenderedPageBreak/>
        <w:t>6</w:t>
      </w:r>
      <w:r w:rsidRPr="00791CE9">
        <w:t>.</w:t>
      </w:r>
      <w:r w:rsidRPr="00791CE9">
        <w:rPr>
          <w:noProof/>
        </w:rPr>
        <w:t>6</w:t>
      </w:r>
      <w:r w:rsidRPr="00791CE9">
        <w:t>.</w:t>
      </w:r>
      <w:r w:rsidRPr="00791CE9">
        <w:rPr>
          <w:noProof/>
        </w:rPr>
        <w:t>27</w:t>
      </w:r>
      <w:r w:rsidRPr="00791CE9">
        <w:t>.</w:t>
      </w:r>
      <w:r w:rsidRPr="00791CE9">
        <w:rPr>
          <w:noProof/>
        </w:rPr>
        <w:t>5</w:t>
      </w:r>
      <w:r w:rsidRPr="00791CE9">
        <w:tab/>
        <w:t>Test bitstream #PPH422I-5</w:t>
      </w:r>
      <w:bookmarkEnd w:id="760"/>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2, specifying the 4:2:2 chroma format. Both bit_depth_luma_minus8 and bit_depth_chroma_minus8 are equal to 2, specifying 10 bit luma and chroma bit depths. separate_colour_plane_flag is equal to 0. Some pictures are coded frames and some are coded fields.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and fields with separate_colour_plane_flag equal to 0, using CABAC.</w:t>
      </w:r>
    </w:p>
    <w:p w:rsidR="006B102A" w:rsidRPr="001152BA" w:rsidRDefault="00CD65E6" w:rsidP="006B102A">
      <w:r w:rsidRPr="00791CE9">
        <w:rPr>
          <w:b/>
        </w:rPr>
        <w:t>Purpose</w:t>
      </w:r>
      <w:r w:rsidRPr="00791CE9">
        <w:t>: Check that a decoder can properly decode 4:2:2 10 bit IDR frames and fields with separate_colour_plane_flag equal to 0, using CABAC.</w:t>
      </w:r>
    </w:p>
    <w:p w:rsidR="006B102A" w:rsidRPr="001152BA" w:rsidRDefault="00CD65E6" w:rsidP="001C6736">
      <w:pPr>
        <w:pStyle w:val="4"/>
      </w:pPr>
      <w:bookmarkStart w:id="761" w:name="_Toc170634677"/>
      <w:r w:rsidRPr="00791CE9">
        <w:rPr>
          <w:noProof/>
        </w:rPr>
        <w:t>6</w:t>
      </w:r>
      <w:r w:rsidRPr="00791CE9">
        <w:t>.</w:t>
      </w:r>
      <w:r w:rsidRPr="00791CE9">
        <w:rPr>
          <w:noProof/>
        </w:rPr>
        <w:t>6</w:t>
      </w:r>
      <w:r w:rsidRPr="00791CE9">
        <w:t>.</w:t>
      </w:r>
      <w:r w:rsidRPr="00791CE9">
        <w:rPr>
          <w:noProof/>
        </w:rPr>
        <w:t>27</w:t>
      </w:r>
      <w:r w:rsidRPr="00791CE9">
        <w:t>.</w:t>
      </w:r>
      <w:r w:rsidRPr="00791CE9">
        <w:rPr>
          <w:noProof/>
        </w:rPr>
        <w:t>6</w:t>
      </w:r>
      <w:r w:rsidRPr="00791CE9">
        <w:tab/>
        <w:t>Test bitstream #PPH422I-6</w:t>
      </w:r>
      <w:bookmarkEnd w:id="761"/>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2, specifying the 4:2:2 chroma format. Both bit_depth_luma_minus8 and bit_depth_chroma_minus8 are equal to 2, specifying 10 bit luma and chroma bit depths. separate_colour_plane_flag is equal to 0. Each picture is a coded frame with mb_adaptive_frame_field_flag equal to 1.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with macroblock adaptive frame/field coding.</w:t>
      </w:r>
    </w:p>
    <w:p w:rsidR="006B102A" w:rsidRPr="001152BA" w:rsidRDefault="00CD65E6" w:rsidP="006B102A">
      <w:r w:rsidRPr="00791CE9">
        <w:rPr>
          <w:b/>
        </w:rPr>
        <w:t>Purpose</w:t>
      </w:r>
      <w:r w:rsidRPr="00791CE9">
        <w:t>: Check that a decoder can properly decode 4:2:2 10 bit IDR frames with macroblock adaptive frame/field coding.</w:t>
      </w:r>
    </w:p>
    <w:p w:rsidR="006B102A" w:rsidRPr="001152BA" w:rsidRDefault="00CD65E6" w:rsidP="001C6736">
      <w:pPr>
        <w:pStyle w:val="4"/>
      </w:pPr>
      <w:bookmarkStart w:id="762" w:name="_Toc170634678"/>
      <w:r w:rsidRPr="00791CE9">
        <w:rPr>
          <w:noProof/>
        </w:rPr>
        <w:t>6</w:t>
      </w:r>
      <w:r w:rsidRPr="00791CE9">
        <w:t>.</w:t>
      </w:r>
      <w:r w:rsidRPr="00791CE9">
        <w:rPr>
          <w:noProof/>
        </w:rPr>
        <w:t>6</w:t>
      </w:r>
      <w:r w:rsidRPr="00791CE9">
        <w:t>.</w:t>
      </w:r>
      <w:r w:rsidRPr="00791CE9">
        <w:rPr>
          <w:noProof/>
        </w:rPr>
        <w:t>27</w:t>
      </w:r>
      <w:r w:rsidRPr="00791CE9">
        <w:t>.</w:t>
      </w:r>
      <w:r w:rsidRPr="00791CE9">
        <w:rPr>
          <w:noProof/>
        </w:rPr>
        <w:t>7</w:t>
      </w:r>
      <w:r w:rsidRPr="00791CE9">
        <w:tab/>
        <w:t>Test bitstream #PPH422I-7</w:t>
      </w:r>
      <w:bookmarkEnd w:id="762"/>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2, specifying the 4:2:2 chroma format. Both bit_depth_luma_minus8 and bit_depth_chroma_minus8 are equal to 2, specifying 10 bit luma and chroma bit depths. separate_colour_plane_flag is equal to 0. Each picture is a coded frame with mb_adaptive_frame_field_flag equal to 1.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4:2:2 10 bit IDR frames with macroblock adaptive frame/field coding.</w:t>
      </w:r>
    </w:p>
    <w:p w:rsidR="006B102A" w:rsidRPr="001152BA" w:rsidRDefault="00CD65E6" w:rsidP="006B102A">
      <w:r w:rsidRPr="00791CE9">
        <w:rPr>
          <w:b/>
        </w:rPr>
        <w:t>Purpose</w:t>
      </w:r>
      <w:r w:rsidRPr="00791CE9">
        <w:t>: Check that a decoder can properly decode 4:2:2 10 bit IDR frames with macroblock adaptive frame/field coding.</w:t>
      </w:r>
    </w:p>
    <w:p w:rsidR="006B102A" w:rsidRPr="001152BA" w:rsidRDefault="00CD65E6" w:rsidP="001C6736">
      <w:pPr>
        <w:pStyle w:val="3"/>
      </w:pPr>
      <w:bookmarkStart w:id="763" w:name="_Toc170634679"/>
      <w:r w:rsidRPr="00791CE9">
        <w:rPr>
          <w:noProof/>
        </w:rPr>
        <w:t>6</w:t>
      </w:r>
      <w:r w:rsidRPr="00791CE9">
        <w:t>.</w:t>
      </w:r>
      <w:r w:rsidRPr="00791CE9">
        <w:rPr>
          <w:noProof/>
        </w:rPr>
        <w:t>6</w:t>
      </w:r>
      <w:r w:rsidRPr="00791CE9">
        <w:t>.</w:t>
      </w:r>
      <w:r w:rsidRPr="00791CE9">
        <w:rPr>
          <w:noProof/>
        </w:rPr>
        <w:t>28</w:t>
      </w:r>
      <w:r w:rsidRPr="00791CE9">
        <w:tab/>
        <w:t>Test bitstreams – Professional Profiles: High 4:4:4 Intra Profile</w:t>
      </w:r>
      <w:bookmarkEnd w:id="763"/>
    </w:p>
    <w:p w:rsidR="006B102A" w:rsidRPr="001152BA" w:rsidRDefault="00CD65E6" w:rsidP="001C6736">
      <w:pPr>
        <w:pStyle w:val="4"/>
      </w:pPr>
      <w:bookmarkStart w:id="764" w:name="_Toc170634680"/>
      <w:r w:rsidRPr="00791CE9">
        <w:rPr>
          <w:noProof/>
        </w:rPr>
        <w:t>6</w:t>
      </w:r>
      <w:r w:rsidRPr="00791CE9">
        <w:t>.</w:t>
      </w:r>
      <w:r w:rsidRPr="00791CE9">
        <w:rPr>
          <w:noProof/>
        </w:rPr>
        <w:t>6</w:t>
      </w:r>
      <w:r w:rsidRPr="00791CE9">
        <w:t>.</w:t>
      </w:r>
      <w:r w:rsidRPr="00791CE9">
        <w:rPr>
          <w:noProof/>
        </w:rPr>
        <w:t>28</w:t>
      </w:r>
      <w:r w:rsidRPr="00791CE9">
        <w:t>.</w:t>
      </w:r>
      <w:r w:rsidRPr="00791CE9">
        <w:rPr>
          <w:noProof/>
        </w:rPr>
        <w:t>1</w:t>
      </w:r>
      <w:r w:rsidRPr="00791CE9">
        <w:tab/>
        <w:t>Test bitstream #PPH444I-1</w:t>
      </w:r>
      <w:bookmarkEnd w:id="764"/>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w:t>
      </w:r>
      <w:r w:rsidRPr="00791CE9">
        <w:rPr>
          <w:lang w:eastAsia="ja-JP"/>
        </w:rPr>
        <w:t xml:space="preserve"> </w:t>
      </w:r>
      <w:r w:rsidRPr="00791CE9">
        <w:t>0.</w:t>
      </w:r>
    </w:p>
    <w:p w:rsidR="006B102A" w:rsidRPr="001152BA" w:rsidRDefault="00CD65E6" w:rsidP="006B102A">
      <w:r w:rsidRPr="00791CE9">
        <w:rPr>
          <w:b/>
        </w:rPr>
        <w:t>Purpose</w:t>
      </w:r>
      <w:r w:rsidRPr="00791CE9">
        <w:t>: Check that a decoder can properly decode 4:4:4 14 bit IDR frames with separate_colour_plane_flag equal to 0.</w:t>
      </w:r>
    </w:p>
    <w:p w:rsidR="006B102A" w:rsidRPr="001152BA" w:rsidRDefault="00CD65E6" w:rsidP="001C6736">
      <w:pPr>
        <w:pStyle w:val="4"/>
      </w:pPr>
      <w:bookmarkStart w:id="765" w:name="_Toc170634681"/>
      <w:r w:rsidRPr="00791CE9">
        <w:rPr>
          <w:noProof/>
        </w:rPr>
        <w:t>6</w:t>
      </w:r>
      <w:r w:rsidRPr="00791CE9">
        <w:t>.</w:t>
      </w:r>
      <w:r w:rsidRPr="00791CE9">
        <w:rPr>
          <w:noProof/>
        </w:rPr>
        <w:t>6</w:t>
      </w:r>
      <w:r w:rsidRPr="00791CE9">
        <w:t>.</w:t>
      </w:r>
      <w:r w:rsidRPr="00791CE9">
        <w:rPr>
          <w:noProof/>
        </w:rPr>
        <w:t>28</w:t>
      </w:r>
      <w:r w:rsidRPr="00791CE9">
        <w:t>.</w:t>
      </w:r>
      <w:r w:rsidRPr="00791CE9">
        <w:rPr>
          <w:noProof/>
        </w:rPr>
        <w:t>2</w:t>
      </w:r>
      <w:r w:rsidRPr="00791CE9">
        <w:tab/>
        <w:t>Test bitstream #PPH444I-2</w:t>
      </w:r>
      <w:bookmarkEnd w:id="765"/>
    </w:p>
    <w:p w:rsidR="006B102A" w:rsidRPr="001152BA" w:rsidRDefault="00CD65E6" w:rsidP="006B102A">
      <w:r w:rsidRPr="00791CE9">
        <w:rPr>
          <w:b/>
        </w:rPr>
        <w:t>Specification</w:t>
      </w:r>
      <w:r w:rsidRPr="00791CE9">
        <w:t>: All pictures are IDR pictures. deblocking_filter_idc is equal to 1, specifying disabling of the deblocking filter process.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w:t>
      </w:r>
      <w:r w:rsidRPr="00791CE9">
        <w:rPr>
          <w:lang w:eastAsia="ja-JP"/>
        </w:rPr>
        <w:t xml:space="preserve"> </w:t>
      </w:r>
      <w:r w:rsidRPr="00791CE9">
        <w:t>0, without deblocking filter.</w:t>
      </w:r>
    </w:p>
    <w:p w:rsidR="006B102A" w:rsidRPr="001152BA" w:rsidRDefault="00CD65E6" w:rsidP="006B102A">
      <w:r w:rsidRPr="00791CE9">
        <w:rPr>
          <w:b/>
        </w:rPr>
        <w:lastRenderedPageBreak/>
        <w:t>Purpose</w:t>
      </w:r>
      <w:r w:rsidRPr="00791CE9">
        <w:t>: Check that a decoder can properly decode 4:4:4 14 bit IDR frames with separate_colour_plane_flag equal to 0, without deblocking filter.</w:t>
      </w:r>
    </w:p>
    <w:p w:rsidR="006B102A" w:rsidRPr="001152BA" w:rsidRDefault="00CD65E6" w:rsidP="001C6736">
      <w:pPr>
        <w:pStyle w:val="4"/>
      </w:pPr>
      <w:bookmarkStart w:id="766" w:name="_Toc170634682"/>
      <w:r w:rsidRPr="00791CE9">
        <w:rPr>
          <w:noProof/>
        </w:rPr>
        <w:t>6</w:t>
      </w:r>
      <w:r w:rsidRPr="00791CE9">
        <w:t>.</w:t>
      </w:r>
      <w:r w:rsidRPr="00791CE9">
        <w:rPr>
          <w:noProof/>
        </w:rPr>
        <w:t>6</w:t>
      </w:r>
      <w:r w:rsidRPr="00791CE9">
        <w:t>.</w:t>
      </w:r>
      <w:r w:rsidRPr="00791CE9">
        <w:rPr>
          <w:noProof/>
        </w:rPr>
        <w:t>28</w:t>
      </w:r>
      <w:r w:rsidRPr="00791CE9">
        <w:t>.</w:t>
      </w:r>
      <w:r w:rsidRPr="00791CE9">
        <w:rPr>
          <w:noProof/>
        </w:rPr>
        <w:t>3</w:t>
      </w:r>
      <w:r w:rsidRPr="00791CE9">
        <w:tab/>
        <w:t>Test bitstream #PPH444I-3</w:t>
      </w:r>
      <w:bookmarkEnd w:id="766"/>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bit depths. separate_colour_plane_flag is equal to 0. Both seq_scaling_matrix_present_flag and pic_scaling_matrix_present_flag are equal to 1. A different scaling matrix is applied to each colour plane.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w:t>
      </w:r>
      <w:r w:rsidRPr="00791CE9">
        <w:rPr>
          <w:lang w:eastAsia="ja-JP"/>
        </w:rPr>
        <w:t xml:space="preserve"> </w:t>
      </w:r>
      <w:r w:rsidRPr="00791CE9">
        <w:t>0, applying a different scaling matrix for each colour plane.</w:t>
      </w:r>
    </w:p>
    <w:p w:rsidR="006B102A" w:rsidRPr="001152BA" w:rsidRDefault="00CD65E6" w:rsidP="006B102A">
      <w:r w:rsidRPr="00791CE9">
        <w:rPr>
          <w:b/>
        </w:rPr>
        <w:t>Purpose</w:t>
      </w:r>
      <w:r w:rsidRPr="00791CE9">
        <w:t>: Check that a decoder can properly decode 4:4:4 14 bit IDR frames with separate_colour_plane_flag equal to 0, applying a different scaling matrix for each colour plane.</w:t>
      </w:r>
    </w:p>
    <w:p w:rsidR="006B102A" w:rsidRPr="001152BA" w:rsidRDefault="00CD65E6" w:rsidP="001C6736">
      <w:pPr>
        <w:pStyle w:val="4"/>
      </w:pPr>
      <w:bookmarkStart w:id="767" w:name="_Toc170634683"/>
      <w:r w:rsidRPr="00791CE9">
        <w:rPr>
          <w:noProof/>
        </w:rPr>
        <w:t>6</w:t>
      </w:r>
      <w:r w:rsidRPr="00791CE9">
        <w:t>.</w:t>
      </w:r>
      <w:r w:rsidRPr="00791CE9">
        <w:rPr>
          <w:noProof/>
        </w:rPr>
        <w:t>6</w:t>
      </w:r>
      <w:r w:rsidRPr="00791CE9">
        <w:t>.</w:t>
      </w:r>
      <w:r w:rsidRPr="00791CE9">
        <w:rPr>
          <w:noProof/>
        </w:rPr>
        <w:t>28</w:t>
      </w:r>
      <w:r w:rsidRPr="00791CE9">
        <w:t>.</w:t>
      </w:r>
      <w:r w:rsidRPr="00791CE9">
        <w:rPr>
          <w:noProof/>
        </w:rPr>
        <w:t>4</w:t>
      </w:r>
      <w:r w:rsidRPr="00791CE9">
        <w:tab/>
        <w:t>Test bitstream #PPH444I-4</w:t>
      </w:r>
      <w:bookmarkEnd w:id="767"/>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bit depths. separate_colour_plane_flag is equal to 1.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w:t>
      </w:r>
      <w:r w:rsidRPr="00791CE9">
        <w:rPr>
          <w:lang w:eastAsia="ja-JP"/>
        </w:rPr>
        <w:t xml:space="preserve"> </w:t>
      </w:r>
      <w:r w:rsidRPr="00791CE9">
        <w:t>1.</w:t>
      </w:r>
    </w:p>
    <w:p w:rsidR="006B102A" w:rsidRPr="001152BA" w:rsidRDefault="00CD65E6" w:rsidP="006B102A">
      <w:r w:rsidRPr="00791CE9">
        <w:rPr>
          <w:b/>
        </w:rPr>
        <w:t>Purpose</w:t>
      </w:r>
      <w:r w:rsidRPr="00791CE9">
        <w:t>: Check that a decoder can properly decode 4:4:4 14 bit IDR frames with separate_colour_plane_flag equal to 1.</w:t>
      </w:r>
    </w:p>
    <w:p w:rsidR="006B102A" w:rsidRPr="001152BA" w:rsidRDefault="00CD65E6" w:rsidP="001C6736">
      <w:pPr>
        <w:pStyle w:val="4"/>
      </w:pPr>
      <w:bookmarkStart w:id="768" w:name="_Toc170634684"/>
      <w:r w:rsidRPr="00791CE9">
        <w:rPr>
          <w:noProof/>
        </w:rPr>
        <w:t>6</w:t>
      </w:r>
      <w:r w:rsidRPr="00791CE9">
        <w:t>.</w:t>
      </w:r>
      <w:r w:rsidRPr="00791CE9">
        <w:rPr>
          <w:noProof/>
        </w:rPr>
        <w:t>6</w:t>
      </w:r>
      <w:r w:rsidRPr="00791CE9">
        <w:t>.</w:t>
      </w:r>
      <w:r w:rsidRPr="00791CE9">
        <w:rPr>
          <w:noProof/>
        </w:rPr>
        <w:t>28</w:t>
      </w:r>
      <w:r w:rsidRPr="00791CE9">
        <w:t>.</w:t>
      </w:r>
      <w:r w:rsidRPr="00791CE9">
        <w:rPr>
          <w:noProof/>
        </w:rPr>
        <w:t>5</w:t>
      </w:r>
      <w:r w:rsidRPr="00791CE9">
        <w:tab/>
        <w:t>Test bitstream #PPH444I-5</w:t>
      </w:r>
      <w:bookmarkEnd w:id="768"/>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bit depths. separate_colour_plane_flag is equal to 1. seq_scaling_matrix_present_flag is equal to 1 and pic_scaling_matrix_present_flag is equal to 0. A different scaling matrix is applied to each colour plane.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w:t>
      </w:r>
      <w:r w:rsidRPr="00791CE9">
        <w:rPr>
          <w:lang w:eastAsia="ja-JP"/>
        </w:rPr>
        <w:t xml:space="preserve"> </w:t>
      </w:r>
      <w:r w:rsidRPr="00791CE9">
        <w:t>1, applying a different scaling matrix for each colour plane.</w:t>
      </w:r>
    </w:p>
    <w:p w:rsidR="006B102A" w:rsidRPr="001152BA" w:rsidRDefault="00CD65E6" w:rsidP="006B102A">
      <w:r w:rsidRPr="00791CE9">
        <w:rPr>
          <w:b/>
        </w:rPr>
        <w:t>Purpose</w:t>
      </w:r>
      <w:r w:rsidRPr="00791CE9">
        <w:t>: Check that a decoder can properly decode 4:4:4 14 bit IDR frames with separate_colour_plane_flag equal to 1, applying a different scaling matrix for each colour plane.</w:t>
      </w:r>
    </w:p>
    <w:p w:rsidR="006B102A" w:rsidRPr="001152BA" w:rsidRDefault="00CD65E6" w:rsidP="001C6736">
      <w:pPr>
        <w:pStyle w:val="4"/>
      </w:pPr>
      <w:bookmarkStart w:id="769" w:name="_Toc170634685"/>
      <w:r w:rsidRPr="00791CE9">
        <w:rPr>
          <w:noProof/>
        </w:rPr>
        <w:t>6</w:t>
      </w:r>
      <w:r w:rsidRPr="00791CE9">
        <w:t>.</w:t>
      </w:r>
      <w:r w:rsidRPr="00791CE9">
        <w:rPr>
          <w:noProof/>
        </w:rPr>
        <w:t>6</w:t>
      </w:r>
      <w:r w:rsidRPr="00791CE9">
        <w:t>.</w:t>
      </w:r>
      <w:r w:rsidRPr="00791CE9">
        <w:rPr>
          <w:noProof/>
        </w:rPr>
        <w:t>28</w:t>
      </w:r>
      <w:r w:rsidRPr="00791CE9">
        <w:t>.</w:t>
      </w:r>
      <w:r w:rsidRPr="00791CE9">
        <w:rPr>
          <w:noProof/>
        </w:rPr>
        <w:t>6</w:t>
      </w:r>
      <w:r w:rsidRPr="00791CE9">
        <w:tab/>
        <w:t>Test bitstream #PPH444I-6</w:t>
      </w:r>
      <w:bookmarkEnd w:id="769"/>
    </w:p>
    <w:p w:rsidR="006B102A" w:rsidRPr="001152BA" w:rsidRDefault="00CD65E6" w:rsidP="006B102A">
      <w:r w:rsidRPr="00791CE9">
        <w:rPr>
          <w:b/>
        </w:rPr>
        <w:t>Specification</w:t>
      </w:r>
      <w:r w:rsidRPr="00791CE9">
        <w:t>: All pictures are IDR pictures. Each picture contains more than one slice. Slices having different values of colour_plane_id are interleaved with each other. entropy_coding_mode_flag is equal to 1, specifying the CABAC parsing process. chroma_format_idc is equal to 3, specifying the 4:4:4 chroma format. Both bit_depth_luma_minus8 and bit_depth_chroma_minus8 are equal to 6, specifying 14 bit luma and chroma bit depths. separate_colour_plane_flag is equal to 1.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1, using slice-level interleaving of colour_plane_id values within an access unit.</w:t>
      </w:r>
    </w:p>
    <w:p w:rsidR="006B102A" w:rsidRPr="001152BA" w:rsidRDefault="00CD65E6" w:rsidP="006B102A">
      <w:r w:rsidRPr="00791CE9">
        <w:rPr>
          <w:b/>
        </w:rPr>
        <w:t>Purpose</w:t>
      </w:r>
      <w:r w:rsidRPr="00791CE9">
        <w:t>: Check that a decoder can properly decode 4:4:4 14 bit IDR frames with separate_colour_plane_flag equal to 1, using slice-level interleaving of colour_plane_id values within an access unit.</w:t>
      </w:r>
    </w:p>
    <w:p w:rsidR="006B102A" w:rsidRPr="001152BA" w:rsidRDefault="00CD65E6" w:rsidP="001C6736">
      <w:pPr>
        <w:pStyle w:val="4"/>
      </w:pPr>
      <w:bookmarkStart w:id="770" w:name="_Toc170634686"/>
      <w:r w:rsidRPr="00791CE9">
        <w:rPr>
          <w:noProof/>
        </w:rPr>
        <w:t>6</w:t>
      </w:r>
      <w:r w:rsidRPr="00791CE9">
        <w:t>.</w:t>
      </w:r>
      <w:r w:rsidRPr="00791CE9">
        <w:rPr>
          <w:noProof/>
        </w:rPr>
        <w:t>6</w:t>
      </w:r>
      <w:r w:rsidRPr="00791CE9">
        <w:t>.</w:t>
      </w:r>
      <w:r w:rsidRPr="00791CE9">
        <w:rPr>
          <w:noProof/>
        </w:rPr>
        <w:t>28</w:t>
      </w:r>
      <w:r w:rsidRPr="00791CE9">
        <w:t>.</w:t>
      </w:r>
      <w:r w:rsidRPr="00791CE9">
        <w:rPr>
          <w:noProof/>
        </w:rPr>
        <w:t>7</w:t>
      </w:r>
      <w:r w:rsidRPr="00791CE9">
        <w:tab/>
        <w:t>Test bitstream #PPH444I-7</w:t>
      </w:r>
      <w:bookmarkEnd w:id="770"/>
    </w:p>
    <w:p w:rsidR="006B102A" w:rsidRPr="001152BA" w:rsidRDefault="00CD65E6" w:rsidP="006B102A">
      <w:r w:rsidRPr="00791CE9">
        <w:rPr>
          <w:b/>
        </w:rPr>
        <w:t>Specification</w:t>
      </w:r>
      <w:r w:rsidRPr="00791CE9">
        <w:t>: All pictures are IDR pictures. Each picture contains more than one slice. entropy_coding_mode_flag is equal to 1, specifying the CABAC parsing process. chroma_format_idc is equal to 3, specifying the 4:4:4 chroma format. Both bit_depth_luma_minus8 and bit_depth_chroma_minus8 are equal to 6, specifying 14 bit luma and chroma bit depths. qpprime_y_zero_transform_bypass_flag is equal to</w:t>
      </w:r>
      <w:r w:rsidRPr="00791CE9">
        <w:rPr>
          <w:lang w:eastAsia="ja-JP"/>
        </w:rPr>
        <w:t xml:space="preserve"> </w:t>
      </w:r>
      <w:r w:rsidRPr="00791CE9">
        <w:t xml:space="preserve">1, specifying transform-bypass coding for macroblocks </w:t>
      </w:r>
      <w:r w:rsidRPr="00791CE9">
        <w:lastRenderedPageBreak/>
        <w:t>having QP'</w:t>
      </w:r>
      <w:r w:rsidRPr="00791CE9">
        <w:rPr>
          <w:vertAlign w:val="subscript"/>
        </w:rPr>
        <w:t>Y</w:t>
      </w:r>
      <w:r w:rsidRPr="00791CE9">
        <w:t xml:space="preserve">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qpprime_y_zero_transform_bypass_flag equal to</w:t>
      </w:r>
      <w:r w:rsidRPr="00791CE9">
        <w:rPr>
          <w:lang w:eastAsia="ja-JP"/>
        </w:rPr>
        <w:t xml:space="preserve"> </w:t>
      </w:r>
      <w:r w:rsidRPr="00791CE9">
        <w:t>1.</w:t>
      </w:r>
    </w:p>
    <w:p w:rsidR="006B102A" w:rsidRPr="001152BA" w:rsidRDefault="00CD65E6" w:rsidP="006B102A">
      <w:r w:rsidRPr="00791CE9">
        <w:rPr>
          <w:b/>
        </w:rPr>
        <w:t>Purpose</w:t>
      </w:r>
      <w:r w:rsidRPr="00791CE9">
        <w:t>: Check that a decoder can properly decode 4:4:4 14 bit IDR frames with qpprime_y_zero_transform_bypass_flag equal to</w:t>
      </w:r>
      <w:r w:rsidRPr="00791CE9">
        <w:rPr>
          <w:lang w:eastAsia="ja-JP"/>
        </w:rPr>
        <w:t xml:space="preserve"> </w:t>
      </w:r>
      <w:r w:rsidRPr="00791CE9">
        <w:t>1.</w:t>
      </w:r>
    </w:p>
    <w:p w:rsidR="006B102A" w:rsidRPr="001152BA" w:rsidRDefault="00CD65E6" w:rsidP="001C6736">
      <w:pPr>
        <w:pStyle w:val="3"/>
      </w:pPr>
      <w:bookmarkStart w:id="771" w:name="_Toc170634687"/>
      <w:r w:rsidRPr="00791CE9">
        <w:rPr>
          <w:noProof/>
        </w:rPr>
        <w:t>6</w:t>
      </w:r>
      <w:r w:rsidRPr="00791CE9">
        <w:t>.</w:t>
      </w:r>
      <w:r w:rsidRPr="00791CE9">
        <w:rPr>
          <w:noProof/>
        </w:rPr>
        <w:t>6</w:t>
      </w:r>
      <w:r w:rsidRPr="00791CE9">
        <w:t>.</w:t>
      </w:r>
      <w:r w:rsidRPr="00791CE9">
        <w:rPr>
          <w:noProof/>
        </w:rPr>
        <w:t>29</w:t>
      </w:r>
      <w:r w:rsidRPr="00791CE9">
        <w:tab/>
        <w:t>Test bitstreams – Professional Profiles: CAVLC 4:4:4 Intra Profile</w:t>
      </w:r>
      <w:bookmarkEnd w:id="771"/>
    </w:p>
    <w:p w:rsidR="006B102A" w:rsidRPr="001152BA" w:rsidRDefault="00CD65E6" w:rsidP="001C6736">
      <w:pPr>
        <w:pStyle w:val="4"/>
      </w:pPr>
      <w:bookmarkStart w:id="772" w:name="_Toc170634688"/>
      <w:r w:rsidRPr="00791CE9">
        <w:rPr>
          <w:noProof/>
        </w:rPr>
        <w:t>6</w:t>
      </w:r>
      <w:r w:rsidRPr="00791CE9">
        <w:t>.</w:t>
      </w:r>
      <w:r w:rsidRPr="00791CE9">
        <w:rPr>
          <w:noProof/>
        </w:rPr>
        <w:t>6</w:t>
      </w:r>
      <w:r w:rsidRPr="00791CE9">
        <w:t>.</w:t>
      </w:r>
      <w:r w:rsidRPr="00791CE9">
        <w:rPr>
          <w:noProof/>
        </w:rPr>
        <w:t>29</w:t>
      </w:r>
      <w:r w:rsidRPr="00791CE9">
        <w:t>.</w:t>
      </w:r>
      <w:r w:rsidRPr="00791CE9">
        <w:rPr>
          <w:noProof/>
        </w:rPr>
        <w:t>1</w:t>
      </w:r>
      <w:r w:rsidRPr="00791CE9">
        <w:tab/>
        <w:t>Test bitstream #PPCV444I-1</w:t>
      </w:r>
      <w:bookmarkEnd w:id="772"/>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0, using CAVLC.</w:t>
      </w:r>
    </w:p>
    <w:p w:rsidR="006B102A" w:rsidRPr="001152BA" w:rsidRDefault="00CD65E6" w:rsidP="006B102A">
      <w:r w:rsidRPr="00791CE9">
        <w:rPr>
          <w:b/>
        </w:rPr>
        <w:t>Purpose</w:t>
      </w:r>
      <w:r w:rsidRPr="00791CE9">
        <w:t>: Check that a decoder can properly decode 4:4:4 14 bit IDR frames with separate_colour_plane_flag equal to 0, using CAVLC.</w:t>
      </w:r>
    </w:p>
    <w:p w:rsidR="006B102A" w:rsidRPr="001152BA" w:rsidRDefault="00CD65E6" w:rsidP="001C6736">
      <w:pPr>
        <w:pStyle w:val="4"/>
      </w:pPr>
      <w:bookmarkStart w:id="773" w:name="_Toc170634689"/>
      <w:r w:rsidRPr="00791CE9">
        <w:rPr>
          <w:noProof/>
        </w:rPr>
        <w:t>6</w:t>
      </w:r>
      <w:r w:rsidRPr="00791CE9">
        <w:t>.</w:t>
      </w:r>
      <w:r w:rsidRPr="00791CE9">
        <w:rPr>
          <w:noProof/>
        </w:rPr>
        <w:t>6</w:t>
      </w:r>
      <w:r w:rsidRPr="00791CE9">
        <w:t>.</w:t>
      </w:r>
      <w:r w:rsidRPr="00791CE9">
        <w:rPr>
          <w:noProof/>
        </w:rPr>
        <w:t>29</w:t>
      </w:r>
      <w:r w:rsidRPr="00791CE9">
        <w:t>.</w:t>
      </w:r>
      <w:r w:rsidRPr="00791CE9">
        <w:rPr>
          <w:noProof/>
        </w:rPr>
        <w:t>2</w:t>
      </w:r>
      <w:r w:rsidRPr="00791CE9">
        <w:tab/>
        <w:t>Test bitstream #PPCV444I-2</w:t>
      </w:r>
      <w:bookmarkEnd w:id="773"/>
    </w:p>
    <w:p w:rsidR="006B102A" w:rsidRPr="001152BA" w:rsidRDefault="00CD65E6" w:rsidP="006B102A">
      <w:r w:rsidRPr="00791CE9">
        <w:rPr>
          <w:b/>
        </w:rPr>
        <w:t>Specification</w:t>
      </w:r>
      <w:r w:rsidRPr="00791CE9">
        <w:t>: All pictures are IDR pictures. deblocking_filter_idc is equal to 1, specifying disabling of the deblocking filter process.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bit depths. separate_colour_plane_flag is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0, without deblocking filter, using CAVLC.</w:t>
      </w:r>
    </w:p>
    <w:p w:rsidR="006B102A" w:rsidRPr="001152BA" w:rsidRDefault="00CD65E6" w:rsidP="006B102A">
      <w:r w:rsidRPr="00791CE9">
        <w:rPr>
          <w:b/>
        </w:rPr>
        <w:t>Purpose</w:t>
      </w:r>
      <w:r w:rsidRPr="00791CE9">
        <w:t>: Check that a decoder can properly decode 4:4:4 14 bit IDR frames with separate_colour_plane_flag equal to 0, without deblocking filter, using CAVLC.</w:t>
      </w:r>
    </w:p>
    <w:p w:rsidR="006B102A" w:rsidRPr="001152BA" w:rsidRDefault="00CD65E6" w:rsidP="001C6736">
      <w:pPr>
        <w:pStyle w:val="4"/>
      </w:pPr>
      <w:bookmarkStart w:id="774" w:name="_Toc170634690"/>
      <w:r w:rsidRPr="00791CE9">
        <w:rPr>
          <w:noProof/>
        </w:rPr>
        <w:t>6</w:t>
      </w:r>
      <w:r w:rsidRPr="00791CE9">
        <w:t>.</w:t>
      </w:r>
      <w:r w:rsidRPr="00791CE9">
        <w:rPr>
          <w:noProof/>
        </w:rPr>
        <w:t>6</w:t>
      </w:r>
      <w:r w:rsidRPr="00791CE9">
        <w:t>.</w:t>
      </w:r>
      <w:r w:rsidRPr="00791CE9">
        <w:rPr>
          <w:noProof/>
        </w:rPr>
        <w:t>29</w:t>
      </w:r>
      <w:r w:rsidRPr="00791CE9">
        <w:t>.</w:t>
      </w:r>
      <w:r w:rsidRPr="00791CE9">
        <w:rPr>
          <w:noProof/>
        </w:rPr>
        <w:t>3</w:t>
      </w:r>
      <w:r w:rsidRPr="00791CE9">
        <w:tab/>
        <w:t>Test bitstream #PPCV444I-3</w:t>
      </w:r>
      <w:bookmarkEnd w:id="774"/>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bit depths. separate_colour_plane_flag is equal to 0. Both seq_scaling_matrix_present_flag and pic_scaling_matrix_present_flag are equal to 1. A different scaling matrix is applied to each colour plane.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0, applying a different scaling matrix for each colour plane, using CAVLC.</w:t>
      </w:r>
    </w:p>
    <w:p w:rsidR="006B102A" w:rsidRPr="001152BA" w:rsidRDefault="00CD65E6" w:rsidP="006B102A">
      <w:r w:rsidRPr="00791CE9">
        <w:rPr>
          <w:b/>
        </w:rPr>
        <w:t>Purpose</w:t>
      </w:r>
      <w:r w:rsidRPr="00791CE9">
        <w:t>: Check that a decoder can properly decode 4:4:4 14 bit IDR frames with separate_colour_plane_flag equal to 0, applying a different scaling matrix for each colour plane, using CAVLC.</w:t>
      </w:r>
    </w:p>
    <w:p w:rsidR="006B102A" w:rsidRPr="001152BA" w:rsidRDefault="00CD65E6" w:rsidP="001C6736">
      <w:pPr>
        <w:pStyle w:val="4"/>
      </w:pPr>
      <w:bookmarkStart w:id="775" w:name="_Toc170634691"/>
      <w:r w:rsidRPr="00791CE9">
        <w:rPr>
          <w:noProof/>
        </w:rPr>
        <w:t>6</w:t>
      </w:r>
      <w:r w:rsidRPr="00791CE9">
        <w:t>.</w:t>
      </w:r>
      <w:r w:rsidRPr="00791CE9">
        <w:rPr>
          <w:noProof/>
        </w:rPr>
        <w:t>6</w:t>
      </w:r>
      <w:r w:rsidRPr="00791CE9">
        <w:t>.</w:t>
      </w:r>
      <w:r w:rsidRPr="00791CE9">
        <w:rPr>
          <w:noProof/>
        </w:rPr>
        <w:t>29</w:t>
      </w:r>
      <w:r w:rsidRPr="00791CE9">
        <w:t>.</w:t>
      </w:r>
      <w:r w:rsidRPr="00791CE9">
        <w:rPr>
          <w:noProof/>
        </w:rPr>
        <w:t>4</w:t>
      </w:r>
      <w:r w:rsidRPr="00791CE9">
        <w:tab/>
        <w:t>Test bitstream #PPCV444I-4</w:t>
      </w:r>
      <w:bookmarkEnd w:id="775"/>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bit depths. separate_colour_plane_flag is equal to 1.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1, using CAVLC.</w:t>
      </w:r>
    </w:p>
    <w:p w:rsidR="006B102A" w:rsidRPr="001152BA" w:rsidRDefault="00CD65E6" w:rsidP="006B102A">
      <w:r w:rsidRPr="00791CE9">
        <w:rPr>
          <w:b/>
        </w:rPr>
        <w:t>Purpose</w:t>
      </w:r>
      <w:r w:rsidRPr="00791CE9">
        <w:t>: Check that a decoder can properly decode 4:4:4 14 bit IDR frames with separate_colour_plane_flag equal to 1, using CAVLC.</w:t>
      </w:r>
    </w:p>
    <w:p w:rsidR="006B102A" w:rsidRPr="001152BA" w:rsidRDefault="00CD65E6" w:rsidP="001C6736">
      <w:pPr>
        <w:pStyle w:val="4"/>
      </w:pPr>
      <w:bookmarkStart w:id="776" w:name="_Toc170634692"/>
      <w:r w:rsidRPr="00791CE9">
        <w:rPr>
          <w:noProof/>
        </w:rPr>
        <w:lastRenderedPageBreak/>
        <w:t>6</w:t>
      </w:r>
      <w:r w:rsidRPr="00791CE9">
        <w:t>.</w:t>
      </w:r>
      <w:r w:rsidRPr="00791CE9">
        <w:rPr>
          <w:noProof/>
        </w:rPr>
        <w:t>6</w:t>
      </w:r>
      <w:r w:rsidRPr="00791CE9">
        <w:t>.</w:t>
      </w:r>
      <w:r w:rsidRPr="00791CE9">
        <w:rPr>
          <w:noProof/>
        </w:rPr>
        <w:t>29</w:t>
      </w:r>
      <w:r w:rsidRPr="00791CE9">
        <w:t>.</w:t>
      </w:r>
      <w:r w:rsidRPr="00791CE9">
        <w:rPr>
          <w:noProof/>
        </w:rPr>
        <w:t>5</w:t>
      </w:r>
      <w:r w:rsidRPr="00791CE9">
        <w:tab/>
        <w:t>Test bitstream #PPCV444I-5</w:t>
      </w:r>
      <w:bookmarkEnd w:id="776"/>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bit depths. separate_colour_plane_flag is equal to 1. seq_scaling_matrix_present_flag is equal to 1 and pic_scaling_matrix_present_flag is equal to 0. A different scaling matrix is applied to each colour plane.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1, applying a different scaling matrix for each colour plane, using CAVLC.</w:t>
      </w:r>
    </w:p>
    <w:p w:rsidR="006B102A" w:rsidRPr="001152BA" w:rsidRDefault="00CD65E6" w:rsidP="006B102A">
      <w:r w:rsidRPr="00791CE9">
        <w:rPr>
          <w:b/>
        </w:rPr>
        <w:t>Purpose</w:t>
      </w:r>
      <w:r w:rsidRPr="00791CE9">
        <w:t>: Check that a decoder can properly decode 4:4:4 14 bit IDR frames with separate_colour_plane_flag equal to 1, applying a different scaling matrix for each colour plane, using CAVLC.</w:t>
      </w:r>
    </w:p>
    <w:p w:rsidR="006B102A" w:rsidRPr="001152BA" w:rsidRDefault="00CD65E6" w:rsidP="001C6736">
      <w:pPr>
        <w:pStyle w:val="4"/>
      </w:pPr>
      <w:bookmarkStart w:id="777" w:name="_Toc170634693"/>
      <w:r w:rsidRPr="00791CE9">
        <w:rPr>
          <w:noProof/>
        </w:rPr>
        <w:t>6</w:t>
      </w:r>
      <w:r w:rsidRPr="00791CE9">
        <w:t>.</w:t>
      </w:r>
      <w:r w:rsidRPr="00791CE9">
        <w:rPr>
          <w:noProof/>
        </w:rPr>
        <w:t>6</w:t>
      </w:r>
      <w:r w:rsidRPr="00791CE9">
        <w:t>.</w:t>
      </w:r>
      <w:r w:rsidRPr="00791CE9">
        <w:rPr>
          <w:noProof/>
        </w:rPr>
        <w:t>29</w:t>
      </w:r>
      <w:r w:rsidRPr="00791CE9">
        <w:t>.</w:t>
      </w:r>
      <w:r w:rsidRPr="00791CE9">
        <w:rPr>
          <w:noProof/>
        </w:rPr>
        <w:t>6</w:t>
      </w:r>
      <w:r w:rsidRPr="00791CE9">
        <w:tab/>
        <w:t>Test bitstream #PPCV444I-6</w:t>
      </w:r>
      <w:bookmarkEnd w:id="777"/>
    </w:p>
    <w:p w:rsidR="006B102A" w:rsidRPr="001152BA" w:rsidRDefault="00CD65E6" w:rsidP="006B102A">
      <w:r w:rsidRPr="00791CE9">
        <w:rPr>
          <w:b/>
        </w:rPr>
        <w:t>Specification</w:t>
      </w:r>
      <w:r w:rsidRPr="00791CE9">
        <w:t>: All pictures are IDR pictures. Each picture contains more than one slice. Slices having different values of colour_plane_id are interleaved with each other. entropy_coding_mode_flag is equal to 0, specifying the CAVLC parsing process. chroma_format_idc is equal to 3, specifying the 4:4:4 chroma format. Both bit_depth_luma_minus8 and bit_depth_chroma_minus8 are equal to 6, specifying 14 bit luma and chroma bit depths. separate_colour_plane_flag is equal to 1.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separate_colour_plane_flag equal to 1, using slice-level interleaving of colour_plane_id values within an access unit, using CAVLC.</w:t>
      </w:r>
    </w:p>
    <w:p w:rsidR="006B102A" w:rsidRPr="001152BA" w:rsidRDefault="00CD65E6" w:rsidP="006B102A">
      <w:r w:rsidRPr="00791CE9">
        <w:rPr>
          <w:b/>
        </w:rPr>
        <w:t>Purpose</w:t>
      </w:r>
      <w:r w:rsidRPr="00791CE9">
        <w:t>: Check that a decoder can properly decode 4:4:4 14 bit IDR frames with separate_colour_plane_flag equal to 1, using slice-level interleaving of colour_plane_id values within an access unit, using CAVLC.</w:t>
      </w:r>
    </w:p>
    <w:p w:rsidR="006B102A" w:rsidRPr="001152BA" w:rsidRDefault="00CD65E6" w:rsidP="001C6736">
      <w:pPr>
        <w:pStyle w:val="4"/>
      </w:pPr>
      <w:bookmarkStart w:id="778" w:name="_Toc170634694"/>
      <w:r w:rsidRPr="00791CE9">
        <w:rPr>
          <w:noProof/>
        </w:rPr>
        <w:t>6</w:t>
      </w:r>
      <w:r w:rsidRPr="00791CE9">
        <w:t>.</w:t>
      </w:r>
      <w:r w:rsidRPr="00791CE9">
        <w:rPr>
          <w:noProof/>
        </w:rPr>
        <w:t>6</w:t>
      </w:r>
      <w:r w:rsidRPr="00791CE9">
        <w:t>.</w:t>
      </w:r>
      <w:r w:rsidRPr="00791CE9">
        <w:rPr>
          <w:noProof/>
        </w:rPr>
        <w:t>29</w:t>
      </w:r>
      <w:r w:rsidRPr="00791CE9">
        <w:t>.</w:t>
      </w:r>
      <w:r w:rsidRPr="00791CE9">
        <w:rPr>
          <w:noProof/>
        </w:rPr>
        <w:t>7</w:t>
      </w:r>
      <w:r w:rsidRPr="00791CE9">
        <w:tab/>
        <w:t>Test bitstream #PPCV444I-7</w:t>
      </w:r>
      <w:bookmarkEnd w:id="778"/>
    </w:p>
    <w:p w:rsidR="006B102A" w:rsidRPr="001152BA" w:rsidRDefault="00CD65E6" w:rsidP="006B102A">
      <w:r w:rsidRPr="00791CE9">
        <w:rPr>
          <w:b/>
        </w:rPr>
        <w:t>Specification</w:t>
      </w:r>
      <w:r w:rsidRPr="00791CE9">
        <w:t>: All pictures are IDR pictures. Each picture contains more than one slice. entropy_coding_mode_flag is equal to 0, specifying the CAVLC parsing process. chroma_format_idc is equal to 3, specifying the 4:4:4 chroma format. Both bit_depth_luma_minus8 and bit_depth_chroma_minus8 are equal to 6, specifying 14 bit luma and chroma bit depths. qpprime_y_zero_transform_bypass_flag is equal to</w:t>
      </w:r>
      <w:r w:rsidRPr="00791CE9">
        <w:rPr>
          <w:lang w:eastAsia="ja-JP"/>
        </w:rPr>
        <w:t xml:space="preserve"> </w:t>
      </w:r>
      <w:r w:rsidRPr="00791CE9">
        <w:t>1, specifying transform-bypass coding for macroblocks having QP'</w:t>
      </w:r>
      <w:r w:rsidRPr="00791CE9">
        <w:rPr>
          <w:vertAlign w:val="subscript"/>
        </w:rPr>
        <w:t>Y</w:t>
      </w:r>
      <w:r w:rsidRPr="00791CE9">
        <w:t xml:space="preserve"> equal to 0. Each picture is a coded frame. The NAL units are encapsulated in the byte stream format specified in Annex B of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4:4:4 14 bit IDR frames with qpprime_y_zero_transform_bypass_flag equal to 1, using CAVLC.</w:t>
      </w:r>
    </w:p>
    <w:p w:rsidR="006B102A" w:rsidRPr="001152BA" w:rsidRDefault="00CD65E6" w:rsidP="006B102A">
      <w:r w:rsidRPr="00791CE9">
        <w:rPr>
          <w:b/>
        </w:rPr>
        <w:t>Purpose</w:t>
      </w:r>
      <w:r w:rsidRPr="00791CE9">
        <w:t>: Check that a decoder can properly decode 4:4:4 14 bit IDR frames with qpprime_y_zero_transform_bypass_flag equal to</w:t>
      </w:r>
      <w:r w:rsidRPr="00791CE9">
        <w:rPr>
          <w:lang w:eastAsia="ja-JP"/>
        </w:rPr>
        <w:t xml:space="preserve"> </w:t>
      </w:r>
      <w:r w:rsidRPr="00791CE9">
        <w:t>1, using CAVLC.</w:t>
      </w:r>
    </w:p>
    <w:p w:rsidR="006B102A" w:rsidRPr="001152BA" w:rsidRDefault="00CD65E6" w:rsidP="001C6736">
      <w:pPr>
        <w:pStyle w:val="3"/>
      </w:pPr>
      <w:r w:rsidRPr="00791CE9">
        <w:t>6.6.30</w:t>
      </w:r>
      <w:r w:rsidRPr="00791CE9">
        <w:tab/>
        <w:t>Test bitstreams – SVC Profiles: Scalable Baseline Profile 4:2:0 8 bit</w:t>
      </w:r>
    </w:p>
    <w:p w:rsidR="006B102A" w:rsidRPr="001152BA" w:rsidRDefault="00CD65E6" w:rsidP="001C6736">
      <w:pPr>
        <w:pStyle w:val="4"/>
      </w:pPr>
      <w:r w:rsidRPr="00791CE9">
        <w:t>6.6.30.1</w:t>
      </w:r>
      <w:r w:rsidRPr="00791CE9">
        <w:tab/>
        <w:t>Test bitstream #SVCBC-1</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0 for layer representations with dependency_id equal to 0, specifying the CAVLC parsing process; and entropy_coding_mode_flag is equal to 1 for layer representations with dependency_id equal to 1, specifying the CABAC parsing process. pic_order_cnt_type is equal to 0. gaps_in_frame_num_value_‌allowed_flag is equal to 1. Reference picture list reordering and memory management control operations are used. transform_8x8_mode_flag is equal to 1 for layer representations with dependency_id equal to 1, specifying that 8x8 transform decoding process may be in use. DependencyIdMax is equal to 1, TemporalIdMax is equal to 4 and DQIdMax is equal to 16. extended_spatial_scalability is equal to 0. SpatialResolutionChangeFlag is equal to 0. no_inter_layer_pred_flag is equal to 0. use_ref_base_pic_flag is equal to 0, specifying that reference base pictures are not used as reference pictures for the inter prediction process. seq_tcoeff_level_prediction_flag is equal to 0. slice_header_restriction_flag is equal to 0 and store_ref_base_pic_flag is equal to 0, specifying that the reference base picture are not stored. slice_skip_flag is equal to 0. adaptive_base_mode_flag is equal to 1, specifying that inter-layer motion and inter-layer intra prediction are enabled. adaptive_motion_prediction_flag is equal to 1, specifying that inter-layer motion prediction is enabled. adaptive_residual_prediction_flag is equal to 1, specifying that inter-layer residual prediction is enabled.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Gaps in frame_num, reference picture list reordering, memory management control operations and decoding of EI, EP and EB coded slices of a quality enhancement layer, 8x8 transform size with inter-layer motion, intra and residual prediction and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EI, EP and EB coded slices of a quality enhancement layer, 8x8 transform size with inter-layer motion, intra and residual prediction and CABAC parsing.</w:t>
      </w:r>
    </w:p>
    <w:p w:rsidR="006B102A" w:rsidRPr="001152BA" w:rsidRDefault="00CD65E6" w:rsidP="001C6736">
      <w:pPr>
        <w:pStyle w:val="4"/>
        <w:ind w:left="0" w:firstLine="0"/>
      </w:pPr>
      <w:r w:rsidRPr="00791CE9">
        <w:t>6.6.30.2</w:t>
      </w:r>
      <w:r w:rsidRPr="00791CE9">
        <w:tab/>
        <w:t>Test bitstream #SVCBM-1</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contains only one slice. disable_deblocking_filter_idc is equal to 1, specifying disabling of the deblocking filter process. entropy_coding_mode_flag is equal to 0, specifying the CAVLC parsing process. pic_order_cnt_type is equal to 2. DependencyIdMax is equal to 0, TemporalIdMax is equal to 0,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quality enhancement layer.</w:t>
      </w:r>
    </w:p>
    <w:p w:rsidR="006B102A" w:rsidRPr="001152BA" w:rsidRDefault="00CD65E6" w:rsidP="006B102A">
      <w:r w:rsidRPr="00791CE9">
        <w:rPr>
          <w:b/>
        </w:rPr>
        <w:t>Purpose</w:t>
      </w:r>
      <w:r w:rsidRPr="00791CE9">
        <w:t>: Check that the decoder can properly handle EI and EP coded slices of a quality enhancement layer.</w:t>
      </w:r>
    </w:p>
    <w:p w:rsidR="006B102A" w:rsidRPr="001152BA" w:rsidRDefault="00CD65E6" w:rsidP="001C6736">
      <w:pPr>
        <w:pStyle w:val="4"/>
        <w:ind w:left="0" w:firstLine="0"/>
      </w:pPr>
      <w:r w:rsidRPr="00791CE9">
        <w:t>6.6.30.3</w:t>
      </w:r>
      <w:r w:rsidRPr="00791CE9">
        <w:tab/>
        <w:t>Test bitstream #SVCBM-2</w:t>
      </w:r>
    </w:p>
    <w:p w:rsidR="006B102A" w:rsidRPr="001152BA" w:rsidRDefault="00CD65E6" w:rsidP="006B102A">
      <w:r w:rsidRPr="00791CE9">
        <w:rPr>
          <w:b/>
        </w:rPr>
        <w:t>Specification</w:t>
      </w:r>
      <w:r w:rsidRPr="00791CE9">
        <w:t>: All slices are coded as I, P, EI or EP slices. Each layer representation contains only one slice. disable_deblocking_filter_idc is equal to 1, specifying disabling of the deblocking filter process. entropy_coding_mode_flag is equal to 0, specifying the CAVLC parsing process. pic_order_cnt_type is equal to 0. DependencyIdMax is equal to 0, TemporalIdMax is equal to 0 and DQIdMax is equal to 1. extended_spatial_scalability is equal to 0. SpatialResolutionChangeFlag is equal to 0. no_inter_layer_pred_flag is equal to 0. adaptive_tcoeff_level_prediction_flag is equal to 0, specifying that an alternative inter-layer prediction process is applied for the whole sequence.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quality enhancement layer, using an alternative inter-layer prediction process for translation to an AVC bitstream.</w:t>
      </w:r>
    </w:p>
    <w:p w:rsidR="006B102A" w:rsidRPr="001152BA" w:rsidRDefault="00CD65E6" w:rsidP="006B102A">
      <w:r w:rsidRPr="00791CE9">
        <w:rPr>
          <w:b/>
        </w:rPr>
        <w:t>Purpose</w:t>
      </w:r>
      <w:r w:rsidRPr="00791CE9">
        <w:t>: Check that the decoder can properly handle EI and EP coded slices of a quality enhancement layer, using an alternative inter-layer prediction process for translation to an AVC bitstream.</w:t>
      </w:r>
    </w:p>
    <w:p w:rsidR="006B102A" w:rsidRPr="001152BA" w:rsidRDefault="00CD65E6" w:rsidP="001C6736">
      <w:pPr>
        <w:pStyle w:val="4"/>
        <w:ind w:left="0" w:firstLine="0"/>
      </w:pPr>
      <w:r w:rsidRPr="00791CE9">
        <w:t>6.6.30.4</w:t>
      </w:r>
      <w:r w:rsidRPr="00791CE9">
        <w:tab/>
        <w:t>Test bitstream #SVCBM-3</w:t>
      </w:r>
    </w:p>
    <w:p w:rsidR="006B102A" w:rsidRPr="001152BA" w:rsidRDefault="00CD65E6" w:rsidP="006B102A">
      <w:r w:rsidRPr="00791CE9">
        <w:rPr>
          <w:b/>
        </w:rPr>
        <w:t>Specification</w:t>
      </w:r>
      <w:r w:rsidRPr="00791CE9">
        <w:t>: All slices are coded as I, P or EP slices. Each layer representation contains only one slice. disable_deblocking_filter_idc is equal to 1, specifying disabling of the deblocking filter process. entropy_coding_mode_flag is equal to 0, specifying the CAVLC parsing process. pic_order_cnt_type is equal to 0. DependencyIdMax is equal to 0, TemporalIdMax is equal to 0 and DQIdMax is equal to 1. extended_spatial_scalability is equal to 0. SpatialResolutionChangeFlag is equal to 0. no_inter_layer_pred_flag is equal to 0. tcoeff_level_prediction_flag is equal to 1, specifying that an alternative inter-layer prediction process is applied on a macroblock basis.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quality enhancement layer, enabling an alternative inter-layer prediction process by macroblock for translation to an AVC bitstream.</w:t>
      </w:r>
    </w:p>
    <w:p w:rsidR="006B102A" w:rsidRPr="001152BA" w:rsidRDefault="00CD65E6" w:rsidP="006B102A">
      <w:r w:rsidRPr="00791CE9">
        <w:rPr>
          <w:b/>
        </w:rPr>
        <w:t>Purpose</w:t>
      </w:r>
      <w:r w:rsidRPr="00791CE9">
        <w:t>: Check that the decoder can properly handle EI and EP coded slices of a quality enhancement layer, enabling an alternative inter-layer prediction process by macroblock for translation to an AVC bitstream.</w:t>
      </w:r>
    </w:p>
    <w:p w:rsidR="006B102A" w:rsidRPr="001152BA" w:rsidRDefault="00CD65E6" w:rsidP="001C6736">
      <w:pPr>
        <w:pStyle w:val="4"/>
        <w:ind w:left="0" w:firstLine="0"/>
      </w:pPr>
      <w:r w:rsidRPr="00791CE9">
        <w:t>6.6.30.5</w:t>
      </w:r>
      <w:r w:rsidRPr="00791CE9">
        <w:tab/>
        <w:t>Test bitstream #SVCBM-4</w:t>
      </w:r>
    </w:p>
    <w:p w:rsidR="006B102A" w:rsidRPr="001152BA" w:rsidRDefault="00CD65E6" w:rsidP="006B102A">
      <w:r w:rsidRPr="00791CE9">
        <w:rPr>
          <w:b/>
        </w:rPr>
        <w:t>Specification</w:t>
      </w:r>
      <w:r w:rsidRPr="00791CE9">
        <w:t xml:space="preserve">: All slices are coded as I, P, EI or EP slices. Each layer representation contains only one slice. disable_deblocking_filter_idc is equal to 1, specifying disabling of the deblocking filter process. </w:t>
      </w:r>
      <w:r w:rsidRPr="00791CE9">
        <w:lastRenderedPageBreak/>
        <w:t>entropy_coding_mode_flag is equal to 0, specifying the CAVLC parsing process. pic_order_cnt_type is equal to 0. DependencyIdMax is equal to 0, TemporalIdMax is equal to 0 and DQIdMax is equal to 2. extended_spatial_scalability is equal to 0. SpatialResolutionChangeFlag is equal to 0. no_inter_layer_pred_flag is equal to 0. tcoeff_level_prediction_flag is equal to 1 for the layer representation with quality_id equal to 1, specifying that an alternative inter-layer prediction process is applied on a macroblock basis. For the layer representation with quality_id equal to 2 tcoeff_level_prediction_flag is equal to 0.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quality enhancement layer and of a quality enhancement layer enabling an alternative inter-layer prediction process by macroblock for translation to an AVC bitstream.</w:t>
      </w:r>
    </w:p>
    <w:p w:rsidR="006B102A" w:rsidRPr="001152BA" w:rsidRDefault="00CD65E6" w:rsidP="006B102A">
      <w:r w:rsidRPr="00791CE9">
        <w:rPr>
          <w:b/>
        </w:rPr>
        <w:t>Purpose</w:t>
      </w:r>
      <w:r w:rsidRPr="00791CE9">
        <w:t>: Check that the decoder can properly handle EI and EP coded slices of a quality enhancement layer and of a quality enhancement layer enabling an alternative inter-layer prediction process by macroblock for translation to an AVC bitstream.</w:t>
      </w:r>
    </w:p>
    <w:p w:rsidR="006B102A" w:rsidRPr="001152BA" w:rsidRDefault="00CD65E6" w:rsidP="001C6736">
      <w:pPr>
        <w:pStyle w:val="4"/>
        <w:ind w:left="0" w:firstLine="0"/>
      </w:pPr>
      <w:r w:rsidRPr="00791CE9">
        <w:t>6.6.30.6</w:t>
      </w:r>
      <w:r w:rsidRPr="00791CE9">
        <w:tab/>
        <w:t>Test bitstream #SVCBM-5</w:t>
      </w:r>
    </w:p>
    <w:p w:rsidR="006B102A" w:rsidRPr="001152BA" w:rsidRDefault="00CD65E6" w:rsidP="006B102A">
      <w:r w:rsidRPr="00791CE9">
        <w:rPr>
          <w:b/>
        </w:rPr>
        <w:t>Specification</w:t>
      </w:r>
      <w:r w:rsidRPr="00791CE9">
        <w:t>: All slices are coded as I, P, EI, or EP slices. Each layer representation contains only one slice. disable_deblocking_filter_idc is equal to 1, specifying disabling of the deblocking filter process. entropy_coding_mode_flag is equal to 0 for layer representations with quality_id equal to 0, specifying the CAVLC parsing process. entropy_coding_mode_flag is equal to 1 for layer representations with quality_id greater than 0, specifying the CABAC parsing process. pic_order_cnt_type is equal to 0. gaps_in_frame_num_value_allowed_flag is equal to 1. Reference picture list reordering and memory management control operations are used. transform_8x8_mode_flag is equal to 1 for layer representation with quality_id greater than 0, specifying that 8x8 transform decoding process may be in use. mb_qp_delta is equal to 0. DependencyIdMax is equal to 0, TemporalIdMax is equal to 4 and DQIdMax is equal to 3. extended_spatial_scalability is equal to 0. SpatialResolutionChangeFlag is equal to 0. no_inter_layer_pred_flag is equal to 0. use_ref_base_pic_flag is equal to 1 for access units with temporal_id equal to 0, specifying that reference base pictures may be used as reference pictures for the inter prediction process. seq_tcoeff_level_prediction_flag is equal to 0. slice_header_restriction_flag is equal to 0 and store_ref_base_pic_flag is equal to 1 for access units with temporal_id equal to 0, specifying that reference base pictures are stored for these access units. slice_skip_flag is equal to 0. default_base_mode_flag is equal to 1 for layer representations with quality_id greater than 1, specifying inter-layer motion and intra prediction. default_residual_prediction_flag is equal to 1 for layer representations with quality_id greater than 1.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and EP slices of quality enhancement layers, using key pictures and transform coefficient fragmentation, 8x8 transform size with inter-layer motion and intra prediction.</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EI and EP coded slices of quality enhancement layers, using key pictures and transform coefficient fragmentation, 8x8 transform size with inter-layer motion and intra prediction.</w:t>
      </w:r>
    </w:p>
    <w:p w:rsidR="006B102A" w:rsidRPr="001152BA" w:rsidRDefault="00CD65E6" w:rsidP="001C6736">
      <w:pPr>
        <w:pStyle w:val="4"/>
        <w:ind w:left="0" w:firstLine="0"/>
      </w:pPr>
      <w:r w:rsidRPr="00791CE9">
        <w:t>6.6.30.7</w:t>
      </w:r>
      <w:r w:rsidRPr="00791CE9">
        <w:tab/>
        <w:t>Test bitstream #SVCBCT-1</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0. entropy_coding_mode_flag is equal to 0 for layer representation with dependency_id equal to 0, specifying the CAVLC parsing process, and entropy_coding_mode_flag is equal to 1 for layer representation with dependency_id equal to 1, specifying the CABAC parsing process. pic_order_cnt_type is equal to 0. gaps_in_frame_num_value_allowed_flag is equal to 1. Reference picture list reordering and memory management control operations are used. transform_8x8_mode_flag is equal to 1 for layer representation with dependency_id equal to 1, specifying that 8x8 transform decoding process may be in use. DependencyIdMax is equal to 1, TemporalIdMax is equal to 4 and DQIdMax is equal to 16. extended_spatial_scalability is equal to 0. SpatialResolutionChangeFlag is equal to 0. no_inter_layer_pred_flag is equal to 0. use_ref_base_pic_flag is equal to 1, specifying that reference base pictures are not used as reference pictures for the inter prediction process. seq_tcoeff_level_prediction_flag is equal to 0. slice_header_restriction_flag is equal to 0 and store_ref_base_pic_flag is equal to 0, specifying that reference base picture are not stored. slice_skip_flag is equal to 0. adaptive_base_mode_flag is equal to 1, specifying that inter-layer motion and inter-layer intra prediction is enabled. adaptive_motion_prediction_flag is equal to 1, specifying that inter-layer motion prediction is enabled. adaptive_residual_prediction_flag is equal to 1, specifying that inter-layer residual prediction is enabled.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Gaps in frame_num, reference picture list reordering, memory management control operations and decoding of EI, EP and EB coded slices of a quality and temporal enhancement layer, 8x8 transform size with inter-layer motion, intra and residual prediction and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EI, EP and EB coded slices of a quality and temporal enhancement layer, 8x8 transform size with inter-layer motion, intra and residual prediction and CABAC parsing.</w:t>
      </w:r>
    </w:p>
    <w:p w:rsidR="006B102A" w:rsidRPr="001152BA" w:rsidRDefault="00CD65E6" w:rsidP="001C6736">
      <w:pPr>
        <w:pStyle w:val="4"/>
        <w:ind w:left="0" w:firstLine="0"/>
      </w:pPr>
      <w:r w:rsidRPr="00791CE9">
        <w:t>6.6.30.8</w:t>
      </w:r>
      <w:r w:rsidRPr="00791CE9">
        <w:tab/>
        <w:t>Test bitstream #SVCBMT-1</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contains only one slice. disable_deblocking_filter_idc is equal to 1, specifying disabling of the deblocking filter process. entropy_coding_mode_flag is equal to 0, specifying the CAVLC parsing process. pic_order_cnt_type is equal to 2. Reference picture list reordering is used.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and decoding of EI and EP coded slices of a quality enhancement layer.</w:t>
      </w:r>
    </w:p>
    <w:p w:rsidR="006B102A" w:rsidRPr="001152BA" w:rsidRDefault="00CD65E6" w:rsidP="006B102A">
      <w:r w:rsidRPr="00791CE9">
        <w:rPr>
          <w:b/>
        </w:rPr>
        <w:t>Purpose</w:t>
      </w:r>
      <w:r w:rsidRPr="00791CE9">
        <w:t>: Check that the decoder can properly handle reference picture list reordering and EI and EP coded slices of a quality enhancement layer.</w:t>
      </w:r>
    </w:p>
    <w:p w:rsidR="006B102A" w:rsidRPr="001152BA" w:rsidRDefault="00CD65E6" w:rsidP="001C6736">
      <w:pPr>
        <w:pStyle w:val="4"/>
        <w:ind w:left="0" w:firstLine="0"/>
      </w:pPr>
      <w:r w:rsidRPr="00791CE9">
        <w:t>6.6.30.9</w:t>
      </w:r>
      <w:r w:rsidRPr="00791CE9">
        <w:tab/>
        <w:t>Test bitstream #SVCBMT-2</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contains only one slice. disable_deblocking_filter_idc is equal to 1, specifying disabling of the deblocking filter process. entropy_coding_mode_flag is equal to 0, specifying the CAVLC parsing process. pic_order_cnt_type is equal to 2. Reference picture list reordering and memory management control operations are used.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w:t>
      </w:r>
    </w:p>
    <w:p w:rsidR="006B102A" w:rsidRPr="001152BA" w:rsidRDefault="00CD65E6" w:rsidP="001C6736">
      <w:pPr>
        <w:pStyle w:val="4"/>
        <w:ind w:left="0" w:firstLine="0"/>
      </w:pPr>
      <w:r w:rsidRPr="00791CE9">
        <w:t>6.6.30.10</w:t>
      </w:r>
      <w:r w:rsidRPr="00791CE9">
        <w:tab/>
        <w:t xml:space="preserve">  Test bitstream #SVCBMT-3</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Reference picture list reordering, memory management control operations, and decoding of EI and EP coded slices of a quality enhancement layer, with non-zero values of slice_qp_delta and mb_qp_delta.</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w:t>
      </w:r>
    </w:p>
    <w:p w:rsidR="006B102A" w:rsidRPr="001152BA" w:rsidRDefault="00CD65E6" w:rsidP="001C6736">
      <w:pPr>
        <w:pStyle w:val="4"/>
        <w:ind w:left="0" w:firstLine="0"/>
      </w:pPr>
      <w:r w:rsidRPr="00791CE9">
        <w:t>6.6.30.11</w:t>
      </w:r>
      <w:r w:rsidRPr="00791CE9">
        <w:tab/>
        <w:t xml:space="preserve">  Test bitstream #SVCBMT-4</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with non-zero values of slice_qp_delta and mb_qp_delta, using deblocking filter.</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 using deblocking filter.</w:t>
      </w:r>
    </w:p>
    <w:p w:rsidR="006B102A" w:rsidRPr="001152BA" w:rsidRDefault="00CD65E6" w:rsidP="001C6736">
      <w:pPr>
        <w:pStyle w:val="4"/>
        <w:ind w:left="0" w:firstLine="0"/>
      </w:pPr>
      <w:r w:rsidRPr="00791CE9">
        <w:t>6.6.30.12</w:t>
      </w:r>
      <w:r w:rsidRPr="00791CE9">
        <w:tab/>
        <w:t xml:space="preserve">  Test bitstream #SVCBMT-5</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and slice groups greater than 1.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0. Reference picture list reordering is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with non-zero values of slice_qp_delta and mb_qp_delta, using deblocking filter and slice groups.</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 using deblocking filter and slice groups.</w:t>
      </w:r>
    </w:p>
    <w:p w:rsidR="006B102A" w:rsidRPr="001152BA" w:rsidRDefault="00CD65E6" w:rsidP="001C6736">
      <w:pPr>
        <w:pStyle w:val="4"/>
        <w:ind w:left="0" w:firstLine="0"/>
      </w:pPr>
      <w:r w:rsidRPr="00791CE9">
        <w:t>6.6.30.13</w:t>
      </w:r>
      <w:r w:rsidRPr="00791CE9">
        <w:tab/>
        <w:t xml:space="preserve">  Test bitstream #SVCBMT-6</w:t>
      </w:r>
    </w:p>
    <w:p w:rsidR="006B102A" w:rsidRPr="001152BA" w:rsidRDefault="00CD65E6" w:rsidP="006B102A">
      <w:r w:rsidRPr="00791CE9">
        <w:rPr>
          <w:b/>
        </w:rPr>
        <w:t>Specification</w:t>
      </w:r>
      <w:r w:rsidRPr="00791CE9">
        <w:t xml:space="preserve">: All slices are coded as I, P, EI or EP slices. Only the first frame is coded as an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0. Reference picture list reordering is used. slice_qp_delta is equal to a non-zero value to change the quantizer scale at each slice and mb_qp_delta is equal to a non-zero value to change the quantizer </w:t>
      </w:r>
      <w:r w:rsidRPr="00791CE9">
        <w:lastRenderedPageBreak/>
        <w:t>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1 (with adaptive_tcoeff_level_prediction_flag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using an alternative inter-layer prediction process for translation to an AVC bitstream, with non-zero values of slice_qp_delta and mb_qp_delta, using deblocking filter.</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using an alternative inter-layer prediction process for translation to an AVC bitstream, with non-zero values of slice_qp_delta and mb_qp_delta, using deblocking filter.</w:t>
      </w:r>
    </w:p>
    <w:p w:rsidR="006B102A" w:rsidRPr="001152BA" w:rsidRDefault="00CD65E6" w:rsidP="001C6736">
      <w:pPr>
        <w:pStyle w:val="4"/>
        <w:ind w:left="0" w:firstLine="0"/>
      </w:pPr>
      <w:r w:rsidRPr="00791CE9">
        <w:t>6.6.30.14</w:t>
      </w:r>
      <w:r w:rsidRPr="00791CE9">
        <w:tab/>
        <w:t xml:space="preserve">  Test bitstream #SVCBMT-7</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0. Reference picture list reordering is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1 (with adaptive_tcoeff_level_prediction_flag equal to 1).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enabling an alternative inter-layer prediction process by macroblock for translation to an AVC bitstream, with non-zero values of slice_qp_delta and mb_qp_delta, using deblocking filter.</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enabling an alternative inter-layer prediction process by macroblock for translation to an AVC bitstream, with non-zero values of slice_qp_delta and mb_qp_delta, using deblocking filter.</w:t>
      </w:r>
    </w:p>
    <w:p w:rsidR="006B102A" w:rsidRPr="001152BA" w:rsidRDefault="00CD65E6" w:rsidP="001C6736">
      <w:pPr>
        <w:pStyle w:val="4"/>
        <w:ind w:left="0" w:firstLine="0"/>
      </w:pPr>
      <w:r w:rsidRPr="00791CE9">
        <w:t>6.6.30.15</w:t>
      </w:r>
      <w:r w:rsidRPr="00791CE9">
        <w:tab/>
        <w:t xml:space="preserve">  Test bitstream #SVCBMT-8</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chroma_qp_index_offset is not equal to 0.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Reference picture list reordering, memory management control operations, and decoding of EI and EP coded slices of a quality enhancement layer, with non-zero values of slice_qp_delta and mb_qp_delta, using deblocking filter, and non-zero chroma_qp_index_offset.</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 using deblocking filter, and non-zero chroma_qp_index_offset.</w:t>
      </w:r>
    </w:p>
    <w:p w:rsidR="006B102A" w:rsidRPr="001152BA" w:rsidRDefault="00CD65E6" w:rsidP="001C6736">
      <w:pPr>
        <w:pStyle w:val="4"/>
        <w:ind w:left="0" w:firstLine="0"/>
      </w:pPr>
      <w:r w:rsidRPr="00791CE9">
        <w:t>6.6.30.16</w:t>
      </w:r>
      <w:r w:rsidRPr="00791CE9">
        <w:tab/>
        <w:t xml:space="preserve">  Test bitstream #SVCBMT-9</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with non-zero values of slice_qp_delta and mb_qp_delta, using deblocking filter with CABAC parsing.</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 using deblocking filter with CABAC parsing.</w:t>
      </w:r>
    </w:p>
    <w:p w:rsidR="006B102A" w:rsidRPr="001152BA" w:rsidRDefault="00CD65E6" w:rsidP="001C6736">
      <w:pPr>
        <w:pStyle w:val="4"/>
        <w:ind w:left="0" w:firstLine="0"/>
      </w:pPr>
      <w:r w:rsidRPr="00791CE9">
        <w:t>6.6.30.17</w:t>
      </w:r>
      <w:r w:rsidRPr="00791CE9">
        <w:tab/>
        <w:t xml:space="preserve">  Test bitstream #SVCBMT-10</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skipped slices of a quality enhancement layer, with non-zero values of slice_qp_delta and mb_qp_delta, using deblocking filter.</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skipped slices of a quality enhancement layer with non-zero values of slice_qp_delta and mb_qp_delta, using deblocking filter.</w:t>
      </w:r>
    </w:p>
    <w:p w:rsidR="006B102A" w:rsidRPr="001152BA" w:rsidRDefault="00CD65E6" w:rsidP="001C6736">
      <w:pPr>
        <w:pStyle w:val="4"/>
        <w:ind w:left="0" w:firstLine="0"/>
      </w:pPr>
      <w:r w:rsidRPr="00791CE9">
        <w:t>6.6.30.18</w:t>
      </w:r>
      <w:r w:rsidRPr="00791CE9">
        <w:tab/>
        <w:t xml:space="preserve">  Test bitstream #SVCBMT-11</w:t>
      </w:r>
    </w:p>
    <w:p w:rsidR="006B102A" w:rsidRPr="001152BA" w:rsidRDefault="00CD65E6" w:rsidP="006B102A">
      <w:r w:rsidRPr="00791CE9">
        <w:rPr>
          <w:b/>
        </w:rPr>
        <w:t>Specification</w:t>
      </w:r>
      <w:r w:rsidRPr="00791CE9">
        <w:t xml:space="preserve">: All slices are coded as I, P, EI or EP slices. The first frame and some other frames are coded as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w:t>
      </w:r>
      <w:r w:rsidRPr="00791CE9">
        <w:lastRenderedPageBreak/>
        <w:t>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with non-zero values of slice_qp_delta and mb_qp_delta, using deblocking filter and more than one IDR.</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 using deblocking filter and more than one IDR.</w:t>
      </w:r>
    </w:p>
    <w:p w:rsidR="006B102A" w:rsidRPr="001152BA" w:rsidRDefault="00CD65E6" w:rsidP="001C6736">
      <w:pPr>
        <w:pStyle w:val="4"/>
        <w:ind w:left="0" w:firstLine="0"/>
      </w:pPr>
      <w:r w:rsidRPr="00791CE9">
        <w:t>6.6.30.19</w:t>
      </w:r>
      <w:r w:rsidRPr="00791CE9">
        <w:tab/>
        <w:t xml:space="preserve">  Test bitstream #SVCBMT-12</w:t>
      </w:r>
    </w:p>
    <w:p w:rsidR="006B102A" w:rsidRPr="001152BA" w:rsidRDefault="00CD65E6" w:rsidP="006B102A">
      <w:r w:rsidRPr="00791CE9">
        <w:rPr>
          <w:b/>
        </w:rPr>
        <w:t>Specification</w:t>
      </w:r>
      <w:r w:rsidRPr="00791CE9">
        <w:t>: All slices are coded as I, P, EI or EP slices. The first frame and some other frames are coded as IDR access unit and each dependency representation can contain more than one slice. disable_deblocking_filter_idc is equal to 2, specifying enabling of deblocking filter process (without slice boundary deblocking). Additionally, slice_alpha_c0_offset_div2 and slice_beta_offset_div2 are not equal to 0.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DependencyIdMax is equal to 0, TemporalIdMax is equal to 3, and DQIdMax is equal to 1.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use_ref_base_pic_flag is equal to 1 and store_ref_base_pic_flag is equal to 1.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a quality enhancement layer, with non-zero values of slice_qp_delta and mb_qp_delta, using deblocking filter, more than one IDR and key pictures.</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a quality enhancement layer, with non-zero values of slice_qp_delta and mb_qp_delta, using deblocking filter, more than one IDR and key pictures.</w:t>
      </w:r>
    </w:p>
    <w:p w:rsidR="006B102A" w:rsidRPr="001152BA" w:rsidRDefault="00CD65E6" w:rsidP="001C6736">
      <w:pPr>
        <w:pStyle w:val="4"/>
      </w:pPr>
      <w:r w:rsidRPr="00791CE9">
        <w:t>6.6.30.20</w:t>
      </w:r>
      <w:r w:rsidRPr="00791CE9">
        <w:tab/>
        <w:t xml:space="preserve">  Test bitstream #SVCBMT-13</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contains only one slice. disable_deblocking_filter_idc is equal to 1, specifying disabling of the deblocking filter process. entropy_coding_mode_flag is equal to 0, specifying the CAVLC parsing process. pic_order_cnt_type is equal to 0. Reference picture list reordering is used. DependencyIdMax is equal to 0, TemporalIdMax is equal to 3, and DQIdMax is equal to 2. extended_spatial_scalability is equal to 0, SpatialResolutionChangeFlag is equal to 0, chroma_phase_x_plus1_flag is equal to 1, and chroma_phase_y_plus1 is equal to 1. no_inter_layer_pred_flag is equal to 0, slice_header_restriction_flag is equal to 0, scan_idx_start is equal to 0, and scan_idx_end is equal to 15. seq_tcoeff_level_prediction_flag is equal to 0. slice_skip_flag is equal to 0, adaptive_base_mode_flag is equal to 0 (with default_base_mode_flag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two quality enhancement layers.</w:t>
      </w:r>
    </w:p>
    <w:p w:rsidR="006B102A" w:rsidRPr="001152BA" w:rsidRDefault="00CD65E6" w:rsidP="006B102A">
      <w:r w:rsidRPr="00791CE9">
        <w:rPr>
          <w:b/>
        </w:rPr>
        <w:t>Purpose</w:t>
      </w:r>
      <w:r w:rsidRPr="00791CE9">
        <w:t>: Check that the decoder can properly handle reference picture list reordering, memory management control operations, and EI and EP coded slices of two quality enhancement layers.</w:t>
      </w:r>
    </w:p>
    <w:p w:rsidR="006B102A" w:rsidRPr="001152BA" w:rsidRDefault="00CD65E6" w:rsidP="001C6736">
      <w:pPr>
        <w:pStyle w:val="4"/>
        <w:ind w:left="0" w:firstLine="0"/>
      </w:pPr>
      <w:r w:rsidRPr="00791CE9">
        <w:lastRenderedPageBreak/>
        <w:t>6.6.30.21</w:t>
      </w:r>
      <w:r w:rsidRPr="00791CE9">
        <w:tab/>
        <w:t xml:space="preserve">  Test bitstream #SVCBS-1</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contains only one slice. disable_deblocking_filter_idc is equal to 1, specifying disabling of the deblocking filter process. entropy_coding_mode_flag is equal to 0, specifying the CAVLC parsing process. pic_order_cnt_type is equal to 2. DependencyIdMax is equal to 1, TemporalIdMax is equal to 0,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spatial enhancement layer.</w:t>
      </w:r>
    </w:p>
    <w:p w:rsidR="006B102A" w:rsidRPr="001152BA" w:rsidRDefault="00CD65E6" w:rsidP="006B102A">
      <w:r w:rsidRPr="00791CE9">
        <w:rPr>
          <w:b/>
        </w:rPr>
        <w:t>Purpose</w:t>
      </w:r>
      <w:r w:rsidRPr="00791CE9">
        <w:t>: Check that the decoder can properly handle EI and EP coded slices of a spatial enhancement layer.</w:t>
      </w:r>
    </w:p>
    <w:p w:rsidR="006B102A" w:rsidRPr="001152BA" w:rsidRDefault="00CD65E6" w:rsidP="001C6736">
      <w:pPr>
        <w:pStyle w:val="4"/>
        <w:ind w:left="0" w:firstLine="0"/>
      </w:pPr>
      <w:r w:rsidRPr="00791CE9">
        <w:t>6.6.30.22</w:t>
      </w:r>
      <w:r w:rsidRPr="00791CE9">
        <w:tab/>
        <w:t xml:space="preserve">  Test bitstream #SVCBS-2</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2. DependencyIdMax is equal to 1, TemporalIdMax is equal to 0,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spatial enhancement layer.</w:t>
      </w:r>
    </w:p>
    <w:p w:rsidR="006B102A" w:rsidRPr="001152BA" w:rsidRDefault="00CD65E6" w:rsidP="006B102A">
      <w:r w:rsidRPr="00791CE9">
        <w:rPr>
          <w:b/>
        </w:rPr>
        <w:t>Purpose</w:t>
      </w:r>
      <w:r w:rsidRPr="00791CE9">
        <w:t>: Check that the decoder can properly handle EI and EP coded slices of a spatial enhancement layer.</w:t>
      </w:r>
    </w:p>
    <w:p w:rsidR="006B102A" w:rsidRPr="001152BA" w:rsidRDefault="00CD65E6" w:rsidP="001C6736">
      <w:pPr>
        <w:pStyle w:val="4"/>
        <w:ind w:left="0" w:firstLine="0"/>
      </w:pPr>
      <w:r w:rsidRPr="00791CE9">
        <w:t>6.6.30.23</w:t>
      </w:r>
      <w:r w:rsidRPr="00791CE9">
        <w:tab/>
        <w:t xml:space="preserve">  Test bitstream #SVCBS-3</w:t>
      </w:r>
    </w:p>
    <w:p w:rsidR="006B102A" w:rsidRPr="001152BA" w:rsidRDefault="00CD65E6" w:rsidP="006B102A">
      <w:r w:rsidRPr="00791CE9">
        <w:rPr>
          <w:b/>
        </w:rPr>
        <w:t>Specification</w:t>
      </w:r>
      <w:r w:rsidRPr="00791CE9">
        <w:t>: All slices are coded as I, P, EI or EP slices. Each dependency representation contains only one slice. disable_deblocking_filter_idc is equal to 1, specifying disabling of the deblocking filter process. entropy_coding_mode_flag is equal to 0, specifying the CAVLC parsing process. pic_order_cnt_type is equal to 0. num_ref_frames is equal to 1. DependencyIdMax is equal to 1, TemporalIdMax is equal to 0 and DQIdMax is equal to 16. extended_spatial_scalability is equal to 0. SpatialResolutionChangeFlag is equal to 1. no_inter_layer_pred_flag is equal to 0. seq_tcoeff_level_prediction_flag is equal to 0. slice_header_restriction_flag is equal to 1. slice_skip_flag is equal to 0. adaptive_base_mode_flag is equal to 1, specifying enabling inter-layer motion and intra prediction. adaptive_motion_prediction_flag is equal to 1, specifying enabling an alternative motion vectors prediction process.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spatial enhancement layer, using inter-layer motion, intra and residual prediction.</w:t>
      </w:r>
    </w:p>
    <w:p w:rsidR="006B102A" w:rsidRPr="001152BA" w:rsidRDefault="00CD65E6" w:rsidP="006B102A">
      <w:r w:rsidRPr="00791CE9">
        <w:rPr>
          <w:b/>
        </w:rPr>
        <w:t>Purpose</w:t>
      </w:r>
      <w:r w:rsidRPr="00791CE9">
        <w:t>: Check that the decoder can properly handle EI and EP coded slices of a spatial enhancement layer in the bitstream, using inter-layer motion, intra and residual prediction.</w:t>
      </w:r>
    </w:p>
    <w:p w:rsidR="006B102A" w:rsidRPr="001152BA" w:rsidRDefault="00CD65E6" w:rsidP="001C6736">
      <w:pPr>
        <w:pStyle w:val="4"/>
        <w:ind w:left="0" w:firstLine="0"/>
      </w:pPr>
      <w:r w:rsidRPr="00791CE9">
        <w:t>6.6.30.24</w:t>
      </w:r>
      <w:r w:rsidRPr="00791CE9">
        <w:tab/>
        <w:t xml:space="preserve">  Test bitstream #SVCBS-4</w:t>
      </w:r>
    </w:p>
    <w:p w:rsidR="006B102A" w:rsidRPr="001152BA" w:rsidRDefault="00CD65E6" w:rsidP="006B102A">
      <w:r w:rsidRPr="00791CE9">
        <w:rPr>
          <w:b/>
        </w:rPr>
        <w:t>Specification</w:t>
      </w:r>
      <w:r w:rsidRPr="00791CE9">
        <w:t xml:space="preserve">: All slices are coded as I, P, EI or EP slices. Each dependency representation contains only one slice. disable_deblocking_filter_idc is equal to 1, specifying disabling of the deblocking filter process. entropy_coding_mode_flag is equal to 0, specifying the CAVLC parsing process. pic_order_cnt_type is equal to 0. num_ref_frames is equal to 1. DependencyIdMax is equal to 1, TemporalIdMax is equal to 0 and DQIdMax is equal to 16. extended_spatial_scalability is equal to 0. SpatialResolutionChangeFlag is equal to 1. no_inter_layer_pred_flag is equal to 0. seq_tcoeff_level_prediction_flag is equal to 0. slice_header_restriction_flag is equal to 1. slice_skip_flag is equal to 0. adaptive_base_mode_flag is equal to 1, specifying enabling inter-layer motion and intra prediction. adaptive_motion_prediction_flag is equal to 1, specifying enabling an alternative motion vectors prediction process. </w:t>
      </w:r>
      <w:r w:rsidRPr="00791CE9">
        <w:lastRenderedPageBreak/>
        <w:t>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spatial enhancement layer, using inter-layer motion, intra and residual prediction.</w:t>
      </w:r>
    </w:p>
    <w:p w:rsidR="006B102A" w:rsidRPr="001152BA" w:rsidRDefault="00CD65E6" w:rsidP="006B102A">
      <w:r w:rsidRPr="00791CE9">
        <w:rPr>
          <w:b/>
        </w:rPr>
        <w:t>Purpose</w:t>
      </w:r>
      <w:r w:rsidRPr="00791CE9">
        <w:t>: Check that the decoder can properly handle EI and EP coded slices of a spatial enhancement layer in the bitstream, using inter-layer motion, intra and residual prediction.</w:t>
      </w:r>
    </w:p>
    <w:p w:rsidR="006B102A" w:rsidRPr="001152BA" w:rsidRDefault="00CD65E6" w:rsidP="001C6736">
      <w:pPr>
        <w:pStyle w:val="4"/>
        <w:ind w:left="0" w:firstLine="0"/>
      </w:pPr>
      <w:r w:rsidRPr="00791CE9">
        <w:t>6.6.30.25</w:t>
      </w:r>
      <w:r w:rsidRPr="00791CE9">
        <w:tab/>
        <w:t xml:space="preserve">  Test bitstream #SVCBS-5</w:t>
      </w:r>
    </w:p>
    <w:p w:rsidR="006B102A" w:rsidRPr="001152BA" w:rsidRDefault="00CD65E6" w:rsidP="006B102A">
      <w:r w:rsidRPr="00791CE9">
        <w:rPr>
          <w:b/>
        </w:rPr>
        <w:t>Specification</w:t>
      </w:r>
      <w:r w:rsidRPr="00791CE9">
        <w:t>: All slices are coded as I, P, EI or EP slices. Each dependency representation contains only one slice. disable_deblocking_filter_idc is equal to 1, specifying disabling of the deblocking filter process. entropy_coding_mode_flag is equal to 0, specifying the CAVLC parsing process. pic_order_cnt_type is equal to 0. num_ref_frames is equal to 1. DependencyIdMax is equal to 1, TemporalIdMax is equal to 0 and DQIdMax is equal to 16. extended_spatial_scalability is equal to 0. SpatialResolutionChangeFlag is equal to 1. no_inter_layer_pred_flag is equal to 0. seq_tcoeff_level_prediction_flag is equal to 0. slice_header_restriction_flag is equal to 1. slice_skip_flag is equal to 0. adaptive_base_mode_flag is equal to 1, specifying enabling inter-layer motion and intra prediction. adaptive_motion_prediction_flag is equal to 1, specifying enabling an alternative motion vectors prediction process.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spatial enhancement layer, using inter-layer motion, intra and residual prediction.</w:t>
      </w:r>
    </w:p>
    <w:p w:rsidR="006B102A" w:rsidRPr="001152BA" w:rsidRDefault="00CD65E6" w:rsidP="006B102A">
      <w:r w:rsidRPr="00791CE9">
        <w:rPr>
          <w:b/>
        </w:rPr>
        <w:t>Purpose</w:t>
      </w:r>
      <w:r w:rsidRPr="00791CE9">
        <w:t>: Check that the decoder can properly handle EI and EP coded slices of a spatial enhancement layer in the bitstream, using inter-layer motion, intra and residual prediction.</w:t>
      </w:r>
    </w:p>
    <w:p w:rsidR="006B102A" w:rsidRPr="001152BA" w:rsidRDefault="00CD65E6" w:rsidP="001C6736">
      <w:pPr>
        <w:pStyle w:val="4"/>
        <w:ind w:left="0" w:firstLine="0"/>
      </w:pPr>
      <w:r w:rsidRPr="00791CE9">
        <w:t>6.6.30.26</w:t>
      </w:r>
      <w:r w:rsidRPr="00791CE9">
        <w:tab/>
        <w:t xml:space="preserve">  Test bitstream #SVCBS-6</w:t>
      </w:r>
    </w:p>
    <w:p w:rsidR="006B102A" w:rsidRPr="001152BA" w:rsidRDefault="00CD65E6" w:rsidP="006B102A">
      <w:r w:rsidRPr="00791CE9">
        <w:rPr>
          <w:b/>
        </w:rPr>
        <w:t>Specification</w:t>
      </w:r>
      <w:r w:rsidRPr="00791CE9">
        <w:t>: All slices are coded as I, P, EI or EP slices. Each dependency representation contains only one slice. disable_deblocking_filter_idc is equal to 1, specifying disabling of the deblocking filter process. entropy_coding_mode_flag is equal to 0, specifying the CAVLC parsing process. pic_order_cnt_type is equal to 0. num_ref_frames is equal to 1. DependencyIdMax is equal to 2, TemporalIdMax is equal to 0 and DQIdMax is equal to 32. extended_spatial_scalability is equal to 0. SpatialResolutionChangeFlag is equal to 1. no_inter_layer_pred_flag is equal to 0. seq_tcoeff_level_prediction_flag is equal to 0. slice_header_restriction_flag is equal to 1. slice_skip_flag is equal to 0. adaptive_base_mode_flag is equal to 1, specifying enabling inter-layer motion and intra prediction. adaptive_motion_prediction_flag is equal to 1, specifying enabling an alternative motion vectors prediction process. adaptive_residual_prediction_flag is equal to 1, specifying enabling inter-layer residual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two spatial enhancement layers, using inter-layer motion, intra and residual prediction.</w:t>
      </w:r>
    </w:p>
    <w:p w:rsidR="006B102A" w:rsidRPr="001152BA" w:rsidRDefault="00CD65E6" w:rsidP="006B102A">
      <w:r w:rsidRPr="00791CE9">
        <w:rPr>
          <w:b/>
        </w:rPr>
        <w:t>Purpose</w:t>
      </w:r>
      <w:r w:rsidRPr="00791CE9">
        <w:t>: Check that the decoder can properly handle EI and EP coded slices of two spatial enhancement layers in the bitstream, using inter-layer motion, intra and residual prediction.</w:t>
      </w:r>
    </w:p>
    <w:p w:rsidR="006B102A" w:rsidRPr="001152BA" w:rsidRDefault="00CD65E6" w:rsidP="001C6736">
      <w:pPr>
        <w:pStyle w:val="4"/>
        <w:ind w:left="0" w:firstLine="0"/>
      </w:pPr>
      <w:r w:rsidRPr="00791CE9">
        <w:t>6.6.30.27</w:t>
      </w:r>
      <w:r w:rsidRPr="00791CE9">
        <w:tab/>
        <w:t xml:space="preserve">  Test bitstream #SVCBS-7</w:t>
      </w:r>
    </w:p>
    <w:p w:rsidR="006B102A" w:rsidRPr="001152BA" w:rsidRDefault="00CD65E6" w:rsidP="006B102A">
      <w:r w:rsidRPr="00791CE9">
        <w:rPr>
          <w:b/>
        </w:rPr>
        <w:t>Specification</w:t>
      </w:r>
      <w:r w:rsidRPr="00791CE9">
        <w:t>: All slices are coded as I, P, EI or EP slices. Each dependency representation contains only one slice. disable_deblocking_filter_idc is equal to 1, specifying disabling of the deblocking filter process. pic_order_cnt_type is equal to 0. num_ref_frames is equal to 1. DependencyIdMax is equal to 1, TemporalIdMax is equal to 0 and DQIdMax is equal to 16. extended_spatial_scalability is equal to 0. SpatialResolutionChangeFlag is equal to 1. no_inter_layer_pred_flag is equal to 1, specifying disabling inter-layer prediction. seq_tcoeff_level_prediction_flag is equal to 0. slice_header_restriction_flag is equal to 1.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and EP coded slices of a spatial enhancement layer without inter-layer prediction.</w:t>
      </w:r>
    </w:p>
    <w:p w:rsidR="006B102A" w:rsidRPr="001152BA" w:rsidRDefault="00CD65E6" w:rsidP="006B102A">
      <w:r w:rsidRPr="00791CE9">
        <w:rPr>
          <w:b/>
        </w:rPr>
        <w:t>Purpose</w:t>
      </w:r>
      <w:r w:rsidRPr="00791CE9">
        <w:t>: Check that the decoder can properly handle EI and EP coded slices of a spatial enhancement layer without inter-layer prediction.</w:t>
      </w:r>
    </w:p>
    <w:p w:rsidR="006B102A" w:rsidRPr="001152BA" w:rsidRDefault="00CD65E6" w:rsidP="001C6736">
      <w:pPr>
        <w:pStyle w:val="4"/>
        <w:ind w:left="0" w:firstLine="0"/>
      </w:pPr>
      <w:r w:rsidRPr="00791CE9">
        <w:t>6.6.30.28</w:t>
      </w:r>
      <w:r w:rsidRPr="00791CE9">
        <w:tab/>
        <w:t xml:space="preserve">  Test bitstream #SVCBS-8</w:t>
      </w:r>
    </w:p>
    <w:p w:rsidR="006B102A" w:rsidRPr="001152BA" w:rsidRDefault="00CD65E6" w:rsidP="006B102A">
      <w:r w:rsidRPr="00791CE9">
        <w:rPr>
          <w:b/>
        </w:rPr>
        <w:t>Specification</w:t>
      </w:r>
      <w:r w:rsidRPr="00791CE9">
        <w:t xml:space="preserve">: All slices are coded as I, P, EI, EP or EB slices. Each dependency representation contains only one slice. disable_deblocking_filter_idc is equal to 0. entropy_coding_mode_flag is equal to 0 for dependency layer with dependency_id equal to 0, specifying the CAVLC parsing process, and entropy_coding_mode_flag is equal to 1 for </w:t>
      </w:r>
      <w:r w:rsidRPr="00791CE9">
        <w:lastRenderedPageBreak/>
        <w:t>dependency layer with dependency_id equal to 1, specifying the CABAC parsing process. pic_order_cnt_type is equal to 0. gaps_in_frame_num_value_allowed_flag is equal to 1. Reference picture list reordering and memory management control operations are used. transform_8x8_mode_flag is equal to 1 for dependency layer with dependency_id equal to 1, specifying that 8x8 transform decoding process may be in use. DependencyIdMax is equal to 1, TemporalIdMax is equal to 4 and DQIdMax is equal to 16. extended_spatial_scalability is equal to 1. SpatialResolutionChangeFlag is equal to 1. no_inter_layer_pred_flag is equal to 0. seq_tcoeff_level_prediction_flag is equal to 0. slice_header_restriction_flag is equal to 0. slice_skip_flag is equal to 0. adaptive_base_mode_flag is equal to 1, specifying that inter-layer motion and inter-layer intra prediction are enabled. adaptive_motion_prediction_flag is equal to 1, specifying that inter-layer motion prediction is enabled. adaptive_residual_prediction_flag is equal to 1, specifying that inter-layer residual prediction is enabled.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EP and EB coded slices of a spatial enhancement layer, using 8x8 transform size with inter-layer motion, intra and residual prediction and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EI, EP and EB coded slices of a spatial enhancement layer, using 8x8 transform size with inter-layer motion, intra and residual prediction and CABAC parsing.</w:t>
      </w:r>
    </w:p>
    <w:p w:rsidR="006B102A" w:rsidRPr="001152BA" w:rsidRDefault="00CD65E6" w:rsidP="001C6736">
      <w:pPr>
        <w:pStyle w:val="4"/>
        <w:ind w:left="0" w:firstLine="0"/>
      </w:pPr>
      <w:r w:rsidRPr="00791CE9">
        <w:t>6.6.30.29</w:t>
      </w:r>
      <w:r w:rsidRPr="00791CE9">
        <w:tab/>
        <w:t xml:space="preserve">  Test bitstream #SVCBST-1</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non-zero values of slice_qp_delta and mb_qp_delta.</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non-zero values of slice_qp_delta and mb_qp_delta.</w:t>
      </w:r>
    </w:p>
    <w:p w:rsidR="006B102A" w:rsidRPr="001152BA" w:rsidRDefault="00CD65E6" w:rsidP="001C6736">
      <w:pPr>
        <w:pStyle w:val="4"/>
        <w:ind w:left="0" w:firstLine="0"/>
      </w:pPr>
      <w:r w:rsidRPr="00791CE9">
        <w:t>6.6.30.30</w:t>
      </w:r>
      <w:r w:rsidRPr="00791CE9">
        <w:tab/>
        <w:t xml:space="preserve">  Test bitstream #SVCBST-2</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non-zero values of slice_qp_delta and mb_qp_delta, using adaptive inter-layer motion prediction.</w:t>
      </w:r>
    </w:p>
    <w:p w:rsidR="006B102A" w:rsidRPr="001152BA" w:rsidRDefault="00CD65E6" w:rsidP="006B102A">
      <w:r w:rsidRPr="00791CE9">
        <w:rPr>
          <w:b/>
        </w:rPr>
        <w:lastRenderedPageBreak/>
        <w:t>Purpose</w:t>
      </w:r>
      <w:r w:rsidRPr="00791CE9">
        <w:t>: Check that the decoder can properly handle reference picture list reordering, memory management control operations, SEI messages, EI and EP coded slices of a spatial enhancement layer, with non-zero values of slice_qp_delta and mb_qp_delta, using adaptive inter-layer motion prediction.</w:t>
      </w:r>
    </w:p>
    <w:p w:rsidR="006B102A" w:rsidRPr="001152BA" w:rsidRDefault="00CD65E6" w:rsidP="001C6736">
      <w:pPr>
        <w:pStyle w:val="4"/>
      </w:pPr>
      <w:r w:rsidRPr="00791CE9">
        <w:t>6.6.30.31</w:t>
      </w:r>
      <w:r w:rsidRPr="00791CE9">
        <w:tab/>
        <w:t xml:space="preserve">  Test bitstream #SVCBST-3</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non-zero values of slice_qp_delta and mb_qp_delta,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non-zero values of slice_qp_delta and mb_qp_delta, and constrained_intra_resampling_flag equal to 1.</w:t>
      </w:r>
    </w:p>
    <w:p w:rsidR="006B102A" w:rsidRPr="001152BA" w:rsidRDefault="00CD65E6" w:rsidP="001C6736">
      <w:pPr>
        <w:pStyle w:val="4"/>
        <w:ind w:left="0" w:firstLine="0"/>
      </w:pPr>
      <w:r w:rsidRPr="00791CE9">
        <w:t>6.6.30.32</w:t>
      </w:r>
      <w:r w:rsidRPr="00791CE9">
        <w:tab/>
        <w:t xml:space="preserve">  </w:t>
      </w:r>
      <w:r w:rsidRPr="00791CE9">
        <w:tab/>
        <w:t>Test bitstream #SVCBST-4</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CABAC parsing, non-zero values of slice_qp_delta and mb_qp_delta,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CABAC parsing, non-zero values of slice_qp_delta and mb_qp_delta, and constrained_intra_resampling_flag equal to 1.</w:t>
      </w:r>
    </w:p>
    <w:p w:rsidR="006B102A" w:rsidRPr="001152BA" w:rsidRDefault="00CD65E6" w:rsidP="001C6736">
      <w:pPr>
        <w:pStyle w:val="4"/>
        <w:ind w:left="0" w:firstLine="0"/>
      </w:pPr>
      <w:r w:rsidRPr="00791CE9">
        <w:t>6.6.30.33</w:t>
      </w:r>
      <w:r w:rsidRPr="00791CE9">
        <w:tab/>
        <w:t xml:space="preserve">  Test bitstream #SVCBST-5</w:t>
      </w:r>
    </w:p>
    <w:p w:rsidR="006B102A" w:rsidRPr="001152BA" w:rsidRDefault="00CD65E6" w:rsidP="006B102A">
      <w:r w:rsidRPr="00791CE9">
        <w:rPr>
          <w:b/>
        </w:rPr>
        <w:t>Specification</w:t>
      </w:r>
      <w:r w:rsidRPr="00791CE9">
        <w:t xml:space="preserve">: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w:t>
      </w:r>
      <w:r w:rsidRPr="00791CE9">
        <w:lastRenderedPageBreak/>
        <w:t>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skipped slices of a spatial enhancement layer, with CABAC parsing, non-zero values of slice_qp_delta and mb_qp_delta,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skipped slices of a spatial enhancement layer, with CABAC parsing, non-zero values of slice_qp_delta and mb_qp_delta, and constrained_intra_resampling_flag equal to 1.</w:t>
      </w:r>
    </w:p>
    <w:p w:rsidR="006B102A" w:rsidRPr="001152BA" w:rsidRDefault="00CD65E6" w:rsidP="001C6736">
      <w:pPr>
        <w:pStyle w:val="4"/>
        <w:ind w:left="0" w:firstLine="0"/>
      </w:pPr>
      <w:r w:rsidRPr="00791CE9">
        <w:t>6.6.30.34</w:t>
      </w:r>
      <w:r w:rsidRPr="00791CE9">
        <w:tab/>
        <w:t xml:space="preserve">  Test bitstream #SVCBST-6</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the deblocking filter process (without slice boundary deblocking).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CABAC parsing, non-zero values of slice_qp_delta and mb_qp_delta, using deblocking filter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CABAC parsing, non-zero values of slice_qp_delta and mb_qp_delta, using deblocking filter and constrained_intra_resampling_flag equal to 1.</w:t>
      </w:r>
    </w:p>
    <w:p w:rsidR="006B102A" w:rsidRPr="001152BA" w:rsidRDefault="00CD65E6" w:rsidP="001C6736">
      <w:pPr>
        <w:pStyle w:val="4"/>
        <w:ind w:left="0" w:firstLine="0"/>
      </w:pPr>
      <w:r w:rsidRPr="00791CE9">
        <w:t>6.6.30.35</w:t>
      </w:r>
      <w:r w:rsidRPr="00791CE9">
        <w:tab/>
        <w:t xml:space="preserve">  Test bitstream #SVCBST-7</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0, specifying enabling of the deblocking filter process (with slice boundary deblocking).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CABAC parsing, non-zero values of slice_qp_delta and mb_qp_delta, and use of deblocking filter.</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CABAC parsing, non-zero values of slice_qp_delta and mb_qp_delta, using deblocking filter.</w:t>
      </w:r>
    </w:p>
    <w:p w:rsidR="006B102A" w:rsidRPr="001152BA" w:rsidRDefault="00CD65E6" w:rsidP="001C6736">
      <w:pPr>
        <w:pStyle w:val="4"/>
        <w:ind w:left="0" w:firstLine="0"/>
      </w:pPr>
      <w:r w:rsidRPr="00791CE9">
        <w:lastRenderedPageBreak/>
        <w:t>6.6.30.36</w:t>
      </w:r>
      <w:r w:rsidRPr="00791CE9">
        <w:tab/>
        <w:t xml:space="preserve">  Test bitstream #SVCBST-8</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3, specifying enabling of the deblocking filter process (with second pass slice boundary deblocking). Additionally, slice_alpha_c0_offset_div2 and slice_beta_offset_div2 are not equal to 0.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2.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CABAC parsing, non-zero values of slice_qp_delta and mb_qp_delta, using two pass deblocking filter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CABAC parsing, non-zero values of slice_qp_delta and mb_qp_delta, using two pass deblocking filter and constrained_intra_resampling_flag equal to 1.</w:t>
      </w:r>
    </w:p>
    <w:p w:rsidR="006B102A" w:rsidRPr="001152BA" w:rsidRDefault="00CD65E6" w:rsidP="001C6736">
      <w:pPr>
        <w:pStyle w:val="4"/>
        <w:ind w:left="0" w:firstLine="0"/>
      </w:pPr>
      <w:r w:rsidRPr="00791CE9">
        <w:t>6.6.30.37</w:t>
      </w:r>
      <w:r w:rsidRPr="00791CE9">
        <w:tab/>
        <w:t xml:space="preserve">  Test bitstream #SVCBST-9</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6, specifying enabling of the deblocking filter process for the luma samples (with second pass slice boundary deblocking). Additionally, slice_alpha_c0_offset_div2 and slice_beta_offset_div2 are not equal to 0.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2.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CABAC parsing, non-zero values of slice_qp_delta and mb_qp_delta, using two pass deblocking filter for luma samples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CABAC parsing, non-zero values of slice_qp_delta and mb_qp_delta, using two pass deblocking filter for luma samples and constrained_intra_resampling_flag equal to 1.</w:t>
      </w:r>
    </w:p>
    <w:p w:rsidR="006B102A" w:rsidRPr="001152BA" w:rsidRDefault="00CD65E6" w:rsidP="001C6736">
      <w:pPr>
        <w:pStyle w:val="4"/>
        <w:ind w:left="0" w:firstLine="0"/>
      </w:pPr>
      <w:r w:rsidRPr="00791CE9">
        <w:t>6.6.30.38</w:t>
      </w:r>
      <w:r w:rsidRPr="00791CE9">
        <w:tab/>
        <w:t xml:space="preserve">  Test bitstream #SVCBST-10</w:t>
      </w:r>
    </w:p>
    <w:p w:rsidR="006B102A" w:rsidRPr="001152BA" w:rsidRDefault="00CD65E6" w:rsidP="006B102A">
      <w:r w:rsidRPr="00791CE9">
        <w:rPr>
          <w:b/>
        </w:rPr>
        <w:t>Specification</w:t>
      </w:r>
      <w:r w:rsidRPr="00791CE9">
        <w:t xml:space="preserve">: All slices are coded as I, P, EI or EP slices. Only the first frame is coded as an IDR access unit and each dependency representation can contain more than one slice. disable_deblocking_filter_idc is equal to 2, specifying enabling of the deblocking filter process (without slice boundary deblocking).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transform_8x8_mode_flag is equal to 1, specifying that 8x8 transform decoding process may be in use. SEI messages </w:t>
      </w:r>
      <w:r w:rsidRPr="00791CE9">
        <w:lastRenderedPageBreak/>
        <w:t>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using 8x8 transform size, with non-zero values of slice_qp_delta and mb_qp_delta, and also using deblocking filter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using 8x8 transform size, with non-zero values of slice_qp_delta and mb_qp_delta, and also using deblocking filter and constrained_intra_resampling_flag equal to 1.</w:t>
      </w:r>
    </w:p>
    <w:p w:rsidR="006B102A" w:rsidRPr="001152BA" w:rsidRDefault="00CD65E6" w:rsidP="001C6736">
      <w:pPr>
        <w:pStyle w:val="4"/>
        <w:ind w:left="0" w:firstLine="0"/>
      </w:pPr>
      <w:r w:rsidRPr="00791CE9">
        <w:t>6.6.30.39</w:t>
      </w:r>
      <w:r w:rsidRPr="00791CE9">
        <w:tab/>
        <w:t xml:space="preserve">  Test bitstream #SVCBST-11</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2, specifying enabling of the deblocking filter process (without slice boundary deblocking).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weighted_pred_flag is equal to 1.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Weighted sample prediction process for EP slices, reference picture list reordering, memory management control operations, and decoding of SEI message, EI and EP coded slices of a spatial enhancement layer, with non-zero values of slice_qp_delta and mb_qp_delta, using deblocking filter and constrained_intra_resampling_flag equal to 1.</w:t>
      </w:r>
    </w:p>
    <w:p w:rsidR="006B102A" w:rsidRPr="001152BA" w:rsidRDefault="00CD65E6" w:rsidP="006B102A">
      <w:r w:rsidRPr="00791CE9">
        <w:rPr>
          <w:b/>
        </w:rPr>
        <w:t>Purpose</w:t>
      </w:r>
      <w:r w:rsidRPr="00791CE9">
        <w:t>: Check that the decoder can properly handle weighted sample prediction process for EP slices, reference picture list reordering, memory management control operations, SEI messages, EI and EP coded slices of a spatial enhancement layer, with non-zero values of slice_qp_delta and mb_qp_delta, using deblocking filter and constrained_intra_resampling_flag equal to 1.</w:t>
      </w:r>
    </w:p>
    <w:p w:rsidR="006B102A" w:rsidRPr="001152BA" w:rsidRDefault="00CD65E6" w:rsidP="001C6736">
      <w:pPr>
        <w:pStyle w:val="4"/>
        <w:ind w:left="0" w:firstLine="0"/>
      </w:pPr>
      <w:r w:rsidRPr="00791CE9">
        <w:t>6.6.30.40</w:t>
      </w:r>
      <w:r w:rsidRPr="00791CE9">
        <w:tab/>
        <w:t xml:space="preserve">  Test bitstream #SVCBST-12</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and slice groups greater than 1. disable_deblocking_filter_idc is equal to 3, specifying enabling of the deblocking filter process (with second pass slice boundary deblocking). Additionally, slice_alpha_c0_offset_div2 and slice_beta_offset_div2 are not equal to 0. entropy_coding_mode_flag is equal to 1, specifying the CABAC parsing process. pic_order_cnt_type is equal to 0. Reference picture list reordering is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2. disable_inter_layer_deblocking_filter_idc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lastRenderedPageBreak/>
        <w:t>Functional stage</w:t>
      </w:r>
      <w:r w:rsidRPr="00791CE9">
        <w:t>: Reference picture list reordering, memory management control operations, and decoding of SEI messages, EI and EP coded slices of a spatial enhancement layer, with non-zero values of slice_qp_delta and mb_qp_delta, using deblocking filter, constrained_intra_resampling_flag equal to 1, and slice groups.</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non-zero values of slice_qp_delta and mb_qp_delta, using deblocking filter, constrained_intra_resampling_flag equal to 1, and slice groups.</w:t>
      </w:r>
    </w:p>
    <w:p w:rsidR="006B102A" w:rsidRPr="001152BA" w:rsidRDefault="00CD65E6" w:rsidP="001C6736">
      <w:pPr>
        <w:pStyle w:val="4"/>
        <w:ind w:left="0" w:firstLine="0"/>
      </w:pPr>
      <w:r w:rsidRPr="00791CE9">
        <w:t>6.6.30.41</w:t>
      </w:r>
      <w:r w:rsidRPr="00791CE9">
        <w:tab/>
        <w:t xml:space="preserve">  Test bitstream #SVCBST-13</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1, specifying the CABAC parsing process. pic_order_cnt_type is equal to 0. Reference picture list reordering is used. slice_qp_delta is equal to a non-zero value to change the quantizer scale at each slice and mb_qp_delta is equal to a non-zero value to change the quantizer scale at some macroblocks.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1,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spatial enhancement layer with SpatialResolutionChangeFlag equal to 3, CABAC parsing, non-zero values of slice_qp_delta and mb_qp_delta, and constrained_intra_resampling_flag equal to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spatial enhancement layer with SpatialResolutionChangeFlag equal to 3, CABAC parsing, non-zero values of slice_qp_delta and mb_qp_delta, and constrained_intra_resampling_flag equal to 1.</w:t>
      </w:r>
    </w:p>
    <w:p w:rsidR="006B102A" w:rsidRPr="001152BA" w:rsidRDefault="00CD65E6" w:rsidP="001C6736">
      <w:pPr>
        <w:pStyle w:val="4"/>
        <w:ind w:left="0" w:firstLine="0"/>
      </w:pPr>
      <w:r w:rsidRPr="00791CE9">
        <w:t>6.6.30.42</w:t>
      </w:r>
      <w:r w:rsidRPr="00791CE9">
        <w:tab/>
        <w:t xml:space="preserve">  Test bitstream #SVCBST-14</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0. Reference picture list reordering is used. DependencyIdMax is equal to 2, TemporalIdMax is equal to 3, and DQIdMax is equal to 32. extended_spatial_scalability is equal to 0, SpatialResolutionChangeFlag is equal to 1 for the dependency layer with dependency_id equal to 1, and SpatialResolutionChangeFlag is equal to 1 for the dependency layer with dependency_id equal to 2.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and EP coded slices of spatial enhancement layers with SpatialResolutionChangeFlag equal to 1 and 3.</w:t>
      </w:r>
    </w:p>
    <w:p w:rsidR="006B102A" w:rsidRPr="001152BA" w:rsidRDefault="00CD65E6" w:rsidP="006B102A">
      <w:r w:rsidRPr="00791CE9">
        <w:rPr>
          <w:b/>
        </w:rPr>
        <w:t>Purpose</w:t>
      </w:r>
      <w:r w:rsidRPr="00791CE9">
        <w:t>: Check that the decoder can properly handle reference picture list reordering, memory management control operations, EI and EP coded slices of spatial enhancement layers with SpatialResolutionChangeFlag equal to 1 and 3.</w:t>
      </w:r>
    </w:p>
    <w:p w:rsidR="006B102A" w:rsidRPr="001152BA" w:rsidRDefault="00CD65E6" w:rsidP="001C6736">
      <w:pPr>
        <w:pStyle w:val="4"/>
        <w:ind w:left="0" w:firstLine="0"/>
      </w:pPr>
      <w:r w:rsidRPr="00791CE9">
        <w:t>6.6.30.43</w:t>
      </w:r>
      <w:r w:rsidRPr="00791CE9">
        <w:tab/>
        <w:t xml:space="preserve">  Test bitstream #SVCBST-15</w:t>
      </w:r>
    </w:p>
    <w:p w:rsidR="006B102A" w:rsidRPr="001152BA" w:rsidRDefault="00CD65E6" w:rsidP="006B102A">
      <w:r w:rsidRPr="00791CE9">
        <w:rPr>
          <w:b/>
        </w:rPr>
        <w:t>Specification</w:t>
      </w:r>
      <w:r w:rsidRPr="00791CE9">
        <w:t xml:space="preserve">: All slices are coded as I, P, EI or EP slices. Only the first frame is coded as an IDR access unit and each dependency representation can contain more than one slice. disable_deblocking_filter_idc is equal to 1, specifying disabling of the deblocking filter process.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w:t>
      </w:r>
      <w:r w:rsidRPr="00791CE9">
        <w:lastRenderedPageBreak/>
        <w:t>bitstream. DependencyIdMax is equal to 2, TemporalIdMax is equal to 3, and DQIdMax is equal to 32. extended_spatial_scalability is equal to 0, SpatialResolutionChangeFlag is equal to 1 for the enhancement layers,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1 for the dependency layer with dependency_id equal to 1, adaptive_motion_prediction_flag is equal to 0 (with default_motion_prediction_flag equal to 1) for the dependency layer with dependency_id equal to 2, and adaptive_residual_prediction_flag equal to 1. disable_inter_layer_deblocking_filter_idc is equal to 1.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spatial enhancement layers, with non-zero values of slice_qp_delta and mb_qp_delta, using adaptive inter-layer motion prediction for layer 1.</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spatial enhancement layers, with non-zero values of slice_qp_delta and mb_qp_delta, using adaptive inter-layer motion prediction for layer 1.</w:t>
      </w:r>
    </w:p>
    <w:p w:rsidR="006B102A" w:rsidRPr="001152BA" w:rsidRDefault="00CD65E6" w:rsidP="001C6736">
      <w:pPr>
        <w:pStyle w:val="4"/>
        <w:ind w:left="0" w:firstLine="0"/>
      </w:pPr>
      <w:r w:rsidRPr="00791CE9">
        <w:t>6.6.30.44</w:t>
      </w:r>
      <w:r w:rsidRPr="00791CE9">
        <w:tab/>
        <w:t xml:space="preserve">  Test bitstream #SVCBST-16</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3, specifying enabling of the deblocking filter process (with second pass slice boundary deblocking). entropy_coding_mode_flag is equal to 0, specifying the CAVLC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2, TemporalIdMax is equal to 3, and DQIdMax is equal to 32. extended_spatial_scalability is equal to 0, SpatialResolutionChangeFlag is equal to 1 for the enhancement layers,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1,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spatial enhancement layers, with non-zero values of slice_qp_delta and mb_qp_delta, using two pass deblocking filter and adaptive inter-layer motion prediction.</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spatial enhancement layers, with non-zero values of slice_qp_delta and mb_qp_delta, using two pass deblocking filter and adaptive inter-layer motion prediction.</w:t>
      </w:r>
    </w:p>
    <w:p w:rsidR="006B102A" w:rsidRPr="001152BA" w:rsidRDefault="00CD65E6" w:rsidP="001C6736">
      <w:pPr>
        <w:pStyle w:val="4"/>
        <w:ind w:left="0" w:firstLine="0"/>
      </w:pPr>
      <w:r w:rsidRPr="00791CE9">
        <w:t>6.6.30.45</w:t>
      </w:r>
      <w:r w:rsidRPr="00791CE9">
        <w:tab/>
        <w:t xml:space="preserve">  Test bitstream #SVCBST-17</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3, specifying enabling of the deblocking filter process (with second pass slice boundary deblocking).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SEI messages are included in the bitstream. DependencyIdMax is equal to 2, TemporalIdMax is equal to 3, and DQIdMax is equal to 32. extended_spatial_scalability is equal to 0, SpatialResolutionChangeFlag is equal to 1 for the enhancement layers,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for the dependency layer with dependency_id equal to 1, adaptive_motion_prediction_flag is equal to 1 for the dependency layer with dependency_id equal to 2,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spatial enhancement layers, with CABAC parsing, non-zero values of slice_qp_delta and mb_qp_delta, using two pass deblocking filter and adaptive inter-layer motion prediction for layer 2.</w:t>
      </w:r>
    </w:p>
    <w:p w:rsidR="006B102A" w:rsidRPr="001152BA" w:rsidRDefault="00CD65E6" w:rsidP="006B102A">
      <w:r w:rsidRPr="00791CE9">
        <w:rPr>
          <w:b/>
        </w:rPr>
        <w:lastRenderedPageBreak/>
        <w:t>Purpose</w:t>
      </w:r>
      <w:r w:rsidRPr="00791CE9">
        <w:t>: Check that the decoder can properly handle reference picture list reordering, memory management control operations, SEI messages, EI and EP coded slices of spatial enhancement layers, with CABAC parsing, non-zero values of slice_qp_delta and mb_qp_delta, two pass deblocking filter and adaptive inter-layer motion prediction for layer 2.</w:t>
      </w:r>
    </w:p>
    <w:p w:rsidR="006B102A" w:rsidRPr="001152BA" w:rsidRDefault="00CD65E6" w:rsidP="001C6736">
      <w:pPr>
        <w:pStyle w:val="4"/>
        <w:ind w:left="0" w:firstLine="0"/>
      </w:pPr>
      <w:r w:rsidRPr="00791CE9">
        <w:t>6.6.30.46</w:t>
      </w:r>
      <w:r w:rsidRPr="00791CE9">
        <w:tab/>
        <w:t xml:space="preserve">  Test bitstream #SVCBST-18</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3, specifying enabling of the deblocking filter process (with second pass slice boundary deblocking). entropy_coding_mode_flag is equal to 1, specifying the CABAC parsing process. pic_order_cnt_type is equal to 2. Reference picture list reordering and memory management control operations are used. slice_qp_delta is equal to a non-zero value to change the quantizer scale at each slice and mb_qp_delta is equal to a non-zero value to change the quantizer scale at some macroblocks. weighted_pred_flag is equal to 1 and base_pred_weight_table_flag is equal to 1. SEI messages are included in the bitstream. DependencyIdMax is equal to 2, TemporalIdMax is equal to 3, and DQIdMax is equal to 32. extended_spatial_scalability is equal to 0, SpatialResolutionChangeFlag is equal to 1 for the enhancement layers,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for the dependency layer with dependency_id equal to 1, adaptive_motion_prediction_flag is equal to 1 for the dependency layer with dependency_id equal to 2,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Weighted sample prediction process for EP slices, inference of weighted prediction variables for EP slices, reference picture list reordering, memory management control operations, and decoding of SEI messages, EI and EP coded slices of spatial enhancement layers, with CABAC parsing, non-zero values of slice_qp_delta and mb_qp_delta, using two pass deblocking filter and adaptive inter-layer motion prediction for layer 2.</w:t>
      </w:r>
    </w:p>
    <w:p w:rsidR="006B102A" w:rsidRPr="001152BA" w:rsidRDefault="00CD65E6" w:rsidP="006B102A">
      <w:r w:rsidRPr="00791CE9">
        <w:rPr>
          <w:b/>
        </w:rPr>
        <w:t>Purpose</w:t>
      </w:r>
      <w:r w:rsidRPr="00791CE9">
        <w:t>: Check that the decoder can properly handle weighted sample prediction process for EP slices, inference of weighted prediction variables for EP slices, reference picture list reordering, memory management control operations, SEI messages, EI and EP coded slices of spatial enhancement layers, with CABAC parsing, non-zero values of slice_qp_delta and mb_qp_delta, using two pass deblocking filter and adaptive inter-layer motion prediction for layer 2.</w:t>
      </w:r>
    </w:p>
    <w:p w:rsidR="006B102A" w:rsidRPr="001152BA" w:rsidRDefault="00CD65E6" w:rsidP="001C6736">
      <w:pPr>
        <w:pStyle w:val="4"/>
      </w:pPr>
      <w:r w:rsidRPr="00791CE9">
        <w:t>6.6.30.47</w:t>
      </w:r>
      <w:r w:rsidRPr="00791CE9">
        <w:tab/>
        <w:t xml:space="preserve">  Test bitstream #SVCBST-19</w:t>
      </w:r>
    </w:p>
    <w:p w:rsidR="006B102A" w:rsidRPr="001152BA" w:rsidRDefault="00CD65E6" w:rsidP="006B102A">
      <w:r w:rsidRPr="00791CE9">
        <w:rPr>
          <w:b/>
        </w:rPr>
        <w:t>Specification</w:t>
      </w:r>
      <w:r w:rsidRPr="00791CE9">
        <w:t>: All slices are coded as I, P, EI, EP or EB slices. Each dependency representation contains only one slice. disable_deblocking_filter_idc is equal to 0. entropy_coding_mode_flag is equal to 0 for dependency layer with dependency_id equal to 0, specifying the CAVLC parsing process, and entropy_coding_mode_flag is equal to 1 for dependency layer with dependency_id equal to 1, specifying the CABAC parsing process. pic_order_cnt_type is equal to 0. gaps_in_frame_num_value_allowed_flag is equal to 1. Reference picture list reordering and memory management control operations are used. transform_8x8_mode_flag is equal to 1 for dependency layer with dependency_id equal to 1, specifying that 8x8 transform decoding process may be in use. DependencyIdMax is equal to 1, TemporalIdMax is equal to 4 and DQIdMax is equal to 16. extended_spatial_scalability is equal to 1. SpatialResolutionChangeFlag is equal to 1. no_inter_layer_pred_flag is equal to 0. seq_tcoeff_level_prediction_flag is equal to 0. slice_header_restriction_flag is equal to 0. slice_skip_flag is equal to 0. adaptive_base_mode_flag is equal to 1, specifying that inter-layer motion and inter-layer intra prediction are enabled. adaptive_motion_prediction_flag is equal to 1, specifying that inter-layer motion prediction is enabled. adaptive_residual_prediction_flag is equal to 1, specifying that inter-layer residual prediction is enabled.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EP and EB coded slices of a spatial and temporal enhancement layer, using 8x8 transform size with inter-layer motion, intra and residual prediction and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EI, EP and EB coded slices of a spatial and temporal enhancement layer, using 8x8 transform size with inter-layer motion, intra and residual prediction and CABAC parsing.</w:t>
      </w:r>
    </w:p>
    <w:p w:rsidR="006B102A" w:rsidRPr="001152BA" w:rsidRDefault="00CD65E6" w:rsidP="001C6736">
      <w:pPr>
        <w:pStyle w:val="4"/>
        <w:ind w:left="0" w:firstLine="0"/>
      </w:pPr>
      <w:r w:rsidRPr="00791CE9">
        <w:t>6.6.30.48</w:t>
      </w:r>
      <w:r w:rsidRPr="00791CE9">
        <w:tab/>
        <w:t xml:space="preserve">  Test bitstream #SVCBST-20</w:t>
      </w:r>
    </w:p>
    <w:p w:rsidR="006B102A" w:rsidRPr="001152BA" w:rsidRDefault="00CD65E6" w:rsidP="006B102A">
      <w:r w:rsidRPr="00791CE9">
        <w:rPr>
          <w:b/>
        </w:rPr>
        <w:t>Specification</w:t>
      </w:r>
      <w:r w:rsidRPr="00791CE9">
        <w:t xml:space="preserve">: All slices are coded as I, P, EI, EP or EB slices. Each dependency representation contains only one slice. disable_deblocking_filter_idc is equal to 0, specifying enabling of the deblocking filter process. entropy_coding_mode_flag is equal to 0, specifying the CAVLC parsing process. pic_order_cnt_type is equal to 0. slice_qp_delta is equal to a non-zero value to change the quantizer scale at each slice. DependencyIdMax is equal to 1, TemporalIdMax is equal to 1 and DQIdMax is equal to 16. extended_spatial_scalability is equal to 1, specifying </w:t>
      </w:r>
      <w:r w:rsidRPr="00791CE9">
        <w:lastRenderedPageBreak/>
        <w:t>sending geometrical parameters in the sequence parameter set. SpatialResolutionChangeFlag is equal to 1. no_inter_layer_pred_flag is equal to 0. seq_tcoeff_level_prediction_flag is equal to 0. slice_skip_flag is equal to 0. adaptive_base_mode_flag is equal to 1, specifying enabling inter-layer motion and intra prediction. adaptive_motion_prediction_flag is equal to 1, specifying enabling an alternative motion vectors prediction process. adaptive_residual_prediction_flag is equal to 1, specifying enabling inter-layer residual prediction. disable_inter_layer_deblocking_filter_idc is equal to 0, specifying enabling of the deblocking filter process for inter-layer intra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a spatial enhancement layer, using inter-layer motion, intra and residual prediction, sequence level geometrical parameters, deblocking filter for inter-layer intra prediction, non-zero values of slice_qp_delta.</w:t>
      </w:r>
    </w:p>
    <w:p w:rsidR="006B102A" w:rsidRPr="001152BA" w:rsidRDefault="00CD65E6" w:rsidP="006B102A">
      <w:r w:rsidRPr="00791CE9">
        <w:rPr>
          <w:b/>
        </w:rPr>
        <w:t>Purpose</w:t>
      </w:r>
      <w:r w:rsidRPr="00791CE9">
        <w:t>: Check that the decoder can properly handle decoding of EI, EP and EB coded slices of a spatial enhancement layer, using inter-layer motion, intra and residual prediction, sequence level geometrical parameters, deblocking filter for inter-layer intra prediction, non-zero values of slice_qp_delta.</w:t>
      </w:r>
    </w:p>
    <w:p w:rsidR="006B102A" w:rsidRPr="001152BA" w:rsidRDefault="00CD65E6" w:rsidP="001C6736">
      <w:pPr>
        <w:pStyle w:val="4"/>
        <w:ind w:left="0" w:firstLine="0"/>
      </w:pPr>
      <w:r w:rsidRPr="00791CE9">
        <w:t>6.6.30.49</w:t>
      </w:r>
      <w:r w:rsidRPr="00791CE9">
        <w:tab/>
        <w:t xml:space="preserve">  Test bitstream #SVCBMST-1</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3. entropy_coding_mode_flag is equal to 0. pic_order_cnt_type is equal to 2. Reference picture list reordering and memory management control operations are used.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quality and spatial enhancement layers, using deblocking filter.</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quality and spatial enhancement layers, using deblocking filter.</w:t>
      </w:r>
    </w:p>
    <w:p w:rsidR="006B102A" w:rsidRPr="001152BA" w:rsidRDefault="00CD65E6" w:rsidP="001C6736">
      <w:pPr>
        <w:pStyle w:val="4"/>
      </w:pPr>
      <w:r w:rsidRPr="00791CE9">
        <w:t>6.6.30.50</w:t>
      </w:r>
      <w:r w:rsidRPr="00791CE9">
        <w:tab/>
        <w:t xml:space="preserve">  Test bitstream #SVCBMST-2</w:t>
      </w:r>
    </w:p>
    <w:p w:rsidR="006B102A" w:rsidRPr="001152BA" w:rsidRDefault="00CD65E6" w:rsidP="006B102A">
      <w:r w:rsidRPr="00791CE9">
        <w:rPr>
          <w:b/>
        </w:rPr>
        <w:t>Specification</w:t>
      </w:r>
      <w:r w:rsidRPr="00791CE9">
        <w:t>: All slices are coded as I, P, EI or EP slices. Only the first frame is coded as an IDR access unit and each dependency representation can contain more than one slice. disable_deblocking_filter_idc is equal to 3. entropy_coding_mode_flag is equal to 1. pic_order_cnt_type is equal to 2. Reference picture list reordering and memory management control operations are used. SEI messages are included in the bitstream. DependencyIdMax is equal to 1, TemporalIdMax is equal to 3, and DQIdMax is equal to 16. extended_spatial_scalability is equal to 0, SpatialResolutionChangeFlag is equal to 1, chroma_phase_x_plus1_flag is equal to 1, and chroma_phase_y_plus1 is equal to 1. constrained_intra_resampling_flag is equal to 0, no_inter_layer_pred_flag is equal to 0, slice_header_restriction_flag is equal to 0, scan_idx_start is equal to 0, and scan_idx_end is equal to 15. seq_tcoeff_level_prediction_flag is equal to 0. slice_skip_flag is equal to 0, adaptive_base_mode_flag is equal to 1, adaptive_motion_prediction_flag is equal to 0 (with default_motion_prediction_flag equal to 1) for the DQ layer with dq_id equal to 1, adaptive_motion_prediction_flag is equal to 1 for the DQ layer with dq_id equal to 16, and adaptive_residual_prediction_flag is equal to 1. disable_inter_layer_deblocking_filter_idc is equal to 2.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SEI messages, EI and EP coded slices of a quality enhancement layer and a spatial enhancement layer, using CABAC parsing, deblocking filter, and adaptive inter-layer motion prediction for the spatial enhancement layer.</w:t>
      </w:r>
    </w:p>
    <w:p w:rsidR="006B102A" w:rsidRPr="001152BA" w:rsidRDefault="00CD65E6" w:rsidP="006B102A">
      <w:r w:rsidRPr="00791CE9">
        <w:rPr>
          <w:b/>
        </w:rPr>
        <w:t>Purpose</w:t>
      </w:r>
      <w:r w:rsidRPr="00791CE9">
        <w:t>: Check that the decoder can properly handle reference picture list reordering, memory management control operations, SEI messages, EI and EP coded slices of a quality enhancement layer and a spatial enhancement layer, using CABAC parsing, deblocking filter, and adaptive inter-layer motion prediction for the spatial enhancement layer.</w:t>
      </w:r>
    </w:p>
    <w:p w:rsidR="006B102A" w:rsidRPr="001152BA" w:rsidRDefault="00CD65E6" w:rsidP="001C6736">
      <w:pPr>
        <w:pStyle w:val="4"/>
        <w:ind w:left="0" w:firstLine="0"/>
      </w:pPr>
      <w:r w:rsidRPr="00791CE9">
        <w:t>6.6.30.51</w:t>
      </w:r>
      <w:r w:rsidRPr="00791CE9">
        <w:tab/>
        <w:t xml:space="preserve">  Test bitstream #SVCBMST-3</w:t>
      </w:r>
    </w:p>
    <w:p w:rsidR="006B102A" w:rsidRPr="001152BA" w:rsidRDefault="00CD65E6" w:rsidP="006B102A">
      <w:r w:rsidRPr="00791CE9">
        <w:rPr>
          <w:b/>
        </w:rPr>
        <w:t>Specification</w:t>
      </w:r>
      <w:r w:rsidRPr="00791CE9">
        <w:t xml:space="preserve">: All slices are coded as I, P, EI, EP or EB slices. Each layer representation contains only one slice. disable_deblocking_filter_idc is equal to 0. entropy_coding_mode_flag is equal to 0 for layer representation with DQId equal to 0, specifying the CAVLC parsing process. entropy_coding_mode_flag is equal to 1 for layer representation </w:t>
      </w:r>
      <w:r w:rsidRPr="00791CE9">
        <w:lastRenderedPageBreak/>
        <w:t>with DQId equal to 1 and 16, specifying the CABAC parsing process. pic_order_cnt_type is equal to 0. transform_8x8_mode_flag is equal to 1 for layer representation with DQId equal to 1 and 16, specifying that 8x8 transform decoding process may be in use. DependencyIdMax is equal to 1, TemporalIdMax is equal to 4 and DQIdMax is equal to 16. extended_spatial_scalability is equal to 1. SpatialResolutionChangeFlag is equal to 1 for dependency representation with dependency_id equal to 1. no_inter_layer_pred_flag is equal to 0. use_ref_base_pic_flag is equal to 1 for layer representation with dependency_id equal to 0 in access units with temporal_id equal to 0, specifying that reference base pictures may be used as reference pictures for the inter prediction process. seq_tcoeff_level_prediction_flag is equal to 0. slice_header_restriction_flag is equal to 0. store_ref_base_pic_flag is equal to 1 for layer representation with dependency_id equal to 0 in access units with temporal_id equal to 0, specifying that the reference base pictures are stored. slice_skip_flag is equal to 0. slice_header_restriction_flag is equal to 0. adaptive_base_mode_flag is equal to 1, specifying that inter-layer motion and inter-layer intra prediction are enabled. adaptive_motion_prediction_flag is equal to 1, specifying that inter-layer motion prediction is enabled. adaptive_residual_prediction_flag is equal to 1, specifying that inter-layer residual prediction is enabled.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a quality enhancement layer using key pictures and a spatial enhancement layer, with inter-layer motion, intra and residual prediction, using CABAC parsing.</w:t>
      </w:r>
    </w:p>
    <w:p w:rsidR="006B102A" w:rsidRPr="001152BA" w:rsidRDefault="00CD65E6" w:rsidP="006B102A">
      <w:r w:rsidRPr="00791CE9">
        <w:rPr>
          <w:b/>
        </w:rPr>
        <w:t>Purpose</w:t>
      </w:r>
      <w:r w:rsidRPr="00791CE9">
        <w:t>: Check that the decoder can properly handle EI, EP and EB coded slices of a quality enhancement layer using key pictures and a spatial enhancement layer, with inter-layer motion, intra and residual prediction, using CABAC parsing.</w:t>
      </w:r>
    </w:p>
    <w:p w:rsidR="006B102A" w:rsidRPr="001152BA" w:rsidRDefault="00CD65E6" w:rsidP="001C6736">
      <w:pPr>
        <w:pStyle w:val="4"/>
        <w:ind w:left="0" w:firstLine="0"/>
      </w:pPr>
      <w:r w:rsidRPr="00791CE9">
        <w:t>6.6.30.52</w:t>
      </w:r>
      <w:r w:rsidRPr="00791CE9">
        <w:tab/>
        <w:t xml:space="preserve">  Test bitstream #SVCBCTS-1</w:t>
      </w:r>
    </w:p>
    <w:p w:rsidR="006B102A" w:rsidRPr="001152BA" w:rsidRDefault="00CD65E6" w:rsidP="006B102A">
      <w:r w:rsidRPr="00791CE9">
        <w:rPr>
          <w:b/>
        </w:rPr>
        <w:t>Specification</w:t>
      </w:r>
      <w:r w:rsidRPr="00791CE9">
        <w:t>: All slices are coded as I, P, EI, EP or EB slices. Each layer representation contains only one slice. deblocking_filter_idc is equal to 0. entropy_coding_mode_flag is equal to 0 for dependency representation with dependency_id equal to 0 and 1, specifying the CAVLC parsing process. entropy_coding_mode_flag is equal to 1 for dependency representation with dependency_id equal to 2, specifying the CABAC parsing process. pic_order_cnt_type is equal to 0. transform_8x8_mode_flag is equal to 1 for dependency representation with dependency_id equal to 2, specifying that 8x8 transform decoding process may be in use. DependencyIdMax is equal to 2, TemporalIdMax is equal to 1 and DQIdMax is equal to 32. extended_spatial_scalability is equal to 0 for dependency representation with dependency_id equal to 1. extended_spatial_scalability is equal to 1 for dependency representation with dependency_id equal to 2. SpatialResolutionChangeFlag is equal to 0 for dependency representation with dependency_id equal to 1. SpatialResolutionChangeFlag is equal to 1 for dependency representation with dependency_id equal to 2. no_inter_layer_pred_flag is equal to 0. seq_tcoeff_level_prediction_flag is equal to 0. slice_header_restriction_flag is equal to 1. slice_skip_flag is equal to 0. adaptive_base_mode_flag is equal to 1, adaptive_motion_prediction_flag is equal to 1 and adaptive_residual_prediction_flag is equal to 1 for dependency representation with dependency_id equal to 1 and 2, specifying enabling inter-layer motion, intra and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spatial enhancement layers, with inter-layer motion, residual and intra prediction, using CAVLC and CABAC parsing, 8x8 transform size.</w:t>
      </w:r>
    </w:p>
    <w:p w:rsidR="006B102A" w:rsidRPr="001152BA" w:rsidRDefault="00CD65E6" w:rsidP="006B102A">
      <w:r w:rsidRPr="00791CE9">
        <w:rPr>
          <w:b/>
        </w:rPr>
        <w:t>Purpose</w:t>
      </w:r>
      <w:r w:rsidRPr="00791CE9">
        <w:t>: Check that the decoder can properly handle EI, EP and EB coded slices of spatial enhancement layers, with inter-layer motion, residual and intra prediction, using CAVLC and CABAC parsing, 8x8 transform size.</w:t>
      </w:r>
    </w:p>
    <w:p w:rsidR="006B102A" w:rsidRPr="001152BA" w:rsidRDefault="00CD65E6" w:rsidP="001C6736">
      <w:pPr>
        <w:pStyle w:val="4"/>
        <w:ind w:left="0" w:firstLine="0"/>
      </w:pPr>
      <w:r w:rsidRPr="00791CE9">
        <w:t>6.6.30.53</w:t>
      </w:r>
      <w:r w:rsidRPr="00791CE9">
        <w:tab/>
        <w:t xml:space="preserve">  Test bitstream #SVCBCTS-2</w:t>
      </w:r>
    </w:p>
    <w:p w:rsidR="006B102A" w:rsidRPr="001152BA" w:rsidRDefault="00CD65E6" w:rsidP="006B102A">
      <w:r w:rsidRPr="00791CE9">
        <w:rPr>
          <w:b/>
        </w:rPr>
        <w:t>Specification</w:t>
      </w:r>
      <w:r w:rsidRPr="00791CE9">
        <w:t xml:space="preserve">: All slices are coded as I, P, EI, EP or EB slices. Each layer representation contains only one slice. disable_deblocking_filter_idc is equal to 0. entropy_coding_mode_flag is equal to 0 for dependency representation with dependency_id equal to 0 and 1, specifying the CAVLC parsing process. entropy_coding_mode_flag is equal to 1 for dependency representation with dependency_id equal to 2, specifying the CABAC parsing process. pic_order_cnt_type is equal to 0. transform_8x8_mode_flag is equal to 1 for dependency representation with dependency_id equal to 2, specifying that 8x8 transform decoding process may be in use. DependencyIdMax is equal to 2, TemporalIdMax is equal to 1 and DQIdMax is equal to 32. extended_spatial_scalability is equal to 0 for dependency representation with dependency_id equal to 1. extended_spatial_scalability is equal to 1 for dependency representation with dependency_id equal to 2. SpatialResolutionChangeFlag is equal to 0 for dependency representation with dependency_id equal to 1. SpatialResolutionChangeFlag is equal to 1 for dependency representation with dependency_id equal to 2. no_inter_layer_pred_flag is equal to 0. discardable_flag is equal to 1 for dependency representation with dependency_id equal to 1. seq_tcoeff_level_prediction_flag is equal to 0. slice_header_restriction_flag is equal to 1. slice_skip_flag is equal to 0. adaptive_base_mode_flag is equal to 1, adaptive_motion_prediction_flag is equal to 1 and adaptive_residual_prediction_flag is equal to 1 for dependency representation with dependency_id equal to 1 and 2, specifying enabling inter-layer motion, intra and residual prediction. inter_layer_deblocking_filter_control_present_flag </w:t>
      </w:r>
      <w:r w:rsidRPr="00791CE9">
        <w:lastRenderedPageBreak/>
        <w:t>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spatial enhancement layers, with inter-layer motion, residual and intra prediction, using CAVLC and CABAC parsing, 8x8 transform size, with discardable_flag equal to 1.</w:t>
      </w:r>
    </w:p>
    <w:p w:rsidR="006B102A" w:rsidRPr="001152BA" w:rsidRDefault="00CD65E6" w:rsidP="006B102A">
      <w:r w:rsidRPr="00791CE9">
        <w:rPr>
          <w:b/>
        </w:rPr>
        <w:t>Purpose</w:t>
      </w:r>
      <w:r w:rsidRPr="00791CE9">
        <w:t>: Check that the decoder can properly handle EI, EP and EB coded slices of spatial enhancement layers, with inter-layer motion, residual and intra prediction, using CAVLC and CABAC parsing, 8x8 transform size, with discardable_flag equal to 1.</w:t>
      </w:r>
    </w:p>
    <w:p w:rsidR="006B102A" w:rsidRPr="001152BA" w:rsidRDefault="00CD65E6" w:rsidP="001C6736">
      <w:pPr>
        <w:pStyle w:val="4"/>
        <w:ind w:left="0" w:firstLine="0"/>
      </w:pPr>
      <w:r w:rsidRPr="00791CE9">
        <w:t>6.6.30.54</w:t>
      </w:r>
      <w:r w:rsidRPr="00791CE9">
        <w:tab/>
        <w:t xml:space="preserve">  Test bitstream #SVCBCTS-3</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0, specifying the CAVLC parsing process. pic_order_cnt_type is equal to 0. DependencyIdMax is equal to 2, TemporalIdMax is equal to 3 and DQIdMax is equal to 32. extended_spatial_scalability is equal to 0. SpatialResolutionChangeFlag is equal to 0 for dependency representation with dependency_id equal to 1. SpatialResolutionChangeFlag is equal to 1 for dependency representation with dependency_id equal to 2. no_inter_layer_pred_flag is equal to 0. tcoeff_level_prediction_flag is equal to 1 for dependency representation with dependency_id equal to 1, specifying that an alternative inter-layer prediction process is applied on a macroblock basis. seq_tcoeff_level_prediction_flag is equal to 0 for dependency representation with dependency_id equal to 2. slice_header_restriction_flag is equal to 1. slice_skip_flag is equal to 0. slice_header_restriction_flag is equal to 1.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spatial enhancement layers, enabling either an alternative inter-layer prediction process by macroblock for translation to an AVC bitstream or inter-layer motion and intra prediction.</w:t>
      </w:r>
    </w:p>
    <w:p w:rsidR="006B102A" w:rsidRPr="001152BA" w:rsidRDefault="00CD65E6" w:rsidP="006B102A">
      <w:r w:rsidRPr="00791CE9">
        <w:rPr>
          <w:b/>
        </w:rPr>
        <w:t>Purpose</w:t>
      </w:r>
      <w:r w:rsidRPr="00791CE9">
        <w:t>: Check that the decoder can properly handle EI, EP and EB coded slices of spatial enhancement layers, enabling either an alternative inter-layer prediction process by macroblock for translation to an AVC bitstream or inter-layer motion and intra prediction.</w:t>
      </w:r>
    </w:p>
    <w:p w:rsidR="006B102A" w:rsidRPr="001152BA" w:rsidRDefault="00CD65E6" w:rsidP="001C6736">
      <w:pPr>
        <w:pStyle w:val="4"/>
        <w:ind w:left="0" w:firstLine="0"/>
      </w:pPr>
      <w:r w:rsidRPr="00791CE9">
        <w:t>6.6.30.55</w:t>
      </w:r>
      <w:r w:rsidRPr="00791CE9">
        <w:tab/>
        <w:t xml:space="preserve">  Test bitstream #SVCBSTC-1</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0, specifying the CAVLC parsing process. pic_order_cnt_type is equal to 0. DependencyIdMax is equal to 2, TemporalIdMax is equal to 3 and DQIdMax is equal to 32. extended_spatial_scalability is equal to 0. SpatialResolutionChangeFlag is equal to 1 for dependency representation with dependency_id equal to 1. SpatialResolutionChangeFlag is equal to 0 for dependency representation with dependency_id equal to 2. no_inter_layer_pred_flag is equal to 0. seq_tcoeff_level_prediction_flag is equal to 0. slice_header_restriction_flag is equal to 1. slice_skip_flag is equal to 0. slice_header_restriction_flag is equal to 1. default_base_mode_flag is equal to 1, specifying inter-layer motion and intra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spatial enhancement layers, using inter-layer motion and intra prediction and inter-layer residual prediction in transform and spatial domain.</w:t>
      </w:r>
    </w:p>
    <w:p w:rsidR="006B102A" w:rsidRPr="001152BA" w:rsidRDefault="00CD65E6" w:rsidP="006B102A">
      <w:r w:rsidRPr="00791CE9">
        <w:rPr>
          <w:b/>
        </w:rPr>
        <w:t>Purpose</w:t>
      </w:r>
      <w:r w:rsidRPr="00791CE9">
        <w:t>: Check that the decoder can properly handle EI, EP and EB coded slices of spatial enhancement layers, using inter-layer motion and intra prediction and inter residual prediction in transform and spatial domain.</w:t>
      </w:r>
    </w:p>
    <w:p w:rsidR="006B102A" w:rsidRPr="001152BA" w:rsidRDefault="00CD65E6" w:rsidP="001C6736">
      <w:pPr>
        <w:pStyle w:val="3"/>
      </w:pPr>
      <w:r w:rsidRPr="00791CE9">
        <w:t>6.6.31</w:t>
      </w:r>
      <w:r w:rsidRPr="00791CE9">
        <w:tab/>
        <w:t>Test bitstreams – SVC Profiles: Scalable High Profile 4:2:0 8 bit</w:t>
      </w:r>
    </w:p>
    <w:p w:rsidR="006B102A" w:rsidRPr="001152BA" w:rsidRDefault="00CD65E6" w:rsidP="001C6736">
      <w:pPr>
        <w:pStyle w:val="4"/>
      </w:pPr>
      <w:r w:rsidRPr="00791CE9">
        <w:t>6.6.31.1</w:t>
      </w:r>
      <w:r w:rsidRPr="00791CE9">
        <w:tab/>
        <w:t>Test bitstream #SVCHM-1</w:t>
      </w:r>
    </w:p>
    <w:p w:rsidR="006B102A" w:rsidRPr="001152BA" w:rsidRDefault="00CD65E6" w:rsidP="006B102A">
      <w:r w:rsidRPr="00791CE9">
        <w:rPr>
          <w:b/>
        </w:rPr>
        <w:t>Specification</w:t>
      </w:r>
      <w:r w:rsidRPr="00791CE9">
        <w:t xml:space="preserve">: All slices are coded as I, P, EI, EP or EB slices. Each layer representation contains only one slice. disable_deblocking_filter_idc is equal to 0. entropy_coding_mode_flag is equal to 1, specifying the CABAC parsing process. pic_order_cnt_type is equal to 0. gaps_in_frame_num_value_allowed_flag is equal to 1. Reference picture list reordering and memory management control operations are used. mb_qp_delta is equal to 0. transform_8x8_mode_flag is equal to 1, specifying that 8x8 transform decoding process may be in use. DependencyIdMax is equal to 0, TemporalIdMax is equal to 4 and DQIdMax is equal to 3. extended_spatial_scalability is equal to 0. SpatialResolutionChangeFlag is equal to 0. no_inter_layer_pred_flag is equal to 0. seq_tcoeff_level_prediction_flag is </w:t>
      </w:r>
      <w:r w:rsidRPr="00791CE9">
        <w:lastRenderedPageBreak/>
        <w:t>equal to 0. slice_header_restriction_flag is equal to 0. slice_skip_flag is equal to 0. adaptive_base_mode_flag is equal to 1 for layer representations with quality_id equal to 1, specifying that inter-layer motion and inter-layer intra prediction are enabled. adaptive_motion_prediction_flag is equal to 1 for layer representation with quality_id equal to 1, specifying that an alternative motion vectors prediction process is enabled. default_base_mode_flag is equal to 1 for layer representations with quality_id equal to 2 and 3, specifying inter-layer motion and intra prediction. adaptive_residual_prediction_flag is equal to 1 for layer representation with quality_id equal to 1, specifying enabling inter-layer residual prediction. default_residual_prediction_flag is equal to 1 for layer representations with quality_id equal to 2 and 3.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EP and EB coded slices of quality enhancement layers, using key pictures, transform coefficient fragmentation and either an alternative motion vectors prediction process with inter-layer residual prediction or inter-layer motion and intra prediction, with non-zero values of mb_qp_delta, using 8x8 transform size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EI, EP and EB coded slices of quality enhancement layers, using key pictures, transform coefficient fragmentation and either an alternative motion vectors prediction process with inter-layer residual prediction or inter-layer motion and intra prediction, with non-zero values of mb_qp_delta, using 8x8 transform size and CABAC parsing.</w:t>
      </w:r>
    </w:p>
    <w:p w:rsidR="006B102A" w:rsidRPr="001152BA" w:rsidRDefault="00CD65E6" w:rsidP="001C6736">
      <w:pPr>
        <w:pStyle w:val="4"/>
        <w:ind w:left="0" w:firstLine="0"/>
      </w:pPr>
      <w:r w:rsidRPr="00791CE9">
        <w:t>6.6.31.2</w:t>
      </w:r>
      <w:r w:rsidRPr="00791CE9">
        <w:tab/>
        <w:t>Test bitstream #SVCHM-2</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DependencyIdMax is equal to 0, TemporalIdMax is equal to 2 and DQIdMax is equal to 1. extended_spatial_scalability is equal to 0. SpatialResolutionChangeFlag is equal to 0. no_inter_layer_pred_flag is equal to 0. adaptive_tcoeff_level_prediction_flag is equal to 0, specifying that an alternative inter-layer prediction process is applied for the whole sequence.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EP and EB coded slices of a quality enhancement layer, using an alternative inter-layer prediction process for translation to an AVC bitstream, with 8x8 transform size CABAC parsing.</w:t>
      </w:r>
    </w:p>
    <w:p w:rsidR="006B102A" w:rsidRPr="001152BA" w:rsidRDefault="00CD65E6" w:rsidP="006B102A">
      <w:r w:rsidRPr="00791CE9">
        <w:rPr>
          <w:b/>
        </w:rPr>
        <w:t>Purpose</w:t>
      </w:r>
      <w:r w:rsidRPr="00791CE9">
        <w:t>: Check that the decoder can properly handle reference picture list reordering, memory management control operations and decoding of EI, EP and EB coded slices of a quality enhancement layer, using an alternative inter-layer prediction process for translation to an AVC bitstream, with 8x8 transform size CABAC parsing.</w:t>
      </w:r>
    </w:p>
    <w:p w:rsidR="006B102A" w:rsidRPr="001152BA" w:rsidRDefault="00CD65E6" w:rsidP="001C6736">
      <w:pPr>
        <w:pStyle w:val="4"/>
        <w:ind w:left="0" w:firstLine="0"/>
      </w:pPr>
      <w:r w:rsidRPr="00791CE9">
        <w:t>6.6.31.3</w:t>
      </w:r>
      <w:r w:rsidRPr="00791CE9">
        <w:tab/>
        <w:t>Test bitstream #SVCHM-3</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DependencyIdMax is equal to 0, TemporalIdMax is equal to 2 and DQIdMax is equal to 1. extended_spatial_scalability is equal to 0. SpatialResolutionChangeFlag is equal to 0. no_inter_layer_pred_flag is equal to 0. tcoeff_level_prediction_flag is equal to 1, specifying that an alternative inter-layer prediction process is applied on a macroblock basis.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EP and EB coded slices of a quality enhancement layer, enabling an alternative inter-layer prediction process by macroblock for translation to an AVC bitstream, with 8x8 transform size CABAC parsing.</w:t>
      </w:r>
    </w:p>
    <w:p w:rsidR="006B102A" w:rsidRPr="001152BA" w:rsidRDefault="00CD65E6" w:rsidP="006B102A">
      <w:r w:rsidRPr="00791CE9">
        <w:rPr>
          <w:b/>
        </w:rPr>
        <w:t>Purpose</w:t>
      </w:r>
      <w:r w:rsidRPr="00791CE9">
        <w:t>: Check that the decoder can properly handle reference picture list reordering, memory management control operations and decoding of EI, EP and EB coded slices of a quality enhancement layer, enabling an alternative inter-layer prediction process by macroblock for translation to an AVC bitstream, with 8x8 transform size CABAC parsing.</w:t>
      </w:r>
    </w:p>
    <w:p w:rsidR="006B102A" w:rsidRPr="001152BA" w:rsidRDefault="00CD65E6" w:rsidP="001C6736">
      <w:pPr>
        <w:pStyle w:val="4"/>
        <w:ind w:left="0" w:firstLine="0"/>
      </w:pPr>
      <w:r w:rsidRPr="00791CE9">
        <w:lastRenderedPageBreak/>
        <w:t>6.6.31.4</w:t>
      </w:r>
      <w:r w:rsidRPr="00791CE9">
        <w:tab/>
        <w:t>Test bitstream #SVCHM-4</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DependencyIdMax is equal to 0, TemporalIdMax is equal to 2 and DQIdMax is equal to 2. extended_spatial_scalability is equal to 0. SpatialResolutionChangeFlag is equal to 0. no_inter_layer_pred_flag is equal to 0. tcoeff_level_prediction_flag is equal to 1 for layer representation with quality_id equal to 1, specifying that an alternative inter-layer prediction process is applied on a macroblock basis. seq_tcoeff_level_prediction_flag is equal to 0 for layer representation with quality_id equal to 2.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EP and EB coded slices of quality enhancement layers, either enabling an alternative inter-layer prediction process by macroblock for translation to an AVC bitstream or using inter-layer motion and intra prediction, with 8x8 transform size CABAC parsing.</w:t>
      </w:r>
    </w:p>
    <w:p w:rsidR="006B102A" w:rsidRPr="001152BA" w:rsidRDefault="00CD65E6" w:rsidP="006B102A">
      <w:r w:rsidRPr="00791CE9">
        <w:rPr>
          <w:b/>
        </w:rPr>
        <w:t>Purpose</w:t>
      </w:r>
      <w:r w:rsidRPr="00791CE9">
        <w:t>: Check that the decoder can properly handle reference picture list reordering, memory management control operations and decoding of EI, EP and EB coded slices of quality enhancement layers, either enabling an alternative inter-layer prediction process by macroblock for translation to an AVC bitstream or using inter-layer motion and intra prediction, with 8x8 transform size CABAC parsing.</w:t>
      </w:r>
    </w:p>
    <w:p w:rsidR="006B102A" w:rsidRPr="001152BA" w:rsidRDefault="00CD65E6" w:rsidP="001C6736">
      <w:pPr>
        <w:pStyle w:val="4"/>
        <w:ind w:left="0" w:firstLine="0"/>
      </w:pPr>
      <w:r w:rsidRPr="00791CE9">
        <w:t>6.6.31.5</w:t>
      </w:r>
      <w:r w:rsidRPr="00791CE9">
        <w:tab/>
        <w:t>Test bitstream #SVCHS-1</w:t>
      </w:r>
    </w:p>
    <w:p w:rsidR="006B102A" w:rsidRPr="001152BA" w:rsidRDefault="00CD65E6" w:rsidP="006B102A">
      <w:r w:rsidRPr="00791CE9">
        <w:rPr>
          <w:b/>
        </w:rPr>
        <w:t>Specification</w:t>
      </w:r>
      <w:r w:rsidRPr="00791CE9">
        <w:t>: All slices are coded as I, P, EI, EP or EB slices. Each dependency representation contains only one slice. disable_deblocking_filter_idc is equal to 0, specifying enabling of the deblocking filter process. entropy_coding_mode_flag is equal to 0 for the dependency representation with dependency_id equal to 0, specifying the CAVLC parsing process. entropy_coding_mode_flag is equal to 1 for the dependency representation with dependency_id equal to 1, specifying the CABAC parsing process. pic_order_cnt_type is equal to 0. Reference picture list reordering and memory management control operations are used. transform_8x8_mode_flag is equal to 1 for the dependency representation with dependency_id equal to 1, specifying that 8x8 transform decoding process may be in use. slice_qp_delta is equal to a non-zero value to change the quantizer scale at each slice. DependencyIdMax is equal to 1, TemporalIdMax is equal to 3 and DQIdMax is equal to 16. extended_spatial_scalability is equal to 2, specifying sending geometrical parameters in slice headers. SpatialResolutionChangeFlag is equal to 1. no_inter_layer_pred_flag is equal to 0. seq_tcoeff_level_prediction_flag is equal to 0. slice_header_restriction_flag is equal to 1. slice_skip_flag is equal to 0. adaptive_base_mode_flag is equal to 1, specifying enabling inter-layer motion and intra prediction. adaptive_residual_prediction_flag is equal to 1, specifying enabling of inter-layer residual prediction. disable_inter_layer_deblocking_filter_idc is equal to 0, specifying enabling of the deblocking filter process for inter-layer intra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decoding of EI, EP and EB coded slices of a spatial enhancement layer, using inter-layer motion, intra and residual prediction, picture level geometrical parameters, deblocking filter for inter-layer intra prediction, with CABAC parsing, 8x8 transform size and non-zero values of slice_qp_delta.</w:t>
      </w:r>
    </w:p>
    <w:p w:rsidR="006B102A" w:rsidRPr="001152BA" w:rsidRDefault="00CD65E6" w:rsidP="006B102A">
      <w:r w:rsidRPr="00791CE9">
        <w:rPr>
          <w:b/>
        </w:rPr>
        <w:t>Purpose</w:t>
      </w:r>
      <w:r w:rsidRPr="00791CE9">
        <w:t>: Check that the decoder can properly handle decoding of reference picture list reordering, memory management control operations, EI, EP and EB coded slices of a spatial enhancement layer, using inter-layer motion, intra and residual prediction, picture level geometrical parameters, deblocking filter for inter-layer intra prediction, with CABAC parsing, 8x8 transform size and non-zero values of slice_qp_delta.</w:t>
      </w:r>
    </w:p>
    <w:p w:rsidR="006B102A" w:rsidRPr="001152BA" w:rsidRDefault="00CD65E6" w:rsidP="001C6736">
      <w:pPr>
        <w:pStyle w:val="4"/>
        <w:ind w:left="0" w:firstLine="0"/>
      </w:pPr>
      <w:r w:rsidRPr="00791CE9">
        <w:t>6.6.31.6</w:t>
      </w:r>
      <w:r w:rsidRPr="00791CE9">
        <w:tab/>
        <w:t>Test bitstream #SVCHS-2</w:t>
      </w:r>
    </w:p>
    <w:p w:rsidR="006B102A" w:rsidRPr="001152BA" w:rsidRDefault="00CD65E6" w:rsidP="006B102A">
      <w:r w:rsidRPr="00791CE9">
        <w:rPr>
          <w:b/>
        </w:rPr>
        <w:t>Specification</w:t>
      </w:r>
      <w:r w:rsidRPr="00791CE9">
        <w:t xml:space="preserve">: All slices are coded as I, P, B, EI, EP or EB slices. Each dependency representation contains only one slice. disable_deblocking_filter_idc is equal to 0, specifying enabling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slice_qp_delta is equal to a non-zero value to change the quantizer scale at each slice. mb_adaptive_frame_field_coding is equal to 1 for dependency representation with dependency_id equal to 1. DependencyIdMax is equal to 1, TemporalIdMax is equal to 3 and DQIdMax is equal to 16. extended_spatial_scalability is equal to 1, specifying sending geometrical parameters in the sequence parameter set. SpatialResolutionChangeFlag is equal to 1. no_inter_layer_pred_flag is equal to 0. seq_tcoeff_level_prediction_flag </w:t>
      </w:r>
      <w:r w:rsidRPr="00791CE9">
        <w:lastRenderedPageBreak/>
        <w:t>is equal to 0. slice_header_restriction_flag is equal to 1. slice_skip_flag is equal to 0. adaptive_base_mode_flag is equal to 1, specifying enabling inter-layer motion and intra prediction. adaptive_residual_prediction_flag is equal to 1, specifying enabling of inter-layer residual prediction. disable_inter_layer_deblocking_filter_idc is equal to 0, specifying enabling of the deblocking filter process for inter-layer intra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Progressive-to-interlace inter-layer prediction with mb_adaptive_frame_field_coding=1, reference picture list reordering, memory management control operations, decoding of EI, EP and EB coded slices of a spatial enhancement layer, using inter-layer motion, intra and residual prediction, sequence level geometrical parameters, deblocking filter for inter-layer intra prediction, with CABAC parsing, 8x8 transform size and non-zero values of slice_qp_delta.</w:t>
      </w:r>
    </w:p>
    <w:p w:rsidR="006B102A" w:rsidRPr="001152BA" w:rsidRDefault="00CD65E6" w:rsidP="006B102A">
      <w:r w:rsidRPr="00791CE9">
        <w:rPr>
          <w:b/>
        </w:rPr>
        <w:t>Purpose</w:t>
      </w:r>
      <w:r w:rsidRPr="00791CE9">
        <w:t>: Check that the decoder can properly handle decoding of progressive-to-interlace inter-layer prediction with mb_adaptive_frame_field_coding=1, reference picture list reordering, memory management control operations, EI, EP and EB coded slices of a spatial enhancement layer, using inter-layer motion, intra and residual prediction, sequence level geometrical parameters, deblocking filter for inter-layer intra prediction, with CABAC parsing, 8x8 transform size and non-zero values of slice_qp_delta.</w:t>
      </w:r>
    </w:p>
    <w:p w:rsidR="006B102A" w:rsidRPr="001152BA" w:rsidRDefault="00CD65E6" w:rsidP="001C6736">
      <w:pPr>
        <w:pStyle w:val="4"/>
        <w:ind w:left="0" w:firstLine="0"/>
      </w:pPr>
      <w:r w:rsidRPr="00791CE9">
        <w:t>6.6.31.7</w:t>
      </w:r>
      <w:r w:rsidRPr="00791CE9">
        <w:tab/>
        <w:t>Test bitstream #SVCHST-1</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0. entropy_coding_mode_flag is equal to 1, specifying the CABAC parsing process. pic_order_cnt_type is equal to 0. gaps_in_frame_num_value_allowed_flag is equal to 1. Reference picture list reordering and memory management control operations are used. transform_8x8_mode_flag is equal to 1, specifying that 8x8 transform decoding process may be in use. DependencyIdMax is equal to 2, TemporalIdMax is equal to 2 and DQIdMax is equal to 32. extended_spatial_scalability is equal to 0. SpatialResolutionChangeFlag is equal to 1. no_inter_layer_pred_flag is equal to 0. seq_tcoeff_level_prediction_flag is equal to 0. slice_header_restriction_flag is equal to 1. slice_skip_flag is equal to 0. adaptive_base_mode_flag is equal to 1, specifying enabling inter-layer motion and intra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EP and EB coded slices of spatial and temporal enhancement layers, enabling inter-layer motion, intra and residual prediction, using 8x8 transform size with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decoding of EI, EP and EB coded slices of spatial and temporal enhancement layers, enabling inter-layer motion, intra and residual prediction, using 8x8 transform size with CABAC parsing.</w:t>
      </w:r>
    </w:p>
    <w:p w:rsidR="006B102A" w:rsidRPr="001152BA" w:rsidRDefault="00CD65E6" w:rsidP="001C6736">
      <w:pPr>
        <w:pStyle w:val="4"/>
        <w:ind w:left="0" w:firstLine="0"/>
      </w:pPr>
      <w:r w:rsidRPr="00791CE9">
        <w:t>6.6.31.8</w:t>
      </w:r>
      <w:r w:rsidRPr="00791CE9">
        <w:tab/>
        <w:t>Test bitstream #SVCHST-2</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0. entropy_coding_mode_flag is equal to 1, specifying the CABAC parsing process. pic_order_cnt_type is equal to 0. gaps_in_frame_num_value_allowed_flag is equal to 1. Reference picture list reordering and memory management control operations are used. transform_8x8_mode_flag is equal to 1, specifying that 8x8 transform decoding process may be in use. DependencyIdMax is equal to 2, TemporalIdMax is equal to 2 and DQIdMax is equal to 32. extended_spatial_scalability is equal to 0. SpatialResolutionChangeFlag is equal to 0. no_inter_layer_pred_flag is equal to 0. discardable_flag is equal to 1 for dependency representation with dependency_id equal to 1. seq_tcoeff_level_prediction_flag is equal to 0. slice_header_restriction_flag is equal to 1. slice_skip_flag is equal to 0. adaptive_base_mode_flag is equal to 1 for dependency representation with dependency_id equal to 1, specifying enabling inter-layer motion and intra prediction. adaptive_residual_prediction_flag is equal to 1 for dependency representation with dependency_id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EP and EB coded slices of spatial enhancement layers, enabling inter-layer motion, intra and residual prediction, using 8x8 transform size with CABAC parsing, with discardable_flag equal to 1.</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decoding of EI, EP and EB coded slices of spatial enhancement layers, enabling inter-layer motion, intra and residual prediction, using 8x8 transform size with CABAC parsing, with discardable_flag equal to 1.</w:t>
      </w:r>
    </w:p>
    <w:p w:rsidR="006B102A" w:rsidRPr="001152BA" w:rsidRDefault="00CD65E6" w:rsidP="001C6736">
      <w:pPr>
        <w:pStyle w:val="4"/>
        <w:ind w:left="0" w:firstLine="0"/>
      </w:pPr>
      <w:r w:rsidRPr="00791CE9">
        <w:lastRenderedPageBreak/>
        <w:t>6.6.31.9</w:t>
      </w:r>
      <w:r w:rsidRPr="00791CE9">
        <w:tab/>
        <w:t>Test bitstream #SVCHST-3</w:t>
      </w:r>
    </w:p>
    <w:p w:rsidR="006B102A" w:rsidRPr="001152BA" w:rsidRDefault="00CD65E6" w:rsidP="006B102A">
      <w:r w:rsidRPr="00791CE9">
        <w:rPr>
          <w:b/>
        </w:rPr>
        <w:t>Specification</w:t>
      </w:r>
      <w:r w:rsidRPr="00791CE9">
        <w:t>: All slices are coded as I, P, B, EI, EP or EB slices. Each dependency representation contains only one slice. disable_deblocking_filter_idc is equal to 0, specifying enabling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slice_qp_delta is equal to a non-zero value to change the quantizer scale at each slice. mb_adaptive_frame_field_coding is equal to 1 for dependency representation with dependency_id equal to 0. DependencyIdMax is equal to 2, TemporalIdMax is equal to 4 and DQIdMax is equal to 32. extended_spatial_scalability is equal to 1. SpatialResolutionChangeFlag is equal to 1. no_inter_layer_pred_flag is equal to 0. discardable_flag is equal to 1 for dependency representation with dependency_id equal to 1. seq_tcoeff_level_prediction_flag is equal to 0. slice_header_restriction_flag is equal to 1. slice_skip_flag is equal to 0. adaptive_base_mode_flag is equal to 1, specifying enabling inter-layer motion and intra prediction. adaptive_motion_prediction_flag is equal to 1, specifying enabling inter-layer motion prediction. adaptive_residual_prediction_flag is equal to 1, specifying enabling inter-layer residual prediction. inter_layer_deblocking_filter_idc is equal to 0, specifying enabling of the deblocking filter process for inter-layer intra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Interlace-to-progressive inter-layer prediction with mb_adaptive_frame_field_coding=1, reference picture list reordering, memory management control operations and decoding of EI, EP and EB coded slices of spatial enhancement layers, enabling inter-layer motion, intra and residual prediction, sequence level geometrical parameters, deblocking filter for inter-layer intra prediction, using 8x8 transform size with CABAC parsing and non-zero values of slice_qp_delta.</w:t>
      </w:r>
    </w:p>
    <w:p w:rsidR="006B102A" w:rsidRPr="001152BA" w:rsidRDefault="00CD65E6" w:rsidP="006B102A">
      <w:r w:rsidRPr="00791CE9">
        <w:rPr>
          <w:b/>
        </w:rPr>
        <w:t>Purpose</w:t>
      </w:r>
      <w:r w:rsidRPr="00791CE9">
        <w:t>: Check that the decoder can properly handle interlace-to-progressive inter-layer prediction with mb_adaptive_frame_field_coding=1, reference picture list reordering, memory management control operations and decoding of EI, EP and EB coded slices of spatial enhancement layers, enabling inter-layer motion, intra and residual prediction, sequence level geometrical parameters, deblocking filter for inter-layer intra prediction, using 8x8 transform size with CABAC parsing and non-zero values of slice_qp_delta.</w:t>
      </w:r>
    </w:p>
    <w:p w:rsidR="006B102A" w:rsidRPr="001152BA" w:rsidRDefault="00CD65E6" w:rsidP="001C6736">
      <w:pPr>
        <w:pStyle w:val="4"/>
        <w:ind w:left="0" w:firstLine="0"/>
      </w:pPr>
      <w:r w:rsidRPr="00791CE9">
        <w:t>6.6.31.10</w:t>
      </w:r>
      <w:r w:rsidRPr="00791CE9">
        <w:tab/>
        <w:t xml:space="preserve">  Test bitstream #SVCHST-4</w:t>
      </w:r>
    </w:p>
    <w:p w:rsidR="006B102A" w:rsidRPr="001152BA" w:rsidRDefault="00CD65E6" w:rsidP="006B102A">
      <w:r w:rsidRPr="00791CE9">
        <w:rPr>
          <w:b/>
        </w:rPr>
        <w:t>Specification</w:t>
      </w:r>
      <w:r w:rsidRPr="00791CE9">
        <w:t>: All slices are coded as I, P, B, EI, EP or EB slices. Each dependency representation contains only one slice. disable_deblocking_filter_idc is equal to 0, specifying enabling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slice_qp_delta is equal to a non-zero value to change the quantizer scale at each slice. mb_adaptive_frame_field_coding is equal to 1 for dependency representation with dependency_id equal to 0. DependencyIdMax is equal to 2, TemporalIdMax is equal to 2 and DQIdMax is equal to 32. extended_spatial_scalability is equal to 1. SpatialResolutionChangeFlag is equal to 1. no_inter_layer_pred_flag is equal to 0. discardable_flag is equal to 1 for dependency representation with dependency_id equal to 1. seq_tcoeff_level_prediction_flag is equal to 0. slice_header_restriction_flag is equal to 1. slice_skip_flag is equal to 0. adaptive_base_mode_flag is equal to 1, specifying enabling inter-layer motion and intra prediction. adaptive_motion_prediction_flag is equal to 1, specifying enabling inter-layer motion prediction. adaptive_residual_prediction_flag is equal to 1, specifying enabling inter-layer residual prediction. inter_layer_deblocking_filter_idc is equal to 0, specifying enabling of the deblocking filter process for inter-layer intra prediction.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Interlace-to-progressive inter-layer prediction with mb_adaptive_frame_field_coding=1, reference picture list reordering, memory management control operations and decoding of EI, EP and EB coded slices of spatial enhancement layers, enabling inter-layer motion, intra and residual prediction, sequence level geometrical parameters, deblocking filter for inter-layer intra prediction, using 8x8 transform size with CABAC parsing and non-zero values of slice_qp_delta.</w:t>
      </w:r>
    </w:p>
    <w:p w:rsidR="006B102A" w:rsidRPr="001152BA" w:rsidRDefault="00CD65E6" w:rsidP="006B102A">
      <w:r w:rsidRPr="00791CE9">
        <w:rPr>
          <w:b/>
        </w:rPr>
        <w:t>Purpose</w:t>
      </w:r>
      <w:r w:rsidRPr="00791CE9">
        <w:t>: Check that the decoder can properly handle interlace-to-progressive inter-layer prediction with mb_adaptive_frame_field_coding=1, reference picture list reordering, memory management control operations and decoding of EI, EP and EB coded slices of spatial enhancement layers, enabling inter-layer motion, intra and residual prediction, sequence level geometrical parameters, deblocking filter for inter-layer intra prediction, using 8x8 transform size with CABAC parsing and non-zero values of slice_qp_delta.</w:t>
      </w:r>
    </w:p>
    <w:p w:rsidR="006B102A" w:rsidRPr="001152BA" w:rsidRDefault="00CD65E6" w:rsidP="001C6736">
      <w:pPr>
        <w:pStyle w:val="4"/>
        <w:ind w:left="0" w:firstLine="0"/>
      </w:pPr>
      <w:r w:rsidRPr="00791CE9">
        <w:t>6.6.31.11</w:t>
      </w:r>
      <w:r w:rsidRPr="00791CE9">
        <w:tab/>
        <w:t xml:space="preserve">  Test bitstream #SVCHMTS-1</w:t>
      </w:r>
    </w:p>
    <w:p w:rsidR="006B102A" w:rsidRPr="001152BA" w:rsidRDefault="00CD65E6" w:rsidP="006B102A">
      <w:r w:rsidRPr="00791CE9">
        <w:rPr>
          <w:b/>
        </w:rPr>
        <w:t>Specification</w:t>
      </w:r>
      <w:r w:rsidRPr="00791CE9">
        <w:t xml:space="preserve">: All slices are coded as I, P, EI, EP or EB slices. Each layer representation contains only one slice. disable_deblocking_filter_idc is equal to 0. entropy_coding_mode_flag is equal to 1, specifying the CABAC parsing </w:t>
      </w:r>
      <w:r w:rsidRPr="00791CE9">
        <w:lastRenderedPageBreak/>
        <w:t>process. pic_order_cnt_type is equal to 0. gaps_in_frame_num_value_allowed_flag is equal to 1. Reference picture list reordering and memory management control operations are used. transform_8x8_mode_flag is equal to 1, specifying that 8x8 transform decoding process may be in use. SEI messages are included in the bitstream. DependencyIdMax is equal to 1, TemporalIdMax is equal to 2 and DQIdMax is equal to 16. extended_spatial_scalability is equal to 0. SpatialResolutionChangeFlag is equal to 0 for layer representations with dependency_id equal to 0 and quality_id equal to 1 and 2, and for layer representation with dependency_id equal to 1 and quality_id equal to 1. SpatialResolutionChangeFlag is equal to 1 for layer representations with dependency_id equal to 1 and quality_id equal to 0. no_inter_layer_pred_flag is equal to 0. use_ref_base_pic_flag may be equal to 1, specifying that reference base pictures may be used as reference pictures for the inter prediction process. discardable_flag is equal to 1 for layer representations with dependency_id equal to 1 and quality_id equal to 1 and for layer representations with dependency_id equal to 0 and quality_id equal to 2. seq_tcoeff_level_prediction_flag is equal to 0. slice_header_restriction_flag is equal to 0 and store_ref_base_pic_flag may be equal to 1, specifying that the reference base picture may be used for inter prediction of following pictures in decoding order. slice_skip_flag is equal to 0. adaptive_base_mode_flag is equal to 1, specifying enabling inter-layer motion and intra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Gaps in frame_num, reference picture list reordering, memory management control operations and decoding of EI, EP and EB coded slices of quality, spatial and temporal enhancement layers, with quality layer information SEI messages and key pictures, enabling inter-layer motion, intra and residual prediction, using 8x8 transform size with CABAC parsing, with discardable_flag equal to 1.</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decoding of EI, EP and EB coded slices of quality, spatial and temporal enhancement layers, with quality layer information SEI messages and key pictures, enabling inter-layer motion, intra and residual prediction, using 8x8 transform size with CABAC parsing, with discardable_flag equal to 1.</w:t>
      </w:r>
    </w:p>
    <w:p w:rsidR="006B102A" w:rsidRPr="001152BA" w:rsidRDefault="00CD65E6" w:rsidP="001C6736">
      <w:pPr>
        <w:pStyle w:val="4"/>
      </w:pPr>
      <w:r w:rsidRPr="00791CE9">
        <w:t>6.6.31.12</w:t>
      </w:r>
      <w:r w:rsidRPr="00791CE9">
        <w:tab/>
        <w:t xml:space="preserve">  Test bitstream #SVCHMTS-2</w:t>
      </w:r>
    </w:p>
    <w:p w:rsidR="006B102A" w:rsidRPr="001152BA" w:rsidRDefault="00CD65E6" w:rsidP="006B102A">
      <w:r w:rsidRPr="00791CE9">
        <w:rPr>
          <w:b/>
        </w:rPr>
        <w:t>Specification</w:t>
      </w:r>
      <w:r w:rsidRPr="00791CE9">
        <w:t>: All slices are coded as I, P, EI, EP or EB slices. Each layer representation contains only one slice. disable_deblocking_filter_idc is equal to 1, specifying disabling of the deblocking filter process. entropy_coding_mode_flag is equal to 1, specifying the CABAC parsing process. pic_order_cnt_type is equal to 0. Reference picture list reordering and memory management control operations are used. transform_8x8_mode_flag is equal to 1, specifying that 8x8 transform decoding process may be in use. DependencyIdMax is equal to 1, TemporalIdMax is equal to 2 and DQIdMax is equal to 16. extended_spatial_scalability is equal to 0. SpatialResolutionChangeFlag is equal to 0 for layer representation with dependency_id equal to 0 and quality_id equal to 1. SpatialResolutionChangeFlag is equal to 1 for layer representation with dependency_id equal to 1 and quality_id equal to 0. no_inter_layer_pred_flag is equal to 0. seq_tcoeff_level_prediction_flag is equal to 0. tcoeff_level_prediction_flag is equal to 1, specifying that an alternative inter-layer prediction process is applied on a macroblock basis. slice_header_restriction_flag is equal to 1. slice_skip_flag is equal to 0. default_base_mode_flag is equal to 1, specifying inter-layer motion and intra prediction. default_residual_prediction_flag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EP and EB coded slices of quality and spatial enhancement layers, using either an alternative inter-layer prediction process by macroblock for translation to an AVC bitstream or inter-layer motion and intra prediction, using 8x8 transform size with CABAC parsing.</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decoding of EI, EP and EB coded slices of quality and spatial enhancement layers, using either an alternative inter-layer prediction process by macroblock for translation to an AVC bitstream or inter-layer motion and intra prediction, using 8x8 transform size with CABAC parsing.</w:t>
      </w:r>
    </w:p>
    <w:p w:rsidR="006B102A" w:rsidRPr="001152BA" w:rsidRDefault="00CD65E6" w:rsidP="001C6736">
      <w:pPr>
        <w:pStyle w:val="4"/>
        <w:ind w:left="0" w:firstLine="0"/>
      </w:pPr>
      <w:r w:rsidRPr="00791CE9">
        <w:t>6.6.31.13</w:t>
      </w:r>
      <w:r w:rsidRPr="00791CE9">
        <w:tab/>
        <w:t xml:space="preserve">  Test bitstream #SVCHCTS-1</w:t>
      </w:r>
    </w:p>
    <w:p w:rsidR="006B102A" w:rsidRPr="001152BA" w:rsidRDefault="00CD65E6" w:rsidP="006B102A">
      <w:r w:rsidRPr="00791CE9">
        <w:rPr>
          <w:b/>
        </w:rPr>
        <w:t>Specification</w:t>
      </w:r>
      <w:r w:rsidRPr="00791CE9">
        <w:t xml:space="preserve">: All slices are coded as I, P, EI, EP or EB slices. Each dependency representation contains only one slice. disable_deblocking_filter_idc is equal to 0. entropy_coding_mode_flag is equal to 1 for dependency_id representations with dependency_id greater than 1, specifying the CABAC parsing process. pic_order_cnt_type is equal to 0. Reference picture list reordering and memory management control operations are used. transform_8x8_mode_flag is equal to 1 for dependency_id representations with dependency_id greater than 1, specifying that 8x8 transform decoding process may be in use. DependencyIdMax is equal to 5, TemporalIdMax is equal to 2 and DQIdMax is equal to 80. extended_spatial_scalability is equal to 0. SpatialResolutionChangeFlag is equal to 0 for dependency_id representations with dependency_id equal to 1, 2 and 4. SpatialResolutionChangeFlag is equal to 1 for dependency representations with dependency_id equal to 5. no_inter_layer_pred_flag is equal to 1 for dependency representations with dependency_id </w:t>
      </w:r>
      <w:r w:rsidRPr="00791CE9">
        <w:lastRenderedPageBreak/>
        <w:t>equal to 3. discardable_flag is equal to 1 for dependency representations with dependency_id equal to 2, 4 and 5. seq_tcoeff_level_prediction_flag is equal to 0. slice_header_restriction_flag is equal to 1. slice_skip_flag is equal to 1 for dependency_id representations with dependency_id equal to 1. Adaptive_base_mode_flag is equal to 1, enabling inter-layer motion and intra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Reference picture list reordering, memory management control operations and decoding of EI, EP and EB coded slices of spatial enhancement layers, using inter-layer motion, intra and residual prediction, using 8x8 transform size with CABAC parsing, no_inter_layer_pred_flag and discardable_flag equal to 1.</w:t>
      </w:r>
    </w:p>
    <w:p w:rsidR="006B102A" w:rsidRPr="001152BA" w:rsidRDefault="00CD65E6" w:rsidP="006B102A">
      <w:r w:rsidRPr="00791CE9">
        <w:rPr>
          <w:b/>
        </w:rPr>
        <w:t>Purpose</w:t>
      </w:r>
      <w:r w:rsidRPr="00791CE9">
        <w:t>: Check that the decoder can properly handle gaps in frame_num, reference picture list reordering, memory management control operations and decoding of EI, EP and EB coded slices of spatial enhancement layers, using inter-layer motion, intra and residual prediction, using 8x8 transform size with CABAC parsing, no_inter_layer_pred_flag and discardable_flag equal to 1.</w:t>
      </w:r>
    </w:p>
    <w:p w:rsidR="006B102A" w:rsidRPr="001152BA" w:rsidRDefault="00CD65E6" w:rsidP="001C6736">
      <w:pPr>
        <w:pStyle w:val="4"/>
        <w:ind w:left="0" w:firstLine="0"/>
      </w:pPr>
      <w:r w:rsidRPr="00791CE9">
        <w:t>6.6.31.14</w:t>
      </w:r>
      <w:r w:rsidRPr="00791CE9">
        <w:tab/>
        <w:t xml:space="preserve">  Test bitstream #SVCHSTC-1</w:t>
      </w:r>
    </w:p>
    <w:p w:rsidR="006B102A" w:rsidRPr="001152BA" w:rsidRDefault="00CD65E6" w:rsidP="006B102A">
      <w:r w:rsidRPr="00791CE9">
        <w:rPr>
          <w:b/>
        </w:rPr>
        <w:t>Specification</w:t>
      </w:r>
      <w:r w:rsidRPr="00791CE9">
        <w:t>: All slices are coded as I, P, EI, EP or EB slices. Each layer representation contains only one slice. deblocking_filter_control_present_flag is equal to 0. entropy_coding_mode_flag is equal to 1, specifying the CABAC parsing process. pic_order_cnt_type is equal to 0. DependencyIdMax is equal to 2, TemporalIdMax is equal to 3 and DQIdMax is equal to 32. extended_spatial_scalability is equal to 0. SpatialResolutionChangeFlag is equal to 1 for dependency representation with dependency_id equal to 1. SpatialResolutionChangeFlag is equal to 0 for dependency representation with dependency_id equal to 2. no_inter_layer_pred_flag is equal to 0. seq_tcoeff_level_prediction_flag is equal to 0. slice_header_restriction_flag is equal to 0. slice_skip_flag is equal to 0. default_base_mode_flag is equal to 1, specifying inter-layer motion and intra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 EP and EB coded slices of spatial enhancement layers, using inter-layer motion and intra prediction and inter-layer residual prediction in transform and spatial domain, with 8x8 transform size and CABAC parsing.</w:t>
      </w:r>
    </w:p>
    <w:p w:rsidR="006B102A" w:rsidRPr="001152BA" w:rsidRDefault="00CD65E6" w:rsidP="006B102A">
      <w:r w:rsidRPr="00791CE9">
        <w:rPr>
          <w:b/>
        </w:rPr>
        <w:t>Purpose</w:t>
      </w:r>
      <w:r w:rsidRPr="00791CE9">
        <w:t>: Check that the decoder can properly handle EI, EP and EB coded slices of spatial enhancement layers, using inter-layer motion and intra prediction and inter residual prediction in transform and spatial domain, with 8x8 transform size and CABAC parsing.</w:t>
      </w:r>
    </w:p>
    <w:p w:rsidR="006B102A" w:rsidRPr="001152BA" w:rsidRDefault="00CD65E6" w:rsidP="001C6736">
      <w:pPr>
        <w:pStyle w:val="3"/>
      </w:pPr>
      <w:r w:rsidRPr="00791CE9">
        <w:t>6.6.32</w:t>
      </w:r>
      <w:r w:rsidRPr="00791CE9">
        <w:tab/>
        <w:t>Test bitstreams – SVC Profiles: Scalable High Intra Profile 4:2:0 8 bit</w:t>
      </w:r>
    </w:p>
    <w:p w:rsidR="006B102A" w:rsidRPr="001152BA" w:rsidRDefault="00CD65E6" w:rsidP="001C6736">
      <w:pPr>
        <w:pStyle w:val="4"/>
      </w:pPr>
      <w:r w:rsidRPr="00791CE9">
        <w:t>6.6.32.1</w:t>
      </w:r>
      <w:r w:rsidRPr="00791CE9">
        <w:tab/>
        <w:t>Test bitstream #SVCHIS-1</w:t>
      </w:r>
    </w:p>
    <w:p w:rsidR="006B102A" w:rsidRPr="001152BA" w:rsidRDefault="00CD65E6" w:rsidP="006B102A">
      <w:r w:rsidRPr="00791CE9">
        <w:rPr>
          <w:b/>
        </w:rPr>
        <w:t>Specification</w:t>
      </w:r>
      <w:r w:rsidRPr="00791CE9">
        <w:t>: All slices are coded as IDR, or EIDR slices. Each dependency representation can contain more than one slice. disable_deblocking_filter_idc is equal to 1, specifying disabling of the deblocking filter process. entropy_coding_mode_flag is equal to 1, specifying the CABAC parsing process. transform_8x8_mode_flag is equal to 1, specifying that 8x8 transform decoding process may be in use. pic_order_cnt_type is equal to 0. DependencyIdMax is equal to 2, TemporalIdMax is equal to 0 and DQIdMax is equal to 32. extended_spatial_scalability is equal to 0. SpatialResolutionChangeFlag is equal to 1. no_inter_layer_pred_flag is equal to 0. seq_tcoeff_level_prediction_flag is equal to 0. slice_skip_flag is equal to 0. adaptive_base_mode_flag is equal to 1, specifying enabling inter-layer motion and intra prediction. adaptive_motion_prediction_flag is equal to 1, specifying enabling inter-layer motion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EIDR coded slices of spatial enhancement layers, 8x8 transform size with inter-layer intra prediction, using CABAC parsing.</w:t>
      </w:r>
    </w:p>
    <w:p w:rsidR="006B102A" w:rsidRPr="001152BA" w:rsidRDefault="00CD65E6" w:rsidP="006B102A">
      <w:r w:rsidRPr="00791CE9">
        <w:rPr>
          <w:b/>
        </w:rPr>
        <w:t>Purpose</w:t>
      </w:r>
      <w:r w:rsidRPr="00791CE9">
        <w:t>: Check that the decoder can properly handle EIDR coded slices of spatial enhancement layers, 8x8 transform size with inter-layer intra prediction, using CABAC parsing.</w:t>
      </w:r>
    </w:p>
    <w:p w:rsidR="006B102A" w:rsidRPr="001152BA" w:rsidRDefault="00CD65E6" w:rsidP="001C6736">
      <w:pPr>
        <w:pStyle w:val="4"/>
      </w:pPr>
      <w:r w:rsidRPr="00791CE9">
        <w:t>6.6.32.2</w:t>
      </w:r>
      <w:r w:rsidRPr="00791CE9">
        <w:tab/>
        <w:t>Test bitstream #SVCHIS-2</w:t>
      </w:r>
    </w:p>
    <w:p w:rsidR="006B102A" w:rsidRPr="001152BA" w:rsidRDefault="00CD65E6" w:rsidP="006B102A">
      <w:r w:rsidRPr="00791CE9">
        <w:rPr>
          <w:b/>
        </w:rPr>
        <w:t>Specification</w:t>
      </w:r>
      <w:r w:rsidRPr="00791CE9">
        <w:t xml:space="preserve">: All slices are coded as IDR, or EIDR slices. Each dependency representation can contain more than one slice. deblocking_filter_control_present_flag is equal to 0. entropy_coding_mode_flag is equal to 0, specifying the CAVLC parsing process. transform_8x8_mode_flag is equal to 1, specifying that 8x8 transform decoding process may be in use. pic_order_cnt_type is equal to 0. DependencyIdMax is equal to 2, TemporalIdMax is equal to 0 and DQIdMax is equal to 32. extended_spatial_scalability is equal to 1, specifying sending geometrical parameters in the sequence parameter set. SpatialResolutionChangeFlag is equal to 1 for the dependency representation with </w:t>
      </w:r>
      <w:r w:rsidRPr="00791CE9">
        <w:lastRenderedPageBreak/>
        <w:t>dependency_id equal to 1. SpatialResolutionChangeFlag is equal to 1 for the dependency representation with dependency_id equal to 2. no_inter_layer_pred_flag is equal to 0. seq_tcoeff_level_prediction_flag is equal to 0. slice_skip_flag is equal to 0. adaptive_base_mode_flag is equal to 1, specifying enabling inter-layer motion and intra prediction. adaptive_motion_prediction_flag is equal to 1, specifying enabling inter-layer motion prediction. adaptive_residual_prediction_flag is equal to 1, specifying enabling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EIDR coded slices of spatial enhancement layers, 8x8 transform size with inter-layer intra and residual prediction, sequence level geometrical parameters, with CAVLC parsing.</w:t>
      </w:r>
    </w:p>
    <w:p w:rsidR="006B102A" w:rsidRPr="001152BA" w:rsidRDefault="00CD65E6" w:rsidP="006B102A">
      <w:r w:rsidRPr="00791CE9">
        <w:rPr>
          <w:b/>
        </w:rPr>
        <w:t>Purpose</w:t>
      </w:r>
      <w:r w:rsidRPr="00791CE9">
        <w:t>: Check that the decoder can properly handle EIDR coded slices of spatial enhancement layers, 8x8 transform size with inter-layer intra, sequence level geometrical parameters, with CAVLC parsing.</w:t>
      </w:r>
    </w:p>
    <w:p w:rsidR="006B102A" w:rsidRPr="001152BA" w:rsidRDefault="00CD65E6" w:rsidP="001C6736">
      <w:pPr>
        <w:pStyle w:val="4"/>
        <w:ind w:left="0" w:firstLine="0"/>
      </w:pPr>
      <w:r w:rsidRPr="00791CE9">
        <w:t>6.6.32.3</w:t>
      </w:r>
      <w:r w:rsidRPr="00791CE9">
        <w:tab/>
        <w:t>Test bitstream #SVCHIS-3</w:t>
      </w:r>
    </w:p>
    <w:p w:rsidR="006B102A" w:rsidRPr="001152BA" w:rsidRDefault="00CD65E6" w:rsidP="006B102A">
      <w:r w:rsidRPr="00791CE9">
        <w:rPr>
          <w:b/>
        </w:rPr>
        <w:t>Specification</w:t>
      </w:r>
      <w:r w:rsidRPr="00791CE9">
        <w:t>: All slices are coded as IDR, or EIDR slices. Each dependency representation can contain more than one slice. deblocking_filter_control_present_flag is equal to 0, specifying disabling of the deblocking filter process. entropy_coding_mode_flag is equal to 1, specifying the CABAC parsing process. transform_8x8_mode_flag is equal to 1, specifying that 8x8 transform decoding process may be in use. pic_order_cnt_type is equal to 0. DependencyIdMax is equal to 2, TemporalIdMax is equal to 0 and DQIdMax is equal to 32. extended_spatial_scalability is equal to 1, specifying sending geometrical parameters in the sequence parameter set. SpatialResolutionChangeFlag is equal to 1 for the dependency representation with dependency_id equal to 1. SpatialResolutionChangeFlag is equal to 1 for the dependency representation with dependency_id equal to 2. no_inter_layer_pred_flag is equal to 1, specifying disabling inter-layer prediction. seq_tcoeff_level_prediction_flag is equal to 0.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EIDR coded slices of spatial enhancement layers, without inter-layer prediction, sequence level geometrical parameters using 8x8 transform size with CABAC parsing.</w:t>
      </w:r>
    </w:p>
    <w:p w:rsidR="006B102A" w:rsidRPr="001152BA" w:rsidRDefault="00CD65E6" w:rsidP="006B102A">
      <w:r w:rsidRPr="00791CE9">
        <w:rPr>
          <w:b/>
        </w:rPr>
        <w:t>Purpose</w:t>
      </w:r>
      <w:r w:rsidRPr="00791CE9">
        <w:t>: Check that the decoder can properly handle EIDR coded slices of spatial enhancement layers, without inter-layer prediction, sequence level geometrical parameters using 8x8 transform size with CABAC parsing.</w:t>
      </w:r>
    </w:p>
    <w:p w:rsidR="006B102A" w:rsidRPr="001152BA" w:rsidRDefault="00CD65E6" w:rsidP="001C6736">
      <w:pPr>
        <w:pStyle w:val="4"/>
        <w:ind w:left="0" w:firstLine="0"/>
      </w:pPr>
      <w:r w:rsidRPr="00791CE9">
        <w:t>6.6.32.4</w:t>
      </w:r>
      <w:r w:rsidRPr="00791CE9">
        <w:tab/>
        <w:t>Test bitstream #SVCHICS-1</w:t>
      </w:r>
    </w:p>
    <w:p w:rsidR="006B102A" w:rsidRPr="001152BA" w:rsidRDefault="00CD65E6" w:rsidP="006B102A">
      <w:r w:rsidRPr="00791CE9">
        <w:rPr>
          <w:b/>
        </w:rPr>
        <w:t>Specification</w:t>
      </w:r>
      <w:r w:rsidRPr="00791CE9">
        <w:t>: All slices are coded as IDR, or EIDR slices. Each dependency representation contains only one slice. deblocking_filter_control_present_flag is equal to 0. entropy_coding_mode_flag is equal to 1, specifying the CABAC parsing process. pic_order_cnt_type is equal to 0. DependencyIdMax is equal to 2, TemporalIdMax is equal to 0 and DQIdMax is equal to 32. extended_spatial_scalability is equal to 0. SpatialResolutionChangeFlag is equal to 0 for dependency representations with dependency_id equal to 1 and 3. SpatialResolutionChangeFlag is equal to 1 for the dependency representation with dependency_id equal to 2. no_inter_layer_pred_flag is equal to 0. tcoeff_level_prediction_flag is equal to 1 for dependency representation with dependency_id equal to 1, specifying that an alternative inter-layer prediction process is applied on a macroblock basis. seq_tcoeff_level_prediction_flag is equal to 1 for dependency representation with dependency_id equal to 2 and 3. slice_header_restriction_flag is equal to 0. slice_skip_flag is equal to 0. default_base_mode_flag is equal to 1, specifying inter-layer intra prediction. adaptive_residual_prediction_flag is equal to 1, specifying inter-layer residual prediction. inter_layer_deblocking_filter_control_present_flag is equal to 0. All NAL units are encapsulated into the byte stream format specified in Annex B in ITU</w:t>
      </w:r>
      <w:r w:rsidRPr="00791CE9">
        <w:noBreakHyphen/>
        <w:t>T H.264 | ISO/IEC 14496</w:t>
      </w:r>
      <w:r w:rsidRPr="00791CE9">
        <w:noBreakHyphen/>
        <w:t>10.</w:t>
      </w:r>
    </w:p>
    <w:p w:rsidR="006B102A" w:rsidRPr="001152BA" w:rsidRDefault="00CD65E6" w:rsidP="006B102A">
      <w:r w:rsidRPr="00791CE9">
        <w:rPr>
          <w:b/>
        </w:rPr>
        <w:t>Functional stage</w:t>
      </w:r>
      <w:r w:rsidRPr="00791CE9">
        <w:t>: Decoding of EIDR coded slices of quality enhancement layers, using an alternative inter-layer prediction process by macroblock for translation to an AVC bitstream, and spatial enhancement layers, using inter-layer intra and residual prediction, with deblocking filter for inter-layer intra prediction and CABAC parsing.</w:t>
      </w:r>
    </w:p>
    <w:p w:rsidR="006B102A" w:rsidRPr="001152BA" w:rsidRDefault="00CD65E6" w:rsidP="006B102A">
      <w:r w:rsidRPr="00791CE9">
        <w:rPr>
          <w:b/>
        </w:rPr>
        <w:t>Purpose</w:t>
      </w:r>
      <w:r w:rsidRPr="00791CE9">
        <w:t>: Check that the decoder can properly handle EIDR coded slices of quality enhancement layers, using an alternative inter-layer prediction process by macroblock for translation to an AVC bitstream, and spatial enhancement layers, using inter-layer intra and residual prediction, with deblocking filter for inter-layer intra prediction and CABAC parsing.</w:t>
      </w:r>
    </w:p>
    <w:p w:rsidR="006B102A" w:rsidRPr="001152BA" w:rsidRDefault="00CD65E6" w:rsidP="001C6736">
      <w:pPr>
        <w:pStyle w:val="3"/>
      </w:pPr>
      <w:r w:rsidRPr="00791CE9">
        <w:t>6.6.33</w:t>
      </w:r>
      <w:r w:rsidRPr="00791CE9">
        <w:tab/>
        <w:t>Test bitstreams – Multiview High Profile</w:t>
      </w:r>
    </w:p>
    <w:p w:rsidR="006B102A" w:rsidRPr="001152BA" w:rsidRDefault="00CD65E6" w:rsidP="001C6736">
      <w:pPr>
        <w:pStyle w:val="4"/>
      </w:pPr>
      <w:r w:rsidRPr="00791CE9">
        <w:t>6.6.33.1</w:t>
      </w:r>
      <w:r w:rsidRPr="00791CE9">
        <w:tab/>
        <w:t>Test bitstream #MVCDS-1</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num_anchor_refs_lX and num_non_anchor_refs_lX are equal to 0. All NAL units are encapsulated into the byte stream format specified in Annex B in ITU-T H.264 | ISO/IEC 14496-10.</w:t>
      </w:r>
    </w:p>
    <w:p w:rsidR="006B102A" w:rsidRPr="001152BA" w:rsidRDefault="00CD65E6" w:rsidP="006B102A">
      <w:pPr>
        <w:rPr>
          <w:rFonts w:cs="Arial"/>
        </w:rPr>
      </w:pPr>
      <w:r w:rsidRPr="00791CE9">
        <w:rPr>
          <w:rFonts w:cs="Arial"/>
          <w:b/>
        </w:rPr>
        <w:lastRenderedPageBreak/>
        <w:t>Functional stage</w:t>
      </w:r>
      <w:r w:rsidRPr="00791CE9">
        <w:rPr>
          <w:rFonts w:cs="Arial"/>
        </w:rPr>
        <w:t>: Decoding of two views without inter-prediction or inter-view prediction.</w:t>
      </w:r>
    </w:p>
    <w:p w:rsidR="006B102A" w:rsidRPr="001152BA" w:rsidRDefault="00CD65E6" w:rsidP="006B102A">
      <w:pPr>
        <w:rPr>
          <w:rFonts w:cs="Arial"/>
        </w:rPr>
      </w:pPr>
      <w:r w:rsidRPr="00791CE9">
        <w:rPr>
          <w:rFonts w:cs="Arial"/>
          <w:b/>
        </w:rPr>
        <w:t>Purpose</w:t>
      </w:r>
      <w:r w:rsidRPr="00791CE9">
        <w:rPr>
          <w:rFonts w:cs="Arial"/>
        </w:rPr>
        <w:t>: Check that the decoder can properly decode multiple view components.</w:t>
      </w:r>
    </w:p>
    <w:p w:rsidR="006B102A" w:rsidRPr="001152BA" w:rsidRDefault="00CD65E6" w:rsidP="001C6736">
      <w:pPr>
        <w:pStyle w:val="4"/>
      </w:pPr>
      <w:r w:rsidRPr="00791CE9">
        <w:t>6.6.33.2</w:t>
      </w:r>
      <w:r w:rsidRPr="00791CE9">
        <w:tab/>
        <w:t>Test bitstream #MVCDS-2</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num_anchor_refs_lX and num_non_anchor_refs_lX are equal to 0.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two views with inter-prediction, but without inter-view prediction.</w:t>
      </w:r>
    </w:p>
    <w:p w:rsidR="006B102A" w:rsidRPr="001152BA" w:rsidRDefault="00CD65E6" w:rsidP="006B102A">
      <w:pPr>
        <w:rPr>
          <w:rFonts w:cs="Arial"/>
        </w:rPr>
      </w:pPr>
      <w:r w:rsidRPr="00791CE9">
        <w:rPr>
          <w:rFonts w:cs="Arial"/>
          <w:b/>
        </w:rPr>
        <w:t>Purpose</w:t>
      </w:r>
      <w:r w:rsidRPr="00791CE9">
        <w:rPr>
          <w:rFonts w:cs="Arial"/>
        </w:rPr>
        <w:t xml:space="preserve">: Check that the decoder can properly decode multiple view components with inter-prediction. </w:t>
      </w:r>
    </w:p>
    <w:p w:rsidR="006B102A" w:rsidRPr="001152BA" w:rsidRDefault="00CD65E6" w:rsidP="001C6736">
      <w:pPr>
        <w:pStyle w:val="4"/>
        <w:spacing w:before="136"/>
        <w:ind w:left="0" w:firstLine="0"/>
        <w:rPr>
          <w:rFonts w:cs="Arial"/>
        </w:rPr>
      </w:pPr>
      <w:r w:rsidRPr="00791CE9">
        <w:t>6.6.33.3</w:t>
      </w:r>
      <w:r w:rsidRPr="00791CE9">
        <w:tab/>
      </w:r>
      <w:r w:rsidRPr="00791CE9">
        <w:rPr>
          <w:rFonts w:cs="Arial"/>
        </w:rPr>
        <w:t>Test bitstream #MVCDS-3</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or P slices. Only the first picture is coded as an </w:t>
      </w:r>
      <w:smartTag w:uri="urn:schemas-microsoft-com:office:smarttags" w:element="stockticker">
        <w:r w:rsidRPr="00791CE9">
          <w:rPr>
            <w:rFonts w:cs="Arial"/>
          </w:rPr>
          <w:t>IDR</w:t>
        </w:r>
      </w:smartTag>
      <w:r w:rsidRPr="00791CE9">
        <w:rPr>
          <w:rFonts w:cs="Arial"/>
        </w:rPr>
        <w:t xml:space="preserve"> access unit with all subsequent pictures coded as anchor access units. Each view component contains only one slice. num_views_minus1 is equal to 1. num_anchor_refs_l0 is equal to 1, num_anchor_refs_l1 is equal to 0, and num_non_anchor_refs_lX is equal to 0.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two views with inter-view prediction in anchor pictures, but without inter-prediction within views.</w:t>
      </w:r>
    </w:p>
    <w:p w:rsidR="006B102A" w:rsidRPr="001152BA" w:rsidRDefault="00CD65E6" w:rsidP="006B102A">
      <w:pPr>
        <w:rPr>
          <w:rFonts w:cs="Arial"/>
        </w:rPr>
      </w:pPr>
      <w:r w:rsidRPr="00791CE9">
        <w:rPr>
          <w:rFonts w:cs="Arial"/>
          <w:b/>
        </w:rPr>
        <w:t>Purpose</w:t>
      </w:r>
      <w:r w:rsidRPr="00791CE9">
        <w:rPr>
          <w:rFonts w:cs="Arial"/>
        </w:rPr>
        <w:t>: Check that the decoder can properly decode multiple view components with inter-view prediction in anchor pictures.</w:t>
      </w:r>
    </w:p>
    <w:p w:rsidR="006B102A" w:rsidRPr="001152BA" w:rsidRDefault="00CD65E6" w:rsidP="001C6736">
      <w:pPr>
        <w:pStyle w:val="4"/>
        <w:spacing w:before="136"/>
        <w:ind w:left="0" w:firstLine="0"/>
        <w:rPr>
          <w:rFonts w:cs="Arial"/>
        </w:rPr>
      </w:pPr>
      <w:r w:rsidRPr="00791CE9">
        <w:t>6.6.33.4</w:t>
      </w:r>
      <w:r w:rsidRPr="00791CE9">
        <w:tab/>
      </w:r>
      <w:r w:rsidRPr="00791CE9">
        <w:rPr>
          <w:rFonts w:cs="Arial"/>
        </w:rPr>
        <w:t>Test bitstream #MVCDS-4</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num_anchor_refs_l0 is equal to 1, and num_non_anchor_refs_l0 is equal to 0.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two views with inter-prediction, and inter-view prediction in anchor pictures.</w:t>
      </w:r>
    </w:p>
    <w:p w:rsidR="006B102A" w:rsidRPr="001152BA" w:rsidRDefault="00CD65E6" w:rsidP="006B102A">
      <w:pPr>
        <w:rPr>
          <w:rFonts w:cs="Arial"/>
        </w:rPr>
      </w:pPr>
      <w:r w:rsidRPr="00791CE9">
        <w:rPr>
          <w:rFonts w:cs="Arial"/>
          <w:b/>
        </w:rPr>
        <w:t>Purpose</w:t>
      </w:r>
      <w:r w:rsidRPr="00791CE9">
        <w:rPr>
          <w:rFonts w:cs="Arial"/>
        </w:rPr>
        <w:t>: Check that the decoder can properly decode multiple view components with inter-prediction, as well as inter</w:t>
      </w:r>
      <w:r w:rsidRPr="00791CE9">
        <w:rPr>
          <w:rFonts w:cs="Arial"/>
        </w:rPr>
        <w:noBreakHyphen/>
        <w:t>view prediction in anchor pictures.</w:t>
      </w:r>
    </w:p>
    <w:p w:rsidR="006B102A" w:rsidRPr="001152BA" w:rsidRDefault="00CD65E6" w:rsidP="001C6736">
      <w:pPr>
        <w:pStyle w:val="4"/>
        <w:spacing w:before="136"/>
        <w:ind w:left="0" w:firstLine="0"/>
        <w:rPr>
          <w:rFonts w:cs="Arial"/>
        </w:rPr>
      </w:pPr>
      <w:r w:rsidRPr="00791CE9">
        <w:t>6.6.33.5</w:t>
      </w:r>
      <w:r w:rsidRPr="00791CE9">
        <w:tab/>
      </w:r>
      <w:r w:rsidRPr="00791CE9">
        <w:rPr>
          <w:rFonts w:cs="Arial"/>
        </w:rPr>
        <w:t>Test bitstream #MVCDS-5</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num_anchor_refs_l0 and num_non_anchor_refs_l0 are equal to 1.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two views with inter-prediction, and inter-view prediction in both anchor pictures and non-anchor pictures.</w:t>
      </w:r>
    </w:p>
    <w:p w:rsidR="006B102A" w:rsidRPr="001152BA" w:rsidRDefault="00CD65E6" w:rsidP="006B102A">
      <w:pPr>
        <w:rPr>
          <w:rFonts w:cs="Arial"/>
        </w:rPr>
      </w:pPr>
      <w:r w:rsidRPr="00791CE9">
        <w:rPr>
          <w:rFonts w:cs="Arial"/>
          <w:b/>
        </w:rPr>
        <w:t>Purpose</w:t>
      </w:r>
      <w:r w:rsidRPr="00791CE9">
        <w:rPr>
          <w:rFonts w:cs="Arial"/>
        </w:rPr>
        <w:t>: Check that the decoder can properly decode multiple view components with inter-prediction, as well as inter-view prediction in both anchor and non-anchor access units.</w:t>
      </w:r>
    </w:p>
    <w:p w:rsidR="006B102A" w:rsidRPr="001152BA" w:rsidRDefault="00CD65E6" w:rsidP="001C6736">
      <w:pPr>
        <w:pStyle w:val="4"/>
        <w:spacing w:before="136"/>
        <w:ind w:left="0" w:firstLine="0"/>
        <w:rPr>
          <w:rFonts w:cs="Arial"/>
        </w:rPr>
      </w:pPr>
      <w:r w:rsidRPr="00791CE9">
        <w:t>6.6.33.6</w:t>
      </w:r>
      <w:r w:rsidRPr="00791CE9">
        <w:tab/>
      </w:r>
      <w:r w:rsidRPr="00791CE9">
        <w:rPr>
          <w:rFonts w:cs="Arial"/>
        </w:rPr>
        <w:t>Test bitstream #MVCDS-6</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num_anchor_refs_l0 and num_non_anchor_refs_l0 are equal to 1. inter_view_flag is equal to 0 for a subset of non-anchor view components of the base view.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two views with inter-prediction, and inter-view prediction in both anchor pictures and non-anchor pictures.</w:t>
      </w:r>
    </w:p>
    <w:p w:rsidR="006B102A" w:rsidRPr="001152BA" w:rsidRDefault="00CD65E6" w:rsidP="006B102A">
      <w:pPr>
        <w:rPr>
          <w:rFonts w:cs="Arial"/>
        </w:rPr>
      </w:pPr>
      <w:r w:rsidRPr="00791CE9">
        <w:rPr>
          <w:rFonts w:cs="Arial"/>
          <w:b/>
        </w:rPr>
        <w:t>Purpose</w:t>
      </w:r>
      <w:r w:rsidRPr="00791CE9">
        <w:rPr>
          <w:rFonts w:cs="Arial"/>
        </w:rPr>
        <w:t xml:space="preserve">: Check that the decoder can properly decode multiple view components with inter-prediction, as well as inter-view prediction in both anchor and non-anchor access units, with different settings of inter_view_flag in different view components. </w:t>
      </w:r>
    </w:p>
    <w:p w:rsidR="006B102A" w:rsidRPr="001152BA" w:rsidRDefault="00CD65E6" w:rsidP="001C6736">
      <w:pPr>
        <w:pStyle w:val="4"/>
        <w:spacing w:before="136"/>
        <w:ind w:left="0" w:firstLine="0"/>
        <w:rPr>
          <w:rFonts w:cs="Arial"/>
        </w:rPr>
      </w:pPr>
      <w:r w:rsidRPr="00791CE9">
        <w:t>6.6.33.7</w:t>
      </w:r>
      <w:r w:rsidRPr="00791CE9">
        <w:tab/>
      </w:r>
      <w:r w:rsidRPr="00791CE9">
        <w:rPr>
          <w:rFonts w:cs="Arial"/>
        </w:rPr>
        <w:t>Test bitstream #MVCNV-1</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w:t>
      </w:r>
      <w:r w:rsidRPr="00791CE9">
        <w:rPr>
          <w:rFonts w:cs="Arial"/>
        </w:rPr>
        <w:lastRenderedPageBreak/>
        <w:t>component contains only one slice. num_views_minus1 is equal to 2, and the views are denoted as A, B, and C, where view A is the base view, and views B and C are non-base views. View B refers to view A, and view C refers to view B. num_anchor_refs_l0 and num_non_anchor_refs_l0 for view B and C are equal to 1, respectively.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three views with inter-prediction and inter-view prediction in anchor access units and non-anchor pictures.</w:t>
      </w:r>
    </w:p>
    <w:p w:rsidR="006B102A" w:rsidRPr="001152BA" w:rsidRDefault="00CD65E6" w:rsidP="006B102A">
      <w:pPr>
        <w:rPr>
          <w:rFonts w:cs="Arial"/>
        </w:rPr>
      </w:pPr>
      <w:r w:rsidRPr="00791CE9">
        <w:rPr>
          <w:rFonts w:cs="Arial"/>
          <w:b/>
        </w:rPr>
        <w:t>Purpose</w:t>
      </w:r>
      <w:r w:rsidRPr="00791CE9">
        <w:rPr>
          <w:rFonts w:cs="Arial"/>
        </w:rPr>
        <w:t>: Check that the decoder can properly decode three views with inter-prediction, as well as inter-view prediction in anchor access units.</w:t>
      </w:r>
    </w:p>
    <w:p w:rsidR="006B102A" w:rsidRPr="001152BA" w:rsidRDefault="00CD65E6" w:rsidP="001C6736">
      <w:pPr>
        <w:pStyle w:val="4"/>
        <w:spacing w:before="136"/>
        <w:ind w:left="0" w:firstLine="0"/>
        <w:rPr>
          <w:rFonts w:cs="Arial"/>
        </w:rPr>
      </w:pPr>
      <w:r w:rsidRPr="00791CE9">
        <w:t>6.6.33.8</w:t>
      </w:r>
      <w:r w:rsidRPr="00791CE9">
        <w:tab/>
      </w:r>
      <w:r w:rsidRPr="00791CE9">
        <w:rPr>
          <w:rFonts w:cs="Arial"/>
        </w:rPr>
        <w:t>Test bitstream #MVCNV-2</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7, and the views are denoted as A, B, C, D, E, F, G, H, where view A is the base view, and other views are non-base views. View C refers to view A, view B refers to view A and view C, view E refers to view C, view D refers to view C and view E, view G refers to view E, view F refers to view E and view G, and view H refers to view G. num_anchor_refs_l0 and num_non_anchor_refs_l0 for view C, E, G, and H are equal to 1, respectively, and num_anchor_refs_lX (X=0,1) and num_non_anchor_refs_lX (X=0,1) for view B, D, and F are equal to 1, respectively.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eight views with inter-prediction and inter-view prediction in anchor access units and non-anchor pictures.</w:t>
      </w:r>
    </w:p>
    <w:p w:rsidR="006B102A" w:rsidRPr="001152BA" w:rsidRDefault="00CD65E6" w:rsidP="006B102A">
      <w:pPr>
        <w:rPr>
          <w:rFonts w:cs="Arial"/>
        </w:rPr>
      </w:pPr>
      <w:r w:rsidRPr="00791CE9">
        <w:rPr>
          <w:rFonts w:cs="Arial"/>
          <w:b/>
        </w:rPr>
        <w:t>Purpose</w:t>
      </w:r>
      <w:r w:rsidRPr="00791CE9">
        <w:rPr>
          <w:rFonts w:cs="Arial"/>
        </w:rPr>
        <w:t>: Check that the decoder can properly decode eight views with inter-prediction, as well as inter-view prediction in anchor access units.</w:t>
      </w:r>
    </w:p>
    <w:p w:rsidR="006B102A" w:rsidRPr="001152BA" w:rsidRDefault="00CD65E6" w:rsidP="001C6736">
      <w:pPr>
        <w:pStyle w:val="4"/>
        <w:spacing w:before="136"/>
        <w:ind w:left="0" w:firstLine="0"/>
        <w:rPr>
          <w:rFonts w:cs="Arial"/>
        </w:rPr>
      </w:pPr>
      <w:r w:rsidRPr="00791CE9">
        <w:t>6.6.33.9</w:t>
      </w:r>
      <w:r w:rsidRPr="00791CE9">
        <w:tab/>
      </w:r>
      <w:r w:rsidRPr="00791CE9">
        <w:rPr>
          <w:rFonts w:cs="Arial"/>
        </w:rPr>
        <w:t>Test bitstream #MVCNV-3</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2, and the views are denoted as A, B, and C, where view A is the base view, and views B and C are non-base views. View B refers to view A, and view C does not refer to either view A or B, i.e., it is an independently coded non-base view. num_anchor_refs_l0 and num_non_anchor_refs_l0 for view C is equal to 1. All NAL units are encapsulated into the byte stream format specified in Annex B in ITU</w:t>
      </w:r>
      <w:r w:rsidRPr="00791CE9">
        <w:rPr>
          <w:rFonts w:cs="Arial"/>
        </w:rPr>
        <w:noBreakHyphen/>
        <w:t>T H.264 | ISO/IEC 14496-10.</w:t>
      </w:r>
    </w:p>
    <w:p w:rsidR="006B102A" w:rsidRPr="001152BA" w:rsidRDefault="00CD65E6" w:rsidP="006B102A">
      <w:pPr>
        <w:rPr>
          <w:rFonts w:cs="Arial"/>
        </w:rPr>
      </w:pPr>
      <w:r w:rsidRPr="00791CE9">
        <w:rPr>
          <w:rFonts w:cs="Arial"/>
          <w:b/>
        </w:rPr>
        <w:t>Functional stage</w:t>
      </w:r>
      <w:r w:rsidRPr="00791CE9">
        <w:rPr>
          <w:rFonts w:cs="Arial"/>
        </w:rPr>
        <w:t>: Decoding of three views including a base view with inter-prediction, a non-base view with inter-prediction but no inter-view prediction, and a non-base view with inter-view prediction from the base view and non-base view without inter-view prediction.</w:t>
      </w:r>
    </w:p>
    <w:p w:rsidR="006B102A" w:rsidRPr="001152BA" w:rsidRDefault="00CD65E6" w:rsidP="006B102A">
      <w:pPr>
        <w:rPr>
          <w:rFonts w:cs="Arial"/>
        </w:rPr>
      </w:pPr>
      <w:r w:rsidRPr="00791CE9">
        <w:rPr>
          <w:rFonts w:cs="Arial"/>
          <w:b/>
        </w:rPr>
        <w:t>Purpose</w:t>
      </w:r>
      <w:r w:rsidRPr="00791CE9">
        <w:rPr>
          <w:rFonts w:cs="Arial"/>
        </w:rPr>
        <w:t>: Check that the decoder can properly decode a bitstream including a mix of non-base views with and without inter-view prediction.</w:t>
      </w:r>
    </w:p>
    <w:p w:rsidR="006B102A" w:rsidRPr="001152BA" w:rsidRDefault="00CD65E6" w:rsidP="001C6736">
      <w:pPr>
        <w:pStyle w:val="4"/>
        <w:spacing w:before="136"/>
        <w:ind w:left="0" w:firstLine="0"/>
        <w:rPr>
          <w:rFonts w:cs="Arial"/>
        </w:rPr>
      </w:pPr>
      <w:r w:rsidRPr="00791CE9">
        <w:t>6.6.33.10</w:t>
      </w:r>
      <w:r w:rsidRPr="00791CE9">
        <w:tab/>
        <w:t xml:space="preserve">  </w:t>
      </w:r>
      <w:r w:rsidRPr="00791CE9">
        <w:rPr>
          <w:rFonts w:cs="Arial"/>
        </w:rPr>
        <w:t>Test bitstream #MVCNV-4</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or P slices. Only the first picture is coded as an </w:t>
      </w:r>
      <w:smartTag w:uri="urn:schemas-microsoft-com:office:smarttags" w:element="stockticker">
        <w:r w:rsidRPr="00791CE9">
          <w:rPr>
            <w:rFonts w:cs="Arial"/>
          </w:rPr>
          <w:t>IDR</w:t>
        </w:r>
      </w:smartTag>
      <w:r w:rsidRPr="00791CE9">
        <w:rPr>
          <w:rFonts w:cs="Arial"/>
        </w:rPr>
        <w:t xml:space="preserve"> access unit with all subsequent pictures coded as anchor access units. Each view component contains only one slice. num_views_minus1 is equal to 3, and the views are denoted as A, B, C, and D, where view A is the base view, and views B, C and D are non-base views. View B refers to view A, view C refers to view B, and view D refers to view C. num_anchor_refs_l0 is equal to 1, num_anchor_refs_l1 is equal to 0, and num_non_anchor_refs_lX is equal to 0.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four views with inter-view prediction in anchor pictures and subsequent predictions over the views, but without inter-prediction within views.</w:t>
      </w:r>
    </w:p>
    <w:p w:rsidR="006B102A" w:rsidRPr="001152BA" w:rsidRDefault="00CD65E6" w:rsidP="006B102A">
      <w:pPr>
        <w:rPr>
          <w:rFonts w:cs="Arial"/>
        </w:rPr>
      </w:pPr>
      <w:r w:rsidRPr="00791CE9">
        <w:rPr>
          <w:rFonts w:cs="Arial"/>
          <w:b/>
        </w:rPr>
        <w:t>Purpose</w:t>
      </w:r>
      <w:r w:rsidRPr="00791CE9">
        <w:rPr>
          <w:rFonts w:cs="Arial"/>
        </w:rPr>
        <w:t>: Check that the decoder can properly decode multiple view components with inter-view prediction in anchor pictures for a higher number of views.</w:t>
      </w:r>
    </w:p>
    <w:p w:rsidR="006B102A" w:rsidRPr="001152BA" w:rsidRDefault="00CD65E6" w:rsidP="001C6736">
      <w:pPr>
        <w:pStyle w:val="4"/>
      </w:pPr>
      <w:bookmarkStart w:id="779" w:name="_Toc84085789"/>
      <w:r w:rsidRPr="00791CE9">
        <w:t>6.6.33.11</w:t>
      </w:r>
      <w:r w:rsidRPr="00791CE9">
        <w:tab/>
        <w:t xml:space="preserve">  Test bitstream #MVCRP-</w:t>
      </w:r>
      <w:bookmarkEnd w:id="779"/>
      <w:r w:rsidRPr="00791CE9">
        <w:t>1</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pic_order_cnt_type is equal to 0. Reference picture list reordering is used without reordering_of_pic_nums_idc equal to 4 or 5.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Reference picture list reordering of reference pictures used for inter-prediction.</w:t>
      </w:r>
    </w:p>
    <w:p w:rsidR="006B102A" w:rsidRPr="001152BA" w:rsidRDefault="00CD65E6" w:rsidP="006B102A">
      <w:pPr>
        <w:rPr>
          <w:rFonts w:cs="Arial"/>
        </w:rPr>
      </w:pPr>
      <w:r w:rsidRPr="00791CE9">
        <w:rPr>
          <w:rFonts w:cs="Arial"/>
          <w:b/>
        </w:rPr>
        <w:t>Purpose</w:t>
      </w:r>
      <w:r w:rsidRPr="00791CE9">
        <w:rPr>
          <w:rFonts w:cs="Arial"/>
        </w:rPr>
        <w:t>: Check that the decoder handles reference picture list reordering of reference pictures used for inter-prediction.</w:t>
      </w:r>
    </w:p>
    <w:p w:rsidR="006B102A" w:rsidRPr="001152BA" w:rsidRDefault="00CD65E6" w:rsidP="001C6736">
      <w:pPr>
        <w:pStyle w:val="4"/>
      </w:pPr>
      <w:bookmarkStart w:id="780" w:name="_Toc84085790"/>
      <w:r w:rsidRPr="00791CE9">
        <w:lastRenderedPageBreak/>
        <w:t>6.6.33.12</w:t>
      </w:r>
      <w:r w:rsidRPr="00791CE9">
        <w:tab/>
        <w:t xml:space="preserve">  Test bitstream #MVCRP-</w:t>
      </w:r>
      <w:bookmarkEnd w:id="780"/>
      <w:r w:rsidRPr="00791CE9">
        <w:t>2</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pic_order_cnt_type is equal to 0. Memory management control operations are used.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Memory management control operations in context of decoding multiple view components.</w:t>
      </w:r>
    </w:p>
    <w:p w:rsidR="006B102A" w:rsidRPr="001152BA" w:rsidRDefault="00CD65E6" w:rsidP="006B102A">
      <w:pPr>
        <w:rPr>
          <w:rFonts w:cs="Arial"/>
        </w:rPr>
      </w:pPr>
      <w:r w:rsidRPr="00791CE9">
        <w:rPr>
          <w:rFonts w:cs="Arial"/>
          <w:b/>
        </w:rPr>
        <w:t>Purpose</w:t>
      </w:r>
      <w:r w:rsidRPr="00791CE9">
        <w:rPr>
          <w:rFonts w:cs="Arial"/>
        </w:rPr>
        <w:t>: Check that the decoder handles memory management control operations.</w:t>
      </w:r>
    </w:p>
    <w:p w:rsidR="006B102A" w:rsidRPr="001152BA" w:rsidRDefault="00CD65E6" w:rsidP="001C6736">
      <w:pPr>
        <w:pStyle w:val="4"/>
      </w:pPr>
      <w:bookmarkStart w:id="781" w:name="_Toc84085784"/>
      <w:r w:rsidRPr="00791CE9">
        <w:t>6.6.33.13</w:t>
      </w:r>
      <w:r w:rsidRPr="00791CE9">
        <w:tab/>
        <w:t xml:space="preserve">  Test bitstream #MVCRP-</w:t>
      </w:r>
      <w:bookmarkEnd w:id="781"/>
      <w:r w:rsidRPr="00791CE9">
        <w:t>3</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or P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pic_order_cnt_type is equal to 0. Reference picture list reordering is used including reordering_of_pic_nums_idc equal to 4 and 5.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Reference picture list reordering of reference pictures used for both inter-prediction and inter-view prediction.</w:t>
      </w:r>
    </w:p>
    <w:p w:rsidR="006B102A" w:rsidRPr="001152BA" w:rsidRDefault="00CD65E6" w:rsidP="006B102A">
      <w:pPr>
        <w:rPr>
          <w:rFonts w:cs="Arial"/>
        </w:rPr>
      </w:pPr>
      <w:r w:rsidRPr="00791CE9">
        <w:rPr>
          <w:rFonts w:cs="Arial"/>
          <w:b/>
        </w:rPr>
        <w:t>Purpose</w:t>
      </w:r>
      <w:r w:rsidRPr="00791CE9">
        <w:rPr>
          <w:rFonts w:cs="Arial"/>
        </w:rPr>
        <w:t>: Check that the decoder handles reference picture list reordering of reference pictures used for both inter-prediction and inter-view prediction.</w:t>
      </w:r>
    </w:p>
    <w:p w:rsidR="006B102A" w:rsidRPr="001152BA" w:rsidRDefault="00CD65E6" w:rsidP="001C6736">
      <w:pPr>
        <w:pStyle w:val="4"/>
      </w:pPr>
      <w:bookmarkStart w:id="782" w:name="_Toc84085785"/>
      <w:r w:rsidRPr="00791CE9">
        <w:t>6.6.33.14</w:t>
      </w:r>
      <w:r w:rsidRPr="00791CE9">
        <w:tab/>
        <w:t xml:space="preserve">  Test bitstream #MVCRP-</w:t>
      </w:r>
      <w:bookmarkEnd w:id="782"/>
      <w:r w:rsidRPr="00791CE9">
        <w:t>4</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pic_order_cnt_type is equal to 2. Reference picture list reordering including reordering_of_pic_nums_idc equal to 4 and 5, and memory management control operations, are used. All NAL units are encapsulated into the byte stream format specified in Annex B in ITU</w:t>
      </w:r>
      <w:r w:rsidRPr="00791CE9">
        <w:rPr>
          <w:rFonts w:cs="Arial"/>
        </w:rPr>
        <w:noBreakHyphen/>
        <w:t>T H.264 | ISO/IEC 14496-10.</w:t>
      </w:r>
    </w:p>
    <w:p w:rsidR="006B102A" w:rsidRPr="001152BA" w:rsidRDefault="00CD65E6" w:rsidP="006B102A">
      <w:pPr>
        <w:rPr>
          <w:rFonts w:cs="Arial"/>
        </w:rPr>
      </w:pPr>
      <w:r w:rsidRPr="00791CE9">
        <w:rPr>
          <w:rFonts w:cs="Arial"/>
          <w:b/>
        </w:rPr>
        <w:t>Functional stage</w:t>
      </w:r>
      <w:r w:rsidRPr="00791CE9">
        <w:rPr>
          <w:rFonts w:cs="Arial"/>
        </w:rPr>
        <w:t>: Reference picture list reordering for both inter-prediction and inter-view prediction, and memory management control operations.</w:t>
      </w:r>
    </w:p>
    <w:p w:rsidR="006B102A" w:rsidRPr="001152BA" w:rsidRDefault="00CD65E6" w:rsidP="006B102A">
      <w:pPr>
        <w:rPr>
          <w:rFonts w:cs="Arial"/>
        </w:rPr>
      </w:pPr>
      <w:r w:rsidRPr="00791CE9">
        <w:rPr>
          <w:rFonts w:cs="Arial"/>
          <w:b/>
        </w:rPr>
        <w:t>Purpose</w:t>
      </w:r>
      <w:r w:rsidRPr="00791CE9">
        <w:rPr>
          <w:rFonts w:cs="Arial"/>
        </w:rPr>
        <w:t>: Check that the decoder handles reference picture list reordering and memory management control operations.</w:t>
      </w:r>
    </w:p>
    <w:p w:rsidR="006B102A" w:rsidRPr="001152BA" w:rsidRDefault="00CD65E6" w:rsidP="001C6736">
      <w:pPr>
        <w:pStyle w:val="4"/>
      </w:pPr>
      <w:bookmarkStart w:id="783" w:name="_Toc84085786"/>
      <w:r w:rsidRPr="00791CE9">
        <w:t>6.6.33.15</w:t>
      </w:r>
      <w:r w:rsidRPr="00791CE9">
        <w:tab/>
        <w:t xml:space="preserve">  Test bitstream #MVCRP-</w:t>
      </w:r>
      <w:bookmarkEnd w:id="783"/>
      <w:r w:rsidRPr="00791CE9">
        <w:t>5</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pic_order_cnt_type is equal to 2. gaps_in_frame_num_value_allowed_flag is equal to 1. Reference picture list reordering including reordering_of_pic_nums_idc equal to 4 and 5, and memory management control operations, are used.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Reference picture list reordering and memory management control operations.</w:t>
      </w:r>
    </w:p>
    <w:p w:rsidR="006B102A" w:rsidRPr="001152BA" w:rsidRDefault="00CD65E6" w:rsidP="006B102A">
      <w:pPr>
        <w:rPr>
          <w:rFonts w:cs="Arial"/>
        </w:rPr>
      </w:pPr>
      <w:r w:rsidRPr="00791CE9">
        <w:rPr>
          <w:rFonts w:cs="Arial"/>
          <w:b/>
        </w:rPr>
        <w:t>Purpose</w:t>
      </w:r>
      <w:r w:rsidRPr="00791CE9">
        <w:rPr>
          <w:rFonts w:cs="Arial"/>
        </w:rPr>
        <w:t>: Check that the decoder handles gaps in frame_num, reference picture list reordering and memory management control operations.</w:t>
      </w:r>
    </w:p>
    <w:p w:rsidR="006B102A" w:rsidRPr="001152BA" w:rsidRDefault="00CD65E6" w:rsidP="001C6736">
      <w:pPr>
        <w:pStyle w:val="4"/>
      </w:pPr>
      <w:bookmarkStart w:id="784" w:name="_Toc84085787"/>
      <w:r w:rsidRPr="00791CE9">
        <w:t>6.6.33.16</w:t>
      </w:r>
      <w:r w:rsidRPr="00791CE9">
        <w:tab/>
        <w:t xml:space="preserve">  Test bitstream #MVCRP-</w:t>
      </w:r>
      <w:bookmarkEnd w:id="784"/>
      <w:r w:rsidRPr="00791CE9">
        <w:t>6</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or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pic_order_cnt_type is equal to 0. gaps_in_frame_num_value_allowed_flag is equal to 1. Reference picture list reordering including reordering_of_pic_nums_idc equal to 4 and 5, and memory management control operations, are used. The decoding order is different from the output order.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Reference picture list reordering, memory management control operations and non-increasing PicOrderCnt values.</w:t>
      </w:r>
    </w:p>
    <w:p w:rsidR="006B102A" w:rsidRPr="001152BA" w:rsidRDefault="00CD65E6" w:rsidP="006B102A">
      <w:pPr>
        <w:rPr>
          <w:rFonts w:cs="Arial"/>
        </w:rPr>
      </w:pPr>
      <w:r w:rsidRPr="00791CE9">
        <w:rPr>
          <w:rFonts w:cs="Arial"/>
          <w:b/>
        </w:rPr>
        <w:t>Purpose</w:t>
      </w:r>
      <w:r w:rsidRPr="00791CE9">
        <w:rPr>
          <w:rFonts w:cs="Arial"/>
        </w:rPr>
        <w:t>: Check that the decoder handles reference picture list reordering and memory management control operations. Test output order conformance for non-increasing PicOrderCnt values.</w:t>
      </w:r>
    </w:p>
    <w:p w:rsidR="006B102A" w:rsidRPr="001152BA" w:rsidRDefault="00CD65E6" w:rsidP="001C6736">
      <w:pPr>
        <w:pStyle w:val="4"/>
      </w:pPr>
      <w:r w:rsidRPr="00791CE9">
        <w:lastRenderedPageBreak/>
        <w:t>6.6.33.17</w:t>
      </w:r>
      <w:r w:rsidRPr="00791CE9">
        <w:tab/>
        <w:t xml:space="preserve">  Test bitstream #MVCSPS-1</w:t>
      </w:r>
    </w:p>
    <w:p w:rsidR="006B102A" w:rsidRPr="001152BA" w:rsidRDefault="00CD65E6" w:rsidP="006B102A">
      <w:pPr>
        <w:keepNext/>
        <w:keepLines/>
        <w:rPr>
          <w:rFonts w:cs="Arial"/>
        </w:rPr>
      </w:pPr>
      <w:r w:rsidRPr="00791CE9">
        <w:rPr>
          <w:rFonts w:cs="Arial"/>
          <w:b/>
        </w:rPr>
        <w:t>Specification</w:t>
      </w:r>
      <w:r w:rsidRPr="00791CE9">
        <w:rPr>
          <w:rFonts w:cs="Arial"/>
        </w:rPr>
        <w:t xml:space="preserve">: All slices are coded as I or P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Value of syntax elements in sequence parameter sets for each view vary. All NAL units are encapsulated into the byte stream format specified in Annex B in ITU</w:t>
      </w:r>
      <w:r w:rsidRPr="00791CE9">
        <w:rPr>
          <w:rFonts w:cs="Arial"/>
        </w:rPr>
        <w:noBreakHyphen/>
        <w:t>T H.264 | ISO/IEC 14496-10.</w:t>
      </w:r>
    </w:p>
    <w:p w:rsidR="006B102A" w:rsidRPr="001152BA" w:rsidRDefault="00CD65E6" w:rsidP="006B102A">
      <w:pPr>
        <w:rPr>
          <w:rFonts w:cs="Arial"/>
        </w:rPr>
      </w:pPr>
      <w:r w:rsidRPr="00791CE9">
        <w:rPr>
          <w:rFonts w:cs="Arial"/>
          <w:b/>
        </w:rPr>
        <w:t>Functional stage</w:t>
      </w:r>
      <w:r w:rsidRPr="00791CE9">
        <w:rPr>
          <w:rFonts w:cs="Arial"/>
        </w:rPr>
        <w:t>: Decoding of multiple views with different values of syntax elements in sequence parameter sets.</w:t>
      </w:r>
    </w:p>
    <w:p w:rsidR="006B102A" w:rsidRPr="001152BA" w:rsidRDefault="00CD65E6" w:rsidP="006B102A">
      <w:pPr>
        <w:rPr>
          <w:rFonts w:cs="Arial"/>
        </w:rPr>
      </w:pPr>
      <w:r w:rsidRPr="00791CE9">
        <w:rPr>
          <w:rFonts w:cs="Arial"/>
          <w:b/>
        </w:rPr>
        <w:t>Purpose</w:t>
      </w:r>
      <w:r w:rsidRPr="00791CE9">
        <w:rPr>
          <w:rFonts w:cs="Arial"/>
        </w:rPr>
        <w:t>: Check that the decoder handles variation in sequence parameter sets for each view.</w:t>
      </w:r>
    </w:p>
    <w:p w:rsidR="006B102A" w:rsidRPr="001152BA" w:rsidRDefault="00CD65E6" w:rsidP="001C6736">
      <w:pPr>
        <w:pStyle w:val="4"/>
      </w:pPr>
      <w:r w:rsidRPr="00791CE9">
        <w:t>6.6.33.18</w:t>
      </w:r>
      <w:r w:rsidRPr="00791CE9">
        <w:tab/>
        <w:t xml:space="preserve">  Test bitstream #MVCSPS-2</w:t>
      </w:r>
    </w:p>
    <w:p w:rsidR="006B102A" w:rsidRPr="001152BA" w:rsidRDefault="00CD65E6" w:rsidP="006B102A">
      <w:pPr>
        <w:rPr>
          <w:rFonts w:cs="Arial"/>
        </w:rPr>
      </w:pPr>
      <w:r w:rsidRPr="00791CE9">
        <w:rPr>
          <w:rFonts w:cs="Arial"/>
          <w:b/>
        </w:rPr>
        <w:t>Specification</w:t>
      </w:r>
      <w:r w:rsidRPr="00791CE9">
        <w:rPr>
          <w:rFonts w:cs="Arial"/>
        </w:rPr>
        <w:t xml:space="preserve">: All slices are coded as I or P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7, but only two views in the bitstream.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Decoding of sub-bitstream where num_views_minus1 does not correspond to actual number of views in bitstream.</w:t>
      </w:r>
    </w:p>
    <w:p w:rsidR="006B102A" w:rsidRPr="001152BA" w:rsidRDefault="00CD65E6" w:rsidP="006B102A">
      <w:pPr>
        <w:rPr>
          <w:rFonts w:cs="Arial"/>
        </w:rPr>
      </w:pPr>
      <w:r w:rsidRPr="00791CE9">
        <w:rPr>
          <w:rFonts w:cs="Arial"/>
          <w:b/>
        </w:rPr>
        <w:t>Purpose</w:t>
      </w:r>
      <w:r w:rsidRPr="00791CE9">
        <w:rPr>
          <w:rFonts w:cs="Arial"/>
        </w:rPr>
        <w:t>: Check that the decoder handles bitstreams that have undergone sub-bitstream extraction process.</w:t>
      </w:r>
    </w:p>
    <w:p w:rsidR="006B102A" w:rsidRPr="001152BA" w:rsidRDefault="00CD65E6" w:rsidP="001C6736">
      <w:pPr>
        <w:pStyle w:val="3"/>
      </w:pPr>
      <w:r w:rsidRPr="00791CE9">
        <w:t>6.6.34</w:t>
      </w:r>
      <w:r w:rsidRPr="00791CE9">
        <w:tab/>
        <w:t>Test bitstreams – Stereo High Profile</w:t>
      </w:r>
    </w:p>
    <w:p w:rsidR="006B102A" w:rsidRPr="001152BA" w:rsidRDefault="00CD65E6" w:rsidP="001C6736">
      <w:pPr>
        <w:pStyle w:val="4"/>
      </w:pPr>
      <w:r w:rsidRPr="00791CE9">
        <w:t>6.6.34.1</w:t>
      </w:r>
      <w:r w:rsidRPr="00791CE9">
        <w:tab/>
        <w:t xml:space="preserve">  Test bitstream #MVCICT-1</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num_anchor_refs_l0 and num_non_anchor_refs_l0 are equal to 1. </w:t>
      </w:r>
      <w:r w:rsidRPr="00791CE9">
        <w:t>field_pic_flag</w:t>
      </w:r>
      <w:r w:rsidRPr="00791CE9">
        <w:rPr>
          <w:rFonts w:cs="Arial"/>
        </w:rPr>
        <w:t xml:space="preserve"> is equal to 1 for each picture. Reference picture list reordering is used with reordering_of_pic_nums_idc equal to 4 or 5.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xml:space="preserve">: Decoding of two views with inter-prediction, and each view component is coded as a field picture. </w:t>
      </w:r>
    </w:p>
    <w:p w:rsidR="006B102A" w:rsidRPr="001152BA" w:rsidRDefault="00CD65E6" w:rsidP="006B102A">
      <w:pPr>
        <w:rPr>
          <w:rFonts w:cs="Arial"/>
        </w:rPr>
      </w:pPr>
      <w:r w:rsidRPr="00791CE9">
        <w:rPr>
          <w:rFonts w:cs="Arial"/>
          <w:b/>
        </w:rPr>
        <w:t>Purpose</w:t>
      </w:r>
      <w:r w:rsidRPr="00791CE9">
        <w:rPr>
          <w:rFonts w:cs="Arial"/>
        </w:rPr>
        <w:t>: Check that the decoder handles reference picture list reordering for field pictures.</w:t>
      </w:r>
    </w:p>
    <w:p w:rsidR="006B102A" w:rsidRPr="001152BA" w:rsidRDefault="00CD65E6" w:rsidP="001C6736">
      <w:pPr>
        <w:pStyle w:val="4"/>
        <w:spacing w:before="136"/>
        <w:ind w:left="0" w:firstLine="0"/>
        <w:rPr>
          <w:rFonts w:cs="Arial"/>
        </w:rPr>
      </w:pPr>
      <w:r w:rsidRPr="00791CE9">
        <w:t>6.6.34.2</w:t>
      </w:r>
      <w:r w:rsidRPr="00791CE9">
        <w:tab/>
        <w:t xml:space="preserve">  </w:t>
      </w:r>
      <w:r w:rsidRPr="00791CE9">
        <w:rPr>
          <w:rFonts w:cs="Arial"/>
        </w:rPr>
        <w:t>Test bitstream #MVCICT-2</w:t>
      </w:r>
    </w:p>
    <w:p w:rsidR="006B102A" w:rsidRPr="001152BA" w:rsidRDefault="00CD65E6" w:rsidP="006B102A">
      <w:pPr>
        <w:widowControl w:val="0"/>
        <w:rPr>
          <w:rFonts w:cs="Arial"/>
        </w:rPr>
      </w:pPr>
      <w:r w:rsidRPr="00791CE9">
        <w:rPr>
          <w:rFonts w:cs="Arial"/>
          <w:b/>
        </w:rPr>
        <w:t>Specification</w:t>
      </w:r>
      <w:r w:rsidRPr="00791CE9">
        <w:rPr>
          <w:rFonts w:cs="Arial"/>
        </w:rPr>
        <w:t xml:space="preserve">: All slices are coded as I, P or B slices. Only the first picture is coded as an </w:t>
      </w:r>
      <w:smartTag w:uri="urn:schemas-microsoft-com:office:smarttags" w:element="stockticker">
        <w:r w:rsidRPr="00791CE9">
          <w:rPr>
            <w:rFonts w:cs="Arial"/>
          </w:rPr>
          <w:t>IDR</w:t>
        </w:r>
      </w:smartTag>
      <w:r w:rsidRPr="00791CE9">
        <w:rPr>
          <w:rFonts w:cs="Arial"/>
        </w:rPr>
        <w:t xml:space="preserve"> access unit. Each view component contains only one slice. num_views_minus1 is equal to 1. num_anchor_refs_l0 and num_non_anchor_refs_l0 are equal to 1. mb_adaptive_frame_field_flag is equal to 1. </w:t>
      </w:r>
      <w:r w:rsidR="006B102A" w:rsidRPr="001152BA">
        <w:t>field_pic_flag</w:t>
      </w:r>
      <w:r w:rsidR="006B102A" w:rsidRPr="001152BA">
        <w:rPr>
          <w:rFonts w:cs="Arial"/>
        </w:rPr>
        <w:t xml:space="preserve"> is equal to 0 for each picture. Reference picture list reordering is used with reordering_of_pic_nums_idc </w:t>
      </w:r>
      <w:r w:rsidRPr="00791CE9">
        <w:rPr>
          <w:rFonts w:cs="Arial"/>
        </w:rPr>
        <w:t>equal to 4 or 5. All NAL units are encapsulated into the byte stream format specified in Annex B in ITU-T H.264 | ISO/IEC 14496-10.</w:t>
      </w:r>
    </w:p>
    <w:p w:rsidR="006B102A" w:rsidRPr="001152BA" w:rsidRDefault="00CD65E6" w:rsidP="006B102A">
      <w:pPr>
        <w:rPr>
          <w:rFonts w:cs="Arial"/>
        </w:rPr>
      </w:pPr>
      <w:r w:rsidRPr="00791CE9">
        <w:rPr>
          <w:rFonts w:cs="Arial"/>
          <w:b/>
        </w:rPr>
        <w:t>Functional stage</w:t>
      </w:r>
      <w:r w:rsidRPr="00791CE9">
        <w:rPr>
          <w:rFonts w:cs="Arial"/>
        </w:rPr>
        <w:t xml:space="preserve">: Decoding of two views with inter-prediction, and each view component is coded as a mbaff frame picture. </w:t>
      </w:r>
    </w:p>
    <w:p w:rsidR="006B102A" w:rsidRPr="001152BA" w:rsidRDefault="00CD65E6" w:rsidP="006B102A">
      <w:pPr>
        <w:rPr>
          <w:rFonts w:cs="Arial"/>
        </w:rPr>
      </w:pPr>
      <w:r w:rsidRPr="00791CE9">
        <w:rPr>
          <w:rFonts w:cs="Arial"/>
          <w:b/>
        </w:rPr>
        <w:t>Purpose</w:t>
      </w:r>
      <w:r w:rsidRPr="00791CE9">
        <w:rPr>
          <w:rFonts w:cs="Arial"/>
        </w:rPr>
        <w:t>: Check that the decoder handles reference picture list reordering for mbaff frame pictures.</w:t>
      </w:r>
    </w:p>
    <w:p w:rsidR="006B102A" w:rsidRPr="00791CE9" w:rsidRDefault="00CD65E6" w:rsidP="001C6736">
      <w:pPr>
        <w:pStyle w:val="2"/>
        <w:rPr>
          <w:lang w:eastAsia="ja-JP"/>
        </w:rPr>
      </w:pPr>
      <w:bookmarkStart w:id="785" w:name="_Toc103501398"/>
      <w:bookmarkStart w:id="786" w:name="_Toc111603258"/>
      <w:bookmarkStart w:id="787" w:name="_Toc116462392"/>
      <w:bookmarkStart w:id="788" w:name="_Toc116463421"/>
      <w:bookmarkStart w:id="789" w:name="_Toc116467660"/>
      <w:bookmarkStart w:id="790" w:name="_Toc197321664"/>
      <w:bookmarkStart w:id="791" w:name="_Toc261251395"/>
      <w:bookmarkStart w:id="792" w:name="_Toc265074429"/>
      <w:bookmarkStart w:id="793" w:name="_Toc265587338"/>
      <w:bookmarkStart w:id="794" w:name="_Toc268684391"/>
      <w:bookmarkStart w:id="795" w:name="_Toc310369678"/>
      <w:bookmarkStart w:id="796" w:name="_Toc326647117"/>
      <w:bookmarkStart w:id="797" w:name="_Toc327877322"/>
      <w:bookmarkStart w:id="798" w:name="_Toc474036081"/>
      <w:bookmarkStart w:id="799" w:name="_Toc474036871"/>
      <w:r w:rsidRPr="00791CE9">
        <w:rPr>
          <w:noProof/>
        </w:rPr>
        <w:lastRenderedPageBreak/>
        <w:t>6</w:t>
      </w:r>
      <w:r w:rsidRPr="00791CE9">
        <w:t>.</w:t>
      </w:r>
      <w:r w:rsidRPr="00791CE9">
        <w:rPr>
          <w:noProof/>
        </w:rPr>
        <w:t>7</w:t>
      </w:r>
      <w:r w:rsidRPr="00791CE9">
        <w:tab/>
      </w:r>
      <w:r w:rsidRPr="00791CE9">
        <w:rPr>
          <w:lang w:eastAsia="ja-JP"/>
        </w:rPr>
        <w:t xml:space="preserve">Normative test suites for </w:t>
      </w:r>
      <w:r w:rsidRPr="00791CE9">
        <w:t>ITU</w:t>
      </w:r>
      <w:r w:rsidRPr="00791CE9">
        <w:noBreakHyphen/>
        <w:t>T H.264 | ISO/IEC 14496</w:t>
      </w:r>
      <w:r w:rsidRPr="00791CE9">
        <w:noBreakHyphen/>
        <w:t>10</w:t>
      </w:r>
      <w:bookmarkEnd w:id="785"/>
      <w:bookmarkEnd w:id="786"/>
      <w:bookmarkEnd w:id="787"/>
      <w:bookmarkEnd w:id="788"/>
      <w:bookmarkEnd w:id="789"/>
      <w:bookmarkEnd w:id="790"/>
      <w:bookmarkEnd w:id="791"/>
      <w:bookmarkEnd w:id="792"/>
      <w:bookmarkEnd w:id="793"/>
      <w:bookmarkEnd w:id="794"/>
      <w:bookmarkEnd w:id="795"/>
      <w:bookmarkEnd w:id="796"/>
      <w:bookmarkEnd w:id="797"/>
    </w:p>
    <w:bookmarkEnd w:id="798"/>
    <w:bookmarkEnd w:id="799"/>
    <w:p w:rsidR="006B102A" w:rsidRPr="001152BA" w:rsidRDefault="006B102A" w:rsidP="006B102A">
      <w:pPr>
        <w:keepNext/>
        <w:keepLines/>
        <w:rPr>
          <w:i/>
        </w:rPr>
      </w:pPr>
      <w:r w:rsidRPr="001152BA">
        <w:rPr>
          <w:i/>
        </w:rPr>
        <w:t>Legend:</w:t>
      </w:r>
    </w:p>
    <w:p w:rsidR="006B102A" w:rsidRPr="001152BA" w:rsidRDefault="006B102A" w:rsidP="001C6736">
      <w:pPr>
        <w:keepNext/>
        <w:keepLines/>
        <w:outlineLvl w:val="0"/>
      </w:pPr>
      <w:r w:rsidRPr="001152BA">
        <w:t>X – Bitstream is for static and dynamic test</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0"/>
        <w:gridCol w:w="1527"/>
        <w:gridCol w:w="1320"/>
        <w:gridCol w:w="2213"/>
        <w:gridCol w:w="496"/>
        <w:gridCol w:w="497"/>
        <w:gridCol w:w="497"/>
        <w:gridCol w:w="497"/>
        <w:gridCol w:w="907"/>
        <w:gridCol w:w="759"/>
      </w:tblGrid>
      <w:tr w:rsidR="006B102A" w:rsidRPr="001152BA" w:rsidTr="008A7362">
        <w:trPr>
          <w:cantSplit/>
          <w:tblHeader/>
          <w:jc w:val="center"/>
        </w:trPr>
        <w:tc>
          <w:tcPr>
            <w:tcW w:w="9773" w:type="dxa"/>
            <w:gridSpan w:val="10"/>
            <w:tcBorders>
              <w:top w:val="nil"/>
              <w:left w:val="nil"/>
              <w:right w:val="nil"/>
            </w:tcBorders>
            <w:vAlign w:val="center"/>
          </w:tcPr>
          <w:p w:rsidR="006B102A" w:rsidRPr="001152BA" w:rsidRDefault="00CD65E6" w:rsidP="008A7362">
            <w:pPr>
              <w:pStyle w:val="TableNoTitle"/>
            </w:pPr>
            <w:bookmarkStart w:id="800" w:name="_Ref77951123"/>
            <w:r w:rsidRPr="00791CE9">
              <w:t>Table 1</w:t>
            </w:r>
            <w:bookmarkEnd w:id="800"/>
            <w:r w:rsidRPr="00791CE9">
              <w:t xml:space="preserve"> – Bitstreams for the Constrained Baseline, Baseline, Extended and Main profiles</w:t>
            </w:r>
          </w:p>
        </w:tc>
      </w:tr>
      <w:tr w:rsidR="006B102A" w:rsidRPr="001152BA" w:rsidTr="008A7362">
        <w:trPr>
          <w:cantSplit/>
          <w:trHeight w:val="1422"/>
          <w:tblHeader/>
          <w:jc w:val="center"/>
        </w:trPr>
        <w:tc>
          <w:tcPr>
            <w:tcW w:w="1060" w:type="dxa"/>
            <w:vAlign w:val="center"/>
          </w:tcPr>
          <w:p w:rsidR="006B102A" w:rsidRPr="001152BA" w:rsidRDefault="00CD65E6" w:rsidP="008A7362">
            <w:pPr>
              <w:pStyle w:val="Tablehead"/>
              <w:keepNext/>
              <w:keepLines/>
              <w:rPr>
                <w:szCs w:val="18"/>
              </w:rPr>
            </w:pPr>
            <w:r w:rsidRPr="00791CE9">
              <w:rPr>
                <w:rFonts w:eastAsia="Mincho"/>
                <w:szCs w:val="18"/>
              </w:rPr>
              <w:t>Categories</w:t>
            </w:r>
          </w:p>
        </w:tc>
        <w:tc>
          <w:tcPr>
            <w:tcW w:w="1527" w:type="dxa"/>
            <w:vAlign w:val="center"/>
          </w:tcPr>
          <w:p w:rsidR="006B102A" w:rsidRPr="001152BA" w:rsidRDefault="00CD65E6" w:rsidP="008A7362">
            <w:pPr>
              <w:pStyle w:val="Tablehead"/>
              <w:keepNext/>
              <w:keepLines/>
              <w:rPr>
                <w:szCs w:val="18"/>
              </w:rPr>
            </w:pPr>
            <w:r w:rsidRPr="00791CE9">
              <w:rPr>
                <w:szCs w:val="18"/>
              </w:rPr>
              <w:t>Bitstream</w:t>
            </w:r>
          </w:p>
        </w:tc>
        <w:tc>
          <w:tcPr>
            <w:tcW w:w="1320" w:type="dxa"/>
            <w:vAlign w:val="center"/>
          </w:tcPr>
          <w:p w:rsidR="006B102A" w:rsidRPr="001152BA" w:rsidRDefault="00CD65E6" w:rsidP="008A7362">
            <w:pPr>
              <w:pStyle w:val="Tablehead"/>
              <w:keepNext/>
              <w:keepLines/>
              <w:rPr>
                <w:szCs w:val="18"/>
              </w:rPr>
            </w:pPr>
            <w:r w:rsidRPr="00791CE9">
              <w:rPr>
                <w:szCs w:val="18"/>
              </w:rPr>
              <w:t>Donated by</w:t>
            </w:r>
          </w:p>
        </w:tc>
        <w:tc>
          <w:tcPr>
            <w:tcW w:w="2213" w:type="dxa"/>
            <w:vAlign w:val="center"/>
          </w:tcPr>
          <w:p w:rsidR="006B102A" w:rsidRPr="001152BA" w:rsidRDefault="00CD65E6" w:rsidP="008A7362">
            <w:pPr>
              <w:pStyle w:val="Tablehead"/>
              <w:keepNext/>
              <w:keepLines/>
              <w:rPr>
                <w:szCs w:val="18"/>
              </w:rPr>
            </w:pPr>
            <w:r w:rsidRPr="00791CE9">
              <w:rPr>
                <w:szCs w:val="18"/>
              </w:rPr>
              <w:t>File name</w:t>
            </w:r>
          </w:p>
        </w:tc>
        <w:tc>
          <w:tcPr>
            <w:tcW w:w="496" w:type="dxa"/>
            <w:textDirection w:val="btLr"/>
            <w:vAlign w:val="center"/>
          </w:tcPr>
          <w:p w:rsidR="006B102A" w:rsidRPr="001152BA" w:rsidRDefault="00CD65E6" w:rsidP="008A7362">
            <w:pPr>
              <w:pStyle w:val="Tablehead"/>
              <w:keepNext/>
              <w:keepLines/>
              <w:rPr>
                <w:szCs w:val="18"/>
              </w:rPr>
            </w:pPr>
            <w:r w:rsidRPr="00791CE9">
              <w:rPr>
                <w:szCs w:val="18"/>
                <w:lang w:eastAsia="ja-JP"/>
              </w:rPr>
              <w:t>Constrained</w:t>
            </w:r>
            <w:r w:rsidRPr="00791CE9">
              <w:rPr>
                <w:szCs w:val="18"/>
              </w:rPr>
              <w:t xml:space="preserve"> Baseline</w:t>
            </w:r>
          </w:p>
        </w:tc>
        <w:tc>
          <w:tcPr>
            <w:tcW w:w="497" w:type="dxa"/>
            <w:textDirection w:val="btLr"/>
            <w:vAlign w:val="center"/>
          </w:tcPr>
          <w:p w:rsidR="006B102A" w:rsidRPr="001152BA" w:rsidRDefault="00CD65E6" w:rsidP="008A7362">
            <w:pPr>
              <w:pStyle w:val="Tablehead"/>
              <w:keepNext/>
              <w:keepLines/>
              <w:rPr>
                <w:szCs w:val="18"/>
              </w:rPr>
            </w:pPr>
            <w:r w:rsidRPr="00791CE9">
              <w:rPr>
                <w:szCs w:val="18"/>
              </w:rPr>
              <w:t>Baseline</w:t>
            </w:r>
          </w:p>
        </w:tc>
        <w:tc>
          <w:tcPr>
            <w:tcW w:w="497" w:type="dxa"/>
            <w:textDirection w:val="btLr"/>
            <w:vAlign w:val="center"/>
          </w:tcPr>
          <w:p w:rsidR="006B102A" w:rsidRPr="001152BA" w:rsidRDefault="00CD65E6" w:rsidP="008A7362">
            <w:pPr>
              <w:pStyle w:val="Tablehead"/>
              <w:keepNext/>
              <w:keepLines/>
              <w:rPr>
                <w:szCs w:val="18"/>
              </w:rPr>
            </w:pPr>
            <w:r w:rsidRPr="00791CE9">
              <w:rPr>
                <w:szCs w:val="18"/>
              </w:rPr>
              <w:t>Extended</w:t>
            </w:r>
          </w:p>
        </w:tc>
        <w:tc>
          <w:tcPr>
            <w:tcW w:w="497" w:type="dxa"/>
            <w:textDirection w:val="btLr"/>
            <w:vAlign w:val="center"/>
          </w:tcPr>
          <w:p w:rsidR="006B102A" w:rsidRPr="001152BA" w:rsidRDefault="00CD65E6" w:rsidP="008A7362">
            <w:pPr>
              <w:pStyle w:val="Tablehead"/>
              <w:keepNext/>
              <w:keepLines/>
              <w:rPr>
                <w:szCs w:val="18"/>
              </w:rPr>
            </w:pPr>
            <w:r w:rsidRPr="00791CE9">
              <w:rPr>
                <w:szCs w:val="18"/>
              </w:rPr>
              <w:t>Main</w:t>
            </w:r>
          </w:p>
        </w:tc>
        <w:tc>
          <w:tcPr>
            <w:tcW w:w="907" w:type="dxa"/>
            <w:textDirection w:val="btLr"/>
            <w:vAlign w:val="center"/>
          </w:tcPr>
          <w:p w:rsidR="006B102A" w:rsidRPr="001152BA" w:rsidRDefault="00CD65E6" w:rsidP="008A7362">
            <w:pPr>
              <w:pStyle w:val="Tablehead"/>
              <w:keepNext/>
              <w:keepLines/>
              <w:ind w:left="113" w:right="113"/>
              <w:rPr>
                <w:szCs w:val="18"/>
              </w:rPr>
            </w:pPr>
            <w:r w:rsidRPr="00791CE9">
              <w:rPr>
                <w:szCs w:val="18"/>
              </w:rPr>
              <w:t>Level</w:t>
            </w:r>
          </w:p>
        </w:tc>
        <w:tc>
          <w:tcPr>
            <w:tcW w:w="759" w:type="dxa"/>
            <w:textDirection w:val="btLr"/>
            <w:vAlign w:val="center"/>
          </w:tcPr>
          <w:p w:rsidR="006B102A" w:rsidRPr="001152BA" w:rsidRDefault="00CD65E6" w:rsidP="008A7362">
            <w:pPr>
              <w:pStyle w:val="Tablehead"/>
              <w:keepNext/>
              <w:keepLines/>
              <w:rPr>
                <w:szCs w:val="18"/>
              </w:rPr>
            </w:pPr>
            <w:r w:rsidRPr="00791CE9">
              <w:rPr>
                <w:szCs w:val="18"/>
                <w:lang w:eastAsia="ja-JP"/>
              </w:rPr>
              <w:t>Frame rate (Frames/sec)</w:t>
            </w:r>
          </w:p>
        </w:tc>
      </w:tr>
      <w:tr w:rsidR="006B102A" w:rsidRPr="001152BA" w:rsidTr="008A7362">
        <w:trPr>
          <w:cantSplit/>
          <w:trHeight w:val="280"/>
          <w:jc w:val="center"/>
        </w:trPr>
        <w:tc>
          <w:tcPr>
            <w:tcW w:w="1060" w:type="dxa"/>
          </w:tcPr>
          <w:p w:rsidR="006B102A" w:rsidRPr="001152BA" w:rsidRDefault="00CD65E6" w:rsidP="008A7362">
            <w:pPr>
              <w:pStyle w:val="Tabletext"/>
              <w:keepNext/>
            </w:pPr>
            <w:r w:rsidRPr="00791CE9">
              <w:t>General</w:t>
            </w:r>
          </w:p>
        </w:tc>
        <w:tc>
          <w:tcPr>
            <w:tcW w:w="1527" w:type="dxa"/>
          </w:tcPr>
          <w:p w:rsidR="006B102A" w:rsidRPr="001152BA" w:rsidRDefault="00CD65E6" w:rsidP="008A7362">
            <w:pPr>
              <w:pStyle w:val="Tabletext"/>
              <w:keepNext/>
            </w:pPr>
            <w:r w:rsidRPr="00791CE9">
              <w:t>AVCNL-1</w:t>
            </w:r>
          </w:p>
        </w:tc>
        <w:tc>
          <w:tcPr>
            <w:tcW w:w="1320" w:type="dxa"/>
          </w:tcPr>
          <w:p w:rsidR="006B102A" w:rsidRPr="001152BA" w:rsidRDefault="00CD65E6" w:rsidP="008A7362">
            <w:pPr>
              <w:pStyle w:val="Tabletext"/>
              <w:keepNext/>
            </w:pPr>
            <w:r w:rsidRPr="00791CE9">
              <w:t>Sony</w:t>
            </w:r>
          </w:p>
        </w:tc>
        <w:tc>
          <w:tcPr>
            <w:tcW w:w="2213" w:type="dxa"/>
          </w:tcPr>
          <w:p w:rsidR="006B102A" w:rsidRPr="001152BA" w:rsidRDefault="00CD65E6" w:rsidP="008A7362">
            <w:pPr>
              <w:pStyle w:val="Tabletext"/>
              <w:keepNext/>
            </w:pPr>
            <w:r w:rsidRPr="00791CE9">
              <w:t>NL1_Sony_D</w:t>
            </w:r>
          </w:p>
        </w:tc>
        <w:tc>
          <w:tcPr>
            <w:tcW w:w="496"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907" w:type="dxa"/>
          </w:tcPr>
          <w:p w:rsidR="006B102A" w:rsidRPr="001152BA" w:rsidRDefault="00CD65E6" w:rsidP="008A7362">
            <w:pPr>
              <w:pStyle w:val="Tabletext"/>
              <w:keepNext/>
              <w:jc w:val="center"/>
            </w:pPr>
            <w:r w:rsidRPr="00791CE9">
              <w:t>1.2 and higher</w:t>
            </w:r>
          </w:p>
        </w:tc>
        <w:tc>
          <w:tcPr>
            <w:tcW w:w="759" w:type="dxa"/>
          </w:tcPr>
          <w:p w:rsidR="006B102A" w:rsidRPr="001152BA" w:rsidRDefault="00CD65E6" w:rsidP="008A7362">
            <w:pPr>
              <w:pStyle w:val="Tabletext"/>
              <w:keepN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keepNext/>
            </w:pPr>
          </w:p>
        </w:tc>
        <w:tc>
          <w:tcPr>
            <w:tcW w:w="1527" w:type="dxa"/>
          </w:tcPr>
          <w:p w:rsidR="006B102A" w:rsidRPr="001152BA" w:rsidRDefault="00CD65E6" w:rsidP="008A7362">
            <w:pPr>
              <w:pStyle w:val="Tabletext"/>
              <w:keepNext/>
            </w:pPr>
            <w:r w:rsidRPr="00791CE9">
              <w:t>AVCNL-2</w:t>
            </w:r>
          </w:p>
        </w:tc>
        <w:tc>
          <w:tcPr>
            <w:tcW w:w="1320" w:type="dxa"/>
          </w:tcPr>
          <w:p w:rsidR="006B102A" w:rsidRPr="001152BA" w:rsidRDefault="00CD65E6" w:rsidP="008A7362">
            <w:pPr>
              <w:pStyle w:val="Tabletext"/>
              <w:keepNext/>
            </w:pPr>
            <w:r w:rsidRPr="00791CE9">
              <w:t>SVA</w:t>
            </w:r>
          </w:p>
        </w:tc>
        <w:tc>
          <w:tcPr>
            <w:tcW w:w="2213" w:type="dxa"/>
          </w:tcPr>
          <w:p w:rsidR="006B102A" w:rsidRPr="001152BA" w:rsidRDefault="00CD65E6" w:rsidP="008A7362">
            <w:pPr>
              <w:pStyle w:val="Tabletext"/>
              <w:keepNext/>
            </w:pPr>
            <w:r w:rsidRPr="00791CE9">
              <w:t>SVA_NL1_B</w:t>
            </w:r>
          </w:p>
        </w:tc>
        <w:tc>
          <w:tcPr>
            <w:tcW w:w="496"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907" w:type="dxa"/>
          </w:tcPr>
          <w:p w:rsidR="006B102A" w:rsidRPr="001152BA" w:rsidRDefault="00CD65E6" w:rsidP="008A7362">
            <w:pPr>
              <w:pStyle w:val="Tabletext"/>
              <w:keepNext/>
              <w:jc w:val="center"/>
            </w:pPr>
            <w:r w:rsidRPr="00791CE9">
              <w:t>2.1 and higher</w:t>
            </w:r>
          </w:p>
        </w:tc>
        <w:tc>
          <w:tcPr>
            <w:tcW w:w="759" w:type="dxa"/>
          </w:tcPr>
          <w:p w:rsidR="006B102A" w:rsidRPr="001152BA" w:rsidRDefault="00CD65E6" w:rsidP="008A7362">
            <w:pPr>
              <w:pStyle w:val="Tabletext"/>
              <w:keepN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keepNext/>
            </w:pPr>
          </w:p>
        </w:tc>
        <w:tc>
          <w:tcPr>
            <w:tcW w:w="1527" w:type="dxa"/>
          </w:tcPr>
          <w:p w:rsidR="006B102A" w:rsidRPr="001152BA" w:rsidRDefault="00CD65E6" w:rsidP="008A7362">
            <w:pPr>
              <w:pStyle w:val="Tabletext"/>
              <w:keepNext/>
            </w:pPr>
            <w:r w:rsidRPr="00791CE9">
              <w:t>AVCNL-3</w:t>
            </w:r>
          </w:p>
        </w:tc>
        <w:tc>
          <w:tcPr>
            <w:tcW w:w="1320" w:type="dxa"/>
          </w:tcPr>
          <w:p w:rsidR="006B102A" w:rsidRPr="001152BA" w:rsidRDefault="00CD65E6" w:rsidP="008A7362">
            <w:pPr>
              <w:pStyle w:val="Tabletext"/>
              <w:keepNext/>
            </w:pPr>
            <w:r w:rsidRPr="00791CE9">
              <w:t>Sony</w:t>
            </w:r>
          </w:p>
        </w:tc>
        <w:tc>
          <w:tcPr>
            <w:tcW w:w="2213" w:type="dxa"/>
          </w:tcPr>
          <w:p w:rsidR="006B102A" w:rsidRPr="001152BA" w:rsidRDefault="00CD65E6" w:rsidP="008A7362">
            <w:pPr>
              <w:pStyle w:val="Tabletext"/>
              <w:keepNext/>
            </w:pPr>
            <w:r w:rsidRPr="00791CE9">
              <w:t>NL2_Sony_H</w:t>
            </w:r>
          </w:p>
        </w:tc>
        <w:tc>
          <w:tcPr>
            <w:tcW w:w="496"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907" w:type="dxa"/>
          </w:tcPr>
          <w:p w:rsidR="006B102A" w:rsidRPr="001152BA" w:rsidRDefault="00CD65E6" w:rsidP="008A7362">
            <w:pPr>
              <w:pStyle w:val="Tabletext"/>
              <w:keepNext/>
              <w:jc w:val="center"/>
            </w:pPr>
            <w:r w:rsidRPr="00791CE9">
              <w:t>3.1 and higher</w:t>
            </w:r>
          </w:p>
        </w:tc>
        <w:tc>
          <w:tcPr>
            <w:tcW w:w="759" w:type="dxa"/>
          </w:tcPr>
          <w:p w:rsidR="006B102A" w:rsidRPr="001152BA" w:rsidRDefault="00CD65E6" w:rsidP="008A7362">
            <w:pPr>
              <w:pStyle w:val="Tabletext"/>
              <w:keepN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AVCNL-4</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SVA_NL2_E</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BA1_Sony_D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1.2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SVA_BA1_B</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BA2_Sony_F</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AVCBA-4</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SVA_BA2_D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AVCBA-5</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BA_MW_D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AVCBA-6</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BANM_MW_D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AVCBA-7</w:t>
            </w:r>
          </w:p>
        </w:tc>
        <w:tc>
          <w:tcPr>
            <w:tcW w:w="1320" w:type="dxa"/>
          </w:tcPr>
          <w:p w:rsidR="006B102A" w:rsidRPr="001152BA" w:rsidRDefault="00CD65E6" w:rsidP="008A7362">
            <w:pPr>
              <w:pStyle w:val="Tabletext"/>
            </w:pPr>
            <w:r w:rsidRPr="00791CE9">
              <w:t>France Telecom</w:t>
            </w:r>
          </w:p>
        </w:tc>
        <w:tc>
          <w:tcPr>
            <w:tcW w:w="2213" w:type="dxa"/>
          </w:tcPr>
          <w:p w:rsidR="006B102A" w:rsidRPr="001152BA" w:rsidRDefault="00CD65E6" w:rsidP="008A7362">
            <w:pPr>
              <w:pStyle w:val="Tabletext"/>
            </w:pPr>
            <w:r w:rsidRPr="00791CE9">
              <w:t>BA1_FT_C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AVCMQ-1</w:t>
            </w:r>
          </w:p>
        </w:tc>
        <w:tc>
          <w:tcPr>
            <w:tcW w:w="1320" w:type="dxa"/>
          </w:tcPr>
          <w:p w:rsidR="006B102A" w:rsidRPr="001152BA" w:rsidRDefault="00CD65E6" w:rsidP="008A7362">
            <w:pPr>
              <w:pStyle w:val="Tabletext"/>
            </w:pPr>
            <w:r w:rsidRPr="00791CE9">
              <w:t>JVC</w:t>
            </w:r>
          </w:p>
        </w:tc>
        <w:tc>
          <w:tcPr>
            <w:tcW w:w="2213" w:type="dxa"/>
          </w:tcPr>
          <w:p w:rsidR="006B102A" w:rsidRPr="001152BA" w:rsidRDefault="00CD65E6" w:rsidP="008A7362">
            <w:pPr>
              <w:pStyle w:val="Tabletext"/>
            </w:pPr>
            <w:r w:rsidRPr="00791CE9">
              <w:t>NLMQ1_JVC_C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AVCMQ-2</w:t>
            </w:r>
          </w:p>
        </w:tc>
        <w:tc>
          <w:tcPr>
            <w:tcW w:w="1320" w:type="dxa"/>
          </w:tcPr>
          <w:p w:rsidR="006B102A" w:rsidRPr="001152BA" w:rsidRDefault="00CD65E6" w:rsidP="008A7362">
            <w:pPr>
              <w:pStyle w:val="Tabletext"/>
            </w:pPr>
            <w:r w:rsidRPr="00791CE9">
              <w:t>JVC</w:t>
            </w:r>
          </w:p>
        </w:tc>
        <w:tc>
          <w:tcPr>
            <w:tcW w:w="2213" w:type="dxa"/>
          </w:tcPr>
          <w:p w:rsidR="006B102A" w:rsidRPr="001152BA" w:rsidRDefault="00CD65E6" w:rsidP="008A7362">
            <w:pPr>
              <w:pStyle w:val="Tabletext"/>
            </w:pPr>
            <w:r w:rsidRPr="00791CE9">
              <w:t>NLMQ2_JVC_C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AVCMQ-3</w:t>
            </w:r>
          </w:p>
        </w:tc>
        <w:tc>
          <w:tcPr>
            <w:tcW w:w="1320" w:type="dxa"/>
          </w:tcPr>
          <w:p w:rsidR="006B102A" w:rsidRPr="001152BA" w:rsidRDefault="00CD65E6" w:rsidP="008A7362">
            <w:pPr>
              <w:pStyle w:val="Tabletext"/>
            </w:pPr>
            <w:r w:rsidRPr="00791CE9">
              <w:t>JVC</w:t>
            </w:r>
          </w:p>
        </w:tc>
        <w:tc>
          <w:tcPr>
            <w:tcW w:w="2213" w:type="dxa"/>
          </w:tcPr>
          <w:p w:rsidR="006B102A" w:rsidRPr="001152BA" w:rsidRDefault="00CD65E6" w:rsidP="008A7362">
            <w:pPr>
              <w:pStyle w:val="Tabletext"/>
            </w:pPr>
            <w:r w:rsidRPr="00791CE9">
              <w:t>BAMQ1_JVC_C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AVCMQ-4</w:t>
            </w:r>
          </w:p>
        </w:tc>
        <w:tc>
          <w:tcPr>
            <w:tcW w:w="1320" w:type="dxa"/>
          </w:tcPr>
          <w:p w:rsidR="006B102A" w:rsidRPr="001152BA" w:rsidRDefault="00CD65E6" w:rsidP="008A7362">
            <w:pPr>
              <w:pStyle w:val="Tabletext"/>
            </w:pPr>
            <w:r w:rsidRPr="00791CE9">
              <w:t>JVC</w:t>
            </w:r>
          </w:p>
        </w:tc>
        <w:tc>
          <w:tcPr>
            <w:tcW w:w="2213" w:type="dxa"/>
          </w:tcPr>
          <w:p w:rsidR="006B102A" w:rsidRPr="001152BA" w:rsidRDefault="00CD65E6" w:rsidP="008A7362">
            <w:pPr>
              <w:pStyle w:val="Tabletext"/>
            </w:pPr>
            <w:r w:rsidRPr="00791CE9">
              <w:t>BAMQ2_JVC_C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AVCSL-1</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SVA_Base_B</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AVCSL-2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SVA_FM1_E</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AVCSQ-1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BASQP1_Sony_C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AVCFM-1</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FM1_BT_B</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AVCFM-2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FM2_SVA_C</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AVCFM-3</w:t>
            </w:r>
          </w:p>
        </w:tc>
        <w:tc>
          <w:tcPr>
            <w:tcW w:w="1320" w:type="dxa"/>
          </w:tcPr>
          <w:p w:rsidR="006B102A" w:rsidRPr="001152BA" w:rsidRDefault="00CD65E6" w:rsidP="008A7362">
            <w:pPr>
              <w:pStyle w:val="Tabletext"/>
            </w:pPr>
            <w:r w:rsidRPr="00791CE9">
              <w:t>France Telecom</w:t>
            </w:r>
          </w:p>
        </w:tc>
        <w:tc>
          <w:tcPr>
            <w:tcW w:w="2213" w:type="dxa"/>
          </w:tcPr>
          <w:p w:rsidR="006B102A" w:rsidRPr="001152BA" w:rsidRDefault="00CD65E6" w:rsidP="008A7362">
            <w:pPr>
              <w:pStyle w:val="Tabletext"/>
            </w:pPr>
            <w:r w:rsidRPr="00791CE9">
              <w:t>FM1_FT_E</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AVCCI-1</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CI_MW_D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AVCCI-2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SVA_CL1_E</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AVCCI-3</w:t>
            </w:r>
          </w:p>
        </w:tc>
        <w:tc>
          <w:tcPr>
            <w:tcW w:w="1320" w:type="dxa"/>
          </w:tcPr>
          <w:p w:rsidR="006B102A" w:rsidRPr="001152BA" w:rsidRDefault="00CD65E6" w:rsidP="008A7362">
            <w:pPr>
              <w:pStyle w:val="Tabletext"/>
            </w:pPr>
            <w:r w:rsidRPr="00791CE9">
              <w:t>France Telecom</w:t>
            </w:r>
          </w:p>
        </w:tc>
        <w:tc>
          <w:tcPr>
            <w:tcW w:w="2213" w:type="dxa"/>
          </w:tcPr>
          <w:p w:rsidR="006B102A" w:rsidRPr="001152BA" w:rsidRDefault="00CD65E6" w:rsidP="008A7362">
            <w:pPr>
              <w:pStyle w:val="Tabletext"/>
            </w:pPr>
            <w:r w:rsidRPr="00791CE9">
              <w:t>CI1_FT_B</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AVCFC-1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CVFC1_Sony_C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AVCAUD-1</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AUD_MW_E</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AVCMIDR-1</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MIDR_MW_D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AVCNRF-1</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NRF_MW_E</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AVCMPS-1</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MPS_MW_A</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AVCBS-1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CVBS3_Sony_C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1.2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AVCBS-2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BA3_SVA_C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AVCBS-3</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SL1_SVA_B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AVCBS-4</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NL3_SVA_E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shd w:val="clear" w:color="auto" w:fill="auto"/>
            <w:vAlign w:val="center"/>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AVCBS-5</w:t>
            </w:r>
          </w:p>
        </w:tc>
        <w:tc>
          <w:tcPr>
            <w:tcW w:w="1320" w:type="dxa"/>
          </w:tcPr>
          <w:p w:rsidR="006B102A" w:rsidRPr="001152BA" w:rsidRDefault="00CD65E6" w:rsidP="008A7362">
            <w:pPr>
              <w:pStyle w:val="Tabletext"/>
            </w:pPr>
            <w:r w:rsidRPr="00791CE9">
              <w:t>Motorola</w:t>
            </w:r>
          </w:p>
        </w:tc>
        <w:tc>
          <w:tcPr>
            <w:tcW w:w="2213" w:type="dxa"/>
          </w:tcPr>
          <w:p w:rsidR="006B102A" w:rsidRPr="00791CE9" w:rsidRDefault="00CD65E6" w:rsidP="008A7362">
            <w:pPr>
              <w:pStyle w:val="Tabletext"/>
            </w:pPr>
            <w:r w:rsidRPr="00791CE9">
              <w:t>cavlc_mot_frm0_full_B</w:t>
            </w:r>
          </w:p>
        </w:tc>
        <w:tc>
          <w:tcPr>
            <w:tcW w:w="496" w:type="dxa"/>
          </w:tcPr>
          <w:p w:rsidR="006B102A" w:rsidRPr="00791CE9" w:rsidRDefault="006B102A" w:rsidP="008A7362">
            <w:pPr>
              <w:pStyle w:val="Tabletext"/>
              <w:jc w:val="center"/>
            </w:pPr>
          </w:p>
        </w:tc>
        <w:tc>
          <w:tcPr>
            <w:tcW w:w="497" w:type="dxa"/>
          </w:tcPr>
          <w:p w:rsidR="006B102A" w:rsidRPr="00791CE9" w:rsidRDefault="006B102A" w:rsidP="008A7362">
            <w:pPr>
              <w:pStyle w:val="Tabletext"/>
              <w:jc w:val="center"/>
            </w:pPr>
          </w:p>
        </w:tc>
        <w:tc>
          <w:tcPr>
            <w:tcW w:w="497" w:type="dxa"/>
          </w:tcPr>
          <w:p w:rsidR="006B102A" w:rsidRPr="001152BA" w:rsidRDefault="006B102A" w:rsidP="008A7362">
            <w:pPr>
              <w:pStyle w:val="Tabletext"/>
              <w:jc w:val="center"/>
            </w:pPr>
            <w:r w:rsidRPr="001152BA">
              <w:t>X</w:t>
            </w:r>
          </w:p>
        </w:tc>
        <w:tc>
          <w:tcPr>
            <w:tcW w:w="497" w:type="dxa"/>
          </w:tcPr>
          <w:p w:rsidR="006B102A" w:rsidRPr="001152BA" w:rsidRDefault="006B102A" w:rsidP="008A7362">
            <w:pPr>
              <w:pStyle w:val="Tabletext"/>
              <w:jc w:val="center"/>
            </w:pPr>
            <w:r w:rsidRPr="001152BA">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shd w:val="clear" w:color="auto" w:fill="auto"/>
          </w:tcPr>
          <w:p w:rsidR="006B102A" w:rsidRPr="001152BA" w:rsidRDefault="00CD65E6" w:rsidP="008A7362">
            <w:pPr>
              <w:pStyle w:val="Tabletext"/>
            </w:pPr>
            <w:r w:rsidRPr="00791CE9">
              <w:t>I_PCM</w:t>
            </w:r>
          </w:p>
        </w:tc>
        <w:tc>
          <w:tcPr>
            <w:tcW w:w="1527" w:type="dxa"/>
          </w:tcPr>
          <w:p w:rsidR="006B102A" w:rsidRPr="001152BA" w:rsidRDefault="00CD65E6" w:rsidP="008A7362">
            <w:pPr>
              <w:pStyle w:val="Tabletext"/>
            </w:pPr>
            <w:r w:rsidRPr="00791CE9">
              <w:t>AVCPCM-1</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CVPCMNL1_SVA_C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shd w:val="clear" w:color="auto" w:fill="auto"/>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AVCPCM-2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CVPCMNL2_SVA_C</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60</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MMCO</w:t>
            </w:r>
          </w:p>
        </w:tc>
        <w:tc>
          <w:tcPr>
            <w:tcW w:w="1527" w:type="dxa"/>
          </w:tcPr>
          <w:p w:rsidR="006B102A" w:rsidRPr="001152BA" w:rsidRDefault="00CD65E6" w:rsidP="008A7362">
            <w:pPr>
              <w:pStyle w:val="Tabletext"/>
            </w:pPr>
            <w:r w:rsidRPr="00791CE9">
              <w:t>AVCMR-1</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MR1_BT_A</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1.1 and higher</w:t>
            </w:r>
          </w:p>
        </w:tc>
        <w:tc>
          <w:tcPr>
            <w:tcW w:w="759" w:type="dxa"/>
          </w:tcPr>
          <w:p w:rsidR="006B102A" w:rsidRPr="001152BA" w:rsidRDefault="00CD65E6" w:rsidP="008A7362">
            <w:pPr>
              <w:pStyle w:val="Tabletext"/>
              <w:jc w:val="center"/>
            </w:pPr>
            <w:r w:rsidRPr="00791CE9">
              <w:t>20</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AVCMR-2</w:t>
            </w:r>
          </w:p>
        </w:tc>
        <w:tc>
          <w:tcPr>
            <w:tcW w:w="1320" w:type="dxa"/>
          </w:tcPr>
          <w:p w:rsidR="006B102A" w:rsidRPr="001152BA" w:rsidRDefault="00CD65E6" w:rsidP="008A7362">
            <w:pPr>
              <w:pStyle w:val="Tabletext"/>
            </w:pPr>
            <w:r w:rsidRPr="00791CE9">
              <w:t>Tandberg</w:t>
            </w:r>
          </w:p>
        </w:tc>
        <w:tc>
          <w:tcPr>
            <w:tcW w:w="2213" w:type="dxa"/>
          </w:tcPr>
          <w:p w:rsidR="006B102A" w:rsidRPr="001152BA" w:rsidRDefault="00CD65E6" w:rsidP="008A7362">
            <w:pPr>
              <w:pStyle w:val="Tabletext"/>
            </w:pPr>
            <w:r w:rsidRPr="00791CE9">
              <w:t>MR2_Tandberg_E</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AVCMR-3</w:t>
            </w:r>
          </w:p>
        </w:tc>
        <w:tc>
          <w:tcPr>
            <w:tcW w:w="1320" w:type="dxa"/>
          </w:tcPr>
          <w:p w:rsidR="006B102A" w:rsidRPr="001152BA" w:rsidRDefault="00CD65E6" w:rsidP="008A7362">
            <w:pPr>
              <w:pStyle w:val="Tabletext"/>
            </w:pPr>
            <w:r w:rsidRPr="00791CE9">
              <w:t>Tandberg</w:t>
            </w:r>
          </w:p>
        </w:tc>
        <w:tc>
          <w:tcPr>
            <w:tcW w:w="2213" w:type="dxa"/>
          </w:tcPr>
          <w:p w:rsidR="006B102A" w:rsidRPr="001152BA" w:rsidRDefault="00CD65E6" w:rsidP="008A7362">
            <w:pPr>
              <w:pStyle w:val="Tabletext"/>
            </w:pPr>
            <w:r w:rsidRPr="00791CE9">
              <w:t>MR3_Tandberg_B</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AVCMR-4</w:t>
            </w:r>
          </w:p>
        </w:tc>
        <w:tc>
          <w:tcPr>
            <w:tcW w:w="1320" w:type="dxa"/>
          </w:tcPr>
          <w:p w:rsidR="006B102A" w:rsidRPr="001152BA" w:rsidRDefault="00CD65E6" w:rsidP="008A7362">
            <w:pPr>
              <w:pStyle w:val="Tabletext"/>
            </w:pPr>
            <w:r w:rsidRPr="00791CE9">
              <w:t>Tandberg</w:t>
            </w:r>
          </w:p>
        </w:tc>
        <w:tc>
          <w:tcPr>
            <w:tcW w:w="2213" w:type="dxa"/>
          </w:tcPr>
          <w:p w:rsidR="006B102A" w:rsidRPr="001152BA" w:rsidRDefault="00CD65E6" w:rsidP="008A7362">
            <w:pPr>
              <w:pStyle w:val="Tabletext"/>
            </w:pPr>
            <w:r w:rsidRPr="00791CE9">
              <w:t>MR4_Tandberg_C</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AVCMR-5</w:t>
            </w:r>
          </w:p>
        </w:tc>
        <w:tc>
          <w:tcPr>
            <w:tcW w:w="1320" w:type="dxa"/>
          </w:tcPr>
          <w:p w:rsidR="006B102A" w:rsidRPr="001152BA" w:rsidRDefault="00CD65E6" w:rsidP="008A7362">
            <w:pPr>
              <w:pStyle w:val="Tabletext"/>
            </w:pPr>
            <w:r w:rsidRPr="00791CE9">
              <w:t>Tandberg</w:t>
            </w:r>
          </w:p>
        </w:tc>
        <w:tc>
          <w:tcPr>
            <w:tcW w:w="2213" w:type="dxa"/>
          </w:tcPr>
          <w:p w:rsidR="006B102A" w:rsidRPr="001152BA" w:rsidRDefault="00CD65E6" w:rsidP="008A7362">
            <w:pPr>
              <w:pStyle w:val="Tabletext"/>
            </w:pPr>
            <w:r w:rsidRPr="00791CE9">
              <w:t>MR5_Tandberg_C</w:t>
            </w:r>
          </w:p>
        </w:tc>
        <w:tc>
          <w:tcPr>
            <w:tcW w:w="496"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AVCMR-6</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MR1_MW_A</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AVCMR-7</w:t>
            </w:r>
          </w:p>
        </w:tc>
        <w:tc>
          <w:tcPr>
            <w:tcW w:w="1320" w:type="dxa"/>
          </w:tcPr>
          <w:p w:rsidR="006B102A" w:rsidRPr="001152BA" w:rsidRDefault="00CD65E6" w:rsidP="008A7362">
            <w:pPr>
              <w:pStyle w:val="Tabletext"/>
            </w:pPr>
            <w:r w:rsidRPr="00791CE9">
              <w:t>Mcubeworks</w:t>
            </w:r>
          </w:p>
        </w:tc>
        <w:tc>
          <w:tcPr>
            <w:tcW w:w="2213" w:type="dxa"/>
          </w:tcPr>
          <w:p w:rsidR="006B102A" w:rsidRPr="001152BA" w:rsidRDefault="00CD65E6" w:rsidP="008A7362">
            <w:pPr>
              <w:pStyle w:val="Tabletext"/>
            </w:pPr>
            <w:r w:rsidRPr="00791CE9">
              <w:t>MR2_MW_A</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AVCMR-8</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MR6_BT_B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AVCMR-9</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MR7_BT_B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AVCMR-10</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MR8_BT_B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AVCMR-11</w:t>
            </w:r>
          </w:p>
        </w:tc>
        <w:tc>
          <w:tcPr>
            <w:tcW w:w="1320" w:type="dxa"/>
          </w:tcPr>
          <w:p w:rsidR="006B102A" w:rsidRPr="001152BA" w:rsidRDefault="00CD65E6" w:rsidP="008A7362">
            <w:pPr>
              <w:pStyle w:val="Tabletext"/>
            </w:pPr>
            <w:r w:rsidRPr="00791CE9">
              <w:t>HHI</w:t>
            </w:r>
          </w:p>
        </w:tc>
        <w:tc>
          <w:tcPr>
            <w:tcW w:w="2213" w:type="dxa"/>
          </w:tcPr>
          <w:p w:rsidR="006B102A" w:rsidRPr="001152BA" w:rsidRDefault="00CD65E6" w:rsidP="008A7362">
            <w:pPr>
              <w:pStyle w:val="Tabletext"/>
            </w:pPr>
            <w:r w:rsidRPr="00791CE9">
              <w:t>HCBP1_HHI_A</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AVCMR-12</w:t>
            </w:r>
          </w:p>
        </w:tc>
        <w:tc>
          <w:tcPr>
            <w:tcW w:w="1320" w:type="dxa"/>
          </w:tcPr>
          <w:p w:rsidR="006B102A" w:rsidRPr="001152BA" w:rsidRDefault="00CD65E6" w:rsidP="008A7362">
            <w:pPr>
              <w:pStyle w:val="Tabletext"/>
            </w:pPr>
            <w:r w:rsidRPr="00791CE9">
              <w:t>HHI</w:t>
            </w:r>
          </w:p>
        </w:tc>
        <w:tc>
          <w:tcPr>
            <w:tcW w:w="2213" w:type="dxa"/>
          </w:tcPr>
          <w:p w:rsidR="006B102A" w:rsidRPr="001152BA" w:rsidRDefault="00CD65E6" w:rsidP="008A7362">
            <w:pPr>
              <w:pStyle w:val="Tabletext"/>
            </w:pPr>
            <w:r w:rsidRPr="00791CE9">
              <w:t>HCBP2_HHI_A</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keepNext/>
            </w:pPr>
            <w:r w:rsidRPr="00791CE9">
              <w:lastRenderedPageBreak/>
              <w:t>WP</w:t>
            </w:r>
          </w:p>
        </w:tc>
        <w:tc>
          <w:tcPr>
            <w:tcW w:w="1527" w:type="dxa"/>
          </w:tcPr>
          <w:p w:rsidR="006B102A" w:rsidRPr="001152BA" w:rsidRDefault="00CD65E6" w:rsidP="008A7362">
            <w:pPr>
              <w:pStyle w:val="Tabletext"/>
              <w:keepNext/>
            </w:pPr>
            <w:r w:rsidRPr="00791CE9">
              <w:t>AVCWP-1</w:t>
            </w:r>
          </w:p>
        </w:tc>
        <w:tc>
          <w:tcPr>
            <w:tcW w:w="1320" w:type="dxa"/>
          </w:tcPr>
          <w:p w:rsidR="006B102A" w:rsidRPr="001152BA" w:rsidRDefault="00CD65E6" w:rsidP="008A7362">
            <w:pPr>
              <w:pStyle w:val="Tabletext"/>
              <w:keepNext/>
            </w:pPr>
            <w:r w:rsidRPr="00791CE9">
              <w:t>Toshiba</w:t>
            </w:r>
          </w:p>
        </w:tc>
        <w:tc>
          <w:tcPr>
            <w:tcW w:w="2213" w:type="dxa"/>
          </w:tcPr>
          <w:p w:rsidR="006B102A" w:rsidRPr="001152BA" w:rsidRDefault="00CD65E6" w:rsidP="008A7362">
            <w:pPr>
              <w:pStyle w:val="Tabletext"/>
              <w:keepNext/>
            </w:pPr>
            <w:r w:rsidRPr="00791CE9">
              <w:t>CVWP5_TOSHIBA_E</w:t>
            </w:r>
          </w:p>
        </w:tc>
        <w:tc>
          <w:tcPr>
            <w:tcW w:w="496" w:type="dxa"/>
          </w:tcPr>
          <w:p w:rsidR="006B102A" w:rsidRPr="001152BA" w:rsidRDefault="006B102A" w:rsidP="008A7362">
            <w:pPr>
              <w:pStyle w:val="Tabletext"/>
              <w:keepNext/>
              <w:jc w:val="center"/>
            </w:pPr>
          </w:p>
        </w:tc>
        <w:tc>
          <w:tcPr>
            <w:tcW w:w="497" w:type="dxa"/>
          </w:tcPr>
          <w:p w:rsidR="006B102A" w:rsidRPr="001152BA" w:rsidRDefault="006B102A" w:rsidP="008A7362">
            <w:pPr>
              <w:pStyle w:val="Tabletext"/>
              <w:keepNext/>
              <w:jc w:val="center"/>
            </w:pPr>
          </w:p>
        </w:tc>
        <w:tc>
          <w:tcPr>
            <w:tcW w:w="497" w:type="dxa"/>
          </w:tcPr>
          <w:p w:rsidR="006B102A" w:rsidRPr="001152BA" w:rsidRDefault="00CD65E6" w:rsidP="008A7362">
            <w:pPr>
              <w:pStyle w:val="Tabletext"/>
              <w:keepNext/>
              <w:jc w:val="center"/>
            </w:pPr>
            <w:r w:rsidRPr="00791CE9">
              <w:t>X</w:t>
            </w:r>
          </w:p>
        </w:tc>
        <w:tc>
          <w:tcPr>
            <w:tcW w:w="497" w:type="dxa"/>
          </w:tcPr>
          <w:p w:rsidR="006B102A" w:rsidRPr="001152BA" w:rsidRDefault="00CD65E6" w:rsidP="008A7362">
            <w:pPr>
              <w:pStyle w:val="Tabletext"/>
              <w:keepNext/>
              <w:jc w:val="center"/>
            </w:pPr>
            <w:r w:rsidRPr="00791CE9">
              <w:t>X</w:t>
            </w:r>
          </w:p>
        </w:tc>
        <w:tc>
          <w:tcPr>
            <w:tcW w:w="907" w:type="dxa"/>
          </w:tcPr>
          <w:p w:rsidR="006B102A" w:rsidRPr="001152BA" w:rsidRDefault="00CD65E6" w:rsidP="008A7362">
            <w:pPr>
              <w:pStyle w:val="Tabletext"/>
              <w:keepNext/>
              <w:jc w:val="center"/>
            </w:pPr>
            <w:r w:rsidRPr="00791CE9">
              <w:t>2 and higher</w:t>
            </w:r>
          </w:p>
        </w:tc>
        <w:tc>
          <w:tcPr>
            <w:tcW w:w="759" w:type="dxa"/>
          </w:tcPr>
          <w:p w:rsidR="006B102A" w:rsidRPr="001152BA" w:rsidRDefault="00CD65E6" w:rsidP="008A7362">
            <w:pPr>
              <w:pStyle w:val="Tabletext"/>
              <w:keepNext/>
              <w:jc w:val="center"/>
            </w:pPr>
            <w:r w:rsidRPr="00791CE9">
              <w:t>7.5</w:t>
            </w:r>
          </w:p>
        </w:tc>
      </w:tr>
      <w:tr w:rsidR="006B102A" w:rsidRPr="001152BA" w:rsidTr="008A7362">
        <w:trPr>
          <w:cantSplit/>
          <w:trHeight w:val="20"/>
          <w:jc w:val="center"/>
        </w:trPr>
        <w:tc>
          <w:tcPr>
            <w:tcW w:w="1060" w:type="dxa"/>
          </w:tcPr>
          <w:p w:rsidR="006B102A" w:rsidRPr="001152BA" w:rsidRDefault="006B102A" w:rsidP="008A7362">
            <w:pPr>
              <w:pStyle w:val="Tabletext"/>
              <w:keepNext/>
            </w:pPr>
          </w:p>
        </w:tc>
        <w:tc>
          <w:tcPr>
            <w:tcW w:w="1527" w:type="dxa"/>
          </w:tcPr>
          <w:p w:rsidR="006B102A" w:rsidRPr="001152BA" w:rsidRDefault="00CD65E6" w:rsidP="008A7362">
            <w:pPr>
              <w:pStyle w:val="Tabletext"/>
              <w:keepNext/>
            </w:pPr>
            <w:r w:rsidRPr="00791CE9">
              <w:t>AVCWP-2</w:t>
            </w:r>
          </w:p>
        </w:tc>
        <w:tc>
          <w:tcPr>
            <w:tcW w:w="1320" w:type="dxa"/>
          </w:tcPr>
          <w:p w:rsidR="006B102A" w:rsidRPr="001152BA" w:rsidRDefault="00CD65E6" w:rsidP="008A7362">
            <w:pPr>
              <w:pStyle w:val="Tabletext"/>
              <w:keepNext/>
            </w:pPr>
            <w:r w:rsidRPr="00791CE9">
              <w:t>Toshiba</w:t>
            </w:r>
          </w:p>
        </w:tc>
        <w:tc>
          <w:tcPr>
            <w:tcW w:w="2213" w:type="dxa"/>
          </w:tcPr>
          <w:p w:rsidR="006B102A" w:rsidRPr="001152BA" w:rsidRDefault="00CD65E6" w:rsidP="008A7362">
            <w:pPr>
              <w:pStyle w:val="Tabletext"/>
              <w:keepNext/>
            </w:pPr>
            <w:r w:rsidRPr="00791CE9">
              <w:t>CVWP1_TOSHIBA_E</w:t>
            </w:r>
          </w:p>
        </w:tc>
        <w:tc>
          <w:tcPr>
            <w:tcW w:w="496" w:type="dxa"/>
          </w:tcPr>
          <w:p w:rsidR="006B102A" w:rsidRPr="001152BA" w:rsidRDefault="006B102A" w:rsidP="008A7362">
            <w:pPr>
              <w:pStyle w:val="Tabletext"/>
              <w:keepNext/>
              <w:jc w:val="center"/>
            </w:pPr>
          </w:p>
        </w:tc>
        <w:tc>
          <w:tcPr>
            <w:tcW w:w="497" w:type="dxa"/>
          </w:tcPr>
          <w:p w:rsidR="006B102A" w:rsidRPr="001152BA" w:rsidRDefault="006B102A" w:rsidP="008A7362">
            <w:pPr>
              <w:pStyle w:val="Tabletext"/>
              <w:keepNext/>
              <w:jc w:val="center"/>
            </w:pPr>
          </w:p>
        </w:tc>
        <w:tc>
          <w:tcPr>
            <w:tcW w:w="497" w:type="dxa"/>
          </w:tcPr>
          <w:p w:rsidR="006B102A" w:rsidRPr="001152BA" w:rsidRDefault="006B102A" w:rsidP="008A7362">
            <w:pPr>
              <w:pStyle w:val="Tabletext"/>
              <w:keepNext/>
              <w:jc w:val="center"/>
            </w:pPr>
          </w:p>
        </w:tc>
        <w:tc>
          <w:tcPr>
            <w:tcW w:w="497" w:type="dxa"/>
          </w:tcPr>
          <w:p w:rsidR="006B102A" w:rsidRPr="001152BA" w:rsidRDefault="00CD65E6" w:rsidP="008A7362">
            <w:pPr>
              <w:pStyle w:val="Tabletext"/>
              <w:keepNext/>
              <w:jc w:val="center"/>
            </w:pPr>
            <w:r w:rsidRPr="00791CE9">
              <w:t>X</w:t>
            </w:r>
          </w:p>
        </w:tc>
        <w:tc>
          <w:tcPr>
            <w:tcW w:w="907" w:type="dxa"/>
          </w:tcPr>
          <w:p w:rsidR="006B102A" w:rsidRPr="001152BA" w:rsidRDefault="00CD65E6" w:rsidP="008A7362">
            <w:pPr>
              <w:pStyle w:val="Tabletext"/>
              <w:keepNext/>
              <w:jc w:val="center"/>
            </w:pPr>
            <w:r w:rsidRPr="00791CE9">
              <w:t>2 and higher</w:t>
            </w:r>
          </w:p>
        </w:tc>
        <w:tc>
          <w:tcPr>
            <w:tcW w:w="759" w:type="dxa"/>
          </w:tcPr>
          <w:p w:rsidR="006B102A" w:rsidRPr="001152BA" w:rsidRDefault="00CD65E6" w:rsidP="008A7362">
            <w:pPr>
              <w:pStyle w:val="Tabletext"/>
              <w:keepNext/>
              <w:jc w:val="center"/>
            </w:pPr>
            <w:r w:rsidRPr="00791CE9">
              <w:t>7.5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AVCWP-3</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CVWP2_TOSHIBA_E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7.5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AVCWP-4</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CVWP3_TOSHIBA_E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7.5</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Field coding</w:t>
            </w:r>
          </w:p>
        </w:tc>
        <w:tc>
          <w:tcPr>
            <w:tcW w:w="1527" w:type="dxa"/>
          </w:tcPr>
          <w:p w:rsidR="006B102A" w:rsidRPr="001152BA" w:rsidRDefault="00CD65E6" w:rsidP="008A7362">
            <w:pPr>
              <w:pStyle w:val="Tabletext"/>
            </w:pPr>
            <w:r w:rsidRPr="00791CE9">
              <w:t>AVCFI-1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CVNLFI1_Sony_C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AVCFI-2</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CVNLFI2_Sony_H</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AVCFI-3</w:t>
            </w:r>
          </w:p>
        </w:tc>
        <w:tc>
          <w:tcPr>
            <w:tcW w:w="1320" w:type="dxa"/>
          </w:tcPr>
          <w:p w:rsidR="006B102A" w:rsidRPr="001152BA" w:rsidRDefault="00CD65E6" w:rsidP="008A7362">
            <w:pPr>
              <w:pStyle w:val="Tabletext"/>
            </w:pPr>
            <w:r w:rsidRPr="00791CE9">
              <w:t>Sharp Labs</w:t>
            </w:r>
          </w:p>
        </w:tc>
        <w:tc>
          <w:tcPr>
            <w:tcW w:w="2213" w:type="dxa"/>
          </w:tcPr>
          <w:p w:rsidR="006B102A" w:rsidRPr="001152BA" w:rsidRDefault="00CD65E6" w:rsidP="008A7362">
            <w:pPr>
              <w:pStyle w:val="Tabletext"/>
            </w:pPr>
            <w:r w:rsidRPr="00791CE9">
              <w:t>Sharp_MP_Field1_B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AVCFI-4</w:t>
            </w:r>
          </w:p>
        </w:tc>
        <w:tc>
          <w:tcPr>
            <w:tcW w:w="1320" w:type="dxa"/>
          </w:tcPr>
          <w:p w:rsidR="006B102A" w:rsidRPr="001152BA" w:rsidRDefault="00CD65E6" w:rsidP="008A7362">
            <w:pPr>
              <w:pStyle w:val="Tabletext"/>
            </w:pPr>
            <w:r w:rsidRPr="00791CE9">
              <w:t>Sharp Labs</w:t>
            </w:r>
          </w:p>
        </w:tc>
        <w:tc>
          <w:tcPr>
            <w:tcW w:w="2213" w:type="dxa"/>
          </w:tcPr>
          <w:p w:rsidR="006B102A" w:rsidRPr="001152BA" w:rsidRDefault="00CD65E6" w:rsidP="008A7362">
            <w:pPr>
              <w:pStyle w:val="Tabletext"/>
            </w:pPr>
            <w:r w:rsidRPr="00791CE9">
              <w:t>Sharp_MP_Field2_B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AVCFI-5</w:t>
            </w:r>
          </w:p>
        </w:tc>
        <w:tc>
          <w:tcPr>
            <w:tcW w:w="1320" w:type="dxa"/>
          </w:tcPr>
          <w:p w:rsidR="006B102A" w:rsidRPr="001152BA" w:rsidRDefault="00CD65E6" w:rsidP="008A7362">
            <w:pPr>
              <w:pStyle w:val="Tabletext"/>
            </w:pPr>
            <w:r w:rsidRPr="00791CE9">
              <w:t>Sharp Labs</w:t>
            </w:r>
          </w:p>
        </w:tc>
        <w:tc>
          <w:tcPr>
            <w:tcW w:w="2213" w:type="dxa"/>
          </w:tcPr>
          <w:p w:rsidR="006B102A" w:rsidRPr="001152BA" w:rsidRDefault="00CD65E6" w:rsidP="008A7362">
            <w:pPr>
              <w:pStyle w:val="Tabletext"/>
            </w:pPr>
            <w:r w:rsidRPr="00791CE9">
              <w:t>Sharp_MP_Field3_B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AVCFI-6</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CVFI1_Sony_D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AVCFI-7</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CVFI2_Sony_H</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AVCFI-8</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FI1_Sony_E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AVCFI-9</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CVFI1_SVA_C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AVCFI-10</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CVFI2_SVA_C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AVCFI-11</w:t>
            </w:r>
          </w:p>
        </w:tc>
        <w:tc>
          <w:tcPr>
            <w:tcW w:w="1320" w:type="dxa"/>
          </w:tcPr>
          <w:p w:rsidR="006B102A" w:rsidRPr="001152BA" w:rsidRDefault="00CD65E6" w:rsidP="008A7362">
            <w:pPr>
              <w:pStyle w:val="Tabletext"/>
            </w:pPr>
            <w:r w:rsidRPr="00791CE9">
              <w:t>Motorola</w:t>
            </w:r>
          </w:p>
        </w:tc>
        <w:tc>
          <w:tcPr>
            <w:tcW w:w="2213" w:type="dxa"/>
          </w:tcPr>
          <w:p w:rsidR="006B102A" w:rsidRPr="00791CE9" w:rsidRDefault="00CD65E6" w:rsidP="008A7362">
            <w:pPr>
              <w:pStyle w:val="Tabletext"/>
            </w:pPr>
            <w:r w:rsidRPr="00791CE9">
              <w:t>cavlc_mot_fld0_full_B</w:t>
            </w:r>
          </w:p>
        </w:tc>
        <w:tc>
          <w:tcPr>
            <w:tcW w:w="496" w:type="dxa"/>
          </w:tcPr>
          <w:p w:rsidR="006B102A" w:rsidRPr="00791CE9" w:rsidRDefault="006B102A" w:rsidP="008A7362">
            <w:pPr>
              <w:pStyle w:val="Tabletext"/>
              <w:jc w:val="center"/>
            </w:pPr>
          </w:p>
        </w:tc>
        <w:tc>
          <w:tcPr>
            <w:tcW w:w="497" w:type="dxa"/>
          </w:tcPr>
          <w:p w:rsidR="006B102A" w:rsidRPr="00791CE9" w:rsidRDefault="006B102A" w:rsidP="008A7362">
            <w:pPr>
              <w:pStyle w:val="Tabletext"/>
              <w:jc w:val="center"/>
            </w:pPr>
          </w:p>
        </w:tc>
        <w:tc>
          <w:tcPr>
            <w:tcW w:w="497" w:type="dxa"/>
          </w:tcPr>
          <w:p w:rsidR="006B102A" w:rsidRPr="001152BA" w:rsidRDefault="006B102A" w:rsidP="008A7362">
            <w:pPr>
              <w:pStyle w:val="Tabletext"/>
              <w:jc w:val="center"/>
            </w:pPr>
            <w:r w:rsidRPr="001152BA">
              <w:t>X</w:t>
            </w:r>
          </w:p>
        </w:tc>
        <w:tc>
          <w:tcPr>
            <w:tcW w:w="497" w:type="dxa"/>
          </w:tcPr>
          <w:p w:rsidR="006B102A" w:rsidRPr="001152BA" w:rsidRDefault="006B102A" w:rsidP="008A7362">
            <w:pPr>
              <w:pStyle w:val="Tabletext"/>
              <w:jc w:val="center"/>
            </w:pPr>
            <w:r w:rsidRPr="001152BA">
              <w:t>X</w:t>
            </w:r>
          </w:p>
        </w:tc>
        <w:tc>
          <w:tcPr>
            <w:tcW w:w="907" w:type="dxa"/>
          </w:tcPr>
          <w:p w:rsidR="006B102A" w:rsidRPr="001152BA" w:rsidRDefault="00CD65E6" w:rsidP="008A7362">
            <w:pPr>
              <w:pStyle w:val="Tabletext"/>
              <w:jc w:val="center"/>
            </w:pPr>
            <w:r w:rsidRPr="00791CE9">
              <w:t>2.2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AVCFI-12</w:t>
            </w:r>
          </w:p>
        </w:tc>
        <w:tc>
          <w:tcPr>
            <w:tcW w:w="1320" w:type="dxa"/>
          </w:tcPr>
          <w:p w:rsidR="006B102A" w:rsidRPr="001152BA" w:rsidRDefault="00CD65E6" w:rsidP="008A7362">
            <w:pPr>
              <w:pStyle w:val="Tabletext"/>
            </w:pPr>
            <w:r w:rsidRPr="00791CE9">
              <w:t>Motorola</w:t>
            </w:r>
          </w:p>
        </w:tc>
        <w:tc>
          <w:tcPr>
            <w:tcW w:w="2213" w:type="dxa"/>
          </w:tcPr>
          <w:p w:rsidR="006B102A" w:rsidRPr="00791CE9" w:rsidRDefault="00CD65E6" w:rsidP="008A7362">
            <w:pPr>
              <w:pStyle w:val="Tabletext"/>
            </w:pPr>
            <w:r w:rsidRPr="00791CE9">
              <w:t>CVMP_MOT_FLD_L30_B</w:t>
            </w:r>
          </w:p>
        </w:tc>
        <w:tc>
          <w:tcPr>
            <w:tcW w:w="496" w:type="dxa"/>
          </w:tcPr>
          <w:p w:rsidR="006B102A" w:rsidRPr="00791CE9" w:rsidRDefault="006B102A" w:rsidP="008A7362">
            <w:pPr>
              <w:pStyle w:val="Tabletext"/>
              <w:jc w:val="center"/>
            </w:pPr>
          </w:p>
        </w:tc>
        <w:tc>
          <w:tcPr>
            <w:tcW w:w="497" w:type="dxa"/>
          </w:tcPr>
          <w:p w:rsidR="006B102A" w:rsidRPr="00791CE9" w:rsidRDefault="006B102A" w:rsidP="008A7362">
            <w:pPr>
              <w:pStyle w:val="Tabletext"/>
              <w:jc w:val="center"/>
            </w:pPr>
          </w:p>
        </w:tc>
        <w:tc>
          <w:tcPr>
            <w:tcW w:w="497" w:type="dxa"/>
          </w:tcPr>
          <w:p w:rsidR="006B102A" w:rsidRPr="001152BA" w:rsidRDefault="006B102A" w:rsidP="008A7362">
            <w:pPr>
              <w:pStyle w:val="Tabletext"/>
              <w:jc w:val="center"/>
            </w:pPr>
            <w:r w:rsidRPr="001152BA">
              <w:t>X</w:t>
            </w:r>
          </w:p>
        </w:tc>
        <w:tc>
          <w:tcPr>
            <w:tcW w:w="497" w:type="dxa"/>
          </w:tcPr>
          <w:p w:rsidR="006B102A" w:rsidRPr="001152BA" w:rsidRDefault="006B102A" w:rsidP="008A7362">
            <w:pPr>
              <w:pStyle w:val="Tabletext"/>
              <w:jc w:val="center"/>
            </w:pPr>
            <w:r w:rsidRPr="001152BA">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Frame/field coding</w:t>
            </w:r>
          </w:p>
        </w:tc>
        <w:tc>
          <w:tcPr>
            <w:tcW w:w="1527" w:type="dxa"/>
          </w:tcPr>
          <w:p w:rsidR="006B102A" w:rsidRPr="001152BA" w:rsidRDefault="00CD65E6" w:rsidP="008A7362">
            <w:pPr>
              <w:pStyle w:val="Tabletext"/>
            </w:pPr>
            <w:r w:rsidRPr="00791CE9">
              <w:t>AVCPA-1</w:t>
            </w:r>
          </w:p>
        </w:tc>
        <w:tc>
          <w:tcPr>
            <w:tcW w:w="1320" w:type="dxa"/>
          </w:tcPr>
          <w:p w:rsidR="006B102A" w:rsidRPr="001152BA" w:rsidRDefault="00CD65E6" w:rsidP="008A7362">
            <w:pPr>
              <w:pStyle w:val="Tabletext"/>
            </w:pPr>
            <w:r w:rsidRPr="00791CE9">
              <w:t>Sharp Labs</w:t>
            </w:r>
          </w:p>
        </w:tc>
        <w:tc>
          <w:tcPr>
            <w:tcW w:w="2213" w:type="dxa"/>
          </w:tcPr>
          <w:p w:rsidR="006B102A" w:rsidRPr="001152BA" w:rsidRDefault="00CD65E6" w:rsidP="008A7362">
            <w:pPr>
              <w:pStyle w:val="Tabletext"/>
            </w:pPr>
            <w:r w:rsidRPr="00791CE9">
              <w:t>Sharp_MP_PAFF_1r2</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AVCPA-2</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CVPA1_TOSHIBA_B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AVCPA-3</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cavlc_mot_picaff0_full_B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MBAFF</w:t>
            </w:r>
          </w:p>
        </w:tc>
        <w:tc>
          <w:tcPr>
            <w:tcW w:w="1527" w:type="dxa"/>
          </w:tcPr>
          <w:p w:rsidR="006B102A" w:rsidRPr="001152BA" w:rsidRDefault="00CD65E6" w:rsidP="008A7362">
            <w:pPr>
              <w:pStyle w:val="Tabletext"/>
            </w:pPr>
            <w:r w:rsidRPr="00791CE9">
              <w:t>AVCMA-1</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CVMANL1_TOSHIBA_B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AVCMA-2</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CVMANL2_TOSHIBA_B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CVMA1_Sony_D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AVCMA-4</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CVMA1_TOSHIBA_B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AVCMA-5</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CVMAQP2_Sony_G</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AVCMA-6</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CVMAQP3_Sony_D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AVCMA-7</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CVMAPAQP3_Sony_E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AVCMA-8</w:t>
            </w:r>
          </w:p>
        </w:tc>
        <w:tc>
          <w:tcPr>
            <w:tcW w:w="1320" w:type="dxa"/>
          </w:tcPr>
          <w:p w:rsidR="006B102A" w:rsidRPr="001152BA" w:rsidRDefault="00CD65E6" w:rsidP="008A7362">
            <w:pPr>
              <w:pStyle w:val="Tabletext"/>
            </w:pPr>
            <w:r w:rsidRPr="00791CE9">
              <w:t>Motorola</w:t>
            </w:r>
          </w:p>
        </w:tc>
        <w:tc>
          <w:tcPr>
            <w:tcW w:w="2213" w:type="dxa"/>
          </w:tcPr>
          <w:p w:rsidR="006B102A" w:rsidRPr="00791CE9" w:rsidRDefault="00CD65E6" w:rsidP="008A7362">
            <w:pPr>
              <w:pStyle w:val="Tabletext"/>
            </w:pPr>
            <w:r w:rsidRPr="00791CE9">
              <w:t>cavlc_mot_mbaff0_full_B</w:t>
            </w:r>
          </w:p>
        </w:tc>
        <w:tc>
          <w:tcPr>
            <w:tcW w:w="496" w:type="dxa"/>
          </w:tcPr>
          <w:p w:rsidR="006B102A" w:rsidRPr="00791CE9" w:rsidRDefault="006B102A" w:rsidP="008A7362">
            <w:pPr>
              <w:pStyle w:val="Tabletext"/>
              <w:jc w:val="center"/>
            </w:pPr>
          </w:p>
        </w:tc>
        <w:tc>
          <w:tcPr>
            <w:tcW w:w="497" w:type="dxa"/>
          </w:tcPr>
          <w:p w:rsidR="006B102A" w:rsidRPr="00791CE9" w:rsidRDefault="006B102A" w:rsidP="008A7362">
            <w:pPr>
              <w:pStyle w:val="Tabletext"/>
              <w:jc w:val="center"/>
            </w:pPr>
          </w:p>
        </w:tc>
        <w:tc>
          <w:tcPr>
            <w:tcW w:w="497" w:type="dxa"/>
          </w:tcPr>
          <w:p w:rsidR="006B102A" w:rsidRPr="001152BA" w:rsidRDefault="006B102A" w:rsidP="008A7362">
            <w:pPr>
              <w:pStyle w:val="Tabletext"/>
              <w:jc w:val="center"/>
            </w:pPr>
            <w:r w:rsidRPr="001152BA">
              <w:t>X</w:t>
            </w:r>
          </w:p>
        </w:tc>
        <w:tc>
          <w:tcPr>
            <w:tcW w:w="497" w:type="dxa"/>
          </w:tcPr>
          <w:p w:rsidR="006B102A" w:rsidRPr="001152BA" w:rsidRDefault="006B102A" w:rsidP="008A7362">
            <w:pPr>
              <w:pStyle w:val="Tabletext"/>
              <w:jc w:val="center"/>
            </w:pPr>
            <w:r w:rsidRPr="001152BA">
              <w:t>X</w:t>
            </w:r>
          </w:p>
        </w:tc>
        <w:tc>
          <w:tcPr>
            <w:tcW w:w="907" w:type="dxa"/>
          </w:tcPr>
          <w:p w:rsidR="006B102A" w:rsidRPr="001152BA" w:rsidRDefault="00CD65E6" w:rsidP="008A7362">
            <w:pPr>
              <w:pStyle w:val="Tabletext"/>
              <w:jc w:val="center"/>
            </w:pPr>
            <w:r w:rsidRPr="00791CE9">
              <w:t>2.2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AVCMA-9</w:t>
            </w:r>
          </w:p>
        </w:tc>
        <w:tc>
          <w:tcPr>
            <w:tcW w:w="1320" w:type="dxa"/>
          </w:tcPr>
          <w:p w:rsidR="006B102A" w:rsidRPr="001152BA" w:rsidRDefault="00CD65E6" w:rsidP="008A7362">
            <w:pPr>
              <w:pStyle w:val="Tabletext"/>
            </w:pPr>
            <w:r w:rsidRPr="00791CE9">
              <w:t>Motorola</w:t>
            </w:r>
          </w:p>
        </w:tc>
        <w:tc>
          <w:tcPr>
            <w:tcW w:w="2213" w:type="dxa"/>
          </w:tcPr>
          <w:p w:rsidR="006B102A" w:rsidRPr="00791CE9" w:rsidRDefault="00CD65E6" w:rsidP="008A7362">
            <w:pPr>
              <w:pStyle w:val="Tabletext"/>
            </w:pPr>
            <w:r w:rsidRPr="00791CE9">
              <w:t>CVMP_MOT_FRM_L31_B</w:t>
            </w:r>
          </w:p>
        </w:tc>
        <w:tc>
          <w:tcPr>
            <w:tcW w:w="496" w:type="dxa"/>
          </w:tcPr>
          <w:p w:rsidR="006B102A" w:rsidRPr="00791CE9" w:rsidRDefault="006B102A" w:rsidP="008A7362">
            <w:pPr>
              <w:pStyle w:val="Tabletext"/>
              <w:jc w:val="center"/>
            </w:pPr>
          </w:p>
        </w:tc>
        <w:tc>
          <w:tcPr>
            <w:tcW w:w="497" w:type="dxa"/>
          </w:tcPr>
          <w:p w:rsidR="006B102A" w:rsidRPr="00791CE9" w:rsidRDefault="006B102A" w:rsidP="008A7362">
            <w:pPr>
              <w:pStyle w:val="Tabletext"/>
              <w:jc w:val="center"/>
            </w:pPr>
          </w:p>
        </w:tc>
        <w:tc>
          <w:tcPr>
            <w:tcW w:w="497" w:type="dxa"/>
          </w:tcPr>
          <w:p w:rsidR="006B102A" w:rsidRPr="001152BA" w:rsidRDefault="006B102A" w:rsidP="008A7362">
            <w:pPr>
              <w:pStyle w:val="Tabletext"/>
              <w:jc w:val="center"/>
            </w:pPr>
            <w:r w:rsidRPr="001152BA">
              <w:t>X</w:t>
            </w:r>
          </w:p>
        </w:tc>
        <w:tc>
          <w:tcPr>
            <w:tcW w:w="497" w:type="dxa"/>
          </w:tcPr>
          <w:p w:rsidR="006B102A" w:rsidRPr="001152BA" w:rsidRDefault="006B102A" w:rsidP="008A7362">
            <w:pPr>
              <w:pStyle w:val="Tabletext"/>
              <w:jc w:val="center"/>
            </w:pPr>
            <w:r w:rsidRPr="001152BA">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S Picture</w:t>
            </w:r>
          </w:p>
        </w:tc>
        <w:tc>
          <w:tcPr>
            <w:tcW w:w="1527" w:type="dxa"/>
          </w:tcPr>
          <w:p w:rsidR="006B102A" w:rsidRPr="001152BA" w:rsidRDefault="00CD65E6" w:rsidP="008A7362">
            <w:pPr>
              <w:pStyle w:val="Tabletext"/>
            </w:pPr>
            <w:r w:rsidRPr="00791CE9">
              <w:t>AVCSP-1</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SP1_BT_A</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10</w:t>
            </w:r>
          </w:p>
        </w:tc>
      </w:tr>
      <w:tr w:rsidR="006B102A" w:rsidRPr="001152BA" w:rsidTr="008A7362">
        <w:trPr>
          <w:cantSplit/>
          <w:trHeight w:val="432"/>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AVCSP-2</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SP2_BT_B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6B102A" w:rsidP="008A7362">
            <w:pPr>
              <w:pStyle w:val="Tabletext"/>
              <w:jc w:val="center"/>
            </w:pPr>
          </w:p>
        </w:tc>
        <w:tc>
          <w:tcPr>
            <w:tcW w:w="907" w:type="dxa"/>
          </w:tcPr>
          <w:p w:rsidR="006B102A" w:rsidRPr="001152BA" w:rsidRDefault="00CD65E6" w:rsidP="008A7362">
            <w:pPr>
              <w:pStyle w:val="Tabletext"/>
              <w:jc w:val="center"/>
            </w:pPr>
            <w:r w:rsidRPr="00791CE9">
              <w:t>1 and higher</w:t>
            </w:r>
          </w:p>
        </w:tc>
        <w:tc>
          <w:tcPr>
            <w:tcW w:w="759" w:type="dxa"/>
          </w:tcPr>
          <w:p w:rsidR="006B102A" w:rsidRPr="001152BA" w:rsidRDefault="00CD65E6" w:rsidP="008A7362">
            <w:pPr>
              <w:pStyle w:val="Tabletext"/>
              <w:jc w:val="center"/>
            </w:pPr>
            <w:r w:rsidRPr="00791CE9">
              <w:t>20</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Long sequence</w:t>
            </w:r>
          </w:p>
        </w:tc>
        <w:tc>
          <w:tcPr>
            <w:tcW w:w="1527" w:type="dxa"/>
          </w:tcPr>
          <w:p w:rsidR="006B102A" w:rsidRPr="001152BA" w:rsidRDefault="00CD65E6" w:rsidP="008A7362">
            <w:pPr>
              <w:pStyle w:val="Tabletext"/>
            </w:pPr>
            <w:r w:rsidRPr="00791CE9">
              <w:t>AVCLS-1</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LS_SVA_D</w:t>
            </w:r>
          </w:p>
        </w:tc>
        <w:tc>
          <w:tcPr>
            <w:tcW w:w="496"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SEI/VUI</w:t>
            </w:r>
          </w:p>
        </w:tc>
        <w:tc>
          <w:tcPr>
            <w:tcW w:w="1527" w:type="dxa"/>
          </w:tcPr>
          <w:p w:rsidR="006B102A" w:rsidRPr="001152BA" w:rsidRDefault="00CD65E6" w:rsidP="008A7362">
            <w:pPr>
              <w:pStyle w:val="Tabletext"/>
            </w:pPr>
            <w:r w:rsidRPr="00791CE9">
              <w:t>AVCSE-1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CVSE2_Sony_B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AVCSE-2</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CVSE3_Sony_H</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AVCSE-3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CVSEFDFT3_Sony_E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w:t>
            </w:r>
          </w:p>
        </w:tc>
        <w:tc>
          <w:tcPr>
            <w:tcW w:w="1527" w:type="dxa"/>
          </w:tcPr>
          <w:p w:rsidR="006B102A" w:rsidRPr="001152BA" w:rsidRDefault="00CD65E6" w:rsidP="008A7362">
            <w:pPr>
              <w:pStyle w:val="Tabletext"/>
            </w:pPr>
            <w:r w:rsidRPr="00791CE9">
              <w:t>AVCCANL-1</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CANL1_TOSHIBA_G</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AVCCANL-2</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CANL1_Sony_E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CANL2_Sony_E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AVCCANL-4</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CANL3_Sony_C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1.2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AVCCANL-5</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CANL1_SVA_B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AVCCANL-6</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CANL2_SVA_B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AVCCANL-7</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CANL3_SVA_B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AVCCANL-8</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CANL4_SVA_B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CABA1_Sony_D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AVCCABA-2</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CABA2_Sony_E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CABA3_Sony_C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1.2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AVCCABA-4</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CABA3_TOSHIBA_E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1.2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AVCCABA-5</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CABA1_SVA_B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AVCCABA-6</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CABA2_SVA_B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AVCCABA-7</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CABA3_SVA_B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AVCCABA-8</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cabac_mot_frm0_full</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Initialization</w:t>
            </w:r>
          </w:p>
        </w:tc>
        <w:tc>
          <w:tcPr>
            <w:tcW w:w="1527" w:type="dxa"/>
          </w:tcPr>
          <w:p w:rsidR="006B102A" w:rsidRPr="001152BA" w:rsidRDefault="00CD65E6" w:rsidP="008A7362">
            <w:pPr>
              <w:pStyle w:val="Tabletext"/>
            </w:pPr>
            <w:r w:rsidRPr="00791CE9">
              <w:t>AVCCAIN-1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CABACI3_Sony_B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CD65E6" w:rsidP="008A7362">
            <w:pPr>
              <w:pStyle w:val="Tabletext"/>
              <w:keepNext/>
            </w:pPr>
            <w:r w:rsidRPr="00791CE9">
              <w:lastRenderedPageBreak/>
              <w:t>CABAC: MB QP Delta</w:t>
            </w:r>
          </w:p>
        </w:tc>
        <w:tc>
          <w:tcPr>
            <w:tcW w:w="1527" w:type="dxa"/>
          </w:tcPr>
          <w:p w:rsidR="006B102A" w:rsidRPr="001152BA" w:rsidRDefault="00CD65E6" w:rsidP="008A7362">
            <w:pPr>
              <w:pStyle w:val="Tabletext"/>
              <w:keepNext/>
            </w:pPr>
            <w:r w:rsidRPr="00791CE9">
              <w:t>AVCCAQP-1</w:t>
            </w:r>
          </w:p>
        </w:tc>
        <w:tc>
          <w:tcPr>
            <w:tcW w:w="1320" w:type="dxa"/>
          </w:tcPr>
          <w:p w:rsidR="006B102A" w:rsidRPr="001152BA" w:rsidRDefault="00CD65E6" w:rsidP="008A7362">
            <w:pPr>
              <w:pStyle w:val="Tabletext"/>
              <w:keepNext/>
            </w:pPr>
            <w:r w:rsidRPr="00791CE9">
              <w:t>Sony</w:t>
            </w:r>
          </w:p>
        </w:tc>
        <w:tc>
          <w:tcPr>
            <w:tcW w:w="2213" w:type="dxa"/>
          </w:tcPr>
          <w:p w:rsidR="006B102A" w:rsidRPr="001152BA" w:rsidRDefault="00CD65E6" w:rsidP="008A7362">
            <w:pPr>
              <w:pStyle w:val="Tabletext"/>
              <w:keepNext/>
            </w:pPr>
            <w:r w:rsidRPr="00791CE9">
              <w:t>CAQP1_Sony_B</w:t>
            </w:r>
          </w:p>
        </w:tc>
        <w:tc>
          <w:tcPr>
            <w:tcW w:w="496" w:type="dxa"/>
          </w:tcPr>
          <w:p w:rsidR="006B102A" w:rsidRPr="001152BA" w:rsidRDefault="006B102A" w:rsidP="008A7362">
            <w:pPr>
              <w:pStyle w:val="Tabletext"/>
              <w:keepNext/>
              <w:jc w:val="center"/>
            </w:pPr>
          </w:p>
        </w:tc>
        <w:tc>
          <w:tcPr>
            <w:tcW w:w="497" w:type="dxa"/>
          </w:tcPr>
          <w:p w:rsidR="006B102A" w:rsidRPr="001152BA" w:rsidRDefault="006B102A" w:rsidP="008A7362">
            <w:pPr>
              <w:pStyle w:val="Tabletext"/>
              <w:keepNext/>
              <w:jc w:val="center"/>
            </w:pPr>
          </w:p>
        </w:tc>
        <w:tc>
          <w:tcPr>
            <w:tcW w:w="497" w:type="dxa"/>
          </w:tcPr>
          <w:p w:rsidR="006B102A" w:rsidRPr="001152BA" w:rsidRDefault="006B102A" w:rsidP="008A7362">
            <w:pPr>
              <w:pStyle w:val="Tabletext"/>
              <w:keepNext/>
              <w:jc w:val="center"/>
            </w:pPr>
          </w:p>
        </w:tc>
        <w:tc>
          <w:tcPr>
            <w:tcW w:w="497" w:type="dxa"/>
          </w:tcPr>
          <w:p w:rsidR="006B102A" w:rsidRPr="001152BA" w:rsidRDefault="00CD65E6" w:rsidP="008A7362">
            <w:pPr>
              <w:pStyle w:val="Tabletext"/>
              <w:keepNext/>
              <w:jc w:val="center"/>
            </w:pPr>
            <w:r w:rsidRPr="00791CE9">
              <w:t>X</w:t>
            </w:r>
          </w:p>
        </w:tc>
        <w:tc>
          <w:tcPr>
            <w:tcW w:w="907" w:type="dxa"/>
          </w:tcPr>
          <w:p w:rsidR="006B102A" w:rsidRPr="001152BA" w:rsidRDefault="00CD65E6" w:rsidP="008A7362">
            <w:pPr>
              <w:pStyle w:val="Tabletext"/>
              <w:keepNext/>
              <w:jc w:val="center"/>
            </w:pPr>
            <w:r w:rsidRPr="00791CE9">
              <w:t>1.2 and higher</w:t>
            </w:r>
          </w:p>
        </w:tc>
        <w:tc>
          <w:tcPr>
            <w:tcW w:w="759" w:type="dxa"/>
          </w:tcPr>
          <w:p w:rsidR="006B102A" w:rsidRPr="001152BA" w:rsidRDefault="00CD65E6" w:rsidP="008A7362">
            <w:pPr>
              <w:pStyle w:val="Tabletext"/>
              <w:keepNext/>
              <w:jc w:val="center"/>
            </w:pPr>
            <w:r w:rsidRPr="00791CE9">
              <w:t>15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AVCCAQP-2</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CACQP3_Sony_D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Slice</w:t>
            </w:r>
          </w:p>
        </w:tc>
        <w:tc>
          <w:tcPr>
            <w:tcW w:w="1527" w:type="dxa"/>
          </w:tcPr>
          <w:p w:rsidR="006B102A" w:rsidRPr="001152BA" w:rsidRDefault="00CD65E6" w:rsidP="008A7362">
            <w:pPr>
              <w:pStyle w:val="Tabletext"/>
            </w:pPr>
            <w:r w:rsidRPr="00791CE9">
              <w:t>AVCCASL-1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CABAST3_Sony_E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AVCCASL-2</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CABASTBR3_Sony_B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I_PCM</w:t>
            </w:r>
          </w:p>
        </w:tc>
        <w:tc>
          <w:tcPr>
            <w:tcW w:w="1527" w:type="dxa"/>
          </w:tcPr>
          <w:p w:rsidR="006B102A" w:rsidRPr="001152BA" w:rsidRDefault="00CD65E6" w:rsidP="008A7362">
            <w:pPr>
              <w:pStyle w:val="Tabletext"/>
            </w:pPr>
            <w:r w:rsidRPr="00791CE9">
              <w:t>AVCCAPCM-1</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CAPCMNL1_Sand_E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AVCCAPCM-2</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CAPCM1_Sand_E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AVCCAPCM-3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CAPM3_Sony_D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15</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MMCO</w:t>
            </w:r>
          </w:p>
        </w:tc>
        <w:tc>
          <w:tcPr>
            <w:tcW w:w="1527" w:type="dxa"/>
          </w:tcPr>
          <w:p w:rsidR="006B102A" w:rsidRPr="001152BA" w:rsidRDefault="00CD65E6" w:rsidP="008A7362">
            <w:pPr>
              <w:pStyle w:val="Tabletext"/>
            </w:pPr>
            <w:r w:rsidRPr="00791CE9">
              <w:t>AVCCAMR-1</w:t>
            </w:r>
          </w:p>
        </w:tc>
        <w:tc>
          <w:tcPr>
            <w:tcW w:w="1320" w:type="dxa"/>
          </w:tcPr>
          <w:p w:rsidR="006B102A" w:rsidRPr="001152BA" w:rsidRDefault="00CD65E6" w:rsidP="008A7362">
            <w:pPr>
              <w:pStyle w:val="Tabletext"/>
            </w:pPr>
            <w:r w:rsidRPr="00791CE9">
              <w:t>British Telecom</w:t>
            </w:r>
          </w:p>
        </w:tc>
        <w:tc>
          <w:tcPr>
            <w:tcW w:w="2213" w:type="dxa"/>
          </w:tcPr>
          <w:p w:rsidR="006B102A" w:rsidRPr="001152BA" w:rsidRDefault="00CD65E6" w:rsidP="008A7362">
            <w:pPr>
              <w:pStyle w:val="Tabletext"/>
            </w:pPr>
            <w:r w:rsidRPr="00791CE9">
              <w:t>MR9_BT_B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AVCCAMR-2</w:t>
            </w:r>
          </w:p>
        </w:tc>
        <w:tc>
          <w:tcPr>
            <w:tcW w:w="1320" w:type="dxa"/>
          </w:tcPr>
          <w:p w:rsidR="006B102A" w:rsidRPr="001152BA" w:rsidRDefault="00CD65E6" w:rsidP="008A7362">
            <w:pPr>
              <w:pStyle w:val="Tabletext"/>
            </w:pPr>
            <w:r w:rsidRPr="00791CE9">
              <w:t>HHI</w:t>
            </w:r>
          </w:p>
        </w:tc>
        <w:tc>
          <w:tcPr>
            <w:tcW w:w="2213" w:type="dxa"/>
          </w:tcPr>
          <w:p w:rsidR="006B102A" w:rsidRPr="001152BA" w:rsidRDefault="00CD65E6" w:rsidP="008A7362">
            <w:pPr>
              <w:pStyle w:val="Tabletext"/>
            </w:pPr>
            <w:r w:rsidRPr="00791CE9">
              <w:t>HCMP1_HHI_A</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WP</w:t>
            </w:r>
          </w:p>
        </w:tc>
        <w:tc>
          <w:tcPr>
            <w:tcW w:w="1527" w:type="dxa"/>
          </w:tcPr>
          <w:p w:rsidR="006B102A" w:rsidRPr="001152BA" w:rsidRDefault="00CD65E6" w:rsidP="008A7362">
            <w:pPr>
              <w:pStyle w:val="Tabletext"/>
            </w:pPr>
            <w:r w:rsidRPr="00791CE9">
              <w:t>AVCCAWP-1</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CAWP1_TOSHIBA_E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7.5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AVCCAWP-2</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CAWP5_TOSHIBA_E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 and higher</w:t>
            </w:r>
          </w:p>
        </w:tc>
        <w:tc>
          <w:tcPr>
            <w:tcW w:w="759" w:type="dxa"/>
          </w:tcPr>
          <w:p w:rsidR="006B102A" w:rsidRPr="001152BA" w:rsidRDefault="00CD65E6" w:rsidP="008A7362">
            <w:pPr>
              <w:pStyle w:val="Tabletext"/>
              <w:jc w:val="center"/>
            </w:pPr>
            <w:r w:rsidRPr="00791CE9">
              <w:t>7.5</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Field coding</w:t>
            </w:r>
          </w:p>
        </w:tc>
        <w:tc>
          <w:tcPr>
            <w:tcW w:w="1527" w:type="dxa"/>
          </w:tcPr>
          <w:p w:rsidR="006B102A" w:rsidRPr="001152BA" w:rsidRDefault="00CD65E6" w:rsidP="008A7362">
            <w:pPr>
              <w:pStyle w:val="Tabletext"/>
            </w:pPr>
            <w:r w:rsidRPr="00791CE9">
              <w:t>AVCCAFI-1</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CABREF3_Sand_D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AVCCAFI-2</w:t>
            </w:r>
          </w:p>
        </w:tc>
        <w:tc>
          <w:tcPr>
            <w:tcW w:w="1320" w:type="dxa"/>
          </w:tcPr>
          <w:p w:rsidR="006B102A" w:rsidRPr="001152BA" w:rsidRDefault="00CD65E6" w:rsidP="008A7362">
            <w:pPr>
              <w:pStyle w:val="Tabletext"/>
            </w:pPr>
            <w:r w:rsidRPr="00791CE9">
              <w:t>SVA</w:t>
            </w:r>
          </w:p>
        </w:tc>
        <w:tc>
          <w:tcPr>
            <w:tcW w:w="2213" w:type="dxa"/>
          </w:tcPr>
          <w:p w:rsidR="006B102A" w:rsidRPr="001152BA" w:rsidRDefault="00CD65E6" w:rsidP="008A7362">
            <w:pPr>
              <w:pStyle w:val="Tabletext"/>
            </w:pPr>
            <w:r w:rsidRPr="00791CE9">
              <w:t>CAFI_SVA_C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AVCCAFI-3</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cabac_mot_fld0_full</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Frame/field coding</w:t>
            </w:r>
          </w:p>
        </w:tc>
        <w:tc>
          <w:tcPr>
            <w:tcW w:w="1527" w:type="dxa"/>
          </w:tcPr>
          <w:p w:rsidR="006B102A" w:rsidRPr="001152BA" w:rsidRDefault="00CD65E6" w:rsidP="008A7362">
            <w:pPr>
              <w:pStyle w:val="Tabletext"/>
            </w:pPr>
            <w:r w:rsidRPr="00791CE9">
              <w:t>AVCCAPA-1</w:t>
            </w:r>
          </w:p>
        </w:tc>
        <w:tc>
          <w:tcPr>
            <w:tcW w:w="1320" w:type="dxa"/>
          </w:tcPr>
          <w:p w:rsidR="006B102A" w:rsidRPr="001152BA" w:rsidRDefault="00CD65E6" w:rsidP="008A7362">
            <w:pPr>
              <w:pStyle w:val="Tabletext"/>
            </w:pPr>
            <w:r w:rsidRPr="00791CE9">
              <w:t>Sharp Labs</w:t>
            </w:r>
          </w:p>
        </w:tc>
        <w:tc>
          <w:tcPr>
            <w:tcW w:w="2213" w:type="dxa"/>
          </w:tcPr>
          <w:p w:rsidR="006B102A" w:rsidRPr="001152BA" w:rsidRDefault="00CD65E6" w:rsidP="008A7362">
            <w:pPr>
              <w:pStyle w:val="Tabletext"/>
            </w:pPr>
            <w:r w:rsidRPr="00791CE9">
              <w:t>Sharp_MP_PAFF_2r</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AVCCAPA-2</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CAPA1_TOSHIBA_B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AVCCAPA-3</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cabac_mot_paff0_full</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MBAFF</w:t>
            </w:r>
          </w:p>
        </w:tc>
        <w:tc>
          <w:tcPr>
            <w:tcW w:w="1527" w:type="dxa"/>
          </w:tcPr>
          <w:p w:rsidR="006B102A" w:rsidRPr="001152BA" w:rsidRDefault="00CD65E6" w:rsidP="008A7362">
            <w:pPr>
              <w:pStyle w:val="Tabletext"/>
            </w:pPr>
            <w:r w:rsidRPr="00791CE9">
              <w:t>AVCCAMA-1</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CAMANL1_TOSHIBA_B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AVCCAMA-2</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CAMANL2_TOSHIBA_B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AVCCAMA-3</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CANLMA2_Sony_C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AVCCAMA-4</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CANLMA3_Sony_C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AVCCAMA-5</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CAMA1_Sony_C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AVCCAMA-6</w:t>
            </w:r>
          </w:p>
        </w:tc>
        <w:tc>
          <w:tcPr>
            <w:tcW w:w="1320" w:type="dxa"/>
          </w:tcPr>
          <w:p w:rsidR="006B102A" w:rsidRPr="001152BA" w:rsidRDefault="00CD65E6" w:rsidP="008A7362">
            <w:pPr>
              <w:pStyle w:val="Tabletext"/>
            </w:pPr>
            <w:r w:rsidRPr="00791CE9">
              <w:t>Toshiba</w:t>
            </w:r>
          </w:p>
        </w:tc>
        <w:tc>
          <w:tcPr>
            <w:tcW w:w="2213" w:type="dxa"/>
          </w:tcPr>
          <w:p w:rsidR="006B102A" w:rsidRPr="001152BA" w:rsidRDefault="00CD65E6" w:rsidP="008A7362">
            <w:pPr>
              <w:pStyle w:val="Tabletext"/>
            </w:pPr>
            <w:r w:rsidRPr="00791CE9">
              <w:t>CAMA1_TOSHIBA_B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AVCCAMA-7</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CAMANL3_Sand_E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AVCCAMA-8</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CAMA3_Sand_E</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AVCCAMA-9</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CAMASL3_Sony_B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AVCCAMA-10</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CAMACI3_Sony_C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AVCCAMA-11</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cabac_mot_mbaff0_full</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2.2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AVCCAMA-12</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CAMP_MOT_MBAFF_L30</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AVCCAMA-13</w:t>
            </w:r>
          </w:p>
        </w:tc>
        <w:tc>
          <w:tcPr>
            <w:tcW w:w="1320" w:type="dxa"/>
          </w:tcPr>
          <w:p w:rsidR="006B102A" w:rsidRPr="001152BA" w:rsidRDefault="00CD65E6" w:rsidP="008A7362">
            <w:pPr>
              <w:pStyle w:val="Tabletext"/>
            </w:pPr>
            <w:r w:rsidRPr="00791CE9">
              <w:t>Motorola</w:t>
            </w:r>
          </w:p>
        </w:tc>
        <w:tc>
          <w:tcPr>
            <w:tcW w:w="2213" w:type="dxa"/>
          </w:tcPr>
          <w:p w:rsidR="006B102A" w:rsidRPr="001152BA" w:rsidRDefault="00CD65E6" w:rsidP="008A7362">
            <w:pPr>
              <w:pStyle w:val="Tabletext"/>
            </w:pPr>
            <w:r w:rsidRPr="00791CE9">
              <w:t>CAMP_MOT_MBAFF_L31</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AVCCAPAMA-1</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CAPAMA3_Sand_F</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4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AVCCAPAMA-2</w:t>
            </w:r>
          </w:p>
        </w:tc>
        <w:tc>
          <w:tcPr>
            <w:tcW w:w="1320" w:type="dxa"/>
          </w:tcPr>
          <w:p w:rsidR="006B102A" w:rsidRPr="001152BA" w:rsidRDefault="00CD65E6" w:rsidP="008A7362">
            <w:pPr>
              <w:pStyle w:val="Tabletext"/>
            </w:pPr>
            <w:r w:rsidRPr="00791CE9">
              <w:t>VideoTele.com</w:t>
            </w:r>
          </w:p>
        </w:tc>
        <w:tc>
          <w:tcPr>
            <w:tcW w:w="2213" w:type="dxa"/>
          </w:tcPr>
          <w:p w:rsidR="006B102A" w:rsidRPr="001152BA" w:rsidRDefault="00CD65E6" w:rsidP="008A7362">
            <w:pPr>
              <w:pStyle w:val="Tabletext"/>
            </w:pPr>
            <w:r w:rsidRPr="00791CE9">
              <w:t>CAMA1_VTC_C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AVCCAPAMA-3</w:t>
            </w:r>
          </w:p>
        </w:tc>
        <w:tc>
          <w:tcPr>
            <w:tcW w:w="1320" w:type="dxa"/>
          </w:tcPr>
          <w:p w:rsidR="006B102A" w:rsidRPr="001152BA" w:rsidRDefault="00CD65E6" w:rsidP="008A7362">
            <w:pPr>
              <w:pStyle w:val="Tabletext"/>
            </w:pPr>
            <w:r w:rsidRPr="00791CE9">
              <w:t>VideoTele.com</w:t>
            </w:r>
          </w:p>
        </w:tc>
        <w:tc>
          <w:tcPr>
            <w:tcW w:w="2213" w:type="dxa"/>
          </w:tcPr>
          <w:p w:rsidR="006B102A" w:rsidRPr="001152BA" w:rsidRDefault="00CD65E6" w:rsidP="008A7362">
            <w:pPr>
              <w:pStyle w:val="Tabletext"/>
            </w:pPr>
            <w:r w:rsidRPr="00791CE9">
              <w:t>CAMA2_VTC_B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6B102A" w:rsidP="008A7362">
            <w:pPr>
              <w:pStyle w:val="Tabletext"/>
            </w:pPr>
          </w:p>
        </w:tc>
        <w:tc>
          <w:tcPr>
            <w:tcW w:w="1527" w:type="dxa"/>
          </w:tcPr>
          <w:p w:rsidR="006B102A" w:rsidRPr="001152BA" w:rsidRDefault="00CD65E6" w:rsidP="008A7362">
            <w:pPr>
              <w:pStyle w:val="Tabletext"/>
            </w:pPr>
            <w:r w:rsidRPr="00791CE9">
              <w:t>AVCCAPAMA-4</w:t>
            </w:r>
          </w:p>
        </w:tc>
        <w:tc>
          <w:tcPr>
            <w:tcW w:w="1320" w:type="dxa"/>
          </w:tcPr>
          <w:p w:rsidR="006B102A" w:rsidRPr="001152BA" w:rsidRDefault="00CD65E6" w:rsidP="008A7362">
            <w:pPr>
              <w:pStyle w:val="Tabletext"/>
            </w:pPr>
            <w:r w:rsidRPr="00791CE9">
              <w:t>VideoTele.com</w:t>
            </w:r>
          </w:p>
        </w:tc>
        <w:tc>
          <w:tcPr>
            <w:tcW w:w="2213" w:type="dxa"/>
          </w:tcPr>
          <w:p w:rsidR="006B102A" w:rsidRPr="001152BA" w:rsidRDefault="00CD65E6" w:rsidP="008A7362">
            <w:pPr>
              <w:pStyle w:val="Tabletext"/>
            </w:pPr>
            <w:r w:rsidRPr="00791CE9">
              <w:t>CAMA3_VTC_B</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25</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 Prediction bandwidth</w:t>
            </w:r>
          </w:p>
        </w:tc>
        <w:tc>
          <w:tcPr>
            <w:tcW w:w="1527" w:type="dxa"/>
          </w:tcPr>
          <w:p w:rsidR="006B102A" w:rsidRPr="001152BA" w:rsidRDefault="00CD65E6" w:rsidP="008A7362">
            <w:pPr>
              <w:pStyle w:val="Tabletext"/>
            </w:pPr>
            <w:r w:rsidRPr="00791CE9">
              <w:t>AVCCAMV-1</w:t>
            </w:r>
          </w:p>
        </w:tc>
        <w:tc>
          <w:tcPr>
            <w:tcW w:w="1320" w:type="dxa"/>
          </w:tcPr>
          <w:p w:rsidR="006B102A" w:rsidRPr="001152BA" w:rsidRDefault="00CD65E6" w:rsidP="008A7362">
            <w:pPr>
              <w:pStyle w:val="Tabletext"/>
            </w:pPr>
            <w:r w:rsidRPr="00791CE9">
              <w:t>Broadcom</w:t>
            </w:r>
          </w:p>
        </w:tc>
        <w:tc>
          <w:tcPr>
            <w:tcW w:w="2213" w:type="dxa"/>
          </w:tcPr>
          <w:p w:rsidR="006B102A" w:rsidRPr="001152BA" w:rsidRDefault="00CD65E6" w:rsidP="008A7362">
            <w:pPr>
              <w:pStyle w:val="Tabletext"/>
            </w:pPr>
            <w:r w:rsidRPr="00791CE9">
              <w:t>MV1_BRCM_D</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 and higher</w:t>
            </w:r>
          </w:p>
        </w:tc>
        <w:tc>
          <w:tcPr>
            <w:tcW w:w="759" w:type="dxa"/>
          </w:tcPr>
          <w:p w:rsidR="006B102A" w:rsidRPr="001152BA" w:rsidRDefault="00CD65E6" w:rsidP="008A7362">
            <w:pPr>
              <w:pStyle w:val="Tabletext"/>
              <w:jc w:val="center"/>
            </w:pPr>
            <w:r w:rsidRPr="00791CE9">
              <w:t>29.97</w:t>
            </w:r>
          </w:p>
        </w:tc>
      </w:tr>
      <w:tr w:rsidR="006B102A" w:rsidRPr="001152BA" w:rsidTr="008A7362">
        <w:trPr>
          <w:cantSplit/>
          <w:trHeight w:val="20"/>
          <w:jc w:val="center"/>
        </w:trPr>
        <w:tc>
          <w:tcPr>
            <w:tcW w:w="1060" w:type="dxa"/>
          </w:tcPr>
          <w:p w:rsidR="006B102A" w:rsidRPr="001152BA" w:rsidRDefault="00CD65E6" w:rsidP="008A7362">
            <w:pPr>
              <w:pStyle w:val="Tabletext"/>
            </w:pPr>
            <w:r w:rsidRPr="00791CE9">
              <w:t>CABAC/</w:t>
            </w:r>
            <w:r w:rsidRPr="00791CE9">
              <w:br/>
              <w:t>CAVLC</w:t>
            </w:r>
          </w:p>
        </w:tc>
        <w:tc>
          <w:tcPr>
            <w:tcW w:w="1527" w:type="dxa"/>
          </w:tcPr>
          <w:p w:rsidR="006B102A" w:rsidRPr="001152BA" w:rsidRDefault="00CD65E6" w:rsidP="008A7362">
            <w:pPr>
              <w:pStyle w:val="Tabletext"/>
            </w:pPr>
            <w:r w:rsidRPr="00791CE9">
              <w:t>AVCCVCANLMA</w:t>
            </w:r>
            <w:r w:rsidRPr="00791CE9">
              <w:noBreakHyphen/>
              <w:t>1</w:t>
            </w:r>
          </w:p>
        </w:tc>
        <w:tc>
          <w:tcPr>
            <w:tcW w:w="1320" w:type="dxa"/>
          </w:tcPr>
          <w:p w:rsidR="006B102A" w:rsidRPr="001152BA" w:rsidRDefault="00CD65E6" w:rsidP="008A7362">
            <w:pPr>
              <w:pStyle w:val="Tabletext"/>
            </w:pPr>
            <w:r w:rsidRPr="00791CE9">
              <w:t>Sony</w:t>
            </w:r>
          </w:p>
        </w:tc>
        <w:tc>
          <w:tcPr>
            <w:tcW w:w="2213" w:type="dxa"/>
          </w:tcPr>
          <w:p w:rsidR="006B102A" w:rsidRPr="001152BA" w:rsidRDefault="00CD65E6" w:rsidP="008A7362">
            <w:pPr>
              <w:pStyle w:val="Tabletext"/>
            </w:pPr>
            <w:r w:rsidRPr="00791CE9">
              <w:t>CVCANLMA2_Sony_C</w:t>
            </w:r>
          </w:p>
        </w:tc>
        <w:tc>
          <w:tcPr>
            <w:tcW w:w="496"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6B102A" w:rsidP="008A7362">
            <w:pPr>
              <w:pStyle w:val="Tabletext"/>
              <w:jc w:val="center"/>
            </w:pPr>
          </w:p>
        </w:tc>
        <w:tc>
          <w:tcPr>
            <w:tcW w:w="497" w:type="dxa"/>
          </w:tcPr>
          <w:p w:rsidR="006B102A" w:rsidRPr="001152BA" w:rsidRDefault="00CD65E6" w:rsidP="008A7362">
            <w:pPr>
              <w:pStyle w:val="Tabletext"/>
              <w:jc w:val="center"/>
            </w:pPr>
            <w:r w:rsidRPr="00791CE9">
              <w:t>X</w:t>
            </w:r>
          </w:p>
        </w:tc>
        <w:tc>
          <w:tcPr>
            <w:tcW w:w="907" w:type="dxa"/>
          </w:tcPr>
          <w:p w:rsidR="006B102A" w:rsidRPr="001152BA" w:rsidRDefault="00CD65E6" w:rsidP="008A7362">
            <w:pPr>
              <w:pStyle w:val="Tabletext"/>
              <w:jc w:val="center"/>
            </w:pPr>
            <w:r w:rsidRPr="00791CE9">
              <w:t>3.1 and higher</w:t>
            </w:r>
          </w:p>
        </w:tc>
        <w:tc>
          <w:tcPr>
            <w:tcW w:w="759" w:type="dxa"/>
          </w:tcPr>
          <w:p w:rsidR="006B102A" w:rsidRPr="001152BA" w:rsidRDefault="00CD65E6" w:rsidP="008A7362">
            <w:pPr>
              <w:pStyle w:val="Tabletext"/>
              <w:jc w:val="center"/>
            </w:pPr>
            <w:r w:rsidRPr="00791CE9">
              <w:t>29.97</w:t>
            </w:r>
          </w:p>
        </w:tc>
      </w:tr>
    </w:tbl>
    <w:p w:rsidR="006B102A" w:rsidRPr="001152BA" w:rsidRDefault="006B102A" w:rsidP="008A7362">
      <w:pPr>
        <w:pStyle w:val="Tablefin"/>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8"/>
        <w:gridCol w:w="1200"/>
        <w:gridCol w:w="1560"/>
        <w:gridCol w:w="2280"/>
        <w:gridCol w:w="600"/>
        <w:gridCol w:w="600"/>
        <w:gridCol w:w="600"/>
        <w:gridCol w:w="840"/>
        <w:gridCol w:w="987"/>
      </w:tblGrid>
      <w:tr w:rsidR="006B102A" w:rsidRPr="001152BA" w:rsidTr="008A7362">
        <w:trPr>
          <w:cantSplit/>
          <w:tblHeader/>
          <w:jc w:val="center"/>
        </w:trPr>
        <w:tc>
          <w:tcPr>
            <w:tcW w:w="9855" w:type="dxa"/>
            <w:gridSpan w:val="9"/>
            <w:tcBorders>
              <w:top w:val="nil"/>
              <w:left w:val="nil"/>
              <w:right w:val="nil"/>
            </w:tcBorders>
            <w:vAlign w:val="center"/>
          </w:tcPr>
          <w:p w:rsidR="006B102A" w:rsidRPr="001152BA" w:rsidRDefault="00CD65E6" w:rsidP="008A7362">
            <w:pPr>
              <w:pStyle w:val="TableNoTitle"/>
              <w:rPr>
                <w:bCs/>
              </w:rPr>
            </w:pPr>
            <w:bookmarkStart w:id="801" w:name="_Ref87517942"/>
            <w:r w:rsidRPr="00791CE9">
              <w:rPr>
                <w:bCs/>
              </w:rPr>
              <w:t xml:space="preserve">Table </w:t>
            </w:r>
            <w:r w:rsidRPr="00791CE9">
              <w:rPr>
                <w:bCs/>
                <w:noProof/>
              </w:rPr>
              <w:t>2</w:t>
            </w:r>
            <w:bookmarkEnd w:id="801"/>
            <w:r w:rsidRPr="00791CE9">
              <w:rPr>
                <w:bCs/>
              </w:rPr>
              <w:t xml:space="preserve"> – Bitstreams for the High, High 10, and High 4:2:2 profiles</w:t>
            </w:r>
          </w:p>
        </w:tc>
      </w:tr>
      <w:tr w:rsidR="006B102A" w:rsidRPr="001152BA" w:rsidTr="008A7362">
        <w:trPr>
          <w:cantSplit/>
          <w:trHeight w:val="1134"/>
          <w:tblHeader/>
          <w:jc w:val="center"/>
        </w:trPr>
        <w:tc>
          <w:tcPr>
            <w:tcW w:w="1188" w:type="dxa"/>
            <w:vAlign w:val="center"/>
          </w:tcPr>
          <w:p w:rsidR="006B102A" w:rsidRPr="001152BA" w:rsidRDefault="00CD65E6" w:rsidP="008A7362">
            <w:pPr>
              <w:pStyle w:val="Tablehead"/>
              <w:rPr>
                <w:szCs w:val="18"/>
              </w:rPr>
            </w:pPr>
            <w:r w:rsidRPr="00791CE9">
              <w:rPr>
                <w:rFonts w:eastAsia="Mincho"/>
                <w:szCs w:val="18"/>
              </w:rPr>
              <w:t>Categories</w:t>
            </w:r>
          </w:p>
        </w:tc>
        <w:tc>
          <w:tcPr>
            <w:tcW w:w="1200" w:type="dxa"/>
            <w:tcMar>
              <w:right w:w="57" w:type="dxa"/>
            </w:tcMar>
            <w:vAlign w:val="center"/>
          </w:tcPr>
          <w:p w:rsidR="006B102A" w:rsidRPr="001152BA" w:rsidRDefault="00CD65E6" w:rsidP="008A7362">
            <w:pPr>
              <w:pStyle w:val="Tablehead"/>
              <w:rPr>
                <w:szCs w:val="18"/>
              </w:rPr>
            </w:pPr>
            <w:r w:rsidRPr="00791CE9">
              <w:rPr>
                <w:szCs w:val="18"/>
              </w:rPr>
              <w:t>Bitstream</w:t>
            </w:r>
          </w:p>
        </w:tc>
        <w:tc>
          <w:tcPr>
            <w:tcW w:w="1560" w:type="dxa"/>
            <w:vAlign w:val="center"/>
          </w:tcPr>
          <w:p w:rsidR="006B102A" w:rsidRPr="001152BA" w:rsidRDefault="00CD65E6" w:rsidP="008A7362">
            <w:pPr>
              <w:pStyle w:val="Tablehead"/>
              <w:rPr>
                <w:szCs w:val="18"/>
              </w:rPr>
            </w:pPr>
            <w:r w:rsidRPr="00791CE9">
              <w:rPr>
                <w:szCs w:val="18"/>
              </w:rPr>
              <w:t>Donated by</w:t>
            </w:r>
          </w:p>
        </w:tc>
        <w:tc>
          <w:tcPr>
            <w:tcW w:w="2280" w:type="dxa"/>
            <w:vAlign w:val="center"/>
          </w:tcPr>
          <w:p w:rsidR="006B102A" w:rsidRPr="001152BA" w:rsidRDefault="00CD65E6" w:rsidP="008A7362">
            <w:pPr>
              <w:pStyle w:val="Tablehead"/>
              <w:rPr>
                <w:szCs w:val="18"/>
              </w:rPr>
            </w:pPr>
            <w:r w:rsidRPr="00791CE9">
              <w:rPr>
                <w:szCs w:val="18"/>
              </w:rPr>
              <w:t>File name</w:t>
            </w:r>
          </w:p>
        </w:tc>
        <w:tc>
          <w:tcPr>
            <w:tcW w:w="600" w:type="dxa"/>
            <w:textDirection w:val="btLr"/>
            <w:vAlign w:val="center"/>
          </w:tcPr>
          <w:p w:rsidR="006B102A" w:rsidRPr="001152BA" w:rsidRDefault="00CD65E6" w:rsidP="008A7362">
            <w:pPr>
              <w:pStyle w:val="Tablehead"/>
              <w:rPr>
                <w:szCs w:val="18"/>
                <w:lang w:eastAsia="ja-JP"/>
              </w:rPr>
            </w:pPr>
            <w:r w:rsidRPr="00791CE9">
              <w:rPr>
                <w:szCs w:val="18"/>
                <w:lang w:eastAsia="ja-JP"/>
              </w:rPr>
              <w:t>High</w:t>
            </w:r>
          </w:p>
        </w:tc>
        <w:tc>
          <w:tcPr>
            <w:tcW w:w="600" w:type="dxa"/>
            <w:textDirection w:val="btLr"/>
            <w:vAlign w:val="center"/>
          </w:tcPr>
          <w:p w:rsidR="006B102A" w:rsidRPr="001152BA" w:rsidRDefault="00CD65E6" w:rsidP="008A7362">
            <w:pPr>
              <w:pStyle w:val="Tablehead"/>
              <w:rPr>
                <w:szCs w:val="18"/>
                <w:lang w:eastAsia="ja-JP"/>
              </w:rPr>
            </w:pPr>
            <w:r w:rsidRPr="00791CE9">
              <w:rPr>
                <w:szCs w:val="18"/>
                <w:lang w:eastAsia="ja-JP"/>
              </w:rPr>
              <w:t>High 10</w:t>
            </w:r>
          </w:p>
        </w:tc>
        <w:tc>
          <w:tcPr>
            <w:tcW w:w="600" w:type="dxa"/>
            <w:textDirection w:val="btLr"/>
            <w:vAlign w:val="center"/>
          </w:tcPr>
          <w:p w:rsidR="006B102A" w:rsidRPr="001152BA" w:rsidRDefault="00CD65E6" w:rsidP="008A7362">
            <w:pPr>
              <w:pStyle w:val="Tablehead"/>
              <w:rPr>
                <w:szCs w:val="18"/>
                <w:lang w:eastAsia="ja-JP"/>
              </w:rPr>
            </w:pPr>
            <w:r w:rsidRPr="00791CE9">
              <w:rPr>
                <w:szCs w:val="18"/>
                <w:lang w:eastAsia="ja-JP"/>
              </w:rPr>
              <w:t>High 4:2:2</w:t>
            </w:r>
          </w:p>
        </w:tc>
        <w:tc>
          <w:tcPr>
            <w:tcW w:w="840" w:type="dxa"/>
            <w:textDirection w:val="btLr"/>
            <w:vAlign w:val="center"/>
          </w:tcPr>
          <w:p w:rsidR="006B102A" w:rsidRPr="001152BA" w:rsidRDefault="00CD65E6" w:rsidP="008A7362">
            <w:pPr>
              <w:pStyle w:val="Tablehead"/>
              <w:ind w:left="113" w:right="113"/>
              <w:rPr>
                <w:szCs w:val="18"/>
              </w:rPr>
            </w:pPr>
            <w:r w:rsidRPr="00791CE9">
              <w:rPr>
                <w:szCs w:val="18"/>
              </w:rPr>
              <w:t>Level</w:t>
            </w:r>
          </w:p>
        </w:tc>
        <w:tc>
          <w:tcPr>
            <w:tcW w:w="987" w:type="dxa"/>
            <w:textDirection w:val="btLr"/>
            <w:vAlign w:val="center"/>
          </w:tcPr>
          <w:p w:rsidR="006B102A" w:rsidRPr="001152BA" w:rsidRDefault="00CD65E6" w:rsidP="008A7362">
            <w:pPr>
              <w:pStyle w:val="Tablehead"/>
              <w:rPr>
                <w:szCs w:val="18"/>
                <w:lang w:eastAsia="ja-JP"/>
              </w:rPr>
            </w:pPr>
            <w:r w:rsidRPr="00791CE9">
              <w:rPr>
                <w:szCs w:val="18"/>
                <w:lang w:eastAsia="ja-JP"/>
              </w:rPr>
              <w:t>Frame rate (Frames/sec)</w:t>
            </w:r>
          </w:p>
        </w:tc>
      </w:tr>
      <w:tr w:rsidR="006B102A" w:rsidRPr="001152BA" w:rsidTr="008A7362">
        <w:trPr>
          <w:cantSplit/>
          <w:trHeight w:val="280"/>
          <w:jc w:val="center"/>
        </w:trPr>
        <w:tc>
          <w:tcPr>
            <w:tcW w:w="1188" w:type="dxa"/>
          </w:tcPr>
          <w:p w:rsidR="006B102A" w:rsidRPr="001152BA" w:rsidRDefault="00CD65E6" w:rsidP="008A7362">
            <w:pPr>
              <w:pStyle w:val="Tabletext"/>
              <w:rPr>
                <w:lang w:eastAsia="ja-JP"/>
              </w:rPr>
            </w:pPr>
            <w:r w:rsidRPr="00791CE9">
              <w:rPr>
                <w:lang w:eastAsia="ja-JP"/>
              </w:rPr>
              <w:t>4:2:0 8 bit</w:t>
            </w:r>
          </w:p>
        </w:tc>
        <w:tc>
          <w:tcPr>
            <w:tcW w:w="1200" w:type="dxa"/>
          </w:tcPr>
          <w:p w:rsidR="006B102A" w:rsidRPr="001152BA" w:rsidRDefault="00CD65E6" w:rsidP="008A7362">
            <w:pPr>
              <w:pStyle w:val="Tabletext"/>
              <w:rPr>
                <w:lang w:eastAsia="ja-JP"/>
              </w:rPr>
            </w:pPr>
            <w:r w:rsidRPr="00791CE9">
              <w:rPr>
                <w:lang w:eastAsia="ja-JP"/>
              </w:rPr>
              <w:t>FREH-1</w:t>
            </w:r>
          </w:p>
        </w:tc>
        <w:tc>
          <w:tcPr>
            <w:tcW w:w="1560" w:type="dxa"/>
          </w:tcPr>
          <w:p w:rsidR="006B102A" w:rsidRPr="001152BA" w:rsidRDefault="00CD65E6" w:rsidP="008A7362">
            <w:pPr>
              <w:pStyle w:val="Tabletext"/>
              <w:rPr>
                <w:lang w:eastAsia="ja-JP"/>
              </w:rPr>
            </w:pPr>
            <w:r w:rsidRPr="00791CE9">
              <w:rPr>
                <w:lang w:eastAsia="ja-JP"/>
              </w:rPr>
              <w:t>Panasonic Singapore Lab.</w:t>
            </w:r>
          </w:p>
        </w:tc>
        <w:tc>
          <w:tcPr>
            <w:tcW w:w="2280" w:type="dxa"/>
          </w:tcPr>
          <w:p w:rsidR="006B102A" w:rsidRPr="001152BA" w:rsidRDefault="00CD65E6" w:rsidP="008A7362">
            <w:pPr>
              <w:pStyle w:val="Tabletext"/>
              <w:rPr>
                <w:lang w:eastAsia="ja-JP"/>
              </w:rPr>
            </w:pPr>
            <w:r w:rsidRPr="00791CE9">
              <w:rPr>
                <w:lang w:eastAsia="ja-JP"/>
              </w:rPr>
              <w:t>FRExt1_Panasonic_D</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2.1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w:t>
            </w:r>
          </w:p>
        </w:tc>
        <w:tc>
          <w:tcPr>
            <w:tcW w:w="1560" w:type="dxa"/>
          </w:tcPr>
          <w:p w:rsidR="006B102A" w:rsidRPr="001152BA" w:rsidRDefault="00CD65E6" w:rsidP="008A7362">
            <w:pPr>
              <w:pStyle w:val="Tabletext"/>
              <w:rPr>
                <w:lang w:eastAsia="ja-JP"/>
              </w:rPr>
            </w:pPr>
            <w:r w:rsidRPr="00791CE9">
              <w:rPr>
                <w:lang w:eastAsia="ja-JP"/>
              </w:rPr>
              <w:t>Panasonic Singapore Lab.</w:t>
            </w:r>
          </w:p>
        </w:tc>
        <w:tc>
          <w:tcPr>
            <w:tcW w:w="2280" w:type="dxa"/>
          </w:tcPr>
          <w:p w:rsidR="006B102A" w:rsidRPr="001152BA" w:rsidRDefault="00CD65E6" w:rsidP="008A7362">
            <w:pPr>
              <w:pStyle w:val="Tabletext"/>
              <w:rPr>
                <w:lang w:eastAsia="ja-JP"/>
              </w:rPr>
            </w:pPr>
            <w:r w:rsidRPr="00791CE9">
              <w:rPr>
                <w:lang w:eastAsia="ja-JP"/>
              </w:rPr>
              <w:t>FRExt3_Panasonic_E</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2.1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FREH-3</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t>HCAFR1_HHI_</w:t>
            </w:r>
            <w:r w:rsidRPr="00791CE9">
              <w:rPr>
                <w:lang w:eastAsia="ja-JP"/>
              </w:rPr>
              <w:t>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15</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t>HCAFF1_HHI_</w:t>
            </w:r>
            <w:r w:rsidRPr="00791CE9">
              <w:rPr>
                <w:lang w:eastAsia="ja-JP"/>
              </w:rPr>
              <w:t>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15</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FREH-5</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t>HCAMFF1_HHI_</w:t>
            </w:r>
            <w:r w:rsidRPr="00791CE9">
              <w:rPr>
                <w:lang w:eastAsia="ja-JP"/>
              </w:rPr>
              <w:t>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15</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FREH-6</w:t>
            </w:r>
          </w:p>
        </w:tc>
        <w:tc>
          <w:tcPr>
            <w:tcW w:w="1560" w:type="dxa"/>
          </w:tcPr>
          <w:p w:rsidR="006B102A" w:rsidRPr="001152BA" w:rsidRDefault="00CD65E6" w:rsidP="008A7362">
            <w:pPr>
              <w:pStyle w:val="Tabletext"/>
            </w:pPr>
            <w:r w:rsidRPr="00791CE9">
              <w:rPr>
                <w:lang w:eastAsia="ja-JP"/>
              </w:rPr>
              <w:t>Panasonic Singapore Lab.</w:t>
            </w:r>
          </w:p>
        </w:tc>
        <w:tc>
          <w:tcPr>
            <w:tcW w:w="2280" w:type="dxa"/>
          </w:tcPr>
          <w:p w:rsidR="006B102A" w:rsidRPr="001152BA" w:rsidRDefault="00CD65E6" w:rsidP="008A7362">
            <w:pPr>
              <w:pStyle w:val="Tabletext"/>
              <w:rPr>
                <w:lang w:eastAsia="ja-JP"/>
              </w:rPr>
            </w:pPr>
            <w:r w:rsidRPr="00791CE9">
              <w:rPr>
                <w:lang w:eastAsia="ja-JP"/>
              </w:rPr>
              <w:t>FRExt2_Panasonic_C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2.1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FREH-7</w:t>
            </w:r>
          </w:p>
        </w:tc>
        <w:tc>
          <w:tcPr>
            <w:tcW w:w="1560" w:type="dxa"/>
          </w:tcPr>
          <w:p w:rsidR="006B102A" w:rsidRPr="001152BA" w:rsidRDefault="00CD65E6" w:rsidP="008A7362">
            <w:pPr>
              <w:pStyle w:val="Tabletext"/>
              <w:rPr>
                <w:lang w:eastAsia="ja-JP"/>
              </w:rPr>
            </w:pPr>
            <w:r w:rsidRPr="00791CE9">
              <w:rPr>
                <w:lang w:eastAsia="ja-JP"/>
              </w:rPr>
              <w:t>Panasonic Singapore Lab.</w:t>
            </w:r>
          </w:p>
        </w:tc>
        <w:tc>
          <w:tcPr>
            <w:tcW w:w="2280" w:type="dxa"/>
          </w:tcPr>
          <w:p w:rsidR="006B102A" w:rsidRPr="001152BA" w:rsidRDefault="00CD65E6" w:rsidP="008A7362">
            <w:pPr>
              <w:pStyle w:val="Tabletext"/>
              <w:rPr>
                <w:lang w:eastAsia="ja-JP"/>
              </w:rPr>
            </w:pPr>
            <w:r w:rsidRPr="00791CE9">
              <w:rPr>
                <w:lang w:eastAsia="ja-JP"/>
              </w:rPr>
              <w:t>FRExt4_Panasonic_B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2.1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FREH-8</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HPCANL_BRCM_C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FREH-9</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HPCA_BRCM_C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FREH-10</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HPCAFLNL_BRCM_C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FREH-11</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HPCAFL_BRCM_C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FREH-12</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rPr>
                <w:lang w:eastAsia="ja-JP"/>
              </w:rPr>
              <w:t>HCAFR2_HHI_A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2 and higher</w:t>
            </w:r>
          </w:p>
        </w:tc>
        <w:tc>
          <w:tcPr>
            <w:tcW w:w="987" w:type="dxa"/>
          </w:tcPr>
          <w:p w:rsidR="006B102A" w:rsidRPr="001152BA" w:rsidRDefault="00CD65E6" w:rsidP="008A7362">
            <w:pPr>
              <w:pStyle w:val="Tabletext"/>
              <w:jc w:val="center"/>
              <w:rPr>
                <w:lang w:eastAsia="ja-JP"/>
              </w:rPr>
            </w:pPr>
            <w:r w:rsidRPr="00791CE9">
              <w:rPr>
                <w:lang w:eastAsia="ja-JP"/>
              </w:rPr>
              <w:t>15</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FREH-13</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rPr>
                <w:lang w:eastAsia="ja-JP"/>
              </w:rPr>
              <w:t>HCAFR3_HHI_A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15</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FREH-14</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rPr>
                <w:lang w:eastAsia="ja-JP"/>
              </w:rPr>
              <w:t>HCAFR4_HHI_A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15</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FREH-15</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HPCADQ_BRCM_B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FREH-16</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HPCALQ_BRCM_B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FREH-17</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HPCAMAPALQ_BRCM_B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FREH-18</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HPCV_BRCM_A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FREH-19</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HPCVNL_BRCM_A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FREH-20</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HPCVFL_BRCM_A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FREH-21</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HPCVFLNL_BRCM_A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FREH-22</w:t>
            </w:r>
          </w:p>
        </w:tc>
        <w:tc>
          <w:tcPr>
            <w:tcW w:w="1560" w:type="dxa"/>
          </w:tcPr>
          <w:p w:rsidR="006B102A" w:rsidRPr="001152BA" w:rsidRDefault="00CD65E6" w:rsidP="008A7362">
            <w:pPr>
              <w:pStyle w:val="Tabletext"/>
              <w:rPr>
                <w:lang w:eastAsia="ja-JP"/>
              </w:rPr>
            </w:pPr>
            <w:r w:rsidRPr="00791CE9">
              <w:rPr>
                <w:lang w:eastAsia="ja-JP"/>
              </w:rPr>
              <w:t>Sony</w:t>
            </w:r>
          </w:p>
        </w:tc>
        <w:tc>
          <w:tcPr>
            <w:tcW w:w="2280" w:type="dxa"/>
          </w:tcPr>
          <w:p w:rsidR="006B102A" w:rsidRPr="001152BA" w:rsidRDefault="00CD65E6" w:rsidP="008A7362">
            <w:pPr>
              <w:pStyle w:val="Tabletext"/>
              <w:rPr>
                <w:lang w:eastAsia="ja-JP"/>
              </w:rPr>
            </w:pPr>
            <w:r w:rsidRPr="00791CE9">
              <w:rPr>
                <w:lang w:eastAsia="ja-JP"/>
              </w:rPr>
              <w:t>HVLCFI0_Sony_B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FREH-23</w:t>
            </w:r>
          </w:p>
        </w:tc>
        <w:tc>
          <w:tcPr>
            <w:tcW w:w="1560" w:type="dxa"/>
          </w:tcPr>
          <w:p w:rsidR="006B102A" w:rsidRPr="001152BA" w:rsidRDefault="00CD65E6" w:rsidP="008A7362">
            <w:pPr>
              <w:pStyle w:val="Tabletext"/>
              <w:rPr>
                <w:lang w:eastAsia="ja-JP"/>
              </w:rPr>
            </w:pPr>
            <w:r w:rsidRPr="00791CE9">
              <w:rPr>
                <w:lang w:eastAsia="ja-JP"/>
              </w:rPr>
              <w:t>Sony</w:t>
            </w:r>
          </w:p>
        </w:tc>
        <w:tc>
          <w:tcPr>
            <w:tcW w:w="2280" w:type="dxa"/>
          </w:tcPr>
          <w:p w:rsidR="006B102A" w:rsidRPr="001152BA" w:rsidRDefault="00CD65E6" w:rsidP="008A7362">
            <w:pPr>
              <w:pStyle w:val="Tabletext"/>
              <w:rPr>
                <w:lang w:eastAsia="ja-JP"/>
              </w:rPr>
            </w:pPr>
            <w:r w:rsidRPr="00791CE9">
              <w:rPr>
                <w:lang w:eastAsia="ja-JP"/>
              </w:rPr>
              <w:t>HVLCPFF0_Sony_B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FREH-24</w:t>
            </w:r>
          </w:p>
        </w:tc>
        <w:tc>
          <w:tcPr>
            <w:tcW w:w="1560" w:type="dxa"/>
          </w:tcPr>
          <w:p w:rsidR="006B102A" w:rsidRPr="001152BA" w:rsidRDefault="00CD65E6" w:rsidP="008A7362">
            <w:pPr>
              <w:pStyle w:val="Tabletext"/>
              <w:rPr>
                <w:lang w:eastAsia="ja-JP"/>
              </w:rPr>
            </w:pPr>
            <w:r w:rsidRPr="00791CE9">
              <w:rPr>
                <w:lang w:eastAsia="ja-JP"/>
              </w:rPr>
              <w:t>Sony</w:t>
            </w:r>
          </w:p>
        </w:tc>
        <w:tc>
          <w:tcPr>
            <w:tcW w:w="2280" w:type="dxa"/>
          </w:tcPr>
          <w:p w:rsidR="006B102A" w:rsidRPr="001152BA" w:rsidRDefault="00CD65E6" w:rsidP="008A7362">
            <w:pPr>
              <w:pStyle w:val="Tabletext"/>
              <w:rPr>
                <w:lang w:eastAsia="ja-JP"/>
              </w:rPr>
            </w:pPr>
            <w:r w:rsidRPr="00791CE9">
              <w:rPr>
                <w:lang w:eastAsia="ja-JP"/>
              </w:rPr>
              <w:t>HVLCMFF0_Sony_A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FREH-25</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HPCVMOLQ_BRCM_B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FREH-26</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HPCAMOLQ_BRCM_B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FREH-27</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HPCAQ2LQ_BRCM_B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FREH-28</w:t>
            </w:r>
          </w:p>
        </w:tc>
        <w:tc>
          <w:tcPr>
            <w:tcW w:w="1560" w:type="dxa"/>
          </w:tcPr>
          <w:p w:rsidR="006B102A" w:rsidRPr="001152BA" w:rsidRDefault="00CD65E6" w:rsidP="008A7362">
            <w:pPr>
              <w:pStyle w:val="Tabletext"/>
              <w:rPr>
                <w:lang w:eastAsia="ja-JP"/>
              </w:rPr>
            </w:pPr>
            <w:r w:rsidRPr="00791CE9">
              <w:rPr>
                <w:lang w:eastAsia="ja-JP"/>
              </w:rPr>
              <w:t>Broadcom</w:t>
            </w:r>
          </w:p>
        </w:tc>
        <w:tc>
          <w:tcPr>
            <w:tcW w:w="2280" w:type="dxa"/>
          </w:tcPr>
          <w:p w:rsidR="006B102A" w:rsidRPr="001152BA" w:rsidRDefault="00CD65E6" w:rsidP="008A7362">
            <w:pPr>
              <w:pStyle w:val="Tabletext"/>
              <w:rPr>
                <w:lang w:eastAsia="ja-JP"/>
              </w:rPr>
            </w:pPr>
            <w:r w:rsidRPr="00791CE9">
              <w:rPr>
                <w:lang w:eastAsia="ja-JP"/>
              </w:rPr>
              <w:t>brcm_freh1_B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FREH-29</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brcm_freh2_B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FREH-30</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brcm_freh3</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FREH-31</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brcm_freh4</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FREH-32</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brcm_freh5</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FREH-33</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brcm_freh6</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FREH-34</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brcm_freh7_B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FREH-35</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brcm_freh8</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FREH-36</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brcm_freh9</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FREH-37</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brcm_freh10</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FREH-38</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brcm_freh11</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FREH-39</w:t>
            </w:r>
          </w:p>
        </w:tc>
        <w:tc>
          <w:tcPr>
            <w:tcW w:w="1560" w:type="dxa"/>
          </w:tcPr>
          <w:p w:rsidR="006B102A" w:rsidRPr="001152BA" w:rsidRDefault="00CD65E6" w:rsidP="008A7362">
            <w:pPr>
              <w:pStyle w:val="Tabletext"/>
            </w:pPr>
            <w:r w:rsidRPr="00791CE9">
              <w:rPr>
                <w:lang w:eastAsia="ja-JP"/>
              </w:rPr>
              <w:t>Broadcom</w:t>
            </w:r>
          </w:p>
        </w:tc>
        <w:tc>
          <w:tcPr>
            <w:tcW w:w="2280" w:type="dxa"/>
          </w:tcPr>
          <w:p w:rsidR="006B102A" w:rsidRPr="001152BA" w:rsidRDefault="00CD65E6" w:rsidP="008A7362">
            <w:pPr>
              <w:pStyle w:val="Tabletext"/>
            </w:pPr>
            <w:r w:rsidRPr="00791CE9">
              <w:rPr>
                <w:lang w:eastAsia="ja-JP"/>
              </w:rPr>
              <w:t>brcm_freh12_B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FREH-40</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rPr>
                <w:lang w:eastAsia="ja-JP"/>
              </w:rPr>
              <w:t>HCHP1_HHI_B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2.1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FREH-41</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rPr>
                <w:lang w:eastAsia="ja-JP"/>
              </w:rPr>
              <w:t>HCHP2_HHI_A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FREH-42</w:t>
            </w:r>
          </w:p>
        </w:tc>
        <w:tc>
          <w:tcPr>
            <w:tcW w:w="1560" w:type="dxa"/>
          </w:tcPr>
          <w:p w:rsidR="006B102A" w:rsidRPr="001152BA" w:rsidRDefault="00CD65E6" w:rsidP="008A7362">
            <w:pPr>
              <w:pStyle w:val="Tabletext"/>
              <w:rPr>
                <w:lang w:eastAsia="ja-JP"/>
              </w:rPr>
            </w:pPr>
            <w:r w:rsidRPr="00791CE9">
              <w:rPr>
                <w:lang w:eastAsia="ja-JP"/>
              </w:rPr>
              <w:t>HHI</w:t>
            </w:r>
          </w:p>
        </w:tc>
        <w:tc>
          <w:tcPr>
            <w:tcW w:w="2280" w:type="dxa"/>
          </w:tcPr>
          <w:p w:rsidR="006B102A" w:rsidRPr="001152BA" w:rsidRDefault="00CD65E6" w:rsidP="008A7362">
            <w:pPr>
              <w:pStyle w:val="Tabletext"/>
              <w:rPr>
                <w:lang w:eastAsia="ja-JP"/>
              </w:rPr>
            </w:pPr>
            <w:r w:rsidRPr="00791CE9">
              <w:rPr>
                <w:lang w:eastAsia="ja-JP"/>
              </w:rPr>
              <w:t>HCHP3_HHI_A</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4.1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FREH-43</w:t>
            </w:r>
          </w:p>
        </w:tc>
        <w:tc>
          <w:tcPr>
            <w:tcW w:w="1560" w:type="dxa"/>
          </w:tcPr>
          <w:p w:rsidR="006B102A" w:rsidRPr="001152BA" w:rsidRDefault="00CD65E6" w:rsidP="008A7362">
            <w:pPr>
              <w:pStyle w:val="Tabletext"/>
              <w:rPr>
                <w:lang w:eastAsia="ja-JP"/>
              </w:rPr>
            </w:pPr>
            <w:r w:rsidRPr="00791CE9">
              <w:rPr>
                <w:lang w:eastAsia="ja-JP"/>
              </w:rPr>
              <w:t>JVC</w:t>
            </w:r>
          </w:p>
        </w:tc>
        <w:tc>
          <w:tcPr>
            <w:tcW w:w="2280" w:type="dxa"/>
          </w:tcPr>
          <w:p w:rsidR="006B102A" w:rsidRPr="001152BA" w:rsidRDefault="00CD65E6" w:rsidP="008A7362">
            <w:pPr>
              <w:pStyle w:val="Tabletext"/>
              <w:rPr>
                <w:lang w:eastAsia="ja-JP"/>
              </w:rPr>
            </w:pPr>
            <w:r w:rsidRPr="00791CE9">
              <w:rPr>
                <w:lang w:eastAsia="ja-JP"/>
              </w:rPr>
              <w:t>FREXT01_JVC_D</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FREH-44</w:t>
            </w:r>
          </w:p>
        </w:tc>
        <w:tc>
          <w:tcPr>
            <w:tcW w:w="1560" w:type="dxa"/>
          </w:tcPr>
          <w:p w:rsidR="006B102A" w:rsidRPr="001152BA" w:rsidRDefault="00CD65E6" w:rsidP="008A7362">
            <w:pPr>
              <w:pStyle w:val="Tabletext"/>
              <w:rPr>
                <w:lang w:eastAsia="ja-JP"/>
              </w:rPr>
            </w:pPr>
            <w:r w:rsidRPr="00791CE9">
              <w:rPr>
                <w:lang w:eastAsia="ja-JP"/>
              </w:rPr>
              <w:t>JVC</w:t>
            </w:r>
          </w:p>
        </w:tc>
        <w:tc>
          <w:tcPr>
            <w:tcW w:w="2280" w:type="dxa"/>
          </w:tcPr>
          <w:p w:rsidR="006B102A" w:rsidRPr="001152BA" w:rsidRDefault="00CD65E6" w:rsidP="008A7362">
            <w:pPr>
              <w:pStyle w:val="Tabletext"/>
              <w:rPr>
                <w:lang w:eastAsia="ja-JP"/>
              </w:rPr>
            </w:pPr>
            <w:r w:rsidRPr="00791CE9">
              <w:rPr>
                <w:lang w:eastAsia="ja-JP"/>
              </w:rPr>
              <w:t>FREXT01_JVC_C</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FREH-45</w:t>
            </w:r>
          </w:p>
        </w:tc>
        <w:tc>
          <w:tcPr>
            <w:tcW w:w="1560" w:type="dxa"/>
          </w:tcPr>
          <w:p w:rsidR="006B102A" w:rsidRPr="001152BA" w:rsidRDefault="00CD65E6" w:rsidP="008A7362">
            <w:pPr>
              <w:pStyle w:val="Tabletext"/>
              <w:rPr>
                <w:lang w:eastAsia="ja-JP"/>
              </w:rPr>
            </w:pPr>
            <w:r w:rsidRPr="00791CE9">
              <w:rPr>
                <w:lang w:eastAsia="ja-JP"/>
              </w:rPr>
              <w:t>Sony</w:t>
            </w:r>
          </w:p>
        </w:tc>
        <w:tc>
          <w:tcPr>
            <w:tcW w:w="2280" w:type="dxa"/>
          </w:tcPr>
          <w:p w:rsidR="006B102A" w:rsidRPr="001152BA" w:rsidRDefault="00CD65E6" w:rsidP="008A7362">
            <w:pPr>
              <w:pStyle w:val="Tabletext"/>
              <w:rPr>
                <w:lang w:eastAsia="ja-JP"/>
              </w:rPr>
            </w:pPr>
            <w:r w:rsidRPr="00791CE9">
              <w:rPr>
                <w:lang w:eastAsia="ja-JP"/>
              </w:rPr>
              <w:t>FREXT_MMCO4_Sony_B</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80"/>
          <w:jc w:val="center"/>
        </w:trPr>
        <w:tc>
          <w:tcPr>
            <w:tcW w:w="1188" w:type="dxa"/>
          </w:tcPr>
          <w:p w:rsidR="006B102A" w:rsidRPr="001152BA" w:rsidRDefault="00CD65E6" w:rsidP="008A7362">
            <w:pPr>
              <w:pStyle w:val="Tabletext"/>
            </w:pPr>
            <w:r w:rsidRPr="00791CE9">
              <w:t>4:2:0 10</w:t>
            </w:r>
            <w:r w:rsidRPr="00791CE9">
              <w:rPr>
                <w:lang w:eastAsia="ja-JP"/>
              </w:rPr>
              <w:t xml:space="preserve"> </w:t>
            </w:r>
            <w:r w:rsidRPr="00791CE9">
              <w:t>bit</w:t>
            </w:r>
          </w:p>
        </w:tc>
        <w:tc>
          <w:tcPr>
            <w:tcW w:w="1200" w:type="dxa"/>
          </w:tcPr>
          <w:p w:rsidR="006B102A" w:rsidRPr="001152BA" w:rsidRDefault="00CD65E6" w:rsidP="008A7362">
            <w:pPr>
              <w:pStyle w:val="Tabletext"/>
              <w:rPr>
                <w:lang w:eastAsia="ja-JP"/>
              </w:rPr>
            </w:pPr>
            <w:r w:rsidRPr="00791CE9">
              <w:t>FRE</w:t>
            </w:r>
            <w:r w:rsidRPr="00791CE9">
              <w:rPr>
                <w:lang w:eastAsia="ja-JP"/>
              </w:rPr>
              <w:t>H10</w:t>
            </w:r>
            <w:r w:rsidRPr="00791CE9">
              <w:t>-</w:t>
            </w:r>
            <w:r w:rsidRPr="00791CE9">
              <w:rPr>
                <w:lang w:eastAsia="ja-JP"/>
              </w:rPr>
              <w:t>1</w:t>
            </w:r>
          </w:p>
        </w:tc>
        <w:tc>
          <w:tcPr>
            <w:tcW w:w="1560" w:type="dxa"/>
          </w:tcPr>
          <w:p w:rsidR="006B102A" w:rsidRPr="001152BA" w:rsidRDefault="00CD65E6" w:rsidP="008A7362">
            <w:pPr>
              <w:pStyle w:val="Tabletext"/>
            </w:pPr>
            <w:r w:rsidRPr="00791CE9">
              <w:t>Dolby</w:t>
            </w:r>
          </w:p>
        </w:tc>
        <w:tc>
          <w:tcPr>
            <w:tcW w:w="2280" w:type="dxa"/>
          </w:tcPr>
          <w:p w:rsidR="006B102A" w:rsidRPr="001152BA" w:rsidRDefault="00CD65E6" w:rsidP="008A7362">
            <w:pPr>
              <w:pStyle w:val="Tabletext"/>
            </w:pPr>
            <w:r w:rsidRPr="00791CE9">
              <w:t>FREH10-1</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rPr>
                <w:lang w:eastAsia="ja-JP"/>
              </w:rPr>
            </w:pPr>
            <w:r w:rsidRPr="00791CE9">
              <w:t>X</w:t>
            </w: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t>4 and higher</w:t>
            </w:r>
          </w:p>
        </w:tc>
        <w:tc>
          <w:tcPr>
            <w:tcW w:w="987" w:type="dxa"/>
          </w:tcPr>
          <w:p w:rsidR="006B102A" w:rsidRPr="001152BA" w:rsidRDefault="00CD65E6" w:rsidP="008A7362">
            <w:pPr>
              <w:pStyle w:val="Tabletext"/>
              <w:jc w:val="center"/>
              <w:rPr>
                <w:lang w:eastAsia="ja-JP"/>
              </w:rPr>
            </w:pPr>
            <w:r w:rsidRPr="00791CE9">
              <w:rPr>
                <w:lang w:eastAsia="ja-JP"/>
              </w:rPr>
              <w:t>24</w:t>
            </w:r>
          </w:p>
        </w:tc>
      </w:tr>
      <w:tr w:rsidR="006B102A" w:rsidRPr="001152BA" w:rsidTr="008A7362">
        <w:trPr>
          <w:cantSplit/>
          <w:trHeight w:val="28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t>FRE</w:t>
            </w:r>
            <w:r w:rsidRPr="00791CE9">
              <w:rPr>
                <w:lang w:eastAsia="ja-JP"/>
              </w:rPr>
              <w:t>H10</w:t>
            </w:r>
            <w:r w:rsidRPr="00791CE9">
              <w:t>-</w:t>
            </w:r>
            <w:r w:rsidRPr="00791CE9">
              <w:rPr>
                <w:lang w:eastAsia="ja-JP"/>
              </w:rPr>
              <w:t>2</w:t>
            </w:r>
          </w:p>
        </w:tc>
        <w:tc>
          <w:tcPr>
            <w:tcW w:w="1560" w:type="dxa"/>
          </w:tcPr>
          <w:p w:rsidR="006B102A" w:rsidRPr="001152BA" w:rsidRDefault="00CD65E6" w:rsidP="008A7362">
            <w:pPr>
              <w:pStyle w:val="Tabletext"/>
            </w:pPr>
            <w:r w:rsidRPr="00791CE9">
              <w:t>Dolby</w:t>
            </w:r>
          </w:p>
        </w:tc>
        <w:tc>
          <w:tcPr>
            <w:tcW w:w="2280" w:type="dxa"/>
          </w:tcPr>
          <w:p w:rsidR="006B102A" w:rsidRPr="001152BA" w:rsidRDefault="00CD65E6" w:rsidP="008A7362">
            <w:pPr>
              <w:pStyle w:val="Tabletext"/>
            </w:pPr>
            <w:r w:rsidRPr="00791CE9">
              <w:t>FREH10-2</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rPr>
                <w:lang w:eastAsia="ja-JP"/>
              </w:rPr>
            </w:pPr>
            <w:r w:rsidRPr="00791CE9">
              <w:t>X</w:t>
            </w: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t>4 and higher</w:t>
            </w:r>
          </w:p>
        </w:tc>
        <w:tc>
          <w:tcPr>
            <w:tcW w:w="987" w:type="dxa"/>
          </w:tcPr>
          <w:p w:rsidR="006B102A" w:rsidRPr="001152BA" w:rsidRDefault="00CD65E6" w:rsidP="008A7362">
            <w:pPr>
              <w:pStyle w:val="Tabletext"/>
              <w:jc w:val="center"/>
              <w:rPr>
                <w:lang w:eastAsia="ja-JP"/>
              </w:rPr>
            </w:pPr>
            <w:r w:rsidRPr="00791CE9">
              <w:rPr>
                <w:lang w:eastAsia="ja-JP"/>
              </w:rPr>
              <w:t>24</w:t>
            </w:r>
          </w:p>
        </w:tc>
      </w:tr>
      <w:tr w:rsidR="006B102A" w:rsidRPr="001152BA" w:rsidTr="008A7362">
        <w:trPr>
          <w:cantSplit/>
          <w:trHeight w:val="280"/>
          <w:jc w:val="center"/>
        </w:trPr>
        <w:tc>
          <w:tcPr>
            <w:tcW w:w="1188" w:type="dxa"/>
          </w:tcPr>
          <w:p w:rsidR="006B102A" w:rsidRPr="001152BA" w:rsidRDefault="00CD65E6" w:rsidP="008A7362">
            <w:pPr>
              <w:pStyle w:val="Tabletext"/>
            </w:pPr>
            <w:r w:rsidRPr="00791CE9">
              <w:t xml:space="preserve">4:2:2 </w:t>
            </w:r>
            <w:r w:rsidRPr="00791CE9">
              <w:rPr>
                <w:lang w:eastAsia="ja-JP"/>
              </w:rPr>
              <w:t>10</w:t>
            </w:r>
            <w:r w:rsidRPr="00791CE9">
              <w:t xml:space="preserve"> bit</w:t>
            </w:r>
          </w:p>
        </w:tc>
        <w:tc>
          <w:tcPr>
            <w:tcW w:w="1200" w:type="dxa"/>
          </w:tcPr>
          <w:p w:rsidR="006B102A" w:rsidRPr="001152BA" w:rsidRDefault="00CD65E6" w:rsidP="008A7362">
            <w:pPr>
              <w:pStyle w:val="Tabletext"/>
            </w:pPr>
            <w:r w:rsidRPr="00791CE9">
              <w:t>FRE</w:t>
            </w:r>
            <w:r w:rsidRPr="00791CE9">
              <w:rPr>
                <w:lang w:eastAsia="ja-JP"/>
              </w:rPr>
              <w:t>H422</w:t>
            </w:r>
            <w:r w:rsidRPr="00791CE9">
              <w:t>-1</w:t>
            </w:r>
          </w:p>
        </w:tc>
        <w:tc>
          <w:tcPr>
            <w:tcW w:w="1560" w:type="dxa"/>
          </w:tcPr>
          <w:p w:rsidR="006B102A" w:rsidRPr="001152BA" w:rsidRDefault="00CD65E6" w:rsidP="008A7362">
            <w:pPr>
              <w:pStyle w:val="Tabletext"/>
            </w:pPr>
            <w:r w:rsidRPr="00791CE9">
              <w:t>Tandberg</w:t>
            </w:r>
          </w:p>
        </w:tc>
        <w:tc>
          <w:tcPr>
            <w:tcW w:w="2280" w:type="dxa"/>
          </w:tcPr>
          <w:p w:rsidR="006B102A" w:rsidRPr="001152BA" w:rsidRDefault="00CD65E6" w:rsidP="008A7362">
            <w:pPr>
              <w:pStyle w:val="Tabletext"/>
            </w:pPr>
            <w:r w:rsidRPr="00791CE9">
              <w:t>FREXT</w:t>
            </w:r>
            <w:r w:rsidRPr="00791CE9">
              <w:rPr>
                <w:lang w:eastAsia="ja-JP"/>
              </w:rPr>
              <w:t>1</w:t>
            </w:r>
            <w:r w:rsidRPr="00791CE9">
              <w:t>_TANDBERG_A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pPr>
            <w:r w:rsidRPr="00791CE9">
              <w:t>X</w:t>
            </w:r>
          </w:p>
        </w:tc>
        <w:tc>
          <w:tcPr>
            <w:tcW w:w="840" w:type="dxa"/>
          </w:tcPr>
          <w:p w:rsidR="006B102A" w:rsidRPr="001152BA" w:rsidRDefault="00CD65E6" w:rsidP="008A7362">
            <w:pPr>
              <w:pStyle w:val="Tabletext"/>
              <w:jc w:val="center"/>
            </w:pPr>
            <w:r w:rsidRPr="00791CE9">
              <w:t>2.1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2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t>FRE</w:t>
            </w:r>
            <w:r w:rsidRPr="00791CE9">
              <w:rPr>
                <w:lang w:eastAsia="ja-JP"/>
              </w:rPr>
              <w:t>H422</w:t>
            </w:r>
            <w:r w:rsidRPr="00791CE9">
              <w:t>-2</w:t>
            </w:r>
          </w:p>
        </w:tc>
        <w:tc>
          <w:tcPr>
            <w:tcW w:w="1560" w:type="dxa"/>
          </w:tcPr>
          <w:p w:rsidR="006B102A" w:rsidRPr="001152BA" w:rsidRDefault="00CD65E6" w:rsidP="008A7362">
            <w:pPr>
              <w:pStyle w:val="Tabletext"/>
            </w:pPr>
            <w:r w:rsidRPr="00791CE9">
              <w:t>Tandberg</w:t>
            </w:r>
          </w:p>
        </w:tc>
        <w:tc>
          <w:tcPr>
            <w:tcW w:w="2280" w:type="dxa"/>
          </w:tcPr>
          <w:p w:rsidR="006B102A" w:rsidRPr="001152BA" w:rsidRDefault="00CD65E6" w:rsidP="008A7362">
            <w:pPr>
              <w:pStyle w:val="Tabletext"/>
            </w:pPr>
            <w:r w:rsidRPr="00791CE9">
              <w:t>FREXT</w:t>
            </w:r>
            <w:r w:rsidRPr="00791CE9">
              <w:rPr>
                <w:lang w:eastAsia="ja-JP"/>
              </w:rPr>
              <w:t>2</w:t>
            </w:r>
            <w:r w:rsidRPr="00791CE9">
              <w:t>_TANDBERG_A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pPr>
            <w:r w:rsidRPr="00791CE9">
              <w:t>X</w:t>
            </w:r>
          </w:p>
        </w:tc>
        <w:tc>
          <w:tcPr>
            <w:tcW w:w="840" w:type="dxa"/>
          </w:tcPr>
          <w:p w:rsidR="006B102A" w:rsidRPr="001152BA" w:rsidRDefault="00CD65E6" w:rsidP="008A7362">
            <w:pPr>
              <w:pStyle w:val="Tabletext"/>
              <w:jc w:val="center"/>
            </w:pPr>
            <w:r w:rsidRPr="00791CE9">
              <w:t>2.1 and higher</w:t>
            </w:r>
          </w:p>
        </w:tc>
        <w:tc>
          <w:tcPr>
            <w:tcW w:w="987" w:type="dxa"/>
          </w:tcPr>
          <w:p w:rsidR="006B102A" w:rsidRPr="001152BA" w:rsidRDefault="00CD65E6" w:rsidP="008A7362">
            <w:pPr>
              <w:pStyle w:val="Tabletext"/>
              <w:jc w:val="center"/>
            </w:pPr>
            <w:r w:rsidRPr="00791CE9">
              <w:rPr>
                <w:lang w:eastAsia="ja-JP"/>
              </w:rPr>
              <w:t>29.97</w:t>
            </w:r>
          </w:p>
        </w:tc>
      </w:tr>
      <w:tr w:rsidR="006B102A" w:rsidRPr="001152BA" w:rsidTr="008A7362">
        <w:trPr>
          <w:cantSplit/>
          <w:trHeight w:val="2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t>FRE</w:t>
            </w:r>
            <w:r w:rsidRPr="00791CE9">
              <w:rPr>
                <w:lang w:eastAsia="ja-JP"/>
              </w:rPr>
              <w:t>H422</w:t>
            </w:r>
            <w:r w:rsidRPr="00791CE9">
              <w:t>-3</w:t>
            </w:r>
          </w:p>
        </w:tc>
        <w:tc>
          <w:tcPr>
            <w:tcW w:w="1560" w:type="dxa"/>
          </w:tcPr>
          <w:p w:rsidR="006B102A" w:rsidRPr="001152BA" w:rsidRDefault="00CD65E6" w:rsidP="008A7362">
            <w:pPr>
              <w:pStyle w:val="Tabletext"/>
            </w:pPr>
            <w:r w:rsidRPr="00791CE9">
              <w:t>Tandberg</w:t>
            </w:r>
          </w:p>
        </w:tc>
        <w:tc>
          <w:tcPr>
            <w:tcW w:w="2280" w:type="dxa"/>
          </w:tcPr>
          <w:p w:rsidR="006B102A" w:rsidRPr="001152BA" w:rsidRDefault="00CD65E6" w:rsidP="008A7362">
            <w:pPr>
              <w:pStyle w:val="Tabletext"/>
            </w:pPr>
            <w:r w:rsidRPr="00791CE9">
              <w:t>FREXT</w:t>
            </w:r>
            <w:r w:rsidRPr="00791CE9">
              <w:rPr>
                <w:lang w:eastAsia="ja-JP"/>
              </w:rPr>
              <w:t>3</w:t>
            </w:r>
            <w:r w:rsidRPr="00791CE9">
              <w:t>_TANDBERG_A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pPr>
            <w:r w:rsidRPr="00791CE9">
              <w:t>X</w:t>
            </w:r>
          </w:p>
        </w:tc>
        <w:tc>
          <w:tcPr>
            <w:tcW w:w="840" w:type="dxa"/>
          </w:tcPr>
          <w:p w:rsidR="006B102A" w:rsidRPr="001152BA" w:rsidRDefault="00CD65E6" w:rsidP="008A7362">
            <w:pPr>
              <w:pStyle w:val="Tabletext"/>
              <w:jc w:val="center"/>
            </w:pPr>
            <w:r w:rsidRPr="00791CE9">
              <w:t>2.1 and higher</w:t>
            </w:r>
          </w:p>
        </w:tc>
        <w:tc>
          <w:tcPr>
            <w:tcW w:w="987" w:type="dxa"/>
          </w:tcPr>
          <w:p w:rsidR="006B102A" w:rsidRPr="001152BA" w:rsidRDefault="00CD65E6" w:rsidP="008A7362">
            <w:pPr>
              <w:pStyle w:val="Tabletext"/>
              <w:jc w:val="center"/>
            </w:pPr>
            <w:r w:rsidRPr="00791CE9">
              <w:rPr>
                <w:lang w:eastAsia="ja-JP"/>
              </w:rPr>
              <w:t>29.97</w:t>
            </w:r>
          </w:p>
        </w:tc>
      </w:tr>
      <w:tr w:rsidR="006B102A" w:rsidRPr="001152BA" w:rsidTr="008A7362">
        <w:trPr>
          <w:cantSplit/>
          <w:trHeight w:val="2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t>FRE</w:t>
            </w:r>
            <w:r w:rsidRPr="00791CE9">
              <w:rPr>
                <w:lang w:eastAsia="ja-JP"/>
              </w:rPr>
              <w:t>H422</w:t>
            </w:r>
            <w:r w:rsidRPr="00791CE9">
              <w:t>-4</w:t>
            </w:r>
          </w:p>
        </w:tc>
        <w:tc>
          <w:tcPr>
            <w:tcW w:w="1560" w:type="dxa"/>
          </w:tcPr>
          <w:p w:rsidR="006B102A" w:rsidRPr="001152BA" w:rsidRDefault="00CD65E6" w:rsidP="008A7362">
            <w:pPr>
              <w:pStyle w:val="Tabletext"/>
            </w:pPr>
            <w:r w:rsidRPr="00791CE9">
              <w:t>Sony</w:t>
            </w:r>
          </w:p>
        </w:tc>
        <w:tc>
          <w:tcPr>
            <w:tcW w:w="2280" w:type="dxa"/>
          </w:tcPr>
          <w:p w:rsidR="006B102A" w:rsidRPr="001152BA" w:rsidRDefault="00CD65E6" w:rsidP="008A7362">
            <w:pPr>
              <w:pStyle w:val="Tabletext"/>
            </w:pPr>
            <w:r w:rsidRPr="00791CE9">
              <w:rPr>
                <w:lang w:eastAsia="ja-JP"/>
              </w:rPr>
              <w:t>Hi422FREXT1</w:t>
            </w:r>
            <w:r w:rsidRPr="00791CE9">
              <w:t>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pPr>
            <w:r w:rsidRPr="00791CE9">
              <w:t>X</w:t>
            </w:r>
          </w:p>
        </w:tc>
        <w:tc>
          <w:tcPr>
            <w:tcW w:w="840" w:type="dxa"/>
          </w:tcPr>
          <w:p w:rsidR="006B102A" w:rsidRPr="001152BA" w:rsidRDefault="00CD65E6" w:rsidP="008A7362">
            <w:pPr>
              <w:pStyle w:val="Tabletext"/>
              <w:jc w:val="center"/>
            </w:pPr>
            <w:r w:rsidRPr="00791CE9">
              <w:rPr>
                <w:lang w:eastAsia="ja-JP"/>
              </w:rPr>
              <w:t>3</w:t>
            </w:r>
            <w:r w:rsidRPr="00791CE9">
              <w:t>.1 and higher</w:t>
            </w:r>
          </w:p>
        </w:tc>
        <w:tc>
          <w:tcPr>
            <w:tcW w:w="987" w:type="dxa"/>
          </w:tcPr>
          <w:p w:rsidR="006B102A" w:rsidRPr="001152BA" w:rsidRDefault="00CD65E6" w:rsidP="008A7362">
            <w:pPr>
              <w:pStyle w:val="Tabletext"/>
              <w:jc w:val="center"/>
            </w:pPr>
            <w:r w:rsidRPr="00791CE9">
              <w:rPr>
                <w:lang w:eastAsia="ja-JP"/>
              </w:rPr>
              <w:t>29.97</w:t>
            </w:r>
          </w:p>
        </w:tc>
      </w:tr>
      <w:tr w:rsidR="006B102A" w:rsidRPr="001152BA" w:rsidTr="008A7362">
        <w:trPr>
          <w:cantSplit/>
          <w:trHeight w:val="2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t>FRE</w:t>
            </w:r>
            <w:r w:rsidRPr="00791CE9">
              <w:rPr>
                <w:lang w:eastAsia="ja-JP"/>
              </w:rPr>
              <w:t>H422</w:t>
            </w:r>
            <w:r w:rsidRPr="00791CE9">
              <w:t>-5</w:t>
            </w:r>
          </w:p>
        </w:tc>
        <w:tc>
          <w:tcPr>
            <w:tcW w:w="1560" w:type="dxa"/>
          </w:tcPr>
          <w:p w:rsidR="006B102A" w:rsidRPr="001152BA" w:rsidRDefault="00CD65E6" w:rsidP="008A7362">
            <w:pPr>
              <w:pStyle w:val="Tabletext"/>
            </w:pPr>
            <w:r w:rsidRPr="00791CE9">
              <w:t>Sony</w:t>
            </w:r>
          </w:p>
        </w:tc>
        <w:tc>
          <w:tcPr>
            <w:tcW w:w="2280" w:type="dxa"/>
          </w:tcPr>
          <w:p w:rsidR="006B102A" w:rsidRPr="001152BA" w:rsidRDefault="00CD65E6" w:rsidP="008A7362">
            <w:pPr>
              <w:pStyle w:val="Tabletext"/>
            </w:pPr>
            <w:r w:rsidRPr="00791CE9">
              <w:rPr>
                <w:lang w:eastAsia="ja-JP"/>
              </w:rPr>
              <w:t>Hi422FREXT2</w:t>
            </w:r>
            <w:r w:rsidRPr="00791CE9">
              <w:t>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pPr>
            <w:r w:rsidRPr="00791CE9">
              <w:t>X</w:t>
            </w:r>
          </w:p>
        </w:tc>
        <w:tc>
          <w:tcPr>
            <w:tcW w:w="840" w:type="dxa"/>
          </w:tcPr>
          <w:p w:rsidR="006B102A" w:rsidRPr="001152BA" w:rsidRDefault="00CD65E6" w:rsidP="008A7362">
            <w:pPr>
              <w:pStyle w:val="Tabletext"/>
              <w:jc w:val="center"/>
            </w:pPr>
            <w:r w:rsidRPr="00791CE9">
              <w:rPr>
                <w:lang w:eastAsia="ja-JP"/>
              </w:rPr>
              <w:t>3</w:t>
            </w:r>
            <w:r w:rsidRPr="00791CE9">
              <w:t>.1 and higher</w:t>
            </w:r>
          </w:p>
        </w:tc>
        <w:tc>
          <w:tcPr>
            <w:tcW w:w="987" w:type="dxa"/>
          </w:tcPr>
          <w:p w:rsidR="006B102A" w:rsidRPr="001152BA" w:rsidRDefault="00CD65E6" w:rsidP="008A7362">
            <w:pPr>
              <w:pStyle w:val="Tabletext"/>
              <w:jc w:val="center"/>
            </w:pPr>
            <w:r w:rsidRPr="00791CE9">
              <w:rPr>
                <w:lang w:eastAsia="ja-JP"/>
              </w:rPr>
              <w:t>29.97</w:t>
            </w:r>
          </w:p>
        </w:tc>
      </w:tr>
      <w:tr w:rsidR="006B102A" w:rsidRPr="001152BA" w:rsidTr="008A7362">
        <w:trPr>
          <w:cantSplit/>
          <w:trHeight w:val="20"/>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t>FRE</w:t>
            </w:r>
            <w:r w:rsidRPr="00791CE9">
              <w:rPr>
                <w:lang w:eastAsia="ja-JP"/>
              </w:rPr>
              <w:t>H422</w:t>
            </w:r>
            <w:r w:rsidRPr="00791CE9">
              <w:t>-6</w:t>
            </w:r>
          </w:p>
        </w:tc>
        <w:tc>
          <w:tcPr>
            <w:tcW w:w="1560" w:type="dxa"/>
          </w:tcPr>
          <w:p w:rsidR="006B102A" w:rsidRPr="001152BA" w:rsidRDefault="00CD65E6" w:rsidP="008A7362">
            <w:pPr>
              <w:pStyle w:val="Tabletext"/>
            </w:pPr>
            <w:r w:rsidRPr="00791CE9">
              <w:t>Sony</w:t>
            </w:r>
          </w:p>
        </w:tc>
        <w:tc>
          <w:tcPr>
            <w:tcW w:w="2280" w:type="dxa"/>
          </w:tcPr>
          <w:p w:rsidR="006B102A" w:rsidRPr="001152BA" w:rsidRDefault="00CD65E6" w:rsidP="008A7362">
            <w:pPr>
              <w:pStyle w:val="Tabletext"/>
              <w:rPr>
                <w:lang w:eastAsia="ja-JP"/>
              </w:rPr>
            </w:pPr>
            <w:r w:rsidRPr="00791CE9">
              <w:rPr>
                <w:lang w:eastAsia="ja-JP"/>
              </w:rPr>
              <w:t>Hi422FREXT3</w:t>
            </w:r>
            <w:r w:rsidRPr="00791CE9">
              <w:t>_Sony_</w:t>
            </w:r>
            <w:r w:rsidRPr="00791CE9">
              <w:rPr>
                <w:lang w:eastAsia="ja-JP"/>
              </w:rPr>
              <w:t>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CD65E6" w:rsidP="008A7362">
            <w:pPr>
              <w:pStyle w:val="Tabletext"/>
              <w:jc w:val="center"/>
            </w:pPr>
            <w:r w:rsidRPr="00791CE9">
              <w:t>X</w:t>
            </w:r>
          </w:p>
        </w:tc>
        <w:tc>
          <w:tcPr>
            <w:tcW w:w="840" w:type="dxa"/>
          </w:tcPr>
          <w:p w:rsidR="006B102A" w:rsidRPr="001152BA" w:rsidRDefault="00CD65E6" w:rsidP="008A7362">
            <w:pPr>
              <w:pStyle w:val="Tabletext"/>
              <w:jc w:val="center"/>
            </w:pPr>
            <w:r w:rsidRPr="00791CE9">
              <w:rPr>
                <w:lang w:eastAsia="ja-JP"/>
              </w:rPr>
              <w:t>3</w:t>
            </w:r>
            <w:r w:rsidRPr="00791CE9">
              <w:t>.1 and higher</w:t>
            </w:r>
          </w:p>
        </w:tc>
        <w:tc>
          <w:tcPr>
            <w:tcW w:w="987" w:type="dxa"/>
          </w:tcPr>
          <w:p w:rsidR="006B102A" w:rsidRPr="001152BA" w:rsidRDefault="00CD65E6" w:rsidP="008A7362">
            <w:pPr>
              <w:pStyle w:val="Tabletext"/>
              <w:jc w:val="cente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FREH422-7</w:t>
            </w:r>
          </w:p>
        </w:tc>
        <w:tc>
          <w:tcPr>
            <w:tcW w:w="1560" w:type="dxa"/>
          </w:tcPr>
          <w:p w:rsidR="006B102A" w:rsidRPr="001152BA" w:rsidRDefault="00CD65E6" w:rsidP="008A7362">
            <w:pPr>
              <w:pStyle w:val="Tabletext"/>
              <w:rPr>
                <w:lang w:eastAsia="ja-JP"/>
              </w:rPr>
            </w:pPr>
            <w:r w:rsidRPr="00791CE9">
              <w:rPr>
                <w:lang w:eastAsia="ja-JP"/>
              </w:rPr>
              <w:t>Sony</w:t>
            </w:r>
          </w:p>
        </w:tc>
        <w:tc>
          <w:tcPr>
            <w:tcW w:w="2280" w:type="dxa"/>
          </w:tcPr>
          <w:p w:rsidR="006B102A" w:rsidRPr="001152BA" w:rsidRDefault="00CD65E6" w:rsidP="008A7362">
            <w:pPr>
              <w:pStyle w:val="Tabletext"/>
              <w:rPr>
                <w:lang w:eastAsia="ja-JP"/>
              </w:rPr>
            </w:pPr>
            <w:r w:rsidRPr="00791CE9">
              <w:rPr>
                <w:lang w:eastAsia="ja-JP"/>
              </w:rPr>
              <w:t>Hi422FREXT4_Sony_A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rPr>
                <w:lang w:eastAsia="ja-JP"/>
              </w:rPr>
            </w:pPr>
            <w:r w:rsidRPr="00791CE9">
              <w:rPr>
                <w:lang w:eastAsia="ja-JP"/>
              </w:rPr>
              <w:t>X</w:t>
            </w:r>
          </w:p>
        </w:tc>
        <w:tc>
          <w:tcPr>
            <w:tcW w:w="840" w:type="dxa"/>
          </w:tcPr>
          <w:p w:rsidR="006B102A" w:rsidRPr="001152BA" w:rsidRDefault="00CD65E6" w:rsidP="008A7362">
            <w:pPr>
              <w:pStyle w:val="Tabletext"/>
              <w:jc w:val="center"/>
              <w:rPr>
                <w:lang w:eastAsia="ja-JP"/>
              </w:rP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FREH422-8</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Hi422FREXT6_Sony_A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FREH422-9</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Hi422FREXT7_Sony_A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FREH422-10</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Hi422FREXT8_Sony_A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FREH422-11</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Hi422FREXT9_Sony_A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FREH422-12</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Hi422FREXT10_Sony_A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FREH422-13</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Hi422FREXT11_Sony_A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FREH422-14</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Hi422FREXT12_Sony_A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FREH422-15</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Hi422FREXT13_Sony_A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FREH422-16</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Hi422FREXT14_Sony_A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rPr>
                <w:lang w:eastAsia="ja-JP"/>
              </w:rPr>
            </w:pPr>
            <w:r w:rsidRPr="00791CE9">
              <w:rPr>
                <w:lang w:eastAsia="ja-JP"/>
              </w:rPr>
              <w:t>FREH422-17</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Hi422FREXT15_Sony_A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3.1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FREH422-18</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Hi422FREXT16_Sony_A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FREH422-19</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Hi422FREXT17_Sony_A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pPr>
          </w:p>
        </w:tc>
        <w:tc>
          <w:tcPr>
            <w:tcW w:w="1200" w:type="dxa"/>
          </w:tcPr>
          <w:p w:rsidR="006B102A" w:rsidRPr="001152BA" w:rsidRDefault="00CD65E6" w:rsidP="008A7362">
            <w:pPr>
              <w:pStyle w:val="Tabletext"/>
            </w:pPr>
            <w:r w:rsidRPr="00791CE9">
              <w:rPr>
                <w:lang w:eastAsia="ja-JP"/>
              </w:rPr>
              <w:t>FREH422-20</w:t>
            </w:r>
          </w:p>
        </w:tc>
        <w:tc>
          <w:tcPr>
            <w:tcW w:w="1560" w:type="dxa"/>
          </w:tcPr>
          <w:p w:rsidR="006B102A" w:rsidRPr="001152BA" w:rsidRDefault="00CD65E6" w:rsidP="008A7362">
            <w:pPr>
              <w:pStyle w:val="Tabletext"/>
            </w:pPr>
            <w:r w:rsidRPr="00791CE9">
              <w:rPr>
                <w:lang w:eastAsia="ja-JP"/>
              </w:rPr>
              <w:t>Sony</w:t>
            </w:r>
          </w:p>
        </w:tc>
        <w:tc>
          <w:tcPr>
            <w:tcW w:w="2280" w:type="dxa"/>
          </w:tcPr>
          <w:p w:rsidR="006B102A" w:rsidRPr="001152BA" w:rsidRDefault="00CD65E6" w:rsidP="008A7362">
            <w:pPr>
              <w:pStyle w:val="Tabletext"/>
            </w:pPr>
            <w:r w:rsidRPr="00791CE9">
              <w:rPr>
                <w:lang w:eastAsia="ja-JP"/>
              </w:rPr>
              <w:t>Hi422FREXT18_Sony_A</w:t>
            </w:r>
          </w:p>
        </w:tc>
        <w:tc>
          <w:tcPr>
            <w:tcW w:w="600" w:type="dxa"/>
          </w:tcPr>
          <w:p w:rsidR="006B102A" w:rsidRPr="001152BA" w:rsidRDefault="006B102A" w:rsidP="008A7362">
            <w:pPr>
              <w:pStyle w:val="Tabletext"/>
              <w:jc w:val="center"/>
              <w:rPr>
                <w:lang w:eastAsia="ja-JP"/>
              </w:rPr>
            </w:pPr>
          </w:p>
        </w:tc>
        <w:tc>
          <w:tcPr>
            <w:tcW w:w="600" w:type="dxa"/>
          </w:tcPr>
          <w:p w:rsidR="006B102A" w:rsidRPr="001152BA" w:rsidRDefault="006B102A" w:rsidP="008A7362">
            <w:pPr>
              <w:pStyle w:val="Tabletext"/>
              <w:jc w:val="center"/>
            </w:pPr>
          </w:p>
        </w:tc>
        <w:tc>
          <w:tcPr>
            <w:tcW w:w="600" w:type="dxa"/>
          </w:tcPr>
          <w:p w:rsidR="006B102A" w:rsidRPr="001152BA" w:rsidRDefault="00CD65E6" w:rsidP="008A7362">
            <w:pPr>
              <w:pStyle w:val="Tabletext"/>
              <w:jc w:val="center"/>
            </w:pPr>
            <w:r w:rsidRPr="00791CE9">
              <w:rPr>
                <w:lang w:eastAsia="ja-JP"/>
              </w:rPr>
              <w:t>X</w:t>
            </w:r>
          </w:p>
        </w:tc>
        <w:tc>
          <w:tcPr>
            <w:tcW w:w="840" w:type="dxa"/>
          </w:tcPr>
          <w:p w:rsidR="006B102A" w:rsidRPr="001152BA" w:rsidRDefault="00CD65E6" w:rsidP="008A7362">
            <w:pPr>
              <w:pStyle w:val="Tabletext"/>
              <w:jc w:val="center"/>
            </w:pPr>
            <w:r w:rsidRPr="00791CE9">
              <w:rPr>
                <w:lang w:eastAsia="ja-JP"/>
              </w:rPr>
              <w:t>4 and higher</w:t>
            </w:r>
          </w:p>
        </w:tc>
        <w:tc>
          <w:tcPr>
            <w:tcW w:w="987" w:type="dxa"/>
          </w:tcPr>
          <w:p w:rsidR="006B102A" w:rsidRPr="001152BA" w:rsidRDefault="00CD65E6" w:rsidP="008A7362">
            <w:pPr>
              <w:pStyle w:val="Tablet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6B102A" w:rsidP="008A7362">
            <w:pPr>
              <w:pStyle w:val="Tabletext"/>
              <w:keepNext/>
            </w:pPr>
          </w:p>
        </w:tc>
        <w:tc>
          <w:tcPr>
            <w:tcW w:w="1200" w:type="dxa"/>
          </w:tcPr>
          <w:p w:rsidR="006B102A" w:rsidRPr="001152BA" w:rsidRDefault="00CD65E6" w:rsidP="008A7362">
            <w:pPr>
              <w:pStyle w:val="Tabletext"/>
              <w:keepNext/>
            </w:pPr>
            <w:r w:rsidRPr="00791CE9">
              <w:rPr>
                <w:lang w:eastAsia="ja-JP"/>
              </w:rPr>
              <w:t>FREH422-21</w:t>
            </w:r>
          </w:p>
        </w:tc>
        <w:tc>
          <w:tcPr>
            <w:tcW w:w="1560" w:type="dxa"/>
          </w:tcPr>
          <w:p w:rsidR="006B102A" w:rsidRPr="001152BA" w:rsidRDefault="00CD65E6" w:rsidP="008A7362">
            <w:pPr>
              <w:pStyle w:val="Tabletext"/>
              <w:keepNext/>
            </w:pPr>
            <w:r w:rsidRPr="00791CE9">
              <w:rPr>
                <w:lang w:eastAsia="ja-JP"/>
              </w:rPr>
              <w:t>Sony</w:t>
            </w:r>
          </w:p>
        </w:tc>
        <w:tc>
          <w:tcPr>
            <w:tcW w:w="2280" w:type="dxa"/>
          </w:tcPr>
          <w:p w:rsidR="006B102A" w:rsidRPr="001152BA" w:rsidRDefault="00CD65E6" w:rsidP="008A7362">
            <w:pPr>
              <w:pStyle w:val="Tabletext"/>
              <w:keepNext/>
            </w:pPr>
            <w:r w:rsidRPr="00791CE9">
              <w:rPr>
                <w:lang w:eastAsia="ja-JP"/>
              </w:rPr>
              <w:t>Hi422FREXT19_Sony_A</w:t>
            </w:r>
          </w:p>
        </w:tc>
        <w:tc>
          <w:tcPr>
            <w:tcW w:w="600" w:type="dxa"/>
          </w:tcPr>
          <w:p w:rsidR="006B102A" w:rsidRPr="001152BA" w:rsidRDefault="006B102A" w:rsidP="008A7362">
            <w:pPr>
              <w:pStyle w:val="Tabletext"/>
              <w:keepNext/>
              <w:jc w:val="center"/>
              <w:rPr>
                <w:lang w:eastAsia="ja-JP"/>
              </w:rPr>
            </w:pPr>
          </w:p>
        </w:tc>
        <w:tc>
          <w:tcPr>
            <w:tcW w:w="600" w:type="dxa"/>
          </w:tcPr>
          <w:p w:rsidR="006B102A" w:rsidRPr="001152BA" w:rsidRDefault="006B102A" w:rsidP="008A7362">
            <w:pPr>
              <w:pStyle w:val="Tabletext"/>
              <w:keepNext/>
              <w:jc w:val="center"/>
            </w:pPr>
          </w:p>
        </w:tc>
        <w:tc>
          <w:tcPr>
            <w:tcW w:w="600" w:type="dxa"/>
          </w:tcPr>
          <w:p w:rsidR="006B102A" w:rsidRPr="001152BA" w:rsidRDefault="00CD65E6" w:rsidP="008A7362">
            <w:pPr>
              <w:pStyle w:val="Tabletext"/>
              <w:keepNext/>
              <w:jc w:val="center"/>
            </w:pPr>
            <w:r w:rsidRPr="00791CE9">
              <w:rPr>
                <w:lang w:eastAsia="ja-JP"/>
              </w:rPr>
              <w:t>X</w:t>
            </w:r>
          </w:p>
        </w:tc>
        <w:tc>
          <w:tcPr>
            <w:tcW w:w="840" w:type="dxa"/>
          </w:tcPr>
          <w:p w:rsidR="006B102A" w:rsidRPr="001152BA" w:rsidRDefault="00CD65E6" w:rsidP="008A7362">
            <w:pPr>
              <w:pStyle w:val="Tabletext"/>
              <w:keepNext/>
              <w:jc w:val="center"/>
            </w:pPr>
            <w:r w:rsidRPr="00791CE9">
              <w:rPr>
                <w:lang w:eastAsia="ja-JP"/>
              </w:rPr>
              <w:t>4 and higher</w:t>
            </w:r>
          </w:p>
        </w:tc>
        <w:tc>
          <w:tcPr>
            <w:tcW w:w="987" w:type="dxa"/>
          </w:tcPr>
          <w:p w:rsidR="006B102A" w:rsidRPr="001152BA" w:rsidRDefault="00CD65E6" w:rsidP="008A7362">
            <w:pPr>
              <w:pStyle w:val="Tabletext"/>
              <w:keepNext/>
              <w:jc w:val="center"/>
              <w:rPr>
                <w:lang w:eastAsia="ja-JP"/>
              </w:rPr>
            </w:pPr>
            <w:r w:rsidRPr="00791CE9">
              <w:rPr>
                <w:lang w:eastAsia="ja-JP"/>
              </w:rPr>
              <w:t>29.97</w:t>
            </w:r>
          </w:p>
        </w:tc>
      </w:tr>
      <w:tr w:rsidR="006B102A" w:rsidRPr="001152BA" w:rsidTr="008A7362">
        <w:trPr>
          <w:cantSplit/>
          <w:trHeight w:val="489"/>
          <w:jc w:val="center"/>
        </w:trPr>
        <w:tc>
          <w:tcPr>
            <w:tcW w:w="1188" w:type="dxa"/>
          </w:tcPr>
          <w:p w:rsidR="006B102A" w:rsidRPr="001152BA" w:rsidRDefault="00CD65E6" w:rsidP="008A7362">
            <w:pPr>
              <w:pStyle w:val="Tabletext"/>
              <w:keepLines w:val="0"/>
            </w:pPr>
            <w:r w:rsidRPr="00791CE9">
              <w:rPr>
                <w:lang w:eastAsia="ja-JP"/>
              </w:rPr>
              <w:t>Auxiliary coded picture</w:t>
            </w:r>
          </w:p>
        </w:tc>
        <w:tc>
          <w:tcPr>
            <w:tcW w:w="1200" w:type="dxa"/>
          </w:tcPr>
          <w:p w:rsidR="006B102A" w:rsidRPr="001152BA" w:rsidRDefault="00CD65E6" w:rsidP="008A7362">
            <w:pPr>
              <w:pStyle w:val="Tabletext"/>
              <w:keepLines w:val="0"/>
              <w:rPr>
                <w:rFonts w:eastAsia="Batang"/>
                <w:lang w:eastAsia="ko-KR"/>
              </w:rPr>
            </w:pPr>
            <w:r w:rsidRPr="00791CE9">
              <w:rPr>
                <w:lang w:eastAsia="ja-JP"/>
              </w:rPr>
              <w:t>FREAUX-1</w:t>
            </w:r>
          </w:p>
        </w:tc>
        <w:tc>
          <w:tcPr>
            <w:tcW w:w="1560" w:type="dxa"/>
          </w:tcPr>
          <w:p w:rsidR="006B102A" w:rsidRPr="001152BA" w:rsidRDefault="00CD65E6" w:rsidP="008A7362">
            <w:pPr>
              <w:pStyle w:val="Tabletext"/>
              <w:keepLines w:val="0"/>
              <w:rPr>
                <w:rFonts w:eastAsia="Batang"/>
                <w:lang w:eastAsia="ko-KR"/>
              </w:rPr>
            </w:pPr>
            <w:r w:rsidRPr="00791CE9">
              <w:rPr>
                <w:lang w:eastAsia="ja-JP"/>
              </w:rPr>
              <w:t>Apple</w:t>
            </w:r>
          </w:p>
        </w:tc>
        <w:tc>
          <w:tcPr>
            <w:tcW w:w="2280" w:type="dxa"/>
          </w:tcPr>
          <w:p w:rsidR="006B102A" w:rsidRPr="001152BA" w:rsidRDefault="00CD65E6" w:rsidP="008A7362">
            <w:pPr>
              <w:pStyle w:val="Tabletext"/>
              <w:keepLines w:val="0"/>
              <w:rPr>
                <w:rFonts w:eastAsia="Batang"/>
                <w:lang w:eastAsia="ko-KR"/>
              </w:rPr>
            </w:pPr>
            <w:r w:rsidRPr="00791CE9">
              <w:rPr>
                <w:lang w:eastAsia="ja-JP"/>
              </w:rPr>
              <w:t>alphaconformanceG</w:t>
            </w:r>
          </w:p>
        </w:tc>
        <w:tc>
          <w:tcPr>
            <w:tcW w:w="600" w:type="dxa"/>
          </w:tcPr>
          <w:p w:rsidR="006B102A" w:rsidRPr="001152BA" w:rsidRDefault="00CD65E6" w:rsidP="008A7362">
            <w:pPr>
              <w:pStyle w:val="Tabletext"/>
              <w:keepLines w:val="0"/>
              <w:jc w:val="center"/>
              <w:rPr>
                <w:lang w:eastAsia="ja-JP"/>
              </w:rPr>
            </w:pPr>
            <w:r w:rsidRPr="00791CE9">
              <w:rPr>
                <w:lang w:eastAsia="ja-JP"/>
              </w:rPr>
              <w:t>X</w:t>
            </w:r>
          </w:p>
        </w:tc>
        <w:tc>
          <w:tcPr>
            <w:tcW w:w="600" w:type="dxa"/>
          </w:tcPr>
          <w:p w:rsidR="006B102A" w:rsidRPr="001152BA" w:rsidRDefault="00CD65E6" w:rsidP="008A7362">
            <w:pPr>
              <w:pStyle w:val="Tabletext"/>
              <w:keepLines w:val="0"/>
              <w:jc w:val="center"/>
              <w:rPr>
                <w:lang w:eastAsia="ja-JP"/>
              </w:rPr>
            </w:pPr>
            <w:r w:rsidRPr="00791CE9">
              <w:rPr>
                <w:lang w:eastAsia="ja-JP"/>
              </w:rPr>
              <w:t>X</w:t>
            </w:r>
          </w:p>
        </w:tc>
        <w:tc>
          <w:tcPr>
            <w:tcW w:w="600" w:type="dxa"/>
          </w:tcPr>
          <w:p w:rsidR="006B102A" w:rsidRPr="001152BA" w:rsidRDefault="00CD65E6" w:rsidP="008A7362">
            <w:pPr>
              <w:pStyle w:val="Tabletext"/>
              <w:keepLines w:val="0"/>
              <w:jc w:val="center"/>
              <w:rPr>
                <w:lang w:eastAsia="ja-JP"/>
              </w:rPr>
            </w:pPr>
            <w:r w:rsidRPr="00791CE9">
              <w:rPr>
                <w:lang w:eastAsia="ja-JP"/>
              </w:rPr>
              <w:t>X</w:t>
            </w:r>
          </w:p>
        </w:tc>
        <w:tc>
          <w:tcPr>
            <w:tcW w:w="840" w:type="dxa"/>
          </w:tcPr>
          <w:p w:rsidR="006B102A" w:rsidRPr="001152BA" w:rsidRDefault="00CD65E6" w:rsidP="008A7362">
            <w:pPr>
              <w:pStyle w:val="Tabletext"/>
              <w:keepLines w:val="0"/>
              <w:jc w:val="center"/>
            </w:pPr>
            <w:r w:rsidRPr="00791CE9">
              <w:rPr>
                <w:lang w:eastAsia="ja-JP"/>
              </w:rPr>
              <w:t>2.1 and higher</w:t>
            </w:r>
          </w:p>
        </w:tc>
        <w:tc>
          <w:tcPr>
            <w:tcW w:w="987" w:type="dxa"/>
          </w:tcPr>
          <w:p w:rsidR="006B102A" w:rsidRPr="001152BA" w:rsidRDefault="00CD65E6" w:rsidP="008A7362">
            <w:pPr>
              <w:pStyle w:val="Tabletext"/>
              <w:keepLines w:val="0"/>
              <w:jc w:val="center"/>
              <w:rPr>
                <w:lang w:eastAsia="ja-JP"/>
              </w:rPr>
            </w:pPr>
            <w:r w:rsidRPr="00791CE9">
              <w:rPr>
                <w:lang w:eastAsia="ja-JP"/>
              </w:rPr>
              <w:t>29.97</w:t>
            </w:r>
          </w:p>
        </w:tc>
      </w:tr>
    </w:tbl>
    <w:p w:rsidR="006B102A" w:rsidRPr="001152BA" w:rsidRDefault="006B102A" w:rsidP="008A7362">
      <w:pPr>
        <w:pStyle w:val="Tablefin"/>
        <w:rPr>
          <w:lang w:eastAsia="ja-JP"/>
        </w:rPr>
      </w:pPr>
    </w:p>
    <w:tbl>
      <w:tblPr>
        <w:tblW w:w="9639" w:type="dxa"/>
        <w:tblLayout w:type="fixed"/>
        <w:tblLook w:val="01E0" w:firstRow="1" w:lastRow="1" w:firstColumn="1" w:lastColumn="1" w:noHBand="0" w:noVBand="0"/>
      </w:tblPr>
      <w:tblGrid>
        <w:gridCol w:w="1058"/>
        <w:gridCol w:w="1262"/>
        <w:gridCol w:w="1049"/>
        <w:gridCol w:w="2129"/>
        <w:gridCol w:w="557"/>
        <w:gridCol w:w="557"/>
        <w:gridCol w:w="460"/>
        <w:gridCol w:w="584"/>
        <w:gridCol w:w="584"/>
        <w:gridCol w:w="729"/>
        <w:gridCol w:w="670"/>
      </w:tblGrid>
      <w:tr w:rsidR="006B102A" w:rsidRPr="001152BA" w:rsidTr="008A7362">
        <w:trPr>
          <w:cantSplit/>
          <w:tblHeader/>
        </w:trPr>
        <w:tc>
          <w:tcPr>
            <w:tcW w:w="9639" w:type="dxa"/>
            <w:gridSpan w:val="11"/>
            <w:tcBorders>
              <w:top w:val="nil"/>
              <w:left w:val="nil"/>
              <w:bottom w:val="single" w:sz="4" w:space="0" w:color="auto"/>
              <w:right w:val="nil"/>
            </w:tcBorders>
          </w:tcPr>
          <w:p w:rsidR="006B102A" w:rsidRPr="001152BA" w:rsidRDefault="00CD65E6" w:rsidP="008A7362">
            <w:pPr>
              <w:pStyle w:val="TableNoTitle"/>
            </w:pPr>
            <w:bookmarkStart w:id="802" w:name="_Ref170549129"/>
            <w:r w:rsidRPr="00791CE9">
              <w:t xml:space="preserve">Table </w:t>
            </w:r>
            <w:bookmarkEnd w:id="802"/>
            <w:r w:rsidRPr="00791CE9">
              <w:t>3 – Bitstreams for the High 10 Intra, High 4:2:2 Intra, High 4:4:4 Intra, High 4:4:4 Predictive, and CAVLC 4:4:4 Intra profile</w:t>
            </w:r>
          </w:p>
        </w:tc>
      </w:tr>
      <w:tr w:rsidR="006B102A" w:rsidRPr="001152BA" w:rsidTr="008A7362">
        <w:trPr>
          <w:cantSplit/>
          <w:trHeight w:val="2038"/>
          <w:tblHeader/>
        </w:trPr>
        <w:tc>
          <w:tcPr>
            <w:tcW w:w="1058" w:type="dxa"/>
            <w:tcBorders>
              <w:top w:val="single" w:sz="4" w:space="0" w:color="auto"/>
              <w:left w:val="single" w:sz="4" w:space="0" w:color="auto"/>
              <w:bottom w:val="single" w:sz="4" w:space="0" w:color="auto"/>
              <w:right w:val="single" w:sz="4" w:space="0" w:color="auto"/>
            </w:tcBorders>
            <w:vAlign w:val="center"/>
          </w:tcPr>
          <w:p w:rsidR="006B102A" w:rsidRPr="001152BA" w:rsidRDefault="00CD65E6" w:rsidP="008A7362">
            <w:pPr>
              <w:pStyle w:val="Tablehead"/>
            </w:pPr>
            <w:r w:rsidRPr="00791CE9">
              <w:rPr>
                <w:rFonts w:eastAsia="Mincho"/>
              </w:rPr>
              <w:t>Categories</w:t>
            </w:r>
          </w:p>
        </w:tc>
        <w:tc>
          <w:tcPr>
            <w:tcW w:w="1262" w:type="dxa"/>
            <w:tcBorders>
              <w:top w:val="single" w:sz="4" w:space="0" w:color="auto"/>
              <w:left w:val="single" w:sz="4" w:space="0" w:color="auto"/>
              <w:bottom w:val="single" w:sz="4" w:space="0" w:color="auto"/>
              <w:right w:val="single" w:sz="4" w:space="0" w:color="auto"/>
            </w:tcBorders>
            <w:vAlign w:val="center"/>
          </w:tcPr>
          <w:p w:rsidR="006B102A" w:rsidRPr="001152BA" w:rsidRDefault="00CD65E6" w:rsidP="008A7362">
            <w:pPr>
              <w:pStyle w:val="Tablehead"/>
            </w:pPr>
            <w:r w:rsidRPr="00791CE9">
              <w:t>Bitstream</w:t>
            </w:r>
          </w:p>
        </w:tc>
        <w:tc>
          <w:tcPr>
            <w:tcW w:w="1049" w:type="dxa"/>
            <w:tcBorders>
              <w:top w:val="single" w:sz="4" w:space="0" w:color="auto"/>
              <w:left w:val="single" w:sz="4" w:space="0" w:color="auto"/>
              <w:bottom w:val="single" w:sz="4" w:space="0" w:color="auto"/>
              <w:right w:val="single" w:sz="4" w:space="0" w:color="auto"/>
            </w:tcBorders>
            <w:vAlign w:val="center"/>
          </w:tcPr>
          <w:p w:rsidR="006B102A" w:rsidRPr="001152BA" w:rsidRDefault="00CD65E6" w:rsidP="008A7362">
            <w:pPr>
              <w:pStyle w:val="Tablehead"/>
            </w:pPr>
            <w:r w:rsidRPr="00791CE9">
              <w:t>Donated by</w:t>
            </w:r>
          </w:p>
        </w:tc>
        <w:tc>
          <w:tcPr>
            <w:tcW w:w="2129" w:type="dxa"/>
            <w:tcBorders>
              <w:top w:val="single" w:sz="4" w:space="0" w:color="auto"/>
              <w:left w:val="single" w:sz="4" w:space="0" w:color="auto"/>
              <w:bottom w:val="single" w:sz="4" w:space="0" w:color="auto"/>
              <w:right w:val="single" w:sz="4" w:space="0" w:color="auto"/>
            </w:tcBorders>
            <w:vAlign w:val="center"/>
          </w:tcPr>
          <w:p w:rsidR="006B102A" w:rsidRPr="001152BA" w:rsidRDefault="00CD65E6" w:rsidP="008A7362">
            <w:pPr>
              <w:pStyle w:val="Tablehead"/>
            </w:pPr>
            <w:r w:rsidRPr="00791CE9">
              <w:t>File name</w:t>
            </w:r>
          </w:p>
        </w:tc>
        <w:tc>
          <w:tcPr>
            <w:tcW w:w="557"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High 10 Intra</w:t>
            </w:r>
          </w:p>
        </w:tc>
        <w:tc>
          <w:tcPr>
            <w:tcW w:w="557"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High 4:2:2 Intra</w:t>
            </w:r>
          </w:p>
        </w:tc>
        <w:tc>
          <w:tcPr>
            <w:tcW w:w="460"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High 4:4:4 Intra</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High 4:4:4 Predictive</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CAVLC 4:4:4 Intra</w:t>
            </w:r>
          </w:p>
        </w:tc>
        <w:tc>
          <w:tcPr>
            <w:tcW w:w="729"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Level</w:t>
            </w:r>
          </w:p>
        </w:tc>
        <w:tc>
          <w:tcPr>
            <w:tcW w:w="670" w:type="dxa"/>
            <w:tcBorders>
              <w:top w:val="single" w:sz="4" w:space="0" w:color="auto"/>
              <w:left w:val="single" w:sz="4" w:space="0" w:color="auto"/>
              <w:bottom w:val="single" w:sz="4" w:space="0" w:color="auto"/>
              <w:right w:val="single" w:sz="4" w:space="0" w:color="auto"/>
            </w:tcBorders>
            <w:textDirection w:val="btLr"/>
            <w:vAlign w:val="center"/>
          </w:tcPr>
          <w:p w:rsidR="006B102A" w:rsidRPr="001152BA" w:rsidRDefault="00CD65E6" w:rsidP="008A7362">
            <w:pPr>
              <w:pStyle w:val="Tablehead"/>
            </w:pPr>
            <w:r w:rsidRPr="00791CE9">
              <w:t>Frame rate (Frames/sec)</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4:4:4 14 bit Predictive</w:t>
            </w: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PPH444-P1</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PPH444P1_Thomson_A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PPH444-P2</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PPH444P2_Thomson_A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PPH444-P3</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PPH444P3_Thomson_A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PPH444-P4</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PPH444P4_Thomson_A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PPH444-P5</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PPH444P5_Thomson_A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PPH444-P6</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PPH444P6_Mitsubishi_A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PPH444-P7</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PPH444P7_Mitsubishi_A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PPH444-P8</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PPH444P8_Mitsubishi_A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PPH444-P9</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PPH444P9_Mitsubishi_A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PPH444-P10</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Sejong Univ</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PPH444P10_SejongUniv_A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4:2:0 10 bit Intra</w:t>
            </w: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PPH10-1</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PPH10I1_Panasonic_A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N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PPH10-2</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PPH10I2_Panasonic_A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N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N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PPH10-3</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pPr>
            <w:r w:rsidRPr="00791CE9">
              <w:t>PPH10I3_Panasonic_A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N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N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PPH10-4</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PPH10I4_Panasonic_A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PPH10-5</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PPH10I5_Panasonic_A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PPH10-6</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PPH10I6_Panasonic_A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PPH10-7</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 xml:space="preserve">Panasonic </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PPH10I7_Panasonic_A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4:2:2 10 bit Intra</w:t>
            </w: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PPH422I-1</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PPH422I1_Panasonic_A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PPH422I-2</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PPH422I2_Panasonic_A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PPH422I-3</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PPH422I3_Panasonic_A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PPH422I-4</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PPH422I4_Panasonic_A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PPH422I-5</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PPH422I5_Panasonic_A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PPH422I-6</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PPH422I6_Panasonic_A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PPH422I-7</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Panasonic</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PPH422I7_Panasonic_A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4:4:4 14 bit Intra</w:t>
            </w: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PPH444I-1</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PPH444I1_Thomson_A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PPH444I-2</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PPH444I2_Thomson_A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PPH444I-3</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PPH444I3_Thomson_A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PPH444I-4</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PPH444I4_Mitsubishi_A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PPH444I-5</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PPH444I5_Mitsubishi_A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PPH444I-6</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PPH444I6_Mitsubishi_A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PPH444I-7</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Sejong Univ</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PPH444I7_SejongUniv_A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CAVLC 4:4:4 14 bit Intra</w:t>
            </w: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PPCV444I-1</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PPCV444I1_Thomson_A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PPCV444I-2</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PPCV444I2_Thomson_A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PPCV444I-3</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Thomson</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PPCV444I3_Thomson_A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59.94</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PPCV444I-4</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PPCV444I4_Mitsubishi_A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PPCV444I-5</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PPCV444I5_Mitsubishi_A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PPCV444I-6</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Mitsubishi</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pPr>
            <w:r w:rsidRPr="00791CE9">
              <w:t>PPCV444I6_Mitsubishi_A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4.1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jc w:val="center"/>
            </w:pPr>
            <w:r w:rsidRPr="00791CE9">
              <w:t>29.97</w:t>
            </w:r>
          </w:p>
        </w:tc>
      </w:tr>
      <w:tr w:rsidR="006B102A" w:rsidRPr="001152BA" w:rsidTr="008A7362">
        <w:trPr>
          <w:cantSplit/>
          <w:trHeight w:val="280"/>
        </w:trPr>
        <w:tc>
          <w:tcPr>
            <w:tcW w:w="1058"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pPr>
          </w:p>
        </w:tc>
        <w:tc>
          <w:tcPr>
            <w:tcW w:w="1262"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PPCV444I-7</w:t>
            </w:r>
          </w:p>
        </w:tc>
        <w:tc>
          <w:tcPr>
            <w:tcW w:w="104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Sejong Univ</w:t>
            </w:r>
          </w:p>
        </w:tc>
        <w:tc>
          <w:tcPr>
            <w:tcW w:w="21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pPr>
            <w:r w:rsidRPr="00791CE9">
              <w:t>PPCV444I7_SejongUniv_A</w:t>
            </w: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57"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460" w:type="dxa"/>
            <w:tcBorders>
              <w:top w:val="single" w:sz="4" w:space="0" w:color="auto"/>
              <w:left w:val="single" w:sz="4" w:space="0" w:color="auto"/>
              <w:bottom w:val="single" w:sz="4" w:space="0" w:color="auto"/>
              <w:right w:val="single" w:sz="4" w:space="0" w:color="auto"/>
            </w:tcBorders>
          </w:tcPr>
          <w:p w:rsidR="006B102A" w:rsidRPr="001152BA" w:rsidRDefault="006B102A" w:rsidP="008A7362">
            <w:pPr>
              <w:pStyle w:val="Tabletext"/>
              <w:keepLines w:val="0"/>
              <w:jc w:val="center"/>
            </w:pP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584"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X</w:t>
            </w:r>
          </w:p>
        </w:tc>
        <w:tc>
          <w:tcPr>
            <w:tcW w:w="729"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3.2 and higher</w:t>
            </w:r>
          </w:p>
        </w:tc>
        <w:tc>
          <w:tcPr>
            <w:tcW w:w="670" w:type="dxa"/>
            <w:tcBorders>
              <w:top w:val="single" w:sz="4" w:space="0" w:color="auto"/>
              <w:left w:val="single" w:sz="4" w:space="0" w:color="auto"/>
              <w:bottom w:val="single" w:sz="4" w:space="0" w:color="auto"/>
              <w:right w:val="single" w:sz="4" w:space="0" w:color="auto"/>
            </w:tcBorders>
          </w:tcPr>
          <w:p w:rsidR="006B102A" w:rsidRPr="001152BA" w:rsidRDefault="00CD65E6" w:rsidP="008A7362">
            <w:pPr>
              <w:pStyle w:val="Tabletext"/>
              <w:keepLines w:val="0"/>
              <w:jc w:val="center"/>
            </w:pPr>
            <w:r w:rsidRPr="00791CE9">
              <w:t>59.94</w:t>
            </w:r>
          </w:p>
        </w:tc>
      </w:tr>
    </w:tbl>
    <w:p w:rsidR="006B102A" w:rsidRPr="001152BA" w:rsidRDefault="006B102A" w:rsidP="008A7362">
      <w:pPr>
        <w:pStyle w:val="Tablefin"/>
        <w:rPr>
          <w:lang w:eastAsia="ja-JP"/>
        </w:rPr>
      </w:pP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8"/>
        <w:gridCol w:w="1340"/>
        <w:gridCol w:w="940"/>
        <w:gridCol w:w="1531"/>
        <w:gridCol w:w="482"/>
        <w:gridCol w:w="482"/>
        <w:gridCol w:w="482"/>
        <w:gridCol w:w="482"/>
        <w:gridCol w:w="482"/>
        <w:gridCol w:w="482"/>
        <w:gridCol w:w="960"/>
        <w:gridCol w:w="885"/>
      </w:tblGrid>
      <w:tr w:rsidR="006B102A" w:rsidRPr="001152BA" w:rsidTr="008A7362">
        <w:trPr>
          <w:cantSplit/>
          <w:tblHeader/>
        </w:trPr>
        <w:tc>
          <w:tcPr>
            <w:tcW w:w="9726" w:type="dxa"/>
            <w:gridSpan w:val="12"/>
            <w:tcBorders>
              <w:top w:val="nil"/>
              <w:left w:val="nil"/>
              <w:right w:val="nil"/>
            </w:tcBorders>
            <w:vAlign w:val="center"/>
          </w:tcPr>
          <w:p w:rsidR="006B102A" w:rsidRPr="001152BA" w:rsidRDefault="00CD65E6" w:rsidP="008A7362">
            <w:pPr>
              <w:pStyle w:val="TableNoTitle"/>
            </w:pPr>
            <w:r w:rsidRPr="00791CE9">
              <w:lastRenderedPageBreak/>
              <w:t>Table 4 – Bitstreams for the Constrained Baseline, High, High 10 Intra, Scalable Baseline, Scalable High, and Scalable High Intra profiles</w:t>
            </w:r>
          </w:p>
        </w:tc>
      </w:tr>
      <w:tr w:rsidR="006B102A" w:rsidRPr="001152BA" w:rsidTr="008A7362">
        <w:trPr>
          <w:cantSplit/>
          <w:trHeight w:val="1784"/>
          <w:tblHeader/>
        </w:trPr>
        <w:tc>
          <w:tcPr>
            <w:tcW w:w="1178" w:type="dxa"/>
            <w:tcBorders>
              <w:top w:val="single" w:sz="4" w:space="0" w:color="auto"/>
            </w:tcBorders>
            <w:vAlign w:val="center"/>
          </w:tcPr>
          <w:p w:rsidR="006B102A" w:rsidRPr="001152BA" w:rsidRDefault="00CD65E6" w:rsidP="008A7362">
            <w:pPr>
              <w:pStyle w:val="Tablehead"/>
              <w:keepNext/>
              <w:keepLines/>
              <w:rPr>
                <w:bCs/>
              </w:rPr>
            </w:pPr>
            <w:r w:rsidRPr="00791CE9">
              <w:rPr>
                <w:bCs/>
              </w:rPr>
              <w:t>Categories</w:t>
            </w:r>
          </w:p>
        </w:tc>
        <w:tc>
          <w:tcPr>
            <w:tcW w:w="1340" w:type="dxa"/>
            <w:tcBorders>
              <w:top w:val="single" w:sz="4" w:space="0" w:color="auto"/>
            </w:tcBorders>
            <w:vAlign w:val="center"/>
          </w:tcPr>
          <w:p w:rsidR="006B102A" w:rsidRPr="001152BA" w:rsidRDefault="00CD65E6" w:rsidP="008A7362">
            <w:pPr>
              <w:pStyle w:val="Tablehead"/>
              <w:keepNext/>
              <w:keepLines/>
              <w:rPr>
                <w:bCs/>
              </w:rPr>
            </w:pPr>
            <w:r w:rsidRPr="00791CE9">
              <w:rPr>
                <w:bCs/>
              </w:rPr>
              <w:t>Bitstream</w:t>
            </w:r>
          </w:p>
        </w:tc>
        <w:tc>
          <w:tcPr>
            <w:tcW w:w="940" w:type="dxa"/>
            <w:tcBorders>
              <w:top w:val="single" w:sz="4" w:space="0" w:color="auto"/>
            </w:tcBorders>
            <w:vAlign w:val="center"/>
          </w:tcPr>
          <w:p w:rsidR="006B102A" w:rsidRPr="001152BA" w:rsidRDefault="00CD65E6" w:rsidP="008A7362">
            <w:pPr>
              <w:pStyle w:val="Tablehead"/>
              <w:keepNext/>
              <w:keepLines/>
              <w:rPr>
                <w:bCs/>
              </w:rPr>
            </w:pPr>
            <w:r w:rsidRPr="00791CE9">
              <w:rPr>
                <w:bCs/>
              </w:rPr>
              <w:t>Donated by</w:t>
            </w:r>
          </w:p>
        </w:tc>
        <w:tc>
          <w:tcPr>
            <w:tcW w:w="1531" w:type="dxa"/>
            <w:tcBorders>
              <w:top w:val="single" w:sz="4" w:space="0" w:color="auto"/>
            </w:tcBorders>
            <w:vAlign w:val="center"/>
          </w:tcPr>
          <w:p w:rsidR="006B102A" w:rsidRPr="001152BA" w:rsidRDefault="00CD65E6" w:rsidP="008A7362">
            <w:pPr>
              <w:pStyle w:val="Tablehead"/>
              <w:keepNext/>
              <w:keepLines/>
              <w:rPr>
                <w:bCs/>
              </w:rPr>
            </w:pPr>
            <w:r w:rsidRPr="00791CE9">
              <w:rPr>
                <w:bCs/>
              </w:rPr>
              <w:t>File name</w:t>
            </w:r>
          </w:p>
        </w:tc>
        <w:tc>
          <w:tcPr>
            <w:tcW w:w="482"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Constrained Baseline</w:t>
            </w:r>
          </w:p>
        </w:tc>
        <w:tc>
          <w:tcPr>
            <w:tcW w:w="482"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High</w:t>
            </w:r>
          </w:p>
        </w:tc>
        <w:tc>
          <w:tcPr>
            <w:tcW w:w="482"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High 10 Intra</w:t>
            </w:r>
          </w:p>
        </w:tc>
        <w:tc>
          <w:tcPr>
            <w:tcW w:w="482"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Scalable Baseline</w:t>
            </w:r>
          </w:p>
        </w:tc>
        <w:tc>
          <w:tcPr>
            <w:tcW w:w="482"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Scalable High</w:t>
            </w:r>
          </w:p>
        </w:tc>
        <w:tc>
          <w:tcPr>
            <w:tcW w:w="482"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Scalable High Intra</w:t>
            </w:r>
          </w:p>
        </w:tc>
        <w:tc>
          <w:tcPr>
            <w:tcW w:w="960"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Level</w:t>
            </w:r>
          </w:p>
        </w:tc>
        <w:tc>
          <w:tcPr>
            <w:tcW w:w="885" w:type="dxa"/>
            <w:tcBorders>
              <w:top w:val="single" w:sz="4" w:space="0" w:color="auto"/>
            </w:tcBorders>
            <w:textDirection w:val="btLr"/>
            <w:vAlign w:val="center"/>
          </w:tcPr>
          <w:p w:rsidR="006B102A" w:rsidRPr="001152BA" w:rsidRDefault="00CD65E6" w:rsidP="008A7362">
            <w:pPr>
              <w:pStyle w:val="Tablehead"/>
              <w:keepNext/>
              <w:keepLines/>
              <w:rPr>
                <w:bCs/>
              </w:rPr>
            </w:pPr>
            <w:r w:rsidRPr="00791CE9">
              <w:rPr>
                <w:bCs/>
              </w:rPr>
              <w:t>Frame rate (Frames/sec)</w:t>
            </w:r>
          </w:p>
        </w:tc>
      </w:tr>
      <w:tr w:rsidR="006B102A" w:rsidRPr="001152BA" w:rsidTr="008A7362">
        <w:trPr>
          <w:cantSplit/>
          <w:trHeight w:val="20"/>
        </w:trPr>
        <w:tc>
          <w:tcPr>
            <w:tcW w:w="1178"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CGS</w:t>
            </w:r>
          </w:p>
        </w:tc>
        <w:tc>
          <w:tcPr>
            <w:tcW w:w="13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SVCBC-1</w:t>
            </w:r>
          </w:p>
        </w:tc>
        <w:tc>
          <w:tcPr>
            <w:tcW w:w="9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SVCBC-1-L0</w:t>
            </w: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960"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keepNext/>
              <w:rPr>
                <w:rFonts w:asciiTheme="majorBidi" w:hAnsiTheme="majorBidi" w:cstheme="majorBidi"/>
                <w:szCs w:val="18"/>
              </w:rPr>
            </w:pPr>
          </w:p>
        </w:tc>
        <w:tc>
          <w:tcPr>
            <w:tcW w:w="13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SVCBC-1</w:t>
            </w:r>
          </w:p>
        </w:tc>
        <w:tc>
          <w:tcPr>
            <w:tcW w:w="9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SVCBC-1-L1</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960"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80"/>
        </w:trPr>
        <w:tc>
          <w:tcPr>
            <w:tcW w:w="1178"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MGS</w:t>
            </w:r>
          </w:p>
        </w:tc>
        <w:tc>
          <w:tcPr>
            <w:tcW w:w="13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SVCBM-1</w:t>
            </w:r>
          </w:p>
        </w:tc>
        <w:tc>
          <w:tcPr>
            <w:tcW w:w="9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SVCBM-1-L0</w:t>
            </w: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960"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keepNext/>
              <w:rPr>
                <w:rFonts w:asciiTheme="majorBidi" w:hAnsiTheme="majorBidi" w:cstheme="majorBidi"/>
                <w:szCs w:val="18"/>
              </w:rPr>
            </w:pPr>
          </w:p>
        </w:tc>
        <w:tc>
          <w:tcPr>
            <w:tcW w:w="13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SVCBM-1</w:t>
            </w:r>
          </w:p>
        </w:tc>
        <w:tc>
          <w:tcPr>
            <w:tcW w:w="940"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SVCBM-1-L1</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482" w:type="dxa"/>
            <w:vAlign w:val="center"/>
          </w:tcPr>
          <w:p w:rsidR="006B102A" w:rsidRPr="001152BA" w:rsidRDefault="006B102A" w:rsidP="008A7362">
            <w:pPr>
              <w:pStyle w:val="Tabletext"/>
              <w:keepNext/>
              <w:jc w:val="center"/>
              <w:rPr>
                <w:rFonts w:asciiTheme="majorBidi" w:hAnsiTheme="majorBidi" w:cstheme="majorBidi"/>
                <w:szCs w:val="18"/>
              </w:rPr>
            </w:pPr>
          </w:p>
        </w:tc>
        <w:tc>
          <w:tcPr>
            <w:tcW w:w="960"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SVCBM-4-L0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SVCBM-4-L2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SVCBM-5-L3</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CGS/</w:t>
            </w:r>
            <w:r w:rsidRPr="00791CE9">
              <w:rPr>
                <w:rFonts w:asciiTheme="majorBidi" w:hAnsiTheme="majorBidi" w:cstheme="majorBidi"/>
                <w:szCs w:val="18"/>
              </w:rPr>
              <w:br/>
              <w:t>Temporal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MGS/</w:t>
            </w:r>
            <w:r w:rsidRPr="00791CE9">
              <w:rPr>
                <w:rFonts w:asciiTheme="majorBidi" w:hAnsiTheme="majorBidi" w:cstheme="majorBidi"/>
                <w:szCs w:val="18"/>
              </w:rPr>
              <w:br/>
              <w:t>Temporal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SVCBMT-4-L0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SVCBMT-5-L0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SVCBMT-5-L1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SVCBMT-6-L0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SVCBMT-6-L1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SVCBMT-7-L0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SVCBMT-7-L1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SVCBMT-8-L0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SVCBMT-8-L1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SVCBMT-9</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SVCBMT-9-L0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SVCBMT-9</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SVCBMT-9-L1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SVCBMT-10</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SVCBMT-10-L0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SVCBMT-10</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SVCBMT-10-L1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SVCBMT-13-L2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Spatial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lang w:eastAsia="ja-JP"/>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lang w:eastAsia="ja-JP"/>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SVCBS-4-L0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SVCBS-5-L0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SVCBS-5-L1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SVCBS-6-L0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SVCBS-6-L1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SVCBS-6-L2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lang w:eastAsia="ko-KR"/>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SVCBS-7-L0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ETRI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SVCBS-7-L1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SVCBS-13-L0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SVCBS-13-L1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Spatial/</w:t>
            </w:r>
            <w:r w:rsidRPr="00791CE9">
              <w:rPr>
                <w:rFonts w:asciiTheme="majorBidi" w:hAnsiTheme="majorBidi" w:cstheme="majorBidi"/>
                <w:szCs w:val="18"/>
              </w:rPr>
              <w:br/>
              <w:t>Temporal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SVCBST-4-L0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SVCBST-5-L0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SVCBST-5-L1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SVCBST-6-L0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SVCBST-6-L1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SVCBST-7-L0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SVCBST-7-L1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SVCBST-8-L0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SVCBST-8-L1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SVCBST-9</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SVCBST-9-L0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SVCBST-9</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SVCBST-9-L1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SVCBST-10</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SVCBST-10-L0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SVCBST-10</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SVCBST-10-L1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SVCBST-14-L0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SVCBST-14-L2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SVCBST-15-L0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SVCBST-15-L1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SVCBST-15</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SVCBST-15-L2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SVCBST-16-L0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SVCBST-16-L1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SVCBST-16</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SVCBST-16-L2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SVCBST-17-L0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SVCBST-17-L1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SVCBST-17</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SVCBST-17-L2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SVCBST-18-L0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SVCBST-18-L1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SVCBST-18</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SVCBST-18-L2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SVCBST-19</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SVCBST-19-L0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SVCBST-19</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SVCBST-19-L1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SVCBST-20</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SVCBST-20-L0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14.98</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SVCBST-20</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SVCBST-20-L1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MGS/</w:t>
            </w:r>
            <w:r w:rsidRPr="00791CE9">
              <w:rPr>
                <w:rFonts w:asciiTheme="majorBidi" w:hAnsiTheme="majorBidi" w:cstheme="majorBidi"/>
                <w:szCs w:val="18"/>
              </w:rPr>
              <w:br/>
              <w:t>Spatial/</w:t>
            </w:r>
            <w:r w:rsidRPr="00791CE9">
              <w:rPr>
                <w:rFonts w:asciiTheme="majorBidi" w:hAnsiTheme="majorBidi" w:cstheme="majorBidi"/>
                <w:szCs w:val="18"/>
              </w:rPr>
              <w:br/>
              <w:t>Temporal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2A0CE3">
            <w:pPr>
              <w:pStyle w:val="Tabletext"/>
              <w:jc w:val="center"/>
            </w:pPr>
          </w:p>
        </w:tc>
        <w:tc>
          <w:tcPr>
            <w:tcW w:w="1340" w:type="dxa"/>
            <w:vAlign w:val="center"/>
          </w:tcPr>
          <w:p w:rsidR="006B102A" w:rsidRPr="001152BA" w:rsidRDefault="00CD65E6" w:rsidP="002A0CE3">
            <w:pPr>
              <w:pStyle w:val="Tabletext"/>
              <w:jc w:val="center"/>
            </w:pPr>
            <w:r w:rsidRPr="00791CE9">
              <w:t>SVCBMST-2</w:t>
            </w:r>
          </w:p>
        </w:tc>
        <w:tc>
          <w:tcPr>
            <w:tcW w:w="940" w:type="dxa"/>
            <w:vAlign w:val="center"/>
          </w:tcPr>
          <w:p w:rsidR="006B102A" w:rsidRPr="001152BA" w:rsidRDefault="00CD65E6" w:rsidP="002A0CE3">
            <w:pPr>
              <w:pStyle w:val="Tabletext"/>
              <w:jc w:val="center"/>
            </w:pPr>
            <w:r w:rsidRPr="00791CE9">
              <w:t>Vidyo</w:t>
            </w:r>
          </w:p>
        </w:tc>
        <w:tc>
          <w:tcPr>
            <w:tcW w:w="1531" w:type="dxa"/>
            <w:vAlign w:val="center"/>
          </w:tcPr>
          <w:p w:rsidR="006B102A" w:rsidRPr="001152BA" w:rsidRDefault="00CD65E6" w:rsidP="002A0CE3">
            <w:pPr>
              <w:pStyle w:val="Tabletext"/>
              <w:jc w:val="center"/>
            </w:pPr>
            <w:r w:rsidRPr="00791CE9">
              <w:t>SVCBMST-2-L0</w:t>
            </w:r>
          </w:p>
        </w:tc>
        <w:tc>
          <w:tcPr>
            <w:tcW w:w="482" w:type="dxa"/>
            <w:vAlign w:val="center"/>
          </w:tcPr>
          <w:p w:rsidR="006B102A" w:rsidRPr="001152BA" w:rsidRDefault="00CD65E6" w:rsidP="002A0CE3">
            <w:pPr>
              <w:pStyle w:val="Tabletext"/>
              <w:jc w:val="center"/>
            </w:pPr>
            <w:r w:rsidRPr="00791CE9">
              <w:t>X</w:t>
            </w:r>
          </w:p>
        </w:tc>
        <w:tc>
          <w:tcPr>
            <w:tcW w:w="482" w:type="dxa"/>
            <w:vAlign w:val="center"/>
          </w:tcPr>
          <w:p w:rsidR="006B102A" w:rsidRPr="001152BA" w:rsidRDefault="00CD65E6" w:rsidP="002A0CE3">
            <w:pPr>
              <w:pStyle w:val="Tabletext"/>
              <w:jc w:val="center"/>
            </w:pPr>
            <w:r w:rsidRPr="00791CE9">
              <w:t>X</w:t>
            </w:r>
          </w:p>
        </w:tc>
        <w:tc>
          <w:tcPr>
            <w:tcW w:w="482" w:type="dxa"/>
            <w:vAlign w:val="center"/>
          </w:tcPr>
          <w:p w:rsidR="006B102A" w:rsidRPr="001152BA" w:rsidRDefault="006B102A" w:rsidP="002A0CE3">
            <w:pPr>
              <w:pStyle w:val="Tabletext"/>
              <w:jc w:val="center"/>
            </w:pPr>
          </w:p>
        </w:tc>
        <w:tc>
          <w:tcPr>
            <w:tcW w:w="482" w:type="dxa"/>
            <w:vAlign w:val="center"/>
          </w:tcPr>
          <w:p w:rsidR="006B102A" w:rsidRPr="001152BA" w:rsidRDefault="00CD65E6" w:rsidP="002A0CE3">
            <w:pPr>
              <w:pStyle w:val="Tabletext"/>
              <w:jc w:val="center"/>
            </w:pPr>
            <w:r w:rsidRPr="00791CE9">
              <w:t>X</w:t>
            </w:r>
          </w:p>
        </w:tc>
        <w:tc>
          <w:tcPr>
            <w:tcW w:w="482" w:type="dxa"/>
            <w:vAlign w:val="center"/>
          </w:tcPr>
          <w:p w:rsidR="006B102A" w:rsidRPr="001152BA" w:rsidRDefault="00CD65E6" w:rsidP="002A0CE3">
            <w:pPr>
              <w:pStyle w:val="Tabletext"/>
              <w:jc w:val="center"/>
            </w:pPr>
            <w:r w:rsidRPr="00791CE9">
              <w:t>X</w:t>
            </w:r>
          </w:p>
        </w:tc>
        <w:tc>
          <w:tcPr>
            <w:tcW w:w="482" w:type="dxa"/>
            <w:vAlign w:val="center"/>
          </w:tcPr>
          <w:p w:rsidR="006B102A" w:rsidRPr="001152BA" w:rsidRDefault="006B102A" w:rsidP="002A0CE3">
            <w:pPr>
              <w:pStyle w:val="Tabletext"/>
              <w:jc w:val="center"/>
            </w:pPr>
          </w:p>
        </w:tc>
        <w:tc>
          <w:tcPr>
            <w:tcW w:w="960" w:type="dxa"/>
            <w:vAlign w:val="center"/>
          </w:tcPr>
          <w:p w:rsidR="006B102A" w:rsidRPr="001152BA" w:rsidRDefault="00CD65E6" w:rsidP="002A0CE3">
            <w:pPr>
              <w:pStyle w:val="Tabletext"/>
              <w:jc w:val="center"/>
            </w:pPr>
            <w:r w:rsidRPr="00791CE9">
              <w:t>1.3 and higher</w:t>
            </w:r>
          </w:p>
        </w:tc>
        <w:tc>
          <w:tcPr>
            <w:tcW w:w="885" w:type="dxa"/>
            <w:vAlign w:val="center"/>
          </w:tcPr>
          <w:p w:rsidR="006B102A" w:rsidRPr="001152BA" w:rsidRDefault="00CD65E6" w:rsidP="002A0CE3">
            <w:pPr>
              <w:pStyle w:val="Tabletext"/>
              <w:jc w:val="center"/>
            </w:pPr>
            <w:r w:rsidRPr="00791CE9">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Vidyo</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SVCBMST-2-L2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SVCBMST-3-L2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SVCBCTS-2-L0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SVCBCTS-2-L2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SVCBCTS-3-L0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SVCBCTS-3-L2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SVCBSTC-1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SVCBSTC-1-L0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SVCBSTC-1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SVCBSTC-1-L1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SVCBSTC-1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SVCBSTC-1-L2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MGS</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HHI</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SVCHM-1-L3</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SVCHM-2-L0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SVCHM-3-L0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SVCHM-4-L0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SVCHM-4-L2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Spatial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SVCHS-1-L0</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SVCHS-2-L0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Spatial/</w:t>
            </w:r>
            <w:r w:rsidRPr="00791CE9">
              <w:rPr>
                <w:rFonts w:asciiTheme="majorBidi" w:hAnsiTheme="majorBidi" w:cstheme="majorBidi"/>
                <w:szCs w:val="18"/>
              </w:rPr>
              <w:br/>
              <w:t>Temporal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SVCHST-2-L0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SVCHST-2-L2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SVCHST-3-L0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SVCHST-4-L0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SVCHST-4</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SVCHST-4-L1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MGS/</w:t>
            </w:r>
            <w:r w:rsidRPr="00791CE9">
              <w:rPr>
                <w:rFonts w:asciiTheme="majorBidi" w:hAnsiTheme="majorBidi" w:cstheme="majorBidi"/>
                <w:szCs w:val="18"/>
              </w:rPr>
              <w:br/>
              <w:t>Temporal/</w:t>
            </w:r>
            <w:r w:rsidRPr="00791CE9">
              <w:rPr>
                <w:rFonts w:asciiTheme="majorBidi" w:hAnsiTheme="majorBidi" w:cstheme="majorBidi"/>
                <w:szCs w:val="18"/>
              </w:rPr>
              <w:br/>
              <w:t>Spatial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SVCHMTS-1-L3</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SVCHMTS-1-L4</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SVCHMTS-1-L5</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SVCHMTS-2-L0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SVCHMTS-2-L2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CGS/</w:t>
            </w:r>
            <w:r w:rsidRPr="00791CE9">
              <w:rPr>
                <w:rFonts w:asciiTheme="majorBidi" w:hAnsiTheme="majorBidi" w:cstheme="majorBidi"/>
                <w:szCs w:val="18"/>
              </w:rPr>
              <w:br/>
              <w:t>Temporal/</w:t>
            </w:r>
            <w:r w:rsidRPr="00791CE9">
              <w:rPr>
                <w:rFonts w:asciiTheme="majorBidi" w:hAnsiTheme="majorBidi" w:cstheme="majorBidi"/>
                <w:szCs w:val="18"/>
              </w:rPr>
              <w:br/>
              <w:t>Spatial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SVCHCTS-1-L3</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SVCHCTS-1-L4</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SVCHCTS-1-L5</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SVCHCTS-1-L6</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Orange</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SVCHCTS-1-L7</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50</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Spatial/</w:t>
            </w:r>
            <w:r w:rsidRPr="00791CE9">
              <w:rPr>
                <w:rFonts w:asciiTheme="majorBidi" w:hAnsiTheme="majorBidi" w:cstheme="majorBidi"/>
                <w:szCs w:val="18"/>
              </w:rPr>
              <w:br/>
              <w:t>Temporal/</w:t>
            </w:r>
            <w:r w:rsidRPr="00791CE9">
              <w:rPr>
                <w:rFonts w:asciiTheme="majorBidi" w:hAnsiTheme="majorBidi" w:cstheme="majorBidi"/>
                <w:szCs w:val="18"/>
              </w:rPr>
              <w:br/>
              <w:t>CGS</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SVCHSTC-1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SVCHSTC-1-L0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SVCHSTC-1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SVCHSTC-1-L1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SVCHSTC-1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SVCHSTC-1-L2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lastRenderedPageBreak/>
              <w:t>Spatial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SVCHIS-2-L0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SVCHIS-2-L1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SVCHIS-2</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SVCHIS-2-L2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4.2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SVCHIS-3-L0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SVCHIS-3-L1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SVCHIS-3</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Thomson</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SVCHIS-3-L2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4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trPr>
        <w:tc>
          <w:tcPr>
            <w:tcW w:w="1178"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CGS/</w:t>
            </w:r>
            <w:r w:rsidRPr="00791CE9">
              <w:rPr>
                <w:rFonts w:asciiTheme="majorBidi" w:hAnsiTheme="majorBidi" w:cstheme="majorBidi"/>
                <w:szCs w:val="18"/>
              </w:rPr>
              <w:br/>
              <w:t>Spatial</w:t>
            </w: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SVCHICS-1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SVCHICS-1-L0</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SVCHICS-1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SVCHICS-1-L1</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1.3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rPr>
                <w:rFonts w:asciiTheme="majorBidi" w:hAnsiTheme="majorBidi" w:cstheme="majorBidi"/>
                <w:szCs w:val="18"/>
              </w:rPr>
            </w:pPr>
          </w:p>
        </w:tc>
        <w:tc>
          <w:tcPr>
            <w:tcW w:w="13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SVCHICS-1</w:t>
            </w:r>
          </w:p>
        </w:tc>
        <w:tc>
          <w:tcPr>
            <w:tcW w:w="940"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SVCHICS-1-L2</w:t>
            </w: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6B102A" w:rsidP="008A7362">
            <w:pPr>
              <w:pStyle w:val="Tabletext"/>
              <w:jc w:val="center"/>
              <w:rPr>
                <w:rFonts w:asciiTheme="majorBidi" w:hAnsiTheme="majorBidi" w:cstheme="majorBidi"/>
                <w:szCs w:val="18"/>
              </w:rPr>
            </w:pP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trPr>
        <w:tc>
          <w:tcPr>
            <w:tcW w:w="1178" w:type="dxa"/>
            <w:vAlign w:val="center"/>
          </w:tcPr>
          <w:p w:rsidR="006B102A" w:rsidRPr="001152BA" w:rsidRDefault="006B102A" w:rsidP="008A7362">
            <w:pPr>
              <w:pStyle w:val="Tabletext"/>
              <w:keepLines w:val="0"/>
              <w:rPr>
                <w:rFonts w:asciiTheme="majorBidi" w:hAnsiTheme="majorBidi" w:cstheme="majorBidi"/>
                <w:szCs w:val="18"/>
              </w:rPr>
            </w:pPr>
          </w:p>
        </w:tc>
        <w:tc>
          <w:tcPr>
            <w:tcW w:w="1340" w:type="dxa"/>
            <w:vAlign w:val="center"/>
          </w:tcPr>
          <w:p w:rsidR="006B102A" w:rsidRPr="001152BA" w:rsidRDefault="00CD65E6" w:rsidP="008A7362">
            <w:pPr>
              <w:pStyle w:val="Tabletext"/>
              <w:keepLines w:val="0"/>
              <w:rPr>
                <w:rFonts w:asciiTheme="majorBidi" w:hAnsiTheme="majorBidi" w:cstheme="majorBidi"/>
                <w:szCs w:val="18"/>
              </w:rPr>
            </w:pPr>
            <w:r w:rsidRPr="00791CE9">
              <w:rPr>
                <w:rFonts w:asciiTheme="majorBidi" w:hAnsiTheme="majorBidi" w:cstheme="majorBidi"/>
                <w:szCs w:val="18"/>
              </w:rPr>
              <w:t>SVCHICS-1</w:t>
            </w:r>
          </w:p>
        </w:tc>
        <w:tc>
          <w:tcPr>
            <w:tcW w:w="940" w:type="dxa"/>
            <w:vAlign w:val="center"/>
          </w:tcPr>
          <w:p w:rsidR="006B102A" w:rsidRPr="001152BA" w:rsidRDefault="00CD65E6" w:rsidP="008A7362">
            <w:pPr>
              <w:pStyle w:val="Tabletext"/>
              <w:keepLines w:val="0"/>
              <w:rPr>
                <w:rFonts w:asciiTheme="majorBidi" w:hAnsiTheme="majorBidi" w:cstheme="majorBidi"/>
                <w:szCs w:val="18"/>
              </w:rPr>
            </w:pPr>
            <w:r w:rsidRPr="00791CE9">
              <w:rPr>
                <w:rFonts w:asciiTheme="majorBidi" w:hAnsiTheme="majorBidi" w:cstheme="majorBidi"/>
                <w:szCs w:val="18"/>
              </w:rPr>
              <w:t>Sharp</w:t>
            </w:r>
          </w:p>
        </w:tc>
        <w:tc>
          <w:tcPr>
            <w:tcW w:w="1531" w:type="dxa"/>
            <w:vAlign w:val="center"/>
          </w:tcPr>
          <w:p w:rsidR="006B102A" w:rsidRPr="001152BA" w:rsidRDefault="00CD65E6" w:rsidP="008A7362">
            <w:pPr>
              <w:pStyle w:val="Tabletext"/>
              <w:keepLines w:val="0"/>
              <w:rPr>
                <w:rFonts w:asciiTheme="majorBidi" w:hAnsiTheme="majorBidi" w:cstheme="majorBidi"/>
                <w:szCs w:val="18"/>
              </w:rPr>
            </w:pPr>
            <w:r w:rsidRPr="00791CE9">
              <w:rPr>
                <w:rFonts w:asciiTheme="majorBidi" w:hAnsiTheme="majorBidi" w:cstheme="majorBidi"/>
                <w:szCs w:val="18"/>
              </w:rPr>
              <w:t>SVCHICS-1-L3</w:t>
            </w:r>
          </w:p>
        </w:tc>
        <w:tc>
          <w:tcPr>
            <w:tcW w:w="482" w:type="dxa"/>
            <w:vAlign w:val="center"/>
          </w:tcPr>
          <w:p w:rsidR="006B102A" w:rsidRPr="001152BA" w:rsidRDefault="006B102A" w:rsidP="008A7362">
            <w:pPr>
              <w:pStyle w:val="Tabletext"/>
              <w:keepLines w:val="0"/>
              <w:jc w:val="center"/>
              <w:rPr>
                <w:rFonts w:asciiTheme="majorBidi" w:hAnsiTheme="majorBidi" w:cstheme="majorBidi"/>
                <w:szCs w:val="18"/>
              </w:rPr>
            </w:pPr>
          </w:p>
        </w:tc>
        <w:tc>
          <w:tcPr>
            <w:tcW w:w="482" w:type="dxa"/>
            <w:vAlign w:val="center"/>
          </w:tcPr>
          <w:p w:rsidR="006B102A" w:rsidRPr="001152BA" w:rsidRDefault="006B102A" w:rsidP="008A7362">
            <w:pPr>
              <w:pStyle w:val="Tabletext"/>
              <w:keepLines w:val="0"/>
              <w:jc w:val="center"/>
              <w:rPr>
                <w:rFonts w:asciiTheme="majorBidi" w:hAnsiTheme="majorBidi" w:cstheme="majorBidi"/>
                <w:szCs w:val="18"/>
              </w:rPr>
            </w:pPr>
          </w:p>
        </w:tc>
        <w:tc>
          <w:tcPr>
            <w:tcW w:w="482" w:type="dxa"/>
            <w:vAlign w:val="center"/>
          </w:tcPr>
          <w:p w:rsidR="006B102A" w:rsidRPr="001152BA" w:rsidRDefault="006B102A" w:rsidP="008A7362">
            <w:pPr>
              <w:pStyle w:val="Tabletext"/>
              <w:keepLines w:val="0"/>
              <w:jc w:val="center"/>
              <w:rPr>
                <w:rFonts w:asciiTheme="majorBidi" w:hAnsiTheme="majorBidi" w:cstheme="majorBidi"/>
                <w:szCs w:val="18"/>
              </w:rPr>
            </w:pPr>
          </w:p>
        </w:tc>
        <w:tc>
          <w:tcPr>
            <w:tcW w:w="482" w:type="dxa"/>
            <w:vAlign w:val="center"/>
          </w:tcPr>
          <w:p w:rsidR="006B102A" w:rsidRPr="001152BA" w:rsidRDefault="006B102A" w:rsidP="008A7362">
            <w:pPr>
              <w:pStyle w:val="Tabletext"/>
              <w:keepLines w:val="0"/>
              <w:jc w:val="center"/>
              <w:rPr>
                <w:rFonts w:asciiTheme="majorBidi" w:hAnsiTheme="majorBidi" w:cstheme="majorBidi"/>
                <w:szCs w:val="18"/>
              </w:rPr>
            </w:pPr>
          </w:p>
        </w:tc>
        <w:tc>
          <w:tcPr>
            <w:tcW w:w="482" w:type="dxa"/>
            <w:vAlign w:val="center"/>
          </w:tcPr>
          <w:p w:rsidR="006B102A" w:rsidRPr="001152BA" w:rsidRDefault="00CD65E6" w:rsidP="008A7362">
            <w:pPr>
              <w:pStyle w:val="Tabletext"/>
              <w:keepLines w:val="0"/>
              <w:jc w:val="center"/>
              <w:rPr>
                <w:rFonts w:asciiTheme="majorBidi" w:hAnsiTheme="majorBidi" w:cstheme="majorBidi"/>
                <w:szCs w:val="18"/>
              </w:rPr>
            </w:pPr>
            <w:r w:rsidRPr="00791CE9">
              <w:rPr>
                <w:rFonts w:asciiTheme="majorBidi" w:hAnsiTheme="majorBidi" w:cstheme="majorBidi"/>
                <w:szCs w:val="18"/>
              </w:rPr>
              <w:t>X</w:t>
            </w:r>
          </w:p>
        </w:tc>
        <w:tc>
          <w:tcPr>
            <w:tcW w:w="482" w:type="dxa"/>
            <w:vAlign w:val="center"/>
          </w:tcPr>
          <w:p w:rsidR="006B102A" w:rsidRPr="001152BA" w:rsidRDefault="00CD65E6" w:rsidP="008A7362">
            <w:pPr>
              <w:pStyle w:val="Tabletext"/>
              <w:keepLines w:val="0"/>
              <w:jc w:val="center"/>
              <w:rPr>
                <w:rFonts w:asciiTheme="majorBidi" w:hAnsiTheme="majorBidi" w:cstheme="majorBidi"/>
                <w:szCs w:val="18"/>
              </w:rPr>
            </w:pPr>
            <w:r w:rsidRPr="00791CE9">
              <w:rPr>
                <w:rFonts w:asciiTheme="majorBidi" w:hAnsiTheme="majorBidi" w:cstheme="majorBidi"/>
                <w:szCs w:val="18"/>
              </w:rPr>
              <w:t>X</w:t>
            </w:r>
          </w:p>
        </w:tc>
        <w:tc>
          <w:tcPr>
            <w:tcW w:w="960" w:type="dxa"/>
            <w:vAlign w:val="center"/>
          </w:tcPr>
          <w:p w:rsidR="006B102A" w:rsidRPr="001152BA" w:rsidRDefault="00CD65E6" w:rsidP="008A7362">
            <w:pPr>
              <w:pStyle w:val="Tabletext"/>
              <w:keepLines w:val="0"/>
              <w:jc w:val="center"/>
              <w:rPr>
                <w:rFonts w:asciiTheme="majorBidi" w:hAnsiTheme="majorBidi" w:cstheme="majorBidi"/>
                <w:szCs w:val="18"/>
              </w:rPr>
            </w:pPr>
            <w:r w:rsidRPr="00791CE9">
              <w:rPr>
                <w:rFonts w:asciiTheme="majorBidi" w:hAnsiTheme="majorBidi" w:cstheme="majorBidi"/>
                <w:szCs w:val="18"/>
              </w:rPr>
              <w:t>3.1 and higher</w:t>
            </w:r>
          </w:p>
        </w:tc>
        <w:tc>
          <w:tcPr>
            <w:tcW w:w="885" w:type="dxa"/>
            <w:vAlign w:val="center"/>
          </w:tcPr>
          <w:p w:rsidR="006B102A" w:rsidRPr="001152BA" w:rsidRDefault="00CD65E6" w:rsidP="008A7362">
            <w:pPr>
              <w:pStyle w:val="Tabletext"/>
              <w:keepLines w:val="0"/>
              <w:jc w:val="center"/>
              <w:rPr>
                <w:rFonts w:asciiTheme="majorBidi" w:hAnsiTheme="majorBidi" w:cstheme="majorBidi"/>
                <w:szCs w:val="18"/>
              </w:rPr>
            </w:pPr>
            <w:r w:rsidRPr="00791CE9">
              <w:rPr>
                <w:rFonts w:asciiTheme="majorBidi" w:hAnsiTheme="majorBidi" w:cstheme="majorBidi"/>
                <w:szCs w:val="18"/>
              </w:rPr>
              <w:t>29.97</w:t>
            </w:r>
          </w:p>
        </w:tc>
      </w:tr>
    </w:tbl>
    <w:p w:rsidR="006B102A" w:rsidRPr="001152BA" w:rsidRDefault="006B102A" w:rsidP="006F1DB4">
      <w:pPr>
        <w:pStyle w:val="Tablefin"/>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3"/>
        <w:gridCol w:w="1504"/>
        <w:gridCol w:w="1397"/>
        <w:gridCol w:w="1828"/>
        <w:gridCol w:w="575"/>
        <w:gridCol w:w="575"/>
        <w:gridCol w:w="1151"/>
        <w:gridCol w:w="1056"/>
      </w:tblGrid>
      <w:tr w:rsidR="006B102A" w:rsidRPr="001152BA" w:rsidTr="008A7362">
        <w:trPr>
          <w:cantSplit/>
          <w:trHeight w:val="547"/>
          <w:jc w:val="center"/>
        </w:trPr>
        <w:tc>
          <w:tcPr>
            <w:tcW w:w="9639" w:type="dxa"/>
            <w:gridSpan w:val="8"/>
            <w:tcBorders>
              <w:top w:val="nil"/>
              <w:left w:val="nil"/>
              <w:bottom w:val="single" w:sz="4" w:space="0" w:color="auto"/>
              <w:right w:val="nil"/>
            </w:tcBorders>
            <w:vAlign w:val="center"/>
          </w:tcPr>
          <w:p w:rsidR="006B102A" w:rsidRPr="001152BA" w:rsidRDefault="00CD65E6" w:rsidP="008A7362">
            <w:pPr>
              <w:pStyle w:val="TableNoTitle"/>
              <w:rPr>
                <w:bCs/>
                <w:szCs w:val="18"/>
              </w:rPr>
            </w:pPr>
            <w:r w:rsidRPr="00791CE9">
              <w:rPr>
                <w:bCs/>
              </w:rPr>
              <w:lastRenderedPageBreak/>
              <w:t>Table 5 – Bitstreams for the Multiview High and Stereo High profiles</w:t>
            </w:r>
          </w:p>
        </w:tc>
      </w:tr>
      <w:tr w:rsidR="006B102A" w:rsidRPr="001152BA" w:rsidTr="008A7362">
        <w:trPr>
          <w:cantSplit/>
          <w:trHeight w:val="1428"/>
          <w:jc w:val="center"/>
        </w:trPr>
        <w:tc>
          <w:tcPr>
            <w:tcW w:w="1553" w:type="dxa"/>
            <w:tcBorders>
              <w:top w:val="single" w:sz="4" w:space="0" w:color="auto"/>
              <w:bottom w:val="single" w:sz="4" w:space="0" w:color="auto"/>
            </w:tcBorders>
            <w:vAlign w:val="center"/>
          </w:tcPr>
          <w:p w:rsidR="006B102A" w:rsidRPr="001152BA" w:rsidRDefault="00CD65E6" w:rsidP="008A7362">
            <w:pPr>
              <w:pStyle w:val="Tablehead"/>
              <w:keepNext/>
              <w:keepLines/>
            </w:pPr>
            <w:r w:rsidRPr="00791CE9">
              <w:t>Categories</w:t>
            </w:r>
          </w:p>
        </w:tc>
        <w:tc>
          <w:tcPr>
            <w:tcW w:w="1504" w:type="dxa"/>
            <w:tcBorders>
              <w:top w:val="single" w:sz="4" w:space="0" w:color="auto"/>
            </w:tcBorders>
            <w:vAlign w:val="center"/>
          </w:tcPr>
          <w:p w:rsidR="006B102A" w:rsidRPr="001152BA" w:rsidRDefault="00CD65E6" w:rsidP="008A7362">
            <w:pPr>
              <w:pStyle w:val="Tablehead"/>
              <w:keepNext/>
              <w:keepLines/>
            </w:pPr>
            <w:r w:rsidRPr="00791CE9">
              <w:t>Bitstream</w:t>
            </w:r>
          </w:p>
        </w:tc>
        <w:tc>
          <w:tcPr>
            <w:tcW w:w="1397" w:type="dxa"/>
            <w:tcBorders>
              <w:top w:val="single" w:sz="4" w:space="0" w:color="auto"/>
            </w:tcBorders>
            <w:vAlign w:val="center"/>
          </w:tcPr>
          <w:p w:rsidR="006B102A" w:rsidRPr="001152BA" w:rsidRDefault="00CD65E6" w:rsidP="008A7362">
            <w:pPr>
              <w:pStyle w:val="Tablehead"/>
              <w:keepNext/>
              <w:keepLines/>
            </w:pPr>
            <w:r w:rsidRPr="00791CE9">
              <w:t>Donated by</w:t>
            </w:r>
          </w:p>
        </w:tc>
        <w:tc>
          <w:tcPr>
            <w:tcW w:w="1828" w:type="dxa"/>
            <w:tcBorders>
              <w:top w:val="single" w:sz="4" w:space="0" w:color="auto"/>
            </w:tcBorders>
            <w:vAlign w:val="center"/>
          </w:tcPr>
          <w:p w:rsidR="006B102A" w:rsidRPr="001152BA" w:rsidRDefault="00CD65E6" w:rsidP="008A7362">
            <w:pPr>
              <w:pStyle w:val="Tablehead"/>
              <w:keepNext/>
              <w:keepLines/>
            </w:pPr>
            <w:r w:rsidRPr="00791CE9">
              <w:t>File Name</w:t>
            </w:r>
          </w:p>
        </w:tc>
        <w:tc>
          <w:tcPr>
            <w:tcW w:w="575" w:type="dxa"/>
            <w:tcBorders>
              <w:top w:val="single" w:sz="4" w:space="0" w:color="auto"/>
            </w:tcBorders>
            <w:textDirection w:val="btLr"/>
            <w:vAlign w:val="center"/>
          </w:tcPr>
          <w:p w:rsidR="006B102A" w:rsidRPr="001152BA" w:rsidRDefault="00CD65E6" w:rsidP="008A7362">
            <w:pPr>
              <w:pStyle w:val="Tablehead"/>
              <w:keepNext/>
              <w:keepLines/>
            </w:pPr>
            <w:r w:rsidRPr="00791CE9">
              <w:t>Multiview High</w:t>
            </w:r>
          </w:p>
        </w:tc>
        <w:tc>
          <w:tcPr>
            <w:tcW w:w="575" w:type="dxa"/>
            <w:tcBorders>
              <w:top w:val="single" w:sz="4" w:space="0" w:color="auto"/>
            </w:tcBorders>
            <w:textDirection w:val="btLr"/>
            <w:vAlign w:val="center"/>
          </w:tcPr>
          <w:p w:rsidR="006B102A" w:rsidRPr="001152BA" w:rsidRDefault="00CD65E6" w:rsidP="008A7362">
            <w:pPr>
              <w:pStyle w:val="Tablehead"/>
              <w:keepNext/>
              <w:keepLines/>
            </w:pPr>
            <w:r w:rsidRPr="00791CE9">
              <w:t>Stereo High</w:t>
            </w:r>
          </w:p>
        </w:tc>
        <w:tc>
          <w:tcPr>
            <w:tcW w:w="1151" w:type="dxa"/>
            <w:tcBorders>
              <w:top w:val="single" w:sz="4" w:space="0" w:color="auto"/>
            </w:tcBorders>
            <w:textDirection w:val="btLr"/>
            <w:vAlign w:val="center"/>
          </w:tcPr>
          <w:p w:rsidR="006B102A" w:rsidRPr="001152BA" w:rsidRDefault="00CD65E6" w:rsidP="008A7362">
            <w:pPr>
              <w:pStyle w:val="Tablehead"/>
              <w:keepNext/>
              <w:keepLines/>
            </w:pPr>
            <w:r w:rsidRPr="00791CE9">
              <w:t>Level</w:t>
            </w:r>
          </w:p>
        </w:tc>
        <w:tc>
          <w:tcPr>
            <w:tcW w:w="1056" w:type="dxa"/>
            <w:tcBorders>
              <w:top w:val="single" w:sz="4" w:space="0" w:color="auto"/>
            </w:tcBorders>
            <w:textDirection w:val="btLr"/>
          </w:tcPr>
          <w:p w:rsidR="006B102A" w:rsidRPr="001152BA" w:rsidRDefault="00CD65E6" w:rsidP="008A7362">
            <w:pPr>
              <w:pStyle w:val="Tablehead"/>
              <w:keepNext/>
              <w:keepLines/>
            </w:pPr>
            <w:r w:rsidRPr="00791CE9">
              <w:t>Frame Rate (Frame/Sec)</w:t>
            </w:r>
          </w:p>
        </w:tc>
      </w:tr>
      <w:tr w:rsidR="006B102A" w:rsidRPr="001152BA" w:rsidTr="008A7362">
        <w:trPr>
          <w:cantSplit/>
          <w:trHeight w:val="251"/>
          <w:jc w:val="center"/>
        </w:trPr>
        <w:tc>
          <w:tcPr>
            <w:tcW w:w="1553" w:type="dxa"/>
            <w:tcBorders>
              <w:bottom w:val="nil"/>
            </w:tcBorders>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Dependency Structure</w:t>
            </w: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MVCDS-1</w:t>
            </w:r>
          </w:p>
        </w:tc>
        <w:tc>
          <w:tcPr>
            <w:tcW w:w="1397" w:type="dxa"/>
          </w:tcPr>
          <w:p w:rsidR="006B102A" w:rsidRPr="001152BA" w:rsidRDefault="00CD65E6" w:rsidP="008A7362">
            <w:pPr>
              <w:pStyle w:val="Tabletext"/>
              <w:keepNext/>
              <w:rPr>
                <w:rFonts w:asciiTheme="majorBidi" w:hAnsiTheme="majorBidi" w:cstheme="majorBidi"/>
                <w:szCs w:val="18"/>
              </w:rPr>
            </w:pPr>
            <w:smartTag w:uri="urn:schemas-microsoft-com:office:smarttags" w:element="stockticker">
              <w:r w:rsidRPr="00791CE9">
                <w:rPr>
                  <w:rFonts w:asciiTheme="majorBidi" w:hAnsiTheme="majorBidi" w:cstheme="majorBidi"/>
                  <w:szCs w:val="18"/>
                </w:rPr>
                <w:t>NTT</w:t>
              </w:r>
            </w:smartTag>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MVCDS-1</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val="restart"/>
            <w:tcBorders>
              <w:top w:val="nil"/>
            </w:tcBorders>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MVCDS-2</w:t>
            </w:r>
          </w:p>
        </w:tc>
        <w:tc>
          <w:tcPr>
            <w:tcW w:w="1397" w:type="dxa"/>
          </w:tcPr>
          <w:p w:rsidR="006B102A" w:rsidRPr="001152BA" w:rsidRDefault="00CD65E6" w:rsidP="008A7362">
            <w:pPr>
              <w:pStyle w:val="Tabletext"/>
              <w:keepNext/>
              <w:rPr>
                <w:rFonts w:asciiTheme="majorBidi" w:hAnsiTheme="majorBidi" w:cstheme="majorBidi"/>
                <w:szCs w:val="18"/>
              </w:rPr>
            </w:pPr>
            <w:smartTag w:uri="urn:schemas-microsoft-com:office:smarttags" w:element="stockticker">
              <w:r w:rsidRPr="00791CE9">
                <w:rPr>
                  <w:rFonts w:asciiTheme="majorBidi" w:hAnsiTheme="majorBidi" w:cstheme="majorBidi"/>
                  <w:szCs w:val="18"/>
                </w:rPr>
                <w:t>NTT</w:t>
              </w:r>
            </w:smartTag>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MVCDS-2</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MVCDS-3</w:t>
            </w:r>
          </w:p>
        </w:tc>
        <w:tc>
          <w:tcPr>
            <w:tcW w:w="1397" w:type="dxa"/>
          </w:tcPr>
          <w:p w:rsidR="006B102A" w:rsidRPr="001152BA" w:rsidRDefault="00CD65E6" w:rsidP="008A7362">
            <w:pPr>
              <w:pStyle w:val="Tabletext"/>
              <w:keepNext/>
              <w:rPr>
                <w:rFonts w:asciiTheme="majorBidi" w:hAnsiTheme="majorBidi" w:cstheme="majorBidi"/>
                <w:szCs w:val="18"/>
              </w:rPr>
            </w:pPr>
            <w:smartTag w:uri="urn:schemas-microsoft-com:office:smarttags" w:element="stockticker">
              <w:r w:rsidRPr="00791CE9">
                <w:rPr>
                  <w:rFonts w:asciiTheme="majorBidi" w:hAnsiTheme="majorBidi" w:cstheme="majorBidi"/>
                  <w:szCs w:val="18"/>
                </w:rPr>
                <w:t>NTT</w:t>
              </w:r>
            </w:smartTag>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MVCDS-3</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MVCDS-4</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MVCDS-4</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MVCDS-5</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MVCDS-5</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MVCDS-6</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MVCDS-6</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val="restart"/>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Number of Views</w:t>
            </w: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MVCNV-1</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NTT</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MVCNV-1</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6B102A" w:rsidP="008A7362">
            <w:pPr>
              <w:pStyle w:val="Tabletext"/>
              <w:keepNext/>
              <w:jc w:val="center"/>
              <w:rPr>
                <w:rFonts w:asciiTheme="majorBidi" w:hAnsiTheme="majorBidi" w:cstheme="majorBidi"/>
                <w:szCs w:val="18"/>
              </w:rPr>
            </w:pP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MVCNV-2</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MVCNV-2</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6B102A" w:rsidP="008A7362">
            <w:pPr>
              <w:pStyle w:val="Tabletext"/>
              <w:keepNext/>
              <w:jc w:val="center"/>
              <w:rPr>
                <w:rFonts w:asciiTheme="majorBidi" w:hAnsiTheme="majorBidi" w:cstheme="majorBidi"/>
                <w:szCs w:val="18"/>
              </w:rPr>
            </w:pP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4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MVCNV-3</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MVCNV-3</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6B102A" w:rsidP="008A7362">
            <w:pPr>
              <w:pStyle w:val="Tabletext"/>
              <w:keepNext/>
              <w:jc w:val="center"/>
              <w:rPr>
                <w:rFonts w:asciiTheme="majorBidi" w:hAnsiTheme="majorBidi" w:cstheme="majorBidi"/>
                <w:szCs w:val="18"/>
              </w:rPr>
            </w:pP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keepNext/>
              <w:rPr>
                <w:rFonts w:asciiTheme="majorBidi" w:hAnsiTheme="majorBidi" w:cstheme="majorBidi"/>
                <w:szCs w:val="18"/>
              </w:rPr>
            </w:pP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MVCNV-4</w:t>
            </w:r>
          </w:p>
        </w:tc>
        <w:tc>
          <w:tcPr>
            <w:tcW w:w="1397" w:type="dxa"/>
          </w:tcPr>
          <w:p w:rsidR="006B102A" w:rsidRPr="001152BA" w:rsidRDefault="00CD65E6" w:rsidP="008A7362">
            <w:pPr>
              <w:pStyle w:val="Tabletext"/>
              <w:keepNext/>
              <w:rPr>
                <w:rFonts w:asciiTheme="majorBidi" w:hAnsiTheme="majorBidi" w:cstheme="majorBidi"/>
                <w:szCs w:val="18"/>
              </w:rPr>
            </w:pPr>
            <w:smartTag w:uri="urn:schemas-microsoft-com:office:smarttags" w:element="stockticker">
              <w:r w:rsidRPr="00791CE9">
                <w:rPr>
                  <w:rFonts w:asciiTheme="majorBidi" w:hAnsiTheme="majorBidi" w:cstheme="majorBidi"/>
                  <w:szCs w:val="18"/>
                </w:rPr>
                <w:t>NTT</w:t>
              </w:r>
            </w:smartTag>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MVCNV-4</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6B102A" w:rsidP="008A7362">
            <w:pPr>
              <w:pStyle w:val="Tabletext"/>
              <w:keepNext/>
              <w:jc w:val="center"/>
              <w:rPr>
                <w:rFonts w:asciiTheme="majorBidi" w:hAnsiTheme="majorBidi" w:cstheme="majorBidi"/>
                <w:szCs w:val="18"/>
              </w:rPr>
            </w:pP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val="restart"/>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Reference Picture List Construction</w:t>
            </w:r>
          </w:p>
        </w:tc>
        <w:tc>
          <w:tcPr>
            <w:tcW w:w="1504"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MVCRP-1</w:t>
            </w:r>
          </w:p>
        </w:tc>
        <w:tc>
          <w:tcPr>
            <w:tcW w:w="1397"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Qualcomm</w:t>
            </w:r>
          </w:p>
        </w:tc>
        <w:tc>
          <w:tcPr>
            <w:tcW w:w="1828" w:type="dxa"/>
          </w:tcPr>
          <w:p w:rsidR="006B102A" w:rsidRPr="001152BA" w:rsidRDefault="00CD65E6" w:rsidP="008A7362">
            <w:pPr>
              <w:pStyle w:val="Tabletext"/>
              <w:keepNext/>
              <w:rPr>
                <w:rFonts w:asciiTheme="majorBidi" w:hAnsiTheme="majorBidi" w:cstheme="majorBidi"/>
                <w:szCs w:val="18"/>
              </w:rPr>
            </w:pPr>
            <w:r w:rsidRPr="00791CE9">
              <w:rPr>
                <w:rFonts w:asciiTheme="majorBidi" w:hAnsiTheme="majorBidi" w:cstheme="majorBidi"/>
                <w:szCs w:val="18"/>
              </w:rPr>
              <w:t>MVCRP-1</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keepN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MVCRP-2</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Qualcomm</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MVCRP-2</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MVCRP-3</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Qualcomm</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MVCRP-3</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MVCRP-4</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Qualcomm</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MVCRP-4</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MVCRP-5</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Qualcomm</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MVCRP-5</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MVCRP-6</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Qualcomm</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MVCRP-6</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val="restart"/>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Subset SPS</w:t>
            </w: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MVCSPS-1</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MVCSPS-1</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MVCSPS-2</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Mitsubishi</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MVCSPS-2</w:t>
            </w: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575" w:type="dxa"/>
          </w:tcPr>
          <w:p w:rsidR="006B102A" w:rsidRPr="001152BA" w:rsidRDefault="006B102A" w:rsidP="008A7362">
            <w:pPr>
              <w:pStyle w:val="Tabletext"/>
              <w:jc w:val="center"/>
              <w:rPr>
                <w:rFonts w:asciiTheme="majorBidi" w:hAnsiTheme="majorBidi" w:cstheme="majorBidi"/>
                <w:szCs w:val="18"/>
              </w:rPr>
            </w:pP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25</w:t>
            </w:r>
          </w:p>
        </w:tc>
      </w:tr>
      <w:tr w:rsidR="006B102A" w:rsidRPr="001152BA" w:rsidTr="008A7362">
        <w:trPr>
          <w:cantSplit/>
          <w:trHeight w:val="20"/>
          <w:jc w:val="center"/>
        </w:trPr>
        <w:tc>
          <w:tcPr>
            <w:tcW w:w="1553" w:type="dxa"/>
            <w:vMerge w:val="restart"/>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Interlaced Coding Tools</w:t>
            </w: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MVCICT-1</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Panasonic</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MVCICT-1</w:t>
            </w:r>
          </w:p>
        </w:tc>
        <w:tc>
          <w:tcPr>
            <w:tcW w:w="575" w:type="dxa"/>
          </w:tcPr>
          <w:p w:rsidR="006B102A" w:rsidRPr="001152BA" w:rsidRDefault="006B102A" w:rsidP="008A7362">
            <w:pPr>
              <w:pStyle w:val="Tabletext"/>
              <w:jc w:val="center"/>
              <w:rPr>
                <w:rFonts w:asciiTheme="majorBidi" w:hAnsiTheme="majorBidi" w:cstheme="majorBidi"/>
                <w:szCs w:val="18"/>
              </w:rPr>
            </w:pP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MVCICT-2</w:t>
            </w:r>
          </w:p>
        </w:tc>
        <w:tc>
          <w:tcPr>
            <w:tcW w:w="1397"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Panasonic</w:t>
            </w:r>
          </w:p>
        </w:tc>
        <w:tc>
          <w:tcPr>
            <w:tcW w:w="1828" w:type="dxa"/>
          </w:tcPr>
          <w:p w:rsidR="006B102A" w:rsidRPr="001152BA" w:rsidRDefault="00CD65E6" w:rsidP="008A7362">
            <w:pPr>
              <w:pStyle w:val="Tabletext"/>
              <w:rPr>
                <w:rFonts w:asciiTheme="majorBidi" w:hAnsiTheme="majorBidi" w:cstheme="majorBidi"/>
                <w:szCs w:val="18"/>
              </w:rPr>
            </w:pPr>
            <w:r w:rsidRPr="00791CE9">
              <w:rPr>
                <w:rFonts w:asciiTheme="majorBidi" w:hAnsiTheme="majorBidi" w:cstheme="majorBidi"/>
                <w:szCs w:val="18"/>
              </w:rPr>
              <w:t>MVCICT-2</w:t>
            </w:r>
          </w:p>
        </w:tc>
        <w:tc>
          <w:tcPr>
            <w:tcW w:w="575" w:type="dxa"/>
          </w:tcPr>
          <w:p w:rsidR="006B102A" w:rsidRPr="001152BA" w:rsidRDefault="006B102A" w:rsidP="008A7362">
            <w:pPr>
              <w:pStyle w:val="Tabletext"/>
              <w:jc w:val="center"/>
              <w:rPr>
                <w:rFonts w:asciiTheme="majorBidi" w:hAnsiTheme="majorBidi" w:cstheme="majorBidi"/>
                <w:szCs w:val="18"/>
              </w:rPr>
            </w:pPr>
          </w:p>
        </w:tc>
        <w:tc>
          <w:tcPr>
            <w:tcW w:w="575"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X</w:t>
            </w:r>
          </w:p>
        </w:tc>
        <w:tc>
          <w:tcPr>
            <w:tcW w:w="1151"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3.1 and higher</w:t>
            </w:r>
          </w:p>
        </w:tc>
        <w:tc>
          <w:tcPr>
            <w:tcW w:w="1056" w:type="dxa"/>
          </w:tcPr>
          <w:p w:rsidR="006B102A" w:rsidRPr="001152BA" w:rsidRDefault="00CD65E6" w:rsidP="008A7362">
            <w:pPr>
              <w:pStyle w:val="Tabletext"/>
              <w:jc w:val="center"/>
              <w:rPr>
                <w:rFonts w:asciiTheme="majorBidi" w:hAnsiTheme="majorBidi" w:cstheme="majorBidi"/>
                <w:szCs w:val="18"/>
              </w:rPr>
            </w:pPr>
            <w:r w:rsidRPr="00791CE9">
              <w:rPr>
                <w:rFonts w:asciiTheme="majorBidi" w:hAnsiTheme="majorBidi" w:cstheme="majorBidi"/>
                <w:szCs w:val="18"/>
              </w:rPr>
              <w:t>29.97</w:t>
            </w:r>
          </w:p>
        </w:tc>
      </w:tr>
      <w:tr w:rsidR="006B102A" w:rsidRPr="001152BA" w:rsidTr="008A7362">
        <w:trPr>
          <w:cantSplit/>
          <w:trHeight w:val="20"/>
          <w:jc w:val="center"/>
        </w:trPr>
        <w:tc>
          <w:tcPr>
            <w:tcW w:w="1553" w:type="dxa"/>
            <w:vMerge w:val="restart"/>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6B102A" w:rsidP="008A7362">
            <w:pPr>
              <w:pStyle w:val="Tabletext"/>
              <w:rPr>
                <w:rFonts w:asciiTheme="majorBidi" w:hAnsiTheme="majorBidi" w:cstheme="majorBidi"/>
                <w:szCs w:val="18"/>
              </w:rPr>
            </w:pPr>
          </w:p>
        </w:tc>
        <w:tc>
          <w:tcPr>
            <w:tcW w:w="1397" w:type="dxa"/>
          </w:tcPr>
          <w:p w:rsidR="006B102A" w:rsidRPr="001152BA" w:rsidRDefault="006B102A" w:rsidP="008A7362">
            <w:pPr>
              <w:pStyle w:val="Tabletext"/>
              <w:rPr>
                <w:rFonts w:asciiTheme="majorBidi" w:hAnsiTheme="majorBidi" w:cstheme="majorBidi"/>
                <w:szCs w:val="18"/>
              </w:rPr>
            </w:pPr>
          </w:p>
        </w:tc>
        <w:tc>
          <w:tcPr>
            <w:tcW w:w="1828" w:type="dxa"/>
          </w:tcPr>
          <w:p w:rsidR="006B102A" w:rsidRPr="001152BA" w:rsidRDefault="006B102A" w:rsidP="008A7362">
            <w:pPr>
              <w:pStyle w:val="Tabletext"/>
              <w:rPr>
                <w:rFonts w:asciiTheme="majorBidi" w:hAnsiTheme="majorBidi" w:cstheme="majorBidi"/>
                <w:szCs w:val="18"/>
              </w:rPr>
            </w:pPr>
          </w:p>
        </w:tc>
        <w:tc>
          <w:tcPr>
            <w:tcW w:w="575" w:type="dxa"/>
          </w:tcPr>
          <w:p w:rsidR="006B102A" w:rsidRPr="001152BA" w:rsidDel="005F5FEA" w:rsidRDefault="006B102A" w:rsidP="008A7362">
            <w:pPr>
              <w:pStyle w:val="Tabletext"/>
              <w:jc w:val="center"/>
              <w:rPr>
                <w:rFonts w:asciiTheme="majorBidi" w:hAnsiTheme="majorBidi" w:cstheme="majorBidi"/>
                <w:szCs w:val="18"/>
              </w:rPr>
            </w:pPr>
          </w:p>
        </w:tc>
        <w:tc>
          <w:tcPr>
            <w:tcW w:w="575" w:type="dxa"/>
          </w:tcPr>
          <w:p w:rsidR="006B102A" w:rsidRPr="001152BA" w:rsidDel="005F5FEA" w:rsidRDefault="006B102A" w:rsidP="008A7362">
            <w:pPr>
              <w:pStyle w:val="Tabletext"/>
              <w:jc w:val="center"/>
              <w:rPr>
                <w:rFonts w:asciiTheme="majorBidi" w:hAnsiTheme="majorBidi" w:cstheme="majorBidi"/>
                <w:szCs w:val="18"/>
              </w:rPr>
            </w:pPr>
          </w:p>
        </w:tc>
        <w:tc>
          <w:tcPr>
            <w:tcW w:w="1151" w:type="dxa"/>
          </w:tcPr>
          <w:p w:rsidR="006B102A" w:rsidRPr="001152BA" w:rsidRDefault="006B102A" w:rsidP="008A7362">
            <w:pPr>
              <w:pStyle w:val="Tabletext"/>
              <w:jc w:val="center"/>
              <w:rPr>
                <w:rFonts w:asciiTheme="majorBidi" w:hAnsiTheme="majorBidi" w:cstheme="majorBidi"/>
                <w:szCs w:val="18"/>
              </w:rPr>
            </w:pPr>
          </w:p>
        </w:tc>
        <w:tc>
          <w:tcPr>
            <w:tcW w:w="1056" w:type="dxa"/>
          </w:tcPr>
          <w:p w:rsidR="006B102A" w:rsidRPr="001152BA" w:rsidRDefault="006B102A" w:rsidP="008A7362">
            <w:pPr>
              <w:pStyle w:val="Tabletext"/>
              <w:jc w:val="center"/>
              <w:rPr>
                <w:rFonts w:asciiTheme="majorBidi" w:hAnsiTheme="majorBidi" w:cstheme="majorBidi"/>
                <w:szCs w:val="18"/>
              </w:rPr>
            </w:pPr>
          </w:p>
        </w:tc>
      </w:tr>
      <w:tr w:rsidR="006B102A" w:rsidRPr="001152BA" w:rsidTr="008A7362">
        <w:trPr>
          <w:cantSplit/>
          <w:trHeight w:val="20"/>
          <w:jc w:val="center"/>
        </w:trPr>
        <w:tc>
          <w:tcPr>
            <w:tcW w:w="1553" w:type="dxa"/>
            <w:vMerge/>
          </w:tcPr>
          <w:p w:rsidR="006B102A" w:rsidRPr="001152BA" w:rsidRDefault="006B102A" w:rsidP="008A7362">
            <w:pPr>
              <w:pStyle w:val="Tabletext"/>
              <w:rPr>
                <w:rFonts w:asciiTheme="majorBidi" w:hAnsiTheme="majorBidi" w:cstheme="majorBidi"/>
                <w:szCs w:val="18"/>
              </w:rPr>
            </w:pPr>
          </w:p>
        </w:tc>
        <w:tc>
          <w:tcPr>
            <w:tcW w:w="1504" w:type="dxa"/>
          </w:tcPr>
          <w:p w:rsidR="006B102A" w:rsidRPr="001152BA" w:rsidRDefault="006B102A" w:rsidP="008A7362">
            <w:pPr>
              <w:pStyle w:val="Tabletext"/>
              <w:rPr>
                <w:rFonts w:asciiTheme="majorBidi" w:hAnsiTheme="majorBidi" w:cstheme="majorBidi"/>
                <w:szCs w:val="18"/>
                <w:lang w:eastAsia="ja-JP"/>
              </w:rPr>
            </w:pPr>
          </w:p>
        </w:tc>
        <w:tc>
          <w:tcPr>
            <w:tcW w:w="1397" w:type="dxa"/>
          </w:tcPr>
          <w:p w:rsidR="006B102A" w:rsidRPr="001152BA" w:rsidRDefault="006B102A" w:rsidP="008A7362">
            <w:pPr>
              <w:pStyle w:val="Tabletext"/>
              <w:rPr>
                <w:rFonts w:asciiTheme="majorBidi" w:hAnsiTheme="majorBidi" w:cstheme="majorBidi"/>
                <w:szCs w:val="18"/>
              </w:rPr>
            </w:pPr>
          </w:p>
        </w:tc>
        <w:tc>
          <w:tcPr>
            <w:tcW w:w="1828" w:type="dxa"/>
          </w:tcPr>
          <w:p w:rsidR="006B102A" w:rsidRPr="001152BA" w:rsidRDefault="006B102A" w:rsidP="008A7362">
            <w:pPr>
              <w:pStyle w:val="Tabletext"/>
              <w:rPr>
                <w:rFonts w:asciiTheme="majorBidi" w:hAnsiTheme="majorBidi" w:cstheme="majorBidi"/>
                <w:szCs w:val="18"/>
                <w:lang w:eastAsia="ja-JP"/>
              </w:rPr>
            </w:pPr>
          </w:p>
        </w:tc>
        <w:tc>
          <w:tcPr>
            <w:tcW w:w="575" w:type="dxa"/>
          </w:tcPr>
          <w:p w:rsidR="006B102A" w:rsidRPr="001152BA" w:rsidDel="005F5FEA" w:rsidRDefault="006B102A" w:rsidP="008A7362">
            <w:pPr>
              <w:pStyle w:val="Tabletext"/>
              <w:jc w:val="center"/>
              <w:rPr>
                <w:rFonts w:asciiTheme="majorBidi" w:hAnsiTheme="majorBidi" w:cstheme="majorBidi"/>
                <w:szCs w:val="18"/>
              </w:rPr>
            </w:pPr>
          </w:p>
        </w:tc>
        <w:tc>
          <w:tcPr>
            <w:tcW w:w="575" w:type="dxa"/>
          </w:tcPr>
          <w:p w:rsidR="006B102A" w:rsidRPr="001152BA" w:rsidDel="005F5FEA" w:rsidRDefault="006B102A" w:rsidP="008A7362">
            <w:pPr>
              <w:pStyle w:val="Tabletext"/>
              <w:jc w:val="center"/>
              <w:rPr>
                <w:rFonts w:asciiTheme="majorBidi" w:hAnsiTheme="majorBidi" w:cstheme="majorBidi"/>
                <w:szCs w:val="18"/>
                <w:lang w:eastAsia="ja-JP"/>
              </w:rPr>
            </w:pPr>
          </w:p>
        </w:tc>
        <w:tc>
          <w:tcPr>
            <w:tcW w:w="1151" w:type="dxa"/>
          </w:tcPr>
          <w:p w:rsidR="006B102A" w:rsidRPr="001152BA" w:rsidRDefault="006B102A" w:rsidP="008A7362">
            <w:pPr>
              <w:pStyle w:val="Tabletext"/>
              <w:jc w:val="center"/>
              <w:rPr>
                <w:rFonts w:asciiTheme="majorBidi" w:hAnsiTheme="majorBidi" w:cstheme="majorBidi"/>
                <w:szCs w:val="18"/>
              </w:rPr>
            </w:pPr>
          </w:p>
        </w:tc>
        <w:tc>
          <w:tcPr>
            <w:tcW w:w="1056" w:type="dxa"/>
          </w:tcPr>
          <w:p w:rsidR="006B102A" w:rsidRPr="001152BA" w:rsidRDefault="006B102A" w:rsidP="008A7362">
            <w:pPr>
              <w:pStyle w:val="Tabletext"/>
              <w:jc w:val="center"/>
              <w:rPr>
                <w:rFonts w:asciiTheme="majorBidi" w:hAnsiTheme="majorBidi" w:cstheme="majorBidi"/>
                <w:szCs w:val="18"/>
              </w:rPr>
            </w:pPr>
          </w:p>
        </w:tc>
      </w:tr>
    </w:tbl>
    <w:p w:rsidR="00762782" w:rsidRPr="001152BA" w:rsidRDefault="00762782" w:rsidP="00762782"/>
    <w:p w:rsidR="00762782" w:rsidRDefault="00762782" w:rsidP="00762782">
      <w:pPr>
        <w:rPr>
          <w:ins w:id="803" w:author="Teruhiko Suzuki" w:date="2012-09-18T19:04:00Z"/>
          <w:lang w:eastAsia="ja-JP"/>
        </w:rPr>
      </w:pPr>
    </w:p>
    <w:p w:rsidR="003445D9" w:rsidRPr="00791CE9" w:rsidRDefault="003445D9" w:rsidP="00762782">
      <w:pPr>
        <w:rPr>
          <w:lang w:eastAsia="ja-JP"/>
        </w:rPr>
        <w:sectPr w:rsidR="003445D9" w:rsidRPr="00791CE9" w:rsidSect="00B67F4C">
          <w:headerReference w:type="even" r:id="rId9"/>
          <w:type w:val="oddPage"/>
          <w:pgSz w:w="11907" w:h="16834" w:code="9"/>
          <w:pgMar w:top="1134" w:right="1134" w:bottom="1134" w:left="1134" w:header="567" w:footer="567" w:gutter="0"/>
          <w:paperSrc w:first="15" w:other="15"/>
          <w:pgNumType w:start="1"/>
          <w:cols w:space="720"/>
          <w:docGrid w:linePitch="326"/>
        </w:sect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3"/>
        <w:gridCol w:w="1504"/>
        <w:gridCol w:w="1397"/>
        <w:gridCol w:w="1828"/>
        <w:gridCol w:w="575"/>
        <w:gridCol w:w="575"/>
        <w:gridCol w:w="1151"/>
        <w:gridCol w:w="1056"/>
      </w:tblGrid>
      <w:tr w:rsidR="003445D9" w:rsidRPr="001152BA" w:rsidTr="001C6736">
        <w:trPr>
          <w:cantSplit/>
          <w:trHeight w:val="547"/>
          <w:jc w:val="center"/>
          <w:ins w:id="804" w:author="Teruhiko Suzuki" w:date="2012-09-18T19:06:00Z"/>
        </w:trPr>
        <w:tc>
          <w:tcPr>
            <w:tcW w:w="9639" w:type="dxa"/>
            <w:gridSpan w:val="8"/>
            <w:tcBorders>
              <w:top w:val="nil"/>
              <w:left w:val="nil"/>
              <w:bottom w:val="single" w:sz="4" w:space="0" w:color="auto"/>
              <w:right w:val="nil"/>
            </w:tcBorders>
            <w:vAlign w:val="center"/>
          </w:tcPr>
          <w:p w:rsidR="003445D9" w:rsidRPr="001152BA" w:rsidRDefault="003445D9" w:rsidP="00B94303">
            <w:pPr>
              <w:pStyle w:val="TableNoTitle"/>
              <w:rPr>
                <w:ins w:id="805" w:author="Teruhiko Suzuki" w:date="2012-09-18T19:06:00Z"/>
                <w:bCs/>
                <w:szCs w:val="18"/>
              </w:rPr>
            </w:pPr>
            <w:bookmarkStart w:id="806" w:name="c3tope"/>
            <w:bookmarkEnd w:id="806"/>
            <w:ins w:id="807" w:author="Teruhiko Suzuki" w:date="2012-09-18T19:06:00Z">
              <w:r>
                <w:rPr>
                  <w:bCs/>
                </w:rPr>
                <w:lastRenderedPageBreak/>
                <w:t xml:space="preserve">Table </w:t>
              </w:r>
              <w:r>
                <w:rPr>
                  <w:rFonts w:hint="eastAsia"/>
                  <w:bCs/>
                  <w:lang w:eastAsia="ja-JP"/>
                </w:rPr>
                <w:t>6</w:t>
              </w:r>
              <w:r w:rsidRPr="00791CE9">
                <w:rPr>
                  <w:bCs/>
                </w:rPr>
                <w:t xml:space="preserve"> – Bitstreams for the </w:t>
              </w:r>
            </w:ins>
            <w:ins w:id="808" w:author="Teruhiko Suzuki" w:date="2012-10-08T15:21:00Z">
              <w:r w:rsidR="00B94303">
                <w:rPr>
                  <w:rFonts w:hint="eastAsia"/>
                  <w:bCs/>
                  <w:lang w:eastAsia="ja-JP"/>
                </w:rPr>
                <w:t>Multiview Depth</w:t>
              </w:r>
            </w:ins>
            <w:ins w:id="809" w:author="Teruhiko Suzuki" w:date="2012-09-18T19:06:00Z">
              <w:r w:rsidRPr="00791CE9">
                <w:rPr>
                  <w:bCs/>
                </w:rPr>
                <w:t xml:space="preserve"> High profiles</w:t>
              </w:r>
            </w:ins>
          </w:p>
        </w:tc>
      </w:tr>
      <w:tr w:rsidR="003445D9" w:rsidRPr="001152BA" w:rsidTr="001C6736">
        <w:trPr>
          <w:cantSplit/>
          <w:trHeight w:val="1428"/>
          <w:jc w:val="center"/>
          <w:ins w:id="810" w:author="Teruhiko Suzuki" w:date="2012-09-18T19:06:00Z"/>
        </w:trPr>
        <w:tc>
          <w:tcPr>
            <w:tcW w:w="1553" w:type="dxa"/>
            <w:tcBorders>
              <w:top w:val="single" w:sz="4" w:space="0" w:color="auto"/>
              <w:bottom w:val="single" w:sz="4" w:space="0" w:color="auto"/>
            </w:tcBorders>
            <w:vAlign w:val="center"/>
          </w:tcPr>
          <w:p w:rsidR="003445D9" w:rsidRPr="001152BA" w:rsidRDefault="003445D9" w:rsidP="001C6736">
            <w:pPr>
              <w:pStyle w:val="Tablehead"/>
              <w:keepNext/>
              <w:keepLines/>
              <w:rPr>
                <w:ins w:id="811" w:author="Teruhiko Suzuki" w:date="2012-09-18T19:06:00Z"/>
              </w:rPr>
            </w:pPr>
            <w:ins w:id="812" w:author="Teruhiko Suzuki" w:date="2012-09-18T19:06:00Z">
              <w:r w:rsidRPr="00791CE9">
                <w:t>Categories</w:t>
              </w:r>
            </w:ins>
          </w:p>
        </w:tc>
        <w:tc>
          <w:tcPr>
            <w:tcW w:w="1504" w:type="dxa"/>
            <w:tcBorders>
              <w:top w:val="single" w:sz="4" w:space="0" w:color="auto"/>
            </w:tcBorders>
            <w:vAlign w:val="center"/>
          </w:tcPr>
          <w:p w:rsidR="003445D9" w:rsidRPr="001152BA" w:rsidRDefault="003445D9" w:rsidP="001C6736">
            <w:pPr>
              <w:pStyle w:val="Tablehead"/>
              <w:keepNext/>
              <w:keepLines/>
              <w:rPr>
                <w:ins w:id="813" w:author="Teruhiko Suzuki" w:date="2012-09-18T19:06:00Z"/>
              </w:rPr>
            </w:pPr>
            <w:ins w:id="814" w:author="Teruhiko Suzuki" w:date="2012-09-18T19:06:00Z">
              <w:r w:rsidRPr="00791CE9">
                <w:t>Bitstream</w:t>
              </w:r>
            </w:ins>
          </w:p>
        </w:tc>
        <w:tc>
          <w:tcPr>
            <w:tcW w:w="1397" w:type="dxa"/>
            <w:tcBorders>
              <w:top w:val="single" w:sz="4" w:space="0" w:color="auto"/>
            </w:tcBorders>
            <w:vAlign w:val="center"/>
          </w:tcPr>
          <w:p w:rsidR="003445D9" w:rsidRPr="001152BA" w:rsidRDefault="003445D9" w:rsidP="001C6736">
            <w:pPr>
              <w:pStyle w:val="Tablehead"/>
              <w:keepNext/>
              <w:keepLines/>
              <w:rPr>
                <w:ins w:id="815" w:author="Teruhiko Suzuki" w:date="2012-09-18T19:06:00Z"/>
              </w:rPr>
            </w:pPr>
            <w:ins w:id="816" w:author="Teruhiko Suzuki" w:date="2012-09-18T19:06:00Z">
              <w:r w:rsidRPr="00791CE9">
                <w:t>Donated by</w:t>
              </w:r>
            </w:ins>
          </w:p>
        </w:tc>
        <w:tc>
          <w:tcPr>
            <w:tcW w:w="1828" w:type="dxa"/>
            <w:tcBorders>
              <w:top w:val="single" w:sz="4" w:space="0" w:color="auto"/>
            </w:tcBorders>
            <w:vAlign w:val="center"/>
          </w:tcPr>
          <w:p w:rsidR="003445D9" w:rsidRPr="001152BA" w:rsidRDefault="003445D9" w:rsidP="001C6736">
            <w:pPr>
              <w:pStyle w:val="Tablehead"/>
              <w:keepNext/>
              <w:keepLines/>
              <w:rPr>
                <w:ins w:id="817" w:author="Teruhiko Suzuki" w:date="2012-09-18T19:06:00Z"/>
              </w:rPr>
            </w:pPr>
            <w:ins w:id="818" w:author="Teruhiko Suzuki" w:date="2012-09-18T19:06:00Z">
              <w:r w:rsidRPr="00791CE9">
                <w:t>File Name</w:t>
              </w:r>
            </w:ins>
          </w:p>
        </w:tc>
        <w:tc>
          <w:tcPr>
            <w:tcW w:w="575" w:type="dxa"/>
            <w:tcBorders>
              <w:top w:val="single" w:sz="4" w:space="0" w:color="auto"/>
            </w:tcBorders>
            <w:textDirection w:val="btLr"/>
            <w:vAlign w:val="center"/>
          </w:tcPr>
          <w:p w:rsidR="003445D9" w:rsidRPr="001152BA" w:rsidRDefault="00B94303" w:rsidP="00B94303">
            <w:pPr>
              <w:pStyle w:val="Tablehead"/>
              <w:keepNext/>
              <w:keepLines/>
              <w:rPr>
                <w:ins w:id="819" w:author="Teruhiko Suzuki" w:date="2012-09-18T19:06:00Z"/>
                <w:lang w:eastAsia="ja-JP"/>
              </w:rPr>
            </w:pPr>
            <w:ins w:id="820" w:author="Teruhiko Suzuki" w:date="2012-10-08T15:21:00Z">
              <w:r>
                <w:rPr>
                  <w:rFonts w:hint="eastAsia"/>
                  <w:lang w:eastAsia="ja-JP"/>
                </w:rPr>
                <w:t>Multi-view Depth H</w:t>
              </w:r>
            </w:ins>
            <w:ins w:id="821" w:author="Teruhiko Suzuki" w:date="2012-09-18T19:08:00Z">
              <w:r w:rsidR="003445D9">
                <w:rPr>
                  <w:rFonts w:hint="eastAsia"/>
                  <w:lang w:eastAsia="ja-JP"/>
                </w:rPr>
                <w:t>igh</w:t>
              </w:r>
            </w:ins>
          </w:p>
        </w:tc>
        <w:tc>
          <w:tcPr>
            <w:tcW w:w="575" w:type="dxa"/>
            <w:tcBorders>
              <w:top w:val="single" w:sz="4" w:space="0" w:color="auto"/>
            </w:tcBorders>
            <w:textDirection w:val="btLr"/>
            <w:vAlign w:val="center"/>
          </w:tcPr>
          <w:p w:rsidR="003445D9" w:rsidRPr="001152BA" w:rsidRDefault="003445D9" w:rsidP="001C6736">
            <w:pPr>
              <w:pStyle w:val="Tablehead"/>
              <w:keepNext/>
              <w:keepLines/>
              <w:rPr>
                <w:ins w:id="822" w:author="Teruhiko Suzuki" w:date="2012-09-18T19:06:00Z"/>
              </w:rPr>
            </w:pPr>
          </w:p>
        </w:tc>
        <w:tc>
          <w:tcPr>
            <w:tcW w:w="1151" w:type="dxa"/>
            <w:tcBorders>
              <w:top w:val="single" w:sz="4" w:space="0" w:color="auto"/>
            </w:tcBorders>
            <w:textDirection w:val="btLr"/>
            <w:vAlign w:val="center"/>
          </w:tcPr>
          <w:p w:rsidR="003445D9" w:rsidRPr="001152BA" w:rsidRDefault="003445D9" w:rsidP="001C6736">
            <w:pPr>
              <w:pStyle w:val="Tablehead"/>
              <w:keepNext/>
              <w:keepLines/>
              <w:rPr>
                <w:ins w:id="823" w:author="Teruhiko Suzuki" w:date="2012-09-18T19:06:00Z"/>
              </w:rPr>
            </w:pPr>
            <w:ins w:id="824" w:author="Teruhiko Suzuki" w:date="2012-09-18T19:06:00Z">
              <w:r w:rsidRPr="00791CE9">
                <w:t>Level</w:t>
              </w:r>
            </w:ins>
          </w:p>
        </w:tc>
        <w:tc>
          <w:tcPr>
            <w:tcW w:w="1056" w:type="dxa"/>
            <w:tcBorders>
              <w:top w:val="single" w:sz="4" w:space="0" w:color="auto"/>
            </w:tcBorders>
            <w:textDirection w:val="btLr"/>
          </w:tcPr>
          <w:p w:rsidR="003445D9" w:rsidRPr="001152BA" w:rsidRDefault="003445D9" w:rsidP="001C6736">
            <w:pPr>
              <w:pStyle w:val="Tablehead"/>
              <w:keepNext/>
              <w:keepLines/>
              <w:rPr>
                <w:ins w:id="825" w:author="Teruhiko Suzuki" w:date="2012-09-18T19:06:00Z"/>
              </w:rPr>
            </w:pPr>
            <w:ins w:id="826" w:author="Teruhiko Suzuki" w:date="2012-09-18T19:06:00Z">
              <w:r w:rsidRPr="00791CE9">
                <w:t>Frame Rate (Frame/Sec)</w:t>
              </w:r>
            </w:ins>
          </w:p>
        </w:tc>
      </w:tr>
      <w:tr w:rsidR="003445D9" w:rsidRPr="001152BA" w:rsidTr="001C6736">
        <w:trPr>
          <w:cantSplit/>
          <w:trHeight w:val="251"/>
          <w:jc w:val="center"/>
          <w:ins w:id="827" w:author="Teruhiko Suzuki" w:date="2012-09-18T19:06:00Z"/>
        </w:trPr>
        <w:tc>
          <w:tcPr>
            <w:tcW w:w="1553" w:type="dxa"/>
            <w:tcBorders>
              <w:bottom w:val="nil"/>
            </w:tcBorders>
          </w:tcPr>
          <w:p w:rsidR="003445D9" w:rsidRPr="001152BA" w:rsidRDefault="003445D9" w:rsidP="001C6736">
            <w:pPr>
              <w:pStyle w:val="Tabletext"/>
              <w:keepNext/>
              <w:rPr>
                <w:ins w:id="828" w:author="Teruhiko Suzuki" w:date="2012-09-18T19:06:00Z"/>
                <w:rFonts w:asciiTheme="majorBidi" w:hAnsiTheme="majorBidi" w:cstheme="majorBidi"/>
                <w:szCs w:val="18"/>
                <w:lang w:eastAsia="ja-JP"/>
              </w:rPr>
            </w:pPr>
            <w:ins w:id="829" w:author="Teruhiko Suzuki" w:date="2012-09-18T19:06:00Z">
              <w:r w:rsidRPr="00791CE9">
                <w:rPr>
                  <w:rFonts w:asciiTheme="majorBidi" w:hAnsiTheme="majorBidi" w:cstheme="majorBidi"/>
                  <w:szCs w:val="18"/>
                </w:rPr>
                <w:t>Dep</w:t>
              </w:r>
            </w:ins>
            <w:ins w:id="830" w:author="Teruhiko Suzuki" w:date="2012-09-18T19:08:00Z">
              <w:r>
                <w:rPr>
                  <w:rFonts w:asciiTheme="majorBidi" w:hAnsiTheme="majorBidi" w:cstheme="majorBidi" w:hint="eastAsia"/>
                  <w:szCs w:val="18"/>
                  <w:lang w:eastAsia="ja-JP"/>
                </w:rPr>
                <w:t xml:space="preserve">th </w:t>
              </w:r>
            </w:ins>
            <w:ins w:id="831" w:author="Teruhiko Suzuki" w:date="2012-09-18T19:09:00Z">
              <w:r>
                <w:rPr>
                  <w:rFonts w:asciiTheme="majorBidi" w:hAnsiTheme="majorBidi" w:cstheme="majorBidi" w:hint="eastAsia"/>
                  <w:szCs w:val="18"/>
                  <w:lang w:eastAsia="ja-JP"/>
                </w:rPr>
                <w:t>R</w:t>
              </w:r>
            </w:ins>
            <w:ins w:id="832" w:author="Teruhiko Suzuki" w:date="2012-09-18T19:08:00Z">
              <w:r>
                <w:rPr>
                  <w:rFonts w:asciiTheme="majorBidi" w:hAnsiTheme="majorBidi" w:cstheme="majorBidi" w:hint="eastAsia"/>
                  <w:szCs w:val="18"/>
                  <w:lang w:eastAsia="ja-JP"/>
                </w:rPr>
                <w:t>esolution</w:t>
              </w:r>
            </w:ins>
          </w:p>
        </w:tc>
        <w:tc>
          <w:tcPr>
            <w:tcW w:w="1504" w:type="dxa"/>
          </w:tcPr>
          <w:p w:rsidR="003445D9" w:rsidRPr="001152BA" w:rsidRDefault="003445D9" w:rsidP="001C6736">
            <w:pPr>
              <w:pStyle w:val="Tabletext"/>
              <w:keepNext/>
              <w:rPr>
                <w:ins w:id="833"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34"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35"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36" w:author="Teruhiko Suzuki" w:date="2012-09-18T19:06:00Z"/>
                <w:rFonts w:asciiTheme="majorBidi" w:hAnsiTheme="majorBidi" w:cstheme="majorBidi"/>
                <w:szCs w:val="18"/>
              </w:rPr>
            </w:pPr>
            <w:ins w:id="837"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838"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839"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840" w:author="Teruhiko Suzuki" w:date="2012-09-18T19:06:00Z"/>
                <w:rFonts w:asciiTheme="majorBidi" w:hAnsiTheme="majorBidi" w:cstheme="majorBidi"/>
                <w:szCs w:val="18"/>
              </w:rPr>
            </w:pPr>
          </w:p>
        </w:tc>
      </w:tr>
      <w:tr w:rsidR="003445D9" w:rsidRPr="001152BA" w:rsidTr="001C6736">
        <w:trPr>
          <w:cantSplit/>
          <w:trHeight w:val="20"/>
          <w:jc w:val="center"/>
          <w:ins w:id="841" w:author="Teruhiko Suzuki" w:date="2012-09-18T19:06:00Z"/>
        </w:trPr>
        <w:tc>
          <w:tcPr>
            <w:tcW w:w="1553" w:type="dxa"/>
            <w:vMerge w:val="restart"/>
            <w:tcBorders>
              <w:top w:val="nil"/>
            </w:tcBorders>
          </w:tcPr>
          <w:p w:rsidR="003445D9" w:rsidRPr="001152BA" w:rsidRDefault="003445D9" w:rsidP="001C6736">
            <w:pPr>
              <w:pStyle w:val="Tabletext"/>
              <w:keepNext/>
              <w:rPr>
                <w:ins w:id="842"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843"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44"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45"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46" w:author="Teruhiko Suzuki" w:date="2012-09-18T19:06:00Z"/>
                <w:rFonts w:asciiTheme="majorBidi" w:hAnsiTheme="majorBidi" w:cstheme="majorBidi"/>
                <w:szCs w:val="18"/>
              </w:rPr>
            </w:pPr>
            <w:ins w:id="847"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848"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849"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850" w:author="Teruhiko Suzuki" w:date="2012-09-18T19:06:00Z"/>
                <w:rFonts w:asciiTheme="majorBidi" w:hAnsiTheme="majorBidi" w:cstheme="majorBidi"/>
                <w:szCs w:val="18"/>
              </w:rPr>
            </w:pPr>
          </w:p>
        </w:tc>
      </w:tr>
      <w:tr w:rsidR="003445D9" w:rsidRPr="001152BA" w:rsidTr="001C6736">
        <w:trPr>
          <w:cantSplit/>
          <w:trHeight w:val="20"/>
          <w:jc w:val="center"/>
          <w:ins w:id="851" w:author="Teruhiko Suzuki" w:date="2012-09-18T19:06:00Z"/>
        </w:trPr>
        <w:tc>
          <w:tcPr>
            <w:tcW w:w="1553" w:type="dxa"/>
            <w:vMerge/>
          </w:tcPr>
          <w:p w:rsidR="003445D9" w:rsidRPr="001152BA" w:rsidRDefault="003445D9" w:rsidP="001C6736">
            <w:pPr>
              <w:pStyle w:val="Tabletext"/>
              <w:keepNext/>
              <w:rPr>
                <w:ins w:id="852"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853"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54"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55"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56" w:author="Teruhiko Suzuki" w:date="2012-09-18T19:06:00Z"/>
                <w:rFonts w:asciiTheme="majorBidi" w:hAnsiTheme="majorBidi" w:cstheme="majorBidi"/>
                <w:szCs w:val="18"/>
              </w:rPr>
            </w:pPr>
            <w:ins w:id="857"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858"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859"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860" w:author="Teruhiko Suzuki" w:date="2012-09-18T19:06:00Z"/>
                <w:rFonts w:asciiTheme="majorBidi" w:hAnsiTheme="majorBidi" w:cstheme="majorBidi"/>
                <w:szCs w:val="18"/>
              </w:rPr>
            </w:pPr>
          </w:p>
        </w:tc>
      </w:tr>
      <w:tr w:rsidR="003445D9" w:rsidRPr="001152BA" w:rsidTr="001C6736">
        <w:trPr>
          <w:cantSplit/>
          <w:trHeight w:val="20"/>
          <w:jc w:val="center"/>
          <w:ins w:id="861" w:author="Teruhiko Suzuki" w:date="2012-09-18T19:06:00Z"/>
        </w:trPr>
        <w:tc>
          <w:tcPr>
            <w:tcW w:w="1553" w:type="dxa"/>
            <w:vMerge/>
          </w:tcPr>
          <w:p w:rsidR="003445D9" w:rsidRPr="001152BA" w:rsidRDefault="003445D9" w:rsidP="001C6736">
            <w:pPr>
              <w:pStyle w:val="Tabletext"/>
              <w:keepNext/>
              <w:rPr>
                <w:ins w:id="862"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863"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64"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65"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66" w:author="Teruhiko Suzuki" w:date="2012-09-18T19:06:00Z"/>
                <w:rFonts w:asciiTheme="majorBidi" w:hAnsiTheme="majorBidi" w:cstheme="majorBidi"/>
                <w:szCs w:val="18"/>
              </w:rPr>
            </w:pPr>
            <w:ins w:id="867"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868"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869"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870" w:author="Teruhiko Suzuki" w:date="2012-09-18T19:06:00Z"/>
                <w:rFonts w:asciiTheme="majorBidi" w:hAnsiTheme="majorBidi" w:cstheme="majorBidi"/>
                <w:szCs w:val="18"/>
              </w:rPr>
            </w:pPr>
          </w:p>
        </w:tc>
      </w:tr>
      <w:tr w:rsidR="003445D9" w:rsidRPr="001152BA" w:rsidTr="001C6736">
        <w:trPr>
          <w:cantSplit/>
          <w:trHeight w:val="20"/>
          <w:jc w:val="center"/>
          <w:ins w:id="871" w:author="Teruhiko Suzuki" w:date="2012-09-18T19:06:00Z"/>
        </w:trPr>
        <w:tc>
          <w:tcPr>
            <w:tcW w:w="1553" w:type="dxa"/>
            <w:vMerge/>
          </w:tcPr>
          <w:p w:rsidR="003445D9" w:rsidRPr="001152BA" w:rsidRDefault="003445D9" w:rsidP="001C6736">
            <w:pPr>
              <w:pStyle w:val="Tabletext"/>
              <w:keepNext/>
              <w:rPr>
                <w:ins w:id="872"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873"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74"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75"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76" w:author="Teruhiko Suzuki" w:date="2012-09-18T19:06:00Z"/>
                <w:rFonts w:asciiTheme="majorBidi" w:hAnsiTheme="majorBidi" w:cstheme="majorBidi"/>
                <w:szCs w:val="18"/>
              </w:rPr>
            </w:pPr>
            <w:ins w:id="877"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878"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879"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880" w:author="Teruhiko Suzuki" w:date="2012-09-18T19:06:00Z"/>
                <w:rFonts w:asciiTheme="majorBidi" w:hAnsiTheme="majorBidi" w:cstheme="majorBidi"/>
                <w:szCs w:val="18"/>
              </w:rPr>
            </w:pPr>
          </w:p>
        </w:tc>
      </w:tr>
      <w:tr w:rsidR="003445D9" w:rsidRPr="001152BA" w:rsidTr="001C6736">
        <w:trPr>
          <w:cantSplit/>
          <w:trHeight w:val="20"/>
          <w:jc w:val="center"/>
          <w:ins w:id="881" w:author="Teruhiko Suzuki" w:date="2012-09-18T19:06:00Z"/>
        </w:trPr>
        <w:tc>
          <w:tcPr>
            <w:tcW w:w="1553" w:type="dxa"/>
            <w:vMerge/>
          </w:tcPr>
          <w:p w:rsidR="003445D9" w:rsidRPr="001152BA" w:rsidRDefault="003445D9" w:rsidP="001C6736">
            <w:pPr>
              <w:pStyle w:val="Tabletext"/>
              <w:keepNext/>
              <w:rPr>
                <w:ins w:id="882"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883"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84"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85"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86" w:author="Teruhiko Suzuki" w:date="2012-09-18T19:06:00Z"/>
                <w:rFonts w:asciiTheme="majorBidi" w:hAnsiTheme="majorBidi" w:cstheme="majorBidi"/>
                <w:szCs w:val="18"/>
              </w:rPr>
            </w:pPr>
            <w:ins w:id="887"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888"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889"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890" w:author="Teruhiko Suzuki" w:date="2012-09-18T19:06:00Z"/>
                <w:rFonts w:asciiTheme="majorBidi" w:hAnsiTheme="majorBidi" w:cstheme="majorBidi"/>
                <w:szCs w:val="18"/>
              </w:rPr>
            </w:pPr>
          </w:p>
        </w:tc>
      </w:tr>
      <w:tr w:rsidR="003445D9" w:rsidRPr="001152BA" w:rsidTr="001C6736">
        <w:trPr>
          <w:cantSplit/>
          <w:trHeight w:val="20"/>
          <w:jc w:val="center"/>
          <w:ins w:id="891" w:author="Teruhiko Suzuki" w:date="2012-09-18T19:06:00Z"/>
        </w:trPr>
        <w:tc>
          <w:tcPr>
            <w:tcW w:w="1553" w:type="dxa"/>
            <w:vMerge w:val="restart"/>
          </w:tcPr>
          <w:p w:rsidR="003445D9" w:rsidRPr="001152BA" w:rsidRDefault="003445D9" w:rsidP="001C6736">
            <w:pPr>
              <w:pStyle w:val="Tabletext"/>
              <w:keepNext/>
              <w:rPr>
                <w:ins w:id="892" w:author="Teruhiko Suzuki" w:date="2012-09-18T19:06:00Z"/>
                <w:rFonts w:asciiTheme="majorBidi" w:hAnsiTheme="majorBidi" w:cstheme="majorBidi"/>
                <w:szCs w:val="18"/>
                <w:lang w:eastAsia="ja-JP"/>
              </w:rPr>
            </w:pPr>
            <w:ins w:id="893" w:author="Teruhiko Suzuki" w:date="2012-09-18T19:06:00Z">
              <w:r w:rsidRPr="00791CE9">
                <w:rPr>
                  <w:rFonts w:asciiTheme="majorBidi" w:hAnsiTheme="majorBidi" w:cstheme="majorBidi"/>
                  <w:szCs w:val="18"/>
                </w:rPr>
                <w:t>Views</w:t>
              </w:r>
            </w:ins>
            <w:ins w:id="894" w:author="Teruhiko Suzuki" w:date="2012-09-18T19:09:00Z">
              <w:r>
                <w:rPr>
                  <w:rFonts w:asciiTheme="majorBidi" w:hAnsiTheme="majorBidi" w:cstheme="majorBidi" w:hint="eastAsia"/>
                  <w:szCs w:val="18"/>
                  <w:lang w:eastAsia="ja-JP"/>
                </w:rPr>
                <w:t xml:space="preserve"> Configuration</w:t>
              </w:r>
            </w:ins>
          </w:p>
        </w:tc>
        <w:tc>
          <w:tcPr>
            <w:tcW w:w="1504" w:type="dxa"/>
          </w:tcPr>
          <w:p w:rsidR="003445D9" w:rsidRPr="001152BA" w:rsidRDefault="003445D9" w:rsidP="001C6736">
            <w:pPr>
              <w:pStyle w:val="Tabletext"/>
              <w:keepNext/>
              <w:rPr>
                <w:ins w:id="895"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896"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897"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898" w:author="Teruhiko Suzuki" w:date="2012-09-18T19:06:00Z"/>
                <w:rFonts w:asciiTheme="majorBidi" w:hAnsiTheme="majorBidi" w:cstheme="majorBidi"/>
                <w:szCs w:val="18"/>
              </w:rPr>
            </w:pPr>
            <w:ins w:id="899"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900"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901"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902" w:author="Teruhiko Suzuki" w:date="2012-09-18T19:06:00Z"/>
                <w:rFonts w:asciiTheme="majorBidi" w:hAnsiTheme="majorBidi" w:cstheme="majorBidi"/>
                <w:szCs w:val="18"/>
              </w:rPr>
            </w:pPr>
          </w:p>
        </w:tc>
      </w:tr>
      <w:tr w:rsidR="003445D9" w:rsidRPr="001152BA" w:rsidTr="001C6736">
        <w:trPr>
          <w:cantSplit/>
          <w:trHeight w:val="20"/>
          <w:jc w:val="center"/>
          <w:ins w:id="903" w:author="Teruhiko Suzuki" w:date="2012-09-18T19:06:00Z"/>
        </w:trPr>
        <w:tc>
          <w:tcPr>
            <w:tcW w:w="1553" w:type="dxa"/>
            <w:vMerge/>
          </w:tcPr>
          <w:p w:rsidR="003445D9" w:rsidRPr="001152BA" w:rsidRDefault="003445D9" w:rsidP="001C6736">
            <w:pPr>
              <w:pStyle w:val="Tabletext"/>
              <w:keepNext/>
              <w:rPr>
                <w:ins w:id="904"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905"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906"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907"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908" w:author="Teruhiko Suzuki" w:date="2012-09-18T19:06:00Z"/>
                <w:rFonts w:asciiTheme="majorBidi" w:hAnsiTheme="majorBidi" w:cstheme="majorBidi"/>
                <w:szCs w:val="18"/>
              </w:rPr>
            </w:pPr>
            <w:ins w:id="909"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910"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911"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912" w:author="Teruhiko Suzuki" w:date="2012-09-18T19:06:00Z"/>
                <w:rFonts w:asciiTheme="majorBidi" w:hAnsiTheme="majorBidi" w:cstheme="majorBidi"/>
                <w:szCs w:val="18"/>
              </w:rPr>
            </w:pPr>
          </w:p>
        </w:tc>
      </w:tr>
      <w:tr w:rsidR="003445D9" w:rsidRPr="001152BA" w:rsidTr="001C6736">
        <w:trPr>
          <w:cantSplit/>
          <w:trHeight w:val="20"/>
          <w:jc w:val="center"/>
          <w:ins w:id="913" w:author="Teruhiko Suzuki" w:date="2012-09-18T19:06:00Z"/>
        </w:trPr>
        <w:tc>
          <w:tcPr>
            <w:tcW w:w="1553" w:type="dxa"/>
            <w:vMerge/>
          </w:tcPr>
          <w:p w:rsidR="003445D9" w:rsidRPr="001152BA" w:rsidRDefault="003445D9" w:rsidP="001C6736">
            <w:pPr>
              <w:pStyle w:val="Tabletext"/>
              <w:keepNext/>
              <w:rPr>
                <w:ins w:id="914"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915"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916"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917"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918" w:author="Teruhiko Suzuki" w:date="2012-09-18T19:06:00Z"/>
                <w:rFonts w:asciiTheme="majorBidi" w:hAnsiTheme="majorBidi" w:cstheme="majorBidi"/>
                <w:szCs w:val="18"/>
              </w:rPr>
            </w:pPr>
            <w:ins w:id="919"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920"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921"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922" w:author="Teruhiko Suzuki" w:date="2012-09-18T19:06:00Z"/>
                <w:rFonts w:asciiTheme="majorBidi" w:hAnsiTheme="majorBidi" w:cstheme="majorBidi"/>
                <w:szCs w:val="18"/>
              </w:rPr>
            </w:pPr>
          </w:p>
        </w:tc>
      </w:tr>
      <w:tr w:rsidR="003445D9" w:rsidRPr="001152BA" w:rsidTr="001C6736">
        <w:trPr>
          <w:cantSplit/>
          <w:trHeight w:val="20"/>
          <w:jc w:val="center"/>
          <w:ins w:id="923" w:author="Teruhiko Suzuki" w:date="2012-09-18T19:06:00Z"/>
        </w:trPr>
        <w:tc>
          <w:tcPr>
            <w:tcW w:w="1553" w:type="dxa"/>
            <w:vMerge/>
          </w:tcPr>
          <w:p w:rsidR="003445D9" w:rsidRPr="001152BA" w:rsidRDefault="003445D9" w:rsidP="001C6736">
            <w:pPr>
              <w:pStyle w:val="Tabletext"/>
              <w:keepNext/>
              <w:rPr>
                <w:ins w:id="924"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keepNext/>
              <w:rPr>
                <w:ins w:id="925"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926"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927"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928" w:author="Teruhiko Suzuki" w:date="2012-09-18T19:06:00Z"/>
                <w:rFonts w:asciiTheme="majorBidi" w:hAnsiTheme="majorBidi" w:cstheme="majorBidi"/>
                <w:szCs w:val="18"/>
              </w:rPr>
            </w:pPr>
            <w:ins w:id="929"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930"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931"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932" w:author="Teruhiko Suzuki" w:date="2012-09-18T19:06:00Z"/>
                <w:rFonts w:asciiTheme="majorBidi" w:hAnsiTheme="majorBidi" w:cstheme="majorBidi"/>
                <w:szCs w:val="18"/>
              </w:rPr>
            </w:pPr>
          </w:p>
        </w:tc>
      </w:tr>
      <w:tr w:rsidR="003445D9" w:rsidRPr="001152BA" w:rsidTr="001C6736">
        <w:trPr>
          <w:cantSplit/>
          <w:trHeight w:val="20"/>
          <w:jc w:val="center"/>
          <w:ins w:id="933" w:author="Teruhiko Suzuki" w:date="2012-09-18T19:06:00Z"/>
        </w:trPr>
        <w:tc>
          <w:tcPr>
            <w:tcW w:w="1553" w:type="dxa"/>
            <w:vMerge w:val="restart"/>
          </w:tcPr>
          <w:p w:rsidR="003445D9" w:rsidRPr="001152BA" w:rsidRDefault="003445D9" w:rsidP="001C6736">
            <w:pPr>
              <w:pStyle w:val="Tabletext"/>
              <w:keepNext/>
              <w:rPr>
                <w:ins w:id="934" w:author="Teruhiko Suzuki" w:date="2012-09-18T19:06:00Z"/>
                <w:rFonts w:asciiTheme="majorBidi" w:hAnsiTheme="majorBidi" w:cstheme="majorBidi"/>
                <w:szCs w:val="18"/>
                <w:lang w:eastAsia="ja-JP"/>
              </w:rPr>
            </w:pPr>
            <w:ins w:id="935" w:author="Teruhiko Suzuki" w:date="2012-09-18T19:09:00Z">
              <w:r>
                <w:rPr>
                  <w:rFonts w:asciiTheme="majorBidi" w:hAnsiTheme="majorBidi" w:cstheme="majorBidi" w:hint="eastAsia"/>
                  <w:szCs w:val="18"/>
                  <w:lang w:eastAsia="ja-JP"/>
                </w:rPr>
                <w:t>Inter View Prediction</w:t>
              </w:r>
            </w:ins>
          </w:p>
        </w:tc>
        <w:tc>
          <w:tcPr>
            <w:tcW w:w="1504" w:type="dxa"/>
          </w:tcPr>
          <w:p w:rsidR="003445D9" w:rsidRPr="001152BA" w:rsidRDefault="003445D9" w:rsidP="001C6736">
            <w:pPr>
              <w:pStyle w:val="Tabletext"/>
              <w:keepNext/>
              <w:rPr>
                <w:ins w:id="93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keepNext/>
              <w:rPr>
                <w:ins w:id="93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keepNext/>
              <w:rPr>
                <w:ins w:id="938"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keepNext/>
              <w:jc w:val="center"/>
              <w:rPr>
                <w:ins w:id="939" w:author="Teruhiko Suzuki" w:date="2012-09-18T19:06:00Z"/>
                <w:rFonts w:asciiTheme="majorBidi" w:hAnsiTheme="majorBidi" w:cstheme="majorBidi"/>
                <w:szCs w:val="18"/>
              </w:rPr>
            </w:pPr>
            <w:ins w:id="940"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keepNext/>
              <w:jc w:val="center"/>
              <w:rPr>
                <w:ins w:id="94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keepNext/>
              <w:jc w:val="center"/>
              <w:rPr>
                <w:ins w:id="94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keepNext/>
              <w:jc w:val="center"/>
              <w:rPr>
                <w:ins w:id="943" w:author="Teruhiko Suzuki" w:date="2012-09-18T19:06:00Z"/>
                <w:rFonts w:asciiTheme="majorBidi" w:hAnsiTheme="majorBidi" w:cstheme="majorBidi"/>
                <w:szCs w:val="18"/>
              </w:rPr>
            </w:pPr>
          </w:p>
        </w:tc>
      </w:tr>
      <w:tr w:rsidR="003445D9" w:rsidRPr="001152BA" w:rsidTr="001C6736">
        <w:trPr>
          <w:cantSplit/>
          <w:trHeight w:val="20"/>
          <w:jc w:val="center"/>
          <w:ins w:id="944" w:author="Teruhiko Suzuki" w:date="2012-09-18T19:06:00Z"/>
        </w:trPr>
        <w:tc>
          <w:tcPr>
            <w:tcW w:w="1553" w:type="dxa"/>
            <w:vMerge/>
          </w:tcPr>
          <w:p w:rsidR="003445D9" w:rsidRPr="001152BA" w:rsidRDefault="003445D9" w:rsidP="001C6736">
            <w:pPr>
              <w:pStyle w:val="Tabletext"/>
              <w:rPr>
                <w:ins w:id="945"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94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94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948"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949" w:author="Teruhiko Suzuki" w:date="2012-09-18T19:06:00Z"/>
                <w:rFonts w:asciiTheme="majorBidi" w:hAnsiTheme="majorBidi" w:cstheme="majorBidi"/>
                <w:szCs w:val="18"/>
              </w:rPr>
            </w:pPr>
            <w:ins w:id="950"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95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95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953" w:author="Teruhiko Suzuki" w:date="2012-09-18T19:06:00Z"/>
                <w:rFonts w:asciiTheme="majorBidi" w:hAnsiTheme="majorBidi" w:cstheme="majorBidi"/>
                <w:szCs w:val="18"/>
              </w:rPr>
            </w:pPr>
          </w:p>
        </w:tc>
      </w:tr>
      <w:tr w:rsidR="003445D9" w:rsidRPr="001152BA" w:rsidTr="001C6736">
        <w:trPr>
          <w:cantSplit/>
          <w:trHeight w:val="20"/>
          <w:jc w:val="center"/>
          <w:ins w:id="954" w:author="Teruhiko Suzuki" w:date="2012-09-18T19:06:00Z"/>
        </w:trPr>
        <w:tc>
          <w:tcPr>
            <w:tcW w:w="1553" w:type="dxa"/>
            <w:vMerge/>
          </w:tcPr>
          <w:p w:rsidR="003445D9" w:rsidRPr="001152BA" w:rsidRDefault="003445D9" w:rsidP="001C6736">
            <w:pPr>
              <w:pStyle w:val="Tabletext"/>
              <w:rPr>
                <w:ins w:id="955"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95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95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958"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959" w:author="Teruhiko Suzuki" w:date="2012-09-18T19:06:00Z"/>
                <w:rFonts w:asciiTheme="majorBidi" w:hAnsiTheme="majorBidi" w:cstheme="majorBidi"/>
                <w:szCs w:val="18"/>
              </w:rPr>
            </w:pPr>
            <w:ins w:id="960"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96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96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963" w:author="Teruhiko Suzuki" w:date="2012-09-18T19:06:00Z"/>
                <w:rFonts w:asciiTheme="majorBidi" w:hAnsiTheme="majorBidi" w:cstheme="majorBidi"/>
                <w:szCs w:val="18"/>
              </w:rPr>
            </w:pPr>
          </w:p>
        </w:tc>
      </w:tr>
      <w:tr w:rsidR="003445D9" w:rsidRPr="001152BA" w:rsidTr="001C6736">
        <w:trPr>
          <w:cantSplit/>
          <w:trHeight w:val="20"/>
          <w:jc w:val="center"/>
          <w:ins w:id="964" w:author="Teruhiko Suzuki" w:date="2012-09-18T19:06:00Z"/>
        </w:trPr>
        <w:tc>
          <w:tcPr>
            <w:tcW w:w="1553" w:type="dxa"/>
            <w:vMerge/>
          </w:tcPr>
          <w:p w:rsidR="003445D9" w:rsidRPr="001152BA" w:rsidRDefault="003445D9" w:rsidP="001C6736">
            <w:pPr>
              <w:pStyle w:val="Tabletext"/>
              <w:rPr>
                <w:ins w:id="965"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96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96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968"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969" w:author="Teruhiko Suzuki" w:date="2012-09-18T19:06:00Z"/>
                <w:rFonts w:asciiTheme="majorBidi" w:hAnsiTheme="majorBidi" w:cstheme="majorBidi"/>
                <w:szCs w:val="18"/>
              </w:rPr>
            </w:pPr>
            <w:ins w:id="970"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97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97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973" w:author="Teruhiko Suzuki" w:date="2012-09-18T19:06:00Z"/>
                <w:rFonts w:asciiTheme="majorBidi" w:hAnsiTheme="majorBidi" w:cstheme="majorBidi"/>
                <w:szCs w:val="18"/>
              </w:rPr>
            </w:pPr>
          </w:p>
        </w:tc>
      </w:tr>
      <w:tr w:rsidR="003445D9" w:rsidRPr="001152BA" w:rsidTr="001C6736">
        <w:trPr>
          <w:cantSplit/>
          <w:trHeight w:val="20"/>
          <w:jc w:val="center"/>
          <w:ins w:id="974" w:author="Teruhiko Suzuki" w:date="2012-09-18T19:06:00Z"/>
        </w:trPr>
        <w:tc>
          <w:tcPr>
            <w:tcW w:w="1553" w:type="dxa"/>
            <w:vMerge/>
          </w:tcPr>
          <w:p w:rsidR="003445D9" w:rsidRPr="001152BA" w:rsidRDefault="003445D9" w:rsidP="001C6736">
            <w:pPr>
              <w:pStyle w:val="Tabletext"/>
              <w:rPr>
                <w:ins w:id="975"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97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97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978"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979" w:author="Teruhiko Suzuki" w:date="2012-09-18T19:06:00Z"/>
                <w:rFonts w:asciiTheme="majorBidi" w:hAnsiTheme="majorBidi" w:cstheme="majorBidi"/>
                <w:szCs w:val="18"/>
              </w:rPr>
            </w:pPr>
            <w:ins w:id="980"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98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98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983" w:author="Teruhiko Suzuki" w:date="2012-09-18T19:06:00Z"/>
                <w:rFonts w:asciiTheme="majorBidi" w:hAnsiTheme="majorBidi" w:cstheme="majorBidi"/>
                <w:szCs w:val="18"/>
              </w:rPr>
            </w:pPr>
          </w:p>
        </w:tc>
      </w:tr>
      <w:tr w:rsidR="003445D9" w:rsidRPr="001152BA" w:rsidTr="001C6736">
        <w:trPr>
          <w:cantSplit/>
          <w:trHeight w:val="20"/>
          <w:jc w:val="center"/>
          <w:ins w:id="984" w:author="Teruhiko Suzuki" w:date="2012-09-18T19:06:00Z"/>
        </w:trPr>
        <w:tc>
          <w:tcPr>
            <w:tcW w:w="1553" w:type="dxa"/>
            <w:vMerge/>
          </w:tcPr>
          <w:p w:rsidR="003445D9" w:rsidRPr="001152BA" w:rsidRDefault="003445D9" w:rsidP="001C6736">
            <w:pPr>
              <w:pStyle w:val="Tabletext"/>
              <w:rPr>
                <w:ins w:id="985"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98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98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988"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989" w:author="Teruhiko Suzuki" w:date="2012-09-18T19:06:00Z"/>
                <w:rFonts w:asciiTheme="majorBidi" w:hAnsiTheme="majorBidi" w:cstheme="majorBidi"/>
                <w:szCs w:val="18"/>
              </w:rPr>
            </w:pPr>
            <w:ins w:id="990"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99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99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993" w:author="Teruhiko Suzuki" w:date="2012-09-18T19:06:00Z"/>
                <w:rFonts w:asciiTheme="majorBidi" w:hAnsiTheme="majorBidi" w:cstheme="majorBidi"/>
                <w:szCs w:val="18"/>
              </w:rPr>
            </w:pPr>
          </w:p>
        </w:tc>
      </w:tr>
      <w:tr w:rsidR="003445D9" w:rsidRPr="001152BA" w:rsidTr="001C6736">
        <w:trPr>
          <w:cantSplit/>
          <w:trHeight w:val="20"/>
          <w:jc w:val="center"/>
          <w:ins w:id="994" w:author="Teruhiko Suzuki" w:date="2012-09-18T19:06:00Z"/>
        </w:trPr>
        <w:tc>
          <w:tcPr>
            <w:tcW w:w="1553" w:type="dxa"/>
            <w:vMerge w:val="restart"/>
          </w:tcPr>
          <w:p w:rsidR="003445D9" w:rsidRPr="001152BA" w:rsidRDefault="00B94303" w:rsidP="001C6736">
            <w:pPr>
              <w:pStyle w:val="Tabletext"/>
              <w:rPr>
                <w:ins w:id="995" w:author="Teruhiko Suzuki" w:date="2012-09-18T19:06:00Z"/>
                <w:rFonts w:asciiTheme="majorBidi" w:hAnsiTheme="majorBidi" w:cstheme="majorBidi"/>
                <w:szCs w:val="18"/>
                <w:lang w:eastAsia="ja-JP"/>
              </w:rPr>
            </w:pPr>
            <w:ins w:id="996" w:author="Teruhiko Suzuki" w:date="2012-10-08T15:23:00Z">
              <w:r>
                <w:rPr>
                  <w:rFonts w:asciiTheme="majorBidi" w:hAnsiTheme="majorBidi" w:cstheme="majorBidi" w:hint="eastAsia"/>
                  <w:szCs w:val="18"/>
                  <w:lang w:eastAsia="ja-JP"/>
                </w:rPr>
                <w:t>Inter Prediction</w:t>
              </w:r>
            </w:ins>
          </w:p>
        </w:tc>
        <w:tc>
          <w:tcPr>
            <w:tcW w:w="1504" w:type="dxa"/>
          </w:tcPr>
          <w:p w:rsidR="003445D9" w:rsidRPr="001152BA" w:rsidRDefault="003445D9" w:rsidP="001C6736">
            <w:pPr>
              <w:pStyle w:val="Tabletext"/>
              <w:rPr>
                <w:ins w:id="997"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998"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999"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1000" w:author="Teruhiko Suzuki" w:date="2012-09-18T19:06:00Z"/>
                <w:rFonts w:asciiTheme="majorBidi" w:hAnsiTheme="majorBidi" w:cstheme="majorBidi"/>
                <w:szCs w:val="18"/>
              </w:rPr>
            </w:pPr>
            <w:ins w:id="1001"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1002"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1003"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1004" w:author="Teruhiko Suzuki" w:date="2012-09-18T19:06:00Z"/>
                <w:rFonts w:asciiTheme="majorBidi" w:hAnsiTheme="majorBidi" w:cstheme="majorBidi"/>
                <w:szCs w:val="18"/>
              </w:rPr>
            </w:pPr>
          </w:p>
        </w:tc>
      </w:tr>
      <w:tr w:rsidR="003445D9" w:rsidRPr="001152BA" w:rsidTr="001C6736">
        <w:trPr>
          <w:cantSplit/>
          <w:trHeight w:val="20"/>
          <w:jc w:val="center"/>
          <w:ins w:id="1005" w:author="Teruhiko Suzuki" w:date="2012-09-18T19:06:00Z"/>
        </w:trPr>
        <w:tc>
          <w:tcPr>
            <w:tcW w:w="1553" w:type="dxa"/>
            <w:vMerge/>
          </w:tcPr>
          <w:p w:rsidR="003445D9" w:rsidRPr="001152BA" w:rsidRDefault="003445D9" w:rsidP="001C6736">
            <w:pPr>
              <w:pStyle w:val="Tabletext"/>
              <w:rPr>
                <w:ins w:id="1006"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1007"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1008"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1009"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1010" w:author="Teruhiko Suzuki" w:date="2012-09-18T19:06:00Z"/>
                <w:rFonts w:asciiTheme="majorBidi" w:hAnsiTheme="majorBidi" w:cstheme="majorBidi"/>
                <w:szCs w:val="18"/>
              </w:rPr>
            </w:pPr>
            <w:ins w:id="1011" w:author="Teruhiko Suzuki" w:date="2012-09-18T19:06:00Z">
              <w:r w:rsidRPr="00791CE9">
                <w:rPr>
                  <w:rFonts w:asciiTheme="majorBidi" w:hAnsiTheme="majorBidi" w:cstheme="majorBidi"/>
                  <w:szCs w:val="18"/>
                </w:rPr>
                <w:t>X</w:t>
              </w:r>
            </w:ins>
          </w:p>
        </w:tc>
        <w:tc>
          <w:tcPr>
            <w:tcW w:w="575" w:type="dxa"/>
          </w:tcPr>
          <w:p w:rsidR="003445D9" w:rsidRPr="001152BA" w:rsidRDefault="003445D9" w:rsidP="001C6736">
            <w:pPr>
              <w:pStyle w:val="Tabletext"/>
              <w:jc w:val="center"/>
              <w:rPr>
                <w:ins w:id="1012"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1013"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1014" w:author="Teruhiko Suzuki" w:date="2012-09-18T19:06:00Z"/>
                <w:rFonts w:asciiTheme="majorBidi" w:hAnsiTheme="majorBidi" w:cstheme="majorBidi"/>
                <w:szCs w:val="18"/>
              </w:rPr>
            </w:pPr>
          </w:p>
        </w:tc>
      </w:tr>
      <w:tr w:rsidR="003445D9" w:rsidRPr="001152BA" w:rsidTr="001C6736">
        <w:trPr>
          <w:cantSplit/>
          <w:trHeight w:val="20"/>
          <w:jc w:val="center"/>
          <w:ins w:id="1015" w:author="Teruhiko Suzuki" w:date="2012-09-18T19:06:00Z"/>
        </w:trPr>
        <w:tc>
          <w:tcPr>
            <w:tcW w:w="1553" w:type="dxa"/>
            <w:vMerge w:val="restart"/>
          </w:tcPr>
          <w:p w:rsidR="003445D9" w:rsidRPr="001152BA" w:rsidRDefault="003445D9" w:rsidP="001C6736">
            <w:pPr>
              <w:pStyle w:val="Tabletext"/>
              <w:rPr>
                <w:ins w:id="1016" w:author="Teruhiko Suzuki" w:date="2012-09-18T19:06:00Z"/>
                <w:rFonts w:asciiTheme="majorBidi" w:hAnsiTheme="majorBidi" w:cstheme="majorBidi"/>
                <w:szCs w:val="18"/>
              </w:rPr>
            </w:pPr>
            <w:ins w:id="1017" w:author="Teruhiko Suzuki" w:date="2012-09-18T19:06:00Z">
              <w:r w:rsidRPr="00791CE9">
                <w:rPr>
                  <w:rFonts w:asciiTheme="majorBidi" w:hAnsiTheme="majorBidi" w:cstheme="majorBidi"/>
                  <w:szCs w:val="18"/>
                </w:rPr>
                <w:t>Interlaced Coding Tools</w:t>
              </w:r>
            </w:ins>
          </w:p>
        </w:tc>
        <w:tc>
          <w:tcPr>
            <w:tcW w:w="1504" w:type="dxa"/>
          </w:tcPr>
          <w:p w:rsidR="003445D9" w:rsidRPr="001152BA" w:rsidRDefault="003445D9" w:rsidP="001C6736">
            <w:pPr>
              <w:pStyle w:val="Tabletext"/>
              <w:rPr>
                <w:ins w:id="1018"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1019"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1020"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1021"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1022"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1023"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1024" w:author="Teruhiko Suzuki" w:date="2012-09-18T19:06:00Z"/>
                <w:rFonts w:asciiTheme="majorBidi" w:hAnsiTheme="majorBidi" w:cstheme="majorBidi"/>
                <w:szCs w:val="18"/>
              </w:rPr>
            </w:pPr>
          </w:p>
        </w:tc>
      </w:tr>
      <w:tr w:rsidR="003445D9" w:rsidRPr="001152BA" w:rsidTr="001C6736">
        <w:trPr>
          <w:cantSplit/>
          <w:trHeight w:val="20"/>
          <w:jc w:val="center"/>
          <w:ins w:id="1025" w:author="Teruhiko Suzuki" w:date="2012-09-18T19:06:00Z"/>
        </w:trPr>
        <w:tc>
          <w:tcPr>
            <w:tcW w:w="1553" w:type="dxa"/>
            <w:vMerge/>
          </w:tcPr>
          <w:p w:rsidR="003445D9" w:rsidRPr="001152BA" w:rsidRDefault="003445D9" w:rsidP="001C6736">
            <w:pPr>
              <w:pStyle w:val="Tabletext"/>
              <w:rPr>
                <w:ins w:id="1026"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1027"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1028"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1029"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1030" w:author="Teruhiko Suzuki" w:date="2012-09-18T19:06:00Z"/>
                <w:rFonts w:asciiTheme="majorBidi" w:hAnsiTheme="majorBidi" w:cstheme="majorBidi"/>
                <w:szCs w:val="18"/>
              </w:rPr>
            </w:pPr>
          </w:p>
        </w:tc>
        <w:tc>
          <w:tcPr>
            <w:tcW w:w="575" w:type="dxa"/>
          </w:tcPr>
          <w:p w:rsidR="003445D9" w:rsidRPr="001152BA" w:rsidRDefault="003445D9" w:rsidP="001C6736">
            <w:pPr>
              <w:pStyle w:val="Tabletext"/>
              <w:jc w:val="center"/>
              <w:rPr>
                <w:ins w:id="1031"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1032"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1033" w:author="Teruhiko Suzuki" w:date="2012-09-18T19:06:00Z"/>
                <w:rFonts w:asciiTheme="majorBidi" w:hAnsiTheme="majorBidi" w:cstheme="majorBidi"/>
                <w:szCs w:val="18"/>
              </w:rPr>
            </w:pPr>
          </w:p>
        </w:tc>
      </w:tr>
      <w:tr w:rsidR="003445D9" w:rsidRPr="001152BA" w:rsidTr="001C6736">
        <w:trPr>
          <w:cantSplit/>
          <w:trHeight w:val="20"/>
          <w:jc w:val="center"/>
          <w:ins w:id="1034" w:author="Teruhiko Suzuki" w:date="2012-09-18T19:06:00Z"/>
        </w:trPr>
        <w:tc>
          <w:tcPr>
            <w:tcW w:w="1553" w:type="dxa"/>
            <w:vMerge w:val="restart"/>
          </w:tcPr>
          <w:p w:rsidR="003445D9" w:rsidRPr="001152BA" w:rsidRDefault="003445D9" w:rsidP="001C6736">
            <w:pPr>
              <w:pStyle w:val="Tabletext"/>
              <w:rPr>
                <w:ins w:id="1035"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1036" w:author="Teruhiko Suzuki" w:date="2012-09-18T19:06:00Z"/>
                <w:rFonts w:asciiTheme="majorBidi" w:hAnsiTheme="majorBidi" w:cstheme="majorBidi"/>
                <w:szCs w:val="18"/>
              </w:rPr>
            </w:pPr>
          </w:p>
        </w:tc>
        <w:tc>
          <w:tcPr>
            <w:tcW w:w="1397" w:type="dxa"/>
          </w:tcPr>
          <w:p w:rsidR="003445D9" w:rsidRPr="001152BA" w:rsidRDefault="003445D9" w:rsidP="001C6736">
            <w:pPr>
              <w:pStyle w:val="Tabletext"/>
              <w:rPr>
                <w:ins w:id="1037"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1038" w:author="Teruhiko Suzuki" w:date="2012-09-18T19:06:00Z"/>
                <w:rFonts w:asciiTheme="majorBidi" w:hAnsiTheme="majorBidi" w:cstheme="majorBidi"/>
                <w:szCs w:val="18"/>
              </w:rPr>
            </w:pPr>
          </w:p>
        </w:tc>
        <w:tc>
          <w:tcPr>
            <w:tcW w:w="575" w:type="dxa"/>
          </w:tcPr>
          <w:p w:rsidR="003445D9" w:rsidRPr="001152BA" w:rsidDel="005F5FEA" w:rsidRDefault="003445D9" w:rsidP="001C6736">
            <w:pPr>
              <w:pStyle w:val="Tabletext"/>
              <w:jc w:val="center"/>
              <w:rPr>
                <w:ins w:id="1039" w:author="Teruhiko Suzuki" w:date="2012-09-18T19:06:00Z"/>
                <w:rFonts w:asciiTheme="majorBidi" w:hAnsiTheme="majorBidi" w:cstheme="majorBidi"/>
                <w:szCs w:val="18"/>
              </w:rPr>
            </w:pPr>
          </w:p>
        </w:tc>
        <w:tc>
          <w:tcPr>
            <w:tcW w:w="575" w:type="dxa"/>
          </w:tcPr>
          <w:p w:rsidR="003445D9" w:rsidRPr="001152BA" w:rsidDel="005F5FEA" w:rsidRDefault="003445D9" w:rsidP="001C6736">
            <w:pPr>
              <w:pStyle w:val="Tabletext"/>
              <w:jc w:val="center"/>
              <w:rPr>
                <w:ins w:id="1040" w:author="Teruhiko Suzuki" w:date="2012-09-18T19:06:00Z"/>
                <w:rFonts w:asciiTheme="majorBidi" w:hAnsiTheme="majorBidi" w:cstheme="majorBidi"/>
                <w:szCs w:val="18"/>
              </w:rPr>
            </w:pPr>
          </w:p>
        </w:tc>
        <w:tc>
          <w:tcPr>
            <w:tcW w:w="1151" w:type="dxa"/>
          </w:tcPr>
          <w:p w:rsidR="003445D9" w:rsidRPr="001152BA" w:rsidRDefault="003445D9" w:rsidP="001C6736">
            <w:pPr>
              <w:pStyle w:val="Tabletext"/>
              <w:jc w:val="center"/>
              <w:rPr>
                <w:ins w:id="1041"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1042" w:author="Teruhiko Suzuki" w:date="2012-09-18T19:06:00Z"/>
                <w:rFonts w:asciiTheme="majorBidi" w:hAnsiTheme="majorBidi" w:cstheme="majorBidi"/>
                <w:szCs w:val="18"/>
              </w:rPr>
            </w:pPr>
          </w:p>
        </w:tc>
      </w:tr>
      <w:tr w:rsidR="003445D9" w:rsidRPr="001152BA" w:rsidTr="001C6736">
        <w:trPr>
          <w:cantSplit/>
          <w:trHeight w:val="20"/>
          <w:jc w:val="center"/>
          <w:ins w:id="1043" w:author="Teruhiko Suzuki" w:date="2012-09-18T19:06:00Z"/>
        </w:trPr>
        <w:tc>
          <w:tcPr>
            <w:tcW w:w="1553" w:type="dxa"/>
            <w:vMerge/>
          </w:tcPr>
          <w:p w:rsidR="003445D9" w:rsidRPr="001152BA" w:rsidRDefault="003445D9" w:rsidP="001C6736">
            <w:pPr>
              <w:pStyle w:val="Tabletext"/>
              <w:rPr>
                <w:ins w:id="1044" w:author="Teruhiko Suzuki" w:date="2012-09-18T19:06:00Z"/>
                <w:rFonts w:asciiTheme="majorBidi" w:hAnsiTheme="majorBidi" w:cstheme="majorBidi"/>
                <w:szCs w:val="18"/>
              </w:rPr>
            </w:pPr>
          </w:p>
        </w:tc>
        <w:tc>
          <w:tcPr>
            <w:tcW w:w="1504" w:type="dxa"/>
          </w:tcPr>
          <w:p w:rsidR="003445D9" w:rsidRPr="001152BA" w:rsidRDefault="003445D9" w:rsidP="001C6736">
            <w:pPr>
              <w:pStyle w:val="Tabletext"/>
              <w:rPr>
                <w:ins w:id="1045" w:author="Teruhiko Suzuki" w:date="2012-09-18T19:06:00Z"/>
                <w:rFonts w:asciiTheme="majorBidi" w:hAnsiTheme="majorBidi" w:cstheme="majorBidi"/>
                <w:szCs w:val="18"/>
                <w:lang w:eastAsia="ja-JP"/>
              </w:rPr>
            </w:pPr>
          </w:p>
        </w:tc>
        <w:tc>
          <w:tcPr>
            <w:tcW w:w="1397" w:type="dxa"/>
          </w:tcPr>
          <w:p w:rsidR="003445D9" w:rsidRPr="001152BA" w:rsidRDefault="003445D9" w:rsidP="001C6736">
            <w:pPr>
              <w:pStyle w:val="Tabletext"/>
              <w:rPr>
                <w:ins w:id="1046" w:author="Teruhiko Suzuki" w:date="2012-09-18T19:06:00Z"/>
                <w:rFonts w:asciiTheme="majorBidi" w:hAnsiTheme="majorBidi" w:cstheme="majorBidi"/>
                <w:szCs w:val="18"/>
              </w:rPr>
            </w:pPr>
          </w:p>
        </w:tc>
        <w:tc>
          <w:tcPr>
            <w:tcW w:w="1828" w:type="dxa"/>
          </w:tcPr>
          <w:p w:rsidR="003445D9" w:rsidRPr="001152BA" w:rsidRDefault="003445D9" w:rsidP="001C6736">
            <w:pPr>
              <w:pStyle w:val="Tabletext"/>
              <w:rPr>
                <w:ins w:id="1047" w:author="Teruhiko Suzuki" w:date="2012-09-18T19:06:00Z"/>
                <w:rFonts w:asciiTheme="majorBidi" w:hAnsiTheme="majorBidi" w:cstheme="majorBidi"/>
                <w:szCs w:val="18"/>
                <w:lang w:eastAsia="ja-JP"/>
              </w:rPr>
            </w:pPr>
          </w:p>
        </w:tc>
        <w:tc>
          <w:tcPr>
            <w:tcW w:w="575" w:type="dxa"/>
          </w:tcPr>
          <w:p w:rsidR="003445D9" w:rsidRPr="001152BA" w:rsidDel="005F5FEA" w:rsidRDefault="003445D9" w:rsidP="001C6736">
            <w:pPr>
              <w:pStyle w:val="Tabletext"/>
              <w:jc w:val="center"/>
              <w:rPr>
                <w:ins w:id="1048" w:author="Teruhiko Suzuki" w:date="2012-09-18T19:06:00Z"/>
                <w:rFonts w:asciiTheme="majorBidi" w:hAnsiTheme="majorBidi" w:cstheme="majorBidi"/>
                <w:szCs w:val="18"/>
              </w:rPr>
            </w:pPr>
          </w:p>
        </w:tc>
        <w:tc>
          <w:tcPr>
            <w:tcW w:w="575" w:type="dxa"/>
          </w:tcPr>
          <w:p w:rsidR="003445D9" w:rsidRPr="001152BA" w:rsidDel="005F5FEA" w:rsidRDefault="003445D9" w:rsidP="001C6736">
            <w:pPr>
              <w:pStyle w:val="Tabletext"/>
              <w:jc w:val="center"/>
              <w:rPr>
                <w:ins w:id="1049" w:author="Teruhiko Suzuki" w:date="2012-09-18T19:06:00Z"/>
                <w:rFonts w:asciiTheme="majorBidi" w:hAnsiTheme="majorBidi" w:cstheme="majorBidi"/>
                <w:szCs w:val="18"/>
                <w:lang w:eastAsia="ja-JP"/>
              </w:rPr>
            </w:pPr>
          </w:p>
        </w:tc>
        <w:tc>
          <w:tcPr>
            <w:tcW w:w="1151" w:type="dxa"/>
          </w:tcPr>
          <w:p w:rsidR="003445D9" w:rsidRPr="001152BA" w:rsidRDefault="003445D9" w:rsidP="001C6736">
            <w:pPr>
              <w:pStyle w:val="Tabletext"/>
              <w:jc w:val="center"/>
              <w:rPr>
                <w:ins w:id="1050" w:author="Teruhiko Suzuki" w:date="2012-09-18T19:06:00Z"/>
                <w:rFonts w:asciiTheme="majorBidi" w:hAnsiTheme="majorBidi" w:cstheme="majorBidi"/>
                <w:szCs w:val="18"/>
              </w:rPr>
            </w:pPr>
          </w:p>
        </w:tc>
        <w:tc>
          <w:tcPr>
            <w:tcW w:w="1056" w:type="dxa"/>
          </w:tcPr>
          <w:p w:rsidR="003445D9" w:rsidRPr="001152BA" w:rsidRDefault="003445D9" w:rsidP="001C6736">
            <w:pPr>
              <w:pStyle w:val="Tabletext"/>
              <w:jc w:val="center"/>
              <w:rPr>
                <w:ins w:id="1051" w:author="Teruhiko Suzuki" w:date="2012-09-18T19:06:00Z"/>
                <w:rFonts w:asciiTheme="majorBidi" w:hAnsiTheme="majorBidi" w:cstheme="majorBidi"/>
                <w:szCs w:val="18"/>
              </w:rPr>
            </w:pPr>
          </w:p>
        </w:tc>
      </w:tr>
    </w:tbl>
    <w:p w:rsidR="003445D9" w:rsidRPr="001152BA" w:rsidRDefault="003445D9" w:rsidP="003445D9">
      <w:pPr>
        <w:rPr>
          <w:ins w:id="1052" w:author="Teruhiko Suzuki" w:date="2012-09-18T19:06:00Z"/>
        </w:rPr>
      </w:pPr>
    </w:p>
    <w:p w:rsidR="00762782" w:rsidRPr="00791CE9" w:rsidRDefault="00762782">
      <w:pPr>
        <w:tabs>
          <w:tab w:val="clear" w:pos="794"/>
          <w:tab w:val="clear" w:pos="1191"/>
          <w:tab w:val="clear" w:pos="1588"/>
          <w:tab w:val="clear" w:pos="1985"/>
        </w:tabs>
        <w:overflowPunct/>
        <w:autoSpaceDE/>
        <w:autoSpaceDN/>
        <w:adjustRightInd/>
        <w:spacing w:before="0"/>
        <w:jc w:val="left"/>
        <w:textAlignment w:val="auto"/>
      </w:pPr>
    </w:p>
    <w:p w:rsidR="003445D9" w:rsidRDefault="003445D9">
      <w:pPr>
        <w:tabs>
          <w:tab w:val="clear" w:pos="794"/>
          <w:tab w:val="clear" w:pos="1191"/>
          <w:tab w:val="clear" w:pos="1588"/>
          <w:tab w:val="clear" w:pos="1985"/>
        </w:tabs>
        <w:overflowPunct/>
        <w:autoSpaceDE/>
        <w:autoSpaceDN/>
        <w:adjustRightInd/>
        <w:spacing w:before="0"/>
        <w:jc w:val="left"/>
        <w:textAlignment w:val="auto"/>
        <w:rPr>
          <w:ins w:id="1053" w:author="Teruhiko Suzuki" w:date="2012-09-18T19:06:00Z"/>
        </w:rPr>
      </w:pPr>
      <w:ins w:id="1054" w:author="Teruhiko Suzuki" w:date="2012-09-18T19:06:00Z">
        <w:r>
          <w:br w:type="page"/>
        </w:r>
      </w:ins>
    </w:p>
    <w:p w:rsidR="00762782" w:rsidRPr="00791CE9" w:rsidRDefault="006F34A5">
      <w:pPr>
        <w:tabs>
          <w:tab w:val="clear" w:pos="794"/>
          <w:tab w:val="clear" w:pos="1191"/>
          <w:tab w:val="clear" w:pos="1588"/>
          <w:tab w:val="clear" w:pos="1985"/>
        </w:tabs>
        <w:overflowPunct/>
        <w:autoSpaceDE/>
        <w:autoSpaceDN/>
        <w:adjustRightInd/>
        <w:spacing w:before="0"/>
        <w:jc w:val="left"/>
        <w:textAlignment w:val="auto"/>
      </w:pPr>
      <w:r>
        <w:rPr>
          <w:noProof/>
          <w:lang w:val="en-US" w:eastAsia="ja-JP"/>
        </w:rPr>
        <w:lastRenderedPageBreak/>
        <mc:AlternateContent>
          <mc:Choice Requires="wps">
            <w:drawing>
              <wp:anchor distT="0" distB="0" distL="0" distR="0" simplePos="0" relativeHeight="251658240" behindDoc="1" locked="0" layoutInCell="1" allowOverlap="1">
                <wp:simplePos x="0" y="0"/>
                <wp:positionH relativeFrom="margin">
                  <wp:posOffset>359410</wp:posOffset>
                </wp:positionH>
                <wp:positionV relativeFrom="margin">
                  <wp:posOffset>1925955</wp:posOffset>
                </wp:positionV>
                <wp:extent cx="5400040" cy="5400040"/>
                <wp:effectExtent l="0" t="0" r="10160" b="1016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5400040"/>
                        </a:xfrm>
                        <a:prstGeom prst="rect">
                          <a:avLst/>
                        </a:prstGeom>
                        <a:noFill/>
                        <a:ln w="6350" cap="flat" cmpd="sng">
                          <a:solidFill>
                            <a:srgbClr val="80808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8.3pt;margin-top:151.65pt;width:425.2pt;height:425.2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" filled="f" strokecolor="gray" strokeweight=".5pt">
                <v:stroke dashstyle="1 1"/>
                <w10:wrap anchorx="margin" anchory="margin"/>
              </v:rect>
            </w:pict>
          </mc:Fallback>
        </mc:AlternateContent>
      </w:r>
    </w:p>
    <w:p w:rsidR="003445D9" w:rsidRPr="00791CE9" w:rsidRDefault="003445D9" w:rsidP="00762782">
      <w:pPr>
        <w:rPr>
          <w:lang w:eastAsia="ja-JP"/>
        </w:rPr>
        <w:sectPr w:rsidR="003445D9" w:rsidRPr="00791CE9" w:rsidSect="00762782">
          <w:headerReference w:type="even" r:id="rId10"/>
          <w:headerReference w:type="default" r:id="rId11"/>
          <w:footerReference w:type="even" r:id="rId12"/>
          <w:footerReference w:type="default" r:id="rId13"/>
          <w:type w:val="oddPage"/>
          <w:pgSz w:w="11907" w:h="16834" w:code="9"/>
          <w:pgMar w:top="1134" w:right="1134" w:bottom="1134" w:left="1134" w:header="482" w:footer="482" w:gutter="0"/>
          <w:paperSrc w:first="15" w:other="15"/>
          <w:cols w:space="720"/>
          <w:docGrid w:linePitch="326"/>
        </w:sectPr>
      </w:pPr>
      <w:bookmarkStart w:id="1055" w:name="_GoBack"/>
      <w:bookmarkEnd w:id="1055"/>
    </w:p>
    <w:p w:rsidR="00233582" w:rsidRPr="00791CE9" w:rsidRDefault="00233582" w:rsidP="00AD0505">
      <w:pPr>
        <w:tabs>
          <w:tab w:val="clear" w:pos="794"/>
          <w:tab w:val="clear" w:pos="1191"/>
          <w:tab w:val="clear" w:pos="1588"/>
          <w:tab w:val="clear" w:pos="1985"/>
        </w:tabs>
        <w:overflowPunct/>
        <w:autoSpaceDE/>
        <w:autoSpaceDN/>
        <w:adjustRightInd/>
        <w:spacing w:before="0"/>
        <w:jc w:val="left"/>
        <w:textAlignment w:val="auto"/>
        <w:rPr>
          <w:rFonts w:hint="eastAsia"/>
          <w:lang w:eastAsia="ja-JP"/>
        </w:rPr>
      </w:pPr>
      <w:bookmarkStart w:id="1056" w:name="cov4top"/>
      <w:bookmarkEnd w:id="1056"/>
    </w:p>
    <w:sectPr w:rsidR="00233582" w:rsidRPr="00791CE9" w:rsidSect="00762782">
      <w:headerReference w:type="even" r:id="rId14"/>
      <w:headerReference w:type="default" r:id="rId15"/>
      <w:footerReference w:type="even" r:id="rId16"/>
      <w:footerReference w:type="default" r:id="rId17"/>
      <w:pgSz w:w="11907" w:h="16834" w:code="9"/>
      <w:pgMar w:top="1089" w:right="1089" w:bottom="1089" w:left="1089" w:header="482" w:footer="482"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4E8" w:rsidRDefault="00F944E8">
      <w:r>
        <w:separator/>
      </w:r>
    </w:p>
  </w:endnote>
  <w:endnote w:type="continuationSeparator" w:id="0">
    <w:p w:rsidR="00F944E8" w:rsidRDefault="00F94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ＭＳ 明朝">
    <w:altName w:val="MS Mincho"/>
    <w:panose1 w:val="02020609040205080304"/>
    <w:charset w:val="80"/>
    <w:family w:val="roman"/>
    <w:pitch w:val="fixed"/>
    <w:sig w:usb0="E00002FF" w:usb1="6AC7FDFB" w:usb2="00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modern"/>
    <w:pitch w:val="variable"/>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Pr="00762782" w:rsidRDefault="00B94303" w:rsidP="0076278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Pr="00762782" w:rsidRDefault="00B94303" w:rsidP="0076278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Default="00B94303" w:rsidP="00762782">
    <w:pPr>
      <w:pStyle w:val="FooterQP"/>
      <w:jc w:val="right"/>
      <w:rPr>
        <w:rFonts w:ascii="Arial" w:hAnsi="Arial" w:cs="Arial"/>
        <w:b w:val="0"/>
        <w:sz w:val="22"/>
      </w:rPr>
    </w:pPr>
    <w:r>
      <w:rPr>
        <w:rFonts w:ascii="Arial" w:hAnsi="Arial" w:cs="Arial"/>
        <w:b w:val="0"/>
        <w:sz w:val="22"/>
      </w:rPr>
      <w:t>Printed in Switzerland</w:t>
    </w:r>
  </w:p>
  <w:p w:rsidR="00B94303" w:rsidRPr="00762782" w:rsidRDefault="00B94303" w:rsidP="00762782">
    <w:pPr>
      <w:pStyle w:val="FooterQP"/>
      <w:jc w:val="right"/>
      <w:rPr>
        <w:rFonts w:ascii="Arial" w:hAnsi="Arial" w:cs="Arial"/>
        <w:b w:val="0"/>
        <w:sz w:val="22"/>
      </w:rPr>
    </w:pPr>
    <w:r>
      <w:rPr>
        <w:rFonts w:ascii="Arial" w:hAnsi="Arial" w:cs="Arial"/>
        <w:b w:val="0"/>
        <w:sz w:val="22"/>
      </w:rPr>
      <w:t>Geneva, 2012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Default="00B94303" w:rsidP="00762782">
    <w:pPr>
      <w:pStyle w:val="FooterQP"/>
      <w:jc w:val="right"/>
      <w:rPr>
        <w:rFonts w:ascii="Arial" w:hAnsi="Arial" w:cs="Arial"/>
        <w:b w:val="0"/>
        <w:sz w:val="22"/>
      </w:rPr>
    </w:pPr>
    <w:r>
      <w:rPr>
        <w:rFonts w:ascii="Arial" w:hAnsi="Arial" w:cs="Arial"/>
        <w:b w:val="0"/>
        <w:sz w:val="22"/>
      </w:rPr>
      <w:t>Printed in Switzerland</w:t>
    </w:r>
  </w:p>
  <w:p w:rsidR="00B94303" w:rsidRPr="00762782" w:rsidRDefault="00B94303" w:rsidP="00762782">
    <w:pPr>
      <w:pStyle w:val="FooterQP"/>
      <w:jc w:val="right"/>
      <w:rPr>
        <w:rFonts w:ascii="Arial" w:hAnsi="Arial" w:cs="Arial"/>
        <w:b w:val="0"/>
        <w:sz w:val="22"/>
      </w:rPr>
    </w:pPr>
    <w:r>
      <w:rPr>
        <w:rFonts w:ascii="Arial" w:hAnsi="Arial" w:cs="Arial"/>
        <w:b w:val="0"/>
        <w:sz w:val="22"/>
      </w:rPr>
      <w:t xml:space="preserve">Geneva,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4E8" w:rsidRDefault="00F944E8">
      <w:r>
        <w:t>____________________</w:t>
      </w:r>
    </w:p>
  </w:footnote>
  <w:footnote w:type="continuationSeparator" w:id="0">
    <w:p w:rsidR="00F944E8" w:rsidRDefault="00F944E8">
      <w:r>
        <w:continuationSeparator/>
      </w:r>
    </w:p>
  </w:footnote>
  <w:footnote w:id="1">
    <w:p w:rsidR="00B94303" w:rsidRPr="00385307" w:rsidRDefault="00B94303" w:rsidP="00394239">
      <w:pPr>
        <w:pStyle w:val="a6"/>
        <w:ind w:left="256" w:hanging="256"/>
        <w:rPr>
          <w:lang w:val="en-US"/>
        </w:rPr>
      </w:pPr>
      <w:r>
        <w:rPr>
          <w:rStyle w:val="a5"/>
        </w:rPr>
        <w:footnoteRef/>
      </w:r>
      <w:r>
        <w:t xml:space="preserve"> </w:t>
      </w:r>
      <w:r w:rsidRPr="00385307">
        <w:rPr>
          <w:lang w:val="en-US"/>
        </w:rPr>
        <w:tab/>
        <w:t xml:space="preserve">This Recommendation </w:t>
      </w:r>
      <w:r w:rsidRPr="00791CE9">
        <w:t>|</w:t>
      </w:r>
      <w:r>
        <w:t xml:space="preserve"> International Standard includes an electronic attachment containing the conformance bitstreams identified within the text. The bitstreams can also be downloaded from the ITU-T Test Signal Database.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Default="00B943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Pr="00762782" w:rsidRDefault="00B94303" w:rsidP="0076278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Pr="00762782" w:rsidRDefault="00B94303" w:rsidP="0076278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Pr="00762782" w:rsidRDefault="00B94303" w:rsidP="0076278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03" w:rsidRPr="00762782" w:rsidRDefault="00B94303" w:rsidP="007627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118E2ED7"/>
    <w:multiLevelType w:val="multilevel"/>
    <w:tmpl w:val="45C4E8D4"/>
    <w:lvl w:ilvl="0">
      <w:start w:val="1"/>
      <w:numFmt w:val="upperLetter"/>
      <w:suff w:val="nothing"/>
      <w:lvlText w:val="Annex 1.%1"/>
      <w:lvlJc w:val="left"/>
      <w:pPr>
        <w:ind w:left="0" w:firstLine="0"/>
      </w:pPr>
      <w:rPr>
        <w:b/>
        <w:i w:val="0"/>
      </w:rPr>
    </w:lvl>
    <w:lvl w:ilvl="1">
      <w:start w:val="1"/>
      <w:numFmt w:val="decimal"/>
      <w:lvlText w:val="1.%1.%2"/>
      <w:lvlJc w:val="left"/>
      <w:pPr>
        <w:tabs>
          <w:tab w:val="num" w:pos="720"/>
        </w:tabs>
        <w:ind w:left="0" w:firstLine="0"/>
      </w:pPr>
      <w:rPr>
        <w:b/>
        <w:i w:val="0"/>
      </w:rPr>
    </w:lvl>
    <w:lvl w:ilvl="2">
      <w:start w:val="1"/>
      <w:numFmt w:val="decimal"/>
      <w:lvlText w:val="1.%1.%2.%3"/>
      <w:lvlJc w:val="left"/>
      <w:pPr>
        <w:tabs>
          <w:tab w:val="num" w:pos="1080"/>
        </w:tabs>
        <w:ind w:left="0" w:firstLine="0"/>
      </w:pPr>
      <w:rPr>
        <w:b/>
        <w:i w:val="0"/>
      </w:rPr>
    </w:lvl>
    <w:lvl w:ilvl="3">
      <w:start w:val="1"/>
      <w:numFmt w:val="decimal"/>
      <w:lvlText w:val="1.%1.%2.%3.%4"/>
      <w:lvlJc w:val="left"/>
      <w:pPr>
        <w:tabs>
          <w:tab w:val="num" w:pos="1080"/>
        </w:tabs>
        <w:ind w:left="0" w:firstLine="0"/>
      </w:pPr>
      <w:rPr>
        <w:b/>
        <w:i w:val="0"/>
      </w:rPr>
    </w:lvl>
    <w:lvl w:ilvl="4">
      <w:start w:val="1"/>
      <w:numFmt w:val="decimal"/>
      <w:lvlText w:val="1.%1.%2.%3.%4.%5"/>
      <w:lvlJc w:val="left"/>
      <w:pPr>
        <w:tabs>
          <w:tab w:val="num" w:pos="1440"/>
        </w:tabs>
        <w:ind w:left="0" w:firstLine="0"/>
      </w:pPr>
      <w:rPr>
        <w:b/>
        <w:i w:val="0"/>
      </w:rPr>
    </w:lvl>
    <w:lvl w:ilvl="5">
      <w:start w:val="1"/>
      <w:numFmt w:val="decimal"/>
      <w:lvlText w:val="1.%1.%2.%3.%4.%5.%6"/>
      <w:lvlJc w:val="left"/>
      <w:pPr>
        <w:tabs>
          <w:tab w:val="num" w:pos="1440"/>
        </w:tabs>
        <w:ind w:left="0" w:firstLine="0"/>
      </w:pPr>
      <w:rPr>
        <w:b/>
        <w:i w:val="0"/>
      </w:rPr>
    </w:lvl>
    <w:lvl w:ilvl="6">
      <w:start w:val="1"/>
      <w:numFmt w:val="decimal"/>
      <w:lvlText w:val="1.B.3.%3.4.2.6.%7"/>
      <w:lvlJc w:val="left"/>
      <w:pPr>
        <w:tabs>
          <w:tab w:val="num" w:pos="2160"/>
        </w:tabs>
        <w:ind w:left="0" w:firstLine="0"/>
      </w:pPr>
      <w:rPr>
        <w:b/>
        <w:i w:val="0"/>
      </w:r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nsid w:val="19C976B3"/>
    <w:multiLevelType w:val="hybridMultilevel"/>
    <w:tmpl w:val="2A88F42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33AC7EB8"/>
    <w:multiLevelType w:val="multilevel"/>
    <w:tmpl w:val="0ED46246"/>
    <w:lvl w:ilvl="0">
      <w:start w:val="4"/>
      <w:numFmt w:val="decimal"/>
      <w:lvlText w:val="%1"/>
      <w:lvlJc w:val="left"/>
      <w:pPr>
        <w:tabs>
          <w:tab w:val="num" w:pos="432"/>
        </w:tabs>
        <w:ind w:left="432" w:hanging="432"/>
      </w:pPr>
      <w:rPr>
        <w:rFonts w:hint="default"/>
        <w:b/>
        <w:i w:val="0"/>
      </w:rPr>
    </w:lvl>
    <w:lvl w:ilvl="1">
      <w:start w:val="6"/>
      <w:numFmt w:val="decimal"/>
      <w:lvlText w:val="%1.%2"/>
      <w:lvlJc w:val="left"/>
      <w:pPr>
        <w:tabs>
          <w:tab w:val="num" w:pos="360"/>
        </w:tabs>
        <w:ind w:left="0" w:firstLine="0"/>
      </w:pPr>
      <w:rPr>
        <w:rFonts w:hint="default"/>
        <w:b/>
        <w:i w:val="0"/>
      </w:rPr>
    </w:lvl>
    <w:lvl w:ilvl="2">
      <w:start w:val="19"/>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4">
    <w:nsid w:val="373B20F5"/>
    <w:multiLevelType w:val="hybridMultilevel"/>
    <w:tmpl w:val="19F41250"/>
    <w:lvl w:ilvl="0" w:tplc="9C666AE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EA85227"/>
    <w:multiLevelType w:val="hybridMultilevel"/>
    <w:tmpl w:val="9DB6CF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57A733A"/>
    <w:multiLevelType w:val="hybridMultilevel"/>
    <w:tmpl w:val="92CE5714"/>
    <w:lvl w:ilvl="0" w:tplc="FFFFFFFF">
      <w:start w:val="1"/>
      <w:numFmt w:val="lowerLetter"/>
      <w:lvlText w:val="%1)"/>
      <w:lvlJc w:val="left"/>
      <w:pPr>
        <w:tabs>
          <w:tab w:val="num" w:pos="757"/>
        </w:tabs>
        <w:ind w:left="757"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05D2319"/>
    <w:multiLevelType w:val="hybridMultilevel"/>
    <w:tmpl w:val="7CEAA006"/>
    <w:lvl w:ilvl="0" w:tplc="FFFFFFFF">
      <w:numFmt w:val="bullet"/>
      <w:lvlText w:val="-"/>
      <w:lvlJc w:val="left"/>
      <w:pPr>
        <w:ind w:left="1080" w:hanging="360"/>
      </w:pPr>
      <w:rPr>
        <w:rFonts w:ascii="Times New Roman" w:eastAsia="Malgun Gothic" w:hAnsi="Times New Roman" w:cs="Times New Roman"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nsid w:val="62AB0863"/>
    <w:multiLevelType w:val="hybridMultilevel"/>
    <w:tmpl w:val="F0CC78CE"/>
    <w:lvl w:ilvl="0" w:tplc="FFFFFFFF">
      <w:start w:val="1"/>
      <w:numFmt w:val="lowerLetter"/>
      <w:lvlText w:val="%1)"/>
      <w:lvlJc w:val="left"/>
      <w:pPr>
        <w:tabs>
          <w:tab w:val="num" w:pos="757"/>
        </w:tabs>
        <w:ind w:left="757"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A4E1340"/>
    <w:multiLevelType w:val="hybridMultilevel"/>
    <w:tmpl w:val="532C527E"/>
    <w:lvl w:ilvl="0" w:tplc="FFFFFFFF">
      <w:start w:val="1"/>
      <w:numFmt w:val="decimal"/>
      <w:lvlText w:val="%1)"/>
      <w:lvlJc w:val="left"/>
      <w:pPr>
        <w:tabs>
          <w:tab w:val="num" w:pos="360"/>
        </w:tabs>
        <w:ind w:left="360" w:hanging="36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nsid w:val="6BA14435"/>
    <w:multiLevelType w:val="hybridMultilevel"/>
    <w:tmpl w:val="9356DE3E"/>
    <w:lvl w:ilvl="0" w:tplc="FFFFFFFF">
      <w:numFmt w:val="bullet"/>
      <w:lvlText w:val="-"/>
      <w:lvlJc w:val="left"/>
      <w:pPr>
        <w:tabs>
          <w:tab w:val="num" w:pos="360"/>
        </w:tabs>
        <w:ind w:left="360" w:hanging="360"/>
      </w:pPr>
      <w:rPr>
        <w:rFonts w:ascii="Times New Roman" w:eastAsia="ＭＳ 明朝" w:hAnsi="Times New Roman" w:cs="Times New Roman"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5260C2D"/>
    <w:multiLevelType w:val="hybridMultilevel"/>
    <w:tmpl w:val="8E72271C"/>
    <w:lvl w:ilvl="0" w:tplc="FFFFFFFF">
      <w:start w:val="1"/>
      <w:numFmt w:val="lowerLetter"/>
      <w:lvlText w:val="%1)"/>
      <w:lvlJc w:val="left"/>
      <w:pPr>
        <w:tabs>
          <w:tab w:val="num" w:pos="757"/>
        </w:tabs>
        <w:ind w:left="757"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E123AC4"/>
    <w:multiLevelType w:val="hybridMultilevel"/>
    <w:tmpl w:val="58E0E536"/>
    <w:lvl w:ilvl="0" w:tplc="FFFFFFFF">
      <w:start w:val="1"/>
      <w:numFmt w:val="decimal"/>
      <w:lvlText w:val="[%1]"/>
      <w:lvlJc w:val="left"/>
      <w:pPr>
        <w:tabs>
          <w:tab w:val="num" w:pos="786"/>
        </w:tabs>
        <w:ind w:left="786" w:hanging="360"/>
      </w:pPr>
      <w:rPr>
        <w:rFonts w:ascii="Times New Roman" w:hAnsi="Times New Roman" w:hint="default"/>
        <w:b w:val="0"/>
        <w:i w:val="0"/>
        <w:sz w:val="24"/>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15"/>
  </w:num>
  <w:num w:numId="3">
    <w:abstractNumId w:val="12"/>
  </w:num>
  <w:num w:numId="4">
    <w:abstractNumId w:val="2"/>
  </w:num>
  <w:num w:numId="5">
    <w:abstractNumId w:val="3"/>
  </w:num>
  <w:num w:numId="6">
    <w:abstractNumId w:val="11"/>
  </w:num>
  <w:num w:numId="7">
    <w:abstractNumId w:val="14"/>
  </w:num>
  <w:num w:numId="8">
    <w:abstractNumId w:val="10"/>
  </w:num>
  <w:num w:numId="9">
    <w:abstractNumId w:val="8"/>
  </w:num>
  <w:num w:numId="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13"/>
  </w:num>
  <w:num w:numId="12">
    <w:abstractNumId w:val="7"/>
  </w:num>
  <w:num w:numId="13">
    <w:abstractNumId w:val="5"/>
  </w:num>
  <w:num w:numId="14">
    <w:abstractNumId w:val="6"/>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hideSpellingError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782"/>
    <w:rsid w:val="000101EA"/>
    <w:rsid w:val="00067760"/>
    <w:rsid w:val="00067D07"/>
    <w:rsid w:val="00096D02"/>
    <w:rsid w:val="000C22B9"/>
    <w:rsid w:val="000F2CFF"/>
    <w:rsid w:val="00113BC2"/>
    <w:rsid w:val="001152BA"/>
    <w:rsid w:val="00120567"/>
    <w:rsid w:val="00130082"/>
    <w:rsid w:val="00194D0F"/>
    <w:rsid w:val="00197095"/>
    <w:rsid w:val="001A1BB0"/>
    <w:rsid w:val="001C6736"/>
    <w:rsid w:val="00206C61"/>
    <w:rsid w:val="00233582"/>
    <w:rsid w:val="00235439"/>
    <w:rsid w:val="002A0CE3"/>
    <w:rsid w:val="002C1D9A"/>
    <w:rsid w:val="002C5268"/>
    <w:rsid w:val="002F4B2E"/>
    <w:rsid w:val="003445D9"/>
    <w:rsid w:val="00385307"/>
    <w:rsid w:val="00394239"/>
    <w:rsid w:val="003A3231"/>
    <w:rsid w:val="003E03FD"/>
    <w:rsid w:val="004121C0"/>
    <w:rsid w:val="004337C4"/>
    <w:rsid w:val="00465AB5"/>
    <w:rsid w:val="00481DCD"/>
    <w:rsid w:val="00486F9D"/>
    <w:rsid w:val="005A6482"/>
    <w:rsid w:val="005B5A60"/>
    <w:rsid w:val="005F32BF"/>
    <w:rsid w:val="00617E89"/>
    <w:rsid w:val="006369BB"/>
    <w:rsid w:val="0069604F"/>
    <w:rsid w:val="006B102A"/>
    <w:rsid w:val="006F1DB4"/>
    <w:rsid w:val="006F34A5"/>
    <w:rsid w:val="007342AD"/>
    <w:rsid w:val="007413D2"/>
    <w:rsid w:val="007421A7"/>
    <w:rsid w:val="00762782"/>
    <w:rsid w:val="00791CE9"/>
    <w:rsid w:val="00851D1C"/>
    <w:rsid w:val="0088616A"/>
    <w:rsid w:val="00890FC4"/>
    <w:rsid w:val="008A7362"/>
    <w:rsid w:val="008F035F"/>
    <w:rsid w:val="009220D6"/>
    <w:rsid w:val="00922B4D"/>
    <w:rsid w:val="009658C8"/>
    <w:rsid w:val="00993AA5"/>
    <w:rsid w:val="009E16EB"/>
    <w:rsid w:val="00A87200"/>
    <w:rsid w:val="00AB2C00"/>
    <w:rsid w:val="00AD0505"/>
    <w:rsid w:val="00AE4094"/>
    <w:rsid w:val="00B56283"/>
    <w:rsid w:val="00B67F4C"/>
    <w:rsid w:val="00B75648"/>
    <w:rsid w:val="00B9277A"/>
    <w:rsid w:val="00B94303"/>
    <w:rsid w:val="00BB59C4"/>
    <w:rsid w:val="00C35666"/>
    <w:rsid w:val="00C512F5"/>
    <w:rsid w:val="00CB428C"/>
    <w:rsid w:val="00CD65E6"/>
    <w:rsid w:val="00D04954"/>
    <w:rsid w:val="00D32A82"/>
    <w:rsid w:val="00D75CA1"/>
    <w:rsid w:val="00DA69C4"/>
    <w:rsid w:val="00E5306D"/>
    <w:rsid w:val="00EB64BA"/>
    <w:rsid w:val="00F944E8"/>
    <w:rsid w:val="00FC5A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7F4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
    <w:next w:val="a"/>
    <w:link w:val="10"/>
    <w:qFormat/>
    <w:rsid w:val="00B67F4C"/>
    <w:pPr>
      <w:keepNext/>
      <w:keepLines/>
      <w:spacing w:before="480"/>
      <w:ind w:left="794" w:hanging="794"/>
      <w:jc w:val="left"/>
      <w:outlineLvl w:val="0"/>
    </w:pPr>
    <w:rPr>
      <w:b/>
      <w:sz w:val="24"/>
    </w:rPr>
  </w:style>
  <w:style w:type="paragraph" w:styleId="2">
    <w:name w:val="heading 2"/>
    <w:basedOn w:val="a"/>
    <w:next w:val="a"/>
    <w:link w:val="20"/>
    <w:qFormat/>
    <w:rsid w:val="00B67F4C"/>
    <w:pPr>
      <w:keepNext/>
      <w:keepLines/>
      <w:spacing w:before="313"/>
      <w:ind w:left="794" w:hanging="794"/>
      <w:outlineLvl w:val="1"/>
    </w:pPr>
    <w:rPr>
      <w:b/>
      <w:sz w:val="22"/>
    </w:rPr>
  </w:style>
  <w:style w:type="paragraph" w:styleId="3">
    <w:name w:val="heading 3"/>
    <w:basedOn w:val="a"/>
    <w:next w:val="a"/>
    <w:link w:val="30"/>
    <w:qFormat/>
    <w:rsid w:val="00B67F4C"/>
    <w:pPr>
      <w:keepNext/>
      <w:keepLines/>
      <w:spacing w:before="181"/>
      <w:ind w:left="794" w:hanging="794"/>
      <w:outlineLvl w:val="2"/>
    </w:pPr>
    <w:rPr>
      <w:b/>
    </w:rPr>
  </w:style>
  <w:style w:type="paragraph" w:styleId="4">
    <w:name w:val="heading 4"/>
    <w:basedOn w:val="3"/>
    <w:next w:val="a"/>
    <w:link w:val="40"/>
    <w:qFormat/>
    <w:rsid w:val="00B67F4C"/>
    <w:pPr>
      <w:outlineLvl w:val="3"/>
    </w:pPr>
  </w:style>
  <w:style w:type="paragraph" w:styleId="5">
    <w:name w:val="heading 5"/>
    <w:basedOn w:val="3"/>
    <w:next w:val="a"/>
    <w:link w:val="50"/>
    <w:qFormat/>
    <w:rsid w:val="00B67F4C"/>
    <w:pPr>
      <w:tabs>
        <w:tab w:val="clear" w:pos="794"/>
        <w:tab w:val="left" w:pos="907"/>
      </w:tabs>
      <w:ind w:left="907" w:hanging="907"/>
      <w:outlineLvl w:val="4"/>
    </w:pPr>
  </w:style>
  <w:style w:type="paragraph" w:styleId="6">
    <w:name w:val="heading 6"/>
    <w:basedOn w:val="3"/>
    <w:next w:val="a"/>
    <w:link w:val="60"/>
    <w:qFormat/>
    <w:rsid w:val="00B67F4C"/>
    <w:pPr>
      <w:outlineLvl w:val="5"/>
    </w:pPr>
  </w:style>
  <w:style w:type="paragraph" w:styleId="7">
    <w:name w:val="heading 7"/>
    <w:basedOn w:val="3"/>
    <w:next w:val="a"/>
    <w:link w:val="70"/>
    <w:qFormat/>
    <w:rsid w:val="00B67F4C"/>
    <w:pPr>
      <w:outlineLvl w:val="6"/>
    </w:pPr>
  </w:style>
  <w:style w:type="paragraph" w:styleId="8">
    <w:name w:val="heading 8"/>
    <w:basedOn w:val="9"/>
    <w:next w:val="a"/>
    <w:link w:val="80"/>
    <w:qFormat/>
    <w:rsid w:val="00B67F4C"/>
    <w:pPr>
      <w:outlineLvl w:val="7"/>
    </w:pPr>
  </w:style>
  <w:style w:type="paragraph" w:styleId="9">
    <w:name w:val="heading 9"/>
    <w:basedOn w:val="1"/>
    <w:next w:val="a"/>
    <w:link w:val="90"/>
    <w:qFormat/>
    <w:rsid w:val="00B67F4C"/>
    <w:pPr>
      <w:tabs>
        <w:tab w:val="clear" w:pos="794"/>
        <w:tab w:val="clear" w:pos="1191"/>
        <w:tab w:val="clear" w:pos="1588"/>
        <w:tab w:val="clear" w:pos="1985"/>
      </w:tabs>
      <w:ind w:left="0" w:firstLine="0"/>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1">
    <w:name w:val="toc 8"/>
    <w:basedOn w:val="a"/>
    <w:next w:val="a"/>
    <w:semiHidden/>
    <w:rsid w:val="00B67F4C"/>
    <w:pPr>
      <w:tabs>
        <w:tab w:val="left" w:pos="7711"/>
        <w:tab w:val="right" w:leader="dot" w:pos="9725"/>
      </w:tabs>
      <w:spacing w:before="0"/>
      <w:ind w:left="6350"/>
    </w:pPr>
  </w:style>
  <w:style w:type="paragraph" w:styleId="41">
    <w:name w:val="toc 4"/>
    <w:basedOn w:val="31"/>
    <w:next w:val="51"/>
    <w:semiHidden/>
    <w:rsid w:val="00B67F4C"/>
    <w:pPr>
      <w:tabs>
        <w:tab w:val="clear" w:pos="1843"/>
        <w:tab w:val="left" w:pos="2694"/>
      </w:tabs>
      <w:ind w:left="2694" w:hanging="851"/>
    </w:pPr>
  </w:style>
  <w:style w:type="paragraph" w:styleId="31">
    <w:name w:val="toc 3"/>
    <w:basedOn w:val="a"/>
    <w:next w:val="a"/>
    <w:uiPriority w:val="39"/>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1">
    <w:name w:val="toc 5"/>
    <w:basedOn w:val="31"/>
    <w:semiHidden/>
    <w:rsid w:val="00B67F4C"/>
    <w:pPr>
      <w:tabs>
        <w:tab w:val="left" w:pos="3969"/>
        <w:tab w:val="left" w:leader="dot" w:pos="9072"/>
      </w:tabs>
      <w:ind w:left="3969" w:right="652" w:hanging="1021"/>
    </w:pPr>
  </w:style>
  <w:style w:type="paragraph" w:styleId="21">
    <w:name w:val="toc 2"/>
    <w:basedOn w:val="11"/>
    <w:next w:val="31"/>
    <w:uiPriority w:val="39"/>
    <w:rsid w:val="00B67F4C"/>
    <w:pPr>
      <w:tabs>
        <w:tab w:val="clear" w:pos="567"/>
        <w:tab w:val="left" w:pos="1134"/>
      </w:tabs>
      <w:spacing w:before="29"/>
      <w:ind w:left="1134" w:hanging="567"/>
    </w:pPr>
  </w:style>
  <w:style w:type="paragraph" w:styleId="11">
    <w:name w:val="toc 1"/>
    <w:basedOn w:val="a"/>
    <w:next w:val="21"/>
    <w:uiPriority w:val="39"/>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1"/>
    <w:semiHidden/>
    <w:rsid w:val="00B67F4C"/>
    <w:pPr>
      <w:tabs>
        <w:tab w:val="left" w:pos="6350"/>
        <w:tab w:val="right" w:leader="dot" w:pos="9725"/>
      </w:tabs>
      <w:ind w:left="6350" w:right="652" w:hanging="1247"/>
    </w:pPr>
  </w:style>
  <w:style w:type="paragraph" w:styleId="61">
    <w:name w:val="toc 6"/>
    <w:basedOn w:val="31"/>
    <w:semiHidden/>
    <w:rsid w:val="00B67F4C"/>
    <w:pPr>
      <w:tabs>
        <w:tab w:val="left" w:pos="5104"/>
        <w:tab w:val="left" w:leader="dot" w:pos="9072"/>
      </w:tabs>
      <w:ind w:left="5103" w:right="652" w:hanging="1134"/>
    </w:pPr>
  </w:style>
  <w:style w:type="paragraph" w:styleId="a3">
    <w:name w:val="footer"/>
    <w:basedOn w:val="a"/>
    <w:link w:val="a4"/>
    <w:rsid w:val="00B67F4C"/>
    <w:pPr>
      <w:tabs>
        <w:tab w:val="clear" w:pos="794"/>
        <w:tab w:val="clear" w:pos="1191"/>
        <w:tab w:val="clear" w:pos="1588"/>
        <w:tab w:val="clear" w:pos="1985"/>
        <w:tab w:val="left" w:pos="907"/>
        <w:tab w:val="right" w:pos="8789"/>
        <w:tab w:val="right" w:pos="9725"/>
      </w:tabs>
      <w:jc w:val="left"/>
    </w:pPr>
    <w:rPr>
      <w:b/>
    </w:rPr>
  </w:style>
  <w:style w:type="character" w:styleId="a5">
    <w:name w:val="footnote reference"/>
    <w:basedOn w:val="a0"/>
    <w:semiHidden/>
    <w:rsid w:val="00B67F4C"/>
    <w:rPr>
      <w:position w:val="6"/>
      <w:sz w:val="16"/>
    </w:rPr>
  </w:style>
  <w:style w:type="paragraph" w:styleId="a6">
    <w:name w:val="footnote text"/>
    <w:basedOn w:val="a"/>
    <w:link w:val="a7"/>
    <w:semiHidden/>
    <w:rsid w:val="00B67F4C"/>
    <w:pPr>
      <w:tabs>
        <w:tab w:val="left" w:pos="256"/>
      </w:tabs>
    </w:pPr>
    <w:rPr>
      <w:sz w:val="18"/>
    </w:rPr>
  </w:style>
  <w:style w:type="paragraph" w:customStyle="1" w:styleId="Note">
    <w:name w:val="Note"/>
    <w:basedOn w:val="a"/>
    <w:rsid w:val="00B67F4C"/>
    <w:pPr>
      <w:spacing w:before="80"/>
    </w:pPr>
    <w:rPr>
      <w:sz w:val="22"/>
    </w:rPr>
  </w:style>
  <w:style w:type="paragraph" w:customStyle="1" w:styleId="enumlev1">
    <w:name w:val="enumlev1"/>
    <w:basedOn w:val="a"/>
    <w:rsid w:val="00B67F4C"/>
    <w:pPr>
      <w:spacing w:before="86"/>
      <w:ind w:left="1191" w:hanging="397"/>
    </w:pPr>
  </w:style>
  <w:style w:type="paragraph" w:customStyle="1" w:styleId="enumlev2">
    <w:name w:val="enumlev2"/>
    <w:basedOn w:val="enumlev1"/>
    <w:rsid w:val="00B67F4C"/>
    <w:pPr>
      <w:ind w:left="1588"/>
    </w:pPr>
  </w:style>
  <w:style w:type="paragraph" w:customStyle="1" w:styleId="enumlev3">
    <w:name w:val="enumlev3"/>
    <w:basedOn w:val="enumlev2"/>
    <w:rsid w:val="00B67F4C"/>
    <w:pPr>
      <w:ind w:left="1985"/>
    </w:pPr>
  </w:style>
  <w:style w:type="paragraph" w:customStyle="1" w:styleId="Equation">
    <w:name w:val="Equation"/>
    <w:basedOn w:val="a"/>
    <w:rsid w:val="00B67F4C"/>
    <w:pPr>
      <w:tabs>
        <w:tab w:val="clear" w:pos="1191"/>
        <w:tab w:val="clear" w:pos="1985"/>
        <w:tab w:val="center" w:pos="4849"/>
        <w:tab w:val="right" w:pos="9696"/>
      </w:tabs>
      <w:spacing w:before="193" w:after="240"/>
      <w:jc w:val="left"/>
    </w:pPr>
    <w:rPr>
      <w:sz w:val="22"/>
    </w:rPr>
  </w:style>
  <w:style w:type="paragraph" w:customStyle="1" w:styleId="toc0">
    <w:name w:val="toc 0"/>
    <w:basedOn w:val="11"/>
    <w:next w:val="11"/>
    <w:rsid w:val="00B67F4C"/>
    <w:pPr>
      <w:tabs>
        <w:tab w:val="clear" w:pos="567"/>
        <w:tab w:val="clear" w:pos="9072"/>
      </w:tabs>
      <w:spacing w:before="120"/>
      <w:ind w:left="0" w:right="0" w:firstLine="0"/>
      <w:jc w:val="right"/>
    </w:pPr>
    <w:rPr>
      <w:i/>
    </w:rPr>
  </w:style>
  <w:style w:type="paragraph" w:customStyle="1" w:styleId="ASN1">
    <w:name w:val="ASN.1"/>
    <w:basedOn w:val="Formal"/>
    <w:rsid w:val="00B67F4C"/>
    <w:rPr>
      <w:b/>
      <w:bCs/>
    </w:rPr>
  </w:style>
  <w:style w:type="paragraph" w:styleId="91">
    <w:name w:val="toc 9"/>
    <w:basedOn w:val="31"/>
    <w:semiHidden/>
    <w:rsid w:val="00B67F4C"/>
  </w:style>
  <w:style w:type="paragraph" w:customStyle="1" w:styleId="Chaptitle">
    <w:name w:val="Chap_title"/>
    <w:basedOn w:val="a"/>
    <w:next w:val="Normalaftertitle"/>
    <w:rsid w:val="00B67F4C"/>
    <w:pPr>
      <w:keepNext/>
      <w:keepLines/>
      <w:spacing w:before="240"/>
      <w:jc w:val="center"/>
    </w:pPr>
    <w:rPr>
      <w:b/>
      <w:sz w:val="28"/>
    </w:rPr>
  </w:style>
  <w:style w:type="paragraph" w:customStyle="1" w:styleId="Normalaftertitle">
    <w:name w:val="Normal_after_title"/>
    <w:basedOn w:val="a"/>
    <w:rsid w:val="00B67F4C"/>
    <w:pPr>
      <w:spacing w:before="480"/>
    </w:pPr>
  </w:style>
  <w:style w:type="character" w:styleId="a8">
    <w:name w:val="page number"/>
    <w:basedOn w:val="a0"/>
    <w:rsid w:val="00B67F4C"/>
  </w:style>
  <w:style w:type="paragraph" w:styleId="12">
    <w:name w:val="index 1"/>
    <w:basedOn w:val="a"/>
    <w:next w:val="a"/>
    <w:semiHidden/>
    <w:rsid w:val="00B67F4C"/>
    <w:pPr>
      <w:jc w:val="left"/>
    </w:pPr>
  </w:style>
  <w:style w:type="paragraph" w:customStyle="1" w:styleId="AnnexNoTitle">
    <w:name w:val="Annex_NoTitle"/>
    <w:basedOn w:val="a"/>
    <w:next w:val="Normalaftertitle"/>
    <w:rsid w:val="00B67F4C"/>
    <w:pPr>
      <w:keepNext/>
      <w:keepLines/>
      <w:spacing w:before="720"/>
      <w:jc w:val="center"/>
    </w:pPr>
    <w:rPr>
      <w:b/>
      <w:sz w:val="24"/>
    </w:rPr>
  </w:style>
  <w:style w:type="character" w:customStyle="1" w:styleId="Appdef">
    <w:name w:val="App_def"/>
    <w:basedOn w:val="a0"/>
    <w:rsid w:val="00B67F4C"/>
    <w:rPr>
      <w:rFonts w:ascii="Times New Roman" w:hAnsi="Times New Roman"/>
      <w:b/>
    </w:rPr>
  </w:style>
  <w:style w:type="character" w:customStyle="1" w:styleId="Appref">
    <w:name w:val="App_ref"/>
    <w:basedOn w:val="a0"/>
    <w:rsid w:val="00B67F4C"/>
  </w:style>
  <w:style w:type="paragraph" w:customStyle="1" w:styleId="AppendixNoTitle">
    <w:name w:val="Appendix_NoTitle"/>
    <w:basedOn w:val="AnnexNoTitle"/>
    <w:next w:val="Normalaftertitle"/>
    <w:rsid w:val="00B67F4C"/>
  </w:style>
  <w:style w:type="character" w:customStyle="1" w:styleId="Artdef">
    <w:name w:val="Art_def"/>
    <w:basedOn w:val="a0"/>
    <w:rsid w:val="00B67F4C"/>
    <w:rPr>
      <w:rFonts w:ascii="Times New Roman" w:hAnsi="Times New Roman"/>
      <w:b/>
    </w:rPr>
  </w:style>
  <w:style w:type="character" w:styleId="a9">
    <w:name w:val="annotation reference"/>
    <w:basedOn w:val="a0"/>
    <w:semiHidden/>
    <w:rsid w:val="00B67F4C"/>
    <w:rPr>
      <w:sz w:val="16"/>
    </w:rPr>
  </w:style>
  <w:style w:type="paragraph" w:customStyle="1" w:styleId="Reftitle">
    <w:name w:val="Ref_title"/>
    <w:basedOn w:val="1"/>
    <w:next w:val="Reftext"/>
    <w:rsid w:val="00B67F4C"/>
    <w:pPr>
      <w:ind w:left="0" w:firstLine="0"/>
      <w:outlineLvl w:val="9"/>
    </w:pPr>
  </w:style>
  <w:style w:type="paragraph" w:customStyle="1" w:styleId="Reftext">
    <w:name w:val="Ref_text"/>
    <w:basedOn w:val="a"/>
    <w:rsid w:val="00B67F4C"/>
    <w:pPr>
      <w:ind w:left="794" w:hanging="794"/>
    </w:pPr>
  </w:style>
  <w:style w:type="paragraph" w:customStyle="1" w:styleId="ArtNo">
    <w:name w:val="Art_No"/>
    <w:basedOn w:val="a"/>
    <w:next w:val="Arttitle"/>
    <w:rsid w:val="00B67F4C"/>
    <w:pPr>
      <w:keepNext/>
      <w:keepLines/>
      <w:spacing w:before="480"/>
      <w:jc w:val="center"/>
    </w:pPr>
    <w:rPr>
      <w:caps/>
      <w:sz w:val="28"/>
    </w:rPr>
  </w:style>
  <w:style w:type="paragraph" w:customStyle="1" w:styleId="Arttitle">
    <w:name w:val="Art_title"/>
    <w:basedOn w:val="a"/>
    <w:next w:val="Normalaftertitle"/>
    <w:rsid w:val="00B67F4C"/>
    <w:pPr>
      <w:keepNext/>
      <w:keepLines/>
      <w:spacing w:before="240"/>
      <w:jc w:val="center"/>
    </w:pPr>
    <w:rPr>
      <w:b/>
      <w:sz w:val="28"/>
    </w:rPr>
  </w:style>
  <w:style w:type="character" w:customStyle="1" w:styleId="Artref">
    <w:name w:val="Art_ref"/>
    <w:basedOn w:val="a0"/>
    <w:rsid w:val="00B67F4C"/>
  </w:style>
  <w:style w:type="paragraph" w:customStyle="1" w:styleId="Call">
    <w:name w:val="Call"/>
    <w:basedOn w:val="a"/>
    <w:next w:val="a"/>
    <w:rsid w:val="00B67F4C"/>
    <w:pPr>
      <w:tabs>
        <w:tab w:val="clear" w:pos="1191"/>
        <w:tab w:val="clear" w:pos="1588"/>
        <w:tab w:val="clear" w:pos="1985"/>
      </w:tabs>
      <w:spacing w:before="227"/>
      <w:ind w:left="794"/>
      <w:jc w:val="left"/>
    </w:pPr>
    <w:rPr>
      <w:i/>
    </w:rPr>
  </w:style>
  <w:style w:type="paragraph" w:customStyle="1" w:styleId="ChapNo">
    <w:name w:val="Chap_No"/>
    <w:basedOn w:val="a"/>
    <w:next w:val="Chaptitle"/>
    <w:rsid w:val="00B67F4C"/>
    <w:pPr>
      <w:keepNext/>
      <w:keepLines/>
      <w:spacing w:before="480"/>
      <w:jc w:val="center"/>
    </w:pPr>
    <w:rPr>
      <w:b/>
      <w:caps/>
      <w:sz w:val="28"/>
    </w:rPr>
  </w:style>
  <w:style w:type="paragraph" w:customStyle="1" w:styleId="Equationlegend">
    <w:name w:val="Equation_legend"/>
    <w:basedOn w:val="a"/>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
    <w:rsid w:val="00B67F4C"/>
  </w:style>
  <w:style w:type="paragraph" w:customStyle="1" w:styleId="Tablelegend">
    <w:name w:val="Table_legend"/>
    <w:basedOn w:val="a"/>
    <w:next w:val="a"/>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a"/>
    <w:next w:val="a"/>
    <w:rsid w:val="00B67F4C"/>
    <w:pPr>
      <w:spacing w:before="240"/>
      <w:jc w:val="center"/>
    </w:pPr>
  </w:style>
  <w:style w:type="paragraph" w:customStyle="1" w:styleId="FigureNoTitle">
    <w:name w:val="Figure_NoTitle"/>
    <w:basedOn w:val="a"/>
    <w:next w:val="Normalaftertitle"/>
    <w:rsid w:val="00B67F4C"/>
    <w:pPr>
      <w:keepLines/>
      <w:spacing w:before="240" w:after="120"/>
      <w:jc w:val="center"/>
    </w:pPr>
    <w:rPr>
      <w:b/>
    </w:rPr>
  </w:style>
  <w:style w:type="paragraph" w:customStyle="1" w:styleId="Figurewithouttitle">
    <w:name w:val="Figure_without_title"/>
    <w:basedOn w:val="a"/>
    <w:next w:val="Normalaftertitle"/>
    <w:rsid w:val="00B67F4C"/>
    <w:pPr>
      <w:keepLines/>
      <w:spacing w:before="240" w:after="120"/>
      <w:jc w:val="center"/>
    </w:pPr>
  </w:style>
  <w:style w:type="paragraph" w:customStyle="1" w:styleId="FooterQP">
    <w:name w:val="Footer_QP"/>
    <w:basedOn w:val="a"/>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3"/>
    <w:rsid w:val="00B67F4C"/>
    <w:pPr>
      <w:overflowPunct/>
      <w:autoSpaceDE/>
      <w:autoSpaceDN/>
      <w:adjustRightInd/>
      <w:spacing w:before="40"/>
      <w:textAlignment w:val="auto"/>
    </w:pPr>
    <w:rPr>
      <w:caps/>
    </w:rPr>
  </w:style>
  <w:style w:type="paragraph" w:customStyle="1" w:styleId="Formal">
    <w:name w:val="Formal"/>
    <w:basedOn w:val="a"/>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
    <w:next w:val="a"/>
    <w:rsid w:val="00D04954"/>
    <w:pPr>
      <w:spacing w:before="181"/>
      <w:ind w:left="794" w:hanging="794"/>
    </w:pPr>
    <w:rPr>
      <w:rFonts w:ascii="Times New Roman Bold" w:hAnsi="Times New Roman Bold"/>
      <w:b/>
    </w:rPr>
  </w:style>
  <w:style w:type="paragraph" w:customStyle="1" w:styleId="Headingi">
    <w:name w:val="Heading_i"/>
    <w:basedOn w:val="3"/>
    <w:next w:val="a"/>
    <w:rsid w:val="00B67F4C"/>
    <w:rPr>
      <w:b w:val="0"/>
      <w:i/>
    </w:rPr>
  </w:style>
  <w:style w:type="paragraph" w:styleId="22">
    <w:name w:val="index 2"/>
    <w:basedOn w:val="a"/>
    <w:next w:val="a"/>
    <w:semiHidden/>
    <w:rsid w:val="00B67F4C"/>
    <w:pPr>
      <w:ind w:left="283"/>
    </w:pPr>
  </w:style>
  <w:style w:type="paragraph" w:styleId="32">
    <w:name w:val="index 3"/>
    <w:basedOn w:val="a"/>
    <w:next w:val="a"/>
    <w:semiHidden/>
    <w:rsid w:val="00B67F4C"/>
    <w:pPr>
      <w:ind w:left="566"/>
    </w:pPr>
  </w:style>
  <w:style w:type="paragraph" w:customStyle="1" w:styleId="PartNo">
    <w:name w:val="Part_No"/>
    <w:basedOn w:val="a"/>
    <w:next w:val="Partref"/>
    <w:rsid w:val="00B67F4C"/>
    <w:pPr>
      <w:keepNext/>
      <w:keepLines/>
      <w:spacing w:before="480" w:after="80"/>
      <w:jc w:val="center"/>
    </w:pPr>
    <w:rPr>
      <w:caps/>
      <w:sz w:val="28"/>
    </w:rPr>
  </w:style>
  <w:style w:type="paragraph" w:customStyle="1" w:styleId="Partref">
    <w:name w:val="Part_ref"/>
    <w:basedOn w:val="a"/>
    <w:next w:val="Parttitle"/>
    <w:rsid w:val="00B67F4C"/>
    <w:pPr>
      <w:keepNext/>
      <w:keepLines/>
      <w:spacing w:before="280"/>
      <w:jc w:val="center"/>
    </w:pPr>
  </w:style>
  <w:style w:type="paragraph" w:customStyle="1" w:styleId="Parttitle">
    <w:name w:val="Part_title"/>
    <w:basedOn w:val="a"/>
    <w:next w:val="Normalaftertitle"/>
    <w:rsid w:val="00B67F4C"/>
    <w:pPr>
      <w:keepNext/>
      <w:keepLines/>
      <w:spacing w:before="240" w:after="280"/>
      <w:jc w:val="center"/>
    </w:pPr>
    <w:rPr>
      <w:b/>
      <w:sz w:val="28"/>
    </w:rPr>
  </w:style>
  <w:style w:type="paragraph" w:customStyle="1" w:styleId="Recdate">
    <w:name w:val="Rec_date"/>
    <w:basedOn w:val="a"/>
    <w:next w:val="Normalaftertitle"/>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B67F4C"/>
  </w:style>
  <w:style w:type="paragraph" w:customStyle="1" w:styleId="RecNo">
    <w:name w:val="Rec_No"/>
    <w:basedOn w:val="a"/>
    <w:next w:val="aa"/>
    <w:rsid w:val="00B67F4C"/>
    <w:pPr>
      <w:keepNext/>
      <w:keepLines/>
      <w:spacing w:before="0"/>
      <w:jc w:val="left"/>
    </w:pPr>
    <w:rPr>
      <w:rFonts w:ascii="Times New Roman Bold" w:hAnsi="Times New Roman Bold"/>
      <w:b/>
    </w:rPr>
  </w:style>
  <w:style w:type="paragraph" w:styleId="aa">
    <w:name w:val="Title"/>
    <w:basedOn w:val="a"/>
    <w:next w:val="a"/>
    <w:link w:val="ab"/>
    <w:qFormat/>
    <w:rsid w:val="00B67F4C"/>
    <w:pPr>
      <w:spacing w:before="840" w:after="480"/>
      <w:jc w:val="center"/>
    </w:pPr>
    <w:rPr>
      <w:b/>
      <w:sz w:val="24"/>
    </w:rPr>
  </w:style>
  <w:style w:type="paragraph" w:customStyle="1" w:styleId="QuestionNo">
    <w:name w:val="Question_No"/>
    <w:basedOn w:val="RecNo"/>
    <w:next w:val="Questiontitle"/>
    <w:rsid w:val="00B67F4C"/>
  </w:style>
  <w:style w:type="paragraph" w:customStyle="1" w:styleId="Questiontitle">
    <w:name w:val="Question_title"/>
    <w:basedOn w:val="Rectitle"/>
    <w:next w:val="Questionref"/>
    <w:rsid w:val="00B67F4C"/>
  </w:style>
  <w:style w:type="paragraph" w:customStyle="1" w:styleId="Rectitle">
    <w:name w:val="Rec_title"/>
    <w:basedOn w:val="a"/>
    <w:next w:val="Recref"/>
    <w:rsid w:val="00233582"/>
    <w:pPr>
      <w:keepNext/>
      <w:keepLines/>
      <w:spacing w:before="240"/>
      <w:jc w:val="center"/>
    </w:pPr>
    <w:rPr>
      <w:rFonts w:ascii="Times New Roman Bold" w:hAnsi="Times New Roman Bold"/>
      <w:b/>
      <w:sz w:val="24"/>
    </w:rPr>
  </w:style>
  <w:style w:type="paragraph" w:customStyle="1" w:styleId="Recref">
    <w:name w:val="Rec_ref"/>
    <w:basedOn w:val="a"/>
    <w:next w:val="1"/>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B67F4C"/>
  </w:style>
  <w:style w:type="paragraph" w:customStyle="1" w:styleId="Repdate">
    <w:name w:val="Rep_date"/>
    <w:basedOn w:val="Recdate"/>
    <w:next w:val="Normalaftertitle"/>
    <w:rsid w:val="00B67F4C"/>
  </w:style>
  <w:style w:type="paragraph" w:customStyle="1" w:styleId="RepNo">
    <w:name w:val="Rep_No"/>
    <w:basedOn w:val="RecNo"/>
    <w:next w:val="Reptitle"/>
    <w:rsid w:val="00B67F4C"/>
  </w:style>
  <w:style w:type="paragraph" w:customStyle="1" w:styleId="Reptitle">
    <w:name w:val="Rep_title"/>
    <w:basedOn w:val="Rectitle"/>
    <w:next w:val="Repref"/>
    <w:rsid w:val="00B67F4C"/>
  </w:style>
  <w:style w:type="paragraph" w:customStyle="1" w:styleId="Repref">
    <w:name w:val="Rep_ref"/>
    <w:basedOn w:val="Recref"/>
    <w:next w:val="Repdate"/>
    <w:rsid w:val="00B67F4C"/>
  </w:style>
  <w:style w:type="paragraph" w:customStyle="1" w:styleId="Resdate">
    <w:name w:val="Res_date"/>
    <w:basedOn w:val="Recdate"/>
    <w:next w:val="Normalaftertitle"/>
    <w:rsid w:val="00B67F4C"/>
  </w:style>
  <w:style w:type="character" w:customStyle="1" w:styleId="Resdef">
    <w:name w:val="Res_def"/>
    <w:basedOn w:val="a0"/>
    <w:rsid w:val="00B67F4C"/>
    <w:rPr>
      <w:rFonts w:ascii="Times New Roman" w:hAnsi="Times New Roman"/>
      <w:b/>
    </w:rPr>
  </w:style>
  <w:style w:type="paragraph" w:customStyle="1" w:styleId="ResNo">
    <w:name w:val="Res_No"/>
    <w:basedOn w:val="RecNo"/>
    <w:next w:val="Restitle"/>
    <w:rsid w:val="00B67F4C"/>
  </w:style>
  <w:style w:type="paragraph" w:customStyle="1" w:styleId="Restitle">
    <w:name w:val="Res_title"/>
    <w:basedOn w:val="Rectitle"/>
    <w:next w:val="Resref"/>
    <w:rsid w:val="00B67F4C"/>
  </w:style>
  <w:style w:type="paragraph" w:customStyle="1" w:styleId="Resref">
    <w:name w:val="Res_ref"/>
    <w:basedOn w:val="Recref"/>
    <w:next w:val="Resdate"/>
    <w:rsid w:val="00B67F4C"/>
  </w:style>
  <w:style w:type="paragraph" w:customStyle="1" w:styleId="Section1">
    <w:name w:val="Section_1"/>
    <w:basedOn w:val="a"/>
    <w:next w:val="a"/>
    <w:rsid w:val="00B67F4C"/>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a"/>
    <w:next w:val="Sectiontitle"/>
    <w:rsid w:val="00B67F4C"/>
    <w:pPr>
      <w:keepNext/>
      <w:keepLines/>
      <w:spacing w:before="480" w:after="80"/>
      <w:jc w:val="center"/>
    </w:pPr>
    <w:rPr>
      <w:caps/>
      <w:sz w:val="24"/>
    </w:rPr>
  </w:style>
  <w:style w:type="paragraph" w:customStyle="1" w:styleId="Sectiontitle">
    <w:name w:val="Section_title"/>
    <w:basedOn w:val="a"/>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
    <w:next w:val="Normalaftertitle"/>
    <w:rsid w:val="00B67F4C"/>
    <w:pPr>
      <w:spacing w:before="840" w:after="200"/>
      <w:jc w:val="center"/>
    </w:pPr>
    <w:rPr>
      <w:b/>
      <w:sz w:val="28"/>
    </w:rPr>
  </w:style>
  <w:style w:type="paragraph" w:customStyle="1" w:styleId="SpecialFooter">
    <w:name w:val="Special Footer"/>
    <w:basedOn w:val="a3"/>
    <w:rsid w:val="00B67F4C"/>
    <w:pPr>
      <w:tabs>
        <w:tab w:val="left" w:pos="567"/>
        <w:tab w:val="left" w:pos="1134"/>
        <w:tab w:val="left" w:pos="1701"/>
        <w:tab w:val="left" w:pos="2268"/>
        <w:tab w:val="left" w:pos="2835"/>
      </w:tabs>
    </w:pPr>
    <w:rPr>
      <w:caps/>
    </w:rPr>
  </w:style>
  <w:style w:type="character" w:customStyle="1" w:styleId="Tablefreq">
    <w:name w:val="Table_freq"/>
    <w:basedOn w:val="a0"/>
    <w:rsid w:val="00B67F4C"/>
    <w:rPr>
      <w:b/>
      <w:color w:val="auto"/>
    </w:rPr>
  </w:style>
  <w:style w:type="paragraph" w:customStyle="1" w:styleId="Tablehead">
    <w:name w:val="Table_head"/>
    <w:basedOn w:val="Tabletext"/>
    <w:next w:val="Tabletext"/>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B67F4C"/>
    <w:pPr>
      <w:keepNext w:val="0"/>
      <w:keepLines/>
      <w:tabs>
        <w:tab w:val="clear" w:pos="454"/>
      </w:tabs>
      <w:spacing w:before="40" w:after="40" w:line="190" w:lineRule="exact"/>
      <w:jc w:val="left"/>
    </w:pPr>
  </w:style>
  <w:style w:type="paragraph" w:styleId="ac">
    <w:name w:val="annotation text"/>
    <w:basedOn w:val="a"/>
    <w:link w:val="ad"/>
    <w:semiHidden/>
    <w:rsid w:val="00B67F4C"/>
  </w:style>
  <w:style w:type="paragraph" w:customStyle="1" w:styleId="TableNoTitle">
    <w:name w:val="Table_NoTitle"/>
    <w:basedOn w:val="a"/>
    <w:next w:val="Tablehead"/>
    <w:rsid w:val="00B67F4C"/>
    <w:pPr>
      <w:keepNext/>
      <w:keepLines/>
      <w:spacing w:before="360" w:after="120"/>
      <w:jc w:val="center"/>
    </w:pPr>
    <w:rPr>
      <w:b/>
    </w:rPr>
  </w:style>
  <w:style w:type="paragraph" w:customStyle="1" w:styleId="Title1">
    <w:name w:val="Title 1"/>
    <w:basedOn w:val="Source"/>
    <w:next w:val="Title2"/>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B67F4C"/>
  </w:style>
  <w:style w:type="paragraph" w:customStyle="1" w:styleId="Title3">
    <w:name w:val="Title 3"/>
    <w:basedOn w:val="Title2"/>
    <w:next w:val="Title4"/>
    <w:rsid w:val="00B67F4C"/>
    <w:rPr>
      <w:caps w:val="0"/>
    </w:rPr>
  </w:style>
  <w:style w:type="paragraph" w:customStyle="1" w:styleId="Title4">
    <w:name w:val="Title 4"/>
    <w:basedOn w:val="Title3"/>
    <w:next w:val="1"/>
    <w:rsid w:val="00B67F4C"/>
    <w:rPr>
      <w:b/>
    </w:rPr>
  </w:style>
  <w:style w:type="paragraph" w:customStyle="1" w:styleId="Artheading">
    <w:name w:val="Art_heading"/>
    <w:basedOn w:val="a"/>
    <w:next w:val="Normalaftertitle"/>
    <w:rsid w:val="00B67F4C"/>
    <w:pPr>
      <w:spacing w:before="480"/>
      <w:jc w:val="center"/>
    </w:pPr>
    <w:rPr>
      <w:b/>
      <w:sz w:val="28"/>
    </w:rPr>
  </w:style>
  <w:style w:type="paragraph" w:customStyle="1" w:styleId="Annexref">
    <w:name w:val="Annex_ref"/>
    <w:basedOn w:val="a"/>
    <w:next w:val="a"/>
    <w:rsid w:val="00B67F4C"/>
    <w:pPr>
      <w:spacing w:before="0"/>
      <w:jc w:val="center"/>
    </w:pPr>
  </w:style>
  <w:style w:type="paragraph" w:customStyle="1" w:styleId="Appendixref">
    <w:name w:val="Appendix_ref"/>
    <w:basedOn w:val="Annexref"/>
    <w:next w:val="Normalaftertitle"/>
    <w:rsid w:val="00B67F4C"/>
  </w:style>
  <w:style w:type="character" w:customStyle="1" w:styleId="ASN1boldchar">
    <w:name w:val="ASN.1 bold char"/>
    <w:basedOn w:val="a0"/>
    <w:rsid w:val="00D32A82"/>
    <w:rPr>
      <w:rFonts w:ascii="Courier New" w:hAnsi="Courier New"/>
      <w:b/>
      <w:sz w:val="18"/>
    </w:rPr>
  </w:style>
  <w:style w:type="paragraph" w:customStyle="1" w:styleId="ASN1italic">
    <w:name w:val="ASN.1_italic"/>
    <w:basedOn w:val="ASN1"/>
    <w:rsid w:val="00B67F4C"/>
    <w:rPr>
      <w:b w:val="0"/>
      <w:i/>
    </w:rPr>
  </w:style>
  <w:style w:type="paragraph" w:customStyle="1" w:styleId="Couvnote">
    <w:name w:val="Couv_note"/>
    <w:basedOn w:val="a"/>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0"/>
    <w:rsid w:val="00B67F4C"/>
    <w:rPr>
      <w:b/>
    </w:rPr>
  </w:style>
  <w:style w:type="character" w:customStyle="1" w:styleId="href">
    <w:name w:val="href"/>
    <w:basedOn w:val="a0"/>
    <w:rsid w:val="00B67F4C"/>
    <w:rPr>
      <w:lang w:val="fr-FR"/>
    </w:rPr>
  </w:style>
  <w:style w:type="paragraph" w:customStyle="1" w:styleId="Indextitle">
    <w:name w:val="Index_title"/>
    <w:basedOn w:val="a"/>
    <w:rsid w:val="00B67F4C"/>
    <w:pPr>
      <w:spacing w:after="68"/>
      <w:jc w:val="center"/>
    </w:pPr>
    <w:rPr>
      <w:b/>
      <w:sz w:val="24"/>
    </w:rPr>
  </w:style>
  <w:style w:type="character" w:styleId="ae">
    <w:name w:val="line number"/>
    <w:basedOn w:val="a0"/>
    <w:rsid w:val="00B67F4C"/>
  </w:style>
  <w:style w:type="paragraph" w:customStyle="1" w:styleId="Normalaftertitle0">
    <w:name w:val="Normal after title"/>
    <w:basedOn w:val="a"/>
    <w:rsid w:val="00B67F4C"/>
    <w:pPr>
      <w:spacing w:before="480"/>
    </w:pPr>
    <w:rPr>
      <w:rFonts w:ascii="Times" w:hAnsi="Times"/>
      <w:lang w:val="en-US"/>
    </w:rPr>
  </w:style>
  <w:style w:type="paragraph" w:styleId="af">
    <w:name w:val="Normal Indent"/>
    <w:basedOn w:val="a"/>
    <w:rsid w:val="00B67F4C"/>
    <w:pPr>
      <w:ind w:left="600"/>
    </w:pPr>
  </w:style>
  <w:style w:type="paragraph" w:customStyle="1" w:styleId="Note1">
    <w:name w:val="Note 1"/>
    <w:basedOn w:val="a"/>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rsid w:val="00B67F4C"/>
    <w:pPr>
      <w:ind w:left="1077"/>
    </w:pPr>
  </w:style>
  <w:style w:type="paragraph" w:customStyle="1" w:styleId="Note3">
    <w:name w:val="Note 3"/>
    <w:basedOn w:val="Note1"/>
    <w:rsid w:val="00B67F4C"/>
    <w:pPr>
      <w:ind w:left="1474"/>
    </w:pPr>
  </w:style>
  <w:style w:type="paragraph" w:customStyle="1" w:styleId="SAP">
    <w:name w:val="SAP"/>
    <w:basedOn w:val="a"/>
    <w:rsid w:val="00B67F4C"/>
    <w:pPr>
      <w:spacing w:before="960" w:after="240"/>
      <w:jc w:val="right"/>
    </w:pPr>
    <w:rPr>
      <w:rFonts w:ascii="C39T36Lfz" w:hAnsi="C39T36Lfz"/>
      <w:sz w:val="104"/>
    </w:rPr>
  </w:style>
  <w:style w:type="paragraph" w:customStyle="1" w:styleId="Tablefin">
    <w:name w:val="Table_fin"/>
    <w:basedOn w:val="a"/>
    <w:next w:val="a"/>
    <w:rsid w:val="00B67F4C"/>
    <w:pPr>
      <w:tabs>
        <w:tab w:val="clear" w:pos="794"/>
        <w:tab w:val="clear" w:pos="1191"/>
        <w:tab w:val="clear" w:pos="1588"/>
        <w:tab w:val="clear" w:pos="1985"/>
      </w:tabs>
      <w:spacing w:before="0"/>
    </w:pPr>
    <w:rPr>
      <w:sz w:val="12"/>
    </w:rPr>
  </w:style>
  <w:style w:type="character" w:styleId="af0">
    <w:name w:val="Hyperlink"/>
    <w:basedOn w:val="a0"/>
    <w:uiPriority w:val="99"/>
    <w:rsid w:val="00B67F4C"/>
    <w:rPr>
      <w:color w:val="0000FF"/>
      <w:u w:val="single"/>
    </w:rPr>
  </w:style>
  <w:style w:type="character" w:customStyle="1" w:styleId="ASN1ItalicChar">
    <w:name w:val="ASN.1 Italic Char"/>
    <w:basedOn w:val="a0"/>
    <w:rsid w:val="003E03FD"/>
    <w:rPr>
      <w:rFonts w:ascii="Courier New" w:hAnsi="Courier New"/>
      <w:i/>
      <w:sz w:val="18"/>
    </w:rPr>
  </w:style>
  <w:style w:type="paragraph" w:styleId="af1">
    <w:name w:val="Balloon Text"/>
    <w:basedOn w:val="a"/>
    <w:link w:val="af2"/>
    <w:rsid w:val="00A87200"/>
    <w:pPr>
      <w:spacing w:before="0"/>
    </w:pPr>
    <w:rPr>
      <w:rFonts w:ascii="Tahoma" w:hAnsi="Tahoma" w:cs="Tahoma"/>
      <w:sz w:val="16"/>
      <w:szCs w:val="16"/>
    </w:rPr>
  </w:style>
  <w:style w:type="character" w:customStyle="1" w:styleId="af2">
    <w:name w:val="吹き出し (文字)"/>
    <w:basedOn w:val="a0"/>
    <w:link w:val="af1"/>
    <w:rsid w:val="00A87200"/>
    <w:rPr>
      <w:rFonts w:ascii="Tahoma" w:hAnsi="Tahoma" w:cs="Tahoma"/>
      <w:sz w:val="16"/>
      <w:szCs w:val="16"/>
      <w:lang w:val="en-GB" w:eastAsia="en-US"/>
    </w:rPr>
  </w:style>
  <w:style w:type="table" w:styleId="af3">
    <w:name w:val="Table Grid"/>
    <w:basedOn w:val="a1"/>
    <w:rsid w:val="00762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rsid w:val="006B102A"/>
    <w:rPr>
      <w:rFonts w:ascii="Times New Roman" w:hAnsi="Times New Roman"/>
      <w:b/>
      <w:sz w:val="24"/>
      <w:lang w:val="en-GB" w:eastAsia="en-US"/>
    </w:rPr>
  </w:style>
  <w:style w:type="character" w:customStyle="1" w:styleId="20">
    <w:name w:val="見出し 2 (文字)"/>
    <w:basedOn w:val="a0"/>
    <w:link w:val="2"/>
    <w:rsid w:val="006B102A"/>
    <w:rPr>
      <w:rFonts w:ascii="Times New Roman" w:hAnsi="Times New Roman"/>
      <w:b/>
      <w:sz w:val="22"/>
      <w:lang w:val="en-GB" w:eastAsia="en-US"/>
    </w:rPr>
  </w:style>
  <w:style w:type="character" w:customStyle="1" w:styleId="30">
    <w:name w:val="見出し 3 (文字)"/>
    <w:basedOn w:val="a0"/>
    <w:link w:val="3"/>
    <w:rsid w:val="006B102A"/>
    <w:rPr>
      <w:rFonts w:ascii="Times New Roman" w:hAnsi="Times New Roman"/>
      <w:b/>
      <w:lang w:val="en-GB" w:eastAsia="en-US"/>
    </w:rPr>
  </w:style>
  <w:style w:type="character" w:customStyle="1" w:styleId="40">
    <w:name w:val="見出し 4 (文字)"/>
    <w:basedOn w:val="a0"/>
    <w:link w:val="4"/>
    <w:rsid w:val="006B102A"/>
    <w:rPr>
      <w:rFonts w:ascii="Times New Roman" w:hAnsi="Times New Roman"/>
      <w:b/>
      <w:lang w:val="en-GB" w:eastAsia="en-US"/>
    </w:rPr>
  </w:style>
  <w:style w:type="character" w:customStyle="1" w:styleId="50">
    <w:name w:val="見出し 5 (文字)"/>
    <w:basedOn w:val="a0"/>
    <w:link w:val="5"/>
    <w:rsid w:val="006B102A"/>
    <w:rPr>
      <w:rFonts w:ascii="Times New Roman" w:hAnsi="Times New Roman"/>
      <w:b/>
      <w:lang w:val="en-GB" w:eastAsia="en-US"/>
    </w:rPr>
  </w:style>
  <w:style w:type="character" w:customStyle="1" w:styleId="60">
    <w:name w:val="見出し 6 (文字)"/>
    <w:basedOn w:val="a0"/>
    <w:link w:val="6"/>
    <w:rsid w:val="006B102A"/>
    <w:rPr>
      <w:rFonts w:ascii="Times New Roman" w:hAnsi="Times New Roman"/>
      <w:b/>
      <w:lang w:val="en-GB" w:eastAsia="en-US"/>
    </w:rPr>
  </w:style>
  <w:style w:type="character" w:customStyle="1" w:styleId="70">
    <w:name w:val="見出し 7 (文字)"/>
    <w:basedOn w:val="a0"/>
    <w:link w:val="7"/>
    <w:rsid w:val="006B102A"/>
    <w:rPr>
      <w:rFonts w:ascii="Times New Roman" w:hAnsi="Times New Roman"/>
      <w:b/>
      <w:lang w:val="en-GB" w:eastAsia="en-US"/>
    </w:rPr>
  </w:style>
  <w:style w:type="character" w:customStyle="1" w:styleId="80">
    <w:name w:val="見出し 8 (文字)"/>
    <w:basedOn w:val="a0"/>
    <w:link w:val="8"/>
    <w:rsid w:val="006B102A"/>
    <w:rPr>
      <w:rFonts w:ascii="Times New Roman" w:hAnsi="Times New Roman"/>
      <w:b/>
      <w:sz w:val="24"/>
      <w:lang w:val="en-GB" w:eastAsia="en-US"/>
    </w:rPr>
  </w:style>
  <w:style w:type="character" w:customStyle="1" w:styleId="90">
    <w:name w:val="見出し 9 (文字)"/>
    <w:basedOn w:val="a0"/>
    <w:link w:val="9"/>
    <w:rsid w:val="006B102A"/>
    <w:rPr>
      <w:rFonts w:ascii="Times New Roman" w:hAnsi="Times New Roman"/>
      <w:b/>
      <w:sz w:val="24"/>
      <w:lang w:val="en-GB" w:eastAsia="en-US"/>
    </w:rPr>
  </w:style>
  <w:style w:type="character" w:customStyle="1" w:styleId="a4">
    <w:name w:val="フッター (文字)"/>
    <w:basedOn w:val="a0"/>
    <w:link w:val="a3"/>
    <w:rsid w:val="006B102A"/>
    <w:rPr>
      <w:rFonts w:ascii="Times New Roman" w:hAnsi="Times New Roman"/>
      <w:b/>
      <w:lang w:val="en-GB" w:eastAsia="en-US"/>
    </w:rPr>
  </w:style>
  <w:style w:type="character" w:customStyle="1" w:styleId="a7">
    <w:name w:val="脚注文字列 (文字)"/>
    <w:basedOn w:val="a0"/>
    <w:link w:val="a6"/>
    <w:semiHidden/>
    <w:rsid w:val="006B102A"/>
    <w:rPr>
      <w:rFonts w:ascii="Times New Roman" w:hAnsi="Times New Roman"/>
      <w:sz w:val="18"/>
      <w:lang w:val="en-GB" w:eastAsia="en-US"/>
    </w:rPr>
  </w:style>
  <w:style w:type="character" w:customStyle="1" w:styleId="ab">
    <w:name w:val="表題 (文字)"/>
    <w:basedOn w:val="a0"/>
    <w:link w:val="aa"/>
    <w:rsid w:val="006B102A"/>
    <w:rPr>
      <w:rFonts w:ascii="Times New Roman" w:hAnsi="Times New Roman"/>
      <w:b/>
      <w:sz w:val="24"/>
      <w:lang w:val="en-GB" w:eastAsia="en-US"/>
    </w:rPr>
  </w:style>
  <w:style w:type="character" w:customStyle="1" w:styleId="ad">
    <w:name w:val="コメント文字列 (文字)"/>
    <w:basedOn w:val="a0"/>
    <w:link w:val="ac"/>
    <w:semiHidden/>
    <w:rsid w:val="006B102A"/>
    <w:rPr>
      <w:rFonts w:ascii="Times New Roman" w:hAnsi="Times New Roman"/>
      <w:lang w:val="en-GB" w:eastAsia="en-US"/>
    </w:rPr>
  </w:style>
  <w:style w:type="paragraph" w:styleId="af4">
    <w:name w:val="header"/>
    <w:basedOn w:val="a"/>
    <w:link w:val="af5"/>
    <w:rsid w:val="00617E89"/>
    <w:pPr>
      <w:tabs>
        <w:tab w:val="clear" w:pos="794"/>
        <w:tab w:val="clear" w:pos="1191"/>
        <w:tab w:val="clear" w:pos="1588"/>
        <w:tab w:val="clear" w:pos="1985"/>
        <w:tab w:val="center" w:pos="4252"/>
        <w:tab w:val="right" w:pos="8504"/>
      </w:tabs>
      <w:snapToGrid w:val="0"/>
    </w:pPr>
  </w:style>
  <w:style w:type="character" w:customStyle="1" w:styleId="af5">
    <w:name w:val="ヘッダー (文字)"/>
    <w:basedOn w:val="a0"/>
    <w:link w:val="af4"/>
    <w:rsid w:val="00617E89"/>
    <w:rPr>
      <w:rFonts w:ascii="Times New Roman" w:hAnsi="Times New Roman"/>
      <w:lang w:val="en-GB" w:eastAsia="en-US"/>
    </w:rPr>
  </w:style>
  <w:style w:type="paragraph" w:styleId="af6">
    <w:name w:val="Document Map"/>
    <w:basedOn w:val="a"/>
    <w:link w:val="af7"/>
    <w:rsid w:val="009E16EB"/>
    <w:rPr>
      <w:rFonts w:ascii="MS UI Gothic" w:eastAsia="MS UI Gothic"/>
      <w:sz w:val="18"/>
      <w:szCs w:val="18"/>
    </w:rPr>
  </w:style>
  <w:style w:type="character" w:customStyle="1" w:styleId="af7">
    <w:name w:val="見出しマップ (文字)"/>
    <w:basedOn w:val="a0"/>
    <w:link w:val="af6"/>
    <w:rsid w:val="009E16EB"/>
    <w:rPr>
      <w:rFonts w:ascii="MS UI Gothic" w:eastAsia="MS UI Gothic" w:hAnsi="Times New Roman"/>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7F4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
    <w:next w:val="a"/>
    <w:link w:val="10"/>
    <w:qFormat/>
    <w:rsid w:val="00B67F4C"/>
    <w:pPr>
      <w:keepNext/>
      <w:keepLines/>
      <w:spacing w:before="480"/>
      <w:ind w:left="794" w:hanging="794"/>
      <w:jc w:val="left"/>
      <w:outlineLvl w:val="0"/>
    </w:pPr>
    <w:rPr>
      <w:b/>
      <w:sz w:val="24"/>
    </w:rPr>
  </w:style>
  <w:style w:type="paragraph" w:styleId="2">
    <w:name w:val="heading 2"/>
    <w:basedOn w:val="a"/>
    <w:next w:val="a"/>
    <w:link w:val="20"/>
    <w:qFormat/>
    <w:rsid w:val="00B67F4C"/>
    <w:pPr>
      <w:keepNext/>
      <w:keepLines/>
      <w:spacing w:before="313"/>
      <w:ind w:left="794" w:hanging="794"/>
      <w:outlineLvl w:val="1"/>
    </w:pPr>
    <w:rPr>
      <w:b/>
      <w:sz w:val="22"/>
    </w:rPr>
  </w:style>
  <w:style w:type="paragraph" w:styleId="3">
    <w:name w:val="heading 3"/>
    <w:basedOn w:val="a"/>
    <w:next w:val="a"/>
    <w:link w:val="30"/>
    <w:qFormat/>
    <w:rsid w:val="00B67F4C"/>
    <w:pPr>
      <w:keepNext/>
      <w:keepLines/>
      <w:spacing w:before="181"/>
      <w:ind w:left="794" w:hanging="794"/>
      <w:outlineLvl w:val="2"/>
    </w:pPr>
    <w:rPr>
      <w:b/>
    </w:rPr>
  </w:style>
  <w:style w:type="paragraph" w:styleId="4">
    <w:name w:val="heading 4"/>
    <w:basedOn w:val="3"/>
    <w:next w:val="a"/>
    <w:link w:val="40"/>
    <w:qFormat/>
    <w:rsid w:val="00B67F4C"/>
    <w:pPr>
      <w:outlineLvl w:val="3"/>
    </w:pPr>
  </w:style>
  <w:style w:type="paragraph" w:styleId="5">
    <w:name w:val="heading 5"/>
    <w:basedOn w:val="3"/>
    <w:next w:val="a"/>
    <w:link w:val="50"/>
    <w:qFormat/>
    <w:rsid w:val="00B67F4C"/>
    <w:pPr>
      <w:tabs>
        <w:tab w:val="clear" w:pos="794"/>
        <w:tab w:val="left" w:pos="907"/>
      </w:tabs>
      <w:ind w:left="907" w:hanging="907"/>
      <w:outlineLvl w:val="4"/>
    </w:pPr>
  </w:style>
  <w:style w:type="paragraph" w:styleId="6">
    <w:name w:val="heading 6"/>
    <w:basedOn w:val="3"/>
    <w:next w:val="a"/>
    <w:link w:val="60"/>
    <w:qFormat/>
    <w:rsid w:val="00B67F4C"/>
    <w:pPr>
      <w:outlineLvl w:val="5"/>
    </w:pPr>
  </w:style>
  <w:style w:type="paragraph" w:styleId="7">
    <w:name w:val="heading 7"/>
    <w:basedOn w:val="3"/>
    <w:next w:val="a"/>
    <w:link w:val="70"/>
    <w:qFormat/>
    <w:rsid w:val="00B67F4C"/>
    <w:pPr>
      <w:outlineLvl w:val="6"/>
    </w:pPr>
  </w:style>
  <w:style w:type="paragraph" w:styleId="8">
    <w:name w:val="heading 8"/>
    <w:basedOn w:val="9"/>
    <w:next w:val="a"/>
    <w:link w:val="80"/>
    <w:qFormat/>
    <w:rsid w:val="00B67F4C"/>
    <w:pPr>
      <w:outlineLvl w:val="7"/>
    </w:pPr>
  </w:style>
  <w:style w:type="paragraph" w:styleId="9">
    <w:name w:val="heading 9"/>
    <w:basedOn w:val="1"/>
    <w:next w:val="a"/>
    <w:link w:val="90"/>
    <w:qFormat/>
    <w:rsid w:val="00B67F4C"/>
    <w:pPr>
      <w:tabs>
        <w:tab w:val="clear" w:pos="794"/>
        <w:tab w:val="clear" w:pos="1191"/>
        <w:tab w:val="clear" w:pos="1588"/>
        <w:tab w:val="clear" w:pos="1985"/>
      </w:tabs>
      <w:ind w:left="0" w:firstLine="0"/>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1">
    <w:name w:val="toc 8"/>
    <w:basedOn w:val="a"/>
    <w:next w:val="a"/>
    <w:semiHidden/>
    <w:rsid w:val="00B67F4C"/>
    <w:pPr>
      <w:tabs>
        <w:tab w:val="left" w:pos="7711"/>
        <w:tab w:val="right" w:leader="dot" w:pos="9725"/>
      </w:tabs>
      <w:spacing w:before="0"/>
      <w:ind w:left="6350"/>
    </w:pPr>
  </w:style>
  <w:style w:type="paragraph" w:styleId="41">
    <w:name w:val="toc 4"/>
    <w:basedOn w:val="31"/>
    <w:next w:val="51"/>
    <w:semiHidden/>
    <w:rsid w:val="00B67F4C"/>
    <w:pPr>
      <w:tabs>
        <w:tab w:val="clear" w:pos="1843"/>
        <w:tab w:val="left" w:pos="2694"/>
      </w:tabs>
      <w:ind w:left="2694" w:hanging="851"/>
    </w:pPr>
  </w:style>
  <w:style w:type="paragraph" w:styleId="31">
    <w:name w:val="toc 3"/>
    <w:basedOn w:val="a"/>
    <w:next w:val="a"/>
    <w:uiPriority w:val="39"/>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1">
    <w:name w:val="toc 5"/>
    <w:basedOn w:val="31"/>
    <w:semiHidden/>
    <w:rsid w:val="00B67F4C"/>
    <w:pPr>
      <w:tabs>
        <w:tab w:val="left" w:pos="3969"/>
        <w:tab w:val="left" w:leader="dot" w:pos="9072"/>
      </w:tabs>
      <w:ind w:left="3969" w:right="652" w:hanging="1021"/>
    </w:pPr>
  </w:style>
  <w:style w:type="paragraph" w:styleId="21">
    <w:name w:val="toc 2"/>
    <w:basedOn w:val="11"/>
    <w:next w:val="31"/>
    <w:uiPriority w:val="39"/>
    <w:rsid w:val="00B67F4C"/>
    <w:pPr>
      <w:tabs>
        <w:tab w:val="clear" w:pos="567"/>
        <w:tab w:val="left" w:pos="1134"/>
      </w:tabs>
      <w:spacing w:before="29"/>
      <w:ind w:left="1134" w:hanging="567"/>
    </w:pPr>
  </w:style>
  <w:style w:type="paragraph" w:styleId="11">
    <w:name w:val="toc 1"/>
    <w:basedOn w:val="a"/>
    <w:next w:val="21"/>
    <w:uiPriority w:val="39"/>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1"/>
    <w:semiHidden/>
    <w:rsid w:val="00B67F4C"/>
    <w:pPr>
      <w:tabs>
        <w:tab w:val="left" w:pos="6350"/>
        <w:tab w:val="right" w:leader="dot" w:pos="9725"/>
      </w:tabs>
      <w:ind w:left="6350" w:right="652" w:hanging="1247"/>
    </w:pPr>
  </w:style>
  <w:style w:type="paragraph" w:styleId="61">
    <w:name w:val="toc 6"/>
    <w:basedOn w:val="31"/>
    <w:semiHidden/>
    <w:rsid w:val="00B67F4C"/>
    <w:pPr>
      <w:tabs>
        <w:tab w:val="left" w:pos="5104"/>
        <w:tab w:val="left" w:leader="dot" w:pos="9072"/>
      </w:tabs>
      <w:ind w:left="5103" w:right="652" w:hanging="1134"/>
    </w:pPr>
  </w:style>
  <w:style w:type="paragraph" w:styleId="a3">
    <w:name w:val="footer"/>
    <w:basedOn w:val="a"/>
    <w:link w:val="a4"/>
    <w:rsid w:val="00B67F4C"/>
    <w:pPr>
      <w:tabs>
        <w:tab w:val="clear" w:pos="794"/>
        <w:tab w:val="clear" w:pos="1191"/>
        <w:tab w:val="clear" w:pos="1588"/>
        <w:tab w:val="clear" w:pos="1985"/>
        <w:tab w:val="left" w:pos="907"/>
        <w:tab w:val="right" w:pos="8789"/>
        <w:tab w:val="right" w:pos="9725"/>
      </w:tabs>
      <w:jc w:val="left"/>
    </w:pPr>
    <w:rPr>
      <w:b/>
    </w:rPr>
  </w:style>
  <w:style w:type="character" w:styleId="a5">
    <w:name w:val="footnote reference"/>
    <w:basedOn w:val="a0"/>
    <w:semiHidden/>
    <w:rsid w:val="00B67F4C"/>
    <w:rPr>
      <w:position w:val="6"/>
      <w:sz w:val="16"/>
    </w:rPr>
  </w:style>
  <w:style w:type="paragraph" w:styleId="a6">
    <w:name w:val="footnote text"/>
    <w:basedOn w:val="a"/>
    <w:link w:val="a7"/>
    <w:semiHidden/>
    <w:rsid w:val="00B67F4C"/>
    <w:pPr>
      <w:tabs>
        <w:tab w:val="left" w:pos="256"/>
      </w:tabs>
    </w:pPr>
    <w:rPr>
      <w:sz w:val="18"/>
    </w:rPr>
  </w:style>
  <w:style w:type="paragraph" w:customStyle="1" w:styleId="Note">
    <w:name w:val="Note"/>
    <w:basedOn w:val="a"/>
    <w:rsid w:val="00B67F4C"/>
    <w:pPr>
      <w:spacing w:before="80"/>
    </w:pPr>
    <w:rPr>
      <w:sz w:val="22"/>
    </w:rPr>
  </w:style>
  <w:style w:type="paragraph" w:customStyle="1" w:styleId="enumlev1">
    <w:name w:val="enumlev1"/>
    <w:basedOn w:val="a"/>
    <w:rsid w:val="00B67F4C"/>
    <w:pPr>
      <w:spacing w:before="86"/>
      <w:ind w:left="1191" w:hanging="397"/>
    </w:pPr>
  </w:style>
  <w:style w:type="paragraph" w:customStyle="1" w:styleId="enumlev2">
    <w:name w:val="enumlev2"/>
    <w:basedOn w:val="enumlev1"/>
    <w:rsid w:val="00B67F4C"/>
    <w:pPr>
      <w:ind w:left="1588"/>
    </w:pPr>
  </w:style>
  <w:style w:type="paragraph" w:customStyle="1" w:styleId="enumlev3">
    <w:name w:val="enumlev3"/>
    <w:basedOn w:val="enumlev2"/>
    <w:rsid w:val="00B67F4C"/>
    <w:pPr>
      <w:ind w:left="1985"/>
    </w:pPr>
  </w:style>
  <w:style w:type="paragraph" w:customStyle="1" w:styleId="Equation">
    <w:name w:val="Equation"/>
    <w:basedOn w:val="a"/>
    <w:rsid w:val="00B67F4C"/>
    <w:pPr>
      <w:tabs>
        <w:tab w:val="clear" w:pos="1191"/>
        <w:tab w:val="clear" w:pos="1985"/>
        <w:tab w:val="center" w:pos="4849"/>
        <w:tab w:val="right" w:pos="9696"/>
      </w:tabs>
      <w:spacing w:before="193" w:after="240"/>
      <w:jc w:val="left"/>
    </w:pPr>
    <w:rPr>
      <w:sz w:val="22"/>
    </w:rPr>
  </w:style>
  <w:style w:type="paragraph" w:customStyle="1" w:styleId="toc0">
    <w:name w:val="toc 0"/>
    <w:basedOn w:val="11"/>
    <w:next w:val="11"/>
    <w:rsid w:val="00B67F4C"/>
    <w:pPr>
      <w:tabs>
        <w:tab w:val="clear" w:pos="567"/>
        <w:tab w:val="clear" w:pos="9072"/>
      </w:tabs>
      <w:spacing w:before="120"/>
      <w:ind w:left="0" w:right="0" w:firstLine="0"/>
      <w:jc w:val="right"/>
    </w:pPr>
    <w:rPr>
      <w:i/>
    </w:rPr>
  </w:style>
  <w:style w:type="paragraph" w:customStyle="1" w:styleId="ASN1">
    <w:name w:val="ASN.1"/>
    <w:basedOn w:val="Formal"/>
    <w:rsid w:val="00B67F4C"/>
    <w:rPr>
      <w:b/>
      <w:bCs/>
    </w:rPr>
  </w:style>
  <w:style w:type="paragraph" w:styleId="91">
    <w:name w:val="toc 9"/>
    <w:basedOn w:val="31"/>
    <w:semiHidden/>
    <w:rsid w:val="00B67F4C"/>
  </w:style>
  <w:style w:type="paragraph" w:customStyle="1" w:styleId="Chaptitle">
    <w:name w:val="Chap_title"/>
    <w:basedOn w:val="a"/>
    <w:next w:val="Normalaftertitle"/>
    <w:rsid w:val="00B67F4C"/>
    <w:pPr>
      <w:keepNext/>
      <w:keepLines/>
      <w:spacing w:before="240"/>
      <w:jc w:val="center"/>
    </w:pPr>
    <w:rPr>
      <w:b/>
      <w:sz w:val="28"/>
    </w:rPr>
  </w:style>
  <w:style w:type="paragraph" w:customStyle="1" w:styleId="Normalaftertitle">
    <w:name w:val="Normal_after_title"/>
    <w:basedOn w:val="a"/>
    <w:rsid w:val="00B67F4C"/>
    <w:pPr>
      <w:spacing w:before="480"/>
    </w:pPr>
  </w:style>
  <w:style w:type="character" w:styleId="a8">
    <w:name w:val="page number"/>
    <w:basedOn w:val="a0"/>
    <w:rsid w:val="00B67F4C"/>
  </w:style>
  <w:style w:type="paragraph" w:styleId="12">
    <w:name w:val="index 1"/>
    <w:basedOn w:val="a"/>
    <w:next w:val="a"/>
    <w:semiHidden/>
    <w:rsid w:val="00B67F4C"/>
    <w:pPr>
      <w:jc w:val="left"/>
    </w:pPr>
  </w:style>
  <w:style w:type="paragraph" w:customStyle="1" w:styleId="AnnexNoTitle">
    <w:name w:val="Annex_NoTitle"/>
    <w:basedOn w:val="a"/>
    <w:next w:val="Normalaftertitle"/>
    <w:rsid w:val="00B67F4C"/>
    <w:pPr>
      <w:keepNext/>
      <w:keepLines/>
      <w:spacing w:before="720"/>
      <w:jc w:val="center"/>
    </w:pPr>
    <w:rPr>
      <w:b/>
      <w:sz w:val="24"/>
    </w:rPr>
  </w:style>
  <w:style w:type="character" w:customStyle="1" w:styleId="Appdef">
    <w:name w:val="App_def"/>
    <w:basedOn w:val="a0"/>
    <w:rsid w:val="00B67F4C"/>
    <w:rPr>
      <w:rFonts w:ascii="Times New Roman" w:hAnsi="Times New Roman"/>
      <w:b/>
    </w:rPr>
  </w:style>
  <w:style w:type="character" w:customStyle="1" w:styleId="Appref">
    <w:name w:val="App_ref"/>
    <w:basedOn w:val="a0"/>
    <w:rsid w:val="00B67F4C"/>
  </w:style>
  <w:style w:type="paragraph" w:customStyle="1" w:styleId="AppendixNoTitle">
    <w:name w:val="Appendix_NoTitle"/>
    <w:basedOn w:val="AnnexNoTitle"/>
    <w:next w:val="Normalaftertitle"/>
    <w:rsid w:val="00B67F4C"/>
  </w:style>
  <w:style w:type="character" w:customStyle="1" w:styleId="Artdef">
    <w:name w:val="Art_def"/>
    <w:basedOn w:val="a0"/>
    <w:rsid w:val="00B67F4C"/>
    <w:rPr>
      <w:rFonts w:ascii="Times New Roman" w:hAnsi="Times New Roman"/>
      <w:b/>
    </w:rPr>
  </w:style>
  <w:style w:type="character" w:styleId="a9">
    <w:name w:val="annotation reference"/>
    <w:basedOn w:val="a0"/>
    <w:semiHidden/>
    <w:rsid w:val="00B67F4C"/>
    <w:rPr>
      <w:sz w:val="16"/>
    </w:rPr>
  </w:style>
  <w:style w:type="paragraph" w:customStyle="1" w:styleId="Reftitle">
    <w:name w:val="Ref_title"/>
    <w:basedOn w:val="1"/>
    <w:next w:val="Reftext"/>
    <w:rsid w:val="00B67F4C"/>
    <w:pPr>
      <w:ind w:left="0" w:firstLine="0"/>
      <w:outlineLvl w:val="9"/>
    </w:pPr>
  </w:style>
  <w:style w:type="paragraph" w:customStyle="1" w:styleId="Reftext">
    <w:name w:val="Ref_text"/>
    <w:basedOn w:val="a"/>
    <w:rsid w:val="00B67F4C"/>
    <w:pPr>
      <w:ind w:left="794" w:hanging="794"/>
    </w:pPr>
  </w:style>
  <w:style w:type="paragraph" w:customStyle="1" w:styleId="ArtNo">
    <w:name w:val="Art_No"/>
    <w:basedOn w:val="a"/>
    <w:next w:val="Arttitle"/>
    <w:rsid w:val="00B67F4C"/>
    <w:pPr>
      <w:keepNext/>
      <w:keepLines/>
      <w:spacing w:before="480"/>
      <w:jc w:val="center"/>
    </w:pPr>
    <w:rPr>
      <w:caps/>
      <w:sz w:val="28"/>
    </w:rPr>
  </w:style>
  <w:style w:type="paragraph" w:customStyle="1" w:styleId="Arttitle">
    <w:name w:val="Art_title"/>
    <w:basedOn w:val="a"/>
    <w:next w:val="Normalaftertitle"/>
    <w:rsid w:val="00B67F4C"/>
    <w:pPr>
      <w:keepNext/>
      <w:keepLines/>
      <w:spacing w:before="240"/>
      <w:jc w:val="center"/>
    </w:pPr>
    <w:rPr>
      <w:b/>
      <w:sz w:val="28"/>
    </w:rPr>
  </w:style>
  <w:style w:type="character" w:customStyle="1" w:styleId="Artref">
    <w:name w:val="Art_ref"/>
    <w:basedOn w:val="a0"/>
    <w:rsid w:val="00B67F4C"/>
  </w:style>
  <w:style w:type="paragraph" w:customStyle="1" w:styleId="Call">
    <w:name w:val="Call"/>
    <w:basedOn w:val="a"/>
    <w:next w:val="a"/>
    <w:rsid w:val="00B67F4C"/>
    <w:pPr>
      <w:tabs>
        <w:tab w:val="clear" w:pos="1191"/>
        <w:tab w:val="clear" w:pos="1588"/>
        <w:tab w:val="clear" w:pos="1985"/>
      </w:tabs>
      <w:spacing w:before="227"/>
      <w:ind w:left="794"/>
      <w:jc w:val="left"/>
    </w:pPr>
    <w:rPr>
      <w:i/>
    </w:rPr>
  </w:style>
  <w:style w:type="paragraph" w:customStyle="1" w:styleId="ChapNo">
    <w:name w:val="Chap_No"/>
    <w:basedOn w:val="a"/>
    <w:next w:val="Chaptitle"/>
    <w:rsid w:val="00B67F4C"/>
    <w:pPr>
      <w:keepNext/>
      <w:keepLines/>
      <w:spacing w:before="480"/>
      <w:jc w:val="center"/>
    </w:pPr>
    <w:rPr>
      <w:b/>
      <w:caps/>
      <w:sz w:val="28"/>
    </w:rPr>
  </w:style>
  <w:style w:type="paragraph" w:customStyle="1" w:styleId="Equationlegend">
    <w:name w:val="Equation_legend"/>
    <w:basedOn w:val="a"/>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
    <w:rsid w:val="00B67F4C"/>
  </w:style>
  <w:style w:type="paragraph" w:customStyle="1" w:styleId="Tablelegend">
    <w:name w:val="Table_legend"/>
    <w:basedOn w:val="a"/>
    <w:next w:val="a"/>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a"/>
    <w:next w:val="a"/>
    <w:rsid w:val="00B67F4C"/>
    <w:pPr>
      <w:spacing w:before="240"/>
      <w:jc w:val="center"/>
    </w:pPr>
  </w:style>
  <w:style w:type="paragraph" w:customStyle="1" w:styleId="FigureNoTitle">
    <w:name w:val="Figure_NoTitle"/>
    <w:basedOn w:val="a"/>
    <w:next w:val="Normalaftertitle"/>
    <w:rsid w:val="00B67F4C"/>
    <w:pPr>
      <w:keepLines/>
      <w:spacing w:before="240" w:after="120"/>
      <w:jc w:val="center"/>
    </w:pPr>
    <w:rPr>
      <w:b/>
    </w:rPr>
  </w:style>
  <w:style w:type="paragraph" w:customStyle="1" w:styleId="Figurewithouttitle">
    <w:name w:val="Figure_without_title"/>
    <w:basedOn w:val="a"/>
    <w:next w:val="Normalaftertitle"/>
    <w:rsid w:val="00B67F4C"/>
    <w:pPr>
      <w:keepLines/>
      <w:spacing w:before="240" w:after="120"/>
      <w:jc w:val="center"/>
    </w:pPr>
  </w:style>
  <w:style w:type="paragraph" w:customStyle="1" w:styleId="FooterQP">
    <w:name w:val="Footer_QP"/>
    <w:basedOn w:val="a"/>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3"/>
    <w:rsid w:val="00B67F4C"/>
    <w:pPr>
      <w:overflowPunct/>
      <w:autoSpaceDE/>
      <w:autoSpaceDN/>
      <w:adjustRightInd/>
      <w:spacing w:before="40"/>
      <w:textAlignment w:val="auto"/>
    </w:pPr>
    <w:rPr>
      <w:caps/>
    </w:rPr>
  </w:style>
  <w:style w:type="paragraph" w:customStyle="1" w:styleId="Formal">
    <w:name w:val="Formal"/>
    <w:basedOn w:val="a"/>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
    <w:next w:val="a"/>
    <w:rsid w:val="00D04954"/>
    <w:pPr>
      <w:spacing w:before="181"/>
      <w:ind w:left="794" w:hanging="794"/>
    </w:pPr>
    <w:rPr>
      <w:rFonts w:ascii="Times New Roman Bold" w:hAnsi="Times New Roman Bold"/>
      <w:b/>
    </w:rPr>
  </w:style>
  <w:style w:type="paragraph" w:customStyle="1" w:styleId="Headingi">
    <w:name w:val="Heading_i"/>
    <w:basedOn w:val="3"/>
    <w:next w:val="a"/>
    <w:rsid w:val="00B67F4C"/>
    <w:rPr>
      <w:b w:val="0"/>
      <w:i/>
    </w:rPr>
  </w:style>
  <w:style w:type="paragraph" w:styleId="22">
    <w:name w:val="index 2"/>
    <w:basedOn w:val="a"/>
    <w:next w:val="a"/>
    <w:semiHidden/>
    <w:rsid w:val="00B67F4C"/>
    <w:pPr>
      <w:ind w:left="283"/>
    </w:pPr>
  </w:style>
  <w:style w:type="paragraph" w:styleId="32">
    <w:name w:val="index 3"/>
    <w:basedOn w:val="a"/>
    <w:next w:val="a"/>
    <w:semiHidden/>
    <w:rsid w:val="00B67F4C"/>
    <w:pPr>
      <w:ind w:left="566"/>
    </w:pPr>
  </w:style>
  <w:style w:type="paragraph" w:customStyle="1" w:styleId="PartNo">
    <w:name w:val="Part_No"/>
    <w:basedOn w:val="a"/>
    <w:next w:val="Partref"/>
    <w:rsid w:val="00B67F4C"/>
    <w:pPr>
      <w:keepNext/>
      <w:keepLines/>
      <w:spacing w:before="480" w:after="80"/>
      <w:jc w:val="center"/>
    </w:pPr>
    <w:rPr>
      <w:caps/>
      <w:sz w:val="28"/>
    </w:rPr>
  </w:style>
  <w:style w:type="paragraph" w:customStyle="1" w:styleId="Partref">
    <w:name w:val="Part_ref"/>
    <w:basedOn w:val="a"/>
    <w:next w:val="Parttitle"/>
    <w:rsid w:val="00B67F4C"/>
    <w:pPr>
      <w:keepNext/>
      <w:keepLines/>
      <w:spacing w:before="280"/>
      <w:jc w:val="center"/>
    </w:pPr>
  </w:style>
  <w:style w:type="paragraph" w:customStyle="1" w:styleId="Parttitle">
    <w:name w:val="Part_title"/>
    <w:basedOn w:val="a"/>
    <w:next w:val="Normalaftertitle"/>
    <w:rsid w:val="00B67F4C"/>
    <w:pPr>
      <w:keepNext/>
      <w:keepLines/>
      <w:spacing w:before="240" w:after="280"/>
      <w:jc w:val="center"/>
    </w:pPr>
    <w:rPr>
      <w:b/>
      <w:sz w:val="28"/>
    </w:rPr>
  </w:style>
  <w:style w:type="paragraph" w:customStyle="1" w:styleId="Recdate">
    <w:name w:val="Rec_date"/>
    <w:basedOn w:val="a"/>
    <w:next w:val="Normalaftertitle"/>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B67F4C"/>
  </w:style>
  <w:style w:type="paragraph" w:customStyle="1" w:styleId="RecNo">
    <w:name w:val="Rec_No"/>
    <w:basedOn w:val="a"/>
    <w:next w:val="aa"/>
    <w:rsid w:val="00B67F4C"/>
    <w:pPr>
      <w:keepNext/>
      <w:keepLines/>
      <w:spacing w:before="0"/>
      <w:jc w:val="left"/>
    </w:pPr>
    <w:rPr>
      <w:rFonts w:ascii="Times New Roman Bold" w:hAnsi="Times New Roman Bold"/>
      <w:b/>
    </w:rPr>
  </w:style>
  <w:style w:type="paragraph" w:styleId="aa">
    <w:name w:val="Title"/>
    <w:basedOn w:val="a"/>
    <w:next w:val="a"/>
    <w:link w:val="ab"/>
    <w:qFormat/>
    <w:rsid w:val="00B67F4C"/>
    <w:pPr>
      <w:spacing w:before="840" w:after="480"/>
      <w:jc w:val="center"/>
    </w:pPr>
    <w:rPr>
      <w:b/>
      <w:sz w:val="24"/>
    </w:rPr>
  </w:style>
  <w:style w:type="paragraph" w:customStyle="1" w:styleId="QuestionNo">
    <w:name w:val="Question_No"/>
    <w:basedOn w:val="RecNo"/>
    <w:next w:val="Questiontitle"/>
    <w:rsid w:val="00B67F4C"/>
  </w:style>
  <w:style w:type="paragraph" w:customStyle="1" w:styleId="Questiontitle">
    <w:name w:val="Question_title"/>
    <w:basedOn w:val="Rectitle"/>
    <w:next w:val="Questionref"/>
    <w:rsid w:val="00B67F4C"/>
  </w:style>
  <w:style w:type="paragraph" w:customStyle="1" w:styleId="Rectitle">
    <w:name w:val="Rec_title"/>
    <w:basedOn w:val="a"/>
    <w:next w:val="Recref"/>
    <w:rsid w:val="00233582"/>
    <w:pPr>
      <w:keepNext/>
      <w:keepLines/>
      <w:spacing w:before="240"/>
      <w:jc w:val="center"/>
    </w:pPr>
    <w:rPr>
      <w:rFonts w:ascii="Times New Roman Bold" w:hAnsi="Times New Roman Bold"/>
      <w:b/>
      <w:sz w:val="24"/>
    </w:rPr>
  </w:style>
  <w:style w:type="paragraph" w:customStyle="1" w:styleId="Recref">
    <w:name w:val="Rec_ref"/>
    <w:basedOn w:val="a"/>
    <w:next w:val="1"/>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B67F4C"/>
  </w:style>
  <w:style w:type="paragraph" w:customStyle="1" w:styleId="Repdate">
    <w:name w:val="Rep_date"/>
    <w:basedOn w:val="Recdate"/>
    <w:next w:val="Normalaftertitle"/>
    <w:rsid w:val="00B67F4C"/>
  </w:style>
  <w:style w:type="paragraph" w:customStyle="1" w:styleId="RepNo">
    <w:name w:val="Rep_No"/>
    <w:basedOn w:val="RecNo"/>
    <w:next w:val="Reptitle"/>
    <w:rsid w:val="00B67F4C"/>
  </w:style>
  <w:style w:type="paragraph" w:customStyle="1" w:styleId="Reptitle">
    <w:name w:val="Rep_title"/>
    <w:basedOn w:val="Rectitle"/>
    <w:next w:val="Repref"/>
    <w:rsid w:val="00B67F4C"/>
  </w:style>
  <w:style w:type="paragraph" w:customStyle="1" w:styleId="Repref">
    <w:name w:val="Rep_ref"/>
    <w:basedOn w:val="Recref"/>
    <w:next w:val="Repdate"/>
    <w:rsid w:val="00B67F4C"/>
  </w:style>
  <w:style w:type="paragraph" w:customStyle="1" w:styleId="Resdate">
    <w:name w:val="Res_date"/>
    <w:basedOn w:val="Recdate"/>
    <w:next w:val="Normalaftertitle"/>
    <w:rsid w:val="00B67F4C"/>
  </w:style>
  <w:style w:type="character" w:customStyle="1" w:styleId="Resdef">
    <w:name w:val="Res_def"/>
    <w:basedOn w:val="a0"/>
    <w:rsid w:val="00B67F4C"/>
    <w:rPr>
      <w:rFonts w:ascii="Times New Roman" w:hAnsi="Times New Roman"/>
      <w:b/>
    </w:rPr>
  </w:style>
  <w:style w:type="paragraph" w:customStyle="1" w:styleId="ResNo">
    <w:name w:val="Res_No"/>
    <w:basedOn w:val="RecNo"/>
    <w:next w:val="Restitle"/>
    <w:rsid w:val="00B67F4C"/>
  </w:style>
  <w:style w:type="paragraph" w:customStyle="1" w:styleId="Restitle">
    <w:name w:val="Res_title"/>
    <w:basedOn w:val="Rectitle"/>
    <w:next w:val="Resref"/>
    <w:rsid w:val="00B67F4C"/>
  </w:style>
  <w:style w:type="paragraph" w:customStyle="1" w:styleId="Resref">
    <w:name w:val="Res_ref"/>
    <w:basedOn w:val="Recref"/>
    <w:next w:val="Resdate"/>
    <w:rsid w:val="00B67F4C"/>
  </w:style>
  <w:style w:type="paragraph" w:customStyle="1" w:styleId="Section1">
    <w:name w:val="Section_1"/>
    <w:basedOn w:val="a"/>
    <w:next w:val="a"/>
    <w:rsid w:val="00B67F4C"/>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a"/>
    <w:next w:val="Sectiontitle"/>
    <w:rsid w:val="00B67F4C"/>
    <w:pPr>
      <w:keepNext/>
      <w:keepLines/>
      <w:spacing w:before="480" w:after="80"/>
      <w:jc w:val="center"/>
    </w:pPr>
    <w:rPr>
      <w:caps/>
      <w:sz w:val="24"/>
    </w:rPr>
  </w:style>
  <w:style w:type="paragraph" w:customStyle="1" w:styleId="Sectiontitle">
    <w:name w:val="Section_title"/>
    <w:basedOn w:val="a"/>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
    <w:next w:val="Normalaftertitle"/>
    <w:rsid w:val="00B67F4C"/>
    <w:pPr>
      <w:spacing w:before="840" w:after="200"/>
      <w:jc w:val="center"/>
    </w:pPr>
    <w:rPr>
      <w:b/>
      <w:sz w:val="28"/>
    </w:rPr>
  </w:style>
  <w:style w:type="paragraph" w:customStyle="1" w:styleId="SpecialFooter">
    <w:name w:val="Special Footer"/>
    <w:basedOn w:val="a3"/>
    <w:rsid w:val="00B67F4C"/>
    <w:pPr>
      <w:tabs>
        <w:tab w:val="left" w:pos="567"/>
        <w:tab w:val="left" w:pos="1134"/>
        <w:tab w:val="left" w:pos="1701"/>
        <w:tab w:val="left" w:pos="2268"/>
        <w:tab w:val="left" w:pos="2835"/>
      </w:tabs>
    </w:pPr>
    <w:rPr>
      <w:caps/>
    </w:rPr>
  </w:style>
  <w:style w:type="character" w:customStyle="1" w:styleId="Tablefreq">
    <w:name w:val="Table_freq"/>
    <w:basedOn w:val="a0"/>
    <w:rsid w:val="00B67F4C"/>
    <w:rPr>
      <w:b/>
      <w:color w:val="auto"/>
    </w:rPr>
  </w:style>
  <w:style w:type="paragraph" w:customStyle="1" w:styleId="Tablehead">
    <w:name w:val="Table_head"/>
    <w:basedOn w:val="Tabletext"/>
    <w:next w:val="Tabletext"/>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B67F4C"/>
    <w:pPr>
      <w:keepNext w:val="0"/>
      <w:keepLines/>
      <w:tabs>
        <w:tab w:val="clear" w:pos="454"/>
      </w:tabs>
      <w:spacing w:before="40" w:after="40" w:line="190" w:lineRule="exact"/>
      <w:jc w:val="left"/>
    </w:pPr>
  </w:style>
  <w:style w:type="paragraph" w:styleId="ac">
    <w:name w:val="annotation text"/>
    <w:basedOn w:val="a"/>
    <w:link w:val="ad"/>
    <w:semiHidden/>
    <w:rsid w:val="00B67F4C"/>
  </w:style>
  <w:style w:type="paragraph" w:customStyle="1" w:styleId="TableNoTitle">
    <w:name w:val="Table_NoTitle"/>
    <w:basedOn w:val="a"/>
    <w:next w:val="Tablehead"/>
    <w:rsid w:val="00B67F4C"/>
    <w:pPr>
      <w:keepNext/>
      <w:keepLines/>
      <w:spacing w:before="360" w:after="120"/>
      <w:jc w:val="center"/>
    </w:pPr>
    <w:rPr>
      <w:b/>
    </w:rPr>
  </w:style>
  <w:style w:type="paragraph" w:customStyle="1" w:styleId="Title1">
    <w:name w:val="Title 1"/>
    <w:basedOn w:val="Source"/>
    <w:next w:val="Title2"/>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B67F4C"/>
  </w:style>
  <w:style w:type="paragraph" w:customStyle="1" w:styleId="Title3">
    <w:name w:val="Title 3"/>
    <w:basedOn w:val="Title2"/>
    <w:next w:val="Title4"/>
    <w:rsid w:val="00B67F4C"/>
    <w:rPr>
      <w:caps w:val="0"/>
    </w:rPr>
  </w:style>
  <w:style w:type="paragraph" w:customStyle="1" w:styleId="Title4">
    <w:name w:val="Title 4"/>
    <w:basedOn w:val="Title3"/>
    <w:next w:val="1"/>
    <w:rsid w:val="00B67F4C"/>
    <w:rPr>
      <w:b/>
    </w:rPr>
  </w:style>
  <w:style w:type="paragraph" w:customStyle="1" w:styleId="Artheading">
    <w:name w:val="Art_heading"/>
    <w:basedOn w:val="a"/>
    <w:next w:val="Normalaftertitle"/>
    <w:rsid w:val="00B67F4C"/>
    <w:pPr>
      <w:spacing w:before="480"/>
      <w:jc w:val="center"/>
    </w:pPr>
    <w:rPr>
      <w:b/>
      <w:sz w:val="28"/>
    </w:rPr>
  </w:style>
  <w:style w:type="paragraph" w:customStyle="1" w:styleId="Annexref">
    <w:name w:val="Annex_ref"/>
    <w:basedOn w:val="a"/>
    <w:next w:val="a"/>
    <w:rsid w:val="00B67F4C"/>
    <w:pPr>
      <w:spacing w:before="0"/>
      <w:jc w:val="center"/>
    </w:pPr>
  </w:style>
  <w:style w:type="paragraph" w:customStyle="1" w:styleId="Appendixref">
    <w:name w:val="Appendix_ref"/>
    <w:basedOn w:val="Annexref"/>
    <w:next w:val="Normalaftertitle"/>
    <w:rsid w:val="00B67F4C"/>
  </w:style>
  <w:style w:type="character" w:customStyle="1" w:styleId="ASN1boldchar">
    <w:name w:val="ASN.1 bold char"/>
    <w:basedOn w:val="a0"/>
    <w:rsid w:val="00D32A82"/>
    <w:rPr>
      <w:rFonts w:ascii="Courier New" w:hAnsi="Courier New"/>
      <w:b/>
      <w:sz w:val="18"/>
    </w:rPr>
  </w:style>
  <w:style w:type="paragraph" w:customStyle="1" w:styleId="ASN1italic">
    <w:name w:val="ASN.1_italic"/>
    <w:basedOn w:val="ASN1"/>
    <w:rsid w:val="00B67F4C"/>
    <w:rPr>
      <w:b w:val="0"/>
      <w:i/>
    </w:rPr>
  </w:style>
  <w:style w:type="paragraph" w:customStyle="1" w:styleId="Couvnote">
    <w:name w:val="Couv_note"/>
    <w:basedOn w:val="a"/>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0"/>
    <w:rsid w:val="00B67F4C"/>
    <w:rPr>
      <w:b/>
    </w:rPr>
  </w:style>
  <w:style w:type="character" w:customStyle="1" w:styleId="href">
    <w:name w:val="href"/>
    <w:basedOn w:val="a0"/>
    <w:rsid w:val="00B67F4C"/>
    <w:rPr>
      <w:lang w:val="fr-FR"/>
    </w:rPr>
  </w:style>
  <w:style w:type="paragraph" w:customStyle="1" w:styleId="Indextitle">
    <w:name w:val="Index_title"/>
    <w:basedOn w:val="a"/>
    <w:rsid w:val="00B67F4C"/>
    <w:pPr>
      <w:spacing w:after="68"/>
      <w:jc w:val="center"/>
    </w:pPr>
    <w:rPr>
      <w:b/>
      <w:sz w:val="24"/>
    </w:rPr>
  </w:style>
  <w:style w:type="character" w:styleId="ae">
    <w:name w:val="line number"/>
    <w:basedOn w:val="a0"/>
    <w:rsid w:val="00B67F4C"/>
  </w:style>
  <w:style w:type="paragraph" w:customStyle="1" w:styleId="Normalaftertitle0">
    <w:name w:val="Normal after title"/>
    <w:basedOn w:val="a"/>
    <w:rsid w:val="00B67F4C"/>
    <w:pPr>
      <w:spacing w:before="480"/>
    </w:pPr>
    <w:rPr>
      <w:rFonts w:ascii="Times" w:hAnsi="Times"/>
      <w:lang w:val="en-US"/>
    </w:rPr>
  </w:style>
  <w:style w:type="paragraph" w:styleId="af">
    <w:name w:val="Normal Indent"/>
    <w:basedOn w:val="a"/>
    <w:rsid w:val="00B67F4C"/>
    <w:pPr>
      <w:ind w:left="600"/>
    </w:pPr>
  </w:style>
  <w:style w:type="paragraph" w:customStyle="1" w:styleId="Note1">
    <w:name w:val="Note 1"/>
    <w:basedOn w:val="a"/>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rsid w:val="00B67F4C"/>
    <w:pPr>
      <w:ind w:left="1077"/>
    </w:pPr>
  </w:style>
  <w:style w:type="paragraph" w:customStyle="1" w:styleId="Note3">
    <w:name w:val="Note 3"/>
    <w:basedOn w:val="Note1"/>
    <w:rsid w:val="00B67F4C"/>
    <w:pPr>
      <w:ind w:left="1474"/>
    </w:pPr>
  </w:style>
  <w:style w:type="paragraph" w:customStyle="1" w:styleId="SAP">
    <w:name w:val="SAP"/>
    <w:basedOn w:val="a"/>
    <w:rsid w:val="00B67F4C"/>
    <w:pPr>
      <w:spacing w:before="960" w:after="240"/>
      <w:jc w:val="right"/>
    </w:pPr>
    <w:rPr>
      <w:rFonts w:ascii="C39T36Lfz" w:hAnsi="C39T36Lfz"/>
      <w:sz w:val="104"/>
    </w:rPr>
  </w:style>
  <w:style w:type="paragraph" w:customStyle="1" w:styleId="Tablefin">
    <w:name w:val="Table_fin"/>
    <w:basedOn w:val="a"/>
    <w:next w:val="a"/>
    <w:rsid w:val="00B67F4C"/>
    <w:pPr>
      <w:tabs>
        <w:tab w:val="clear" w:pos="794"/>
        <w:tab w:val="clear" w:pos="1191"/>
        <w:tab w:val="clear" w:pos="1588"/>
        <w:tab w:val="clear" w:pos="1985"/>
      </w:tabs>
      <w:spacing w:before="0"/>
    </w:pPr>
    <w:rPr>
      <w:sz w:val="12"/>
    </w:rPr>
  </w:style>
  <w:style w:type="character" w:styleId="af0">
    <w:name w:val="Hyperlink"/>
    <w:basedOn w:val="a0"/>
    <w:uiPriority w:val="99"/>
    <w:rsid w:val="00B67F4C"/>
    <w:rPr>
      <w:color w:val="0000FF"/>
      <w:u w:val="single"/>
    </w:rPr>
  </w:style>
  <w:style w:type="character" w:customStyle="1" w:styleId="ASN1ItalicChar">
    <w:name w:val="ASN.1 Italic Char"/>
    <w:basedOn w:val="a0"/>
    <w:rsid w:val="003E03FD"/>
    <w:rPr>
      <w:rFonts w:ascii="Courier New" w:hAnsi="Courier New"/>
      <w:i/>
      <w:sz w:val="18"/>
    </w:rPr>
  </w:style>
  <w:style w:type="paragraph" w:styleId="af1">
    <w:name w:val="Balloon Text"/>
    <w:basedOn w:val="a"/>
    <w:link w:val="af2"/>
    <w:rsid w:val="00A87200"/>
    <w:pPr>
      <w:spacing w:before="0"/>
    </w:pPr>
    <w:rPr>
      <w:rFonts w:ascii="Tahoma" w:hAnsi="Tahoma" w:cs="Tahoma"/>
      <w:sz w:val="16"/>
      <w:szCs w:val="16"/>
    </w:rPr>
  </w:style>
  <w:style w:type="character" w:customStyle="1" w:styleId="af2">
    <w:name w:val="吹き出し (文字)"/>
    <w:basedOn w:val="a0"/>
    <w:link w:val="af1"/>
    <w:rsid w:val="00A87200"/>
    <w:rPr>
      <w:rFonts w:ascii="Tahoma" w:hAnsi="Tahoma" w:cs="Tahoma"/>
      <w:sz w:val="16"/>
      <w:szCs w:val="16"/>
      <w:lang w:val="en-GB" w:eastAsia="en-US"/>
    </w:rPr>
  </w:style>
  <w:style w:type="table" w:styleId="af3">
    <w:name w:val="Table Grid"/>
    <w:basedOn w:val="a1"/>
    <w:rsid w:val="00762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rsid w:val="006B102A"/>
    <w:rPr>
      <w:rFonts w:ascii="Times New Roman" w:hAnsi="Times New Roman"/>
      <w:b/>
      <w:sz w:val="24"/>
      <w:lang w:val="en-GB" w:eastAsia="en-US"/>
    </w:rPr>
  </w:style>
  <w:style w:type="character" w:customStyle="1" w:styleId="20">
    <w:name w:val="見出し 2 (文字)"/>
    <w:basedOn w:val="a0"/>
    <w:link w:val="2"/>
    <w:rsid w:val="006B102A"/>
    <w:rPr>
      <w:rFonts w:ascii="Times New Roman" w:hAnsi="Times New Roman"/>
      <w:b/>
      <w:sz w:val="22"/>
      <w:lang w:val="en-GB" w:eastAsia="en-US"/>
    </w:rPr>
  </w:style>
  <w:style w:type="character" w:customStyle="1" w:styleId="30">
    <w:name w:val="見出し 3 (文字)"/>
    <w:basedOn w:val="a0"/>
    <w:link w:val="3"/>
    <w:rsid w:val="006B102A"/>
    <w:rPr>
      <w:rFonts w:ascii="Times New Roman" w:hAnsi="Times New Roman"/>
      <w:b/>
      <w:lang w:val="en-GB" w:eastAsia="en-US"/>
    </w:rPr>
  </w:style>
  <w:style w:type="character" w:customStyle="1" w:styleId="40">
    <w:name w:val="見出し 4 (文字)"/>
    <w:basedOn w:val="a0"/>
    <w:link w:val="4"/>
    <w:rsid w:val="006B102A"/>
    <w:rPr>
      <w:rFonts w:ascii="Times New Roman" w:hAnsi="Times New Roman"/>
      <w:b/>
      <w:lang w:val="en-GB" w:eastAsia="en-US"/>
    </w:rPr>
  </w:style>
  <w:style w:type="character" w:customStyle="1" w:styleId="50">
    <w:name w:val="見出し 5 (文字)"/>
    <w:basedOn w:val="a0"/>
    <w:link w:val="5"/>
    <w:rsid w:val="006B102A"/>
    <w:rPr>
      <w:rFonts w:ascii="Times New Roman" w:hAnsi="Times New Roman"/>
      <w:b/>
      <w:lang w:val="en-GB" w:eastAsia="en-US"/>
    </w:rPr>
  </w:style>
  <w:style w:type="character" w:customStyle="1" w:styleId="60">
    <w:name w:val="見出し 6 (文字)"/>
    <w:basedOn w:val="a0"/>
    <w:link w:val="6"/>
    <w:rsid w:val="006B102A"/>
    <w:rPr>
      <w:rFonts w:ascii="Times New Roman" w:hAnsi="Times New Roman"/>
      <w:b/>
      <w:lang w:val="en-GB" w:eastAsia="en-US"/>
    </w:rPr>
  </w:style>
  <w:style w:type="character" w:customStyle="1" w:styleId="70">
    <w:name w:val="見出し 7 (文字)"/>
    <w:basedOn w:val="a0"/>
    <w:link w:val="7"/>
    <w:rsid w:val="006B102A"/>
    <w:rPr>
      <w:rFonts w:ascii="Times New Roman" w:hAnsi="Times New Roman"/>
      <w:b/>
      <w:lang w:val="en-GB" w:eastAsia="en-US"/>
    </w:rPr>
  </w:style>
  <w:style w:type="character" w:customStyle="1" w:styleId="80">
    <w:name w:val="見出し 8 (文字)"/>
    <w:basedOn w:val="a0"/>
    <w:link w:val="8"/>
    <w:rsid w:val="006B102A"/>
    <w:rPr>
      <w:rFonts w:ascii="Times New Roman" w:hAnsi="Times New Roman"/>
      <w:b/>
      <w:sz w:val="24"/>
      <w:lang w:val="en-GB" w:eastAsia="en-US"/>
    </w:rPr>
  </w:style>
  <w:style w:type="character" w:customStyle="1" w:styleId="90">
    <w:name w:val="見出し 9 (文字)"/>
    <w:basedOn w:val="a0"/>
    <w:link w:val="9"/>
    <w:rsid w:val="006B102A"/>
    <w:rPr>
      <w:rFonts w:ascii="Times New Roman" w:hAnsi="Times New Roman"/>
      <w:b/>
      <w:sz w:val="24"/>
      <w:lang w:val="en-GB" w:eastAsia="en-US"/>
    </w:rPr>
  </w:style>
  <w:style w:type="character" w:customStyle="1" w:styleId="a4">
    <w:name w:val="フッター (文字)"/>
    <w:basedOn w:val="a0"/>
    <w:link w:val="a3"/>
    <w:rsid w:val="006B102A"/>
    <w:rPr>
      <w:rFonts w:ascii="Times New Roman" w:hAnsi="Times New Roman"/>
      <w:b/>
      <w:lang w:val="en-GB" w:eastAsia="en-US"/>
    </w:rPr>
  </w:style>
  <w:style w:type="character" w:customStyle="1" w:styleId="a7">
    <w:name w:val="脚注文字列 (文字)"/>
    <w:basedOn w:val="a0"/>
    <w:link w:val="a6"/>
    <w:semiHidden/>
    <w:rsid w:val="006B102A"/>
    <w:rPr>
      <w:rFonts w:ascii="Times New Roman" w:hAnsi="Times New Roman"/>
      <w:sz w:val="18"/>
      <w:lang w:val="en-GB" w:eastAsia="en-US"/>
    </w:rPr>
  </w:style>
  <w:style w:type="character" w:customStyle="1" w:styleId="ab">
    <w:name w:val="表題 (文字)"/>
    <w:basedOn w:val="a0"/>
    <w:link w:val="aa"/>
    <w:rsid w:val="006B102A"/>
    <w:rPr>
      <w:rFonts w:ascii="Times New Roman" w:hAnsi="Times New Roman"/>
      <w:b/>
      <w:sz w:val="24"/>
      <w:lang w:val="en-GB" w:eastAsia="en-US"/>
    </w:rPr>
  </w:style>
  <w:style w:type="character" w:customStyle="1" w:styleId="ad">
    <w:name w:val="コメント文字列 (文字)"/>
    <w:basedOn w:val="a0"/>
    <w:link w:val="ac"/>
    <w:semiHidden/>
    <w:rsid w:val="006B102A"/>
    <w:rPr>
      <w:rFonts w:ascii="Times New Roman" w:hAnsi="Times New Roman"/>
      <w:lang w:val="en-GB" w:eastAsia="en-US"/>
    </w:rPr>
  </w:style>
  <w:style w:type="paragraph" w:styleId="af4">
    <w:name w:val="header"/>
    <w:basedOn w:val="a"/>
    <w:link w:val="af5"/>
    <w:rsid w:val="00617E89"/>
    <w:pPr>
      <w:tabs>
        <w:tab w:val="clear" w:pos="794"/>
        <w:tab w:val="clear" w:pos="1191"/>
        <w:tab w:val="clear" w:pos="1588"/>
        <w:tab w:val="clear" w:pos="1985"/>
        <w:tab w:val="center" w:pos="4252"/>
        <w:tab w:val="right" w:pos="8504"/>
      </w:tabs>
      <w:snapToGrid w:val="0"/>
    </w:pPr>
  </w:style>
  <w:style w:type="character" w:customStyle="1" w:styleId="af5">
    <w:name w:val="ヘッダー (文字)"/>
    <w:basedOn w:val="a0"/>
    <w:link w:val="af4"/>
    <w:rsid w:val="00617E89"/>
    <w:rPr>
      <w:rFonts w:ascii="Times New Roman" w:hAnsi="Times New Roman"/>
      <w:lang w:val="en-GB" w:eastAsia="en-US"/>
    </w:rPr>
  </w:style>
  <w:style w:type="paragraph" w:styleId="af6">
    <w:name w:val="Document Map"/>
    <w:basedOn w:val="a"/>
    <w:link w:val="af7"/>
    <w:rsid w:val="009E16EB"/>
    <w:rPr>
      <w:rFonts w:ascii="MS UI Gothic" w:eastAsia="MS UI Gothic"/>
      <w:sz w:val="18"/>
      <w:szCs w:val="18"/>
    </w:rPr>
  </w:style>
  <w:style w:type="character" w:customStyle="1" w:styleId="af7">
    <w:name w:val="見出しマップ (文字)"/>
    <w:basedOn w:val="a0"/>
    <w:link w:val="af6"/>
    <w:rsid w:val="009E16EB"/>
    <w:rPr>
      <w:rFonts w:ascii="MS UI Gothic" w:eastAsia="MS UI Gothic"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by\Application%20Data\Microsoft\Templates\QuickPub\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5B5A0-5DE2-4594-87A2-9C2CB151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1</TotalTime>
  <Pages>101</Pages>
  <Words>58393</Words>
  <Characters>332846</Characters>
  <Application>Microsoft Office Word</Application>
  <DocSecurity>0</DocSecurity>
  <Lines>2773</Lines>
  <Paragraphs>780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ITU-T Rec. H.264.1 (01/2012) Conformance specification for ITU-T H.264 advanced video coding</vt:lpstr>
      <vt:lpstr>ITU-T Rec. H.264.1 (01/2012) Conformance specification for ITU-T H.264 advanced video coding </vt:lpstr>
    </vt:vector>
  </TitlesOfParts>
  <Company>ITU</Company>
  <LinksUpToDate>false</LinksUpToDate>
  <CharactersWithSpaces>390459</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H.264.1 (01/2012) Conformance specification for ITU-T H.264 advanced video coding</dc:title>
  <dc:subject>SERIES H: AUDIOVISUAL AND MULTIMEDIA SYSTEMS - Infrastructure of audiovisual services – Coding of moving video</dc:subject>
  <dc:creator>ITU-T</dc:creator>
  <cp:keywords>H.264.1,H,264.1</cp:keywords>
  <dc:description>Gachetc, 19.06.2012, ITU51007784</dc:description>
  <cp:lastModifiedBy>Teruhiko Suzuki</cp:lastModifiedBy>
  <cp:revision>3</cp:revision>
  <cp:lastPrinted>2004-12-15T08:14:00Z</cp:lastPrinted>
  <dcterms:created xsi:type="dcterms:W3CDTF">2012-10-08T07:42:00Z</dcterms:created>
  <dcterms:modified xsi:type="dcterms:W3CDTF">2012-10-08T07:43:00Z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H.264.1</vt:lpwstr>
  </property>
  <property fmtid="{D5CDD505-2E9C-101B-9397-08002B2CF9AE}" pid="3" name="docdate">
    <vt:lpwstr>QPubMacros.dot</vt:lpwstr>
  </property>
  <property fmtid="{D5CDD505-2E9C-101B-9397-08002B2CF9AE}" pid="4" name="doctitle">
    <vt:lpwstr>Conformance specification for ITU-T H.264 advanced video coding</vt:lpwstr>
  </property>
  <property fmtid="{D5CDD505-2E9C-101B-9397-08002B2CF9AE}" pid="5" name="doctitle2">
    <vt:lpwstr>SERIES H: AUDIOVISUAL AND MULTIMEDIA SYSTEMS Infrastructure of audiovisual services – Coding of moving video</vt:lpwstr>
  </property>
  <property fmtid="{D5CDD505-2E9C-101B-9397-08002B2CF9AE}" pid="6" name="Language">
    <vt:lpwstr>English</vt:lpwstr>
  </property>
  <property fmtid="{D5CDD505-2E9C-101B-9397-08002B2CF9AE}" pid="7" name="Typist">
    <vt:lpwstr>Gachetc</vt:lpwstr>
  </property>
  <property fmtid="{D5CDD505-2E9C-101B-9397-08002B2CF9AE}" pid="8" name="Date completed">
    <vt:lpwstr>mardi, 19. juin 2012</vt:lpwstr>
  </property>
</Properties>
</file>