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858"/>
        <w:gridCol w:w="2718"/>
      </w:tblGrid>
      <w:tr w:rsidR="00E61DAC" w:rsidRPr="005B217D" w:rsidTr="00E21F20">
        <w:tc>
          <w:tcPr>
            <w:tcW w:w="6858" w:type="dxa"/>
          </w:tcPr>
          <w:p w:rsidR="006C5D39" w:rsidRPr="005B217D" w:rsidRDefault="00A920B5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b/>
                <w:noProof/>
                <w:szCs w:val="22"/>
                <w:lang w:eastAsia="zh-CN"/>
              </w:rPr>
              <mc:AlternateContent>
                <mc:Choice Requires="wpg">
                  <w:drawing>
                    <wp:anchor distT="0" distB="0" distL="114300" distR="114300" simplePos="0" relativeHeight="251656704" behindDoc="0" locked="0" layoutInCell="1" allowOverlap="1" wp14:anchorId="791DFE91" wp14:editId="0EBC0946">
                      <wp:simplePos x="0" y="0"/>
                      <wp:positionH relativeFrom="column">
                        <wp:posOffset>-55245</wp:posOffset>
                      </wp:positionH>
                      <wp:positionV relativeFrom="paragraph">
                        <wp:posOffset>-349250</wp:posOffset>
                      </wp:positionV>
                      <wp:extent cx="295910" cy="312420"/>
                      <wp:effectExtent l="0" t="0" r="0" b="0"/>
                      <wp:wrapNone/>
                      <wp:docPr id="1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95910" cy="312420"/>
                                <a:chOff x="9" y="2"/>
                                <a:chExt cx="466" cy="492"/>
                              </a:xfrm>
                            </wpg:grpSpPr>
                            <wps:wsp>
                              <wps:cNvPr id="2" name="Line 3"/>
                              <wps:cNvCnPr/>
                              <wps:spPr bwMode="auto">
                                <a:xfrm>
                                  <a:off x="9" y="9"/>
                                  <a:ext cx="1" cy="48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" name="Line 4"/>
                              <wps:cNvCnPr/>
                              <wps:spPr bwMode="auto">
                                <a:xfrm>
                                  <a:off x="9" y="493"/>
                                  <a:ext cx="465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" name="Line 5"/>
                              <wps:cNvCnPr/>
                              <wps:spPr bwMode="auto">
                                <a:xfrm flipV="1">
                                  <a:off x="474" y="9"/>
                                  <a:ext cx="1" cy="48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" name="Line 6"/>
                              <wps:cNvCnPr/>
                              <wps:spPr bwMode="auto">
                                <a:xfrm flipH="1">
                                  <a:off x="9" y="9"/>
                                  <a:ext cx="46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Line 7"/>
                              <wps:cNvCnPr/>
                              <wps:spPr bwMode="auto">
                                <a:xfrm>
                                  <a:off x="9" y="9"/>
                                  <a:ext cx="1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" name="Freeform 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04"/>
                                  <a:ext cx="309" cy="297"/>
                                </a:xfrm>
                                <a:custGeom>
                                  <a:avLst/>
                                  <a:gdLst>
                                    <a:gd name="T0" fmla="*/ 4 w 309"/>
                                    <a:gd name="T1" fmla="*/ 254 h 297"/>
                                    <a:gd name="T2" fmla="*/ 4 w 309"/>
                                    <a:gd name="T3" fmla="*/ 238 h 297"/>
                                    <a:gd name="T4" fmla="*/ 7 w 309"/>
                                    <a:gd name="T5" fmla="*/ 222 h 297"/>
                                    <a:gd name="T6" fmla="*/ 10 w 309"/>
                                    <a:gd name="T7" fmla="*/ 210 h 297"/>
                                    <a:gd name="T8" fmla="*/ 12 w 309"/>
                                    <a:gd name="T9" fmla="*/ 194 h 297"/>
                                    <a:gd name="T10" fmla="*/ 19 w 309"/>
                                    <a:gd name="T11" fmla="*/ 182 h 297"/>
                                    <a:gd name="T12" fmla="*/ 22 w 309"/>
                                    <a:gd name="T13" fmla="*/ 169 h 297"/>
                                    <a:gd name="T14" fmla="*/ 29 w 309"/>
                                    <a:gd name="T15" fmla="*/ 157 h 297"/>
                                    <a:gd name="T16" fmla="*/ 34 w 309"/>
                                    <a:gd name="T17" fmla="*/ 145 h 297"/>
                                    <a:gd name="T18" fmla="*/ 41 w 309"/>
                                    <a:gd name="T19" fmla="*/ 133 h 297"/>
                                    <a:gd name="T20" fmla="*/ 50 w 309"/>
                                    <a:gd name="T21" fmla="*/ 120 h 297"/>
                                    <a:gd name="T22" fmla="*/ 59 w 309"/>
                                    <a:gd name="T23" fmla="*/ 108 h 297"/>
                                    <a:gd name="T24" fmla="*/ 69 w 309"/>
                                    <a:gd name="T25" fmla="*/ 98 h 297"/>
                                    <a:gd name="T26" fmla="*/ 91 w 309"/>
                                    <a:gd name="T27" fmla="*/ 74 h 297"/>
                                    <a:gd name="T28" fmla="*/ 104 w 309"/>
                                    <a:gd name="T29" fmla="*/ 64 h 297"/>
                                    <a:gd name="T30" fmla="*/ 113 w 309"/>
                                    <a:gd name="T31" fmla="*/ 55 h 297"/>
                                    <a:gd name="T32" fmla="*/ 125 w 309"/>
                                    <a:gd name="T33" fmla="*/ 49 h 297"/>
                                    <a:gd name="T34" fmla="*/ 137 w 309"/>
                                    <a:gd name="T35" fmla="*/ 43 h 297"/>
                                    <a:gd name="T36" fmla="*/ 150 w 309"/>
                                    <a:gd name="T37" fmla="*/ 34 h 297"/>
                                    <a:gd name="T38" fmla="*/ 162 w 309"/>
                                    <a:gd name="T39" fmla="*/ 29 h 297"/>
                                    <a:gd name="T40" fmla="*/ 177 w 309"/>
                                    <a:gd name="T41" fmla="*/ 25 h 297"/>
                                    <a:gd name="T42" fmla="*/ 190 w 309"/>
                                    <a:gd name="T43" fmla="*/ 19 h 297"/>
                                    <a:gd name="T44" fmla="*/ 206 w 309"/>
                                    <a:gd name="T45" fmla="*/ 16 h 297"/>
                                    <a:gd name="T46" fmla="*/ 219 w 309"/>
                                    <a:gd name="T47" fmla="*/ 12 h 297"/>
                                    <a:gd name="T48" fmla="*/ 234 w 309"/>
                                    <a:gd name="T49" fmla="*/ 7 h 297"/>
                                    <a:gd name="T50" fmla="*/ 249 w 309"/>
                                    <a:gd name="T51" fmla="*/ 7 h 297"/>
                                    <a:gd name="T52" fmla="*/ 268 w 309"/>
                                    <a:gd name="T53" fmla="*/ 4 h 297"/>
                                    <a:gd name="T54" fmla="*/ 309 w 309"/>
                                    <a:gd name="T55" fmla="*/ 4 h 297"/>
                                    <a:gd name="T56" fmla="*/ 299 w 309"/>
                                    <a:gd name="T57" fmla="*/ 0 h 297"/>
                                    <a:gd name="T58" fmla="*/ 262 w 309"/>
                                    <a:gd name="T59" fmla="*/ 0 h 297"/>
                                    <a:gd name="T60" fmla="*/ 249 w 309"/>
                                    <a:gd name="T61" fmla="*/ 4 h 297"/>
                                    <a:gd name="T62" fmla="*/ 234 w 309"/>
                                    <a:gd name="T63" fmla="*/ 4 h 297"/>
                                    <a:gd name="T64" fmla="*/ 219 w 309"/>
                                    <a:gd name="T65" fmla="*/ 7 h 297"/>
                                    <a:gd name="T66" fmla="*/ 206 w 309"/>
                                    <a:gd name="T67" fmla="*/ 12 h 297"/>
                                    <a:gd name="T68" fmla="*/ 190 w 309"/>
                                    <a:gd name="T69" fmla="*/ 16 h 297"/>
                                    <a:gd name="T70" fmla="*/ 174 w 309"/>
                                    <a:gd name="T71" fmla="*/ 22 h 297"/>
                                    <a:gd name="T72" fmla="*/ 162 w 309"/>
                                    <a:gd name="T73" fmla="*/ 25 h 297"/>
                                    <a:gd name="T74" fmla="*/ 150 w 309"/>
                                    <a:gd name="T75" fmla="*/ 31 h 297"/>
                                    <a:gd name="T76" fmla="*/ 133 w 309"/>
                                    <a:gd name="T77" fmla="*/ 38 h 297"/>
                                    <a:gd name="T78" fmla="*/ 125 w 309"/>
                                    <a:gd name="T79" fmla="*/ 45 h 297"/>
                                    <a:gd name="T80" fmla="*/ 113 w 309"/>
                                    <a:gd name="T81" fmla="*/ 55 h 297"/>
                                    <a:gd name="T82" fmla="*/ 101 w 309"/>
                                    <a:gd name="T83" fmla="*/ 62 h 297"/>
                                    <a:gd name="T84" fmla="*/ 91 w 309"/>
                                    <a:gd name="T85" fmla="*/ 70 h 297"/>
                                    <a:gd name="T86" fmla="*/ 79 w 309"/>
                                    <a:gd name="T87" fmla="*/ 80 h 297"/>
                                    <a:gd name="T88" fmla="*/ 62 w 309"/>
                                    <a:gd name="T89" fmla="*/ 98 h 297"/>
                                    <a:gd name="T90" fmla="*/ 54 w 309"/>
                                    <a:gd name="T91" fmla="*/ 111 h 297"/>
                                    <a:gd name="T92" fmla="*/ 47 w 309"/>
                                    <a:gd name="T93" fmla="*/ 120 h 297"/>
                                    <a:gd name="T94" fmla="*/ 37 w 309"/>
                                    <a:gd name="T95" fmla="*/ 133 h 297"/>
                                    <a:gd name="T96" fmla="*/ 32 w 309"/>
                                    <a:gd name="T97" fmla="*/ 145 h 297"/>
                                    <a:gd name="T98" fmla="*/ 25 w 309"/>
                                    <a:gd name="T99" fmla="*/ 157 h 297"/>
                                    <a:gd name="T100" fmla="*/ 19 w 309"/>
                                    <a:gd name="T101" fmla="*/ 173 h 297"/>
                                    <a:gd name="T102" fmla="*/ 12 w 309"/>
                                    <a:gd name="T103" fmla="*/ 186 h 297"/>
                                    <a:gd name="T104" fmla="*/ 10 w 309"/>
                                    <a:gd name="T105" fmla="*/ 198 h 297"/>
                                    <a:gd name="T106" fmla="*/ 7 w 309"/>
                                    <a:gd name="T107" fmla="*/ 213 h 297"/>
                                    <a:gd name="T108" fmla="*/ 4 w 309"/>
                                    <a:gd name="T109" fmla="*/ 225 h 297"/>
                                    <a:gd name="T110" fmla="*/ 0 w 309"/>
                                    <a:gd name="T111" fmla="*/ 241 h 297"/>
                                    <a:gd name="T112" fmla="*/ 0 w 309"/>
                                    <a:gd name="T113" fmla="*/ 256 h 297"/>
                                    <a:gd name="T114" fmla="*/ 0 w 309"/>
                                    <a:gd name="T115" fmla="*/ 290 h 2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9" h="297">
                                      <a:moveTo>
                                        <a:pt x="4" y="297"/>
                                      </a:moveTo>
                                      <a:lnTo>
                                        <a:pt x="4" y="256"/>
                                      </a:lnTo>
                                      <a:lnTo>
                                        <a:pt x="4" y="254"/>
                                      </a:lnTo>
                                      <a:lnTo>
                                        <a:pt x="4" y="247"/>
                                      </a:lnTo>
                                      <a:lnTo>
                                        <a:pt x="4" y="241"/>
                                      </a:lnTo>
                                      <a:lnTo>
                                        <a:pt x="4" y="238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7" y="228"/>
                                      </a:lnTo>
                                      <a:lnTo>
                                        <a:pt x="7" y="222"/>
                                      </a:lnTo>
                                      <a:lnTo>
                                        <a:pt x="7" y="220"/>
                                      </a:lnTo>
                                      <a:lnTo>
                                        <a:pt x="10" y="213"/>
                                      </a:lnTo>
                                      <a:lnTo>
                                        <a:pt x="10" y="210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12" y="201"/>
                                      </a:lnTo>
                                      <a:lnTo>
                                        <a:pt x="12" y="194"/>
                                      </a:lnTo>
                                      <a:lnTo>
                                        <a:pt x="16" y="191"/>
                                      </a:lnTo>
                                      <a:lnTo>
                                        <a:pt x="16" y="186"/>
                                      </a:lnTo>
                                      <a:lnTo>
                                        <a:pt x="19" y="182"/>
                                      </a:lnTo>
                                      <a:lnTo>
                                        <a:pt x="19" y="176"/>
                                      </a:lnTo>
                                      <a:lnTo>
                                        <a:pt x="22" y="173"/>
                                      </a:lnTo>
                                      <a:lnTo>
                                        <a:pt x="22" y="169"/>
                                      </a:lnTo>
                                      <a:lnTo>
                                        <a:pt x="25" y="164"/>
                                      </a:lnTo>
                                      <a:lnTo>
                                        <a:pt x="25" y="160"/>
                                      </a:lnTo>
                                      <a:lnTo>
                                        <a:pt x="29" y="157"/>
                                      </a:lnTo>
                                      <a:lnTo>
                                        <a:pt x="32" y="151"/>
                                      </a:lnTo>
                                      <a:lnTo>
                                        <a:pt x="32" y="148"/>
                                      </a:lnTo>
                                      <a:lnTo>
                                        <a:pt x="34" y="145"/>
                                      </a:lnTo>
                                      <a:lnTo>
                                        <a:pt x="37" y="139"/>
                                      </a:lnTo>
                                      <a:lnTo>
                                        <a:pt x="41" y="135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4" y="126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50" y="120"/>
                                      </a:lnTo>
                                      <a:lnTo>
                                        <a:pt x="54" y="117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9" y="108"/>
                                      </a:lnTo>
                                      <a:lnTo>
                                        <a:pt x="62" y="104"/>
                                      </a:lnTo>
                                      <a:lnTo>
                                        <a:pt x="66" y="101"/>
                                      </a:lnTo>
                                      <a:lnTo>
                                        <a:pt x="69" y="98"/>
                                      </a:lnTo>
                                      <a:lnTo>
                                        <a:pt x="69" y="96"/>
                                      </a:lnTo>
                                      <a:lnTo>
                                        <a:pt x="88" y="77"/>
                                      </a:lnTo>
                                      <a:lnTo>
                                        <a:pt x="91" y="74"/>
                                      </a:lnTo>
                                      <a:lnTo>
                                        <a:pt x="94" y="70"/>
                                      </a:lnTo>
                                      <a:lnTo>
                                        <a:pt x="97" y="67"/>
                                      </a:lnTo>
                                      <a:lnTo>
                                        <a:pt x="104" y="64"/>
                                      </a:lnTo>
                                      <a:lnTo>
                                        <a:pt x="106" y="62"/>
                                      </a:lnTo>
                                      <a:lnTo>
                                        <a:pt x="109" y="58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16" y="55"/>
                                      </a:lnTo>
                                      <a:lnTo>
                                        <a:pt x="121" y="52"/>
                                      </a:lnTo>
                                      <a:lnTo>
                                        <a:pt x="125" y="49"/>
                                      </a:lnTo>
                                      <a:lnTo>
                                        <a:pt x="127" y="45"/>
                                      </a:lnTo>
                                      <a:lnTo>
                                        <a:pt x="133" y="43"/>
                                      </a:lnTo>
                                      <a:lnTo>
                                        <a:pt x="137" y="43"/>
                                      </a:lnTo>
                                      <a:lnTo>
                                        <a:pt x="140" y="40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50" y="34"/>
                                      </a:lnTo>
                                      <a:lnTo>
                                        <a:pt x="152" y="34"/>
                                      </a:lnTo>
                                      <a:lnTo>
                                        <a:pt x="159" y="31"/>
                                      </a:lnTo>
                                      <a:lnTo>
                                        <a:pt x="162" y="29"/>
                                      </a:lnTo>
                                      <a:lnTo>
                                        <a:pt x="168" y="29"/>
                                      </a:lnTo>
                                      <a:lnTo>
                                        <a:pt x="172" y="25"/>
                                      </a:lnTo>
                                      <a:lnTo>
                                        <a:pt x="177" y="25"/>
                                      </a:lnTo>
                                      <a:lnTo>
                                        <a:pt x="180" y="22"/>
                                      </a:lnTo>
                                      <a:lnTo>
                                        <a:pt x="184" y="22"/>
                                      </a:lnTo>
                                      <a:lnTo>
                                        <a:pt x="190" y="19"/>
                                      </a:lnTo>
                                      <a:lnTo>
                                        <a:pt x="197" y="16"/>
                                      </a:lnTo>
                                      <a:lnTo>
                                        <a:pt x="199" y="16"/>
                                      </a:lnTo>
                                      <a:lnTo>
                                        <a:pt x="206" y="16"/>
                                      </a:lnTo>
                                      <a:lnTo>
                                        <a:pt x="209" y="12"/>
                                      </a:lnTo>
                                      <a:lnTo>
                                        <a:pt x="215" y="12"/>
                                      </a:lnTo>
                                      <a:lnTo>
                                        <a:pt x="219" y="12"/>
                                      </a:lnTo>
                                      <a:lnTo>
                                        <a:pt x="224" y="10"/>
                                      </a:lnTo>
                                      <a:lnTo>
                                        <a:pt x="227" y="10"/>
                                      </a:lnTo>
                                      <a:lnTo>
                                        <a:pt x="234" y="7"/>
                                      </a:lnTo>
                                      <a:lnTo>
                                        <a:pt x="240" y="7"/>
                                      </a:lnTo>
                                      <a:lnTo>
                                        <a:pt x="244" y="7"/>
                                      </a:lnTo>
                                      <a:lnTo>
                                        <a:pt x="249" y="7"/>
                                      </a:lnTo>
                                      <a:lnTo>
                                        <a:pt x="252" y="7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68" y="4"/>
                                      </a:lnTo>
                                      <a:lnTo>
                                        <a:pt x="274" y="4"/>
                                      </a:lnTo>
                                      <a:lnTo>
                                        <a:pt x="306" y="4"/>
                                      </a:lnTo>
                                      <a:lnTo>
                                        <a:pt x="309" y="4"/>
                                      </a:lnTo>
                                      <a:lnTo>
                                        <a:pt x="309" y="0"/>
                                      </a:lnTo>
                                      <a:lnTo>
                                        <a:pt x="306" y="0"/>
                                      </a:lnTo>
                                      <a:lnTo>
                                        <a:pt x="299" y="0"/>
                                      </a:lnTo>
                                      <a:lnTo>
                                        <a:pt x="281" y="0"/>
                                      </a:lnTo>
                                      <a:lnTo>
                                        <a:pt x="274" y="0"/>
                                      </a:lnTo>
                                      <a:lnTo>
                                        <a:pt x="262" y="0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52" y="4"/>
                                      </a:lnTo>
                                      <a:lnTo>
                                        <a:pt x="249" y="4"/>
                                      </a:lnTo>
                                      <a:lnTo>
                                        <a:pt x="244" y="4"/>
                                      </a:lnTo>
                                      <a:lnTo>
                                        <a:pt x="240" y="4"/>
                                      </a:lnTo>
                                      <a:lnTo>
                                        <a:pt x="234" y="4"/>
                                      </a:lnTo>
                                      <a:lnTo>
                                        <a:pt x="227" y="7"/>
                                      </a:lnTo>
                                      <a:lnTo>
                                        <a:pt x="224" y="7"/>
                                      </a:lnTo>
                                      <a:lnTo>
                                        <a:pt x="219" y="7"/>
                                      </a:lnTo>
                                      <a:lnTo>
                                        <a:pt x="212" y="10"/>
                                      </a:lnTo>
                                      <a:lnTo>
                                        <a:pt x="209" y="10"/>
                                      </a:lnTo>
                                      <a:lnTo>
                                        <a:pt x="206" y="12"/>
                                      </a:lnTo>
                                      <a:lnTo>
                                        <a:pt x="199" y="12"/>
                                      </a:lnTo>
                                      <a:lnTo>
                                        <a:pt x="194" y="12"/>
                                      </a:lnTo>
                                      <a:lnTo>
                                        <a:pt x="190" y="16"/>
                                      </a:lnTo>
                                      <a:lnTo>
                                        <a:pt x="184" y="16"/>
                                      </a:lnTo>
                                      <a:lnTo>
                                        <a:pt x="180" y="19"/>
                                      </a:lnTo>
                                      <a:lnTo>
                                        <a:pt x="174" y="22"/>
                                      </a:lnTo>
                                      <a:lnTo>
                                        <a:pt x="172" y="22"/>
                                      </a:lnTo>
                                      <a:lnTo>
                                        <a:pt x="165" y="25"/>
                                      </a:lnTo>
                                      <a:lnTo>
                                        <a:pt x="162" y="25"/>
                                      </a:lnTo>
                                      <a:lnTo>
                                        <a:pt x="155" y="29"/>
                                      </a:lnTo>
                                      <a:lnTo>
                                        <a:pt x="152" y="31"/>
                                      </a:lnTo>
                                      <a:lnTo>
                                        <a:pt x="150" y="3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8"/>
                                      </a:lnTo>
                                      <a:lnTo>
                                        <a:pt x="133" y="38"/>
                                      </a:lnTo>
                                      <a:lnTo>
                                        <a:pt x="130" y="40"/>
                                      </a:lnTo>
                                      <a:lnTo>
                                        <a:pt x="127" y="43"/>
                                      </a:lnTo>
                                      <a:lnTo>
                                        <a:pt x="125" y="45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16" y="52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06" y="55"/>
                                      </a:lnTo>
                                      <a:lnTo>
                                        <a:pt x="104" y="58"/>
                                      </a:lnTo>
                                      <a:lnTo>
                                        <a:pt x="101" y="62"/>
                                      </a:lnTo>
                                      <a:lnTo>
                                        <a:pt x="97" y="64"/>
                                      </a:lnTo>
                                      <a:lnTo>
                                        <a:pt x="94" y="67"/>
                                      </a:lnTo>
                                      <a:lnTo>
                                        <a:pt x="91" y="70"/>
                                      </a:lnTo>
                                      <a:lnTo>
                                        <a:pt x="84" y="74"/>
                                      </a:lnTo>
                                      <a:lnTo>
                                        <a:pt x="81" y="77"/>
                                      </a:lnTo>
                                      <a:lnTo>
                                        <a:pt x="79" y="80"/>
                                      </a:lnTo>
                                      <a:lnTo>
                                        <a:pt x="76" y="8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2" y="98"/>
                                      </a:lnTo>
                                      <a:lnTo>
                                        <a:pt x="59" y="101"/>
                                      </a:lnTo>
                                      <a:lnTo>
                                        <a:pt x="57" y="104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0" y="114"/>
                                      </a:lnTo>
                                      <a:lnTo>
                                        <a:pt x="47" y="117"/>
                                      </a:lnTo>
                                      <a:lnTo>
                                        <a:pt x="47" y="120"/>
                                      </a:lnTo>
                                      <a:lnTo>
                                        <a:pt x="41" y="126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34" y="135"/>
                                      </a:lnTo>
                                      <a:lnTo>
                                        <a:pt x="32" y="142"/>
                                      </a:lnTo>
                                      <a:lnTo>
                                        <a:pt x="32" y="145"/>
                                      </a:lnTo>
                                      <a:lnTo>
                                        <a:pt x="29" y="151"/>
                                      </a:lnTo>
                                      <a:lnTo>
                                        <a:pt x="25" y="154"/>
                                      </a:lnTo>
                                      <a:lnTo>
                                        <a:pt x="25" y="157"/>
                                      </a:lnTo>
                                      <a:lnTo>
                                        <a:pt x="22" y="164"/>
                                      </a:lnTo>
                                      <a:lnTo>
                                        <a:pt x="19" y="167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16" y="176"/>
                                      </a:lnTo>
                                      <a:lnTo>
                                        <a:pt x="16" y="182"/>
                                      </a:lnTo>
                                      <a:lnTo>
                                        <a:pt x="12" y="186"/>
                                      </a:lnTo>
                                      <a:lnTo>
                                        <a:pt x="12" y="188"/>
                                      </a:lnTo>
                                      <a:lnTo>
                                        <a:pt x="10" y="194"/>
                                      </a:lnTo>
                                      <a:lnTo>
                                        <a:pt x="10" y="198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7" y="210"/>
                                      </a:lnTo>
                                      <a:lnTo>
                                        <a:pt x="7" y="213"/>
                                      </a:lnTo>
                                      <a:lnTo>
                                        <a:pt x="4" y="220"/>
                                      </a:lnTo>
                                      <a:lnTo>
                                        <a:pt x="4" y="222"/>
                                      </a:lnTo>
                                      <a:lnTo>
                                        <a:pt x="4" y="225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0" y="235"/>
                                      </a:lnTo>
                                      <a:lnTo>
                                        <a:pt x="0" y="241"/>
                                      </a:lnTo>
                                      <a:lnTo>
                                        <a:pt x="0" y="247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0" y="263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4" y="29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" name="Freeform 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1" y="48"/>
                                  <a:ext cx="171" cy="411"/>
                                </a:xfrm>
                                <a:custGeom>
                                  <a:avLst/>
                                  <a:gdLst>
                                    <a:gd name="T0" fmla="*/ 7 w 171"/>
                                    <a:gd name="T1" fmla="*/ 407 h 411"/>
                                    <a:gd name="T2" fmla="*/ 19 w 171"/>
                                    <a:gd name="T3" fmla="*/ 401 h 411"/>
                                    <a:gd name="T4" fmla="*/ 30 w 171"/>
                                    <a:gd name="T5" fmla="*/ 395 h 411"/>
                                    <a:gd name="T6" fmla="*/ 43 w 171"/>
                                    <a:gd name="T7" fmla="*/ 385 h 411"/>
                                    <a:gd name="T8" fmla="*/ 55 w 171"/>
                                    <a:gd name="T9" fmla="*/ 381 h 411"/>
                                    <a:gd name="T10" fmla="*/ 68 w 171"/>
                                    <a:gd name="T11" fmla="*/ 371 h 411"/>
                                    <a:gd name="T12" fmla="*/ 80 w 171"/>
                                    <a:gd name="T13" fmla="*/ 359 h 411"/>
                                    <a:gd name="T14" fmla="*/ 93 w 171"/>
                                    <a:gd name="T15" fmla="*/ 349 h 411"/>
                                    <a:gd name="T16" fmla="*/ 105 w 171"/>
                                    <a:gd name="T17" fmla="*/ 334 h 411"/>
                                    <a:gd name="T18" fmla="*/ 115 w 171"/>
                                    <a:gd name="T19" fmla="*/ 325 h 411"/>
                                    <a:gd name="T20" fmla="*/ 122 w 171"/>
                                    <a:gd name="T21" fmla="*/ 312 h 411"/>
                                    <a:gd name="T22" fmla="*/ 130 w 171"/>
                                    <a:gd name="T23" fmla="*/ 300 h 411"/>
                                    <a:gd name="T24" fmla="*/ 137 w 171"/>
                                    <a:gd name="T25" fmla="*/ 288 h 411"/>
                                    <a:gd name="T26" fmla="*/ 143 w 171"/>
                                    <a:gd name="T27" fmla="*/ 276 h 411"/>
                                    <a:gd name="T28" fmla="*/ 149 w 171"/>
                                    <a:gd name="T29" fmla="*/ 263 h 411"/>
                                    <a:gd name="T30" fmla="*/ 152 w 171"/>
                                    <a:gd name="T31" fmla="*/ 250 h 411"/>
                                    <a:gd name="T32" fmla="*/ 159 w 171"/>
                                    <a:gd name="T33" fmla="*/ 238 h 411"/>
                                    <a:gd name="T34" fmla="*/ 162 w 171"/>
                                    <a:gd name="T35" fmla="*/ 223 h 411"/>
                                    <a:gd name="T36" fmla="*/ 165 w 171"/>
                                    <a:gd name="T37" fmla="*/ 210 h 411"/>
                                    <a:gd name="T38" fmla="*/ 165 w 171"/>
                                    <a:gd name="T39" fmla="*/ 195 h 411"/>
                                    <a:gd name="T40" fmla="*/ 169 w 171"/>
                                    <a:gd name="T41" fmla="*/ 170 h 411"/>
                                    <a:gd name="T42" fmla="*/ 169 w 171"/>
                                    <a:gd name="T43" fmla="*/ 145 h 411"/>
                                    <a:gd name="T44" fmla="*/ 169 w 171"/>
                                    <a:gd name="T45" fmla="*/ 126 h 411"/>
                                    <a:gd name="T46" fmla="*/ 165 w 171"/>
                                    <a:gd name="T47" fmla="*/ 111 h 411"/>
                                    <a:gd name="T48" fmla="*/ 162 w 171"/>
                                    <a:gd name="T49" fmla="*/ 96 h 411"/>
                                    <a:gd name="T50" fmla="*/ 159 w 171"/>
                                    <a:gd name="T51" fmla="*/ 85 h 411"/>
                                    <a:gd name="T52" fmla="*/ 155 w 171"/>
                                    <a:gd name="T53" fmla="*/ 68 h 411"/>
                                    <a:gd name="T54" fmla="*/ 149 w 171"/>
                                    <a:gd name="T55" fmla="*/ 53 h 411"/>
                                    <a:gd name="T56" fmla="*/ 147 w 171"/>
                                    <a:gd name="T57" fmla="*/ 41 h 411"/>
                                    <a:gd name="T58" fmla="*/ 137 w 171"/>
                                    <a:gd name="T59" fmla="*/ 26 h 411"/>
                                    <a:gd name="T60" fmla="*/ 130 w 171"/>
                                    <a:gd name="T61" fmla="*/ 10 h 411"/>
                                    <a:gd name="T62" fmla="*/ 130 w 171"/>
                                    <a:gd name="T63" fmla="*/ 4 h 411"/>
                                    <a:gd name="T64" fmla="*/ 137 w 171"/>
                                    <a:gd name="T65" fmla="*/ 13 h 411"/>
                                    <a:gd name="T66" fmla="*/ 143 w 171"/>
                                    <a:gd name="T67" fmla="*/ 29 h 411"/>
                                    <a:gd name="T68" fmla="*/ 149 w 171"/>
                                    <a:gd name="T69" fmla="*/ 44 h 411"/>
                                    <a:gd name="T70" fmla="*/ 155 w 171"/>
                                    <a:gd name="T71" fmla="*/ 56 h 411"/>
                                    <a:gd name="T72" fmla="*/ 159 w 171"/>
                                    <a:gd name="T73" fmla="*/ 72 h 411"/>
                                    <a:gd name="T74" fmla="*/ 162 w 171"/>
                                    <a:gd name="T75" fmla="*/ 87 h 411"/>
                                    <a:gd name="T76" fmla="*/ 165 w 171"/>
                                    <a:gd name="T77" fmla="*/ 101 h 411"/>
                                    <a:gd name="T78" fmla="*/ 169 w 171"/>
                                    <a:gd name="T79" fmla="*/ 114 h 411"/>
                                    <a:gd name="T80" fmla="*/ 171 w 171"/>
                                    <a:gd name="T81" fmla="*/ 136 h 411"/>
                                    <a:gd name="T82" fmla="*/ 171 w 171"/>
                                    <a:gd name="T83" fmla="*/ 154 h 411"/>
                                    <a:gd name="T84" fmla="*/ 171 w 171"/>
                                    <a:gd name="T85" fmla="*/ 179 h 411"/>
                                    <a:gd name="T86" fmla="*/ 171 w 171"/>
                                    <a:gd name="T87" fmla="*/ 195 h 411"/>
                                    <a:gd name="T88" fmla="*/ 169 w 171"/>
                                    <a:gd name="T89" fmla="*/ 210 h 411"/>
                                    <a:gd name="T90" fmla="*/ 165 w 171"/>
                                    <a:gd name="T91" fmla="*/ 223 h 411"/>
                                    <a:gd name="T92" fmla="*/ 162 w 171"/>
                                    <a:gd name="T93" fmla="*/ 238 h 411"/>
                                    <a:gd name="T94" fmla="*/ 159 w 171"/>
                                    <a:gd name="T95" fmla="*/ 250 h 411"/>
                                    <a:gd name="T96" fmla="*/ 152 w 171"/>
                                    <a:gd name="T97" fmla="*/ 263 h 411"/>
                                    <a:gd name="T98" fmla="*/ 147 w 171"/>
                                    <a:gd name="T99" fmla="*/ 278 h 411"/>
                                    <a:gd name="T100" fmla="*/ 140 w 171"/>
                                    <a:gd name="T101" fmla="*/ 291 h 411"/>
                                    <a:gd name="T102" fmla="*/ 134 w 171"/>
                                    <a:gd name="T103" fmla="*/ 303 h 411"/>
                                    <a:gd name="T104" fmla="*/ 124 w 171"/>
                                    <a:gd name="T105" fmla="*/ 315 h 411"/>
                                    <a:gd name="T106" fmla="*/ 115 w 171"/>
                                    <a:gd name="T107" fmla="*/ 325 h 411"/>
                                    <a:gd name="T108" fmla="*/ 109 w 171"/>
                                    <a:gd name="T109" fmla="*/ 337 h 411"/>
                                    <a:gd name="T110" fmla="*/ 100 w 171"/>
                                    <a:gd name="T111" fmla="*/ 346 h 411"/>
                                    <a:gd name="T112" fmla="*/ 75 w 171"/>
                                    <a:gd name="T113" fmla="*/ 371 h 411"/>
                                    <a:gd name="T114" fmla="*/ 62 w 171"/>
                                    <a:gd name="T115" fmla="*/ 378 h 411"/>
                                    <a:gd name="T116" fmla="*/ 50 w 171"/>
                                    <a:gd name="T117" fmla="*/ 385 h 411"/>
                                    <a:gd name="T118" fmla="*/ 36 w 171"/>
                                    <a:gd name="T119" fmla="*/ 395 h 411"/>
                                    <a:gd name="T120" fmla="*/ 24 w 171"/>
                                    <a:gd name="T121" fmla="*/ 401 h 411"/>
                                    <a:gd name="T122" fmla="*/ 12 w 171"/>
                                    <a:gd name="T123" fmla="*/ 407 h 411"/>
                                    <a:gd name="T124" fmla="*/ 0 w 171"/>
                                    <a:gd name="T125" fmla="*/ 407 h 41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  <a:cxn ang="0">
                                      <a:pos x="T124" y="T125"/>
                                    </a:cxn>
                                  </a:cxnLst>
                                  <a:rect l="0" t="0" r="r" b="b"/>
                                  <a:pathLst>
                                    <a:path w="171" h="411">
                                      <a:moveTo>
                                        <a:pt x="0" y="407"/>
                                      </a:moveTo>
                                      <a:lnTo>
                                        <a:pt x="0" y="407"/>
                                      </a:lnTo>
                                      <a:lnTo>
                                        <a:pt x="7" y="407"/>
                                      </a:lnTo>
                                      <a:lnTo>
                                        <a:pt x="9" y="404"/>
                                      </a:lnTo>
                                      <a:lnTo>
                                        <a:pt x="16" y="401"/>
                                      </a:lnTo>
                                      <a:lnTo>
                                        <a:pt x="19" y="401"/>
                                      </a:lnTo>
                                      <a:lnTo>
                                        <a:pt x="24" y="398"/>
                                      </a:lnTo>
                                      <a:lnTo>
                                        <a:pt x="28" y="395"/>
                                      </a:lnTo>
                                      <a:lnTo>
                                        <a:pt x="30" y="395"/>
                                      </a:lnTo>
                                      <a:lnTo>
                                        <a:pt x="36" y="392"/>
                                      </a:lnTo>
                                      <a:lnTo>
                                        <a:pt x="40" y="389"/>
                                      </a:lnTo>
                                      <a:lnTo>
                                        <a:pt x="43" y="385"/>
                                      </a:lnTo>
                                      <a:lnTo>
                                        <a:pt x="50" y="383"/>
                                      </a:lnTo>
                                      <a:lnTo>
                                        <a:pt x="53" y="383"/>
                                      </a:lnTo>
                                      <a:lnTo>
                                        <a:pt x="55" y="381"/>
                                      </a:lnTo>
                                      <a:lnTo>
                                        <a:pt x="58" y="378"/>
                                      </a:lnTo>
                                      <a:lnTo>
                                        <a:pt x="65" y="374"/>
                                      </a:lnTo>
                                      <a:lnTo>
                                        <a:pt x="68" y="371"/>
                                      </a:lnTo>
                                      <a:lnTo>
                                        <a:pt x="71" y="368"/>
                                      </a:lnTo>
                                      <a:lnTo>
                                        <a:pt x="75" y="365"/>
                                      </a:lnTo>
                                      <a:lnTo>
                                        <a:pt x="80" y="359"/>
                                      </a:lnTo>
                                      <a:lnTo>
                                        <a:pt x="87" y="356"/>
                                      </a:lnTo>
                                      <a:lnTo>
                                        <a:pt x="90" y="353"/>
                                      </a:lnTo>
                                      <a:lnTo>
                                        <a:pt x="93" y="349"/>
                                      </a:lnTo>
                                      <a:lnTo>
                                        <a:pt x="100" y="344"/>
                                      </a:lnTo>
                                      <a:lnTo>
                                        <a:pt x="102" y="337"/>
                                      </a:lnTo>
                                      <a:lnTo>
                                        <a:pt x="105" y="334"/>
                                      </a:lnTo>
                                      <a:lnTo>
                                        <a:pt x="109" y="331"/>
                                      </a:lnTo>
                                      <a:lnTo>
                                        <a:pt x="112" y="328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22"/>
                                      </a:lnTo>
                                      <a:lnTo>
                                        <a:pt x="122" y="315"/>
                                      </a:lnTo>
                                      <a:lnTo>
                                        <a:pt x="122" y="312"/>
                                      </a:lnTo>
                                      <a:lnTo>
                                        <a:pt x="124" y="310"/>
                                      </a:lnTo>
                                      <a:lnTo>
                                        <a:pt x="127" y="306"/>
                                      </a:lnTo>
                                      <a:lnTo>
                                        <a:pt x="130" y="300"/>
                                      </a:lnTo>
                                      <a:lnTo>
                                        <a:pt x="134" y="297"/>
                                      </a:lnTo>
                                      <a:lnTo>
                                        <a:pt x="134" y="294"/>
                                      </a:lnTo>
                                      <a:lnTo>
                                        <a:pt x="137" y="288"/>
                                      </a:lnTo>
                                      <a:lnTo>
                                        <a:pt x="140" y="284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3" y="276"/>
                                      </a:lnTo>
                                      <a:lnTo>
                                        <a:pt x="147" y="272"/>
                                      </a:lnTo>
                                      <a:lnTo>
                                        <a:pt x="147" y="269"/>
                                      </a:lnTo>
                                      <a:lnTo>
                                        <a:pt x="149" y="263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54"/>
                                      </a:lnTo>
                                      <a:lnTo>
                                        <a:pt x="152" y="250"/>
                                      </a:lnTo>
                                      <a:lnTo>
                                        <a:pt x="155" y="244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38"/>
                                      </a:lnTo>
                                      <a:lnTo>
                                        <a:pt x="159" y="232"/>
                                      </a:lnTo>
                                      <a:lnTo>
                                        <a:pt x="162" y="229"/>
                                      </a:lnTo>
                                      <a:lnTo>
                                        <a:pt x="162" y="223"/>
                                      </a:lnTo>
                                      <a:lnTo>
                                        <a:pt x="162" y="216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10"/>
                                      </a:lnTo>
                                      <a:lnTo>
                                        <a:pt x="165" y="204"/>
                                      </a:lnTo>
                                      <a:lnTo>
                                        <a:pt x="165" y="198"/>
                                      </a:lnTo>
                                      <a:lnTo>
                                        <a:pt x="165" y="195"/>
                                      </a:lnTo>
                                      <a:lnTo>
                                        <a:pt x="169" y="189"/>
                                      </a:lnTo>
                                      <a:lnTo>
                                        <a:pt x="169" y="186"/>
                                      </a:lnTo>
                                      <a:lnTo>
                                        <a:pt x="169" y="170"/>
                                      </a:lnTo>
                                      <a:lnTo>
                                        <a:pt x="169" y="167"/>
                                      </a:lnTo>
                                      <a:lnTo>
                                        <a:pt x="169" y="152"/>
                                      </a:lnTo>
                                      <a:lnTo>
                                        <a:pt x="169" y="145"/>
                                      </a:lnTo>
                                      <a:lnTo>
                                        <a:pt x="169" y="136"/>
                                      </a:lnTo>
                                      <a:lnTo>
                                        <a:pt x="169" y="130"/>
                                      </a:lnTo>
                                      <a:lnTo>
                                        <a:pt x="169" y="126"/>
                                      </a:lnTo>
                                      <a:lnTo>
                                        <a:pt x="165" y="120"/>
                                      </a:lnTo>
                                      <a:lnTo>
                                        <a:pt x="165" y="118"/>
                                      </a:lnTo>
                                      <a:lnTo>
                                        <a:pt x="165" y="111"/>
                                      </a:lnTo>
                                      <a:lnTo>
                                        <a:pt x="165" y="108"/>
                                      </a:lnTo>
                                      <a:lnTo>
                                        <a:pt x="162" y="101"/>
                                      </a:lnTo>
                                      <a:lnTo>
                                        <a:pt x="162" y="96"/>
                                      </a:lnTo>
                                      <a:lnTo>
                                        <a:pt x="162" y="94"/>
                                      </a:lnTo>
                                      <a:lnTo>
                                        <a:pt x="159" y="87"/>
                                      </a:lnTo>
                                      <a:lnTo>
                                        <a:pt x="159" y="85"/>
                                      </a:lnTo>
                                      <a:lnTo>
                                        <a:pt x="159" y="78"/>
                                      </a:lnTo>
                                      <a:lnTo>
                                        <a:pt x="155" y="72"/>
                                      </a:lnTo>
                                      <a:lnTo>
                                        <a:pt x="155" y="68"/>
                                      </a:lnTo>
                                      <a:lnTo>
                                        <a:pt x="152" y="63"/>
                                      </a:lnTo>
                                      <a:lnTo>
                                        <a:pt x="152" y="60"/>
                                      </a:lnTo>
                                      <a:lnTo>
                                        <a:pt x="149" y="53"/>
                                      </a:lnTo>
                                      <a:lnTo>
                                        <a:pt x="149" y="51"/>
                                      </a:lnTo>
                                      <a:lnTo>
                                        <a:pt x="147" y="44"/>
                                      </a:lnTo>
                                      <a:lnTo>
                                        <a:pt x="147" y="4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2"/>
                                      </a:lnTo>
                                      <a:lnTo>
                                        <a:pt x="137" y="26"/>
                                      </a:lnTo>
                                      <a:lnTo>
                                        <a:pt x="137" y="19"/>
                                      </a:lnTo>
                                      <a:lnTo>
                                        <a:pt x="134" y="16"/>
                                      </a:lnTo>
                                      <a:lnTo>
                                        <a:pt x="130" y="10"/>
                                      </a:lnTo>
                                      <a:lnTo>
                                        <a:pt x="127" y="7"/>
                                      </a:lnTo>
                                      <a:lnTo>
                                        <a:pt x="127" y="0"/>
                                      </a:lnTo>
                                      <a:lnTo>
                                        <a:pt x="130" y="4"/>
                                      </a:lnTo>
                                      <a:lnTo>
                                        <a:pt x="130" y="7"/>
                                      </a:lnTo>
                                      <a:lnTo>
                                        <a:pt x="134" y="10"/>
                                      </a:lnTo>
                                      <a:lnTo>
                                        <a:pt x="137" y="13"/>
                                      </a:lnTo>
                                      <a:lnTo>
                                        <a:pt x="140" y="19"/>
                                      </a:lnTo>
                                      <a:lnTo>
                                        <a:pt x="140" y="26"/>
                                      </a:lnTo>
                                      <a:lnTo>
                                        <a:pt x="143" y="29"/>
                                      </a:lnTo>
                                      <a:lnTo>
                                        <a:pt x="147" y="32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49" y="44"/>
                                      </a:lnTo>
                                      <a:lnTo>
                                        <a:pt x="152" y="47"/>
                                      </a:lnTo>
                                      <a:lnTo>
                                        <a:pt x="152" y="53"/>
                                      </a:lnTo>
                                      <a:lnTo>
                                        <a:pt x="155" y="56"/>
                                      </a:lnTo>
                                      <a:lnTo>
                                        <a:pt x="155" y="63"/>
                                      </a:lnTo>
                                      <a:lnTo>
                                        <a:pt x="159" y="66"/>
                                      </a:lnTo>
                                      <a:lnTo>
                                        <a:pt x="159" y="72"/>
                                      </a:lnTo>
                                      <a:lnTo>
                                        <a:pt x="162" y="78"/>
                                      </a:lnTo>
                                      <a:lnTo>
                                        <a:pt x="162" y="81"/>
                                      </a:lnTo>
                                      <a:lnTo>
                                        <a:pt x="162" y="87"/>
                                      </a:lnTo>
                                      <a:lnTo>
                                        <a:pt x="165" y="90"/>
                                      </a:lnTo>
                                      <a:lnTo>
                                        <a:pt x="165" y="96"/>
                                      </a:lnTo>
                                      <a:lnTo>
                                        <a:pt x="165" y="101"/>
                                      </a:lnTo>
                                      <a:lnTo>
                                        <a:pt x="169" y="105"/>
                                      </a:lnTo>
                                      <a:lnTo>
                                        <a:pt x="169" y="111"/>
                                      </a:lnTo>
                                      <a:lnTo>
                                        <a:pt x="169" y="114"/>
                                      </a:lnTo>
                                      <a:lnTo>
                                        <a:pt x="171" y="120"/>
                                      </a:lnTo>
                                      <a:lnTo>
                                        <a:pt x="171" y="126"/>
                                      </a:lnTo>
                                      <a:lnTo>
                                        <a:pt x="171" y="136"/>
                                      </a:lnTo>
                                      <a:lnTo>
                                        <a:pt x="171" y="139"/>
                                      </a:lnTo>
                                      <a:lnTo>
                                        <a:pt x="171" y="152"/>
                                      </a:lnTo>
                                      <a:lnTo>
                                        <a:pt x="171" y="154"/>
                                      </a:lnTo>
                                      <a:lnTo>
                                        <a:pt x="171" y="167"/>
                                      </a:lnTo>
                                      <a:lnTo>
                                        <a:pt x="171" y="170"/>
                                      </a:lnTo>
                                      <a:lnTo>
                                        <a:pt x="171" y="179"/>
                                      </a:lnTo>
                                      <a:lnTo>
                                        <a:pt x="171" y="186"/>
                                      </a:lnTo>
                                      <a:lnTo>
                                        <a:pt x="171" y="189"/>
                                      </a:lnTo>
                                      <a:lnTo>
                                        <a:pt x="171" y="195"/>
                                      </a:lnTo>
                                      <a:lnTo>
                                        <a:pt x="169" y="198"/>
                                      </a:lnTo>
                                      <a:lnTo>
                                        <a:pt x="169" y="204"/>
                                      </a:lnTo>
                                      <a:lnTo>
                                        <a:pt x="169" y="210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20"/>
                                      </a:lnTo>
                                      <a:lnTo>
                                        <a:pt x="165" y="223"/>
                                      </a:lnTo>
                                      <a:lnTo>
                                        <a:pt x="165" y="229"/>
                                      </a:lnTo>
                                      <a:lnTo>
                                        <a:pt x="162" y="232"/>
                                      </a:lnTo>
                                      <a:lnTo>
                                        <a:pt x="162" y="238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47"/>
                                      </a:lnTo>
                                      <a:lnTo>
                                        <a:pt x="159" y="250"/>
                                      </a:lnTo>
                                      <a:lnTo>
                                        <a:pt x="155" y="257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63"/>
                                      </a:lnTo>
                                      <a:lnTo>
                                        <a:pt x="149" y="269"/>
                                      </a:lnTo>
                                      <a:lnTo>
                                        <a:pt x="149" y="272"/>
                                      </a:lnTo>
                                      <a:lnTo>
                                        <a:pt x="147" y="278"/>
                                      </a:lnTo>
                                      <a:lnTo>
                                        <a:pt x="147" y="281"/>
                                      </a:lnTo>
                                      <a:lnTo>
                                        <a:pt x="143" y="284"/>
                                      </a:lnTo>
                                      <a:lnTo>
                                        <a:pt x="140" y="291"/>
                                      </a:lnTo>
                                      <a:lnTo>
                                        <a:pt x="137" y="294"/>
                                      </a:lnTo>
                                      <a:lnTo>
                                        <a:pt x="137" y="297"/>
                                      </a:lnTo>
                                      <a:lnTo>
                                        <a:pt x="134" y="303"/>
                                      </a:lnTo>
                                      <a:lnTo>
                                        <a:pt x="130" y="306"/>
                                      </a:lnTo>
                                      <a:lnTo>
                                        <a:pt x="127" y="310"/>
                                      </a:lnTo>
                                      <a:lnTo>
                                        <a:pt x="124" y="315"/>
                                      </a:lnTo>
                                      <a:lnTo>
                                        <a:pt x="122" y="319"/>
                                      </a:lnTo>
                                      <a:lnTo>
                                        <a:pt x="122" y="322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31"/>
                                      </a:lnTo>
                                      <a:lnTo>
                                        <a:pt x="112" y="334"/>
                                      </a:lnTo>
                                      <a:lnTo>
                                        <a:pt x="109" y="337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2" y="344"/>
                                      </a:lnTo>
                                      <a:lnTo>
                                        <a:pt x="100" y="346"/>
                                      </a:lnTo>
                                      <a:lnTo>
                                        <a:pt x="83" y="362"/>
                                      </a:lnTo>
                                      <a:lnTo>
                                        <a:pt x="80" y="365"/>
                                      </a:lnTo>
                                      <a:lnTo>
                                        <a:pt x="75" y="371"/>
                                      </a:lnTo>
                                      <a:lnTo>
                                        <a:pt x="71" y="374"/>
                                      </a:lnTo>
                                      <a:lnTo>
                                        <a:pt x="65" y="378"/>
                                      </a:lnTo>
                                      <a:lnTo>
                                        <a:pt x="62" y="378"/>
                                      </a:lnTo>
                                      <a:lnTo>
                                        <a:pt x="58" y="381"/>
                                      </a:lnTo>
                                      <a:lnTo>
                                        <a:pt x="55" y="383"/>
                                      </a:lnTo>
                                      <a:lnTo>
                                        <a:pt x="50" y="385"/>
                                      </a:lnTo>
                                      <a:lnTo>
                                        <a:pt x="46" y="389"/>
                                      </a:lnTo>
                                      <a:lnTo>
                                        <a:pt x="43" y="392"/>
                                      </a:lnTo>
                                      <a:lnTo>
                                        <a:pt x="36" y="395"/>
                                      </a:lnTo>
                                      <a:lnTo>
                                        <a:pt x="33" y="395"/>
                                      </a:lnTo>
                                      <a:lnTo>
                                        <a:pt x="28" y="398"/>
                                      </a:lnTo>
                                      <a:lnTo>
                                        <a:pt x="24" y="401"/>
                                      </a:lnTo>
                                      <a:lnTo>
                                        <a:pt x="21" y="404"/>
                                      </a:lnTo>
                                      <a:lnTo>
                                        <a:pt x="19" y="404"/>
                                      </a:lnTo>
                                      <a:lnTo>
                                        <a:pt x="12" y="407"/>
                                      </a:lnTo>
                                      <a:lnTo>
                                        <a:pt x="9" y="407"/>
                                      </a:lnTo>
                                      <a:lnTo>
                                        <a:pt x="7" y="411"/>
                                      </a:lnTo>
                                      <a:lnTo>
                                        <a:pt x="0" y="407"/>
                                      </a:lnTo>
                                      <a:lnTo>
                                        <a:pt x="0" y="40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" name="Freeform 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54" y="67"/>
                                  <a:ext cx="126" cy="101"/>
                                </a:xfrm>
                                <a:custGeom>
                                  <a:avLst/>
                                  <a:gdLst>
                                    <a:gd name="T0" fmla="*/ 79 w 126"/>
                                    <a:gd name="T1" fmla="*/ 13 h 101"/>
                                    <a:gd name="T2" fmla="*/ 69 w 126"/>
                                    <a:gd name="T3" fmla="*/ 10 h 101"/>
                                    <a:gd name="T4" fmla="*/ 60 w 126"/>
                                    <a:gd name="T5" fmla="*/ 7 h 101"/>
                                    <a:gd name="T6" fmla="*/ 47 w 126"/>
                                    <a:gd name="T7" fmla="*/ 3 h 101"/>
                                    <a:gd name="T8" fmla="*/ 26 w 126"/>
                                    <a:gd name="T9" fmla="*/ 3 h 101"/>
                                    <a:gd name="T10" fmla="*/ 17 w 126"/>
                                    <a:gd name="T11" fmla="*/ 7 h 101"/>
                                    <a:gd name="T12" fmla="*/ 7 w 126"/>
                                    <a:gd name="T13" fmla="*/ 13 h 101"/>
                                    <a:gd name="T14" fmla="*/ 4 w 126"/>
                                    <a:gd name="T15" fmla="*/ 19 h 101"/>
                                    <a:gd name="T16" fmla="*/ 4 w 126"/>
                                    <a:gd name="T17" fmla="*/ 41 h 101"/>
                                    <a:gd name="T18" fmla="*/ 7 w 126"/>
                                    <a:gd name="T19" fmla="*/ 49 h 101"/>
                                    <a:gd name="T20" fmla="*/ 10 w 126"/>
                                    <a:gd name="T21" fmla="*/ 53 h 101"/>
                                    <a:gd name="T22" fmla="*/ 14 w 126"/>
                                    <a:gd name="T23" fmla="*/ 59 h 101"/>
                                    <a:gd name="T24" fmla="*/ 19 w 126"/>
                                    <a:gd name="T25" fmla="*/ 68 h 101"/>
                                    <a:gd name="T26" fmla="*/ 29 w 126"/>
                                    <a:gd name="T27" fmla="*/ 77 h 101"/>
                                    <a:gd name="T28" fmla="*/ 39 w 126"/>
                                    <a:gd name="T29" fmla="*/ 82 h 101"/>
                                    <a:gd name="T30" fmla="*/ 44 w 126"/>
                                    <a:gd name="T31" fmla="*/ 86 h 101"/>
                                    <a:gd name="T32" fmla="*/ 51 w 126"/>
                                    <a:gd name="T33" fmla="*/ 92 h 101"/>
                                    <a:gd name="T34" fmla="*/ 60 w 126"/>
                                    <a:gd name="T35" fmla="*/ 95 h 101"/>
                                    <a:gd name="T36" fmla="*/ 69 w 126"/>
                                    <a:gd name="T37" fmla="*/ 99 h 101"/>
                                    <a:gd name="T38" fmla="*/ 86 w 126"/>
                                    <a:gd name="T39" fmla="*/ 101 h 101"/>
                                    <a:gd name="T40" fmla="*/ 104 w 126"/>
                                    <a:gd name="T41" fmla="*/ 99 h 101"/>
                                    <a:gd name="T42" fmla="*/ 111 w 126"/>
                                    <a:gd name="T43" fmla="*/ 99 h 101"/>
                                    <a:gd name="T44" fmla="*/ 116 w 126"/>
                                    <a:gd name="T45" fmla="*/ 92 h 101"/>
                                    <a:gd name="T46" fmla="*/ 119 w 126"/>
                                    <a:gd name="T47" fmla="*/ 89 h 101"/>
                                    <a:gd name="T48" fmla="*/ 126 w 126"/>
                                    <a:gd name="T49" fmla="*/ 80 h 101"/>
                                    <a:gd name="T50" fmla="*/ 123 w 126"/>
                                    <a:gd name="T51" fmla="*/ 62 h 101"/>
                                    <a:gd name="T52" fmla="*/ 119 w 126"/>
                                    <a:gd name="T53" fmla="*/ 56 h 101"/>
                                    <a:gd name="T54" fmla="*/ 116 w 126"/>
                                    <a:gd name="T55" fmla="*/ 49 h 101"/>
                                    <a:gd name="T56" fmla="*/ 111 w 126"/>
                                    <a:gd name="T57" fmla="*/ 41 h 101"/>
                                    <a:gd name="T58" fmla="*/ 98 w 126"/>
                                    <a:gd name="T59" fmla="*/ 28 h 101"/>
                                    <a:gd name="T60" fmla="*/ 86 w 126"/>
                                    <a:gd name="T61" fmla="*/ 19 h 101"/>
                                    <a:gd name="T62" fmla="*/ 79 w 126"/>
                                    <a:gd name="T63" fmla="*/ 19 h 101"/>
                                    <a:gd name="T64" fmla="*/ 69 w 126"/>
                                    <a:gd name="T65" fmla="*/ 13 h 101"/>
                                    <a:gd name="T66" fmla="*/ 64 w 126"/>
                                    <a:gd name="T67" fmla="*/ 10 h 101"/>
                                    <a:gd name="T68" fmla="*/ 54 w 126"/>
                                    <a:gd name="T69" fmla="*/ 7 h 101"/>
                                    <a:gd name="T70" fmla="*/ 32 w 126"/>
                                    <a:gd name="T71" fmla="*/ 3 h 101"/>
                                    <a:gd name="T72" fmla="*/ 19 w 126"/>
                                    <a:gd name="T73" fmla="*/ 10 h 101"/>
                                    <a:gd name="T74" fmla="*/ 17 w 126"/>
                                    <a:gd name="T75" fmla="*/ 10 h 101"/>
                                    <a:gd name="T76" fmla="*/ 10 w 126"/>
                                    <a:gd name="T77" fmla="*/ 15 h 101"/>
                                    <a:gd name="T78" fmla="*/ 7 w 126"/>
                                    <a:gd name="T79" fmla="*/ 22 h 101"/>
                                    <a:gd name="T80" fmla="*/ 7 w 126"/>
                                    <a:gd name="T81" fmla="*/ 44 h 101"/>
                                    <a:gd name="T82" fmla="*/ 10 w 126"/>
                                    <a:gd name="T83" fmla="*/ 53 h 101"/>
                                    <a:gd name="T84" fmla="*/ 17 w 126"/>
                                    <a:gd name="T85" fmla="*/ 59 h 101"/>
                                    <a:gd name="T86" fmla="*/ 22 w 126"/>
                                    <a:gd name="T87" fmla="*/ 66 h 101"/>
                                    <a:gd name="T88" fmla="*/ 29 w 126"/>
                                    <a:gd name="T89" fmla="*/ 75 h 101"/>
                                    <a:gd name="T90" fmla="*/ 39 w 126"/>
                                    <a:gd name="T91" fmla="*/ 80 h 101"/>
                                    <a:gd name="T92" fmla="*/ 47 w 126"/>
                                    <a:gd name="T93" fmla="*/ 86 h 101"/>
                                    <a:gd name="T94" fmla="*/ 54 w 126"/>
                                    <a:gd name="T95" fmla="*/ 89 h 101"/>
                                    <a:gd name="T96" fmla="*/ 64 w 126"/>
                                    <a:gd name="T97" fmla="*/ 92 h 101"/>
                                    <a:gd name="T98" fmla="*/ 69 w 126"/>
                                    <a:gd name="T99" fmla="*/ 95 h 101"/>
                                    <a:gd name="T100" fmla="*/ 88 w 126"/>
                                    <a:gd name="T101" fmla="*/ 99 h 101"/>
                                    <a:gd name="T102" fmla="*/ 107 w 126"/>
                                    <a:gd name="T103" fmla="*/ 95 h 101"/>
                                    <a:gd name="T104" fmla="*/ 111 w 126"/>
                                    <a:gd name="T105" fmla="*/ 92 h 101"/>
                                    <a:gd name="T106" fmla="*/ 116 w 126"/>
                                    <a:gd name="T107" fmla="*/ 86 h 101"/>
                                    <a:gd name="T108" fmla="*/ 123 w 126"/>
                                    <a:gd name="T109" fmla="*/ 75 h 101"/>
                                    <a:gd name="T110" fmla="*/ 119 w 126"/>
                                    <a:gd name="T111" fmla="*/ 62 h 101"/>
                                    <a:gd name="T112" fmla="*/ 116 w 126"/>
                                    <a:gd name="T113" fmla="*/ 56 h 101"/>
                                    <a:gd name="T114" fmla="*/ 113 w 126"/>
                                    <a:gd name="T115" fmla="*/ 49 h 101"/>
                                    <a:gd name="T116" fmla="*/ 107 w 126"/>
                                    <a:gd name="T117" fmla="*/ 41 h 101"/>
                                    <a:gd name="T118" fmla="*/ 104 w 126"/>
                                    <a:gd name="T119" fmla="*/ 37 h 101"/>
                                    <a:gd name="T120" fmla="*/ 94 w 126"/>
                                    <a:gd name="T121" fmla="*/ 28 h 101"/>
                                    <a:gd name="T122" fmla="*/ 86 w 126"/>
                                    <a:gd name="T123" fmla="*/ 22 h 10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6" h="101">
                                      <a:moveTo>
                                        <a:pt x="86" y="19"/>
                                      </a:move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79" y="15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6" y="10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4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7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1" y="3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0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2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4" y="7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37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5"/>
                                      </a:lnTo>
                                      <a:lnTo>
                                        <a:pt x="26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4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57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4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6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4" y="101"/>
                                      </a:lnTo>
                                      <a:lnTo>
                                        <a:pt x="104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6" y="95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77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6"/>
                                      </a:lnTo>
                                      <a:lnTo>
                                        <a:pt x="123" y="66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3" y="44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1" y="32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4" y="22"/>
                                      </a:lnTo>
                                      <a:lnTo>
                                        <a:pt x="91" y="22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2" y="15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1" y="7"/>
                                      </a:lnTo>
                                      <a:lnTo>
                                        <a:pt x="39" y="3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32" y="7"/>
                                      </a:lnTo>
                                      <a:lnTo>
                                        <a:pt x="29" y="7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7" y="37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22" y="66"/>
                                      </a:lnTo>
                                      <a:lnTo>
                                        <a:pt x="22" y="68"/>
                                      </a:lnTo>
                                      <a:lnTo>
                                        <a:pt x="26" y="68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5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4" y="82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6" y="92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72" y="95"/>
                                      </a:lnTo>
                                      <a:lnTo>
                                        <a:pt x="76" y="95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86" y="99"/>
                                      </a:lnTo>
                                      <a:lnTo>
                                        <a:pt x="88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8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4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6" y="89"/>
                                      </a:lnTo>
                                      <a:lnTo>
                                        <a:pt x="116" y="86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77"/>
                                      </a:lnTo>
                                      <a:lnTo>
                                        <a:pt x="123" y="75"/>
                                      </a:lnTo>
                                      <a:lnTo>
                                        <a:pt x="123" y="71"/>
                                      </a:lnTo>
                                      <a:lnTo>
                                        <a:pt x="119" y="71"/>
                                      </a:lnTo>
                                      <a:lnTo>
                                        <a:pt x="119" y="68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3" y="53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07" y="44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4" y="41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88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2" y="22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6" y="1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Freeform 1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46"/>
                                  <a:ext cx="293" cy="234"/>
                                </a:xfrm>
                                <a:custGeom>
                                  <a:avLst/>
                                  <a:gdLst>
                                    <a:gd name="T0" fmla="*/ 290 w 293"/>
                                    <a:gd name="T1" fmla="*/ 172 h 234"/>
                                    <a:gd name="T2" fmla="*/ 288 w 293"/>
                                    <a:gd name="T3" fmla="*/ 181 h 234"/>
                                    <a:gd name="T4" fmla="*/ 281 w 293"/>
                                    <a:gd name="T5" fmla="*/ 193 h 234"/>
                                    <a:gd name="T6" fmla="*/ 271 w 293"/>
                                    <a:gd name="T7" fmla="*/ 206 h 234"/>
                                    <a:gd name="T8" fmla="*/ 259 w 293"/>
                                    <a:gd name="T9" fmla="*/ 215 h 234"/>
                                    <a:gd name="T10" fmla="*/ 249 w 293"/>
                                    <a:gd name="T11" fmla="*/ 222 h 234"/>
                                    <a:gd name="T12" fmla="*/ 237 w 293"/>
                                    <a:gd name="T13" fmla="*/ 225 h 234"/>
                                    <a:gd name="T14" fmla="*/ 224 w 293"/>
                                    <a:gd name="T15" fmla="*/ 227 h 234"/>
                                    <a:gd name="T16" fmla="*/ 184 w 293"/>
                                    <a:gd name="T17" fmla="*/ 231 h 234"/>
                                    <a:gd name="T18" fmla="*/ 165 w 293"/>
                                    <a:gd name="T19" fmla="*/ 227 h 234"/>
                                    <a:gd name="T20" fmla="*/ 149 w 293"/>
                                    <a:gd name="T21" fmla="*/ 222 h 234"/>
                                    <a:gd name="T22" fmla="*/ 134 w 293"/>
                                    <a:gd name="T23" fmla="*/ 218 h 234"/>
                                    <a:gd name="T24" fmla="*/ 118 w 293"/>
                                    <a:gd name="T25" fmla="*/ 209 h 234"/>
                                    <a:gd name="T26" fmla="*/ 102 w 293"/>
                                    <a:gd name="T27" fmla="*/ 203 h 234"/>
                                    <a:gd name="T28" fmla="*/ 87 w 293"/>
                                    <a:gd name="T29" fmla="*/ 193 h 234"/>
                                    <a:gd name="T30" fmla="*/ 75 w 293"/>
                                    <a:gd name="T31" fmla="*/ 181 h 234"/>
                                    <a:gd name="T32" fmla="*/ 53 w 293"/>
                                    <a:gd name="T33" fmla="*/ 166 h 234"/>
                                    <a:gd name="T34" fmla="*/ 34 w 293"/>
                                    <a:gd name="T35" fmla="*/ 141 h 234"/>
                                    <a:gd name="T36" fmla="*/ 25 w 293"/>
                                    <a:gd name="T37" fmla="*/ 128 h 234"/>
                                    <a:gd name="T38" fmla="*/ 19 w 293"/>
                                    <a:gd name="T39" fmla="*/ 116 h 234"/>
                                    <a:gd name="T40" fmla="*/ 12 w 293"/>
                                    <a:gd name="T41" fmla="*/ 101 h 234"/>
                                    <a:gd name="T42" fmla="*/ 7 w 293"/>
                                    <a:gd name="T43" fmla="*/ 89 h 234"/>
                                    <a:gd name="T44" fmla="*/ 4 w 293"/>
                                    <a:gd name="T45" fmla="*/ 70 h 234"/>
                                    <a:gd name="T46" fmla="*/ 7 w 293"/>
                                    <a:gd name="T47" fmla="*/ 43 h 234"/>
                                    <a:gd name="T48" fmla="*/ 9 w 293"/>
                                    <a:gd name="T49" fmla="*/ 34 h 234"/>
                                    <a:gd name="T50" fmla="*/ 16 w 293"/>
                                    <a:gd name="T51" fmla="*/ 21 h 234"/>
                                    <a:gd name="T52" fmla="*/ 29 w 293"/>
                                    <a:gd name="T53" fmla="*/ 9 h 234"/>
                                    <a:gd name="T54" fmla="*/ 41 w 293"/>
                                    <a:gd name="T55" fmla="*/ 0 h 234"/>
                                    <a:gd name="T56" fmla="*/ 25 w 293"/>
                                    <a:gd name="T57" fmla="*/ 9 h 234"/>
                                    <a:gd name="T58" fmla="*/ 12 w 293"/>
                                    <a:gd name="T59" fmla="*/ 24 h 234"/>
                                    <a:gd name="T60" fmla="*/ 7 w 293"/>
                                    <a:gd name="T61" fmla="*/ 34 h 234"/>
                                    <a:gd name="T62" fmla="*/ 4 w 293"/>
                                    <a:gd name="T63" fmla="*/ 46 h 234"/>
                                    <a:gd name="T64" fmla="*/ 0 w 293"/>
                                    <a:gd name="T65" fmla="*/ 80 h 234"/>
                                    <a:gd name="T66" fmla="*/ 4 w 293"/>
                                    <a:gd name="T67" fmla="*/ 92 h 234"/>
                                    <a:gd name="T68" fmla="*/ 9 w 293"/>
                                    <a:gd name="T69" fmla="*/ 103 h 234"/>
                                    <a:gd name="T70" fmla="*/ 16 w 293"/>
                                    <a:gd name="T71" fmla="*/ 120 h 234"/>
                                    <a:gd name="T72" fmla="*/ 22 w 293"/>
                                    <a:gd name="T73" fmla="*/ 132 h 234"/>
                                    <a:gd name="T74" fmla="*/ 37 w 293"/>
                                    <a:gd name="T75" fmla="*/ 154 h 234"/>
                                    <a:gd name="T76" fmla="*/ 55 w 293"/>
                                    <a:gd name="T77" fmla="*/ 172 h 234"/>
                                    <a:gd name="T78" fmla="*/ 75 w 293"/>
                                    <a:gd name="T79" fmla="*/ 188 h 234"/>
                                    <a:gd name="T80" fmla="*/ 90 w 293"/>
                                    <a:gd name="T81" fmla="*/ 200 h 234"/>
                                    <a:gd name="T82" fmla="*/ 105 w 293"/>
                                    <a:gd name="T83" fmla="*/ 209 h 234"/>
                                    <a:gd name="T84" fmla="*/ 122 w 293"/>
                                    <a:gd name="T85" fmla="*/ 215 h 234"/>
                                    <a:gd name="T86" fmla="*/ 137 w 293"/>
                                    <a:gd name="T87" fmla="*/ 222 h 234"/>
                                    <a:gd name="T88" fmla="*/ 152 w 293"/>
                                    <a:gd name="T89" fmla="*/ 227 h 234"/>
                                    <a:gd name="T90" fmla="*/ 172 w 293"/>
                                    <a:gd name="T91" fmla="*/ 231 h 234"/>
                                    <a:gd name="T92" fmla="*/ 212 w 293"/>
                                    <a:gd name="T93" fmla="*/ 234 h 234"/>
                                    <a:gd name="T94" fmla="*/ 231 w 293"/>
                                    <a:gd name="T95" fmla="*/ 231 h 234"/>
                                    <a:gd name="T96" fmla="*/ 243 w 293"/>
                                    <a:gd name="T97" fmla="*/ 227 h 234"/>
                                    <a:gd name="T98" fmla="*/ 256 w 293"/>
                                    <a:gd name="T99" fmla="*/ 222 h 234"/>
                                    <a:gd name="T100" fmla="*/ 268 w 293"/>
                                    <a:gd name="T101" fmla="*/ 215 h 234"/>
                                    <a:gd name="T102" fmla="*/ 278 w 293"/>
                                    <a:gd name="T103" fmla="*/ 203 h 234"/>
                                    <a:gd name="T104" fmla="*/ 284 w 293"/>
                                    <a:gd name="T105" fmla="*/ 193 h 234"/>
                                    <a:gd name="T106" fmla="*/ 290 w 293"/>
                                    <a:gd name="T107" fmla="*/ 181 h 234"/>
                                    <a:gd name="T108" fmla="*/ 293 w 293"/>
                                    <a:gd name="T109" fmla="*/ 172 h 23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</a:cxnLst>
                                  <a:rect l="0" t="0" r="r" b="b"/>
                                  <a:pathLst>
                                    <a:path w="293" h="234">
                                      <a:moveTo>
                                        <a:pt x="293" y="166"/>
                                      </a:moveTo>
                                      <a:lnTo>
                                        <a:pt x="293" y="159"/>
                                      </a:lnTo>
                                      <a:lnTo>
                                        <a:pt x="293" y="162"/>
                                      </a:lnTo>
                                      <a:lnTo>
                                        <a:pt x="290" y="162"/>
                                      </a:lnTo>
                                      <a:lnTo>
                                        <a:pt x="290" y="166"/>
                                      </a:lnTo>
                                      <a:lnTo>
                                        <a:pt x="290" y="169"/>
                                      </a:lnTo>
                                      <a:lnTo>
                                        <a:pt x="290" y="172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4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1" y="191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200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1" y="206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6" y="209"/>
                                      </a:lnTo>
                                      <a:lnTo>
                                        <a:pt x="266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3" y="222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1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4" y="227"/>
                                      </a:lnTo>
                                      <a:lnTo>
                                        <a:pt x="221" y="227"/>
                                      </a:lnTo>
                                      <a:lnTo>
                                        <a:pt x="219" y="231"/>
                                      </a:lnTo>
                                      <a:lnTo>
                                        <a:pt x="215" y="231"/>
                                      </a:lnTo>
                                      <a:lnTo>
                                        <a:pt x="212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4" y="231"/>
                                      </a:lnTo>
                                      <a:lnTo>
                                        <a:pt x="180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2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5" y="227"/>
                                      </a:lnTo>
                                      <a:lnTo>
                                        <a:pt x="162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5" y="225"/>
                                      </a:lnTo>
                                      <a:lnTo>
                                        <a:pt x="152" y="225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0" y="218"/>
                                      </a:lnTo>
                                      <a:lnTo>
                                        <a:pt x="137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0" y="215"/>
                                      </a:lnTo>
                                      <a:lnTo>
                                        <a:pt x="127" y="215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2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09"/>
                                      </a:lnTo>
                                      <a:lnTo>
                                        <a:pt x="115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06"/>
                                      </a:lnTo>
                                      <a:lnTo>
                                        <a:pt x="108" y="206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2" y="203"/>
                                      </a:lnTo>
                                      <a:lnTo>
                                        <a:pt x="100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197"/>
                                      </a:lnTo>
                                      <a:lnTo>
                                        <a:pt x="93" y="197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87" y="193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0" y="188"/>
                                      </a:lnTo>
                                      <a:lnTo>
                                        <a:pt x="78" y="188"/>
                                      </a:lnTo>
                                      <a:lnTo>
                                        <a:pt x="78" y="184"/>
                                      </a:lnTo>
                                      <a:lnTo>
                                        <a:pt x="75" y="184"/>
                                      </a:lnTo>
                                      <a:lnTo>
                                        <a:pt x="75" y="181"/>
                                      </a:lnTo>
                                      <a:lnTo>
                                        <a:pt x="71" y="181"/>
                                      </a:lnTo>
                                      <a:lnTo>
                                        <a:pt x="68" y="178"/>
                                      </a:lnTo>
                                      <a:lnTo>
                                        <a:pt x="65" y="175"/>
                                      </a:lnTo>
                                      <a:lnTo>
                                        <a:pt x="61" y="175"/>
                                      </a:lnTo>
                                      <a:lnTo>
                                        <a:pt x="61" y="172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2"/>
                                      </a:lnTo>
                                      <a:lnTo>
                                        <a:pt x="49" y="159"/>
                                      </a:lnTo>
                                      <a:lnTo>
                                        <a:pt x="46" y="159"/>
                                      </a:lnTo>
                                      <a:lnTo>
                                        <a:pt x="46" y="156"/>
                                      </a:lnTo>
                                      <a:lnTo>
                                        <a:pt x="37" y="147"/>
                                      </a:lnTo>
                                      <a:lnTo>
                                        <a:pt x="37" y="144"/>
                                      </a:lnTo>
                                      <a:lnTo>
                                        <a:pt x="34" y="141"/>
                                      </a:lnTo>
                                      <a:lnTo>
                                        <a:pt x="32" y="141"/>
                                      </a:lnTo>
                                      <a:lnTo>
                                        <a:pt x="32" y="138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2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3"/>
                                      </a:lnTo>
                                      <a:lnTo>
                                        <a:pt x="12" y="101"/>
                                      </a:lnTo>
                                      <a:lnTo>
                                        <a:pt x="9" y="101"/>
                                      </a:lnTo>
                                      <a:lnTo>
                                        <a:pt x="9" y="98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2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7" y="89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3"/>
                                      </a:lnTo>
                                      <a:lnTo>
                                        <a:pt x="7" y="80"/>
                                      </a:lnTo>
                                      <a:lnTo>
                                        <a:pt x="4" y="77"/>
                                      </a:lnTo>
                                      <a:lnTo>
                                        <a:pt x="4" y="74"/>
                                      </a:lnTo>
                                      <a:lnTo>
                                        <a:pt x="4" y="70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6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9" y="40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2" y="15"/>
                                      </a:lnTo>
                                      <a:lnTo>
                                        <a:pt x="25" y="12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34" y="6"/>
                                      </a:lnTo>
                                      <a:lnTo>
                                        <a:pt x="34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6"/>
                                      </a:lnTo>
                                      <a:lnTo>
                                        <a:pt x="25" y="6"/>
                                      </a:lnTo>
                                      <a:lnTo>
                                        <a:pt x="25" y="9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6" y="18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31"/>
                                      </a:lnTo>
                                      <a:lnTo>
                                        <a:pt x="7" y="31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4" y="36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53"/>
                                      </a:lnTo>
                                      <a:lnTo>
                                        <a:pt x="0" y="55"/>
                                      </a:lnTo>
                                      <a:lnTo>
                                        <a:pt x="0" y="74"/>
                                      </a:lnTo>
                                      <a:lnTo>
                                        <a:pt x="0" y="77"/>
                                      </a:lnTo>
                                      <a:lnTo>
                                        <a:pt x="0" y="80"/>
                                      </a:lnTo>
                                      <a:lnTo>
                                        <a:pt x="4" y="80"/>
                                      </a:lnTo>
                                      <a:lnTo>
                                        <a:pt x="4" y="83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6"/>
                                      </a:lnTo>
                                      <a:lnTo>
                                        <a:pt x="7" y="96"/>
                                      </a:lnTo>
                                      <a:lnTo>
                                        <a:pt x="7" y="98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7"/>
                                      </a:lnTo>
                                      <a:lnTo>
                                        <a:pt x="9" y="110"/>
                                      </a:lnTo>
                                      <a:lnTo>
                                        <a:pt x="12" y="110"/>
                                      </a:lnTo>
                                      <a:lnTo>
                                        <a:pt x="12" y="113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9" y="122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2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9" y="138"/>
                                      </a:lnTo>
                                      <a:lnTo>
                                        <a:pt x="29" y="141"/>
                                      </a:lnTo>
                                      <a:lnTo>
                                        <a:pt x="34" y="144"/>
                                      </a:lnTo>
                                      <a:lnTo>
                                        <a:pt x="34" y="147"/>
                                      </a:lnTo>
                                      <a:lnTo>
                                        <a:pt x="37" y="154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9" y="166"/>
                                      </a:lnTo>
                                      <a:lnTo>
                                        <a:pt x="53" y="169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8" y="175"/>
                                      </a:lnTo>
                                      <a:lnTo>
                                        <a:pt x="61" y="178"/>
                                      </a:lnTo>
                                      <a:lnTo>
                                        <a:pt x="68" y="181"/>
                                      </a:lnTo>
                                      <a:lnTo>
                                        <a:pt x="71" y="184"/>
                                      </a:lnTo>
                                      <a:lnTo>
                                        <a:pt x="71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8" y="191"/>
                                      </a:lnTo>
                                      <a:lnTo>
                                        <a:pt x="80" y="193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90" y="200"/>
                                      </a:lnTo>
                                      <a:lnTo>
                                        <a:pt x="93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203"/>
                                      </a:lnTo>
                                      <a:lnTo>
                                        <a:pt x="100" y="203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5" y="209"/>
                                      </a:lnTo>
                                      <a:lnTo>
                                        <a:pt x="108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12"/>
                                      </a:lnTo>
                                      <a:lnTo>
                                        <a:pt x="115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15"/>
                                      </a:lnTo>
                                      <a:lnTo>
                                        <a:pt x="122" y="215"/>
                                      </a:lnTo>
                                      <a:lnTo>
                                        <a:pt x="125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30" y="218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9" y="225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5" y="227"/>
                                      </a:lnTo>
                                      <a:lnTo>
                                        <a:pt x="159" y="227"/>
                                      </a:lnTo>
                                      <a:lnTo>
                                        <a:pt x="162" y="227"/>
                                      </a:lnTo>
                                      <a:lnTo>
                                        <a:pt x="162" y="231"/>
                                      </a:lnTo>
                                      <a:lnTo>
                                        <a:pt x="165" y="231"/>
                                      </a:lnTo>
                                      <a:lnTo>
                                        <a:pt x="168" y="231"/>
                                      </a:lnTo>
                                      <a:lnTo>
                                        <a:pt x="172" y="231"/>
                                      </a:lnTo>
                                      <a:lnTo>
                                        <a:pt x="174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80" y="234"/>
                                      </a:lnTo>
                                      <a:lnTo>
                                        <a:pt x="187" y="234"/>
                                      </a:lnTo>
                                      <a:lnTo>
                                        <a:pt x="190" y="234"/>
                                      </a:lnTo>
                                      <a:lnTo>
                                        <a:pt x="212" y="234"/>
                                      </a:lnTo>
                                      <a:lnTo>
                                        <a:pt x="215" y="234"/>
                                      </a:lnTo>
                                      <a:lnTo>
                                        <a:pt x="219" y="234"/>
                                      </a:lnTo>
                                      <a:lnTo>
                                        <a:pt x="221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4" y="231"/>
                                      </a:lnTo>
                                      <a:lnTo>
                                        <a:pt x="237" y="231"/>
                                      </a:lnTo>
                                      <a:lnTo>
                                        <a:pt x="237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6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9" y="222"/>
                                      </a:lnTo>
                                      <a:lnTo>
                                        <a:pt x="259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5"/>
                                      </a:lnTo>
                                      <a:lnTo>
                                        <a:pt x="266" y="215"/>
                                      </a:lnTo>
                                      <a:lnTo>
                                        <a:pt x="268" y="215"/>
                                      </a:lnTo>
                                      <a:lnTo>
                                        <a:pt x="268" y="212"/>
                                      </a:lnTo>
                                      <a:lnTo>
                                        <a:pt x="271" y="212"/>
                                      </a:lnTo>
                                      <a:lnTo>
                                        <a:pt x="271" y="209"/>
                                      </a:lnTo>
                                      <a:lnTo>
                                        <a:pt x="274" y="209"/>
                                      </a:lnTo>
                                      <a:lnTo>
                                        <a:pt x="278" y="206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69"/>
                                      </a:lnTo>
                                      <a:lnTo>
                                        <a:pt x="293" y="16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Freeform 12"/>
                              <wps:cNvSpPr>
                                <a:spLocks/>
                              </wps:cNvSpPr>
                              <wps:spPr bwMode="auto">
                                <a:xfrm>
                                  <a:off x="90" y="67"/>
                                  <a:ext cx="349" cy="244"/>
                                </a:xfrm>
                                <a:custGeom>
                                  <a:avLst/>
                                  <a:gdLst>
                                    <a:gd name="T0" fmla="*/ 9 w 349"/>
                                    <a:gd name="T1" fmla="*/ 28 h 244"/>
                                    <a:gd name="T2" fmla="*/ 18 w 349"/>
                                    <a:gd name="T3" fmla="*/ 19 h 244"/>
                                    <a:gd name="T4" fmla="*/ 31 w 349"/>
                                    <a:gd name="T5" fmla="*/ 15 h 244"/>
                                    <a:gd name="T6" fmla="*/ 46 w 349"/>
                                    <a:gd name="T7" fmla="*/ 10 h 244"/>
                                    <a:gd name="T8" fmla="*/ 60 w 349"/>
                                    <a:gd name="T9" fmla="*/ 7 h 244"/>
                                    <a:gd name="T10" fmla="*/ 75 w 349"/>
                                    <a:gd name="T11" fmla="*/ 3 h 244"/>
                                    <a:gd name="T12" fmla="*/ 114 w 349"/>
                                    <a:gd name="T13" fmla="*/ 3 h 244"/>
                                    <a:gd name="T14" fmla="*/ 134 w 349"/>
                                    <a:gd name="T15" fmla="*/ 3 h 244"/>
                                    <a:gd name="T16" fmla="*/ 149 w 349"/>
                                    <a:gd name="T17" fmla="*/ 7 h 244"/>
                                    <a:gd name="T18" fmla="*/ 164 w 349"/>
                                    <a:gd name="T19" fmla="*/ 10 h 244"/>
                                    <a:gd name="T20" fmla="*/ 181 w 349"/>
                                    <a:gd name="T21" fmla="*/ 15 h 244"/>
                                    <a:gd name="T22" fmla="*/ 196 w 349"/>
                                    <a:gd name="T23" fmla="*/ 22 h 244"/>
                                    <a:gd name="T24" fmla="*/ 211 w 349"/>
                                    <a:gd name="T25" fmla="*/ 28 h 244"/>
                                    <a:gd name="T26" fmla="*/ 224 w 349"/>
                                    <a:gd name="T27" fmla="*/ 37 h 244"/>
                                    <a:gd name="T28" fmla="*/ 240 w 349"/>
                                    <a:gd name="T29" fmla="*/ 47 h 244"/>
                                    <a:gd name="T30" fmla="*/ 252 w 349"/>
                                    <a:gd name="T31" fmla="*/ 56 h 244"/>
                                    <a:gd name="T32" fmla="*/ 265 w 349"/>
                                    <a:gd name="T33" fmla="*/ 66 h 244"/>
                                    <a:gd name="T34" fmla="*/ 283 w 349"/>
                                    <a:gd name="T35" fmla="*/ 82 h 244"/>
                                    <a:gd name="T36" fmla="*/ 293 w 349"/>
                                    <a:gd name="T37" fmla="*/ 95 h 244"/>
                                    <a:gd name="T38" fmla="*/ 305 w 349"/>
                                    <a:gd name="T39" fmla="*/ 107 h 244"/>
                                    <a:gd name="T40" fmla="*/ 312 w 349"/>
                                    <a:gd name="T41" fmla="*/ 120 h 244"/>
                                    <a:gd name="T42" fmla="*/ 322 w 349"/>
                                    <a:gd name="T43" fmla="*/ 133 h 244"/>
                                    <a:gd name="T44" fmla="*/ 327 w 349"/>
                                    <a:gd name="T45" fmla="*/ 145 h 244"/>
                                    <a:gd name="T46" fmla="*/ 334 w 349"/>
                                    <a:gd name="T47" fmla="*/ 160 h 244"/>
                                    <a:gd name="T48" fmla="*/ 337 w 349"/>
                                    <a:gd name="T49" fmla="*/ 172 h 244"/>
                                    <a:gd name="T50" fmla="*/ 340 w 349"/>
                                    <a:gd name="T51" fmla="*/ 188 h 244"/>
                                    <a:gd name="T52" fmla="*/ 344 w 349"/>
                                    <a:gd name="T53" fmla="*/ 201 h 244"/>
                                    <a:gd name="T54" fmla="*/ 346 w 349"/>
                                    <a:gd name="T55" fmla="*/ 219 h 244"/>
                                    <a:gd name="T56" fmla="*/ 344 w 349"/>
                                    <a:gd name="T57" fmla="*/ 240 h 244"/>
                                    <a:gd name="T58" fmla="*/ 346 w 349"/>
                                    <a:gd name="T59" fmla="*/ 238 h 244"/>
                                    <a:gd name="T60" fmla="*/ 346 w 349"/>
                                    <a:gd name="T61" fmla="*/ 204 h 244"/>
                                    <a:gd name="T62" fmla="*/ 346 w 349"/>
                                    <a:gd name="T63" fmla="*/ 188 h 244"/>
                                    <a:gd name="T64" fmla="*/ 340 w 349"/>
                                    <a:gd name="T65" fmla="*/ 176 h 244"/>
                                    <a:gd name="T66" fmla="*/ 337 w 349"/>
                                    <a:gd name="T67" fmla="*/ 160 h 244"/>
                                    <a:gd name="T68" fmla="*/ 330 w 349"/>
                                    <a:gd name="T69" fmla="*/ 148 h 244"/>
                                    <a:gd name="T70" fmla="*/ 324 w 349"/>
                                    <a:gd name="T71" fmla="*/ 133 h 244"/>
                                    <a:gd name="T72" fmla="*/ 318 w 349"/>
                                    <a:gd name="T73" fmla="*/ 120 h 244"/>
                                    <a:gd name="T74" fmla="*/ 309 w 349"/>
                                    <a:gd name="T75" fmla="*/ 107 h 244"/>
                                    <a:gd name="T76" fmla="*/ 299 w 349"/>
                                    <a:gd name="T77" fmla="*/ 95 h 244"/>
                                    <a:gd name="T78" fmla="*/ 290 w 349"/>
                                    <a:gd name="T79" fmla="*/ 82 h 244"/>
                                    <a:gd name="T80" fmla="*/ 268 w 349"/>
                                    <a:gd name="T81" fmla="*/ 66 h 244"/>
                                    <a:gd name="T82" fmla="*/ 255 w 349"/>
                                    <a:gd name="T83" fmla="*/ 53 h 244"/>
                                    <a:gd name="T84" fmla="*/ 240 w 349"/>
                                    <a:gd name="T85" fmla="*/ 44 h 244"/>
                                    <a:gd name="T86" fmla="*/ 228 w 349"/>
                                    <a:gd name="T87" fmla="*/ 34 h 244"/>
                                    <a:gd name="T88" fmla="*/ 211 w 349"/>
                                    <a:gd name="T89" fmla="*/ 25 h 244"/>
                                    <a:gd name="T90" fmla="*/ 196 w 349"/>
                                    <a:gd name="T91" fmla="*/ 19 h 244"/>
                                    <a:gd name="T92" fmla="*/ 181 w 349"/>
                                    <a:gd name="T93" fmla="*/ 13 h 244"/>
                                    <a:gd name="T94" fmla="*/ 168 w 349"/>
                                    <a:gd name="T95" fmla="*/ 10 h 244"/>
                                    <a:gd name="T96" fmla="*/ 152 w 349"/>
                                    <a:gd name="T97" fmla="*/ 7 h 244"/>
                                    <a:gd name="T98" fmla="*/ 136 w 349"/>
                                    <a:gd name="T99" fmla="*/ 0 h 244"/>
                                    <a:gd name="T100" fmla="*/ 117 w 349"/>
                                    <a:gd name="T101" fmla="*/ 0 h 244"/>
                                    <a:gd name="T102" fmla="*/ 81 w 349"/>
                                    <a:gd name="T103" fmla="*/ 0 h 244"/>
                                    <a:gd name="T104" fmla="*/ 65 w 349"/>
                                    <a:gd name="T105" fmla="*/ 3 h 244"/>
                                    <a:gd name="T106" fmla="*/ 53 w 349"/>
                                    <a:gd name="T107" fmla="*/ 7 h 244"/>
                                    <a:gd name="T108" fmla="*/ 38 w 349"/>
                                    <a:gd name="T109" fmla="*/ 10 h 244"/>
                                    <a:gd name="T110" fmla="*/ 25 w 349"/>
                                    <a:gd name="T111" fmla="*/ 15 h 244"/>
                                    <a:gd name="T112" fmla="*/ 13 w 349"/>
                                    <a:gd name="T113" fmla="*/ 19 h 244"/>
                                    <a:gd name="T114" fmla="*/ 3 w 349"/>
                                    <a:gd name="T115" fmla="*/ 25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49" h="244">
                                      <a:moveTo>
                                        <a:pt x="3" y="25"/>
                                      </a:moveTo>
                                      <a:lnTo>
                                        <a:pt x="0" y="32"/>
                                      </a:lnTo>
                                      <a:lnTo>
                                        <a:pt x="3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5"/>
                                      </a:lnTo>
                                      <a:lnTo>
                                        <a:pt x="13" y="25"/>
                                      </a:lnTo>
                                      <a:lnTo>
                                        <a:pt x="16" y="22"/>
                                      </a:lnTo>
                                      <a:lnTo>
                                        <a:pt x="18" y="19"/>
                                      </a:lnTo>
                                      <a:lnTo>
                                        <a:pt x="21" y="19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8" y="15"/>
                                      </a:lnTo>
                                      <a:lnTo>
                                        <a:pt x="31" y="15"/>
                                      </a:lnTo>
                                      <a:lnTo>
                                        <a:pt x="38" y="13"/>
                                      </a:lnTo>
                                      <a:lnTo>
                                        <a:pt x="41" y="13"/>
                                      </a:lnTo>
                                      <a:lnTo>
                                        <a:pt x="43" y="10"/>
                                      </a:lnTo>
                                      <a:lnTo>
                                        <a:pt x="46" y="10"/>
                                      </a:lnTo>
                                      <a:lnTo>
                                        <a:pt x="50" y="10"/>
                                      </a:lnTo>
                                      <a:lnTo>
                                        <a:pt x="53" y="10"/>
                                      </a:lnTo>
                                      <a:lnTo>
                                        <a:pt x="56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8" y="7"/>
                                      </a:lnTo>
                                      <a:lnTo>
                                        <a:pt x="72" y="3"/>
                                      </a:lnTo>
                                      <a:lnTo>
                                        <a:pt x="75" y="3"/>
                                      </a:lnTo>
                                      <a:lnTo>
                                        <a:pt x="78" y="3"/>
                                      </a:lnTo>
                                      <a:lnTo>
                                        <a:pt x="81" y="3"/>
                                      </a:lnTo>
                                      <a:lnTo>
                                        <a:pt x="85" y="3"/>
                                      </a:lnTo>
                                      <a:lnTo>
                                        <a:pt x="114" y="3"/>
                                      </a:lnTo>
                                      <a:lnTo>
                                        <a:pt x="117" y="3"/>
                                      </a:lnTo>
                                      <a:lnTo>
                                        <a:pt x="127" y="3"/>
                                      </a:lnTo>
                                      <a:lnTo>
                                        <a:pt x="131" y="3"/>
                                      </a:lnTo>
                                      <a:lnTo>
                                        <a:pt x="134" y="3"/>
                                      </a:lnTo>
                                      <a:lnTo>
                                        <a:pt x="136" y="7"/>
                                      </a:lnTo>
                                      <a:lnTo>
                                        <a:pt x="143" y="7"/>
                                      </a:lnTo>
                                      <a:lnTo>
                                        <a:pt x="146" y="7"/>
                                      </a:lnTo>
                                      <a:lnTo>
                                        <a:pt x="149" y="7"/>
                                      </a:lnTo>
                                      <a:lnTo>
                                        <a:pt x="152" y="10"/>
                                      </a:lnTo>
                                      <a:lnTo>
                                        <a:pt x="156" y="10"/>
                                      </a:lnTo>
                                      <a:lnTo>
                                        <a:pt x="161" y="10"/>
                                      </a:lnTo>
                                      <a:lnTo>
                                        <a:pt x="164" y="10"/>
                                      </a:lnTo>
                                      <a:lnTo>
                                        <a:pt x="168" y="13"/>
                                      </a:lnTo>
                                      <a:lnTo>
                                        <a:pt x="174" y="13"/>
                                      </a:lnTo>
                                      <a:lnTo>
                                        <a:pt x="178" y="15"/>
                                      </a:lnTo>
                                      <a:lnTo>
                                        <a:pt x="181" y="15"/>
                                      </a:lnTo>
                                      <a:lnTo>
                                        <a:pt x="183" y="19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6" y="22"/>
                                      </a:lnTo>
                                      <a:lnTo>
                                        <a:pt x="199" y="25"/>
                                      </a:lnTo>
                                      <a:lnTo>
                                        <a:pt x="203" y="25"/>
                                      </a:lnTo>
                                      <a:lnTo>
                                        <a:pt x="205" y="28"/>
                                      </a:lnTo>
                                      <a:lnTo>
                                        <a:pt x="211" y="28"/>
                                      </a:lnTo>
                                      <a:lnTo>
                                        <a:pt x="215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21" y="34"/>
                                      </a:lnTo>
                                      <a:lnTo>
                                        <a:pt x="224" y="37"/>
                                      </a:lnTo>
                                      <a:lnTo>
                                        <a:pt x="228" y="37"/>
                                      </a:lnTo>
                                      <a:lnTo>
                                        <a:pt x="233" y="41"/>
                                      </a:lnTo>
                                      <a:lnTo>
                                        <a:pt x="236" y="44"/>
                                      </a:lnTo>
                                      <a:lnTo>
                                        <a:pt x="240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6" y="49"/>
                                      </a:lnTo>
                                      <a:lnTo>
                                        <a:pt x="250" y="53"/>
                                      </a:lnTo>
                                      <a:lnTo>
                                        <a:pt x="252" y="56"/>
                                      </a:lnTo>
                                      <a:lnTo>
                                        <a:pt x="255" y="59"/>
                                      </a:lnTo>
                                      <a:lnTo>
                                        <a:pt x="258" y="59"/>
                                      </a:lnTo>
                                      <a:lnTo>
                                        <a:pt x="262" y="62"/>
                                      </a:lnTo>
                                      <a:lnTo>
                                        <a:pt x="265" y="66"/>
                                      </a:lnTo>
                                      <a:lnTo>
                                        <a:pt x="268" y="68"/>
                                      </a:lnTo>
                                      <a:lnTo>
                                        <a:pt x="271" y="71"/>
                                      </a:lnTo>
                                      <a:lnTo>
                                        <a:pt x="275" y="75"/>
                                      </a:lnTo>
                                      <a:lnTo>
                                        <a:pt x="283" y="82"/>
                                      </a:lnTo>
                                      <a:lnTo>
                                        <a:pt x="287" y="86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3" y="95"/>
                                      </a:lnTo>
                                      <a:lnTo>
                                        <a:pt x="297" y="95"/>
                                      </a:lnTo>
                                      <a:lnTo>
                                        <a:pt x="299" y="99"/>
                                      </a:lnTo>
                                      <a:lnTo>
                                        <a:pt x="302" y="104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9" y="114"/>
                                      </a:lnTo>
                                      <a:lnTo>
                                        <a:pt x="312" y="117"/>
                                      </a:lnTo>
                                      <a:lnTo>
                                        <a:pt x="312" y="120"/>
                                      </a:lnTo>
                                      <a:lnTo>
                                        <a:pt x="315" y="123"/>
                                      </a:lnTo>
                                      <a:lnTo>
                                        <a:pt x="318" y="126"/>
                                      </a:lnTo>
                                      <a:lnTo>
                                        <a:pt x="318" y="129"/>
                                      </a:lnTo>
                                      <a:lnTo>
                                        <a:pt x="322" y="133"/>
                                      </a:lnTo>
                                      <a:lnTo>
                                        <a:pt x="322" y="135"/>
                                      </a:lnTo>
                                      <a:lnTo>
                                        <a:pt x="324" y="138"/>
                                      </a:lnTo>
                                      <a:lnTo>
                                        <a:pt x="327" y="141"/>
                                      </a:lnTo>
                                      <a:lnTo>
                                        <a:pt x="327" y="145"/>
                                      </a:lnTo>
                                      <a:lnTo>
                                        <a:pt x="327" y="148"/>
                                      </a:lnTo>
                                      <a:lnTo>
                                        <a:pt x="330" y="154"/>
                                      </a:lnTo>
                                      <a:lnTo>
                                        <a:pt x="330" y="157"/>
                                      </a:lnTo>
                                      <a:lnTo>
                                        <a:pt x="334" y="160"/>
                                      </a:lnTo>
                                      <a:lnTo>
                                        <a:pt x="334" y="163"/>
                                      </a:lnTo>
                                      <a:lnTo>
                                        <a:pt x="337" y="167"/>
                                      </a:lnTo>
                                      <a:lnTo>
                                        <a:pt x="337" y="170"/>
                                      </a:lnTo>
                                      <a:lnTo>
                                        <a:pt x="337" y="172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9"/>
                                      </a:lnTo>
                                      <a:lnTo>
                                        <a:pt x="340" y="185"/>
                                      </a:lnTo>
                                      <a:lnTo>
                                        <a:pt x="340" y="188"/>
                                      </a:lnTo>
                                      <a:lnTo>
                                        <a:pt x="344" y="191"/>
                                      </a:lnTo>
                                      <a:lnTo>
                                        <a:pt x="344" y="194"/>
                                      </a:lnTo>
                                      <a:lnTo>
                                        <a:pt x="344" y="197"/>
                                      </a:lnTo>
                                      <a:lnTo>
                                        <a:pt x="344" y="201"/>
                                      </a:lnTo>
                                      <a:lnTo>
                                        <a:pt x="344" y="204"/>
                                      </a:lnTo>
                                      <a:lnTo>
                                        <a:pt x="346" y="210"/>
                                      </a:lnTo>
                                      <a:lnTo>
                                        <a:pt x="346" y="216"/>
                                      </a:lnTo>
                                      <a:lnTo>
                                        <a:pt x="346" y="219"/>
                                      </a:lnTo>
                                      <a:lnTo>
                                        <a:pt x="346" y="225"/>
                                      </a:lnTo>
                                      <a:lnTo>
                                        <a:pt x="346" y="228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4" y="240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6" y="244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9" y="235"/>
                                      </a:lnTo>
                                      <a:lnTo>
                                        <a:pt x="349" y="210"/>
                                      </a:lnTo>
                                      <a:lnTo>
                                        <a:pt x="346" y="206"/>
                                      </a:lnTo>
                                      <a:lnTo>
                                        <a:pt x="346" y="204"/>
                                      </a:lnTo>
                                      <a:lnTo>
                                        <a:pt x="346" y="201"/>
                                      </a:lnTo>
                                      <a:lnTo>
                                        <a:pt x="346" y="197"/>
                                      </a:lnTo>
                                      <a:lnTo>
                                        <a:pt x="346" y="194"/>
                                      </a:lnTo>
                                      <a:lnTo>
                                        <a:pt x="346" y="188"/>
                                      </a:lnTo>
                                      <a:lnTo>
                                        <a:pt x="344" y="185"/>
                                      </a:lnTo>
                                      <a:lnTo>
                                        <a:pt x="344" y="182"/>
                                      </a:lnTo>
                                      <a:lnTo>
                                        <a:pt x="344" y="179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37" y="163"/>
                                      </a:lnTo>
                                      <a:lnTo>
                                        <a:pt x="337" y="160"/>
                                      </a:lnTo>
                                      <a:lnTo>
                                        <a:pt x="337" y="157"/>
                                      </a:lnTo>
                                      <a:lnTo>
                                        <a:pt x="334" y="154"/>
                                      </a:lnTo>
                                      <a:lnTo>
                                        <a:pt x="334" y="151"/>
                                      </a:lnTo>
                                      <a:lnTo>
                                        <a:pt x="330" y="148"/>
                                      </a:lnTo>
                                      <a:lnTo>
                                        <a:pt x="330" y="145"/>
                                      </a:lnTo>
                                      <a:lnTo>
                                        <a:pt x="327" y="138"/>
                                      </a:lnTo>
                                      <a:lnTo>
                                        <a:pt x="327" y="135"/>
                                      </a:lnTo>
                                      <a:lnTo>
                                        <a:pt x="324" y="133"/>
                                      </a:lnTo>
                                      <a:lnTo>
                                        <a:pt x="324" y="129"/>
                                      </a:lnTo>
                                      <a:lnTo>
                                        <a:pt x="322" y="126"/>
                                      </a:lnTo>
                                      <a:lnTo>
                                        <a:pt x="318" y="123"/>
                                      </a:lnTo>
                                      <a:lnTo>
                                        <a:pt x="318" y="120"/>
                                      </a:lnTo>
                                      <a:lnTo>
                                        <a:pt x="315" y="117"/>
                                      </a:lnTo>
                                      <a:lnTo>
                                        <a:pt x="312" y="114"/>
                                      </a:lnTo>
                                      <a:lnTo>
                                        <a:pt x="312" y="111"/>
                                      </a:lnTo>
                                      <a:lnTo>
                                        <a:pt x="309" y="107"/>
                                      </a:lnTo>
                                      <a:lnTo>
                                        <a:pt x="305" y="104"/>
                                      </a:lnTo>
                                      <a:lnTo>
                                        <a:pt x="305" y="101"/>
                                      </a:lnTo>
                                      <a:lnTo>
                                        <a:pt x="302" y="99"/>
                                      </a:lnTo>
                                      <a:lnTo>
                                        <a:pt x="299" y="95"/>
                                      </a:lnTo>
                                      <a:lnTo>
                                        <a:pt x="297" y="92"/>
                                      </a:lnTo>
                                      <a:lnTo>
                                        <a:pt x="293" y="89"/>
                                      </a:lnTo>
                                      <a:lnTo>
                                        <a:pt x="290" y="86"/>
                                      </a:lnTo>
                                      <a:lnTo>
                                        <a:pt x="290" y="82"/>
                                      </a:lnTo>
                                      <a:lnTo>
                                        <a:pt x="277" y="71"/>
                                      </a:lnTo>
                                      <a:lnTo>
                                        <a:pt x="275" y="71"/>
                                      </a:lnTo>
                                      <a:lnTo>
                                        <a:pt x="271" y="66"/>
                                      </a:lnTo>
                                      <a:lnTo>
                                        <a:pt x="268" y="66"/>
                                      </a:lnTo>
                                      <a:lnTo>
                                        <a:pt x="265" y="62"/>
                                      </a:lnTo>
                                      <a:lnTo>
                                        <a:pt x="262" y="59"/>
                                      </a:lnTo>
                                      <a:lnTo>
                                        <a:pt x="258" y="56"/>
                                      </a:lnTo>
                                      <a:lnTo>
                                        <a:pt x="255" y="53"/>
                                      </a:lnTo>
                                      <a:lnTo>
                                        <a:pt x="252" y="49"/>
                                      </a:lnTo>
                                      <a:lnTo>
                                        <a:pt x="246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0" y="44"/>
                                      </a:lnTo>
                                      <a:lnTo>
                                        <a:pt x="236" y="41"/>
                                      </a:lnTo>
                                      <a:lnTo>
                                        <a:pt x="233" y="37"/>
                                      </a:lnTo>
                                      <a:lnTo>
                                        <a:pt x="230" y="37"/>
                                      </a:lnTo>
                                      <a:lnTo>
                                        <a:pt x="228" y="34"/>
                                      </a:lnTo>
                                      <a:lnTo>
                                        <a:pt x="224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15" y="28"/>
                                      </a:lnTo>
                                      <a:lnTo>
                                        <a:pt x="211" y="25"/>
                                      </a:lnTo>
                                      <a:lnTo>
                                        <a:pt x="208" y="25"/>
                                      </a:lnTo>
                                      <a:lnTo>
                                        <a:pt x="205" y="22"/>
                                      </a:lnTo>
                                      <a:lnTo>
                                        <a:pt x="203" y="22"/>
                                      </a:lnTo>
                                      <a:lnTo>
                                        <a:pt x="19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0" y="15"/>
                                      </a:lnTo>
                                      <a:lnTo>
                                        <a:pt x="183" y="15"/>
                                      </a:lnTo>
                                      <a:lnTo>
                                        <a:pt x="181" y="13"/>
                                      </a:lnTo>
                                      <a:lnTo>
                                        <a:pt x="178" y="13"/>
                                      </a:lnTo>
                                      <a:lnTo>
                                        <a:pt x="174" y="10"/>
                                      </a:lnTo>
                                      <a:lnTo>
                                        <a:pt x="171" y="10"/>
                                      </a:lnTo>
                                      <a:lnTo>
                                        <a:pt x="168" y="10"/>
                                      </a:lnTo>
                                      <a:lnTo>
                                        <a:pt x="161" y="7"/>
                                      </a:lnTo>
                                      <a:lnTo>
                                        <a:pt x="158" y="7"/>
                                      </a:lnTo>
                                      <a:lnTo>
                                        <a:pt x="156" y="7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46" y="3"/>
                                      </a:lnTo>
                                      <a:lnTo>
                                        <a:pt x="143" y="3"/>
                                      </a:lnTo>
                                      <a:lnTo>
                                        <a:pt x="139" y="3"/>
                                      </a:lnTo>
                                      <a:lnTo>
                                        <a:pt x="136" y="0"/>
                                      </a:lnTo>
                                      <a:lnTo>
                                        <a:pt x="131" y="0"/>
                                      </a:lnTo>
                                      <a:lnTo>
                                        <a:pt x="124" y="0"/>
                                      </a:lnTo>
                                      <a:lnTo>
                                        <a:pt x="121" y="0"/>
                                      </a:lnTo>
                                      <a:lnTo>
                                        <a:pt x="117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88" y="0"/>
                                      </a:lnTo>
                                      <a:lnTo>
                                        <a:pt x="85" y="0"/>
                                      </a:lnTo>
                                      <a:lnTo>
                                        <a:pt x="81" y="0"/>
                                      </a:lnTo>
                                      <a:lnTo>
                                        <a:pt x="78" y="0"/>
                                      </a:lnTo>
                                      <a:lnTo>
                                        <a:pt x="75" y="0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5" y="3"/>
                                      </a:lnTo>
                                      <a:lnTo>
                                        <a:pt x="63" y="3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53" y="7"/>
                                      </a:lnTo>
                                      <a:lnTo>
                                        <a:pt x="50" y="7"/>
                                      </a:lnTo>
                                      <a:lnTo>
                                        <a:pt x="43" y="7"/>
                                      </a:lnTo>
                                      <a:lnTo>
                                        <a:pt x="41" y="10"/>
                                      </a:lnTo>
                                      <a:lnTo>
                                        <a:pt x="38" y="10"/>
                                      </a:lnTo>
                                      <a:lnTo>
                                        <a:pt x="34" y="10"/>
                                      </a:lnTo>
                                      <a:lnTo>
                                        <a:pt x="31" y="13"/>
                                      </a:lnTo>
                                      <a:lnTo>
                                        <a:pt x="28" y="13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1" y="15"/>
                                      </a:lnTo>
                                      <a:lnTo>
                                        <a:pt x="18" y="15"/>
                                      </a:lnTo>
                                      <a:lnTo>
                                        <a:pt x="16" y="19"/>
                                      </a:lnTo>
                                      <a:lnTo>
                                        <a:pt x="13" y="19"/>
                                      </a:lnTo>
                                      <a:lnTo>
                                        <a:pt x="9" y="22"/>
                                      </a:lnTo>
                                      <a:lnTo>
                                        <a:pt x="6" y="25"/>
                                      </a:lnTo>
                                      <a:lnTo>
                                        <a:pt x="3" y="25"/>
                                      </a:lnTo>
                                      <a:lnTo>
                                        <a:pt x="3" y="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Freeform 13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0"/>
                                  <a:ext cx="425" cy="427"/>
                                </a:xfrm>
                                <a:custGeom>
                                  <a:avLst/>
                                  <a:gdLst>
                                    <a:gd name="T0" fmla="*/ 290 w 425"/>
                                    <a:gd name="T1" fmla="*/ 18 h 427"/>
                                    <a:gd name="T2" fmla="*/ 252 w 425"/>
                                    <a:gd name="T3" fmla="*/ 8 h 427"/>
                                    <a:gd name="T4" fmla="*/ 180 w 425"/>
                                    <a:gd name="T5" fmla="*/ 6 h 427"/>
                                    <a:gd name="T6" fmla="*/ 144 w 425"/>
                                    <a:gd name="T7" fmla="*/ 15 h 427"/>
                                    <a:gd name="T8" fmla="*/ 107 w 425"/>
                                    <a:gd name="T9" fmla="*/ 30 h 427"/>
                                    <a:gd name="T10" fmla="*/ 75 w 425"/>
                                    <a:gd name="T11" fmla="*/ 55 h 427"/>
                                    <a:gd name="T12" fmla="*/ 43 w 425"/>
                                    <a:gd name="T13" fmla="*/ 86 h 427"/>
                                    <a:gd name="T14" fmla="*/ 25 w 425"/>
                                    <a:gd name="T15" fmla="*/ 119 h 427"/>
                                    <a:gd name="T16" fmla="*/ 10 w 425"/>
                                    <a:gd name="T17" fmla="*/ 156 h 427"/>
                                    <a:gd name="T18" fmla="*/ 3 w 425"/>
                                    <a:gd name="T19" fmla="*/ 203 h 427"/>
                                    <a:gd name="T20" fmla="*/ 10 w 425"/>
                                    <a:gd name="T21" fmla="*/ 267 h 427"/>
                                    <a:gd name="T22" fmla="*/ 22 w 425"/>
                                    <a:gd name="T23" fmla="*/ 305 h 427"/>
                                    <a:gd name="T24" fmla="*/ 43 w 425"/>
                                    <a:gd name="T25" fmla="*/ 339 h 427"/>
                                    <a:gd name="T26" fmla="*/ 72 w 425"/>
                                    <a:gd name="T27" fmla="*/ 370 h 427"/>
                                    <a:gd name="T28" fmla="*/ 103 w 425"/>
                                    <a:gd name="T29" fmla="*/ 393 h 427"/>
                                    <a:gd name="T30" fmla="*/ 141 w 425"/>
                                    <a:gd name="T31" fmla="*/ 412 h 427"/>
                                    <a:gd name="T32" fmla="*/ 178 w 425"/>
                                    <a:gd name="T33" fmla="*/ 422 h 427"/>
                                    <a:gd name="T34" fmla="*/ 250 w 425"/>
                                    <a:gd name="T35" fmla="*/ 422 h 427"/>
                                    <a:gd name="T36" fmla="*/ 287 w 425"/>
                                    <a:gd name="T37" fmla="*/ 409 h 427"/>
                                    <a:gd name="T38" fmla="*/ 321 w 425"/>
                                    <a:gd name="T39" fmla="*/ 393 h 427"/>
                                    <a:gd name="T40" fmla="*/ 359 w 425"/>
                                    <a:gd name="T41" fmla="*/ 364 h 427"/>
                                    <a:gd name="T42" fmla="*/ 387 w 425"/>
                                    <a:gd name="T43" fmla="*/ 330 h 427"/>
                                    <a:gd name="T44" fmla="*/ 406 w 425"/>
                                    <a:gd name="T45" fmla="*/ 292 h 427"/>
                                    <a:gd name="T46" fmla="*/ 418 w 425"/>
                                    <a:gd name="T47" fmla="*/ 255 h 427"/>
                                    <a:gd name="T48" fmla="*/ 418 w 425"/>
                                    <a:gd name="T49" fmla="*/ 190 h 427"/>
                                    <a:gd name="T50" fmla="*/ 413 w 425"/>
                                    <a:gd name="T51" fmla="*/ 150 h 427"/>
                                    <a:gd name="T52" fmla="*/ 396 w 425"/>
                                    <a:gd name="T53" fmla="*/ 113 h 427"/>
                                    <a:gd name="T54" fmla="*/ 374 w 425"/>
                                    <a:gd name="T55" fmla="*/ 80 h 427"/>
                                    <a:gd name="T56" fmla="*/ 337 w 425"/>
                                    <a:gd name="T57" fmla="*/ 46 h 427"/>
                                    <a:gd name="T58" fmla="*/ 309 w 425"/>
                                    <a:gd name="T59" fmla="*/ 24 h 427"/>
                                    <a:gd name="T60" fmla="*/ 272 w 425"/>
                                    <a:gd name="T61" fmla="*/ 8 h 427"/>
                                    <a:gd name="T62" fmla="*/ 233 w 425"/>
                                    <a:gd name="T63" fmla="*/ 0 h 427"/>
                                    <a:gd name="T64" fmla="*/ 166 w 425"/>
                                    <a:gd name="T65" fmla="*/ 3 h 427"/>
                                    <a:gd name="T66" fmla="*/ 129 w 425"/>
                                    <a:gd name="T67" fmla="*/ 18 h 427"/>
                                    <a:gd name="T68" fmla="*/ 94 w 425"/>
                                    <a:gd name="T69" fmla="*/ 37 h 427"/>
                                    <a:gd name="T70" fmla="*/ 57 w 425"/>
                                    <a:gd name="T71" fmla="*/ 68 h 427"/>
                                    <a:gd name="T72" fmla="*/ 31 w 425"/>
                                    <a:gd name="T73" fmla="*/ 102 h 427"/>
                                    <a:gd name="T74" fmla="*/ 13 w 425"/>
                                    <a:gd name="T75" fmla="*/ 134 h 427"/>
                                    <a:gd name="T76" fmla="*/ 3 w 425"/>
                                    <a:gd name="T77" fmla="*/ 175 h 427"/>
                                    <a:gd name="T78" fmla="*/ 0 w 425"/>
                                    <a:gd name="T79" fmla="*/ 243 h 427"/>
                                    <a:gd name="T80" fmla="*/ 10 w 425"/>
                                    <a:gd name="T81" fmla="*/ 280 h 427"/>
                                    <a:gd name="T82" fmla="*/ 25 w 425"/>
                                    <a:gd name="T83" fmla="*/ 320 h 427"/>
                                    <a:gd name="T84" fmla="*/ 50 w 425"/>
                                    <a:gd name="T85" fmla="*/ 352 h 427"/>
                                    <a:gd name="T86" fmla="*/ 85 w 425"/>
                                    <a:gd name="T87" fmla="*/ 389 h 427"/>
                                    <a:gd name="T88" fmla="*/ 119 w 425"/>
                                    <a:gd name="T89" fmla="*/ 406 h 427"/>
                                    <a:gd name="T90" fmla="*/ 157 w 425"/>
                                    <a:gd name="T91" fmla="*/ 422 h 427"/>
                                    <a:gd name="T92" fmla="*/ 205 w 425"/>
                                    <a:gd name="T93" fmla="*/ 427 h 427"/>
                                    <a:gd name="T94" fmla="*/ 255 w 425"/>
                                    <a:gd name="T95" fmla="*/ 424 h 427"/>
                                    <a:gd name="T96" fmla="*/ 293 w 425"/>
                                    <a:gd name="T97" fmla="*/ 409 h 427"/>
                                    <a:gd name="T98" fmla="*/ 327 w 425"/>
                                    <a:gd name="T99" fmla="*/ 391 h 427"/>
                                    <a:gd name="T100" fmla="*/ 366 w 425"/>
                                    <a:gd name="T101" fmla="*/ 361 h 427"/>
                                    <a:gd name="T102" fmla="*/ 393 w 425"/>
                                    <a:gd name="T103" fmla="*/ 327 h 427"/>
                                    <a:gd name="T104" fmla="*/ 413 w 425"/>
                                    <a:gd name="T105" fmla="*/ 289 h 427"/>
                                    <a:gd name="T106" fmla="*/ 421 w 425"/>
                                    <a:gd name="T107" fmla="*/ 250 h 427"/>
                                    <a:gd name="T108" fmla="*/ 421 w 425"/>
                                    <a:gd name="T109" fmla="*/ 181 h 427"/>
                                    <a:gd name="T110" fmla="*/ 413 w 425"/>
                                    <a:gd name="T111" fmla="*/ 141 h 427"/>
                                    <a:gd name="T112" fmla="*/ 396 w 425"/>
                                    <a:gd name="T113" fmla="*/ 107 h 427"/>
                                    <a:gd name="T114" fmla="*/ 371 w 425"/>
                                    <a:gd name="T115" fmla="*/ 74 h 427"/>
                                    <a:gd name="T116" fmla="*/ 337 w 425"/>
                                    <a:gd name="T117" fmla="*/ 42 h 42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425" h="427">
                                      <a:moveTo>
                                        <a:pt x="321" y="34"/>
                                      </a:moveTo>
                                      <a:lnTo>
                                        <a:pt x="319" y="34"/>
                                      </a:lnTo>
                                      <a:lnTo>
                                        <a:pt x="319" y="30"/>
                                      </a:lnTo>
                                      <a:lnTo>
                                        <a:pt x="315" y="30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09" y="27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2" y="24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21"/>
                                      </a:lnTo>
                                      <a:lnTo>
                                        <a:pt x="293" y="21"/>
                                      </a:lnTo>
                                      <a:lnTo>
                                        <a:pt x="290" y="18"/>
                                      </a:lnTo>
                                      <a:lnTo>
                                        <a:pt x="287" y="18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0" y="15"/>
                                      </a:lnTo>
                                      <a:lnTo>
                                        <a:pt x="277" y="15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2" y="12"/>
                                      </a:lnTo>
                                      <a:lnTo>
                                        <a:pt x="268" y="12"/>
                                      </a:lnTo>
                                      <a:lnTo>
                                        <a:pt x="265" y="8"/>
                                      </a:lnTo>
                                      <a:lnTo>
                                        <a:pt x="262" y="8"/>
                                      </a:lnTo>
                                      <a:lnTo>
                                        <a:pt x="259" y="8"/>
                                      </a:lnTo>
                                      <a:lnTo>
                                        <a:pt x="255" y="8"/>
                                      </a:lnTo>
                                      <a:lnTo>
                                        <a:pt x="252" y="8"/>
                                      </a:lnTo>
                                      <a:lnTo>
                                        <a:pt x="250" y="6"/>
                                      </a:lnTo>
                                      <a:lnTo>
                                        <a:pt x="247" y="6"/>
                                      </a:lnTo>
                                      <a:lnTo>
                                        <a:pt x="243" y="6"/>
                                      </a:lnTo>
                                      <a:lnTo>
                                        <a:pt x="237" y="6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27" y="3"/>
                                      </a:lnTo>
                                      <a:lnTo>
                                        <a:pt x="221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6"/>
                                      </a:lnTo>
                                      <a:lnTo>
                                        <a:pt x="180" y="6"/>
                                      </a:lnTo>
                                      <a:lnTo>
                                        <a:pt x="178" y="6"/>
                                      </a:lnTo>
                                      <a:lnTo>
                                        <a:pt x="174" y="6"/>
                                      </a:lnTo>
                                      <a:lnTo>
                                        <a:pt x="171" y="6"/>
                                      </a:lnTo>
                                      <a:lnTo>
                                        <a:pt x="169" y="8"/>
                                      </a:lnTo>
                                      <a:lnTo>
                                        <a:pt x="166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7" y="12"/>
                                      </a:lnTo>
                                      <a:lnTo>
                                        <a:pt x="150" y="12"/>
                                      </a:lnTo>
                                      <a:lnTo>
                                        <a:pt x="147" y="12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37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2" y="21"/>
                                      </a:lnTo>
                                      <a:lnTo>
                                        <a:pt x="129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15" y="27"/>
                                      </a:lnTo>
                                      <a:lnTo>
                                        <a:pt x="112" y="27"/>
                                      </a:lnTo>
                                      <a:lnTo>
                                        <a:pt x="110" y="30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03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40"/>
                                      </a:lnTo>
                                      <a:lnTo>
                                        <a:pt x="90" y="42"/>
                                      </a:lnTo>
                                      <a:lnTo>
                                        <a:pt x="87" y="42"/>
                                      </a:lnTo>
                                      <a:lnTo>
                                        <a:pt x="85" y="46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52"/>
                                      </a:lnTo>
                                      <a:lnTo>
                                        <a:pt x="75" y="55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64"/>
                                      </a:lnTo>
                                      <a:lnTo>
                                        <a:pt x="63" y="68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4"/>
                                      </a:lnTo>
                                      <a:lnTo>
                                        <a:pt x="53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50" y="80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3" y="89"/>
                                      </a:lnTo>
                                      <a:lnTo>
                                        <a:pt x="40" y="93"/>
                                      </a:lnTo>
                                      <a:lnTo>
                                        <a:pt x="40" y="95"/>
                                      </a:lnTo>
                                      <a:lnTo>
                                        <a:pt x="38" y="98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1" y="104"/>
                                      </a:lnTo>
                                      <a:lnTo>
                                        <a:pt x="31" y="107"/>
                                      </a:lnTo>
                                      <a:lnTo>
                                        <a:pt x="28" y="109"/>
                                      </a:lnTo>
                                      <a:lnTo>
                                        <a:pt x="28" y="113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4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8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1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0"/>
                                      </a:lnTo>
                                      <a:lnTo>
                                        <a:pt x="3" y="199"/>
                                      </a:lnTo>
                                      <a:lnTo>
                                        <a:pt x="3" y="203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1"/>
                                      </a:lnTo>
                                      <a:lnTo>
                                        <a:pt x="3" y="233"/>
                                      </a:lnTo>
                                      <a:lnTo>
                                        <a:pt x="3" y="237"/>
                                      </a:lnTo>
                                      <a:lnTo>
                                        <a:pt x="3" y="246"/>
                                      </a:lnTo>
                                      <a:lnTo>
                                        <a:pt x="3" y="250"/>
                                      </a:lnTo>
                                      <a:lnTo>
                                        <a:pt x="6" y="252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8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6" y="265"/>
                                      </a:lnTo>
                                      <a:lnTo>
                                        <a:pt x="10" y="267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0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0"/>
                                      </a:lnTo>
                                      <a:lnTo>
                                        <a:pt x="13" y="284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6" y="292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2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4"/>
                                      </a:lnTo>
                                      <a:lnTo>
                                        <a:pt x="28" y="318"/>
                                      </a:lnTo>
                                      <a:lnTo>
                                        <a:pt x="31" y="320"/>
                                      </a:lnTo>
                                      <a:lnTo>
                                        <a:pt x="31" y="323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5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3"/>
                                      </a:lnTo>
                                      <a:lnTo>
                                        <a:pt x="40" y="336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3" y="352"/>
                                      </a:lnTo>
                                      <a:lnTo>
                                        <a:pt x="57" y="357"/>
                                      </a:lnTo>
                                      <a:lnTo>
                                        <a:pt x="60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7"/>
                                      </a:lnTo>
                                      <a:lnTo>
                                        <a:pt x="69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82" y="379"/>
                                      </a:lnTo>
                                      <a:lnTo>
                                        <a:pt x="85" y="382"/>
                                      </a:lnTo>
                                      <a:lnTo>
                                        <a:pt x="87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7" y="391"/>
                                      </a:lnTo>
                                      <a:lnTo>
                                        <a:pt x="100" y="393"/>
                                      </a:lnTo>
                                      <a:lnTo>
                                        <a:pt x="103" y="393"/>
                                      </a:lnTo>
                                      <a:lnTo>
                                        <a:pt x="107" y="397"/>
                                      </a:lnTo>
                                      <a:lnTo>
                                        <a:pt x="110" y="397"/>
                                      </a:lnTo>
                                      <a:lnTo>
                                        <a:pt x="112" y="400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19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7" y="415"/>
                                      </a:lnTo>
                                      <a:lnTo>
                                        <a:pt x="150" y="415"/>
                                      </a:lnTo>
                                      <a:lnTo>
                                        <a:pt x="154" y="415"/>
                                      </a:lnTo>
                                      <a:lnTo>
                                        <a:pt x="157" y="419"/>
                                      </a:lnTo>
                                      <a:lnTo>
                                        <a:pt x="159" y="419"/>
                                      </a:lnTo>
                                      <a:lnTo>
                                        <a:pt x="166" y="419"/>
                                      </a:lnTo>
                                      <a:lnTo>
                                        <a:pt x="169" y="419"/>
                                      </a:lnTo>
                                      <a:lnTo>
                                        <a:pt x="171" y="422"/>
                                      </a:lnTo>
                                      <a:lnTo>
                                        <a:pt x="174" y="422"/>
                                      </a:lnTo>
                                      <a:lnTo>
                                        <a:pt x="178" y="422"/>
                                      </a:lnTo>
                                      <a:lnTo>
                                        <a:pt x="180" y="422"/>
                                      </a:lnTo>
                                      <a:lnTo>
                                        <a:pt x="183" y="422"/>
                                      </a:lnTo>
                                      <a:lnTo>
                                        <a:pt x="186" y="424"/>
                                      </a:lnTo>
                                      <a:lnTo>
                                        <a:pt x="190" y="424"/>
                                      </a:lnTo>
                                      <a:lnTo>
                                        <a:pt x="193" y="424"/>
                                      </a:lnTo>
                                      <a:lnTo>
                                        <a:pt x="227" y="424"/>
                                      </a:lnTo>
                                      <a:lnTo>
                                        <a:pt x="230" y="424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37" y="422"/>
                                      </a:lnTo>
                                      <a:lnTo>
                                        <a:pt x="243" y="422"/>
                                      </a:lnTo>
                                      <a:lnTo>
                                        <a:pt x="247" y="422"/>
                                      </a:lnTo>
                                      <a:lnTo>
                                        <a:pt x="250" y="422"/>
                                      </a:lnTo>
                                      <a:lnTo>
                                        <a:pt x="252" y="422"/>
                                      </a:lnTo>
                                      <a:lnTo>
                                        <a:pt x="255" y="419"/>
                                      </a:lnTo>
                                      <a:lnTo>
                                        <a:pt x="259" y="419"/>
                                      </a:lnTo>
                                      <a:lnTo>
                                        <a:pt x="262" y="419"/>
                                      </a:lnTo>
                                      <a:lnTo>
                                        <a:pt x="265" y="419"/>
                                      </a:lnTo>
                                      <a:lnTo>
                                        <a:pt x="268" y="415"/>
                                      </a:lnTo>
                                      <a:lnTo>
                                        <a:pt x="272" y="415"/>
                                      </a:lnTo>
                                      <a:lnTo>
                                        <a:pt x="274" y="415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0" y="412"/>
                                      </a:lnTo>
                                      <a:lnTo>
                                        <a:pt x="284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9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9" y="406"/>
                                      </a:lnTo>
                                      <a:lnTo>
                                        <a:pt x="302" y="403"/>
                                      </a:lnTo>
                                      <a:lnTo>
                                        <a:pt x="305" y="403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400"/>
                                      </a:lnTo>
                                      <a:lnTo>
                                        <a:pt x="315" y="397"/>
                                      </a:lnTo>
                                      <a:lnTo>
                                        <a:pt x="319" y="397"/>
                                      </a:lnTo>
                                      <a:lnTo>
                                        <a:pt x="319" y="393"/>
                                      </a:lnTo>
                                      <a:lnTo>
                                        <a:pt x="321" y="393"/>
                                      </a:lnTo>
                                      <a:lnTo>
                                        <a:pt x="324" y="391"/>
                                      </a:lnTo>
                                      <a:lnTo>
                                        <a:pt x="327" y="389"/>
                                      </a:lnTo>
                                      <a:lnTo>
                                        <a:pt x="331" y="389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7" y="382"/>
                                      </a:lnTo>
                                      <a:lnTo>
                                        <a:pt x="340" y="379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6" y="376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9" y="364"/>
                                      </a:lnTo>
                                      <a:lnTo>
                                        <a:pt x="362" y="361"/>
                                      </a:lnTo>
                                      <a:lnTo>
                                        <a:pt x="366" y="357"/>
                                      </a:lnTo>
                                      <a:lnTo>
                                        <a:pt x="366" y="354"/>
                                      </a:lnTo>
                                      <a:lnTo>
                                        <a:pt x="371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4" y="345"/>
                                      </a:lnTo>
                                      <a:lnTo>
                                        <a:pt x="378" y="342"/>
                                      </a:lnTo>
                                      <a:lnTo>
                                        <a:pt x="381" y="339"/>
                                      </a:lnTo>
                                      <a:lnTo>
                                        <a:pt x="381" y="336"/>
                                      </a:lnTo>
                                      <a:lnTo>
                                        <a:pt x="384" y="336"/>
                                      </a:lnTo>
                                      <a:lnTo>
                                        <a:pt x="384" y="333"/>
                                      </a:lnTo>
                                      <a:lnTo>
                                        <a:pt x="387" y="330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3"/>
                                      </a:lnTo>
                                      <a:lnTo>
                                        <a:pt x="393" y="320"/>
                                      </a:lnTo>
                                      <a:lnTo>
                                        <a:pt x="393" y="318"/>
                                      </a:lnTo>
                                      <a:lnTo>
                                        <a:pt x="396" y="314"/>
                                      </a:lnTo>
                                      <a:lnTo>
                                        <a:pt x="396" y="311"/>
                                      </a:lnTo>
                                      <a:lnTo>
                                        <a:pt x="399" y="308"/>
                                      </a:lnTo>
                                      <a:lnTo>
                                        <a:pt x="399" y="305"/>
                                      </a:lnTo>
                                      <a:lnTo>
                                        <a:pt x="403" y="302"/>
                                      </a:lnTo>
                                      <a:lnTo>
                                        <a:pt x="403" y="299"/>
                                      </a:lnTo>
                                      <a:lnTo>
                                        <a:pt x="403" y="296"/>
                                      </a:lnTo>
                                      <a:lnTo>
                                        <a:pt x="406" y="292"/>
                                      </a:lnTo>
                                      <a:lnTo>
                                        <a:pt x="406" y="289"/>
                                      </a:lnTo>
                                      <a:lnTo>
                                        <a:pt x="409" y="286"/>
                                      </a:lnTo>
                                      <a:lnTo>
                                        <a:pt x="409" y="284"/>
                                      </a:lnTo>
                                      <a:lnTo>
                                        <a:pt x="409" y="280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74"/>
                                      </a:lnTo>
                                      <a:lnTo>
                                        <a:pt x="413" y="271"/>
                                      </a:lnTo>
                                      <a:lnTo>
                                        <a:pt x="415" y="267"/>
                                      </a:lnTo>
                                      <a:lnTo>
                                        <a:pt x="415" y="265"/>
                                      </a:lnTo>
                                      <a:lnTo>
                                        <a:pt x="415" y="262"/>
                                      </a:lnTo>
                                      <a:lnTo>
                                        <a:pt x="415" y="258"/>
                                      </a:lnTo>
                                      <a:lnTo>
                                        <a:pt x="418" y="255"/>
                                      </a:lnTo>
                                      <a:lnTo>
                                        <a:pt x="418" y="252"/>
                                      </a:lnTo>
                                      <a:lnTo>
                                        <a:pt x="418" y="250"/>
                                      </a:lnTo>
                                      <a:lnTo>
                                        <a:pt x="418" y="246"/>
                                      </a:lnTo>
                                      <a:lnTo>
                                        <a:pt x="418" y="243"/>
                                      </a:lnTo>
                                      <a:lnTo>
                                        <a:pt x="418" y="240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1" y="224"/>
                                      </a:lnTo>
                                      <a:lnTo>
                                        <a:pt x="421" y="221"/>
                                      </a:lnTo>
                                      <a:lnTo>
                                        <a:pt x="421" y="206"/>
                                      </a:lnTo>
                                      <a:lnTo>
                                        <a:pt x="421" y="203"/>
                                      </a:lnTo>
                                      <a:lnTo>
                                        <a:pt x="421" y="194"/>
                                      </a:lnTo>
                                      <a:lnTo>
                                        <a:pt x="418" y="190"/>
                                      </a:lnTo>
                                      <a:lnTo>
                                        <a:pt x="418" y="187"/>
                                      </a:lnTo>
                                      <a:lnTo>
                                        <a:pt x="418" y="181"/>
                                      </a:lnTo>
                                      <a:lnTo>
                                        <a:pt x="418" y="178"/>
                                      </a:lnTo>
                                      <a:lnTo>
                                        <a:pt x="418" y="175"/>
                                      </a:lnTo>
                                      <a:lnTo>
                                        <a:pt x="418" y="172"/>
                                      </a:lnTo>
                                      <a:lnTo>
                                        <a:pt x="415" y="168"/>
                                      </a:lnTo>
                                      <a:lnTo>
                                        <a:pt x="415" y="165"/>
                                      </a:lnTo>
                                      <a:lnTo>
                                        <a:pt x="415" y="162"/>
                                      </a:lnTo>
                                      <a:lnTo>
                                        <a:pt x="415" y="160"/>
                                      </a:lnTo>
                                      <a:lnTo>
                                        <a:pt x="413" y="156"/>
                                      </a:lnTo>
                                      <a:lnTo>
                                        <a:pt x="413" y="153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09" y="147"/>
                                      </a:lnTo>
                                      <a:lnTo>
                                        <a:pt x="409" y="144"/>
                                      </a:lnTo>
                                      <a:lnTo>
                                        <a:pt x="409" y="141"/>
                                      </a:lnTo>
                                      <a:lnTo>
                                        <a:pt x="406" y="138"/>
                                      </a:lnTo>
                                      <a:lnTo>
                                        <a:pt x="406" y="134"/>
                                      </a:lnTo>
                                      <a:lnTo>
                                        <a:pt x="403" y="131"/>
                                      </a:lnTo>
                                      <a:lnTo>
                                        <a:pt x="403" y="128"/>
                                      </a:lnTo>
                                      <a:lnTo>
                                        <a:pt x="403" y="126"/>
                                      </a:lnTo>
                                      <a:lnTo>
                                        <a:pt x="399" y="122"/>
                                      </a:lnTo>
                                      <a:lnTo>
                                        <a:pt x="399" y="119"/>
                                      </a:lnTo>
                                      <a:lnTo>
                                        <a:pt x="396" y="116"/>
                                      </a:lnTo>
                                      <a:lnTo>
                                        <a:pt x="396" y="113"/>
                                      </a:lnTo>
                                      <a:lnTo>
                                        <a:pt x="393" y="109"/>
                                      </a:lnTo>
                                      <a:lnTo>
                                        <a:pt x="393" y="107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1" y="102"/>
                                      </a:lnTo>
                                      <a:lnTo>
                                        <a:pt x="387" y="98"/>
                                      </a:lnTo>
                                      <a:lnTo>
                                        <a:pt x="384" y="98"/>
                                      </a:lnTo>
                                      <a:lnTo>
                                        <a:pt x="384" y="95"/>
                                      </a:lnTo>
                                      <a:lnTo>
                                        <a:pt x="381" y="93"/>
                                      </a:lnTo>
                                      <a:lnTo>
                                        <a:pt x="381" y="89"/>
                                      </a:lnTo>
                                      <a:lnTo>
                                        <a:pt x="378" y="86"/>
                                      </a:lnTo>
                                      <a:lnTo>
                                        <a:pt x="374" y="83"/>
                                      </a:lnTo>
                                      <a:lnTo>
                                        <a:pt x="374" y="80"/>
                                      </a:lnTo>
                                      <a:lnTo>
                                        <a:pt x="368" y="76"/>
                                      </a:lnTo>
                                      <a:lnTo>
                                        <a:pt x="368" y="74"/>
                                      </a:lnTo>
                                      <a:lnTo>
                                        <a:pt x="366" y="71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59" y="64"/>
                                      </a:lnTo>
                                      <a:lnTo>
                                        <a:pt x="356" y="61"/>
                                      </a:lnTo>
                                      <a:lnTo>
                                        <a:pt x="352" y="59"/>
                                      </a:lnTo>
                                      <a:lnTo>
                                        <a:pt x="349" y="55"/>
                                      </a:lnTo>
                                      <a:lnTo>
                                        <a:pt x="344" y="49"/>
                                      </a:lnTo>
                                      <a:lnTo>
                                        <a:pt x="340" y="49"/>
                                      </a:lnTo>
                                      <a:lnTo>
                                        <a:pt x="337" y="46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2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27" y="40"/>
                                      </a:lnTo>
                                      <a:lnTo>
                                        <a:pt x="324" y="37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0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2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2" y="21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74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68" y="8"/>
                                      </a:lnTo>
                                      <a:lnTo>
                                        <a:pt x="265" y="6"/>
                                      </a:lnTo>
                                      <a:lnTo>
                                        <a:pt x="262" y="6"/>
                                      </a:lnTo>
                                      <a:lnTo>
                                        <a:pt x="259" y="6"/>
                                      </a:lnTo>
                                      <a:lnTo>
                                        <a:pt x="255" y="6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0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3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69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59" y="6"/>
                                      </a:lnTo>
                                      <a:lnTo>
                                        <a:pt x="157" y="6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0" y="8"/>
                                      </a:lnTo>
                                      <a:lnTo>
                                        <a:pt x="147" y="8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5" y="21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0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40"/>
                                      </a:lnTo>
                                      <a:lnTo>
                                        <a:pt x="85" y="42"/>
                                      </a:lnTo>
                                      <a:lnTo>
                                        <a:pt x="82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69" y="55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4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47" y="76"/>
                                      </a:lnTo>
                                      <a:lnTo>
                                        <a:pt x="43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6"/>
                                      </a:lnTo>
                                      <a:lnTo>
                                        <a:pt x="38" y="89"/>
                                      </a:lnTo>
                                      <a:lnTo>
                                        <a:pt x="35" y="93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8"/>
                                      </a:lnTo>
                                      <a:lnTo>
                                        <a:pt x="31" y="102"/>
                                      </a:lnTo>
                                      <a:lnTo>
                                        <a:pt x="28" y="104"/>
                                      </a:lnTo>
                                      <a:lnTo>
                                        <a:pt x="28" y="107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22"/>
                                      </a:lnTo>
                                      <a:lnTo>
                                        <a:pt x="16" y="126"/>
                                      </a:lnTo>
                                      <a:lnTo>
                                        <a:pt x="16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4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0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6" y="153"/>
                                      </a:lnTo>
                                      <a:lnTo>
                                        <a:pt x="6" y="156"/>
                                      </a:lnTo>
                                      <a:lnTo>
                                        <a:pt x="6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3" y="165"/>
                                      </a:lnTo>
                                      <a:lnTo>
                                        <a:pt x="3" y="168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0" y="178"/>
                                      </a:lnTo>
                                      <a:lnTo>
                                        <a:pt x="0" y="181"/>
                                      </a:lnTo>
                                      <a:lnTo>
                                        <a:pt x="0" y="184"/>
                                      </a:lnTo>
                                      <a:lnTo>
                                        <a:pt x="0" y="187"/>
                                      </a:lnTo>
                                      <a:lnTo>
                                        <a:pt x="0" y="190"/>
                                      </a:lnTo>
                                      <a:lnTo>
                                        <a:pt x="0" y="199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0" y="231"/>
                                      </a:lnTo>
                                      <a:lnTo>
                                        <a:pt x="0" y="237"/>
                                      </a:lnTo>
                                      <a:lnTo>
                                        <a:pt x="0" y="240"/>
                                      </a:lnTo>
                                      <a:lnTo>
                                        <a:pt x="0" y="243"/>
                                      </a:lnTo>
                                      <a:lnTo>
                                        <a:pt x="0" y="246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3" y="252"/>
                                      </a:lnTo>
                                      <a:lnTo>
                                        <a:pt x="3" y="255"/>
                                      </a:lnTo>
                                      <a:lnTo>
                                        <a:pt x="3" y="258"/>
                                      </a:lnTo>
                                      <a:lnTo>
                                        <a:pt x="3" y="262"/>
                                      </a:lnTo>
                                      <a:lnTo>
                                        <a:pt x="3" y="265"/>
                                      </a:lnTo>
                                      <a:lnTo>
                                        <a:pt x="6" y="267"/>
                                      </a:lnTo>
                                      <a:lnTo>
                                        <a:pt x="6" y="271"/>
                                      </a:lnTo>
                                      <a:lnTo>
                                        <a:pt x="6" y="274"/>
                                      </a:lnTo>
                                      <a:lnTo>
                                        <a:pt x="10" y="277"/>
                                      </a:lnTo>
                                      <a:lnTo>
                                        <a:pt x="10" y="280"/>
                                      </a:lnTo>
                                      <a:lnTo>
                                        <a:pt x="10" y="286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6" y="296"/>
                                      </a:lnTo>
                                      <a:lnTo>
                                        <a:pt x="16" y="299"/>
                                      </a:lnTo>
                                      <a:lnTo>
                                        <a:pt x="16" y="302"/>
                                      </a:lnTo>
                                      <a:lnTo>
                                        <a:pt x="18" y="305"/>
                                      </a:lnTo>
                                      <a:lnTo>
                                        <a:pt x="18" y="308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5" y="314"/>
                                      </a:lnTo>
                                      <a:lnTo>
                                        <a:pt x="25" y="320"/>
                                      </a:lnTo>
                                      <a:lnTo>
                                        <a:pt x="28" y="320"/>
                                      </a:lnTo>
                                      <a:lnTo>
                                        <a:pt x="28" y="327"/>
                                      </a:lnTo>
                                      <a:lnTo>
                                        <a:pt x="31" y="327"/>
                                      </a:lnTo>
                                      <a:lnTo>
                                        <a:pt x="31" y="330"/>
                                      </a:lnTo>
                                      <a:lnTo>
                                        <a:pt x="35" y="333"/>
                                      </a:lnTo>
                                      <a:lnTo>
                                        <a:pt x="35" y="336"/>
                                      </a:lnTo>
                                      <a:lnTo>
                                        <a:pt x="38" y="339"/>
                                      </a:lnTo>
                                      <a:lnTo>
                                        <a:pt x="40" y="342"/>
                                      </a:lnTo>
                                      <a:lnTo>
                                        <a:pt x="40" y="345"/>
                                      </a:lnTo>
                                      <a:lnTo>
                                        <a:pt x="43" y="348"/>
                                      </a:lnTo>
                                      <a:lnTo>
                                        <a:pt x="47" y="348"/>
                                      </a:lnTo>
                                      <a:lnTo>
                                        <a:pt x="50" y="352"/>
                                      </a:lnTo>
                                      <a:lnTo>
                                        <a:pt x="50" y="354"/>
                                      </a:lnTo>
                                      <a:lnTo>
                                        <a:pt x="53" y="357"/>
                                      </a:lnTo>
                                      <a:lnTo>
                                        <a:pt x="57" y="361"/>
                                      </a:lnTo>
                                      <a:lnTo>
                                        <a:pt x="60" y="364"/>
                                      </a:lnTo>
                                      <a:lnTo>
                                        <a:pt x="63" y="367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75" y="379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78" y="382"/>
                                      </a:lnTo>
                                      <a:lnTo>
                                        <a:pt x="82" y="386"/>
                                      </a:lnTo>
                                      <a:lnTo>
                                        <a:pt x="85" y="389"/>
                                      </a:lnTo>
                                      <a:lnTo>
                                        <a:pt x="87" y="389"/>
                                      </a:lnTo>
                                      <a:lnTo>
                                        <a:pt x="90" y="391"/>
                                      </a:lnTo>
                                      <a:lnTo>
                                        <a:pt x="94" y="391"/>
                                      </a:lnTo>
                                      <a:lnTo>
                                        <a:pt x="97" y="393"/>
                                      </a:lnTo>
                                      <a:lnTo>
                                        <a:pt x="100" y="397"/>
                                      </a:lnTo>
                                      <a:lnTo>
                                        <a:pt x="103" y="397"/>
                                      </a:lnTo>
                                      <a:lnTo>
                                        <a:pt x="103" y="400"/>
                                      </a:lnTo>
                                      <a:lnTo>
                                        <a:pt x="107" y="400"/>
                                      </a:lnTo>
                                      <a:lnTo>
                                        <a:pt x="110" y="403"/>
                                      </a:lnTo>
                                      <a:lnTo>
                                        <a:pt x="112" y="403"/>
                                      </a:lnTo>
                                      <a:lnTo>
                                        <a:pt x="115" y="406"/>
                                      </a:lnTo>
                                      <a:lnTo>
                                        <a:pt x="119" y="406"/>
                                      </a:lnTo>
                                      <a:lnTo>
                                        <a:pt x="122" y="409"/>
                                      </a:lnTo>
                                      <a:lnTo>
                                        <a:pt x="125" y="409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12"/>
                                      </a:lnTo>
                                      <a:lnTo>
                                        <a:pt x="134" y="412"/>
                                      </a:lnTo>
                                      <a:lnTo>
                                        <a:pt x="137" y="415"/>
                                      </a:lnTo>
                                      <a:lnTo>
                                        <a:pt x="141" y="415"/>
                                      </a:lnTo>
                                      <a:lnTo>
                                        <a:pt x="144" y="415"/>
                                      </a:lnTo>
                                      <a:lnTo>
                                        <a:pt x="147" y="419"/>
                                      </a:lnTo>
                                      <a:lnTo>
                                        <a:pt x="150" y="419"/>
                                      </a:lnTo>
                                      <a:lnTo>
                                        <a:pt x="154" y="419"/>
                                      </a:lnTo>
                                      <a:lnTo>
                                        <a:pt x="157" y="422"/>
                                      </a:lnTo>
                                      <a:lnTo>
                                        <a:pt x="159" y="422"/>
                                      </a:lnTo>
                                      <a:lnTo>
                                        <a:pt x="162" y="422"/>
                                      </a:lnTo>
                                      <a:lnTo>
                                        <a:pt x="166" y="424"/>
                                      </a:lnTo>
                                      <a:lnTo>
                                        <a:pt x="169" y="424"/>
                                      </a:lnTo>
                                      <a:lnTo>
                                        <a:pt x="171" y="424"/>
                                      </a:lnTo>
                                      <a:lnTo>
                                        <a:pt x="178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6" y="427"/>
                                      </a:lnTo>
                                      <a:lnTo>
                                        <a:pt x="193" y="427"/>
                                      </a:lnTo>
                                      <a:lnTo>
                                        <a:pt x="196" y="427"/>
                                      </a:lnTo>
                                      <a:lnTo>
                                        <a:pt x="205" y="427"/>
                                      </a:lnTo>
                                      <a:lnTo>
                                        <a:pt x="208" y="427"/>
                                      </a:lnTo>
                                      <a:lnTo>
                                        <a:pt x="215" y="427"/>
                                      </a:lnTo>
                                      <a:lnTo>
                                        <a:pt x="218" y="427"/>
                                      </a:lnTo>
                                      <a:lnTo>
                                        <a:pt x="227" y="427"/>
                                      </a:lnTo>
                                      <a:lnTo>
                                        <a:pt x="230" y="427"/>
                                      </a:lnTo>
                                      <a:lnTo>
                                        <a:pt x="237" y="427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43" y="424"/>
                                      </a:lnTo>
                                      <a:lnTo>
                                        <a:pt x="247" y="424"/>
                                      </a:lnTo>
                                      <a:lnTo>
                                        <a:pt x="250" y="424"/>
                                      </a:lnTo>
                                      <a:lnTo>
                                        <a:pt x="252" y="424"/>
                                      </a:lnTo>
                                      <a:lnTo>
                                        <a:pt x="255" y="424"/>
                                      </a:lnTo>
                                      <a:lnTo>
                                        <a:pt x="259" y="422"/>
                                      </a:lnTo>
                                      <a:lnTo>
                                        <a:pt x="262" y="422"/>
                                      </a:lnTo>
                                      <a:lnTo>
                                        <a:pt x="265" y="422"/>
                                      </a:lnTo>
                                      <a:lnTo>
                                        <a:pt x="268" y="419"/>
                                      </a:lnTo>
                                      <a:lnTo>
                                        <a:pt x="272" y="419"/>
                                      </a:lnTo>
                                      <a:lnTo>
                                        <a:pt x="274" y="419"/>
                                      </a:lnTo>
                                      <a:lnTo>
                                        <a:pt x="277" y="415"/>
                                      </a:lnTo>
                                      <a:lnTo>
                                        <a:pt x="280" y="415"/>
                                      </a:lnTo>
                                      <a:lnTo>
                                        <a:pt x="284" y="415"/>
                                      </a:lnTo>
                                      <a:lnTo>
                                        <a:pt x="287" y="412"/>
                                      </a:lnTo>
                                      <a:lnTo>
                                        <a:pt x="290" y="412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9"/>
                                      </a:lnTo>
                                      <a:lnTo>
                                        <a:pt x="299" y="409"/>
                                      </a:lnTo>
                                      <a:lnTo>
                                        <a:pt x="302" y="406"/>
                                      </a:lnTo>
                                      <a:lnTo>
                                        <a:pt x="305" y="406"/>
                                      </a:lnTo>
                                      <a:lnTo>
                                        <a:pt x="309" y="403"/>
                                      </a:lnTo>
                                      <a:lnTo>
                                        <a:pt x="312" y="403"/>
                                      </a:lnTo>
                                      <a:lnTo>
                                        <a:pt x="315" y="400"/>
                                      </a:lnTo>
                                      <a:lnTo>
                                        <a:pt x="319" y="400"/>
                                      </a:lnTo>
                                      <a:lnTo>
                                        <a:pt x="321" y="397"/>
                                      </a:lnTo>
                                      <a:lnTo>
                                        <a:pt x="324" y="397"/>
                                      </a:lnTo>
                                      <a:lnTo>
                                        <a:pt x="324" y="393"/>
                                      </a:lnTo>
                                      <a:lnTo>
                                        <a:pt x="327" y="391"/>
                                      </a:lnTo>
                                      <a:lnTo>
                                        <a:pt x="331" y="391"/>
                                      </a:lnTo>
                                      <a:lnTo>
                                        <a:pt x="334" y="389"/>
                                      </a:lnTo>
                                      <a:lnTo>
                                        <a:pt x="337" y="389"/>
                                      </a:lnTo>
                                      <a:lnTo>
                                        <a:pt x="340" y="386"/>
                                      </a:lnTo>
                                      <a:lnTo>
                                        <a:pt x="344" y="382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52" y="373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9" y="367"/>
                                      </a:lnTo>
                                      <a:lnTo>
                                        <a:pt x="362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8" y="357"/>
                                      </a:lnTo>
                                      <a:lnTo>
                                        <a:pt x="374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1" y="345"/>
                                      </a:lnTo>
                                      <a:lnTo>
                                        <a:pt x="384" y="342"/>
                                      </a:lnTo>
                                      <a:lnTo>
                                        <a:pt x="384" y="339"/>
                                      </a:lnTo>
                                      <a:lnTo>
                                        <a:pt x="387" y="336"/>
                                      </a:lnTo>
                                      <a:lnTo>
                                        <a:pt x="387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9" y="314"/>
                                      </a:lnTo>
                                      <a:lnTo>
                                        <a:pt x="399" y="311"/>
                                      </a:lnTo>
                                      <a:lnTo>
                                        <a:pt x="403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6" y="302"/>
                                      </a:lnTo>
                                      <a:lnTo>
                                        <a:pt x="406" y="299"/>
                                      </a:lnTo>
                                      <a:lnTo>
                                        <a:pt x="409" y="296"/>
                                      </a:lnTo>
                                      <a:lnTo>
                                        <a:pt x="409" y="292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5" y="280"/>
                                      </a:lnTo>
                                      <a:lnTo>
                                        <a:pt x="415" y="277"/>
                                      </a:lnTo>
                                      <a:lnTo>
                                        <a:pt x="415" y="271"/>
                                      </a:lnTo>
                                      <a:lnTo>
                                        <a:pt x="418" y="267"/>
                                      </a:lnTo>
                                      <a:lnTo>
                                        <a:pt x="418" y="265"/>
                                      </a:lnTo>
                                      <a:lnTo>
                                        <a:pt x="418" y="262"/>
                                      </a:lnTo>
                                      <a:lnTo>
                                        <a:pt x="418" y="258"/>
                                      </a:lnTo>
                                      <a:lnTo>
                                        <a:pt x="421" y="255"/>
                                      </a:lnTo>
                                      <a:lnTo>
                                        <a:pt x="421" y="252"/>
                                      </a:lnTo>
                                      <a:lnTo>
                                        <a:pt x="421" y="250"/>
                                      </a:lnTo>
                                      <a:lnTo>
                                        <a:pt x="421" y="246"/>
                                      </a:lnTo>
                                      <a:lnTo>
                                        <a:pt x="421" y="243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5" y="23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18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7"/>
                                      </a:lnTo>
                                      <a:lnTo>
                                        <a:pt x="421" y="190"/>
                                      </a:lnTo>
                                      <a:lnTo>
                                        <a:pt x="421" y="187"/>
                                      </a:lnTo>
                                      <a:lnTo>
                                        <a:pt x="421" y="181"/>
                                      </a:lnTo>
                                      <a:lnTo>
                                        <a:pt x="421" y="178"/>
                                      </a:lnTo>
                                      <a:lnTo>
                                        <a:pt x="421" y="175"/>
                                      </a:lnTo>
                                      <a:lnTo>
                                        <a:pt x="421" y="172"/>
                                      </a:lnTo>
                                      <a:lnTo>
                                        <a:pt x="418" y="168"/>
                                      </a:lnTo>
                                      <a:lnTo>
                                        <a:pt x="418" y="165"/>
                                      </a:lnTo>
                                      <a:lnTo>
                                        <a:pt x="418" y="162"/>
                                      </a:lnTo>
                                      <a:lnTo>
                                        <a:pt x="418" y="160"/>
                                      </a:lnTo>
                                      <a:lnTo>
                                        <a:pt x="415" y="156"/>
                                      </a:lnTo>
                                      <a:lnTo>
                                        <a:pt x="415" y="153"/>
                                      </a:lnTo>
                                      <a:lnTo>
                                        <a:pt x="415" y="150"/>
                                      </a:lnTo>
                                      <a:lnTo>
                                        <a:pt x="413" y="147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09" y="134"/>
                                      </a:lnTo>
                                      <a:lnTo>
                                        <a:pt x="409" y="131"/>
                                      </a:lnTo>
                                      <a:lnTo>
                                        <a:pt x="409" y="128"/>
                                      </a:lnTo>
                                      <a:lnTo>
                                        <a:pt x="406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399" y="116"/>
                                      </a:lnTo>
                                      <a:lnTo>
                                        <a:pt x="399" y="113"/>
                                      </a:lnTo>
                                      <a:lnTo>
                                        <a:pt x="396" y="109"/>
                                      </a:lnTo>
                                      <a:lnTo>
                                        <a:pt x="396" y="107"/>
                                      </a:lnTo>
                                      <a:lnTo>
                                        <a:pt x="393" y="104"/>
                                      </a:lnTo>
                                      <a:lnTo>
                                        <a:pt x="393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87" y="95"/>
                                      </a:lnTo>
                                      <a:lnTo>
                                        <a:pt x="387" y="93"/>
                                      </a:lnTo>
                                      <a:lnTo>
                                        <a:pt x="384" y="89"/>
                                      </a:lnTo>
                                      <a:lnTo>
                                        <a:pt x="384" y="86"/>
                                      </a:lnTo>
                                      <a:lnTo>
                                        <a:pt x="381" y="83"/>
                                      </a:lnTo>
                                      <a:lnTo>
                                        <a:pt x="378" y="83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4" y="76"/>
                                      </a:lnTo>
                                      <a:lnTo>
                                        <a:pt x="371" y="74"/>
                                      </a:lnTo>
                                      <a:lnTo>
                                        <a:pt x="371" y="71"/>
                                      </a:lnTo>
                                      <a:lnTo>
                                        <a:pt x="368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2" y="64"/>
                                      </a:lnTo>
                                      <a:lnTo>
                                        <a:pt x="362" y="61"/>
                                      </a:lnTo>
                                      <a:lnTo>
                                        <a:pt x="359" y="59"/>
                                      </a:lnTo>
                                      <a:lnTo>
                                        <a:pt x="352" y="55"/>
                                      </a:lnTo>
                                      <a:lnTo>
                                        <a:pt x="352" y="52"/>
                                      </a:lnTo>
                                      <a:lnTo>
                                        <a:pt x="346" y="46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0" y="42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7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Freeform 14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3"/>
                                  <a:ext cx="337" cy="421"/>
                                </a:xfrm>
                                <a:custGeom>
                                  <a:avLst/>
                                  <a:gdLst>
                                    <a:gd name="T0" fmla="*/ 297 w 337"/>
                                    <a:gd name="T1" fmla="*/ 18 h 421"/>
                                    <a:gd name="T2" fmla="*/ 277 w 337"/>
                                    <a:gd name="T3" fmla="*/ 9 h 421"/>
                                    <a:gd name="T4" fmla="*/ 247 w 337"/>
                                    <a:gd name="T5" fmla="*/ 3 h 421"/>
                                    <a:gd name="T6" fmla="*/ 186 w 337"/>
                                    <a:gd name="T7" fmla="*/ 0 h 421"/>
                                    <a:gd name="T8" fmla="*/ 159 w 337"/>
                                    <a:gd name="T9" fmla="*/ 5 h 421"/>
                                    <a:gd name="T10" fmla="*/ 122 w 337"/>
                                    <a:gd name="T11" fmla="*/ 18 h 421"/>
                                    <a:gd name="T12" fmla="*/ 90 w 337"/>
                                    <a:gd name="T13" fmla="*/ 37 h 421"/>
                                    <a:gd name="T14" fmla="*/ 72 w 337"/>
                                    <a:gd name="T15" fmla="*/ 49 h 421"/>
                                    <a:gd name="T16" fmla="*/ 53 w 337"/>
                                    <a:gd name="T17" fmla="*/ 71 h 421"/>
                                    <a:gd name="T18" fmla="*/ 40 w 337"/>
                                    <a:gd name="T19" fmla="*/ 83 h 421"/>
                                    <a:gd name="T20" fmla="*/ 22 w 337"/>
                                    <a:gd name="T21" fmla="*/ 116 h 421"/>
                                    <a:gd name="T22" fmla="*/ 10 w 337"/>
                                    <a:gd name="T23" fmla="*/ 150 h 421"/>
                                    <a:gd name="T24" fmla="*/ 3 w 337"/>
                                    <a:gd name="T25" fmla="*/ 172 h 421"/>
                                    <a:gd name="T26" fmla="*/ 0 w 337"/>
                                    <a:gd name="T27" fmla="*/ 225 h 421"/>
                                    <a:gd name="T28" fmla="*/ 10 w 337"/>
                                    <a:gd name="T29" fmla="*/ 271 h 421"/>
                                    <a:gd name="T30" fmla="*/ 18 w 337"/>
                                    <a:gd name="T31" fmla="*/ 293 h 421"/>
                                    <a:gd name="T32" fmla="*/ 25 w 337"/>
                                    <a:gd name="T33" fmla="*/ 311 h 421"/>
                                    <a:gd name="T34" fmla="*/ 47 w 337"/>
                                    <a:gd name="T35" fmla="*/ 345 h 421"/>
                                    <a:gd name="T36" fmla="*/ 69 w 337"/>
                                    <a:gd name="T37" fmla="*/ 367 h 421"/>
                                    <a:gd name="T38" fmla="*/ 90 w 337"/>
                                    <a:gd name="T39" fmla="*/ 383 h 421"/>
                                    <a:gd name="T40" fmla="*/ 110 w 337"/>
                                    <a:gd name="T41" fmla="*/ 394 h 421"/>
                                    <a:gd name="T42" fmla="*/ 132 w 337"/>
                                    <a:gd name="T43" fmla="*/ 406 h 421"/>
                                    <a:gd name="T44" fmla="*/ 174 w 337"/>
                                    <a:gd name="T45" fmla="*/ 419 h 421"/>
                                    <a:gd name="T46" fmla="*/ 193 w 337"/>
                                    <a:gd name="T47" fmla="*/ 421 h 421"/>
                                    <a:gd name="T48" fmla="*/ 265 w 337"/>
                                    <a:gd name="T49" fmla="*/ 416 h 421"/>
                                    <a:gd name="T50" fmla="*/ 297 w 337"/>
                                    <a:gd name="T51" fmla="*/ 403 h 421"/>
                                    <a:gd name="T52" fmla="*/ 315 w 337"/>
                                    <a:gd name="T53" fmla="*/ 394 h 421"/>
                                    <a:gd name="T54" fmla="*/ 334 w 337"/>
                                    <a:gd name="T55" fmla="*/ 383 h 421"/>
                                    <a:gd name="T56" fmla="*/ 315 w 337"/>
                                    <a:gd name="T57" fmla="*/ 394 h 421"/>
                                    <a:gd name="T58" fmla="*/ 293 w 337"/>
                                    <a:gd name="T59" fmla="*/ 403 h 421"/>
                                    <a:gd name="T60" fmla="*/ 250 w 337"/>
                                    <a:gd name="T61" fmla="*/ 419 h 421"/>
                                    <a:gd name="T62" fmla="*/ 227 w 337"/>
                                    <a:gd name="T63" fmla="*/ 421 h 421"/>
                                    <a:gd name="T64" fmla="*/ 147 w 337"/>
                                    <a:gd name="T65" fmla="*/ 412 h 421"/>
                                    <a:gd name="T66" fmla="*/ 129 w 337"/>
                                    <a:gd name="T67" fmla="*/ 403 h 421"/>
                                    <a:gd name="T68" fmla="*/ 107 w 337"/>
                                    <a:gd name="T69" fmla="*/ 390 h 421"/>
                                    <a:gd name="T70" fmla="*/ 78 w 337"/>
                                    <a:gd name="T71" fmla="*/ 373 h 421"/>
                                    <a:gd name="T72" fmla="*/ 63 w 337"/>
                                    <a:gd name="T73" fmla="*/ 358 h 421"/>
                                    <a:gd name="T74" fmla="*/ 43 w 337"/>
                                    <a:gd name="T75" fmla="*/ 339 h 421"/>
                                    <a:gd name="T76" fmla="*/ 28 w 337"/>
                                    <a:gd name="T77" fmla="*/ 315 h 421"/>
                                    <a:gd name="T78" fmla="*/ 22 w 337"/>
                                    <a:gd name="T79" fmla="*/ 296 h 421"/>
                                    <a:gd name="T80" fmla="*/ 13 w 337"/>
                                    <a:gd name="T81" fmla="*/ 274 h 421"/>
                                    <a:gd name="T82" fmla="*/ 3 w 337"/>
                                    <a:gd name="T83" fmla="*/ 243 h 421"/>
                                    <a:gd name="T84" fmla="*/ 3 w 337"/>
                                    <a:gd name="T85" fmla="*/ 196 h 421"/>
                                    <a:gd name="T86" fmla="*/ 10 w 337"/>
                                    <a:gd name="T87" fmla="*/ 159 h 421"/>
                                    <a:gd name="T88" fmla="*/ 16 w 337"/>
                                    <a:gd name="T89" fmla="*/ 138 h 421"/>
                                    <a:gd name="T90" fmla="*/ 22 w 337"/>
                                    <a:gd name="T91" fmla="*/ 119 h 421"/>
                                    <a:gd name="T92" fmla="*/ 40 w 337"/>
                                    <a:gd name="T93" fmla="*/ 92 h 421"/>
                                    <a:gd name="T94" fmla="*/ 60 w 337"/>
                                    <a:gd name="T95" fmla="*/ 68 h 421"/>
                                    <a:gd name="T96" fmla="*/ 82 w 337"/>
                                    <a:gd name="T97" fmla="*/ 46 h 421"/>
                                    <a:gd name="T98" fmla="*/ 112 w 337"/>
                                    <a:gd name="T99" fmla="*/ 24 h 421"/>
                                    <a:gd name="T100" fmla="*/ 132 w 337"/>
                                    <a:gd name="T101" fmla="*/ 15 h 421"/>
                                    <a:gd name="T102" fmla="*/ 159 w 337"/>
                                    <a:gd name="T103" fmla="*/ 5 h 421"/>
                                    <a:gd name="T104" fmla="*/ 221 w 337"/>
                                    <a:gd name="T105" fmla="*/ 0 h 421"/>
                                    <a:gd name="T106" fmla="*/ 250 w 337"/>
                                    <a:gd name="T107" fmla="*/ 5 h 421"/>
                                    <a:gd name="T108" fmla="*/ 280 w 337"/>
                                    <a:gd name="T109" fmla="*/ 12 h 421"/>
                                    <a:gd name="T110" fmla="*/ 305 w 337"/>
                                    <a:gd name="T111" fmla="*/ 24 h 421"/>
                                    <a:gd name="T112" fmla="*/ 321 w 337"/>
                                    <a:gd name="T113" fmla="*/ 31 h 42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337" h="421">
                                      <a:moveTo>
                                        <a:pt x="321" y="31"/>
                                      </a:moveTo>
                                      <a:lnTo>
                                        <a:pt x="321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4"/>
                                      </a:lnTo>
                                      <a:lnTo>
                                        <a:pt x="309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68" y="5"/>
                                      </a:lnTo>
                                      <a:lnTo>
                                        <a:pt x="255" y="3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86" y="0"/>
                                      </a:lnTo>
                                      <a:lnTo>
                                        <a:pt x="183" y="0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44" y="9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5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2" y="49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3" y="58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3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38" y="92"/>
                                      </a:lnTo>
                                      <a:lnTo>
                                        <a:pt x="38" y="90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9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23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8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6" y="159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94"/>
                                      </a:lnTo>
                                      <a:lnTo>
                                        <a:pt x="0" y="200"/>
                                      </a:lnTo>
                                      <a:lnTo>
                                        <a:pt x="0" y="225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7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1"/>
                                      </a:lnTo>
                                      <a:lnTo>
                                        <a:pt x="13" y="283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7"/>
                                      </a:lnTo>
                                      <a:lnTo>
                                        <a:pt x="31" y="324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7" y="354"/>
                                      </a:lnTo>
                                      <a:lnTo>
                                        <a:pt x="60" y="358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94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100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7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12" y="397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5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4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6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30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43" y="421"/>
                                      </a:lnTo>
                                      <a:lnTo>
                                        <a:pt x="247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65" y="416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3" y="406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9" y="394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7" y="388"/>
                                      </a:lnTo>
                                      <a:lnTo>
                                        <a:pt x="337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1" y="388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2" y="394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299" y="400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3" y="403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87" y="406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65" y="412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4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0" y="419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190" y="419"/>
                                      </a:lnTo>
                                      <a:lnTo>
                                        <a:pt x="186" y="419"/>
                                      </a:lnTo>
                                      <a:lnTo>
                                        <a:pt x="183" y="419"/>
                                      </a:lnTo>
                                      <a:lnTo>
                                        <a:pt x="180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1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19" y="400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2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07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0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97" y="386"/>
                                      </a:lnTo>
                                      <a:lnTo>
                                        <a:pt x="94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87" y="379"/>
                                      </a:lnTo>
                                      <a:lnTo>
                                        <a:pt x="85" y="376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2" y="367"/>
                                      </a:lnTo>
                                      <a:lnTo>
                                        <a:pt x="69" y="364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1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0" y="345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5" y="324"/>
                                      </a:lnTo>
                                      <a:lnTo>
                                        <a:pt x="35" y="320"/>
                                      </a:lnTo>
                                      <a:lnTo>
                                        <a:pt x="31" y="317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1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1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1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00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35" y="101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8" y="95"/>
                                      </a:lnTo>
                                      <a:lnTo>
                                        <a:pt x="40" y="92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3" y="73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63" y="65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7" y="43"/>
                                      </a:lnTo>
                                      <a:lnTo>
                                        <a:pt x="90" y="39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10" y="27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5" y="21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37" y="15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50" y="9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59" y="9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71" y="5"/>
                                      </a:lnTo>
                                      <a:lnTo>
                                        <a:pt x="174" y="5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5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50" y="5"/>
                                      </a:lnTo>
                                      <a:lnTo>
                                        <a:pt x="252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68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1" y="3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Freeform 1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" y="40"/>
                                  <a:ext cx="425" cy="386"/>
                                </a:xfrm>
                                <a:custGeom>
                                  <a:avLst/>
                                  <a:gdLst>
                                    <a:gd name="T0" fmla="*/ 370 w 425"/>
                                    <a:gd name="T1" fmla="*/ 357 h 386"/>
                                    <a:gd name="T2" fmla="*/ 395 w 425"/>
                                    <a:gd name="T3" fmla="*/ 323 h 386"/>
                                    <a:gd name="T4" fmla="*/ 407 w 425"/>
                                    <a:gd name="T5" fmla="*/ 302 h 386"/>
                                    <a:gd name="T6" fmla="*/ 413 w 425"/>
                                    <a:gd name="T7" fmla="*/ 286 h 386"/>
                                    <a:gd name="T8" fmla="*/ 422 w 425"/>
                                    <a:gd name="T9" fmla="*/ 258 h 386"/>
                                    <a:gd name="T10" fmla="*/ 425 w 425"/>
                                    <a:gd name="T11" fmla="*/ 203 h 386"/>
                                    <a:gd name="T12" fmla="*/ 422 w 425"/>
                                    <a:gd name="T13" fmla="*/ 168 h 386"/>
                                    <a:gd name="T14" fmla="*/ 413 w 425"/>
                                    <a:gd name="T15" fmla="*/ 144 h 386"/>
                                    <a:gd name="T16" fmla="*/ 407 w 425"/>
                                    <a:gd name="T17" fmla="*/ 128 h 386"/>
                                    <a:gd name="T18" fmla="*/ 395 w 425"/>
                                    <a:gd name="T19" fmla="*/ 104 h 386"/>
                                    <a:gd name="T20" fmla="*/ 378 w 425"/>
                                    <a:gd name="T21" fmla="*/ 80 h 386"/>
                                    <a:gd name="T22" fmla="*/ 363 w 425"/>
                                    <a:gd name="T23" fmla="*/ 61 h 386"/>
                                    <a:gd name="T24" fmla="*/ 331 w 425"/>
                                    <a:gd name="T25" fmla="*/ 37 h 386"/>
                                    <a:gd name="T26" fmla="*/ 316 w 425"/>
                                    <a:gd name="T27" fmla="*/ 24 h 386"/>
                                    <a:gd name="T28" fmla="*/ 288 w 425"/>
                                    <a:gd name="T29" fmla="*/ 12 h 386"/>
                                    <a:gd name="T30" fmla="*/ 266 w 425"/>
                                    <a:gd name="T31" fmla="*/ 6 h 386"/>
                                    <a:gd name="T32" fmla="*/ 200 w 425"/>
                                    <a:gd name="T33" fmla="*/ 0 h 386"/>
                                    <a:gd name="T34" fmla="*/ 173 w 425"/>
                                    <a:gd name="T35" fmla="*/ 3 h 386"/>
                                    <a:gd name="T36" fmla="*/ 151 w 425"/>
                                    <a:gd name="T37" fmla="*/ 8 h 386"/>
                                    <a:gd name="T38" fmla="*/ 116 w 425"/>
                                    <a:gd name="T39" fmla="*/ 24 h 386"/>
                                    <a:gd name="T40" fmla="*/ 94 w 425"/>
                                    <a:gd name="T41" fmla="*/ 37 h 386"/>
                                    <a:gd name="T42" fmla="*/ 73 w 425"/>
                                    <a:gd name="T43" fmla="*/ 52 h 386"/>
                                    <a:gd name="T44" fmla="*/ 51 w 425"/>
                                    <a:gd name="T45" fmla="*/ 74 h 386"/>
                                    <a:gd name="T46" fmla="*/ 39 w 425"/>
                                    <a:gd name="T47" fmla="*/ 93 h 386"/>
                                    <a:gd name="T48" fmla="*/ 22 w 425"/>
                                    <a:gd name="T49" fmla="*/ 116 h 386"/>
                                    <a:gd name="T50" fmla="*/ 14 w 425"/>
                                    <a:gd name="T51" fmla="*/ 144 h 386"/>
                                    <a:gd name="T52" fmla="*/ 4 w 425"/>
                                    <a:gd name="T53" fmla="*/ 181 h 386"/>
                                    <a:gd name="T54" fmla="*/ 4 w 425"/>
                                    <a:gd name="T55" fmla="*/ 231 h 386"/>
                                    <a:gd name="T56" fmla="*/ 4 w 425"/>
                                    <a:gd name="T57" fmla="*/ 199 h 386"/>
                                    <a:gd name="T58" fmla="*/ 10 w 425"/>
                                    <a:gd name="T59" fmla="*/ 162 h 386"/>
                                    <a:gd name="T60" fmla="*/ 17 w 425"/>
                                    <a:gd name="T61" fmla="*/ 138 h 386"/>
                                    <a:gd name="T62" fmla="*/ 26 w 425"/>
                                    <a:gd name="T63" fmla="*/ 119 h 386"/>
                                    <a:gd name="T64" fmla="*/ 42 w 425"/>
                                    <a:gd name="T65" fmla="*/ 93 h 386"/>
                                    <a:gd name="T66" fmla="*/ 61 w 425"/>
                                    <a:gd name="T67" fmla="*/ 68 h 386"/>
                                    <a:gd name="T68" fmla="*/ 91 w 425"/>
                                    <a:gd name="T69" fmla="*/ 40 h 386"/>
                                    <a:gd name="T70" fmla="*/ 116 w 425"/>
                                    <a:gd name="T71" fmla="*/ 27 h 386"/>
                                    <a:gd name="T72" fmla="*/ 136 w 425"/>
                                    <a:gd name="T73" fmla="*/ 15 h 386"/>
                                    <a:gd name="T74" fmla="*/ 163 w 425"/>
                                    <a:gd name="T75" fmla="*/ 6 h 386"/>
                                    <a:gd name="T76" fmla="*/ 187 w 425"/>
                                    <a:gd name="T77" fmla="*/ 3 h 386"/>
                                    <a:gd name="T78" fmla="*/ 234 w 425"/>
                                    <a:gd name="T79" fmla="*/ 3 h 386"/>
                                    <a:gd name="T80" fmla="*/ 269 w 425"/>
                                    <a:gd name="T81" fmla="*/ 6 h 386"/>
                                    <a:gd name="T82" fmla="*/ 291 w 425"/>
                                    <a:gd name="T83" fmla="*/ 15 h 386"/>
                                    <a:gd name="T84" fmla="*/ 319 w 425"/>
                                    <a:gd name="T85" fmla="*/ 27 h 386"/>
                                    <a:gd name="T86" fmla="*/ 331 w 425"/>
                                    <a:gd name="T87" fmla="*/ 40 h 386"/>
                                    <a:gd name="T88" fmla="*/ 353 w 425"/>
                                    <a:gd name="T89" fmla="*/ 59 h 386"/>
                                    <a:gd name="T90" fmla="*/ 372 w 425"/>
                                    <a:gd name="T91" fmla="*/ 76 h 386"/>
                                    <a:gd name="T92" fmla="*/ 397 w 425"/>
                                    <a:gd name="T93" fmla="*/ 107 h 386"/>
                                    <a:gd name="T94" fmla="*/ 407 w 425"/>
                                    <a:gd name="T95" fmla="*/ 128 h 386"/>
                                    <a:gd name="T96" fmla="*/ 413 w 425"/>
                                    <a:gd name="T97" fmla="*/ 150 h 386"/>
                                    <a:gd name="T98" fmla="*/ 422 w 425"/>
                                    <a:gd name="T99" fmla="*/ 178 h 386"/>
                                    <a:gd name="T100" fmla="*/ 422 w 425"/>
                                    <a:gd name="T101" fmla="*/ 237 h 386"/>
                                    <a:gd name="T102" fmla="*/ 419 w 425"/>
                                    <a:gd name="T103" fmla="*/ 262 h 386"/>
                                    <a:gd name="T104" fmla="*/ 410 w 425"/>
                                    <a:gd name="T105" fmla="*/ 289 h 386"/>
                                    <a:gd name="T106" fmla="*/ 397 w 425"/>
                                    <a:gd name="T107" fmla="*/ 318 h 386"/>
                                    <a:gd name="T108" fmla="*/ 382 w 425"/>
                                    <a:gd name="T109" fmla="*/ 342 h 386"/>
                                    <a:gd name="T110" fmla="*/ 363 w 425"/>
                                    <a:gd name="T111" fmla="*/ 361 h 386"/>
                                    <a:gd name="T112" fmla="*/ 341 w 425"/>
                                    <a:gd name="T113" fmla="*/ 386 h 38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425" h="386">
                                      <a:moveTo>
                                        <a:pt x="341" y="386"/>
                                      </a:moveTo>
                                      <a:lnTo>
                                        <a:pt x="344" y="382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66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72" y="354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2" y="345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91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400" y="318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10" y="296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7" y="277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9" y="267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22" y="258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5" y="243"/>
                                      </a:lnTo>
                                      <a:lnTo>
                                        <a:pt x="425" y="240"/>
                                      </a:lnTo>
                                      <a:lnTo>
                                        <a:pt x="425" y="237"/>
                                      </a:lnTo>
                                      <a:lnTo>
                                        <a:pt x="425" y="224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4"/>
                                      </a:lnTo>
                                      <a:lnTo>
                                        <a:pt x="425" y="187"/>
                                      </a:lnTo>
                                      <a:lnTo>
                                        <a:pt x="425" y="190"/>
                                      </a:lnTo>
                                      <a:lnTo>
                                        <a:pt x="425" y="184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68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0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0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38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6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09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5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5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3" y="61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56" y="55"/>
                                      </a:lnTo>
                                      <a:lnTo>
                                        <a:pt x="353" y="55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1" y="42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5" y="37"/>
                                      </a:lnTo>
                                      <a:lnTo>
                                        <a:pt x="328" y="30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6" y="24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297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8" y="12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1" y="8"/>
                                      </a:lnTo>
                                      <a:lnTo>
                                        <a:pt x="278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66" y="6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4" y="0"/>
                                      </a:lnTo>
                                      <a:lnTo>
                                        <a:pt x="241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1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4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7" y="0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0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6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1" y="8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8" y="12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3" y="15"/>
                                      </a:lnTo>
                                      <a:lnTo>
                                        <a:pt x="126" y="18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4" y="24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86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3" y="52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4" y="61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1" y="74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39" y="93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29" y="107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17" y="13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14" y="141"/>
                                      </a:lnTo>
                                      <a:lnTo>
                                        <a:pt x="14" y="144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7" y="162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4" y="178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40"/>
                                      </a:lnTo>
                                      <a:lnTo>
                                        <a:pt x="4" y="233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03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7" y="181"/>
                                      </a:lnTo>
                                      <a:lnTo>
                                        <a:pt x="7" y="17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10" y="162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7" y="144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20" y="131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6"/>
                                      </a:lnTo>
                                      <a:lnTo>
                                        <a:pt x="29" y="113"/>
                                      </a:lnTo>
                                      <a:lnTo>
                                        <a:pt x="29" y="109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1" y="80"/>
                                      </a:lnTo>
                                      <a:lnTo>
                                        <a:pt x="54" y="76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1" y="68"/>
                                      </a:lnTo>
                                      <a:lnTo>
                                        <a:pt x="64" y="64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76" y="55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86" y="46"/>
                                      </a:lnTo>
                                      <a:lnTo>
                                        <a:pt x="89" y="42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6" y="27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6" y="21"/>
                                      </a:lnTo>
                                      <a:lnTo>
                                        <a:pt x="133" y="18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8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51" y="12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8"/>
                                      </a:lnTo>
                                      <a:lnTo>
                                        <a:pt x="163" y="8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3" y="6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87" y="3"/>
                                      </a:lnTo>
                                      <a:lnTo>
                                        <a:pt x="190" y="3"/>
                                      </a:lnTo>
                                      <a:lnTo>
                                        <a:pt x="194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9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4" y="3"/>
                                      </a:lnTo>
                                      <a:lnTo>
                                        <a:pt x="241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66" y="8"/>
                                      </a:lnTo>
                                      <a:lnTo>
                                        <a:pt x="269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8" y="12"/>
                                      </a:lnTo>
                                      <a:lnTo>
                                        <a:pt x="28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8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1" y="18"/>
                                      </a:lnTo>
                                      <a:lnTo>
                                        <a:pt x="303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16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8" y="34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38" y="46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50" y="55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70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5" y="89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8" y="98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7" y="109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9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8"/>
                                      </a:lnTo>
                                      <a:lnTo>
                                        <a:pt x="410" y="141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87"/>
                                      </a:lnTo>
                                      <a:lnTo>
                                        <a:pt x="422" y="190"/>
                                      </a:lnTo>
                                      <a:lnTo>
                                        <a:pt x="422" y="194"/>
                                      </a:lnTo>
                                      <a:lnTo>
                                        <a:pt x="422" y="203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2" y="224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33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19" y="258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7" y="267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0" y="286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07" y="292"/>
                                      </a:lnTo>
                                      <a:lnTo>
                                        <a:pt x="407" y="296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0" y="308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397" y="318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88" y="330"/>
                                      </a:lnTo>
                                      <a:lnTo>
                                        <a:pt x="388" y="333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0" y="354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3" y="361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3" y="370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1" y="382"/>
                                      </a:lnTo>
                                      <a:lnTo>
                                        <a:pt x="338" y="386"/>
                                      </a:lnTo>
                                      <a:lnTo>
                                        <a:pt x="341" y="38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16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70"/>
                                  <a:ext cx="425" cy="397"/>
                                </a:xfrm>
                                <a:custGeom>
                                  <a:avLst/>
                                  <a:gdLst>
                                    <a:gd name="T0" fmla="*/ 6 w 425"/>
                                    <a:gd name="T1" fmla="*/ 237 h 397"/>
                                    <a:gd name="T2" fmla="*/ 13 w 425"/>
                                    <a:gd name="T3" fmla="*/ 262 h 397"/>
                                    <a:gd name="T4" fmla="*/ 18 w 425"/>
                                    <a:gd name="T5" fmla="*/ 278 h 397"/>
                                    <a:gd name="T6" fmla="*/ 28 w 425"/>
                                    <a:gd name="T7" fmla="*/ 297 h 397"/>
                                    <a:gd name="T8" fmla="*/ 47 w 425"/>
                                    <a:gd name="T9" fmla="*/ 322 h 397"/>
                                    <a:gd name="T10" fmla="*/ 65 w 425"/>
                                    <a:gd name="T11" fmla="*/ 343 h 397"/>
                                    <a:gd name="T12" fmla="*/ 90 w 425"/>
                                    <a:gd name="T13" fmla="*/ 361 h 397"/>
                                    <a:gd name="T14" fmla="*/ 115 w 425"/>
                                    <a:gd name="T15" fmla="*/ 376 h 397"/>
                                    <a:gd name="T16" fmla="*/ 132 w 425"/>
                                    <a:gd name="T17" fmla="*/ 382 h 397"/>
                                    <a:gd name="T18" fmla="*/ 150 w 425"/>
                                    <a:gd name="T19" fmla="*/ 389 h 397"/>
                                    <a:gd name="T20" fmla="*/ 180 w 425"/>
                                    <a:gd name="T21" fmla="*/ 397 h 397"/>
                                    <a:gd name="T22" fmla="*/ 215 w 425"/>
                                    <a:gd name="T23" fmla="*/ 397 h 397"/>
                                    <a:gd name="T24" fmla="*/ 252 w 425"/>
                                    <a:gd name="T25" fmla="*/ 394 h 397"/>
                                    <a:gd name="T26" fmla="*/ 287 w 425"/>
                                    <a:gd name="T27" fmla="*/ 382 h 397"/>
                                    <a:gd name="T28" fmla="*/ 302 w 425"/>
                                    <a:gd name="T29" fmla="*/ 376 h 397"/>
                                    <a:gd name="T30" fmla="*/ 331 w 425"/>
                                    <a:gd name="T31" fmla="*/ 361 h 397"/>
                                    <a:gd name="T32" fmla="*/ 362 w 425"/>
                                    <a:gd name="T33" fmla="*/ 337 h 397"/>
                                    <a:gd name="T34" fmla="*/ 384 w 425"/>
                                    <a:gd name="T35" fmla="*/ 312 h 397"/>
                                    <a:gd name="T36" fmla="*/ 403 w 425"/>
                                    <a:gd name="T37" fmla="*/ 281 h 397"/>
                                    <a:gd name="T38" fmla="*/ 406 w 425"/>
                                    <a:gd name="T39" fmla="*/ 269 h 397"/>
                                    <a:gd name="T40" fmla="*/ 413 w 425"/>
                                    <a:gd name="T41" fmla="*/ 254 h 397"/>
                                    <a:gd name="T42" fmla="*/ 425 w 425"/>
                                    <a:gd name="T43" fmla="*/ 201 h 397"/>
                                    <a:gd name="T44" fmla="*/ 425 w 425"/>
                                    <a:gd name="T45" fmla="*/ 160 h 397"/>
                                    <a:gd name="T46" fmla="*/ 418 w 425"/>
                                    <a:gd name="T47" fmla="*/ 135 h 397"/>
                                    <a:gd name="T48" fmla="*/ 409 w 425"/>
                                    <a:gd name="T49" fmla="*/ 98 h 397"/>
                                    <a:gd name="T50" fmla="*/ 396 w 425"/>
                                    <a:gd name="T51" fmla="*/ 77 h 397"/>
                                    <a:gd name="T52" fmla="*/ 384 w 425"/>
                                    <a:gd name="T53" fmla="*/ 56 h 397"/>
                                    <a:gd name="T54" fmla="*/ 366 w 425"/>
                                    <a:gd name="T55" fmla="*/ 34 h 397"/>
                                    <a:gd name="T56" fmla="*/ 344 w 425"/>
                                    <a:gd name="T57" fmla="*/ 16 h 397"/>
                                    <a:gd name="T58" fmla="*/ 321 w 425"/>
                                    <a:gd name="T59" fmla="*/ 7 h 397"/>
                                    <a:gd name="T60" fmla="*/ 337 w 425"/>
                                    <a:gd name="T61" fmla="*/ 12 h 397"/>
                                    <a:gd name="T62" fmla="*/ 352 w 425"/>
                                    <a:gd name="T63" fmla="*/ 25 h 397"/>
                                    <a:gd name="T64" fmla="*/ 371 w 425"/>
                                    <a:gd name="T65" fmla="*/ 44 h 397"/>
                                    <a:gd name="T66" fmla="*/ 391 w 425"/>
                                    <a:gd name="T67" fmla="*/ 68 h 397"/>
                                    <a:gd name="T68" fmla="*/ 403 w 425"/>
                                    <a:gd name="T69" fmla="*/ 89 h 397"/>
                                    <a:gd name="T70" fmla="*/ 409 w 425"/>
                                    <a:gd name="T71" fmla="*/ 111 h 397"/>
                                    <a:gd name="T72" fmla="*/ 421 w 425"/>
                                    <a:gd name="T73" fmla="*/ 145 h 397"/>
                                    <a:gd name="T74" fmla="*/ 425 w 425"/>
                                    <a:gd name="T75" fmla="*/ 188 h 397"/>
                                    <a:gd name="T76" fmla="*/ 418 w 425"/>
                                    <a:gd name="T77" fmla="*/ 222 h 397"/>
                                    <a:gd name="T78" fmla="*/ 409 w 425"/>
                                    <a:gd name="T79" fmla="*/ 256 h 397"/>
                                    <a:gd name="T80" fmla="*/ 399 w 425"/>
                                    <a:gd name="T81" fmla="*/ 278 h 397"/>
                                    <a:gd name="T82" fmla="*/ 387 w 425"/>
                                    <a:gd name="T83" fmla="*/ 303 h 397"/>
                                    <a:gd name="T84" fmla="*/ 374 w 425"/>
                                    <a:gd name="T85" fmla="*/ 322 h 397"/>
                                    <a:gd name="T86" fmla="*/ 352 w 425"/>
                                    <a:gd name="T87" fmla="*/ 343 h 397"/>
                                    <a:gd name="T88" fmla="*/ 337 w 425"/>
                                    <a:gd name="T89" fmla="*/ 356 h 397"/>
                                    <a:gd name="T90" fmla="*/ 315 w 425"/>
                                    <a:gd name="T91" fmla="*/ 370 h 397"/>
                                    <a:gd name="T92" fmla="*/ 284 w 425"/>
                                    <a:gd name="T93" fmla="*/ 385 h 397"/>
                                    <a:gd name="T94" fmla="*/ 243 w 425"/>
                                    <a:gd name="T95" fmla="*/ 394 h 397"/>
                                    <a:gd name="T96" fmla="*/ 218 w 425"/>
                                    <a:gd name="T97" fmla="*/ 397 h 397"/>
                                    <a:gd name="T98" fmla="*/ 180 w 425"/>
                                    <a:gd name="T99" fmla="*/ 394 h 397"/>
                                    <a:gd name="T100" fmla="*/ 144 w 425"/>
                                    <a:gd name="T101" fmla="*/ 385 h 397"/>
                                    <a:gd name="T102" fmla="*/ 125 w 425"/>
                                    <a:gd name="T103" fmla="*/ 379 h 397"/>
                                    <a:gd name="T104" fmla="*/ 107 w 425"/>
                                    <a:gd name="T105" fmla="*/ 367 h 397"/>
                                    <a:gd name="T106" fmla="*/ 75 w 425"/>
                                    <a:gd name="T107" fmla="*/ 349 h 397"/>
                                    <a:gd name="T108" fmla="*/ 50 w 425"/>
                                    <a:gd name="T109" fmla="*/ 324 h 397"/>
                                    <a:gd name="T110" fmla="*/ 40 w 425"/>
                                    <a:gd name="T111" fmla="*/ 312 h 397"/>
                                    <a:gd name="T112" fmla="*/ 25 w 425"/>
                                    <a:gd name="T113" fmla="*/ 288 h 397"/>
                                    <a:gd name="T114" fmla="*/ 18 w 425"/>
                                    <a:gd name="T115" fmla="*/ 272 h 397"/>
                                    <a:gd name="T116" fmla="*/ 10 w 425"/>
                                    <a:gd name="T117" fmla="*/ 254 h 397"/>
                                    <a:gd name="T118" fmla="*/ 3 w 425"/>
                                    <a:gd name="T119" fmla="*/ 232 h 397"/>
                                    <a:gd name="T120" fmla="*/ 0 w 425"/>
                                    <a:gd name="T121" fmla="*/ 203 h 3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425" h="397">
                                      <a:moveTo>
                                        <a:pt x="0" y="210"/>
                                      </a:moveTo>
                                      <a:lnTo>
                                        <a:pt x="0" y="213"/>
                                      </a:lnTo>
                                      <a:lnTo>
                                        <a:pt x="0" y="216"/>
                                      </a:lnTo>
                                      <a:lnTo>
                                        <a:pt x="0" y="22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5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44"/>
                                      </a:lnTo>
                                      <a:lnTo>
                                        <a:pt x="10" y="256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62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6" y="269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81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2" y="288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5" y="290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7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40" y="315"/>
                                      </a:lnTo>
                                      <a:lnTo>
                                        <a:pt x="43" y="318"/>
                                      </a:lnTo>
                                      <a:lnTo>
                                        <a:pt x="43" y="322"/>
                                      </a:lnTo>
                                      <a:lnTo>
                                        <a:pt x="47" y="322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3" y="331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40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72" y="349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90" y="361"/>
                                      </a:lnTo>
                                      <a:lnTo>
                                        <a:pt x="94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7" y="367"/>
                                      </a:lnTo>
                                      <a:lnTo>
                                        <a:pt x="100" y="367"/>
                                      </a:lnTo>
                                      <a:lnTo>
                                        <a:pt x="103" y="370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22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4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44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66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8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30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43" y="397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7" y="389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7" y="385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9" y="379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5" y="376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19" y="370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27" y="363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31" y="361"/>
                                      </a:lnTo>
                                      <a:lnTo>
                                        <a:pt x="337" y="359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6" y="352"/>
                                      </a:lnTo>
                                      <a:lnTo>
                                        <a:pt x="349" y="349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56" y="343"/>
                                      </a:lnTo>
                                      <a:lnTo>
                                        <a:pt x="362" y="337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68" y="331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8" y="322"/>
                                      </a:lnTo>
                                      <a:lnTo>
                                        <a:pt x="378" y="318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84" y="312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3" y="297"/>
                                      </a:lnTo>
                                      <a:lnTo>
                                        <a:pt x="396" y="293"/>
                                      </a:lnTo>
                                      <a:lnTo>
                                        <a:pt x="396" y="290"/>
                                      </a:lnTo>
                                      <a:lnTo>
                                        <a:pt x="399" y="284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78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9" y="269"/>
                                      </a:lnTo>
                                      <a:lnTo>
                                        <a:pt x="406" y="269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13" y="259"/>
                                      </a:lnTo>
                                      <a:lnTo>
                                        <a:pt x="413" y="256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5" y="250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21" y="228"/>
                                      </a:lnTo>
                                      <a:lnTo>
                                        <a:pt x="421" y="225"/>
                                      </a:lnTo>
                                      <a:lnTo>
                                        <a:pt x="421" y="222"/>
                                      </a:lnTo>
                                      <a:lnTo>
                                        <a:pt x="425" y="213"/>
                                      </a:lnTo>
                                      <a:lnTo>
                                        <a:pt x="425" y="207"/>
                                      </a:lnTo>
                                      <a:lnTo>
                                        <a:pt x="425" y="201"/>
                                      </a:lnTo>
                                      <a:lnTo>
                                        <a:pt x="425" y="191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64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54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2"/>
                                      </a:lnTo>
                                      <a:lnTo>
                                        <a:pt x="421" y="138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5" y="114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08"/>
                                      </a:lnTo>
                                      <a:lnTo>
                                        <a:pt x="413" y="104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98"/>
                                      </a:lnTo>
                                      <a:lnTo>
                                        <a:pt x="406" y="96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6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2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65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56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78" y="46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1" y="41"/>
                                      </a:lnTo>
                                      <a:lnTo>
                                        <a:pt x="368" y="38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1"/>
                                      </a:lnTo>
                                      <a:lnTo>
                                        <a:pt x="362" y="31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46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0" y="12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24" y="0"/>
                                      </a:lnTo>
                                      <a:lnTo>
                                        <a:pt x="321" y="4"/>
                                      </a:lnTo>
                                      <a:lnTo>
                                        <a:pt x="321" y="7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40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9" y="22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9" y="31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8" y="41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4" y="50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63"/>
                                      </a:lnTo>
                                      <a:lnTo>
                                        <a:pt x="387" y="65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72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7"/>
                                      </a:lnTo>
                                      <a:lnTo>
                                        <a:pt x="396" y="79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92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8"/>
                                      </a:lnTo>
                                      <a:lnTo>
                                        <a:pt x="409" y="104"/>
                                      </a:lnTo>
                                      <a:lnTo>
                                        <a:pt x="409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4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8" y="138"/>
                                      </a:lnTo>
                                      <a:lnTo>
                                        <a:pt x="418" y="142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57"/>
                                      </a:lnTo>
                                      <a:lnTo>
                                        <a:pt x="421" y="160"/>
                                      </a:lnTo>
                                      <a:lnTo>
                                        <a:pt x="421" y="167"/>
                                      </a:lnTo>
                                      <a:lnTo>
                                        <a:pt x="421" y="173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1" y="19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7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18" y="222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8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13" y="247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09" y="25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6" y="266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399" y="278"/>
                                      </a:lnTo>
                                      <a:lnTo>
                                        <a:pt x="399" y="281"/>
                                      </a:lnTo>
                                      <a:lnTo>
                                        <a:pt x="396" y="288"/>
                                      </a:lnTo>
                                      <a:lnTo>
                                        <a:pt x="393" y="290"/>
                                      </a:lnTo>
                                      <a:lnTo>
                                        <a:pt x="393" y="29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4" y="318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66" y="331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59" y="337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4" y="349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1" y="359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19" y="367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05" y="373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299" y="376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3" y="379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0" y="394"/>
                                      </a:lnTo>
                                      <a:lnTo>
                                        <a:pt x="225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196" y="397"/>
                                      </a:lnTo>
                                      <a:lnTo>
                                        <a:pt x="193" y="394"/>
                                      </a:lnTo>
                                      <a:lnTo>
                                        <a:pt x="186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66" y="392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29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2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5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07" y="367"/>
                                      </a:lnTo>
                                      <a:lnTo>
                                        <a:pt x="103" y="367"/>
                                      </a:lnTo>
                                      <a:lnTo>
                                        <a:pt x="100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85" y="356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5" y="349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57" y="327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2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0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4"/>
                                      </a:lnTo>
                                      <a:lnTo>
                                        <a:pt x="22" y="281"/>
                                      </a:lnTo>
                                      <a:lnTo>
                                        <a:pt x="22" y="278"/>
                                      </a:lnTo>
                                      <a:lnTo>
                                        <a:pt x="18" y="275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2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0" y="254"/>
                                      </a:lnTo>
                                      <a:lnTo>
                                        <a:pt x="13" y="254"/>
                                      </a:lnTo>
                                      <a:lnTo>
                                        <a:pt x="10" y="244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16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0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1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17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99"/>
                                  <a:ext cx="366" cy="274"/>
                                </a:xfrm>
                                <a:custGeom>
                                  <a:avLst/>
                                  <a:gdLst>
                                    <a:gd name="T0" fmla="*/ 356 w 366"/>
                                    <a:gd name="T1" fmla="*/ 233 h 274"/>
                                    <a:gd name="T2" fmla="*/ 344 w 366"/>
                                    <a:gd name="T3" fmla="*/ 246 h 274"/>
                                    <a:gd name="T4" fmla="*/ 331 w 366"/>
                                    <a:gd name="T5" fmla="*/ 252 h 274"/>
                                    <a:gd name="T6" fmla="*/ 319 w 366"/>
                                    <a:gd name="T7" fmla="*/ 259 h 274"/>
                                    <a:gd name="T8" fmla="*/ 302 w 366"/>
                                    <a:gd name="T9" fmla="*/ 264 h 274"/>
                                    <a:gd name="T10" fmla="*/ 290 w 366"/>
                                    <a:gd name="T11" fmla="*/ 268 h 274"/>
                                    <a:gd name="T12" fmla="*/ 268 w 366"/>
                                    <a:gd name="T13" fmla="*/ 271 h 274"/>
                                    <a:gd name="T14" fmla="*/ 233 w 366"/>
                                    <a:gd name="T15" fmla="*/ 271 h 274"/>
                                    <a:gd name="T16" fmla="*/ 218 w 366"/>
                                    <a:gd name="T17" fmla="*/ 268 h 274"/>
                                    <a:gd name="T18" fmla="*/ 200 w 366"/>
                                    <a:gd name="T19" fmla="*/ 264 h 274"/>
                                    <a:gd name="T20" fmla="*/ 180 w 366"/>
                                    <a:gd name="T21" fmla="*/ 259 h 274"/>
                                    <a:gd name="T22" fmla="*/ 161 w 366"/>
                                    <a:gd name="T23" fmla="*/ 252 h 274"/>
                                    <a:gd name="T24" fmla="*/ 146 w 366"/>
                                    <a:gd name="T25" fmla="*/ 243 h 274"/>
                                    <a:gd name="T26" fmla="*/ 127 w 366"/>
                                    <a:gd name="T27" fmla="*/ 233 h 274"/>
                                    <a:gd name="T28" fmla="*/ 110 w 366"/>
                                    <a:gd name="T29" fmla="*/ 221 h 274"/>
                                    <a:gd name="T30" fmla="*/ 94 w 366"/>
                                    <a:gd name="T31" fmla="*/ 208 h 274"/>
                                    <a:gd name="T32" fmla="*/ 78 w 366"/>
                                    <a:gd name="T33" fmla="*/ 196 h 274"/>
                                    <a:gd name="T34" fmla="*/ 60 w 366"/>
                                    <a:gd name="T35" fmla="*/ 178 h 274"/>
                                    <a:gd name="T36" fmla="*/ 47 w 366"/>
                                    <a:gd name="T37" fmla="*/ 165 h 274"/>
                                    <a:gd name="T38" fmla="*/ 38 w 366"/>
                                    <a:gd name="T39" fmla="*/ 150 h 274"/>
                                    <a:gd name="T40" fmla="*/ 28 w 366"/>
                                    <a:gd name="T41" fmla="*/ 135 h 274"/>
                                    <a:gd name="T42" fmla="*/ 18 w 366"/>
                                    <a:gd name="T43" fmla="*/ 119 h 274"/>
                                    <a:gd name="T44" fmla="*/ 13 w 366"/>
                                    <a:gd name="T45" fmla="*/ 103 h 274"/>
                                    <a:gd name="T46" fmla="*/ 10 w 366"/>
                                    <a:gd name="T47" fmla="*/ 88 h 274"/>
                                    <a:gd name="T48" fmla="*/ 6 w 366"/>
                                    <a:gd name="T49" fmla="*/ 75 h 274"/>
                                    <a:gd name="T50" fmla="*/ 3 w 366"/>
                                    <a:gd name="T51" fmla="*/ 48 h 274"/>
                                    <a:gd name="T52" fmla="*/ 6 w 366"/>
                                    <a:gd name="T53" fmla="*/ 36 h 274"/>
                                    <a:gd name="T54" fmla="*/ 10 w 366"/>
                                    <a:gd name="T55" fmla="*/ 24 h 274"/>
                                    <a:gd name="T56" fmla="*/ 16 w 366"/>
                                    <a:gd name="T57" fmla="*/ 9 h 274"/>
                                    <a:gd name="T58" fmla="*/ 18 w 366"/>
                                    <a:gd name="T59" fmla="*/ 0 h 274"/>
                                    <a:gd name="T60" fmla="*/ 10 w 366"/>
                                    <a:gd name="T61" fmla="*/ 12 h 274"/>
                                    <a:gd name="T62" fmla="*/ 6 w 366"/>
                                    <a:gd name="T63" fmla="*/ 24 h 274"/>
                                    <a:gd name="T64" fmla="*/ 3 w 366"/>
                                    <a:gd name="T65" fmla="*/ 39 h 274"/>
                                    <a:gd name="T66" fmla="*/ 0 w 366"/>
                                    <a:gd name="T67" fmla="*/ 63 h 274"/>
                                    <a:gd name="T68" fmla="*/ 3 w 366"/>
                                    <a:gd name="T69" fmla="*/ 79 h 274"/>
                                    <a:gd name="T70" fmla="*/ 6 w 366"/>
                                    <a:gd name="T71" fmla="*/ 94 h 274"/>
                                    <a:gd name="T72" fmla="*/ 13 w 366"/>
                                    <a:gd name="T73" fmla="*/ 109 h 274"/>
                                    <a:gd name="T74" fmla="*/ 18 w 366"/>
                                    <a:gd name="T75" fmla="*/ 125 h 274"/>
                                    <a:gd name="T76" fmla="*/ 25 w 366"/>
                                    <a:gd name="T77" fmla="*/ 140 h 274"/>
                                    <a:gd name="T78" fmla="*/ 38 w 366"/>
                                    <a:gd name="T79" fmla="*/ 156 h 274"/>
                                    <a:gd name="T80" fmla="*/ 47 w 366"/>
                                    <a:gd name="T81" fmla="*/ 169 h 274"/>
                                    <a:gd name="T82" fmla="*/ 63 w 366"/>
                                    <a:gd name="T83" fmla="*/ 187 h 274"/>
                                    <a:gd name="T84" fmla="*/ 82 w 366"/>
                                    <a:gd name="T85" fmla="*/ 206 h 274"/>
                                    <a:gd name="T86" fmla="*/ 100 w 366"/>
                                    <a:gd name="T87" fmla="*/ 218 h 274"/>
                                    <a:gd name="T88" fmla="*/ 115 w 366"/>
                                    <a:gd name="T89" fmla="*/ 230 h 274"/>
                                    <a:gd name="T90" fmla="*/ 133 w 366"/>
                                    <a:gd name="T91" fmla="*/ 243 h 274"/>
                                    <a:gd name="T92" fmla="*/ 153 w 366"/>
                                    <a:gd name="T93" fmla="*/ 252 h 274"/>
                                    <a:gd name="T94" fmla="*/ 171 w 366"/>
                                    <a:gd name="T95" fmla="*/ 259 h 274"/>
                                    <a:gd name="T96" fmla="*/ 190 w 366"/>
                                    <a:gd name="T97" fmla="*/ 264 h 274"/>
                                    <a:gd name="T98" fmla="*/ 208 w 366"/>
                                    <a:gd name="T99" fmla="*/ 268 h 274"/>
                                    <a:gd name="T100" fmla="*/ 227 w 366"/>
                                    <a:gd name="T101" fmla="*/ 274 h 274"/>
                                    <a:gd name="T102" fmla="*/ 243 w 366"/>
                                    <a:gd name="T103" fmla="*/ 274 h 274"/>
                                    <a:gd name="T104" fmla="*/ 274 w 366"/>
                                    <a:gd name="T105" fmla="*/ 274 h 274"/>
                                    <a:gd name="T106" fmla="*/ 290 w 366"/>
                                    <a:gd name="T107" fmla="*/ 271 h 274"/>
                                    <a:gd name="T108" fmla="*/ 305 w 366"/>
                                    <a:gd name="T109" fmla="*/ 268 h 274"/>
                                    <a:gd name="T110" fmla="*/ 319 w 366"/>
                                    <a:gd name="T111" fmla="*/ 264 h 274"/>
                                    <a:gd name="T112" fmla="*/ 334 w 366"/>
                                    <a:gd name="T113" fmla="*/ 255 h 274"/>
                                    <a:gd name="T114" fmla="*/ 344 w 366"/>
                                    <a:gd name="T115" fmla="*/ 249 h 274"/>
                                    <a:gd name="T116" fmla="*/ 356 w 366"/>
                                    <a:gd name="T117" fmla="*/ 237 h 27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366" h="274">
                                      <a:moveTo>
                                        <a:pt x="362" y="225"/>
                                      </a:moveTo>
                                      <a:lnTo>
                                        <a:pt x="359" y="227"/>
                                      </a:lnTo>
                                      <a:lnTo>
                                        <a:pt x="356" y="230"/>
                                      </a:lnTo>
                                      <a:lnTo>
                                        <a:pt x="356" y="233"/>
                                      </a:lnTo>
                                      <a:lnTo>
                                        <a:pt x="349" y="240"/>
                                      </a:lnTo>
                                      <a:lnTo>
                                        <a:pt x="346" y="240"/>
                                      </a:lnTo>
                                      <a:lnTo>
                                        <a:pt x="344" y="243"/>
                                      </a:lnTo>
                                      <a:lnTo>
                                        <a:pt x="344" y="246"/>
                                      </a:lnTo>
                                      <a:lnTo>
                                        <a:pt x="340" y="249"/>
                                      </a:lnTo>
                                      <a:lnTo>
                                        <a:pt x="337" y="249"/>
                                      </a:lnTo>
                                      <a:lnTo>
                                        <a:pt x="334" y="252"/>
                                      </a:lnTo>
                                      <a:lnTo>
                                        <a:pt x="331" y="252"/>
                                      </a:lnTo>
                                      <a:lnTo>
                                        <a:pt x="327" y="255"/>
                                      </a:lnTo>
                                      <a:lnTo>
                                        <a:pt x="324" y="259"/>
                                      </a:lnTo>
                                      <a:lnTo>
                                        <a:pt x="321" y="259"/>
                                      </a:lnTo>
                                      <a:lnTo>
                                        <a:pt x="319" y="259"/>
                                      </a:lnTo>
                                      <a:lnTo>
                                        <a:pt x="315" y="261"/>
                                      </a:lnTo>
                                      <a:lnTo>
                                        <a:pt x="312" y="261"/>
                                      </a:lnTo>
                                      <a:lnTo>
                                        <a:pt x="305" y="264"/>
                                      </a:lnTo>
                                      <a:lnTo>
                                        <a:pt x="302" y="264"/>
                                      </a:lnTo>
                                      <a:lnTo>
                                        <a:pt x="299" y="264"/>
                                      </a:lnTo>
                                      <a:lnTo>
                                        <a:pt x="297" y="268"/>
                                      </a:lnTo>
                                      <a:lnTo>
                                        <a:pt x="293" y="268"/>
                                      </a:lnTo>
                                      <a:lnTo>
                                        <a:pt x="290" y="268"/>
                                      </a:lnTo>
                                      <a:lnTo>
                                        <a:pt x="284" y="268"/>
                                      </a:lnTo>
                                      <a:lnTo>
                                        <a:pt x="280" y="271"/>
                                      </a:lnTo>
                                      <a:lnTo>
                                        <a:pt x="277" y="271"/>
                                      </a:lnTo>
                                      <a:lnTo>
                                        <a:pt x="268" y="271"/>
                                      </a:lnTo>
                                      <a:lnTo>
                                        <a:pt x="265" y="271"/>
                                      </a:lnTo>
                                      <a:lnTo>
                                        <a:pt x="252" y="271"/>
                                      </a:lnTo>
                                      <a:lnTo>
                                        <a:pt x="250" y="271"/>
                                      </a:lnTo>
                                      <a:lnTo>
                                        <a:pt x="233" y="271"/>
                                      </a:lnTo>
                                      <a:lnTo>
                                        <a:pt x="230" y="271"/>
                                      </a:lnTo>
                                      <a:lnTo>
                                        <a:pt x="227" y="268"/>
                                      </a:lnTo>
                                      <a:lnTo>
                                        <a:pt x="221" y="268"/>
                                      </a:lnTo>
                                      <a:lnTo>
                                        <a:pt x="218" y="268"/>
                                      </a:lnTo>
                                      <a:lnTo>
                                        <a:pt x="212" y="268"/>
                                      </a:lnTo>
                                      <a:lnTo>
                                        <a:pt x="208" y="264"/>
                                      </a:lnTo>
                                      <a:lnTo>
                                        <a:pt x="205" y="264"/>
                                      </a:lnTo>
                                      <a:lnTo>
                                        <a:pt x="200" y="264"/>
                                      </a:lnTo>
                                      <a:lnTo>
                                        <a:pt x="196" y="261"/>
                                      </a:lnTo>
                                      <a:lnTo>
                                        <a:pt x="190" y="261"/>
                                      </a:lnTo>
                                      <a:lnTo>
                                        <a:pt x="186" y="259"/>
                                      </a:lnTo>
                                      <a:lnTo>
                                        <a:pt x="180" y="259"/>
                                      </a:lnTo>
                                      <a:lnTo>
                                        <a:pt x="178" y="255"/>
                                      </a:lnTo>
                                      <a:lnTo>
                                        <a:pt x="171" y="255"/>
                                      </a:lnTo>
                                      <a:lnTo>
                                        <a:pt x="168" y="252"/>
                                      </a:lnTo>
                                      <a:lnTo>
                                        <a:pt x="161" y="252"/>
                                      </a:lnTo>
                                      <a:lnTo>
                                        <a:pt x="158" y="249"/>
                                      </a:lnTo>
                                      <a:lnTo>
                                        <a:pt x="153" y="246"/>
                                      </a:lnTo>
                                      <a:lnTo>
                                        <a:pt x="149" y="246"/>
                                      </a:lnTo>
                                      <a:lnTo>
                                        <a:pt x="146" y="243"/>
                                      </a:lnTo>
                                      <a:lnTo>
                                        <a:pt x="139" y="240"/>
                                      </a:lnTo>
                                      <a:lnTo>
                                        <a:pt x="136" y="237"/>
                                      </a:lnTo>
                                      <a:lnTo>
                                        <a:pt x="131" y="237"/>
                                      </a:lnTo>
                                      <a:lnTo>
                                        <a:pt x="127" y="233"/>
                                      </a:lnTo>
                                      <a:lnTo>
                                        <a:pt x="122" y="230"/>
                                      </a:lnTo>
                                      <a:lnTo>
                                        <a:pt x="119" y="227"/>
                                      </a:lnTo>
                                      <a:lnTo>
                                        <a:pt x="112" y="225"/>
                                      </a:lnTo>
                                      <a:lnTo>
                                        <a:pt x="110" y="221"/>
                                      </a:lnTo>
                                      <a:lnTo>
                                        <a:pt x="107" y="218"/>
                                      </a:lnTo>
                                      <a:lnTo>
                                        <a:pt x="100" y="215"/>
                                      </a:lnTo>
                                      <a:lnTo>
                                        <a:pt x="97" y="212"/>
                                      </a:lnTo>
                                      <a:lnTo>
                                        <a:pt x="94" y="208"/>
                                      </a:lnTo>
                                      <a:lnTo>
                                        <a:pt x="90" y="206"/>
                                      </a:lnTo>
                                      <a:lnTo>
                                        <a:pt x="85" y="203"/>
                                      </a:lnTo>
                                      <a:lnTo>
                                        <a:pt x="82" y="199"/>
                                      </a:lnTo>
                                      <a:lnTo>
                                        <a:pt x="78" y="196"/>
                                      </a:lnTo>
                                      <a:lnTo>
                                        <a:pt x="75" y="193"/>
                                      </a:lnTo>
                                      <a:lnTo>
                                        <a:pt x="68" y="191"/>
                                      </a:lnTo>
                                      <a:lnTo>
                                        <a:pt x="65" y="187"/>
                                      </a:lnTo>
                                      <a:lnTo>
                                        <a:pt x="60" y="178"/>
                                      </a:lnTo>
                                      <a:lnTo>
                                        <a:pt x="56" y="174"/>
                                      </a:lnTo>
                                      <a:lnTo>
                                        <a:pt x="53" y="172"/>
                                      </a:lnTo>
                                      <a:lnTo>
                                        <a:pt x="50" y="169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3" y="156"/>
                                      </a:lnTo>
                                      <a:lnTo>
                                        <a:pt x="40" y="153"/>
                                      </a:lnTo>
                                      <a:lnTo>
                                        <a:pt x="38" y="150"/>
                                      </a:lnTo>
                                      <a:lnTo>
                                        <a:pt x="35" y="147"/>
                                      </a:lnTo>
                                      <a:lnTo>
                                        <a:pt x="31" y="144"/>
                                      </a:lnTo>
                                      <a:lnTo>
                                        <a:pt x="31" y="138"/>
                                      </a:lnTo>
                                      <a:lnTo>
                                        <a:pt x="28" y="135"/>
                                      </a:lnTo>
                                      <a:lnTo>
                                        <a:pt x="25" y="131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09"/>
                                      </a:lnTo>
                                      <a:lnTo>
                                        <a:pt x="13" y="103"/>
                                      </a:lnTo>
                                      <a:lnTo>
                                        <a:pt x="13" y="101"/>
                                      </a:lnTo>
                                      <a:lnTo>
                                        <a:pt x="10" y="97"/>
                                      </a:lnTo>
                                      <a:lnTo>
                                        <a:pt x="10" y="94"/>
                                      </a:lnTo>
                                      <a:lnTo>
                                        <a:pt x="10" y="88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82"/>
                                      </a:lnTo>
                                      <a:lnTo>
                                        <a:pt x="6" y="79"/>
                                      </a:lnTo>
                                      <a:lnTo>
                                        <a:pt x="6" y="75"/>
                                      </a:lnTo>
                                      <a:lnTo>
                                        <a:pt x="6" y="69"/>
                                      </a:lnTo>
                                      <a:lnTo>
                                        <a:pt x="6" y="67"/>
                                      </a:lnTo>
                                      <a:lnTo>
                                        <a:pt x="3" y="6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6" y="45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6" y="39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4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0" y="27"/>
                                      </a:lnTo>
                                      <a:lnTo>
                                        <a:pt x="10" y="24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13" y="17"/>
                                      </a:lnTo>
                                      <a:lnTo>
                                        <a:pt x="16" y="15"/>
                                      </a:lnTo>
                                      <a:lnTo>
                                        <a:pt x="16" y="9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22" y="2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2"/>
                                      </a:lnTo>
                                      <a:lnTo>
                                        <a:pt x="16" y="5"/>
                                      </a:lnTo>
                                      <a:lnTo>
                                        <a:pt x="13" y="9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6" y="24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3" y="30"/>
                                      </a:lnTo>
                                      <a:lnTo>
                                        <a:pt x="3" y="36"/>
                                      </a:lnTo>
                                      <a:lnTo>
                                        <a:pt x="3" y="39"/>
                                      </a:lnTo>
                                      <a:lnTo>
                                        <a:pt x="3" y="4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0" y="54"/>
                                      </a:lnTo>
                                      <a:lnTo>
                                        <a:pt x="0" y="63"/>
                                      </a:lnTo>
                                      <a:lnTo>
                                        <a:pt x="3" y="67"/>
                                      </a:lnTo>
                                      <a:lnTo>
                                        <a:pt x="3" y="69"/>
                                      </a:lnTo>
                                      <a:lnTo>
                                        <a:pt x="3" y="75"/>
                                      </a:lnTo>
                                      <a:lnTo>
                                        <a:pt x="3" y="79"/>
                                      </a:lnTo>
                                      <a:lnTo>
                                        <a:pt x="3" y="82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91"/>
                                      </a:lnTo>
                                      <a:lnTo>
                                        <a:pt x="6" y="94"/>
                                      </a:lnTo>
                                      <a:lnTo>
                                        <a:pt x="6" y="97"/>
                                      </a:lnTo>
                                      <a:lnTo>
                                        <a:pt x="10" y="101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3" y="109"/>
                                      </a:lnTo>
                                      <a:lnTo>
                                        <a:pt x="13" y="113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19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1"/>
                                      </a:lnTo>
                                      <a:lnTo>
                                        <a:pt x="25" y="138"/>
                                      </a:lnTo>
                                      <a:lnTo>
                                        <a:pt x="25" y="140"/>
                                      </a:lnTo>
                                      <a:lnTo>
                                        <a:pt x="28" y="144"/>
                                      </a:lnTo>
                                      <a:lnTo>
                                        <a:pt x="31" y="147"/>
                                      </a:lnTo>
                                      <a:lnTo>
                                        <a:pt x="35" y="153"/>
                                      </a:lnTo>
                                      <a:lnTo>
                                        <a:pt x="38" y="156"/>
                                      </a:lnTo>
                                      <a:lnTo>
                                        <a:pt x="40" y="159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7" y="169"/>
                                      </a:lnTo>
                                      <a:lnTo>
                                        <a:pt x="50" y="174"/>
                                      </a:lnTo>
                                      <a:lnTo>
                                        <a:pt x="56" y="181"/>
                                      </a:lnTo>
                                      <a:lnTo>
                                        <a:pt x="60" y="184"/>
                                      </a:lnTo>
                                      <a:lnTo>
                                        <a:pt x="63" y="187"/>
                                      </a:lnTo>
                                      <a:lnTo>
                                        <a:pt x="68" y="193"/>
                                      </a:lnTo>
                                      <a:lnTo>
                                        <a:pt x="75" y="199"/>
                                      </a:lnTo>
                                      <a:lnTo>
                                        <a:pt x="78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7" y="208"/>
                                      </a:lnTo>
                                      <a:lnTo>
                                        <a:pt x="90" y="212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100" y="218"/>
                                      </a:lnTo>
                                      <a:lnTo>
                                        <a:pt x="103" y="221"/>
                                      </a:lnTo>
                                      <a:lnTo>
                                        <a:pt x="110" y="225"/>
                                      </a:lnTo>
                                      <a:lnTo>
                                        <a:pt x="112" y="227"/>
                                      </a:lnTo>
                                      <a:lnTo>
                                        <a:pt x="115" y="230"/>
                                      </a:lnTo>
                                      <a:lnTo>
                                        <a:pt x="122" y="233"/>
                                      </a:lnTo>
                                      <a:lnTo>
                                        <a:pt x="124" y="237"/>
                                      </a:lnTo>
                                      <a:lnTo>
                                        <a:pt x="131" y="240"/>
                                      </a:lnTo>
                                      <a:lnTo>
                                        <a:pt x="133" y="243"/>
                                      </a:lnTo>
                                      <a:lnTo>
                                        <a:pt x="139" y="243"/>
                                      </a:lnTo>
                                      <a:lnTo>
                                        <a:pt x="143" y="246"/>
                                      </a:lnTo>
                                      <a:lnTo>
                                        <a:pt x="149" y="249"/>
                                      </a:lnTo>
                                      <a:lnTo>
                                        <a:pt x="153" y="252"/>
                                      </a:lnTo>
                                      <a:lnTo>
                                        <a:pt x="158" y="252"/>
                                      </a:lnTo>
                                      <a:lnTo>
                                        <a:pt x="161" y="255"/>
                                      </a:lnTo>
                                      <a:lnTo>
                                        <a:pt x="168" y="255"/>
                                      </a:lnTo>
                                      <a:lnTo>
                                        <a:pt x="171" y="259"/>
                                      </a:lnTo>
                                      <a:lnTo>
                                        <a:pt x="174" y="259"/>
                                      </a:lnTo>
                                      <a:lnTo>
                                        <a:pt x="180" y="261"/>
                                      </a:lnTo>
                                      <a:lnTo>
                                        <a:pt x="183" y="264"/>
                                      </a:lnTo>
                                      <a:lnTo>
                                        <a:pt x="190" y="264"/>
                                      </a:lnTo>
                                      <a:lnTo>
                                        <a:pt x="193" y="264"/>
                                      </a:lnTo>
                                      <a:lnTo>
                                        <a:pt x="200" y="268"/>
                                      </a:lnTo>
                                      <a:lnTo>
                                        <a:pt x="205" y="268"/>
                                      </a:lnTo>
                                      <a:lnTo>
                                        <a:pt x="208" y="268"/>
                                      </a:lnTo>
                                      <a:lnTo>
                                        <a:pt x="212" y="271"/>
                                      </a:lnTo>
                                      <a:lnTo>
                                        <a:pt x="218" y="271"/>
                                      </a:lnTo>
                                      <a:lnTo>
                                        <a:pt x="221" y="271"/>
                                      </a:lnTo>
                                      <a:lnTo>
                                        <a:pt x="227" y="274"/>
                                      </a:lnTo>
                                      <a:lnTo>
                                        <a:pt x="230" y="274"/>
                                      </a:lnTo>
                                      <a:lnTo>
                                        <a:pt x="237" y="274"/>
                                      </a:lnTo>
                                      <a:lnTo>
                                        <a:pt x="240" y="274"/>
                                      </a:lnTo>
                                      <a:lnTo>
                                        <a:pt x="243" y="274"/>
                                      </a:lnTo>
                                      <a:lnTo>
                                        <a:pt x="250" y="274"/>
                                      </a:lnTo>
                                      <a:lnTo>
                                        <a:pt x="265" y="274"/>
                                      </a:lnTo>
                                      <a:lnTo>
                                        <a:pt x="268" y="274"/>
                                      </a:lnTo>
                                      <a:lnTo>
                                        <a:pt x="274" y="274"/>
                                      </a:lnTo>
                                      <a:lnTo>
                                        <a:pt x="277" y="274"/>
                                      </a:lnTo>
                                      <a:lnTo>
                                        <a:pt x="284" y="274"/>
                                      </a:lnTo>
                                      <a:lnTo>
                                        <a:pt x="287" y="274"/>
                                      </a:lnTo>
                                      <a:lnTo>
                                        <a:pt x="290" y="271"/>
                                      </a:lnTo>
                                      <a:lnTo>
                                        <a:pt x="293" y="271"/>
                                      </a:lnTo>
                                      <a:lnTo>
                                        <a:pt x="299" y="271"/>
                                      </a:lnTo>
                                      <a:lnTo>
                                        <a:pt x="302" y="268"/>
                                      </a:lnTo>
                                      <a:lnTo>
                                        <a:pt x="305" y="268"/>
                                      </a:lnTo>
                                      <a:lnTo>
                                        <a:pt x="309" y="268"/>
                                      </a:lnTo>
                                      <a:lnTo>
                                        <a:pt x="312" y="264"/>
                                      </a:lnTo>
                                      <a:lnTo>
                                        <a:pt x="315" y="264"/>
                                      </a:lnTo>
                                      <a:lnTo>
                                        <a:pt x="319" y="264"/>
                                      </a:lnTo>
                                      <a:lnTo>
                                        <a:pt x="324" y="261"/>
                                      </a:lnTo>
                                      <a:lnTo>
                                        <a:pt x="327" y="259"/>
                                      </a:lnTo>
                                      <a:lnTo>
                                        <a:pt x="331" y="259"/>
                                      </a:lnTo>
                                      <a:lnTo>
                                        <a:pt x="334" y="255"/>
                                      </a:lnTo>
                                      <a:lnTo>
                                        <a:pt x="337" y="255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4" y="249"/>
                                      </a:lnTo>
                                      <a:lnTo>
                                        <a:pt x="349" y="243"/>
                                      </a:lnTo>
                                      <a:lnTo>
                                        <a:pt x="352" y="243"/>
                                      </a:lnTo>
                                      <a:lnTo>
                                        <a:pt x="356" y="240"/>
                                      </a:lnTo>
                                      <a:lnTo>
                                        <a:pt x="356" y="237"/>
                                      </a:lnTo>
                                      <a:lnTo>
                                        <a:pt x="362" y="230"/>
                                      </a:lnTo>
                                      <a:lnTo>
                                        <a:pt x="366" y="227"/>
                                      </a:lnTo>
                                      <a:lnTo>
                                        <a:pt x="362" y="2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18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" y="196"/>
                                  <a:ext cx="346" cy="244"/>
                                </a:xfrm>
                                <a:custGeom>
                                  <a:avLst/>
                                  <a:gdLst>
                                    <a:gd name="T0" fmla="*/ 338 w 346"/>
                                    <a:gd name="T1" fmla="*/ 220 h 244"/>
                                    <a:gd name="T2" fmla="*/ 325 w 346"/>
                                    <a:gd name="T3" fmla="*/ 226 h 244"/>
                                    <a:gd name="T4" fmla="*/ 313 w 346"/>
                                    <a:gd name="T5" fmla="*/ 230 h 244"/>
                                    <a:gd name="T6" fmla="*/ 299 w 346"/>
                                    <a:gd name="T7" fmla="*/ 235 h 244"/>
                                    <a:gd name="T8" fmla="*/ 284 w 346"/>
                                    <a:gd name="T9" fmla="*/ 237 h 244"/>
                                    <a:gd name="T10" fmla="*/ 268 w 346"/>
                                    <a:gd name="T11" fmla="*/ 241 h 244"/>
                                    <a:gd name="T12" fmla="*/ 221 w 346"/>
                                    <a:gd name="T13" fmla="*/ 241 h 244"/>
                                    <a:gd name="T14" fmla="*/ 206 w 346"/>
                                    <a:gd name="T15" fmla="*/ 237 h 244"/>
                                    <a:gd name="T16" fmla="*/ 190 w 346"/>
                                    <a:gd name="T17" fmla="*/ 235 h 244"/>
                                    <a:gd name="T18" fmla="*/ 174 w 346"/>
                                    <a:gd name="T19" fmla="*/ 230 h 244"/>
                                    <a:gd name="T20" fmla="*/ 160 w 346"/>
                                    <a:gd name="T21" fmla="*/ 226 h 244"/>
                                    <a:gd name="T22" fmla="*/ 144 w 346"/>
                                    <a:gd name="T23" fmla="*/ 217 h 244"/>
                                    <a:gd name="T24" fmla="*/ 128 w 346"/>
                                    <a:gd name="T25" fmla="*/ 211 h 244"/>
                                    <a:gd name="T26" fmla="*/ 113 w 346"/>
                                    <a:gd name="T27" fmla="*/ 201 h 244"/>
                                    <a:gd name="T28" fmla="*/ 101 w 346"/>
                                    <a:gd name="T29" fmla="*/ 192 h 244"/>
                                    <a:gd name="T30" fmla="*/ 88 w 346"/>
                                    <a:gd name="T31" fmla="*/ 183 h 244"/>
                                    <a:gd name="T32" fmla="*/ 72 w 346"/>
                                    <a:gd name="T33" fmla="*/ 171 h 244"/>
                                    <a:gd name="T34" fmla="*/ 63 w 346"/>
                                    <a:gd name="T35" fmla="*/ 158 h 244"/>
                                    <a:gd name="T36" fmla="*/ 51 w 346"/>
                                    <a:gd name="T37" fmla="*/ 143 h 244"/>
                                    <a:gd name="T38" fmla="*/ 41 w 346"/>
                                    <a:gd name="T39" fmla="*/ 130 h 244"/>
                                    <a:gd name="T40" fmla="*/ 32 w 346"/>
                                    <a:gd name="T41" fmla="*/ 118 h 244"/>
                                    <a:gd name="T42" fmla="*/ 22 w 346"/>
                                    <a:gd name="T43" fmla="*/ 102 h 244"/>
                                    <a:gd name="T44" fmla="*/ 16 w 346"/>
                                    <a:gd name="T45" fmla="*/ 90 h 244"/>
                                    <a:gd name="T46" fmla="*/ 12 w 346"/>
                                    <a:gd name="T47" fmla="*/ 75 h 244"/>
                                    <a:gd name="T48" fmla="*/ 7 w 346"/>
                                    <a:gd name="T49" fmla="*/ 59 h 244"/>
                                    <a:gd name="T50" fmla="*/ 4 w 346"/>
                                    <a:gd name="T51" fmla="*/ 47 h 244"/>
                                    <a:gd name="T52" fmla="*/ 4 w 346"/>
                                    <a:gd name="T53" fmla="*/ 9 h 244"/>
                                    <a:gd name="T54" fmla="*/ 0 w 346"/>
                                    <a:gd name="T55" fmla="*/ 12 h 244"/>
                                    <a:gd name="T56" fmla="*/ 0 w 346"/>
                                    <a:gd name="T57" fmla="*/ 34 h 244"/>
                                    <a:gd name="T58" fmla="*/ 4 w 346"/>
                                    <a:gd name="T59" fmla="*/ 53 h 244"/>
                                    <a:gd name="T60" fmla="*/ 7 w 346"/>
                                    <a:gd name="T61" fmla="*/ 68 h 244"/>
                                    <a:gd name="T62" fmla="*/ 12 w 346"/>
                                    <a:gd name="T63" fmla="*/ 84 h 244"/>
                                    <a:gd name="T64" fmla="*/ 16 w 346"/>
                                    <a:gd name="T65" fmla="*/ 96 h 244"/>
                                    <a:gd name="T66" fmla="*/ 25 w 346"/>
                                    <a:gd name="T67" fmla="*/ 111 h 244"/>
                                    <a:gd name="T68" fmla="*/ 32 w 346"/>
                                    <a:gd name="T69" fmla="*/ 128 h 244"/>
                                    <a:gd name="T70" fmla="*/ 41 w 346"/>
                                    <a:gd name="T71" fmla="*/ 140 h 244"/>
                                    <a:gd name="T72" fmla="*/ 54 w 346"/>
                                    <a:gd name="T73" fmla="*/ 152 h 244"/>
                                    <a:gd name="T74" fmla="*/ 76 w 346"/>
                                    <a:gd name="T75" fmla="*/ 177 h 244"/>
                                    <a:gd name="T76" fmla="*/ 91 w 346"/>
                                    <a:gd name="T77" fmla="*/ 189 h 244"/>
                                    <a:gd name="T78" fmla="*/ 106 w 346"/>
                                    <a:gd name="T79" fmla="*/ 201 h 244"/>
                                    <a:gd name="T80" fmla="*/ 119 w 346"/>
                                    <a:gd name="T81" fmla="*/ 211 h 244"/>
                                    <a:gd name="T82" fmla="*/ 135 w 346"/>
                                    <a:gd name="T83" fmla="*/ 217 h 244"/>
                                    <a:gd name="T84" fmla="*/ 151 w 346"/>
                                    <a:gd name="T85" fmla="*/ 226 h 244"/>
                                    <a:gd name="T86" fmla="*/ 165 w 346"/>
                                    <a:gd name="T87" fmla="*/ 233 h 244"/>
                                    <a:gd name="T88" fmla="*/ 180 w 346"/>
                                    <a:gd name="T89" fmla="*/ 235 h 244"/>
                                    <a:gd name="T90" fmla="*/ 199 w 346"/>
                                    <a:gd name="T91" fmla="*/ 241 h 244"/>
                                    <a:gd name="T92" fmla="*/ 215 w 346"/>
                                    <a:gd name="T93" fmla="*/ 241 h 244"/>
                                    <a:gd name="T94" fmla="*/ 237 w 346"/>
                                    <a:gd name="T95" fmla="*/ 244 h 244"/>
                                    <a:gd name="T96" fmla="*/ 274 w 346"/>
                                    <a:gd name="T97" fmla="*/ 244 h 244"/>
                                    <a:gd name="T98" fmla="*/ 291 w 346"/>
                                    <a:gd name="T99" fmla="*/ 241 h 244"/>
                                    <a:gd name="T100" fmla="*/ 306 w 346"/>
                                    <a:gd name="T101" fmla="*/ 235 h 244"/>
                                    <a:gd name="T102" fmla="*/ 318 w 346"/>
                                    <a:gd name="T103" fmla="*/ 233 h 244"/>
                                    <a:gd name="T104" fmla="*/ 331 w 346"/>
                                    <a:gd name="T105" fmla="*/ 226 h 244"/>
                                    <a:gd name="T106" fmla="*/ 343 w 346"/>
                                    <a:gd name="T107" fmla="*/ 220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</a:cxnLst>
                                  <a:rect l="0" t="0" r="r" b="b"/>
                                  <a:pathLst>
                                    <a:path w="346" h="244">
                                      <a:moveTo>
                                        <a:pt x="346" y="217"/>
                                      </a:moveTo>
                                      <a:lnTo>
                                        <a:pt x="346" y="214"/>
                                      </a:lnTo>
                                      <a:lnTo>
                                        <a:pt x="343" y="217"/>
                                      </a:lnTo>
                                      <a:lnTo>
                                        <a:pt x="340" y="217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4" y="220"/>
                                      </a:lnTo>
                                      <a:lnTo>
                                        <a:pt x="331" y="223"/>
                                      </a:lnTo>
                                      <a:lnTo>
                                        <a:pt x="328" y="223"/>
                                      </a:lnTo>
                                      <a:lnTo>
                                        <a:pt x="325" y="226"/>
                                      </a:lnTo>
                                      <a:lnTo>
                                        <a:pt x="321" y="226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18" y="230"/>
                                      </a:lnTo>
                                      <a:lnTo>
                                        <a:pt x="315" y="230"/>
                                      </a:lnTo>
                                      <a:lnTo>
                                        <a:pt x="313" y="230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3" y="233"/>
                                      </a:lnTo>
                                      <a:lnTo>
                                        <a:pt x="303" y="235"/>
                                      </a:lnTo>
                                      <a:lnTo>
                                        <a:pt x="299" y="235"/>
                                      </a:lnTo>
                                      <a:lnTo>
                                        <a:pt x="296" y="235"/>
                                      </a:lnTo>
                                      <a:lnTo>
                                        <a:pt x="293" y="235"/>
                                      </a:lnTo>
                                      <a:lnTo>
                                        <a:pt x="291" y="237"/>
                                      </a:lnTo>
                                      <a:lnTo>
                                        <a:pt x="287" y="237"/>
                                      </a:lnTo>
                                      <a:lnTo>
                                        <a:pt x="284" y="237"/>
                                      </a:lnTo>
                                      <a:lnTo>
                                        <a:pt x="281" y="237"/>
                                      </a:lnTo>
                                      <a:lnTo>
                                        <a:pt x="278" y="237"/>
                                      </a:lnTo>
                                      <a:lnTo>
                                        <a:pt x="274" y="241"/>
                                      </a:lnTo>
                                      <a:lnTo>
                                        <a:pt x="271" y="241"/>
                                      </a:lnTo>
                                      <a:lnTo>
                                        <a:pt x="268" y="241"/>
                                      </a:lnTo>
                                      <a:lnTo>
                                        <a:pt x="256" y="241"/>
                                      </a:lnTo>
                                      <a:lnTo>
                                        <a:pt x="253" y="241"/>
                                      </a:lnTo>
                                      <a:lnTo>
                                        <a:pt x="237" y="241"/>
                                      </a:lnTo>
                                      <a:lnTo>
                                        <a:pt x="234" y="241"/>
                                      </a:lnTo>
                                      <a:lnTo>
                                        <a:pt x="221" y="241"/>
                                      </a:lnTo>
                                      <a:lnTo>
                                        <a:pt x="219" y="241"/>
                                      </a:lnTo>
                                      <a:lnTo>
                                        <a:pt x="215" y="237"/>
                                      </a:lnTo>
                                      <a:lnTo>
                                        <a:pt x="212" y="237"/>
                                      </a:lnTo>
                                      <a:lnTo>
                                        <a:pt x="209" y="237"/>
                                      </a:lnTo>
                                      <a:lnTo>
                                        <a:pt x="206" y="237"/>
                                      </a:lnTo>
                                      <a:lnTo>
                                        <a:pt x="202" y="237"/>
                                      </a:lnTo>
                                      <a:lnTo>
                                        <a:pt x="199" y="237"/>
                                      </a:lnTo>
                                      <a:lnTo>
                                        <a:pt x="197" y="235"/>
                                      </a:lnTo>
                                      <a:lnTo>
                                        <a:pt x="194" y="235"/>
                                      </a:lnTo>
                                      <a:lnTo>
                                        <a:pt x="190" y="235"/>
                                      </a:lnTo>
                                      <a:lnTo>
                                        <a:pt x="187" y="233"/>
                                      </a:lnTo>
                                      <a:lnTo>
                                        <a:pt x="184" y="233"/>
                                      </a:lnTo>
                                      <a:lnTo>
                                        <a:pt x="180" y="233"/>
                                      </a:lnTo>
                                      <a:lnTo>
                                        <a:pt x="177" y="233"/>
                                      </a:lnTo>
                                      <a:lnTo>
                                        <a:pt x="174" y="230"/>
                                      </a:lnTo>
                                      <a:lnTo>
                                        <a:pt x="172" y="230"/>
                                      </a:lnTo>
                                      <a:lnTo>
                                        <a:pt x="168" y="230"/>
                                      </a:lnTo>
                                      <a:lnTo>
                                        <a:pt x="165" y="226"/>
                                      </a:lnTo>
                                      <a:lnTo>
                                        <a:pt x="163" y="226"/>
                                      </a:lnTo>
                                      <a:lnTo>
                                        <a:pt x="160" y="226"/>
                                      </a:lnTo>
                                      <a:lnTo>
                                        <a:pt x="156" y="223"/>
                                      </a:lnTo>
                                      <a:lnTo>
                                        <a:pt x="153" y="223"/>
                                      </a:lnTo>
                                      <a:lnTo>
                                        <a:pt x="151" y="220"/>
                                      </a:lnTo>
                                      <a:lnTo>
                                        <a:pt x="148" y="220"/>
                                      </a:lnTo>
                                      <a:lnTo>
                                        <a:pt x="144" y="217"/>
                                      </a:lnTo>
                                      <a:lnTo>
                                        <a:pt x="141" y="217"/>
                                      </a:lnTo>
                                      <a:lnTo>
                                        <a:pt x="138" y="217"/>
                                      </a:lnTo>
                                      <a:lnTo>
                                        <a:pt x="135" y="214"/>
                                      </a:lnTo>
                                      <a:lnTo>
                                        <a:pt x="131" y="211"/>
                                      </a:lnTo>
                                      <a:lnTo>
                                        <a:pt x="128" y="211"/>
                                      </a:lnTo>
                                      <a:lnTo>
                                        <a:pt x="126" y="208"/>
                                      </a:lnTo>
                                      <a:lnTo>
                                        <a:pt x="123" y="208"/>
                                      </a:lnTo>
                                      <a:lnTo>
                                        <a:pt x="119" y="205"/>
                                      </a:lnTo>
                                      <a:lnTo>
                                        <a:pt x="116" y="205"/>
                                      </a:lnTo>
                                      <a:lnTo>
                                        <a:pt x="113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09" y="198"/>
                                      </a:lnTo>
                                      <a:lnTo>
                                        <a:pt x="106" y="196"/>
                                      </a:lnTo>
                                      <a:lnTo>
                                        <a:pt x="104" y="196"/>
                                      </a:lnTo>
                                      <a:lnTo>
                                        <a:pt x="101" y="192"/>
                                      </a:lnTo>
                                      <a:lnTo>
                                        <a:pt x="97" y="189"/>
                                      </a:lnTo>
                                      <a:lnTo>
                                        <a:pt x="94" y="189"/>
                                      </a:lnTo>
                                      <a:lnTo>
                                        <a:pt x="91" y="186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4" y="180"/>
                                      </a:lnTo>
                                      <a:lnTo>
                                        <a:pt x="81" y="177"/>
                                      </a:lnTo>
                                      <a:lnTo>
                                        <a:pt x="79" y="177"/>
                                      </a:lnTo>
                                      <a:lnTo>
                                        <a:pt x="76" y="174"/>
                                      </a:lnTo>
                                      <a:lnTo>
                                        <a:pt x="72" y="171"/>
                                      </a:lnTo>
                                      <a:lnTo>
                                        <a:pt x="72" y="167"/>
                                      </a:lnTo>
                                      <a:lnTo>
                                        <a:pt x="69" y="167"/>
                                      </a:lnTo>
                                      <a:lnTo>
                                        <a:pt x="66" y="164"/>
                                      </a:lnTo>
                                      <a:lnTo>
                                        <a:pt x="66" y="162"/>
                                      </a:lnTo>
                                      <a:lnTo>
                                        <a:pt x="63" y="158"/>
                                      </a:lnTo>
                                      <a:lnTo>
                                        <a:pt x="59" y="155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4" y="149"/>
                                      </a:lnTo>
                                      <a:lnTo>
                                        <a:pt x="51" y="143"/>
                                      </a:lnTo>
                                      <a:lnTo>
                                        <a:pt x="47" y="140"/>
                                      </a:lnTo>
                                      <a:lnTo>
                                        <a:pt x="44" y="140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28"/>
                                      </a:lnTo>
                                      <a:lnTo>
                                        <a:pt x="34" y="124"/>
                                      </a:lnTo>
                                      <a:lnTo>
                                        <a:pt x="34" y="121"/>
                                      </a:lnTo>
                                      <a:lnTo>
                                        <a:pt x="32" y="121"/>
                                      </a:lnTo>
                                      <a:lnTo>
                                        <a:pt x="32" y="118"/>
                                      </a:lnTo>
                                      <a:lnTo>
                                        <a:pt x="29" y="115"/>
                                      </a:lnTo>
                                      <a:lnTo>
                                        <a:pt x="29" y="111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06"/>
                                      </a:lnTo>
                                      <a:lnTo>
                                        <a:pt x="22" y="102"/>
                                      </a:lnTo>
                                      <a:lnTo>
                                        <a:pt x="22" y="99"/>
                                      </a:lnTo>
                                      <a:lnTo>
                                        <a:pt x="22" y="96"/>
                                      </a:lnTo>
                                      <a:lnTo>
                                        <a:pt x="19" y="94"/>
                                      </a:lnTo>
                                      <a:lnTo>
                                        <a:pt x="19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87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1"/>
                                      </a:lnTo>
                                      <a:lnTo>
                                        <a:pt x="12" y="77"/>
                                      </a:lnTo>
                                      <a:lnTo>
                                        <a:pt x="12" y="75"/>
                                      </a:lnTo>
                                      <a:lnTo>
                                        <a:pt x="10" y="72"/>
                                      </a:lnTo>
                                      <a:lnTo>
                                        <a:pt x="10" y="68"/>
                                      </a:lnTo>
                                      <a:lnTo>
                                        <a:pt x="10" y="65"/>
                                      </a:lnTo>
                                      <a:lnTo>
                                        <a:pt x="7" y="62"/>
                                      </a:lnTo>
                                      <a:lnTo>
                                        <a:pt x="7" y="59"/>
                                      </a:lnTo>
                                      <a:lnTo>
                                        <a:pt x="7" y="56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31"/>
                                      </a:lnTo>
                                      <a:lnTo>
                                        <a:pt x="4" y="28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6"/>
                                      </a:lnTo>
                                      <a:lnTo>
                                        <a:pt x="4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4"/>
                                      </a:lnTo>
                                      <a:lnTo>
                                        <a:pt x="0" y="12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41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47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4" y="56"/>
                                      </a:lnTo>
                                      <a:lnTo>
                                        <a:pt x="4" y="59"/>
                                      </a:lnTo>
                                      <a:lnTo>
                                        <a:pt x="4" y="62"/>
                                      </a:lnTo>
                                      <a:lnTo>
                                        <a:pt x="7" y="65"/>
                                      </a:lnTo>
                                      <a:lnTo>
                                        <a:pt x="7" y="68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7" y="75"/>
                                      </a:lnTo>
                                      <a:lnTo>
                                        <a:pt x="10" y="77"/>
                                      </a:lnTo>
                                      <a:lnTo>
                                        <a:pt x="10" y="81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7"/>
                                      </a:lnTo>
                                      <a:lnTo>
                                        <a:pt x="12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9" y="99"/>
                                      </a:lnTo>
                                      <a:lnTo>
                                        <a:pt x="19" y="102"/>
                                      </a:lnTo>
                                      <a:lnTo>
                                        <a:pt x="22" y="106"/>
                                      </a:lnTo>
                                      <a:lnTo>
                                        <a:pt x="22" y="109"/>
                                      </a:lnTo>
                                      <a:lnTo>
                                        <a:pt x="25" y="111"/>
                                      </a:lnTo>
                                      <a:lnTo>
                                        <a:pt x="25" y="115"/>
                                      </a:lnTo>
                                      <a:lnTo>
                                        <a:pt x="29" y="118"/>
                                      </a:lnTo>
                                      <a:lnTo>
                                        <a:pt x="29" y="121"/>
                                      </a:lnTo>
                                      <a:lnTo>
                                        <a:pt x="32" y="124"/>
                                      </a:lnTo>
                                      <a:lnTo>
                                        <a:pt x="32" y="128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7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41" y="136"/>
                                      </a:lnTo>
                                      <a:lnTo>
                                        <a:pt x="41" y="140"/>
                                      </a:lnTo>
                                      <a:lnTo>
                                        <a:pt x="44" y="143"/>
                                      </a:lnTo>
                                      <a:lnTo>
                                        <a:pt x="47" y="146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4" y="152"/>
                                      </a:lnTo>
                                      <a:lnTo>
                                        <a:pt x="59" y="162"/>
                                      </a:lnTo>
                                      <a:lnTo>
                                        <a:pt x="63" y="162"/>
                                      </a:lnTo>
                                      <a:lnTo>
                                        <a:pt x="72" y="174"/>
                                      </a:lnTo>
                                      <a:lnTo>
                                        <a:pt x="72" y="177"/>
                                      </a:lnTo>
                                      <a:lnTo>
                                        <a:pt x="76" y="177"/>
                                      </a:lnTo>
                                      <a:lnTo>
                                        <a:pt x="81" y="183"/>
                                      </a:lnTo>
                                      <a:lnTo>
                                        <a:pt x="84" y="183"/>
                                      </a:lnTo>
                                      <a:lnTo>
                                        <a:pt x="88" y="186"/>
                                      </a:lnTo>
                                      <a:lnTo>
                                        <a:pt x="88" y="189"/>
                                      </a:lnTo>
                                      <a:lnTo>
                                        <a:pt x="91" y="189"/>
                                      </a:lnTo>
                                      <a:lnTo>
                                        <a:pt x="94" y="192"/>
                                      </a:lnTo>
                                      <a:lnTo>
                                        <a:pt x="97" y="196"/>
                                      </a:lnTo>
                                      <a:lnTo>
                                        <a:pt x="101" y="198"/>
                                      </a:lnTo>
                                      <a:lnTo>
                                        <a:pt x="104" y="198"/>
                                      </a:lnTo>
                                      <a:lnTo>
                                        <a:pt x="106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13" y="205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9" y="211"/>
                                      </a:lnTo>
                                      <a:lnTo>
                                        <a:pt x="123" y="211"/>
                                      </a:lnTo>
                                      <a:lnTo>
                                        <a:pt x="126" y="214"/>
                                      </a:lnTo>
                                      <a:lnTo>
                                        <a:pt x="128" y="214"/>
                                      </a:lnTo>
                                      <a:lnTo>
                                        <a:pt x="131" y="217"/>
                                      </a:lnTo>
                                      <a:lnTo>
                                        <a:pt x="135" y="217"/>
                                      </a:lnTo>
                                      <a:lnTo>
                                        <a:pt x="138" y="220"/>
                                      </a:lnTo>
                                      <a:lnTo>
                                        <a:pt x="141" y="220"/>
                                      </a:lnTo>
                                      <a:lnTo>
                                        <a:pt x="144" y="223"/>
                                      </a:lnTo>
                                      <a:lnTo>
                                        <a:pt x="148" y="223"/>
                                      </a:lnTo>
                                      <a:lnTo>
                                        <a:pt x="151" y="226"/>
                                      </a:lnTo>
                                      <a:lnTo>
                                        <a:pt x="153" y="226"/>
                                      </a:lnTo>
                                      <a:lnTo>
                                        <a:pt x="156" y="230"/>
                                      </a:lnTo>
                                      <a:lnTo>
                                        <a:pt x="160" y="230"/>
                                      </a:lnTo>
                                      <a:lnTo>
                                        <a:pt x="163" y="230"/>
                                      </a:lnTo>
                                      <a:lnTo>
                                        <a:pt x="165" y="233"/>
                                      </a:lnTo>
                                      <a:lnTo>
                                        <a:pt x="168" y="233"/>
                                      </a:lnTo>
                                      <a:lnTo>
                                        <a:pt x="172" y="233"/>
                                      </a:lnTo>
                                      <a:lnTo>
                                        <a:pt x="174" y="235"/>
                                      </a:lnTo>
                                      <a:lnTo>
                                        <a:pt x="177" y="235"/>
                                      </a:lnTo>
                                      <a:lnTo>
                                        <a:pt x="180" y="235"/>
                                      </a:lnTo>
                                      <a:lnTo>
                                        <a:pt x="187" y="237"/>
                                      </a:lnTo>
                                      <a:lnTo>
                                        <a:pt x="190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9" y="241"/>
                                      </a:lnTo>
                                      <a:lnTo>
                                        <a:pt x="202" y="241"/>
                                      </a:lnTo>
                                      <a:lnTo>
                                        <a:pt x="206" y="241"/>
                                      </a:lnTo>
                                      <a:lnTo>
                                        <a:pt x="209" y="241"/>
                                      </a:lnTo>
                                      <a:lnTo>
                                        <a:pt x="212" y="241"/>
                                      </a:lnTo>
                                      <a:lnTo>
                                        <a:pt x="215" y="241"/>
                                      </a:lnTo>
                                      <a:lnTo>
                                        <a:pt x="219" y="244"/>
                                      </a:lnTo>
                                      <a:lnTo>
                                        <a:pt x="224" y="244"/>
                                      </a:lnTo>
                                      <a:lnTo>
                                        <a:pt x="227" y="244"/>
                                      </a:lnTo>
                                      <a:lnTo>
                                        <a:pt x="234" y="244"/>
                                      </a:lnTo>
                                      <a:lnTo>
                                        <a:pt x="237" y="244"/>
                                      </a:lnTo>
                                      <a:lnTo>
                                        <a:pt x="256" y="244"/>
                                      </a:lnTo>
                                      <a:lnTo>
                                        <a:pt x="259" y="244"/>
                                      </a:lnTo>
                                      <a:lnTo>
                                        <a:pt x="266" y="244"/>
                                      </a:lnTo>
                                      <a:lnTo>
                                        <a:pt x="268" y="244"/>
                                      </a:lnTo>
                                      <a:lnTo>
                                        <a:pt x="274" y="244"/>
                                      </a:lnTo>
                                      <a:lnTo>
                                        <a:pt x="278" y="241"/>
                                      </a:lnTo>
                                      <a:lnTo>
                                        <a:pt x="281" y="241"/>
                                      </a:lnTo>
                                      <a:lnTo>
                                        <a:pt x="284" y="241"/>
                                      </a:lnTo>
                                      <a:lnTo>
                                        <a:pt x="287" y="241"/>
                                      </a:lnTo>
                                      <a:lnTo>
                                        <a:pt x="291" y="241"/>
                                      </a:lnTo>
                                      <a:lnTo>
                                        <a:pt x="293" y="237"/>
                                      </a:lnTo>
                                      <a:lnTo>
                                        <a:pt x="296" y="237"/>
                                      </a:lnTo>
                                      <a:lnTo>
                                        <a:pt x="299" y="237"/>
                                      </a:lnTo>
                                      <a:lnTo>
                                        <a:pt x="303" y="237"/>
                                      </a:lnTo>
                                      <a:lnTo>
                                        <a:pt x="306" y="235"/>
                                      </a:lnTo>
                                      <a:lnTo>
                                        <a:pt x="309" y="235"/>
                                      </a:lnTo>
                                      <a:lnTo>
                                        <a:pt x="313" y="235"/>
                                      </a:lnTo>
                                      <a:lnTo>
                                        <a:pt x="313" y="233"/>
                                      </a:lnTo>
                                      <a:lnTo>
                                        <a:pt x="315" y="233"/>
                                      </a:lnTo>
                                      <a:lnTo>
                                        <a:pt x="318" y="233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25" y="230"/>
                                      </a:lnTo>
                                      <a:lnTo>
                                        <a:pt x="328" y="230"/>
                                      </a:lnTo>
                                      <a:lnTo>
                                        <a:pt x="328" y="226"/>
                                      </a:lnTo>
                                      <a:lnTo>
                                        <a:pt x="331" y="226"/>
                                      </a:lnTo>
                                      <a:lnTo>
                                        <a:pt x="334" y="226"/>
                                      </a:lnTo>
                                      <a:lnTo>
                                        <a:pt x="338" y="223"/>
                                      </a:lnTo>
                                      <a:lnTo>
                                        <a:pt x="340" y="223"/>
                                      </a:lnTo>
                                      <a:lnTo>
                                        <a:pt x="340" y="220"/>
                                      </a:lnTo>
                                      <a:lnTo>
                                        <a:pt x="343" y="220"/>
                                      </a:lnTo>
                                      <a:lnTo>
                                        <a:pt x="346" y="21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19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" y="2"/>
                                  <a:ext cx="382" cy="469"/>
                                </a:xfrm>
                                <a:custGeom>
                                  <a:avLst/>
                                  <a:gdLst>
                                    <a:gd name="T0" fmla="*/ 7 w 382"/>
                                    <a:gd name="T1" fmla="*/ 19 h 469"/>
                                    <a:gd name="T2" fmla="*/ 17 w 382"/>
                                    <a:gd name="T3" fmla="*/ 34 h 469"/>
                                    <a:gd name="T4" fmla="*/ 26 w 382"/>
                                    <a:gd name="T5" fmla="*/ 56 h 469"/>
                                    <a:gd name="T6" fmla="*/ 32 w 382"/>
                                    <a:gd name="T7" fmla="*/ 72 h 469"/>
                                    <a:gd name="T8" fmla="*/ 44 w 382"/>
                                    <a:gd name="T9" fmla="*/ 90 h 469"/>
                                    <a:gd name="T10" fmla="*/ 57 w 382"/>
                                    <a:gd name="T11" fmla="*/ 112 h 469"/>
                                    <a:gd name="T12" fmla="*/ 72 w 382"/>
                                    <a:gd name="T13" fmla="*/ 133 h 469"/>
                                    <a:gd name="T14" fmla="*/ 89 w 382"/>
                                    <a:gd name="T15" fmla="*/ 154 h 469"/>
                                    <a:gd name="T16" fmla="*/ 57 w 382"/>
                                    <a:gd name="T17" fmla="*/ 164 h 469"/>
                                    <a:gd name="T18" fmla="*/ 72 w 382"/>
                                    <a:gd name="T19" fmla="*/ 191 h 469"/>
                                    <a:gd name="T20" fmla="*/ 89 w 382"/>
                                    <a:gd name="T21" fmla="*/ 213 h 469"/>
                                    <a:gd name="T22" fmla="*/ 107 w 382"/>
                                    <a:gd name="T23" fmla="*/ 241 h 469"/>
                                    <a:gd name="T24" fmla="*/ 131 w 382"/>
                                    <a:gd name="T25" fmla="*/ 271 h 469"/>
                                    <a:gd name="T26" fmla="*/ 165 w 382"/>
                                    <a:gd name="T27" fmla="*/ 303 h 469"/>
                                    <a:gd name="T28" fmla="*/ 190 w 382"/>
                                    <a:gd name="T29" fmla="*/ 322 h 469"/>
                                    <a:gd name="T30" fmla="*/ 212 w 382"/>
                                    <a:gd name="T31" fmla="*/ 334 h 469"/>
                                    <a:gd name="T32" fmla="*/ 200 w 382"/>
                                    <a:gd name="T33" fmla="*/ 343 h 469"/>
                                    <a:gd name="T34" fmla="*/ 187 w 382"/>
                                    <a:gd name="T35" fmla="*/ 346 h 469"/>
                                    <a:gd name="T36" fmla="*/ 175 w 382"/>
                                    <a:gd name="T37" fmla="*/ 352 h 469"/>
                                    <a:gd name="T38" fmla="*/ 157 w 382"/>
                                    <a:gd name="T39" fmla="*/ 356 h 469"/>
                                    <a:gd name="T40" fmla="*/ 165 w 382"/>
                                    <a:gd name="T41" fmla="*/ 368 h 469"/>
                                    <a:gd name="T42" fmla="*/ 190 w 382"/>
                                    <a:gd name="T43" fmla="*/ 383 h 469"/>
                                    <a:gd name="T44" fmla="*/ 212 w 382"/>
                                    <a:gd name="T45" fmla="*/ 399 h 469"/>
                                    <a:gd name="T46" fmla="*/ 241 w 382"/>
                                    <a:gd name="T47" fmla="*/ 414 h 469"/>
                                    <a:gd name="T48" fmla="*/ 266 w 382"/>
                                    <a:gd name="T49" fmla="*/ 427 h 469"/>
                                    <a:gd name="T50" fmla="*/ 294 w 382"/>
                                    <a:gd name="T51" fmla="*/ 438 h 469"/>
                                    <a:gd name="T52" fmla="*/ 325 w 382"/>
                                    <a:gd name="T53" fmla="*/ 450 h 469"/>
                                    <a:gd name="T54" fmla="*/ 356 w 382"/>
                                    <a:gd name="T55" fmla="*/ 460 h 469"/>
                                    <a:gd name="T56" fmla="*/ 378 w 382"/>
                                    <a:gd name="T57" fmla="*/ 465 h 469"/>
                                    <a:gd name="T58" fmla="*/ 363 w 382"/>
                                    <a:gd name="T59" fmla="*/ 457 h 469"/>
                                    <a:gd name="T60" fmla="*/ 344 w 382"/>
                                    <a:gd name="T61" fmla="*/ 447 h 469"/>
                                    <a:gd name="T62" fmla="*/ 325 w 382"/>
                                    <a:gd name="T63" fmla="*/ 438 h 469"/>
                                    <a:gd name="T64" fmla="*/ 309 w 382"/>
                                    <a:gd name="T65" fmla="*/ 427 h 469"/>
                                    <a:gd name="T66" fmla="*/ 294 w 382"/>
                                    <a:gd name="T67" fmla="*/ 417 h 469"/>
                                    <a:gd name="T68" fmla="*/ 276 w 382"/>
                                    <a:gd name="T69" fmla="*/ 405 h 469"/>
                                    <a:gd name="T70" fmla="*/ 256 w 382"/>
                                    <a:gd name="T71" fmla="*/ 392 h 469"/>
                                    <a:gd name="T72" fmla="*/ 244 w 382"/>
                                    <a:gd name="T73" fmla="*/ 380 h 469"/>
                                    <a:gd name="T74" fmla="*/ 256 w 382"/>
                                    <a:gd name="T75" fmla="*/ 374 h 469"/>
                                    <a:gd name="T76" fmla="*/ 266 w 382"/>
                                    <a:gd name="T77" fmla="*/ 371 h 469"/>
                                    <a:gd name="T78" fmla="*/ 278 w 382"/>
                                    <a:gd name="T79" fmla="*/ 365 h 469"/>
                                    <a:gd name="T80" fmla="*/ 288 w 382"/>
                                    <a:gd name="T81" fmla="*/ 361 h 469"/>
                                    <a:gd name="T82" fmla="*/ 294 w 382"/>
                                    <a:gd name="T83" fmla="*/ 358 h 469"/>
                                    <a:gd name="T84" fmla="*/ 281 w 382"/>
                                    <a:gd name="T85" fmla="*/ 346 h 469"/>
                                    <a:gd name="T86" fmla="*/ 259 w 382"/>
                                    <a:gd name="T87" fmla="*/ 334 h 469"/>
                                    <a:gd name="T88" fmla="*/ 234 w 382"/>
                                    <a:gd name="T89" fmla="*/ 322 h 469"/>
                                    <a:gd name="T90" fmla="*/ 212 w 382"/>
                                    <a:gd name="T91" fmla="*/ 305 h 469"/>
                                    <a:gd name="T92" fmla="*/ 187 w 382"/>
                                    <a:gd name="T93" fmla="*/ 290 h 469"/>
                                    <a:gd name="T94" fmla="*/ 162 w 382"/>
                                    <a:gd name="T95" fmla="*/ 271 h 469"/>
                                    <a:gd name="T96" fmla="*/ 128 w 382"/>
                                    <a:gd name="T97" fmla="*/ 241 h 469"/>
                                    <a:gd name="T98" fmla="*/ 143 w 382"/>
                                    <a:gd name="T99" fmla="*/ 222 h 469"/>
                                    <a:gd name="T100" fmla="*/ 178 w 382"/>
                                    <a:gd name="T101" fmla="*/ 216 h 469"/>
                                    <a:gd name="T102" fmla="*/ 190 w 382"/>
                                    <a:gd name="T103" fmla="*/ 210 h 469"/>
                                    <a:gd name="T104" fmla="*/ 157 w 382"/>
                                    <a:gd name="T105" fmla="*/ 185 h 469"/>
                                    <a:gd name="T106" fmla="*/ 126 w 382"/>
                                    <a:gd name="T107" fmla="*/ 154 h 469"/>
                                    <a:gd name="T108" fmla="*/ 82 w 382"/>
                                    <a:gd name="T109" fmla="*/ 112 h 469"/>
                                    <a:gd name="T110" fmla="*/ 51 w 382"/>
                                    <a:gd name="T111" fmla="*/ 75 h 469"/>
                                    <a:gd name="T112" fmla="*/ 29 w 382"/>
                                    <a:gd name="T113" fmla="*/ 50 h 469"/>
                                    <a:gd name="T114" fmla="*/ 14 w 382"/>
                                    <a:gd name="T115" fmla="*/ 22 h 46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82" h="469">
                                      <a:moveTo>
                                        <a:pt x="0" y="0"/>
                                      </a:move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4"/>
                                      </a:lnTo>
                                      <a:lnTo>
                                        <a:pt x="17" y="34"/>
                                      </a:lnTo>
                                      <a:lnTo>
                                        <a:pt x="17" y="38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3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5" y="75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4"/>
                                      </a:lnTo>
                                      <a:lnTo>
                                        <a:pt x="42" y="84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3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102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9"/>
                                      </a:lnTo>
                                      <a:lnTo>
                                        <a:pt x="57" y="109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8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9" y="127"/>
                                      </a:lnTo>
                                      <a:lnTo>
                                        <a:pt x="69" y="131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9" y="140"/>
                                      </a:lnTo>
                                      <a:lnTo>
                                        <a:pt x="79" y="142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9" y="151"/>
                                      </a:lnTo>
                                      <a:lnTo>
                                        <a:pt x="89" y="154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82" y="160"/>
                                      </a:lnTo>
                                      <a:lnTo>
                                        <a:pt x="82" y="164"/>
                                      </a:lnTo>
                                      <a:lnTo>
                                        <a:pt x="67" y="164"/>
                                      </a:lnTo>
                                      <a:lnTo>
                                        <a:pt x="67" y="160"/>
                                      </a:lnTo>
                                      <a:lnTo>
                                        <a:pt x="60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4"/>
                                      </a:lnTo>
                                      <a:lnTo>
                                        <a:pt x="60" y="166"/>
                                      </a:lnTo>
                                      <a:lnTo>
                                        <a:pt x="60" y="169"/>
                                      </a:lnTo>
                                      <a:lnTo>
                                        <a:pt x="64" y="169"/>
                                      </a:lnTo>
                                      <a:lnTo>
                                        <a:pt x="64" y="172"/>
                                      </a:lnTo>
                                      <a:lnTo>
                                        <a:pt x="67" y="176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9" y="182"/>
                                      </a:lnTo>
                                      <a:lnTo>
                                        <a:pt x="69" y="185"/>
                                      </a:lnTo>
                                      <a:lnTo>
                                        <a:pt x="72" y="188"/>
                                      </a:lnTo>
                                      <a:lnTo>
                                        <a:pt x="72" y="191"/>
                                      </a:lnTo>
                                      <a:lnTo>
                                        <a:pt x="76" y="191"/>
                                      </a:lnTo>
                                      <a:lnTo>
                                        <a:pt x="76" y="194"/>
                                      </a:lnTo>
                                      <a:lnTo>
                                        <a:pt x="76" y="198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82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6" y="210"/>
                                      </a:lnTo>
                                      <a:lnTo>
                                        <a:pt x="86" y="213"/>
                                      </a:lnTo>
                                      <a:lnTo>
                                        <a:pt x="89" y="213"/>
                                      </a:lnTo>
                                      <a:lnTo>
                                        <a:pt x="89" y="216"/>
                                      </a:lnTo>
                                      <a:lnTo>
                                        <a:pt x="91" y="219"/>
                                      </a:lnTo>
                                      <a:lnTo>
                                        <a:pt x="91" y="222"/>
                                      </a:lnTo>
                                      <a:lnTo>
                                        <a:pt x="94" y="225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101" y="232"/>
                                      </a:lnTo>
                                      <a:lnTo>
                                        <a:pt x="101" y="235"/>
                                      </a:lnTo>
                                      <a:lnTo>
                                        <a:pt x="104" y="235"/>
                                      </a:lnTo>
                                      <a:lnTo>
                                        <a:pt x="104" y="237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11" y="244"/>
                                      </a:lnTo>
                                      <a:lnTo>
                                        <a:pt x="114" y="247"/>
                                      </a:lnTo>
                                      <a:lnTo>
                                        <a:pt x="114" y="250"/>
                                      </a:lnTo>
                                      <a:lnTo>
                                        <a:pt x="116" y="253"/>
                                      </a:lnTo>
                                      <a:lnTo>
                                        <a:pt x="119" y="256"/>
                                      </a:lnTo>
                                      <a:lnTo>
                                        <a:pt x="123" y="259"/>
                                      </a:lnTo>
                                      <a:lnTo>
                                        <a:pt x="123" y="262"/>
                                      </a:lnTo>
                                      <a:lnTo>
                                        <a:pt x="128" y="266"/>
                                      </a:lnTo>
                                      <a:lnTo>
                                        <a:pt x="131" y="269"/>
                                      </a:lnTo>
                                      <a:lnTo>
                                        <a:pt x="131" y="271"/>
                                      </a:lnTo>
                                      <a:lnTo>
                                        <a:pt x="140" y="278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7" y="288"/>
                                      </a:lnTo>
                                      <a:lnTo>
                                        <a:pt x="150" y="288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60" y="296"/>
                                      </a:lnTo>
                                      <a:lnTo>
                                        <a:pt x="162" y="300"/>
                                      </a:lnTo>
                                      <a:lnTo>
                                        <a:pt x="165" y="303"/>
                                      </a:lnTo>
                                      <a:lnTo>
                                        <a:pt x="169" y="305"/>
                                      </a:lnTo>
                                      <a:lnTo>
                                        <a:pt x="172" y="305"/>
                                      </a:lnTo>
                                      <a:lnTo>
                                        <a:pt x="172" y="309"/>
                                      </a:lnTo>
                                      <a:lnTo>
                                        <a:pt x="175" y="309"/>
                                      </a:lnTo>
                                      <a:lnTo>
                                        <a:pt x="175" y="312"/>
                                      </a:lnTo>
                                      <a:lnTo>
                                        <a:pt x="178" y="312"/>
                                      </a:lnTo>
                                      <a:lnTo>
                                        <a:pt x="182" y="315"/>
                                      </a:lnTo>
                                      <a:lnTo>
                                        <a:pt x="184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4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200" y="327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7" y="330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12" y="334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5" y="349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69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2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3" y="356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7" y="358"/>
                                      </a:lnTo>
                                      <a:lnTo>
                                        <a:pt x="157" y="361"/>
                                      </a:lnTo>
                                      <a:lnTo>
                                        <a:pt x="160" y="361"/>
                                      </a:lnTo>
                                      <a:lnTo>
                                        <a:pt x="162" y="365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9" y="371"/>
                                      </a:lnTo>
                                      <a:lnTo>
                                        <a:pt x="172" y="371"/>
                                      </a:lnTo>
                                      <a:lnTo>
                                        <a:pt x="172" y="374"/>
                                      </a:lnTo>
                                      <a:lnTo>
                                        <a:pt x="175" y="374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82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7" y="383"/>
                                      </a:lnTo>
                                      <a:lnTo>
                                        <a:pt x="190" y="383"/>
                                      </a:lnTo>
                                      <a:lnTo>
                                        <a:pt x="190" y="386"/>
                                      </a:lnTo>
                                      <a:lnTo>
                                        <a:pt x="194" y="386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200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7" y="395"/>
                                      </a:lnTo>
                                      <a:lnTo>
                                        <a:pt x="209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6" y="402"/>
                                      </a:lnTo>
                                      <a:lnTo>
                                        <a:pt x="219" y="402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5" y="405"/>
                                      </a:lnTo>
                                      <a:lnTo>
                                        <a:pt x="229" y="408"/>
                                      </a:lnTo>
                                      <a:lnTo>
                                        <a:pt x="231" y="408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7" y="411"/>
                                      </a:lnTo>
                                      <a:lnTo>
                                        <a:pt x="241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7" y="417"/>
                                      </a:lnTo>
                                      <a:lnTo>
                                        <a:pt x="250" y="417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6" y="420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62" y="424"/>
                                      </a:lnTo>
                                      <a:lnTo>
                                        <a:pt x="266" y="427"/>
                                      </a:lnTo>
                                      <a:lnTo>
                                        <a:pt x="269" y="427"/>
                                      </a:lnTo>
                                      <a:lnTo>
                                        <a:pt x="272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8" y="431"/>
                                      </a:lnTo>
                                      <a:lnTo>
                                        <a:pt x="281" y="431"/>
                                      </a:lnTo>
                                      <a:lnTo>
                                        <a:pt x="284" y="431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91" y="438"/>
                                      </a:lnTo>
                                      <a:lnTo>
                                        <a:pt x="294" y="438"/>
                                      </a:lnTo>
                                      <a:lnTo>
                                        <a:pt x="297" y="438"/>
                                      </a:lnTo>
                                      <a:lnTo>
                                        <a:pt x="301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13" y="444"/>
                                      </a:lnTo>
                                      <a:lnTo>
                                        <a:pt x="316" y="447"/>
                                      </a:lnTo>
                                      <a:lnTo>
                                        <a:pt x="319" y="447"/>
                                      </a:lnTo>
                                      <a:lnTo>
                                        <a:pt x="323" y="447"/>
                                      </a:lnTo>
                                      <a:lnTo>
                                        <a:pt x="325" y="450"/>
                                      </a:lnTo>
                                      <a:lnTo>
                                        <a:pt x="328" y="450"/>
                                      </a:lnTo>
                                      <a:lnTo>
                                        <a:pt x="331" y="450"/>
                                      </a:lnTo>
                                      <a:lnTo>
                                        <a:pt x="335" y="450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44" y="453"/>
                                      </a:lnTo>
                                      <a:lnTo>
                                        <a:pt x="344" y="457"/>
                                      </a:lnTo>
                                      <a:lnTo>
                                        <a:pt x="348" y="457"/>
                                      </a:lnTo>
                                      <a:lnTo>
                                        <a:pt x="350" y="457"/>
                                      </a:lnTo>
                                      <a:lnTo>
                                        <a:pt x="353" y="460"/>
                                      </a:lnTo>
                                      <a:lnTo>
                                        <a:pt x="356" y="460"/>
                                      </a:lnTo>
                                      <a:lnTo>
                                        <a:pt x="360" y="460"/>
                                      </a:lnTo>
                                      <a:lnTo>
                                        <a:pt x="363" y="462"/>
                                      </a:lnTo>
                                      <a:lnTo>
                                        <a:pt x="366" y="462"/>
                                      </a:lnTo>
                                      <a:lnTo>
                                        <a:pt x="370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5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0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3" y="460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0" y="457"/>
                                      </a:lnTo>
                                      <a:lnTo>
                                        <a:pt x="360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0" y="450"/>
                                      </a:lnTo>
                                      <a:lnTo>
                                        <a:pt x="348" y="450"/>
                                      </a:lnTo>
                                      <a:lnTo>
                                        <a:pt x="348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1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1" y="441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28" y="438"/>
                                      </a:lnTo>
                                      <a:lnTo>
                                        <a:pt x="325" y="438"/>
                                      </a:lnTo>
                                      <a:lnTo>
                                        <a:pt x="325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1"/>
                                      </a:lnTo>
                                      <a:lnTo>
                                        <a:pt x="319" y="431"/>
                                      </a:lnTo>
                                      <a:lnTo>
                                        <a:pt x="316" y="431"/>
                                      </a:lnTo>
                                      <a:lnTo>
                                        <a:pt x="316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09" y="429"/>
                                      </a:lnTo>
                                      <a:lnTo>
                                        <a:pt x="309" y="427"/>
                                      </a:lnTo>
                                      <a:lnTo>
                                        <a:pt x="306" y="427"/>
                                      </a:lnTo>
                                      <a:lnTo>
                                        <a:pt x="306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1" y="424"/>
                                      </a:lnTo>
                                      <a:lnTo>
                                        <a:pt x="301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1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78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69" y="402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2" y="395"/>
                                      </a:lnTo>
                                      <a:lnTo>
                                        <a:pt x="259" y="395"/>
                                      </a:lnTo>
                                      <a:lnTo>
                                        <a:pt x="259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47" y="386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4" y="383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1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72" y="371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4" y="365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2"/>
                                      </a:lnTo>
                                      <a:lnTo>
                                        <a:pt x="294" y="352"/>
                                      </a:lnTo>
                                      <a:lnTo>
                                        <a:pt x="291" y="352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4" y="349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78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2" y="340"/>
                                      </a:lnTo>
                                      <a:lnTo>
                                        <a:pt x="269" y="340"/>
                                      </a:lnTo>
                                      <a:lnTo>
                                        <a:pt x="266" y="340"/>
                                      </a:lnTo>
                                      <a:lnTo>
                                        <a:pt x="266" y="337"/>
                                      </a:lnTo>
                                      <a:lnTo>
                                        <a:pt x="262" y="337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6" y="334"/>
                                      </a:lnTo>
                                      <a:lnTo>
                                        <a:pt x="254" y="330"/>
                                      </a:lnTo>
                                      <a:lnTo>
                                        <a:pt x="250" y="330"/>
                                      </a:lnTo>
                                      <a:lnTo>
                                        <a:pt x="250" y="327"/>
                                      </a:lnTo>
                                      <a:lnTo>
                                        <a:pt x="247" y="327"/>
                                      </a:lnTo>
                                      <a:lnTo>
                                        <a:pt x="247" y="324"/>
                                      </a:lnTo>
                                      <a:lnTo>
                                        <a:pt x="244" y="324"/>
                                      </a:lnTo>
                                      <a:lnTo>
                                        <a:pt x="241" y="324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4" y="322"/>
                                      </a:lnTo>
                                      <a:lnTo>
                                        <a:pt x="234" y="318"/>
                                      </a:lnTo>
                                      <a:lnTo>
                                        <a:pt x="231" y="318"/>
                                      </a:lnTo>
                                      <a:lnTo>
                                        <a:pt x="229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2" y="312"/>
                                      </a:lnTo>
                                      <a:lnTo>
                                        <a:pt x="219" y="312"/>
                                      </a:lnTo>
                                      <a:lnTo>
                                        <a:pt x="219" y="309"/>
                                      </a:lnTo>
                                      <a:lnTo>
                                        <a:pt x="216" y="309"/>
                                      </a:lnTo>
                                      <a:lnTo>
                                        <a:pt x="212" y="309"/>
                                      </a:lnTo>
                                      <a:lnTo>
                                        <a:pt x="212" y="305"/>
                                      </a:lnTo>
                                      <a:lnTo>
                                        <a:pt x="209" y="303"/>
                                      </a:lnTo>
                                      <a:lnTo>
                                        <a:pt x="207" y="303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197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0" y="290"/>
                                      </a:lnTo>
                                      <a:lnTo>
                                        <a:pt x="187" y="290"/>
                                      </a:lnTo>
                                      <a:lnTo>
                                        <a:pt x="187" y="288"/>
                                      </a:lnTo>
                                      <a:lnTo>
                                        <a:pt x="184" y="288"/>
                                      </a:lnTo>
                                      <a:lnTo>
                                        <a:pt x="184" y="284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5" y="281"/>
                                      </a:lnTo>
                                      <a:lnTo>
                                        <a:pt x="175" y="278"/>
                                      </a:lnTo>
                                      <a:lnTo>
                                        <a:pt x="172" y="278"/>
                                      </a:lnTo>
                                      <a:lnTo>
                                        <a:pt x="169" y="275"/>
                                      </a:lnTo>
                                      <a:lnTo>
                                        <a:pt x="165" y="271"/>
                                      </a:lnTo>
                                      <a:lnTo>
                                        <a:pt x="162" y="271"/>
                                      </a:lnTo>
                                      <a:lnTo>
                                        <a:pt x="160" y="269"/>
                                      </a:lnTo>
                                      <a:lnTo>
                                        <a:pt x="157" y="266"/>
                                      </a:lnTo>
                                      <a:lnTo>
                                        <a:pt x="157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43" y="253"/>
                                      </a:lnTo>
                                      <a:lnTo>
                                        <a:pt x="140" y="253"/>
                                      </a:lnTo>
                                      <a:lnTo>
                                        <a:pt x="137" y="250"/>
                                      </a:lnTo>
                                      <a:lnTo>
                                        <a:pt x="137" y="247"/>
                                      </a:lnTo>
                                      <a:lnTo>
                                        <a:pt x="131" y="241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6" y="237"/>
                                      </a:lnTo>
                                      <a:lnTo>
                                        <a:pt x="119" y="232"/>
                                      </a:lnTo>
                                      <a:lnTo>
                                        <a:pt x="116" y="228"/>
                                      </a:lnTo>
                                      <a:lnTo>
                                        <a:pt x="114" y="225"/>
                                      </a:lnTo>
                                      <a:lnTo>
                                        <a:pt x="119" y="225"/>
                                      </a:lnTo>
                                      <a:lnTo>
                                        <a:pt x="123" y="225"/>
                                      </a:lnTo>
                                      <a:lnTo>
                                        <a:pt x="131" y="225"/>
                                      </a:lnTo>
                                      <a:lnTo>
                                        <a:pt x="131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50" y="222"/>
                                      </a:lnTo>
                                      <a:lnTo>
                                        <a:pt x="153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9" y="219"/>
                                      </a:lnTo>
                                      <a:lnTo>
                                        <a:pt x="172" y="219"/>
                                      </a:lnTo>
                                      <a:lnTo>
                                        <a:pt x="178" y="219"/>
                                      </a:lnTo>
                                      <a:lnTo>
                                        <a:pt x="178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4" y="216"/>
                                      </a:lnTo>
                                      <a:lnTo>
                                        <a:pt x="187" y="216"/>
                                      </a:lnTo>
                                      <a:lnTo>
                                        <a:pt x="190" y="216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0" y="210"/>
                                      </a:lnTo>
                                      <a:lnTo>
                                        <a:pt x="187" y="206"/>
                                      </a:lnTo>
                                      <a:lnTo>
                                        <a:pt x="187" y="203"/>
                                      </a:lnTo>
                                      <a:lnTo>
                                        <a:pt x="184" y="203"/>
                                      </a:lnTo>
                                      <a:lnTo>
                                        <a:pt x="182" y="200"/>
                                      </a:lnTo>
                                      <a:lnTo>
                                        <a:pt x="178" y="200"/>
                                      </a:lnTo>
                                      <a:lnTo>
                                        <a:pt x="172" y="194"/>
                                      </a:lnTo>
                                      <a:lnTo>
                                        <a:pt x="169" y="191"/>
                                      </a:lnTo>
                                      <a:lnTo>
                                        <a:pt x="165" y="191"/>
                                      </a:lnTo>
                                      <a:lnTo>
                                        <a:pt x="162" y="188"/>
                                      </a:lnTo>
                                      <a:lnTo>
                                        <a:pt x="162" y="185"/>
                                      </a:lnTo>
                                      <a:lnTo>
                                        <a:pt x="157" y="185"/>
                                      </a:lnTo>
                                      <a:lnTo>
                                        <a:pt x="157" y="182"/>
                                      </a:lnTo>
                                      <a:lnTo>
                                        <a:pt x="153" y="179"/>
                                      </a:lnTo>
                                      <a:lnTo>
                                        <a:pt x="150" y="179"/>
                                      </a:lnTo>
                                      <a:lnTo>
                                        <a:pt x="143" y="172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37" y="166"/>
                                      </a:lnTo>
                                      <a:lnTo>
                                        <a:pt x="135" y="164"/>
                                      </a:lnTo>
                                      <a:lnTo>
                                        <a:pt x="128" y="160"/>
                                      </a:lnTo>
                                      <a:lnTo>
                                        <a:pt x="128" y="157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3" y="154"/>
                                      </a:lnTo>
                                      <a:lnTo>
                                        <a:pt x="123" y="151"/>
                                      </a:lnTo>
                                      <a:lnTo>
                                        <a:pt x="116" y="145"/>
                                      </a:lnTo>
                                      <a:lnTo>
                                        <a:pt x="114" y="145"/>
                                      </a:lnTo>
                                      <a:lnTo>
                                        <a:pt x="111" y="142"/>
                                      </a:lnTo>
                                      <a:lnTo>
                                        <a:pt x="107" y="140"/>
                                      </a:lnTo>
                                      <a:lnTo>
                                        <a:pt x="107" y="136"/>
                                      </a:lnTo>
                                      <a:lnTo>
                                        <a:pt x="104" y="136"/>
                                      </a:lnTo>
                                      <a:lnTo>
                                        <a:pt x="89" y="121"/>
                                      </a:lnTo>
                                      <a:lnTo>
                                        <a:pt x="86" y="114"/>
                                      </a:lnTo>
                                      <a:lnTo>
                                        <a:pt x="82" y="112"/>
                                      </a:lnTo>
                                      <a:lnTo>
                                        <a:pt x="79" y="109"/>
                                      </a:lnTo>
                                      <a:lnTo>
                                        <a:pt x="76" y="106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7" y="97"/>
                                      </a:lnTo>
                                      <a:lnTo>
                                        <a:pt x="64" y="93"/>
                                      </a:lnTo>
                                      <a:lnTo>
                                        <a:pt x="64" y="90"/>
                                      </a:lnTo>
                                      <a:lnTo>
                                        <a:pt x="60" y="87"/>
                                      </a:lnTo>
                                      <a:lnTo>
                                        <a:pt x="57" y="84"/>
                                      </a:lnTo>
                                      <a:lnTo>
                                        <a:pt x="54" y="80"/>
                                      </a:lnTo>
                                      <a:lnTo>
                                        <a:pt x="54" y="78"/>
                                      </a:lnTo>
                                      <a:lnTo>
                                        <a:pt x="51" y="75"/>
                                      </a:lnTo>
                                      <a:lnTo>
                                        <a:pt x="47" y="72"/>
                                      </a:lnTo>
                                      <a:lnTo>
                                        <a:pt x="44" y="68"/>
                                      </a:lnTo>
                                      <a:lnTo>
                                        <a:pt x="44" y="65"/>
                                      </a:lnTo>
                                      <a:lnTo>
                                        <a:pt x="42" y="65"/>
                                      </a:lnTo>
                                      <a:lnTo>
                                        <a:pt x="42" y="62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5" y="56"/>
                                      </a:lnTo>
                                      <a:lnTo>
                                        <a:pt x="32" y="53"/>
                                      </a:lnTo>
                                      <a:lnTo>
                                        <a:pt x="32" y="50"/>
                                      </a:lnTo>
                                      <a:lnTo>
                                        <a:pt x="29" y="50"/>
                                      </a:lnTo>
                                      <a:lnTo>
                                        <a:pt x="29" y="46"/>
                                      </a:lnTo>
                                      <a:lnTo>
                                        <a:pt x="29" y="44"/>
                                      </a:lnTo>
                                      <a:lnTo>
                                        <a:pt x="26" y="41"/>
                                      </a:lnTo>
                                      <a:lnTo>
                                        <a:pt x="26" y="38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0" y="31"/>
                                      </a:lnTo>
                                      <a:lnTo>
                                        <a:pt x="17" y="28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4" y="22"/>
                                      </a:lnTo>
                                      <a:lnTo>
                                        <a:pt x="14" y="19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2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3" y="181"/>
                                  <a:ext cx="132" cy="145"/>
                                </a:xfrm>
                                <a:custGeom>
                                  <a:avLst/>
                                  <a:gdLst>
                                    <a:gd name="T0" fmla="*/ 50 w 132"/>
                                    <a:gd name="T1" fmla="*/ 105 h 145"/>
                                    <a:gd name="T2" fmla="*/ 53 w 132"/>
                                    <a:gd name="T3" fmla="*/ 105 h 145"/>
                                    <a:gd name="T4" fmla="*/ 53 w 132"/>
                                    <a:gd name="T5" fmla="*/ 109 h 145"/>
                                    <a:gd name="T6" fmla="*/ 57 w 132"/>
                                    <a:gd name="T7" fmla="*/ 111 h 145"/>
                                    <a:gd name="T8" fmla="*/ 57 w 132"/>
                                    <a:gd name="T9" fmla="*/ 111 h 145"/>
                                    <a:gd name="T10" fmla="*/ 63 w 132"/>
                                    <a:gd name="T11" fmla="*/ 114 h 145"/>
                                    <a:gd name="T12" fmla="*/ 67 w 132"/>
                                    <a:gd name="T13" fmla="*/ 114 h 145"/>
                                    <a:gd name="T14" fmla="*/ 75 w 132"/>
                                    <a:gd name="T15" fmla="*/ 114 h 145"/>
                                    <a:gd name="T16" fmla="*/ 82 w 132"/>
                                    <a:gd name="T17" fmla="*/ 114 h 145"/>
                                    <a:gd name="T18" fmla="*/ 85 w 132"/>
                                    <a:gd name="T19" fmla="*/ 111 h 145"/>
                                    <a:gd name="T20" fmla="*/ 88 w 132"/>
                                    <a:gd name="T21" fmla="*/ 109 h 145"/>
                                    <a:gd name="T22" fmla="*/ 88 w 132"/>
                                    <a:gd name="T23" fmla="*/ 109 h 145"/>
                                    <a:gd name="T24" fmla="*/ 92 w 132"/>
                                    <a:gd name="T25" fmla="*/ 105 h 145"/>
                                    <a:gd name="T26" fmla="*/ 92 w 132"/>
                                    <a:gd name="T27" fmla="*/ 15 h 145"/>
                                    <a:gd name="T28" fmla="*/ 82 w 132"/>
                                    <a:gd name="T29" fmla="*/ 0 h 145"/>
                                    <a:gd name="T30" fmla="*/ 122 w 132"/>
                                    <a:gd name="T31" fmla="*/ 15 h 145"/>
                                    <a:gd name="T32" fmla="*/ 122 w 132"/>
                                    <a:gd name="T33" fmla="*/ 15 h 145"/>
                                    <a:gd name="T34" fmla="*/ 119 w 132"/>
                                    <a:gd name="T35" fmla="*/ 109 h 145"/>
                                    <a:gd name="T36" fmla="*/ 119 w 132"/>
                                    <a:gd name="T37" fmla="*/ 114 h 145"/>
                                    <a:gd name="T38" fmla="*/ 116 w 132"/>
                                    <a:gd name="T39" fmla="*/ 117 h 145"/>
                                    <a:gd name="T40" fmla="*/ 116 w 132"/>
                                    <a:gd name="T41" fmla="*/ 121 h 145"/>
                                    <a:gd name="T42" fmla="*/ 114 w 132"/>
                                    <a:gd name="T43" fmla="*/ 121 h 145"/>
                                    <a:gd name="T44" fmla="*/ 114 w 132"/>
                                    <a:gd name="T45" fmla="*/ 124 h 145"/>
                                    <a:gd name="T46" fmla="*/ 110 w 132"/>
                                    <a:gd name="T47" fmla="*/ 126 h 145"/>
                                    <a:gd name="T48" fmla="*/ 110 w 132"/>
                                    <a:gd name="T49" fmla="*/ 130 h 145"/>
                                    <a:gd name="T50" fmla="*/ 107 w 132"/>
                                    <a:gd name="T51" fmla="*/ 130 h 145"/>
                                    <a:gd name="T52" fmla="*/ 104 w 132"/>
                                    <a:gd name="T53" fmla="*/ 133 h 145"/>
                                    <a:gd name="T54" fmla="*/ 100 w 132"/>
                                    <a:gd name="T55" fmla="*/ 136 h 145"/>
                                    <a:gd name="T56" fmla="*/ 97 w 132"/>
                                    <a:gd name="T57" fmla="*/ 139 h 145"/>
                                    <a:gd name="T58" fmla="*/ 92 w 132"/>
                                    <a:gd name="T59" fmla="*/ 139 h 145"/>
                                    <a:gd name="T60" fmla="*/ 92 w 132"/>
                                    <a:gd name="T61" fmla="*/ 143 h 145"/>
                                    <a:gd name="T62" fmla="*/ 85 w 132"/>
                                    <a:gd name="T63" fmla="*/ 143 h 145"/>
                                    <a:gd name="T64" fmla="*/ 82 w 132"/>
                                    <a:gd name="T65" fmla="*/ 145 h 145"/>
                                    <a:gd name="T66" fmla="*/ 72 w 132"/>
                                    <a:gd name="T67" fmla="*/ 145 h 145"/>
                                    <a:gd name="T68" fmla="*/ 50 w 132"/>
                                    <a:gd name="T69" fmla="*/ 145 h 145"/>
                                    <a:gd name="T70" fmla="*/ 45 w 132"/>
                                    <a:gd name="T71" fmla="*/ 143 h 145"/>
                                    <a:gd name="T72" fmla="*/ 41 w 132"/>
                                    <a:gd name="T73" fmla="*/ 143 h 145"/>
                                    <a:gd name="T74" fmla="*/ 38 w 132"/>
                                    <a:gd name="T75" fmla="*/ 139 h 145"/>
                                    <a:gd name="T76" fmla="*/ 35 w 132"/>
                                    <a:gd name="T77" fmla="*/ 139 h 145"/>
                                    <a:gd name="T78" fmla="*/ 32 w 132"/>
                                    <a:gd name="T79" fmla="*/ 139 h 145"/>
                                    <a:gd name="T80" fmla="*/ 28 w 132"/>
                                    <a:gd name="T81" fmla="*/ 136 h 145"/>
                                    <a:gd name="T82" fmla="*/ 28 w 132"/>
                                    <a:gd name="T83" fmla="*/ 136 h 145"/>
                                    <a:gd name="T84" fmla="*/ 25 w 132"/>
                                    <a:gd name="T85" fmla="*/ 133 h 145"/>
                                    <a:gd name="T86" fmla="*/ 22 w 132"/>
                                    <a:gd name="T87" fmla="*/ 130 h 145"/>
                                    <a:gd name="T88" fmla="*/ 20 w 132"/>
                                    <a:gd name="T89" fmla="*/ 130 h 145"/>
                                    <a:gd name="T90" fmla="*/ 20 w 132"/>
                                    <a:gd name="T91" fmla="*/ 126 h 145"/>
                                    <a:gd name="T92" fmla="*/ 16 w 132"/>
                                    <a:gd name="T93" fmla="*/ 124 h 145"/>
                                    <a:gd name="T94" fmla="*/ 13 w 132"/>
                                    <a:gd name="T95" fmla="*/ 124 h 145"/>
                                    <a:gd name="T96" fmla="*/ 13 w 132"/>
                                    <a:gd name="T97" fmla="*/ 121 h 145"/>
                                    <a:gd name="T98" fmla="*/ 10 w 132"/>
                                    <a:gd name="T99" fmla="*/ 117 h 145"/>
                                    <a:gd name="T100" fmla="*/ 10 w 132"/>
                                    <a:gd name="T101" fmla="*/ 111 h 145"/>
                                    <a:gd name="T102" fmla="*/ 7 w 132"/>
                                    <a:gd name="T103" fmla="*/ 109 h 145"/>
                                    <a:gd name="T104" fmla="*/ 7 w 132"/>
                                    <a:gd name="T105" fmla="*/ 15 h 145"/>
                                    <a:gd name="T106" fmla="*/ 60 w 132"/>
                                    <a:gd name="T107" fmla="*/ 0 h 145"/>
                                    <a:gd name="T108" fmla="*/ 53 w 132"/>
                                    <a:gd name="T109" fmla="*/ 15 h 145"/>
                                    <a:gd name="T110" fmla="*/ 50 w 132"/>
                                    <a:gd name="T111" fmla="*/ 99 h 14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132" h="145">
                                      <a:moveTo>
                                        <a:pt x="50" y="99"/>
                                      </a:moveTo>
                                      <a:lnTo>
                                        <a:pt x="50" y="102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2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32" y="0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19" y="15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4" y="121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97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43"/>
                                      </a:lnTo>
                                      <a:lnTo>
                                        <a:pt x="88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79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57" y="145"/>
                                      </a:lnTo>
                                      <a:lnTo>
                                        <a:pt x="53" y="145"/>
                                      </a:lnTo>
                                      <a:lnTo>
                                        <a:pt x="50" y="145"/>
                                      </a:lnTo>
                                      <a:lnTo>
                                        <a:pt x="47" y="145"/>
                                      </a:lnTo>
                                      <a:lnTo>
                                        <a:pt x="45" y="145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38" y="143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3" y="124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17"/>
                                      </a:lnTo>
                                      <a:lnTo>
                                        <a:pt x="10" y="117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9"/>
                                      </a:lnTo>
                                      <a:lnTo>
                                        <a:pt x="7" y="109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0" y="0"/>
                                      </a:lnTo>
                                      <a:lnTo>
                                        <a:pt x="60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0" y="15"/>
                                      </a:lnTo>
                                      <a:lnTo>
                                        <a:pt x="50" y="102"/>
                                      </a:lnTo>
                                      <a:lnTo>
                                        <a:pt x="50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21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6" y="184"/>
                                  <a:ext cx="126" cy="140"/>
                                </a:xfrm>
                                <a:custGeom>
                                  <a:avLst/>
                                  <a:gdLst>
                                    <a:gd name="T0" fmla="*/ 113 w 126"/>
                                    <a:gd name="T1" fmla="*/ 106 h 140"/>
                                    <a:gd name="T2" fmla="*/ 111 w 126"/>
                                    <a:gd name="T3" fmla="*/ 111 h 140"/>
                                    <a:gd name="T4" fmla="*/ 111 w 126"/>
                                    <a:gd name="T5" fmla="*/ 114 h 140"/>
                                    <a:gd name="T6" fmla="*/ 107 w 126"/>
                                    <a:gd name="T7" fmla="*/ 114 h 140"/>
                                    <a:gd name="T8" fmla="*/ 107 w 126"/>
                                    <a:gd name="T9" fmla="*/ 118 h 140"/>
                                    <a:gd name="T10" fmla="*/ 104 w 126"/>
                                    <a:gd name="T11" fmla="*/ 121 h 140"/>
                                    <a:gd name="T12" fmla="*/ 104 w 126"/>
                                    <a:gd name="T13" fmla="*/ 123 h 140"/>
                                    <a:gd name="T14" fmla="*/ 101 w 126"/>
                                    <a:gd name="T15" fmla="*/ 123 h 140"/>
                                    <a:gd name="T16" fmla="*/ 101 w 126"/>
                                    <a:gd name="T17" fmla="*/ 127 h 140"/>
                                    <a:gd name="T18" fmla="*/ 97 w 126"/>
                                    <a:gd name="T19" fmla="*/ 127 h 140"/>
                                    <a:gd name="T20" fmla="*/ 94 w 126"/>
                                    <a:gd name="T21" fmla="*/ 130 h 140"/>
                                    <a:gd name="T22" fmla="*/ 91 w 126"/>
                                    <a:gd name="T23" fmla="*/ 133 h 140"/>
                                    <a:gd name="T24" fmla="*/ 89 w 126"/>
                                    <a:gd name="T25" fmla="*/ 133 h 140"/>
                                    <a:gd name="T26" fmla="*/ 82 w 126"/>
                                    <a:gd name="T27" fmla="*/ 136 h 140"/>
                                    <a:gd name="T28" fmla="*/ 79 w 126"/>
                                    <a:gd name="T29" fmla="*/ 136 h 140"/>
                                    <a:gd name="T30" fmla="*/ 76 w 126"/>
                                    <a:gd name="T31" fmla="*/ 136 h 140"/>
                                    <a:gd name="T32" fmla="*/ 54 w 126"/>
                                    <a:gd name="T33" fmla="*/ 140 h 140"/>
                                    <a:gd name="T34" fmla="*/ 47 w 126"/>
                                    <a:gd name="T35" fmla="*/ 136 h 140"/>
                                    <a:gd name="T36" fmla="*/ 42 w 126"/>
                                    <a:gd name="T37" fmla="*/ 136 h 140"/>
                                    <a:gd name="T38" fmla="*/ 38 w 126"/>
                                    <a:gd name="T39" fmla="*/ 133 h 140"/>
                                    <a:gd name="T40" fmla="*/ 35 w 126"/>
                                    <a:gd name="T41" fmla="*/ 133 h 140"/>
                                    <a:gd name="T42" fmla="*/ 32 w 126"/>
                                    <a:gd name="T43" fmla="*/ 130 h 140"/>
                                    <a:gd name="T44" fmla="*/ 25 w 126"/>
                                    <a:gd name="T45" fmla="*/ 130 h 140"/>
                                    <a:gd name="T46" fmla="*/ 22 w 126"/>
                                    <a:gd name="T47" fmla="*/ 127 h 140"/>
                                    <a:gd name="T48" fmla="*/ 22 w 126"/>
                                    <a:gd name="T49" fmla="*/ 123 h 140"/>
                                    <a:gd name="T50" fmla="*/ 19 w 126"/>
                                    <a:gd name="T51" fmla="*/ 123 h 140"/>
                                    <a:gd name="T52" fmla="*/ 19 w 126"/>
                                    <a:gd name="T53" fmla="*/ 121 h 140"/>
                                    <a:gd name="T54" fmla="*/ 17 w 126"/>
                                    <a:gd name="T55" fmla="*/ 118 h 140"/>
                                    <a:gd name="T56" fmla="*/ 13 w 126"/>
                                    <a:gd name="T57" fmla="*/ 118 h 140"/>
                                    <a:gd name="T58" fmla="*/ 13 w 126"/>
                                    <a:gd name="T59" fmla="*/ 114 h 140"/>
                                    <a:gd name="T60" fmla="*/ 10 w 126"/>
                                    <a:gd name="T61" fmla="*/ 108 h 140"/>
                                    <a:gd name="T62" fmla="*/ 10 w 126"/>
                                    <a:gd name="T63" fmla="*/ 106 h 140"/>
                                    <a:gd name="T64" fmla="*/ 10 w 126"/>
                                    <a:gd name="T65" fmla="*/ 9 h 140"/>
                                    <a:gd name="T66" fmla="*/ 7 w 126"/>
                                    <a:gd name="T67" fmla="*/ 9 h 140"/>
                                    <a:gd name="T68" fmla="*/ 7 w 126"/>
                                    <a:gd name="T69" fmla="*/ 6 h 140"/>
                                    <a:gd name="T70" fmla="*/ 50 w 126"/>
                                    <a:gd name="T71" fmla="*/ 0 h 140"/>
                                    <a:gd name="T72" fmla="*/ 47 w 126"/>
                                    <a:gd name="T73" fmla="*/ 6 h 140"/>
                                    <a:gd name="T74" fmla="*/ 44 w 126"/>
                                    <a:gd name="T75" fmla="*/ 9 h 140"/>
                                    <a:gd name="T76" fmla="*/ 44 w 126"/>
                                    <a:gd name="T77" fmla="*/ 102 h 140"/>
                                    <a:gd name="T78" fmla="*/ 44 w 126"/>
                                    <a:gd name="T79" fmla="*/ 102 h 140"/>
                                    <a:gd name="T80" fmla="*/ 47 w 126"/>
                                    <a:gd name="T81" fmla="*/ 106 h 140"/>
                                    <a:gd name="T82" fmla="*/ 50 w 126"/>
                                    <a:gd name="T83" fmla="*/ 111 h 140"/>
                                    <a:gd name="T84" fmla="*/ 54 w 126"/>
                                    <a:gd name="T85" fmla="*/ 111 h 140"/>
                                    <a:gd name="T86" fmla="*/ 57 w 126"/>
                                    <a:gd name="T87" fmla="*/ 114 h 140"/>
                                    <a:gd name="T88" fmla="*/ 60 w 126"/>
                                    <a:gd name="T89" fmla="*/ 114 h 140"/>
                                    <a:gd name="T90" fmla="*/ 72 w 126"/>
                                    <a:gd name="T91" fmla="*/ 114 h 140"/>
                                    <a:gd name="T92" fmla="*/ 79 w 126"/>
                                    <a:gd name="T93" fmla="*/ 114 h 140"/>
                                    <a:gd name="T94" fmla="*/ 79 w 126"/>
                                    <a:gd name="T95" fmla="*/ 114 h 140"/>
                                    <a:gd name="T96" fmla="*/ 82 w 126"/>
                                    <a:gd name="T97" fmla="*/ 111 h 140"/>
                                    <a:gd name="T98" fmla="*/ 85 w 126"/>
                                    <a:gd name="T99" fmla="*/ 111 h 140"/>
                                    <a:gd name="T100" fmla="*/ 89 w 126"/>
                                    <a:gd name="T101" fmla="*/ 106 h 140"/>
                                    <a:gd name="T102" fmla="*/ 91 w 126"/>
                                    <a:gd name="T103" fmla="*/ 106 h 140"/>
                                    <a:gd name="T104" fmla="*/ 91 w 126"/>
                                    <a:gd name="T105" fmla="*/ 102 h 140"/>
                                    <a:gd name="T106" fmla="*/ 91 w 126"/>
                                    <a:gd name="T107" fmla="*/ 12 h 140"/>
                                    <a:gd name="T108" fmla="*/ 91 w 126"/>
                                    <a:gd name="T109" fmla="*/ 9 h 140"/>
                                    <a:gd name="T110" fmla="*/ 91 w 126"/>
                                    <a:gd name="T111" fmla="*/ 6 h 140"/>
                                    <a:gd name="T112" fmla="*/ 82 w 126"/>
                                    <a:gd name="T113" fmla="*/ 6 h 140"/>
                                    <a:gd name="T114" fmla="*/ 126 w 126"/>
                                    <a:gd name="T115" fmla="*/ 6 h 140"/>
                                    <a:gd name="T116" fmla="*/ 116 w 126"/>
                                    <a:gd name="T117" fmla="*/ 6 h 140"/>
                                    <a:gd name="T118" fmla="*/ 116 w 126"/>
                                    <a:gd name="T119" fmla="*/ 9 h 140"/>
                                    <a:gd name="T120" fmla="*/ 113 w 126"/>
                                    <a:gd name="T121" fmla="*/ 12 h 1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126" h="140">
                                      <a:moveTo>
                                        <a:pt x="113" y="99"/>
                                      </a:moveTo>
                                      <a:lnTo>
                                        <a:pt x="113" y="106"/>
                                      </a:lnTo>
                                      <a:lnTo>
                                        <a:pt x="113" y="106"/>
                                      </a:lnTo>
                                      <a:lnTo>
                                        <a:pt x="113" y="108"/>
                                      </a:lnTo>
                                      <a:lnTo>
                                        <a:pt x="111" y="108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07" y="114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1" y="130"/>
                                      </a:lnTo>
                                      <a:lnTo>
                                        <a:pt x="91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69" y="136"/>
                                      </a:lnTo>
                                      <a:lnTo>
                                        <a:pt x="69" y="140"/>
                                      </a:lnTo>
                                      <a:lnTo>
                                        <a:pt x="54" y="140"/>
                                      </a:lnTo>
                                      <a:lnTo>
                                        <a:pt x="54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38" y="136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2" y="133"/>
                                      </a:lnTo>
                                      <a:lnTo>
                                        <a:pt x="32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5" y="130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0" y="0"/>
                                      </a:lnTo>
                                      <a:lnTo>
                                        <a:pt x="50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4" y="6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8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9" y="108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2" y="6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26" y="0"/>
                                      </a:lnTo>
                                      <a:lnTo>
                                        <a:pt x="12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3" y="9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22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181"/>
                                  <a:ext cx="65" cy="143"/>
                                </a:xfrm>
                                <a:custGeom>
                                  <a:avLst/>
                                  <a:gdLst>
                                    <a:gd name="T0" fmla="*/ 56 w 65"/>
                                    <a:gd name="T1" fmla="*/ 124 h 143"/>
                                    <a:gd name="T2" fmla="*/ 56 w 65"/>
                                    <a:gd name="T3" fmla="*/ 126 h 143"/>
                                    <a:gd name="T4" fmla="*/ 56 w 65"/>
                                    <a:gd name="T5" fmla="*/ 126 h 143"/>
                                    <a:gd name="T6" fmla="*/ 56 w 65"/>
                                    <a:gd name="T7" fmla="*/ 130 h 143"/>
                                    <a:gd name="T8" fmla="*/ 65 w 65"/>
                                    <a:gd name="T9" fmla="*/ 130 h 143"/>
                                    <a:gd name="T10" fmla="*/ 65 w 65"/>
                                    <a:gd name="T11" fmla="*/ 143 h 143"/>
                                    <a:gd name="T12" fmla="*/ 0 w 65"/>
                                    <a:gd name="T13" fmla="*/ 143 h 143"/>
                                    <a:gd name="T14" fmla="*/ 0 w 65"/>
                                    <a:gd name="T15" fmla="*/ 130 h 143"/>
                                    <a:gd name="T16" fmla="*/ 10 w 65"/>
                                    <a:gd name="T17" fmla="*/ 130 h 143"/>
                                    <a:gd name="T18" fmla="*/ 10 w 65"/>
                                    <a:gd name="T19" fmla="*/ 126 h 143"/>
                                    <a:gd name="T20" fmla="*/ 10 w 65"/>
                                    <a:gd name="T21" fmla="*/ 126 h 143"/>
                                    <a:gd name="T22" fmla="*/ 10 w 65"/>
                                    <a:gd name="T23" fmla="*/ 126 h 143"/>
                                    <a:gd name="T24" fmla="*/ 13 w 65"/>
                                    <a:gd name="T25" fmla="*/ 126 h 143"/>
                                    <a:gd name="T26" fmla="*/ 13 w 65"/>
                                    <a:gd name="T27" fmla="*/ 15 h 143"/>
                                    <a:gd name="T28" fmla="*/ 10 w 65"/>
                                    <a:gd name="T29" fmla="*/ 15 h 143"/>
                                    <a:gd name="T30" fmla="*/ 10 w 65"/>
                                    <a:gd name="T31" fmla="*/ 15 h 143"/>
                                    <a:gd name="T32" fmla="*/ 10 w 65"/>
                                    <a:gd name="T33" fmla="*/ 15 h 143"/>
                                    <a:gd name="T34" fmla="*/ 10 w 65"/>
                                    <a:gd name="T35" fmla="*/ 15 h 143"/>
                                    <a:gd name="T36" fmla="*/ 0 w 65"/>
                                    <a:gd name="T37" fmla="*/ 15 h 143"/>
                                    <a:gd name="T38" fmla="*/ 0 w 65"/>
                                    <a:gd name="T39" fmla="*/ 0 h 143"/>
                                    <a:gd name="T40" fmla="*/ 65 w 65"/>
                                    <a:gd name="T41" fmla="*/ 0 h 143"/>
                                    <a:gd name="T42" fmla="*/ 65 w 65"/>
                                    <a:gd name="T43" fmla="*/ 15 h 143"/>
                                    <a:gd name="T44" fmla="*/ 56 w 65"/>
                                    <a:gd name="T45" fmla="*/ 15 h 143"/>
                                    <a:gd name="T46" fmla="*/ 56 w 65"/>
                                    <a:gd name="T47" fmla="*/ 15 h 143"/>
                                    <a:gd name="T48" fmla="*/ 56 w 65"/>
                                    <a:gd name="T49" fmla="*/ 15 h 143"/>
                                    <a:gd name="T50" fmla="*/ 56 w 65"/>
                                    <a:gd name="T51" fmla="*/ 124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</a:cxnLst>
                                  <a:rect l="0" t="0" r="r" b="b"/>
                                  <a:pathLst>
                                    <a:path w="65" h="143">
                                      <a:moveTo>
                                        <a:pt x="56" y="124"/>
                                      </a:moveTo>
                                      <a:lnTo>
                                        <a:pt x="56" y="126"/>
                                      </a:lnTo>
                                      <a:lnTo>
                                        <a:pt x="56" y="126"/>
                                      </a:lnTo>
                                      <a:lnTo>
                                        <a:pt x="56" y="130"/>
                                      </a:lnTo>
                                      <a:lnTo>
                                        <a:pt x="65" y="130"/>
                                      </a:lnTo>
                                      <a:lnTo>
                                        <a:pt x="65" y="143"/>
                                      </a:lnTo>
                                      <a:lnTo>
                                        <a:pt x="0" y="143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10" y="130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3" y="126"/>
                                      </a:lnTo>
                                      <a:lnTo>
                                        <a:pt x="13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5" y="0"/>
                                      </a:lnTo>
                                      <a:lnTo>
                                        <a:pt x="65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2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23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84"/>
                                  <a:ext cx="57" cy="136"/>
                                </a:xfrm>
                                <a:custGeom>
                                  <a:avLst/>
                                  <a:gdLst>
                                    <a:gd name="T0" fmla="*/ 44 w 57"/>
                                    <a:gd name="T1" fmla="*/ 123 h 136"/>
                                    <a:gd name="T2" fmla="*/ 44 w 57"/>
                                    <a:gd name="T3" fmla="*/ 123 h 136"/>
                                    <a:gd name="T4" fmla="*/ 47 w 57"/>
                                    <a:gd name="T5" fmla="*/ 123 h 136"/>
                                    <a:gd name="T6" fmla="*/ 47 w 57"/>
                                    <a:gd name="T7" fmla="*/ 127 h 136"/>
                                    <a:gd name="T8" fmla="*/ 47 w 57"/>
                                    <a:gd name="T9" fmla="*/ 127 h 136"/>
                                    <a:gd name="T10" fmla="*/ 47 w 57"/>
                                    <a:gd name="T11" fmla="*/ 127 h 136"/>
                                    <a:gd name="T12" fmla="*/ 47 w 57"/>
                                    <a:gd name="T13" fmla="*/ 127 h 136"/>
                                    <a:gd name="T14" fmla="*/ 47 w 57"/>
                                    <a:gd name="T15" fmla="*/ 127 h 136"/>
                                    <a:gd name="T16" fmla="*/ 47 w 57"/>
                                    <a:gd name="T17" fmla="*/ 127 h 136"/>
                                    <a:gd name="T18" fmla="*/ 47 w 57"/>
                                    <a:gd name="T19" fmla="*/ 130 h 136"/>
                                    <a:gd name="T20" fmla="*/ 50 w 57"/>
                                    <a:gd name="T21" fmla="*/ 130 h 136"/>
                                    <a:gd name="T22" fmla="*/ 50 w 57"/>
                                    <a:gd name="T23" fmla="*/ 130 h 136"/>
                                    <a:gd name="T24" fmla="*/ 57 w 57"/>
                                    <a:gd name="T25" fmla="*/ 130 h 136"/>
                                    <a:gd name="T26" fmla="*/ 57 w 57"/>
                                    <a:gd name="T27" fmla="*/ 136 h 136"/>
                                    <a:gd name="T28" fmla="*/ 0 w 57"/>
                                    <a:gd name="T29" fmla="*/ 136 h 136"/>
                                    <a:gd name="T30" fmla="*/ 0 w 57"/>
                                    <a:gd name="T31" fmla="*/ 130 h 136"/>
                                    <a:gd name="T32" fmla="*/ 4 w 57"/>
                                    <a:gd name="T33" fmla="*/ 130 h 136"/>
                                    <a:gd name="T34" fmla="*/ 4 w 57"/>
                                    <a:gd name="T35" fmla="*/ 130 h 136"/>
                                    <a:gd name="T36" fmla="*/ 7 w 57"/>
                                    <a:gd name="T37" fmla="*/ 130 h 136"/>
                                    <a:gd name="T38" fmla="*/ 7 w 57"/>
                                    <a:gd name="T39" fmla="*/ 127 h 136"/>
                                    <a:gd name="T40" fmla="*/ 7 w 57"/>
                                    <a:gd name="T41" fmla="*/ 127 h 136"/>
                                    <a:gd name="T42" fmla="*/ 10 w 57"/>
                                    <a:gd name="T43" fmla="*/ 127 h 136"/>
                                    <a:gd name="T44" fmla="*/ 10 w 57"/>
                                    <a:gd name="T45" fmla="*/ 127 h 136"/>
                                    <a:gd name="T46" fmla="*/ 10 w 57"/>
                                    <a:gd name="T47" fmla="*/ 127 h 136"/>
                                    <a:gd name="T48" fmla="*/ 10 w 57"/>
                                    <a:gd name="T49" fmla="*/ 123 h 136"/>
                                    <a:gd name="T50" fmla="*/ 10 w 57"/>
                                    <a:gd name="T51" fmla="*/ 123 h 136"/>
                                    <a:gd name="T52" fmla="*/ 10 w 57"/>
                                    <a:gd name="T53" fmla="*/ 123 h 136"/>
                                    <a:gd name="T54" fmla="*/ 10 w 57"/>
                                    <a:gd name="T55" fmla="*/ 123 h 136"/>
                                    <a:gd name="T56" fmla="*/ 10 w 57"/>
                                    <a:gd name="T57" fmla="*/ 12 h 136"/>
                                    <a:gd name="T58" fmla="*/ 10 w 57"/>
                                    <a:gd name="T59" fmla="*/ 12 h 136"/>
                                    <a:gd name="T60" fmla="*/ 10 w 57"/>
                                    <a:gd name="T61" fmla="*/ 9 h 136"/>
                                    <a:gd name="T62" fmla="*/ 10 w 57"/>
                                    <a:gd name="T63" fmla="*/ 9 h 136"/>
                                    <a:gd name="T64" fmla="*/ 10 w 57"/>
                                    <a:gd name="T65" fmla="*/ 9 h 136"/>
                                    <a:gd name="T66" fmla="*/ 7 w 57"/>
                                    <a:gd name="T67" fmla="*/ 9 h 136"/>
                                    <a:gd name="T68" fmla="*/ 7 w 57"/>
                                    <a:gd name="T69" fmla="*/ 6 h 136"/>
                                    <a:gd name="T70" fmla="*/ 7 w 57"/>
                                    <a:gd name="T71" fmla="*/ 6 h 136"/>
                                    <a:gd name="T72" fmla="*/ 7 w 57"/>
                                    <a:gd name="T73" fmla="*/ 6 h 136"/>
                                    <a:gd name="T74" fmla="*/ 0 w 57"/>
                                    <a:gd name="T75" fmla="*/ 6 h 136"/>
                                    <a:gd name="T76" fmla="*/ 0 w 57"/>
                                    <a:gd name="T77" fmla="*/ 0 h 136"/>
                                    <a:gd name="T78" fmla="*/ 57 w 57"/>
                                    <a:gd name="T79" fmla="*/ 0 h 136"/>
                                    <a:gd name="T80" fmla="*/ 57 w 57"/>
                                    <a:gd name="T81" fmla="*/ 6 h 136"/>
                                    <a:gd name="T82" fmla="*/ 47 w 57"/>
                                    <a:gd name="T83" fmla="*/ 6 h 136"/>
                                    <a:gd name="T84" fmla="*/ 47 w 57"/>
                                    <a:gd name="T85" fmla="*/ 6 h 136"/>
                                    <a:gd name="T86" fmla="*/ 47 w 57"/>
                                    <a:gd name="T87" fmla="*/ 6 h 136"/>
                                    <a:gd name="T88" fmla="*/ 47 w 57"/>
                                    <a:gd name="T89" fmla="*/ 9 h 136"/>
                                    <a:gd name="T90" fmla="*/ 47 w 57"/>
                                    <a:gd name="T91" fmla="*/ 9 h 136"/>
                                    <a:gd name="T92" fmla="*/ 47 w 57"/>
                                    <a:gd name="T93" fmla="*/ 9 h 136"/>
                                    <a:gd name="T94" fmla="*/ 47 w 57"/>
                                    <a:gd name="T95" fmla="*/ 9 h 136"/>
                                    <a:gd name="T96" fmla="*/ 47 w 57"/>
                                    <a:gd name="T97" fmla="*/ 12 h 136"/>
                                    <a:gd name="T98" fmla="*/ 44 w 57"/>
                                    <a:gd name="T99" fmla="*/ 12 h 136"/>
                                    <a:gd name="T100" fmla="*/ 44 w 57"/>
                                    <a:gd name="T101" fmla="*/ 123 h 136"/>
                                    <a:gd name="T102" fmla="*/ 44 w 57"/>
                                    <a:gd name="T103" fmla="*/ 123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</a:cxnLst>
                                  <a:rect l="0" t="0" r="r" b="b"/>
                                  <a:pathLst>
                                    <a:path w="57" h="136">
                                      <a:moveTo>
                                        <a:pt x="44" y="123"/>
                                      </a:moveTo>
                                      <a:lnTo>
                                        <a:pt x="44" y="123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7" y="130"/>
                                      </a:lnTo>
                                      <a:lnTo>
                                        <a:pt x="57" y="136"/>
                                      </a:lnTo>
                                      <a:lnTo>
                                        <a:pt x="0" y="136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7" y="130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7" y="0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12"/>
                                      </a:lnTo>
                                      <a:lnTo>
                                        <a:pt x="44" y="12"/>
                                      </a:lnTo>
                                      <a:lnTo>
                                        <a:pt x="44" y="123"/>
                                      </a:lnTo>
                                      <a:lnTo>
                                        <a:pt x="44" y="1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2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181"/>
                                  <a:ext cx="118" cy="143"/>
                                </a:xfrm>
                                <a:custGeom>
                                  <a:avLst/>
                                  <a:gdLst>
                                    <a:gd name="T0" fmla="*/ 87 w 118"/>
                                    <a:gd name="T1" fmla="*/ 130 h 143"/>
                                    <a:gd name="T2" fmla="*/ 29 w 118"/>
                                    <a:gd name="T3" fmla="*/ 143 h 143"/>
                                    <a:gd name="T4" fmla="*/ 34 w 118"/>
                                    <a:gd name="T5" fmla="*/ 130 h 143"/>
                                    <a:gd name="T6" fmla="*/ 34 w 118"/>
                                    <a:gd name="T7" fmla="*/ 126 h 143"/>
                                    <a:gd name="T8" fmla="*/ 37 w 118"/>
                                    <a:gd name="T9" fmla="*/ 126 h 143"/>
                                    <a:gd name="T10" fmla="*/ 29 w 118"/>
                                    <a:gd name="T11" fmla="*/ 27 h 143"/>
                                    <a:gd name="T12" fmla="*/ 25 w 118"/>
                                    <a:gd name="T13" fmla="*/ 27 h 143"/>
                                    <a:gd name="T14" fmla="*/ 22 w 118"/>
                                    <a:gd name="T15" fmla="*/ 31 h 143"/>
                                    <a:gd name="T16" fmla="*/ 19 w 118"/>
                                    <a:gd name="T17" fmla="*/ 31 h 143"/>
                                    <a:gd name="T18" fmla="*/ 19 w 118"/>
                                    <a:gd name="T19" fmla="*/ 31 h 143"/>
                                    <a:gd name="T20" fmla="*/ 19 w 118"/>
                                    <a:gd name="T21" fmla="*/ 31 h 143"/>
                                    <a:gd name="T22" fmla="*/ 16 w 118"/>
                                    <a:gd name="T23" fmla="*/ 34 h 143"/>
                                    <a:gd name="T24" fmla="*/ 16 w 118"/>
                                    <a:gd name="T25" fmla="*/ 34 h 143"/>
                                    <a:gd name="T26" fmla="*/ 16 w 118"/>
                                    <a:gd name="T27" fmla="*/ 37 h 143"/>
                                    <a:gd name="T28" fmla="*/ 12 w 118"/>
                                    <a:gd name="T29" fmla="*/ 40 h 143"/>
                                    <a:gd name="T30" fmla="*/ 12 w 118"/>
                                    <a:gd name="T31" fmla="*/ 43 h 143"/>
                                    <a:gd name="T32" fmla="*/ 0 w 118"/>
                                    <a:gd name="T33" fmla="*/ 49 h 143"/>
                                    <a:gd name="T34" fmla="*/ 118 w 118"/>
                                    <a:gd name="T35" fmla="*/ 0 h 143"/>
                                    <a:gd name="T36" fmla="*/ 105 w 118"/>
                                    <a:gd name="T37" fmla="*/ 49 h 143"/>
                                    <a:gd name="T38" fmla="*/ 105 w 118"/>
                                    <a:gd name="T39" fmla="*/ 40 h 143"/>
                                    <a:gd name="T40" fmla="*/ 105 w 118"/>
                                    <a:gd name="T41" fmla="*/ 37 h 143"/>
                                    <a:gd name="T42" fmla="*/ 102 w 118"/>
                                    <a:gd name="T43" fmla="*/ 34 h 143"/>
                                    <a:gd name="T44" fmla="*/ 102 w 118"/>
                                    <a:gd name="T45" fmla="*/ 34 h 143"/>
                                    <a:gd name="T46" fmla="*/ 100 w 118"/>
                                    <a:gd name="T47" fmla="*/ 31 h 143"/>
                                    <a:gd name="T48" fmla="*/ 100 w 118"/>
                                    <a:gd name="T49" fmla="*/ 31 h 143"/>
                                    <a:gd name="T50" fmla="*/ 100 w 118"/>
                                    <a:gd name="T51" fmla="*/ 31 h 143"/>
                                    <a:gd name="T52" fmla="*/ 96 w 118"/>
                                    <a:gd name="T53" fmla="*/ 31 h 143"/>
                                    <a:gd name="T54" fmla="*/ 93 w 118"/>
                                    <a:gd name="T55" fmla="*/ 27 h 143"/>
                                    <a:gd name="T56" fmla="*/ 90 w 118"/>
                                    <a:gd name="T57" fmla="*/ 27 h 143"/>
                                    <a:gd name="T58" fmla="*/ 83 w 118"/>
                                    <a:gd name="T59" fmla="*/ 126 h 143"/>
                                    <a:gd name="T60" fmla="*/ 83 w 118"/>
                                    <a:gd name="T61" fmla="*/ 126 h 143"/>
                                    <a:gd name="T62" fmla="*/ 83 w 118"/>
                                    <a:gd name="T63" fmla="*/ 130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</a:cxnLst>
                                  <a:rect l="0" t="0" r="r" b="b"/>
                                  <a:pathLst>
                                    <a:path w="118" h="143">
                                      <a:moveTo>
                                        <a:pt x="87" y="130"/>
                                      </a:moveTo>
                                      <a:lnTo>
                                        <a:pt x="87" y="130"/>
                                      </a:lnTo>
                                      <a:lnTo>
                                        <a:pt x="87" y="143"/>
                                      </a:lnTo>
                                      <a:lnTo>
                                        <a:pt x="29" y="143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7" y="126"/>
                                      </a:lnTo>
                                      <a:lnTo>
                                        <a:pt x="37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5" y="27"/>
                                      </a:lnTo>
                                      <a:lnTo>
                                        <a:pt x="25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3"/>
                                      </a:lnTo>
                                      <a:lnTo>
                                        <a:pt x="12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8" y="0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05" y="49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3" y="31"/>
                                      </a:lnTo>
                                      <a:lnTo>
                                        <a:pt x="93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83" y="27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7" y="13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2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50" y="184"/>
                                  <a:ext cx="111" cy="136"/>
                                </a:xfrm>
                                <a:custGeom>
                                  <a:avLst/>
                                  <a:gdLst>
                                    <a:gd name="T0" fmla="*/ 5 w 111"/>
                                    <a:gd name="T1" fmla="*/ 43 h 136"/>
                                    <a:gd name="T2" fmla="*/ 0 w 111"/>
                                    <a:gd name="T3" fmla="*/ 0 h 136"/>
                                    <a:gd name="T4" fmla="*/ 111 w 111"/>
                                    <a:gd name="T5" fmla="*/ 43 h 136"/>
                                    <a:gd name="T6" fmla="*/ 108 w 111"/>
                                    <a:gd name="T7" fmla="*/ 37 h 136"/>
                                    <a:gd name="T8" fmla="*/ 104 w 111"/>
                                    <a:gd name="T9" fmla="*/ 34 h 136"/>
                                    <a:gd name="T10" fmla="*/ 104 w 111"/>
                                    <a:gd name="T11" fmla="*/ 31 h 136"/>
                                    <a:gd name="T12" fmla="*/ 104 w 111"/>
                                    <a:gd name="T13" fmla="*/ 31 h 136"/>
                                    <a:gd name="T14" fmla="*/ 101 w 111"/>
                                    <a:gd name="T15" fmla="*/ 28 h 136"/>
                                    <a:gd name="T16" fmla="*/ 101 w 111"/>
                                    <a:gd name="T17" fmla="*/ 28 h 136"/>
                                    <a:gd name="T18" fmla="*/ 101 w 111"/>
                                    <a:gd name="T19" fmla="*/ 28 h 136"/>
                                    <a:gd name="T20" fmla="*/ 98 w 111"/>
                                    <a:gd name="T21" fmla="*/ 24 h 136"/>
                                    <a:gd name="T22" fmla="*/ 98 w 111"/>
                                    <a:gd name="T23" fmla="*/ 24 h 136"/>
                                    <a:gd name="T24" fmla="*/ 96 w 111"/>
                                    <a:gd name="T25" fmla="*/ 21 h 136"/>
                                    <a:gd name="T26" fmla="*/ 92 w 111"/>
                                    <a:gd name="T27" fmla="*/ 21 h 136"/>
                                    <a:gd name="T28" fmla="*/ 89 w 111"/>
                                    <a:gd name="T29" fmla="*/ 21 h 136"/>
                                    <a:gd name="T30" fmla="*/ 86 w 111"/>
                                    <a:gd name="T31" fmla="*/ 21 h 136"/>
                                    <a:gd name="T32" fmla="*/ 74 w 111"/>
                                    <a:gd name="T33" fmla="*/ 127 h 136"/>
                                    <a:gd name="T34" fmla="*/ 76 w 111"/>
                                    <a:gd name="T35" fmla="*/ 127 h 136"/>
                                    <a:gd name="T36" fmla="*/ 76 w 111"/>
                                    <a:gd name="T37" fmla="*/ 127 h 136"/>
                                    <a:gd name="T38" fmla="*/ 79 w 111"/>
                                    <a:gd name="T39" fmla="*/ 130 h 136"/>
                                    <a:gd name="T40" fmla="*/ 83 w 111"/>
                                    <a:gd name="T41" fmla="*/ 130 h 136"/>
                                    <a:gd name="T42" fmla="*/ 30 w 111"/>
                                    <a:gd name="T43" fmla="*/ 136 h 136"/>
                                    <a:gd name="T44" fmla="*/ 33 w 111"/>
                                    <a:gd name="T45" fmla="*/ 130 h 136"/>
                                    <a:gd name="T46" fmla="*/ 33 w 111"/>
                                    <a:gd name="T47" fmla="*/ 130 h 136"/>
                                    <a:gd name="T48" fmla="*/ 33 w 111"/>
                                    <a:gd name="T49" fmla="*/ 127 h 136"/>
                                    <a:gd name="T50" fmla="*/ 37 w 111"/>
                                    <a:gd name="T51" fmla="*/ 127 h 136"/>
                                    <a:gd name="T52" fmla="*/ 37 w 111"/>
                                    <a:gd name="T53" fmla="*/ 123 h 136"/>
                                    <a:gd name="T54" fmla="*/ 37 w 111"/>
                                    <a:gd name="T55" fmla="*/ 21 h 136"/>
                                    <a:gd name="T56" fmla="*/ 25 w 111"/>
                                    <a:gd name="T57" fmla="*/ 21 h 136"/>
                                    <a:gd name="T58" fmla="*/ 21 w 111"/>
                                    <a:gd name="T59" fmla="*/ 21 h 136"/>
                                    <a:gd name="T60" fmla="*/ 18 w 111"/>
                                    <a:gd name="T61" fmla="*/ 21 h 136"/>
                                    <a:gd name="T62" fmla="*/ 15 w 111"/>
                                    <a:gd name="T63" fmla="*/ 24 h 136"/>
                                    <a:gd name="T64" fmla="*/ 15 w 111"/>
                                    <a:gd name="T65" fmla="*/ 24 h 136"/>
                                    <a:gd name="T66" fmla="*/ 12 w 111"/>
                                    <a:gd name="T67" fmla="*/ 28 h 136"/>
                                    <a:gd name="T68" fmla="*/ 8 w 111"/>
                                    <a:gd name="T69" fmla="*/ 28 h 136"/>
                                    <a:gd name="T70" fmla="*/ 8 w 111"/>
                                    <a:gd name="T71" fmla="*/ 28 h 136"/>
                                    <a:gd name="T72" fmla="*/ 8 w 111"/>
                                    <a:gd name="T73" fmla="*/ 31 h 136"/>
                                    <a:gd name="T74" fmla="*/ 8 w 111"/>
                                    <a:gd name="T75" fmla="*/ 31 h 136"/>
                                    <a:gd name="T76" fmla="*/ 5 w 111"/>
                                    <a:gd name="T77" fmla="*/ 34 h 136"/>
                                    <a:gd name="T78" fmla="*/ 5 w 111"/>
                                    <a:gd name="T79" fmla="*/ 40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</a:cxnLst>
                                  <a:rect l="0" t="0" r="r" b="b"/>
                                  <a:pathLst>
                                    <a:path w="111" h="136">
                                      <a:moveTo>
                                        <a:pt x="5" y="40"/>
                                      </a:moveTo>
                                      <a:lnTo>
                                        <a:pt x="5" y="43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111" y="43"/>
                                      </a:lnTo>
                                      <a:lnTo>
                                        <a:pt x="108" y="43"/>
                                      </a:lnTo>
                                      <a:lnTo>
                                        <a:pt x="108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1" y="31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6" y="24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89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74" y="21"/>
                                      </a:lnTo>
                                      <a:lnTo>
                                        <a:pt x="74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3" y="136"/>
                                      </a:lnTo>
                                      <a:lnTo>
                                        <a:pt x="30" y="136"/>
                                      </a:lnTo>
                                      <a:lnTo>
                                        <a:pt x="30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21"/>
                                      </a:lnTo>
                                      <a:lnTo>
                                        <a:pt x="28" y="21"/>
                                      </a:lnTo>
                                      <a:lnTo>
                                        <a:pt x="25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40"/>
                                      </a:lnTo>
                                      <a:lnTo>
                                        <a:pt x="5" y="4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2" o:spid="_x0000_s1026" style="position:absolute;margin-left:-4.35pt;margin-top:-27.5pt;width:23.3pt;height:24.6pt;z-index:251656704" coordorigin="9,2" coordsize="466,4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">
                      <v:line id="Line 3" o:spid="_x0000_s1027" style="position:absolute;visibility:visible;mso-wrap-style:square" from="9,9" to="10,4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rchhsEAAADaAAAADwAAAGRycy9kb3ducmV2LnhtbESPQWvCQBSE7wX/w/IEb3VTD7ZEV5GW&#10;gogUq6XnZ/aZBLNvQ/aZxH/vCoLHYWa+YebL3lWqpSaUng28jRNQxJm3JecG/g7frx+ggiBbrDyT&#10;gSsFWC4GL3NMre/4l9q95CpCOKRooBCpU61DVpDDMPY1cfROvnEoUTa5tg12Ee4qPUmSqXZYclwo&#10;sKbPgrLz/uIMYMtHOXT48y915zf2PZx3X1tjRsN+NQMl1Msz/GivrYEJ3K/EG6AX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GtyGGwQAAANoAAAAPAAAAAAAAAAAAAAAA&#10;AKECAABkcnMvZG93bnJldi54bWxQSwUGAAAAAAQABAD5AAAAjwMAAAAA&#10;" strokecolor="white" strokeweight="36e-5mm"/>
                      <v:line id="Line 4" o:spid="_x0000_s1028" style="position:absolute;visibility:visible;mso-wrap-style:square" from="9,493" to="474,4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fuEHcEAAADaAAAADwAAAGRycy9kb3ducmV2LnhtbESPX2vCQBDE3wt+h2OFvtWLFVqJniKW&#10;ghSR+gef19yaBHN7IbdN4rfvCYU+DjPzG2a+7F2lWmpC6dnAeJSAIs68LTk3cDp+vkxBBUG2WHkm&#10;A3cKsFwMnuaYWt/xntqD5CpCOKRooBCpU61DVpDDMPI1cfSuvnEoUTa5tg12Ee4q/Zokb9phyXGh&#10;wJrWBWW3w48zgC1f5Njh7ix157/se7h9f2yNeR72qxkooV7+w3/tjTUwgceVeAP04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p+4QdwQAAANoAAAAPAAAAAAAAAAAAAAAA&#10;AKECAABkcnMvZG93bnJldi54bWxQSwUGAAAAAAQABAD5AAAAjwMAAAAA&#10;" strokecolor="white" strokeweight="36e-5mm"/>
                      <v:line id="Line 5" o:spid="_x0000_s1029" style="position:absolute;flip:y;visibility:visible;mso-wrap-style:square" from="474,9" to="475,4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nYop8QAAADaAAAADwAAAGRycy9kb3ducmV2LnhtbESPQWvCQBSE7wX/w/KE3uomrahEVxGh&#10;0IIVGlvw+Mw+s8Hs2zS70fTfdwWhx2FmvmEWq97W4kKtrxwrSEcJCOLC6YpLBV/716cZCB+QNdaO&#10;ScEveVgtBw8LzLS78idd8lCKCGGfoQITQpNJ6QtDFv3INcTRO7nWYoiyLaVu8RrhtpbPSTKRFiuO&#10;CwYb2hgqznlnFfw05z79mM5etvXR5O9buxsfvjulHof9eg4iUB/+w/f2m1YwhtuVeAPk8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6diinxAAAANoAAAAPAAAAAAAAAAAA&#10;AAAAAKECAABkcnMvZG93bnJldi54bWxQSwUGAAAAAAQABAD5AAAAkgMAAAAA&#10;" strokecolor="white" strokeweight="36e-5mm"/>
                      <v:line id="Line 6" o:spid="_x0000_s1030" style="position:absolute;flip:x;visibility:visible;mso-wrap-style:square" from="9,9" to="471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TqNPMQAAADaAAAADwAAAGRycy9kb3ducmV2LnhtbESPQWsCMRSE74L/ITzBW81aWyurUaRQ&#10;UFDBtYUen5vnZnHzst1E3f57Uyh4HGbmG2a2aG0lrtT40rGC4SABQZw7XXKh4PPw8TQB4QOyxsox&#10;KfglD4t5tzPDVLsb7+mahUJECPsUFZgQ6lRKnxuy6AeuJo7eyTUWQ5RNIXWDtwi3lXxOkrG0WHJc&#10;MFjTu6H8nF2sgp/63A63b5PRpjqabL2xu5fvr4tS/V67nIII1IZH+L+90gpe4e9KvAFyf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VOo08xAAAANoAAAAPAAAAAAAAAAAA&#10;AAAAAKECAABkcnMvZG93bnJldi54bWxQSwUGAAAAAAQABAD5AAAAkgMAAAAA&#10;" strokecolor="white" strokeweight="36e-5mm"/>
                      <v:line id="Line 7" o:spid="_x0000_s1031" style="position:absolute;visibility:visible;mso-wrap-style:square" from="9,9" to="10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YwnhcEAAADaAAAADwAAAGRycy9kb3ducmV2LnhtbESPQWvCQBSE7wX/w/IEb3VTD7ZEV5GW&#10;gogUq6XnZ/aZBLNvQ/aZxH/vCoLHYWa+YebL3lWqpSaUng28jRNQxJm3JecG/g7frx+ggiBbrDyT&#10;gSsFWC4GL3NMre/4l9q95CpCOKRooBCpU61DVpDDMPY1cfROvnEoUTa5tg12Ee4qPUmSqXZYclwo&#10;sKbPgrLz/uIMYMtHOXT48y915zf2PZx3X1tjRsN+NQMl1Msz/GivrYEp3K/EG6AX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5jCeFwQAAANoAAAAPAAAAAAAAAAAAAAAA&#10;AKECAABkcnMvZG93bnJldi54bWxQSwUGAAAAAAQABAD5AAAAjwMAAAAA&#10;" strokecolor="white" strokeweight="36e-5mm"/>
                      <v:shape id="Freeform 8" o:spid="_x0000_s1032" style="position:absolute;left:74;top:104;width:309;height:297;visibility:visible;mso-wrap-style:square;v-text-anchor:top" coordsize="309,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uL6b8A&#10;AADaAAAADwAAAGRycy9kb3ducmV2LnhtbESPzYrCMBSF9wO+Q7jC7MZUFzpU0yKCIu5sx/2luTbF&#10;5qY2Ues8vREGZnk4Px9nlQ+2FXfqfeNYwXSSgCCunG64VvBTbr++QfiArLF1TAqe5CHPRh8rTLV7&#10;8JHuRahFHGGfogITQpdK6StDFv3EdcTRO7veYoiyr6Xu8RHHbStnSTKXFhuOBIMdbQxVl+JmI7eY&#10;nuyRrovfutwdtNeDKZ1R6nM8rJcgAg3hP/zX3msFC3hfiTdAZi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GC4vpvwAAANoAAAAPAAAAAAAAAAAAAAAAAJgCAABkcnMvZG93bnJl&#10;di54bWxQSwUGAAAAAAQABAD1AAAAhAMAAAAA&#10;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    <v:path arrowok="t" o:connecttype="custom" o:connectlocs="4,254;4,238;7,222;10,210;12,194;19,182;22,169;29,157;34,145;41,133;50,120;59,108;69,98;91,74;104,64;113,55;125,49;137,43;150,34;162,29;177,25;190,19;206,16;219,12;234,7;249,7;268,4;309,4;299,0;262,0;249,4;234,4;219,7;206,12;190,16;174,22;162,25;150,31;133,38;125,45;113,55;101,62;91,70;79,80;62,98;54,111;47,120;37,133;32,145;25,157;19,173;12,186;10,198;7,213;4,225;0,241;0,256;0,290" o:connectangles="0,0,0,0,0,0,0,0,0,0,0,0,0,0,0,0,0,0,0,0,0,0,0,0,0,0,0,0,0,0,0,0,0,0,0,0,0,0,0,0,0,0,0,0,0,0,0,0,0,0,0,0,0,0,0,0,0,0"/>
                      </v:shape>
                      <v:shape id="Freeform 9" o:spid="_x0000_s1033" style="position:absolute;left:171;top:48;width:171;height:411;visibility:visible;mso-wrap-style:square;v-text-anchor:top" coordsize="171,4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R89cAA&#10;AADaAAAADwAAAGRycy9kb3ducmV2LnhtbERPTWvCQBC9C/6HZYTe6kbbaEldgxQqleLB2EtvQ3ZM&#10;otnZkF2T+O/dg+Dx8b5X6WBq0VHrKssKZtMIBHFudcWFgr/j9+sHCOeRNdaWScGNHKTr8WiFibY9&#10;H6jLfCFCCLsEFZTeN4mULi/JoJvahjhwJ9sa9AG2hdQt9iHc1HIeRQtpsOLQUGJDXyXll+xqFLxt&#10;fVzvMo72R6nfzXkZ/w7uX6mXybD5BOFp8E/xw/2jFYSt4Uq4AXJ9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lR89cAAAADaAAAADwAAAAAAAAAAAAAAAACYAgAAZHJzL2Rvd25y&#10;ZXYueG1sUEsFBgAAAAAEAAQA9QAAAIUDAAAAAA==&#10;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    <v:path arrowok="t" o:connecttype="custom" o:connectlocs="7,407;19,401;30,395;43,385;55,381;68,371;80,359;93,349;105,334;115,325;122,312;130,300;137,288;143,276;149,263;152,250;159,238;162,223;165,210;165,195;169,170;169,145;169,126;165,111;162,96;159,85;155,68;149,53;147,41;137,26;130,10;130,4;137,13;143,29;149,44;155,56;159,72;162,87;165,101;169,114;171,136;171,154;171,179;171,195;169,210;165,223;162,238;159,250;152,263;147,278;140,291;134,303;124,315;115,325;109,337;100,346;75,371;62,378;50,385;36,395;24,401;12,407;0,407" o:connectangles="0,0,0,0,0,0,0,0,0,0,0,0,0,0,0,0,0,0,0,0,0,0,0,0,0,0,0,0,0,0,0,0,0,0,0,0,0,0,0,0,0,0,0,0,0,0,0,0,0,0,0,0,0,0,0,0,0,0,0,0,0,0,0"/>
                      </v:shape>
                      <v:shape id="Freeform 10" o:spid="_x0000_s1034" style="position:absolute;left:254;top:67;width:126;height:101;visibility:visible;mso-wrap-style:square;v-text-anchor:top" coordsize="126,1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oS4cMA&#10;AADaAAAADwAAAGRycy9kb3ducmV2LnhtbESPQWvCQBSE7wX/w/KE3sxGKzZGVyktRQ+9NC2eH9mX&#10;TTD7NmRXE/313UKhx2FmvmG2+9G24kq9bxwrmCcpCOLS6YaNgu+v91kGwgdkja1jUnAjD/vd5GGL&#10;uXYDf9K1CEZECPscFdQhdLmUvqzJok9cRxy9yvUWQ5S9kbrHIcJtKxdpupIWG44LNXb0WlN5Li5W&#10;wSkbnhfVeH673LMlYnFk8/F0UOpxOr5sQAQaw3/4r33UCtbweyXeALn7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IoS4cMAAADaAAAADwAAAAAAAAAAAAAAAACYAgAAZHJzL2Rv&#10;d25yZXYueG1sUEsFBgAAAAAEAAQA9QAAAIgDAAAAAA==&#10;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    <v:path arrowok="t" o:connecttype="custom" o:connectlocs="79,13;69,10;60,7;47,3;26,3;17,7;7,13;4,19;4,41;7,49;10,53;14,59;19,68;29,77;39,82;44,86;51,92;60,95;69,99;86,101;104,99;111,99;116,92;119,89;126,80;123,62;119,56;116,49;111,41;98,28;86,19;79,19;69,13;64,10;54,7;32,3;19,10;17,10;10,15;7,22;7,44;10,53;17,59;22,66;29,75;39,80;47,86;54,89;64,92;69,95;88,99;107,95;111,92;116,86;123,75;119,62;116,56;113,49;107,41;104,37;94,28;86,22" o:connectangles="0,0,0,0,0,0,0,0,0,0,0,0,0,0,0,0,0,0,0,0,0,0,0,0,0,0,0,0,0,0,0,0,0,0,0,0,0,0,0,0,0,0,0,0,0,0,0,0,0,0,0,0,0,0,0,0,0,0,0,0,0,0"/>
                      </v:shape>
                      <v:shape id="Freeform 11" o:spid="_x0000_s1035" style="position:absolute;left:146;top:46;width:293;height:234;visibility:visible;mso-wrap-style:square;v-text-anchor:top" coordsize="293,2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giPsUA&#10;AADbAAAADwAAAGRycy9kb3ducmV2LnhtbESPQWvCQBCF7wX/wzJCL0U39iBtdBW1BL200CjqcciO&#10;STA7G7Krpv++cyj0NsN7894382XvGnWnLtSeDUzGCSjiwtuaSwOHfTZ6AxUissXGMxn4oQDLxeBp&#10;jqn1D/6mex5LJSEcUjRQxdimWoeiIodh7Fti0S6+cxhl7UptO3xIuGv0a5JMtcOapaHCljYVFdf8&#10;5gzkp+35ffu1vn2WU7fDj2P2sskyY56H/WoGKlIf/81/1zsr+EIvv8gAevE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+CI+xQAAANsAAAAPAAAAAAAAAAAAAAAAAJgCAABkcnMv&#10;ZG93bnJldi54bWxQSwUGAAAAAAQABAD1AAAAigMAAAAA&#10;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    <v:path arrowok="t" o:connecttype="custom" o:connectlocs="290,172;288,181;281,193;271,206;259,215;249,222;237,225;224,227;184,231;165,227;149,222;134,218;118,209;102,203;87,193;75,181;53,166;34,141;25,128;19,116;12,101;7,89;4,70;7,43;9,34;16,21;29,9;41,0;25,9;12,24;7,34;4,46;0,80;4,92;9,103;16,120;22,132;37,154;55,172;75,188;90,200;105,209;122,215;137,222;152,227;172,231;212,234;231,231;243,227;256,222;268,215;278,203;284,193;290,181;293,172" o:connectangles="0,0,0,0,0,0,0,0,0,0,0,0,0,0,0,0,0,0,0,0,0,0,0,0,0,0,0,0,0,0,0,0,0,0,0,0,0,0,0,0,0,0,0,0,0,0,0,0,0,0,0,0,0,0,0"/>
                      </v:shape>
                      <v:shape id="Freeform 12" o:spid="_x0000_s1036" style="position:absolute;left:90;top:67;width:349;height:244;visibility:visible;mso-wrap-style:square;v-text-anchor:top" coordsize="349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fKeMEA&#10;AADbAAAADwAAAGRycy9kb3ducmV2LnhtbERPS4vCMBC+C/6HMIK3Ne2Cq1RjEUHYgxcfoN7GZmyr&#10;zaTbZLXurzfCgrf5+J4zTVtTiRs1rrSsIB5EIIgzq0vOFey2y48xCOeRNVaWScGDHKSzbmeKibZ3&#10;XtNt43MRQtglqKDwvk6kdFlBBt3A1sSBO9vGoA+wyaVu8B7CTSU/o+hLGiw5NBRY06Kg7Lr5NQqG&#10;o7/d/pKt8PSzPByjejEmkiul+r12PgHhqfVv8b/7W4f5Mbx+CQfI2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hnynjBAAAA2wAAAA8AAAAAAAAAAAAAAAAAmAIAAGRycy9kb3du&#10;cmV2LnhtbFBLBQYAAAAABAAEAPUAAACGAwAAAAA=&#10;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    <v:path arrowok="t" o:connecttype="custom" o:connectlocs="9,28;18,19;31,15;46,10;60,7;75,3;114,3;134,3;149,7;164,10;181,15;196,22;211,28;224,37;240,47;252,56;265,66;283,82;293,95;305,107;312,120;322,133;327,145;334,160;337,172;340,188;344,201;346,219;344,240;346,238;346,204;346,188;340,176;337,160;330,148;324,133;318,120;309,107;299,95;290,82;268,66;255,53;240,44;228,34;211,25;196,19;181,13;168,10;152,7;136,0;117,0;81,0;65,3;53,7;38,10;25,15;13,19;3,25" o:connectangles="0,0,0,0,0,0,0,0,0,0,0,0,0,0,0,0,0,0,0,0,0,0,0,0,0,0,0,0,0,0,0,0,0,0,0,0,0,0,0,0,0,0,0,0,0,0,0,0,0,0,0,0,0,0,0,0,0,0"/>
                      </v:shape>
                      <v:shape id="Freeform 13" o:spid="_x0000_s1037" style="position:absolute;left:21;top:40;width:425;height:427;visibility:visible;mso-wrap-style:square;v-text-anchor:top" coordsize="425,4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STycEA&#10;AADbAAAADwAAAGRycy9kb3ducmV2LnhtbERPTWvCQBC9F/wPywi9NRtTEI2uIkJpoSejIN6G7CQb&#10;zM6G7DZJ++u7hYK3ebzP2e4n24qBet84VrBIUhDEpdMN1wou57eXFQgfkDW2jknBN3nY72ZPW8y1&#10;G/lEQxFqEUPY56jAhNDlUvrSkEWfuI44cpXrLYYI+1rqHscYbluZpelSWmw4Nhjs6GiovBdfVsFt&#10;eC8krw+p1fL6uqLrVH3+GKWe59NhAyLQFB7if/eHjvMz+PslHiB3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SEk8nBAAAA2wAAAA8AAAAAAAAAAAAAAAAAmAIAAGRycy9kb3du&#10;cmV2LnhtbFBLBQYAAAAABAAEAPUAAACGAwAAAAA=&#10;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    <v:path arrowok="t" o:connecttype="custom" o:connectlocs="290,18;252,8;180,6;144,15;107,30;75,55;43,86;25,119;10,156;3,203;10,267;22,305;43,339;72,370;103,393;141,412;178,422;250,422;287,409;321,393;359,364;387,330;406,292;418,255;418,190;413,150;396,113;374,80;337,46;309,24;272,8;233,0;166,3;129,18;94,37;57,68;31,102;13,134;3,175;0,243;10,280;25,320;50,352;85,389;119,406;157,422;205,427;255,424;293,409;327,391;366,361;393,327;413,289;421,250;421,181;413,141;396,107;371,74;337,42" o:connectangles="0,0,0,0,0,0,0,0,0,0,0,0,0,0,0,0,0,0,0,0,0,0,0,0,0,0,0,0,0,0,0,0,0,0,0,0,0,0,0,0,0,0,0,0,0,0,0,0,0,0,0,0,0,0,0,0,0,0,0"/>
                      </v:shape>
                      <v:shape id="Freeform 14" o:spid="_x0000_s1038" style="position:absolute;left:21;top:43;width:337;height:421;visibility:visible;mso-wrap-style:square;v-text-anchor:top" coordsize="337,4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sH9MIA&#10;AADbAAAADwAAAGRycy9kb3ducmV2LnhtbERPS2sCMRC+F/ofwhS8FM22QinrZqUUBE/VWkW9DZvZ&#10;B91MQhJ1/feNIPQ2H99zivlgenEmHzrLCl4mGQjiyuqOGwXbn8X4HUSIyBp7y6TgSgHm5eNDgbm2&#10;F/6m8yY2IoVwyFFBG6PLpQxVSwbDxDrixNXWG4wJ+kZqj5cUbnr5mmVv0mDHqaFFR58tVb+bk1Gg&#10;O79z9XblD8/Xr7Co98dh7Z1So6fhYwYi0hD/xXf3Uqf5U7j9kg6Q5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Gwf0wgAAANsAAAAPAAAAAAAAAAAAAAAAAJgCAABkcnMvZG93&#10;bnJldi54bWxQSwUGAAAAAAQABAD1AAAAhwMAAAAA&#10;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    <v:path arrowok="t" o:connecttype="custom" o:connectlocs="297,18;277,9;247,3;186,0;159,5;122,18;90,37;72,49;53,71;40,83;22,116;10,150;3,172;0,225;10,271;18,293;25,311;47,345;69,367;90,383;110,394;132,406;174,419;193,421;265,416;297,403;315,394;334,383;315,394;293,403;250,419;227,421;147,412;129,403;107,390;78,373;63,358;43,339;28,315;22,296;13,274;3,243;3,196;10,159;16,138;22,119;40,92;60,68;82,46;112,24;132,15;159,5;221,0;250,5;280,12;305,24;321,31" o:connectangles="0,0,0,0,0,0,0,0,0,0,0,0,0,0,0,0,0,0,0,0,0,0,0,0,0,0,0,0,0,0,0,0,0,0,0,0,0,0,0,0,0,0,0,0,0,0,0,0,0,0,0,0,0,0,0,0,0"/>
                      </v:shape>
                      <v:shape id="Freeform 15" o:spid="_x0000_s1039" style="position:absolute;left:17;top:40;width:425;height:386;visibility:visible;mso-wrap-style:square;v-text-anchor:top" coordsize="425,3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n8F8MA&#10;AADbAAAADwAAAGRycy9kb3ducmV2LnhtbERPS2vCQBC+F/wPyxR6azbV4CO6Simt9KDYaqHXITtm&#10;g9nZNLtq+u9dQfA2H99zZovO1uJEra8cK3hJUhDEhdMVlwp+dh/PYxA+IGusHZOCf/KwmPceZphr&#10;d+ZvOm1DKWII+xwVmBCaXEpfGLLoE9cQR27vWoshwraUusVzDLe17KfpUFqsODYYbOjNUHHYHq2C&#10;1XCzHmze//rZcpI1hnaDr3T0q9TTY/c6BRGoC3fxzf2p4/wMrr/EA+T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wn8F8MAAADbAAAADwAAAAAAAAAAAAAAAACYAgAAZHJzL2Rv&#10;d25yZXYueG1sUEsFBgAAAAAEAAQA9QAAAIgDAAAAAA==&#10;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    <v:path arrowok="t" o:connecttype="custom" o:connectlocs="370,357;395,323;407,302;413,286;422,258;425,203;422,168;413,144;407,128;395,104;378,80;363,61;331,37;316,24;288,12;266,6;200,0;173,3;151,8;116,24;94,37;73,52;51,74;39,93;22,116;14,144;4,181;4,231;4,199;10,162;17,138;26,119;42,93;61,68;91,40;116,27;136,15;163,6;187,3;234,3;269,6;291,15;319,27;331,40;353,59;372,76;397,107;407,128;413,150;422,178;422,237;419,262;410,289;397,318;382,342;363,361;341,386" o:connectangles="0,0,0,0,0,0,0,0,0,0,0,0,0,0,0,0,0,0,0,0,0,0,0,0,0,0,0,0,0,0,0,0,0,0,0,0,0,0,0,0,0,0,0,0,0,0,0,0,0,0,0,0,0,0,0,0,0"/>
                      </v:shape>
                      <v:shape id="Freeform 16" o:spid="_x0000_s1040" style="position:absolute;left:21;top:70;width:425;height:397;visibility:visible;mso-wrap-style:square;v-text-anchor:top" coordsize="425,3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99Rzb8A&#10;AADbAAAADwAAAGRycy9kb3ducmV2LnhtbERPTYvCMBC9C/sfwix4s+kKinRNi64s7FFrEY9DM7Zl&#10;m0lpolZ/vREEb/N4n7PMBtOKC/WusazgK4pBEJdWN1wpKPa/kwUI55E1tpZJwY0cZOnHaImJtlfe&#10;0SX3lQgh7BJUUHvfJVK6siaDLrIdceBOtjfoA+wrqXu8hnDTymkcz6XBhkNDjR391FT+52ej4L45&#10;4Zqk4/uhLbbF5phXpsyVGn8Oq28Qngb/Fr/cfzrMn8Hzl3CATB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j31HNvwAAANsAAAAPAAAAAAAAAAAAAAAAAJgCAABkcnMvZG93bnJl&#10;di54bWxQSwUGAAAAAAQABAD1AAAAhAMAAAAA&#10;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    <v:path arrowok="t" o:connecttype="custom" o:connectlocs="6,237;13,262;18,278;28,297;47,322;65,343;90,361;115,376;132,382;150,389;180,397;215,397;252,394;287,382;302,376;331,361;362,337;384,312;403,281;406,269;413,254;425,201;425,160;418,135;409,98;396,77;384,56;366,34;344,16;321,7;337,12;352,25;371,44;391,68;403,89;409,111;421,145;425,188;418,222;409,256;399,278;387,303;374,322;352,343;337,356;315,370;284,385;243,394;218,397;180,394;144,385;125,379;107,367;75,349;50,324;40,312;25,288;18,272;10,254;3,232;0,203" o:connectangles="0,0,0,0,0,0,0,0,0,0,0,0,0,0,0,0,0,0,0,0,0,0,0,0,0,0,0,0,0,0,0,0,0,0,0,0,0,0,0,0,0,0,0,0,0,0,0,0,0,0,0,0,0,0,0,0,0,0,0,0,0"/>
                      </v:shape>
                      <v:shape id="Freeform 17" o:spid="_x0000_s1041" style="position:absolute;left:68;top:99;width:366;height:274;visibility:visible;mso-wrap-style:square;v-text-anchor:top" coordsize="366,2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W8pjcMA&#10;AADbAAAADwAAAGRycy9kb3ducmV2LnhtbERPS2vCQBC+C/0Pywi9iG7MIZToKmIplLQXHxdvw+6Y&#10;RLOzIbtN0v76bkHobT6+56y3o21ET52vHStYLhIQxNqZmksF59Pb/AWED8gGG8ek4Js8bDdPkzXm&#10;xg18oP4YShFD2OeooAqhzaX0uiKLfuFa4shdXWcxRNiV0nQ4xHDbyDRJMmmx5thQYUv7ivT9+GUV&#10;FNkn6hlfivLyc9K3j/T1vOSbUs/TcbcCEWgM/+KH+93E+Rn8/RIPkJ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W8pjcMAAADbAAAADwAAAAAAAAAAAAAAAACYAgAAZHJzL2Rv&#10;d25yZXYueG1sUEsFBgAAAAAEAAQA9QAAAIgDAAAAAA==&#10;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    <v:path arrowok="t" o:connecttype="custom" o:connectlocs="356,233;344,246;331,252;319,259;302,264;290,268;268,271;233,271;218,268;200,264;180,259;161,252;146,243;127,233;110,221;94,208;78,196;60,178;47,165;38,150;28,135;18,119;13,103;10,88;6,75;3,48;6,36;10,24;16,9;18,0;10,12;6,24;3,39;0,63;3,79;6,94;13,109;18,125;25,140;38,156;47,169;63,187;82,206;100,218;115,230;133,243;153,252;171,259;190,264;208,268;227,274;243,274;274,274;290,271;305,268;319,264;334,255;344,249;356,237" o:connectangles="0,0,0,0,0,0,0,0,0,0,0,0,0,0,0,0,0,0,0,0,0,0,0,0,0,0,0,0,0,0,0,0,0,0,0,0,0,0,0,0,0,0,0,0,0,0,0,0,0,0,0,0,0,0,0,0,0,0,0"/>
                      </v:shape>
                      <v:shape id="Freeform 18" o:spid="_x0000_s1042" style="position:absolute;left:27;top:196;width:346;height:244;visibility:visible;mso-wrap-style:square;v-text-anchor:top" coordsize="346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NB974A&#10;AADbAAAADwAAAGRycy9kb3ducmV2LnhtbERP24rCMBB9X/Afwgj7tqZWvFCNogvCvonVDxibsS02&#10;k5JkNfv3G0HwbQ7nOqtNNJ24k/OtZQXjUQaCuLK65VrB+bT/WoDwAVljZ5kU/JGHzXrwscJC2wcf&#10;6V6GWqQQ9gUqaELoCyl91ZBBP7I9ceKu1hkMCbpaaoePFG46mWfZTBpsOTU02NN3Q9Wt/DUKLhMd&#10;5SH3fC1dFetdfjC7qVTqcxi3SxCBYniLX+4fnebP4flLOkCu/w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BFzQfe+AAAA2wAAAA8AAAAAAAAAAAAAAAAAmAIAAGRycy9kb3ducmV2&#10;LnhtbFBLBQYAAAAABAAEAPUAAACDAwAAAAA=&#10;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    <v:path arrowok="t" o:connecttype="custom" o:connectlocs="338,220;325,226;313,230;299,235;284,237;268,241;221,241;206,237;190,235;174,230;160,226;144,217;128,211;113,201;101,192;88,183;72,171;63,158;51,143;41,130;32,118;22,102;16,90;12,75;7,59;4,47;4,9;0,12;0,34;4,53;7,68;12,84;16,96;25,111;32,128;41,140;54,152;76,177;91,189;106,201;119,211;135,217;151,226;165,233;180,235;199,241;215,241;237,244;274,244;291,241;306,235;318,233;331,226;343,220" o:connectangles="0,0,0,0,0,0,0,0,0,0,0,0,0,0,0,0,0,0,0,0,0,0,0,0,0,0,0,0,0,0,0,0,0,0,0,0,0,0,0,0,0,0,0,0,0,0,0,0,0,0,0,0,0,0"/>
                      </v:shape>
                      <v:shape id="Freeform 19" o:spid="_x0000_s1043" style="position:absolute;left:64;top:2;width:382;height:469;visibility:visible;mso-wrap-style:square;v-text-anchor:top" coordsize="382,4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UzZQcQA&#10;AADbAAAADwAAAGRycy9kb3ducmV2LnhtbESPQWvCQBCF7wX/wzJCb83GFkRSVymRQAu9RO2ht2l2&#10;TEKzs2l2q8m/dw6CtzfMm2/eW29H16kzDaH1bGCRpKCIK29brg0cD8XTClSIyBY7z2RgogDbzexh&#10;jZn1Fy7pvI+1EgiHDA00MfaZ1qFqyGFIfE8su5MfHEYZh1rbAS8Cd51+TtOldtiyfGiwp7yh6nf/&#10;74SC+uXvs+h/dl/5tx/jR1ue/GTM43x8ewUVaYx38+363Up8CStdRIDeX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FM2UHEAAAA2wAAAA8AAAAAAAAAAAAAAAAAmAIAAGRycy9k&#10;b3ducmV2LnhtbFBLBQYAAAAABAAEAPUAAACJAwAAAAA=&#10;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    <v:path arrowok="t" o:connecttype="custom" o:connectlocs="7,19;17,34;26,56;32,72;44,90;57,112;72,133;89,154;57,164;72,191;89,213;107,241;131,271;165,303;190,322;212,334;200,343;187,346;175,352;157,356;165,368;190,383;212,399;241,414;266,427;294,438;325,450;356,460;378,465;363,457;344,447;325,438;309,427;294,417;276,405;256,392;244,380;256,374;266,371;278,365;288,361;294,358;281,346;259,334;234,322;212,305;187,290;162,271;128,241;143,222;178,216;190,210;157,185;126,154;82,112;51,75;29,50;14,22" o:connectangles="0,0,0,0,0,0,0,0,0,0,0,0,0,0,0,0,0,0,0,0,0,0,0,0,0,0,0,0,0,0,0,0,0,0,0,0,0,0,0,0,0,0,0,0,0,0,0,0,0,0,0,0,0,0,0,0,0,0"/>
                      </v:shape>
                      <v:shape id="Freeform 20" o:spid="_x0000_s1044" style="position:absolute;left:273;top:181;width:132;height:145;visibility:visible;mso-wrap-style:square;v-text-anchor:top" coordsize="132,1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z7F8IA&#10;AADbAAAADwAAAGRycy9kb3ducmV2LnhtbERPTWvCQBC9C/0PyxS86UZFqdFVSkEQ7cU06nXMjklo&#10;djbNrpr+e1cQvM3jfc582ZpKXKlxpWUFg34EgjizuuRcQfqz6n2AcB5ZY2WZFPyTg+XirTPHWNsb&#10;7+ia+FyEEHYxKii8r2MpXVaQQde3NXHgzrYx6ANscqkbvIVwU8lhFE2kwZJDQ4E1fRWU/SYXo2C4&#10;T8epzEeb779jctieBpvotJ0o1X1vP2cgPLX+JX661zrMn8Ljl3CAXN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LPsXwgAAANsAAAAPAAAAAAAAAAAAAAAAAJgCAABkcnMvZG93&#10;bnJldi54bWxQSwUGAAAAAAQABAD1AAAAhwMAAAAA&#10;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    <v:path arrowok="t" o:connecttype="custom" o:connectlocs="50,105;53,105;53,109;57,111;57,111;63,114;67,114;75,114;82,114;85,111;88,109;88,109;92,105;92,15;82,0;122,15;122,15;119,109;119,114;116,117;116,121;114,121;114,124;110,126;110,130;107,130;104,133;100,136;97,139;92,139;92,143;85,143;82,145;72,145;50,145;45,143;41,143;38,139;35,139;32,139;28,136;28,136;25,133;22,130;20,130;20,126;16,124;13,124;13,121;10,117;10,111;7,109;7,15;60,0;53,15;50,99" o:connectangles="0,0,0,0,0,0,0,0,0,0,0,0,0,0,0,0,0,0,0,0,0,0,0,0,0,0,0,0,0,0,0,0,0,0,0,0,0,0,0,0,0,0,0,0,0,0,0,0,0,0,0,0,0,0,0,0"/>
                      </v:shape>
                      <v:shape id="Freeform 21" o:spid="_x0000_s1045" style="position:absolute;left:276;top:184;width:126;height:140;visibility:visible;mso-wrap-style:square;v-text-anchor:top" coordsize="126,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YXV8EA&#10;AADbAAAADwAAAGRycy9kb3ducmV2LnhtbERPz2vCMBS+D/wfwhN2W9N5kK02igyEwqiwbjiPj+bZ&#10;FJuX0kTb/vfmMNjx4/ud7ybbiTsNvnWs4DVJQRDXTrfcKPj5Pry8gfABWWPnmBTM5GG3XTzlmGk3&#10;8hfdq9CIGMI+QwUmhD6T0teGLPrE9cSRu7jBYohwaKQecIzhtpOrNF1Liy3HBoM9fRiqr9XNKjh9&#10;nqvClKb41evpdD0W5VxW70o9L6f9BkSgKfyL/9yFVrCK6+OX+APk9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aGF1fBAAAA2wAAAA8AAAAAAAAAAAAAAAAAmAIAAGRycy9kb3du&#10;cmV2LnhtbFBLBQYAAAAABAAEAPUAAACGAwAAAAA=&#10;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    <v:path arrowok="t" o:connecttype="custom" o:connectlocs="113,106;111,111;111,114;107,114;107,118;104,121;104,123;101,123;101,127;97,127;94,130;91,133;89,133;82,136;79,136;76,136;54,140;47,136;42,136;38,133;35,133;32,130;25,130;22,127;22,123;19,123;19,121;17,118;13,118;13,114;10,108;10,106;10,9;7,9;7,6;50,0;47,6;44,9;44,102;44,102;47,106;50,111;54,111;57,114;60,114;72,114;79,114;79,114;82,111;85,111;89,106;91,106;91,102;91,12;91,9;91,6;82,6;126,6;116,6;116,9;113,12" o:connectangles="0,0,0,0,0,0,0,0,0,0,0,0,0,0,0,0,0,0,0,0,0,0,0,0,0,0,0,0,0,0,0,0,0,0,0,0,0,0,0,0,0,0,0,0,0,0,0,0,0,0,0,0,0,0,0,0,0,0,0,0,0"/>
                      </v:shape>
                      <v:shape id="Freeform 22" o:spid="_x0000_s1046" style="position:absolute;left:68;top:181;width:65;height:143;visibility:visible;mso-wrap-style:square;v-text-anchor:top" coordsize="65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4oevsIA&#10;AADbAAAADwAAAGRycy9kb3ducmV2LnhtbESPzWrDMBCE74W8g9hAb42cHIpxopiQYEiPdUtzXayN&#10;5R+tjKXY7ttXhUKPw8x8wxzyxfZiotE3jhVsNwkI4srphmsFnx/FSwrCB2SNvWNS8E0e8uPq6YCZ&#10;djO/01SGWkQI+wwVmBCGTEpfGbLoN24gjt7djRZDlGMt9YhzhNte7pLkVVpsOC4YHOhsqOrKh1Vw&#10;eSvaUrbn062fu0tbpNJ8pZNSz+vltAcRaAn/4b/2VSvYbeH3S/wB8v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ih6+wgAAANsAAAAPAAAAAAAAAAAAAAAAAJgCAABkcnMvZG93&#10;bnJldi54bWxQSwUGAAAAAAQABAD1AAAAhwMAAAAA&#10;" path="m56,124r,2l56,126r,4l65,130r,13l,143,,130r10,l10,126r,l10,126r3,l13,15r-3,l10,15r,l10,15,,15,,,65,r,15l56,15r,l56,15r,109xe" stroked="f">
                        <v:path arrowok="t" o:connecttype="custom" o:connectlocs="56,124;56,126;56,126;56,130;65,130;65,143;0,143;0,130;10,130;10,126;10,126;10,126;13,126;13,15;10,15;10,15;10,15;10,15;0,15;0,0;65,0;65,15;56,15;56,15;56,15;56,124" o:connectangles="0,0,0,0,0,0,0,0,0,0,0,0,0,0,0,0,0,0,0,0,0,0,0,0,0,0"/>
                      </v:shape>
                      <v:shape id="Freeform 23" o:spid="_x0000_s1047" style="position:absolute;left:74;top:184;width:57;height:136;visibility:visible;mso-wrap-style:square;v-text-anchor:top" coordsize="57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+ZtcMA&#10;AADbAAAADwAAAGRycy9kb3ducmV2LnhtbESP0YrCMBRE34X9h3AXfNPUqotWo8iiiy8Kdv2AS3Nt&#10;i81Nt4m1+/dGEHwcZuYMs1x3phItNa60rGA0jEAQZ1aXnCs4/+4GMxDOI2usLJOCf3KwXn30lpho&#10;e+cTtanPRYCwS1BB4X2dSOmyggy6oa2Jg3exjUEfZJNL3eA9wE0l4yj6kgZLDgsF1vRdUHZNbyZQ&#10;5tfxX7bXm+NtG51+podJKtuJUv3PbrMA4anz7/CrvdcK4hieX8IPkK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P+ZtcMAAADbAAAADwAAAAAAAAAAAAAAAACYAgAAZHJzL2Rv&#10;d25yZXYueG1sUEsFBgAAAAAEAAQA9QAAAIgDAAAAAA==&#10;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    <v:path arrowok="t" o:connecttype="custom" o:connectlocs="44,123;44,123;47,123;47,127;47,127;47,127;47,127;47,127;47,127;47,130;50,130;50,130;57,130;57,136;0,136;0,130;4,130;4,130;7,130;7,127;7,127;10,127;10,127;10,127;10,123;10,123;10,123;10,123;10,12;10,12;10,9;10,9;10,9;7,9;7,6;7,6;7,6;0,6;0,0;57,0;57,6;47,6;47,6;47,6;47,9;47,9;47,9;47,9;47,12;44,12;44,123;44,123" o:connectangles="0,0,0,0,0,0,0,0,0,0,0,0,0,0,0,0,0,0,0,0,0,0,0,0,0,0,0,0,0,0,0,0,0,0,0,0,0,0,0,0,0,0,0,0,0,0,0,0,0,0,0,0"/>
                      </v:shape>
                      <v:shape id="Freeform 24" o:spid="_x0000_s1048" style="position:absolute;left:146;top:181;width:118;height:143;visibility:visible;mso-wrap-style:square;v-text-anchor:top" coordsize="118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cQGsUA&#10;AADbAAAADwAAAGRycy9kb3ducmV2LnhtbESPQUvDQBSE74L/YXlCb3ZjakVit0VKBcFD01bq9ZF9&#10;ZkOyb8Pu2sT++m5B8DjMzDfMYjXaTpzIh8axgodpBoK4crrhWsHn4e3+GUSIyBo7x6TglwKslrc3&#10;Cyy0G3hHp32sRYJwKFCBibEvpAyVIYth6nri5H07bzEm6WupPQ4JbjuZZ9mTtNhwWjDY09pQ1e5/&#10;rAK7fTyafPvV1pvj/OPgz2U7lKVSk7vx9QVEpDH+h//a71pBPoPrl/QD5PI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7VxAaxQAAANsAAAAPAAAAAAAAAAAAAAAAAJgCAABkcnMv&#10;ZG93bnJldi54bWxQSwUGAAAAAAQABAD1AAAAigMAAAAA&#10;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    <v:path arrowok="t" o:connecttype="custom" o:connectlocs="87,130;29,143;34,130;34,126;37,126;29,27;25,27;22,31;19,31;19,31;19,31;16,34;16,34;16,37;12,40;12,43;0,49;118,0;105,49;105,40;105,37;102,34;102,34;100,31;100,31;100,31;96,31;93,27;90,27;83,126;83,126;83,130" o:connectangles="0,0,0,0,0,0,0,0,0,0,0,0,0,0,0,0,0,0,0,0,0,0,0,0,0,0,0,0,0,0,0,0"/>
                      </v:shape>
                      <v:shape id="Freeform 25" o:spid="_x0000_s1049" style="position:absolute;left:150;top:184;width:111;height:136;visibility:visible;mso-wrap-style:square;v-text-anchor:top" coordsize="111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hu3MUA&#10;AADbAAAADwAAAGRycy9kb3ducmV2LnhtbESP3WoCMRSE74W+QziF3kjNKq3odrNSC4UKRXDtAxyS&#10;sz/t5mTZRN369EYQvBxm5hsmWw22FUfqfeNYwXSSgCDWzjRcKfjZfz4vQPiAbLB1TAr+ycMqfxhl&#10;mBp34h0di1CJCGGfooI6hC6V0uuaLPqJ64ijV7reYoiyr6Tp8RThtpWzJJlLiw3HhRo7+qhJ/xUH&#10;q0CPl+XvuSqd32y+9fa8Nq/FYanU0+Pw/gYi0BDu4Vv7yyiYvcD1S/wBM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qG7cxQAAANsAAAAPAAAAAAAAAAAAAAAAAJgCAABkcnMv&#10;ZG93bnJldi54bWxQSwUGAAAAAAQABAD1AAAAigMAAAAA&#10;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    <v:path arrowok="t" o:connecttype="custom" o:connectlocs="5,43;0,0;111,43;108,37;104,34;104,31;104,31;101,28;101,28;101,28;98,24;98,24;96,21;92,21;89,21;86,21;74,127;76,127;76,127;79,130;83,130;30,136;33,130;33,130;33,127;37,127;37,123;37,21;25,21;21,21;18,21;15,24;15,24;12,28;8,28;8,28;8,31;8,31;5,34;5,40" o:connectangles="0,0,0,0,0,0,0,0,0,0,0,0,0,0,0,0,0,0,0,0,0,0,0,0,0,0,0,0,0,0,0,0,0,0,0,0,0,0,0,0"/>
                      </v:shape>
                    </v:group>
                  </w:pict>
                </mc:Fallback>
              </mc:AlternateContent>
            </w:r>
            <w:r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251658752" behindDoc="0" locked="0" layoutInCell="1" allowOverlap="1" wp14:anchorId="5EBC7B00" wp14:editId="7FC78E28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0" t="0" r="0" b="0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251657728" behindDoc="0" locked="0" layoutInCell="1" allowOverlap="1" wp14:anchorId="25A58899" wp14:editId="5A7616FE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0" t="0" r="0" b="0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61DAC" w:rsidRPr="005B217D">
              <w:rPr>
                <w:b/>
                <w:szCs w:val="22"/>
                <w:lang w:val="en-CA"/>
              </w:rPr>
              <w:t xml:space="preserve">Joint </w:t>
            </w:r>
            <w:r w:rsidR="006C5D39" w:rsidRPr="005B217D">
              <w:rPr>
                <w:b/>
                <w:szCs w:val="22"/>
                <w:lang w:val="en-CA"/>
              </w:rPr>
              <w:t>Collaborative</w:t>
            </w:r>
            <w:r w:rsidR="00E61DAC" w:rsidRPr="005B217D">
              <w:rPr>
                <w:b/>
                <w:szCs w:val="22"/>
                <w:lang w:val="en-CA"/>
              </w:rPr>
              <w:t xml:space="preserve"> Team </w:t>
            </w:r>
            <w:r w:rsidR="006C5D39" w:rsidRPr="005B217D">
              <w:rPr>
                <w:b/>
                <w:szCs w:val="22"/>
                <w:lang w:val="en-CA"/>
              </w:rPr>
              <w:t xml:space="preserve">on </w:t>
            </w:r>
            <w:r w:rsidR="00E21F20">
              <w:rPr>
                <w:b/>
                <w:szCs w:val="22"/>
                <w:lang w:val="en-CA"/>
              </w:rPr>
              <w:t>3D Video Coding Extension Development</w:t>
            </w:r>
          </w:p>
          <w:p w:rsidR="00E61DAC" w:rsidRPr="005B217D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5B217D">
              <w:rPr>
                <w:b/>
                <w:szCs w:val="22"/>
                <w:lang w:val="en-CA"/>
              </w:rPr>
              <w:t xml:space="preserve">of </w:t>
            </w:r>
            <w:r w:rsidR="007F1F8B" w:rsidRPr="005B217D">
              <w:rPr>
                <w:b/>
                <w:szCs w:val="22"/>
                <w:lang w:val="en-CA"/>
              </w:rPr>
              <w:t>ITU-T SG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16 WP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3 and ISO/IEC JTC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1/SC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29/WG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11</w:t>
            </w:r>
          </w:p>
          <w:p w:rsidR="00E61DAC" w:rsidRPr="005B217D" w:rsidRDefault="00B74ABA" w:rsidP="00B74ABA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2nd</w:t>
            </w:r>
            <w:r w:rsidRPr="005B217D">
              <w:rPr>
                <w:szCs w:val="22"/>
                <w:lang w:val="en-CA"/>
              </w:rPr>
              <w:t xml:space="preserve"> </w:t>
            </w:r>
            <w:r w:rsidR="00E61DAC" w:rsidRPr="005B217D">
              <w:rPr>
                <w:szCs w:val="22"/>
                <w:lang w:val="en-CA"/>
              </w:rPr>
              <w:t xml:space="preserve">Meeting: </w:t>
            </w:r>
            <w:r>
              <w:rPr>
                <w:szCs w:val="22"/>
                <w:lang w:val="en-CA"/>
              </w:rPr>
              <w:t>Shanghai</w:t>
            </w:r>
            <w:r w:rsidR="005E1AC6" w:rsidRPr="005E1AC6">
              <w:rPr>
                <w:szCs w:val="22"/>
                <w:lang w:val="en-CA"/>
              </w:rPr>
              <w:t xml:space="preserve">, </w:t>
            </w:r>
            <w:r>
              <w:rPr>
                <w:szCs w:val="22"/>
                <w:lang w:val="en-CA"/>
              </w:rPr>
              <w:t>CN</w:t>
            </w:r>
            <w:r w:rsidR="005E1AC6" w:rsidRPr="005E1AC6">
              <w:rPr>
                <w:szCs w:val="22"/>
                <w:lang w:val="en-CA"/>
              </w:rPr>
              <w:t xml:space="preserve">, </w:t>
            </w:r>
            <w:r w:rsidR="00E21F20">
              <w:rPr>
                <w:szCs w:val="22"/>
                <w:lang w:val="en-CA"/>
              </w:rPr>
              <w:t>1</w:t>
            </w:r>
            <w:r>
              <w:rPr>
                <w:szCs w:val="22"/>
                <w:lang w:val="en-CA"/>
              </w:rPr>
              <w:t>3</w:t>
            </w:r>
            <w:r w:rsidR="005E1AC6" w:rsidRPr="005E1AC6">
              <w:rPr>
                <w:szCs w:val="22"/>
                <w:lang w:val="en-CA"/>
              </w:rPr>
              <w:t>–</w:t>
            </w:r>
            <w:r>
              <w:rPr>
                <w:szCs w:val="22"/>
                <w:lang w:val="en-CA"/>
              </w:rPr>
              <w:t>19</w:t>
            </w:r>
            <w:r w:rsidR="005E1AC6" w:rsidRPr="005E1AC6">
              <w:rPr>
                <w:szCs w:val="22"/>
                <w:lang w:val="en-CA"/>
              </w:rPr>
              <w:t xml:space="preserve"> </w:t>
            </w:r>
            <w:r>
              <w:rPr>
                <w:szCs w:val="22"/>
                <w:lang w:val="en-CA"/>
              </w:rPr>
              <w:t>Oct.</w:t>
            </w:r>
            <w:r w:rsidR="005E1AC6" w:rsidRPr="005E1AC6">
              <w:rPr>
                <w:szCs w:val="22"/>
                <w:lang w:val="en-CA"/>
              </w:rPr>
              <w:t xml:space="preserve"> 2012</w:t>
            </w:r>
          </w:p>
        </w:tc>
        <w:tc>
          <w:tcPr>
            <w:tcW w:w="2718" w:type="dxa"/>
          </w:tcPr>
          <w:p w:rsidR="008A4B4C" w:rsidRPr="005B217D" w:rsidRDefault="00E61DAC" w:rsidP="0005702C">
            <w:pPr>
              <w:tabs>
                <w:tab w:val="left" w:pos="7200"/>
              </w:tabs>
              <w:rPr>
                <w:u w:val="single"/>
                <w:lang w:val="en-CA"/>
              </w:rPr>
            </w:pPr>
            <w:r w:rsidRPr="005B217D">
              <w:rPr>
                <w:lang w:val="en-CA"/>
              </w:rPr>
              <w:t>Document</w:t>
            </w:r>
            <w:r w:rsidR="006C5D39" w:rsidRPr="005B217D">
              <w:rPr>
                <w:lang w:val="en-CA"/>
              </w:rPr>
              <w:t>: JC</w:t>
            </w:r>
            <w:r w:rsidRPr="005B217D">
              <w:rPr>
                <w:lang w:val="en-CA"/>
              </w:rPr>
              <w:t>T</w:t>
            </w:r>
            <w:r w:rsidR="00B74ABA">
              <w:rPr>
                <w:lang w:val="en-CA"/>
              </w:rPr>
              <w:t>3V</w:t>
            </w:r>
            <w:r w:rsidRPr="005B217D">
              <w:rPr>
                <w:lang w:val="en-CA"/>
              </w:rPr>
              <w:t>-</w:t>
            </w:r>
            <w:r w:rsidR="00B74ABA">
              <w:rPr>
                <w:lang w:val="en-CA"/>
              </w:rPr>
              <w:t>B</w:t>
            </w:r>
            <w:r w:rsidR="0005702C" w:rsidRPr="00E26FBC">
              <w:rPr>
                <w:u w:val="single"/>
                <w:lang w:val="en-CA"/>
              </w:rPr>
              <w:t>0046</w:t>
            </w:r>
            <w:r w:rsidR="00EC25C8">
              <w:rPr>
                <w:u w:val="single"/>
                <w:lang w:val="en-CA"/>
              </w:rPr>
              <w:t>_proposed text</w:t>
            </w:r>
          </w:p>
        </w:tc>
      </w:tr>
    </w:tbl>
    <w:p w:rsidR="00E61DAC" w:rsidRPr="005B217D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458"/>
        <w:gridCol w:w="4050"/>
        <w:gridCol w:w="900"/>
        <w:gridCol w:w="3168"/>
      </w:tblGrid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5B217D" w:rsidRDefault="00A22404" w:rsidP="00567CEC">
            <w:pPr>
              <w:spacing w:before="60" w:after="60"/>
              <w:rPr>
                <w:b/>
                <w:szCs w:val="22"/>
                <w:lang w:val="en-CA"/>
              </w:rPr>
            </w:pPr>
            <w:r>
              <w:rPr>
                <w:b/>
                <w:szCs w:val="22"/>
                <w:lang w:val="en-CA"/>
              </w:rPr>
              <w:t xml:space="preserve">Proposed text for JCT3V-B0046 based on </w:t>
            </w:r>
            <w:r w:rsidR="00567CEC" w:rsidRPr="006D7A2B">
              <w:rPr>
                <w:rFonts w:eastAsia="Times New Roman"/>
                <w:b/>
                <w:szCs w:val="22"/>
              </w:rPr>
              <w:t xml:space="preserve">MV-HEVC </w:t>
            </w:r>
            <w:r w:rsidR="00567CEC">
              <w:rPr>
                <w:rFonts w:eastAsia="Times New Roman"/>
                <w:b/>
                <w:szCs w:val="22"/>
              </w:rPr>
              <w:t>Working</w:t>
            </w:r>
            <w:r w:rsidR="00567CEC" w:rsidRPr="006D7A2B">
              <w:rPr>
                <w:rFonts w:eastAsia="Times New Roman"/>
                <w:b/>
                <w:szCs w:val="22"/>
              </w:rPr>
              <w:t xml:space="preserve"> </w:t>
            </w:r>
            <w:r w:rsidR="00567CEC">
              <w:rPr>
                <w:rFonts w:eastAsia="Times New Roman"/>
                <w:b/>
                <w:szCs w:val="22"/>
              </w:rPr>
              <w:t>D</w:t>
            </w:r>
            <w:r w:rsidR="00567CEC" w:rsidRPr="006D7A2B">
              <w:rPr>
                <w:rFonts w:eastAsia="Times New Roman"/>
                <w:b/>
                <w:szCs w:val="22"/>
              </w:rPr>
              <w:t>raft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5B217D" w:rsidRDefault="00E61DAC" w:rsidP="00C7400F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t>Input Document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5B217D" w:rsidRDefault="00E61DAC" w:rsidP="00C7400F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t>Proposal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Author(s) or</w:t>
            </w:r>
            <w:r w:rsidRPr="005B217D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:rsidR="00DF1DE4" w:rsidRDefault="00D009C5" w:rsidP="00DF1DE4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Li Zhang</w:t>
            </w:r>
            <w:r w:rsidR="00DF1DE4">
              <w:rPr>
                <w:szCs w:val="22"/>
                <w:lang w:val="en-CA"/>
              </w:rPr>
              <w:br/>
              <w:t>Ying Chen</w:t>
            </w:r>
            <w:r w:rsidR="00DF1DE4">
              <w:rPr>
                <w:szCs w:val="22"/>
                <w:lang w:val="en-CA"/>
              </w:rPr>
              <w:br/>
              <w:t>Jewon Kang</w:t>
            </w:r>
          </w:p>
          <w:p w:rsidR="00596068" w:rsidRDefault="00596068" w:rsidP="00DF1DE4">
            <w:pPr>
              <w:spacing w:before="60" w:after="60"/>
              <w:rPr>
                <w:szCs w:val="22"/>
                <w:lang w:val="en-CA"/>
              </w:rPr>
            </w:pPr>
          </w:p>
          <w:p w:rsidR="00E61DAC" w:rsidRPr="00DF1DE4" w:rsidRDefault="00DF1DE4" w:rsidP="00DF1DE4">
            <w:pPr>
              <w:spacing w:before="60" w:after="60"/>
              <w:rPr>
                <w:szCs w:val="22"/>
              </w:rPr>
            </w:pPr>
            <w:r w:rsidRPr="002F5939">
              <w:rPr>
                <w:szCs w:val="22"/>
              </w:rPr>
              <w:t>5775 Morehouse Dr</w:t>
            </w:r>
            <w:r w:rsidRPr="00906146">
              <w:rPr>
                <w:szCs w:val="22"/>
              </w:rPr>
              <w:br/>
            </w:r>
            <w:r>
              <w:rPr>
                <w:szCs w:val="22"/>
              </w:rPr>
              <w:t>San Diego, CA 92121</w:t>
            </w:r>
            <w:r w:rsidRPr="00906146">
              <w:rPr>
                <w:szCs w:val="22"/>
              </w:rPr>
              <w:br/>
            </w:r>
            <w:r>
              <w:rPr>
                <w:szCs w:val="22"/>
              </w:rPr>
              <w:t>USA</w:t>
            </w:r>
          </w:p>
        </w:tc>
        <w:tc>
          <w:tcPr>
            <w:tcW w:w="900" w:type="dxa"/>
          </w:tcPr>
          <w:p w:rsidR="00E61DAC" w:rsidRPr="005B217D" w:rsidRDefault="00E61DAC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br/>
              <w:t>Tel:</w:t>
            </w:r>
            <w:r w:rsidRPr="005B217D">
              <w:rPr>
                <w:szCs w:val="22"/>
                <w:lang w:val="en-CA"/>
              </w:rPr>
              <w:br/>
              <w:t>Email:</w:t>
            </w:r>
          </w:p>
        </w:tc>
        <w:tc>
          <w:tcPr>
            <w:tcW w:w="3168" w:type="dxa"/>
          </w:tcPr>
          <w:p w:rsidR="00DF1DE4" w:rsidRDefault="00677BBE" w:rsidP="00DF1DE4">
            <w:pPr>
              <w:spacing w:before="20"/>
              <w:rPr>
                <w:rStyle w:val="value"/>
              </w:rPr>
            </w:pPr>
            <w:r w:rsidRPr="00677BBE">
              <w:rPr>
                <w:szCs w:val="22"/>
              </w:rPr>
              <w:t>1-858-651-6660</w:t>
            </w:r>
            <w:r w:rsidR="00DF1DE4" w:rsidRPr="00906146">
              <w:rPr>
                <w:szCs w:val="22"/>
              </w:rPr>
              <w:br/>
            </w:r>
            <w:hyperlink r:id="rId10" w:history="1">
              <w:r w:rsidRPr="000E541E">
                <w:rPr>
                  <w:rStyle w:val="Hyperlink"/>
                  <w:szCs w:val="22"/>
                </w:rPr>
                <w:t>lizhang@qti.qualcomm.com</w:t>
              </w:r>
            </w:hyperlink>
          </w:p>
          <w:p w:rsidR="00DF1DE4" w:rsidRDefault="00DF1DE4" w:rsidP="00DF1DE4">
            <w:pPr>
              <w:spacing w:before="20"/>
              <w:rPr>
                <w:szCs w:val="22"/>
              </w:rPr>
            </w:pPr>
            <w:r>
              <w:rPr>
                <w:rStyle w:val="value"/>
              </w:rPr>
              <w:t>1-858-845-6589</w:t>
            </w:r>
            <w:r>
              <w:rPr>
                <w:szCs w:val="22"/>
              </w:rPr>
              <w:br/>
            </w:r>
            <w:hyperlink r:id="rId11" w:history="1">
              <w:r w:rsidRPr="000E541E">
                <w:rPr>
                  <w:rStyle w:val="Hyperlink"/>
                  <w:szCs w:val="22"/>
                </w:rPr>
                <w:t>cheny@qti.qualcomm.com</w:t>
              </w:r>
            </w:hyperlink>
          </w:p>
          <w:p w:rsidR="00677BBE" w:rsidRDefault="00677BBE" w:rsidP="00677BBE">
            <w:r w:rsidRPr="00677BBE">
              <w:rPr>
                <w:szCs w:val="22"/>
              </w:rPr>
              <w:t>1-858-651-8457</w:t>
            </w:r>
            <w:r>
              <w:rPr>
                <w:szCs w:val="22"/>
              </w:rPr>
              <w:br/>
            </w:r>
            <w:hyperlink r:id="rId12" w:history="1">
              <w:r w:rsidRPr="000E541E">
                <w:rPr>
                  <w:rStyle w:val="Hyperlink"/>
                </w:rPr>
                <w:t>jewonk@qti.qualcomm.com</w:t>
              </w:r>
            </w:hyperlink>
          </w:p>
          <w:p w:rsidR="00DF1DE4" w:rsidRPr="005B217D" w:rsidRDefault="00DF1DE4" w:rsidP="00DF1DE4">
            <w:pPr>
              <w:spacing w:before="60" w:after="60"/>
              <w:rPr>
                <w:szCs w:val="22"/>
                <w:lang w:val="en-CA"/>
              </w:rPr>
            </w:pP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:rsidR="00E61DAC" w:rsidRPr="005B217D" w:rsidRDefault="00643D45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Qualcomm</w:t>
            </w:r>
            <w:r w:rsidR="002165D7">
              <w:rPr>
                <w:szCs w:val="22"/>
                <w:lang w:val="en-CA"/>
              </w:rPr>
              <w:t xml:space="preserve"> </w:t>
            </w:r>
            <w:r w:rsidR="002165D7" w:rsidRPr="00352FB1">
              <w:rPr>
                <w:szCs w:val="22"/>
                <w:lang w:val="en-CA"/>
              </w:rPr>
              <w:t>Incorporated</w:t>
            </w:r>
          </w:p>
        </w:tc>
      </w:tr>
    </w:tbl>
    <w:p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:rsidR="00275BCF" w:rsidRPr="005B217D" w:rsidRDefault="00275BCF" w:rsidP="009234A5">
      <w:pPr>
        <w:pStyle w:val="Heading1"/>
        <w:numPr>
          <w:ilvl w:val="0"/>
          <w:numId w:val="0"/>
        </w:numPr>
        <w:ind w:left="432" w:hanging="432"/>
        <w:rPr>
          <w:lang w:val="en-CA"/>
        </w:rPr>
      </w:pPr>
      <w:r w:rsidRPr="005B217D">
        <w:rPr>
          <w:lang w:val="en-CA"/>
        </w:rPr>
        <w:t>Abstract</w:t>
      </w:r>
    </w:p>
    <w:p w:rsidR="002212DF" w:rsidRDefault="007C385D" w:rsidP="009234A5">
      <w:pPr>
        <w:jc w:val="both"/>
        <w:rPr>
          <w:lang w:val="en-CA"/>
        </w:rPr>
      </w:pPr>
      <w:r>
        <w:t xml:space="preserve">This document provides text for </w:t>
      </w:r>
      <w:r w:rsidR="008E72DD">
        <w:t xml:space="preserve">the reference picture list construction aspect of </w:t>
      </w:r>
      <w:r>
        <w:t xml:space="preserve">JCT3V-B0046 based on MV-HEVC working draft. </w:t>
      </w:r>
      <w:r w:rsidR="008E72DD">
        <w:t>C</w:t>
      </w:r>
      <w:r>
        <w:t>hanges are highlighted.</w:t>
      </w:r>
    </w:p>
    <w:p w:rsidR="00F5166A" w:rsidRPr="00F5166A" w:rsidRDefault="00F5166A" w:rsidP="00F5166A">
      <w:pPr>
        <w:pStyle w:val="Heading2"/>
        <w:rPr>
          <w:lang w:val="en-CA"/>
        </w:rPr>
      </w:pPr>
      <w:r w:rsidRPr="00F5166A">
        <w:rPr>
          <w:lang w:val="en-CA"/>
        </w:rPr>
        <w:t>General slice header syntax</w:t>
      </w:r>
    </w:p>
    <w:tbl>
      <w:tblPr>
        <w:tblW w:w="8237" w:type="dxa"/>
        <w:jc w:val="center"/>
        <w:tblInd w:w="-3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10"/>
        <w:gridCol w:w="1127"/>
      </w:tblGrid>
      <w:tr w:rsidR="006F136C" w:rsidRPr="0056241E" w:rsidTr="00F415E1">
        <w:trPr>
          <w:cantSplit/>
          <w:jc w:val="center"/>
        </w:trPr>
        <w:tc>
          <w:tcPr>
            <w:tcW w:w="7110" w:type="dxa"/>
          </w:tcPr>
          <w:p w:rsidR="006F136C" w:rsidRPr="0056241E" w:rsidRDefault="006F136C" w:rsidP="00F415E1">
            <w:pPr>
              <w:pStyle w:val="tablesyntax"/>
              <w:rPr>
                <w:rFonts w:ascii="Times New Roman" w:hAnsi="Times New Roman"/>
                <w:noProof/>
              </w:rPr>
            </w:pPr>
            <w:r w:rsidRPr="0056241E">
              <w:rPr>
                <w:rFonts w:ascii="Times New Roman" w:hAnsi="Times New Roman"/>
                <w:noProof/>
              </w:rPr>
              <w:t>slice_header( ) {</w:t>
            </w:r>
          </w:p>
        </w:tc>
        <w:tc>
          <w:tcPr>
            <w:tcW w:w="1127" w:type="dxa"/>
          </w:tcPr>
          <w:p w:rsidR="006F136C" w:rsidRPr="0056241E" w:rsidRDefault="006F136C" w:rsidP="00F415E1">
            <w:pPr>
              <w:pStyle w:val="tableheading"/>
              <w:rPr>
                <w:noProof/>
              </w:rPr>
            </w:pPr>
            <w:r w:rsidRPr="0056241E">
              <w:rPr>
                <w:noProof/>
              </w:rPr>
              <w:t>Descriptor</w:t>
            </w:r>
          </w:p>
        </w:tc>
      </w:tr>
      <w:tr w:rsidR="006F136C" w:rsidRPr="0056241E" w:rsidTr="00F415E1">
        <w:trPr>
          <w:cantSplit/>
          <w:jc w:val="center"/>
        </w:trPr>
        <w:tc>
          <w:tcPr>
            <w:tcW w:w="7110" w:type="dxa"/>
          </w:tcPr>
          <w:p w:rsidR="006F136C" w:rsidRPr="0056241E" w:rsidRDefault="006F136C" w:rsidP="00F415E1">
            <w:pPr>
              <w:pStyle w:val="tablesyntax"/>
              <w:rPr>
                <w:rFonts w:ascii="Times New Roman" w:hAnsi="Times New Roman"/>
                <w:noProof/>
              </w:rPr>
            </w:pPr>
            <w:r w:rsidRPr="0056241E">
              <w:rPr>
                <w:rFonts w:ascii="Times New Roman" w:hAnsi="Times New Roman"/>
                <w:noProof/>
                <w:lang w:eastAsia="ko-KR"/>
              </w:rPr>
              <w:tab/>
            </w:r>
            <w:r w:rsidRPr="0056241E">
              <w:rPr>
                <w:rFonts w:ascii="Times New Roman" w:hAnsi="Times New Roman"/>
                <w:b/>
                <w:noProof/>
                <w:lang w:eastAsia="ko-KR"/>
              </w:rPr>
              <w:t>first_slice_in_pic_flag</w:t>
            </w:r>
          </w:p>
        </w:tc>
        <w:tc>
          <w:tcPr>
            <w:tcW w:w="1127" w:type="dxa"/>
          </w:tcPr>
          <w:p w:rsidR="006F136C" w:rsidRPr="0056241E" w:rsidRDefault="006F136C" w:rsidP="00F415E1">
            <w:pPr>
              <w:pStyle w:val="tableheading"/>
              <w:rPr>
                <w:b w:val="0"/>
                <w:noProof/>
              </w:rPr>
            </w:pPr>
            <w:r w:rsidRPr="0056241E">
              <w:rPr>
                <w:b w:val="0"/>
                <w:noProof/>
                <w:lang w:eastAsia="ko-KR"/>
              </w:rPr>
              <w:t>u(1)</w:t>
            </w:r>
          </w:p>
        </w:tc>
      </w:tr>
      <w:tr w:rsidR="006F136C" w:rsidRPr="0056241E" w:rsidTr="00F415E1">
        <w:trPr>
          <w:cantSplit/>
          <w:jc w:val="center"/>
        </w:trPr>
        <w:tc>
          <w:tcPr>
            <w:tcW w:w="7110" w:type="dxa"/>
          </w:tcPr>
          <w:p w:rsidR="006F136C" w:rsidRPr="0056241E" w:rsidRDefault="006F136C" w:rsidP="00F415E1">
            <w:pPr>
              <w:pStyle w:val="tablesyntax"/>
              <w:rPr>
                <w:rFonts w:ascii="Times New Roman" w:hAnsi="Times New Roman"/>
                <w:noProof/>
                <w:lang w:eastAsia="ko-KR"/>
              </w:rPr>
            </w:pPr>
            <w:r>
              <w:rPr>
                <w:rFonts w:ascii="Times New Roman" w:hAnsi="Times New Roman"/>
                <w:noProof/>
                <w:lang w:eastAsia="ko-KR"/>
              </w:rPr>
              <w:tab/>
              <w:t>…</w:t>
            </w:r>
          </w:p>
        </w:tc>
        <w:tc>
          <w:tcPr>
            <w:tcW w:w="1127" w:type="dxa"/>
          </w:tcPr>
          <w:p w:rsidR="006F136C" w:rsidRPr="0056241E" w:rsidRDefault="006F136C" w:rsidP="00F415E1">
            <w:pPr>
              <w:pStyle w:val="tableheading"/>
              <w:rPr>
                <w:b w:val="0"/>
                <w:noProof/>
                <w:lang w:eastAsia="ko-KR"/>
              </w:rPr>
            </w:pPr>
          </w:p>
        </w:tc>
      </w:tr>
      <w:tr w:rsidR="00F5166A" w:rsidRPr="0056241E" w:rsidTr="00302D61">
        <w:trPr>
          <w:cantSplit/>
          <w:jc w:val="center"/>
        </w:trPr>
        <w:tc>
          <w:tcPr>
            <w:tcW w:w="7110" w:type="dxa"/>
          </w:tcPr>
          <w:p w:rsidR="00F5166A" w:rsidRPr="0056241E" w:rsidRDefault="00F5166A" w:rsidP="00302D61">
            <w:pPr>
              <w:pStyle w:val="tablesyntax"/>
              <w:rPr>
                <w:rFonts w:ascii="Times New Roman" w:hAnsi="Times New Roman"/>
                <w:noProof/>
              </w:rPr>
            </w:pPr>
            <w:r w:rsidRPr="0056241E">
              <w:rPr>
                <w:rFonts w:ascii="Times New Roman" w:hAnsi="Times New Roman"/>
                <w:noProof/>
                <w:lang w:eastAsia="ko-KR"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  <w:t>if( slice_type  =</w:t>
            </w:r>
            <w:r>
              <w:rPr>
                <w:rFonts w:ascii="Times New Roman" w:hAnsi="Times New Roman"/>
                <w:noProof/>
              </w:rPr>
              <w:t> </w:t>
            </w:r>
            <w:r w:rsidRPr="0056241E">
              <w:rPr>
                <w:rFonts w:ascii="Times New Roman" w:hAnsi="Times New Roman"/>
                <w:noProof/>
              </w:rPr>
              <w:t>=  P  |</w:t>
            </w:r>
            <w:r>
              <w:rPr>
                <w:rFonts w:ascii="Times New Roman" w:hAnsi="Times New Roman"/>
                <w:noProof/>
              </w:rPr>
              <w:t> </w:t>
            </w:r>
            <w:r w:rsidRPr="0056241E">
              <w:rPr>
                <w:rFonts w:ascii="Times New Roman" w:hAnsi="Times New Roman"/>
                <w:noProof/>
              </w:rPr>
              <w:t>|  slice_type  =</w:t>
            </w:r>
            <w:r>
              <w:rPr>
                <w:rFonts w:ascii="Times New Roman" w:hAnsi="Times New Roman"/>
                <w:noProof/>
              </w:rPr>
              <w:t> </w:t>
            </w:r>
            <w:r w:rsidRPr="0056241E">
              <w:rPr>
                <w:rFonts w:ascii="Times New Roman" w:hAnsi="Times New Roman"/>
                <w:noProof/>
              </w:rPr>
              <w:t>=  B ) {</w:t>
            </w:r>
          </w:p>
        </w:tc>
        <w:tc>
          <w:tcPr>
            <w:tcW w:w="1127" w:type="dxa"/>
          </w:tcPr>
          <w:p w:rsidR="00F5166A" w:rsidRPr="0056241E" w:rsidRDefault="00F5166A" w:rsidP="00302D61">
            <w:pPr>
              <w:pStyle w:val="tablecell"/>
              <w:rPr>
                <w:noProof/>
              </w:rPr>
            </w:pPr>
          </w:p>
        </w:tc>
      </w:tr>
      <w:tr w:rsidR="00F5166A" w:rsidRPr="0056241E" w:rsidTr="00302D61">
        <w:trPr>
          <w:cantSplit/>
          <w:jc w:val="center"/>
        </w:trPr>
        <w:tc>
          <w:tcPr>
            <w:tcW w:w="7110" w:type="dxa"/>
          </w:tcPr>
          <w:p w:rsidR="00F5166A" w:rsidRPr="0056241E" w:rsidRDefault="00F5166A" w:rsidP="00302D61">
            <w:pPr>
              <w:pStyle w:val="tablesyntax"/>
              <w:rPr>
                <w:rFonts w:ascii="Times New Roman" w:hAnsi="Times New Roman"/>
                <w:noProof/>
                <w:lang w:eastAsia="ko-KR"/>
              </w:rPr>
            </w:pPr>
            <w:r w:rsidRPr="0056241E">
              <w:rPr>
                <w:rFonts w:ascii="Times New Roman" w:hAnsi="Times New Roman"/>
                <w:noProof/>
                <w:lang w:eastAsia="ko-KR"/>
              </w:rPr>
              <w:tab/>
            </w:r>
            <w:r w:rsidRPr="0056241E">
              <w:rPr>
                <w:rFonts w:ascii="Times New Roman" w:hAnsi="Times New Roman"/>
                <w:noProof/>
                <w:lang w:eastAsia="ko-KR"/>
              </w:rPr>
              <w:tab/>
            </w:r>
            <w:r w:rsidRPr="0056241E">
              <w:rPr>
                <w:rFonts w:ascii="Times New Roman" w:hAnsi="Times New Roman"/>
                <w:noProof/>
                <w:lang w:eastAsia="ko-KR"/>
              </w:rPr>
              <w:tab/>
              <w:t>if( sps_temporal_mvp_enable_flag )</w:t>
            </w:r>
          </w:p>
        </w:tc>
        <w:tc>
          <w:tcPr>
            <w:tcW w:w="1127" w:type="dxa"/>
          </w:tcPr>
          <w:p w:rsidR="00F5166A" w:rsidRPr="0056241E" w:rsidRDefault="00F5166A" w:rsidP="00302D61">
            <w:pPr>
              <w:pStyle w:val="tablecell"/>
              <w:rPr>
                <w:noProof/>
              </w:rPr>
            </w:pPr>
          </w:p>
        </w:tc>
      </w:tr>
      <w:tr w:rsidR="00F5166A" w:rsidRPr="0056241E" w:rsidTr="00302D61">
        <w:trPr>
          <w:cantSplit/>
          <w:jc w:val="center"/>
        </w:trPr>
        <w:tc>
          <w:tcPr>
            <w:tcW w:w="7110" w:type="dxa"/>
          </w:tcPr>
          <w:p w:rsidR="00F5166A" w:rsidRPr="0056241E" w:rsidRDefault="00F5166A" w:rsidP="00302D61">
            <w:pPr>
              <w:pStyle w:val="tablesyntax"/>
              <w:rPr>
                <w:rFonts w:ascii="Times New Roman" w:hAnsi="Times New Roman"/>
                <w:noProof/>
                <w:lang w:eastAsia="ko-KR"/>
              </w:rPr>
            </w:pPr>
            <w:r w:rsidRPr="0056241E">
              <w:rPr>
                <w:rFonts w:ascii="Times New Roman" w:hAnsi="Times New Roman"/>
                <w:b/>
                <w:noProof/>
                <w:lang w:eastAsia="ko-KR"/>
              </w:rPr>
              <w:tab/>
            </w:r>
            <w:r w:rsidRPr="0056241E">
              <w:rPr>
                <w:rFonts w:ascii="Times New Roman" w:hAnsi="Times New Roman"/>
                <w:b/>
                <w:noProof/>
                <w:lang w:eastAsia="ko-KR"/>
              </w:rPr>
              <w:tab/>
            </w:r>
            <w:r w:rsidRPr="0056241E">
              <w:rPr>
                <w:rFonts w:ascii="Times New Roman" w:hAnsi="Times New Roman"/>
                <w:b/>
                <w:noProof/>
                <w:lang w:eastAsia="ko-KR"/>
              </w:rPr>
              <w:tab/>
            </w:r>
            <w:r w:rsidRPr="0056241E">
              <w:rPr>
                <w:rFonts w:ascii="Times New Roman" w:hAnsi="Times New Roman"/>
                <w:b/>
                <w:noProof/>
                <w:lang w:eastAsia="ko-KR"/>
              </w:rPr>
              <w:tab/>
              <w:t>slice_temporal_mvp_enable_flag</w:t>
            </w:r>
          </w:p>
        </w:tc>
        <w:tc>
          <w:tcPr>
            <w:tcW w:w="1127" w:type="dxa"/>
          </w:tcPr>
          <w:p w:rsidR="00F5166A" w:rsidRPr="0056241E" w:rsidRDefault="00F5166A" w:rsidP="00302D61">
            <w:pPr>
              <w:pStyle w:val="tablecell"/>
              <w:rPr>
                <w:noProof/>
              </w:rPr>
            </w:pPr>
            <w:r w:rsidRPr="0056241E">
              <w:rPr>
                <w:noProof/>
                <w:lang w:eastAsia="ko-KR"/>
              </w:rPr>
              <w:t>u(1)</w:t>
            </w:r>
          </w:p>
        </w:tc>
      </w:tr>
      <w:tr w:rsidR="00F5166A" w:rsidRPr="0056241E" w:rsidTr="00302D61">
        <w:trPr>
          <w:cantSplit/>
          <w:jc w:val="center"/>
        </w:trPr>
        <w:tc>
          <w:tcPr>
            <w:tcW w:w="7110" w:type="dxa"/>
          </w:tcPr>
          <w:p w:rsidR="00F5166A" w:rsidRPr="0056241E" w:rsidRDefault="00F5166A" w:rsidP="00302D61">
            <w:pPr>
              <w:pStyle w:val="tablesyntax"/>
              <w:rPr>
                <w:rFonts w:ascii="Times New Roman" w:hAnsi="Times New Roman"/>
                <w:b/>
                <w:noProof/>
              </w:rPr>
            </w:pPr>
            <w:r w:rsidRPr="0056241E">
              <w:rPr>
                <w:rFonts w:ascii="Times New Roman" w:hAnsi="Times New Roman"/>
                <w:noProof/>
                <w:lang w:eastAsia="ko-KR"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b/>
                <w:noProof/>
              </w:rPr>
              <w:t>num_ref_idx_active_override_flag</w:t>
            </w:r>
          </w:p>
        </w:tc>
        <w:tc>
          <w:tcPr>
            <w:tcW w:w="1127" w:type="dxa"/>
          </w:tcPr>
          <w:p w:rsidR="00F5166A" w:rsidRPr="0056241E" w:rsidRDefault="00F5166A" w:rsidP="00302D61">
            <w:pPr>
              <w:pStyle w:val="tablecell"/>
              <w:rPr>
                <w:noProof/>
              </w:rPr>
            </w:pPr>
            <w:r w:rsidRPr="0056241E">
              <w:rPr>
                <w:noProof/>
              </w:rPr>
              <w:t>u(1)</w:t>
            </w:r>
          </w:p>
        </w:tc>
      </w:tr>
      <w:tr w:rsidR="00F5166A" w:rsidRPr="0056241E" w:rsidTr="00302D61">
        <w:trPr>
          <w:cantSplit/>
          <w:jc w:val="center"/>
        </w:trPr>
        <w:tc>
          <w:tcPr>
            <w:tcW w:w="7110" w:type="dxa"/>
          </w:tcPr>
          <w:p w:rsidR="00F5166A" w:rsidRPr="0056241E" w:rsidRDefault="00F5166A" w:rsidP="00302D61">
            <w:pPr>
              <w:pStyle w:val="tablesyntax"/>
              <w:rPr>
                <w:rFonts w:ascii="Times New Roman" w:hAnsi="Times New Roman"/>
                <w:noProof/>
              </w:rPr>
            </w:pPr>
            <w:r w:rsidRPr="0056241E">
              <w:rPr>
                <w:rFonts w:ascii="Times New Roman" w:hAnsi="Times New Roman"/>
                <w:noProof/>
                <w:lang w:eastAsia="ko-KR"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  <w:t>if( num_ref_idx_active_override_flag ) {</w:t>
            </w:r>
          </w:p>
        </w:tc>
        <w:tc>
          <w:tcPr>
            <w:tcW w:w="1127" w:type="dxa"/>
          </w:tcPr>
          <w:p w:rsidR="00F5166A" w:rsidRPr="0056241E" w:rsidRDefault="00F5166A" w:rsidP="00302D61">
            <w:pPr>
              <w:pStyle w:val="tablecell"/>
              <w:rPr>
                <w:noProof/>
              </w:rPr>
            </w:pPr>
          </w:p>
        </w:tc>
      </w:tr>
      <w:tr w:rsidR="00F5166A" w:rsidRPr="0056241E" w:rsidTr="00302D61">
        <w:trPr>
          <w:cantSplit/>
          <w:jc w:val="center"/>
        </w:trPr>
        <w:tc>
          <w:tcPr>
            <w:tcW w:w="7110" w:type="dxa"/>
          </w:tcPr>
          <w:p w:rsidR="00F5166A" w:rsidRPr="0056241E" w:rsidRDefault="00F5166A" w:rsidP="00302D61">
            <w:pPr>
              <w:pStyle w:val="tablesyntax"/>
              <w:rPr>
                <w:rFonts w:ascii="Times New Roman" w:hAnsi="Times New Roman"/>
                <w:b/>
                <w:noProof/>
              </w:rPr>
            </w:pPr>
            <w:r w:rsidRPr="0056241E">
              <w:rPr>
                <w:rFonts w:ascii="Times New Roman" w:hAnsi="Times New Roman"/>
                <w:noProof/>
                <w:lang w:eastAsia="ko-KR"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b/>
                <w:noProof/>
              </w:rPr>
              <w:t>num_ref_idx_l0_active_minus1</w:t>
            </w:r>
          </w:p>
        </w:tc>
        <w:tc>
          <w:tcPr>
            <w:tcW w:w="1127" w:type="dxa"/>
          </w:tcPr>
          <w:p w:rsidR="00F5166A" w:rsidRPr="0056241E" w:rsidRDefault="00F5166A" w:rsidP="00302D61">
            <w:pPr>
              <w:pStyle w:val="tablecell"/>
              <w:rPr>
                <w:noProof/>
              </w:rPr>
            </w:pPr>
            <w:r w:rsidRPr="0056241E">
              <w:rPr>
                <w:noProof/>
              </w:rPr>
              <w:t>ue(v)</w:t>
            </w:r>
          </w:p>
        </w:tc>
      </w:tr>
      <w:tr w:rsidR="00F5166A" w:rsidRPr="0056241E" w:rsidTr="00302D61">
        <w:trPr>
          <w:cantSplit/>
          <w:jc w:val="center"/>
        </w:trPr>
        <w:tc>
          <w:tcPr>
            <w:tcW w:w="7110" w:type="dxa"/>
          </w:tcPr>
          <w:p w:rsidR="00F5166A" w:rsidRPr="0056241E" w:rsidRDefault="00F5166A" w:rsidP="00302D61">
            <w:pPr>
              <w:pStyle w:val="tablesyntax"/>
              <w:rPr>
                <w:rFonts w:ascii="Times New Roman" w:hAnsi="Times New Roman"/>
                <w:noProof/>
              </w:rPr>
            </w:pPr>
            <w:r w:rsidRPr="0056241E">
              <w:rPr>
                <w:rFonts w:ascii="Times New Roman" w:hAnsi="Times New Roman"/>
                <w:noProof/>
                <w:lang w:eastAsia="ko-KR"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  <w:t xml:space="preserve">if( </w:t>
            </w:r>
            <w:r w:rsidRPr="0056241E">
              <w:rPr>
                <w:rFonts w:ascii="Times New Roman" w:hAnsi="Times New Roman"/>
                <w:noProof/>
                <w:lang w:eastAsia="ja-JP"/>
              </w:rPr>
              <w:t xml:space="preserve">slice_type </w:t>
            </w:r>
            <w:r w:rsidRPr="0056241E">
              <w:rPr>
                <w:rFonts w:ascii="Times New Roman" w:hAnsi="Times New Roman"/>
                <w:noProof/>
              </w:rPr>
              <w:t xml:space="preserve"> =</w:t>
            </w:r>
            <w:r>
              <w:rPr>
                <w:rFonts w:ascii="Times New Roman" w:hAnsi="Times New Roman"/>
                <w:noProof/>
              </w:rPr>
              <w:t> </w:t>
            </w:r>
            <w:r w:rsidRPr="0056241E">
              <w:rPr>
                <w:rFonts w:ascii="Times New Roman" w:hAnsi="Times New Roman"/>
                <w:noProof/>
              </w:rPr>
              <w:t>=  B )</w:t>
            </w:r>
          </w:p>
        </w:tc>
        <w:tc>
          <w:tcPr>
            <w:tcW w:w="1127" w:type="dxa"/>
          </w:tcPr>
          <w:p w:rsidR="00F5166A" w:rsidRPr="0056241E" w:rsidRDefault="00F5166A" w:rsidP="00302D61">
            <w:pPr>
              <w:pStyle w:val="tablecell"/>
              <w:rPr>
                <w:noProof/>
              </w:rPr>
            </w:pPr>
          </w:p>
        </w:tc>
      </w:tr>
      <w:tr w:rsidR="00F5166A" w:rsidRPr="0056241E" w:rsidTr="00302D61">
        <w:trPr>
          <w:cantSplit/>
          <w:jc w:val="center"/>
        </w:trPr>
        <w:tc>
          <w:tcPr>
            <w:tcW w:w="7110" w:type="dxa"/>
          </w:tcPr>
          <w:p w:rsidR="00F5166A" w:rsidRPr="0056241E" w:rsidRDefault="00F5166A" w:rsidP="00302D61">
            <w:pPr>
              <w:pStyle w:val="tablesyntax"/>
              <w:rPr>
                <w:rFonts w:ascii="Times New Roman" w:hAnsi="Times New Roman"/>
                <w:b/>
                <w:noProof/>
              </w:rPr>
            </w:pPr>
            <w:r w:rsidRPr="0056241E">
              <w:rPr>
                <w:rFonts w:ascii="Times New Roman" w:hAnsi="Times New Roman"/>
                <w:noProof/>
                <w:lang w:eastAsia="ko-KR"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b/>
                <w:noProof/>
              </w:rPr>
              <w:t>num_ref_idx_l1_active_minus1</w:t>
            </w:r>
          </w:p>
        </w:tc>
        <w:tc>
          <w:tcPr>
            <w:tcW w:w="1127" w:type="dxa"/>
          </w:tcPr>
          <w:p w:rsidR="00F5166A" w:rsidRPr="0056241E" w:rsidRDefault="00F5166A" w:rsidP="00302D61">
            <w:pPr>
              <w:pStyle w:val="tablecell"/>
              <w:rPr>
                <w:noProof/>
              </w:rPr>
            </w:pPr>
            <w:r w:rsidRPr="0056241E">
              <w:rPr>
                <w:noProof/>
              </w:rPr>
              <w:t>ue(v)</w:t>
            </w:r>
          </w:p>
        </w:tc>
      </w:tr>
      <w:tr w:rsidR="00F5166A" w:rsidRPr="0056241E" w:rsidTr="00302D61">
        <w:trPr>
          <w:cantSplit/>
          <w:jc w:val="center"/>
        </w:trPr>
        <w:tc>
          <w:tcPr>
            <w:tcW w:w="7110" w:type="dxa"/>
          </w:tcPr>
          <w:p w:rsidR="00F5166A" w:rsidRPr="0056241E" w:rsidRDefault="00F5166A" w:rsidP="00302D61">
            <w:pPr>
              <w:pStyle w:val="tablesyntax"/>
              <w:rPr>
                <w:rFonts w:ascii="Times New Roman" w:hAnsi="Times New Roman"/>
                <w:noProof/>
              </w:rPr>
            </w:pPr>
            <w:r w:rsidRPr="0056241E">
              <w:rPr>
                <w:rFonts w:ascii="Times New Roman" w:hAnsi="Times New Roman"/>
                <w:noProof/>
                <w:lang w:eastAsia="ko-KR"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  <w:t>}</w:t>
            </w:r>
          </w:p>
        </w:tc>
        <w:tc>
          <w:tcPr>
            <w:tcW w:w="1127" w:type="dxa"/>
          </w:tcPr>
          <w:p w:rsidR="00F5166A" w:rsidRPr="0056241E" w:rsidRDefault="00F5166A" w:rsidP="00302D61">
            <w:pPr>
              <w:pStyle w:val="tablecell"/>
              <w:rPr>
                <w:noProof/>
              </w:rPr>
            </w:pPr>
          </w:p>
        </w:tc>
      </w:tr>
      <w:tr w:rsidR="008E72DD" w:rsidRPr="00F415E1" w:rsidTr="00302D61">
        <w:trPr>
          <w:cantSplit/>
          <w:jc w:val="center"/>
        </w:trPr>
        <w:tc>
          <w:tcPr>
            <w:tcW w:w="7110" w:type="dxa"/>
          </w:tcPr>
          <w:p w:rsidR="008E72DD" w:rsidRPr="00F415E1" w:rsidRDefault="00C716CC" w:rsidP="008E72DD">
            <w:pPr>
              <w:pStyle w:val="tablesyntax"/>
              <w:rPr>
                <w:rFonts w:ascii="Times New Roman" w:hAnsi="Times New Roman"/>
                <w:noProof/>
                <w:highlight w:val="yellow"/>
                <w:lang w:eastAsia="ko-KR"/>
              </w:rPr>
            </w:pPr>
            <w:r>
              <w:rPr>
                <w:rFonts w:ascii="Times New Roman" w:hAnsi="Times New Roman"/>
                <w:noProof/>
                <w:highlight w:val="yellow"/>
                <w:lang w:eastAsia="ko-KR"/>
              </w:rPr>
              <w:tab/>
            </w:r>
            <w:r>
              <w:rPr>
                <w:rFonts w:ascii="Times New Roman" w:hAnsi="Times New Roman"/>
                <w:noProof/>
                <w:highlight w:val="yellow"/>
                <w:lang w:eastAsia="ko-KR"/>
              </w:rPr>
              <w:tab/>
            </w:r>
            <w:r>
              <w:rPr>
                <w:rFonts w:ascii="Times New Roman" w:hAnsi="Times New Roman"/>
                <w:noProof/>
                <w:highlight w:val="yellow"/>
                <w:lang w:eastAsia="ko-KR"/>
              </w:rPr>
              <w:tab/>
              <w:t>if (</w:t>
            </w:r>
            <w:r w:rsidR="008E72DD" w:rsidRPr="00F415E1">
              <w:rPr>
                <w:rFonts w:ascii="Times New Roman" w:hAnsi="Times New Roman"/>
                <w:iCs/>
                <w:noProof/>
                <w:highlight w:val="yellow"/>
                <w:lang w:val="en-US" w:eastAsia="ko-KR"/>
              </w:rPr>
              <w:t>layer_id</w:t>
            </w:r>
            <w:r w:rsidR="008E72DD" w:rsidRPr="00F415E1">
              <w:rPr>
                <w:rFonts w:ascii="Times New Roman" w:hAnsi="Times New Roman"/>
                <w:b/>
                <w:iCs/>
                <w:noProof/>
                <w:highlight w:val="yellow"/>
                <w:lang w:val="en-US" w:eastAsia="ko-KR"/>
              </w:rPr>
              <w:t xml:space="preserve">) </w:t>
            </w:r>
          </w:p>
        </w:tc>
        <w:tc>
          <w:tcPr>
            <w:tcW w:w="1127" w:type="dxa"/>
          </w:tcPr>
          <w:p w:rsidR="008E72DD" w:rsidRPr="00F415E1" w:rsidRDefault="008E72DD" w:rsidP="00302D61">
            <w:pPr>
              <w:pStyle w:val="tablecell"/>
              <w:rPr>
                <w:noProof/>
                <w:highlight w:val="yellow"/>
              </w:rPr>
            </w:pPr>
          </w:p>
        </w:tc>
      </w:tr>
      <w:tr w:rsidR="008E72DD" w:rsidRPr="00F415E1" w:rsidTr="00302D61">
        <w:trPr>
          <w:cantSplit/>
          <w:jc w:val="center"/>
        </w:trPr>
        <w:tc>
          <w:tcPr>
            <w:tcW w:w="7110" w:type="dxa"/>
          </w:tcPr>
          <w:p w:rsidR="008E72DD" w:rsidRPr="00F415E1" w:rsidRDefault="008E72DD" w:rsidP="008E72DD">
            <w:pPr>
              <w:pStyle w:val="tablesyntax"/>
              <w:rPr>
                <w:rFonts w:ascii="Times New Roman" w:hAnsi="Times New Roman"/>
                <w:noProof/>
                <w:highlight w:val="yellow"/>
                <w:lang w:eastAsia="ko-KR"/>
              </w:rPr>
            </w:pPr>
            <w:r w:rsidRPr="00F415E1">
              <w:rPr>
                <w:rFonts w:ascii="Times New Roman" w:hAnsi="Times New Roman"/>
                <w:noProof/>
                <w:highlight w:val="yellow"/>
                <w:lang w:eastAsia="ko-KR"/>
              </w:rPr>
              <w:tab/>
            </w:r>
            <w:r w:rsidRPr="00F415E1">
              <w:rPr>
                <w:rFonts w:ascii="Times New Roman" w:hAnsi="Times New Roman"/>
                <w:noProof/>
                <w:highlight w:val="yellow"/>
                <w:lang w:eastAsia="ko-KR"/>
              </w:rPr>
              <w:tab/>
            </w:r>
            <w:r w:rsidRPr="00F415E1">
              <w:rPr>
                <w:rFonts w:ascii="Times New Roman" w:hAnsi="Times New Roman"/>
                <w:noProof/>
                <w:highlight w:val="yellow"/>
                <w:lang w:eastAsia="ko-KR"/>
              </w:rPr>
              <w:tab/>
            </w:r>
            <w:r w:rsidRPr="00F415E1">
              <w:rPr>
                <w:rFonts w:ascii="Times New Roman" w:hAnsi="Times New Roman"/>
                <w:noProof/>
                <w:highlight w:val="yellow"/>
                <w:lang w:eastAsia="ko-KR"/>
              </w:rPr>
              <w:tab/>
            </w:r>
            <w:r w:rsidRPr="00F27FE8">
              <w:rPr>
                <w:b/>
                <w:highlight w:val="yellow"/>
                <w:lang w:eastAsia="ko-KR"/>
              </w:rPr>
              <w:t>inter_view_ref_start_position</w:t>
            </w:r>
          </w:p>
        </w:tc>
        <w:tc>
          <w:tcPr>
            <w:tcW w:w="1127" w:type="dxa"/>
          </w:tcPr>
          <w:p w:rsidR="008E72DD" w:rsidRPr="00F415E1" w:rsidRDefault="008E72DD" w:rsidP="00302D61">
            <w:pPr>
              <w:pStyle w:val="tablecell"/>
              <w:rPr>
                <w:noProof/>
                <w:highlight w:val="yellow"/>
              </w:rPr>
            </w:pPr>
            <w:r w:rsidRPr="00F415E1">
              <w:rPr>
                <w:noProof/>
              </w:rPr>
              <w:t>u(v)</w:t>
            </w:r>
          </w:p>
        </w:tc>
      </w:tr>
      <w:tr w:rsidR="006F136C" w:rsidRPr="0056241E" w:rsidTr="00F415E1">
        <w:trPr>
          <w:cantSplit/>
          <w:jc w:val="center"/>
        </w:trPr>
        <w:tc>
          <w:tcPr>
            <w:tcW w:w="7110" w:type="dxa"/>
          </w:tcPr>
          <w:p w:rsidR="006F136C" w:rsidRPr="0056241E" w:rsidRDefault="006F136C" w:rsidP="00F415E1">
            <w:pPr>
              <w:pStyle w:val="tablesyntax"/>
              <w:rPr>
                <w:rFonts w:ascii="Times New Roman" w:hAnsi="Times New Roman"/>
                <w:noProof/>
                <w:lang w:eastAsia="ko-KR"/>
              </w:rPr>
            </w:pPr>
            <w:r w:rsidRPr="0056241E">
              <w:rPr>
                <w:rFonts w:ascii="Times New Roman" w:hAnsi="Times New Roman"/>
                <w:noProof/>
                <w:lang w:eastAsia="ko-KR"/>
              </w:rPr>
              <w:tab/>
            </w:r>
            <w:r w:rsidRPr="0056241E">
              <w:rPr>
                <w:rFonts w:ascii="Times New Roman" w:hAnsi="Times New Roman"/>
                <w:noProof/>
                <w:lang w:eastAsia="ko-KR"/>
              </w:rPr>
              <w:tab/>
            </w:r>
            <w:r w:rsidRPr="0056241E">
              <w:rPr>
                <w:rFonts w:ascii="Times New Roman" w:hAnsi="Times New Roman"/>
                <w:noProof/>
                <w:lang w:eastAsia="ko-KR"/>
              </w:rPr>
              <w:tab/>
              <w:t>if( lists_modification_present_flag )</w:t>
            </w:r>
          </w:p>
        </w:tc>
        <w:tc>
          <w:tcPr>
            <w:tcW w:w="1127" w:type="dxa"/>
          </w:tcPr>
          <w:p w:rsidR="006F136C" w:rsidRPr="0056241E" w:rsidRDefault="006F136C" w:rsidP="00F415E1">
            <w:pPr>
              <w:pStyle w:val="tablecell"/>
              <w:rPr>
                <w:noProof/>
              </w:rPr>
            </w:pPr>
          </w:p>
        </w:tc>
      </w:tr>
      <w:tr w:rsidR="006F136C" w:rsidRPr="0056241E" w:rsidTr="00F415E1">
        <w:trPr>
          <w:cantSplit/>
          <w:jc w:val="center"/>
        </w:trPr>
        <w:tc>
          <w:tcPr>
            <w:tcW w:w="7110" w:type="dxa"/>
          </w:tcPr>
          <w:p w:rsidR="006F136C" w:rsidRPr="0056241E" w:rsidRDefault="006F136C" w:rsidP="00F415E1">
            <w:pPr>
              <w:pStyle w:val="tablesyntax"/>
              <w:rPr>
                <w:rFonts w:ascii="Times New Roman" w:hAnsi="Times New Roman"/>
                <w:noProof/>
              </w:rPr>
            </w:pPr>
            <w:r w:rsidRPr="0056241E">
              <w:rPr>
                <w:rFonts w:ascii="Times New Roman" w:hAnsi="Times New Roman"/>
                <w:noProof/>
                <w:lang w:eastAsia="ko-KR"/>
              </w:rPr>
              <w:tab/>
            </w:r>
            <w:r w:rsidRPr="0056241E">
              <w:rPr>
                <w:rFonts w:ascii="Times New Roman" w:hAnsi="Times New Roman"/>
                <w:noProof/>
                <w:lang w:eastAsia="ko-KR"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  <w:t>ref_pic_list_modification( )</w:t>
            </w:r>
          </w:p>
        </w:tc>
        <w:tc>
          <w:tcPr>
            <w:tcW w:w="1127" w:type="dxa"/>
          </w:tcPr>
          <w:p w:rsidR="006F136C" w:rsidRPr="0056241E" w:rsidRDefault="006F136C" w:rsidP="00F415E1">
            <w:pPr>
              <w:pStyle w:val="tablecell"/>
              <w:rPr>
                <w:noProof/>
              </w:rPr>
            </w:pPr>
          </w:p>
        </w:tc>
      </w:tr>
      <w:tr w:rsidR="00F5166A" w:rsidRPr="0056241E" w:rsidTr="00F415E1">
        <w:trPr>
          <w:cantSplit/>
          <w:jc w:val="center"/>
        </w:trPr>
        <w:tc>
          <w:tcPr>
            <w:tcW w:w="7110" w:type="dxa"/>
          </w:tcPr>
          <w:p w:rsidR="00F5166A" w:rsidRPr="00F5166A" w:rsidRDefault="00F5166A" w:rsidP="00F415E1">
            <w:pPr>
              <w:pStyle w:val="tablesyntax"/>
              <w:rPr>
                <w:rFonts w:ascii="Times New Roman" w:hAnsi="Times New Roman"/>
                <w:b/>
                <w:noProof/>
                <w:lang w:eastAsia="ko-KR"/>
              </w:rPr>
            </w:pPr>
            <w:r w:rsidRPr="00F5166A">
              <w:rPr>
                <w:rFonts w:ascii="Times New Roman" w:hAnsi="Times New Roman"/>
                <w:b/>
                <w:noProof/>
                <w:lang w:eastAsia="ko-KR"/>
              </w:rPr>
              <w:t>…</w:t>
            </w:r>
          </w:p>
        </w:tc>
        <w:tc>
          <w:tcPr>
            <w:tcW w:w="1127" w:type="dxa"/>
          </w:tcPr>
          <w:p w:rsidR="00F5166A" w:rsidRPr="0056241E" w:rsidRDefault="00F5166A" w:rsidP="00F415E1">
            <w:pPr>
              <w:pStyle w:val="tablecell"/>
              <w:rPr>
                <w:noProof/>
              </w:rPr>
            </w:pPr>
          </w:p>
        </w:tc>
      </w:tr>
      <w:tr w:rsidR="006F136C" w:rsidRPr="0056241E" w:rsidTr="00F415E1">
        <w:trPr>
          <w:cantSplit/>
          <w:jc w:val="center"/>
        </w:trPr>
        <w:tc>
          <w:tcPr>
            <w:tcW w:w="7110" w:type="dxa"/>
          </w:tcPr>
          <w:p w:rsidR="006F136C" w:rsidRPr="0056241E" w:rsidRDefault="006F136C" w:rsidP="00F415E1">
            <w:pPr>
              <w:pStyle w:val="tablesyntax"/>
              <w:rPr>
                <w:rFonts w:ascii="Times New Roman" w:hAnsi="Times New Roman"/>
                <w:noProof/>
                <w:lang w:eastAsia="ko-KR"/>
              </w:rPr>
            </w:pPr>
            <w:r w:rsidRPr="0056241E">
              <w:rPr>
                <w:rFonts w:ascii="Times New Roman" w:hAnsi="Times New Roman"/>
                <w:noProof/>
              </w:rPr>
              <w:tab/>
              <w:t>byte_alignment( )</w:t>
            </w:r>
          </w:p>
        </w:tc>
        <w:tc>
          <w:tcPr>
            <w:tcW w:w="1127" w:type="dxa"/>
          </w:tcPr>
          <w:p w:rsidR="006F136C" w:rsidRPr="0056241E" w:rsidRDefault="006F136C" w:rsidP="00F415E1">
            <w:pPr>
              <w:pStyle w:val="tablecell"/>
              <w:rPr>
                <w:noProof/>
                <w:lang w:eastAsia="ko-KR"/>
              </w:rPr>
            </w:pPr>
          </w:p>
        </w:tc>
      </w:tr>
      <w:tr w:rsidR="006F136C" w:rsidRPr="0056241E" w:rsidTr="00F415E1">
        <w:trPr>
          <w:cantSplit/>
          <w:jc w:val="center"/>
        </w:trPr>
        <w:tc>
          <w:tcPr>
            <w:tcW w:w="7110" w:type="dxa"/>
          </w:tcPr>
          <w:p w:rsidR="006F136C" w:rsidRPr="0056241E" w:rsidRDefault="006F136C" w:rsidP="00F415E1">
            <w:pPr>
              <w:pStyle w:val="tablesyntax"/>
              <w:keepNext w:val="0"/>
              <w:rPr>
                <w:rFonts w:ascii="Times New Roman" w:hAnsi="Times New Roman"/>
                <w:noProof/>
                <w:lang w:eastAsia="ko-KR"/>
              </w:rPr>
            </w:pPr>
            <w:r w:rsidRPr="0056241E">
              <w:rPr>
                <w:rFonts w:ascii="Times New Roman" w:hAnsi="Times New Roman"/>
                <w:noProof/>
              </w:rPr>
              <w:t>}</w:t>
            </w:r>
          </w:p>
        </w:tc>
        <w:tc>
          <w:tcPr>
            <w:tcW w:w="1127" w:type="dxa"/>
          </w:tcPr>
          <w:p w:rsidR="006F136C" w:rsidRPr="0056241E" w:rsidRDefault="006F136C" w:rsidP="00F415E1">
            <w:pPr>
              <w:pStyle w:val="tablecell"/>
              <w:keepNext w:val="0"/>
              <w:rPr>
                <w:noProof/>
              </w:rPr>
            </w:pPr>
          </w:p>
        </w:tc>
      </w:tr>
    </w:tbl>
    <w:p w:rsidR="008E72DD" w:rsidRPr="00FB4732" w:rsidRDefault="00F5166A" w:rsidP="00F5166A">
      <w:pPr>
        <w:pStyle w:val="Heading2"/>
        <w:rPr>
          <w:lang w:val="en-CA"/>
        </w:rPr>
      </w:pPr>
      <w:r w:rsidRPr="00F5166A">
        <w:rPr>
          <w:lang w:val="en-CA"/>
        </w:rPr>
        <w:t xml:space="preserve">General slice header </w:t>
      </w:r>
      <w:r w:rsidR="008E72DD">
        <w:rPr>
          <w:lang w:val="en-CA"/>
        </w:rPr>
        <w:t>semantics</w:t>
      </w:r>
    </w:p>
    <w:p w:rsidR="006F136C" w:rsidRDefault="006F136C" w:rsidP="006F136C">
      <w:pPr>
        <w:rPr>
          <w:ins w:id="0" w:author="JCT3V-HLS BoG 2" w:date="2012-10-17T21:50:00Z"/>
          <w:bCs/>
          <w:lang w:eastAsia="ko-KR"/>
        </w:rPr>
      </w:pPr>
      <w:r w:rsidRPr="00B156A8">
        <w:rPr>
          <w:b/>
        </w:rPr>
        <w:t>inter_view_ref_start_position</w:t>
      </w:r>
      <w:r>
        <w:rPr>
          <w:b/>
        </w:rPr>
        <w:t xml:space="preserve"> </w:t>
      </w:r>
      <w:r>
        <w:rPr>
          <w:bCs/>
          <w:lang w:eastAsia="ko-KR"/>
        </w:rPr>
        <w:t xml:space="preserve">specifies the starting position of the inter-view reference pictures in reference picture list 0 after reference picture list initialization. inter_view_ref_start_position is in the </w:t>
      </w:r>
      <w:r>
        <w:rPr>
          <w:bCs/>
          <w:lang w:eastAsia="ko-KR"/>
        </w:rPr>
        <w:lastRenderedPageBreak/>
        <w:t>range of 0 to min (</w:t>
      </w:r>
      <w:r w:rsidRPr="004768D3">
        <w:rPr>
          <w:bCs/>
          <w:lang w:eastAsia="ko-KR"/>
        </w:rPr>
        <w:t>num_ref_idx_l0_active_minus1</w:t>
      </w:r>
      <w:r>
        <w:rPr>
          <w:bCs/>
          <w:lang w:eastAsia="ko-KR"/>
        </w:rPr>
        <w:t xml:space="preserve">, </w:t>
      </w:r>
      <w:r w:rsidRPr="003851DF">
        <w:t xml:space="preserve">NumPocStCurrBefore </w:t>
      </w:r>
      <w:r>
        <w:t>+</w:t>
      </w:r>
      <w:r w:rsidRPr="008C65B0">
        <w:t xml:space="preserve"> </w:t>
      </w:r>
      <w:r w:rsidRPr="003851DF">
        <w:t xml:space="preserve">NumPocStCurrAfter </w:t>
      </w:r>
      <w:r>
        <w:t>+</w:t>
      </w:r>
      <w:r w:rsidRPr="008C65B0">
        <w:t xml:space="preserve"> </w:t>
      </w:r>
      <w:r w:rsidRPr="003851DF">
        <w:t>NumPocLtCurr</w:t>
      </w:r>
      <w:r>
        <w:rPr>
          <w:bCs/>
          <w:lang w:eastAsia="ko-KR"/>
        </w:rPr>
        <w:t xml:space="preserve">), inclusive. When not present, </w:t>
      </w:r>
      <w:r w:rsidRPr="00B156A8">
        <w:rPr>
          <w:bCs/>
          <w:lang w:eastAsia="ko-KR"/>
        </w:rPr>
        <w:t>inter_view_ref_start_position</w:t>
      </w:r>
      <w:r>
        <w:rPr>
          <w:bCs/>
          <w:lang w:eastAsia="ko-KR"/>
        </w:rPr>
        <w:t xml:space="preserve"> is </w:t>
      </w:r>
      <w:r w:rsidR="00D87940">
        <w:rPr>
          <w:bCs/>
          <w:lang w:eastAsia="ko-KR"/>
        </w:rPr>
        <w:t xml:space="preserve">inferred to be equal to </w:t>
      </w:r>
      <w:r w:rsidR="004A569B">
        <w:rPr>
          <w:bCs/>
          <w:lang w:eastAsia="ko-KR"/>
        </w:rPr>
        <w:t>-1</w:t>
      </w:r>
      <w:r>
        <w:rPr>
          <w:bCs/>
          <w:lang w:eastAsia="ko-KR"/>
        </w:rPr>
        <w:t>.</w:t>
      </w:r>
    </w:p>
    <w:p w:rsidR="005575CF" w:rsidRPr="00F27FE8" w:rsidRDefault="00EA5CC2" w:rsidP="006F136C">
      <w:ins w:id="1" w:author="JCT3V-HLS BoG 2" w:date="2012-10-17T21:52:00Z">
        <w:r>
          <w:rPr>
            <w:bCs/>
            <w:lang w:eastAsia="ko-KR"/>
          </w:rPr>
          <w:t>T</w:t>
        </w:r>
      </w:ins>
      <w:ins w:id="2" w:author="JCT3V-HLS BoG 2" w:date="2012-10-17T21:50:00Z">
        <w:r w:rsidR="005575CF">
          <w:rPr>
            <w:bCs/>
            <w:lang w:eastAsia="ko-KR"/>
          </w:rPr>
          <w:t>he</w:t>
        </w:r>
      </w:ins>
      <w:ins w:id="3" w:author="JCT3V-HLS BoG 2" w:date="2012-10-17T21:52:00Z">
        <w:r>
          <w:rPr>
            <w:bCs/>
            <w:lang w:eastAsia="ko-KR"/>
          </w:rPr>
          <w:t xml:space="preserve"> proposed </w:t>
        </w:r>
      </w:ins>
      <w:ins w:id="4" w:author="JCT3V-HLS BoG 2" w:date="2012-10-17T21:50:00Z">
        <w:r w:rsidR="005575CF">
          <w:rPr>
            <w:bCs/>
            <w:lang w:eastAsia="ko-KR"/>
          </w:rPr>
          <w:t xml:space="preserve">syntax </w:t>
        </w:r>
      </w:ins>
      <w:ins w:id="5" w:author="JCT3V-HLS BoG 2" w:date="2012-10-17T21:52:00Z">
        <w:r>
          <w:rPr>
            <w:bCs/>
            <w:lang w:eastAsia="ko-KR"/>
          </w:rPr>
          <w:t xml:space="preserve">element </w:t>
        </w:r>
      </w:ins>
      <w:ins w:id="6" w:author="JCT3V-HLS BoG 2" w:date="2012-10-17T21:50:00Z">
        <w:r w:rsidR="005575CF">
          <w:rPr>
            <w:bCs/>
            <w:lang w:eastAsia="ko-KR"/>
          </w:rPr>
          <w:t xml:space="preserve">can be </w:t>
        </w:r>
      </w:ins>
      <w:ins w:id="7" w:author="JCT3V-HLS BoG 2" w:date="2012-10-17T21:54:00Z">
        <w:r w:rsidR="00AD45EA">
          <w:rPr>
            <w:bCs/>
            <w:lang w:eastAsia="ko-KR"/>
          </w:rPr>
          <w:t xml:space="preserve">alternatively </w:t>
        </w:r>
      </w:ins>
      <w:ins w:id="8" w:author="JCT3V-HLS BoG 2" w:date="2012-10-17T21:53:00Z">
        <w:r w:rsidR="007E224C">
          <w:rPr>
            <w:bCs/>
            <w:lang w:eastAsia="ko-KR"/>
          </w:rPr>
          <w:t xml:space="preserve">added </w:t>
        </w:r>
        <w:r w:rsidR="00674DF6">
          <w:rPr>
            <w:bCs/>
            <w:lang w:eastAsia="ko-KR"/>
          </w:rPr>
          <w:t xml:space="preserve">as </w:t>
        </w:r>
      </w:ins>
      <w:ins w:id="9" w:author="JCT3V-HLS BoG 2" w:date="2012-10-17T21:50:00Z">
        <w:r w:rsidR="005575CF">
          <w:rPr>
            <w:bCs/>
            <w:lang w:eastAsia="ko-KR"/>
          </w:rPr>
          <w:t>part of the slice header extension</w:t>
        </w:r>
      </w:ins>
      <w:ins w:id="10" w:author="JCT3V-HLS BoG 2" w:date="2012-10-17T21:52:00Z">
        <w:r>
          <w:rPr>
            <w:bCs/>
            <w:lang w:eastAsia="ko-KR"/>
          </w:rPr>
          <w:t xml:space="preserve">, </w:t>
        </w:r>
      </w:ins>
      <w:ins w:id="11" w:author="JCT3V-HLS BoG 2" w:date="2012-10-17T21:53:00Z">
        <w:r w:rsidR="00674DF6">
          <w:rPr>
            <w:bCs/>
            <w:lang w:eastAsia="ko-KR"/>
          </w:rPr>
          <w:t xml:space="preserve">as discussed and reported in the </w:t>
        </w:r>
      </w:ins>
      <w:ins w:id="12" w:author="JCT3V-HLS BoG 2" w:date="2012-10-17T21:54:00Z">
        <w:r w:rsidR="00011148">
          <w:rPr>
            <w:bCs/>
            <w:lang w:eastAsia="ko-KR"/>
          </w:rPr>
          <w:t xml:space="preserve">3DV HLS </w:t>
        </w:r>
      </w:ins>
      <w:bookmarkStart w:id="13" w:name="_GoBack"/>
      <w:bookmarkEnd w:id="13"/>
      <w:ins w:id="14" w:author="JCT3V-HLS BoG 2" w:date="2012-10-17T21:53:00Z">
        <w:r w:rsidR="00674DF6">
          <w:rPr>
            <w:bCs/>
            <w:lang w:eastAsia="ko-KR"/>
          </w:rPr>
          <w:t>BoG and planery discussions</w:t>
        </w:r>
      </w:ins>
      <w:ins w:id="15" w:author="JCT3V-HLS BoG 2" w:date="2012-10-17T21:50:00Z">
        <w:r w:rsidR="005575CF">
          <w:rPr>
            <w:bCs/>
            <w:lang w:eastAsia="ko-KR"/>
          </w:rPr>
          <w:t xml:space="preserve">. </w:t>
        </w:r>
      </w:ins>
    </w:p>
    <w:p w:rsidR="006F136C" w:rsidRPr="00A06EEA" w:rsidRDefault="00F5166A" w:rsidP="00A06EEA">
      <w:pPr>
        <w:pStyle w:val="Heading2"/>
        <w:ind w:left="720" w:hanging="720"/>
        <w:rPr>
          <w:lang w:val="en-CA"/>
        </w:rPr>
      </w:pPr>
      <w:r>
        <w:rPr>
          <w:lang w:val="en-CA"/>
        </w:rPr>
        <w:t>Decoding process</w:t>
      </w:r>
    </w:p>
    <w:p w:rsidR="00F73794" w:rsidRPr="00F5166A" w:rsidRDefault="00F73794" w:rsidP="006F136C">
      <w:pPr>
        <w:rPr>
          <w:b/>
          <w:lang w:val="en-GB"/>
        </w:rPr>
      </w:pPr>
      <w:r w:rsidRPr="00F5166A">
        <w:rPr>
          <w:b/>
        </w:rPr>
        <w:t>F.8.3.4.2</w:t>
      </w:r>
      <w:r w:rsidRPr="00F5166A">
        <w:rPr>
          <w:b/>
        </w:rPr>
        <w:tab/>
        <w:t>Initialization process for reference picture lists</w:t>
      </w:r>
    </w:p>
    <w:p w:rsidR="006F136C" w:rsidRPr="003F17AE" w:rsidRDefault="006F136C" w:rsidP="006F136C">
      <w:r w:rsidRPr="003F17AE">
        <w:t>This process is invoked when decoding a P or B slice header.</w:t>
      </w:r>
    </w:p>
    <w:p w:rsidR="006F136C" w:rsidRDefault="000373C8" w:rsidP="006F136C">
      <w:pPr>
        <w:jc w:val="both"/>
      </w:pPr>
      <w:r>
        <w:t>r</w:t>
      </w:r>
      <w:r w:rsidR="006F136C" w:rsidRPr="003851DF">
        <w:t>Idx = 0</w:t>
      </w:r>
      <w:r w:rsidR="006F136C" w:rsidRPr="003851DF">
        <w:br/>
        <w:t xml:space="preserve">while( </w:t>
      </w:r>
      <w:r>
        <w:t>r</w:t>
      </w:r>
      <w:r w:rsidR="006F136C" w:rsidRPr="003851DF">
        <w:t>Idx &lt; NumRpsCurrTempList0 ) {</w:t>
      </w:r>
      <w:r w:rsidR="006F136C" w:rsidRPr="003851DF">
        <w:br/>
      </w:r>
      <w:r w:rsidR="006F136C" w:rsidRPr="003851DF">
        <w:tab/>
        <w:t xml:space="preserve">for( i = 0; i &lt; NumPocStCurrBefore &amp;&amp; cIdx &lt; NumRpsCurrTempList0; </w:t>
      </w:r>
      <w:r>
        <w:t>r</w:t>
      </w:r>
      <w:r w:rsidR="006F136C" w:rsidRPr="003851DF">
        <w:t>Idx++, i++ )</w:t>
      </w:r>
      <w:r w:rsidR="006F136C" w:rsidRPr="003851DF">
        <w:br/>
      </w:r>
      <w:r w:rsidR="006F136C" w:rsidRPr="003851DF">
        <w:tab/>
      </w:r>
      <w:r w:rsidR="006F136C" w:rsidRPr="003851DF">
        <w:tab/>
        <w:t xml:space="preserve">RefPicListTemp0[ </w:t>
      </w:r>
      <w:r>
        <w:t>r</w:t>
      </w:r>
      <w:r w:rsidR="006F136C" w:rsidRPr="003851DF">
        <w:t xml:space="preserve">Idx ] = RefPicSetStCurrBefore[ i ] </w:t>
      </w:r>
      <w:r w:rsidR="006F136C" w:rsidRPr="003851DF">
        <w:br/>
      </w:r>
      <w:r w:rsidR="006F136C" w:rsidRPr="003851DF">
        <w:tab/>
        <w:t xml:space="preserve">for( i = 0;  i &lt; NumPocStCurrAfter &amp;&amp; </w:t>
      </w:r>
      <w:r>
        <w:t>r</w:t>
      </w:r>
      <w:r w:rsidR="006F136C" w:rsidRPr="003851DF">
        <w:t xml:space="preserve">Idx &lt; NumRpsCurrTempList0; </w:t>
      </w:r>
      <w:r>
        <w:t>r</w:t>
      </w:r>
      <w:r w:rsidR="006F136C" w:rsidRPr="003851DF">
        <w:t xml:space="preserve">Idx++, i++ ) </w:t>
      </w:r>
      <w:r w:rsidR="006F136C" w:rsidRPr="003851DF">
        <w:tab/>
      </w:r>
      <w:r w:rsidR="006F136C" w:rsidRPr="003F17AE">
        <w:rPr>
          <w:lang w:eastAsia="ko-KR"/>
        </w:rPr>
        <w:t>(</w:t>
      </w:r>
      <w:r w:rsidR="00882452">
        <w:rPr>
          <w:lang w:eastAsia="ko-KR"/>
        </w:rPr>
        <w:t>8</w:t>
      </w:r>
      <w:r w:rsidR="006F136C" w:rsidRPr="003F17AE">
        <w:rPr>
          <w:lang w:eastAsia="ko-KR"/>
        </w:rPr>
        <w:noBreakHyphen/>
      </w:r>
      <w:r w:rsidR="006F136C">
        <w:rPr>
          <w:lang w:eastAsia="ko-KR"/>
        </w:rPr>
        <w:fldChar w:fldCharType="begin"/>
      </w:r>
      <w:r w:rsidR="006F136C">
        <w:rPr>
          <w:lang w:eastAsia="ko-KR"/>
        </w:rPr>
        <w:instrText xml:space="preserve"> SEQ Equation \* ARABIC </w:instrText>
      </w:r>
      <w:r w:rsidR="006F136C">
        <w:rPr>
          <w:lang w:eastAsia="ko-KR"/>
        </w:rPr>
        <w:fldChar w:fldCharType="separate"/>
      </w:r>
      <w:r w:rsidR="00882452">
        <w:rPr>
          <w:noProof/>
          <w:lang w:eastAsia="ko-KR"/>
        </w:rPr>
        <w:t>8</w:t>
      </w:r>
      <w:r w:rsidR="006F136C">
        <w:rPr>
          <w:lang w:eastAsia="ko-KR"/>
        </w:rPr>
        <w:fldChar w:fldCharType="end"/>
      </w:r>
      <w:r w:rsidR="006F136C" w:rsidRPr="003F17AE">
        <w:rPr>
          <w:lang w:eastAsia="ko-KR"/>
        </w:rPr>
        <w:t>)</w:t>
      </w:r>
      <w:r w:rsidR="006F136C" w:rsidRPr="003851DF">
        <w:br/>
      </w:r>
      <w:r w:rsidR="006F136C" w:rsidRPr="003851DF">
        <w:tab/>
      </w:r>
      <w:r w:rsidR="006F136C" w:rsidRPr="003851DF">
        <w:tab/>
        <w:t xml:space="preserve">RefPicListTemp0[ </w:t>
      </w:r>
      <w:r>
        <w:t>r</w:t>
      </w:r>
      <w:r w:rsidR="006F136C" w:rsidRPr="003851DF">
        <w:t>Idx ] = RefPicSetStCurrAfter[ i ]</w:t>
      </w:r>
      <w:r w:rsidR="006F136C" w:rsidRPr="003851DF">
        <w:br/>
      </w:r>
      <w:r w:rsidR="006F136C" w:rsidRPr="003851DF">
        <w:tab/>
        <w:t xml:space="preserve">for( i = 0; i &lt; NumPocLtCurr &amp;&amp; </w:t>
      </w:r>
      <w:r>
        <w:t>r</w:t>
      </w:r>
      <w:r w:rsidR="006F136C" w:rsidRPr="003851DF">
        <w:t xml:space="preserve">Idx &lt; NumRpsCurrTempList0; </w:t>
      </w:r>
      <w:r>
        <w:t>r</w:t>
      </w:r>
      <w:r w:rsidR="006F136C" w:rsidRPr="003851DF">
        <w:t>Idx++, i++ )</w:t>
      </w:r>
      <w:r w:rsidR="006F136C" w:rsidRPr="003851DF">
        <w:br/>
      </w:r>
      <w:r w:rsidR="006F136C" w:rsidRPr="003851DF">
        <w:tab/>
      </w:r>
      <w:r w:rsidR="006F136C" w:rsidRPr="003851DF">
        <w:tab/>
        <w:t xml:space="preserve">RefPicListTemp0[ </w:t>
      </w:r>
      <w:r>
        <w:t>r</w:t>
      </w:r>
      <w:r w:rsidR="006F136C" w:rsidRPr="003851DF">
        <w:t>Idx ] = RefPicSetLtCurr[ i ]</w:t>
      </w:r>
      <w:r w:rsidR="006F136C" w:rsidRPr="003851DF">
        <w:br/>
      </w:r>
      <w:r w:rsidR="00C716CC" w:rsidRPr="00E047B2">
        <w:rPr>
          <w:szCs w:val="22"/>
        </w:rPr>
        <w:tab/>
        <w:t>for( i = 0; i &lt; NumIvCurr &amp;&amp; rIdx &lt; NumRpsCurrTempList0; rIdx++, i++ )</w:t>
      </w:r>
      <w:r w:rsidR="00C716CC" w:rsidRPr="00E047B2">
        <w:rPr>
          <w:szCs w:val="22"/>
        </w:rPr>
        <w:br/>
      </w:r>
      <w:r w:rsidR="00C716CC" w:rsidRPr="00E047B2">
        <w:rPr>
          <w:szCs w:val="22"/>
        </w:rPr>
        <w:tab/>
      </w:r>
      <w:r w:rsidR="00C716CC" w:rsidRPr="00E047B2">
        <w:rPr>
          <w:szCs w:val="22"/>
        </w:rPr>
        <w:tab/>
        <w:t xml:space="preserve">RefPicListTemp0[ rIdx ] = </w:t>
      </w:r>
      <w:r w:rsidR="00C716CC" w:rsidRPr="00E047B2">
        <w:rPr>
          <w:lang w:eastAsia="ko-KR"/>
        </w:rPr>
        <w:t>RefPicSetIvCurr</w:t>
      </w:r>
      <w:r w:rsidR="00C716CC" w:rsidRPr="00E047B2">
        <w:rPr>
          <w:szCs w:val="22"/>
        </w:rPr>
        <w:t>[ i ]</w:t>
      </w:r>
      <w:r w:rsidR="00C716CC" w:rsidRPr="00E047B2">
        <w:rPr>
          <w:szCs w:val="22"/>
        </w:rPr>
        <w:br/>
      </w:r>
      <w:r w:rsidR="00C716CC">
        <w:t>}</w:t>
      </w:r>
    </w:p>
    <w:p w:rsidR="00257823" w:rsidRDefault="00257823" w:rsidP="006F136C">
      <w:pPr>
        <w:jc w:val="both"/>
      </w:pPr>
    </w:p>
    <w:p w:rsidR="00567D3A" w:rsidRPr="00F415E1" w:rsidRDefault="00567D3A" w:rsidP="006F136C">
      <w:pPr>
        <w:spacing w:before="0"/>
        <w:jc w:val="both"/>
        <w:rPr>
          <w:highlight w:val="yellow"/>
        </w:rPr>
      </w:pPr>
      <w:r>
        <w:rPr>
          <w:highlight w:val="yellow"/>
        </w:rPr>
        <w:t>a list of positions of the changed index is defined as idxPosList and derived as follows:</w:t>
      </w:r>
    </w:p>
    <w:p w:rsidR="00C113E8" w:rsidRDefault="00FE3F13" w:rsidP="006F136C">
      <w:pPr>
        <w:spacing w:before="0"/>
        <w:jc w:val="both"/>
        <w:rPr>
          <w:highlight w:val="yellow"/>
        </w:rPr>
      </w:pPr>
      <w:r w:rsidRPr="00F415E1">
        <w:rPr>
          <w:highlight w:val="yellow"/>
        </w:rPr>
        <w:t>iNumTemp = NumPocStCurrBefore + NumPocStCurrAfter +NumPocLtCurr;</w:t>
      </w:r>
      <w:r>
        <w:rPr>
          <w:highlight w:val="yellow"/>
        </w:rPr>
        <w:br/>
      </w:r>
      <w:r w:rsidR="00180106">
        <w:rPr>
          <w:highlight w:val="yellow"/>
        </w:rPr>
        <w:t>if (</w:t>
      </w:r>
      <w:r w:rsidR="00180106" w:rsidRPr="00D0457F">
        <w:rPr>
          <w:highlight w:val="yellow"/>
        </w:rPr>
        <w:t>inter_view_ref_start_position</w:t>
      </w:r>
      <w:r w:rsidR="00180106">
        <w:rPr>
          <w:highlight w:val="yellow"/>
        </w:rPr>
        <w:t>&gt;=0) {</w:t>
      </w:r>
    </w:p>
    <w:p w:rsidR="006F136C" w:rsidRPr="00F415E1" w:rsidRDefault="00180106" w:rsidP="006F136C">
      <w:pPr>
        <w:spacing w:before="0"/>
        <w:jc w:val="both"/>
        <w:rPr>
          <w:highlight w:val="yellow"/>
        </w:rPr>
      </w:pPr>
      <w:r>
        <w:rPr>
          <w:highlight w:val="yellow"/>
        </w:rPr>
        <w:tab/>
      </w:r>
      <w:r w:rsidR="006F136C" w:rsidRPr="00F415E1">
        <w:rPr>
          <w:highlight w:val="yellow"/>
        </w:rPr>
        <w:t>for ( i = 0; i &lt;</w:t>
      </w:r>
      <w:r w:rsidR="00D0457F" w:rsidRPr="00D0457F">
        <w:rPr>
          <w:highlight w:val="yellow"/>
        </w:rPr>
        <w:t xml:space="preserve"> </w:t>
      </w:r>
      <w:r w:rsidR="000744E6" w:rsidRPr="00D0457F">
        <w:rPr>
          <w:highlight w:val="yellow"/>
        </w:rPr>
        <w:t>inter_view_ref_start_position</w:t>
      </w:r>
      <w:r w:rsidR="006F136C" w:rsidRPr="00F415E1">
        <w:rPr>
          <w:highlight w:val="yellow"/>
        </w:rPr>
        <w:t>; i ++)</w:t>
      </w:r>
      <w:r w:rsidR="006F136C" w:rsidRPr="00F415E1">
        <w:rPr>
          <w:highlight w:val="yellow"/>
        </w:rPr>
        <w:tab/>
      </w:r>
      <w:r w:rsidR="00C56897">
        <w:rPr>
          <w:highlight w:val="yellow"/>
        </w:rPr>
        <w:br/>
      </w:r>
      <w:r w:rsidR="00C56897">
        <w:rPr>
          <w:highlight w:val="yellow"/>
        </w:rPr>
        <w:tab/>
      </w:r>
      <w:r>
        <w:rPr>
          <w:highlight w:val="yellow"/>
        </w:rPr>
        <w:tab/>
      </w:r>
      <w:r w:rsidR="00816685">
        <w:rPr>
          <w:highlight w:val="yellow"/>
        </w:rPr>
        <w:t xml:space="preserve">idxPosList </w:t>
      </w:r>
      <w:r w:rsidR="006F136C" w:rsidRPr="00F415E1">
        <w:rPr>
          <w:highlight w:val="yellow"/>
        </w:rPr>
        <w:t>[</w:t>
      </w:r>
      <w:r w:rsidR="006F3074">
        <w:rPr>
          <w:highlight w:val="yellow"/>
        </w:rPr>
        <w:t> </w:t>
      </w:r>
      <w:r w:rsidR="006F136C" w:rsidRPr="00F415E1">
        <w:rPr>
          <w:highlight w:val="yellow"/>
        </w:rPr>
        <w:t>i</w:t>
      </w:r>
      <w:r w:rsidR="006F3074">
        <w:rPr>
          <w:highlight w:val="yellow"/>
        </w:rPr>
        <w:t> </w:t>
      </w:r>
      <w:r w:rsidR="006F136C" w:rsidRPr="00F415E1">
        <w:rPr>
          <w:highlight w:val="yellow"/>
        </w:rPr>
        <w:t>] = i;</w:t>
      </w:r>
    </w:p>
    <w:p w:rsidR="006F136C" w:rsidRPr="00180106" w:rsidRDefault="00180106" w:rsidP="006F3074">
      <w:pPr>
        <w:spacing w:before="0"/>
        <w:jc w:val="both"/>
        <w:rPr>
          <w:highlight w:val="yellow"/>
        </w:rPr>
      </w:pPr>
      <w:r>
        <w:rPr>
          <w:highlight w:val="yellow"/>
        </w:rPr>
        <w:tab/>
      </w:r>
      <w:r w:rsidR="006F136C" w:rsidRPr="00F415E1">
        <w:rPr>
          <w:highlight w:val="yellow"/>
        </w:rPr>
        <w:t>for ( ; i &lt; (</w:t>
      </w:r>
      <w:r w:rsidR="00D0457F" w:rsidRPr="00D0457F">
        <w:rPr>
          <w:highlight w:val="yellow"/>
        </w:rPr>
        <w:t>inter_view_ref_start_position</w:t>
      </w:r>
      <w:r w:rsidR="00D0457F" w:rsidRPr="00F415E1">
        <w:rPr>
          <w:highlight w:val="yellow"/>
        </w:rPr>
        <w:t xml:space="preserve"> </w:t>
      </w:r>
      <w:r w:rsidR="006F136C" w:rsidRPr="00F415E1">
        <w:rPr>
          <w:highlight w:val="yellow"/>
        </w:rPr>
        <w:t>+ NumPocIvCurr); i ++)</w:t>
      </w:r>
      <w:r w:rsidR="006F136C" w:rsidRPr="00F415E1">
        <w:rPr>
          <w:highlight w:val="yellow"/>
        </w:rPr>
        <w:tab/>
      </w:r>
      <w:r>
        <w:rPr>
          <w:highlight w:val="yellow"/>
        </w:rPr>
        <w:br/>
      </w:r>
      <w:r w:rsidR="00D0457F">
        <w:rPr>
          <w:highlight w:val="yellow"/>
        </w:rPr>
        <w:tab/>
      </w:r>
      <w:r>
        <w:rPr>
          <w:highlight w:val="yellow"/>
        </w:rPr>
        <w:tab/>
      </w:r>
      <w:r w:rsidR="007C5C71">
        <w:rPr>
          <w:highlight w:val="yellow"/>
        </w:rPr>
        <w:t>idxPosList</w:t>
      </w:r>
      <w:r w:rsidR="006F136C" w:rsidRPr="00F415E1">
        <w:rPr>
          <w:highlight w:val="yellow"/>
        </w:rPr>
        <w:t>[</w:t>
      </w:r>
      <w:r w:rsidR="006F3074">
        <w:rPr>
          <w:highlight w:val="yellow"/>
        </w:rPr>
        <w:t> </w:t>
      </w:r>
      <w:r w:rsidR="006F136C" w:rsidRPr="00F415E1">
        <w:rPr>
          <w:highlight w:val="yellow"/>
        </w:rPr>
        <w:t>i</w:t>
      </w:r>
      <w:r w:rsidR="006F3074">
        <w:rPr>
          <w:highlight w:val="yellow"/>
        </w:rPr>
        <w:t> </w:t>
      </w:r>
      <w:r w:rsidR="006F136C" w:rsidRPr="00F415E1">
        <w:rPr>
          <w:highlight w:val="yellow"/>
        </w:rPr>
        <w:t xml:space="preserve">] = iNumTemp + (i - </w:t>
      </w:r>
      <w:r w:rsidR="00D0457F" w:rsidRPr="00D0457F">
        <w:rPr>
          <w:highlight w:val="yellow"/>
        </w:rPr>
        <w:t>inter_view_ref_start_position</w:t>
      </w:r>
      <w:r w:rsidR="006F136C" w:rsidRPr="00F415E1">
        <w:rPr>
          <w:highlight w:val="yellow"/>
        </w:rPr>
        <w:t>);</w:t>
      </w:r>
      <w:r>
        <w:rPr>
          <w:highlight w:val="yellow"/>
        </w:rPr>
        <w:br/>
      </w:r>
      <w:r>
        <w:rPr>
          <w:highlight w:val="yellow"/>
        </w:rPr>
        <w:tab/>
      </w:r>
      <w:r w:rsidR="006F136C" w:rsidRPr="00F415E1">
        <w:rPr>
          <w:highlight w:val="yellow"/>
        </w:rPr>
        <w:t>for ( ; i &lt;= num_ref_idx_l0_active_minus1; i ++)</w:t>
      </w:r>
      <w:r w:rsidR="006F136C" w:rsidRPr="00F415E1">
        <w:rPr>
          <w:highlight w:val="yellow"/>
        </w:rPr>
        <w:tab/>
      </w:r>
      <w:r w:rsidR="006F3074">
        <w:rPr>
          <w:highlight w:val="yellow"/>
        </w:rPr>
        <w:br/>
      </w:r>
      <w:r w:rsidR="006F3074">
        <w:rPr>
          <w:highlight w:val="yellow"/>
        </w:rPr>
        <w:tab/>
      </w:r>
      <w:r>
        <w:rPr>
          <w:highlight w:val="yellow"/>
        </w:rPr>
        <w:tab/>
      </w:r>
      <w:r w:rsidR="007C5C71">
        <w:rPr>
          <w:highlight w:val="yellow"/>
        </w:rPr>
        <w:t>idxPosList</w:t>
      </w:r>
      <w:r w:rsidR="006F136C" w:rsidRPr="00F415E1">
        <w:rPr>
          <w:highlight w:val="yellow"/>
        </w:rPr>
        <w:t>[</w:t>
      </w:r>
      <w:r w:rsidR="007C5C71">
        <w:rPr>
          <w:highlight w:val="yellow"/>
        </w:rPr>
        <w:t> </w:t>
      </w:r>
      <w:r w:rsidR="006F136C" w:rsidRPr="00F415E1">
        <w:rPr>
          <w:highlight w:val="yellow"/>
        </w:rPr>
        <w:t>i</w:t>
      </w:r>
      <w:r w:rsidR="007C5C71">
        <w:rPr>
          <w:highlight w:val="yellow"/>
        </w:rPr>
        <w:t> </w:t>
      </w:r>
      <w:r w:rsidR="006F136C" w:rsidRPr="00F415E1">
        <w:rPr>
          <w:highlight w:val="yellow"/>
        </w:rPr>
        <w:t>] = i - NumPocIvCurr;</w:t>
      </w:r>
      <w:r>
        <w:rPr>
          <w:highlight w:val="yellow"/>
        </w:rPr>
        <w:br/>
      </w:r>
      <w:r w:rsidR="006F136C" w:rsidRPr="00F415E1">
        <w:rPr>
          <w:highlight w:val="yellow"/>
        </w:rPr>
        <w:t>}</w:t>
      </w:r>
      <w:r>
        <w:rPr>
          <w:highlight w:val="yellow"/>
        </w:rPr>
        <w:br/>
        <w:t xml:space="preserve">else </w:t>
      </w:r>
      <w:r>
        <w:rPr>
          <w:highlight w:val="yellow"/>
        </w:rPr>
        <w:br/>
      </w:r>
      <w:r>
        <w:rPr>
          <w:highlight w:val="yellow"/>
        </w:rPr>
        <w:tab/>
        <w:t xml:space="preserve">for (i=0; i&lt; </w:t>
      </w:r>
      <w:r w:rsidRPr="00180106">
        <w:rPr>
          <w:highlight w:val="yellow"/>
        </w:rPr>
        <w:t>iNumTemp+</w:t>
      </w:r>
      <w:r w:rsidRPr="00180106">
        <w:rPr>
          <w:szCs w:val="22"/>
          <w:highlight w:val="yellow"/>
        </w:rPr>
        <w:t xml:space="preserve"> NumIvCurr</w:t>
      </w:r>
      <w:r>
        <w:rPr>
          <w:szCs w:val="22"/>
          <w:highlight w:val="yellow"/>
        </w:rPr>
        <w:t xml:space="preserve"> ; i++)</w:t>
      </w:r>
      <w:r>
        <w:rPr>
          <w:szCs w:val="22"/>
          <w:highlight w:val="yellow"/>
        </w:rPr>
        <w:br/>
      </w:r>
      <w:r>
        <w:rPr>
          <w:highlight w:val="yellow"/>
        </w:rPr>
        <w:tab/>
      </w:r>
      <w:r>
        <w:rPr>
          <w:highlight w:val="yellow"/>
        </w:rPr>
        <w:tab/>
        <w:t xml:space="preserve">idxPosList </w:t>
      </w:r>
      <w:r w:rsidRPr="00F415E1">
        <w:rPr>
          <w:highlight w:val="yellow"/>
        </w:rPr>
        <w:t>[</w:t>
      </w:r>
      <w:r>
        <w:rPr>
          <w:highlight w:val="yellow"/>
        </w:rPr>
        <w:t> </w:t>
      </w:r>
      <w:r w:rsidRPr="00F415E1">
        <w:rPr>
          <w:highlight w:val="yellow"/>
        </w:rPr>
        <w:t>i</w:t>
      </w:r>
      <w:r>
        <w:rPr>
          <w:highlight w:val="yellow"/>
        </w:rPr>
        <w:t> </w:t>
      </w:r>
      <w:r w:rsidRPr="00F415E1">
        <w:rPr>
          <w:highlight w:val="yellow"/>
        </w:rPr>
        <w:t>] = i;</w:t>
      </w:r>
      <w:r w:rsidR="00567D3A">
        <w:rPr>
          <w:highlight w:val="yellow"/>
        </w:rPr>
        <w:br/>
      </w:r>
    </w:p>
    <w:p w:rsidR="006F136C" w:rsidRPr="00943A5F" w:rsidRDefault="006F136C" w:rsidP="006F136C">
      <w:pPr>
        <w:jc w:val="both"/>
        <w:rPr>
          <w:noProof/>
          <w:lang w:eastAsia="ko-KR"/>
        </w:rPr>
      </w:pPr>
      <w:r w:rsidRPr="00943A5F">
        <w:rPr>
          <w:noProof/>
        </w:rPr>
        <w:t>The list RefPicList0 is constructed as follows:</w:t>
      </w:r>
    </w:p>
    <w:p w:rsidR="006F136C" w:rsidRPr="00943A5F" w:rsidRDefault="006F136C" w:rsidP="006F136C">
      <w:pPr>
        <w:pStyle w:val="Equation"/>
        <w:tabs>
          <w:tab w:val="clear" w:pos="794"/>
          <w:tab w:val="clear" w:pos="1588"/>
          <w:tab w:val="clear" w:pos="4849"/>
          <w:tab w:val="right" w:pos="864"/>
          <w:tab w:val="right" w:pos="1152"/>
          <w:tab w:val="right" w:pos="1440"/>
          <w:tab w:val="right" w:pos="1728"/>
          <w:tab w:val="right" w:pos="2016"/>
          <w:tab w:val="right" w:pos="2304"/>
          <w:tab w:val="right" w:pos="2592"/>
          <w:tab w:val="right" w:pos="2880"/>
          <w:tab w:val="right" w:pos="3168"/>
          <w:tab w:val="right" w:pos="3456"/>
          <w:tab w:val="right" w:pos="3744"/>
          <w:tab w:val="right" w:pos="4032"/>
          <w:tab w:val="right" w:pos="4320"/>
          <w:tab w:val="right" w:pos="4608"/>
          <w:tab w:val="right" w:pos="4896"/>
          <w:tab w:val="right" w:pos="5184"/>
          <w:tab w:val="right" w:pos="5472"/>
          <w:tab w:val="right" w:pos="5760"/>
          <w:tab w:val="right" w:pos="6048"/>
        </w:tabs>
        <w:ind w:left="562"/>
        <w:rPr>
          <w:noProof/>
          <w:sz w:val="20"/>
          <w:szCs w:val="20"/>
        </w:rPr>
      </w:pPr>
      <w:r w:rsidRPr="00943A5F">
        <w:rPr>
          <w:noProof/>
          <w:sz w:val="20"/>
          <w:szCs w:val="20"/>
        </w:rPr>
        <w:t>for( rIdx = 0; rIdx &lt;= num_ref_idx_l0_active_minus1; rIdx++)</w:t>
      </w:r>
      <w:r w:rsidRPr="00943A5F">
        <w:rPr>
          <w:noProof/>
          <w:sz w:val="20"/>
          <w:szCs w:val="20"/>
        </w:rPr>
        <w:tab/>
      </w:r>
      <w:r w:rsidRPr="00943A5F">
        <w:rPr>
          <w:noProof/>
          <w:sz w:val="20"/>
          <w:szCs w:val="20"/>
        </w:rPr>
        <w:tab/>
      </w:r>
      <w:r w:rsidRPr="00943A5F">
        <w:rPr>
          <w:noProof/>
          <w:sz w:val="20"/>
          <w:szCs w:val="20"/>
        </w:rPr>
        <w:tab/>
        <w:t>(</w:t>
      </w:r>
      <w:r w:rsidRPr="00943A5F">
        <w:rPr>
          <w:noProof/>
          <w:sz w:val="20"/>
          <w:szCs w:val="20"/>
        </w:rPr>
        <w:fldChar w:fldCharType="begin"/>
      </w:r>
      <w:r w:rsidRPr="00943A5F">
        <w:rPr>
          <w:noProof/>
          <w:sz w:val="20"/>
          <w:szCs w:val="20"/>
        </w:rPr>
        <w:instrText xml:space="preserve"> STYLEREF 1 \s </w:instrText>
      </w:r>
      <w:r w:rsidRPr="00943A5F">
        <w:rPr>
          <w:noProof/>
          <w:sz w:val="20"/>
          <w:szCs w:val="20"/>
        </w:rPr>
        <w:fldChar w:fldCharType="separate"/>
      </w:r>
      <w:r>
        <w:rPr>
          <w:noProof/>
          <w:sz w:val="20"/>
          <w:szCs w:val="20"/>
        </w:rPr>
        <w:t>8</w:t>
      </w:r>
      <w:r w:rsidRPr="00943A5F">
        <w:rPr>
          <w:noProof/>
          <w:sz w:val="20"/>
          <w:szCs w:val="20"/>
        </w:rPr>
        <w:fldChar w:fldCharType="end"/>
      </w:r>
      <w:r w:rsidRPr="00943A5F">
        <w:rPr>
          <w:noProof/>
          <w:sz w:val="20"/>
          <w:szCs w:val="20"/>
        </w:rPr>
        <w:noBreakHyphen/>
      </w:r>
      <w:r w:rsidRPr="00943A5F">
        <w:rPr>
          <w:noProof/>
          <w:sz w:val="20"/>
          <w:szCs w:val="20"/>
        </w:rPr>
        <w:fldChar w:fldCharType="begin"/>
      </w:r>
      <w:r w:rsidRPr="00943A5F">
        <w:rPr>
          <w:noProof/>
          <w:sz w:val="20"/>
          <w:szCs w:val="20"/>
        </w:rPr>
        <w:instrText xml:space="preserve"> SEQ Equation \* ARABIC \s 1 </w:instrText>
      </w:r>
      <w:r w:rsidRPr="00943A5F">
        <w:rPr>
          <w:noProof/>
          <w:sz w:val="20"/>
          <w:szCs w:val="20"/>
        </w:rPr>
        <w:fldChar w:fldCharType="separate"/>
      </w:r>
      <w:r>
        <w:rPr>
          <w:noProof/>
          <w:sz w:val="20"/>
          <w:szCs w:val="20"/>
        </w:rPr>
        <w:t>9</w:t>
      </w:r>
      <w:r w:rsidRPr="00943A5F">
        <w:rPr>
          <w:noProof/>
          <w:sz w:val="20"/>
          <w:szCs w:val="20"/>
        </w:rPr>
        <w:fldChar w:fldCharType="end"/>
      </w:r>
      <w:r w:rsidRPr="00943A5F">
        <w:rPr>
          <w:noProof/>
          <w:sz w:val="20"/>
          <w:szCs w:val="20"/>
        </w:rPr>
        <w:t>)</w:t>
      </w:r>
      <w:r w:rsidRPr="00943A5F">
        <w:rPr>
          <w:noProof/>
          <w:sz w:val="20"/>
          <w:szCs w:val="20"/>
        </w:rPr>
        <w:br/>
      </w:r>
      <w:r w:rsidRPr="00943A5F">
        <w:rPr>
          <w:noProof/>
          <w:sz w:val="20"/>
          <w:szCs w:val="20"/>
        </w:rPr>
        <w:tab/>
      </w:r>
      <w:r w:rsidRPr="00943A5F">
        <w:rPr>
          <w:noProof/>
          <w:sz w:val="20"/>
          <w:szCs w:val="20"/>
        </w:rPr>
        <w:tab/>
        <w:t>RefPicList0[ rIdx ] = ref_pic_list_modification_flag_l0 ? RefPicListTemp0[ list_entry_l0[ rIdx ] ] :</w:t>
      </w:r>
      <w:r w:rsidRPr="00943A5F">
        <w:rPr>
          <w:noProof/>
          <w:sz w:val="20"/>
          <w:szCs w:val="20"/>
        </w:rPr>
        <w:br/>
      </w:r>
      <w:r w:rsidRPr="00943A5F">
        <w:rPr>
          <w:noProof/>
          <w:sz w:val="20"/>
          <w:szCs w:val="20"/>
        </w:rPr>
        <w:tab/>
      </w:r>
      <w:r w:rsidRPr="00943A5F">
        <w:rPr>
          <w:noProof/>
          <w:sz w:val="20"/>
          <w:szCs w:val="20"/>
        </w:rPr>
        <w:tab/>
      </w:r>
      <w:r w:rsidRPr="00943A5F">
        <w:rPr>
          <w:noProof/>
          <w:sz w:val="20"/>
          <w:szCs w:val="20"/>
        </w:rPr>
        <w:tab/>
      </w:r>
      <w:r w:rsidRPr="00943A5F">
        <w:rPr>
          <w:noProof/>
          <w:sz w:val="20"/>
          <w:szCs w:val="20"/>
        </w:rPr>
        <w:tab/>
      </w:r>
      <w:r w:rsidRPr="00943A5F">
        <w:rPr>
          <w:noProof/>
          <w:sz w:val="20"/>
          <w:szCs w:val="20"/>
        </w:rPr>
        <w:tab/>
      </w:r>
      <w:r w:rsidRPr="00943A5F">
        <w:rPr>
          <w:noProof/>
          <w:sz w:val="20"/>
          <w:szCs w:val="20"/>
        </w:rPr>
        <w:tab/>
      </w:r>
      <w:r w:rsidRPr="00943A5F">
        <w:rPr>
          <w:noProof/>
          <w:sz w:val="20"/>
          <w:szCs w:val="20"/>
        </w:rPr>
        <w:tab/>
      </w:r>
      <w:r w:rsidRPr="00943A5F">
        <w:rPr>
          <w:noProof/>
          <w:sz w:val="20"/>
          <w:szCs w:val="20"/>
        </w:rPr>
        <w:tab/>
      </w:r>
      <w:r w:rsidRPr="00943A5F">
        <w:rPr>
          <w:noProof/>
          <w:sz w:val="20"/>
          <w:szCs w:val="20"/>
        </w:rPr>
        <w:tab/>
      </w:r>
      <w:r w:rsidRPr="00943A5F">
        <w:rPr>
          <w:noProof/>
          <w:sz w:val="20"/>
          <w:szCs w:val="20"/>
        </w:rPr>
        <w:tab/>
      </w:r>
      <w:r w:rsidRPr="00943A5F">
        <w:rPr>
          <w:noProof/>
          <w:sz w:val="20"/>
          <w:szCs w:val="20"/>
        </w:rPr>
        <w:tab/>
      </w:r>
      <w:r w:rsidRPr="00943A5F">
        <w:rPr>
          <w:noProof/>
          <w:sz w:val="20"/>
          <w:szCs w:val="20"/>
        </w:rPr>
        <w:tab/>
      </w:r>
      <w:r w:rsidRPr="00943A5F">
        <w:rPr>
          <w:noProof/>
          <w:sz w:val="20"/>
          <w:szCs w:val="20"/>
        </w:rPr>
        <w:tab/>
      </w:r>
      <w:r w:rsidRPr="00943A5F">
        <w:rPr>
          <w:noProof/>
          <w:sz w:val="20"/>
          <w:szCs w:val="20"/>
        </w:rPr>
        <w:tab/>
      </w:r>
      <w:r w:rsidRPr="00943A5F">
        <w:rPr>
          <w:noProof/>
          <w:sz w:val="20"/>
          <w:szCs w:val="20"/>
        </w:rPr>
        <w:tab/>
      </w:r>
      <w:r w:rsidRPr="00943A5F">
        <w:rPr>
          <w:noProof/>
          <w:sz w:val="20"/>
          <w:szCs w:val="20"/>
        </w:rPr>
        <w:tab/>
      </w:r>
      <w:r w:rsidRPr="00943A5F">
        <w:rPr>
          <w:noProof/>
          <w:sz w:val="20"/>
          <w:szCs w:val="20"/>
        </w:rPr>
        <w:tab/>
      </w:r>
      <w:r w:rsidRPr="00943A5F">
        <w:rPr>
          <w:noProof/>
          <w:sz w:val="20"/>
          <w:szCs w:val="20"/>
        </w:rPr>
        <w:tab/>
      </w:r>
      <w:r w:rsidRPr="00943A5F">
        <w:rPr>
          <w:noProof/>
          <w:sz w:val="20"/>
          <w:szCs w:val="20"/>
        </w:rPr>
        <w:tab/>
        <w:t>RefPicListTemp0[</w:t>
      </w:r>
      <w:r w:rsidR="007C5C71">
        <w:rPr>
          <w:highlight w:val="yellow"/>
        </w:rPr>
        <w:t>idxPosList</w:t>
      </w:r>
      <w:r w:rsidRPr="00A3459D">
        <w:rPr>
          <w:noProof/>
          <w:sz w:val="20"/>
          <w:szCs w:val="20"/>
          <w:highlight w:val="yellow"/>
        </w:rPr>
        <w:t>[</w:t>
      </w:r>
      <w:r w:rsidRPr="00943A5F">
        <w:rPr>
          <w:noProof/>
          <w:sz w:val="20"/>
          <w:szCs w:val="20"/>
        </w:rPr>
        <w:t xml:space="preserve"> rIdx </w:t>
      </w:r>
      <w:r w:rsidRPr="00A3459D">
        <w:rPr>
          <w:noProof/>
          <w:sz w:val="20"/>
          <w:szCs w:val="20"/>
          <w:highlight w:val="yellow"/>
        </w:rPr>
        <w:t>]</w:t>
      </w:r>
      <w:r>
        <w:rPr>
          <w:noProof/>
          <w:sz w:val="20"/>
          <w:szCs w:val="20"/>
        </w:rPr>
        <w:t xml:space="preserve"> ]</w:t>
      </w:r>
    </w:p>
    <w:p w:rsidR="006F136C" w:rsidRPr="005B217D" w:rsidRDefault="006F136C" w:rsidP="009234A5">
      <w:pPr>
        <w:jc w:val="both"/>
        <w:rPr>
          <w:szCs w:val="22"/>
          <w:lang w:val="en-CA"/>
        </w:rPr>
      </w:pPr>
    </w:p>
    <w:sectPr w:rsidR="006F136C" w:rsidRPr="005B217D" w:rsidSect="00A01439">
      <w:footerReference w:type="default" r:id="rId13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160D" w:rsidRDefault="00C1160D">
      <w:r>
        <w:separator/>
      </w:r>
    </w:p>
  </w:endnote>
  <w:endnote w:type="continuationSeparator" w:id="0">
    <w:p w:rsidR="00C1160D" w:rsidRDefault="00C116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4FF9" w:rsidRDefault="000B4FF9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011148">
      <w:rPr>
        <w:rStyle w:val="PageNumber"/>
        <w:noProof/>
      </w:rPr>
      <w:t>2</w:t>
    </w:r>
    <w:r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>
      <w:rPr>
        <w:rStyle w:val="PageNumber"/>
      </w:rPr>
      <w:fldChar w:fldCharType="separate"/>
    </w:r>
    <w:r w:rsidR="005575CF">
      <w:rPr>
        <w:rStyle w:val="PageNumber"/>
        <w:noProof/>
      </w:rPr>
      <w:t>2012-10-15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160D" w:rsidRDefault="00C1160D">
      <w:r>
        <w:separator/>
      </w:r>
    </w:p>
  </w:footnote>
  <w:footnote w:type="continuationSeparator" w:id="0">
    <w:p w:rsidR="00C1160D" w:rsidRDefault="00C116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7B36E3"/>
    <w:multiLevelType w:val="hybridMultilevel"/>
    <w:tmpl w:val="D548A1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3B80C5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6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E6A3787"/>
    <w:multiLevelType w:val="hybridMultilevel"/>
    <w:tmpl w:val="AD60D0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A210E59"/>
    <w:multiLevelType w:val="hybridMultilevel"/>
    <w:tmpl w:val="393AB39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CB307BC"/>
    <w:multiLevelType w:val="hybridMultilevel"/>
    <w:tmpl w:val="C938FE06"/>
    <w:lvl w:ilvl="0" w:tplc="9A3EB7CE">
      <w:start w:val="1"/>
      <w:numFmt w:val="decimal"/>
      <w:lvlText w:val="[%1]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6808412A"/>
    <w:multiLevelType w:val="hybridMultilevel"/>
    <w:tmpl w:val="7930C0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15">
    <w:nsid w:val="6EE21C05"/>
    <w:multiLevelType w:val="hybridMultilevel"/>
    <w:tmpl w:val="35B4AE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3670A75"/>
    <w:multiLevelType w:val="hybridMultilevel"/>
    <w:tmpl w:val="A468D3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4"/>
  </w:num>
  <w:num w:numId="3">
    <w:abstractNumId w:val="11"/>
  </w:num>
  <w:num w:numId="4">
    <w:abstractNumId w:val="9"/>
  </w:num>
  <w:num w:numId="5">
    <w:abstractNumId w:val="10"/>
  </w:num>
  <w:num w:numId="6">
    <w:abstractNumId w:val="5"/>
  </w:num>
  <w:num w:numId="7">
    <w:abstractNumId w:val="6"/>
  </w:num>
  <w:num w:numId="8">
    <w:abstractNumId w:val="5"/>
  </w:num>
  <w:num w:numId="9">
    <w:abstractNumId w:val="1"/>
  </w:num>
  <w:num w:numId="10">
    <w:abstractNumId w:val="4"/>
  </w:num>
  <w:num w:numId="11">
    <w:abstractNumId w:val="3"/>
  </w:num>
  <w:num w:numId="12">
    <w:abstractNumId w:val="13"/>
  </w:num>
  <w:num w:numId="13">
    <w:abstractNumId w:val="2"/>
  </w:num>
  <w:num w:numId="14">
    <w:abstractNumId w:val="5"/>
  </w:num>
  <w:num w:numId="15">
    <w:abstractNumId w:val="5"/>
  </w:num>
  <w:num w:numId="16">
    <w:abstractNumId w:val="7"/>
  </w:num>
  <w:num w:numId="17">
    <w:abstractNumId w:val="12"/>
  </w:num>
  <w:num w:numId="18">
    <w:abstractNumId w:val="5"/>
  </w:num>
  <w:num w:numId="19">
    <w:abstractNumId w:val="8"/>
  </w:num>
  <w:num w:numId="20">
    <w:abstractNumId w:val="16"/>
  </w:num>
  <w:num w:numId="21">
    <w:abstractNumId w:val="15"/>
  </w:num>
  <w:num w:numId="22">
    <w:abstractNumId w:val="5"/>
  </w:num>
  <w:num w:numId="23">
    <w:abstractNumId w:val="5"/>
  </w:num>
  <w:num w:numId="24">
    <w:abstractNumId w:val="5"/>
  </w:num>
  <w:num w:numId="25">
    <w:abstractNumId w:val="5"/>
  </w:num>
  <w:num w:numId="2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D39"/>
    <w:rsid w:val="000010FA"/>
    <w:rsid w:val="00011148"/>
    <w:rsid w:val="00022AA6"/>
    <w:rsid w:val="0003695D"/>
    <w:rsid w:val="000373C8"/>
    <w:rsid w:val="00037D8F"/>
    <w:rsid w:val="000458BC"/>
    <w:rsid w:val="00045C41"/>
    <w:rsid w:val="00046C03"/>
    <w:rsid w:val="00056506"/>
    <w:rsid w:val="0005702C"/>
    <w:rsid w:val="00057DEF"/>
    <w:rsid w:val="000673B8"/>
    <w:rsid w:val="0007104F"/>
    <w:rsid w:val="000744E6"/>
    <w:rsid w:val="0007614F"/>
    <w:rsid w:val="00080D6A"/>
    <w:rsid w:val="00085AC4"/>
    <w:rsid w:val="0009127C"/>
    <w:rsid w:val="000A1141"/>
    <w:rsid w:val="000A2EB2"/>
    <w:rsid w:val="000A3516"/>
    <w:rsid w:val="000A6DE5"/>
    <w:rsid w:val="000A7175"/>
    <w:rsid w:val="000B1C6B"/>
    <w:rsid w:val="000B4FF9"/>
    <w:rsid w:val="000C09AC"/>
    <w:rsid w:val="000E00F3"/>
    <w:rsid w:val="000E6C26"/>
    <w:rsid w:val="000F158C"/>
    <w:rsid w:val="000F75C5"/>
    <w:rsid w:val="00102F3D"/>
    <w:rsid w:val="0010643D"/>
    <w:rsid w:val="00124E38"/>
    <w:rsid w:val="0012580B"/>
    <w:rsid w:val="00131226"/>
    <w:rsid w:val="00131F90"/>
    <w:rsid w:val="0013296D"/>
    <w:rsid w:val="00134060"/>
    <w:rsid w:val="0013526E"/>
    <w:rsid w:val="00136947"/>
    <w:rsid w:val="00147FCA"/>
    <w:rsid w:val="00150763"/>
    <w:rsid w:val="00166D4D"/>
    <w:rsid w:val="0016720E"/>
    <w:rsid w:val="00171371"/>
    <w:rsid w:val="00175A24"/>
    <w:rsid w:val="00180106"/>
    <w:rsid w:val="0018217D"/>
    <w:rsid w:val="00183DE5"/>
    <w:rsid w:val="00187E58"/>
    <w:rsid w:val="001A27D8"/>
    <w:rsid w:val="001A297E"/>
    <w:rsid w:val="001A368E"/>
    <w:rsid w:val="001A7329"/>
    <w:rsid w:val="001B077B"/>
    <w:rsid w:val="001B4E28"/>
    <w:rsid w:val="001C3525"/>
    <w:rsid w:val="001D1A45"/>
    <w:rsid w:val="001D1BD2"/>
    <w:rsid w:val="001D1E44"/>
    <w:rsid w:val="001D368F"/>
    <w:rsid w:val="001E02BE"/>
    <w:rsid w:val="001E3B37"/>
    <w:rsid w:val="001F2594"/>
    <w:rsid w:val="002055A6"/>
    <w:rsid w:val="00206460"/>
    <w:rsid w:val="002069B4"/>
    <w:rsid w:val="00215DFC"/>
    <w:rsid w:val="002165D7"/>
    <w:rsid w:val="002212DF"/>
    <w:rsid w:val="00227BA7"/>
    <w:rsid w:val="00234F46"/>
    <w:rsid w:val="00257823"/>
    <w:rsid w:val="002607A3"/>
    <w:rsid w:val="00261CD4"/>
    <w:rsid w:val="00263398"/>
    <w:rsid w:val="0027122F"/>
    <w:rsid w:val="00275BCF"/>
    <w:rsid w:val="0027626A"/>
    <w:rsid w:val="00277A67"/>
    <w:rsid w:val="002802D2"/>
    <w:rsid w:val="00292257"/>
    <w:rsid w:val="002A0938"/>
    <w:rsid w:val="002A41D7"/>
    <w:rsid w:val="002A54E0"/>
    <w:rsid w:val="002B1595"/>
    <w:rsid w:val="002B191D"/>
    <w:rsid w:val="002D017B"/>
    <w:rsid w:val="002D0AF6"/>
    <w:rsid w:val="002E1F74"/>
    <w:rsid w:val="002E3DB4"/>
    <w:rsid w:val="002E78E7"/>
    <w:rsid w:val="002F164D"/>
    <w:rsid w:val="002F300E"/>
    <w:rsid w:val="002F481D"/>
    <w:rsid w:val="002F6852"/>
    <w:rsid w:val="002F70ED"/>
    <w:rsid w:val="00305CC4"/>
    <w:rsid w:val="00306206"/>
    <w:rsid w:val="00306254"/>
    <w:rsid w:val="0031065C"/>
    <w:rsid w:val="00317D85"/>
    <w:rsid w:val="00325DA5"/>
    <w:rsid w:val="00327C56"/>
    <w:rsid w:val="00327E27"/>
    <w:rsid w:val="003315A1"/>
    <w:rsid w:val="003373EC"/>
    <w:rsid w:val="00342FF4"/>
    <w:rsid w:val="003436F2"/>
    <w:rsid w:val="00344BCE"/>
    <w:rsid w:val="00352FB1"/>
    <w:rsid w:val="00354239"/>
    <w:rsid w:val="0036173D"/>
    <w:rsid w:val="0036613E"/>
    <w:rsid w:val="003706CC"/>
    <w:rsid w:val="00377710"/>
    <w:rsid w:val="00385CD3"/>
    <w:rsid w:val="003A2D8E"/>
    <w:rsid w:val="003A33E5"/>
    <w:rsid w:val="003A57E8"/>
    <w:rsid w:val="003B3A46"/>
    <w:rsid w:val="003C20E4"/>
    <w:rsid w:val="003C2B74"/>
    <w:rsid w:val="003E17AB"/>
    <w:rsid w:val="003E18F9"/>
    <w:rsid w:val="003E6E74"/>
    <w:rsid w:val="003E6F90"/>
    <w:rsid w:val="003E7220"/>
    <w:rsid w:val="003F1BC3"/>
    <w:rsid w:val="003F5D0F"/>
    <w:rsid w:val="00402188"/>
    <w:rsid w:val="00404B59"/>
    <w:rsid w:val="00414101"/>
    <w:rsid w:val="00417FC1"/>
    <w:rsid w:val="00422D75"/>
    <w:rsid w:val="00433DDB"/>
    <w:rsid w:val="00437619"/>
    <w:rsid w:val="00443E8B"/>
    <w:rsid w:val="00451441"/>
    <w:rsid w:val="00451C94"/>
    <w:rsid w:val="00470D92"/>
    <w:rsid w:val="00474B1A"/>
    <w:rsid w:val="00487599"/>
    <w:rsid w:val="00490396"/>
    <w:rsid w:val="00493D9A"/>
    <w:rsid w:val="00494D78"/>
    <w:rsid w:val="00494E6C"/>
    <w:rsid w:val="004A2A63"/>
    <w:rsid w:val="004A569B"/>
    <w:rsid w:val="004B210C"/>
    <w:rsid w:val="004B4C00"/>
    <w:rsid w:val="004D405F"/>
    <w:rsid w:val="004E0358"/>
    <w:rsid w:val="004E4F4F"/>
    <w:rsid w:val="004E5FD2"/>
    <w:rsid w:val="004E6789"/>
    <w:rsid w:val="004F1852"/>
    <w:rsid w:val="004F61E3"/>
    <w:rsid w:val="00500E93"/>
    <w:rsid w:val="005012EE"/>
    <w:rsid w:val="0051015C"/>
    <w:rsid w:val="0051093C"/>
    <w:rsid w:val="00514219"/>
    <w:rsid w:val="00516CF1"/>
    <w:rsid w:val="00524D38"/>
    <w:rsid w:val="00531AE9"/>
    <w:rsid w:val="0053377E"/>
    <w:rsid w:val="00534E45"/>
    <w:rsid w:val="00542889"/>
    <w:rsid w:val="00550A66"/>
    <w:rsid w:val="00551F93"/>
    <w:rsid w:val="00553F6C"/>
    <w:rsid w:val="005575CF"/>
    <w:rsid w:val="00560D7A"/>
    <w:rsid w:val="00562464"/>
    <w:rsid w:val="00564799"/>
    <w:rsid w:val="00566180"/>
    <w:rsid w:val="00567CEC"/>
    <w:rsid w:val="00567D3A"/>
    <w:rsid w:val="00567EC7"/>
    <w:rsid w:val="00570013"/>
    <w:rsid w:val="005801A2"/>
    <w:rsid w:val="005809F3"/>
    <w:rsid w:val="005903FA"/>
    <w:rsid w:val="005952A5"/>
    <w:rsid w:val="00596068"/>
    <w:rsid w:val="005A33A1"/>
    <w:rsid w:val="005A52CB"/>
    <w:rsid w:val="005B217D"/>
    <w:rsid w:val="005B25CD"/>
    <w:rsid w:val="005B272A"/>
    <w:rsid w:val="005C385F"/>
    <w:rsid w:val="005C4E68"/>
    <w:rsid w:val="005C5DB7"/>
    <w:rsid w:val="005D6A3F"/>
    <w:rsid w:val="005E0ADC"/>
    <w:rsid w:val="005E1AC6"/>
    <w:rsid w:val="005E42C7"/>
    <w:rsid w:val="005F1457"/>
    <w:rsid w:val="005F6F1B"/>
    <w:rsid w:val="006029D1"/>
    <w:rsid w:val="006074FD"/>
    <w:rsid w:val="00610D43"/>
    <w:rsid w:val="0061424F"/>
    <w:rsid w:val="006142C3"/>
    <w:rsid w:val="00624B33"/>
    <w:rsid w:val="006263E1"/>
    <w:rsid w:val="00630AA2"/>
    <w:rsid w:val="00632C6B"/>
    <w:rsid w:val="0063371A"/>
    <w:rsid w:val="00640055"/>
    <w:rsid w:val="00643D45"/>
    <w:rsid w:val="00644613"/>
    <w:rsid w:val="00645EAD"/>
    <w:rsid w:val="00646707"/>
    <w:rsid w:val="00654355"/>
    <w:rsid w:val="00662E58"/>
    <w:rsid w:val="00663F50"/>
    <w:rsid w:val="00664DCF"/>
    <w:rsid w:val="00670273"/>
    <w:rsid w:val="00674DF6"/>
    <w:rsid w:val="006755C9"/>
    <w:rsid w:val="00677BBE"/>
    <w:rsid w:val="00684FB6"/>
    <w:rsid w:val="006A5567"/>
    <w:rsid w:val="006B69FB"/>
    <w:rsid w:val="006C392B"/>
    <w:rsid w:val="006C45D4"/>
    <w:rsid w:val="006C50B1"/>
    <w:rsid w:val="006C5D39"/>
    <w:rsid w:val="006D49CC"/>
    <w:rsid w:val="006E2810"/>
    <w:rsid w:val="006E5417"/>
    <w:rsid w:val="006F136C"/>
    <w:rsid w:val="006F2A10"/>
    <w:rsid w:val="006F2BF4"/>
    <w:rsid w:val="006F3074"/>
    <w:rsid w:val="00701FA2"/>
    <w:rsid w:val="00705DBA"/>
    <w:rsid w:val="00712F60"/>
    <w:rsid w:val="00714CFD"/>
    <w:rsid w:val="00720E3B"/>
    <w:rsid w:val="00734864"/>
    <w:rsid w:val="007420A8"/>
    <w:rsid w:val="00745F6B"/>
    <w:rsid w:val="00747543"/>
    <w:rsid w:val="0075464D"/>
    <w:rsid w:val="0075585E"/>
    <w:rsid w:val="00757883"/>
    <w:rsid w:val="00767903"/>
    <w:rsid w:val="00770571"/>
    <w:rsid w:val="00774F1D"/>
    <w:rsid w:val="007768FF"/>
    <w:rsid w:val="00777A6A"/>
    <w:rsid w:val="007824D3"/>
    <w:rsid w:val="00796EE3"/>
    <w:rsid w:val="007A233F"/>
    <w:rsid w:val="007A60AA"/>
    <w:rsid w:val="007A7D29"/>
    <w:rsid w:val="007B1BA3"/>
    <w:rsid w:val="007B4AB8"/>
    <w:rsid w:val="007B524D"/>
    <w:rsid w:val="007B6973"/>
    <w:rsid w:val="007C385D"/>
    <w:rsid w:val="007C5C71"/>
    <w:rsid w:val="007D6916"/>
    <w:rsid w:val="007E224C"/>
    <w:rsid w:val="007E3BEB"/>
    <w:rsid w:val="007E475A"/>
    <w:rsid w:val="007E4B9A"/>
    <w:rsid w:val="007F1F8B"/>
    <w:rsid w:val="007F5008"/>
    <w:rsid w:val="007F67A1"/>
    <w:rsid w:val="0080247F"/>
    <w:rsid w:val="0081562C"/>
    <w:rsid w:val="00816685"/>
    <w:rsid w:val="008206C8"/>
    <w:rsid w:val="0082237F"/>
    <w:rsid w:val="0084060A"/>
    <w:rsid w:val="00842745"/>
    <w:rsid w:val="00864429"/>
    <w:rsid w:val="00864C5E"/>
    <w:rsid w:val="0087363B"/>
    <w:rsid w:val="00874A6C"/>
    <w:rsid w:val="008753EE"/>
    <w:rsid w:val="008759E8"/>
    <w:rsid w:val="00876C65"/>
    <w:rsid w:val="00882452"/>
    <w:rsid w:val="0089083C"/>
    <w:rsid w:val="00893FF6"/>
    <w:rsid w:val="00894E63"/>
    <w:rsid w:val="008A2C7E"/>
    <w:rsid w:val="008A4B4C"/>
    <w:rsid w:val="008C239F"/>
    <w:rsid w:val="008C60BB"/>
    <w:rsid w:val="008D6F54"/>
    <w:rsid w:val="008E3E5C"/>
    <w:rsid w:val="008E480C"/>
    <w:rsid w:val="008E72DD"/>
    <w:rsid w:val="008F537A"/>
    <w:rsid w:val="008F5AF1"/>
    <w:rsid w:val="00907757"/>
    <w:rsid w:val="009212B0"/>
    <w:rsid w:val="00922846"/>
    <w:rsid w:val="009234A5"/>
    <w:rsid w:val="0092553B"/>
    <w:rsid w:val="00925683"/>
    <w:rsid w:val="0092785D"/>
    <w:rsid w:val="00930B73"/>
    <w:rsid w:val="009336F7"/>
    <w:rsid w:val="009374A7"/>
    <w:rsid w:val="00937F7E"/>
    <w:rsid w:val="00943C39"/>
    <w:rsid w:val="00946C59"/>
    <w:rsid w:val="00947F04"/>
    <w:rsid w:val="00953D29"/>
    <w:rsid w:val="00954154"/>
    <w:rsid w:val="00954270"/>
    <w:rsid w:val="00954416"/>
    <w:rsid w:val="00955D10"/>
    <w:rsid w:val="009563A7"/>
    <w:rsid w:val="00962ED1"/>
    <w:rsid w:val="00963D13"/>
    <w:rsid w:val="0098551D"/>
    <w:rsid w:val="00987384"/>
    <w:rsid w:val="00990012"/>
    <w:rsid w:val="00991C24"/>
    <w:rsid w:val="00994F08"/>
    <w:rsid w:val="0099518F"/>
    <w:rsid w:val="009A173F"/>
    <w:rsid w:val="009A523D"/>
    <w:rsid w:val="009C16C8"/>
    <w:rsid w:val="009C3EC9"/>
    <w:rsid w:val="009C3FCD"/>
    <w:rsid w:val="009D3973"/>
    <w:rsid w:val="009D3C1E"/>
    <w:rsid w:val="009D5755"/>
    <w:rsid w:val="009E1204"/>
    <w:rsid w:val="009E6C56"/>
    <w:rsid w:val="009F496B"/>
    <w:rsid w:val="009F5293"/>
    <w:rsid w:val="009F53D1"/>
    <w:rsid w:val="009F7338"/>
    <w:rsid w:val="00A01439"/>
    <w:rsid w:val="00A02E61"/>
    <w:rsid w:val="00A05CFF"/>
    <w:rsid w:val="00A06EEA"/>
    <w:rsid w:val="00A22404"/>
    <w:rsid w:val="00A232FC"/>
    <w:rsid w:val="00A26CDB"/>
    <w:rsid w:val="00A2758E"/>
    <w:rsid w:val="00A37059"/>
    <w:rsid w:val="00A371D5"/>
    <w:rsid w:val="00A545AF"/>
    <w:rsid w:val="00A554DD"/>
    <w:rsid w:val="00A56B97"/>
    <w:rsid w:val="00A6093D"/>
    <w:rsid w:val="00A622A7"/>
    <w:rsid w:val="00A76A6D"/>
    <w:rsid w:val="00A83253"/>
    <w:rsid w:val="00A83D0F"/>
    <w:rsid w:val="00A920B5"/>
    <w:rsid w:val="00AA4F0E"/>
    <w:rsid w:val="00AA5FE8"/>
    <w:rsid w:val="00AA6E84"/>
    <w:rsid w:val="00AB2494"/>
    <w:rsid w:val="00AB26B8"/>
    <w:rsid w:val="00AB280D"/>
    <w:rsid w:val="00AC2C45"/>
    <w:rsid w:val="00AC76D8"/>
    <w:rsid w:val="00AD45EA"/>
    <w:rsid w:val="00AE341B"/>
    <w:rsid w:val="00AE3B36"/>
    <w:rsid w:val="00AF2341"/>
    <w:rsid w:val="00B00A43"/>
    <w:rsid w:val="00B01780"/>
    <w:rsid w:val="00B07CA7"/>
    <w:rsid w:val="00B1279A"/>
    <w:rsid w:val="00B156A8"/>
    <w:rsid w:val="00B158D3"/>
    <w:rsid w:val="00B1757E"/>
    <w:rsid w:val="00B24DC6"/>
    <w:rsid w:val="00B30C07"/>
    <w:rsid w:val="00B32334"/>
    <w:rsid w:val="00B33D3C"/>
    <w:rsid w:val="00B33DF1"/>
    <w:rsid w:val="00B4430C"/>
    <w:rsid w:val="00B51EB6"/>
    <w:rsid w:val="00B5222E"/>
    <w:rsid w:val="00B531CF"/>
    <w:rsid w:val="00B53E24"/>
    <w:rsid w:val="00B618DC"/>
    <w:rsid w:val="00B61C96"/>
    <w:rsid w:val="00B64911"/>
    <w:rsid w:val="00B73A2A"/>
    <w:rsid w:val="00B74ABA"/>
    <w:rsid w:val="00B936F1"/>
    <w:rsid w:val="00B94B06"/>
    <w:rsid w:val="00B94C28"/>
    <w:rsid w:val="00BA346A"/>
    <w:rsid w:val="00BC02EC"/>
    <w:rsid w:val="00BC059E"/>
    <w:rsid w:val="00BC10BA"/>
    <w:rsid w:val="00BC3E25"/>
    <w:rsid w:val="00BC52CB"/>
    <w:rsid w:val="00BC5AFD"/>
    <w:rsid w:val="00BD09AA"/>
    <w:rsid w:val="00BE56BC"/>
    <w:rsid w:val="00BE7811"/>
    <w:rsid w:val="00BE7FAB"/>
    <w:rsid w:val="00C00695"/>
    <w:rsid w:val="00C04F43"/>
    <w:rsid w:val="00C05D30"/>
    <w:rsid w:val="00C0609D"/>
    <w:rsid w:val="00C10C42"/>
    <w:rsid w:val="00C113E8"/>
    <w:rsid w:val="00C115AB"/>
    <w:rsid w:val="00C1160D"/>
    <w:rsid w:val="00C200A9"/>
    <w:rsid w:val="00C24A42"/>
    <w:rsid w:val="00C272FD"/>
    <w:rsid w:val="00C30249"/>
    <w:rsid w:val="00C3043C"/>
    <w:rsid w:val="00C327FA"/>
    <w:rsid w:val="00C3723B"/>
    <w:rsid w:val="00C3762A"/>
    <w:rsid w:val="00C46648"/>
    <w:rsid w:val="00C558FF"/>
    <w:rsid w:val="00C5673A"/>
    <w:rsid w:val="00C56897"/>
    <w:rsid w:val="00C606C9"/>
    <w:rsid w:val="00C61C0D"/>
    <w:rsid w:val="00C716CC"/>
    <w:rsid w:val="00C73707"/>
    <w:rsid w:val="00C7400F"/>
    <w:rsid w:val="00C74ECD"/>
    <w:rsid w:val="00C80288"/>
    <w:rsid w:val="00C84003"/>
    <w:rsid w:val="00C848AD"/>
    <w:rsid w:val="00C90650"/>
    <w:rsid w:val="00C97D78"/>
    <w:rsid w:val="00CA252A"/>
    <w:rsid w:val="00CA7959"/>
    <w:rsid w:val="00CC2AAE"/>
    <w:rsid w:val="00CC53A4"/>
    <w:rsid w:val="00CC5A42"/>
    <w:rsid w:val="00CD0EAB"/>
    <w:rsid w:val="00CD22B9"/>
    <w:rsid w:val="00CD3E69"/>
    <w:rsid w:val="00CE0A4C"/>
    <w:rsid w:val="00CE2F82"/>
    <w:rsid w:val="00CE4165"/>
    <w:rsid w:val="00CF32E2"/>
    <w:rsid w:val="00CF34DB"/>
    <w:rsid w:val="00CF558F"/>
    <w:rsid w:val="00D009C5"/>
    <w:rsid w:val="00D0457F"/>
    <w:rsid w:val="00D073E2"/>
    <w:rsid w:val="00D14F71"/>
    <w:rsid w:val="00D25C3E"/>
    <w:rsid w:val="00D32019"/>
    <w:rsid w:val="00D446EC"/>
    <w:rsid w:val="00D4606B"/>
    <w:rsid w:val="00D46200"/>
    <w:rsid w:val="00D51BF0"/>
    <w:rsid w:val="00D55942"/>
    <w:rsid w:val="00D807BF"/>
    <w:rsid w:val="00D87940"/>
    <w:rsid w:val="00D87A4B"/>
    <w:rsid w:val="00D87E27"/>
    <w:rsid w:val="00DA7887"/>
    <w:rsid w:val="00DB2C26"/>
    <w:rsid w:val="00DB44EC"/>
    <w:rsid w:val="00DB68F0"/>
    <w:rsid w:val="00DC030F"/>
    <w:rsid w:val="00DE6B43"/>
    <w:rsid w:val="00DF1DE4"/>
    <w:rsid w:val="00DF3455"/>
    <w:rsid w:val="00E047B2"/>
    <w:rsid w:val="00E0480C"/>
    <w:rsid w:val="00E05FB7"/>
    <w:rsid w:val="00E11923"/>
    <w:rsid w:val="00E21F20"/>
    <w:rsid w:val="00E25411"/>
    <w:rsid w:val="00E262D4"/>
    <w:rsid w:val="00E26FBC"/>
    <w:rsid w:val="00E31801"/>
    <w:rsid w:val="00E36250"/>
    <w:rsid w:val="00E411BD"/>
    <w:rsid w:val="00E463CF"/>
    <w:rsid w:val="00E50269"/>
    <w:rsid w:val="00E53393"/>
    <w:rsid w:val="00E54511"/>
    <w:rsid w:val="00E61DAC"/>
    <w:rsid w:val="00E63B79"/>
    <w:rsid w:val="00E7113A"/>
    <w:rsid w:val="00E72B80"/>
    <w:rsid w:val="00E75FE3"/>
    <w:rsid w:val="00E84FDC"/>
    <w:rsid w:val="00E86C4C"/>
    <w:rsid w:val="00E94078"/>
    <w:rsid w:val="00E95668"/>
    <w:rsid w:val="00EA266B"/>
    <w:rsid w:val="00EA3D34"/>
    <w:rsid w:val="00EA5CC2"/>
    <w:rsid w:val="00EA6089"/>
    <w:rsid w:val="00EB7AB1"/>
    <w:rsid w:val="00EC25C8"/>
    <w:rsid w:val="00ED4767"/>
    <w:rsid w:val="00EE0476"/>
    <w:rsid w:val="00EF48CC"/>
    <w:rsid w:val="00F058A1"/>
    <w:rsid w:val="00F070F4"/>
    <w:rsid w:val="00F077E1"/>
    <w:rsid w:val="00F10DA4"/>
    <w:rsid w:val="00F13BF0"/>
    <w:rsid w:val="00F15407"/>
    <w:rsid w:val="00F25DF0"/>
    <w:rsid w:val="00F27FE8"/>
    <w:rsid w:val="00F32CFE"/>
    <w:rsid w:val="00F33247"/>
    <w:rsid w:val="00F33CC6"/>
    <w:rsid w:val="00F3799F"/>
    <w:rsid w:val="00F40E8D"/>
    <w:rsid w:val="00F5166A"/>
    <w:rsid w:val="00F54B79"/>
    <w:rsid w:val="00F54D39"/>
    <w:rsid w:val="00F629C5"/>
    <w:rsid w:val="00F670B1"/>
    <w:rsid w:val="00F73032"/>
    <w:rsid w:val="00F73794"/>
    <w:rsid w:val="00F848FC"/>
    <w:rsid w:val="00F9282A"/>
    <w:rsid w:val="00F93F1B"/>
    <w:rsid w:val="00F941DD"/>
    <w:rsid w:val="00F9569C"/>
    <w:rsid w:val="00F96BAD"/>
    <w:rsid w:val="00F97F7A"/>
    <w:rsid w:val="00FA0166"/>
    <w:rsid w:val="00FA51AB"/>
    <w:rsid w:val="00FB0E84"/>
    <w:rsid w:val="00FB2C80"/>
    <w:rsid w:val="00FB4732"/>
    <w:rsid w:val="00FD01C2"/>
    <w:rsid w:val="00FD08F5"/>
    <w:rsid w:val="00FE3F13"/>
    <w:rsid w:val="00FE5164"/>
    <w:rsid w:val="00FF0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iPriority="35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character" w:customStyle="1" w:styleId="value">
    <w:name w:val="value"/>
    <w:rsid w:val="00DF1DE4"/>
  </w:style>
  <w:style w:type="paragraph" w:customStyle="1" w:styleId="Equation">
    <w:name w:val="Equation"/>
    <w:basedOn w:val="Normal"/>
    <w:uiPriority w:val="99"/>
    <w:rsid w:val="00F97F7A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588"/>
        <w:tab w:val="center" w:pos="4849"/>
        <w:tab w:val="right" w:pos="9696"/>
      </w:tabs>
      <w:spacing w:before="193" w:after="240"/>
    </w:pPr>
    <w:rPr>
      <w:rFonts w:eastAsia="Malgun Gothic"/>
      <w:szCs w:val="22"/>
      <w:lang w:val="en-GB"/>
    </w:rPr>
  </w:style>
  <w:style w:type="paragraph" w:customStyle="1" w:styleId="tableheading">
    <w:name w:val="table heading"/>
    <w:basedOn w:val="Normal"/>
    <w:rsid w:val="00953D29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Malgun Gothic"/>
      <w:b/>
      <w:bCs/>
      <w:sz w:val="20"/>
      <w:lang w:val="en-GB"/>
    </w:rPr>
  </w:style>
  <w:style w:type="paragraph" w:customStyle="1" w:styleId="tablecell">
    <w:name w:val="table cell"/>
    <w:basedOn w:val="Normal"/>
    <w:rsid w:val="00953D29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Malgun Gothic"/>
      <w:sz w:val="20"/>
      <w:lang w:val="en-GB"/>
    </w:rPr>
  </w:style>
  <w:style w:type="paragraph" w:customStyle="1" w:styleId="tablesyntax">
    <w:name w:val="table syntax"/>
    <w:basedOn w:val="Normal"/>
    <w:link w:val="tablesyntaxChar"/>
    <w:rsid w:val="00953D29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</w:pPr>
    <w:rPr>
      <w:rFonts w:ascii="Times" w:eastAsia="Malgun Gothic" w:hAnsi="Times"/>
      <w:sz w:val="20"/>
      <w:lang w:val="en-GB"/>
    </w:rPr>
  </w:style>
  <w:style w:type="character" w:customStyle="1" w:styleId="tablesyntaxChar">
    <w:name w:val="table syntax Char"/>
    <w:link w:val="tablesyntax"/>
    <w:locked/>
    <w:rsid w:val="00953D29"/>
    <w:rPr>
      <w:rFonts w:ascii="Times" w:eastAsia="Malgun Gothic" w:hAnsi="Times"/>
      <w:lang w:val="en-GB" w:eastAsia="en-US"/>
    </w:rPr>
  </w:style>
  <w:style w:type="character" w:customStyle="1" w:styleId="CaptionChar">
    <w:name w:val="Caption Char"/>
    <w:aliases w:val="Figure Char"/>
    <w:link w:val="Caption"/>
    <w:uiPriority w:val="35"/>
    <w:semiHidden/>
    <w:locked/>
    <w:rsid w:val="00F670B1"/>
    <w:rPr>
      <w:b/>
      <w:bCs/>
      <w:color w:val="4F81BD"/>
      <w:sz w:val="18"/>
      <w:szCs w:val="18"/>
      <w:lang w:eastAsia="en-US"/>
    </w:rPr>
  </w:style>
  <w:style w:type="paragraph" w:styleId="Caption">
    <w:name w:val="caption"/>
    <w:aliases w:val="Figure"/>
    <w:basedOn w:val="Normal"/>
    <w:next w:val="Normal"/>
    <w:link w:val="CaptionChar"/>
    <w:uiPriority w:val="35"/>
    <w:semiHidden/>
    <w:unhideWhenUsed/>
    <w:qFormat/>
    <w:rsid w:val="00F670B1"/>
    <w:pPr>
      <w:spacing w:before="0" w:after="200"/>
      <w:textAlignment w:val="auto"/>
    </w:pPr>
    <w:rPr>
      <w:b/>
      <w:bCs/>
      <w:color w:val="4F81BD"/>
      <w:sz w:val="18"/>
      <w:szCs w:val="18"/>
    </w:rPr>
  </w:style>
  <w:style w:type="character" w:styleId="CommentReference">
    <w:name w:val="annotation reference"/>
    <w:rsid w:val="00C5673A"/>
    <w:rPr>
      <w:sz w:val="16"/>
      <w:szCs w:val="16"/>
    </w:rPr>
  </w:style>
  <w:style w:type="paragraph" w:styleId="CommentText">
    <w:name w:val="annotation text"/>
    <w:basedOn w:val="Normal"/>
    <w:link w:val="CommentTextChar"/>
    <w:rsid w:val="00C5673A"/>
    <w:rPr>
      <w:sz w:val="20"/>
    </w:rPr>
  </w:style>
  <w:style w:type="character" w:customStyle="1" w:styleId="CommentTextChar">
    <w:name w:val="Comment Text Char"/>
    <w:link w:val="CommentText"/>
    <w:rsid w:val="00C5673A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C5673A"/>
    <w:rPr>
      <w:b/>
      <w:bCs/>
    </w:rPr>
  </w:style>
  <w:style w:type="character" w:customStyle="1" w:styleId="CommentSubjectChar">
    <w:name w:val="Comment Subject Char"/>
    <w:link w:val="CommentSubject"/>
    <w:rsid w:val="00C5673A"/>
    <w:rPr>
      <w:b/>
      <w:bCs/>
      <w:lang w:eastAsia="en-US"/>
    </w:rPr>
  </w:style>
  <w:style w:type="paragraph" w:styleId="Revision">
    <w:name w:val="Revision"/>
    <w:hidden/>
    <w:uiPriority w:val="99"/>
    <w:semiHidden/>
    <w:rsid w:val="00C5673A"/>
    <w:rPr>
      <w:sz w:val="22"/>
      <w:lang w:eastAsia="en-US"/>
    </w:rPr>
  </w:style>
  <w:style w:type="paragraph" w:styleId="ListParagraph">
    <w:name w:val="List Paragraph"/>
    <w:basedOn w:val="Normal"/>
    <w:uiPriority w:val="34"/>
    <w:qFormat/>
    <w:rsid w:val="0009127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iPriority="35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character" w:customStyle="1" w:styleId="value">
    <w:name w:val="value"/>
    <w:rsid w:val="00DF1DE4"/>
  </w:style>
  <w:style w:type="paragraph" w:customStyle="1" w:styleId="Equation">
    <w:name w:val="Equation"/>
    <w:basedOn w:val="Normal"/>
    <w:uiPriority w:val="99"/>
    <w:rsid w:val="00F97F7A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588"/>
        <w:tab w:val="center" w:pos="4849"/>
        <w:tab w:val="right" w:pos="9696"/>
      </w:tabs>
      <w:spacing w:before="193" w:after="240"/>
    </w:pPr>
    <w:rPr>
      <w:rFonts w:eastAsia="Malgun Gothic"/>
      <w:szCs w:val="22"/>
      <w:lang w:val="en-GB"/>
    </w:rPr>
  </w:style>
  <w:style w:type="paragraph" w:customStyle="1" w:styleId="tableheading">
    <w:name w:val="table heading"/>
    <w:basedOn w:val="Normal"/>
    <w:rsid w:val="00953D29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Malgun Gothic"/>
      <w:b/>
      <w:bCs/>
      <w:sz w:val="20"/>
      <w:lang w:val="en-GB"/>
    </w:rPr>
  </w:style>
  <w:style w:type="paragraph" w:customStyle="1" w:styleId="tablecell">
    <w:name w:val="table cell"/>
    <w:basedOn w:val="Normal"/>
    <w:rsid w:val="00953D29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Malgun Gothic"/>
      <w:sz w:val="20"/>
      <w:lang w:val="en-GB"/>
    </w:rPr>
  </w:style>
  <w:style w:type="paragraph" w:customStyle="1" w:styleId="tablesyntax">
    <w:name w:val="table syntax"/>
    <w:basedOn w:val="Normal"/>
    <w:link w:val="tablesyntaxChar"/>
    <w:rsid w:val="00953D29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</w:pPr>
    <w:rPr>
      <w:rFonts w:ascii="Times" w:eastAsia="Malgun Gothic" w:hAnsi="Times"/>
      <w:sz w:val="20"/>
      <w:lang w:val="en-GB"/>
    </w:rPr>
  </w:style>
  <w:style w:type="character" w:customStyle="1" w:styleId="tablesyntaxChar">
    <w:name w:val="table syntax Char"/>
    <w:link w:val="tablesyntax"/>
    <w:locked/>
    <w:rsid w:val="00953D29"/>
    <w:rPr>
      <w:rFonts w:ascii="Times" w:eastAsia="Malgun Gothic" w:hAnsi="Times"/>
      <w:lang w:val="en-GB" w:eastAsia="en-US"/>
    </w:rPr>
  </w:style>
  <w:style w:type="character" w:customStyle="1" w:styleId="CaptionChar">
    <w:name w:val="Caption Char"/>
    <w:aliases w:val="Figure Char"/>
    <w:link w:val="Caption"/>
    <w:uiPriority w:val="35"/>
    <w:semiHidden/>
    <w:locked/>
    <w:rsid w:val="00F670B1"/>
    <w:rPr>
      <w:b/>
      <w:bCs/>
      <w:color w:val="4F81BD"/>
      <w:sz w:val="18"/>
      <w:szCs w:val="18"/>
      <w:lang w:eastAsia="en-US"/>
    </w:rPr>
  </w:style>
  <w:style w:type="paragraph" w:styleId="Caption">
    <w:name w:val="caption"/>
    <w:aliases w:val="Figure"/>
    <w:basedOn w:val="Normal"/>
    <w:next w:val="Normal"/>
    <w:link w:val="CaptionChar"/>
    <w:uiPriority w:val="35"/>
    <w:semiHidden/>
    <w:unhideWhenUsed/>
    <w:qFormat/>
    <w:rsid w:val="00F670B1"/>
    <w:pPr>
      <w:spacing w:before="0" w:after="200"/>
      <w:textAlignment w:val="auto"/>
    </w:pPr>
    <w:rPr>
      <w:b/>
      <w:bCs/>
      <w:color w:val="4F81BD"/>
      <w:sz w:val="18"/>
      <w:szCs w:val="18"/>
    </w:rPr>
  </w:style>
  <w:style w:type="character" w:styleId="CommentReference">
    <w:name w:val="annotation reference"/>
    <w:rsid w:val="00C5673A"/>
    <w:rPr>
      <w:sz w:val="16"/>
      <w:szCs w:val="16"/>
    </w:rPr>
  </w:style>
  <w:style w:type="paragraph" w:styleId="CommentText">
    <w:name w:val="annotation text"/>
    <w:basedOn w:val="Normal"/>
    <w:link w:val="CommentTextChar"/>
    <w:rsid w:val="00C5673A"/>
    <w:rPr>
      <w:sz w:val="20"/>
    </w:rPr>
  </w:style>
  <w:style w:type="character" w:customStyle="1" w:styleId="CommentTextChar">
    <w:name w:val="Comment Text Char"/>
    <w:link w:val="CommentText"/>
    <w:rsid w:val="00C5673A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C5673A"/>
    <w:rPr>
      <w:b/>
      <w:bCs/>
    </w:rPr>
  </w:style>
  <w:style w:type="character" w:customStyle="1" w:styleId="CommentSubjectChar">
    <w:name w:val="Comment Subject Char"/>
    <w:link w:val="CommentSubject"/>
    <w:rsid w:val="00C5673A"/>
    <w:rPr>
      <w:b/>
      <w:bCs/>
      <w:lang w:eastAsia="en-US"/>
    </w:rPr>
  </w:style>
  <w:style w:type="paragraph" w:styleId="Revision">
    <w:name w:val="Revision"/>
    <w:hidden/>
    <w:uiPriority w:val="99"/>
    <w:semiHidden/>
    <w:rsid w:val="00C5673A"/>
    <w:rPr>
      <w:sz w:val="22"/>
      <w:lang w:eastAsia="en-US"/>
    </w:rPr>
  </w:style>
  <w:style w:type="paragraph" w:styleId="ListParagraph">
    <w:name w:val="List Paragraph"/>
    <w:basedOn w:val="Normal"/>
    <w:uiPriority w:val="34"/>
    <w:qFormat/>
    <w:rsid w:val="0009127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958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7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6783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8042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7719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1059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0995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71687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29322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39375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83017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514286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196216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mailto:jewonk@qti.qualcomm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mailto:cheny@qti.qualcomm.com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lizhang@qti.qualcomm.com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560</Words>
  <Characters>3193</Characters>
  <Application>Microsoft Office Word</Application>
  <DocSecurity>0</DocSecurity>
  <Lines>26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3746</CharactersWithSpaces>
  <SharedDoc>false</SharedDoc>
  <HLinks>
    <vt:vector size="18" baseType="variant">
      <vt:variant>
        <vt:i4>1966188</vt:i4>
      </vt:variant>
      <vt:variant>
        <vt:i4>6</vt:i4>
      </vt:variant>
      <vt:variant>
        <vt:i4>0</vt:i4>
      </vt:variant>
      <vt:variant>
        <vt:i4>5</vt:i4>
      </vt:variant>
      <vt:variant>
        <vt:lpwstr>mailto:jewonk@qti.qualcomm.com</vt:lpwstr>
      </vt:variant>
      <vt:variant>
        <vt:lpwstr/>
      </vt:variant>
      <vt:variant>
        <vt:i4>5898286</vt:i4>
      </vt:variant>
      <vt:variant>
        <vt:i4>3</vt:i4>
      </vt:variant>
      <vt:variant>
        <vt:i4>0</vt:i4>
      </vt:variant>
      <vt:variant>
        <vt:i4>5</vt:i4>
      </vt:variant>
      <vt:variant>
        <vt:lpwstr>mailto:cheny@qti.qualcomm.com</vt:lpwstr>
      </vt:variant>
      <vt:variant>
        <vt:lpwstr/>
      </vt:variant>
      <vt:variant>
        <vt:i4>3473479</vt:i4>
      </vt:variant>
      <vt:variant>
        <vt:i4>0</vt:i4>
      </vt:variant>
      <vt:variant>
        <vt:i4>0</vt:i4>
      </vt:variant>
      <vt:variant>
        <vt:i4>5</vt:i4>
      </vt:variant>
      <vt:variant>
        <vt:lpwstr>mailto:lizhang@qti.qualcomm.com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Gary J. Sullivan</dc:creator>
  <cp:keywords>JCT-VC, MPEG, VCEG</cp:keywords>
  <cp:lastModifiedBy>JCT3V-HLS BoG 2</cp:lastModifiedBy>
  <cp:revision>8</cp:revision>
  <cp:lastPrinted>2012-10-04T20:47:00Z</cp:lastPrinted>
  <dcterms:created xsi:type="dcterms:W3CDTF">2012-10-18T04:51:00Z</dcterms:created>
  <dcterms:modified xsi:type="dcterms:W3CDTF">2012-10-18T04:54:00Z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-343443815</vt:i4>
  </property>
  <property fmtid="{D5CDD505-2E9C-101B-9397-08002B2CF9AE}" pid="3" name="_NewReviewCycle">
    <vt:lpwstr/>
  </property>
  <property fmtid="{D5CDD505-2E9C-101B-9397-08002B2CF9AE}" pid="4" name="_EmailSubject">
    <vt:lpwstr>revision of MVHEVC proposal</vt:lpwstr>
  </property>
  <property fmtid="{D5CDD505-2E9C-101B-9397-08002B2CF9AE}" pid="5" name="_AuthorEmail">
    <vt:lpwstr>cheny@qti.qualcomm.com</vt:lpwstr>
  </property>
  <property fmtid="{D5CDD505-2E9C-101B-9397-08002B2CF9AE}" pid="6" name="_AuthorEmailDisplayName">
    <vt:lpwstr>Chen, Ying</vt:lpwstr>
  </property>
</Properties>
</file>