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bookmarkStart w:id="0" w:name="_GoBack"/>
          <w:bookmarkEnd w:id="0"/>
          <w:p w:rsidR="006C5D39" w:rsidRPr="005B217D" w:rsidRDefault="007426A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A67FE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A67FEA">
              <w:rPr>
                <w:lang w:val="en-CA"/>
              </w:rPr>
              <w:t>1007</w:t>
            </w:r>
            <w:ins w:id="1" w:author="cheny" w:date="2012-07-23T13:58:00Z">
              <w:r w:rsidR="00AD580C">
                <w:rPr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7D178B">
      <w:pPr>
        <w:tabs>
          <w:tab w:val="left" w:pos="5400"/>
        </w:tabs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67FEA" w:rsidP="00AB249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Solutions considered for NAL unit header and video parameter set for HEVC extensions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A67FEA" w:rsidP="00E21F20">
            <w:pPr>
              <w:spacing w:before="60" w:after="60"/>
              <w:rPr>
                <w:szCs w:val="22"/>
                <w:lang w:val="en-CA"/>
              </w:rPr>
            </w:pPr>
            <w:r w:rsidRPr="00D67B58">
              <w:rPr>
                <w:szCs w:val="22"/>
                <w:lang w:val="en-CA"/>
              </w:rPr>
              <w:t>Output Document of JCT-</w:t>
            </w:r>
            <w:r>
              <w:rPr>
                <w:szCs w:val="22"/>
                <w:lang w:val="en-CA"/>
              </w:rPr>
              <w:t>3</w:t>
            </w:r>
            <w:r w:rsidRPr="00D67B58">
              <w:rPr>
                <w:szCs w:val="22"/>
                <w:lang w:val="en-CA"/>
              </w:rPr>
              <w:t>V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67FEA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Draft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FE1310">
            <w:pPr>
              <w:spacing w:before="60" w:after="60"/>
              <w:rPr>
                <w:szCs w:val="22"/>
                <w:lang w:val="en-CA"/>
              </w:rPr>
            </w:pPr>
            <w:r w:rsidRPr="00593BB1">
              <w:rPr>
                <w:szCs w:val="22"/>
                <w:lang w:val="pt-BR"/>
              </w:rPr>
              <w:t>Ye-Kui Wang</w:t>
            </w:r>
            <w:ins w:id="2" w:author="cheny" w:date="2012-07-23T13:57:00Z">
              <w:r w:rsidR="00AD580C">
                <w:rPr>
                  <w:szCs w:val="22"/>
                  <w:lang w:val="pt-BR"/>
                </w:rPr>
                <w:t>, Ying Chen</w:t>
              </w:r>
            </w:ins>
            <w:r w:rsidRPr="00E142A6">
              <w:rPr>
                <w:szCs w:val="22"/>
              </w:rPr>
              <w:br/>
            </w:r>
            <w:r w:rsidRPr="00145392">
              <w:rPr>
                <w:szCs w:val="22"/>
              </w:rPr>
              <w:t>5775 Morehouse Drive</w:t>
            </w:r>
            <w:r>
              <w:rPr>
                <w:szCs w:val="22"/>
              </w:rPr>
              <w:br/>
              <w:t xml:space="preserve">San Diego, CA 92121, </w:t>
            </w:r>
            <w:r w:rsidRPr="00145392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5952A5">
            <w:pPr>
              <w:spacing w:before="60" w:after="60"/>
              <w:rPr>
                <w:ins w:id="3" w:author="cheny" w:date="2012-07-23T13:57:00Z"/>
                <w:rStyle w:val="Hyperlink"/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FE1310" w:rsidRPr="00593BB1">
              <w:rPr>
                <w:szCs w:val="22"/>
              </w:rPr>
              <w:t>1-858-651-8345</w:t>
            </w:r>
            <w:r w:rsidR="00FE1310" w:rsidRPr="00593BB1">
              <w:rPr>
                <w:szCs w:val="22"/>
              </w:rPr>
              <w:br/>
            </w:r>
            <w:hyperlink r:id="rId10" w:history="1">
              <w:r w:rsidR="00FE1310" w:rsidRPr="00593BB1">
                <w:rPr>
                  <w:rStyle w:val="Hyperlink"/>
                  <w:szCs w:val="22"/>
                </w:rPr>
                <w:t>yekuiw@qualcomm.com</w:t>
              </w:r>
            </w:hyperlink>
          </w:p>
          <w:p w:rsidR="00AD580C" w:rsidRDefault="00AD580C" w:rsidP="005952A5">
            <w:pPr>
              <w:spacing w:before="60" w:after="60"/>
              <w:rPr>
                <w:ins w:id="4" w:author="cheny" w:date="2012-07-23T13:57:00Z"/>
                <w:rStyle w:val="Hyperlink"/>
                <w:szCs w:val="22"/>
              </w:rPr>
            </w:pPr>
            <w:ins w:id="5" w:author="cheny" w:date="2012-07-23T13:57:00Z">
              <w:r w:rsidRPr="00AD580C">
                <w:rPr>
                  <w:rPrChange w:id="6" w:author="cheny" w:date="2012-07-23T13:58:00Z">
                    <w:rPr>
                      <w:rStyle w:val="Hyperlink"/>
                      <w:szCs w:val="22"/>
                    </w:rPr>
                  </w:rPrChange>
                </w:rPr>
                <w:t>1-858-845-6589</w:t>
              </w:r>
              <w:r>
                <w:rPr>
                  <w:rStyle w:val="Hyperlink"/>
                  <w:szCs w:val="22"/>
                </w:rPr>
                <w:br/>
              </w:r>
            </w:ins>
            <w:ins w:id="7" w:author="cheny" w:date="2012-07-23T13:58:00Z">
              <w:r>
                <w:rPr>
                  <w:rStyle w:val="Hyperlink"/>
                  <w:szCs w:val="22"/>
                </w:rPr>
                <w:fldChar w:fldCharType="begin"/>
              </w:r>
              <w:r>
                <w:rPr>
                  <w:rStyle w:val="Hyperlink"/>
                  <w:szCs w:val="22"/>
                </w:rPr>
                <w:instrText xml:space="preserve"> HYPERLINK "mailto:</w:instrText>
              </w:r>
            </w:ins>
            <w:ins w:id="8" w:author="cheny" w:date="2012-07-23T13:57:00Z">
              <w:r>
                <w:rPr>
                  <w:rStyle w:val="Hyperlink"/>
                  <w:szCs w:val="22"/>
                </w:rPr>
                <w:instrText>cheny@qualcomm.com</w:instrText>
              </w:r>
            </w:ins>
            <w:ins w:id="9" w:author="cheny" w:date="2012-07-23T13:58:00Z">
              <w:r>
                <w:rPr>
                  <w:rStyle w:val="Hyperlink"/>
                  <w:szCs w:val="22"/>
                </w:rPr>
                <w:instrText xml:space="preserve">" </w:instrText>
              </w:r>
              <w:r>
                <w:rPr>
                  <w:rStyle w:val="Hyperlink"/>
                  <w:szCs w:val="22"/>
                </w:rPr>
                <w:fldChar w:fldCharType="separate"/>
              </w:r>
            </w:ins>
            <w:ins w:id="10" w:author="cheny" w:date="2012-07-23T13:57:00Z">
              <w:r w:rsidRPr="00AC2782">
                <w:rPr>
                  <w:rStyle w:val="Hyperlink"/>
                  <w:szCs w:val="22"/>
                </w:rPr>
                <w:t>cheny@qualcomm.com</w:t>
              </w:r>
            </w:ins>
            <w:ins w:id="11" w:author="cheny" w:date="2012-07-23T13:58:00Z">
              <w:r>
                <w:rPr>
                  <w:rStyle w:val="Hyperlink"/>
                  <w:szCs w:val="22"/>
                </w:rPr>
                <w:fldChar w:fldCharType="end"/>
              </w:r>
            </w:ins>
          </w:p>
          <w:p w:rsidR="00AD580C" w:rsidRPr="005B217D" w:rsidRDefault="00AD580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67F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Editor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67FEA" w:rsidRDefault="00A67FEA" w:rsidP="00A67FEA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67FEA" w:rsidRDefault="00A67FEA" w:rsidP="00A67FEA">
      <w:r>
        <w:t>This document includes the specification of the "straw man" designs, jointly agreed by JCT-VC and JCT-3V, for NAL unit header and video parameter set for HEVC extensions. Two alternative video parameter set designs are provided, one for each of the following two approaches:</w:t>
      </w:r>
    </w:p>
    <w:p w:rsidR="00A67FEA" w:rsidRPr="00755421" w:rsidRDefault="00A67FEA" w:rsidP="00A67FEA">
      <w:pPr>
        <w:numPr>
          <w:ilvl w:val="0"/>
          <w:numId w:val="14"/>
        </w:numPr>
      </w:pPr>
      <w:r w:rsidRPr="00755421">
        <w:t xml:space="preserve">Approach 1: The mapping of </w:t>
      </w:r>
      <w:r>
        <w:t xml:space="preserve">each </w:t>
      </w:r>
      <w:r w:rsidRPr="00755421">
        <w:t>value of the 6-bit layer_id (i.e., the reserved_zero_6bits in the HEVC base specification) in the NAL unit header to specific scalability dimension IDs (e.g. view_order_index, depth_flag, dependency_id and quality_id) is signalled in a look-up table in the video parameter set.</w:t>
      </w:r>
    </w:p>
    <w:p w:rsidR="00A67FEA" w:rsidRPr="00755421" w:rsidRDefault="00A67FEA" w:rsidP="00A67FEA">
      <w:pPr>
        <w:numPr>
          <w:ilvl w:val="0"/>
          <w:numId w:val="14"/>
        </w:numPr>
      </w:pPr>
      <w:r w:rsidRPr="00755421">
        <w:t xml:space="preserve">Approach </w:t>
      </w:r>
      <w:r>
        <w:t>2</w:t>
      </w:r>
      <w:r w:rsidRPr="00755421">
        <w:t xml:space="preserve">: The 6-bit layer_id (i.e., the reserved_zero_6bits in the HEVC base specification) in the NAL unit header </w:t>
      </w:r>
      <w:r>
        <w:t xml:space="preserve">is partitioned into </w:t>
      </w:r>
      <w:r w:rsidRPr="00755421">
        <w:t xml:space="preserve">specific scalability dimension IDs (e.g. view_order_index, depth_flag, dependency_id and quality_id) </w:t>
      </w:r>
      <w:r>
        <w:t xml:space="preserve">and the partitioning method </w:t>
      </w:r>
      <w:r w:rsidRPr="00755421">
        <w:t>is signalled in the video parameter set.</w:t>
      </w:r>
    </w:p>
    <w:p w:rsidR="00A67FEA" w:rsidRDefault="00A67FEA" w:rsidP="00A67FEA">
      <w:r>
        <w:t>It is expected that an aligned design is to be used for all the potential multiview, 3DV and scalability extensions of HEVC.</w:t>
      </w:r>
    </w:p>
    <w:p w:rsidR="00A67FEA" w:rsidRPr="004B0386" w:rsidRDefault="00A67FEA" w:rsidP="00A67FEA">
      <w:pPr>
        <w:rPr>
          <w:i/>
        </w:rPr>
      </w:pPr>
      <w:r>
        <w:t xml:space="preserve">The NAL unit header and video parameter set designs are provided in Sections </w:t>
      </w:r>
      <w:r>
        <w:fldChar w:fldCharType="begin"/>
      </w:r>
      <w:r>
        <w:instrText xml:space="preserve"> REF _Ref330330380 \r \h </w:instrText>
      </w:r>
      <w:r>
        <w:fldChar w:fldCharType="separate"/>
      </w:r>
      <w:r>
        <w:t>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_Ref330436145 \r \h </w:instrText>
      </w:r>
      <w:r>
        <w:fldChar w:fldCharType="separate"/>
      </w:r>
      <w:r>
        <w:t>2</w:t>
      </w:r>
      <w:r>
        <w:fldChar w:fldCharType="end"/>
      </w:r>
      <w:r>
        <w:t>, respectively.</w:t>
      </w:r>
    </w:p>
    <w:p w:rsidR="00A67FEA" w:rsidRDefault="00A67FEA" w:rsidP="00A67FEA">
      <w:pPr>
        <w:pStyle w:val="Heading1"/>
        <w:ind w:left="432" w:hanging="432"/>
        <w:jc w:val="both"/>
        <w:rPr>
          <w:lang w:val="en-CA"/>
        </w:rPr>
      </w:pPr>
      <w:r>
        <w:rPr>
          <w:lang w:val="en-CA"/>
        </w:rPr>
        <w:t>NAL unit syntax and semantics</w:t>
      </w:r>
    </w:p>
    <w:p w:rsidR="00A67FEA" w:rsidRDefault="00A67FEA" w:rsidP="00A67FEA">
      <w:pPr>
        <w:rPr>
          <w:sz w:val="20"/>
          <w:lang w:val="en-CA"/>
        </w:rPr>
      </w:pPr>
      <w:r>
        <w:rPr>
          <w:sz w:val="20"/>
          <w:lang w:val="en-CA"/>
        </w:rPr>
        <w:t>Syntax changes relative to the NAL unit syntax in the HEVC base specification are highlighted.</w:t>
      </w:r>
    </w:p>
    <w:p w:rsidR="00A67FEA" w:rsidRPr="0015456A" w:rsidRDefault="00A67FEA" w:rsidP="00A67FEA">
      <w:pPr>
        <w:rPr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lastRenderedPageBreak/>
              <w:t>nal_unit( NumBytesInNALunit ) {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3F17AE">
              <w:t>Descriptor</w:t>
            </w: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rPr>
                <w:b/>
                <w:bCs/>
              </w:rPr>
              <w:tab/>
              <w:t>forbidden_zero_bit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  <w:r w:rsidRPr="003F17AE">
              <w:t>f(1)</w:t>
            </w:r>
          </w:p>
        </w:tc>
      </w:tr>
      <w:tr w:rsidR="00A67FEA" w:rsidRPr="00CC51E1" w:rsidTr="00374811">
        <w:trPr>
          <w:cantSplit/>
          <w:jc w:val="center"/>
        </w:trPr>
        <w:tc>
          <w:tcPr>
            <w:tcW w:w="6700" w:type="dxa"/>
          </w:tcPr>
          <w:p w:rsidR="00A67FEA" w:rsidRPr="00CC51E1" w:rsidRDefault="00A67FEA" w:rsidP="00374811">
            <w:pPr>
              <w:pStyle w:val="tablesyntax"/>
            </w:pPr>
            <w:r w:rsidRPr="00CC51E1">
              <w:rPr>
                <w:b/>
                <w:bCs/>
              </w:rPr>
              <w:tab/>
              <w:t>nal_unit_type</w:t>
            </w:r>
          </w:p>
        </w:tc>
        <w:tc>
          <w:tcPr>
            <w:tcW w:w="1157" w:type="dxa"/>
          </w:tcPr>
          <w:p w:rsidR="00A67FEA" w:rsidRPr="00CC51E1" w:rsidRDefault="00A67FEA" w:rsidP="00374811">
            <w:pPr>
              <w:pStyle w:val="tablecell"/>
            </w:pPr>
            <w:r w:rsidRPr="00CC51E1">
              <w:t>u(6)</w:t>
            </w:r>
          </w:p>
        </w:tc>
      </w:tr>
      <w:tr w:rsidR="00A67FEA" w:rsidRPr="00E40255" w:rsidTr="00374811">
        <w:trPr>
          <w:cantSplit/>
          <w:jc w:val="center"/>
        </w:trPr>
        <w:tc>
          <w:tcPr>
            <w:tcW w:w="6700" w:type="dxa"/>
          </w:tcPr>
          <w:p w:rsidR="00A67FEA" w:rsidRPr="00E40255" w:rsidRDefault="00A67FEA" w:rsidP="00374811">
            <w:pPr>
              <w:pStyle w:val="tablesyntax"/>
              <w:rPr>
                <w:b/>
                <w:bCs/>
              </w:rPr>
            </w:pPr>
            <w:r w:rsidRPr="003F17AE">
              <w:tab/>
            </w:r>
            <w:r w:rsidRPr="00A578B2">
              <w:rPr>
                <w:b/>
                <w:bCs/>
                <w:highlight w:val="yellow"/>
              </w:rPr>
              <w:t>layer_id</w:t>
            </w:r>
            <w:r w:rsidRPr="00A578B2">
              <w:rPr>
                <w:bCs/>
                <w:highlight w:val="yellow"/>
              </w:rPr>
              <w:t xml:space="preserve"> // reserved_zero_6bit</w:t>
            </w:r>
            <w:r w:rsidRPr="00943295">
              <w:rPr>
                <w:bCs/>
                <w:highlight w:val="yellow"/>
              </w:rPr>
              <w:t>s in the base spec</w:t>
            </w:r>
          </w:p>
        </w:tc>
        <w:tc>
          <w:tcPr>
            <w:tcW w:w="1157" w:type="dxa"/>
          </w:tcPr>
          <w:p w:rsidR="00A67FEA" w:rsidRPr="00E40255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E40255">
              <w:rPr>
                <w:b w:val="0"/>
              </w:rPr>
              <w:t>u(6)</w:t>
            </w:r>
          </w:p>
        </w:tc>
      </w:tr>
      <w:tr w:rsidR="00A67FEA" w:rsidRPr="00CC51E1" w:rsidTr="00374811">
        <w:trPr>
          <w:cantSplit/>
          <w:jc w:val="center"/>
        </w:trPr>
        <w:tc>
          <w:tcPr>
            <w:tcW w:w="6700" w:type="dxa"/>
          </w:tcPr>
          <w:p w:rsidR="00A67FEA" w:rsidRPr="00E40255" w:rsidRDefault="00A67FEA" w:rsidP="00374811">
            <w:pPr>
              <w:pStyle w:val="tablesyntax"/>
              <w:rPr>
                <w:b/>
                <w:bCs/>
              </w:rPr>
            </w:pPr>
            <w:r w:rsidRPr="00E40255">
              <w:tab/>
            </w:r>
            <w:r w:rsidRPr="00E40255">
              <w:rPr>
                <w:b/>
                <w:bCs/>
              </w:rPr>
              <w:t>temporal_id_plus1</w:t>
            </w:r>
          </w:p>
        </w:tc>
        <w:tc>
          <w:tcPr>
            <w:tcW w:w="1157" w:type="dxa"/>
          </w:tcPr>
          <w:p w:rsidR="00A67FEA" w:rsidRPr="00CC51E1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E40255">
              <w:rPr>
                <w:b w:val="0"/>
              </w:rPr>
              <w:t>u(3)</w:t>
            </w: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  <w:t xml:space="preserve">NumBytesInRBSP = </w:t>
            </w:r>
            <w:r>
              <w:t>0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  <w:t xml:space="preserve">for( i = </w:t>
            </w:r>
            <w:r>
              <w:t>2</w:t>
            </w:r>
            <w:r w:rsidRPr="003F17AE">
              <w:t>; i &lt; NumBytesInNALunit; i++ ) {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  <w:t>if( i + 2 &lt; NumBytesInNALunit &amp;&amp; next_bits( 24 )  = =  0x000003 ) {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rbsp_byte[</w:t>
            </w:r>
            <w:r w:rsidRPr="003F17AE">
              <w:t> NumBytesInRBSP++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  <w:r w:rsidRPr="003F17AE">
              <w:t>b(8)</w:t>
            </w: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rbsp_byte[</w:t>
            </w:r>
            <w:r w:rsidRPr="003F17AE">
              <w:t> NumBytesInRBSP++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  <w:r w:rsidRPr="003F17AE">
              <w:t>b(8)</w:t>
            </w: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  <w:t>i += 2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emulation_prevention_three_byte</w:t>
            </w:r>
            <w:r w:rsidRPr="003F17AE">
              <w:t xml:space="preserve">  /* equal to 0x03 */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  <w:r w:rsidRPr="003F17AE">
              <w:t>f(8)</w:t>
            </w: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  <w:t>} else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rbsp_byte[</w:t>
            </w:r>
            <w:r w:rsidRPr="003F17AE">
              <w:t> NumBytesInRBSP++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  <w:r w:rsidRPr="003F17AE">
              <w:t>b(8)</w:t>
            </w: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</w:pPr>
            <w:r w:rsidRPr="003F17AE">
              <w:tab/>
              <w:t>}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</w:pPr>
          </w:p>
        </w:tc>
      </w:tr>
      <w:tr w:rsidR="00A67FEA" w:rsidRPr="003F17AE" w:rsidTr="00374811">
        <w:trPr>
          <w:cantSplit/>
          <w:jc w:val="center"/>
        </w:trPr>
        <w:tc>
          <w:tcPr>
            <w:tcW w:w="6700" w:type="dxa"/>
          </w:tcPr>
          <w:p w:rsidR="00A67FEA" w:rsidRPr="003F17AE" w:rsidRDefault="00A67FEA" w:rsidP="00374811">
            <w:pPr>
              <w:pStyle w:val="tablesyntax"/>
              <w:keepNext w:val="0"/>
            </w:pPr>
            <w:r w:rsidRPr="003F17AE">
              <w:t>}</w:t>
            </w:r>
          </w:p>
        </w:tc>
        <w:tc>
          <w:tcPr>
            <w:tcW w:w="1157" w:type="dxa"/>
          </w:tcPr>
          <w:p w:rsidR="00A67FEA" w:rsidRPr="003F17AE" w:rsidRDefault="00A67FEA" w:rsidP="00374811">
            <w:pPr>
              <w:pStyle w:val="tablecell"/>
              <w:keepNext w:val="0"/>
            </w:pPr>
          </w:p>
        </w:tc>
      </w:tr>
    </w:tbl>
    <w:p w:rsidR="00A67FEA" w:rsidRPr="0015456A" w:rsidRDefault="00A67FEA" w:rsidP="00A67FEA">
      <w:pPr>
        <w:rPr>
          <w:sz w:val="20"/>
          <w:lang w:val="en-CA"/>
        </w:rPr>
      </w:pPr>
    </w:p>
    <w:p w:rsidR="00A67FEA" w:rsidRPr="0015456A" w:rsidRDefault="00A67FEA" w:rsidP="00A67FEA">
      <w:pPr>
        <w:rPr>
          <w:sz w:val="20"/>
        </w:rPr>
      </w:pPr>
      <w:r w:rsidRPr="0015456A">
        <w:rPr>
          <w:b/>
          <w:sz w:val="20"/>
        </w:rPr>
        <w:t>layer_id</w:t>
      </w:r>
      <w:r w:rsidRPr="0015456A">
        <w:rPr>
          <w:bCs/>
          <w:sz w:val="20"/>
        </w:rPr>
        <w:t xml:space="preserve"> specifies the identifier of the layer.</w:t>
      </w:r>
    </w:p>
    <w:p w:rsidR="00A67FEA" w:rsidRPr="0015456A" w:rsidRDefault="00A67FEA" w:rsidP="00A67FEA">
      <w:pPr>
        <w:rPr>
          <w:sz w:val="20"/>
        </w:rPr>
      </w:pPr>
      <w:r w:rsidRPr="0015456A">
        <w:rPr>
          <w:sz w:val="20"/>
        </w:rPr>
        <w:t>Semantics for other syntax elements are as specified in the HEVC base specification.</w:t>
      </w:r>
    </w:p>
    <w:p w:rsidR="00A67FEA" w:rsidRPr="00E35826" w:rsidRDefault="00A67FEA" w:rsidP="00A67FEA">
      <w:pPr>
        <w:pStyle w:val="Heading1"/>
        <w:ind w:left="432" w:hanging="432"/>
        <w:rPr>
          <w:lang w:val="en-CA"/>
        </w:rPr>
      </w:pPr>
      <w:r w:rsidRPr="00E35826">
        <w:rPr>
          <w:lang w:val="en-CA"/>
        </w:rPr>
        <w:t>Video parameter set</w:t>
      </w:r>
    </w:p>
    <w:p w:rsidR="00A67FEA" w:rsidRPr="00E35826" w:rsidRDefault="00A67FEA" w:rsidP="00A67FEA">
      <w:pPr>
        <w:pStyle w:val="Heading2"/>
        <w:ind w:left="576" w:hanging="576"/>
        <w:rPr>
          <w:lang w:val="en-CA"/>
        </w:rPr>
      </w:pPr>
      <w:r w:rsidRPr="00E35826">
        <w:rPr>
          <w:lang w:val="en-CA"/>
        </w:rPr>
        <w:t>Video parameter set RBSP syntax</w:t>
      </w:r>
      <w:r>
        <w:rPr>
          <w:lang w:val="en-CA"/>
        </w:rPr>
        <w:t xml:space="preserve"> and semantics</w:t>
      </w:r>
    </w:p>
    <w:p w:rsidR="00A67FEA" w:rsidRDefault="00A67FEA" w:rsidP="00A67FEA">
      <w:pPr>
        <w:rPr>
          <w:sz w:val="20"/>
          <w:lang w:val="en-CA"/>
        </w:rPr>
      </w:pPr>
      <w:r>
        <w:rPr>
          <w:sz w:val="20"/>
          <w:lang w:val="en-CA"/>
        </w:rPr>
        <w:t>Syntax changes relative to the video parameter set RBSP syntax in the HEVC base specification are highlighted.</w:t>
      </w:r>
    </w:p>
    <w:p w:rsidR="00A67FEA" w:rsidRDefault="00A67FEA" w:rsidP="00A67FEA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FB0B6F" w:rsidRDefault="00A67FEA" w:rsidP="00374811">
            <w:pPr>
              <w:pStyle w:val="tablesyntax"/>
            </w:pPr>
            <w:r w:rsidRPr="009E5D62">
              <w:t>video_parameter_set_rbsp(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</w:rPr>
            </w:pPr>
            <w:r w:rsidRPr="00FB0B6F">
              <w:tab/>
            </w:r>
            <w:r w:rsidRPr="008A4D6C">
              <w:rPr>
                <w:b/>
                <w:bCs/>
              </w:rPr>
              <w:t>video_parameter_set_id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  <w:r w:rsidRPr="008A4D6C">
              <w:t>u(</w:t>
            </w:r>
            <w:r>
              <w:t>4</w:t>
            </w:r>
            <w:r w:rsidRPr="008A4D6C">
              <w:t>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  <w:bCs/>
              </w:rPr>
            </w:pPr>
            <w:r w:rsidRPr="008A4D6C">
              <w:rPr>
                <w:b/>
              </w:rPr>
              <w:tab/>
            </w:r>
            <w:r>
              <w:rPr>
                <w:b/>
              </w:rPr>
              <w:t>vps_</w:t>
            </w:r>
            <w:r w:rsidRPr="008A4D6C">
              <w:rPr>
                <w:b/>
              </w:rPr>
              <w:t>temporal_id_nesting_flag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  <w:r w:rsidRPr="008A4D6C">
              <w:t>u(1)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E15D6A" w:rsidRDefault="00A67FEA" w:rsidP="00374811">
            <w:pPr>
              <w:pStyle w:val="tablesyntax"/>
              <w:rPr>
                <w:b/>
              </w:rPr>
            </w:pPr>
            <w:r>
              <w:tab/>
            </w:r>
            <w:r w:rsidRPr="001A5A1F">
              <w:rPr>
                <w:b/>
              </w:rPr>
              <w:t>reserved_zero_2bits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  <w:r>
              <w:t>u(2)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  <w:bCs/>
                <w:strike/>
              </w:rPr>
            </w:pPr>
            <w:r w:rsidRPr="008A4D6C">
              <w:tab/>
            </w:r>
            <w:r w:rsidRPr="00A578B2">
              <w:rPr>
                <w:b/>
                <w:bCs/>
                <w:highlight w:val="yellow"/>
              </w:rPr>
              <w:t>max</w:t>
            </w:r>
            <w:r>
              <w:rPr>
                <w:b/>
                <w:bCs/>
                <w:highlight w:val="yellow"/>
              </w:rPr>
              <w:t>_num_</w:t>
            </w:r>
            <w:r w:rsidRPr="00A578B2">
              <w:rPr>
                <w:b/>
                <w:bCs/>
                <w:highlight w:val="yellow"/>
              </w:rPr>
              <w:t>layers_minus1</w:t>
            </w:r>
            <w:r w:rsidRPr="00A578B2">
              <w:rPr>
                <w:bCs/>
                <w:highlight w:val="yellow"/>
              </w:rPr>
              <w:t xml:space="preserve"> //reserved_zero_6bits</w:t>
            </w:r>
            <w:r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  <w:r w:rsidRPr="008A4D6C">
              <w:t>u(</w:t>
            </w:r>
            <w:r>
              <w:t>6</w:t>
            </w:r>
            <w:r w:rsidRPr="008A4D6C">
              <w:t>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>
              <w:rPr>
                <w:b/>
              </w:rPr>
              <w:t>vps_</w:t>
            </w:r>
            <w:r w:rsidRPr="008A4D6C">
              <w:rPr>
                <w:b/>
              </w:rPr>
              <w:t>max_sub_layers_minus1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  <w:r w:rsidRPr="008A4D6C">
              <w:rPr>
                <w:lang w:eastAsia="ko-KR"/>
              </w:rPr>
              <w:t>u(3)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</w:pPr>
            <w:r w:rsidRPr="008A4D6C">
              <w:tab/>
              <w:t>profile_level( </w:t>
            </w:r>
            <w:r>
              <w:t>1</w:t>
            </w:r>
            <w:r w:rsidRPr="008A4D6C">
              <w:t xml:space="preserve">, </w:t>
            </w:r>
            <w:r>
              <w:t>vps_</w:t>
            </w:r>
            <w:r w:rsidRPr="008A4D6C">
              <w:t>max_sub_layers_minus1 )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</w:p>
        </w:tc>
      </w:tr>
      <w:tr w:rsidR="00A67FEA" w:rsidRPr="008A4D6C" w:rsidDel="00A6475F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</w:rPr>
            </w:pPr>
            <w:r w:rsidRPr="008A4D6C">
              <w:tab/>
            </w:r>
            <w:r w:rsidRPr="00A578B2">
              <w:rPr>
                <w:b/>
                <w:highlight w:val="yellow"/>
              </w:rPr>
              <w:t>next_essential_info_byte_offset</w:t>
            </w:r>
            <w:r w:rsidRPr="00A578B2">
              <w:rPr>
                <w:highlight w:val="yellow"/>
              </w:rPr>
              <w:t xml:space="preserve"> //reserved_zero_12bits</w:t>
            </w:r>
            <w:r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74" w:type="dxa"/>
          </w:tcPr>
          <w:p w:rsidR="00A67FEA" w:rsidRPr="008A4D6C" w:rsidDel="00A6475F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8A4D6C">
              <w:rPr>
                <w:b w:val="0"/>
              </w:rPr>
              <w:t>u(12)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Cs/>
              </w:rPr>
            </w:pPr>
            <w:r w:rsidRPr="008A4D6C">
              <w:tab/>
              <w:t xml:space="preserve">for( i = 0; i &lt;= </w:t>
            </w:r>
            <w:r>
              <w:t>vps_</w:t>
            </w:r>
            <w:r w:rsidRPr="008A4D6C">
              <w:t>max_sub_layers_minus1; i++ ) {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8A4D6C" w:rsidRDefault="00A67FEA" w:rsidP="00374811">
            <w:pPr>
              <w:pStyle w:val="tablesyntax"/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r>
              <w:rPr>
                <w:b/>
              </w:rPr>
              <w:t>vps_</w:t>
            </w:r>
            <w:r w:rsidRPr="008A4D6C">
              <w:rPr>
                <w:b/>
              </w:rPr>
              <w:t>max_dec_pic_buffering[</w:t>
            </w:r>
            <w:r w:rsidRPr="008A4D6C">
              <w:t> i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8A4D6C" w:rsidRDefault="00A67FEA" w:rsidP="00374811">
            <w:pPr>
              <w:pStyle w:val="tablecell"/>
            </w:pPr>
            <w:r w:rsidRPr="008A4D6C">
              <w:t>ue(v)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8A4D6C" w:rsidRDefault="00A67FEA" w:rsidP="00374811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r>
              <w:rPr>
                <w:b/>
              </w:rPr>
              <w:t>vps_max_</w:t>
            </w:r>
            <w:r w:rsidRPr="008A4D6C">
              <w:rPr>
                <w:b/>
              </w:rPr>
              <w:t>num_reorder_pics[</w:t>
            </w:r>
            <w:r w:rsidRPr="008A4D6C">
              <w:t> i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8A4D6C" w:rsidRDefault="00A67FEA" w:rsidP="00374811">
            <w:pPr>
              <w:pStyle w:val="tablecell"/>
            </w:pPr>
            <w:r w:rsidRPr="008A4D6C">
              <w:t>ue(v)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r>
              <w:rPr>
                <w:b/>
              </w:rPr>
              <w:t>vps_</w:t>
            </w:r>
            <w:r w:rsidRPr="008A4D6C">
              <w:rPr>
                <w:b/>
              </w:rPr>
              <w:t>max_latency_increase[</w:t>
            </w:r>
            <w:r w:rsidRPr="008A4D6C">
              <w:t> i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  <w:rPr>
                <w:lang w:eastAsia="ko-KR"/>
              </w:rPr>
            </w:pPr>
            <w:r w:rsidRPr="008A4D6C">
              <w:t>ue(v)</w:t>
            </w: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Cs/>
              </w:rPr>
            </w:pPr>
            <w:r w:rsidRPr="008A4D6C">
              <w:rPr>
                <w:b/>
              </w:rPr>
              <w:tab/>
            </w:r>
            <w:r w:rsidRPr="008A4D6C">
              <w:t>}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</w:p>
        </w:tc>
      </w:tr>
      <w:tr w:rsidR="00A67FEA" w:rsidRPr="008A4D6C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  <w:rPr>
                <w:b/>
              </w:rPr>
            </w:pPr>
            <w:r>
              <w:rPr>
                <w:b/>
              </w:rPr>
              <w:tab/>
              <w:t>num_hrd_parameters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  <w:r>
              <w:t>ue(v)</w:t>
            </w:r>
          </w:p>
        </w:tc>
      </w:tr>
      <w:tr w:rsidR="00A67FEA" w:rsidRPr="00EE712F" w:rsidTr="00374811">
        <w:trPr>
          <w:cantSplit/>
          <w:jc w:val="center"/>
        </w:trPr>
        <w:tc>
          <w:tcPr>
            <w:tcW w:w="6754" w:type="dxa"/>
          </w:tcPr>
          <w:p w:rsidR="00A67FEA" w:rsidRPr="00CB205A" w:rsidRDefault="00A67FEA" w:rsidP="00374811">
            <w:pPr>
              <w:pStyle w:val="tablesyntax"/>
            </w:pPr>
            <w:r>
              <w:rPr>
                <w:b/>
              </w:rPr>
              <w:tab/>
            </w:r>
            <w:r>
              <w:t>for( i = 0; i &lt; num_hrd_parameters; i++ ) {</w:t>
            </w:r>
          </w:p>
        </w:tc>
        <w:tc>
          <w:tcPr>
            <w:tcW w:w="1174" w:type="dxa"/>
          </w:tcPr>
          <w:p w:rsidR="00A67FEA" w:rsidRDefault="00A67FEA" w:rsidP="00374811">
            <w:pPr>
              <w:pStyle w:val="tablecell"/>
            </w:pPr>
          </w:p>
        </w:tc>
      </w:tr>
      <w:tr w:rsidR="00A67FEA" w:rsidRPr="00EE712F" w:rsidTr="00374811">
        <w:trPr>
          <w:cantSplit/>
          <w:jc w:val="center"/>
        </w:trPr>
        <w:tc>
          <w:tcPr>
            <w:tcW w:w="6754" w:type="dxa"/>
          </w:tcPr>
          <w:p w:rsidR="00A67FEA" w:rsidRPr="00CB205A" w:rsidRDefault="00A67FEA" w:rsidP="00374811">
            <w:pPr>
              <w:pStyle w:val="tablesyntax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if( i &gt; 0 )</w:t>
            </w:r>
          </w:p>
        </w:tc>
        <w:tc>
          <w:tcPr>
            <w:tcW w:w="1174" w:type="dxa"/>
          </w:tcPr>
          <w:p w:rsidR="00A67FEA" w:rsidRDefault="00A67FEA" w:rsidP="00374811">
            <w:pPr>
              <w:pStyle w:val="tablecell"/>
            </w:pPr>
          </w:p>
        </w:tc>
      </w:tr>
      <w:tr w:rsidR="00A67FEA" w:rsidRPr="00EE712F" w:rsidTr="00374811">
        <w:trPr>
          <w:cantSplit/>
          <w:jc w:val="center"/>
        </w:trPr>
        <w:tc>
          <w:tcPr>
            <w:tcW w:w="6754" w:type="dxa"/>
          </w:tcPr>
          <w:p w:rsidR="00A67FEA" w:rsidRPr="00CB205A" w:rsidRDefault="00A67FEA" w:rsidP="00374811">
            <w:pPr>
              <w:pStyle w:val="tablesyntax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op_point( i )</w:t>
            </w:r>
          </w:p>
        </w:tc>
        <w:tc>
          <w:tcPr>
            <w:tcW w:w="1174" w:type="dxa"/>
          </w:tcPr>
          <w:p w:rsidR="00A67FEA" w:rsidRDefault="00A67FEA" w:rsidP="00374811">
            <w:pPr>
              <w:pStyle w:val="tablecell"/>
            </w:pPr>
          </w:p>
        </w:tc>
      </w:tr>
      <w:tr w:rsidR="00A67FEA" w:rsidRPr="00737ECD" w:rsidTr="00374811">
        <w:trPr>
          <w:cantSplit/>
          <w:jc w:val="center"/>
        </w:trPr>
        <w:tc>
          <w:tcPr>
            <w:tcW w:w="6754" w:type="dxa"/>
          </w:tcPr>
          <w:p w:rsidR="00A67FEA" w:rsidRPr="008A4D6C" w:rsidRDefault="00A67FEA" w:rsidP="00374811">
            <w:pPr>
              <w:pStyle w:val="tablesyntax"/>
            </w:pPr>
            <w:r>
              <w:rPr>
                <w:b/>
              </w:rPr>
              <w:tab/>
            </w:r>
            <w:r w:rsidRPr="008A4D6C">
              <w:rPr>
                <w:b/>
              </w:rPr>
              <w:tab/>
            </w:r>
            <w:r w:rsidRPr="008A4D6C">
              <w:t>hrd_parameters</w:t>
            </w:r>
            <w:r>
              <w:t>( i  = =  0</w:t>
            </w:r>
            <w:r w:rsidRPr="008A4D6C">
              <w:t xml:space="preserve">, </w:t>
            </w:r>
            <w:r>
              <w:t>vps_</w:t>
            </w:r>
            <w:r w:rsidRPr="008A4D6C">
              <w:t>max_sub_layers_minus1 )</w:t>
            </w:r>
          </w:p>
        </w:tc>
        <w:tc>
          <w:tcPr>
            <w:tcW w:w="1174" w:type="dxa"/>
          </w:tcPr>
          <w:p w:rsidR="00A67FEA" w:rsidRPr="008A4D6C" w:rsidRDefault="00A67FEA" w:rsidP="00374811">
            <w:pPr>
              <w:pStyle w:val="tablecell"/>
            </w:pPr>
          </w:p>
        </w:tc>
      </w:tr>
      <w:tr w:rsidR="00A67FEA" w:rsidRPr="00CB205A" w:rsidTr="00374811">
        <w:trPr>
          <w:cantSplit/>
          <w:jc w:val="center"/>
        </w:trPr>
        <w:tc>
          <w:tcPr>
            <w:tcW w:w="6754" w:type="dxa"/>
          </w:tcPr>
          <w:p w:rsidR="00A67FEA" w:rsidRPr="00CB205A" w:rsidRDefault="00A67FEA" w:rsidP="00374811">
            <w:pPr>
              <w:pStyle w:val="tablesyntax"/>
            </w:pPr>
            <w:r w:rsidRPr="00CB205A">
              <w:tab/>
              <w:t>}</w:t>
            </w:r>
          </w:p>
        </w:tc>
        <w:tc>
          <w:tcPr>
            <w:tcW w:w="1174" w:type="dxa"/>
          </w:tcPr>
          <w:p w:rsidR="00A67FEA" w:rsidRPr="00D83FFA" w:rsidRDefault="00A67FEA" w:rsidP="00374811">
            <w:pPr>
              <w:pStyle w:val="tablecell"/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A578B2" w:rsidRDefault="00A67FEA" w:rsidP="00374811">
            <w:pPr>
              <w:pStyle w:val="tablesyntax"/>
              <w:rPr>
                <w:b/>
                <w:bCs/>
                <w:highlight w:val="yellow"/>
              </w:rPr>
            </w:pPr>
            <w:r w:rsidRPr="00FB0B6F">
              <w:rPr>
                <w:bCs/>
              </w:rPr>
              <w:tab/>
            </w:r>
            <w:r w:rsidRPr="00A578B2">
              <w:rPr>
                <w:b/>
                <w:bCs/>
                <w:highlight w:val="yellow"/>
              </w:rPr>
              <w:t>bit_equal_to_one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cell"/>
            </w:pPr>
            <w:r w:rsidRPr="00A578B2">
              <w:rPr>
                <w:highlight w:val="yellow"/>
              </w:rPr>
              <w:t>u(1)</w:t>
            </w:r>
          </w:p>
        </w:tc>
      </w:tr>
      <w:tr w:rsidR="00A67FEA" w:rsidRPr="00872DAF" w:rsidTr="00374811">
        <w:trPr>
          <w:cantSplit/>
          <w:jc w:val="center"/>
        </w:trPr>
        <w:tc>
          <w:tcPr>
            <w:tcW w:w="6754" w:type="dxa"/>
          </w:tcPr>
          <w:p w:rsidR="00A67FEA" w:rsidRPr="00872DAF" w:rsidRDefault="00A67FEA" w:rsidP="00374811">
            <w:pPr>
              <w:pStyle w:val="tablesyntax"/>
              <w:rPr>
                <w:bCs/>
                <w:highlight w:val="yellow"/>
              </w:rPr>
            </w:pPr>
            <w:r w:rsidRPr="00872DAF">
              <w:rPr>
                <w:bCs/>
              </w:rPr>
              <w:tab/>
            </w:r>
            <w:r w:rsidRPr="00DB1313">
              <w:rPr>
                <w:bCs/>
                <w:highlight w:val="yellow"/>
              </w:rPr>
              <w:t>vps_extension( )</w:t>
            </w:r>
          </w:p>
        </w:tc>
        <w:tc>
          <w:tcPr>
            <w:tcW w:w="1174" w:type="dxa"/>
          </w:tcPr>
          <w:p w:rsidR="00A67FEA" w:rsidRPr="00872DAF" w:rsidRDefault="00A67FEA" w:rsidP="00374811">
            <w:pPr>
              <w:pStyle w:val="tablecell"/>
              <w:rPr>
                <w:highlight w:val="yellow"/>
              </w:rPr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</w:r>
            <w:r w:rsidRPr="00FB0B6F">
              <w:rPr>
                <w:b/>
                <w:bCs/>
              </w:rPr>
              <w:t>vps_extension_flag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cell"/>
            </w:pPr>
            <w:r w:rsidRPr="00FB0B6F">
              <w:t>u(1)</w:t>
            </w: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9E5D62" w:rsidRDefault="00A67FEA" w:rsidP="00374811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  <w:t>if( vps_extension_flag 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FB0B6F" w:rsidRDefault="00A67FEA" w:rsidP="00374811">
            <w:pPr>
              <w:pStyle w:val="tablecell"/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9E5D62" w:rsidRDefault="00A67FEA" w:rsidP="00374811">
            <w:pPr>
              <w:pStyle w:val="tablesyntax"/>
              <w:rPr>
                <w:bCs/>
              </w:rPr>
            </w:pP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r w:rsidRPr="00FB0B6F">
              <w:t>while( more_rbsp_data( ) 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FB0B6F" w:rsidRDefault="00A67FEA" w:rsidP="00374811">
            <w:pPr>
              <w:pStyle w:val="tablecell"/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9E5D62" w:rsidRDefault="00A67FEA" w:rsidP="00374811">
            <w:pPr>
              <w:pStyle w:val="tablesyntax"/>
              <w:rPr>
                <w:b/>
                <w:bCs/>
              </w:rPr>
            </w:pP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  <w:t>vps_extension_data_flag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FB0B6F" w:rsidRDefault="00A67FEA" w:rsidP="00374811">
            <w:pPr>
              <w:pStyle w:val="tablecell"/>
            </w:pPr>
            <w:r w:rsidRPr="00FB0B6F">
              <w:t>u(1)</w:t>
            </w: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9E5D62" w:rsidRDefault="00A67FEA" w:rsidP="00374811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  <w:t>rbsp_trailing_bits( 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FB0B6F" w:rsidRDefault="00A67FEA" w:rsidP="00374811">
            <w:pPr>
              <w:pStyle w:val="tablecell"/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FB0B6F" w:rsidRDefault="00A67FEA" w:rsidP="00374811">
            <w:pPr>
              <w:pStyle w:val="tablesyntax"/>
              <w:rPr>
                <w:bCs/>
              </w:rPr>
            </w:pPr>
            <w:r w:rsidRPr="00FB0B6F">
              <w:rPr>
                <w:bCs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9E5D62" w:rsidRDefault="00A67FEA" w:rsidP="00374811">
            <w:pPr>
              <w:pStyle w:val="tablecell"/>
            </w:pPr>
          </w:p>
        </w:tc>
      </w:tr>
    </w:tbl>
    <w:p w:rsidR="00A67FEA" w:rsidRDefault="00A67FEA" w:rsidP="00A67FEA">
      <w:pPr>
        <w:rPr>
          <w:b/>
          <w:sz w:val="20"/>
        </w:rPr>
      </w:pPr>
    </w:p>
    <w:p w:rsidR="00A67FEA" w:rsidRPr="007F11A5" w:rsidRDefault="00A67FEA" w:rsidP="00A67FEA">
      <w:pPr>
        <w:rPr>
          <w:sz w:val="20"/>
          <w:lang w:val="en-CA"/>
        </w:rPr>
      </w:pPr>
      <w:r w:rsidRPr="007F11A5">
        <w:rPr>
          <w:b/>
          <w:sz w:val="20"/>
          <w:lang w:val="en-CA"/>
        </w:rPr>
        <w:t>max_num_layers_minus1</w:t>
      </w:r>
      <w:r>
        <w:rPr>
          <w:sz w:val="20"/>
          <w:lang w:val="en-CA"/>
        </w:rPr>
        <w:t xml:space="preserve"> plus 1 specifies the maximum number of layers in the coded video sequences referring to the video parameter set.</w:t>
      </w:r>
    </w:p>
    <w:p w:rsidR="00A67FEA" w:rsidRDefault="00A67FEA" w:rsidP="00A67FEA">
      <w:pPr>
        <w:tabs>
          <w:tab w:val="clear" w:pos="360"/>
          <w:tab w:val="left" w:pos="2977"/>
        </w:tabs>
        <w:jc w:val="both"/>
        <w:rPr>
          <w:bCs/>
          <w:sz w:val="20"/>
        </w:rPr>
      </w:pPr>
      <w:r w:rsidRPr="0015456A">
        <w:rPr>
          <w:b/>
          <w:bCs/>
          <w:sz w:val="20"/>
        </w:rPr>
        <w:t xml:space="preserve">next_essential_info_byte_offset </w:t>
      </w:r>
      <w:r w:rsidRPr="0015456A">
        <w:rPr>
          <w:bCs/>
          <w:sz w:val="20"/>
        </w:rPr>
        <w:t xml:space="preserve">specifies the byte offset of the next set of fixed-length coded information in the </w:t>
      </w:r>
      <w:r>
        <w:rPr>
          <w:bCs/>
          <w:sz w:val="20"/>
        </w:rPr>
        <w:t xml:space="preserve">video parameter set </w:t>
      </w:r>
      <w:r w:rsidRPr="0015456A">
        <w:rPr>
          <w:bCs/>
          <w:sz w:val="20"/>
        </w:rPr>
        <w:t>NAL unit, starting from</w:t>
      </w:r>
      <w:r>
        <w:rPr>
          <w:bCs/>
          <w:sz w:val="20"/>
        </w:rPr>
        <w:t xml:space="preserve"> the beginning of the NAL unit.</w:t>
      </w:r>
    </w:p>
    <w:p w:rsidR="00A67FEA" w:rsidRDefault="00A67FEA" w:rsidP="00A67FEA">
      <w:pPr>
        <w:pStyle w:val="Note1CharCharCharCharCharChar"/>
      </w:pPr>
      <w:r w:rsidRPr="0015456A">
        <w:t>NOTE 3 –V</w:t>
      </w:r>
      <w:r>
        <w:t xml:space="preserve">ideo parameter set </w:t>
      </w:r>
      <w:r w:rsidRPr="0015456A">
        <w:t xml:space="preserve">information for non-base layer or view starts from </w:t>
      </w:r>
      <w:r>
        <w:t xml:space="preserve">a byte-aligned position of the video parameter set NAL unit, with </w:t>
      </w:r>
      <w:r w:rsidRPr="0015456A">
        <w:t xml:space="preserve">fixed-length coded information that </w:t>
      </w:r>
      <w:r>
        <w:t>is</w:t>
      </w:r>
      <w:r w:rsidRPr="0015456A">
        <w:t xml:space="preserve"> essential for session negotiation and/or capability exchange. The byte offset specified by next_essential_info_byte_offset would then help to locate and access th</w:t>
      </w:r>
      <w:r>
        <w:t xml:space="preserve">ose </w:t>
      </w:r>
      <w:r w:rsidRPr="0015456A">
        <w:t xml:space="preserve">essential information in the </w:t>
      </w:r>
      <w:r>
        <w:t xml:space="preserve">video parameter set </w:t>
      </w:r>
      <w:r w:rsidRPr="0015456A">
        <w:t xml:space="preserve">NAL unit without the need of entropy decoding, which may not be equipped with some network entities that may desire to access only the information in the </w:t>
      </w:r>
      <w:r>
        <w:t>video parameter set</w:t>
      </w:r>
      <w:r w:rsidRPr="0015456A">
        <w:t xml:space="preserve"> that is essential for session negotiation and/or capability exchange.</w:t>
      </w:r>
    </w:p>
    <w:p w:rsidR="00A67FEA" w:rsidRDefault="00A67FEA" w:rsidP="00A67FEA">
      <w:pPr>
        <w:rPr>
          <w:sz w:val="20"/>
          <w:lang w:val="en-CA"/>
        </w:rPr>
      </w:pPr>
      <w:r w:rsidRPr="007F11A5">
        <w:rPr>
          <w:b/>
          <w:sz w:val="20"/>
          <w:lang w:val="en-CA"/>
        </w:rPr>
        <w:t>max_num_layers_minus1</w:t>
      </w:r>
      <w:r>
        <w:rPr>
          <w:sz w:val="20"/>
          <w:lang w:val="en-CA"/>
        </w:rPr>
        <w:t xml:space="preserve"> plus 1 specifies the maximum number of layers in the coded video sequences referring to the video parameter set.</w:t>
      </w:r>
    </w:p>
    <w:p w:rsidR="00A67FEA" w:rsidRDefault="00A67FEA" w:rsidP="00A67FEA">
      <w:pPr>
        <w:rPr>
          <w:sz w:val="20"/>
          <w:lang w:val="en-CA"/>
        </w:rPr>
      </w:pPr>
      <w:r w:rsidRPr="0015456A">
        <w:rPr>
          <w:b/>
          <w:sz w:val="20"/>
          <w:lang w:val="en-CA"/>
        </w:rPr>
        <w:t>bit_equal_to_one</w:t>
      </w:r>
      <w:r>
        <w:rPr>
          <w:sz w:val="20"/>
          <w:lang w:val="en-CA"/>
        </w:rPr>
        <w:t xml:space="preserve"> shall be equal to 1.</w:t>
      </w:r>
    </w:p>
    <w:p w:rsidR="00A67FEA" w:rsidRPr="0015456A" w:rsidRDefault="00A67FEA" w:rsidP="00A67FEA">
      <w:pPr>
        <w:rPr>
          <w:sz w:val="20"/>
        </w:rPr>
      </w:pPr>
      <w:r w:rsidRPr="0015456A">
        <w:rPr>
          <w:sz w:val="20"/>
        </w:rPr>
        <w:t>Semantics for other syntax elements are as specified in the HEVC base specification.</w:t>
      </w:r>
    </w:p>
    <w:p w:rsidR="00A67FEA" w:rsidRPr="00E35826" w:rsidRDefault="00A67FEA" w:rsidP="00A67FEA">
      <w:pPr>
        <w:pStyle w:val="Heading2"/>
        <w:ind w:left="576" w:hanging="576"/>
        <w:rPr>
          <w:lang w:val="en-CA"/>
        </w:rPr>
      </w:pPr>
      <w:r w:rsidRPr="00E35826">
        <w:rPr>
          <w:lang w:val="en-CA"/>
        </w:rPr>
        <w:t xml:space="preserve">Video parameter set </w:t>
      </w:r>
      <w:r>
        <w:rPr>
          <w:lang w:val="en-CA"/>
        </w:rPr>
        <w:t xml:space="preserve">extension </w:t>
      </w:r>
      <w:r w:rsidRPr="00E35826">
        <w:rPr>
          <w:lang w:val="en-CA"/>
        </w:rPr>
        <w:t>syntax</w:t>
      </w:r>
      <w:r>
        <w:rPr>
          <w:lang w:val="en-CA"/>
        </w:rPr>
        <w:t xml:space="preserve"> and semantics</w:t>
      </w:r>
    </w:p>
    <w:p w:rsidR="00A67FEA" w:rsidRPr="00E35826" w:rsidRDefault="00A67FEA" w:rsidP="00A67FEA">
      <w:pPr>
        <w:pStyle w:val="Heading3"/>
        <w:rPr>
          <w:lang w:val="en-CA"/>
        </w:rPr>
      </w:pPr>
      <w:r>
        <w:rPr>
          <w:lang w:val="en-CA"/>
        </w:rPr>
        <w:t>Approach 1 (layer_id not partitioned into specific scalability dimension IDs)</w:t>
      </w:r>
    </w:p>
    <w:p w:rsidR="00A67FEA" w:rsidRDefault="00A67FEA" w:rsidP="00A67FEA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FB0B6F" w:rsidRDefault="00A67FEA" w:rsidP="00374811">
            <w:pPr>
              <w:pStyle w:val="tablesyntax"/>
            </w:pPr>
            <w:r w:rsidRPr="009E5D62"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  <w:t>while( !byte_aligned( ) )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/>
                <w:bCs/>
                <w:lang w:eastAsia="ko-KR"/>
              </w:rPr>
              <w:t>vps_extension_byte_alignment_reserved_</w:t>
            </w:r>
            <w:r w:rsidRPr="0015456A">
              <w:rPr>
                <w:rFonts w:eastAsia="Batang"/>
                <w:b/>
                <w:bCs/>
                <w:lang w:eastAsia="ko-KR"/>
              </w:rPr>
              <w:t>one</w:t>
            </w:r>
            <w:r w:rsidRPr="00063469">
              <w:rPr>
                <w:rFonts w:eastAsia="Batang"/>
                <w:b/>
                <w:bCs/>
                <w:lang w:eastAsia="ko-KR"/>
              </w:rPr>
              <w:t>_bit</w:t>
            </w:r>
          </w:p>
        </w:tc>
        <w:tc>
          <w:tcPr>
            <w:tcW w:w="1174" w:type="dxa"/>
          </w:tcPr>
          <w:p w:rsidR="00A67FEA" w:rsidRPr="007857C8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u(1)</w:t>
            </w: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A67FEA" w:rsidRPr="00063469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 w:rsidRPr="00C51E18"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>for( i = 1</w:t>
            </w:r>
            <w:r w:rsidRPr="00C51E18">
              <w:rPr>
                <w:rFonts w:eastAsia="Batang"/>
                <w:bCs/>
                <w:lang w:eastAsia="ko-KR"/>
              </w:rPr>
              <w:t xml:space="preserve">; i &lt;= </w:t>
            </w:r>
            <w:r w:rsidRPr="00BC67A6">
              <w:rPr>
                <w:rFonts w:eastAsia="Batang"/>
                <w:bCs/>
                <w:lang w:eastAsia="ko-KR"/>
              </w:rPr>
              <w:t>vps_max_layers_minus1</w:t>
            </w:r>
            <w:r w:rsidRPr="00C51E18">
              <w:rPr>
                <w:rFonts w:eastAsia="Batang"/>
                <w:bCs/>
                <w:lang w:eastAsia="ko-KR"/>
              </w:rPr>
              <w:t>; i++ ) {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063469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//</w:t>
            </w:r>
            <w:r>
              <w:rPr>
                <w:rFonts w:eastAsia="Batang"/>
                <w:bCs/>
                <w:lang w:eastAsia="ko-KR"/>
              </w:rPr>
              <w:t xml:space="preserve"> mapping of layer ID to scalability dimension IDs</w:t>
            </w:r>
          </w:p>
        </w:tc>
        <w:tc>
          <w:tcPr>
            <w:tcW w:w="1174" w:type="dxa"/>
          </w:tcPr>
          <w:p w:rsidR="00A67FEA" w:rsidRPr="00063469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Default="00A67FEA" w:rsidP="00374811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num_dimensions_minus1</w:t>
            </w:r>
            <w:r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A67FEA" w:rsidRPr="00063469" w:rsidRDefault="00A67FEA" w:rsidP="00374811">
            <w:pPr>
              <w:pStyle w:val="tableheading"/>
              <w:rPr>
                <w:rFonts w:eastAsia="Batang"/>
                <w:b w:val="0"/>
              </w:rPr>
            </w:pPr>
            <w:r>
              <w:rPr>
                <w:rFonts w:eastAsia="Batang"/>
                <w:b w:val="0"/>
              </w:rPr>
              <w:t>u(4)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063469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for(</w:t>
            </w:r>
            <w:r>
              <w:rPr>
                <w:rFonts w:eastAsia="Batang"/>
                <w:bCs/>
                <w:lang w:eastAsia="ko-KR"/>
              </w:rPr>
              <w:t xml:space="preserve"> j = 0; j &lt;= </w:t>
            </w:r>
            <w:r w:rsidRPr="00CD41DC">
              <w:rPr>
                <w:rFonts w:eastAsia="Batang"/>
                <w:bCs/>
                <w:lang w:eastAsia="ko-KR"/>
              </w:rPr>
              <w:t>num_dimensions_minus1</w:t>
            </w:r>
            <w:r>
              <w:rPr>
                <w:rFonts w:eastAsia="Batang"/>
                <w:bCs/>
                <w:lang w:eastAsia="ko-KR"/>
              </w:rPr>
              <w:t xml:space="preserve">; j++ </w:t>
            </w:r>
            <w:r w:rsidRPr="00063469">
              <w:rPr>
                <w:rFonts w:eastAsia="Batang"/>
                <w:bCs/>
                <w:lang w:eastAsia="ko-KR"/>
              </w:rPr>
              <w:t>)</w:t>
            </w:r>
            <w:r>
              <w:rPr>
                <w:rFonts w:eastAsia="Batang"/>
                <w:bCs/>
                <w:lang w:eastAsia="ko-KR"/>
              </w:rPr>
              <w:t xml:space="preserve"> {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 w:rsidRPr="001826F6">
              <w:rPr>
                <w:rFonts w:eastAsia="Batang"/>
                <w:b/>
                <w:bCs/>
                <w:lang w:eastAsia="ko-KR"/>
              </w:rPr>
              <w:t>dimension</w:t>
            </w:r>
            <w:r>
              <w:rPr>
                <w:rFonts w:eastAsia="Batang"/>
                <w:b/>
                <w:bCs/>
                <w:lang w:eastAsia="ko-KR"/>
              </w:rPr>
              <w:t>_type</w:t>
            </w:r>
            <w:r>
              <w:rPr>
                <w:rFonts w:eastAsia="Batang"/>
                <w:bCs/>
                <w:lang w:eastAsia="ko-KR"/>
              </w:rPr>
              <w:t>[ i</w:t>
            </w:r>
            <w:r w:rsidRPr="00063469">
              <w:rPr>
                <w:rFonts w:eastAsia="Batang"/>
                <w:bCs/>
                <w:lang w:val="en-US" w:eastAsia="ko-KR"/>
              </w:rPr>
              <w:t> ]</w:t>
            </w:r>
            <w:r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</w:t>
            </w:r>
            <w:r>
              <w:rPr>
                <w:rFonts w:eastAsia="Batang"/>
                <w:b w:val="0"/>
              </w:rPr>
              <w:t>4</w:t>
            </w:r>
            <w:r w:rsidRPr="00063469">
              <w:rPr>
                <w:rFonts w:eastAsia="Batang"/>
                <w:b w:val="0"/>
              </w:rPr>
              <w:t>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dimension_id</w:t>
            </w:r>
            <w:r>
              <w:rPr>
                <w:rFonts w:eastAsia="Batang"/>
                <w:bCs/>
                <w:lang w:eastAsia="ko-KR"/>
              </w:rPr>
              <w:t>[ i ]</w:t>
            </w:r>
            <w:r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</w:t>
            </w:r>
            <w:r>
              <w:rPr>
                <w:rFonts w:eastAsia="Batang"/>
                <w:b w:val="0"/>
              </w:rPr>
              <w:t>8</w:t>
            </w:r>
            <w:r w:rsidRPr="00063469">
              <w:rPr>
                <w:rFonts w:eastAsia="Batang"/>
                <w:b w:val="0"/>
              </w:rPr>
              <w:t>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063469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num_direct_ref_layers</w:t>
            </w:r>
            <w:r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>for( j = 0; j &lt; num_direct_ref_layers[ i ]; j++ )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ref_layer_id</w:t>
            </w:r>
            <w:r>
              <w:rPr>
                <w:rFonts w:eastAsia="Batang"/>
                <w:bCs/>
                <w:lang w:eastAsia="ko-KR"/>
              </w:rPr>
              <w:t>[ i ][ j ]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197E53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063469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197E53" w:rsidRDefault="00A67FEA" w:rsidP="00374811">
            <w:pPr>
              <w:pStyle w:val="tableheading"/>
              <w:rPr>
                <w:b w:val="0"/>
              </w:rPr>
            </w:pPr>
          </w:p>
        </w:tc>
      </w:tr>
    </w:tbl>
    <w:p w:rsidR="00A67FEA" w:rsidRDefault="00A67FEA" w:rsidP="00A67FEA">
      <w:pPr>
        <w:rPr>
          <w:lang w:val="en-CA"/>
        </w:rPr>
      </w:pPr>
    </w:p>
    <w:p w:rsidR="00A67FEA" w:rsidRPr="00862457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  <w:r w:rsidRPr="00862457">
        <w:rPr>
          <w:rFonts w:eastAsia="Batang"/>
          <w:b/>
          <w:bCs/>
          <w:sz w:val="20"/>
          <w:lang w:val="en-GB" w:eastAsia="ko-KR"/>
        </w:rPr>
        <w:t>vps_extension_byte_alignment_reserved_</w:t>
      </w:r>
      <w:r>
        <w:rPr>
          <w:rFonts w:eastAsia="Batang"/>
          <w:b/>
          <w:bCs/>
          <w:sz w:val="20"/>
          <w:lang w:val="en-GB" w:eastAsia="ko-KR"/>
        </w:rPr>
        <w:t>one</w:t>
      </w:r>
      <w:r w:rsidRPr="00862457">
        <w:rPr>
          <w:rFonts w:eastAsia="Batang"/>
          <w:b/>
          <w:bCs/>
          <w:sz w:val="20"/>
          <w:lang w:val="en-GB" w:eastAsia="ko-KR"/>
        </w:rPr>
        <w:t>_bit</w:t>
      </w:r>
      <w:r w:rsidRPr="00862457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1</w:t>
      </w:r>
      <w:r w:rsidRPr="00862457">
        <w:rPr>
          <w:rFonts w:eastAsia="Batang"/>
          <w:bCs/>
          <w:sz w:val="20"/>
          <w:lang w:val="en-GB" w:eastAsia="ko-KR"/>
        </w:rPr>
        <w:t>.</w:t>
      </w:r>
    </w:p>
    <w:p w:rsidR="00A67FEA" w:rsidRPr="008A5034" w:rsidRDefault="00A67FEA" w:rsidP="00A67FEA">
      <w:pPr>
        <w:jc w:val="both"/>
        <w:rPr>
          <w:sz w:val="20"/>
          <w:lang w:val="en-CA"/>
        </w:rPr>
      </w:pPr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dimensions_minus1</w:t>
      </w:r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 xml:space="preserve">plus 1 </w:t>
      </w:r>
      <w:r w:rsidRPr="008A5034">
        <w:rPr>
          <w:sz w:val="20"/>
          <w:lang w:val="en-CA"/>
        </w:rPr>
        <w:t xml:space="preserve">specifies the number of </w:t>
      </w:r>
      <w:r>
        <w:rPr>
          <w:sz w:val="20"/>
          <w:lang w:val="en-CA"/>
        </w:rPr>
        <w:t xml:space="preserve">dimension types and IDs signalled for </w:t>
      </w:r>
      <w:r w:rsidRPr="008A5034">
        <w:rPr>
          <w:sz w:val="20"/>
          <w:lang w:val="en-CA"/>
        </w:rPr>
        <w:t xml:space="preserve">the </w:t>
      </w:r>
      <w:r>
        <w:rPr>
          <w:sz w:val="20"/>
          <w:lang w:val="en-CA"/>
        </w:rPr>
        <w:t xml:space="preserve">i-th </w:t>
      </w:r>
      <w:r w:rsidRPr="008A5034">
        <w:rPr>
          <w:sz w:val="20"/>
          <w:lang w:val="en-CA"/>
        </w:rPr>
        <w:t>layer</w:t>
      </w:r>
      <w:r>
        <w:rPr>
          <w:sz w:val="20"/>
          <w:lang w:val="en-CA"/>
        </w:rPr>
        <w:t>.</w:t>
      </w:r>
    </w:p>
    <w:p w:rsidR="00A67FEA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  <w:r w:rsidRPr="001D7854">
        <w:rPr>
          <w:rFonts w:eastAsia="Batang"/>
          <w:b/>
          <w:bCs/>
          <w:sz w:val="20"/>
          <w:lang w:val="en-GB" w:eastAsia="ko-KR"/>
        </w:rPr>
        <w:t>dimension_type</w:t>
      </w:r>
      <w:r w:rsidRPr="001D7854">
        <w:rPr>
          <w:rFonts w:eastAsia="Batang"/>
          <w:bCs/>
          <w:sz w:val="20"/>
          <w:lang w:val="en-GB" w:eastAsia="ko-KR"/>
        </w:rPr>
        <w:t>[ i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 xml:space="preserve">j-th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i-th layer, which has layer_id equal to i, as specified in the following table [Ed. (YK): Editorial improvements may be needed.]:</w:t>
      </w:r>
    </w:p>
    <w:p w:rsidR="00A67FEA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2"/>
        <w:gridCol w:w="1883"/>
      </w:tblGrid>
      <w:tr w:rsidR="00A67FEA" w:rsidRPr="00420463" w:rsidTr="00374811">
        <w:trPr>
          <w:jc w:val="center"/>
        </w:trPr>
        <w:tc>
          <w:tcPr>
            <w:tcW w:w="0" w:type="auto"/>
          </w:tcPr>
          <w:p w:rsidR="00A67FEA" w:rsidRPr="00063469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Cs/>
                <w:sz w:val="20"/>
                <w:lang w:val="en-GB"/>
              </w:rPr>
            </w:pPr>
            <w:r w:rsidRPr="00063469">
              <w:rPr>
                <w:rFonts w:eastAsia="Batang"/>
                <w:bCs/>
                <w:sz w:val="20"/>
                <w:lang w:val="en-GB" w:eastAsia="ko-KR"/>
              </w:rPr>
              <w:t>dimension_type</w:t>
            </w:r>
            <w:r w:rsidRPr="003763E7">
              <w:rPr>
                <w:rFonts w:eastAsia="Batang"/>
                <w:bCs/>
                <w:sz w:val="20"/>
                <w:lang w:val="en-GB" w:eastAsia="ko-KR"/>
              </w:rPr>
              <w:t>[ i ][ j ]</w:t>
            </w:r>
          </w:p>
        </w:tc>
        <w:tc>
          <w:tcPr>
            <w:tcW w:w="1866" w:type="dxa"/>
          </w:tcPr>
          <w:p w:rsidR="00A67FEA" w:rsidRPr="00063469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Cs/>
                <w:sz w:val="20"/>
                <w:lang w:val="en-GB"/>
              </w:rPr>
            </w:pPr>
            <w:r w:rsidRPr="00063469">
              <w:rPr>
                <w:rFonts w:eastAsia="Malgun Gothic"/>
                <w:bCs/>
                <w:sz w:val="20"/>
                <w:lang w:val="en-GB"/>
              </w:rPr>
              <w:t>dimension_id</w:t>
            </w:r>
            <w:r w:rsidRPr="003763E7">
              <w:rPr>
                <w:rFonts w:eastAsia="Batang"/>
                <w:bCs/>
                <w:sz w:val="20"/>
                <w:lang w:val="en-GB" w:eastAsia="ko-KR"/>
              </w:rPr>
              <w:t>[ i ][ j ]</w:t>
            </w:r>
          </w:p>
        </w:tc>
      </w:tr>
      <w:tr w:rsidR="00A67FEA" w:rsidRPr="00420463" w:rsidTr="00374811">
        <w:trPr>
          <w:jc w:val="center"/>
        </w:trPr>
        <w:tc>
          <w:tcPr>
            <w:tcW w:w="0" w:type="auto"/>
          </w:tcPr>
          <w:p w:rsidR="00A67FEA" w:rsidRPr="00420463" w:rsidRDefault="00A67FEA" w:rsidP="003748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algun Gothic"/>
                <w:sz w:val="20"/>
                <w:lang w:val="en-GB"/>
              </w:rPr>
            </w:pPr>
            <w:r w:rsidRPr="00420463">
              <w:rPr>
                <w:rFonts w:eastAsia="Malgun Gothic"/>
                <w:sz w:val="20"/>
                <w:lang w:val="en-GB"/>
              </w:rPr>
              <w:t>0</w:t>
            </w:r>
          </w:p>
        </w:tc>
        <w:tc>
          <w:tcPr>
            <w:tcW w:w="1866" w:type="dxa"/>
          </w:tcPr>
          <w:p w:rsidR="00A67FEA" w:rsidRPr="00420463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view order idx</w:t>
            </w:r>
          </w:p>
        </w:tc>
      </w:tr>
      <w:tr w:rsidR="00A67FEA" w:rsidRPr="00420463" w:rsidTr="00374811">
        <w:trPr>
          <w:jc w:val="center"/>
        </w:trPr>
        <w:tc>
          <w:tcPr>
            <w:tcW w:w="0" w:type="auto"/>
          </w:tcPr>
          <w:p w:rsidR="00A67FEA" w:rsidRPr="00420463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 w:rsidRPr="00420463">
              <w:rPr>
                <w:rFonts w:ascii="Times" w:eastAsia="Malgun Gothic" w:hAnsi="Times" w:cs="Times"/>
                <w:sz w:val="20"/>
                <w:lang w:val="en-GB"/>
              </w:rPr>
              <w:t>1</w:t>
            </w:r>
          </w:p>
        </w:tc>
        <w:tc>
          <w:tcPr>
            <w:tcW w:w="1866" w:type="dxa"/>
          </w:tcPr>
          <w:p w:rsidR="00A67FEA" w:rsidRPr="00420463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depth flag</w:t>
            </w:r>
          </w:p>
        </w:tc>
      </w:tr>
      <w:tr w:rsidR="00A67FEA" w:rsidRPr="00420463" w:rsidTr="00374811">
        <w:trPr>
          <w:jc w:val="center"/>
        </w:trPr>
        <w:tc>
          <w:tcPr>
            <w:tcW w:w="0" w:type="auto"/>
          </w:tcPr>
          <w:p w:rsidR="00A67FEA" w:rsidRPr="00420463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2</w:t>
            </w:r>
          </w:p>
        </w:tc>
        <w:tc>
          <w:tcPr>
            <w:tcW w:w="1866" w:type="dxa"/>
          </w:tcPr>
          <w:p w:rsidR="00A67FEA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dependency ID</w:t>
            </w:r>
          </w:p>
        </w:tc>
      </w:tr>
      <w:tr w:rsidR="00A67FEA" w:rsidRPr="00420463" w:rsidTr="00374811">
        <w:trPr>
          <w:jc w:val="center"/>
        </w:trPr>
        <w:tc>
          <w:tcPr>
            <w:tcW w:w="0" w:type="auto"/>
          </w:tcPr>
          <w:p w:rsidR="00A67FEA" w:rsidRPr="00420463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3</w:t>
            </w:r>
          </w:p>
        </w:tc>
        <w:tc>
          <w:tcPr>
            <w:tcW w:w="1866" w:type="dxa"/>
          </w:tcPr>
          <w:p w:rsidR="00A67FEA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quality ID</w:t>
            </w:r>
          </w:p>
        </w:tc>
      </w:tr>
      <w:tr w:rsidR="00A67FEA" w:rsidRPr="00420463" w:rsidTr="00374811">
        <w:trPr>
          <w:jc w:val="center"/>
        </w:trPr>
        <w:tc>
          <w:tcPr>
            <w:tcW w:w="0" w:type="auto"/>
          </w:tcPr>
          <w:p w:rsidR="00A67FEA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4..15</w:t>
            </w:r>
          </w:p>
        </w:tc>
        <w:tc>
          <w:tcPr>
            <w:tcW w:w="1866" w:type="dxa"/>
          </w:tcPr>
          <w:p w:rsidR="00A67FEA" w:rsidRDefault="00A67FEA" w:rsidP="0037481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reserved</w:t>
            </w:r>
          </w:p>
        </w:tc>
      </w:tr>
    </w:tbl>
    <w:p w:rsidR="00A67FEA" w:rsidRDefault="00A67FEA" w:rsidP="00A67FEA">
      <w:pPr>
        <w:jc w:val="both"/>
        <w:rPr>
          <w:sz w:val="20"/>
        </w:rPr>
      </w:pPr>
      <w:r>
        <w:rPr>
          <w:rFonts w:eastAsia="Batang"/>
          <w:bCs/>
          <w:sz w:val="20"/>
          <w:lang w:val="en-GB" w:eastAsia="ko-KR"/>
        </w:rPr>
        <w:t xml:space="preserve">The value of </w:t>
      </w:r>
      <w:r w:rsidRPr="00063469">
        <w:rPr>
          <w:rFonts w:eastAsia="Batang"/>
          <w:bCs/>
          <w:sz w:val="20"/>
          <w:lang w:val="en-GB" w:eastAsia="ko-KR"/>
        </w:rPr>
        <w:t>dimension_type</w:t>
      </w:r>
      <w:r w:rsidRPr="003763E7">
        <w:rPr>
          <w:rFonts w:eastAsia="Batang"/>
          <w:bCs/>
          <w:sz w:val="20"/>
          <w:lang w:val="en-GB" w:eastAsia="ko-KR"/>
        </w:rPr>
        <w:t>[ i ][ j ]</w:t>
      </w:r>
      <w:r>
        <w:rPr>
          <w:rFonts w:eastAsia="Batang"/>
          <w:bCs/>
          <w:sz w:val="20"/>
          <w:lang w:val="en-GB" w:eastAsia="ko-KR"/>
        </w:rPr>
        <w:t xml:space="preserve"> shall be in the range of 0 to 3, inclusive, </w:t>
      </w:r>
      <w:r w:rsidRPr="00063469">
        <w:rPr>
          <w:sz w:val="20"/>
        </w:rPr>
        <w:t>in bitstreams conforming to this Recommendation | International Standard.</w:t>
      </w:r>
      <w:r>
        <w:rPr>
          <w:rFonts w:eastAsia="Batang"/>
          <w:bCs/>
          <w:sz w:val="20"/>
          <w:lang w:val="en-GB" w:eastAsia="ko-KR"/>
        </w:rPr>
        <w:t xml:space="preserve"> Other values for </w:t>
      </w:r>
      <w:r w:rsidRPr="00063469">
        <w:rPr>
          <w:rFonts w:eastAsia="Batang"/>
          <w:bCs/>
          <w:sz w:val="20"/>
          <w:lang w:val="en-GB" w:eastAsia="ko-KR"/>
        </w:rPr>
        <w:t>dimension_type</w:t>
      </w:r>
      <w:r w:rsidRPr="003763E7">
        <w:rPr>
          <w:rFonts w:eastAsia="Batang"/>
          <w:bCs/>
          <w:sz w:val="20"/>
          <w:lang w:val="en-GB" w:eastAsia="ko-KR"/>
        </w:rPr>
        <w:t>[ i ][ j ]</w:t>
      </w:r>
      <w:r>
        <w:rPr>
          <w:rFonts w:eastAsia="Batang"/>
          <w:bCs/>
          <w:sz w:val="20"/>
          <w:lang w:val="en-GB" w:eastAsia="ko-KR"/>
        </w:rPr>
        <w:t xml:space="preserve"> are </w:t>
      </w:r>
      <w:r w:rsidRPr="00063469">
        <w:rPr>
          <w:sz w:val="20"/>
        </w:rPr>
        <w:t xml:space="preserve">reserved for future use by ITU-T | ISO/IEC. Decoders shall ignore </w:t>
      </w:r>
      <w:r>
        <w:rPr>
          <w:sz w:val="20"/>
        </w:rPr>
        <w:t xml:space="preserve">values of </w:t>
      </w:r>
      <w:r w:rsidRPr="00063469">
        <w:rPr>
          <w:rFonts w:eastAsia="Batang"/>
          <w:bCs/>
          <w:sz w:val="20"/>
          <w:lang w:val="en-GB" w:eastAsia="ko-KR"/>
        </w:rPr>
        <w:t>dimension_type</w:t>
      </w:r>
      <w:r w:rsidRPr="003763E7">
        <w:rPr>
          <w:rFonts w:eastAsia="Batang"/>
          <w:bCs/>
          <w:sz w:val="20"/>
          <w:lang w:val="en-GB" w:eastAsia="ko-KR"/>
        </w:rPr>
        <w:t>[ i ][ j ]</w:t>
      </w:r>
      <w:r>
        <w:rPr>
          <w:rFonts w:eastAsia="Batang"/>
          <w:bCs/>
          <w:sz w:val="20"/>
          <w:lang w:val="en-GB" w:eastAsia="ko-KR"/>
        </w:rPr>
        <w:t xml:space="preserve"> that are not in the range of 0 to 3, inclusive</w:t>
      </w:r>
      <w:r w:rsidRPr="00063469">
        <w:rPr>
          <w:sz w:val="20"/>
        </w:rPr>
        <w:t>.</w:t>
      </w:r>
    </w:p>
    <w:p w:rsidR="00A67FEA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  <w:r w:rsidRPr="001D7854">
        <w:rPr>
          <w:rFonts w:eastAsia="Batang"/>
          <w:b/>
          <w:bCs/>
          <w:sz w:val="20"/>
          <w:lang w:val="en-GB" w:eastAsia="ko-KR"/>
        </w:rPr>
        <w:t>dimension_</w:t>
      </w:r>
      <w:r>
        <w:rPr>
          <w:rFonts w:eastAsia="Batang"/>
          <w:b/>
          <w:bCs/>
          <w:sz w:val="20"/>
          <w:lang w:val="en-GB" w:eastAsia="ko-KR"/>
        </w:rPr>
        <w:t>id</w:t>
      </w:r>
      <w:r w:rsidRPr="001D7854">
        <w:rPr>
          <w:rFonts w:eastAsia="Batang"/>
          <w:bCs/>
          <w:sz w:val="20"/>
          <w:lang w:val="en-GB" w:eastAsia="ko-KR"/>
        </w:rPr>
        <w:t>[ i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 xml:space="preserve">identifier of the j-th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i-th layer. When not present, the value of dimension_id[ i ][ j ] is inferred to </w:t>
      </w:r>
      <w:r w:rsidRPr="003763E7">
        <w:rPr>
          <w:rFonts w:eastAsia="Batang"/>
          <w:bCs/>
          <w:sz w:val="20"/>
          <w:lang w:val="en-GB" w:eastAsia="ko-KR"/>
        </w:rPr>
        <w:t>be equal to 0.</w:t>
      </w:r>
    </w:p>
    <w:p w:rsidR="00A67FEA" w:rsidRPr="008A5034" w:rsidRDefault="00A67FEA" w:rsidP="00A67FEA">
      <w:pPr>
        <w:jc w:val="both"/>
        <w:rPr>
          <w:sz w:val="20"/>
          <w:lang w:val="en-CA"/>
        </w:rPr>
      </w:pPr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r>
        <w:rPr>
          <w:sz w:val="20"/>
          <w:lang w:val="en-CA"/>
        </w:rPr>
        <w:t xml:space="preserve">i-th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on. [Ed.(YK): Add the exact meaning of a layer directly depending on another layer.]</w:t>
      </w:r>
    </w:p>
    <w:p w:rsidR="00A67FEA" w:rsidRPr="008A5034" w:rsidRDefault="00A67FEA" w:rsidP="00A67FEA">
      <w:pPr>
        <w:jc w:val="both"/>
        <w:rPr>
          <w:sz w:val="20"/>
          <w:lang w:val="en-CA"/>
        </w:rPr>
      </w:pPr>
      <w:r w:rsidRPr="008A5034">
        <w:rPr>
          <w:b/>
          <w:sz w:val="20"/>
          <w:lang w:val="en-CA"/>
        </w:rPr>
        <w:t>ref_layer_id</w:t>
      </w:r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 xml:space="preserve">identifies the j-th layer </w:t>
      </w:r>
      <w:r w:rsidRPr="008A5034">
        <w:rPr>
          <w:sz w:val="20"/>
          <w:lang w:val="en-CA"/>
        </w:rPr>
        <w:t xml:space="preserve">the </w:t>
      </w:r>
      <w:r>
        <w:rPr>
          <w:sz w:val="20"/>
          <w:lang w:val="en-CA"/>
        </w:rPr>
        <w:t xml:space="preserve">i-th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</w:t>
      </w:r>
      <w:r w:rsidRPr="008A5034">
        <w:rPr>
          <w:sz w:val="20"/>
          <w:lang w:val="en-CA"/>
        </w:rPr>
        <w:t>.</w:t>
      </w:r>
    </w:p>
    <w:p w:rsidR="00A67FEA" w:rsidRDefault="00A67FEA" w:rsidP="00A67FEA">
      <w:pPr>
        <w:pStyle w:val="Heading3"/>
        <w:rPr>
          <w:lang w:val="en-CA"/>
        </w:rPr>
      </w:pPr>
      <w:r>
        <w:rPr>
          <w:lang w:val="en-CA"/>
        </w:rPr>
        <w:t>Approach 2 (layer_id partitioned into specific scalability dimension IDs)</w:t>
      </w:r>
    </w:p>
    <w:p w:rsidR="00A67FEA" w:rsidRPr="00EE7ABB" w:rsidRDefault="00A67FEA" w:rsidP="00A67FEA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FB0B6F" w:rsidRDefault="00A67FEA" w:rsidP="00374811">
            <w:pPr>
              <w:pStyle w:val="tablesyntax"/>
            </w:pPr>
            <w:r w:rsidRPr="009E5D62"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  <w:t>while( !byte_aligned( ) )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/>
                <w:bCs/>
                <w:lang w:eastAsia="ko-KR"/>
              </w:rPr>
              <w:t>vps_extension_byte_alignment_reserved_</w:t>
            </w:r>
            <w:r>
              <w:rPr>
                <w:rFonts w:eastAsia="Batang"/>
                <w:b/>
                <w:bCs/>
                <w:lang w:eastAsia="ko-KR"/>
              </w:rPr>
              <w:t>one</w:t>
            </w:r>
            <w:r w:rsidRPr="00063469">
              <w:rPr>
                <w:rFonts w:eastAsia="Batang"/>
                <w:b/>
                <w:bCs/>
                <w:lang w:eastAsia="ko-KR"/>
              </w:rPr>
              <w:t>_bit</w:t>
            </w:r>
          </w:p>
        </w:tc>
        <w:tc>
          <w:tcPr>
            <w:tcW w:w="1174" w:type="dxa"/>
          </w:tcPr>
          <w:p w:rsidR="00A67FEA" w:rsidRPr="007857C8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u(1)</w:t>
            </w:r>
          </w:p>
        </w:tc>
      </w:tr>
      <w:tr w:rsidR="00A67FEA" w:rsidRPr="008777D5" w:rsidTr="00374811">
        <w:trPr>
          <w:cantSplit/>
          <w:jc w:val="center"/>
        </w:trPr>
        <w:tc>
          <w:tcPr>
            <w:tcW w:w="6754" w:type="dxa"/>
          </w:tcPr>
          <w:p w:rsidR="00A67FEA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>// scalability type and layer_id partitioning method</w:t>
            </w:r>
          </w:p>
        </w:tc>
        <w:tc>
          <w:tcPr>
            <w:tcW w:w="1174" w:type="dxa"/>
          </w:tcPr>
          <w:p w:rsidR="00A67FEA" w:rsidRPr="00063469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8777D5" w:rsidTr="00374811">
        <w:trPr>
          <w:cantSplit/>
          <w:jc w:val="center"/>
        </w:trPr>
        <w:tc>
          <w:tcPr>
            <w:tcW w:w="6754" w:type="dxa"/>
          </w:tcPr>
          <w:p w:rsidR="00A67FEA" w:rsidRPr="00EE7ABB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lang w:val="en-US"/>
              </w:rPr>
              <w:tab/>
            </w:r>
            <w:r w:rsidRPr="008777D5">
              <w:rPr>
                <w:b/>
                <w:lang w:val="en-US"/>
              </w:rPr>
              <w:t>scalability_type</w:t>
            </w:r>
          </w:p>
        </w:tc>
        <w:tc>
          <w:tcPr>
            <w:tcW w:w="1174" w:type="dxa"/>
          </w:tcPr>
          <w:p w:rsidR="00A67FEA" w:rsidRPr="00EE7ABB" w:rsidRDefault="00A67FEA" w:rsidP="00374811">
            <w:pPr>
              <w:pStyle w:val="tableheading"/>
              <w:rPr>
                <w:rFonts w:eastAsia="Batang"/>
                <w:b w:val="0"/>
              </w:rPr>
            </w:pPr>
            <w:r w:rsidRPr="008777D5">
              <w:rPr>
                <w:b w:val="0"/>
                <w:lang w:val="en-US"/>
              </w:rPr>
              <w:t>u(4)</w:t>
            </w:r>
          </w:p>
        </w:tc>
      </w:tr>
      <w:tr w:rsidR="00A67FEA" w:rsidRPr="008777D5" w:rsidTr="00374811">
        <w:trPr>
          <w:cantSplit/>
          <w:jc w:val="center"/>
        </w:trPr>
        <w:tc>
          <w:tcPr>
            <w:tcW w:w="6754" w:type="dxa"/>
          </w:tcPr>
          <w:p w:rsidR="00A67FEA" w:rsidRPr="00EE7ABB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lang w:val="en-US"/>
              </w:rPr>
              <w:tab/>
              <w:t>for( i = 0; i &lt; MaxDim(</w:t>
            </w:r>
            <w:r>
              <w:rPr>
                <w:lang w:val="en-US"/>
              </w:rPr>
              <w:t> </w:t>
            </w:r>
            <w:r w:rsidRPr="008777D5">
              <w:rPr>
                <w:lang w:val="en-US"/>
              </w:rPr>
              <w:t>scalability_type</w:t>
            </w:r>
            <w:r>
              <w:rPr>
                <w:lang w:val="en-US"/>
              </w:rPr>
              <w:t> </w:t>
            </w:r>
            <w:r w:rsidRPr="008777D5">
              <w:rPr>
                <w:lang w:val="en-US"/>
              </w:rPr>
              <w:t>); i++ )</w:t>
            </w:r>
          </w:p>
        </w:tc>
        <w:tc>
          <w:tcPr>
            <w:tcW w:w="1174" w:type="dxa"/>
          </w:tcPr>
          <w:p w:rsidR="00A67FEA" w:rsidRPr="008777D5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8777D5" w:rsidTr="00374811">
        <w:trPr>
          <w:cantSplit/>
          <w:jc w:val="center"/>
        </w:trPr>
        <w:tc>
          <w:tcPr>
            <w:tcW w:w="6754" w:type="dxa"/>
          </w:tcPr>
          <w:p w:rsidR="00A67FEA" w:rsidRPr="00EE7ABB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b/>
                <w:lang w:val="en-US"/>
              </w:rPr>
              <w:tab/>
            </w:r>
            <w:r w:rsidRPr="008777D5">
              <w:rPr>
                <w:b/>
                <w:lang w:val="en-US"/>
              </w:rPr>
              <w:tab/>
              <w:t>layer_id_dim_len</w:t>
            </w:r>
            <w:r w:rsidRPr="008777D5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r w:rsidRPr="008777D5">
              <w:rPr>
                <w:lang w:val="en-US"/>
              </w:rPr>
              <w:t>i</w:t>
            </w:r>
            <w:r>
              <w:rPr>
                <w:lang w:val="en-US"/>
              </w:rPr>
              <w:t> </w:t>
            </w:r>
            <w:r w:rsidRPr="008777D5">
              <w:rPr>
                <w:lang w:val="en-US"/>
              </w:rPr>
              <w:t>]</w:t>
            </w:r>
          </w:p>
        </w:tc>
        <w:tc>
          <w:tcPr>
            <w:tcW w:w="1174" w:type="dxa"/>
          </w:tcPr>
          <w:p w:rsidR="00A67FEA" w:rsidRPr="00EE7ABB" w:rsidRDefault="00A67FEA" w:rsidP="00374811">
            <w:pPr>
              <w:pStyle w:val="tableheading"/>
              <w:rPr>
                <w:rFonts w:eastAsia="Batang"/>
                <w:b w:val="0"/>
              </w:rPr>
            </w:pPr>
            <w:r w:rsidRPr="008777D5">
              <w:rPr>
                <w:b w:val="0"/>
                <w:lang w:val="en-US"/>
              </w:rPr>
              <w:t>u(3)</w:t>
            </w: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A67FEA" w:rsidRPr="00063469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8777D5" w:rsidTr="00374811">
        <w:trPr>
          <w:cantSplit/>
          <w:jc w:val="center"/>
        </w:trPr>
        <w:tc>
          <w:tcPr>
            <w:tcW w:w="6754" w:type="dxa"/>
          </w:tcPr>
          <w:p w:rsidR="00A67FEA" w:rsidRPr="00EE7ABB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lang w:val="en-US"/>
              </w:rPr>
              <w:tab/>
              <w:t xml:space="preserve">for( i = 0; i &lt;= max_num_layers_minus1; i++ ) </w:t>
            </w:r>
            <w:r>
              <w:rPr>
                <w:lang w:val="en-US"/>
              </w:rPr>
              <w:t>{</w:t>
            </w:r>
          </w:p>
        </w:tc>
        <w:tc>
          <w:tcPr>
            <w:tcW w:w="1174" w:type="dxa"/>
          </w:tcPr>
          <w:p w:rsidR="00A67FEA" w:rsidRPr="008777D5" w:rsidRDefault="00A67FEA" w:rsidP="00374811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A67FEA" w:rsidRPr="00FB0B6F" w:rsidTr="00374811">
        <w:trPr>
          <w:cantSplit/>
          <w:jc w:val="center"/>
        </w:trPr>
        <w:tc>
          <w:tcPr>
            <w:tcW w:w="6754" w:type="dxa"/>
          </w:tcPr>
          <w:p w:rsidR="00A67FEA" w:rsidRPr="00C51E18" w:rsidRDefault="00A67FEA" w:rsidP="00374811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>
              <w:rPr>
                <w:b/>
                <w:lang w:val="en-US"/>
              </w:rPr>
              <w:tab/>
            </w:r>
            <w:r w:rsidRPr="00B4567B">
              <w:rPr>
                <w:b/>
                <w:lang w:val="en-US"/>
              </w:rPr>
              <w:tab/>
            </w:r>
            <w:r>
              <w:rPr>
                <w:b/>
                <w:lang w:val="en-US"/>
              </w:rPr>
              <w:t>vps_</w:t>
            </w:r>
            <w:r w:rsidRPr="00B4567B">
              <w:rPr>
                <w:b/>
                <w:lang w:val="en-US"/>
              </w:rPr>
              <w:t>layer_id</w:t>
            </w:r>
            <w:r>
              <w:rPr>
                <w:b/>
                <w:lang w:val="en-US"/>
              </w:rPr>
              <w:t>[</w:t>
            </w:r>
            <w:r w:rsidRPr="008777D5">
              <w:rPr>
                <w:lang w:val="en-US"/>
              </w:rPr>
              <w:t> i 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1174" w:type="dxa"/>
          </w:tcPr>
          <w:p w:rsidR="00A67FEA" w:rsidRPr="00EE7ABB" w:rsidRDefault="00A67FEA" w:rsidP="00374811">
            <w:pPr>
              <w:pStyle w:val="tableheading"/>
              <w:rPr>
                <w:b w:val="0"/>
              </w:rPr>
            </w:pPr>
            <w:r w:rsidRPr="008777D5">
              <w:rPr>
                <w:b w:val="0"/>
                <w:lang w:val="en-US" w:eastAsia="ko-KR"/>
              </w:rPr>
              <w:t xml:space="preserve">u(6) 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num_direct_ref_layers</w:t>
            </w:r>
            <w:r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>for( j = 0; j &lt; num_direct_ref_layers[ i ]; j++ )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ref_layer_id</w:t>
            </w:r>
            <w:r>
              <w:rPr>
                <w:rFonts w:eastAsia="Batang"/>
                <w:bCs/>
                <w:lang w:eastAsia="ko-KR"/>
              </w:rPr>
              <w:t>[ i ][ j ]</w:t>
            </w:r>
          </w:p>
        </w:tc>
        <w:tc>
          <w:tcPr>
            <w:tcW w:w="1174" w:type="dxa"/>
          </w:tcPr>
          <w:p w:rsidR="00A67FEA" w:rsidRPr="00CD41DC" w:rsidRDefault="00A67FEA" w:rsidP="00374811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A67FEA" w:rsidRPr="00063469" w:rsidTr="00374811">
        <w:trPr>
          <w:cantSplit/>
          <w:jc w:val="center"/>
        </w:trPr>
        <w:tc>
          <w:tcPr>
            <w:tcW w:w="6754" w:type="dxa"/>
          </w:tcPr>
          <w:p w:rsidR="00A67FEA" w:rsidRPr="009E5D62" w:rsidRDefault="00A67FEA" w:rsidP="00374811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A67FEA" w:rsidRPr="00FB0B6F" w:rsidRDefault="00A67FEA" w:rsidP="00374811">
            <w:pPr>
              <w:pStyle w:val="tableheading"/>
              <w:rPr>
                <w:b w:val="0"/>
              </w:rPr>
            </w:pPr>
          </w:p>
        </w:tc>
      </w:tr>
      <w:tr w:rsidR="00A67FEA" w:rsidRPr="00197E53" w:rsidTr="00374811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063469" w:rsidRDefault="00A67FEA" w:rsidP="0037481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197E53" w:rsidRDefault="00A67FEA" w:rsidP="00374811">
            <w:pPr>
              <w:pStyle w:val="tableheading"/>
              <w:rPr>
                <w:b w:val="0"/>
              </w:rPr>
            </w:pPr>
          </w:p>
        </w:tc>
      </w:tr>
    </w:tbl>
    <w:p w:rsidR="00A67FEA" w:rsidRPr="008777D5" w:rsidRDefault="00A67FEA" w:rsidP="00A67FEA">
      <w:pPr>
        <w:rPr>
          <w:sz w:val="20"/>
        </w:rPr>
      </w:pPr>
    </w:p>
    <w:p w:rsidR="00A67FEA" w:rsidRPr="008777D5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  <w:r w:rsidRPr="008777D5">
        <w:rPr>
          <w:rFonts w:eastAsia="Batang"/>
          <w:b/>
          <w:bCs/>
          <w:sz w:val="20"/>
          <w:lang w:val="en-GB" w:eastAsia="ko-KR"/>
        </w:rPr>
        <w:t>vps_extension_byte_alignment_reserved_</w:t>
      </w:r>
      <w:r>
        <w:rPr>
          <w:rFonts w:eastAsia="Batang"/>
          <w:b/>
          <w:bCs/>
          <w:sz w:val="20"/>
          <w:lang w:val="en-GB" w:eastAsia="ko-KR"/>
        </w:rPr>
        <w:t>one</w:t>
      </w:r>
      <w:r w:rsidRPr="008777D5">
        <w:rPr>
          <w:rFonts w:eastAsia="Batang"/>
          <w:b/>
          <w:bCs/>
          <w:sz w:val="20"/>
          <w:lang w:val="en-GB" w:eastAsia="ko-KR"/>
        </w:rPr>
        <w:t>_bit</w:t>
      </w:r>
      <w:r w:rsidRPr="008777D5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1</w:t>
      </w:r>
      <w:r w:rsidRPr="008777D5">
        <w:rPr>
          <w:rFonts w:eastAsia="Batang"/>
          <w:bCs/>
          <w:sz w:val="20"/>
          <w:lang w:val="en-GB" w:eastAsia="ko-KR"/>
        </w:rPr>
        <w:t>.</w:t>
      </w:r>
    </w:p>
    <w:p w:rsidR="00A67FEA" w:rsidRPr="008777D5" w:rsidRDefault="00A67FEA" w:rsidP="00A67FEA">
      <w:pPr>
        <w:rPr>
          <w:sz w:val="20"/>
        </w:rPr>
      </w:pPr>
      <w:r w:rsidRPr="008777D5">
        <w:rPr>
          <w:b/>
          <w:sz w:val="20"/>
        </w:rPr>
        <w:t>scalability_type</w:t>
      </w:r>
      <w:r w:rsidRPr="008777D5">
        <w:rPr>
          <w:sz w:val="20"/>
        </w:rPr>
        <w:t xml:space="preserve"> specifies the scalability types in use in the coded video sequence and the dimensions signaled through layer_id in the NAL unit header. When scalability_type is equal to 0, the coded video sequence conforms to the base HEVC specification, thus layer_id of all NAL units is equal to 0 and there are no NAL units belonging to an enhancement layer or view. Higher values of scalability_type are interpreted as shown in the following table:</w:t>
      </w:r>
    </w:p>
    <w:p w:rsidR="00A67FEA" w:rsidRPr="00EE7ABB" w:rsidRDefault="00A67FEA" w:rsidP="00A67FEA">
      <w:pPr>
        <w:pStyle w:val="Caption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2438"/>
        <w:gridCol w:w="5069"/>
      </w:tblGrid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b/>
                <w:sz w:val="20"/>
              </w:rPr>
              <w:t>scalability_type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b/>
                <w:sz w:val="20"/>
              </w:rPr>
              <w:t>MaxDim(scalability_type)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b/>
                <w:sz w:val="20"/>
              </w:rPr>
            </w:pPr>
            <w:r w:rsidRPr="00755421">
              <w:rPr>
                <w:rFonts w:eastAsia="MS Mincho"/>
                <w:b/>
                <w:sz w:val="20"/>
              </w:rPr>
              <w:t>Scalability dimensions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none (base HEVC)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spatial and quality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spatial, quality, reserved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spatial, quality, reserved, reserved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multiview and depth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multiview, depth, reserved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multiview, depth, reserved, reserved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multiview, spatial, quality and depth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multiview, spatial, quality, depth, reserved</w:t>
            </w:r>
          </w:p>
        </w:tc>
      </w:tr>
      <w:tr w:rsidR="00A67FEA" w:rsidRPr="00755421" w:rsidTr="0037481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6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multiview, spatial, quality, depth, reserved, reserved</w:t>
            </w:r>
          </w:p>
        </w:tc>
      </w:tr>
      <w:tr w:rsidR="00A67FEA" w:rsidRPr="0064207B" w:rsidTr="00374811">
        <w:trPr>
          <w:trHeight w:val="24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10...15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755421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reserved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EA" w:rsidRPr="0064207B" w:rsidRDefault="00A67FEA" w:rsidP="00374811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reserved</w:t>
            </w:r>
          </w:p>
        </w:tc>
      </w:tr>
    </w:tbl>
    <w:p w:rsidR="00A67FEA" w:rsidRDefault="00A67FEA" w:rsidP="00A67FEA"/>
    <w:p w:rsidR="00A67FEA" w:rsidRPr="008777D5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  <w:r w:rsidRPr="008777D5">
        <w:rPr>
          <w:rFonts w:eastAsia="Batang"/>
          <w:b/>
          <w:bCs/>
          <w:sz w:val="20"/>
          <w:lang w:val="en-GB" w:eastAsia="ko-KR"/>
        </w:rPr>
        <w:t>layer_id</w:t>
      </w:r>
      <w:r>
        <w:rPr>
          <w:rFonts w:eastAsia="Batang"/>
          <w:b/>
          <w:bCs/>
          <w:sz w:val="20"/>
          <w:lang w:val="en-GB" w:eastAsia="ko-KR"/>
        </w:rPr>
        <w:t>_dim_len</w:t>
      </w:r>
      <w:r w:rsidRPr="008777D5">
        <w:rPr>
          <w:rFonts w:eastAsia="Batang"/>
          <w:bCs/>
          <w:sz w:val="20"/>
          <w:lang w:val="en-GB" w:eastAsia="ko-KR"/>
        </w:rPr>
        <w:t xml:space="preserve">[ i ] specifies the </w:t>
      </w:r>
      <w:r>
        <w:rPr>
          <w:rFonts w:eastAsia="Batang"/>
          <w:bCs/>
          <w:sz w:val="20"/>
          <w:lang w:val="en-GB" w:eastAsia="ko-KR"/>
        </w:rPr>
        <w:t xml:space="preserve">length, in bits, of the </w:t>
      </w:r>
      <w:r w:rsidRPr="008777D5">
        <w:rPr>
          <w:rFonts w:eastAsia="Batang"/>
          <w:bCs/>
          <w:sz w:val="20"/>
          <w:lang w:val="en-GB" w:eastAsia="ko-KR"/>
        </w:rPr>
        <w:t xml:space="preserve">i-th </w:t>
      </w:r>
      <w:r>
        <w:rPr>
          <w:rFonts w:eastAsia="Batang"/>
          <w:bCs/>
          <w:sz w:val="20"/>
          <w:lang w:val="en-GB" w:eastAsia="ko-KR"/>
        </w:rPr>
        <w:t xml:space="preserve">scalability dimension ID. The sum of the values </w:t>
      </w:r>
      <w:r w:rsidRPr="008777D5">
        <w:rPr>
          <w:rFonts w:eastAsia="Batang"/>
          <w:bCs/>
          <w:sz w:val="20"/>
          <w:lang w:val="en-GB" w:eastAsia="ko-KR"/>
        </w:rPr>
        <w:t>layer_id_dim_len</w:t>
      </w:r>
      <w:r w:rsidRPr="00EE7ABB">
        <w:rPr>
          <w:rFonts w:eastAsia="Batang"/>
          <w:bCs/>
          <w:sz w:val="20"/>
          <w:lang w:val="en-GB" w:eastAsia="ko-KR"/>
        </w:rPr>
        <w:t>[ i ]</w:t>
      </w:r>
      <w:r>
        <w:rPr>
          <w:rFonts w:eastAsia="Batang"/>
          <w:bCs/>
          <w:sz w:val="20"/>
          <w:lang w:val="en-GB" w:eastAsia="ko-KR"/>
        </w:rPr>
        <w:t xml:space="preserve"> for all i values in the range of 0 to 7 shall be less than or equal to 6.</w:t>
      </w:r>
    </w:p>
    <w:p w:rsidR="00A67FEA" w:rsidRPr="008777D5" w:rsidRDefault="00A67FEA" w:rsidP="00A67FEA">
      <w:pPr>
        <w:jc w:val="both"/>
        <w:rPr>
          <w:rFonts w:eastAsia="Batang"/>
          <w:bCs/>
          <w:sz w:val="20"/>
          <w:lang w:val="en-GB" w:eastAsia="ko-KR"/>
        </w:rPr>
      </w:pPr>
      <w:r w:rsidRPr="008777D5">
        <w:rPr>
          <w:rFonts w:eastAsia="Batang"/>
          <w:b/>
          <w:bCs/>
          <w:sz w:val="20"/>
          <w:lang w:val="en-GB" w:eastAsia="ko-KR"/>
        </w:rPr>
        <w:t>vps_layer_id</w:t>
      </w:r>
      <w:r w:rsidRPr="008777D5">
        <w:rPr>
          <w:rFonts w:eastAsia="Batang"/>
          <w:bCs/>
          <w:sz w:val="20"/>
          <w:lang w:val="en-GB" w:eastAsia="ko-KR"/>
        </w:rPr>
        <w:t xml:space="preserve">[ i ] specifies the value of layer_id of the i-th layer to which the following </w:t>
      </w:r>
      <w:r>
        <w:rPr>
          <w:rFonts w:eastAsia="Batang"/>
          <w:bCs/>
          <w:sz w:val="20"/>
          <w:lang w:val="en-GB" w:eastAsia="ko-KR"/>
        </w:rPr>
        <w:t>layer dependency information applies.</w:t>
      </w:r>
    </w:p>
    <w:p w:rsidR="00A67FEA" w:rsidRPr="008A5034" w:rsidRDefault="00A67FEA" w:rsidP="00A67FEA">
      <w:pPr>
        <w:jc w:val="both"/>
        <w:rPr>
          <w:sz w:val="20"/>
          <w:lang w:val="en-CA"/>
        </w:rPr>
      </w:pPr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r>
        <w:rPr>
          <w:sz w:val="20"/>
          <w:lang w:val="en-CA"/>
        </w:rPr>
        <w:t xml:space="preserve">i-th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on. [Ed.(YK): Add the exact meaning of a layer directly depending on another layer.]</w:t>
      </w:r>
    </w:p>
    <w:p w:rsidR="00A67FEA" w:rsidRDefault="00A67FEA" w:rsidP="00A67FEA">
      <w:pPr>
        <w:jc w:val="both"/>
        <w:rPr>
          <w:sz w:val="20"/>
          <w:lang w:val="en-CA"/>
        </w:rPr>
      </w:pPr>
      <w:r w:rsidRPr="008A5034">
        <w:rPr>
          <w:b/>
          <w:sz w:val="20"/>
          <w:lang w:val="en-CA"/>
        </w:rPr>
        <w:t>ref_layer_id</w:t>
      </w:r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 xml:space="preserve">identifies the j-th layer </w:t>
      </w:r>
      <w:r w:rsidRPr="008A5034">
        <w:rPr>
          <w:sz w:val="20"/>
          <w:lang w:val="en-CA"/>
        </w:rPr>
        <w:t xml:space="preserve">the </w:t>
      </w:r>
      <w:r>
        <w:rPr>
          <w:sz w:val="20"/>
          <w:lang w:val="en-CA"/>
        </w:rPr>
        <w:t xml:space="preserve">i-th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</w:t>
      </w:r>
      <w:r w:rsidRPr="008A5034">
        <w:rPr>
          <w:sz w:val="20"/>
          <w:lang w:val="en-CA"/>
        </w:rPr>
        <w:t>.</w:t>
      </w:r>
    </w:p>
    <w:p w:rsidR="00A67FEA" w:rsidRPr="008777D5" w:rsidRDefault="00A67FEA" w:rsidP="00A67FEA">
      <w:pPr>
        <w:jc w:val="both"/>
        <w:rPr>
          <w:sz w:val="20"/>
          <w:lang w:val="en-CA"/>
        </w:rPr>
      </w:pPr>
    </w:p>
    <w:sectPr w:rsidR="00A67FEA" w:rsidRPr="008777D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63" w:rsidRDefault="00AA1763">
      <w:r>
        <w:separator/>
      </w:r>
    </w:p>
  </w:endnote>
  <w:endnote w:type="continuationSeparator" w:id="0">
    <w:p w:rsidR="00AA1763" w:rsidRDefault="00AA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176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D580C">
      <w:rPr>
        <w:rStyle w:val="PageNumber"/>
        <w:noProof/>
      </w:rPr>
      <w:t>2012-07-20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63" w:rsidRDefault="00AA1763">
      <w:r>
        <w:separator/>
      </w:r>
    </w:p>
  </w:footnote>
  <w:footnote w:type="continuationSeparator" w:id="0">
    <w:p w:rsidR="00AA1763" w:rsidRDefault="00AA1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E0F6F"/>
    <w:multiLevelType w:val="hybridMultilevel"/>
    <w:tmpl w:val="797ADF8C"/>
    <w:lvl w:ilvl="0" w:tplc="85EC3A0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6"/>
  </w:num>
  <w:num w:numId="13">
    <w:abstractNumId w:val="17"/>
  </w:num>
  <w:num w:numId="14">
    <w:abstractNumId w:val="10"/>
  </w:num>
  <w:num w:numId="15">
    <w:abstractNumId w:val="15"/>
  </w:num>
  <w:num w:numId="16">
    <w:abstractNumId w:val="8"/>
  </w:num>
  <w:num w:numId="17">
    <w:abstractNumId w:val="20"/>
  </w:num>
  <w:num w:numId="18">
    <w:abstractNumId w:val="4"/>
  </w:num>
  <w:num w:numId="19">
    <w:abstractNumId w:val="6"/>
  </w:num>
  <w:num w:numId="20">
    <w:abstractNumId w:val="3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E7024"/>
    <w:rsid w:val="000F158C"/>
    <w:rsid w:val="00102F3D"/>
    <w:rsid w:val="0010643D"/>
    <w:rsid w:val="00124E38"/>
    <w:rsid w:val="0012580B"/>
    <w:rsid w:val="00131F90"/>
    <w:rsid w:val="0013526E"/>
    <w:rsid w:val="00142AF1"/>
    <w:rsid w:val="00152E0A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732E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20E3B"/>
    <w:rsid w:val="007426A0"/>
    <w:rsid w:val="00745F6B"/>
    <w:rsid w:val="0075585E"/>
    <w:rsid w:val="00770571"/>
    <w:rsid w:val="007768FF"/>
    <w:rsid w:val="007824D3"/>
    <w:rsid w:val="00796EE3"/>
    <w:rsid w:val="007A7D29"/>
    <w:rsid w:val="007B4AB8"/>
    <w:rsid w:val="007D178B"/>
    <w:rsid w:val="007E7A30"/>
    <w:rsid w:val="007F1F8B"/>
    <w:rsid w:val="007F67A1"/>
    <w:rsid w:val="008206C8"/>
    <w:rsid w:val="00874A6C"/>
    <w:rsid w:val="00876C65"/>
    <w:rsid w:val="008864A6"/>
    <w:rsid w:val="008A4B4C"/>
    <w:rsid w:val="008C239F"/>
    <w:rsid w:val="008E480C"/>
    <w:rsid w:val="00907757"/>
    <w:rsid w:val="009212B0"/>
    <w:rsid w:val="009234A5"/>
    <w:rsid w:val="009336F7"/>
    <w:rsid w:val="009374A7"/>
    <w:rsid w:val="00956CA7"/>
    <w:rsid w:val="0098551D"/>
    <w:rsid w:val="0099518F"/>
    <w:rsid w:val="009A523D"/>
    <w:rsid w:val="009F496B"/>
    <w:rsid w:val="009F7338"/>
    <w:rsid w:val="00A01439"/>
    <w:rsid w:val="00A02E61"/>
    <w:rsid w:val="00A05CFF"/>
    <w:rsid w:val="00A2758E"/>
    <w:rsid w:val="00A56B97"/>
    <w:rsid w:val="00A6093D"/>
    <w:rsid w:val="00A67FEA"/>
    <w:rsid w:val="00A76A6D"/>
    <w:rsid w:val="00A83253"/>
    <w:rsid w:val="00AA1763"/>
    <w:rsid w:val="00AA6E84"/>
    <w:rsid w:val="00AB2494"/>
    <w:rsid w:val="00AC341D"/>
    <w:rsid w:val="00AD580C"/>
    <w:rsid w:val="00AE341B"/>
    <w:rsid w:val="00B07CA7"/>
    <w:rsid w:val="00B1279A"/>
    <w:rsid w:val="00B5222E"/>
    <w:rsid w:val="00B61C96"/>
    <w:rsid w:val="00B7356A"/>
    <w:rsid w:val="00B73A2A"/>
    <w:rsid w:val="00B94B06"/>
    <w:rsid w:val="00B94C28"/>
    <w:rsid w:val="00BC10BA"/>
    <w:rsid w:val="00BC5AFD"/>
    <w:rsid w:val="00BE5DCB"/>
    <w:rsid w:val="00C04F43"/>
    <w:rsid w:val="00C0609D"/>
    <w:rsid w:val="00C115AB"/>
    <w:rsid w:val="00C243AC"/>
    <w:rsid w:val="00C30249"/>
    <w:rsid w:val="00C3723B"/>
    <w:rsid w:val="00C44D0B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C745C"/>
    <w:rsid w:val="00DE6B43"/>
    <w:rsid w:val="00DF5C17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F48CC"/>
    <w:rsid w:val="00F73032"/>
    <w:rsid w:val="00F848FC"/>
    <w:rsid w:val="00F9282A"/>
    <w:rsid w:val="00F96BAD"/>
    <w:rsid w:val="00FB0E84"/>
    <w:rsid w:val="00FD01C2"/>
    <w:rsid w:val="00FE1310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13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customStyle="1" w:styleId="value">
    <w:name w:val="value"/>
    <w:rsid w:val="00FE1310"/>
  </w:style>
  <w:style w:type="paragraph" w:customStyle="1" w:styleId="tablesyntax">
    <w:name w:val="table syntax"/>
    <w:basedOn w:val="Normal"/>
    <w:link w:val="tablesyntaxChar"/>
    <w:rsid w:val="00FE13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FE1310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FE13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FE13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Caption">
    <w:name w:val="caption"/>
    <w:aliases w:val="Figure"/>
    <w:basedOn w:val="Normal"/>
    <w:next w:val="Normal"/>
    <w:link w:val="CaptionChar"/>
    <w:qFormat/>
    <w:rsid w:val="00FE13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宋体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FE1310"/>
    <w:rPr>
      <w:rFonts w:eastAsia="宋体"/>
      <w:b/>
      <w:bCs/>
      <w:lang w:val="en-US" w:eastAsia="en-US"/>
    </w:rPr>
  </w:style>
  <w:style w:type="paragraph" w:customStyle="1" w:styleId="enumlev1">
    <w:name w:val="enumlev1"/>
    <w:basedOn w:val="Normal"/>
    <w:uiPriority w:val="99"/>
    <w:rsid w:val="00FE131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FE1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13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31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E1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E1310"/>
    <w:rPr>
      <w:b/>
      <w:bCs/>
      <w:lang w:val="en-US" w:eastAsia="en-US"/>
    </w:rPr>
  </w:style>
  <w:style w:type="paragraph" w:customStyle="1" w:styleId="Annex2">
    <w:name w:val="Annex 2"/>
    <w:basedOn w:val="Normal"/>
    <w:next w:val="Normal"/>
    <w:uiPriority w:val="99"/>
    <w:rsid w:val="00FE1310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FE1310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FE1310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FE1310"/>
    <w:rPr>
      <w:sz w:val="22"/>
      <w:lang w:val="en-US"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FE1310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FE1310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FE1310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FE1310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13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customStyle="1" w:styleId="value">
    <w:name w:val="value"/>
    <w:rsid w:val="00FE1310"/>
  </w:style>
  <w:style w:type="paragraph" w:customStyle="1" w:styleId="tablesyntax">
    <w:name w:val="table syntax"/>
    <w:basedOn w:val="Normal"/>
    <w:link w:val="tablesyntaxChar"/>
    <w:rsid w:val="00FE13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FE1310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FE13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FE13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Caption">
    <w:name w:val="caption"/>
    <w:aliases w:val="Figure"/>
    <w:basedOn w:val="Normal"/>
    <w:next w:val="Normal"/>
    <w:link w:val="CaptionChar"/>
    <w:qFormat/>
    <w:rsid w:val="00FE13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宋体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FE1310"/>
    <w:rPr>
      <w:rFonts w:eastAsia="宋体"/>
      <w:b/>
      <w:bCs/>
      <w:lang w:val="en-US" w:eastAsia="en-US"/>
    </w:rPr>
  </w:style>
  <w:style w:type="paragraph" w:customStyle="1" w:styleId="enumlev1">
    <w:name w:val="enumlev1"/>
    <w:basedOn w:val="Normal"/>
    <w:uiPriority w:val="99"/>
    <w:rsid w:val="00FE131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FE1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13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31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E1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E1310"/>
    <w:rPr>
      <w:b/>
      <w:bCs/>
      <w:lang w:val="en-US" w:eastAsia="en-US"/>
    </w:rPr>
  </w:style>
  <w:style w:type="paragraph" w:customStyle="1" w:styleId="Annex2">
    <w:name w:val="Annex 2"/>
    <w:basedOn w:val="Normal"/>
    <w:next w:val="Normal"/>
    <w:uiPriority w:val="99"/>
    <w:rsid w:val="00FE1310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FE1310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FE1310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FE1310"/>
    <w:rPr>
      <w:sz w:val="22"/>
      <w:lang w:val="en-US"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FE1310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FE1310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FE1310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FE1310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ekuiw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1364</Words>
  <Characters>7779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6</cp:revision>
  <cp:lastPrinted>2012-07-20T07:52:00Z</cp:lastPrinted>
  <dcterms:created xsi:type="dcterms:W3CDTF">2012-07-20T07:46:00Z</dcterms:created>
  <dcterms:modified xsi:type="dcterms:W3CDTF">2012-07-23T20:58:00Z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4e77bf01-f832-4b8d-ad6a-ec5268028cae</vt:lpwstr>
  </property>
  <property fmtid="{D5CDD505-2E9C-101B-9397-08002B2CF9AE}" pid="3" name="NokiaConfidentiality">
    <vt:lpwstr>Company Confidential</vt:lpwstr>
  </property>
  <property fmtid="{D5CDD505-2E9C-101B-9397-08002B2CF9AE}" pid="4" name="_AdHocReviewCycleID">
    <vt:i4>-865386162</vt:i4>
  </property>
  <property fmtid="{D5CDD505-2E9C-101B-9397-08002B2CF9AE}" pid="5" name="_NewReviewCycle">
    <vt:lpwstr/>
  </property>
  <property fmtid="{D5CDD505-2E9C-101B-9397-08002B2CF9AE}" pid="6" name="_EmailSubject">
    <vt:lpwstr>JCT2-A1007</vt:lpwstr>
  </property>
  <property fmtid="{D5CDD505-2E9C-101B-9397-08002B2CF9AE}" pid="7" name="_AuthorEmail">
    <vt:lpwstr>cheny@qualcomm.com</vt:lpwstr>
  </property>
  <property fmtid="{D5CDD505-2E9C-101B-9397-08002B2CF9AE}" pid="8" name="_AuthorEmailDisplayName">
    <vt:lpwstr>Chen, Ying</vt:lpwstr>
  </property>
</Properties>
</file>