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0F" w:rsidRPr="00E5530F" w:rsidRDefault="00E5530F" w:rsidP="00E5530F">
      <w:pPr>
        <w:pStyle w:val="3DVCnormal"/>
        <w:rPr>
          <w:rFonts w:eastAsiaTheme="minorEastAsia" w:hint="eastAsia"/>
          <w:b/>
          <w:lang w:val="en-US" w:eastAsia="ja-JP"/>
        </w:rPr>
      </w:pPr>
      <w:r w:rsidRPr="00E5530F">
        <w:rPr>
          <w:rFonts w:eastAsiaTheme="minorEastAsia" w:hint="eastAsia"/>
          <w:b/>
          <w:lang w:val="en-US" w:eastAsia="ja-JP"/>
        </w:rPr>
        <w:t>F.8.5.2.1.13</w:t>
      </w:r>
      <w:bookmarkStart w:id="0" w:name="_Ref327881662"/>
      <w:r w:rsidRPr="00E5530F">
        <w:rPr>
          <w:rFonts w:eastAsiaTheme="minorEastAsia" w:hint="eastAsia"/>
          <w:b/>
          <w:lang w:eastAsia="ja-JP"/>
        </w:rPr>
        <w:tab/>
      </w:r>
      <w:r w:rsidRPr="00E5530F">
        <w:rPr>
          <w:b/>
        </w:rPr>
        <w:t>Derivation process for a predicted depth value</w:t>
      </w:r>
      <w:bookmarkEnd w:id="0"/>
    </w:p>
    <w:p w:rsidR="00414921" w:rsidRDefault="00414921" w:rsidP="00414921">
      <w:pPr>
        <w:rPr>
          <w:lang w:eastAsia="ko-KR"/>
        </w:rPr>
      </w:pPr>
      <w:r>
        <w:rPr>
          <w:lang w:eastAsia="ko-KR"/>
        </w:rPr>
        <w:t>This process is not invoked when pdm_generation is equal to 0.</w:t>
      </w:r>
    </w:p>
    <w:p w:rsidR="00414921" w:rsidRDefault="00414921" w:rsidP="00414921">
      <w:pPr>
        <w:pStyle w:val="3DVCnormal"/>
      </w:pPr>
      <w:r>
        <w:t>Inputs to this process are:</w:t>
      </w:r>
    </w:p>
    <w:p w:rsidR="00414921" w:rsidRPr="003F17AE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 w:rsidRPr="003F17AE">
        <w:rPr>
          <w:lang w:eastAsia="ko-KR"/>
        </w:rPr>
        <w:t>a luma location ( xP, yP ) of the top-left luma sample of the current prediction unit relative to the top-left luma sample of the current picture,</w:t>
      </w:r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>
        <w:rPr>
          <w:lang w:eastAsia="ko-KR"/>
        </w:rPr>
        <w:t>variables nPSW and nPSH specifying the width and the height, respectively, of the current prediction unit,</w:t>
      </w:r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>
        <w:t>a variable refViewId specifying the view identifier ViewId of the reference view.</w:t>
      </w:r>
    </w:p>
    <w:p w:rsidR="00414921" w:rsidRDefault="00414921" w:rsidP="00414921">
      <w:pPr>
        <w:pStyle w:val="3DVCnormal"/>
      </w:pPr>
      <w:r>
        <w:t>Outputs of this process is a predicted depth value predDepthVal.</w:t>
      </w:r>
    </w:p>
    <w:p w:rsidR="00414921" w:rsidRDefault="00414921" w:rsidP="00414921">
      <w:pPr>
        <w:pStyle w:val="3DVCnormal"/>
      </w:pPr>
      <w:r>
        <w:t>The variables subDX and subDY are derived as follows:</w:t>
      </w:r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>
        <w:rPr>
          <w:lang w:eastAsia="ko-KR"/>
        </w:rPr>
        <w:t>If pdm_generation is equal to 1, subDX and subDY are set equal to 2.</w:t>
      </w:r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>
        <w:t>Otherwise (pdm_generation is equal to 2), subDX and subDY are set equal to 0.</w:t>
      </w:r>
    </w:p>
    <w:p w:rsidR="00414921" w:rsidRDefault="00414921" w:rsidP="00414921">
      <w:pPr>
        <w:pStyle w:val="3DVCnormal"/>
      </w:pPr>
      <w:r>
        <w:t>Let predDepthMap represent a (PicWidthInSamples</w:t>
      </w:r>
      <w:r w:rsidRPr="00916BCC">
        <w:rPr>
          <w:vertAlign w:val="subscript"/>
        </w:rPr>
        <w:t>L</w:t>
      </w:r>
      <w:r>
        <w:t> &gt;&gt; subDX)x(PicHeightInSamples</w:t>
      </w:r>
      <w:r w:rsidRPr="00916BCC">
        <w:rPr>
          <w:vertAlign w:val="subscript"/>
        </w:rPr>
        <w:t>L</w:t>
      </w:r>
      <w:r>
        <w:t> &gt;&gt; subDY) array of predicted depth values. Depending on pdm_generation, predDepthMap is obtained as follows:</w:t>
      </w:r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lang w:eastAsia="ko-KR"/>
        </w:rPr>
      </w:pPr>
      <w:r w:rsidRPr="003F17AE">
        <w:t>–</w:t>
      </w:r>
      <w:r w:rsidRPr="003F17AE">
        <w:tab/>
      </w:r>
      <w:r>
        <w:rPr>
          <w:lang w:eastAsia="ko-KR"/>
        </w:rPr>
        <w:t>If pdm_generation is equal to 1, predDepthMap is created by using decoded motion and disparity vectors.</w:t>
      </w:r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829" w:hanging="426"/>
        <w:rPr>
          <w:lang w:eastAsia="ko-KR"/>
        </w:rPr>
      </w:pPr>
      <w:r>
        <w:rPr>
          <w:lang w:eastAsia="ko-KR"/>
        </w:rPr>
        <w:t>[Ed. The process for creating predicted depth maps for pdm_generation equal to 1 is not described in this draft.]</w:t>
      </w:r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</w:pPr>
      <w:r w:rsidRPr="003F17AE">
        <w:t>–</w:t>
      </w:r>
      <w:r w:rsidRPr="003F17AE">
        <w:tab/>
      </w:r>
      <w:r>
        <w:t>Otherwise (pdm_generation is equal to 2), the array predDepthMap is obtained based on a decoded depth map as specified by the following ordered steps:</w:t>
      </w:r>
    </w:p>
    <w:p w:rsidR="00414921" w:rsidRDefault="00414921" w:rsidP="00414921">
      <w:pPr>
        <w:numPr>
          <w:ilvl w:val="0"/>
          <w:numId w:val="2"/>
        </w:numPr>
        <w:tabs>
          <w:tab w:val="clear" w:pos="794"/>
          <w:tab w:val="left" w:pos="851"/>
          <w:tab w:val="left" w:pos="2410"/>
        </w:tabs>
        <w:ind w:left="851" w:hanging="294"/>
        <w:rPr>
          <w:lang w:eastAsia="ko-KR"/>
        </w:rPr>
      </w:pPr>
      <w:r>
        <w:rPr>
          <w:lang w:eastAsia="ko-KR"/>
        </w:rPr>
        <w:t xml:space="preserve">Let decDepthMap be the </w:t>
      </w:r>
      <w:r>
        <w:t>(PicWidthInSamples</w:t>
      </w:r>
      <w:r w:rsidRPr="00866716">
        <w:rPr>
          <w:vertAlign w:val="subscript"/>
        </w:rPr>
        <w:t>L</w:t>
      </w:r>
      <w:r>
        <w:t>)x(PicHeightInSamples</w:t>
      </w:r>
      <w:r w:rsidRPr="00866716">
        <w:rPr>
          <w:vertAlign w:val="subscript"/>
        </w:rPr>
        <w:t>L</w:t>
      </w:r>
      <w:r>
        <w:t>) array of decoded depth samples that are associated with the view with ViewId equal to refViewId.</w:t>
      </w:r>
    </w:p>
    <w:p w:rsidR="00414921" w:rsidRDefault="00414921" w:rsidP="00414921">
      <w:pPr>
        <w:numPr>
          <w:ilvl w:val="0"/>
          <w:numId w:val="2"/>
        </w:numPr>
        <w:tabs>
          <w:tab w:val="clear" w:pos="794"/>
          <w:tab w:val="left" w:pos="851"/>
          <w:tab w:val="left" w:pos="2410"/>
        </w:tabs>
        <w:ind w:left="851" w:hanging="294"/>
        <w:rPr>
          <w:lang w:eastAsia="ko-KR"/>
        </w:rPr>
      </w:pPr>
      <w:r>
        <w:t xml:space="preserve">The derivation process for a predicted depth map based on a coded depth map as specified in subclause </w:t>
      </w:r>
      <w:r>
        <w:fldChar w:fldCharType="begin"/>
      </w:r>
      <w:r>
        <w:instrText xml:space="preserve"> REF _Ref327857337 \r \h </w:instrText>
      </w:r>
      <w:r>
        <w:fldChar w:fldCharType="separate"/>
      </w:r>
      <w:r>
        <w:t>F.8.5.2</w:t>
      </w:r>
      <w:r>
        <w:t>.</w:t>
      </w:r>
      <w:r>
        <w:t>1.14</w:t>
      </w:r>
      <w:r>
        <w:fldChar w:fldCharType="end"/>
      </w:r>
      <w:r>
        <w:t xml:space="preserve"> is invoked with decDepthMap, sourceViewId equal to refViewId, and targetViewId equal to ViewId as the inputs and the output is the predicted depth map predDepthMap.</w:t>
      </w:r>
    </w:p>
    <w:p w:rsidR="00414921" w:rsidRPr="00A62AB8" w:rsidRDefault="00414921" w:rsidP="00414921">
      <w:pPr>
        <w:pStyle w:val="3DVCnormal"/>
        <w:ind w:left="1209"/>
        <w:rPr>
          <w:sz w:val="18"/>
          <w:szCs w:val="18"/>
        </w:rPr>
      </w:pPr>
      <w:r w:rsidRPr="00A62AB8">
        <w:rPr>
          <w:sz w:val="18"/>
          <w:szCs w:val="18"/>
        </w:rPr>
        <w:t xml:space="preserve">NOTE – </w:t>
      </w:r>
      <w:r>
        <w:rPr>
          <w:sz w:val="18"/>
          <w:szCs w:val="18"/>
        </w:rPr>
        <w:t>It is sufficient to invoke t</w:t>
      </w:r>
      <w:r w:rsidRPr="00A62AB8">
        <w:rPr>
          <w:sz w:val="18"/>
          <w:szCs w:val="18"/>
        </w:rPr>
        <w:t>he derivation process for a predicted depth map based on a coded depth map as specified in subclause</w:t>
      </w:r>
      <w:r>
        <w:rPr>
          <w:sz w:val="18"/>
          <w:szCs w:val="18"/>
        </w:rPr>
        <w:t> </w:t>
      </w:r>
      <w:fldSimple w:instr=" REF _Ref327857337 \r \h  \* MERGEFORMAT ">
        <w:r w:rsidRPr="00A62AB8">
          <w:rPr>
            <w:sz w:val="18"/>
            <w:szCs w:val="18"/>
          </w:rPr>
          <w:t>F.8.5.2.1.14</w:t>
        </w:r>
      </w:fldSimple>
      <w:r>
        <w:rPr>
          <w:sz w:val="18"/>
          <w:szCs w:val="18"/>
        </w:rPr>
        <w:t xml:space="preserve"> once per view component. Multiple invocations of t</w:t>
      </w:r>
      <w:r w:rsidRPr="00A62AB8">
        <w:rPr>
          <w:sz w:val="18"/>
          <w:szCs w:val="18"/>
        </w:rPr>
        <w:t>he derivation process for a predicted depth map based on a coded depth map</w:t>
      </w:r>
      <w:r>
        <w:rPr>
          <w:sz w:val="18"/>
          <w:szCs w:val="18"/>
        </w:rPr>
        <w:t xml:space="preserve"> for a view component will have the same output.</w:t>
      </w:r>
    </w:p>
    <w:p w:rsidR="00414921" w:rsidRDefault="00414921" w:rsidP="00414921">
      <w:pPr>
        <w:pStyle w:val="3DVCnormal"/>
      </w:pPr>
      <w:r>
        <w:t>The variables x0, y0, x1, and y1 are derived by</w:t>
      </w:r>
    </w:p>
    <w:p w:rsidR="00414921" w:rsidRPr="00066987" w:rsidRDefault="00414921" w:rsidP="00414921">
      <w:pPr>
        <w:tabs>
          <w:tab w:val="clear" w:pos="794"/>
          <w:tab w:val="left" w:pos="567"/>
          <w:tab w:val="left" w:pos="9187"/>
        </w:tabs>
        <w:ind w:left="567" w:firstLine="0"/>
        <w:jc w:val="left"/>
        <w:rPr>
          <w:lang w:eastAsia="ko-KR"/>
        </w:rPr>
      </w:pPr>
      <w:r>
        <w:rPr>
          <w:lang w:eastAsia="ko-KR"/>
        </w:rPr>
        <w:t>x0 = xP &gt;&gt; subDX</w:t>
      </w:r>
      <w:r w:rsidRPr="003F17AE">
        <w:rPr>
          <w:lang w:eastAsia="ko-KR"/>
        </w:rPr>
        <w:tab/>
      </w:r>
      <w:r w:rsidRPr="003F17AE">
        <w:t>(</w:t>
      </w:r>
      <w:r>
        <w:t>F</w:t>
      </w:r>
      <w:r w:rsidRPr="003F17AE">
        <w:noBreakHyphen/>
      </w:r>
      <w:r>
        <w:fldChar w:fldCharType="begin"/>
      </w:r>
      <w:r>
        <w:instrText xml:space="preserve"> SEQ Equation \* ARABIC </w:instrText>
      </w:r>
      <w:r>
        <w:fldChar w:fldCharType="separate"/>
      </w:r>
      <w:r>
        <w:rPr>
          <w:noProof/>
        </w:rPr>
        <w:t>54</w:t>
      </w:r>
      <w:r>
        <w:fldChar w:fldCharType="end"/>
      </w:r>
      <w:r w:rsidRPr="003F17AE">
        <w:t>)</w:t>
      </w:r>
      <w:r>
        <w:br/>
      </w:r>
      <w:r>
        <w:rPr>
          <w:lang w:eastAsia="ko-KR"/>
        </w:rPr>
        <w:t>y0 = yP &gt;&gt; subDY</w:t>
      </w:r>
      <w:r w:rsidRPr="003F17AE">
        <w:rPr>
          <w:lang w:eastAsia="ko-KR"/>
        </w:rPr>
        <w:tab/>
      </w:r>
      <w:r w:rsidRPr="003F17AE">
        <w:t>(</w:t>
      </w:r>
      <w:r>
        <w:t>F</w:t>
      </w:r>
      <w:r w:rsidRPr="003F17AE">
        <w:noBreakHyphen/>
      </w:r>
      <w:r>
        <w:fldChar w:fldCharType="begin"/>
      </w:r>
      <w:r>
        <w:instrText xml:space="preserve"> SEQ Equation \* ARABIC </w:instrText>
      </w:r>
      <w:r>
        <w:fldChar w:fldCharType="separate"/>
      </w:r>
      <w:r>
        <w:rPr>
          <w:noProof/>
        </w:rPr>
        <w:t>55</w:t>
      </w:r>
      <w:r>
        <w:fldChar w:fldCharType="end"/>
      </w:r>
      <w:r w:rsidRPr="003F17AE">
        <w:t>)</w:t>
      </w:r>
      <w:r>
        <w:br/>
      </w:r>
      <w:r>
        <w:rPr>
          <w:lang w:eastAsia="ko-KR"/>
        </w:rPr>
        <w:t>x1 = ( ( xP + nPSW) &gt;&gt; subDX ) − 1</w:t>
      </w:r>
      <w:r w:rsidRPr="003F17AE">
        <w:rPr>
          <w:lang w:eastAsia="ko-KR"/>
        </w:rPr>
        <w:tab/>
      </w:r>
      <w:r w:rsidRPr="003F17AE">
        <w:t>(</w:t>
      </w:r>
      <w:r>
        <w:t>F</w:t>
      </w:r>
      <w:r w:rsidRPr="003F17AE">
        <w:noBreakHyphen/>
      </w:r>
      <w:r>
        <w:fldChar w:fldCharType="begin"/>
      </w:r>
      <w:r>
        <w:instrText xml:space="preserve"> SEQ Equation \* ARABIC </w:instrText>
      </w:r>
      <w:r>
        <w:fldChar w:fldCharType="separate"/>
      </w:r>
      <w:r>
        <w:rPr>
          <w:noProof/>
        </w:rPr>
        <w:t>56</w:t>
      </w:r>
      <w:r>
        <w:fldChar w:fldCharType="end"/>
      </w:r>
      <w:r w:rsidRPr="003F17AE">
        <w:t>)</w:t>
      </w:r>
      <w:r>
        <w:br/>
      </w:r>
      <w:r>
        <w:rPr>
          <w:lang w:eastAsia="ko-KR"/>
        </w:rPr>
        <w:t>y1 = ( ( yP + nPSH) &gt;&gt; subDY ) − 1</w:t>
      </w:r>
      <w:r w:rsidRPr="003F17AE">
        <w:rPr>
          <w:lang w:eastAsia="ko-KR"/>
        </w:rPr>
        <w:tab/>
      </w:r>
      <w:r w:rsidRPr="003F17AE">
        <w:t>(</w:t>
      </w:r>
      <w:r>
        <w:t>F</w:t>
      </w:r>
      <w:r w:rsidRPr="003F17AE">
        <w:noBreakHyphen/>
      </w:r>
      <w:r>
        <w:fldChar w:fldCharType="begin"/>
      </w:r>
      <w:r>
        <w:instrText xml:space="preserve"> SEQ Equation \* ARABIC </w:instrText>
      </w:r>
      <w:r>
        <w:fldChar w:fldCharType="separate"/>
      </w:r>
      <w:r>
        <w:rPr>
          <w:noProof/>
        </w:rPr>
        <w:t>57</w:t>
      </w:r>
      <w:r>
        <w:fldChar w:fldCharType="end"/>
      </w:r>
      <w:r w:rsidRPr="003F17AE">
        <w:t>)</w:t>
      </w:r>
    </w:p>
    <w:p w:rsidR="00414921" w:rsidRDefault="00414921" w:rsidP="00414921">
      <w:pPr>
        <w:pStyle w:val="3DVCnormal"/>
        <w:rPr>
          <w:rFonts w:eastAsia="ＭＳ 明朝" w:hint="eastAsia"/>
          <w:lang w:eastAsia="ja-JP"/>
        </w:rPr>
      </w:pPr>
      <w:r>
        <w:t>The variable prdDepthVal is set equal to predDepthMap[ x0, y0 ].</w:t>
      </w:r>
    </w:p>
    <w:p w:rsidR="00414921" w:rsidRPr="0054736D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ins w:id="1" w:author="s124087_0209" w:date="2012-07-18T00:30:00Z"/>
          <w:highlight w:val="yellow"/>
          <w:lang w:eastAsia="ko-KR"/>
        </w:rPr>
      </w:pPr>
      <w:ins w:id="2" w:author="s124087_0209" w:date="2012-07-18T00:30:00Z">
        <w:r w:rsidRPr="0054736D">
          <w:rPr>
            <w:highlight w:val="yellow"/>
          </w:rPr>
          <w:t>–</w:t>
        </w:r>
        <w:r w:rsidRPr="0054736D">
          <w:rPr>
            <w:highlight w:val="yellow"/>
          </w:rPr>
          <w:tab/>
        </w:r>
        <w:r w:rsidRPr="0054736D">
          <w:rPr>
            <w:highlight w:val="yellow"/>
            <w:lang w:eastAsia="ko-KR"/>
          </w:rPr>
          <w:t xml:space="preserve">If </w:t>
        </w:r>
        <w:r w:rsidRPr="0054736D">
          <w:rPr>
            <w:highlight w:val="yellow"/>
          </w:rPr>
          <w:t>predDepthMap</w:t>
        </w:r>
        <w:r w:rsidRPr="0054736D">
          <w:rPr>
            <w:highlight w:val="yellow"/>
            <w:lang w:eastAsia="ko-KR"/>
          </w:rPr>
          <w:t>[ x</w:t>
        </w:r>
        <w:r w:rsidRPr="0054736D">
          <w:rPr>
            <w:rFonts w:eastAsia="ＭＳ 明朝" w:hint="eastAsia"/>
            <w:highlight w:val="yellow"/>
            <w:lang w:eastAsia="ja-JP"/>
          </w:rPr>
          <w:t>0</w:t>
        </w:r>
        <w:r w:rsidRPr="0054736D">
          <w:rPr>
            <w:highlight w:val="yellow"/>
            <w:lang w:eastAsia="ko-KR"/>
          </w:rPr>
          <w:t>, y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 xml:space="preserve"> ] is greater than prdDepthVal, prdDepthVal is set equal to </w:t>
        </w:r>
        <w:r w:rsidRPr="0054736D">
          <w:rPr>
            <w:highlight w:val="yellow"/>
          </w:rPr>
          <w:t>predDepthMap</w:t>
        </w:r>
        <w:r w:rsidRPr="0054736D">
          <w:rPr>
            <w:highlight w:val="yellow"/>
            <w:lang w:eastAsia="ko-KR"/>
          </w:rPr>
          <w:t>[ x</w:t>
        </w:r>
        <w:r w:rsidRPr="0054736D">
          <w:rPr>
            <w:rFonts w:eastAsia="ＭＳ 明朝" w:hint="eastAsia"/>
            <w:highlight w:val="yellow"/>
            <w:lang w:eastAsia="ja-JP"/>
          </w:rPr>
          <w:t>0</w:t>
        </w:r>
        <w:r w:rsidRPr="0054736D">
          <w:rPr>
            <w:highlight w:val="yellow"/>
            <w:lang w:eastAsia="ko-KR"/>
          </w:rPr>
          <w:t>, y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> ].</w:t>
        </w:r>
      </w:ins>
    </w:p>
    <w:p w:rsidR="00414921" w:rsidRPr="0054736D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ins w:id="3" w:author="s124087_0209" w:date="2012-07-18T00:30:00Z"/>
          <w:highlight w:val="yellow"/>
          <w:lang w:eastAsia="ko-KR"/>
        </w:rPr>
      </w:pPr>
      <w:ins w:id="4" w:author="s124087_0209" w:date="2012-07-18T00:30:00Z">
        <w:r w:rsidRPr="0054736D">
          <w:rPr>
            <w:highlight w:val="yellow"/>
          </w:rPr>
          <w:t>–</w:t>
        </w:r>
        <w:r w:rsidRPr="0054736D">
          <w:rPr>
            <w:highlight w:val="yellow"/>
          </w:rPr>
          <w:tab/>
        </w:r>
        <w:r w:rsidRPr="0054736D">
          <w:rPr>
            <w:highlight w:val="yellow"/>
            <w:lang w:eastAsia="ko-KR"/>
          </w:rPr>
          <w:t xml:space="preserve">If </w:t>
        </w:r>
        <w:r w:rsidRPr="0054736D">
          <w:rPr>
            <w:highlight w:val="yellow"/>
          </w:rPr>
          <w:t>predDepthMap</w:t>
        </w:r>
        <w:r w:rsidRPr="0054736D">
          <w:rPr>
            <w:highlight w:val="yellow"/>
            <w:lang w:eastAsia="ko-KR"/>
          </w:rPr>
          <w:t>[ x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>, y</w:t>
        </w:r>
        <w:r w:rsidRPr="0054736D">
          <w:rPr>
            <w:rFonts w:eastAsia="ＭＳ 明朝" w:hint="eastAsia"/>
            <w:highlight w:val="yellow"/>
            <w:lang w:eastAsia="ja-JP"/>
          </w:rPr>
          <w:t>0</w:t>
        </w:r>
        <w:r w:rsidRPr="0054736D">
          <w:rPr>
            <w:highlight w:val="yellow"/>
            <w:lang w:eastAsia="ko-KR"/>
          </w:rPr>
          <w:t xml:space="preserve"> ] is greater than prdDepthVal, prdDepthVal is set equal to </w:t>
        </w:r>
        <w:r w:rsidRPr="0054736D">
          <w:rPr>
            <w:highlight w:val="yellow"/>
          </w:rPr>
          <w:t>predDepthMap</w:t>
        </w:r>
        <w:r w:rsidRPr="0054736D">
          <w:rPr>
            <w:highlight w:val="yellow"/>
            <w:lang w:eastAsia="ko-KR"/>
          </w:rPr>
          <w:t>[ x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>, y</w:t>
        </w:r>
        <w:r w:rsidRPr="0054736D">
          <w:rPr>
            <w:rFonts w:eastAsia="ＭＳ 明朝" w:hint="eastAsia"/>
            <w:highlight w:val="yellow"/>
            <w:lang w:eastAsia="ja-JP"/>
          </w:rPr>
          <w:t>0</w:t>
        </w:r>
        <w:r w:rsidRPr="0054736D">
          <w:rPr>
            <w:highlight w:val="yellow"/>
            <w:lang w:eastAsia="ko-KR"/>
          </w:rPr>
          <w:t> ].</w:t>
        </w:r>
      </w:ins>
    </w:p>
    <w:p w:rsidR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ins w:id="5" w:author="s124087_0209" w:date="2012-07-18T00:30:00Z"/>
          <w:lang w:eastAsia="ko-KR"/>
        </w:rPr>
      </w:pPr>
      <w:ins w:id="6" w:author="s124087_0209" w:date="2012-07-18T00:30:00Z">
        <w:r w:rsidRPr="0054736D">
          <w:rPr>
            <w:highlight w:val="yellow"/>
          </w:rPr>
          <w:t>–</w:t>
        </w:r>
        <w:r w:rsidRPr="0054736D">
          <w:rPr>
            <w:highlight w:val="yellow"/>
          </w:rPr>
          <w:tab/>
        </w:r>
        <w:r w:rsidRPr="0054736D">
          <w:rPr>
            <w:highlight w:val="yellow"/>
            <w:lang w:eastAsia="ko-KR"/>
          </w:rPr>
          <w:t xml:space="preserve">If </w:t>
        </w:r>
        <w:r w:rsidRPr="0054736D">
          <w:rPr>
            <w:highlight w:val="yellow"/>
          </w:rPr>
          <w:t>predDepthMap</w:t>
        </w:r>
        <w:r w:rsidRPr="0054736D">
          <w:rPr>
            <w:highlight w:val="yellow"/>
            <w:lang w:eastAsia="ko-KR"/>
          </w:rPr>
          <w:t>[ x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>, y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 xml:space="preserve"> ] is greater than prdDepthVal, prdDepthVal is set equal to </w:t>
        </w:r>
        <w:r w:rsidRPr="0054736D">
          <w:rPr>
            <w:highlight w:val="yellow"/>
          </w:rPr>
          <w:t>predDepthMap</w:t>
        </w:r>
        <w:r w:rsidRPr="0054736D">
          <w:rPr>
            <w:highlight w:val="yellow"/>
            <w:lang w:eastAsia="ko-KR"/>
          </w:rPr>
          <w:t>[ x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>, y</w:t>
        </w:r>
        <w:r w:rsidRPr="0054736D">
          <w:rPr>
            <w:rFonts w:eastAsia="ＭＳ 明朝" w:hint="eastAsia"/>
            <w:highlight w:val="yellow"/>
            <w:lang w:eastAsia="ja-JP"/>
          </w:rPr>
          <w:t>1</w:t>
        </w:r>
        <w:r w:rsidRPr="0054736D">
          <w:rPr>
            <w:highlight w:val="yellow"/>
            <w:lang w:eastAsia="ko-KR"/>
          </w:rPr>
          <w:t> ].</w:t>
        </w:r>
      </w:ins>
    </w:p>
    <w:p w:rsidR="00414921" w:rsidDel="00414921" w:rsidRDefault="00414921" w:rsidP="00414921">
      <w:pPr>
        <w:pStyle w:val="3DVCnormal"/>
        <w:rPr>
          <w:del w:id="7" w:author="s124087_0209" w:date="2012-07-18T00:29:00Z"/>
        </w:rPr>
      </w:pPr>
      <w:del w:id="8" w:author="s124087_0209" w:date="2012-07-18T00:29:00Z">
        <w:r w:rsidDel="00414921">
          <w:lastRenderedPageBreak/>
          <w:delText>For y proceeding over the values y0..y1 and x proceeding over the values x0..x1, the following applies:</w:delText>
        </w:r>
      </w:del>
    </w:p>
    <w:p w:rsidR="00414921" w:rsidDel="00414921" w:rsidRDefault="00414921" w:rsidP="00414921">
      <w:pPr>
        <w:tabs>
          <w:tab w:val="clear" w:pos="794"/>
          <w:tab w:val="left" w:pos="400"/>
          <w:tab w:val="left" w:pos="851"/>
        </w:tabs>
        <w:rPr>
          <w:del w:id="9" w:author="s124087_0209" w:date="2012-07-18T00:29:00Z"/>
          <w:lang w:eastAsia="ko-KR"/>
        </w:rPr>
      </w:pPr>
      <w:del w:id="10" w:author="s124087_0209" w:date="2012-07-18T00:29:00Z">
        <w:r w:rsidRPr="003F17AE" w:rsidDel="00414921">
          <w:delText>–</w:delText>
        </w:r>
        <w:r w:rsidRPr="003F17AE" w:rsidDel="00414921">
          <w:tab/>
        </w:r>
        <w:r w:rsidDel="00414921">
          <w:rPr>
            <w:lang w:eastAsia="ko-KR"/>
          </w:rPr>
          <w:delText xml:space="preserve">If </w:delText>
        </w:r>
        <w:r w:rsidDel="00414921">
          <w:delText>predDepthMap</w:delText>
        </w:r>
        <w:r w:rsidDel="00414921">
          <w:rPr>
            <w:lang w:eastAsia="ko-KR"/>
          </w:rPr>
          <w:delText xml:space="preserve">[ x, y ] is greater than prdDepthVal, prdDepthVal is set equal to </w:delText>
        </w:r>
        <w:r w:rsidDel="00414921">
          <w:delText>predDepthMap</w:delText>
        </w:r>
        <w:r w:rsidDel="00414921">
          <w:rPr>
            <w:lang w:eastAsia="ko-KR"/>
          </w:rPr>
          <w:delText>[ x, y ].</w:delText>
        </w:r>
      </w:del>
    </w:p>
    <w:p w:rsidR="00414921" w:rsidRPr="003F17AE" w:rsidDel="00414921" w:rsidRDefault="00414921" w:rsidP="00414921">
      <w:pPr>
        <w:tabs>
          <w:tab w:val="clear" w:pos="794"/>
          <w:tab w:val="left" w:pos="400"/>
          <w:tab w:val="left" w:pos="851"/>
        </w:tabs>
        <w:ind w:left="426" w:hanging="426"/>
        <w:rPr>
          <w:del w:id="11" w:author="s124087_0209" w:date="2012-07-18T00:29:00Z"/>
          <w:lang w:eastAsia="ko-KR"/>
        </w:rPr>
      </w:pPr>
      <w:del w:id="12" w:author="s124087_0209" w:date="2012-07-18T00:29:00Z">
        <w:r w:rsidRPr="003F17AE" w:rsidDel="00414921">
          <w:delText>–</w:delText>
        </w:r>
        <w:r w:rsidRPr="003F17AE" w:rsidDel="00414921">
          <w:tab/>
        </w:r>
        <w:r w:rsidDel="00414921">
          <w:rPr>
            <w:lang w:eastAsia="ko-KR"/>
          </w:rPr>
          <w:delText>Otherwise (</w:delText>
        </w:r>
        <w:r w:rsidDel="00414921">
          <w:delText>predDepthMap</w:delText>
        </w:r>
        <w:r w:rsidDel="00414921">
          <w:rPr>
            <w:lang w:eastAsia="ko-KR"/>
          </w:rPr>
          <w:delText>[ x, y ] is less than or equal to prdDepthVal), the value of prdDepthVal is not modified.</w:delText>
        </w:r>
      </w:del>
    </w:p>
    <w:p w:rsidR="00EF579C" w:rsidRPr="00414921" w:rsidRDefault="00011904"/>
    <w:sectPr w:rsidR="00EF579C" w:rsidRPr="00414921" w:rsidSect="00376A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04" w:rsidRDefault="00011904" w:rsidP="00376A84">
      <w:pPr>
        <w:spacing w:before="0"/>
      </w:pPr>
      <w:r>
        <w:separator/>
      </w:r>
    </w:p>
  </w:endnote>
  <w:endnote w:type="continuationSeparator" w:id="0">
    <w:p w:rsidR="00011904" w:rsidRDefault="00011904" w:rsidP="00376A8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04" w:rsidRDefault="00011904" w:rsidP="00376A84">
      <w:pPr>
        <w:spacing w:before="0"/>
      </w:pPr>
      <w:r>
        <w:separator/>
      </w:r>
    </w:p>
  </w:footnote>
  <w:footnote w:type="continuationSeparator" w:id="0">
    <w:p w:rsidR="00011904" w:rsidRDefault="00011904" w:rsidP="00376A8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69C5"/>
    <w:multiLevelType w:val="hybridMultilevel"/>
    <w:tmpl w:val="01E880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C1C3B"/>
    <w:multiLevelType w:val="multilevel"/>
    <w:tmpl w:val="9868419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pStyle w:val="3DVCAnnexLevel0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pStyle w:val="3DVCAnnexListLevel1"/>
      <w:lvlText w:val="%1.%2.%3"/>
      <w:lvlJc w:val="left"/>
      <w:pPr>
        <w:tabs>
          <w:tab w:val="num" w:pos="720"/>
        </w:tabs>
        <w:ind w:left="1224" w:hanging="122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/>
      </w:rPr>
    </w:lvl>
    <w:lvl w:ilvl="3">
      <w:start w:val="1"/>
      <w:numFmt w:val="decimal"/>
      <w:pStyle w:val="3DVCLevel2"/>
      <w:lvlText w:val="%1.%2.%3.%4"/>
      <w:lvlJc w:val="left"/>
      <w:pPr>
        <w:tabs>
          <w:tab w:val="num" w:pos="720"/>
        </w:tabs>
        <w:ind w:left="1728" w:hanging="172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/>
      </w:rPr>
    </w:lvl>
    <w:lvl w:ilvl="4">
      <w:start w:val="1"/>
      <w:numFmt w:val="decimal"/>
      <w:pStyle w:val="3DVCLevel3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pStyle w:val="3DVCLevel4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pStyle w:val="3DVCLevel5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6A84"/>
    <w:rsid w:val="00011904"/>
    <w:rsid w:val="001C3F5B"/>
    <w:rsid w:val="00376A84"/>
    <w:rsid w:val="00414921"/>
    <w:rsid w:val="00527259"/>
    <w:rsid w:val="005D61A3"/>
    <w:rsid w:val="00E5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2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ind w:left="794" w:hanging="794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6A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76A84"/>
  </w:style>
  <w:style w:type="paragraph" w:styleId="a5">
    <w:name w:val="footer"/>
    <w:basedOn w:val="a"/>
    <w:link w:val="a6"/>
    <w:uiPriority w:val="99"/>
    <w:semiHidden/>
    <w:unhideWhenUsed/>
    <w:rsid w:val="00376A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76A84"/>
  </w:style>
  <w:style w:type="paragraph" w:customStyle="1" w:styleId="3DVCAnnexListLevel1">
    <w:name w:val="3DVC Annex List Level 1"/>
    <w:basedOn w:val="a"/>
    <w:qFormat/>
    <w:rsid w:val="00414921"/>
    <w:pPr>
      <w:numPr>
        <w:ilvl w:val="2"/>
        <w:numId w:val="1"/>
      </w:numPr>
      <w:tabs>
        <w:tab w:val="clear" w:pos="720"/>
      </w:tabs>
      <w:ind w:left="794" w:hanging="794"/>
    </w:pPr>
    <w:rPr>
      <w:lang w:val="en-US"/>
    </w:rPr>
  </w:style>
  <w:style w:type="paragraph" w:customStyle="1" w:styleId="3DVCAnnexLevel0">
    <w:name w:val="3DVC Annex Level 0"/>
    <w:basedOn w:val="a"/>
    <w:qFormat/>
    <w:rsid w:val="00414921"/>
    <w:pPr>
      <w:keepNext/>
      <w:keepLines/>
      <w:numPr>
        <w:ilvl w:val="1"/>
        <w:numId w:val="1"/>
      </w:numPr>
      <w:spacing w:before="313"/>
      <w:ind w:left="0" w:firstLine="0"/>
      <w:textAlignment w:val="auto"/>
      <w:outlineLvl w:val="1"/>
    </w:pPr>
    <w:rPr>
      <w:b/>
      <w:bCs/>
      <w:sz w:val="22"/>
      <w:szCs w:val="22"/>
    </w:rPr>
  </w:style>
  <w:style w:type="paragraph" w:customStyle="1" w:styleId="3DVCnormal">
    <w:name w:val="3DVC normal"/>
    <w:basedOn w:val="a"/>
    <w:link w:val="3DVCnormalChar"/>
    <w:qFormat/>
    <w:rsid w:val="00414921"/>
    <w:pPr>
      <w:widowControl w:val="0"/>
      <w:tabs>
        <w:tab w:val="clear" w:pos="794"/>
        <w:tab w:val="clear" w:pos="1191"/>
        <w:tab w:val="clear" w:pos="1588"/>
        <w:tab w:val="clear" w:pos="1985"/>
      </w:tabs>
      <w:ind w:left="0" w:firstLine="0"/>
    </w:pPr>
  </w:style>
  <w:style w:type="character" w:customStyle="1" w:styleId="3DVCnormalChar">
    <w:name w:val="3DVC normal Char"/>
    <w:link w:val="3DVCnormal"/>
    <w:rsid w:val="0041492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VCLevel2">
    <w:name w:val="3DVC Level 2"/>
    <w:basedOn w:val="a"/>
    <w:next w:val="3DVCnormal"/>
    <w:qFormat/>
    <w:rsid w:val="00414921"/>
    <w:pPr>
      <w:numPr>
        <w:ilvl w:val="3"/>
        <w:numId w:val="1"/>
      </w:numPr>
      <w:outlineLvl w:val="3"/>
    </w:pPr>
    <w:rPr>
      <w:b/>
      <w:lang w:val="en-US"/>
    </w:rPr>
  </w:style>
  <w:style w:type="paragraph" w:customStyle="1" w:styleId="3DVCLevel3">
    <w:name w:val="3DVC Level 3"/>
    <w:basedOn w:val="3DVCLevel2"/>
    <w:next w:val="3DVCnormal"/>
    <w:qFormat/>
    <w:rsid w:val="00414921"/>
    <w:pPr>
      <w:numPr>
        <w:ilvl w:val="4"/>
      </w:numPr>
      <w:ind w:hanging="2374"/>
      <w:outlineLvl w:val="4"/>
    </w:pPr>
  </w:style>
  <w:style w:type="paragraph" w:customStyle="1" w:styleId="3DVCLevel4">
    <w:name w:val="3DVC Level 4"/>
    <w:basedOn w:val="3DVCLevel3"/>
    <w:next w:val="3DVCnormal"/>
    <w:link w:val="3DVCLevel4Char1"/>
    <w:qFormat/>
    <w:rsid w:val="00414921"/>
    <w:pPr>
      <w:numPr>
        <w:ilvl w:val="5"/>
      </w:numPr>
      <w:ind w:left="0" w:firstLine="0"/>
      <w:outlineLvl w:val="5"/>
    </w:pPr>
  </w:style>
  <w:style w:type="paragraph" w:customStyle="1" w:styleId="3DVCLevel5">
    <w:name w:val="3DVC Level 5"/>
    <w:basedOn w:val="3DVCLevel4"/>
    <w:qFormat/>
    <w:rsid w:val="00414921"/>
    <w:pPr>
      <w:numPr>
        <w:ilvl w:val="6"/>
      </w:numPr>
      <w:tabs>
        <w:tab w:val="clear" w:pos="1080"/>
        <w:tab w:val="num" w:pos="360"/>
      </w:tabs>
    </w:pPr>
  </w:style>
  <w:style w:type="character" w:customStyle="1" w:styleId="3DVCLevel4Char1">
    <w:name w:val="3DVC Level 4 Char1"/>
    <w:basedOn w:val="a0"/>
    <w:link w:val="3DVCLevel4"/>
    <w:rsid w:val="00414921"/>
    <w:rPr>
      <w:rFonts w:ascii="Times New Roman" w:eastAsia="Malgun Gothic" w:hAnsi="Times New Roman" w:cs="Times New Roman"/>
      <w:b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s124087_0209</dc:creator>
  <cp:keywords/>
  <dc:description/>
  <cp:lastModifiedBy>s124087_0209</cp:lastModifiedBy>
  <cp:revision>4</cp:revision>
  <dcterms:created xsi:type="dcterms:W3CDTF">2012-07-17T15:28:00Z</dcterms:created>
  <dcterms:modified xsi:type="dcterms:W3CDTF">2012-07-17T15:31:00Z</dcterms:modified>
</cp:coreProperties>
</file>