
<file path=[Content_Types].xml><?xml version="1.0" encoding="utf-8"?>
<Types xmlns="http://schemas.openxmlformats.org/package/2006/content-types">
  <Default Extension="png" ContentType="image/png"/>
  <Default Extension="vsd" ContentType="application/vnd.visio"/>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6408"/>
        <w:gridCol w:w="3168"/>
      </w:tblGrid>
      <w:tr w:rsidR="00E61DAC" w:rsidRPr="002B4B68" w14:paraId="26CCCCF9" w14:textId="77777777">
        <w:tc>
          <w:tcPr>
            <w:tcW w:w="6408" w:type="dxa"/>
          </w:tcPr>
          <w:p w14:paraId="6E3E4106" w14:textId="08DC868A" w:rsidR="006C5D39" w:rsidRPr="00D25279" w:rsidRDefault="00D57BDF" w:rsidP="00D25279">
            <w:pPr>
              <w:pStyle w:val="a4"/>
              <w:keepNext w:val="0"/>
              <w:spacing w:before="0" w:after="0" w:line="240" w:lineRule="auto"/>
              <w:rPr>
                <w:sz w:val="24"/>
              </w:rPr>
            </w:pPr>
            <w:r w:rsidRPr="00D25279">
              <w:rPr>
                <w:noProof/>
                <w:sz w:val="24"/>
                <w:lang w:val="en-US" w:eastAsia="en-US"/>
              </w:rPr>
              <mc:AlternateContent>
                <mc:Choice Requires="wpg">
                  <w:drawing>
                    <wp:anchor distT="0" distB="0" distL="114300" distR="114300" simplePos="0" relativeHeight="251653632" behindDoc="0" locked="0" layoutInCell="1" allowOverlap="1" wp14:anchorId="39FF843C" wp14:editId="2044C23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1"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158D4E" id="Group 2" o:spid="_x0000_s1026" style="position:absolute;margin-left:-4.15pt;margin-top:-27.5pt;width:23.3pt;height:24.6pt;z-index:251653632"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hxpwQAAANoAAAAPAAAAZHJzL2Rvd25yZXYueG1sRI9fa8JA&#10;EMTfC36HY4W+1YtF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GYSHGn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D25279">
              <w:rPr>
                <w:noProof/>
                <w:sz w:val="24"/>
                <w:lang w:val="en-US" w:eastAsia="en-US"/>
              </w:rPr>
              <w:drawing>
                <wp:anchor distT="0" distB="0" distL="114300" distR="114300" simplePos="0" relativeHeight="251655680" behindDoc="0" locked="0" layoutInCell="1" allowOverlap="1" wp14:anchorId="1A80D4EE" wp14:editId="00A39EB4">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25279">
              <w:rPr>
                <w:noProof/>
                <w:sz w:val="24"/>
                <w:lang w:val="en-US" w:eastAsia="en-US"/>
              </w:rPr>
              <w:drawing>
                <wp:anchor distT="0" distB="0" distL="114300" distR="114300" simplePos="0" relativeHeight="251654656" behindDoc="0" locked="0" layoutInCell="1" allowOverlap="1" wp14:anchorId="5B756DD9" wp14:editId="04A855AD">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D25279">
              <w:rPr>
                <w:sz w:val="24"/>
              </w:rPr>
              <w:t xml:space="preserve">Joint </w:t>
            </w:r>
            <w:r w:rsidR="006C5D39" w:rsidRPr="00D25279">
              <w:rPr>
                <w:sz w:val="24"/>
              </w:rPr>
              <w:t>Collaborative</w:t>
            </w:r>
            <w:r w:rsidR="00E61DAC" w:rsidRPr="00D25279">
              <w:rPr>
                <w:sz w:val="24"/>
              </w:rPr>
              <w:t xml:space="preserve"> Team </w:t>
            </w:r>
            <w:r w:rsidR="006C5D39" w:rsidRPr="00D25279">
              <w:rPr>
                <w:sz w:val="24"/>
              </w:rPr>
              <w:t>on Video Coding (JCT-VC)</w:t>
            </w:r>
          </w:p>
          <w:p w14:paraId="65516E1A" w14:textId="77777777" w:rsidR="00E61DAC" w:rsidRPr="002B4B68" w:rsidRDefault="00E54511" w:rsidP="00C97D78">
            <w:pPr>
              <w:tabs>
                <w:tab w:val="left" w:pos="7200"/>
              </w:tabs>
              <w:spacing w:before="0"/>
              <w:rPr>
                <w:b/>
                <w:szCs w:val="22"/>
              </w:rPr>
            </w:pPr>
            <w:r w:rsidRPr="002B4B68">
              <w:rPr>
                <w:b/>
                <w:szCs w:val="22"/>
              </w:rPr>
              <w:t xml:space="preserve">of </w:t>
            </w:r>
            <w:r w:rsidR="007F1F8B" w:rsidRPr="002B4B68">
              <w:rPr>
                <w:b/>
                <w:szCs w:val="22"/>
              </w:rPr>
              <w:t>ITU-T SG</w:t>
            </w:r>
            <w:r w:rsidR="005E1AC6" w:rsidRPr="002B4B68">
              <w:rPr>
                <w:b/>
                <w:szCs w:val="22"/>
              </w:rPr>
              <w:t> </w:t>
            </w:r>
            <w:r w:rsidR="007F1F8B" w:rsidRPr="002B4B68">
              <w:rPr>
                <w:b/>
                <w:szCs w:val="22"/>
              </w:rPr>
              <w:t>16 WP</w:t>
            </w:r>
            <w:r w:rsidR="005E1AC6" w:rsidRPr="002B4B68">
              <w:rPr>
                <w:b/>
                <w:szCs w:val="22"/>
              </w:rPr>
              <w:t> </w:t>
            </w:r>
            <w:r w:rsidR="007F1F8B" w:rsidRPr="002B4B68">
              <w:rPr>
                <w:b/>
                <w:szCs w:val="22"/>
              </w:rPr>
              <w:t>3 and ISO/IEC JTC</w:t>
            </w:r>
            <w:r w:rsidR="005E1AC6" w:rsidRPr="002B4B68">
              <w:rPr>
                <w:b/>
                <w:szCs w:val="22"/>
              </w:rPr>
              <w:t> </w:t>
            </w:r>
            <w:r w:rsidR="007F1F8B" w:rsidRPr="002B4B68">
              <w:rPr>
                <w:b/>
                <w:szCs w:val="22"/>
              </w:rPr>
              <w:t>1/SC</w:t>
            </w:r>
            <w:r w:rsidR="005E1AC6" w:rsidRPr="002B4B68">
              <w:rPr>
                <w:b/>
                <w:szCs w:val="22"/>
              </w:rPr>
              <w:t> </w:t>
            </w:r>
            <w:r w:rsidR="007F1F8B" w:rsidRPr="002B4B68">
              <w:rPr>
                <w:b/>
                <w:szCs w:val="22"/>
              </w:rPr>
              <w:t>29/W</w:t>
            </w:r>
            <w:bookmarkStart w:id="0" w:name="_GoBack"/>
            <w:bookmarkEnd w:id="0"/>
            <w:r w:rsidR="007F1F8B" w:rsidRPr="002B4B68">
              <w:rPr>
                <w:b/>
                <w:szCs w:val="22"/>
              </w:rPr>
              <w:t>G</w:t>
            </w:r>
            <w:r w:rsidR="005E1AC6" w:rsidRPr="002B4B68">
              <w:rPr>
                <w:b/>
                <w:szCs w:val="22"/>
              </w:rPr>
              <w:t> </w:t>
            </w:r>
            <w:r w:rsidR="007F1F8B" w:rsidRPr="002B4B68">
              <w:rPr>
                <w:b/>
                <w:szCs w:val="22"/>
              </w:rPr>
              <w:t>11</w:t>
            </w:r>
          </w:p>
          <w:p w14:paraId="7FF9BD13" w14:textId="7C1DAC81" w:rsidR="00E61DAC" w:rsidRPr="002B4B68" w:rsidRDefault="00264054" w:rsidP="00657F7E">
            <w:pPr>
              <w:tabs>
                <w:tab w:val="left" w:pos="7200"/>
              </w:tabs>
              <w:spacing w:before="0"/>
              <w:rPr>
                <w:b/>
                <w:szCs w:val="22"/>
              </w:rPr>
            </w:pPr>
            <w:r w:rsidRPr="00264054">
              <w:t>2</w:t>
            </w:r>
            <w:r w:rsidR="008E52B0">
              <w:t>6</w:t>
            </w:r>
            <w:r w:rsidRPr="00264054">
              <w:t xml:space="preserve">th Meeting: Geneva, CH, </w:t>
            </w:r>
            <w:r w:rsidR="002250C3">
              <w:rPr>
                <w:lang w:val="en-CA"/>
              </w:rPr>
              <w:t>12–20 January 2017</w:t>
            </w:r>
          </w:p>
        </w:tc>
        <w:tc>
          <w:tcPr>
            <w:tcW w:w="3168" w:type="dxa"/>
          </w:tcPr>
          <w:p w14:paraId="2AD775BE" w14:textId="15C2E2E0" w:rsidR="008A4B4C" w:rsidRPr="002B4B68" w:rsidRDefault="00E61DAC" w:rsidP="00264054">
            <w:pPr>
              <w:tabs>
                <w:tab w:val="left" w:pos="7200"/>
              </w:tabs>
              <w:rPr>
                <w:u w:val="single"/>
              </w:rPr>
            </w:pPr>
            <w:r w:rsidRPr="002B4B68">
              <w:t>Document</w:t>
            </w:r>
            <w:r w:rsidR="006C5D39" w:rsidRPr="002B4B68">
              <w:t xml:space="preserve">: </w:t>
            </w:r>
            <w:r w:rsidR="006C5D39" w:rsidRPr="002B4B68">
              <w:rPr>
                <w:u w:val="single"/>
              </w:rPr>
              <w:t>JC</w:t>
            </w:r>
            <w:r w:rsidRPr="002B4B68">
              <w:rPr>
                <w:u w:val="single"/>
              </w:rPr>
              <w:t>T</w:t>
            </w:r>
            <w:r w:rsidR="006C5D39" w:rsidRPr="002B4B68">
              <w:rPr>
                <w:u w:val="single"/>
              </w:rPr>
              <w:t>VC</w:t>
            </w:r>
            <w:r w:rsidRPr="002B4B68">
              <w:rPr>
                <w:u w:val="single"/>
              </w:rPr>
              <w:t>-</w:t>
            </w:r>
            <w:r w:rsidR="002250C3">
              <w:rPr>
                <w:u w:val="single"/>
              </w:rPr>
              <w:t>Z</w:t>
            </w:r>
            <w:r w:rsidR="00264054" w:rsidRPr="002B4B68">
              <w:rPr>
                <w:u w:val="single"/>
              </w:rPr>
              <w:t>1020</w:t>
            </w:r>
            <w:ins w:id="1" w:author="Gary Sullivan" w:date="2017-04-05T14:00:00Z">
              <w:r w:rsidR="00F867AA">
                <w:rPr>
                  <w:u w:val="single"/>
                </w:rPr>
                <w:t>-</w:t>
              </w:r>
            </w:ins>
            <w:del w:id="2" w:author="Gary Sullivan" w:date="2017-04-05T14:00:00Z">
              <w:r w:rsidR="00FF0CF7" w:rsidDel="00F867AA">
                <w:rPr>
                  <w:u w:val="single"/>
                </w:rPr>
                <w:delText>r</w:delText>
              </w:r>
            </w:del>
            <w:ins w:id="3" w:author="Gary Sullivan" w:date="2017-04-05T14:00:00Z">
              <w:r w:rsidR="00F867AA">
                <w:rPr>
                  <w:u w:val="single"/>
                </w:rPr>
                <w:t>v</w:t>
              </w:r>
            </w:ins>
            <w:ins w:id="4" w:author="Francois Edouard" w:date="2017-04-04T08:29:00Z">
              <w:r w:rsidR="00222DDC">
                <w:rPr>
                  <w:u w:val="single"/>
                </w:rPr>
                <w:t>2</w:t>
              </w:r>
            </w:ins>
            <w:del w:id="5" w:author="Francois Edouard" w:date="2017-04-04T08:29:00Z">
              <w:r w:rsidR="00FF0CF7" w:rsidDel="00222DDC">
                <w:rPr>
                  <w:u w:val="single"/>
                </w:rPr>
                <w:delText>1</w:delText>
              </w:r>
            </w:del>
            <w:r w:rsidR="00264054" w:rsidRPr="002B4B68">
              <w:t xml:space="preserve"> </w:t>
            </w:r>
          </w:p>
        </w:tc>
      </w:tr>
    </w:tbl>
    <w:p w14:paraId="19E022DC" w14:textId="77777777" w:rsidR="00E61DAC" w:rsidRPr="002B4B68" w:rsidRDefault="00E61DAC" w:rsidP="00531AE9">
      <w:pPr>
        <w:spacing w:before="0"/>
      </w:pPr>
    </w:p>
    <w:tbl>
      <w:tblPr>
        <w:tblW w:w="9810" w:type="dxa"/>
        <w:tblLayout w:type="fixed"/>
        <w:tblLook w:val="0000" w:firstRow="0" w:lastRow="0" w:firstColumn="0" w:lastColumn="0" w:noHBand="0" w:noVBand="0"/>
      </w:tblPr>
      <w:tblGrid>
        <w:gridCol w:w="1458"/>
        <w:gridCol w:w="4050"/>
        <w:gridCol w:w="900"/>
        <w:gridCol w:w="3402"/>
      </w:tblGrid>
      <w:tr w:rsidR="00E61DAC" w:rsidRPr="002B4B68" w14:paraId="771DCB2C" w14:textId="77777777" w:rsidTr="000D1792">
        <w:tc>
          <w:tcPr>
            <w:tcW w:w="1458" w:type="dxa"/>
          </w:tcPr>
          <w:p w14:paraId="46A60074" w14:textId="77777777" w:rsidR="00E61DAC" w:rsidRPr="002B4B68" w:rsidRDefault="00E61DAC">
            <w:pPr>
              <w:spacing w:before="60" w:after="60"/>
              <w:rPr>
                <w:i/>
                <w:szCs w:val="22"/>
              </w:rPr>
            </w:pPr>
            <w:r w:rsidRPr="002B4B68">
              <w:rPr>
                <w:i/>
                <w:szCs w:val="22"/>
              </w:rPr>
              <w:t>Title:</w:t>
            </w:r>
          </w:p>
        </w:tc>
        <w:tc>
          <w:tcPr>
            <w:tcW w:w="8352" w:type="dxa"/>
            <w:gridSpan w:val="3"/>
          </w:tcPr>
          <w:p w14:paraId="696C3443" w14:textId="4EFA77E4" w:rsidR="00E61DAC" w:rsidRPr="002B4B68" w:rsidRDefault="000D1792">
            <w:pPr>
              <w:spacing w:before="60" w:after="60"/>
              <w:rPr>
                <w:b/>
                <w:szCs w:val="22"/>
              </w:rPr>
            </w:pPr>
            <w:r w:rsidRPr="002B4B68">
              <w:rPr>
                <w:b/>
                <w:szCs w:val="22"/>
              </w:rPr>
              <w:t>Common Test Conditions for HDR</w:t>
            </w:r>
            <w:r w:rsidR="00A06863" w:rsidRPr="002B4B68">
              <w:rPr>
                <w:b/>
                <w:szCs w:val="22"/>
              </w:rPr>
              <w:t>/WCG v</w:t>
            </w:r>
            <w:r w:rsidRPr="002B4B68">
              <w:rPr>
                <w:b/>
                <w:szCs w:val="22"/>
              </w:rPr>
              <w:t>ideo</w:t>
            </w:r>
            <w:r w:rsidR="00A06863" w:rsidRPr="002B4B68">
              <w:rPr>
                <w:b/>
                <w:szCs w:val="22"/>
              </w:rPr>
              <w:t xml:space="preserve"> coding</w:t>
            </w:r>
            <w:r w:rsidRPr="002B4B68">
              <w:rPr>
                <w:b/>
                <w:szCs w:val="22"/>
              </w:rPr>
              <w:t xml:space="preserve"> </w:t>
            </w:r>
            <w:r w:rsidR="00A06863" w:rsidRPr="002B4B68">
              <w:rPr>
                <w:b/>
                <w:szCs w:val="22"/>
              </w:rPr>
              <w:t>e</w:t>
            </w:r>
            <w:r w:rsidRPr="002B4B68">
              <w:rPr>
                <w:b/>
                <w:szCs w:val="22"/>
              </w:rPr>
              <w:t xml:space="preserve">xperiments </w:t>
            </w:r>
          </w:p>
        </w:tc>
      </w:tr>
      <w:tr w:rsidR="00E61DAC" w:rsidRPr="002B4B68" w14:paraId="18025C5A" w14:textId="77777777" w:rsidTr="000D1792">
        <w:tc>
          <w:tcPr>
            <w:tcW w:w="1458" w:type="dxa"/>
          </w:tcPr>
          <w:p w14:paraId="4D085936" w14:textId="77777777" w:rsidR="00E61DAC" w:rsidRPr="002B4B68" w:rsidRDefault="00E61DAC">
            <w:pPr>
              <w:spacing w:before="60" w:after="60"/>
              <w:rPr>
                <w:i/>
                <w:szCs w:val="22"/>
              </w:rPr>
            </w:pPr>
            <w:r w:rsidRPr="002B4B68">
              <w:rPr>
                <w:i/>
                <w:szCs w:val="22"/>
              </w:rPr>
              <w:t>Status:</w:t>
            </w:r>
          </w:p>
        </w:tc>
        <w:tc>
          <w:tcPr>
            <w:tcW w:w="8352" w:type="dxa"/>
            <w:gridSpan w:val="3"/>
          </w:tcPr>
          <w:p w14:paraId="54533AC4" w14:textId="6B3CBF17" w:rsidR="00E61DAC" w:rsidRPr="002B4B68" w:rsidRDefault="00D25279" w:rsidP="004F2018">
            <w:pPr>
              <w:spacing w:before="60" w:after="60"/>
              <w:rPr>
                <w:szCs w:val="22"/>
              </w:rPr>
            </w:pPr>
            <w:r>
              <w:rPr>
                <w:szCs w:val="22"/>
                <w:lang w:val="en-CA"/>
              </w:rPr>
              <w:t xml:space="preserve">Approved </w:t>
            </w:r>
            <w:r w:rsidR="00190FB3" w:rsidRPr="00AB7BB9">
              <w:rPr>
                <w:szCs w:val="22"/>
                <w:lang w:val="en-CA"/>
              </w:rPr>
              <w:t xml:space="preserve">Output </w:t>
            </w:r>
            <w:r w:rsidR="00E61DAC" w:rsidRPr="002B4B68">
              <w:rPr>
                <w:szCs w:val="22"/>
              </w:rPr>
              <w:t xml:space="preserve">Document </w:t>
            </w:r>
            <w:r>
              <w:rPr>
                <w:szCs w:val="22"/>
              </w:rPr>
              <w:t>of</w:t>
            </w:r>
            <w:r w:rsidR="00E61DAC" w:rsidRPr="002B4B68">
              <w:rPr>
                <w:szCs w:val="22"/>
              </w:rPr>
              <w:t xml:space="preserve"> </w:t>
            </w:r>
            <w:r w:rsidR="00AE341B" w:rsidRPr="002B4B68">
              <w:rPr>
                <w:szCs w:val="22"/>
              </w:rPr>
              <w:t>JCT-VC</w:t>
            </w:r>
          </w:p>
        </w:tc>
      </w:tr>
      <w:tr w:rsidR="00E61DAC" w:rsidRPr="002B4B68" w14:paraId="70C6A9A7" w14:textId="77777777" w:rsidTr="000D1792">
        <w:tc>
          <w:tcPr>
            <w:tcW w:w="1458" w:type="dxa"/>
          </w:tcPr>
          <w:p w14:paraId="2D9DB8CC" w14:textId="77777777" w:rsidR="00E61DAC" w:rsidRPr="002B4B68" w:rsidRDefault="00E61DAC">
            <w:pPr>
              <w:spacing w:before="60" w:after="60"/>
              <w:rPr>
                <w:i/>
                <w:szCs w:val="22"/>
              </w:rPr>
            </w:pPr>
            <w:r w:rsidRPr="002B4B68">
              <w:rPr>
                <w:i/>
                <w:szCs w:val="22"/>
              </w:rPr>
              <w:t>Purpose:</w:t>
            </w:r>
          </w:p>
        </w:tc>
        <w:tc>
          <w:tcPr>
            <w:tcW w:w="8352" w:type="dxa"/>
            <w:gridSpan w:val="3"/>
          </w:tcPr>
          <w:p w14:paraId="16C72442" w14:textId="2857A97E" w:rsidR="00E61DAC" w:rsidRPr="002B4B68" w:rsidRDefault="00D25279" w:rsidP="004F2018">
            <w:pPr>
              <w:spacing w:before="60" w:after="60"/>
              <w:rPr>
                <w:szCs w:val="22"/>
              </w:rPr>
            </w:pPr>
            <w:r>
              <w:rPr>
                <w:szCs w:val="22"/>
              </w:rPr>
              <w:t>Report of agreed test conditions</w:t>
            </w:r>
          </w:p>
        </w:tc>
      </w:tr>
      <w:tr w:rsidR="00E61DAC" w:rsidRPr="002B4B68" w14:paraId="650C3A0B" w14:textId="77777777" w:rsidTr="000D1792">
        <w:tc>
          <w:tcPr>
            <w:tcW w:w="1458" w:type="dxa"/>
          </w:tcPr>
          <w:p w14:paraId="106755EB" w14:textId="77777777" w:rsidR="00E61DAC" w:rsidRPr="002B4B68" w:rsidRDefault="00E61DAC">
            <w:pPr>
              <w:spacing w:before="60" w:after="60"/>
              <w:rPr>
                <w:i/>
                <w:szCs w:val="22"/>
              </w:rPr>
            </w:pPr>
            <w:r w:rsidRPr="002B4B68">
              <w:rPr>
                <w:i/>
                <w:szCs w:val="22"/>
              </w:rPr>
              <w:t>Author(s) or</w:t>
            </w:r>
            <w:r w:rsidRPr="002B4B68">
              <w:rPr>
                <w:i/>
                <w:szCs w:val="22"/>
              </w:rPr>
              <w:br/>
              <w:t>Contact(s):</w:t>
            </w:r>
          </w:p>
        </w:tc>
        <w:tc>
          <w:tcPr>
            <w:tcW w:w="4050" w:type="dxa"/>
          </w:tcPr>
          <w:p w14:paraId="6757E1B9" w14:textId="79D649B4" w:rsidR="00E61DAC" w:rsidRPr="00BD0B4D" w:rsidRDefault="00CC0EBB">
            <w:pPr>
              <w:spacing w:before="60" w:after="60"/>
              <w:rPr>
                <w:szCs w:val="22"/>
              </w:rPr>
            </w:pPr>
            <w:r w:rsidRPr="00BD0B4D">
              <w:rPr>
                <w:szCs w:val="22"/>
              </w:rPr>
              <w:t>E. François</w:t>
            </w:r>
            <w:r w:rsidR="000D1792" w:rsidRPr="00BD0B4D">
              <w:rPr>
                <w:szCs w:val="22"/>
              </w:rPr>
              <w:t>, J. Sole</w:t>
            </w:r>
            <w:r w:rsidR="00E336EF" w:rsidRPr="00BD0B4D">
              <w:rPr>
                <w:szCs w:val="22"/>
              </w:rPr>
              <w:t>, J. Ström</w:t>
            </w:r>
            <w:r w:rsidR="005F7AA4" w:rsidRPr="00BD0B4D">
              <w:rPr>
                <w:szCs w:val="22"/>
              </w:rPr>
              <w:t>, P. Yin</w:t>
            </w:r>
          </w:p>
        </w:tc>
        <w:tc>
          <w:tcPr>
            <w:tcW w:w="900" w:type="dxa"/>
          </w:tcPr>
          <w:p w14:paraId="317B6FBE" w14:textId="608B7353" w:rsidR="00E61DAC" w:rsidRPr="002B4B68" w:rsidRDefault="00E61DAC">
            <w:pPr>
              <w:spacing w:before="60" w:after="60"/>
              <w:rPr>
                <w:szCs w:val="22"/>
              </w:rPr>
            </w:pPr>
            <w:r w:rsidRPr="002B4B68">
              <w:rPr>
                <w:szCs w:val="22"/>
              </w:rPr>
              <w:t>Tel:</w:t>
            </w:r>
            <w:r w:rsidRPr="002B4B68">
              <w:rPr>
                <w:szCs w:val="22"/>
              </w:rPr>
              <w:br/>
              <w:t>Email:</w:t>
            </w:r>
          </w:p>
        </w:tc>
        <w:tc>
          <w:tcPr>
            <w:tcW w:w="3402" w:type="dxa"/>
          </w:tcPr>
          <w:p w14:paraId="677A9753" w14:textId="71A1D190" w:rsidR="00E61DAC" w:rsidRPr="002B4B68" w:rsidRDefault="00F867AA">
            <w:pPr>
              <w:spacing w:before="60" w:after="60"/>
              <w:rPr>
                <w:szCs w:val="22"/>
              </w:rPr>
            </w:pPr>
            <w:hyperlink r:id="rId10" w:history="1">
              <w:r w:rsidR="00CC0EBB" w:rsidRPr="002B4B68">
                <w:rPr>
                  <w:rStyle w:val="Hyperlink"/>
                  <w:szCs w:val="22"/>
                </w:rPr>
                <w:t>edouard.francois@technicolor.com</w:t>
              </w:r>
            </w:hyperlink>
            <w:r w:rsidR="000D1792" w:rsidRPr="002B4B68">
              <w:rPr>
                <w:szCs w:val="22"/>
              </w:rPr>
              <w:br/>
            </w:r>
            <w:hyperlink r:id="rId11" w:history="1">
              <w:r w:rsidR="000D1792" w:rsidRPr="002B4B68">
                <w:rPr>
                  <w:rStyle w:val="Hyperlink"/>
                  <w:szCs w:val="22"/>
                </w:rPr>
                <w:t>pyin@dolby.com</w:t>
              </w:r>
            </w:hyperlink>
            <w:r w:rsidR="000D1792" w:rsidRPr="002B4B68">
              <w:rPr>
                <w:szCs w:val="22"/>
              </w:rPr>
              <w:br/>
            </w:r>
            <w:hyperlink r:id="rId12" w:history="1">
              <w:r w:rsidR="000D1792" w:rsidRPr="002B4B68">
                <w:rPr>
                  <w:rStyle w:val="Hyperlink"/>
                  <w:szCs w:val="22"/>
                </w:rPr>
                <w:t>joels@qti.qualcomm.com</w:t>
              </w:r>
            </w:hyperlink>
            <w:r w:rsidR="000B1120" w:rsidRPr="002B4B68">
              <w:rPr>
                <w:rStyle w:val="Hyperlink"/>
                <w:szCs w:val="22"/>
              </w:rPr>
              <w:br/>
            </w:r>
            <w:hyperlink r:id="rId13" w:history="1">
              <w:r w:rsidR="00A10170" w:rsidRPr="002B4B68">
                <w:rPr>
                  <w:rStyle w:val="Hyperlink"/>
                  <w:szCs w:val="22"/>
                </w:rPr>
                <w:t>jacob.strom@ericsson.com</w:t>
              </w:r>
            </w:hyperlink>
            <w:r w:rsidR="000D1792" w:rsidRPr="002B4B68">
              <w:rPr>
                <w:szCs w:val="22"/>
              </w:rPr>
              <w:t xml:space="preserve"> </w:t>
            </w:r>
          </w:p>
        </w:tc>
      </w:tr>
      <w:tr w:rsidR="00E61DAC" w:rsidRPr="002B4B68" w14:paraId="506E6D8A" w14:textId="77777777" w:rsidTr="000D1792">
        <w:tc>
          <w:tcPr>
            <w:tcW w:w="1458" w:type="dxa"/>
          </w:tcPr>
          <w:p w14:paraId="211BB19B" w14:textId="77777777" w:rsidR="00E61DAC" w:rsidRPr="002B4B68" w:rsidRDefault="00E61DAC">
            <w:pPr>
              <w:spacing w:before="60" w:after="60"/>
              <w:rPr>
                <w:i/>
                <w:szCs w:val="22"/>
              </w:rPr>
            </w:pPr>
            <w:r w:rsidRPr="002B4B68">
              <w:rPr>
                <w:i/>
                <w:szCs w:val="22"/>
              </w:rPr>
              <w:t>Source:</w:t>
            </w:r>
          </w:p>
        </w:tc>
        <w:tc>
          <w:tcPr>
            <w:tcW w:w="8352" w:type="dxa"/>
            <w:gridSpan w:val="3"/>
          </w:tcPr>
          <w:p w14:paraId="3E795995" w14:textId="4B4EA75D" w:rsidR="00E61DAC" w:rsidRPr="002B4B68" w:rsidRDefault="000D1792" w:rsidP="004F2018">
            <w:pPr>
              <w:tabs>
                <w:tab w:val="left" w:pos="1170"/>
              </w:tabs>
              <w:spacing w:before="120"/>
              <w:jc w:val="both"/>
              <w:rPr>
                <w:szCs w:val="22"/>
              </w:rPr>
            </w:pPr>
            <w:r w:rsidRPr="002B4B68">
              <w:rPr>
                <w:szCs w:val="24"/>
                <w:lang w:eastAsia="ja-JP"/>
              </w:rPr>
              <w:t>JCT-VC</w:t>
            </w:r>
            <w:r w:rsidR="004F2018" w:rsidRPr="002B4B68">
              <w:rPr>
                <w:szCs w:val="24"/>
                <w:lang w:eastAsia="ja-JP"/>
              </w:rPr>
              <w:t xml:space="preserve"> </w:t>
            </w:r>
          </w:p>
        </w:tc>
      </w:tr>
    </w:tbl>
    <w:p w14:paraId="376D1AC1" w14:textId="77777777" w:rsidR="00E61DAC" w:rsidRPr="002B4B68" w:rsidRDefault="00E61DAC">
      <w:pPr>
        <w:tabs>
          <w:tab w:val="left" w:pos="1800"/>
          <w:tab w:val="right" w:pos="9360"/>
        </w:tabs>
        <w:spacing w:before="120" w:after="240"/>
        <w:jc w:val="center"/>
        <w:rPr>
          <w:szCs w:val="22"/>
        </w:rPr>
      </w:pPr>
      <w:r w:rsidRPr="002B4B68">
        <w:rPr>
          <w:szCs w:val="22"/>
          <w:u w:val="single"/>
        </w:rPr>
        <w:t>_____________________________</w:t>
      </w:r>
    </w:p>
    <w:p w14:paraId="6FA82CDC" w14:textId="77777777" w:rsidR="00275BCF" w:rsidRPr="002B4B68" w:rsidRDefault="00275BCF" w:rsidP="009234A5">
      <w:pPr>
        <w:pStyle w:val="Heading1"/>
        <w:numPr>
          <w:ilvl w:val="0"/>
          <w:numId w:val="0"/>
        </w:numPr>
        <w:ind w:left="432" w:hanging="432"/>
      </w:pPr>
      <w:r w:rsidRPr="002B4B68">
        <w:t>Abstract</w:t>
      </w:r>
    </w:p>
    <w:p w14:paraId="5030B78E" w14:textId="1409C70D" w:rsidR="000D1792" w:rsidRPr="002B4B68" w:rsidRDefault="000D1792" w:rsidP="003C6C50">
      <w:pPr>
        <w:jc w:val="both"/>
        <w:rPr>
          <w:bCs/>
        </w:rPr>
      </w:pPr>
      <w:r w:rsidRPr="002B4B68">
        <w:rPr>
          <w:bCs/>
        </w:rPr>
        <w:t>This document defines common test conditions and software reference configurations to be used in the context of experiments for</w:t>
      </w:r>
      <w:r w:rsidR="008E52B0">
        <w:rPr>
          <w:bCs/>
        </w:rPr>
        <w:t xml:space="preserve"> JCT-VC</w:t>
      </w:r>
      <w:r w:rsidRPr="002B4B68">
        <w:rPr>
          <w:bCs/>
        </w:rPr>
        <w:t xml:space="preserve"> HDR/WCG </w:t>
      </w:r>
      <w:r w:rsidR="009D6188">
        <w:rPr>
          <w:bCs/>
        </w:rPr>
        <w:t>v</w:t>
      </w:r>
      <w:r w:rsidRPr="002B4B68">
        <w:rPr>
          <w:bCs/>
        </w:rPr>
        <w:t xml:space="preserve">ideo </w:t>
      </w:r>
      <w:r w:rsidR="009D6188">
        <w:rPr>
          <w:bCs/>
        </w:rPr>
        <w:t>c</w:t>
      </w:r>
      <w:r w:rsidRPr="002B4B68">
        <w:rPr>
          <w:bCs/>
        </w:rPr>
        <w:t xml:space="preserve">oding </w:t>
      </w:r>
      <w:r w:rsidR="009D6188">
        <w:rPr>
          <w:bCs/>
        </w:rPr>
        <w:t>e</w:t>
      </w:r>
      <w:r w:rsidRPr="002B4B68">
        <w:rPr>
          <w:bCs/>
        </w:rPr>
        <w:t>xperiments.</w:t>
      </w:r>
    </w:p>
    <w:p w14:paraId="748E67C8" w14:textId="77777777" w:rsidR="00745F6B" w:rsidRPr="002B4B68" w:rsidRDefault="00AF5676" w:rsidP="00E11923">
      <w:pPr>
        <w:pStyle w:val="Heading1"/>
      </w:pPr>
      <w:r w:rsidRPr="002B4B68">
        <w:t>Introduction</w:t>
      </w:r>
    </w:p>
    <w:p w14:paraId="3307A7CD" w14:textId="2552370B" w:rsidR="000D1792" w:rsidRPr="002B4B68" w:rsidRDefault="000D1792" w:rsidP="003C6C50">
      <w:pPr>
        <w:spacing w:before="120"/>
        <w:jc w:val="both"/>
        <w:rPr>
          <w:color w:val="000000"/>
          <w:szCs w:val="24"/>
        </w:rPr>
      </w:pPr>
      <w:r w:rsidRPr="002B4B68">
        <w:rPr>
          <w:color w:val="000000"/>
          <w:szCs w:val="24"/>
        </w:rPr>
        <w:t xml:space="preserve">Common test conditions (CTC) are desirable to conduct experiments in a well-defined environment and ease the comparison of the outcome of experiments. This document defines the CTC for the HDR/WCG Video Coding Experiments. </w:t>
      </w:r>
      <w:r w:rsidR="00BC7738" w:rsidRPr="002B4B68">
        <w:rPr>
          <w:color w:val="000000"/>
          <w:szCs w:val="24"/>
        </w:rPr>
        <w:t xml:space="preserve">There are two anchors defined in </w:t>
      </w:r>
      <w:ins w:id="6" w:author="Francois Edouard" w:date="2017-04-04T09:44:00Z">
        <w:r w:rsidR="00AC1F1F">
          <w:rPr>
            <w:color w:val="000000"/>
            <w:szCs w:val="24"/>
          </w:rPr>
          <w:t xml:space="preserve">HDR </w:t>
        </w:r>
      </w:ins>
      <w:r w:rsidR="00BC7738" w:rsidRPr="002B4B68">
        <w:rPr>
          <w:color w:val="000000"/>
          <w:szCs w:val="24"/>
        </w:rPr>
        <w:t>CTC: 1) NCL Y</w:t>
      </w:r>
      <w:r w:rsidR="007702CA">
        <w:sym w:font="Symbol" w:char="F0A2"/>
      </w:r>
      <w:r w:rsidR="00BC7738" w:rsidRPr="002B4B68">
        <w:rPr>
          <w:color w:val="000000"/>
          <w:szCs w:val="24"/>
        </w:rPr>
        <w:t xml:space="preserve">CbCr and 2) </w:t>
      </w:r>
      <w:r w:rsidR="00BC7738" w:rsidRPr="008E52B0">
        <w:rPr>
          <w:szCs w:val="24"/>
        </w:rPr>
        <w:t>IC</w:t>
      </w:r>
      <w:r w:rsidR="00BC7738" w:rsidRPr="008E52B0">
        <w:rPr>
          <w:szCs w:val="24"/>
          <w:vertAlign w:val="subscript"/>
        </w:rPr>
        <w:t>T</w:t>
      </w:r>
      <w:r w:rsidR="00BC7738" w:rsidRPr="008E52B0">
        <w:rPr>
          <w:szCs w:val="24"/>
        </w:rPr>
        <w:t>C</w:t>
      </w:r>
      <w:r w:rsidR="00BC7738" w:rsidRPr="008E52B0">
        <w:rPr>
          <w:szCs w:val="24"/>
          <w:vertAlign w:val="subscript"/>
        </w:rPr>
        <w:t>P</w:t>
      </w:r>
      <w:r w:rsidR="00BC7738" w:rsidRPr="002B4B68">
        <w:rPr>
          <w:szCs w:val="24"/>
        </w:rPr>
        <w:t xml:space="preserve">. </w:t>
      </w:r>
      <w:r w:rsidRPr="002B4B68">
        <w:rPr>
          <w:color w:val="000000"/>
          <w:szCs w:val="24"/>
        </w:rPr>
        <w:t>Input contributions</w:t>
      </w:r>
      <w:r w:rsidR="008E52B0">
        <w:rPr>
          <w:color w:val="000000"/>
          <w:szCs w:val="24"/>
        </w:rPr>
        <w:t xml:space="preserve"> to JCT-VC</w:t>
      </w:r>
      <w:r w:rsidRPr="002B4B68">
        <w:rPr>
          <w:color w:val="000000"/>
          <w:szCs w:val="24"/>
        </w:rPr>
        <w:t xml:space="preserve"> should provide a set of results as complete as possible that apply to the proposal</w:t>
      </w:r>
      <w:r w:rsidR="00620D4E" w:rsidRPr="002B4B68">
        <w:rPr>
          <w:color w:val="000000"/>
          <w:szCs w:val="24"/>
        </w:rPr>
        <w:t xml:space="preserve"> compared </w:t>
      </w:r>
      <w:r w:rsidR="00BC7738" w:rsidRPr="002B4B68">
        <w:rPr>
          <w:color w:val="000000"/>
          <w:szCs w:val="24"/>
        </w:rPr>
        <w:t>to the corresponding anchor</w:t>
      </w:r>
      <w:r w:rsidRPr="002B4B68">
        <w:rPr>
          <w:color w:val="000000"/>
          <w:szCs w:val="24"/>
        </w:rPr>
        <w:t xml:space="preserve">. Results should be reported using the </w:t>
      </w:r>
      <w:ins w:id="7" w:author="Francois Edouard" w:date="2017-04-04T09:45:00Z">
        <w:r w:rsidR="007E690F">
          <w:rPr>
            <w:color w:val="000000"/>
            <w:szCs w:val="24"/>
          </w:rPr>
          <w:t xml:space="preserve">attached </w:t>
        </w:r>
      </w:ins>
      <w:r w:rsidRPr="002B4B68">
        <w:rPr>
          <w:color w:val="000000"/>
          <w:szCs w:val="24"/>
        </w:rPr>
        <w:t>Excel sheet</w:t>
      </w:r>
      <w:del w:id="8" w:author="Francois Edouard" w:date="2017-04-05T05:49:00Z">
        <w:r w:rsidRPr="002B4B68" w:rsidDel="003C235B">
          <w:rPr>
            <w:color w:val="000000"/>
            <w:szCs w:val="24"/>
          </w:rPr>
          <w:delText>s</w:delText>
        </w:r>
      </w:del>
      <w:del w:id="9" w:author="Francois Edouard" w:date="2017-04-04T09:45:00Z">
        <w:r w:rsidR="00190FB3" w:rsidDel="007E690F">
          <w:rPr>
            <w:color w:val="000000"/>
            <w:szCs w:val="24"/>
          </w:rPr>
          <w:delText xml:space="preserve"> provided by the </w:delText>
        </w:r>
        <w:r w:rsidR="00190FB3" w:rsidDel="007E690F">
          <w:delText>JCT-VC AHG on HEVC HM and HDRTools software development and software technical evaluation</w:delText>
        </w:r>
      </w:del>
      <w:r w:rsidRPr="002B4B68">
        <w:rPr>
          <w:color w:val="000000"/>
          <w:szCs w:val="24"/>
        </w:rPr>
        <w:t>.</w:t>
      </w:r>
    </w:p>
    <w:p w14:paraId="47BD33B9" w14:textId="3427DF0D" w:rsidR="000D1792" w:rsidRPr="002B4B68" w:rsidRDefault="000D1792" w:rsidP="003C6C50">
      <w:pPr>
        <w:spacing w:before="120"/>
        <w:jc w:val="both"/>
        <w:rPr>
          <w:color w:val="000000"/>
          <w:szCs w:val="24"/>
        </w:rPr>
      </w:pPr>
      <w:r w:rsidRPr="002B4B68">
        <w:rPr>
          <w:color w:val="000000"/>
          <w:szCs w:val="24"/>
        </w:rPr>
        <w:t xml:space="preserve">The following sections define test sequences, </w:t>
      </w:r>
      <w:del w:id="10" w:author="Francois Edouard" w:date="2017-04-04T09:52:00Z">
        <w:r w:rsidRPr="002B4B68" w:rsidDel="000B68A0">
          <w:rPr>
            <w:color w:val="000000"/>
            <w:szCs w:val="24"/>
          </w:rPr>
          <w:delText xml:space="preserve">quantization parameter values, </w:delText>
        </w:r>
      </w:del>
      <w:r w:rsidRPr="002B4B68">
        <w:rPr>
          <w:color w:val="000000"/>
          <w:szCs w:val="24"/>
        </w:rPr>
        <w:t>encoder configurations, and the pre- and post-processing options to be used.</w:t>
      </w:r>
    </w:p>
    <w:p w14:paraId="3EEEC317" w14:textId="77777777" w:rsidR="000D1792" w:rsidRPr="002B4B68" w:rsidRDefault="000D1792" w:rsidP="00672586">
      <w:pPr>
        <w:pStyle w:val="Heading1"/>
      </w:pPr>
      <w:r w:rsidRPr="002B4B68">
        <w:t xml:space="preserve">Test material </w:t>
      </w:r>
    </w:p>
    <w:p w14:paraId="68BF2105" w14:textId="65BBAFA2" w:rsidR="000D1792" w:rsidRPr="002B4B68" w:rsidRDefault="009D6188" w:rsidP="000D1792">
      <w:pPr>
        <w:pStyle w:val="Heading2"/>
      </w:pPr>
      <w:r>
        <w:t>File e</w:t>
      </w:r>
      <w:r w:rsidR="000D1792" w:rsidRPr="002B4B68">
        <w:t>xcha</w:t>
      </w:r>
      <w:r>
        <w:t>nge f</w:t>
      </w:r>
      <w:r w:rsidR="000D1792" w:rsidRPr="002B4B68">
        <w:t xml:space="preserve">ormats </w:t>
      </w:r>
    </w:p>
    <w:p w14:paraId="0762AA97" w14:textId="77777777" w:rsidR="000D1792" w:rsidRPr="002B4B68" w:rsidRDefault="000D1792" w:rsidP="000D1792">
      <w:pPr>
        <w:tabs>
          <w:tab w:val="left" w:pos="1170"/>
        </w:tabs>
        <w:rPr>
          <w:szCs w:val="24"/>
        </w:rPr>
      </w:pPr>
      <w:r w:rsidRPr="002B4B68">
        <w:rPr>
          <w:szCs w:val="24"/>
        </w:rPr>
        <w:t xml:space="preserve">The filenames are specified as follows: </w:t>
      </w:r>
    </w:p>
    <w:p w14:paraId="6F371A4D" w14:textId="77777777" w:rsidR="000D1792" w:rsidRPr="002B4B68" w:rsidRDefault="000D1792" w:rsidP="000D1792">
      <w:pPr>
        <w:tabs>
          <w:tab w:val="left" w:pos="1170"/>
        </w:tabs>
        <w:ind w:left="270"/>
        <w:rPr>
          <w:szCs w:val="24"/>
        </w:rPr>
      </w:pPr>
      <w:r w:rsidRPr="002B4B68">
        <w:rPr>
          <w:szCs w:val="24"/>
        </w:rPr>
        <w:t>Name_Resolution_Fps_Format_ContentPrimaries_ContainerPrimaries_ChromaFormat_xxx.yyy</w:t>
      </w:r>
    </w:p>
    <w:p w14:paraId="2FF8E5B3" w14:textId="77777777" w:rsidR="000D1792" w:rsidRPr="002B4B68" w:rsidRDefault="000D1792" w:rsidP="000D1792">
      <w:pPr>
        <w:tabs>
          <w:tab w:val="left" w:pos="1170"/>
        </w:tabs>
        <w:rPr>
          <w:szCs w:val="24"/>
        </w:rPr>
      </w:pPr>
      <w:r w:rsidRPr="002B4B68">
        <w:rPr>
          <w:szCs w:val="24"/>
        </w:rPr>
        <w:t>with</w:t>
      </w:r>
    </w:p>
    <w:p w14:paraId="7A90C2E4" w14:textId="77777777" w:rsidR="000D1792" w:rsidRPr="002B4B68" w:rsidRDefault="000D1792" w:rsidP="00672586">
      <w:pPr>
        <w:pStyle w:val="ListParagraph"/>
        <w:numPr>
          <w:ilvl w:val="0"/>
          <w:numId w:val="6"/>
        </w:numPr>
        <w:tabs>
          <w:tab w:val="left" w:pos="567"/>
          <w:tab w:val="left" w:pos="2835"/>
          <w:tab w:val="left" w:pos="3828"/>
        </w:tabs>
        <w:spacing w:after="0" w:line="240" w:lineRule="auto"/>
        <w:ind w:left="2837" w:hanging="2477"/>
        <w:contextualSpacing w:val="0"/>
        <w:jc w:val="both"/>
        <w:rPr>
          <w:rFonts w:ascii="Times New Roman" w:hAnsi="Times New Roman"/>
          <w:szCs w:val="24"/>
        </w:rPr>
      </w:pPr>
      <w:r w:rsidRPr="002B4B68">
        <w:rPr>
          <w:rFonts w:ascii="Times New Roman" w:hAnsi="Times New Roman"/>
          <w:szCs w:val="24"/>
        </w:rPr>
        <w:t xml:space="preserve">Name: </w:t>
      </w:r>
      <w:r w:rsidRPr="002B4B68">
        <w:rPr>
          <w:rFonts w:ascii="Times New Roman" w:hAnsi="Times New Roman"/>
          <w:szCs w:val="24"/>
        </w:rPr>
        <w:tab/>
        <w:t xml:space="preserve">sequence name </w:t>
      </w:r>
    </w:p>
    <w:p w14:paraId="1E918DE1" w14:textId="77777777" w:rsidR="000D1792" w:rsidRPr="002B4B68" w:rsidRDefault="000D1792" w:rsidP="00672586">
      <w:pPr>
        <w:pStyle w:val="ListParagraph"/>
        <w:numPr>
          <w:ilvl w:val="0"/>
          <w:numId w:val="6"/>
        </w:numPr>
        <w:tabs>
          <w:tab w:val="left" w:pos="567"/>
          <w:tab w:val="left" w:pos="2835"/>
          <w:tab w:val="left" w:pos="3828"/>
        </w:tabs>
        <w:spacing w:after="0" w:line="240" w:lineRule="auto"/>
        <w:ind w:left="2837" w:hanging="2477"/>
        <w:contextualSpacing w:val="0"/>
        <w:jc w:val="both"/>
        <w:rPr>
          <w:rFonts w:ascii="Times New Roman" w:hAnsi="Times New Roman"/>
          <w:szCs w:val="24"/>
        </w:rPr>
      </w:pPr>
      <w:r w:rsidRPr="002B4B68">
        <w:rPr>
          <w:rFonts w:ascii="Times New Roman" w:hAnsi="Times New Roman"/>
          <w:szCs w:val="24"/>
        </w:rPr>
        <w:t xml:space="preserve">Resolution: </w:t>
      </w:r>
      <w:r w:rsidRPr="002B4B68">
        <w:rPr>
          <w:rFonts w:ascii="Times New Roman" w:hAnsi="Times New Roman"/>
          <w:szCs w:val="24"/>
        </w:rPr>
        <w:tab/>
        <w:t>picture size (e.g. 1920x1080p)</w:t>
      </w:r>
    </w:p>
    <w:p w14:paraId="50FCBDB0" w14:textId="77777777" w:rsidR="000D1792" w:rsidRPr="002B4B68" w:rsidRDefault="000D1792" w:rsidP="00672586">
      <w:pPr>
        <w:pStyle w:val="ListParagraph"/>
        <w:numPr>
          <w:ilvl w:val="0"/>
          <w:numId w:val="6"/>
        </w:numPr>
        <w:tabs>
          <w:tab w:val="left" w:pos="567"/>
          <w:tab w:val="left" w:pos="2835"/>
          <w:tab w:val="left" w:pos="3828"/>
        </w:tabs>
        <w:spacing w:after="0" w:line="240" w:lineRule="auto"/>
        <w:ind w:left="2837" w:hanging="2477"/>
        <w:contextualSpacing w:val="0"/>
        <w:jc w:val="both"/>
        <w:rPr>
          <w:rFonts w:ascii="Times New Roman" w:hAnsi="Times New Roman"/>
          <w:szCs w:val="24"/>
        </w:rPr>
      </w:pPr>
      <w:r w:rsidRPr="002B4B68">
        <w:rPr>
          <w:rFonts w:ascii="Times New Roman" w:hAnsi="Times New Roman"/>
          <w:szCs w:val="24"/>
        </w:rPr>
        <w:t xml:space="preserve">Fps: </w:t>
      </w:r>
      <w:r w:rsidRPr="002B4B68">
        <w:rPr>
          <w:rFonts w:ascii="Times New Roman" w:hAnsi="Times New Roman"/>
          <w:szCs w:val="24"/>
        </w:rPr>
        <w:tab/>
        <w:t>frame rate in frames per second</w:t>
      </w:r>
    </w:p>
    <w:p w14:paraId="0B05F7AF" w14:textId="77777777" w:rsidR="000D1792" w:rsidRPr="002B4B68" w:rsidRDefault="000D1792" w:rsidP="00672586">
      <w:pPr>
        <w:pStyle w:val="ListParagraph"/>
        <w:numPr>
          <w:ilvl w:val="0"/>
          <w:numId w:val="6"/>
        </w:numPr>
        <w:tabs>
          <w:tab w:val="left" w:pos="567"/>
          <w:tab w:val="left" w:pos="2835"/>
          <w:tab w:val="left" w:pos="3828"/>
        </w:tabs>
        <w:spacing w:after="0" w:line="240" w:lineRule="auto"/>
        <w:ind w:left="2837" w:hanging="2477"/>
        <w:contextualSpacing w:val="0"/>
        <w:jc w:val="both"/>
        <w:rPr>
          <w:rFonts w:ascii="Times New Roman" w:hAnsi="Times New Roman"/>
          <w:szCs w:val="24"/>
        </w:rPr>
      </w:pPr>
      <w:r w:rsidRPr="002B4B68">
        <w:rPr>
          <w:rFonts w:ascii="Times New Roman" w:hAnsi="Times New Roman"/>
          <w:szCs w:val="24"/>
        </w:rPr>
        <w:t xml:space="preserve">Format: </w:t>
      </w:r>
      <w:r w:rsidRPr="002B4B68">
        <w:rPr>
          <w:rFonts w:ascii="Times New Roman" w:hAnsi="Times New Roman"/>
          <w:szCs w:val="24"/>
        </w:rPr>
        <w:tab/>
        <w:t>format of the samples (e.g. ff for 32-bit floating point, hf for half-float 16-bit floating point, 10 for 10-bit integer)</w:t>
      </w:r>
    </w:p>
    <w:p w14:paraId="7EFBB9E1" w14:textId="45EA4318" w:rsidR="000D1792" w:rsidRPr="002B4B68" w:rsidRDefault="000D1792" w:rsidP="00672586">
      <w:pPr>
        <w:pStyle w:val="ListParagraph"/>
        <w:numPr>
          <w:ilvl w:val="0"/>
          <w:numId w:val="6"/>
        </w:numPr>
        <w:tabs>
          <w:tab w:val="left" w:pos="567"/>
          <w:tab w:val="left" w:pos="2835"/>
          <w:tab w:val="left" w:pos="3828"/>
        </w:tabs>
        <w:spacing w:after="0" w:line="240" w:lineRule="auto"/>
        <w:ind w:left="2837" w:hanging="2477"/>
        <w:contextualSpacing w:val="0"/>
        <w:jc w:val="both"/>
        <w:rPr>
          <w:rFonts w:ascii="Times New Roman" w:hAnsi="Times New Roman"/>
          <w:szCs w:val="24"/>
        </w:rPr>
      </w:pPr>
      <w:r w:rsidRPr="002B4B68">
        <w:rPr>
          <w:rFonts w:ascii="Times New Roman" w:hAnsi="Times New Roman"/>
          <w:szCs w:val="24"/>
        </w:rPr>
        <w:t xml:space="preserve">Content primaries: </w:t>
      </w:r>
      <w:r w:rsidRPr="002B4B68">
        <w:rPr>
          <w:rFonts w:ascii="Times New Roman" w:hAnsi="Times New Roman"/>
          <w:szCs w:val="24"/>
        </w:rPr>
        <w:tab/>
        <w:t>colour primaries of the colour volume of the content, e.g. ITU-R Recommendations BT.709 and BT.</w:t>
      </w:r>
      <w:del w:id="11" w:author="Francois Edouard" w:date="2017-04-04T09:04:00Z">
        <w:r w:rsidRPr="002B4B68" w:rsidDel="00715784">
          <w:rPr>
            <w:rFonts w:ascii="Times New Roman" w:hAnsi="Times New Roman"/>
            <w:szCs w:val="24"/>
          </w:rPr>
          <w:delText>2020</w:delText>
        </w:r>
      </w:del>
      <w:ins w:id="12" w:author="Francois Edouard" w:date="2017-04-04T09:04:00Z">
        <w:r w:rsidR="00715784">
          <w:rPr>
            <w:rFonts w:ascii="Times New Roman" w:hAnsi="Times New Roman"/>
            <w:szCs w:val="24"/>
          </w:rPr>
          <w:t>2100</w:t>
        </w:r>
      </w:ins>
      <w:r w:rsidRPr="002B4B68">
        <w:rPr>
          <w:rFonts w:ascii="Times New Roman" w:hAnsi="Times New Roman"/>
          <w:szCs w:val="24"/>
        </w:rPr>
        <w:t>, SMPTE ST 428-1:2006 P3 with D65 white point (P3D65)</w:t>
      </w:r>
    </w:p>
    <w:p w14:paraId="1A16ED9E" w14:textId="7AE9ACFE" w:rsidR="000D1792" w:rsidRPr="002B4B68" w:rsidRDefault="000D1792" w:rsidP="00672586">
      <w:pPr>
        <w:pStyle w:val="ListParagraph"/>
        <w:numPr>
          <w:ilvl w:val="0"/>
          <w:numId w:val="6"/>
        </w:numPr>
        <w:tabs>
          <w:tab w:val="left" w:pos="567"/>
          <w:tab w:val="left" w:pos="2835"/>
          <w:tab w:val="left" w:pos="3828"/>
        </w:tabs>
        <w:spacing w:after="0" w:line="240" w:lineRule="auto"/>
        <w:ind w:left="2837" w:hanging="2477"/>
        <w:contextualSpacing w:val="0"/>
        <w:jc w:val="both"/>
        <w:rPr>
          <w:rFonts w:ascii="Times New Roman" w:hAnsi="Times New Roman"/>
          <w:szCs w:val="24"/>
        </w:rPr>
      </w:pPr>
      <w:r w:rsidRPr="002B4B68">
        <w:rPr>
          <w:rFonts w:ascii="Times New Roman" w:hAnsi="Times New Roman"/>
          <w:szCs w:val="24"/>
        </w:rPr>
        <w:t>Container primaries:</w:t>
      </w:r>
      <w:r w:rsidRPr="002B4B68">
        <w:rPr>
          <w:rFonts w:ascii="Times New Roman" w:hAnsi="Times New Roman"/>
          <w:szCs w:val="24"/>
        </w:rPr>
        <w:tab/>
        <w:t xml:space="preserve">colour primaries of the container (when different from the content primaries), e.g. ITU-R Recommendations BT.709 and </w:t>
      </w:r>
      <w:ins w:id="13" w:author="Francois Edouard" w:date="2017-04-04T09:04:00Z">
        <w:r w:rsidR="00715784" w:rsidRPr="002B4B68">
          <w:rPr>
            <w:rFonts w:ascii="Times New Roman" w:hAnsi="Times New Roman"/>
            <w:szCs w:val="24"/>
          </w:rPr>
          <w:t>BT.</w:t>
        </w:r>
        <w:r w:rsidR="00715784">
          <w:rPr>
            <w:rFonts w:ascii="Times New Roman" w:hAnsi="Times New Roman"/>
            <w:szCs w:val="24"/>
          </w:rPr>
          <w:t>2100</w:t>
        </w:r>
      </w:ins>
      <w:del w:id="14" w:author="Francois Edouard" w:date="2017-04-04T09:04:00Z">
        <w:r w:rsidRPr="002B4B68" w:rsidDel="00715784">
          <w:rPr>
            <w:rFonts w:ascii="Times New Roman" w:hAnsi="Times New Roman"/>
            <w:szCs w:val="24"/>
          </w:rPr>
          <w:delText>BT.2020</w:delText>
        </w:r>
      </w:del>
      <w:r w:rsidRPr="002B4B68">
        <w:rPr>
          <w:rFonts w:ascii="Times New Roman" w:hAnsi="Times New Roman"/>
          <w:szCs w:val="24"/>
        </w:rPr>
        <w:t>, SMPTE ST 428-1:2006 P3 with D65 white point (P3D65)</w:t>
      </w:r>
    </w:p>
    <w:p w14:paraId="7CA68A0E" w14:textId="77777777" w:rsidR="000D1792" w:rsidRPr="002B4B68" w:rsidRDefault="000D1792" w:rsidP="00672586">
      <w:pPr>
        <w:pStyle w:val="ListParagraph"/>
        <w:numPr>
          <w:ilvl w:val="0"/>
          <w:numId w:val="6"/>
        </w:numPr>
        <w:tabs>
          <w:tab w:val="left" w:pos="567"/>
          <w:tab w:val="left" w:pos="2835"/>
          <w:tab w:val="left" w:pos="3828"/>
        </w:tabs>
        <w:spacing w:after="0" w:line="240" w:lineRule="auto"/>
        <w:ind w:left="2837" w:hanging="2477"/>
        <w:contextualSpacing w:val="0"/>
        <w:jc w:val="both"/>
        <w:rPr>
          <w:rFonts w:ascii="Times New Roman" w:hAnsi="Times New Roman"/>
          <w:szCs w:val="24"/>
        </w:rPr>
      </w:pPr>
      <w:r w:rsidRPr="002B4B68">
        <w:rPr>
          <w:rFonts w:ascii="Times New Roman" w:hAnsi="Times New Roman"/>
          <w:szCs w:val="24"/>
        </w:rPr>
        <w:t>Chroma format:</w:t>
      </w:r>
      <w:r w:rsidRPr="002B4B68">
        <w:rPr>
          <w:rFonts w:ascii="Times New Roman" w:hAnsi="Times New Roman"/>
          <w:szCs w:val="24"/>
        </w:rPr>
        <w:tab/>
        <w:t>e.g. 4:2:0, 4:2:2, or 4:4:4 (when applicable; for instance TIFF format involves 4:4:4 interleaved)</w:t>
      </w:r>
    </w:p>
    <w:p w14:paraId="1C0B3C1D" w14:textId="77777777" w:rsidR="000D1792" w:rsidRPr="002B4B68" w:rsidRDefault="000D1792" w:rsidP="00672586">
      <w:pPr>
        <w:pStyle w:val="ListParagraph"/>
        <w:numPr>
          <w:ilvl w:val="0"/>
          <w:numId w:val="6"/>
        </w:numPr>
        <w:tabs>
          <w:tab w:val="left" w:pos="567"/>
          <w:tab w:val="left" w:pos="2835"/>
          <w:tab w:val="left" w:pos="3828"/>
        </w:tabs>
        <w:spacing w:after="0" w:line="240" w:lineRule="auto"/>
        <w:ind w:left="2837" w:hanging="2477"/>
        <w:contextualSpacing w:val="0"/>
        <w:jc w:val="both"/>
        <w:rPr>
          <w:rFonts w:ascii="Times New Roman" w:hAnsi="Times New Roman"/>
          <w:szCs w:val="24"/>
        </w:rPr>
      </w:pPr>
      <w:r w:rsidRPr="002B4B68">
        <w:rPr>
          <w:rFonts w:ascii="Times New Roman" w:hAnsi="Times New Roman"/>
          <w:szCs w:val="24"/>
        </w:rPr>
        <w:lastRenderedPageBreak/>
        <w:t xml:space="preserve">xxx: </w:t>
      </w:r>
      <w:r w:rsidRPr="002B4B68">
        <w:rPr>
          <w:rFonts w:ascii="Times New Roman" w:hAnsi="Times New Roman"/>
          <w:szCs w:val="24"/>
        </w:rPr>
        <w:tab/>
        <w:t>frame number (when applicable)</w:t>
      </w:r>
    </w:p>
    <w:p w14:paraId="760DF647" w14:textId="77777777" w:rsidR="000D1792" w:rsidRPr="002B4B68" w:rsidRDefault="000D1792" w:rsidP="00672586">
      <w:pPr>
        <w:pStyle w:val="ListParagraph"/>
        <w:numPr>
          <w:ilvl w:val="0"/>
          <w:numId w:val="6"/>
        </w:numPr>
        <w:tabs>
          <w:tab w:val="left" w:pos="567"/>
          <w:tab w:val="left" w:pos="2835"/>
          <w:tab w:val="left" w:pos="3828"/>
        </w:tabs>
        <w:spacing w:after="0" w:line="240" w:lineRule="auto"/>
        <w:ind w:left="2837" w:hanging="2477"/>
        <w:contextualSpacing w:val="0"/>
        <w:jc w:val="both"/>
        <w:rPr>
          <w:rFonts w:ascii="Times New Roman" w:hAnsi="Times New Roman"/>
          <w:szCs w:val="24"/>
        </w:rPr>
      </w:pPr>
      <w:r w:rsidRPr="002B4B68">
        <w:rPr>
          <w:rFonts w:ascii="Times New Roman" w:hAnsi="Times New Roman"/>
          <w:szCs w:val="24"/>
        </w:rPr>
        <w:t>yyy:</w:t>
      </w:r>
      <w:r w:rsidRPr="002B4B68">
        <w:rPr>
          <w:rFonts w:ascii="Times New Roman" w:hAnsi="Times New Roman"/>
          <w:szCs w:val="24"/>
        </w:rPr>
        <w:tab/>
        <w:t>exr, tif, tiff or yuv</w:t>
      </w:r>
    </w:p>
    <w:p w14:paraId="7F897A34" w14:textId="77777777" w:rsidR="000D1792" w:rsidRPr="002B4B68" w:rsidRDefault="000D1792" w:rsidP="00672586">
      <w:pPr>
        <w:pStyle w:val="Heading2"/>
      </w:pPr>
      <w:r w:rsidRPr="002B4B68">
        <w:t xml:space="preserve">Test sequences </w:t>
      </w:r>
    </w:p>
    <w:p w14:paraId="58221D51" w14:textId="77777777" w:rsidR="000D1792" w:rsidRPr="002B4B68" w:rsidRDefault="000D1792" w:rsidP="000D1792">
      <w:pPr>
        <w:tabs>
          <w:tab w:val="left" w:pos="1170"/>
        </w:tabs>
        <w:rPr>
          <w:szCs w:val="24"/>
        </w:rPr>
      </w:pPr>
      <w:r w:rsidRPr="002B4B68">
        <w:rPr>
          <w:szCs w:val="24"/>
        </w:rPr>
        <w:t>All the test sequences have the following characteristics:</w:t>
      </w:r>
    </w:p>
    <w:p w14:paraId="2FCB9327" w14:textId="77777777" w:rsidR="000D1792" w:rsidRPr="002B4B68" w:rsidRDefault="000D1792" w:rsidP="00672586">
      <w:pPr>
        <w:pStyle w:val="ListParagraph"/>
        <w:numPr>
          <w:ilvl w:val="0"/>
          <w:numId w:val="6"/>
        </w:numPr>
        <w:tabs>
          <w:tab w:val="left" w:pos="567"/>
          <w:tab w:val="left" w:pos="2835"/>
          <w:tab w:val="left" w:pos="3828"/>
        </w:tabs>
        <w:spacing w:after="60" w:line="240" w:lineRule="auto"/>
        <w:ind w:left="2835" w:hanging="2478"/>
        <w:contextualSpacing w:val="0"/>
        <w:jc w:val="both"/>
        <w:rPr>
          <w:rFonts w:ascii="Times New Roman" w:hAnsi="Times New Roman"/>
          <w:szCs w:val="24"/>
        </w:rPr>
      </w:pPr>
      <w:r w:rsidRPr="002B4B68">
        <w:rPr>
          <w:rFonts w:ascii="Times New Roman" w:hAnsi="Times New Roman"/>
          <w:szCs w:val="24"/>
        </w:rPr>
        <w:t>Resolution: 1920x1080 progressive</w:t>
      </w:r>
    </w:p>
    <w:p w14:paraId="2FD91A22" w14:textId="77777777" w:rsidR="000D1792" w:rsidRPr="002B4B68" w:rsidRDefault="000D1792" w:rsidP="00672586">
      <w:pPr>
        <w:pStyle w:val="ListParagraph"/>
        <w:numPr>
          <w:ilvl w:val="0"/>
          <w:numId w:val="6"/>
        </w:numPr>
        <w:tabs>
          <w:tab w:val="left" w:pos="567"/>
          <w:tab w:val="left" w:pos="2835"/>
          <w:tab w:val="left" w:pos="3828"/>
        </w:tabs>
        <w:spacing w:after="60" w:line="240" w:lineRule="auto"/>
        <w:ind w:left="2835" w:hanging="2478"/>
        <w:contextualSpacing w:val="0"/>
        <w:jc w:val="both"/>
        <w:rPr>
          <w:rFonts w:ascii="Times New Roman" w:hAnsi="Times New Roman"/>
          <w:szCs w:val="24"/>
        </w:rPr>
      </w:pPr>
      <w:r w:rsidRPr="002B4B68">
        <w:rPr>
          <w:rFonts w:ascii="Times New Roman" w:hAnsi="Times New Roman"/>
          <w:szCs w:val="24"/>
        </w:rPr>
        <w:t xml:space="preserve">Colour format: RGB 4:4:4 </w:t>
      </w:r>
    </w:p>
    <w:p w14:paraId="36CC5176" w14:textId="77777777" w:rsidR="000D1792" w:rsidRPr="002B4B68" w:rsidRDefault="000D1792" w:rsidP="00672586">
      <w:pPr>
        <w:pStyle w:val="ListParagraph"/>
        <w:numPr>
          <w:ilvl w:val="0"/>
          <w:numId w:val="6"/>
        </w:numPr>
        <w:tabs>
          <w:tab w:val="left" w:pos="567"/>
          <w:tab w:val="left" w:pos="2835"/>
          <w:tab w:val="left" w:pos="3828"/>
        </w:tabs>
        <w:spacing w:after="60" w:line="240" w:lineRule="auto"/>
        <w:ind w:left="2835" w:hanging="2478"/>
        <w:contextualSpacing w:val="0"/>
        <w:jc w:val="both"/>
        <w:rPr>
          <w:rFonts w:ascii="Times New Roman" w:hAnsi="Times New Roman"/>
          <w:szCs w:val="24"/>
        </w:rPr>
      </w:pPr>
      <w:r w:rsidRPr="002B4B68">
        <w:rPr>
          <w:rFonts w:ascii="Times New Roman" w:hAnsi="Times New Roman"/>
          <w:szCs w:val="24"/>
        </w:rPr>
        <w:t>Container: BT.2020 or P3D65 depending on the content</w:t>
      </w:r>
    </w:p>
    <w:p w14:paraId="575DDDCE" w14:textId="47D68DDA" w:rsidR="000D1792" w:rsidRPr="002B4B68" w:rsidRDefault="000D1792" w:rsidP="000D1792">
      <w:pPr>
        <w:spacing w:before="120" w:after="200"/>
        <w:rPr>
          <w:szCs w:val="24"/>
        </w:rPr>
      </w:pPr>
      <w:r w:rsidRPr="002B4B68">
        <w:rPr>
          <w:szCs w:val="24"/>
        </w:rPr>
        <w:t xml:space="preserve">The test sequences considered for the evaluation tests are listed in </w:t>
      </w:r>
      <w:r w:rsidRPr="002B4B68">
        <w:rPr>
          <w:szCs w:val="24"/>
        </w:rPr>
        <w:fldChar w:fldCharType="begin"/>
      </w:r>
      <w:r w:rsidRPr="002B4B68">
        <w:rPr>
          <w:szCs w:val="24"/>
        </w:rPr>
        <w:instrText xml:space="preserve"> REF _Ref433319912 \h  \* MERGEFORMAT </w:instrText>
      </w:r>
      <w:r w:rsidRPr="002B4B68">
        <w:rPr>
          <w:szCs w:val="24"/>
        </w:rPr>
      </w:r>
      <w:r w:rsidRPr="002B4B68">
        <w:rPr>
          <w:szCs w:val="24"/>
        </w:rPr>
        <w:fldChar w:fldCharType="separate"/>
      </w:r>
      <w:ins w:id="15" w:author="Francois Edouard" w:date="2017-04-04T09:42:00Z">
        <w:r w:rsidR="000413DA" w:rsidRPr="00E3518C">
          <w:t xml:space="preserve">Table </w:t>
        </w:r>
        <w:r w:rsidR="000413DA">
          <w:rPr>
            <w:noProof/>
          </w:rPr>
          <w:t>1</w:t>
        </w:r>
      </w:ins>
      <w:del w:id="16" w:author="Francois Edouard" w:date="2017-04-04T09:42:00Z">
        <w:r w:rsidR="00417836" w:rsidRPr="00E3518C" w:rsidDel="000413DA">
          <w:delText xml:space="preserve">Table </w:delText>
        </w:r>
        <w:r w:rsidR="00417836" w:rsidDel="000413DA">
          <w:rPr>
            <w:noProof/>
          </w:rPr>
          <w:delText>1</w:delText>
        </w:r>
      </w:del>
      <w:r w:rsidRPr="002B4B68">
        <w:rPr>
          <w:szCs w:val="24"/>
        </w:rPr>
        <w:fldChar w:fldCharType="end"/>
      </w:r>
      <w:r w:rsidRPr="002B4B68">
        <w:rPr>
          <w:szCs w:val="24"/>
        </w:rPr>
        <w:t xml:space="preserve">. </w:t>
      </w:r>
    </w:p>
    <w:p w14:paraId="4712FBAE" w14:textId="1F5B6384" w:rsidR="000D1792" w:rsidRPr="002B4B68" w:rsidRDefault="000D1792" w:rsidP="007036E8">
      <w:pPr>
        <w:pStyle w:val="Caption"/>
        <w:keepNext/>
        <w:rPr>
          <w:szCs w:val="24"/>
        </w:rPr>
      </w:pPr>
      <w:bookmarkStart w:id="17" w:name="_Ref433319912"/>
      <w:r w:rsidRPr="00E3518C">
        <w:t xml:space="preserve">Table </w:t>
      </w:r>
      <w:fldSimple w:instr=" SEQ Table \* ARABIC ">
        <w:r w:rsidR="000413DA">
          <w:rPr>
            <w:noProof/>
          </w:rPr>
          <w:t>1</w:t>
        </w:r>
      </w:fldSimple>
      <w:bookmarkEnd w:id="17"/>
      <w:r w:rsidR="009774CE">
        <w:rPr>
          <w:noProof/>
        </w:rPr>
        <w:t>.</w:t>
      </w:r>
      <w:r w:rsidRPr="002B4B68">
        <w:t xml:space="preserve"> HDR test sequences.</w:t>
      </w:r>
    </w:p>
    <w:tbl>
      <w:tblPr>
        <w:tblW w:w="10944" w:type="dxa"/>
        <w:tblInd w:w="-730" w:type="dxa"/>
        <w:tblLayout w:type="fixed"/>
        <w:tblCellMar>
          <w:left w:w="0" w:type="dxa"/>
          <w:right w:w="0" w:type="dxa"/>
        </w:tblCellMar>
        <w:tblLook w:val="04A0" w:firstRow="1" w:lastRow="0" w:firstColumn="1" w:lastColumn="0" w:noHBand="0" w:noVBand="1"/>
      </w:tblPr>
      <w:tblGrid>
        <w:gridCol w:w="709"/>
        <w:gridCol w:w="567"/>
        <w:gridCol w:w="949"/>
        <w:gridCol w:w="810"/>
        <w:gridCol w:w="5904"/>
        <w:gridCol w:w="540"/>
        <w:gridCol w:w="1465"/>
      </w:tblGrid>
      <w:tr w:rsidR="000D1792" w:rsidRPr="002B4B68" w14:paraId="7212CE2D" w14:textId="77777777" w:rsidTr="009D6188">
        <w:tc>
          <w:tcPr>
            <w:tcW w:w="709" w:type="dxa"/>
            <w:tcBorders>
              <w:top w:val="single" w:sz="8" w:space="0" w:color="auto"/>
              <w:left w:val="single" w:sz="8" w:space="0" w:color="auto"/>
              <w:bottom w:val="single" w:sz="6" w:space="0" w:color="auto"/>
              <w:right w:val="single" w:sz="8" w:space="0" w:color="auto"/>
            </w:tcBorders>
            <w:tcMar>
              <w:top w:w="0" w:type="dxa"/>
              <w:left w:w="108" w:type="dxa"/>
              <w:bottom w:w="0" w:type="dxa"/>
              <w:right w:w="108" w:type="dxa"/>
            </w:tcMar>
            <w:hideMark/>
          </w:tcPr>
          <w:p w14:paraId="3E4E25DE" w14:textId="77777777" w:rsidR="000D1792" w:rsidRPr="002B4B68" w:rsidRDefault="000D1792" w:rsidP="007036E8">
            <w:pPr>
              <w:keepNext/>
              <w:spacing w:before="0"/>
              <w:jc w:val="center"/>
              <w:rPr>
                <w:rFonts w:eastAsiaTheme="minorEastAsia"/>
                <w:b/>
                <w:sz w:val="20"/>
              </w:rPr>
            </w:pPr>
            <w:r w:rsidRPr="002B4B68">
              <w:rPr>
                <w:b/>
                <w:sz w:val="20"/>
              </w:rPr>
              <w:t>Class</w:t>
            </w:r>
          </w:p>
        </w:tc>
        <w:tc>
          <w:tcPr>
            <w:tcW w:w="567" w:type="dxa"/>
            <w:tcBorders>
              <w:top w:val="single" w:sz="8" w:space="0" w:color="auto"/>
              <w:left w:val="nil"/>
              <w:bottom w:val="single" w:sz="6" w:space="0" w:color="auto"/>
              <w:right w:val="single" w:sz="8" w:space="0" w:color="auto"/>
            </w:tcBorders>
          </w:tcPr>
          <w:p w14:paraId="570F7F74" w14:textId="77777777" w:rsidR="000D1792" w:rsidRPr="002B4B68" w:rsidRDefault="000D1792" w:rsidP="007036E8">
            <w:pPr>
              <w:keepNext/>
              <w:spacing w:before="0"/>
              <w:jc w:val="center"/>
              <w:rPr>
                <w:b/>
                <w:sz w:val="20"/>
              </w:rPr>
            </w:pPr>
            <w:r w:rsidRPr="002B4B68">
              <w:rPr>
                <w:b/>
                <w:sz w:val="20"/>
              </w:rPr>
              <w:t xml:space="preserve">seq </w:t>
            </w:r>
          </w:p>
        </w:tc>
        <w:tc>
          <w:tcPr>
            <w:tcW w:w="949" w:type="dxa"/>
            <w:tcBorders>
              <w:top w:val="single" w:sz="8" w:space="0" w:color="auto"/>
              <w:left w:val="single" w:sz="8" w:space="0" w:color="auto"/>
              <w:bottom w:val="single" w:sz="6" w:space="0" w:color="auto"/>
              <w:right w:val="single" w:sz="8" w:space="0" w:color="auto"/>
            </w:tcBorders>
            <w:tcMar>
              <w:top w:w="0" w:type="dxa"/>
              <w:left w:w="108" w:type="dxa"/>
              <w:bottom w:w="0" w:type="dxa"/>
              <w:right w:w="108" w:type="dxa"/>
            </w:tcMar>
            <w:hideMark/>
          </w:tcPr>
          <w:p w14:paraId="08995BC3" w14:textId="77777777" w:rsidR="000D1792" w:rsidRPr="002B4B68" w:rsidRDefault="000D1792" w:rsidP="007036E8">
            <w:pPr>
              <w:keepNext/>
              <w:spacing w:before="0"/>
              <w:jc w:val="center"/>
              <w:rPr>
                <w:b/>
                <w:sz w:val="20"/>
              </w:rPr>
            </w:pPr>
            <w:r w:rsidRPr="002B4B68">
              <w:rPr>
                <w:b/>
                <w:sz w:val="20"/>
              </w:rPr>
              <w:t xml:space="preserve">gamut </w:t>
            </w:r>
          </w:p>
        </w:tc>
        <w:tc>
          <w:tcPr>
            <w:tcW w:w="810" w:type="dxa"/>
            <w:tcBorders>
              <w:top w:val="single" w:sz="8" w:space="0" w:color="auto"/>
              <w:left w:val="nil"/>
              <w:bottom w:val="single" w:sz="6" w:space="0" w:color="auto"/>
              <w:right w:val="single" w:sz="8" w:space="0" w:color="auto"/>
            </w:tcBorders>
            <w:tcMar>
              <w:top w:w="0" w:type="dxa"/>
              <w:left w:w="108" w:type="dxa"/>
              <w:bottom w:w="0" w:type="dxa"/>
              <w:right w:w="108" w:type="dxa"/>
            </w:tcMar>
            <w:hideMark/>
          </w:tcPr>
          <w:p w14:paraId="7E61FA6A" w14:textId="77777777" w:rsidR="000D1792" w:rsidRPr="002B4B68" w:rsidRDefault="000D1792" w:rsidP="007036E8">
            <w:pPr>
              <w:keepNext/>
              <w:spacing w:before="0"/>
              <w:rPr>
                <w:rFonts w:eastAsiaTheme="minorEastAsia"/>
                <w:b/>
                <w:sz w:val="20"/>
              </w:rPr>
            </w:pPr>
            <w:r w:rsidRPr="002B4B68">
              <w:rPr>
                <w:b/>
                <w:sz w:val="20"/>
              </w:rPr>
              <w:t>TF</w:t>
            </w:r>
          </w:p>
        </w:tc>
        <w:tc>
          <w:tcPr>
            <w:tcW w:w="5904" w:type="dxa"/>
            <w:tcBorders>
              <w:top w:val="single" w:sz="8" w:space="0" w:color="auto"/>
              <w:left w:val="nil"/>
              <w:bottom w:val="single" w:sz="6" w:space="0" w:color="auto"/>
              <w:right w:val="single" w:sz="8" w:space="0" w:color="auto"/>
            </w:tcBorders>
            <w:tcMar>
              <w:top w:w="0" w:type="dxa"/>
              <w:left w:w="108" w:type="dxa"/>
              <w:bottom w:w="0" w:type="dxa"/>
              <w:right w:w="108" w:type="dxa"/>
            </w:tcMar>
            <w:hideMark/>
          </w:tcPr>
          <w:p w14:paraId="0FD0A5A7" w14:textId="77777777" w:rsidR="000D1792" w:rsidRPr="002B4B68" w:rsidRDefault="000D1792" w:rsidP="007036E8">
            <w:pPr>
              <w:keepNext/>
              <w:spacing w:before="0"/>
              <w:rPr>
                <w:rFonts w:eastAsiaTheme="minorEastAsia"/>
                <w:b/>
                <w:sz w:val="20"/>
              </w:rPr>
            </w:pPr>
            <w:r w:rsidRPr="002B4B68">
              <w:rPr>
                <w:b/>
                <w:sz w:val="20"/>
              </w:rPr>
              <w:t>Sequence name</w:t>
            </w:r>
          </w:p>
        </w:tc>
        <w:tc>
          <w:tcPr>
            <w:tcW w:w="540" w:type="dxa"/>
            <w:tcBorders>
              <w:top w:val="single" w:sz="8" w:space="0" w:color="auto"/>
              <w:left w:val="nil"/>
              <w:bottom w:val="single" w:sz="6" w:space="0" w:color="auto"/>
              <w:right w:val="single" w:sz="8" w:space="0" w:color="auto"/>
            </w:tcBorders>
            <w:tcMar>
              <w:top w:w="0" w:type="dxa"/>
              <w:left w:w="108" w:type="dxa"/>
              <w:bottom w:w="0" w:type="dxa"/>
              <w:right w:w="108" w:type="dxa"/>
            </w:tcMar>
            <w:hideMark/>
          </w:tcPr>
          <w:p w14:paraId="526FB5EF" w14:textId="77777777" w:rsidR="000D1792" w:rsidRPr="002B4B68" w:rsidRDefault="000D1792" w:rsidP="007036E8">
            <w:pPr>
              <w:keepNext/>
              <w:spacing w:before="0"/>
              <w:jc w:val="center"/>
              <w:rPr>
                <w:rFonts w:eastAsiaTheme="minorEastAsia"/>
                <w:b/>
                <w:sz w:val="20"/>
              </w:rPr>
            </w:pPr>
            <w:r w:rsidRPr="002B4B68">
              <w:rPr>
                <w:b/>
                <w:sz w:val="20"/>
              </w:rPr>
              <w:t>fps</w:t>
            </w:r>
          </w:p>
        </w:tc>
        <w:tc>
          <w:tcPr>
            <w:tcW w:w="1465" w:type="dxa"/>
            <w:tcBorders>
              <w:top w:val="single" w:sz="8" w:space="0" w:color="auto"/>
              <w:left w:val="nil"/>
              <w:bottom w:val="single" w:sz="6" w:space="0" w:color="auto"/>
              <w:right w:val="single" w:sz="8" w:space="0" w:color="auto"/>
            </w:tcBorders>
            <w:tcMar>
              <w:top w:w="0" w:type="dxa"/>
              <w:left w:w="108" w:type="dxa"/>
              <w:bottom w:w="0" w:type="dxa"/>
              <w:right w:w="108" w:type="dxa"/>
            </w:tcMar>
            <w:hideMark/>
          </w:tcPr>
          <w:p w14:paraId="22A3697E" w14:textId="77777777" w:rsidR="000D1792" w:rsidRPr="002B4B68" w:rsidRDefault="000D1792" w:rsidP="007036E8">
            <w:pPr>
              <w:keepNext/>
              <w:spacing w:before="0"/>
              <w:jc w:val="center"/>
              <w:rPr>
                <w:rFonts w:eastAsiaTheme="minorEastAsia"/>
                <w:b/>
                <w:sz w:val="20"/>
              </w:rPr>
            </w:pPr>
            <w:r w:rsidRPr="002B4B68">
              <w:rPr>
                <w:b/>
                <w:sz w:val="20"/>
              </w:rPr>
              <w:t xml:space="preserve">Frames </w:t>
            </w:r>
          </w:p>
        </w:tc>
      </w:tr>
      <w:tr w:rsidR="000D1792" w:rsidRPr="002B4B68" w14:paraId="49BEACE5" w14:textId="77777777" w:rsidTr="009D6188">
        <w:trPr>
          <w:trHeight w:val="56"/>
        </w:trPr>
        <w:tc>
          <w:tcPr>
            <w:tcW w:w="70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567C9885" w14:textId="77777777" w:rsidR="000D1792" w:rsidRPr="002B4B68" w:rsidRDefault="000D1792" w:rsidP="007036E8">
            <w:pPr>
              <w:keepNext/>
              <w:spacing w:before="0"/>
              <w:jc w:val="center"/>
              <w:rPr>
                <w:rFonts w:eastAsiaTheme="minorEastAsia"/>
                <w:sz w:val="20"/>
              </w:rPr>
            </w:pPr>
            <w:r w:rsidRPr="002B4B68">
              <w:rPr>
                <w:sz w:val="20"/>
              </w:rPr>
              <w:t>A</w:t>
            </w:r>
          </w:p>
        </w:tc>
        <w:tc>
          <w:tcPr>
            <w:tcW w:w="567" w:type="dxa"/>
            <w:tcBorders>
              <w:top w:val="single" w:sz="6" w:space="0" w:color="auto"/>
              <w:left w:val="single" w:sz="6" w:space="0" w:color="auto"/>
              <w:bottom w:val="single" w:sz="6" w:space="0" w:color="auto"/>
              <w:right w:val="single" w:sz="6" w:space="0" w:color="auto"/>
            </w:tcBorders>
          </w:tcPr>
          <w:p w14:paraId="04F4100B" w14:textId="77777777" w:rsidR="000D1792" w:rsidRPr="002B4B68" w:rsidRDefault="000D1792" w:rsidP="007036E8">
            <w:pPr>
              <w:keepNext/>
              <w:spacing w:before="0"/>
              <w:jc w:val="center"/>
              <w:rPr>
                <w:sz w:val="20"/>
              </w:rPr>
            </w:pPr>
            <w:r w:rsidRPr="002B4B68">
              <w:rPr>
                <w:sz w:val="20"/>
              </w:rPr>
              <w:t>S00</w:t>
            </w:r>
          </w:p>
        </w:tc>
        <w:tc>
          <w:tcPr>
            <w:tcW w:w="94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221834CA" w14:textId="77777777" w:rsidR="000D1792" w:rsidRPr="002B4B68" w:rsidRDefault="000D1792" w:rsidP="007036E8">
            <w:pPr>
              <w:keepNext/>
              <w:spacing w:before="0"/>
              <w:jc w:val="center"/>
              <w:rPr>
                <w:rFonts w:eastAsiaTheme="minorEastAsia"/>
                <w:sz w:val="20"/>
              </w:rPr>
            </w:pPr>
            <w:r w:rsidRPr="002B4B68">
              <w:rPr>
                <w:sz w:val="20"/>
              </w:rPr>
              <w:t>BT.709</w:t>
            </w:r>
          </w:p>
        </w:tc>
        <w:tc>
          <w:tcPr>
            <w:tcW w:w="81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15ADE51B" w14:textId="77777777" w:rsidR="000D1792" w:rsidRPr="002B4B68" w:rsidRDefault="000D1792" w:rsidP="007036E8">
            <w:pPr>
              <w:keepNext/>
              <w:spacing w:before="0"/>
              <w:jc w:val="center"/>
              <w:rPr>
                <w:sz w:val="20"/>
              </w:rPr>
            </w:pPr>
            <w:r w:rsidRPr="002B4B68">
              <w:rPr>
                <w:sz w:val="20"/>
              </w:rPr>
              <w:t>Linear</w:t>
            </w:r>
          </w:p>
        </w:tc>
        <w:tc>
          <w:tcPr>
            <w:tcW w:w="5904"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4B3AE75E" w14:textId="10ED10A3" w:rsidR="000D1792" w:rsidRPr="002B4B68" w:rsidRDefault="000D1792" w:rsidP="007036E8">
            <w:pPr>
              <w:keepNext/>
              <w:spacing w:before="0"/>
              <w:rPr>
                <w:sz w:val="20"/>
              </w:rPr>
            </w:pPr>
            <w:r w:rsidRPr="002B4B68">
              <w:rPr>
                <w:sz w:val="20"/>
              </w:rPr>
              <w:t>FireEater2Clip4000r1_1920x1080p_25_hf_709_ct2020_444_xxx.exr</w:t>
            </w:r>
          </w:p>
        </w:tc>
        <w:tc>
          <w:tcPr>
            <w:tcW w:w="54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2DCAE195" w14:textId="77777777" w:rsidR="000D1792" w:rsidRPr="002B4B68" w:rsidRDefault="000D1792" w:rsidP="007036E8">
            <w:pPr>
              <w:keepNext/>
              <w:spacing w:before="0"/>
              <w:jc w:val="center"/>
              <w:rPr>
                <w:sz w:val="20"/>
              </w:rPr>
            </w:pPr>
            <w:r w:rsidRPr="002B4B68">
              <w:rPr>
                <w:sz w:val="20"/>
              </w:rPr>
              <w:t>25</w:t>
            </w:r>
          </w:p>
        </w:tc>
        <w:tc>
          <w:tcPr>
            <w:tcW w:w="1465"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5B3CE233" w14:textId="77777777" w:rsidR="000D1792" w:rsidRPr="002B4B68" w:rsidRDefault="000D1792" w:rsidP="007036E8">
            <w:pPr>
              <w:keepNext/>
              <w:spacing w:before="0"/>
              <w:jc w:val="center"/>
              <w:rPr>
                <w:rFonts w:eastAsiaTheme="minorEastAsia"/>
                <w:sz w:val="20"/>
              </w:rPr>
            </w:pPr>
            <w:r w:rsidRPr="002B4B68">
              <w:rPr>
                <w:sz w:val="20"/>
              </w:rPr>
              <w:t>0-199</w:t>
            </w:r>
          </w:p>
        </w:tc>
      </w:tr>
      <w:tr w:rsidR="000D1792" w:rsidRPr="002B4B68" w14:paraId="1AD58AE3" w14:textId="77777777" w:rsidTr="009D6188">
        <w:trPr>
          <w:trHeight w:val="56"/>
        </w:trPr>
        <w:tc>
          <w:tcPr>
            <w:tcW w:w="70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32FBBC63" w14:textId="77777777" w:rsidR="000D1792" w:rsidRPr="002B4B68" w:rsidRDefault="000D1792" w:rsidP="007036E8">
            <w:pPr>
              <w:keepNext/>
              <w:spacing w:before="0"/>
              <w:jc w:val="center"/>
              <w:rPr>
                <w:rFonts w:eastAsiaTheme="minorEastAsia"/>
                <w:sz w:val="20"/>
              </w:rPr>
            </w:pPr>
          </w:p>
        </w:tc>
        <w:tc>
          <w:tcPr>
            <w:tcW w:w="567" w:type="dxa"/>
            <w:tcBorders>
              <w:top w:val="single" w:sz="6" w:space="0" w:color="auto"/>
              <w:left w:val="single" w:sz="6" w:space="0" w:color="auto"/>
              <w:bottom w:val="single" w:sz="6" w:space="0" w:color="auto"/>
              <w:right w:val="single" w:sz="6" w:space="0" w:color="auto"/>
            </w:tcBorders>
          </w:tcPr>
          <w:p w14:paraId="7E76EAB7" w14:textId="77777777" w:rsidR="000D1792" w:rsidRPr="002B4B68" w:rsidRDefault="000D1792" w:rsidP="007036E8">
            <w:pPr>
              <w:keepNext/>
              <w:spacing w:before="0"/>
              <w:jc w:val="center"/>
              <w:rPr>
                <w:sz w:val="20"/>
              </w:rPr>
            </w:pPr>
            <w:r w:rsidRPr="002B4B68">
              <w:rPr>
                <w:sz w:val="20"/>
              </w:rPr>
              <w:t>S02</w:t>
            </w:r>
          </w:p>
        </w:tc>
        <w:tc>
          <w:tcPr>
            <w:tcW w:w="94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33177CFF" w14:textId="77777777" w:rsidR="000D1792" w:rsidRPr="002B4B68" w:rsidRDefault="000D1792" w:rsidP="007036E8">
            <w:pPr>
              <w:keepNext/>
              <w:spacing w:before="0"/>
              <w:jc w:val="center"/>
              <w:rPr>
                <w:rFonts w:eastAsiaTheme="minorEastAsia"/>
                <w:sz w:val="20"/>
              </w:rPr>
            </w:pPr>
            <w:r w:rsidRPr="002B4B68">
              <w:rPr>
                <w:sz w:val="20"/>
              </w:rPr>
              <w:t>BT.709</w:t>
            </w:r>
          </w:p>
        </w:tc>
        <w:tc>
          <w:tcPr>
            <w:tcW w:w="81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272308B2" w14:textId="77777777" w:rsidR="000D1792" w:rsidRPr="002B4B68" w:rsidRDefault="000D1792" w:rsidP="007036E8">
            <w:pPr>
              <w:keepNext/>
              <w:spacing w:before="0"/>
              <w:jc w:val="center"/>
              <w:rPr>
                <w:sz w:val="20"/>
              </w:rPr>
            </w:pPr>
            <w:r w:rsidRPr="002B4B68">
              <w:rPr>
                <w:sz w:val="20"/>
              </w:rPr>
              <w:t>Linear</w:t>
            </w:r>
          </w:p>
        </w:tc>
        <w:tc>
          <w:tcPr>
            <w:tcW w:w="5904"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06116823" w14:textId="77777777" w:rsidR="000D1792" w:rsidRPr="002B4B68" w:rsidRDefault="000D1792" w:rsidP="007036E8">
            <w:pPr>
              <w:keepNext/>
              <w:spacing w:before="0"/>
              <w:rPr>
                <w:sz w:val="20"/>
              </w:rPr>
            </w:pPr>
            <w:r w:rsidRPr="002B4B68">
              <w:rPr>
                <w:sz w:val="20"/>
              </w:rPr>
              <w:t>Market3Clip4000r2_1920x1080p_50_hf_709_ct2020_444_xxx.exr</w:t>
            </w:r>
          </w:p>
        </w:tc>
        <w:tc>
          <w:tcPr>
            <w:tcW w:w="54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64D4C787" w14:textId="77777777" w:rsidR="000D1792" w:rsidRPr="002B4B68" w:rsidRDefault="000D1792" w:rsidP="007036E8">
            <w:pPr>
              <w:keepNext/>
              <w:spacing w:before="0"/>
              <w:jc w:val="center"/>
              <w:rPr>
                <w:sz w:val="20"/>
              </w:rPr>
            </w:pPr>
            <w:r w:rsidRPr="002B4B68">
              <w:rPr>
                <w:sz w:val="20"/>
              </w:rPr>
              <w:t>50</w:t>
            </w:r>
          </w:p>
        </w:tc>
        <w:tc>
          <w:tcPr>
            <w:tcW w:w="1465"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51F76474" w14:textId="77777777" w:rsidR="000D1792" w:rsidRPr="002B4B68" w:rsidRDefault="000D1792" w:rsidP="007036E8">
            <w:pPr>
              <w:keepNext/>
              <w:spacing w:before="0"/>
              <w:jc w:val="center"/>
              <w:rPr>
                <w:rFonts w:eastAsiaTheme="minorEastAsia"/>
                <w:sz w:val="20"/>
              </w:rPr>
            </w:pPr>
            <w:r w:rsidRPr="002B4B68">
              <w:rPr>
                <w:sz w:val="20"/>
              </w:rPr>
              <w:t>0-399</w:t>
            </w:r>
          </w:p>
        </w:tc>
      </w:tr>
      <w:tr w:rsidR="000D1792" w:rsidRPr="002B4B68" w14:paraId="1E8959E9" w14:textId="77777777" w:rsidTr="009D6188">
        <w:trPr>
          <w:trHeight w:val="56"/>
        </w:trPr>
        <w:tc>
          <w:tcPr>
            <w:tcW w:w="70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0D3DEAA7" w14:textId="77777777" w:rsidR="000D1792" w:rsidRPr="002B4B68" w:rsidRDefault="000D1792" w:rsidP="007036E8">
            <w:pPr>
              <w:keepNext/>
              <w:spacing w:before="0"/>
              <w:jc w:val="center"/>
              <w:rPr>
                <w:rFonts w:eastAsiaTheme="minorEastAsia"/>
                <w:sz w:val="20"/>
              </w:rPr>
            </w:pPr>
            <w:r w:rsidRPr="002B4B68">
              <w:rPr>
                <w:sz w:val="20"/>
              </w:rPr>
              <w:t>B</w:t>
            </w:r>
          </w:p>
        </w:tc>
        <w:tc>
          <w:tcPr>
            <w:tcW w:w="567" w:type="dxa"/>
            <w:tcBorders>
              <w:top w:val="single" w:sz="6" w:space="0" w:color="auto"/>
              <w:left w:val="single" w:sz="6" w:space="0" w:color="auto"/>
              <w:bottom w:val="single" w:sz="6" w:space="0" w:color="auto"/>
              <w:right w:val="single" w:sz="6" w:space="0" w:color="auto"/>
            </w:tcBorders>
          </w:tcPr>
          <w:p w14:paraId="1B5FC763" w14:textId="77777777" w:rsidR="000D1792" w:rsidRPr="002B4B68" w:rsidRDefault="000D1792" w:rsidP="007036E8">
            <w:pPr>
              <w:keepNext/>
              <w:spacing w:before="0"/>
              <w:jc w:val="center"/>
              <w:rPr>
                <w:sz w:val="20"/>
              </w:rPr>
            </w:pPr>
            <w:r w:rsidRPr="002B4B68">
              <w:rPr>
                <w:sz w:val="20"/>
              </w:rPr>
              <w:t>S04</w:t>
            </w:r>
          </w:p>
        </w:tc>
        <w:tc>
          <w:tcPr>
            <w:tcW w:w="94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4470D5B7" w14:textId="77777777" w:rsidR="000D1792" w:rsidRPr="002B4B68" w:rsidRDefault="000D1792" w:rsidP="007036E8">
            <w:pPr>
              <w:keepNext/>
              <w:spacing w:before="0"/>
              <w:jc w:val="center"/>
              <w:rPr>
                <w:rFonts w:eastAsiaTheme="minorEastAsia"/>
                <w:sz w:val="20"/>
              </w:rPr>
            </w:pPr>
            <w:r w:rsidRPr="002B4B68">
              <w:rPr>
                <w:sz w:val="20"/>
              </w:rPr>
              <w:t>P3D65</w:t>
            </w:r>
          </w:p>
        </w:tc>
        <w:tc>
          <w:tcPr>
            <w:tcW w:w="81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37C3A286" w14:textId="77777777" w:rsidR="000D1792" w:rsidRPr="002B4B68" w:rsidRDefault="000D1792" w:rsidP="007036E8">
            <w:pPr>
              <w:keepNext/>
              <w:spacing w:before="0"/>
              <w:jc w:val="center"/>
              <w:rPr>
                <w:sz w:val="20"/>
              </w:rPr>
            </w:pPr>
            <w:r w:rsidRPr="002B4B68">
              <w:rPr>
                <w:sz w:val="20"/>
              </w:rPr>
              <w:t>PQ12b</w:t>
            </w:r>
          </w:p>
        </w:tc>
        <w:tc>
          <w:tcPr>
            <w:tcW w:w="5904"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673ECEBC" w14:textId="77777777" w:rsidR="000D1792" w:rsidRPr="002B4B68" w:rsidRDefault="000D1792" w:rsidP="007036E8">
            <w:pPr>
              <w:keepNext/>
              <w:spacing w:before="0"/>
              <w:rPr>
                <w:sz w:val="20"/>
              </w:rPr>
            </w:pPr>
            <w:r w:rsidRPr="002B4B68">
              <w:rPr>
                <w:sz w:val="20"/>
              </w:rPr>
              <w:t xml:space="preserve">BikeSparklersClip4000_1920x1080p_24_12_P3_ct2020_xxx.tif </w:t>
            </w:r>
            <w:r w:rsidRPr="002B4B68">
              <w:rPr>
                <w:sz w:val="20"/>
                <w:vertAlign w:val="superscript"/>
              </w:rPr>
              <w:t>1</w:t>
            </w:r>
          </w:p>
        </w:tc>
        <w:tc>
          <w:tcPr>
            <w:tcW w:w="54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6F8DFD40" w14:textId="77777777" w:rsidR="000D1792" w:rsidRPr="002B4B68" w:rsidRDefault="000D1792" w:rsidP="007036E8">
            <w:pPr>
              <w:keepNext/>
              <w:spacing w:before="0"/>
              <w:jc w:val="center"/>
              <w:rPr>
                <w:sz w:val="20"/>
              </w:rPr>
            </w:pPr>
            <w:r w:rsidRPr="002B4B68">
              <w:rPr>
                <w:sz w:val="20"/>
              </w:rPr>
              <w:t>24</w:t>
            </w:r>
          </w:p>
        </w:tc>
        <w:tc>
          <w:tcPr>
            <w:tcW w:w="1465"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3539833A" w14:textId="77777777" w:rsidR="000D1792" w:rsidRPr="002B4B68" w:rsidRDefault="000D1792" w:rsidP="007036E8">
            <w:pPr>
              <w:keepNext/>
              <w:spacing w:before="0"/>
              <w:jc w:val="center"/>
              <w:rPr>
                <w:sz w:val="20"/>
              </w:rPr>
            </w:pPr>
            <w:r w:rsidRPr="002B4B68">
              <w:rPr>
                <w:sz w:val="20"/>
              </w:rPr>
              <w:t xml:space="preserve">23-128 + </w:t>
            </w:r>
          </w:p>
          <w:p w14:paraId="7A6C0F06" w14:textId="77777777" w:rsidR="000D1792" w:rsidRPr="002B4B68" w:rsidRDefault="000D1792" w:rsidP="007036E8">
            <w:pPr>
              <w:keepNext/>
              <w:spacing w:before="0"/>
              <w:jc w:val="center"/>
              <w:rPr>
                <w:rFonts w:eastAsiaTheme="minorEastAsia"/>
                <w:sz w:val="20"/>
              </w:rPr>
            </w:pPr>
            <w:r w:rsidRPr="002B4B68">
              <w:rPr>
                <w:sz w:val="20"/>
              </w:rPr>
              <w:t>216-340</w:t>
            </w:r>
          </w:p>
        </w:tc>
      </w:tr>
      <w:tr w:rsidR="000D1792" w:rsidRPr="002B4B68" w14:paraId="37924D7D" w14:textId="77777777" w:rsidTr="009D6188">
        <w:trPr>
          <w:trHeight w:val="56"/>
        </w:trPr>
        <w:tc>
          <w:tcPr>
            <w:tcW w:w="70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164AF585" w14:textId="77777777" w:rsidR="000D1792" w:rsidRPr="002B4B68" w:rsidRDefault="000D1792" w:rsidP="007036E8">
            <w:pPr>
              <w:keepNext/>
              <w:spacing w:before="0"/>
              <w:jc w:val="center"/>
              <w:rPr>
                <w:rFonts w:eastAsiaTheme="minorEastAsia"/>
                <w:sz w:val="20"/>
              </w:rPr>
            </w:pPr>
            <w:r w:rsidRPr="002B4B68">
              <w:rPr>
                <w:sz w:val="20"/>
              </w:rPr>
              <w:t>C</w:t>
            </w:r>
          </w:p>
        </w:tc>
        <w:tc>
          <w:tcPr>
            <w:tcW w:w="567" w:type="dxa"/>
            <w:tcBorders>
              <w:top w:val="single" w:sz="6" w:space="0" w:color="auto"/>
              <w:left w:val="single" w:sz="6" w:space="0" w:color="auto"/>
              <w:bottom w:val="single" w:sz="6" w:space="0" w:color="auto"/>
              <w:right w:val="single" w:sz="6" w:space="0" w:color="auto"/>
            </w:tcBorders>
          </w:tcPr>
          <w:p w14:paraId="54B9B9CB" w14:textId="77777777" w:rsidR="000D1792" w:rsidRPr="002B4B68" w:rsidRDefault="000D1792" w:rsidP="007036E8">
            <w:pPr>
              <w:keepNext/>
              <w:spacing w:before="0"/>
              <w:jc w:val="center"/>
              <w:rPr>
                <w:sz w:val="20"/>
              </w:rPr>
            </w:pPr>
            <w:r w:rsidRPr="002B4B68">
              <w:rPr>
                <w:sz w:val="20"/>
              </w:rPr>
              <w:t>S05</w:t>
            </w:r>
          </w:p>
        </w:tc>
        <w:tc>
          <w:tcPr>
            <w:tcW w:w="94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74198FB6" w14:textId="77777777" w:rsidR="000D1792" w:rsidRPr="002B4B68" w:rsidRDefault="000D1792" w:rsidP="007036E8">
            <w:pPr>
              <w:keepNext/>
              <w:spacing w:before="0"/>
              <w:jc w:val="center"/>
              <w:rPr>
                <w:rFonts w:eastAsiaTheme="minorEastAsia"/>
                <w:sz w:val="20"/>
              </w:rPr>
            </w:pPr>
            <w:r w:rsidRPr="002B4B68">
              <w:rPr>
                <w:sz w:val="20"/>
              </w:rPr>
              <w:t>P3D65</w:t>
            </w:r>
          </w:p>
        </w:tc>
        <w:tc>
          <w:tcPr>
            <w:tcW w:w="81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13AB39B2" w14:textId="77777777" w:rsidR="000D1792" w:rsidRPr="002B4B68" w:rsidRDefault="000D1792" w:rsidP="007036E8">
            <w:pPr>
              <w:keepNext/>
              <w:spacing w:before="0"/>
              <w:jc w:val="center"/>
              <w:rPr>
                <w:sz w:val="20"/>
              </w:rPr>
            </w:pPr>
            <w:r w:rsidRPr="002B4B68">
              <w:rPr>
                <w:sz w:val="20"/>
              </w:rPr>
              <w:t>PQ12b</w:t>
            </w:r>
          </w:p>
        </w:tc>
        <w:tc>
          <w:tcPr>
            <w:tcW w:w="5904"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2AD12FD1" w14:textId="77777777" w:rsidR="000D1792" w:rsidRPr="002B4B68" w:rsidRDefault="000D1792" w:rsidP="007036E8">
            <w:pPr>
              <w:keepNext/>
              <w:spacing w:before="0"/>
              <w:rPr>
                <w:sz w:val="20"/>
              </w:rPr>
            </w:pPr>
            <w:r w:rsidRPr="002B4B68">
              <w:rPr>
                <w:sz w:val="20"/>
              </w:rPr>
              <w:t>ShowGirl2TeaserClip4000_1920x1080p_25_12_P3_ct2020_xxx.tif</w:t>
            </w:r>
          </w:p>
        </w:tc>
        <w:tc>
          <w:tcPr>
            <w:tcW w:w="54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362429B6" w14:textId="77777777" w:rsidR="000D1792" w:rsidRPr="002B4B68" w:rsidRDefault="000D1792" w:rsidP="007036E8">
            <w:pPr>
              <w:keepNext/>
              <w:spacing w:before="0"/>
              <w:jc w:val="center"/>
              <w:rPr>
                <w:sz w:val="20"/>
              </w:rPr>
            </w:pPr>
            <w:r w:rsidRPr="002B4B68">
              <w:rPr>
                <w:sz w:val="20"/>
              </w:rPr>
              <w:t>25</w:t>
            </w:r>
          </w:p>
        </w:tc>
        <w:tc>
          <w:tcPr>
            <w:tcW w:w="1465"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2460FB38" w14:textId="77777777" w:rsidR="000D1792" w:rsidRPr="002B4B68" w:rsidRDefault="000D1792" w:rsidP="007036E8">
            <w:pPr>
              <w:keepNext/>
              <w:spacing w:before="0"/>
              <w:jc w:val="center"/>
              <w:rPr>
                <w:rFonts w:eastAsiaTheme="minorEastAsia"/>
                <w:sz w:val="20"/>
              </w:rPr>
            </w:pPr>
            <w:r w:rsidRPr="002B4B68">
              <w:rPr>
                <w:sz w:val="20"/>
              </w:rPr>
              <w:t>0-338</w:t>
            </w:r>
          </w:p>
        </w:tc>
      </w:tr>
      <w:tr w:rsidR="000D1792" w:rsidRPr="002B4B68" w14:paraId="44FAA8C8" w14:textId="77777777" w:rsidTr="009D6188">
        <w:trPr>
          <w:trHeight w:val="56"/>
        </w:trPr>
        <w:tc>
          <w:tcPr>
            <w:tcW w:w="70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02B38C74" w14:textId="77777777" w:rsidR="000D1792" w:rsidRPr="002B4B68" w:rsidRDefault="000D1792" w:rsidP="007036E8">
            <w:pPr>
              <w:keepNext/>
              <w:spacing w:before="0"/>
              <w:jc w:val="center"/>
              <w:rPr>
                <w:rFonts w:eastAsiaTheme="minorEastAsia"/>
                <w:sz w:val="20"/>
              </w:rPr>
            </w:pPr>
            <w:r w:rsidRPr="002B4B68">
              <w:rPr>
                <w:sz w:val="20"/>
              </w:rPr>
              <w:t>D</w:t>
            </w:r>
          </w:p>
        </w:tc>
        <w:tc>
          <w:tcPr>
            <w:tcW w:w="567" w:type="dxa"/>
            <w:tcBorders>
              <w:top w:val="single" w:sz="6" w:space="0" w:color="auto"/>
              <w:left w:val="single" w:sz="6" w:space="0" w:color="auto"/>
              <w:bottom w:val="single" w:sz="6" w:space="0" w:color="auto"/>
              <w:right w:val="single" w:sz="6" w:space="0" w:color="auto"/>
            </w:tcBorders>
          </w:tcPr>
          <w:p w14:paraId="3D200207" w14:textId="77777777" w:rsidR="000D1792" w:rsidRPr="002B4B68" w:rsidRDefault="000D1792" w:rsidP="007036E8">
            <w:pPr>
              <w:keepNext/>
              <w:spacing w:before="0"/>
              <w:jc w:val="center"/>
              <w:rPr>
                <w:sz w:val="20"/>
              </w:rPr>
            </w:pPr>
            <w:r w:rsidRPr="002B4B68">
              <w:rPr>
                <w:sz w:val="20"/>
              </w:rPr>
              <w:t>S06</w:t>
            </w:r>
          </w:p>
        </w:tc>
        <w:tc>
          <w:tcPr>
            <w:tcW w:w="94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0FFA8FC1" w14:textId="77777777" w:rsidR="000D1792" w:rsidRPr="002B4B68" w:rsidRDefault="000D1792" w:rsidP="007036E8">
            <w:pPr>
              <w:keepNext/>
              <w:spacing w:before="0"/>
              <w:jc w:val="center"/>
              <w:rPr>
                <w:rFonts w:eastAsiaTheme="minorEastAsia"/>
                <w:sz w:val="20"/>
              </w:rPr>
            </w:pPr>
            <w:r w:rsidRPr="002B4B68">
              <w:rPr>
                <w:sz w:val="20"/>
              </w:rPr>
              <w:t>P3D65</w:t>
            </w:r>
          </w:p>
        </w:tc>
        <w:tc>
          <w:tcPr>
            <w:tcW w:w="81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1A6994FD" w14:textId="77777777" w:rsidR="000D1792" w:rsidRPr="002B4B68" w:rsidRDefault="000D1792" w:rsidP="007036E8">
            <w:pPr>
              <w:keepNext/>
              <w:spacing w:before="0"/>
              <w:jc w:val="center"/>
              <w:rPr>
                <w:sz w:val="20"/>
              </w:rPr>
            </w:pPr>
            <w:r w:rsidRPr="002B4B68">
              <w:rPr>
                <w:sz w:val="20"/>
              </w:rPr>
              <w:t>PQ12b</w:t>
            </w:r>
          </w:p>
        </w:tc>
        <w:tc>
          <w:tcPr>
            <w:tcW w:w="5904"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5F857863" w14:textId="77777777" w:rsidR="000D1792" w:rsidRPr="002B4B68" w:rsidRDefault="000D1792" w:rsidP="007036E8">
            <w:pPr>
              <w:keepNext/>
              <w:spacing w:before="0"/>
              <w:rPr>
                <w:sz w:val="20"/>
              </w:rPr>
            </w:pPr>
            <w:r w:rsidRPr="002B4B68">
              <w:rPr>
                <w:sz w:val="20"/>
              </w:rPr>
              <w:t xml:space="preserve">StEM_MagicHour_1920x1080p_24_12_P3_xxx.tif </w:t>
            </w:r>
            <w:r w:rsidRPr="002B4B68">
              <w:rPr>
                <w:sz w:val="20"/>
                <w:vertAlign w:val="superscript"/>
              </w:rPr>
              <w:t>2</w:t>
            </w:r>
          </w:p>
        </w:tc>
        <w:tc>
          <w:tcPr>
            <w:tcW w:w="54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1E685CF0" w14:textId="77777777" w:rsidR="000D1792" w:rsidRPr="002B4B68" w:rsidRDefault="000D1792" w:rsidP="007036E8">
            <w:pPr>
              <w:keepNext/>
              <w:spacing w:before="0"/>
              <w:jc w:val="center"/>
              <w:rPr>
                <w:sz w:val="20"/>
              </w:rPr>
            </w:pPr>
            <w:r w:rsidRPr="002B4B68">
              <w:rPr>
                <w:sz w:val="20"/>
              </w:rPr>
              <w:t>24</w:t>
            </w:r>
          </w:p>
        </w:tc>
        <w:tc>
          <w:tcPr>
            <w:tcW w:w="1465"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24C2170A" w14:textId="77777777" w:rsidR="000D1792" w:rsidRPr="002B4B68" w:rsidRDefault="000D1792" w:rsidP="007036E8">
            <w:pPr>
              <w:keepNext/>
              <w:spacing w:before="0"/>
              <w:jc w:val="center"/>
              <w:rPr>
                <w:rFonts w:eastAsiaTheme="minorEastAsia"/>
                <w:sz w:val="20"/>
              </w:rPr>
            </w:pPr>
            <w:r w:rsidRPr="002B4B68">
              <w:rPr>
                <w:sz w:val="20"/>
              </w:rPr>
              <w:t>3527 to 3608 + 3609 to 3803 + 3804 to 3887</w:t>
            </w:r>
          </w:p>
        </w:tc>
      </w:tr>
      <w:tr w:rsidR="000D1792" w:rsidRPr="002B4B68" w14:paraId="67BDA443" w14:textId="77777777" w:rsidTr="009D6188">
        <w:trPr>
          <w:trHeight w:val="56"/>
        </w:trPr>
        <w:tc>
          <w:tcPr>
            <w:tcW w:w="70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5F29EBCD" w14:textId="77777777" w:rsidR="000D1792" w:rsidRPr="002B4B68" w:rsidRDefault="000D1792" w:rsidP="007036E8">
            <w:pPr>
              <w:keepNext/>
              <w:spacing w:before="0"/>
              <w:jc w:val="center"/>
              <w:rPr>
                <w:rFonts w:eastAsiaTheme="minorEastAsia"/>
                <w:sz w:val="20"/>
              </w:rPr>
            </w:pPr>
          </w:p>
        </w:tc>
        <w:tc>
          <w:tcPr>
            <w:tcW w:w="567" w:type="dxa"/>
            <w:tcBorders>
              <w:top w:val="single" w:sz="6" w:space="0" w:color="auto"/>
              <w:left w:val="single" w:sz="6" w:space="0" w:color="auto"/>
              <w:bottom w:val="single" w:sz="6" w:space="0" w:color="auto"/>
              <w:right w:val="single" w:sz="6" w:space="0" w:color="auto"/>
            </w:tcBorders>
          </w:tcPr>
          <w:p w14:paraId="66480DEF" w14:textId="77777777" w:rsidR="000D1792" w:rsidRPr="002B4B68" w:rsidRDefault="000D1792" w:rsidP="007036E8">
            <w:pPr>
              <w:keepNext/>
              <w:spacing w:before="0"/>
              <w:jc w:val="center"/>
              <w:rPr>
                <w:sz w:val="20"/>
              </w:rPr>
            </w:pPr>
            <w:r w:rsidRPr="002B4B68">
              <w:rPr>
                <w:sz w:val="20"/>
              </w:rPr>
              <w:t>S07</w:t>
            </w:r>
          </w:p>
        </w:tc>
        <w:tc>
          <w:tcPr>
            <w:tcW w:w="94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754B6A54" w14:textId="77777777" w:rsidR="000D1792" w:rsidRPr="002B4B68" w:rsidRDefault="000D1792" w:rsidP="007036E8">
            <w:pPr>
              <w:keepNext/>
              <w:spacing w:before="0"/>
              <w:jc w:val="center"/>
              <w:rPr>
                <w:rFonts w:eastAsiaTheme="minorEastAsia"/>
                <w:sz w:val="20"/>
              </w:rPr>
            </w:pPr>
            <w:r w:rsidRPr="002B4B68">
              <w:rPr>
                <w:sz w:val="20"/>
              </w:rPr>
              <w:t>P3D65</w:t>
            </w:r>
          </w:p>
        </w:tc>
        <w:tc>
          <w:tcPr>
            <w:tcW w:w="81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693B16EB" w14:textId="77777777" w:rsidR="000D1792" w:rsidRPr="002B4B68" w:rsidRDefault="000D1792" w:rsidP="007036E8">
            <w:pPr>
              <w:keepNext/>
              <w:spacing w:before="0"/>
              <w:jc w:val="center"/>
              <w:rPr>
                <w:sz w:val="20"/>
              </w:rPr>
            </w:pPr>
            <w:r w:rsidRPr="002B4B68">
              <w:rPr>
                <w:sz w:val="20"/>
              </w:rPr>
              <w:t>PQ12b</w:t>
            </w:r>
          </w:p>
        </w:tc>
        <w:tc>
          <w:tcPr>
            <w:tcW w:w="5904"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1AEB1FB2" w14:textId="77777777" w:rsidR="000D1792" w:rsidRPr="002B4B68" w:rsidRDefault="000D1792" w:rsidP="007036E8">
            <w:pPr>
              <w:keepNext/>
              <w:spacing w:before="0"/>
              <w:rPr>
                <w:sz w:val="20"/>
              </w:rPr>
            </w:pPr>
            <w:r w:rsidRPr="002B4B68">
              <w:rPr>
                <w:sz w:val="20"/>
              </w:rPr>
              <w:t xml:space="preserve">StEM_WarmNight_1920x1080p_24_12_P3_xxx.tif </w:t>
            </w:r>
            <w:r w:rsidRPr="002B4B68">
              <w:rPr>
                <w:sz w:val="20"/>
                <w:vertAlign w:val="superscript"/>
              </w:rPr>
              <w:t>2</w:t>
            </w:r>
          </w:p>
        </w:tc>
        <w:tc>
          <w:tcPr>
            <w:tcW w:w="54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492BBFD6" w14:textId="77777777" w:rsidR="000D1792" w:rsidRPr="002B4B68" w:rsidRDefault="000D1792" w:rsidP="007036E8">
            <w:pPr>
              <w:keepNext/>
              <w:spacing w:before="0"/>
              <w:jc w:val="center"/>
              <w:rPr>
                <w:sz w:val="20"/>
              </w:rPr>
            </w:pPr>
            <w:r w:rsidRPr="002B4B68">
              <w:rPr>
                <w:sz w:val="20"/>
              </w:rPr>
              <w:t>24</w:t>
            </w:r>
          </w:p>
        </w:tc>
        <w:tc>
          <w:tcPr>
            <w:tcW w:w="1465"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2E6B5C38" w14:textId="77777777" w:rsidR="000D1792" w:rsidRPr="002B4B68" w:rsidRDefault="000D1792" w:rsidP="007036E8">
            <w:pPr>
              <w:keepNext/>
              <w:spacing w:before="0"/>
              <w:jc w:val="center"/>
              <w:rPr>
                <w:rFonts w:eastAsiaTheme="minorEastAsia"/>
                <w:sz w:val="20"/>
              </w:rPr>
            </w:pPr>
            <w:r w:rsidRPr="002B4B68">
              <w:rPr>
                <w:sz w:val="20"/>
              </w:rPr>
              <w:t>6280 to 6481 + 6482 to 6640</w:t>
            </w:r>
          </w:p>
        </w:tc>
      </w:tr>
      <w:tr w:rsidR="000D1792" w:rsidRPr="002B4B68" w14:paraId="21FBB02D" w14:textId="77777777" w:rsidTr="009D6188">
        <w:trPr>
          <w:trHeight w:val="56"/>
        </w:trPr>
        <w:tc>
          <w:tcPr>
            <w:tcW w:w="70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715388F6" w14:textId="77777777" w:rsidR="000D1792" w:rsidRPr="002B4B68" w:rsidRDefault="000D1792" w:rsidP="007036E8">
            <w:pPr>
              <w:keepNext/>
              <w:spacing w:before="0"/>
              <w:jc w:val="center"/>
              <w:rPr>
                <w:rFonts w:eastAsiaTheme="minorEastAsia"/>
                <w:sz w:val="20"/>
              </w:rPr>
            </w:pPr>
            <w:r w:rsidRPr="002B4B68">
              <w:rPr>
                <w:rFonts w:eastAsiaTheme="minorEastAsia"/>
                <w:sz w:val="20"/>
              </w:rPr>
              <w:t>G</w:t>
            </w:r>
          </w:p>
        </w:tc>
        <w:tc>
          <w:tcPr>
            <w:tcW w:w="567" w:type="dxa"/>
            <w:tcBorders>
              <w:top w:val="single" w:sz="6" w:space="0" w:color="auto"/>
              <w:left w:val="single" w:sz="6" w:space="0" w:color="auto"/>
              <w:bottom w:val="single" w:sz="6" w:space="0" w:color="auto"/>
              <w:right w:val="single" w:sz="6" w:space="0" w:color="auto"/>
            </w:tcBorders>
          </w:tcPr>
          <w:p w14:paraId="2CBA316A" w14:textId="77777777" w:rsidR="000D1792" w:rsidRPr="002B4B68" w:rsidRDefault="000D1792" w:rsidP="007036E8">
            <w:pPr>
              <w:keepNext/>
              <w:spacing w:before="0"/>
              <w:jc w:val="center"/>
              <w:rPr>
                <w:sz w:val="20"/>
              </w:rPr>
            </w:pPr>
            <w:r w:rsidRPr="002B4B68">
              <w:rPr>
                <w:sz w:val="20"/>
              </w:rPr>
              <w:t>S08</w:t>
            </w:r>
          </w:p>
        </w:tc>
        <w:tc>
          <w:tcPr>
            <w:tcW w:w="94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7E0686A5" w14:textId="77777777" w:rsidR="000D1792" w:rsidRPr="002B4B68" w:rsidRDefault="000D1792" w:rsidP="007036E8">
            <w:pPr>
              <w:keepNext/>
              <w:spacing w:before="0"/>
              <w:jc w:val="center"/>
              <w:rPr>
                <w:rFonts w:eastAsiaTheme="minorEastAsia"/>
                <w:sz w:val="20"/>
              </w:rPr>
            </w:pPr>
            <w:r w:rsidRPr="002B4B68">
              <w:rPr>
                <w:sz w:val="20"/>
              </w:rPr>
              <w:t>BT.709</w:t>
            </w:r>
          </w:p>
        </w:tc>
        <w:tc>
          <w:tcPr>
            <w:tcW w:w="81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5B6871A9" w14:textId="77777777" w:rsidR="000D1792" w:rsidRPr="002B4B68" w:rsidRDefault="000D1792" w:rsidP="007036E8">
            <w:pPr>
              <w:keepNext/>
              <w:spacing w:before="0"/>
              <w:jc w:val="center"/>
              <w:rPr>
                <w:sz w:val="20"/>
              </w:rPr>
            </w:pPr>
            <w:r w:rsidRPr="002B4B68">
              <w:rPr>
                <w:sz w:val="20"/>
              </w:rPr>
              <w:t>Linear</w:t>
            </w:r>
          </w:p>
        </w:tc>
        <w:tc>
          <w:tcPr>
            <w:tcW w:w="5904"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50DD34D7" w14:textId="77777777" w:rsidR="000D1792" w:rsidRPr="002B4B68" w:rsidRDefault="000D1792" w:rsidP="007036E8">
            <w:pPr>
              <w:keepNext/>
              <w:spacing w:before="0"/>
              <w:rPr>
                <w:sz w:val="20"/>
              </w:rPr>
            </w:pPr>
            <w:r w:rsidRPr="002B4B68">
              <w:rPr>
                <w:sz w:val="20"/>
              </w:rPr>
              <w:t>BalloonFestival_1920x1080p_24_hf_709_ct2020_444_xxx.exr</w:t>
            </w:r>
          </w:p>
        </w:tc>
        <w:tc>
          <w:tcPr>
            <w:tcW w:w="54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5140EAC8" w14:textId="77777777" w:rsidR="000D1792" w:rsidRPr="002B4B68" w:rsidRDefault="000D1792" w:rsidP="007036E8">
            <w:pPr>
              <w:keepNext/>
              <w:spacing w:before="0"/>
              <w:jc w:val="center"/>
              <w:rPr>
                <w:sz w:val="20"/>
              </w:rPr>
            </w:pPr>
            <w:r w:rsidRPr="002B4B68">
              <w:rPr>
                <w:sz w:val="20"/>
              </w:rPr>
              <w:t>24</w:t>
            </w:r>
          </w:p>
        </w:tc>
        <w:tc>
          <w:tcPr>
            <w:tcW w:w="1465"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14:paraId="427BC9DB" w14:textId="77777777" w:rsidR="000D1792" w:rsidRPr="002B4B68" w:rsidRDefault="000D1792" w:rsidP="007036E8">
            <w:pPr>
              <w:keepNext/>
              <w:spacing w:before="0"/>
              <w:jc w:val="center"/>
              <w:rPr>
                <w:rFonts w:eastAsiaTheme="minorEastAsia"/>
                <w:sz w:val="20"/>
              </w:rPr>
            </w:pPr>
            <w:r w:rsidRPr="002B4B68">
              <w:rPr>
                <w:sz w:val="20"/>
              </w:rPr>
              <w:t>0-239</w:t>
            </w:r>
          </w:p>
        </w:tc>
      </w:tr>
      <w:tr w:rsidR="000D1792" w:rsidRPr="002B4B68" w14:paraId="0E8A1342" w14:textId="77777777" w:rsidTr="009D6188">
        <w:trPr>
          <w:trHeight w:val="56"/>
        </w:trPr>
        <w:tc>
          <w:tcPr>
            <w:tcW w:w="70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4FA26B1D" w14:textId="77777777" w:rsidR="000D1792" w:rsidRPr="002B4B68" w:rsidRDefault="000D1792" w:rsidP="007036E8">
            <w:pPr>
              <w:keepNext/>
              <w:spacing w:before="0"/>
              <w:jc w:val="center"/>
              <w:rPr>
                <w:sz w:val="20"/>
              </w:rPr>
            </w:pPr>
            <w:r w:rsidRPr="002B4B68">
              <w:rPr>
                <w:sz w:val="20"/>
              </w:rPr>
              <w:t>H</w:t>
            </w:r>
          </w:p>
        </w:tc>
        <w:tc>
          <w:tcPr>
            <w:tcW w:w="567" w:type="dxa"/>
            <w:tcBorders>
              <w:top w:val="single" w:sz="6" w:space="0" w:color="auto"/>
              <w:left w:val="single" w:sz="6" w:space="0" w:color="auto"/>
              <w:bottom w:val="single" w:sz="6" w:space="0" w:color="auto"/>
              <w:right w:val="single" w:sz="6" w:space="0" w:color="auto"/>
            </w:tcBorders>
          </w:tcPr>
          <w:p w14:paraId="24F41D4A" w14:textId="77777777" w:rsidR="000D1792" w:rsidRPr="002B4B68" w:rsidRDefault="000D1792" w:rsidP="007036E8">
            <w:pPr>
              <w:keepNext/>
              <w:spacing w:before="0"/>
              <w:jc w:val="center"/>
              <w:rPr>
                <w:sz w:val="20"/>
              </w:rPr>
            </w:pPr>
            <w:r w:rsidRPr="002B4B68">
              <w:rPr>
                <w:sz w:val="20"/>
              </w:rPr>
              <w:t>S10</w:t>
            </w:r>
          </w:p>
        </w:tc>
        <w:tc>
          <w:tcPr>
            <w:tcW w:w="94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44146CFC" w14:textId="77777777" w:rsidR="000D1792" w:rsidRPr="002B4B68" w:rsidRDefault="000D1792" w:rsidP="007036E8">
            <w:pPr>
              <w:keepNext/>
              <w:spacing w:before="0"/>
              <w:jc w:val="center"/>
              <w:rPr>
                <w:sz w:val="20"/>
              </w:rPr>
            </w:pPr>
            <w:r w:rsidRPr="002B4B68">
              <w:rPr>
                <w:sz w:val="20"/>
              </w:rPr>
              <w:t>BT.709</w:t>
            </w:r>
          </w:p>
        </w:tc>
        <w:tc>
          <w:tcPr>
            <w:tcW w:w="81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5EA5D5DD" w14:textId="77777777" w:rsidR="000D1792" w:rsidRPr="002B4B68" w:rsidRDefault="000D1792" w:rsidP="007036E8">
            <w:pPr>
              <w:keepNext/>
              <w:spacing w:before="0"/>
              <w:jc w:val="center"/>
              <w:rPr>
                <w:sz w:val="20"/>
              </w:rPr>
            </w:pPr>
            <w:r w:rsidRPr="002B4B68">
              <w:rPr>
                <w:sz w:val="20"/>
              </w:rPr>
              <w:t>Linear</w:t>
            </w:r>
          </w:p>
        </w:tc>
        <w:tc>
          <w:tcPr>
            <w:tcW w:w="5904"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1B0A62B8" w14:textId="77777777" w:rsidR="000D1792" w:rsidRPr="002B4B68" w:rsidRDefault="000D1792" w:rsidP="007036E8">
            <w:pPr>
              <w:keepNext/>
              <w:spacing w:before="0"/>
              <w:rPr>
                <w:sz w:val="20"/>
              </w:rPr>
            </w:pPr>
            <w:r w:rsidRPr="002B4B68">
              <w:rPr>
                <w:sz w:val="20"/>
              </w:rPr>
              <w:t>EBU_04_Hurdles_1920x1080p_25_hf_709_ct2020_444_xxx.exr</w:t>
            </w:r>
          </w:p>
        </w:tc>
        <w:tc>
          <w:tcPr>
            <w:tcW w:w="54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7879E1BD" w14:textId="77777777" w:rsidR="000D1792" w:rsidRPr="002B4B68" w:rsidRDefault="000D1792" w:rsidP="007036E8">
            <w:pPr>
              <w:keepNext/>
              <w:spacing w:before="0"/>
              <w:jc w:val="center"/>
              <w:rPr>
                <w:sz w:val="20"/>
              </w:rPr>
            </w:pPr>
            <w:r w:rsidRPr="002B4B68">
              <w:rPr>
                <w:sz w:val="20"/>
              </w:rPr>
              <w:t>100</w:t>
            </w:r>
          </w:p>
        </w:tc>
        <w:tc>
          <w:tcPr>
            <w:tcW w:w="1465"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76D61900" w14:textId="77777777" w:rsidR="000D1792" w:rsidRPr="002B4B68" w:rsidRDefault="000D1792" w:rsidP="007036E8">
            <w:pPr>
              <w:keepNext/>
              <w:spacing w:before="0"/>
              <w:jc w:val="center"/>
              <w:rPr>
                <w:sz w:val="20"/>
              </w:rPr>
            </w:pPr>
            <w:r w:rsidRPr="002B4B68">
              <w:rPr>
                <w:sz w:val="20"/>
              </w:rPr>
              <w:t>0-499</w:t>
            </w:r>
          </w:p>
        </w:tc>
      </w:tr>
      <w:tr w:rsidR="000D1792" w:rsidRPr="002B4B68" w14:paraId="42227F81" w14:textId="77777777" w:rsidTr="009D6188">
        <w:trPr>
          <w:trHeight w:val="56"/>
        </w:trPr>
        <w:tc>
          <w:tcPr>
            <w:tcW w:w="70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62118100" w14:textId="77777777" w:rsidR="000D1792" w:rsidRPr="002B4B68" w:rsidRDefault="000D1792" w:rsidP="007036E8">
            <w:pPr>
              <w:keepNext/>
              <w:spacing w:before="0"/>
              <w:jc w:val="center"/>
              <w:rPr>
                <w:sz w:val="20"/>
              </w:rPr>
            </w:pPr>
          </w:p>
        </w:tc>
        <w:tc>
          <w:tcPr>
            <w:tcW w:w="567" w:type="dxa"/>
            <w:tcBorders>
              <w:top w:val="single" w:sz="6" w:space="0" w:color="auto"/>
              <w:left w:val="single" w:sz="6" w:space="0" w:color="auto"/>
              <w:bottom w:val="single" w:sz="6" w:space="0" w:color="auto"/>
              <w:right w:val="single" w:sz="6" w:space="0" w:color="auto"/>
            </w:tcBorders>
          </w:tcPr>
          <w:p w14:paraId="548EB56A" w14:textId="77777777" w:rsidR="000D1792" w:rsidRPr="002B4B68" w:rsidRDefault="000D1792" w:rsidP="007036E8">
            <w:pPr>
              <w:keepNext/>
              <w:spacing w:before="0"/>
              <w:jc w:val="center"/>
              <w:rPr>
                <w:sz w:val="20"/>
              </w:rPr>
            </w:pPr>
            <w:r w:rsidRPr="002B4B68">
              <w:rPr>
                <w:sz w:val="20"/>
              </w:rPr>
              <w:t>S11</w:t>
            </w:r>
          </w:p>
        </w:tc>
        <w:tc>
          <w:tcPr>
            <w:tcW w:w="94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01D28A3D" w14:textId="77777777" w:rsidR="000D1792" w:rsidRPr="002B4B68" w:rsidRDefault="000D1792" w:rsidP="007036E8">
            <w:pPr>
              <w:keepNext/>
              <w:spacing w:before="0"/>
              <w:jc w:val="center"/>
              <w:rPr>
                <w:sz w:val="20"/>
              </w:rPr>
            </w:pPr>
            <w:r w:rsidRPr="002B4B68">
              <w:rPr>
                <w:sz w:val="20"/>
              </w:rPr>
              <w:t>BT.709</w:t>
            </w:r>
          </w:p>
        </w:tc>
        <w:tc>
          <w:tcPr>
            <w:tcW w:w="81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050DFAC4" w14:textId="77777777" w:rsidR="000D1792" w:rsidRPr="002B4B68" w:rsidRDefault="000D1792" w:rsidP="007036E8">
            <w:pPr>
              <w:keepNext/>
              <w:spacing w:before="0"/>
              <w:jc w:val="center"/>
              <w:rPr>
                <w:sz w:val="20"/>
              </w:rPr>
            </w:pPr>
            <w:r w:rsidRPr="002B4B68">
              <w:rPr>
                <w:sz w:val="20"/>
              </w:rPr>
              <w:t>Linear</w:t>
            </w:r>
          </w:p>
        </w:tc>
        <w:tc>
          <w:tcPr>
            <w:tcW w:w="5904"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0459D1F4" w14:textId="77777777" w:rsidR="000D1792" w:rsidRPr="002B4B68" w:rsidRDefault="000D1792" w:rsidP="007036E8">
            <w:pPr>
              <w:keepNext/>
              <w:spacing w:before="0"/>
              <w:rPr>
                <w:sz w:val="20"/>
              </w:rPr>
            </w:pPr>
            <w:r w:rsidRPr="002B4B68">
              <w:rPr>
                <w:sz w:val="20"/>
              </w:rPr>
              <w:t>EBU_06_Starting_1920x1080p_25_hf_709_ct2020_444_xxx.exr</w:t>
            </w:r>
          </w:p>
        </w:tc>
        <w:tc>
          <w:tcPr>
            <w:tcW w:w="54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04D83036" w14:textId="77777777" w:rsidR="000D1792" w:rsidRPr="002B4B68" w:rsidRDefault="000D1792" w:rsidP="007036E8">
            <w:pPr>
              <w:keepNext/>
              <w:spacing w:before="0"/>
              <w:jc w:val="center"/>
              <w:rPr>
                <w:sz w:val="20"/>
              </w:rPr>
            </w:pPr>
            <w:r w:rsidRPr="002B4B68">
              <w:rPr>
                <w:sz w:val="20"/>
              </w:rPr>
              <w:t>100</w:t>
            </w:r>
          </w:p>
        </w:tc>
        <w:tc>
          <w:tcPr>
            <w:tcW w:w="1465"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74BE4323" w14:textId="77777777" w:rsidR="000D1792" w:rsidRPr="002B4B68" w:rsidRDefault="000D1792" w:rsidP="007036E8">
            <w:pPr>
              <w:keepNext/>
              <w:spacing w:before="0"/>
              <w:jc w:val="center"/>
              <w:rPr>
                <w:sz w:val="20"/>
              </w:rPr>
            </w:pPr>
            <w:r w:rsidRPr="002B4B68">
              <w:rPr>
                <w:sz w:val="20"/>
              </w:rPr>
              <w:t>0-499</w:t>
            </w:r>
          </w:p>
        </w:tc>
      </w:tr>
      <w:tr w:rsidR="000D1792" w:rsidRPr="002B4B68" w14:paraId="5A69CBF1" w14:textId="77777777" w:rsidTr="009D6188">
        <w:trPr>
          <w:trHeight w:val="56"/>
        </w:trPr>
        <w:tc>
          <w:tcPr>
            <w:tcW w:w="70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408254D9" w14:textId="77777777" w:rsidR="000D1792" w:rsidRPr="002B4B68" w:rsidRDefault="000D1792" w:rsidP="007036E8">
            <w:pPr>
              <w:keepNext/>
              <w:spacing w:before="0"/>
              <w:jc w:val="center"/>
              <w:rPr>
                <w:sz w:val="20"/>
              </w:rPr>
            </w:pPr>
            <w:r w:rsidRPr="002B4B68">
              <w:rPr>
                <w:sz w:val="20"/>
              </w:rPr>
              <w:t>A</w:t>
            </w:r>
          </w:p>
        </w:tc>
        <w:tc>
          <w:tcPr>
            <w:tcW w:w="567" w:type="dxa"/>
            <w:tcBorders>
              <w:top w:val="single" w:sz="6" w:space="0" w:color="auto"/>
              <w:left w:val="single" w:sz="6" w:space="0" w:color="auto"/>
              <w:bottom w:val="single" w:sz="6" w:space="0" w:color="auto"/>
              <w:right w:val="single" w:sz="6" w:space="0" w:color="auto"/>
            </w:tcBorders>
          </w:tcPr>
          <w:p w14:paraId="62FDF2A1" w14:textId="77777777" w:rsidR="000D1792" w:rsidRPr="002B4B68" w:rsidRDefault="000D1792" w:rsidP="007036E8">
            <w:pPr>
              <w:keepNext/>
              <w:spacing w:before="0"/>
              <w:jc w:val="center"/>
              <w:rPr>
                <w:sz w:val="20"/>
              </w:rPr>
            </w:pPr>
            <w:r w:rsidRPr="002B4B68">
              <w:rPr>
                <w:sz w:val="20"/>
              </w:rPr>
              <w:t>S12</w:t>
            </w:r>
          </w:p>
        </w:tc>
        <w:tc>
          <w:tcPr>
            <w:tcW w:w="94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4351F69C" w14:textId="77777777" w:rsidR="000D1792" w:rsidRPr="002B4B68" w:rsidRDefault="000D1792" w:rsidP="007036E8">
            <w:pPr>
              <w:keepNext/>
              <w:spacing w:before="0"/>
              <w:jc w:val="center"/>
              <w:rPr>
                <w:sz w:val="20"/>
              </w:rPr>
            </w:pPr>
            <w:r w:rsidRPr="002B4B68">
              <w:rPr>
                <w:sz w:val="20"/>
              </w:rPr>
              <w:t>BT.709</w:t>
            </w:r>
          </w:p>
        </w:tc>
        <w:tc>
          <w:tcPr>
            <w:tcW w:w="81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3A6E9CA2" w14:textId="77777777" w:rsidR="000D1792" w:rsidRPr="002B4B68" w:rsidRDefault="000D1792" w:rsidP="007036E8">
            <w:pPr>
              <w:keepNext/>
              <w:spacing w:before="0"/>
              <w:jc w:val="center"/>
              <w:rPr>
                <w:sz w:val="20"/>
              </w:rPr>
            </w:pPr>
            <w:r w:rsidRPr="002B4B68">
              <w:rPr>
                <w:sz w:val="20"/>
              </w:rPr>
              <w:t>Linear</w:t>
            </w:r>
          </w:p>
        </w:tc>
        <w:tc>
          <w:tcPr>
            <w:tcW w:w="5904"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407BC426" w14:textId="77777777" w:rsidR="000D1792" w:rsidRPr="002B4B68" w:rsidRDefault="000D1792" w:rsidP="007036E8">
            <w:pPr>
              <w:keepNext/>
              <w:spacing w:before="0"/>
              <w:rPr>
                <w:sz w:val="20"/>
              </w:rPr>
            </w:pPr>
            <w:r w:rsidRPr="002B4B68">
              <w:rPr>
                <w:sz w:val="20"/>
              </w:rPr>
              <w:t>Sunrise_1920x1080p_25_hf_709_ct2020_444_xxx.exr</w:t>
            </w:r>
          </w:p>
        </w:tc>
        <w:tc>
          <w:tcPr>
            <w:tcW w:w="54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6720C2B7" w14:textId="77777777" w:rsidR="000D1792" w:rsidRPr="002B4B68" w:rsidRDefault="000D1792" w:rsidP="007036E8">
            <w:pPr>
              <w:keepNext/>
              <w:spacing w:before="0"/>
              <w:jc w:val="center"/>
              <w:rPr>
                <w:sz w:val="20"/>
              </w:rPr>
            </w:pPr>
            <w:r w:rsidRPr="002B4B68">
              <w:rPr>
                <w:sz w:val="20"/>
              </w:rPr>
              <w:t>25</w:t>
            </w:r>
          </w:p>
        </w:tc>
        <w:tc>
          <w:tcPr>
            <w:tcW w:w="1465"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6EDAC94F" w14:textId="77777777" w:rsidR="000D1792" w:rsidRPr="002B4B68" w:rsidRDefault="000D1792" w:rsidP="007036E8">
            <w:pPr>
              <w:keepNext/>
              <w:spacing w:before="0"/>
              <w:jc w:val="center"/>
              <w:rPr>
                <w:sz w:val="20"/>
              </w:rPr>
            </w:pPr>
            <w:r w:rsidRPr="002B4B68">
              <w:rPr>
                <w:sz w:val="20"/>
              </w:rPr>
              <w:t>0-199</w:t>
            </w:r>
          </w:p>
        </w:tc>
      </w:tr>
      <w:tr w:rsidR="000D1792" w:rsidRPr="002B4B68" w14:paraId="594C1FAF" w14:textId="77777777" w:rsidTr="009D6188">
        <w:trPr>
          <w:trHeight w:val="56"/>
        </w:trPr>
        <w:tc>
          <w:tcPr>
            <w:tcW w:w="70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27C1BA4A" w14:textId="77777777" w:rsidR="000D1792" w:rsidRPr="002B4B68" w:rsidRDefault="000D1792" w:rsidP="000D1792">
            <w:pPr>
              <w:spacing w:before="0"/>
              <w:jc w:val="center"/>
              <w:rPr>
                <w:sz w:val="20"/>
              </w:rPr>
            </w:pPr>
            <w:r w:rsidRPr="002B4B68">
              <w:rPr>
                <w:sz w:val="20"/>
              </w:rPr>
              <w:t>B</w:t>
            </w:r>
          </w:p>
        </w:tc>
        <w:tc>
          <w:tcPr>
            <w:tcW w:w="567" w:type="dxa"/>
            <w:tcBorders>
              <w:top w:val="single" w:sz="6" w:space="0" w:color="auto"/>
              <w:left w:val="single" w:sz="6" w:space="0" w:color="auto"/>
              <w:bottom w:val="single" w:sz="6" w:space="0" w:color="auto"/>
              <w:right w:val="single" w:sz="6" w:space="0" w:color="auto"/>
            </w:tcBorders>
          </w:tcPr>
          <w:p w14:paraId="4E146546" w14:textId="77777777" w:rsidR="000D1792" w:rsidRPr="002B4B68" w:rsidRDefault="000D1792" w:rsidP="000D1792">
            <w:pPr>
              <w:spacing w:before="0"/>
              <w:jc w:val="center"/>
              <w:rPr>
                <w:sz w:val="20"/>
              </w:rPr>
            </w:pPr>
            <w:r w:rsidRPr="002B4B68">
              <w:rPr>
                <w:sz w:val="20"/>
              </w:rPr>
              <w:t>S13</w:t>
            </w:r>
          </w:p>
        </w:tc>
        <w:tc>
          <w:tcPr>
            <w:tcW w:w="94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7F7E17B3" w14:textId="77777777" w:rsidR="000D1792" w:rsidRPr="002B4B68" w:rsidRDefault="000D1792" w:rsidP="000D1792">
            <w:pPr>
              <w:spacing w:before="0"/>
              <w:jc w:val="center"/>
              <w:rPr>
                <w:sz w:val="20"/>
              </w:rPr>
            </w:pPr>
            <w:r w:rsidRPr="002B4B68">
              <w:rPr>
                <w:sz w:val="20"/>
              </w:rPr>
              <w:t>P3D65</w:t>
            </w:r>
          </w:p>
        </w:tc>
        <w:tc>
          <w:tcPr>
            <w:tcW w:w="81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23603619" w14:textId="77777777" w:rsidR="000D1792" w:rsidRPr="002B4B68" w:rsidRDefault="000D1792" w:rsidP="000D1792">
            <w:pPr>
              <w:spacing w:before="0"/>
              <w:jc w:val="center"/>
              <w:rPr>
                <w:sz w:val="20"/>
              </w:rPr>
            </w:pPr>
            <w:r w:rsidRPr="002B4B68">
              <w:rPr>
                <w:sz w:val="20"/>
              </w:rPr>
              <w:t>PQ12b</w:t>
            </w:r>
          </w:p>
        </w:tc>
        <w:tc>
          <w:tcPr>
            <w:tcW w:w="5904"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3D083187" w14:textId="77777777" w:rsidR="000D1792" w:rsidRPr="002B4B68" w:rsidRDefault="000D1792" w:rsidP="000D1792">
            <w:pPr>
              <w:spacing w:before="0"/>
              <w:rPr>
                <w:sz w:val="20"/>
              </w:rPr>
            </w:pPr>
            <w:r w:rsidRPr="002B4B68">
              <w:rPr>
                <w:sz w:val="20"/>
              </w:rPr>
              <w:t>GarageExit_1920x1080p_24_12_P3_ct2020_xxx.tif</w:t>
            </w:r>
          </w:p>
        </w:tc>
        <w:tc>
          <w:tcPr>
            <w:tcW w:w="54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7E60D6B7" w14:textId="77777777" w:rsidR="000D1792" w:rsidRPr="002B4B68" w:rsidRDefault="000D1792" w:rsidP="000D1792">
            <w:pPr>
              <w:spacing w:before="0"/>
              <w:jc w:val="center"/>
              <w:rPr>
                <w:sz w:val="20"/>
              </w:rPr>
            </w:pPr>
            <w:r w:rsidRPr="002B4B68">
              <w:rPr>
                <w:sz w:val="20"/>
              </w:rPr>
              <w:t>24</w:t>
            </w:r>
          </w:p>
        </w:tc>
        <w:tc>
          <w:tcPr>
            <w:tcW w:w="1465"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641A200B" w14:textId="77777777" w:rsidR="000D1792" w:rsidRPr="002B4B68" w:rsidRDefault="000D1792" w:rsidP="000D1792">
            <w:pPr>
              <w:spacing w:before="0"/>
              <w:jc w:val="center"/>
              <w:rPr>
                <w:sz w:val="20"/>
              </w:rPr>
            </w:pPr>
            <w:r w:rsidRPr="002B4B68">
              <w:rPr>
                <w:sz w:val="20"/>
              </w:rPr>
              <w:t>0-287</w:t>
            </w:r>
          </w:p>
        </w:tc>
      </w:tr>
    </w:tbl>
    <w:p w14:paraId="586866AC" w14:textId="63A697E9" w:rsidR="000D1792" w:rsidRPr="002B4B68" w:rsidRDefault="000D1792" w:rsidP="000D1792">
      <w:pPr>
        <w:tabs>
          <w:tab w:val="left" w:pos="1170"/>
        </w:tabs>
        <w:spacing w:before="120"/>
        <w:rPr>
          <w:szCs w:val="24"/>
        </w:rPr>
      </w:pPr>
      <w:r w:rsidRPr="002B4B68">
        <w:rPr>
          <w:sz w:val="20"/>
          <w:vertAlign w:val="superscript"/>
        </w:rPr>
        <w:t>1</w:t>
      </w:r>
      <w:r w:rsidRPr="00E3518C">
        <w:t xml:space="preserve"> </w:t>
      </w:r>
      <w:r w:rsidRPr="002B4B68">
        <w:rPr>
          <w:szCs w:val="24"/>
        </w:rPr>
        <w:t>for BikeSparklers, only 1st and 3rd cuts are kept ([023-128]</w:t>
      </w:r>
      <w:ins w:id="18" w:author="Francois Edouard" w:date="2017-04-04T09:52:00Z">
        <w:r w:rsidR="000B68A0">
          <w:rPr>
            <w:szCs w:val="24"/>
          </w:rPr>
          <w:t xml:space="preserve">, </w:t>
        </w:r>
      </w:ins>
      <w:del w:id="19" w:author="Francois Edouard" w:date="2017-04-04T09:52:00Z">
        <w:r w:rsidRPr="002B4B68" w:rsidDel="000B68A0">
          <w:rPr>
            <w:szCs w:val="24"/>
          </w:rPr>
          <w:delText xml:space="preserve"> + </w:delText>
        </w:r>
      </w:del>
      <w:r w:rsidRPr="002B4B68">
        <w:rPr>
          <w:szCs w:val="24"/>
        </w:rPr>
        <w:t>[216-340])</w:t>
      </w:r>
    </w:p>
    <w:p w14:paraId="3837B61E" w14:textId="77777777" w:rsidR="000D1792" w:rsidRPr="00E3518C" w:rsidRDefault="000D1792" w:rsidP="000D1792">
      <w:pPr>
        <w:tabs>
          <w:tab w:val="left" w:pos="1170"/>
        </w:tabs>
      </w:pPr>
      <w:r w:rsidRPr="002B4B68">
        <w:rPr>
          <w:sz w:val="20"/>
          <w:vertAlign w:val="superscript"/>
        </w:rPr>
        <w:t>2</w:t>
      </w:r>
      <w:r w:rsidRPr="002B4B68">
        <w:rPr>
          <w:szCs w:val="24"/>
        </w:rPr>
        <w:t xml:space="preserve"> for StEM sequences, </w:t>
      </w:r>
      <w:r w:rsidRPr="00E3518C">
        <w:t>the successive cuts of S06 and S07 are considered</w:t>
      </w:r>
    </w:p>
    <w:p w14:paraId="4C526A60" w14:textId="5E376CB3" w:rsidR="000D1792" w:rsidRPr="002B4B68" w:rsidRDefault="000D1792" w:rsidP="003C6C50">
      <w:pPr>
        <w:tabs>
          <w:tab w:val="left" w:pos="1170"/>
        </w:tabs>
        <w:jc w:val="both"/>
      </w:pPr>
      <w:r w:rsidRPr="002B4B68">
        <w:rPr>
          <w:szCs w:val="24"/>
        </w:rPr>
        <w:t xml:space="preserve">Material originally in a P3D65 container will be evaluated after direct conversion into a </w:t>
      </w:r>
      <w:ins w:id="20" w:author="Francois Edouard" w:date="2017-04-04T08:58:00Z">
        <w:r w:rsidR="00715784" w:rsidRPr="002B4B68">
          <w:rPr>
            <w:szCs w:val="24"/>
          </w:rPr>
          <w:t>BT.2</w:t>
        </w:r>
        <w:r w:rsidR="00715784">
          <w:rPr>
            <w:szCs w:val="24"/>
          </w:rPr>
          <w:t>100</w:t>
        </w:r>
        <w:r w:rsidR="00715784" w:rsidRPr="002B4B68">
          <w:rPr>
            <w:szCs w:val="24"/>
          </w:rPr>
          <w:t xml:space="preserve"> </w:t>
        </w:r>
        <w:r w:rsidR="00715784">
          <w:rPr>
            <w:szCs w:val="24"/>
          </w:rPr>
          <w:t xml:space="preserve">PQ </w:t>
        </w:r>
      </w:ins>
      <w:del w:id="21" w:author="Francois Edouard" w:date="2017-04-04T08:58:00Z">
        <w:r w:rsidRPr="002B4B68" w:rsidDel="00715784">
          <w:rPr>
            <w:szCs w:val="24"/>
          </w:rPr>
          <w:delText xml:space="preserve">BT.2020 </w:delText>
        </w:r>
      </w:del>
      <w:r w:rsidRPr="002B4B68">
        <w:rPr>
          <w:szCs w:val="24"/>
        </w:rPr>
        <w:t xml:space="preserve">container, as specified in section </w:t>
      </w:r>
      <w:r w:rsidRPr="002B4B68">
        <w:rPr>
          <w:szCs w:val="24"/>
        </w:rPr>
        <w:fldChar w:fldCharType="begin"/>
      </w:r>
      <w:r w:rsidRPr="002B4B68">
        <w:rPr>
          <w:szCs w:val="24"/>
        </w:rPr>
        <w:instrText xml:space="preserve"> REF _Ref276911833 \r \h  \* MERGEFORMAT </w:instrText>
      </w:r>
      <w:r w:rsidRPr="002B4B68">
        <w:rPr>
          <w:szCs w:val="24"/>
        </w:rPr>
      </w:r>
      <w:r w:rsidRPr="002B4B68">
        <w:rPr>
          <w:szCs w:val="24"/>
        </w:rPr>
        <w:fldChar w:fldCharType="separate"/>
      </w:r>
      <w:r w:rsidR="000413DA">
        <w:rPr>
          <w:szCs w:val="24"/>
        </w:rPr>
        <w:t>4.2.2.2</w:t>
      </w:r>
      <w:r w:rsidRPr="002B4B68">
        <w:rPr>
          <w:szCs w:val="24"/>
        </w:rPr>
        <w:fldChar w:fldCharType="end"/>
      </w:r>
      <w:r w:rsidR="003D5E98">
        <w:rPr>
          <w:szCs w:val="24"/>
        </w:rPr>
        <w:t xml:space="preserve"> for Y</w:t>
      </w:r>
      <w:r w:rsidR="007702CA">
        <w:sym w:font="Symbol" w:char="F0A2"/>
      </w:r>
      <w:r w:rsidR="003D5E98">
        <w:rPr>
          <w:szCs w:val="24"/>
        </w:rPr>
        <w:t xml:space="preserve">CbCr and in section </w:t>
      </w:r>
      <w:r w:rsidR="003D5E98">
        <w:rPr>
          <w:szCs w:val="24"/>
        </w:rPr>
        <w:fldChar w:fldCharType="begin"/>
      </w:r>
      <w:r w:rsidR="003D5E98">
        <w:rPr>
          <w:szCs w:val="24"/>
        </w:rPr>
        <w:instrText xml:space="preserve"> REF _Ref453677744 \r \h </w:instrText>
      </w:r>
      <w:r w:rsidR="003D5E98">
        <w:rPr>
          <w:szCs w:val="24"/>
        </w:rPr>
      </w:r>
      <w:r w:rsidR="003D5E98">
        <w:rPr>
          <w:szCs w:val="24"/>
        </w:rPr>
        <w:fldChar w:fldCharType="separate"/>
      </w:r>
      <w:r w:rsidR="000413DA">
        <w:rPr>
          <w:szCs w:val="24"/>
        </w:rPr>
        <w:t>5.2.2.2</w:t>
      </w:r>
      <w:r w:rsidR="003D5E98">
        <w:rPr>
          <w:szCs w:val="24"/>
        </w:rPr>
        <w:fldChar w:fldCharType="end"/>
      </w:r>
      <w:r w:rsidR="00256FD3">
        <w:rPr>
          <w:szCs w:val="24"/>
        </w:rPr>
        <w:t xml:space="preserve"> for </w:t>
      </w:r>
      <w:r w:rsidR="00256FD3" w:rsidRPr="008E52B0">
        <w:rPr>
          <w:szCs w:val="24"/>
        </w:rPr>
        <w:t>IC</w:t>
      </w:r>
      <w:r w:rsidR="00256FD3" w:rsidRPr="008E52B0">
        <w:rPr>
          <w:szCs w:val="24"/>
          <w:vertAlign w:val="subscript"/>
        </w:rPr>
        <w:t>T</w:t>
      </w:r>
      <w:r w:rsidR="00256FD3" w:rsidRPr="008E52B0">
        <w:rPr>
          <w:szCs w:val="24"/>
        </w:rPr>
        <w:t>C</w:t>
      </w:r>
      <w:r w:rsidR="00256FD3" w:rsidRPr="008E52B0">
        <w:rPr>
          <w:szCs w:val="24"/>
          <w:vertAlign w:val="subscript"/>
        </w:rPr>
        <w:t>P</w:t>
      </w:r>
      <w:r w:rsidRPr="002B4B68">
        <w:rPr>
          <w:szCs w:val="24"/>
        </w:rPr>
        <w:t>.</w:t>
      </w:r>
    </w:p>
    <w:p w14:paraId="10C7B7AD" w14:textId="77777777" w:rsidR="000D1792" w:rsidRPr="002B4B68" w:rsidRDefault="000D1792" w:rsidP="000D1792">
      <w:pPr>
        <w:tabs>
          <w:tab w:val="left" w:pos="1170"/>
        </w:tabs>
        <w:rPr>
          <w:szCs w:val="24"/>
        </w:rPr>
      </w:pPr>
      <w:r w:rsidRPr="002B4B68">
        <w:rPr>
          <w:szCs w:val="24"/>
        </w:rPr>
        <w:t xml:space="preserve">Notes: </w:t>
      </w:r>
    </w:p>
    <w:p w14:paraId="58DE104F" w14:textId="77777777" w:rsidR="000D1792" w:rsidRPr="002B4B68" w:rsidRDefault="000D1792" w:rsidP="00672586">
      <w:pPr>
        <w:pStyle w:val="ListParagraph"/>
        <w:numPr>
          <w:ilvl w:val="0"/>
          <w:numId w:val="8"/>
        </w:numPr>
        <w:tabs>
          <w:tab w:val="left" w:pos="1170"/>
        </w:tabs>
        <w:spacing w:after="0"/>
        <w:contextualSpacing w:val="0"/>
        <w:jc w:val="both"/>
        <w:rPr>
          <w:rFonts w:ascii="Times New Roman" w:hAnsi="Times New Roman"/>
          <w:szCs w:val="24"/>
        </w:rPr>
      </w:pPr>
      <w:r w:rsidRPr="002B4B68">
        <w:rPr>
          <w:rFonts w:ascii="Times New Roman" w:hAnsi="Times New Roman"/>
          <w:szCs w:val="24"/>
        </w:rPr>
        <w:t xml:space="preserve">StEM (S06, S07) and ShowGirl2Teaser (S05) sequences use letter box. Cropping is required for derivation of objective metrics. </w:t>
      </w:r>
    </w:p>
    <w:p w14:paraId="5A2483D5" w14:textId="6F2ECC81" w:rsidR="000D1792" w:rsidRPr="002B4B68" w:rsidRDefault="000D1792" w:rsidP="00672586">
      <w:pPr>
        <w:pStyle w:val="ListParagraph"/>
        <w:numPr>
          <w:ilvl w:val="1"/>
          <w:numId w:val="8"/>
        </w:numPr>
        <w:tabs>
          <w:tab w:val="left" w:pos="1170"/>
        </w:tabs>
        <w:spacing w:after="0"/>
        <w:contextualSpacing w:val="0"/>
        <w:jc w:val="both"/>
        <w:rPr>
          <w:rFonts w:ascii="Times New Roman" w:hAnsi="Times New Roman"/>
          <w:szCs w:val="24"/>
        </w:rPr>
      </w:pPr>
      <w:r w:rsidRPr="002B4B68">
        <w:rPr>
          <w:rFonts w:ascii="Times New Roman" w:hAnsi="Times New Roman"/>
          <w:szCs w:val="24"/>
        </w:rPr>
        <w:t xml:space="preserve">For StEM, the objective metrics </w:t>
      </w:r>
      <w:r w:rsidR="008E52B0" w:rsidRPr="002B4B68">
        <w:rPr>
          <w:rFonts w:ascii="Times New Roman" w:hAnsi="Times New Roman"/>
          <w:szCs w:val="24"/>
        </w:rPr>
        <w:t>must</w:t>
      </w:r>
      <w:r w:rsidRPr="002B4B68">
        <w:rPr>
          <w:rFonts w:ascii="Times New Roman" w:hAnsi="Times New Roman"/>
          <w:szCs w:val="24"/>
        </w:rPr>
        <w:t xml:space="preserve"> be computed in cropping window delimited by pixels (column=0, row=140) to (column=1919, row=939). </w:t>
      </w:r>
    </w:p>
    <w:p w14:paraId="45E27A1D" w14:textId="716853FE" w:rsidR="000D1792" w:rsidRPr="002B4B68" w:rsidRDefault="000D1792" w:rsidP="00672586">
      <w:pPr>
        <w:pStyle w:val="ListParagraph"/>
        <w:numPr>
          <w:ilvl w:val="1"/>
          <w:numId w:val="8"/>
        </w:numPr>
        <w:tabs>
          <w:tab w:val="left" w:pos="1170"/>
        </w:tabs>
        <w:spacing w:after="0"/>
        <w:contextualSpacing w:val="0"/>
        <w:jc w:val="both"/>
        <w:rPr>
          <w:rFonts w:ascii="Times New Roman" w:hAnsi="Times New Roman"/>
          <w:szCs w:val="24"/>
        </w:rPr>
      </w:pPr>
      <w:r w:rsidRPr="002B4B68">
        <w:rPr>
          <w:rFonts w:ascii="Times New Roman" w:hAnsi="Times New Roman"/>
          <w:szCs w:val="24"/>
        </w:rPr>
        <w:t xml:space="preserve">For ShowGirl2Teaser, the objective metrics </w:t>
      </w:r>
      <w:r w:rsidR="008E52B0" w:rsidRPr="002B4B68">
        <w:rPr>
          <w:rFonts w:ascii="Times New Roman" w:hAnsi="Times New Roman"/>
          <w:szCs w:val="24"/>
        </w:rPr>
        <w:t>must</w:t>
      </w:r>
      <w:r w:rsidRPr="002B4B68">
        <w:rPr>
          <w:rFonts w:ascii="Times New Roman" w:hAnsi="Times New Roman"/>
          <w:szCs w:val="24"/>
        </w:rPr>
        <w:t xml:space="preserve"> be computed in cropping window delimited by pixels (column=10, row=10) to (column=1909, row=1069). </w:t>
      </w:r>
    </w:p>
    <w:p w14:paraId="1C738E6B" w14:textId="2A2AB3FB" w:rsidR="000D1792" w:rsidRPr="002B4B68" w:rsidRDefault="000D1792" w:rsidP="000D1792">
      <w:pPr>
        <w:pStyle w:val="ListParagraph"/>
        <w:tabs>
          <w:tab w:val="left" w:pos="1170"/>
        </w:tabs>
        <w:spacing w:after="0"/>
        <w:rPr>
          <w:rFonts w:ascii="Times New Roman" w:hAnsi="Times New Roman"/>
          <w:szCs w:val="24"/>
        </w:rPr>
      </w:pPr>
      <w:r w:rsidRPr="002B4B68">
        <w:rPr>
          <w:rFonts w:ascii="Times New Roman" w:hAnsi="Times New Roman"/>
          <w:szCs w:val="24"/>
        </w:rPr>
        <w:t xml:space="preserve">Metrics configuration files HDRMetric_CfE_ShowGirl.cfg and HDRMetric_CfE_StEM.cfg are provided in </w:t>
      </w:r>
      <w:r w:rsidRPr="008217E5">
        <w:rPr>
          <w:rFonts w:ascii="Times New Roman" w:hAnsi="Times New Roman"/>
          <w:szCs w:val="24"/>
        </w:rPr>
        <w:t xml:space="preserve">the </w:t>
      </w:r>
      <w:r w:rsidR="007D450E" w:rsidRPr="008217E5">
        <w:rPr>
          <w:rFonts w:ascii="Times New Roman" w:hAnsi="Times New Roman"/>
          <w:szCs w:val="24"/>
        </w:rPr>
        <w:t>“bin/</w:t>
      </w:r>
      <w:r w:rsidR="0031315F" w:rsidRPr="0031315F">
        <w:rPr>
          <w:rFonts w:ascii="Times New Roman" w:hAnsi="Times New Roman"/>
          <w:szCs w:val="24"/>
        </w:rPr>
        <w:t>JCTVC_CTC_cfgFiles</w:t>
      </w:r>
      <w:r w:rsidR="007D450E" w:rsidRPr="008217E5">
        <w:rPr>
          <w:rFonts w:ascii="Times New Roman" w:hAnsi="Times New Roman"/>
          <w:szCs w:val="24"/>
        </w:rPr>
        <w:t xml:space="preserve">” </w:t>
      </w:r>
      <w:r w:rsidR="007D450E">
        <w:rPr>
          <w:rFonts w:ascii="Times New Roman" w:hAnsi="Times New Roman"/>
          <w:szCs w:val="24"/>
        </w:rPr>
        <w:t xml:space="preserve">folder </w:t>
      </w:r>
      <w:r w:rsidR="007D450E" w:rsidRPr="008217E5">
        <w:rPr>
          <w:rFonts w:ascii="Times New Roman" w:hAnsi="Times New Roman"/>
          <w:szCs w:val="24"/>
        </w:rPr>
        <w:t>of the HDRTools reference software package</w:t>
      </w:r>
      <w:r w:rsidR="007D450E" w:rsidRPr="008217E5" w:rsidDel="007D450E">
        <w:rPr>
          <w:rFonts w:ascii="Times New Roman" w:hAnsi="Times New Roman"/>
          <w:szCs w:val="24"/>
        </w:rPr>
        <w:t xml:space="preserve"> </w:t>
      </w:r>
      <w:r w:rsidR="002C36AB" w:rsidRPr="008217E5">
        <w:rPr>
          <w:rFonts w:ascii="Times New Roman" w:hAnsi="Times New Roman"/>
          <w:szCs w:val="24"/>
        </w:rPr>
        <w:t xml:space="preserve">for </w:t>
      </w:r>
      <w:r w:rsidR="002C36AB">
        <w:rPr>
          <w:rFonts w:ascii="Times New Roman" w:hAnsi="Times New Roman"/>
          <w:color w:val="000000"/>
          <w:szCs w:val="24"/>
        </w:rPr>
        <w:t>Y</w:t>
      </w:r>
      <w:r w:rsidR="008E52B0">
        <w:rPr>
          <w:rFonts w:ascii="Times New Roman" w:hAnsi="Times New Roman"/>
          <w:color w:val="000000"/>
          <w:szCs w:val="24"/>
        </w:rPr>
        <w:sym w:font="Symbol" w:char="F0A2"/>
      </w:r>
      <w:r w:rsidR="002C36AB">
        <w:rPr>
          <w:rFonts w:ascii="Times New Roman" w:hAnsi="Times New Roman"/>
          <w:color w:val="000000"/>
          <w:szCs w:val="24"/>
        </w:rPr>
        <w:t xml:space="preserve">CbCr and </w:t>
      </w:r>
      <w:r w:rsidR="00AB4AD4" w:rsidRPr="00725BD3">
        <w:rPr>
          <w:rFonts w:ascii="Times New Roman" w:hAnsi="Times New Roman"/>
          <w:color w:val="000000"/>
          <w:szCs w:val="24"/>
        </w:rPr>
        <w:t>IC</w:t>
      </w:r>
      <w:r w:rsidR="00AB4AD4" w:rsidRPr="00725BD3">
        <w:rPr>
          <w:rFonts w:ascii="Times New Roman" w:hAnsi="Times New Roman"/>
          <w:color w:val="000000"/>
          <w:szCs w:val="24"/>
          <w:vertAlign w:val="subscript"/>
        </w:rPr>
        <w:t>T</w:t>
      </w:r>
      <w:r w:rsidR="00AB4AD4" w:rsidRPr="00725BD3">
        <w:rPr>
          <w:rFonts w:ascii="Times New Roman" w:hAnsi="Times New Roman"/>
          <w:color w:val="000000"/>
          <w:szCs w:val="24"/>
        </w:rPr>
        <w:t>C</w:t>
      </w:r>
      <w:r w:rsidR="00AB4AD4" w:rsidRPr="00725BD3">
        <w:rPr>
          <w:rFonts w:ascii="Times New Roman" w:hAnsi="Times New Roman"/>
          <w:color w:val="000000"/>
          <w:szCs w:val="24"/>
          <w:vertAlign w:val="subscript"/>
        </w:rPr>
        <w:t>P</w:t>
      </w:r>
      <w:r w:rsidR="002C36AB" w:rsidRPr="002B4B68">
        <w:rPr>
          <w:szCs w:val="24"/>
        </w:rPr>
        <w:t>.</w:t>
      </w:r>
    </w:p>
    <w:p w14:paraId="182B5738" w14:textId="5D4BB650" w:rsidR="000D1792" w:rsidRPr="002B4B68" w:rsidRDefault="000D1792" w:rsidP="00672586">
      <w:pPr>
        <w:pStyle w:val="ListParagraph"/>
        <w:numPr>
          <w:ilvl w:val="0"/>
          <w:numId w:val="8"/>
        </w:numPr>
        <w:tabs>
          <w:tab w:val="left" w:pos="1170"/>
        </w:tabs>
        <w:spacing w:after="0"/>
        <w:contextualSpacing w:val="0"/>
        <w:jc w:val="both"/>
        <w:rPr>
          <w:rFonts w:ascii="Times New Roman" w:hAnsi="Times New Roman"/>
          <w:szCs w:val="24"/>
        </w:rPr>
      </w:pPr>
      <w:r w:rsidRPr="002B4B68">
        <w:rPr>
          <w:rFonts w:ascii="Times New Roman" w:hAnsi="Times New Roman"/>
          <w:szCs w:val="24"/>
        </w:rPr>
        <w:t xml:space="preserve">TIFF sequences </w:t>
      </w:r>
      <w:r w:rsidR="008E52B0" w:rsidRPr="002B4B68">
        <w:rPr>
          <w:rFonts w:ascii="Times New Roman" w:hAnsi="Times New Roman"/>
          <w:szCs w:val="24"/>
        </w:rPr>
        <w:t>must</w:t>
      </w:r>
      <w:r w:rsidRPr="002B4B68">
        <w:rPr>
          <w:rFonts w:ascii="Times New Roman" w:hAnsi="Times New Roman"/>
          <w:szCs w:val="24"/>
        </w:rPr>
        <w:t xml:space="preserve"> be converted</w:t>
      </w:r>
      <w:r w:rsidR="00512892" w:rsidRPr="002B4B68">
        <w:rPr>
          <w:rFonts w:ascii="Times New Roman" w:hAnsi="Times New Roman"/>
          <w:szCs w:val="24"/>
        </w:rPr>
        <w:t>, before encoding,</w:t>
      </w:r>
      <w:r w:rsidRPr="002B4B68">
        <w:rPr>
          <w:rFonts w:ascii="Times New Roman" w:hAnsi="Times New Roman"/>
          <w:szCs w:val="24"/>
        </w:rPr>
        <w:t xml:space="preserve"> to Y</w:t>
      </w:r>
      <w:r w:rsidR="008E52B0">
        <w:rPr>
          <w:rFonts w:ascii="Times New Roman" w:hAnsi="Times New Roman"/>
          <w:color w:val="000000"/>
          <w:szCs w:val="24"/>
        </w:rPr>
        <w:sym w:font="Symbol" w:char="F0A2"/>
      </w:r>
      <w:r w:rsidRPr="002B4B68">
        <w:rPr>
          <w:rFonts w:ascii="Times New Roman" w:hAnsi="Times New Roman"/>
          <w:szCs w:val="24"/>
        </w:rPr>
        <w:t xml:space="preserve">CbCr 4:2:0 10b format, as described in section </w:t>
      </w:r>
      <w:r w:rsidR="003D5E98">
        <w:rPr>
          <w:rFonts w:ascii="Times New Roman" w:hAnsi="Times New Roman"/>
          <w:szCs w:val="24"/>
        </w:rPr>
        <w:fldChar w:fldCharType="begin"/>
      </w:r>
      <w:r w:rsidR="003D5E98">
        <w:rPr>
          <w:rFonts w:ascii="Times New Roman" w:hAnsi="Times New Roman"/>
          <w:szCs w:val="24"/>
        </w:rPr>
        <w:instrText xml:space="preserve"> REF _Ref408849864 \r \h </w:instrText>
      </w:r>
      <w:r w:rsidR="003D5E98">
        <w:rPr>
          <w:rFonts w:ascii="Times New Roman" w:hAnsi="Times New Roman"/>
          <w:szCs w:val="24"/>
        </w:rPr>
      </w:r>
      <w:r w:rsidR="003D5E98">
        <w:rPr>
          <w:rFonts w:ascii="Times New Roman" w:hAnsi="Times New Roman"/>
          <w:szCs w:val="24"/>
        </w:rPr>
        <w:fldChar w:fldCharType="separate"/>
      </w:r>
      <w:r w:rsidR="000413DA">
        <w:rPr>
          <w:rFonts w:ascii="Times New Roman" w:hAnsi="Times New Roman"/>
          <w:szCs w:val="24"/>
        </w:rPr>
        <w:t>4.2.2</w:t>
      </w:r>
      <w:r w:rsidR="003D5E98">
        <w:rPr>
          <w:rFonts w:ascii="Times New Roman" w:hAnsi="Times New Roman"/>
          <w:szCs w:val="24"/>
        </w:rPr>
        <w:fldChar w:fldCharType="end"/>
      </w:r>
      <w:r w:rsidR="00512892" w:rsidRPr="002B4B68">
        <w:rPr>
          <w:rFonts w:ascii="Times New Roman" w:hAnsi="Times New Roman"/>
          <w:szCs w:val="24"/>
        </w:rPr>
        <w:t xml:space="preserve">; or </w:t>
      </w:r>
      <w:r w:rsidR="00512892" w:rsidRPr="008E52B0">
        <w:rPr>
          <w:rFonts w:ascii="Times New Roman" w:hAnsi="Times New Roman"/>
          <w:szCs w:val="24"/>
        </w:rPr>
        <w:t>IC</w:t>
      </w:r>
      <w:r w:rsidR="00512892" w:rsidRPr="008E52B0">
        <w:rPr>
          <w:rFonts w:ascii="Times New Roman" w:hAnsi="Times New Roman"/>
          <w:szCs w:val="24"/>
          <w:vertAlign w:val="subscript"/>
        </w:rPr>
        <w:t>T</w:t>
      </w:r>
      <w:r w:rsidR="00512892" w:rsidRPr="008E52B0">
        <w:rPr>
          <w:rFonts w:ascii="Times New Roman" w:hAnsi="Times New Roman"/>
          <w:szCs w:val="24"/>
        </w:rPr>
        <w:t>C</w:t>
      </w:r>
      <w:r w:rsidR="00512892" w:rsidRPr="008E52B0">
        <w:rPr>
          <w:rFonts w:ascii="Times New Roman" w:hAnsi="Times New Roman"/>
          <w:szCs w:val="24"/>
          <w:vertAlign w:val="subscript"/>
        </w:rPr>
        <w:t>P</w:t>
      </w:r>
      <w:r w:rsidR="00512892" w:rsidRPr="002B4B68">
        <w:rPr>
          <w:rFonts w:ascii="Times New Roman" w:hAnsi="Times New Roman"/>
          <w:szCs w:val="24"/>
          <w:vertAlign w:val="subscript"/>
        </w:rPr>
        <w:t xml:space="preserve"> </w:t>
      </w:r>
      <w:r w:rsidR="00512892" w:rsidRPr="002B4B68">
        <w:rPr>
          <w:rFonts w:ascii="Times New Roman" w:hAnsi="Times New Roman"/>
          <w:szCs w:val="24"/>
        </w:rPr>
        <w:t xml:space="preserve">4:2:0 10b format, as described </w:t>
      </w:r>
      <w:r w:rsidR="00512892" w:rsidRPr="00C05714">
        <w:rPr>
          <w:rFonts w:ascii="Times New Roman" w:hAnsi="Times New Roman"/>
          <w:szCs w:val="24"/>
        </w:rPr>
        <w:t>in section</w:t>
      </w:r>
      <w:r w:rsidR="003D5E98">
        <w:rPr>
          <w:rFonts w:ascii="Times New Roman" w:hAnsi="Times New Roman"/>
          <w:szCs w:val="24"/>
        </w:rPr>
        <w:t xml:space="preserve"> </w:t>
      </w:r>
      <w:r w:rsidR="003D5E98">
        <w:rPr>
          <w:rFonts w:ascii="Times New Roman" w:hAnsi="Times New Roman"/>
          <w:szCs w:val="24"/>
        </w:rPr>
        <w:fldChar w:fldCharType="begin"/>
      </w:r>
      <w:r w:rsidR="003D5E98">
        <w:rPr>
          <w:rFonts w:ascii="Times New Roman" w:hAnsi="Times New Roman"/>
          <w:szCs w:val="24"/>
        </w:rPr>
        <w:instrText xml:space="preserve"> REF _Ref453677738 \r \h </w:instrText>
      </w:r>
      <w:r w:rsidR="003D5E98">
        <w:rPr>
          <w:rFonts w:ascii="Times New Roman" w:hAnsi="Times New Roman"/>
          <w:szCs w:val="24"/>
        </w:rPr>
      </w:r>
      <w:r w:rsidR="003D5E98">
        <w:rPr>
          <w:rFonts w:ascii="Times New Roman" w:hAnsi="Times New Roman"/>
          <w:szCs w:val="24"/>
        </w:rPr>
        <w:fldChar w:fldCharType="separate"/>
      </w:r>
      <w:r w:rsidR="000413DA">
        <w:rPr>
          <w:rFonts w:ascii="Times New Roman" w:hAnsi="Times New Roman"/>
          <w:szCs w:val="24"/>
        </w:rPr>
        <w:t>5.2.2</w:t>
      </w:r>
      <w:r w:rsidR="003D5E98">
        <w:rPr>
          <w:rFonts w:ascii="Times New Roman" w:hAnsi="Times New Roman"/>
          <w:szCs w:val="24"/>
        </w:rPr>
        <w:fldChar w:fldCharType="end"/>
      </w:r>
      <w:r w:rsidR="003D5E98">
        <w:rPr>
          <w:rFonts w:ascii="Times New Roman" w:hAnsi="Times New Roman"/>
          <w:szCs w:val="24"/>
        </w:rPr>
        <w:t>.</w:t>
      </w:r>
      <w:r w:rsidR="00512892" w:rsidRPr="002B4B68">
        <w:rPr>
          <w:rFonts w:ascii="Times New Roman" w:hAnsi="Times New Roman"/>
          <w:szCs w:val="24"/>
        </w:rPr>
        <w:t xml:space="preserve"> </w:t>
      </w:r>
    </w:p>
    <w:p w14:paraId="78EBCCA5" w14:textId="77777777" w:rsidR="000D1792" w:rsidRPr="002B4B68" w:rsidRDefault="000D1792" w:rsidP="00D25279">
      <w:pPr>
        <w:keepNext/>
        <w:tabs>
          <w:tab w:val="left" w:pos="1170"/>
        </w:tabs>
        <w:rPr>
          <w:i/>
          <w:szCs w:val="24"/>
        </w:rPr>
      </w:pPr>
      <w:r w:rsidRPr="002B4B68">
        <w:rPr>
          <w:i/>
          <w:szCs w:val="24"/>
        </w:rPr>
        <w:t>Comments:</w:t>
      </w:r>
    </w:p>
    <w:p w14:paraId="0916BC86" w14:textId="77777777" w:rsidR="000D1792" w:rsidRPr="002B4B68" w:rsidRDefault="000D1792" w:rsidP="00D25279">
      <w:pPr>
        <w:keepNext/>
        <w:tabs>
          <w:tab w:val="left" w:pos="1170"/>
        </w:tabs>
        <w:ind w:left="360"/>
        <w:rPr>
          <w:b/>
          <w:i/>
          <w:szCs w:val="24"/>
        </w:rPr>
      </w:pPr>
      <w:r w:rsidRPr="002B4B68">
        <w:rPr>
          <w:b/>
          <w:i/>
          <w:szCs w:val="24"/>
        </w:rPr>
        <w:t>Sequences with cuts/fading</w:t>
      </w:r>
    </w:p>
    <w:p w14:paraId="484B076B" w14:textId="27860A43" w:rsidR="000D1792" w:rsidRPr="002B4B68" w:rsidRDefault="000D1792" w:rsidP="00D25279">
      <w:pPr>
        <w:pStyle w:val="ListParagraph"/>
        <w:keepNext/>
        <w:numPr>
          <w:ilvl w:val="0"/>
          <w:numId w:val="8"/>
        </w:numPr>
        <w:tabs>
          <w:tab w:val="left" w:pos="1170"/>
        </w:tabs>
        <w:spacing w:after="0"/>
        <w:ind w:left="1080"/>
        <w:contextualSpacing w:val="0"/>
        <w:jc w:val="both"/>
        <w:rPr>
          <w:rFonts w:ascii="Times New Roman" w:hAnsi="Times New Roman"/>
          <w:i/>
          <w:szCs w:val="24"/>
        </w:rPr>
      </w:pPr>
      <w:r w:rsidRPr="002B4B68">
        <w:rPr>
          <w:rFonts w:ascii="Times New Roman" w:hAnsi="Times New Roman"/>
          <w:i/>
          <w:szCs w:val="24"/>
        </w:rPr>
        <w:t>BikeSparklers</w:t>
      </w:r>
      <w:del w:id="22" w:author="Francois Edouard" w:date="2017-04-05T06:19:00Z">
        <w:r w:rsidRPr="002B4B68" w:rsidDel="005B35FB">
          <w:rPr>
            <w:rFonts w:ascii="Times New Roman" w:hAnsi="Times New Roman"/>
            <w:i/>
            <w:szCs w:val="24"/>
          </w:rPr>
          <w:delText xml:space="preserve"> </w:delText>
        </w:r>
      </w:del>
      <w:r w:rsidRPr="002B4B68">
        <w:rPr>
          <w:rFonts w:ascii="Times New Roman" w:hAnsi="Times New Roman"/>
          <w:i/>
          <w:szCs w:val="24"/>
        </w:rPr>
        <w:t>: only 1</w:t>
      </w:r>
      <w:r w:rsidRPr="002B4B68">
        <w:rPr>
          <w:rFonts w:ascii="Times New Roman" w:hAnsi="Times New Roman"/>
          <w:i/>
          <w:szCs w:val="24"/>
          <w:vertAlign w:val="superscript"/>
        </w:rPr>
        <w:t>st</w:t>
      </w:r>
      <w:r w:rsidRPr="002B4B68">
        <w:rPr>
          <w:rFonts w:ascii="Times New Roman" w:hAnsi="Times New Roman"/>
          <w:i/>
          <w:szCs w:val="24"/>
        </w:rPr>
        <w:t xml:space="preserve"> and 3</w:t>
      </w:r>
      <w:r w:rsidRPr="002B4B68">
        <w:rPr>
          <w:rFonts w:ascii="Times New Roman" w:hAnsi="Times New Roman"/>
          <w:i/>
          <w:szCs w:val="24"/>
          <w:vertAlign w:val="superscript"/>
        </w:rPr>
        <w:t>rd</w:t>
      </w:r>
      <w:r w:rsidRPr="002B4B68">
        <w:rPr>
          <w:rFonts w:ascii="Times New Roman" w:hAnsi="Times New Roman"/>
          <w:i/>
          <w:szCs w:val="24"/>
        </w:rPr>
        <w:t xml:space="preserve"> cuts are kept ([023-128] + [216-340])</w:t>
      </w:r>
    </w:p>
    <w:p w14:paraId="01686A31" w14:textId="77777777" w:rsidR="000D1792" w:rsidRPr="002B4B68" w:rsidRDefault="000D1792" w:rsidP="00D25279">
      <w:pPr>
        <w:pStyle w:val="ListParagraph"/>
        <w:keepNext/>
        <w:numPr>
          <w:ilvl w:val="0"/>
          <w:numId w:val="8"/>
        </w:numPr>
        <w:tabs>
          <w:tab w:val="left" w:pos="1170"/>
        </w:tabs>
        <w:spacing w:after="0"/>
        <w:ind w:left="1080"/>
        <w:contextualSpacing w:val="0"/>
        <w:jc w:val="both"/>
        <w:rPr>
          <w:rFonts w:ascii="Times New Roman" w:hAnsi="Times New Roman"/>
          <w:i/>
          <w:szCs w:val="24"/>
        </w:rPr>
      </w:pPr>
      <w:r w:rsidRPr="002B4B68">
        <w:rPr>
          <w:rFonts w:ascii="Times New Roman" w:hAnsi="Times New Roman"/>
          <w:i/>
          <w:szCs w:val="24"/>
        </w:rPr>
        <w:t>Sequences with cuts are coded with constant qp</w:t>
      </w:r>
    </w:p>
    <w:p w14:paraId="1DBE96DF" w14:textId="507D75B3" w:rsidR="000D1792" w:rsidRPr="002B4B68" w:rsidRDefault="000B68A0" w:rsidP="00D25279">
      <w:pPr>
        <w:pStyle w:val="ListParagraph"/>
        <w:keepNext/>
        <w:numPr>
          <w:ilvl w:val="1"/>
          <w:numId w:val="8"/>
        </w:numPr>
        <w:tabs>
          <w:tab w:val="left" w:pos="1170"/>
        </w:tabs>
        <w:spacing w:after="0"/>
        <w:ind w:left="1800"/>
        <w:contextualSpacing w:val="0"/>
        <w:jc w:val="both"/>
        <w:rPr>
          <w:rFonts w:ascii="Times New Roman" w:hAnsi="Times New Roman"/>
          <w:i/>
          <w:szCs w:val="24"/>
        </w:rPr>
      </w:pPr>
      <w:ins w:id="23" w:author="Francois Edouard" w:date="2017-04-04T09:53:00Z">
        <w:r>
          <w:rPr>
            <w:rFonts w:ascii="Times New Roman" w:hAnsi="Times New Roman"/>
            <w:i/>
            <w:szCs w:val="24"/>
          </w:rPr>
          <w:t>Anchors b</w:t>
        </w:r>
      </w:ins>
      <w:del w:id="24" w:author="Francois Edouard" w:date="2017-04-04T09:53:00Z">
        <w:r w:rsidR="000D1792" w:rsidRPr="002B4B68" w:rsidDel="000B68A0">
          <w:rPr>
            <w:rFonts w:ascii="Times New Roman" w:hAnsi="Times New Roman"/>
            <w:i/>
            <w:szCs w:val="24"/>
          </w:rPr>
          <w:delText>B</w:delText>
        </w:r>
      </w:del>
      <w:r w:rsidR="000D1792" w:rsidRPr="002B4B68">
        <w:rPr>
          <w:rFonts w:ascii="Times New Roman" w:hAnsi="Times New Roman"/>
          <w:i/>
          <w:szCs w:val="24"/>
        </w:rPr>
        <w:t xml:space="preserve">itrate </w:t>
      </w:r>
      <w:del w:id="25" w:author="Francois Edouard" w:date="2017-04-04T09:54:00Z">
        <w:r w:rsidR="000D1792" w:rsidRPr="002B4B68" w:rsidDel="000B68A0">
          <w:rPr>
            <w:rFonts w:ascii="Times New Roman" w:hAnsi="Times New Roman"/>
            <w:i/>
            <w:szCs w:val="24"/>
          </w:rPr>
          <w:delText xml:space="preserve">for each cut is provided and </w:delText>
        </w:r>
      </w:del>
      <w:r w:rsidR="000D1792" w:rsidRPr="002B4B68">
        <w:rPr>
          <w:rFonts w:ascii="Times New Roman" w:hAnsi="Times New Roman"/>
          <w:i/>
          <w:szCs w:val="24"/>
        </w:rPr>
        <w:t>has to be matched by proposals</w:t>
      </w:r>
    </w:p>
    <w:p w14:paraId="4F05C311" w14:textId="2B19500C" w:rsidR="0077353E" w:rsidRPr="002B4B68" w:rsidRDefault="0077353E" w:rsidP="00D25279">
      <w:pPr>
        <w:pStyle w:val="ListParagraph"/>
        <w:keepNext/>
        <w:numPr>
          <w:ilvl w:val="1"/>
          <w:numId w:val="8"/>
        </w:numPr>
        <w:tabs>
          <w:tab w:val="left" w:pos="1170"/>
        </w:tabs>
        <w:spacing w:after="0"/>
        <w:ind w:left="1800"/>
        <w:contextualSpacing w:val="0"/>
        <w:jc w:val="both"/>
        <w:rPr>
          <w:rFonts w:ascii="Times New Roman" w:hAnsi="Times New Roman"/>
          <w:i/>
          <w:szCs w:val="24"/>
        </w:rPr>
      </w:pPr>
      <w:r w:rsidRPr="002B4B68">
        <w:rPr>
          <w:rFonts w:ascii="Times New Roman" w:hAnsi="Times New Roman"/>
          <w:i/>
          <w:szCs w:val="24"/>
        </w:rPr>
        <w:t>Objective metrics are computed for each cut</w:t>
      </w:r>
    </w:p>
    <w:p w14:paraId="33AE9DEA" w14:textId="581EC116" w:rsidR="000D1792" w:rsidRDefault="000D1792" w:rsidP="00672586">
      <w:pPr>
        <w:pStyle w:val="ListParagraph"/>
        <w:numPr>
          <w:ilvl w:val="1"/>
          <w:numId w:val="8"/>
        </w:numPr>
        <w:tabs>
          <w:tab w:val="left" w:pos="1170"/>
        </w:tabs>
        <w:spacing w:after="0"/>
        <w:ind w:left="1800"/>
        <w:contextualSpacing w:val="0"/>
        <w:jc w:val="both"/>
        <w:rPr>
          <w:ins w:id="26" w:author="Francois Edouard" w:date="2017-04-04T08:30:00Z"/>
          <w:rFonts w:ascii="Times New Roman" w:hAnsi="Times New Roman"/>
          <w:i/>
          <w:szCs w:val="24"/>
        </w:rPr>
      </w:pPr>
      <w:r w:rsidRPr="002B4B68">
        <w:rPr>
          <w:rFonts w:ascii="Times New Roman" w:hAnsi="Times New Roman"/>
          <w:i/>
          <w:szCs w:val="24"/>
        </w:rPr>
        <w:t>Viewing done on the complete re-concatenated sequences</w:t>
      </w:r>
    </w:p>
    <w:p w14:paraId="05A839C1" w14:textId="77777777" w:rsidR="00222DDC" w:rsidRPr="005A352D" w:rsidRDefault="00222DDC" w:rsidP="00222DDC">
      <w:pPr>
        <w:pStyle w:val="Heading2"/>
        <w:rPr>
          <w:ins w:id="27" w:author="Francois Edouard" w:date="2017-04-04T08:30:00Z"/>
        </w:rPr>
      </w:pPr>
      <w:ins w:id="28" w:author="Francois Edouard" w:date="2017-04-04T08:30:00Z">
        <w:r w:rsidRPr="005A352D">
          <w:t xml:space="preserve">Access to test sequences </w:t>
        </w:r>
      </w:ins>
    </w:p>
    <w:p w14:paraId="06DE8181" w14:textId="14E57B48" w:rsidR="00093FF0" w:rsidRDefault="00222DDC" w:rsidP="00093FF0">
      <w:pPr>
        <w:jc w:val="both"/>
        <w:rPr>
          <w:ins w:id="29" w:author="Francois Edouard" w:date="2017-04-04T08:45:00Z"/>
          <w:szCs w:val="24"/>
        </w:rPr>
      </w:pPr>
      <w:ins w:id="30" w:author="Francois Edouard" w:date="2017-04-04T08:30:00Z">
        <w:r>
          <w:rPr>
            <w:szCs w:val="24"/>
          </w:rPr>
          <w:t>S</w:t>
        </w:r>
        <w:r w:rsidRPr="005A352D">
          <w:rPr>
            <w:szCs w:val="24"/>
          </w:rPr>
          <w:t xml:space="preserve">equences from classes </w:t>
        </w:r>
        <w:r>
          <w:rPr>
            <w:szCs w:val="24"/>
          </w:rPr>
          <w:t>A, G and H</w:t>
        </w:r>
        <w:r w:rsidRPr="005A352D">
          <w:rPr>
            <w:szCs w:val="24"/>
          </w:rPr>
          <w:t xml:space="preserve"> </w:t>
        </w:r>
        <w:r>
          <w:t xml:space="preserve">are </w:t>
        </w:r>
      </w:ins>
      <w:ins w:id="31" w:author="Francois Edouard" w:date="2017-04-04T08:45:00Z">
        <w:r w:rsidR="00093FF0" w:rsidRPr="008064B6">
          <w:rPr>
            <w:szCs w:val="24"/>
            <w:lang w:eastAsia="ja-JP"/>
          </w:rPr>
          <w:t xml:space="preserve">accessible at the following location using </w:t>
        </w:r>
        <w:r w:rsidR="00093FF0" w:rsidRPr="008064B6">
          <w:rPr>
            <w:szCs w:val="24"/>
          </w:rPr>
          <w:t xml:space="preserve">login/password credentials sent to JCT-VC participants (qualified </w:t>
        </w:r>
        <w:r w:rsidR="00093FF0">
          <w:rPr>
            <w:szCs w:val="24"/>
          </w:rPr>
          <w:t>members of the JCT-VC</w:t>
        </w:r>
        <w:r w:rsidR="00093FF0" w:rsidRPr="008064B6">
          <w:rPr>
            <w:szCs w:val="24"/>
          </w:rPr>
          <w:t xml:space="preserve"> may contact </w:t>
        </w:r>
        <w:r w:rsidR="00093FF0">
          <w:fldChar w:fldCharType="begin"/>
        </w:r>
        <w:r w:rsidR="00093FF0">
          <w:instrText xml:space="preserve"> HYPERLINK "mailto:garysull@microsoft.com" </w:instrText>
        </w:r>
        <w:r w:rsidR="00093FF0">
          <w:fldChar w:fldCharType="separate"/>
        </w:r>
        <w:r w:rsidR="00093FF0" w:rsidRPr="008064B6">
          <w:rPr>
            <w:rStyle w:val="Hyperlink"/>
            <w:szCs w:val="24"/>
          </w:rPr>
          <w:t>Gary Sullivan</w:t>
        </w:r>
        <w:r w:rsidR="00093FF0">
          <w:rPr>
            <w:rStyle w:val="Hyperlink"/>
            <w:szCs w:val="24"/>
          </w:rPr>
          <w:fldChar w:fldCharType="end"/>
        </w:r>
        <w:r w:rsidR="00093FF0" w:rsidRPr="008064B6">
          <w:rPr>
            <w:szCs w:val="24"/>
          </w:rPr>
          <w:t xml:space="preserve"> or </w:t>
        </w:r>
        <w:r w:rsidR="00093FF0">
          <w:fldChar w:fldCharType="begin"/>
        </w:r>
        <w:r w:rsidR="00093FF0">
          <w:instrText xml:space="preserve"> HYPERLINK "mailto:ohm@ient.rwth-aachen.de" </w:instrText>
        </w:r>
        <w:r w:rsidR="00093FF0">
          <w:fldChar w:fldCharType="separate"/>
        </w:r>
        <w:r w:rsidR="00093FF0" w:rsidRPr="008064B6">
          <w:rPr>
            <w:rStyle w:val="Hyperlink"/>
            <w:szCs w:val="24"/>
          </w:rPr>
          <w:t>Jens-Rainer Ohm</w:t>
        </w:r>
        <w:r w:rsidR="00093FF0">
          <w:rPr>
            <w:rStyle w:val="Hyperlink"/>
            <w:szCs w:val="24"/>
          </w:rPr>
          <w:fldChar w:fldCharType="end"/>
        </w:r>
        <w:r w:rsidR="00093FF0" w:rsidRPr="008064B6">
          <w:rPr>
            <w:szCs w:val="24"/>
          </w:rPr>
          <w:t xml:space="preserve"> to obtain access): </w:t>
        </w:r>
      </w:ins>
    </w:p>
    <w:p w14:paraId="528FC4CF" w14:textId="42B724B1" w:rsidR="00222DDC" w:rsidRDefault="00093FF0" w:rsidP="000B12D5">
      <w:pPr>
        <w:numPr>
          <w:ilvl w:val="0"/>
          <w:numId w:val="40"/>
        </w:numPr>
        <w:jc w:val="both"/>
        <w:rPr>
          <w:ins w:id="32" w:author="Francois Edouard" w:date="2017-04-04T08:30:00Z"/>
        </w:rPr>
      </w:pPr>
      <w:ins w:id="33" w:author="Francois Edouard" w:date="2017-04-04T08:45:00Z">
        <w:r>
          <w:fldChar w:fldCharType="begin"/>
        </w:r>
        <w:r>
          <w:instrText xml:space="preserve"> HYPERLINK "</w:instrText>
        </w:r>
      </w:ins>
      <w:ins w:id="34" w:author="Francois Edouard" w:date="2017-04-04T08:30:00Z">
        <w:r w:rsidRPr="00B268EF">
          <w:instrText>ftp://ftp.ient.rwth-aachen.de/testsequences/testset_hdr</w:instrText>
        </w:r>
      </w:ins>
      <w:ins w:id="35" w:author="Francois Edouard" w:date="2017-04-04T08:45:00Z">
        <w:r>
          <w:instrText xml:space="preserve">" </w:instrText>
        </w:r>
        <w:r>
          <w:fldChar w:fldCharType="separate"/>
        </w:r>
      </w:ins>
      <w:r w:rsidRPr="002E10AC">
        <w:rPr>
          <w:rStyle w:val="Hyperlink"/>
        </w:rPr>
        <w:t>ftp://ftp.ient.rwth-aachen.de/testsequences/testset_hdr</w:t>
      </w:r>
      <w:ins w:id="36" w:author="Francois Edouard" w:date="2017-04-04T08:45:00Z">
        <w:r>
          <w:fldChar w:fldCharType="end"/>
        </w:r>
        <w:r>
          <w:t xml:space="preserve"> </w:t>
        </w:r>
      </w:ins>
    </w:p>
    <w:p w14:paraId="707E1D73" w14:textId="3C2C9137" w:rsidR="00222DDC" w:rsidRDefault="00222DDC" w:rsidP="00222DDC">
      <w:pPr>
        <w:tabs>
          <w:tab w:val="left" w:pos="1170"/>
        </w:tabs>
        <w:rPr>
          <w:ins w:id="37" w:author="Francois Edouard" w:date="2017-04-04T08:30:00Z"/>
          <w:szCs w:val="24"/>
        </w:rPr>
      </w:pPr>
      <w:ins w:id="38" w:author="Francois Edouard" w:date="2017-04-04T08:30:00Z">
        <w:r w:rsidRPr="00B268EF">
          <w:rPr>
            <w:szCs w:val="24"/>
          </w:rPr>
          <w:t>Note that test sequences from the EBU (i.e. with the string ‘EBU’ included in the test sequence name) are password protected. The password can be obtained by registering at the following location:</w:t>
        </w:r>
      </w:ins>
    </w:p>
    <w:p w14:paraId="313CC654" w14:textId="0707623C" w:rsidR="00222DDC" w:rsidRDefault="00222DDC" w:rsidP="00222DDC">
      <w:pPr>
        <w:numPr>
          <w:ilvl w:val="0"/>
          <w:numId w:val="40"/>
        </w:numPr>
        <w:jc w:val="both"/>
        <w:rPr>
          <w:ins w:id="39" w:author="Francois Edouard" w:date="2017-04-04T08:30:00Z"/>
        </w:rPr>
      </w:pPr>
      <w:ins w:id="40" w:author="Francois Edouard" w:date="2017-04-04T08:30:00Z">
        <w:r>
          <w:fldChar w:fldCharType="begin"/>
        </w:r>
        <w:r>
          <w:instrText xml:space="preserve"> HYPERLINK "</w:instrText>
        </w:r>
        <w:r w:rsidRPr="00A60EE8">
          <w:instrText>https://tech.ebu.ch/EBU_SVT_Public_Test_Sequences</w:instrText>
        </w:r>
        <w:r>
          <w:instrText xml:space="preserve">" </w:instrText>
        </w:r>
        <w:r>
          <w:fldChar w:fldCharType="separate"/>
        </w:r>
        <w:r w:rsidRPr="002E10AC">
          <w:rPr>
            <w:rStyle w:val="Hyperlink"/>
          </w:rPr>
          <w:t>https://tech.ebu.ch/EBU_SVT_Public_Test_Sequences</w:t>
        </w:r>
        <w:r>
          <w:fldChar w:fldCharType="end"/>
        </w:r>
        <w:r>
          <w:t xml:space="preserve"> </w:t>
        </w:r>
      </w:ins>
    </w:p>
    <w:p w14:paraId="0391609B" w14:textId="415059A9" w:rsidR="00222DDC" w:rsidRPr="005A352D" w:rsidRDefault="00222DDC" w:rsidP="00222DDC">
      <w:pPr>
        <w:tabs>
          <w:tab w:val="left" w:pos="1170"/>
        </w:tabs>
        <w:rPr>
          <w:ins w:id="41" w:author="Francois Edouard" w:date="2017-04-04T08:30:00Z"/>
          <w:szCs w:val="24"/>
        </w:rPr>
      </w:pPr>
      <w:ins w:id="42" w:author="Francois Edouard" w:date="2017-04-04T08:30:00Z">
        <w:r w:rsidRPr="005A352D">
          <w:rPr>
            <w:szCs w:val="24"/>
          </w:rPr>
          <w:t>Access information to sequence from classes B can be obtained from Walt Husak (</w:t>
        </w:r>
      </w:ins>
      <w:ins w:id="43" w:author="Francois Edouard" w:date="2017-04-04T08:46:00Z">
        <w:r w:rsidR="00093FF0">
          <w:rPr>
            <w:szCs w:val="24"/>
          </w:rPr>
          <w:fldChar w:fldCharType="begin"/>
        </w:r>
        <w:r w:rsidR="00093FF0">
          <w:rPr>
            <w:szCs w:val="24"/>
          </w:rPr>
          <w:instrText xml:space="preserve"> HYPERLINK "mailto:</w:instrText>
        </w:r>
      </w:ins>
      <w:ins w:id="44" w:author="Francois Edouard" w:date="2017-04-04T08:30:00Z">
        <w:r w:rsidR="00093FF0" w:rsidRPr="005A352D">
          <w:rPr>
            <w:szCs w:val="24"/>
          </w:rPr>
          <w:instrText>WJH@dolby.com</w:instrText>
        </w:r>
      </w:ins>
      <w:ins w:id="45" w:author="Francois Edouard" w:date="2017-04-04T08:46:00Z">
        <w:r w:rsidR="00093FF0">
          <w:rPr>
            <w:szCs w:val="24"/>
          </w:rPr>
          <w:instrText xml:space="preserve">" </w:instrText>
        </w:r>
        <w:r w:rsidR="00093FF0">
          <w:rPr>
            <w:szCs w:val="24"/>
          </w:rPr>
          <w:fldChar w:fldCharType="separate"/>
        </w:r>
      </w:ins>
      <w:r w:rsidR="00093FF0" w:rsidRPr="002E10AC">
        <w:rPr>
          <w:rStyle w:val="Hyperlink"/>
          <w:szCs w:val="24"/>
        </w:rPr>
        <w:t>WJH@dolby.com</w:t>
      </w:r>
      <w:ins w:id="46" w:author="Francois Edouard" w:date="2017-04-04T08:46:00Z">
        <w:r w:rsidR="00093FF0">
          <w:rPr>
            <w:szCs w:val="24"/>
          </w:rPr>
          <w:fldChar w:fldCharType="end"/>
        </w:r>
      </w:ins>
      <w:ins w:id="47" w:author="Francois Edouard" w:date="2017-04-04T08:30:00Z">
        <w:r w:rsidRPr="005A352D">
          <w:rPr>
            <w:szCs w:val="24"/>
          </w:rPr>
          <w:t xml:space="preserve">). </w:t>
        </w:r>
      </w:ins>
    </w:p>
    <w:p w14:paraId="7B33D6D9" w14:textId="428C7545" w:rsidR="00222DDC" w:rsidRPr="005A352D" w:rsidRDefault="00222DDC" w:rsidP="00222DDC">
      <w:pPr>
        <w:tabs>
          <w:tab w:val="left" w:pos="1170"/>
        </w:tabs>
        <w:rPr>
          <w:ins w:id="48" w:author="Francois Edouard" w:date="2017-04-04T08:30:00Z"/>
          <w:szCs w:val="24"/>
        </w:rPr>
      </w:pPr>
      <w:ins w:id="49" w:author="Francois Edouard" w:date="2017-04-04T08:30:00Z">
        <w:r w:rsidRPr="005A352D">
          <w:rPr>
            <w:szCs w:val="24"/>
          </w:rPr>
          <w:t>Access information to sequences from classes C can be obtained from Jan Fröhlich (</w:t>
        </w:r>
      </w:ins>
      <w:ins w:id="50" w:author="Francois Edouard" w:date="2017-04-04T08:46:00Z">
        <w:r w:rsidR="00093FF0">
          <w:rPr>
            <w:szCs w:val="24"/>
          </w:rPr>
          <w:fldChar w:fldCharType="begin"/>
        </w:r>
        <w:r w:rsidR="00093FF0">
          <w:rPr>
            <w:szCs w:val="24"/>
          </w:rPr>
          <w:instrText xml:space="preserve"> HYPERLINK "mailto:</w:instrText>
        </w:r>
      </w:ins>
      <w:ins w:id="51" w:author="Francois Edouard" w:date="2017-04-04T08:30:00Z">
        <w:r w:rsidR="00093FF0" w:rsidRPr="005A352D">
          <w:rPr>
            <w:szCs w:val="24"/>
          </w:rPr>
          <w:instrText>jan@fr.oehli.ch</w:instrText>
        </w:r>
      </w:ins>
      <w:ins w:id="52" w:author="Francois Edouard" w:date="2017-04-04T08:46:00Z">
        <w:r w:rsidR="00093FF0">
          <w:rPr>
            <w:szCs w:val="24"/>
          </w:rPr>
          <w:instrText xml:space="preserve">" </w:instrText>
        </w:r>
        <w:r w:rsidR="00093FF0">
          <w:rPr>
            <w:szCs w:val="24"/>
          </w:rPr>
          <w:fldChar w:fldCharType="separate"/>
        </w:r>
      </w:ins>
      <w:r w:rsidR="00093FF0" w:rsidRPr="002E10AC">
        <w:rPr>
          <w:rStyle w:val="Hyperlink"/>
          <w:szCs w:val="24"/>
        </w:rPr>
        <w:t>jan@fr.oehli.ch</w:t>
      </w:r>
      <w:ins w:id="53" w:author="Francois Edouard" w:date="2017-04-04T08:46:00Z">
        <w:r w:rsidR="00093FF0">
          <w:rPr>
            <w:szCs w:val="24"/>
          </w:rPr>
          <w:fldChar w:fldCharType="end"/>
        </w:r>
      </w:ins>
      <w:ins w:id="54" w:author="Francois Edouard" w:date="2017-04-04T08:30:00Z">
        <w:r w:rsidRPr="005A352D">
          <w:rPr>
            <w:szCs w:val="24"/>
          </w:rPr>
          <w:t>).</w:t>
        </w:r>
      </w:ins>
    </w:p>
    <w:p w14:paraId="2EE2454E" w14:textId="217BBFD8" w:rsidR="00222DDC" w:rsidRPr="000413DA" w:rsidRDefault="00222DDC" w:rsidP="000B12D5">
      <w:pPr>
        <w:tabs>
          <w:tab w:val="left" w:pos="1170"/>
        </w:tabs>
        <w:rPr>
          <w:szCs w:val="24"/>
        </w:rPr>
      </w:pPr>
      <w:ins w:id="55" w:author="Francois Edouard" w:date="2017-04-04T08:30:00Z">
        <w:r w:rsidRPr="005A352D">
          <w:rPr>
            <w:szCs w:val="24"/>
          </w:rPr>
          <w:t xml:space="preserve">Sequences from classes D are clips extracted from content in its complete version. Details to access this content can be found at </w:t>
        </w:r>
        <w:r>
          <w:fldChar w:fldCharType="begin"/>
        </w:r>
        <w:r>
          <w:instrText xml:space="preserve"> HYPERLINK "http://www.dcimovies.com/2014_StEM_Access/" </w:instrText>
        </w:r>
        <w:r>
          <w:fldChar w:fldCharType="separate"/>
        </w:r>
        <w:r w:rsidRPr="00563892">
          <w:rPr>
            <w:rStyle w:val="Hyperlink"/>
            <w:szCs w:val="24"/>
          </w:rPr>
          <w:t>http://www.dcimovies.com/2014_StEM_Access/</w:t>
        </w:r>
        <w:r>
          <w:rPr>
            <w:rStyle w:val="Hyperlink"/>
            <w:szCs w:val="24"/>
          </w:rPr>
          <w:fldChar w:fldCharType="end"/>
        </w:r>
        <w:r w:rsidRPr="00563892">
          <w:rPr>
            <w:szCs w:val="24"/>
          </w:rPr>
          <w:t xml:space="preserve">. Special care has to be made about the copyright license. The proponents are invited to perform on their own clips extraction from the complete content. </w:t>
        </w:r>
      </w:ins>
    </w:p>
    <w:p w14:paraId="58E343CE" w14:textId="76B15EC5" w:rsidR="000D1792" w:rsidRPr="00E3518C" w:rsidRDefault="000D1792" w:rsidP="00672586">
      <w:pPr>
        <w:pStyle w:val="Heading1"/>
      </w:pPr>
      <w:r w:rsidRPr="002B4B68">
        <w:t xml:space="preserve">Anchors coding </w:t>
      </w:r>
      <w:del w:id="56" w:author="Francois Edouard" w:date="2017-04-04T09:42:00Z">
        <w:r w:rsidRPr="002B4B68" w:rsidDel="000413DA">
          <w:delText xml:space="preserve">Conditions </w:delText>
        </w:r>
      </w:del>
      <w:ins w:id="57" w:author="Francois Edouard" w:date="2017-04-04T09:42:00Z">
        <w:r w:rsidR="000413DA">
          <w:t>c</w:t>
        </w:r>
        <w:r w:rsidR="000413DA" w:rsidRPr="002B4B68">
          <w:t xml:space="preserve">onditions </w:t>
        </w:r>
      </w:ins>
    </w:p>
    <w:p w14:paraId="14D11B62" w14:textId="44B11F84" w:rsidR="008E52B0" w:rsidRPr="002B4B68" w:rsidDel="000413DA" w:rsidRDefault="008E52B0" w:rsidP="008E52B0">
      <w:pPr>
        <w:pStyle w:val="Heading2"/>
        <w:rPr>
          <w:del w:id="58" w:author="Francois Edouard" w:date="2017-04-04T09:38:00Z"/>
        </w:rPr>
      </w:pPr>
      <w:del w:id="59" w:author="Francois Edouard" w:date="2017-04-04T09:38:00Z">
        <w:r w:rsidDel="000413DA">
          <w:delText>Test configuration</w:delText>
        </w:r>
      </w:del>
    </w:p>
    <w:p w14:paraId="3F0EE41F" w14:textId="667DD502" w:rsidR="00FF0CF7" w:rsidDel="00222DDC" w:rsidRDefault="00FF0CF7" w:rsidP="00DE0FC4">
      <w:pPr>
        <w:tabs>
          <w:tab w:val="left" w:pos="1170"/>
        </w:tabs>
        <w:rPr>
          <w:del w:id="60" w:author="Francois Edouard" w:date="2017-04-04T08:33:00Z"/>
          <w:szCs w:val="24"/>
        </w:rPr>
      </w:pPr>
      <w:r>
        <w:t xml:space="preserve">Test conditions not explicitly noted in this document </w:t>
      </w:r>
      <w:r w:rsidRPr="004B2DF9">
        <w:t xml:space="preserve">are </w:t>
      </w:r>
      <w:r>
        <w:t>aligned with</w:t>
      </w:r>
      <w:r w:rsidRPr="004B2DF9">
        <w:t xml:space="preserve"> the HM </w:t>
      </w:r>
      <w:r>
        <w:t xml:space="preserve">Common Test </w:t>
      </w:r>
      <w:del w:id="61" w:author="Francois Edouard" w:date="2017-04-04T09:54:00Z">
        <w:r w:rsidDel="000B68A0">
          <w:delText>conditions</w:delText>
        </w:r>
      </w:del>
      <w:ins w:id="62" w:author="Francois Edouard" w:date="2017-04-04T09:54:00Z">
        <w:r w:rsidR="000B68A0">
          <w:t>Conditions</w:t>
        </w:r>
      </w:ins>
      <w:del w:id="63" w:author="Francois Edouard" w:date="2017-04-04T09:54:00Z">
        <w:r w:rsidRPr="004B2DF9" w:rsidDel="000B68A0">
          <w:delText xml:space="preserve"> settings</w:delText>
        </w:r>
      </w:del>
      <w:r>
        <w:t xml:space="preserve">. </w:t>
      </w:r>
      <w:del w:id="64" w:author="Francois Edouard" w:date="2017-04-04T08:33:00Z">
        <w:r w:rsidDel="00222DDC">
          <w:delText>This for instance applies to parameters such as the gop size, the motion search range</w:delText>
        </w:r>
      </w:del>
    </w:p>
    <w:p w14:paraId="7A8BBF45" w14:textId="3F5BEC95" w:rsidR="00680E08" w:rsidDel="00222DDC" w:rsidRDefault="000D1792" w:rsidP="00DE0FC4">
      <w:pPr>
        <w:tabs>
          <w:tab w:val="left" w:pos="1170"/>
        </w:tabs>
        <w:rPr>
          <w:del w:id="65" w:author="Francois Edouard" w:date="2017-04-04T08:33:00Z"/>
        </w:rPr>
      </w:pPr>
      <w:del w:id="66" w:author="Francois Edouard" w:date="2017-04-04T08:33:00Z">
        <w:r w:rsidRPr="002B4B68" w:rsidDel="00222DDC">
          <w:rPr>
            <w:szCs w:val="24"/>
          </w:rPr>
          <w:delText xml:space="preserve">Random Access (RA) coding constraint conditions shall be used, </w:delText>
        </w:r>
        <w:r w:rsidR="008E52B0" w:rsidDel="00222DDC">
          <w:rPr>
            <w:szCs w:val="24"/>
          </w:rPr>
          <w:delText xml:space="preserve">with the </w:delText>
        </w:r>
        <w:r w:rsidR="00680E08" w:rsidDel="00222DDC">
          <w:delText xml:space="preserve">IntraPeriod in line with the intra period defined in the JCT-VC Common Test Conditions. </w:delText>
        </w:r>
      </w:del>
    </w:p>
    <w:p w14:paraId="3EC8675D" w14:textId="37425CB9" w:rsidR="00680E08" w:rsidDel="00222DDC" w:rsidRDefault="00680E08" w:rsidP="003C6C50">
      <w:pPr>
        <w:tabs>
          <w:tab w:val="left" w:pos="1170"/>
        </w:tabs>
        <w:jc w:val="both"/>
        <w:rPr>
          <w:del w:id="67" w:author="Francois Edouard" w:date="2017-04-04T08:33:00Z"/>
          <w:szCs w:val="24"/>
        </w:rPr>
      </w:pPr>
      <w:del w:id="68" w:author="Francois Edouard" w:date="2017-04-04T08:33:00Z">
        <w:r w:rsidDel="00222DDC">
          <w:delText xml:space="preserve">If the JCT-VC CTCs use a GOP size of 8, </w:delText>
        </w:r>
        <w:r w:rsidR="000D1792" w:rsidRPr="008064B6" w:rsidDel="00222DDC">
          <w:rPr>
            <w:szCs w:val="24"/>
          </w:rPr>
          <w:delText>IntraPeriod in the HM configuration files</w:delText>
        </w:r>
        <w:r w:rsidDel="00222DDC">
          <w:rPr>
            <w:szCs w:val="24"/>
          </w:rPr>
          <w:delText xml:space="preserve"> is set to</w:delText>
        </w:r>
        <w:r w:rsidR="000D1792" w:rsidRPr="008064B6" w:rsidDel="00222DDC">
          <w:rPr>
            <w:szCs w:val="24"/>
          </w:rPr>
          <w:delText xml:space="preserve"> </w:delText>
        </w:r>
        <w:r w:rsidDel="00222DDC">
          <w:rPr>
            <w:szCs w:val="24"/>
          </w:rPr>
          <w:delText xml:space="preserve">16 for 20 fps, </w:delText>
        </w:r>
        <w:r w:rsidR="000D1792" w:rsidRPr="008064B6" w:rsidDel="00222DDC">
          <w:rPr>
            <w:szCs w:val="24"/>
          </w:rPr>
          <w:delText>24</w:delText>
        </w:r>
        <w:r w:rsidRPr="00680E08" w:rsidDel="00222DDC">
          <w:rPr>
            <w:szCs w:val="24"/>
          </w:rPr>
          <w:delText xml:space="preserve"> </w:delText>
        </w:r>
        <w:r w:rsidRPr="008064B6" w:rsidDel="00222DDC">
          <w:rPr>
            <w:szCs w:val="24"/>
          </w:rPr>
          <w:delText>for 24 fps</w:delText>
        </w:r>
        <w:r w:rsidR="000D1792" w:rsidRPr="008064B6" w:rsidDel="00222DDC">
          <w:rPr>
            <w:szCs w:val="24"/>
          </w:rPr>
          <w:delText>, 24</w:delText>
        </w:r>
        <w:r w:rsidRPr="00680E08" w:rsidDel="00222DDC">
          <w:rPr>
            <w:szCs w:val="24"/>
          </w:rPr>
          <w:delText xml:space="preserve"> </w:delText>
        </w:r>
        <w:r w:rsidRPr="008064B6" w:rsidDel="00222DDC">
          <w:rPr>
            <w:szCs w:val="24"/>
          </w:rPr>
          <w:delText>for 2</w:delText>
        </w:r>
        <w:r w:rsidDel="00222DDC">
          <w:rPr>
            <w:szCs w:val="24"/>
          </w:rPr>
          <w:delText>5</w:delText>
        </w:r>
        <w:r w:rsidRPr="008064B6" w:rsidDel="00222DDC">
          <w:rPr>
            <w:szCs w:val="24"/>
          </w:rPr>
          <w:delText xml:space="preserve"> fps</w:delText>
        </w:r>
        <w:r w:rsidR="000D1792" w:rsidRPr="008064B6" w:rsidDel="00222DDC">
          <w:rPr>
            <w:szCs w:val="24"/>
          </w:rPr>
          <w:delText>, 32</w:delText>
        </w:r>
        <w:r w:rsidRPr="00680E08" w:rsidDel="00222DDC">
          <w:rPr>
            <w:szCs w:val="24"/>
          </w:rPr>
          <w:delText xml:space="preserve"> </w:delText>
        </w:r>
        <w:r w:rsidRPr="008064B6" w:rsidDel="00222DDC">
          <w:rPr>
            <w:szCs w:val="24"/>
          </w:rPr>
          <w:delText xml:space="preserve">for </w:delText>
        </w:r>
        <w:r w:rsidDel="00222DDC">
          <w:rPr>
            <w:szCs w:val="24"/>
          </w:rPr>
          <w:delText>30</w:delText>
        </w:r>
        <w:r w:rsidRPr="008064B6" w:rsidDel="00222DDC">
          <w:rPr>
            <w:szCs w:val="24"/>
          </w:rPr>
          <w:delText xml:space="preserve"> fps</w:delText>
        </w:r>
        <w:r w:rsidR="000D1792" w:rsidRPr="008064B6" w:rsidDel="00222DDC">
          <w:rPr>
            <w:szCs w:val="24"/>
          </w:rPr>
          <w:delText xml:space="preserve">, 48 </w:delText>
        </w:r>
        <w:r w:rsidDel="00222DDC">
          <w:rPr>
            <w:szCs w:val="24"/>
          </w:rPr>
          <w:delText>for</w:delText>
        </w:r>
        <w:r w:rsidR="000D1792" w:rsidRPr="008064B6" w:rsidDel="00222DDC">
          <w:rPr>
            <w:szCs w:val="24"/>
          </w:rPr>
          <w:delText xml:space="preserve"> 5</w:delText>
        </w:r>
        <w:r w:rsidDel="00222DDC">
          <w:rPr>
            <w:szCs w:val="24"/>
          </w:rPr>
          <w:delText>0</w:delText>
        </w:r>
        <w:r w:rsidR="000D1792" w:rsidRPr="008064B6" w:rsidDel="00222DDC">
          <w:rPr>
            <w:szCs w:val="24"/>
          </w:rPr>
          <w:delText>fps</w:delText>
        </w:r>
        <w:r w:rsidDel="00222DDC">
          <w:rPr>
            <w:szCs w:val="24"/>
          </w:rPr>
          <w:delText xml:space="preserve">, </w:delText>
        </w:r>
        <w:r w:rsidDel="00222DDC">
          <w:delText>64 for 60fps, and 100 for 100fps sequences</w:delText>
        </w:r>
        <w:r w:rsidRPr="008064B6" w:rsidDel="00222DDC">
          <w:rPr>
            <w:szCs w:val="24"/>
          </w:rPr>
          <w:delText>.</w:delText>
        </w:r>
        <w:r w:rsidDel="00222DDC">
          <w:rPr>
            <w:szCs w:val="24"/>
          </w:rPr>
          <w:delText xml:space="preserve"> </w:delText>
        </w:r>
      </w:del>
    </w:p>
    <w:p w14:paraId="06C956D3" w14:textId="73D618CA" w:rsidR="000D1792" w:rsidRPr="00680E08" w:rsidDel="00222DDC" w:rsidRDefault="00680E08" w:rsidP="003C6C50">
      <w:pPr>
        <w:tabs>
          <w:tab w:val="left" w:pos="1170"/>
        </w:tabs>
        <w:jc w:val="both"/>
        <w:rPr>
          <w:del w:id="69" w:author="Francois Edouard" w:date="2017-04-04T08:33:00Z"/>
        </w:rPr>
      </w:pPr>
      <w:del w:id="70" w:author="Francois Edouard" w:date="2017-04-04T08:33:00Z">
        <w:r w:rsidDel="00222DDC">
          <w:delText xml:space="preserve">If the JCT-VC CTCs use a GOP size of 16, </w:delText>
        </w:r>
        <w:r w:rsidRPr="008064B6" w:rsidDel="00222DDC">
          <w:rPr>
            <w:szCs w:val="24"/>
          </w:rPr>
          <w:delText>IntraPeriod in the HM configuration files</w:delText>
        </w:r>
        <w:r w:rsidDel="00222DDC">
          <w:rPr>
            <w:szCs w:val="24"/>
          </w:rPr>
          <w:delText xml:space="preserve"> is set to</w:delText>
        </w:r>
        <w:r w:rsidRPr="008064B6" w:rsidDel="00222DDC">
          <w:rPr>
            <w:szCs w:val="24"/>
          </w:rPr>
          <w:delText xml:space="preserve"> </w:delText>
        </w:r>
        <w:r w:rsidDel="00222DDC">
          <w:rPr>
            <w:szCs w:val="24"/>
          </w:rPr>
          <w:delText>16 for 20 fps,</w:delText>
        </w:r>
        <w:r w:rsidDel="00222DDC">
          <w:delText xml:space="preserve"> 32 for 24fps</w:delText>
        </w:r>
        <w:r w:rsidDel="00222DDC">
          <w:rPr>
            <w:szCs w:val="24"/>
          </w:rPr>
          <w:delText>,</w:delText>
        </w:r>
        <w:r w:rsidDel="00222DDC">
          <w:delText xml:space="preserve"> 32 for 25fps, 32 for 30fps, 48 for 50fps, 64 for 60fps, and 96 for 100fps sequences</w:delText>
        </w:r>
        <w:r w:rsidRPr="008064B6" w:rsidDel="00222DDC">
          <w:rPr>
            <w:szCs w:val="24"/>
          </w:rPr>
          <w:delText>.</w:delText>
        </w:r>
      </w:del>
    </w:p>
    <w:p w14:paraId="6ED8B0D0" w14:textId="77777777" w:rsidR="00222DDC" w:rsidRDefault="00222DDC" w:rsidP="000B12D5">
      <w:pPr>
        <w:tabs>
          <w:tab w:val="left" w:pos="1170"/>
        </w:tabs>
        <w:rPr>
          <w:ins w:id="71" w:author="Francois Edouard" w:date="2017-04-04T08:33:00Z"/>
        </w:rPr>
      </w:pPr>
    </w:p>
    <w:p w14:paraId="75149F30" w14:textId="0D346B2A" w:rsidR="000D1792" w:rsidRPr="002B4B68" w:rsidRDefault="000D1792" w:rsidP="000B12D5">
      <w:pPr>
        <w:tabs>
          <w:tab w:val="left" w:pos="1170"/>
        </w:tabs>
        <w:rPr>
          <w:szCs w:val="24"/>
        </w:rPr>
      </w:pPr>
      <w:r w:rsidRPr="002B4B68">
        <w:rPr>
          <w:szCs w:val="24"/>
        </w:rPr>
        <w:t xml:space="preserve">For sequences S10 and S11, even if the frame rate of the source content is 100, the </w:t>
      </w:r>
      <w:r w:rsidR="00680E08">
        <w:t xml:space="preserve">intra refresh period </w:t>
      </w:r>
      <w:r w:rsidRPr="002B4B68">
        <w:rPr>
          <w:szCs w:val="24"/>
        </w:rPr>
        <w:t>must be set to 48</w:t>
      </w:r>
      <w:del w:id="72" w:author="Francois Edouard" w:date="2017-04-04T08:33:00Z">
        <w:r w:rsidRPr="002B4B68" w:rsidDel="00222DDC">
          <w:rPr>
            <w:szCs w:val="24"/>
          </w:rPr>
          <w:delText>, and the sequences are displayed at 50fps</w:delText>
        </w:r>
      </w:del>
      <w:r w:rsidRPr="002B4B68">
        <w:rPr>
          <w:szCs w:val="24"/>
        </w:rPr>
        <w:t>.</w:t>
      </w:r>
    </w:p>
    <w:p w14:paraId="344A37E2" w14:textId="62B00E47" w:rsidR="000D1792" w:rsidRPr="002B4B68" w:rsidDel="000413DA" w:rsidRDefault="000D1792" w:rsidP="000D1792">
      <w:pPr>
        <w:pStyle w:val="Heading2"/>
        <w:rPr>
          <w:del w:id="73" w:author="Francois Edouard" w:date="2017-04-04T09:38:00Z"/>
        </w:rPr>
      </w:pPr>
      <w:del w:id="74" w:author="Francois Edouard" w:date="2017-04-04T09:38:00Z">
        <w:r w:rsidRPr="002B4B68" w:rsidDel="000413DA">
          <w:delText>Bitrates</w:delText>
        </w:r>
      </w:del>
    </w:p>
    <w:p w14:paraId="1E4EACE0" w14:textId="56542002" w:rsidR="000D1792" w:rsidRPr="002B4B68" w:rsidRDefault="00773748" w:rsidP="00FA42C0">
      <w:pPr>
        <w:spacing w:after="200"/>
        <w:rPr>
          <w:szCs w:val="24"/>
        </w:rPr>
      </w:pPr>
      <w:del w:id="75" w:author="Francois Edouard" w:date="2017-04-04T09:55:00Z">
        <w:r w:rsidRPr="002B4B68" w:rsidDel="000B68A0">
          <w:rPr>
            <w:szCs w:val="24"/>
          </w:rPr>
          <w:delText xml:space="preserve">NCL </w:delText>
        </w:r>
      </w:del>
      <w:r w:rsidRPr="002B4B68">
        <w:rPr>
          <w:szCs w:val="24"/>
        </w:rPr>
        <w:t>Y</w:t>
      </w:r>
      <w:r w:rsidR="00DE0FC4">
        <w:rPr>
          <w:szCs w:val="24"/>
        </w:rPr>
        <w:sym w:font="Symbol" w:char="F0A2"/>
      </w:r>
      <w:r w:rsidRPr="002B4B68">
        <w:rPr>
          <w:szCs w:val="24"/>
        </w:rPr>
        <w:t xml:space="preserve">CbCr anchors </w:t>
      </w:r>
      <w:r w:rsidR="000D1792" w:rsidRPr="002B4B68">
        <w:rPr>
          <w:szCs w:val="24"/>
        </w:rPr>
        <w:t xml:space="preserve">are generated </w:t>
      </w:r>
      <w:r w:rsidR="00DE0FC4" w:rsidRPr="002B4B68">
        <w:rPr>
          <w:szCs w:val="24"/>
        </w:rPr>
        <w:t>per</w:t>
      </w:r>
      <w:r w:rsidR="000D1792" w:rsidRPr="002B4B68">
        <w:rPr>
          <w:szCs w:val="24"/>
        </w:rPr>
        <w:t xml:space="preserve"> the process described in section </w:t>
      </w:r>
      <w:r w:rsidR="000D1792" w:rsidRPr="002B4B68">
        <w:fldChar w:fldCharType="begin"/>
      </w:r>
      <w:r w:rsidR="000D1792" w:rsidRPr="00E3518C">
        <w:instrText xml:space="preserve"> REF _Ref386356242 \r \h  \* MERGEFORMAT </w:instrText>
      </w:r>
      <w:r w:rsidR="000D1792" w:rsidRPr="002B4B68">
        <w:fldChar w:fldCharType="separate"/>
      </w:r>
      <w:ins w:id="76" w:author="Francois Edouard" w:date="2017-04-04T09:42:00Z">
        <w:r w:rsidR="000413DA" w:rsidRPr="000413DA">
          <w:rPr>
            <w:szCs w:val="24"/>
            <w:rPrChange w:id="77" w:author="Francois Edouard" w:date="2017-04-04T09:42:00Z">
              <w:rPr/>
            </w:rPrChange>
          </w:rPr>
          <w:t>4.1.2</w:t>
        </w:r>
      </w:ins>
      <w:del w:id="78" w:author="Francois Edouard" w:date="2017-04-04T09:42:00Z">
        <w:r w:rsidR="00417836" w:rsidRPr="00417836" w:rsidDel="000413DA">
          <w:rPr>
            <w:szCs w:val="24"/>
          </w:rPr>
          <w:delText>4.1.2</w:delText>
        </w:r>
      </w:del>
      <w:r w:rsidR="000D1792" w:rsidRPr="002B4B68">
        <w:fldChar w:fldCharType="end"/>
      </w:r>
      <w:r w:rsidR="000D1792" w:rsidRPr="002B4B68">
        <w:rPr>
          <w:szCs w:val="24"/>
        </w:rPr>
        <w:t xml:space="preserve">. The </w:t>
      </w:r>
      <w:ins w:id="79" w:author="Francois Edouard" w:date="2017-04-04T09:55:00Z">
        <w:r w:rsidR="000B68A0">
          <w:rPr>
            <w:szCs w:val="24"/>
          </w:rPr>
          <w:t xml:space="preserve">anchor </w:t>
        </w:r>
      </w:ins>
      <w:r w:rsidR="000D1792" w:rsidRPr="002B4B68">
        <w:rPr>
          <w:szCs w:val="24"/>
        </w:rPr>
        <w:t>bitstreams are generated based on the HEVC Main 10 Profile, using BT.2</w:t>
      </w:r>
      <w:ins w:id="80" w:author="Francois Edouard" w:date="2017-04-04T08:52:00Z">
        <w:r w:rsidR="00CB669A">
          <w:rPr>
            <w:szCs w:val="24"/>
          </w:rPr>
          <w:t>100</w:t>
        </w:r>
      </w:ins>
      <w:del w:id="81" w:author="Francois Edouard" w:date="2017-04-04T08:52:00Z">
        <w:r w:rsidR="000D1792" w:rsidRPr="002B4B68" w:rsidDel="00CB669A">
          <w:rPr>
            <w:szCs w:val="24"/>
          </w:rPr>
          <w:delText>020</w:delText>
        </w:r>
      </w:del>
      <w:r w:rsidR="000D1792" w:rsidRPr="002B4B68">
        <w:rPr>
          <w:szCs w:val="24"/>
        </w:rPr>
        <w:t xml:space="preserve"> colour primaries and NCL Y</w:t>
      </w:r>
      <w:r w:rsidR="00DE0FC4">
        <w:rPr>
          <w:szCs w:val="24"/>
        </w:rPr>
        <w:sym w:font="Symbol" w:char="F0A2"/>
      </w:r>
      <w:r w:rsidR="000D1792" w:rsidRPr="002B4B68">
        <w:rPr>
          <w:szCs w:val="24"/>
        </w:rPr>
        <w:t xml:space="preserve">CbCr colour space conversion, the </w:t>
      </w:r>
      <w:del w:id="82" w:author="Francois Edouard" w:date="2017-04-04T09:38:00Z">
        <w:r w:rsidR="000D1792" w:rsidRPr="002B4B68" w:rsidDel="000413DA">
          <w:rPr>
            <w:szCs w:val="24"/>
          </w:rPr>
          <w:delText>ST 2084</w:delText>
        </w:r>
      </w:del>
      <w:ins w:id="83" w:author="Francois Edouard" w:date="2017-04-04T09:38:00Z">
        <w:r w:rsidR="000413DA">
          <w:rPr>
            <w:szCs w:val="24"/>
          </w:rPr>
          <w:t>PQ</w:t>
        </w:r>
      </w:ins>
      <w:r w:rsidR="000D1792" w:rsidRPr="002B4B68">
        <w:rPr>
          <w:szCs w:val="24"/>
        </w:rPr>
        <w:t xml:space="preserve"> Transfer Function, fixed QP values</w:t>
      </w:r>
      <w:del w:id="84" w:author="Francois Edouard" w:date="2017-04-04T09:38:00Z">
        <w:r w:rsidR="009E2843" w:rsidDel="000413DA">
          <w:rPr>
            <w:szCs w:val="24"/>
          </w:rPr>
          <w:delText>.</w:delText>
        </w:r>
        <w:r w:rsidR="000D1792" w:rsidRPr="002B4B68" w:rsidDel="000413DA">
          <w:rPr>
            <w:szCs w:val="24"/>
          </w:rPr>
          <w:delText xml:space="preserve"> </w:delText>
        </w:r>
        <w:r w:rsidR="009E2843" w:rsidDel="000413DA">
          <w:rPr>
            <w:szCs w:val="24"/>
          </w:rPr>
          <w:delText>T</w:delText>
        </w:r>
        <w:r w:rsidR="000D1792" w:rsidRPr="002B4B68" w:rsidDel="000413DA">
          <w:rPr>
            <w:szCs w:val="24"/>
          </w:rPr>
          <w:delText xml:space="preserve">he </w:delText>
        </w:r>
        <w:r w:rsidR="009E2843" w:rsidDel="000413DA">
          <w:rPr>
            <w:szCs w:val="24"/>
          </w:rPr>
          <w:delText xml:space="preserve">corresponding </w:delText>
        </w:r>
        <w:r w:rsidR="000D1792" w:rsidRPr="002B4B68" w:rsidDel="000413DA">
          <w:rPr>
            <w:szCs w:val="24"/>
          </w:rPr>
          <w:delText xml:space="preserve">overall rates </w:delText>
        </w:r>
        <w:r w:rsidR="009E2843" w:rsidDel="000413DA">
          <w:rPr>
            <w:szCs w:val="24"/>
          </w:rPr>
          <w:delText xml:space="preserve">are in the Excel files provided by the </w:delText>
        </w:r>
        <w:r w:rsidR="009E2843" w:rsidDel="000413DA">
          <w:delText>AHG on HEVC HM and HDRTools software development and software technical evaluation</w:delText>
        </w:r>
      </w:del>
      <w:r w:rsidR="000D1792" w:rsidRPr="002B4B68">
        <w:rPr>
          <w:szCs w:val="24"/>
        </w:rPr>
        <w:t xml:space="preserve">. </w:t>
      </w:r>
    </w:p>
    <w:p w14:paraId="0189270F" w14:textId="3177A613" w:rsidR="00773748" w:rsidRPr="002B4B68" w:rsidRDefault="00773748" w:rsidP="00773748">
      <w:pPr>
        <w:spacing w:after="200"/>
        <w:rPr>
          <w:szCs w:val="24"/>
        </w:rPr>
      </w:pPr>
      <w:r w:rsidRPr="00DE0FC4">
        <w:rPr>
          <w:szCs w:val="24"/>
        </w:rPr>
        <w:t>IC</w:t>
      </w:r>
      <w:r w:rsidRPr="00DE0FC4">
        <w:rPr>
          <w:szCs w:val="24"/>
          <w:vertAlign w:val="subscript"/>
        </w:rPr>
        <w:t>T</w:t>
      </w:r>
      <w:r w:rsidRPr="00DE0FC4">
        <w:rPr>
          <w:szCs w:val="24"/>
        </w:rPr>
        <w:t>C</w:t>
      </w:r>
      <w:r w:rsidRPr="00DE0FC4">
        <w:rPr>
          <w:szCs w:val="24"/>
          <w:vertAlign w:val="subscript"/>
        </w:rPr>
        <w:t>P</w:t>
      </w:r>
      <w:r w:rsidRPr="002B4B68">
        <w:rPr>
          <w:szCs w:val="24"/>
        </w:rPr>
        <w:t xml:space="preserve"> anchors are generated </w:t>
      </w:r>
      <w:r w:rsidR="00DE0FC4" w:rsidRPr="002B4B68">
        <w:rPr>
          <w:szCs w:val="24"/>
        </w:rPr>
        <w:t>per</w:t>
      </w:r>
      <w:r w:rsidRPr="002B4B68">
        <w:rPr>
          <w:szCs w:val="24"/>
        </w:rPr>
        <w:t xml:space="preserve"> the process described in section </w:t>
      </w:r>
      <w:r w:rsidR="003D5E98">
        <w:rPr>
          <w:highlight w:val="yellow"/>
        </w:rPr>
        <w:fldChar w:fldCharType="begin"/>
      </w:r>
      <w:r w:rsidR="003D5E98">
        <w:rPr>
          <w:szCs w:val="24"/>
        </w:rPr>
        <w:instrText xml:space="preserve"> REF _Ref453677877 \r \h </w:instrText>
      </w:r>
      <w:r w:rsidR="003D5E98">
        <w:rPr>
          <w:highlight w:val="yellow"/>
        </w:rPr>
      </w:r>
      <w:r w:rsidR="003D5E98">
        <w:rPr>
          <w:highlight w:val="yellow"/>
        </w:rPr>
        <w:fldChar w:fldCharType="separate"/>
      </w:r>
      <w:r w:rsidR="000413DA">
        <w:rPr>
          <w:szCs w:val="24"/>
        </w:rPr>
        <w:t>5.1.2</w:t>
      </w:r>
      <w:r w:rsidR="003D5E98">
        <w:rPr>
          <w:highlight w:val="yellow"/>
        </w:rPr>
        <w:fldChar w:fldCharType="end"/>
      </w:r>
      <w:r w:rsidRPr="002B4B68">
        <w:rPr>
          <w:szCs w:val="24"/>
        </w:rPr>
        <w:t xml:space="preserve">. The </w:t>
      </w:r>
      <w:ins w:id="85" w:author="Francois Edouard" w:date="2017-04-04T09:55:00Z">
        <w:r w:rsidR="000B68A0">
          <w:rPr>
            <w:szCs w:val="24"/>
          </w:rPr>
          <w:t xml:space="preserve">anchor </w:t>
        </w:r>
      </w:ins>
      <w:r w:rsidRPr="002B4B68">
        <w:rPr>
          <w:szCs w:val="24"/>
        </w:rPr>
        <w:t xml:space="preserve">bitstreams are generated based on the HEVC Main 10 Profile, using </w:t>
      </w:r>
      <w:ins w:id="86" w:author="Francois Edouard" w:date="2017-04-04T08:58:00Z">
        <w:r w:rsidR="00715784" w:rsidRPr="002B4B68">
          <w:rPr>
            <w:szCs w:val="24"/>
          </w:rPr>
          <w:t>BT.2</w:t>
        </w:r>
        <w:r w:rsidR="00715784">
          <w:rPr>
            <w:szCs w:val="24"/>
          </w:rPr>
          <w:t>100</w:t>
        </w:r>
        <w:r w:rsidR="00715784" w:rsidRPr="002B4B68">
          <w:rPr>
            <w:szCs w:val="24"/>
          </w:rPr>
          <w:t xml:space="preserve"> </w:t>
        </w:r>
      </w:ins>
      <w:del w:id="87" w:author="Francois Edouard" w:date="2017-04-04T08:58:00Z">
        <w:r w:rsidRPr="002B4B68" w:rsidDel="00715784">
          <w:rPr>
            <w:szCs w:val="24"/>
          </w:rPr>
          <w:delText xml:space="preserve">BT.2020 </w:delText>
        </w:r>
      </w:del>
      <w:r w:rsidRPr="002B4B68">
        <w:rPr>
          <w:szCs w:val="24"/>
        </w:rPr>
        <w:t xml:space="preserve">colour primaries and </w:t>
      </w:r>
      <w:r w:rsidRPr="00DE0FC4">
        <w:rPr>
          <w:szCs w:val="24"/>
        </w:rPr>
        <w:t>IC</w:t>
      </w:r>
      <w:r w:rsidRPr="00DE0FC4">
        <w:rPr>
          <w:szCs w:val="24"/>
          <w:vertAlign w:val="subscript"/>
        </w:rPr>
        <w:t>T</w:t>
      </w:r>
      <w:r w:rsidRPr="00DE0FC4">
        <w:rPr>
          <w:szCs w:val="24"/>
        </w:rPr>
        <w:t>C</w:t>
      </w:r>
      <w:r w:rsidRPr="00DE0FC4">
        <w:rPr>
          <w:szCs w:val="24"/>
          <w:vertAlign w:val="subscript"/>
        </w:rPr>
        <w:t>P</w:t>
      </w:r>
      <w:r w:rsidRPr="002B4B68">
        <w:rPr>
          <w:szCs w:val="24"/>
        </w:rPr>
        <w:t xml:space="preserve"> colour space conversion, the </w:t>
      </w:r>
      <w:del w:id="88" w:author="Francois Edouard" w:date="2017-04-04T09:39:00Z">
        <w:r w:rsidRPr="002B4B68" w:rsidDel="000413DA">
          <w:rPr>
            <w:szCs w:val="24"/>
          </w:rPr>
          <w:delText>ST 2084</w:delText>
        </w:r>
      </w:del>
      <w:ins w:id="89" w:author="Francois Edouard" w:date="2017-04-04T09:39:00Z">
        <w:r w:rsidR="000413DA">
          <w:rPr>
            <w:szCs w:val="24"/>
          </w:rPr>
          <w:t>PQ</w:t>
        </w:r>
      </w:ins>
      <w:r w:rsidRPr="002B4B68">
        <w:rPr>
          <w:szCs w:val="24"/>
        </w:rPr>
        <w:t xml:space="preserve"> Transfer Function, fixed QP values</w:t>
      </w:r>
      <w:r w:rsidR="009D6188">
        <w:rPr>
          <w:szCs w:val="24"/>
        </w:rPr>
        <w:t>.</w:t>
      </w:r>
    </w:p>
    <w:p w14:paraId="4B4AC3B3" w14:textId="31375B2D" w:rsidR="000D1792" w:rsidRPr="002B4B68" w:rsidDel="000413DA" w:rsidRDefault="000D1792" w:rsidP="00FA42C0">
      <w:pPr>
        <w:spacing w:after="200"/>
        <w:rPr>
          <w:moveFrom w:id="90" w:author="Francois Edouard" w:date="2017-04-04T09:41:00Z"/>
          <w:szCs w:val="24"/>
        </w:rPr>
      </w:pPr>
      <w:moveFromRangeStart w:id="91" w:author="Francois Edouard" w:date="2017-04-04T09:41:00Z" w:name="move479062190"/>
      <w:moveFrom w:id="92" w:author="Francois Edouard" w:date="2017-04-04T09:41:00Z">
        <w:r w:rsidRPr="002B4B68" w:rsidDel="000413DA">
          <w:rPr>
            <w:szCs w:val="24"/>
          </w:rPr>
          <w:t>Bitstreams provided by proponents must not exceed the exact bit rates achieved by the anchors. For sequences with scene cuts (S04, S06, S07), the sequence is first split in separate sub-sequences. For a given rate Ri (i=1..4), each sub-sequence is coded with the same QP, and the bitrate for each sub-sequence is considered. Proponents must perform independent encoding of each sub-sequence with bitrate targets given in</w:t>
        </w:r>
        <w:r w:rsidR="007D6E6A" w:rsidRPr="002B4B68" w:rsidDel="000413DA">
          <w:rPr>
            <w:szCs w:val="24"/>
          </w:rPr>
          <w:t xml:space="preserve"> </w:t>
        </w:r>
        <w:r w:rsidR="00DE0FC4" w:rsidDel="000413DA">
          <w:rPr>
            <w:szCs w:val="24"/>
          </w:rPr>
          <w:t xml:space="preserve">the Excel files provided by the </w:t>
        </w:r>
        <w:r w:rsidR="00DE0FC4" w:rsidDel="000413DA">
          <w:t>AHG on HEVC HM and HDRTools software development and software technical evaluation</w:t>
        </w:r>
        <w:r w:rsidRPr="002B4B68" w:rsidDel="000413DA">
          <w:rPr>
            <w:szCs w:val="24"/>
          </w:rPr>
          <w:t>.</w:t>
        </w:r>
      </w:moveFrom>
    </w:p>
    <w:moveFromRangeEnd w:id="91"/>
    <w:p w14:paraId="7DF031D1" w14:textId="7FC557D6" w:rsidR="000D1792" w:rsidRPr="002B4B68" w:rsidDel="000413DA" w:rsidRDefault="000D1792" w:rsidP="00672586">
      <w:pPr>
        <w:pStyle w:val="Heading2"/>
        <w:rPr>
          <w:del w:id="93" w:author="Francois Edouard" w:date="2017-04-04T09:40:00Z"/>
        </w:rPr>
      </w:pPr>
      <w:del w:id="94" w:author="Francois Edouard" w:date="2017-04-04T09:40:00Z">
        <w:r w:rsidRPr="002B4B68" w:rsidDel="000413DA">
          <w:delText xml:space="preserve">Test Procedures </w:delText>
        </w:r>
      </w:del>
    </w:p>
    <w:p w14:paraId="02B41A90" w14:textId="3EAAF47A" w:rsidR="000D1792" w:rsidRPr="002B4B68" w:rsidRDefault="000D1792">
      <w:pPr>
        <w:spacing w:before="120"/>
        <w:jc w:val="both"/>
        <w:rPr>
          <w:color w:val="000000"/>
          <w:szCs w:val="24"/>
          <w:lang w:eastAsia="ja-JP"/>
        </w:rPr>
      </w:pPr>
      <w:del w:id="95" w:author="Francois Edouard" w:date="2017-04-05T05:51:00Z">
        <w:r w:rsidRPr="002B4B68" w:rsidDel="000B12D5">
          <w:rPr>
            <w:lang w:eastAsia="ja-JP"/>
          </w:rPr>
          <w:delText>HDR anchors are compressed using HEVC Main 10 Profile. The HM software</w:delText>
        </w:r>
        <w:r w:rsidR="007D6E6A" w:rsidRPr="002B4B68" w:rsidDel="000B12D5">
          <w:rPr>
            <w:lang w:eastAsia="ja-JP"/>
          </w:rPr>
          <w:delText xml:space="preserve"> </w:delText>
        </w:r>
        <w:r w:rsidRPr="002B4B68" w:rsidDel="000B12D5">
          <w:rPr>
            <w:lang w:eastAsia="ja-JP"/>
          </w:rPr>
          <w:delText>shall be used to generate the bit</w:delText>
        </w:r>
      </w:del>
      <w:del w:id="96" w:author="Francois Edouard" w:date="2017-04-04T09:56:00Z">
        <w:r w:rsidRPr="002B4B68" w:rsidDel="000B68A0">
          <w:rPr>
            <w:lang w:eastAsia="ja-JP"/>
          </w:rPr>
          <w:delText xml:space="preserve"> </w:delText>
        </w:r>
      </w:del>
      <w:del w:id="97" w:author="Francois Edouard" w:date="2017-04-05T05:51:00Z">
        <w:r w:rsidRPr="002B4B68" w:rsidDel="000B12D5">
          <w:rPr>
            <w:lang w:eastAsia="ja-JP"/>
          </w:rPr>
          <w:delText xml:space="preserve">streams. </w:delText>
        </w:r>
      </w:del>
      <w:r w:rsidR="00C133E4" w:rsidRPr="002B4B68">
        <w:rPr>
          <w:color w:val="000000"/>
          <w:szCs w:val="24"/>
          <w:lang w:eastAsia="ja-JP"/>
        </w:rPr>
        <w:fldChar w:fldCharType="begin"/>
      </w:r>
      <w:r w:rsidR="00C133E4" w:rsidRPr="002B4B68">
        <w:rPr>
          <w:color w:val="000000"/>
          <w:szCs w:val="24"/>
          <w:lang w:eastAsia="ja-JP"/>
        </w:rPr>
        <w:instrText xml:space="preserve"> REF _Ref444218654 \h </w:instrText>
      </w:r>
      <w:r w:rsidR="00C133E4" w:rsidRPr="002B4B68">
        <w:rPr>
          <w:color w:val="000000"/>
          <w:szCs w:val="24"/>
          <w:lang w:eastAsia="ja-JP"/>
        </w:rPr>
      </w:r>
      <w:r w:rsidR="00C133E4" w:rsidRPr="002B4B68">
        <w:rPr>
          <w:color w:val="000000"/>
          <w:szCs w:val="24"/>
          <w:lang w:eastAsia="ja-JP"/>
        </w:rPr>
        <w:fldChar w:fldCharType="separate"/>
      </w:r>
      <w:ins w:id="98" w:author="Francois Edouard" w:date="2017-04-04T09:42:00Z">
        <w:r w:rsidR="000413DA" w:rsidRPr="00E3518C">
          <w:t xml:space="preserve">Figure </w:t>
        </w:r>
        <w:r w:rsidR="000413DA">
          <w:rPr>
            <w:noProof/>
          </w:rPr>
          <w:t>1</w:t>
        </w:r>
      </w:ins>
      <w:del w:id="99" w:author="Francois Edouard" w:date="2017-04-04T09:42:00Z">
        <w:r w:rsidR="00417836" w:rsidRPr="00E3518C" w:rsidDel="000413DA">
          <w:delText xml:space="preserve">Figure </w:delText>
        </w:r>
        <w:r w:rsidR="00417836" w:rsidDel="000413DA">
          <w:rPr>
            <w:noProof/>
          </w:rPr>
          <w:delText>1</w:delText>
        </w:r>
      </w:del>
      <w:r w:rsidR="00C133E4" w:rsidRPr="002B4B68">
        <w:rPr>
          <w:color w:val="000000"/>
          <w:szCs w:val="24"/>
          <w:lang w:eastAsia="ja-JP"/>
        </w:rPr>
        <w:fldChar w:fldCharType="end"/>
      </w:r>
      <w:r w:rsidR="00C133E4" w:rsidRPr="002B4B68">
        <w:rPr>
          <w:color w:val="000000"/>
          <w:szCs w:val="24"/>
          <w:lang w:eastAsia="ja-JP"/>
        </w:rPr>
        <w:t xml:space="preserve"> </w:t>
      </w:r>
      <w:r w:rsidRPr="002B4B68">
        <w:rPr>
          <w:color w:val="000000"/>
          <w:szCs w:val="24"/>
          <w:lang w:eastAsia="ja-JP"/>
        </w:rPr>
        <w:t>shows the end-to-end coding and decoding chain used in generating HDR</w:t>
      </w:r>
      <w:ins w:id="100" w:author="Francois Edouard" w:date="2017-04-05T05:51:00Z">
        <w:r w:rsidR="000B12D5">
          <w:rPr>
            <w:color w:val="000000"/>
            <w:szCs w:val="24"/>
            <w:lang w:eastAsia="ja-JP"/>
          </w:rPr>
          <w:t xml:space="preserve"> PQ</w:t>
        </w:r>
      </w:ins>
      <w:r w:rsidRPr="002B4B68">
        <w:rPr>
          <w:color w:val="000000"/>
          <w:szCs w:val="24"/>
          <w:lang w:eastAsia="ja-JP"/>
        </w:rPr>
        <w:t xml:space="preserve"> </w:t>
      </w:r>
      <w:r w:rsidR="001559C0" w:rsidRPr="002B4B68">
        <w:rPr>
          <w:color w:val="000000"/>
          <w:szCs w:val="24"/>
          <w:lang w:eastAsia="ja-JP"/>
        </w:rPr>
        <w:t>Y</w:t>
      </w:r>
      <w:r w:rsidR="007702CA">
        <w:sym w:font="Symbol" w:char="F0A2"/>
      </w:r>
      <w:r w:rsidR="001559C0" w:rsidRPr="002B4B68">
        <w:rPr>
          <w:color w:val="000000"/>
          <w:szCs w:val="24"/>
          <w:lang w:eastAsia="ja-JP"/>
        </w:rPr>
        <w:t>CbCr 4</w:t>
      </w:r>
      <w:r w:rsidR="009651E2" w:rsidRPr="002B4B68">
        <w:rPr>
          <w:color w:val="000000"/>
          <w:szCs w:val="24"/>
          <w:lang w:eastAsia="ja-JP"/>
        </w:rPr>
        <w:t>:</w:t>
      </w:r>
      <w:r w:rsidR="001559C0" w:rsidRPr="002B4B68">
        <w:rPr>
          <w:color w:val="000000"/>
          <w:szCs w:val="24"/>
          <w:lang w:eastAsia="ja-JP"/>
        </w:rPr>
        <w:t>2</w:t>
      </w:r>
      <w:r w:rsidR="009651E2" w:rsidRPr="002B4B68">
        <w:rPr>
          <w:color w:val="000000"/>
          <w:szCs w:val="24"/>
          <w:lang w:eastAsia="ja-JP"/>
        </w:rPr>
        <w:t>:</w:t>
      </w:r>
      <w:r w:rsidR="001559C0" w:rsidRPr="002B4B68">
        <w:rPr>
          <w:color w:val="000000"/>
          <w:szCs w:val="24"/>
          <w:lang w:eastAsia="ja-JP"/>
        </w:rPr>
        <w:t xml:space="preserve">0 </w:t>
      </w:r>
      <w:r w:rsidRPr="002B4B68">
        <w:rPr>
          <w:color w:val="000000"/>
          <w:szCs w:val="24"/>
          <w:lang w:eastAsia="ja-JP"/>
        </w:rPr>
        <w:t>anchors and evaluating visual quality.</w:t>
      </w:r>
      <w:r w:rsidR="001559C0" w:rsidRPr="002B4B68">
        <w:rPr>
          <w:color w:val="000000"/>
          <w:szCs w:val="24"/>
          <w:lang w:eastAsia="ja-JP"/>
        </w:rPr>
        <w:t xml:space="preserve"> </w:t>
      </w:r>
      <w:r w:rsidR="000E758B" w:rsidRPr="002B4B68">
        <w:rPr>
          <w:color w:val="000000"/>
          <w:szCs w:val="24"/>
          <w:highlight w:val="yellow"/>
          <w:lang w:eastAsia="ja-JP"/>
        </w:rPr>
        <w:fldChar w:fldCharType="begin"/>
      </w:r>
      <w:r w:rsidR="000E758B" w:rsidRPr="002B4B68">
        <w:rPr>
          <w:color w:val="000000"/>
          <w:szCs w:val="24"/>
          <w:lang w:eastAsia="ja-JP"/>
        </w:rPr>
        <w:instrText xml:space="preserve"> REF _Ref453616383 \h </w:instrText>
      </w:r>
      <w:r w:rsidR="000E758B" w:rsidRPr="002B4B68">
        <w:rPr>
          <w:color w:val="000000"/>
          <w:szCs w:val="24"/>
          <w:highlight w:val="yellow"/>
          <w:lang w:eastAsia="ja-JP"/>
        </w:rPr>
      </w:r>
      <w:r w:rsidR="000E758B" w:rsidRPr="002B4B68">
        <w:rPr>
          <w:color w:val="000000"/>
          <w:szCs w:val="24"/>
          <w:highlight w:val="yellow"/>
          <w:lang w:eastAsia="ja-JP"/>
        </w:rPr>
        <w:fldChar w:fldCharType="separate"/>
      </w:r>
      <w:ins w:id="101" w:author="Francois Edouard" w:date="2017-04-04T09:42:00Z">
        <w:r w:rsidR="000413DA" w:rsidRPr="002B4B68">
          <w:t xml:space="preserve">Figure </w:t>
        </w:r>
        <w:r w:rsidR="000413DA">
          <w:rPr>
            <w:noProof/>
          </w:rPr>
          <w:t>2</w:t>
        </w:r>
      </w:ins>
      <w:del w:id="102" w:author="Francois Edouard" w:date="2017-04-04T09:42:00Z">
        <w:r w:rsidR="00417836" w:rsidRPr="002B4B68" w:rsidDel="000413DA">
          <w:delText xml:space="preserve">Figure </w:delText>
        </w:r>
        <w:r w:rsidR="00417836" w:rsidDel="000413DA">
          <w:rPr>
            <w:noProof/>
          </w:rPr>
          <w:delText>2</w:delText>
        </w:r>
      </w:del>
      <w:r w:rsidR="000E758B" w:rsidRPr="002B4B68">
        <w:rPr>
          <w:color w:val="000000"/>
          <w:szCs w:val="24"/>
          <w:highlight w:val="yellow"/>
          <w:lang w:eastAsia="ja-JP"/>
        </w:rPr>
        <w:fldChar w:fldCharType="end"/>
      </w:r>
      <w:r w:rsidR="001559C0" w:rsidRPr="002B4B68">
        <w:rPr>
          <w:color w:val="000000"/>
          <w:szCs w:val="24"/>
          <w:lang w:eastAsia="ja-JP"/>
        </w:rPr>
        <w:t xml:space="preserve"> shows the end-to-end coding and decoding chain used in generating HDR </w:t>
      </w:r>
      <w:ins w:id="103" w:author="Francois Edouard" w:date="2017-04-05T05:51:00Z">
        <w:r w:rsidR="000B12D5">
          <w:rPr>
            <w:color w:val="000000"/>
            <w:szCs w:val="24"/>
            <w:lang w:eastAsia="ja-JP"/>
          </w:rPr>
          <w:t xml:space="preserve">PQ </w:t>
        </w:r>
      </w:ins>
      <w:r w:rsidR="001559C0" w:rsidRPr="00DE1318">
        <w:rPr>
          <w:color w:val="000000"/>
          <w:szCs w:val="24"/>
          <w:lang w:eastAsia="ja-JP"/>
        </w:rPr>
        <w:t>IC</w:t>
      </w:r>
      <w:r w:rsidR="001559C0" w:rsidRPr="00DE1318">
        <w:rPr>
          <w:color w:val="000000"/>
          <w:szCs w:val="24"/>
          <w:vertAlign w:val="subscript"/>
          <w:lang w:eastAsia="ja-JP"/>
        </w:rPr>
        <w:t>T</w:t>
      </w:r>
      <w:r w:rsidR="001559C0" w:rsidRPr="00DE1318">
        <w:rPr>
          <w:color w:val="000000"/>
          <w:szCs w:val="24"/>
          <w:lang w:eastAsia="ja-JP"/>
        </w:rPr>
        <w:t>C</w:t>
      </w:r>
      <w:r w:rsidR="001559C0" w:rsidRPr="00DE1318">
        <w:rPr>
          <w:color w:val="000000"/>
          <w:szCs w:val="24"/>
          <w:vertAlign w:val="subscript"/>
          <w:lang w:eastAsia="ja-JP"/>
        </w:rPr>
        <w:t>P</w:t>
      </w:r>
      <w:r w:rsidR="001559C0" w:rsidRPr="002B4B68">
        <w:rPr>
          <w:color w:val="000000"/>
          <w:szCs w:val="24"/>
          <w:lang w:eastAsia="ja-JP"/>
        </w:rPr>
        <w:t xml:space="preserve"> 4</w:t>
      </w:r>
      <w:r w:rsidR="009651E2" w:rsidRPr="002B4B68">
        <w:rPr>
          <w:color w:val="000000"/>
          <w:szCs w:val="24"/>
          <w:lang w:eastAsia="ja-JP"/>
        </w:rPr>
        <w:t>:</w:t>
      </w:r>
      <w:r w:rsidR="001559C0" w:rsidRPr="002B4B68">
        <w:rPr>
          <w:color w:val="000000"/>
          <w:szCs w:val="24"/>
          <w:lang w:eastAsia="ja-JP"/>
        </w:rPr>
        <w:t>2</w:t>
      </w:r>
      <w:r w:rsidR="009651E2" w:rsidRPr="002B4B68">
        <w:rPr>
          <w:color w:val="000000"/>
          <w:szCs w:val="24"/>
          <w:lang w:eastAsia="ja-JP"/>
        </w:rPr>
        <w:t>:</w:t>
      </w:r>
      <w:r w:rsidR="001559C0" w:rsidRPr="002B4B68">
        <w:rPr>
          <w:color w:val="000000"/>
          <w:szCs w:val="24"/>
          <w:lang w:eastAsia="ja-JP"/>
        </w:rPr>
        <w:t>0 anchors and evaluating visual quality.</w:t>
      </w:r>
    </w:p>
    <w:p w14:paraId="526BAEB3" w14:textId="77777777" w:rsidR="000D1792" w:rsidRPr="002B4B68" w:rsidRDefault="000D1792" w:rsidP="000D1792">
      <w:pPr>
        <w:spacing w:before="120"/>
        <w:rPr>
          <w:color w:val="000000"/>
          <w:szCs w:val="24"/>
          <w:lang w:eastAsia="ja-JP"/>
        </w:rPr>
      </w:pPr>
    </w:p>
    <w:p w14:paraId="0819DF33" w14:textId="77777777" w:rsidR="000D1792" w:rsidRPr="002B4B68" w:rsidRDefault="000D1792" w:rsidP="009D6188">
      <w:pPr>
        <w:keepNext/>
        <w:spacing w:before="120"/>
        <w:rPr>
          <w:color w:val="000000"/>
          <w:szCs w:val="24"/>
          <w:lang w:eastAsia="ja-JP"/>
        </w:rPr>
      </w:pPr>
      <w:r w:rsidRPr="00E3518C">
        <w:rPr>
          <w:noProof/>
          <w:color w:val="000000"/>
          <w:szCs w:val="24"/>
        </w:rPr>
        <w:drawing>
          <wp:inline distT="0" distB="0" distL="0" distR="0" wp14:anchorId="4444B12F" wp14:editId="1A4E1E36">
            <wp:extent cx="5944235" cy="207264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4235" cy="2072640"/>
                    </a:xfrm>
                    <a:prstGeom prst="rect">
                      <a:avLst/>
                    </a:prstGeom>
                    <a:noFill/>
                  </pic:spPr>
                </pic:pic>
              </a:graphicData>
            </a:graphic>
          </wp:inline>
        </w:drawing>
      </w:r>
    </w:p>
    <w:p w14:paraId="0F3691E6" w14:textId="6A600122" w:rsidR="0068561D" w:rsidRPr="00E3518C" w:rsidRDefault="0068561D" w:rsidP="00FA42C0">
      <w:pPr>
        <w:pStyle w:val="Caption"/>
      </w:pPr>
      <w:bookmarkStart w:id="104" w:name="_Ref444218654"/>
      <w:r w:rsidRPr="00E3518C">
        <w:t xml:space="preserve">Figure </w:t>
      </w:r>
      <w:fldSimple w:instr=" SEQ Figure \* ARABIC ">
        <w:r w:rsidR="000413DA">
          <w:rPr>
            <w:noProof/>
          </w:rPr>
          <w:t>1</w:t>
        </w:r>
      </w:fldSimple>
      <w:bookmarkEnd w:id="104"/>
      <w:r w:rsidRPr="002B4B68">
        <w:t>. End to end coding and decoding chain</w:t>
      </w:r>
      <w:r w:rsidR="001559C0" w:rsidRPr="002B4B68">
        <w:t xml:space="preserve"> for Y</w:t>
      </w:r>
      <w:r w:rsidR="007702CA">
        <w:sym w:font="Symbol" w:char="F0A2"/>
      </w:r>
      <w:r w:rsidR="001559C0" w:rsidRPr="002B4B68">
        <w:t>CbCr 4:2:0 video</w:t>
      </w:r>
      <w:r w:rsidRPr="00E3518C">
        <w:t>.</w:t>
      </w:r>
    </w:p>
    <w:p w14:paraId="3390AB02" w14:textId="547F11C0" w:rsidR="000E758B" w:rsidRPr="009D6188" w:rsidRDefault="000E758B" w:rsidP="009D6188">
      <w:pPr>
        <w:keepNext/>
        <w:rPr>
          <w:rFonts w:eastAsia="Calibri"/>
          <w:bCs/>
          <w:szCs w:val="18"/>
        </w:rPr>
      </w:pPr>
      <w:r w:rsidRPr="00E3518C">
        <w:rPr>
          <w:noProof/>
        </w:rPr>
        <w:drawing>
          <wp:inline distT="0" distB="0" distL="0" distR="0" wp14:anchorId="16BFBD08" wp14:editId="534CA4A4">
            <wp:extent cx="5943600" cy="2289637"/>
            <wp:effectExtent l="0" t="0" r="0" b="0"/>
            <wp:docPr id="578" name="Picture 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43600" cy="2289637"/>
                    </a:xfrm>
                    <a:prstGeom prst="rect">
                      <a:avLst/>
                    </a:prstGeom>
                    <a:noFill/>
                    <a:ln>
                      <a:noFill/>
                    </a:ln>
                  </pic:spPr>
                </pic:pic>
              </a:graphicData>
            </a:graphic>
          </wp:inline>
        </w:drawing>
      </w:r>
      <w:r w:rsidRPr="009D6188">
        <w:rPr>
          <w:noProof/>
        </w:rPr>
        <mc:AlternateContent>
          <mc:Choice Requires="wpg">
            <w:drawing>
              <wp:anchor distT="0" distB="0" distL="114300" distR="114300" simplePos="0" relativeHeight="251657216" behindDoc="0" locked="0" layoutInCell="1" allowOverlap="1" wp14:anchorId="785811F7" wp14:editId="0D88514A">
                <wp:simplePos x="0" y="0"/>
                <wp:positionH relativeFrom="column">
                  <wp:posOffset>-762000</wp:posOffset>
                </wp:positionH>
                <wp:positionV relativeFrom="paragraph">
                  <wp:posOffset>-8298815</wp:posOffset>
                </wp:positionV>
                <wp:extent cx="8837308" cy="3357392"/>
                <wp:effectExtent l="0" t="0" r="20955" b="14605"/>
                <wp:wrapNone/>
                <wp:docPr id="212" name="Group 1148"/>
                <wp:cNvGraphicFramePr/>
                <a:graphic xmlns:a="http://schemas.openxmlformats.org/drawingml/2006/main">
                  <a:graphicData uri="http://schemas.microsoft.com/office/word/2010/wordprocessingGroup">
                    <wpg:wgp>
                      <wpg:cNvGrpSpPr/>
                      <wpg:grpSpPr>
                        <a:xfrm>
                          <a:off x="0" y="0"/>
                          <a:ext cx="8837308" cy="3357392"/>
                          <a:chOff x="0" y="0"/>
                          <a:chExt cx="8837308" cy="3357392"/>
                        </a:xfrm>
                      </wpg:grpSpPr>
                      <wps:wsp>
                        <wps:cNvPr id="213" name="Down Arrow 213"/>
                        <wps:cNvSpPr/>
                        <wps:spPr>
                          <a:xfrm>
                            <a:off x="5695694" y="531155"/>
                            <a:ext cx="308344" cy="435935"/>
                          </a:xfrm>
                          <a:prstGeom prst="downArrow">
                            <a:avLst/>
                          </a:prstGeom>
                          <a:solidFill>
                            <a:srgbClr val="8064A2">
                              <a:lumMod val="60000"/>
                              <a:lumOff val="40000"/>
                            </a:srgbClr>
                          </a:solidFill>
                          <a:ln w="9525" cap="flat" cmpd="sng" algn="ctr">
                            <a:noFill/>
                            <a:prstDash val="solid"/>
                          </a:ln>
                          <a:effectLst/>
                        </wps:spPr>
                        <wps:bodyPr rtlCol="0" anchor="ctr"/>
                      </wps:wsp>
                      <wps:wsp>
                        <wps:cNvPr id="214" name="Down Arrow 214"/>
                        <wps:cNvSpPr/>
                        <wps:spPr>
                          <a:xfrm>
                            <a:off x="2459724" y="2002047"/>
                            <a:ext cx="308344" cy="435935"/>
                          </a:xfrm>
                          <a:prstGeom prst="downArrow">
                            <a:avLst/>
                          </a:prstGeom>
                          <a:solidFill>
                            <a:srgbClr val="8064A2">
                              <a:lumMod val="60000"/>
                              <a:lumOff val="40000"/>
                            </a:srgbClr>
                          </a:solidFill>
                          <a:ln w="9525" cap="flat" cmpd="sng" algn="ctr">
                            <a:noFill/>
                            <a:prstDash val="solid"/>
                          </a:ln>
                          <a:effectLst/>
                        </wps:spPr>
                        <wps:bodyPr rtlCol="0" anchor="ctr"/>
                      </wps:wsp>
                      <wpg:grpSp>
                        <wpg:cNvPr id="215" name="Group 215"/>
                        <wpg:cNvGrpSpPr/>
                        <wpg:grpSpPr>
                          <a:xfrm>
                            <a:off x="5621262" y="10157"/>
                            <a:ext cx="361507" cy="404037"/>
                            <a:chOff x="5621262" y="10157"/>
                            <a:chExt cx="361507" cy="404037"/>
                          </a:xfrm>
                        </wpg:grpSpPr>
                        <wps:wsp>
                          <wps:cNvPr id="216" name="Oval 216"/>
                          <wps:cNvSpPr/>
                          <wps:spPr>
                            <a:xfrm>
                              <a:off x="5621262" y="10157"/>
                              <a:ext cx="361507" cy="404037"/>
                            </a:xfrm>
                            <a:prstGeom prst="ellipse">
                              <a:avLst/>
                            </a:prstGeom>
                            <a:solidFill>
                              <a:srgbClr val="66CCFF">
                                <a:alpha val="50196"/>
                              </a:srgbClr>
                            </a:solidFill>
                            <a:ln w="9525" cap="flat" cmpd="sng" algn="ctr">
                              <a:solidFill>
                                <a:sysClr val="windowText" lastClr="000000">
                                  <a:lumMod val="50000"/>
                                </a:sysClr>
                              </a:solidFill>
                              <a:prstDash val="solid"/>
                            </a:ln>
                            <a:effectLst/>
                          </wps:spPr>
                          <wps:bodyPr rtlCol="0" anchor="ctr"/>
                        </wps:wsp>
                        <wps:wsp>
                          <wps:cNvPr id="217" name="TextBox 14"/>
                          <wps:cNvSpPr txBox="1"/>
                          <wps:spPr>
                            <a:xfrm>
                              <a:off x="5642526" y="20789"/>
                              <a:ext cx="338554" cy="369332"/>
                            </a:xfrm>
                            <a:prstGeom prst="rect">
                              <a:avLst/>
                            </a:prstGeom>
                            <a:noFill/>
                          </wps:spPr>
                          <wps:txbx>
                            <w:txbxContent>
                              <w:p w14:paraId="4026B901" w14:textId="77777777" w:rsidR="00B11330" w:rsidRDefault="00B11330" w:rsidP="000E758B">
                                <w:pPr>
                                  <w:pStyle w:val="NormalWeb"/>
                                  <w:spacing w:before="0" w:beforeAutospacing="0" w:after="0" w:afterAutospacing="0"/>
                                </w:pPr>
                                <w:r>
                                  <w:rPr>
                                    <w:rFonts w:asciiTheme="minorHAnsi" w:hAnsi="Calibri" w:cstheme="minorBidi"/>
                                    <w:color w:val="000000" w:themeColor="text1"/>
                                    <w:kern w:val="24"/>
                                    <w:sz w:val="36"/>
                                    <w:szCs w:val="36"/>
                                  </w:rPr>
                                  <w:t>A</w:t>
                                </w:r>
                              </w:p>
                            </w:txbxContent>
                          </wps:txbx>
                          <wps:bodyPr wrap="square" rtlCol="0">
                            <a:spAutoFit/>
                          </wps:bodyPr>
                        </wps:wsp>
                      </wpg:grpSp>
                      <wpg:grpSp>
                        <wpg:cNvPr id="218" name="Group 218"/>
                        <wpg:cNvGrpSpPr/>
                        <wpg:grpSpPr>
                          <a:xfrm>
                            <a:off x="4455225" y="5077"/>
                            <a:ext cx="361507" cy="404037"/>
                            <a:chOff x="4455225" y="5077"/>
                            <a:chExt cx="361507" cy="404037"/>
                          </a:xfrm>
                        </wpg:grpSpPr>
                        <wps:wsp>
                          <wps:cNvPr id="219" name="Oval 219"/>
                          <wps:cNvSpPr/>
                          <wps:spPr>
                            <a:xfrm>
                              <a:off x="4455225" y="5077"/>
                              <a:ext cx="361507" cy="404037"/>
                            </a:xfrm>
                            <a:prstGeom prst="ellipse">
                              <a:avLst/>
                            </a:prstGeom>
                            <a:solidFill>
                              <a:srgbClr val="7AFAAE"/>
                            </a:solidFill>
                            <a:ln w="9525" cap="flat" cmpd="sng" algn="ctr">
                              <a:solidFill>
                                <a:sysClr val="windowText" lastClr="000000">
                                  <a:lumMod val="50000"/>
                                </a:sysClr>
                              </a:solidFill>
                              <a:prstDash val="solid"/>
                            </a:ln>
                            <a:effectLst/>
                          </wps:spPr>
                          <wps:bodyPr rtlCol="0" anchor="ctr"/>
                        </wps:wsp>
                        <wps:wsp>
                          <wps:cNvPr id="220" name="TextBox 21"/>
                          <wps:cNvSpPr txBox="1"/>
                          <wps:spPr>
                            <a:xfrm>
                              <a:off x="4476481" y="16704"/>
                              <a:ext cx="307340" cy="370205"/>
                            </a:xfrm>
                            <a:prstGeom prst="rect">
                              <a:avLst/>
                            </a:prstGeom>
                            <a:noFill/>
                          </wps:spPr>
                          <wps:txbx>
                            <w:txbxContent>
                              <w:p w14:paraId="28942D1D" w14:textId="77777777" w:rsidR="00B11330" w:rsidRDefault="00B11330" w:rsidP="000E758B">
                                <w:pPr>
                                  <w:pStyle w:val="NormalWeb"/>
                                  <w:spacing w:before="0" w:beforeAutospacing="0" w:after="0" w:afterAutospacing="0"/>
                                </w:pPr>
                                <w:r>
                                  <w:rPr>
                                    <w:rFonts w:asciiTheme="minorHAnsi" w:hAnsi="Calibri" w:cstheme="minorBidi"/>
                                    <w:color w:val="000000" w:themeColor="text1"/>
                                    <w:kern w:val="24"/>
                                    <w:sz w:val="36"/>
                                    <w:szCs w:val="36"/>
                                  </w:rPr>
                                  <w:t>B</w:t>
                                </w:r>
                              </w:p>
                            </w:txbxContent>
                          </wps:txbx>
                          <wps:bodyPr wrap="none" rtlCol="0">
                            <a:spAutoFit/>
                          </wps:bodyPr>
                        </wps:wsp>
                      </wpg:grpSp>
                      <wpg:grpSp>
                        <wpg:cNvPr id="221" name="Group 221"/>
                        <wpg:cNvGrpSpPr/>
                        <wpg:grpSpPr>
                          <a:xfrm>
                            <a:off x="632264" y="23147"/>
                            <a:ext cx="361511" cy="990978"/>
                            <a:chOff x="632264" y="23147"/>
                            <a:chExt cx="361511" cy="990978"/>
                          </a:xfrm>
                        </wpg:grpSpPr>
                        <wps:wsp>
                          <wps:cNvPr id="222" name="Down Arrow 222"/>
                          <wps:cNvSpPr/>
                          <wps:spPr>
                            <a:xfrm>
                              <a:off x="667584" y="578190"/>
                              <a:ext cx="308344" cy="435935"/>
                            </a:xfrm>
                            <a:prstGeom prst="downArrow">
                              <a:avLst/>
                            </a:prstGeom>
                            <a:solidFill>
                              <a:srgbClr val="00B050"/>
                            </a:solidFill>
                            <a:ln w="9525" cap="flat" cmpd="sng" algn="ctr">
                              <a:noFill/>
                              <a:prstDash val="solid"/>
                            </a:ln>
                            <a:effectLst/>
                          </wps:spPr>
                          <wps:bodyPr rtlCol="0" anchor="ctr"/>
                        </wps:wsp>
                        <wpg:grpSp>
                          <wpg:cNvPr id="223" name="Group 223"/>
                          <wpg:cNvGrpSpPr/>
                          <wpg:grpSpPr>
                            <a:xfrm>
                              <a:off x="632264" y="23147"/>
                              <a:ext cx="361511" cy="404037"/>
                              <a:chOff x="632264" y="23147"/>
                              <a:chExt cx="361511" cy="404037"/>
                            </a:xfrm>
                          </wpg:grpSpPr>
                          <wps:wsp>
                            <wps:cNvPr id="224" name="Oval 224"/>
                            <wps:cNvSpPr/>
                            <wps:spPr>
                              <a:xfrm>
                                <a:off x="632268" y="23147"/>
                                <a:ext cx="361507" cy="404037"/>
                              </a:xfrm>
                              <a:prstGeom prst="ellipse">
                                <a:avLst/>
                              </a:prstGeom>
                              <a:solidFill>
                                <a:srgbClr val="FFFF99"/>
                              </a:solidFill>
                              <a:ln w="9525" cap="flat" cmpd="sng" algn="ctr">
                                <a:solidFill>
                                  <a:sysClr val="windowText" lastClr="000000">
                                    <a:lumMod val="50000"/>
                                  </a:sysClr>
                                </a:solidFill>
                                <a:prstDash val="solid"/>
                              </a:ln>
                              <a:effectLst/>
                            </wps:spPr>
                            <wps:bodyPr rtlCol="0" anchor="ctr"/>
                          </wps:wsp>
                          <wps:wsp>
                            <wps:cNvPr id="225" name="TextBox 27"/>
                            <wps:cNvSpPr txBox="1"/>
                            <wps:spPr>
                              <a:xfrm>
                                <a:off x="632264" y="45408"/>
                                <a:ext cx="294640" cy="370205"/>
                              </a:xfrm>
                              <a:prstGeom prst="rect">
                                <a:avLst/>
                              </a:prstGeom>
                              <a:noFill/>
                            </wps:spPr>
                            <wps:txbx>
                              <w:txbxContent>
                                <w:p w14:paraId="57936B87" w14:textId="77777777" w:rsidR="00B11330" w:rsidRDefault="00B11330" w:rsidP="000E758B">
                                  <w:pPr>
                                    <w:pStyle w:val="NormalWeb"/>
                                    <w:spacing w:before="0" w:beforeAutospacing="0" w:after="0" w:afterAutospacing="0"/>
                                  </w:pPr>
                                  <w:r>
                                    <w:rPr>
                                      <w:rFonts w:asciiTheme="minorHAnsi" w:hAnsi="Calibri" w:cstheme="minorBidi"/>
                                      <w:color w:val="000000" w:themeColor="text1"/>
                                      <w:kern w:val="24"/>
                                      <w:sz w:val="36"/>
                                      <w:szCs w:val="36"/>
                                    </w:rPr>
                                    <w:t>E</w:t>
                                  </w:r>
                                </w:p>
                              </w:txbxContent>
                            </wps:txbx>
                            <wps:bodyPr wrap="none" rtlCol="0">
                              <a:spAutoFit/>
                            </wps:bodyPr>
                          </wps:wsp>
                        </wpg:grpSp>
                      </wpg:grpSp>
                      <wpg:grpSp>
                        <wpg:cNvPr id="226" name="Group 226"/>
                        <wpg:cNvGrpSpPr/>
                        <wpg:grpSpPr>
                          <a:xfrm>
                            <a:off x="8458164" y="2041033"/>
                            <a:ext cx="379144" cy="1308264"/>
                            <a:chOff x="8458164" y="2041033"/>
                            <a:chExt cx="379144" cy="1308264"/>
                          </a:xfrm>
                        </wpg:grpSpPr>
                        <wps:wsp>
                          <wps:cNvPr id="227" name="Down Arrow 227"/>
                          <wps:cNvSpPr/>
                          <wps:spPr>
                            <a:xfrm>
                              <a:off x="8528964" y="2041033"/>
                              <a:ext cx="308344" cy="435935"/>
                            </a:xfrm>
                            <a:prstGeom prst="downArrow">
                              <a:avLst/>
                            </a:prstGeom>
                            <a:solidFill>
                              <a:srgbClr val="FF0000"/>
                            </a:solidFill>
                            <a:ln w="9525" cap="flat" cmpd="sng" algn="ctr">
                              <a:noFill/>
                              <a:prstDash val="solid"/>
                            </a:ln>
                            <a:effectLst/>
                          </wps:spPr>
                          <wps:bodyPr rtlCol="0" anchor="ctr"/>
                        </wps:wsp>
                        <wpg:grpSp>
                          <wpg:cNvPr id="228" name="Group 228"/>
                          <wpg:cNvGrpSpPr/>
                          <wpg:grpSpPr>
                            <a:xfrm>
                              <a:off x="8458164" y="2945260"/>
                              <a:ext cx="372179" cy="404037"/>
                              <a:chOff x="8458164" y="2945260"/>
                              <a:chExt cx="372179" cy="404037"/>
                            </a:xfrm>
                          </wpg:grpSpPr>
                          <wps:wsp>
                            <wps:cNvPr id="229" name="Oval 229"/>
                            <wps:cNvSpPr/>
                            <wps:spPr>
                              <a:xfrm>
                                <a:off x="8468836" y="2945260"/>
                                <a:ext cx="361507" cy="404037"/>
                              </a:xfrm>
                              <a:prstGeom prst="ellipse">
                                <a:avLst/>
                              </a:prstGeom>
                              <a:solidFill>
                                <a:srgbClr val="FFCCFF"/>
                              </a:solidFill>
                              <a:ln w="9525" cap="flat" cmpd="sng" algn="ctr">
                                <a:solidFill>
                                  <a:sysClr val="windowText" lastClr="000000">
                                    <a:lumMod val="50000"/>
                                  </a:sysClr>
                                </a:solidFill>
                                <a:prstDash val="solid"/>
                              </a:ln>
                              <a:effectLst/>
                            </wps:spPr>
                            <wps:bodyPr rtlCol="0" anchor="ctr"/>
                          </wps:wsp>
                          <wps:wsp>
                            <wps:cNvPr id="230" name="TextBox 34"/>
                            <wps:cNvSpPr txBox="1"/>
                            <wps:spPr>
                              <a:xfrm>
                                <a:off x="8458164" y="2966125"/>
                                <a:ext cx="345440" cy="370205"/>
                              </a:xfrm>
                              <a:prstGeom prst="rect">
                                <a:avLst/>
                              </a:prstGeom>
                              <a:noFill/>
                            </wps:spPr>
                            <wps:txbx>
                              <w:txbxContent>
                                <w:p w14:paraId="4D910A83" w14:textId="77777777" w:rsidR="00B11330" w:rsidRDefault="00B11330" w:rsidP="000E758B">
                                  <w:pPr>
                                    <w:pStyle w:val="NormalWeb"/>
                                    <w:spacing w:before="0" w:beforeAutospacing="0" w:after="0" w:afterAutospacing="0"/>
                                  </w:pPr>
                                  <w:r>
                                    <w:rPr>
                                      <w:rFonts w:asciiTheme="minorHAnsi" w:hAnsi="Calibri" w:cstheme="minorBidi"/>
                                      <w:color w:val="000000" w:themeColor="text1"/>
                                      <w:kern w:val="24"/>
                                      <w:sz w:val="36"/>
                                      <w:szCs w:val="36"/>
                                    </w:rPr>
                                    <w:t>F’</w:t>
                                  </w:r>
                                </w:p>
                              </w:txbxContent>
                            </wps:txbx>
                            <wps:bodyPr wrap="none" rtlCol="0">
                              <a:spAutoFit/>
                            </wps:bodyPr>
                          </wps:wsp>
                        </wpg:grpSp>
                      </wpg:grpSp>
                      <wpg:grpSp>
                        <wpg:cNvPr id="231" name="Group 231"/>
                        <wpg:cNvGrpSpPr/>
                        <wpg:grpSpPr>
                          <a:xfrm>
                            <a:off x="2427949" y="2927004"/>
                            <a:ext cx="591882" cy="404037"/>
                            <a:chOff x="2427949" y="2927004"/>
                            <a:chExt cx="591882" cy="404037"/>
                          </a:xfrm>
                        </wpg:grpSpPr>
                        <wps:wsp>
                          <wps:cNvPr id="232" name="Oval 232"/>
                          <wps:cNvSpPr/>
                          <wps:spPr>
                            <a:xfrm>
                              <a:off x="2427949" y="2927004"/>
                              <a:ext cx="361507" cy="404037"/>
                            </a:xfrm>
                            <a:prstGeom prst="ellipse">
                              <a:avLst/>
                            </a:prstGeom>
                            <a:solidFill>
                              <a:srgbClr val="66CCFF">
                                <a:alpha val="50196"/>
                              </a:srgbClr>
                            </a:solidFill>
                            <a:ln w="9525" cap="flat" cmpd="sng" algn="ctr">
                              <a:solidFill>
                                <a:sysClr val="windowText" lastClr="000000">
                                  <a:lumMod val="50000"/>
                                </a:sysClr>
                              </a:solidFill>
                              <a:prstDash val="solid"/>
                            </a:ln>
                            <a:effectLst/>
                          </wps:spPr>
                          <wps:bodyPr rtlCol="0" anchor="ctr"/>
                        </wps:wsp>
                        <wps:wsp>
                          <wps:cNvPr id="233" name="TextBox 38"/>
                          <wps:cNvSpPr txBox="1"/>
                          <wps:spPr>
                            <a:xfrm>
                              <a:off x="2449213" y="2937636"/>
                              <a:ext cx="570618" cy="369332"/>
                            </a:xfrm>
                            <a:prstGeom prst="rect">
                              <a:avLst/>
                            </a:prstGeom>
                            <a:noFill/>
                          </wps:spPr>
                          <wps:txbx>
                            <w:txbxContent>
                              <w:p w14:paraId="504D0FB7" w14:textId="77777777" w:rsidR="00B11330" w:rsidRDefault="00B11330" w:rsidP="000E758B">
                                <w:pPr>
                                  <w:pStyle w:val="NormalWeb"/>
                                  <w:spacing w:before="0" w:beforeAutospacing="0" w:after="0" w:afterAutospacing="0"/>
                                </w:pPr>
                                <w:r>
                                  <w:rPr>
                                    <w:rFonts w:asciiTheme="minorHAnsi" w:hAnsi="Calibri" w:cstheme="minorBidi"/>
                                    <w:color w:val="000000" w:themeColor="text1"/>
                                    <w:kern w:val="24"/>
                                    <w:sz w:val="36"/>
                                    <w:szCs w:val="36"/>
                                  </w:rPr>
                                  <w:t>A’</w:t>
                                </w:r>
                              </w:p>
                            </w:txbxContent>
                          </wps:txbx>
                          <wps:bodyPr wrap="square" rtlCol="0">
                            <a:spAutoFit/>
                          </wps:bodyPr>
                        </wps:wsp>
                      </wpg:grpSp>
                      <wpg:grpSp>
                        <wpg:cNvPr id="234" name="Group 234"/>
                        <wpg:cNvGrpSpPr/>
                        <wpg:grpSpPr>
                          <a:xfrm>
                            <a:off x="3569179" y="2936155"/>
                            <a:ext cx="385748" cy="404037"/>
                            <a:chOff x="3569179" y="2936155"/>
                            <a:chExt cx="385748" cy="404037"/>
                          </a:xfrm>
                        </wpg:grpSpPr>
                        <wps:wsp>
                          <wps:cNvPr id="235" name="Oval 235"/>
                          <wps:cNvSpPr/>
                          <wps:spPr>
                            <a:xfrm>
                              <a:off x="3569179" y="2936155"/>
                              <a:ext cx="361507" cy="404037"/>
                            </a:xfrm>
                            <a:prstGeom prst="ellipse">
                              <a:avLst/>
                            </a:prstGeom>
                            <a:solidFill>
                              <a:srgbClr val="7AFAAE"/>
                            </a:solidFill>
                            <a:ln w="9525" cap="flat" cmpd="sng" algn="ctr">
                              <a:solidFill>
                                <a:sysClr val="windowText" lastClr="000000">
                                  <a:lumMod val="50000"/>
                                </a:sysClr>
                              </a:solidFill>
                              <a:prstDash val="solid"/>
                            </a:ln>
                            <a:effectLst/>
                          </wps:spPr>
                          <wps:bodyPr rtlCol="0" anchor="ctr"/>
                        </wps:wsp>
                        <wps:wsp>
                          <wps:cNvPr id="236" name="TextBox 45"/>
                          <wps:cNvSpPr txBox="1"/>
                          <wps:spPr>
                            <a:xfrm>
                              <a:off x="3590437" y="2957279"/>
                              <a:ext cx="364490" cy="370205"/>
                            </a:xfrm>
                            <a:prstGeom prst="rect">
                              <a:avLst/>
                            </a:prstGeom>
                            <a:noFill/>
                          </wps:spPr>
                          <wps:txbx>
                            <w:txbxContent>
                              <w:p w14:paraId="3760CE4D" w14:textId="77777777" w:rsidR="00B11330" w:rsidRDefault="00B11330" w:rsidP="000E758B">
                                <w:pPr>
                                  <w:pStyle w:val="NormalWeb"/>
                                  <w:spacing w:before="0" w:beforeAutospacing="0" w:after="0" w:afterAutospacing="0"/>
                                </w:pPr>
                                <w:r>
                                  <w:rPr>
                                    <w:rFonts w:asciiTheme="minorHAnsi" w:hAnsi="Calibri" w:cstheme="minorBidi"/>
                                    <w:color w:val="000000" w:themeColor="text1"/>
                                    <w:kern w:val="24"/>
                                    <w:sz w:val="36"/>
                                    <w:szCs w:val="36"/>
                                  </w:rPr>
                                  <w:t>B’</w:t>
                                </w:r>
                              </w:p>
                            </w:txbxContent>
                          </wps:txbx>
                          <wps:bodyPr wrap="none" rtlCol="0">
                            <a:spAutoFit/>
                          </wps:bodyPr>
                        </wps:wsp>
                      </wpg:grpSp>
                      <wpg:grpSp>
                        <wpg:cNvPr id="237" name="Group 237"/>
                        <wpg:cNvGrpSpPr/>
                        <wpg:grpSpPr>
                          <a:xfrm>
                            <a:off x="7696189" y="1984326"/>
                            <a:ext cx="379116" cy="1373066"/>
                            <a:chOff x="7696189" y="1984326"/>
                            <a:chExt cx="379116" cy="1373066"/>
                          </a:xfrm>
                        </wpg:grpSpPr>
                        <wps:wsp>
                          <wps:cNvPr id="238" name="Down Arrow 238"/>
                          <wps:cNvSpPr/>
                          <wps:spPr>
                            <a:xfrm>
                              <a:off x="7766961" y="1984326"/>
                              <a:ext cx="308344" cy="435935"/>
                            </a:xfrm>
                            <a:prstGeom prst="downArrow">
                              <a:avLst/>
                            </a:prstGeom>
                            <a:solidFill>
                              <a:srgbClr val="00B050"/>
                            </a:solidFill>
                            <a:ln w="9525" cap="flat" cmpd="sng" algn="ctr">
                              <a:noFill/>
                              <a:prstDash val="solid"/>
                            </a:ln>
                            <a:effectLst/>
                          </wps:spPr>
                          <wps:bodyPr rtlCol="0" anchor="ctr"/>
                        </wps:wsp>
                        <wpg:grpSp>
                          <wpg:cNvPr id="239" name="Group 239"/>
                          <wpg:cNvGrpSpPr/>
                          <wpg:grpSpPr>
                            <a:xfrm>
                              <a:off x="7696189" y="2953355"/>
                              <a:ext cx="361521" cy="404037"/>
                              <a:chOff x="7696189" y="2953355"/>
                              <a:chExt cx="361521" cy="404037"/>
                            </a:xfrm>
                          </wpg:grpSpPr>
                          <wps:wsp>
                            <wps:cNvPr id="240" name="Oval 240"/>
                            <wps:cNvSpPr/>
                            <wps:spPr>
                              <a:xfrm>
                                <a:off x="7696203" y="2953355"/>
                                <a:ext cx="361507" cy="404037"/>
                              </a:xfrm>
                              <a:prstGeom prst="ellipse">
                                <a:avLst/>
                              </a:prstGeom>
                              <a:solidFill>
                                <a:srgbClr val="FFFF99"/>
                              </a:solidFill>
                              <a:ln w="9525" cap="flat" cmpd="sng" algn="ctr">
                                <a:solidFill>
                                  <a:sysClr val="windowText" lastClr="000000">
                                    <a:lumMod val="50000"/>
                                  </a:sysClr>
                                </a:solidFill>
                                <a:prstDash val="solid"/>
                              </a:ln>
                              <a:effectLst/>
                            </wps:spPr>
                            <wps:bodyPr rtlCol="0" anchor="ctr"/>
                          </wps:wsp>
                          <wps:wsp>
                            <wps:cNvPr id="241" name="TextBox 49"/>
                            <wps:cNvSpPr txBox="1"/>
                            <wps:spPr>
                              <a:xfrm>
                                <a:off x="7696189" y="2985112"/>
                                <a:ext cx="351790" cy="370205"/>
                              </a:xfrm>
                              <a:prstGeom prst="rect">
                                <a:avLst/>
                              </a:prstGeom>
                              <a:noFill/>
                            </wps:spPr>
                            <wps:txbx>
                              <w:txbxContent>
                                <w:p w14:paraId="17D72C41" w14:textId="77777777" w:rsidR="00B11330" w:rsidRDefault="00B11330" w:rsidP="000E758B">
                                  <w:pPr>
                                    <w:pStyle w:val="NormalWeb"/>
                                    <w:spacing w:before="0" w:beforeAutospacing="0" w:after="0" w:afterAutospacing="0"/>
                                  </w:pPr>
                                  <w:r>
                                    <w:rPr>
                                      <w:rFonts w:asciiTheme="minorHAnsi" w:hAnsi="Calibri" w:cstheme="minorBidi"/>
                                      <w:color w:val="000000" w:themeColor="text1"/>
                                      <w:kern w:val="24"/>
                                      <w:sz w:val="36"/>
                                      <w:szCs w:val="36"/>
                                    </w:rPr>
                                    <w:t>E’</w:t>
                                  </w:r>
                                </w:p>
                              </w:txbxContent>
                            </wps:txbx>
                            <wps:bodyPr wrap="none" rtlCol="0">
                              <a:spAutoFit/>
                            </wps:bodyPr>
                          </wps:wsp>
                        </wpg:grpSp>
                      </wpg:grpSp>
                      <wpg:grpSp>
                        <wpg:cNvPr id="242" name="Group 242"/>
                        <wpg:cNvGrpSpPr/>
                        <wpg:grpSpPr>
                          <a:xfrm>
                            <a:off x="3352983" y="0"/>
                            <a:ext cx="361507" cy="411713"/>
                            <a:chOff x="3352983" y="0"/>
                            <a:chExt cx="361507" cy="411713"/>
                          </a:xfrm>
                        </wpg:grpSpPr>
                        <wps:wsp>
                          <wps:cNvPr id="243" name="Oval 243"/>
                          <wps:cNvSpPr/>
                          <wps:spPr>
                            <a:xfrm>
                              <a:off x="3352983" y="0"/>
                              <a:ext cx="361507" cy="404037"/>
                            </a:xfrm>
                            <a:prstGeom prst="ellipse">
                              <a:avLst/>
                            </a:prstGeom>
                            <a:solidFill>
                              <a:srgbClr val="BC94E0">
                                <a:alpha val="50196"/>
                              </a:srgbClr>
                            </a:solidFill>
                            <a:ln w="9525" cap="flat" cmpd="sng" algn="ctr">
                              <a:solidFill>
                                <a:sysClr val="windowText" lastClr="000000">
                                  <a:lumMod val="50000"/>
                                </a:sysClr>
                              </a:solidFill>
                              <a:prstDash val="solid"/>
                            </a:ln>
                            <a:effectLst/>
                          </wps:spPr>
                          <wps:bodyPr rtlCol="0" anchor="ctr"/>
                        </wps:wsp>
                        <wps:wsp>
                          <wps:cNvPr id="244" name="TextBox 39"/>
                          <wps:cNvSpPr txBox="1"/>
                          <wps:spPr>
                            <a:xfrm>
                              <a:off x="3374240" y="41508"/>
                              <a:ext cx="304800" cy="370205"/>
                            </a:xfrm>
                            <a:prstGeom prst="rect">
                              <a:avLst/>
                            </a:prstGeom>
                            <a:noFill/>
                          </wps:spPr>
                          <wps:txbx>
                            <w:txbxContent>
                              <w:p w14:paraId="34C969A5" w14:textId="77777777" w:rsidR="00B11330" w:rsidRDefault="00B11330" w:rsidP="000E758B">
                                <w:pPr>
                                  <w:pStyle w:val="NormalWeb"/>
                                  <w:spacing w:before="0" w:beforeAutospacing="0" w:after="0" w:afterAutospacing="0"/>
                                </w:pPr>
                                <w:r>
                                  <w:rPr>
                                    <w:rFonts w:asciiTheme="minorHAnsi" w:hAnsi="Calibri" w:cstheme="minorBidi"/>
                                    <w:color w:val="000000" w:themeColor="text1"/>
                                    <w:kern w:val="24"/>
                                    <w:sz w:val="36"/>
                                    <w:szCs w:val="36"/>
                                  </w:rPr>
                                  <w:t>C</w:t>
                                </w:r>
                              </w:p>
                            </w:txbxContent>
                          </wps:txbx>
                          <wps:bodyPr wrap="none" rtlCol="0">
                            <a:spAutoFit/>
                          </wps:bodyPr>
                        </wps:wsp>
                      </wpg:grpSp>
                      <wpg:grpSp>
                        <wpg:cNvPr id="245" name="Group 245"/>
                        <wpg:cNvGrpSpPr/>
                        <wpg:grpSpPr>
                          <a:xfrm>
                            <a:off x="4763634" y="2939807"/>
                            <a:ext cx="383198" cy="404037"/>
                            <a:chOff x="4763634" y="2939807"/>
                            <a:chExt cx="383198" cy="404037"/>
                          </a:xfrm>
                        </wpg:grpSpPr>
                        <wps:wsp>
                          <wps:cNvPr id="246" name="Oval 246"/>
                          <wps:cNvSpPr/>
                          <wps:spPr>
                            <a:xfrm>
                              <a:off x="4763634" y="2939807"/>
                              <a:ext cx="361507" cy="404037"/>
                            </a:xfrm>
                            <a:prstGeom prst="ellipse">
                              <a:avLst/>
                            </a:prstGeom>
                            <a:solidFill>
                              <a:srgbClr val="BC94E0">
                                <a:alpha val="50196"/>
                              </a:srgbClr>
                            </a:solidFill>
                            <a:ln w="9525" cap="flat" cmpd="sng" algn="ctr">
                              <a:solidFill>
                                <a:sysClr val="windowText" lastClr="000000">
                                  <a:lumMod val="50000"/>
                                </a:sysClr>
                              </a:solidFill>
                              <a:prstDash val="solid"/>
                            </a:ln>
                            <a:effectLst/>
                          </wps:spPr>
                          <wps:bodyPr rtlCol="0" anchor="ctr"/>
                        </wps:wsp>
                        <wps:wsp>
                          <wps:cNvPr id="247" name="TextBox 43"/>
                          <wps:cNvSpPr txBox="1"/>
                          <wps:spPr>
                            <a:xfrm>
                              <a:off x="4784882" y="2971432"/>
                              <a:ext cx="361950" cy="370205"/>
                            </a:xfrm>
                            <a:prstGeom prst="rect">
                              <a:avLst/>
                            </a:prstGeom>
                            <a:noFill/>
                          </wps:spPr>
                          <wps:txbx>
                            <w:txbxContent>
                              <w:p w14:paraId="2DE6A2FA" w14:textId="77777777" w:rsidR="00B11330" w:rsidRDefault="00B11330" w:rsidP="000E758B">
                                <w:pPr>
                                  <w:pStyle w:val="NormalWeb"/>
                                  <w:spacing w:before="0" w:beforeAutospacing="0" w:after="0" w:afterAutospacing="0"/>
                                </w:pPr>
                                <w:r>
                                  <w:rPr>
                                    <w:rFonts w:asciiTheme="minorHAnsi" w:hAnsi="Calibri" w:cstheme="minorBidi"/>
                                    <w:color w:val="000000" w:themeColor="text1"/>
                                    <w:kern w:val="24"/>
                                    <w:sz w:val="36"/>
                                    <w:szCs w:val="36"/>
                                  </w:rPr>
                                  <w:t>C’</w:t>
                                </w:r>
                              </w:p>
                            </w:txbxContent>
                          </wps:txbx>
                          <wps:bodyPr wrap="none" rtlCol="0">
                            <a:spAutoFit/>
                          </wps:bodyPr>
                        </wps:wsp>
                      </wpg:grpSp>
                      <wpg:grpSp>
                        <wpg:cNvPr id="248" name="Group 248"/>
                        <wpg:cNvGrpSpPr/>
                        <wpg:grpSpPr>
                          <a:xfrm>
                            <a:off x="2406427" y="20789"/>
                            <a:ext cx="361507" cy="404037"/>
                            <a:chOff x="2406427" y="20789"/>
                            <a:chExt cx="361507" cy="404037"/>
                          </a:xfrm>
                        </wpg:grpSpPr>
                        <wps:wsp>
                          <wps:cNvPr id="249" name="Oval 249"/>
                          <wps:cNvSpPr/>
                          <wps:spPr>
                            <a:xfrm>
                              <a:off x="2406427" y="20789"/>
                              <a:ext cx="361507" cy="404037"/>
                            </a:xfrm>
                            <a:prstGeom prst="ellipse">
                              <a:avLst/>
                            </a:prstGeom>
                            <a:solidFill>
                              <a:srgbClr val="4F81BD">
                                <a:lumMod val="60000"/>
                                <a:lumOff val="40000"/>
                                <a:alpha val="50196"/>
                              </a:srgbClr>
                            </a:solidFill>
                            <a:ln w="9525" cap="flat" cmpd="sng" algn="ctr">
                              <a:solidFill>
                                <a:sysClr val="windowText" lastClr="000000">
                                  <a:lumMod val="50000"/>
                                </a:sysClr>
                              </a:solidFill>
                              <a:prstDash val="solid"/>
                            </a:ln>
                            <a:effectLst/>
                          </wps:spPr>
                          <wps:bodyPr rtlCol="0" anchor="ctr"/>
                        </wps:wsp>
                        <wps:wsp>
                          <wps:cNvPr id="250" name="TextBox 46"/>
                          <wps:cNvSpPr txBox="1"/>
                          <wps:spPr>
                            <a:xfrm>
                              <a:off x="2418382" y="33623"/>
                              <a:ext cx="323850" cy="370205"/>
                            </a:xfrm>
                            <a:prstGeom prst="rect">
                              <a:avLst/>
                            </a:prstGeom>
                            <a:noFill/>
                          </wps:spPr>
                          <wps:txbx>
                            <w:txbxContent>
                              <w:p w14:paraId="040727F7" w14:textId="77777777" w:rsidR="00B11330" w:rsidRDefault="00B11330" w:rsidP="000E758B">
                                <w:pPr>
                                  <w:pStyle w:val="NormalWeb"/>
                                  <w:spacing w:before="0" w:beforeAutospacing="0" w:after="0" w:afterAutospacing="0"/>
                                </w:pPr>
                                <w:r>
                                  <w:rPr>
                                    <w:rFonts w:asciiTheme="minorHAnsi" w:hAnsi="Calibri" w:cstheme="minorBidi"/>
                                    <w:color w:val="000000" w:themeColor="text1"/>
                                    <w:kern w:val="24"/>
                                    <w:sz w:val="36"/>
                                    <w:szCs w:val="36"/>
                                    <w:lang w:val="fr-FR"/>
                                  </w:rPr>
                                  <w:t>D</w:t>
                                </w:r>
                              </w:p>
                            </w:txbxContent>
                          </wps:txbx>
                          <wps:bodyPr wrap="none" rtlCol="0">
                            <a:spAutoFit/>
                          </wps:bodyPr>
                        </wps:wsp>
                      </wpg:grpSp>
                      <wpg:grpSp>
                        <wpg:cNvPr id="251" name="Group 251"/>
                        <wpg:cNvGrpSpPr/>
                        <wpg:grpSpPr>
                          <a:xfrm>
                            <a:off x="5934258" y="2951378"/>
                            <a:ext cx="392950" cy="404037"/>
                            <a:chOff x="5934258" y="2951378"/>
                            <a:chExt cx="392950" cy="404037"/>
                          </a:xfrm>
                        </wpg:grpSpPr>
                        <wps:wsp>
                          <wps:cNvPr id="252" name="Oval 252"/>
                          <wps:cNvSpPr/>
                          <wps:spPr>
                            <a:xfrm>
                              <a:off x="5934258" y="2951378"/>
                              <a:ext cx="361507" cy="404037"/>
                            </a:xfrm>
                            <a:prstGeom prst="ellipse">
                              <a:avLst/>
                            </a:prstGeom>
                            <a:solidFill>
                              <a:srgbClr val="4F81BD">
                                <a:lumMod val="60000"/>
                                <a:lumOff val="40000"/>
                                <a:alpha val="50196"/>
                              </a:srgbClr>
                            </a:solidFill>
                            <a:ln w="9525" cap="flat" cmpd="sng" algn="ctr">
                              <a:solidFill>
                                <a:sysClr val="windowText" lastClr="000000">
                                  <a:lumMod val="50000"/>
                                </a:sysClr>
                              </a:solidFill>
                              <a:prstDash val="solid"/>
                            </a:ln>
                            <a:effectLst/>
                          </wps:spPr>
                          <wps:bodyPr rtlCol="0" anchor="ctr"/>
                        </wps:wsp>
                        <wps:wsp>
                          <wps:cNvPr id="253" name="TextBox 51"/>
                          <wps:cNvSpPr txBox="1"/>
                          <wps:spPr>
                            <a:xfrm>
                              <a:off x="5946208" y="2964083"/>
                              <a:ext cx="381000" cy="370205"/>
                            </a:xfrm>
                            <a:prstGeom prst="rect">
                              <a:avLst/>
                            </a:prstGeom>
                            <a:noFill/>
                          </wps:spPr>
                          <wps:txbx>
                            <w:txbxContent>
                              <w:p w14:paraId="2194EBB9" w14:textId="77777777" w:rsidR="00B11330" w:rsidRDefault="00B11330" w:rsidP="000E758B">
                                <w:pPr>
                                  <w:pStyle w:val="NormalWeb"/>
                                  <w:spacing w:before="0" w:beforeAutospacing="0" w:after="0" w:afterAutospacing="0"/>
                                </w:pPr>
                                <w:r>
                                  <w:rPr>
                                    <w:rFonts w:asciiTheme="minorHAnsi" w:hAnsi="Calibri" w:cstheme="minorBidi"/>
                                    <w:color w:val="000000" w:themeColor="text1"/>
                                    <w:kern w:val="24"/>
                                    <w:sz w:val="36"/>
                                    <w:szCs w:val="36"/>
                                    <w:lang w:val="fr-FR"/>
                                  </w:rPr>
                                  <w:t>D’</w:t>
                                </w:r>
                              </w:p>
                            </w:txbxContent>
                          </wps:txbx>
                          <wps:bodyPr wrap="none" rtlCol="0">
                            <a:spAutoFit/>
                          </wps:bodyPr>
                        </wps:wsp>
                      </wpg:grpSp>
                      <wps:wsp>
                        <wps:cNvPr id="254" name="AutoShape 4"/>
                        <wps:cNvSpPr>
                          <a:spLocks noChangeAspect="1" noChangeArrowheads="1" noTextEdit="1"/>
                        </wps:cNvSpPr>
                        <wps:spPr bwMode="auto">
                          <a:xfrm>
                            <a:off x="114300" y="754606"/>
                            <a:ext cx="8610600" cy="2159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g:grpSp>
                        <wpg:cNvPr id="255" name="Group 255"/>
                        <wpg:cNvGrpSpPr/>
                        <wpg:grpSpPr>
                          <a:xfrm>
                            <a:off x="168649" y="848232"/>
                            <a:ext cx="364490" cy="549893"/>
                            <a:chOff x="168649" y="848232"/>
                            <a:chExt cx="364490" cy="549893"/>
                          </a:xfrm>
                        </wpg:grpSpPr>
                        <wps:wsp>
                          <wps:cNvPr id="256" name="Rectangle 256"/>
                          <wps:cNvSpPr>
                            <a:spLocks noChangeArrowheads="1"/>
                          </wps:cNvSpPr>
                          <wps:spPr bwMode="auto">
                            <a:xfrm>
                              <a:off x="178174" y="848232"/>
                              <a:ext cx="339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23EC80"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 xml:space="preserve">Input </w:t>
                                </w:r>
                              </w:p>
                            </w:txbxContent>
                          </wps:txbx>
                          <wps:bodyPr vert="horz" wrap="none" lIns="0" tIns="0" rIns="0" bIns="0" numCol="1" anchor="t" anchorCtr="0" compatLnSpc="1">
                            <a:prstTxWarp prst="textNoShape">
                              <a:avLst/>
                            </a:prstTxWarp>
                            <a:spAutoFit/>
                          </wps:bodyPr>
                        </wps:wsp>
                        <wps:wsp>
                          <wps:cNvPr id="257" name="Rectangle 257"/>
                          <wps:cNvSpPr>
                            <a:spLocks noChangeArrowheads="1"/>
                          </wps:cNvSpPr>
                          <wps:spPr bwMode="auto">
                            <a:xfrm>
                              <a:off x="187699" y="1035549"/>
                              <a:ext cx="33020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34D19A"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 xml:space="preserve">HDR </w:t>
                                </w:r>
                              </w:p>
                            </w:txbxContent>
                          </wps:txbx>
                          <wps:bodyPr vert="horz" wrap="none" lIns="0" tIns="0" rIns="0" bIns="0" numCol="1" anchor="t" anchorCtr="0" compatLnSpc="1">
                            <a:prstTxWarp prst="textNoShape">
                              <a:avLst/>
                            </a:prstTxWarp>
                            <a:spAutoFit/>
                          </wps:bodyPr>
                        </wps:wsp>
                        <wps:wsp>
                          <wps:cNvPr id="258" name="Rectangle 258"/>
                          <wps:cNvSpPr>
                            <a:spLocks noChangeArrowheads="1"/>
                          </wps:cNvSpPr>
                          <wps:spPr bwMode="auto">
                            <a:xfrm>
                              <a:off x="168649" y="1222865"/>
                              <a:ext cx="3644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9D863"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video</w:t>
                                </w:r>
                              </w:p>
                            </w:txbxContent>
                          </wps:txbx>
                          <wps:bodyPr vert="horz" wrap="none" lIns="0" tIns="0" rIns="0" bIns="0" numCol="1" anchor="t" anchorCtr="0" compatLnSpc="1">
                            <a:prstTxWarp prst="textNoShape">
                              <a:avLst/>
                            </a:prstTxWarp>
                            <a:spAutoFit/>
                          </wps:bodyPr>
                        </wps:wsp>
                      </wpg:grpSp>
                      <wpg:grpSp>
                        <wpg:cNvPr id="259" name="Group 259"/>
                        <wpg:cNvGrpSpPr/>
                        <wpg:grpSpPr>
                          <a:xfrm>
                            <a:off x="1943100" y="794293"/>
                            <a:ext cx="571500" cy="701675"/>
                            <a:chOff x="1943100" y="794293"/>
                            <a:chExt cx="571500" cy="701675"/>
                          </a:xfrm>
                        </wpg:grpSpPr>
                        <wps:wsp>
                          <wps:cNvPr id="260" name="Rectangle 260"/>
                          <wps:cNvSpPr>
                            <a:spLocks noChangeArrowheads="1"/>
                          </wps:cNvSpPr>
                          <wps:spPr bwMode="auto">
                            <a:xfrm>
                              <a:off x="1943100" y="794293"/>
                              <a:ext cx="571500" cy="701675"/>
                            </a:xfrm>
                            <a:prstGeom prst="rect">
                              <a:avLst/>
                            </a:prstGeom>
                            <a:solidFill>
                              <a:srgbClr val="E8EEF7"/>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1" name="Rectangle 261"/>
                          <wps:cNvSpPr>
                            <a:spLocks noChangeArrowheads="1"/>
                          </wps:cNvSpPr>
                          <wps:spPr bwMode="auto">
                            <a:xfrm>
                              <a:off x="1943100" y="794293"/>
                              <a:ext cx="571500" cy="701675"/>
                            </a:xfrm>
                            <a:prstGeom prst="rect">
                              <a:avLst/>
                            </a:prstGeom>
                            <a:noFill/>
                            <a:ln w="3175"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262" name="Rectangle 262"/>
                          <wps:cNvSpPr>
                            <a:spLocks noChangeArrowheads="1"/>
                          </wps:cNvSpPr>
                          <wps:spPr bwMode="auto">
                            <a:xfrm>
                              <a:off x="2025647" y="954588"/>
                              <a:ext cx="4832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CF26D5"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 xml:space="preserve">Coding </w:t>
                                </w:r>
                              </w:p>
                            </w:txbxContent>
                          </wps:txbx>
                          <wps:bodyPr vert="horz" wrap="none" lIns="0" tIns="0" rIns="0" bIns="0" numCol="1" anchor="t" anchorCtr="0" compatLnSpc="1">
                            <a:prstTxWarp prst="textNoShape">
                              <a:avLst/>
                            </a:prstTxWarp>
                            <a:spAutoFit/>
                          </wps:bodyPr>
                        </wps:wsp>
                        <wps:wsp>
                          <wps:cNvPr id="263" name="Rectangle 263"/>
                          <wps:cNvSpPr>
                            <a:spLocks noChangeArrowheads="1"/>
                          </wps:cNvSpPr>
                          <wps:spPr bwMode="auto">
                            <a:xfrm>
                              <a:off x="2149472" y="1141905"/>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117D30"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TF</w:t>
                                </w:r>
                              </w:p>
                            </w:txbxContent>
                          </wps:txbx>
                          <wps:bodyPr vert="horz" wrap="none" lIns="0" tIns="0" rIns="0" bIns="0" numCol="1" anchor="t" anchorCtr="0" compatLnSpc="1">
                            <a:prstTxWarp prst="textNoShape">
                              <a:avLst/>
                            </a:prstTxWarp>
                            <a:spAutoFit/>
                          </wps:bodyPr>
                        </wps:wsp>
                      </wpg:grpSp>
                      <wpg:grpSp>
                        <wpg:cNvPr id="264" name="Group 264"/>
                        <wpg:cNvGrpSpPr/>
                        <wpg:grpSpPr>
                          <a:xfrm>
                            <a:off x="517489" y="1099094"/>
                            <a:ext cx="569913" cy="107950"/>
                            <a:chOff x="517489" y="1099094"/>
                            <a:chExt cx="569913" cy="107950"/>
                          </a:xfrm>
                        </wpg:grpSpPr>
                        <wps:wsp>
                          <wps:cNvPr id="265" name="Line 13"/>
                          <wps:cNvCnPr/>
                          <wps:spPr bwMode="auto">
                            <a:xfrm>
                              <a:off x="517489" y="1153069"/>
                              <a:ext cx="449263" cy="0"/>
                            </a:xfrm>
                            <a:prstGeom prst="line">
                              <a:avLst/>
                            </a:prstGeom>
                            <a:noFill/>
                            <a:ln w="3175" cap="rnd">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6" name="Freeform 266"/>
                          <wps:cNvSpPr>
                            <a:spLocks/>
                          </wps:cNvSpPr>
                          <wps:spPr bwMode="auto">
                            <a:xfrm>
                              <a:off x="955639" y="1099094"/>
                              <a:ext cx="131763" cy="107950"/>
                            </a:xfrm>
                            <a:custGeom>
                              <a:avLst/>
                              <a:gdLst>
                                <a:gd name="T0" fmla="*/ 0 w 83"/>
                                <a:gd name="T1" fmla="*/ 0 h 68"/>
                                <a:gd name="T2" fmla="*/ 83 w 83"/>
                                <a:gd name="T3" fmla="*/ 34 h 68"/>
                                <a:gd name="T4" fmla="*/ 0 w 83"/>
                                <a:gd name="T5" fmla="*/ 68 h 68"/>
                                <a:gd name="T6" fmla="*/ 0 w 83"/>
                                <a:gd name="T7" fmla="*/ 0 h 68"/>
                              </a:gdLst>
                              <a:ahLst/>
                              <a:cxnLst>
                                <a:cxn ang="0">
                                  <a:pos x="T0" y="T1"/>
                                </a:cxn>
                                <a:cxn ang="0">
                                  <a:pos x="T2" y="T3"/>
                                </a:cxn>
                                <a:cxn ang="0">
                                  <a:pos x="T4" y="T5"/>
                                </a:cxn>
                                <a:cxn ang="0">
                                  <a:pos x="T6" y="T7"/>
                                </a:cxn>
                              </a:cxnLst>
                              <a:rect l="0" t="0" r="r" b="b"/>
                              <a:pathLst>
                                <a:path w="83" h="68">
                                  <a:moveTo>
                                    <a:pt x="0" y="0"/>
                                  </a:moveTo>
                                  <a:lnTo>
                                    <a:pt x="83" y="34"/>
                                  </a:lnTo>
                                  <a:lnTo>
                                    <a:pt x="0" y="68"/>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grpSp>
                      <wpg:grpSp>
                        <wpg:cNvPr id="267" name="Group 267"/>
                        <wpg:cNvGrpSpPr/>
                        <wpg:grpSpPr>
                          <a:xfrm>
                            <a:off x="2857500" y="794293"/>
                            <a:ext cx="571500" cy="701675"/>
                            <a:chOff x="2857500" y="794293"/>
                            <a:chExt cx="571500" cy="701675"/>
                          </a:xfrm>
                        </wpg:grpSpPr>
                        <wps:wsp>
                          <wps:cNvPr id="268" name="Rectangle 268"/>
                          <wps:cNvSpPr>
                            <a:spLocks noChangeArrowheads="1"/>
                          </wps:cNvSpPr>
                          <wps:spPr bwMode="auto">
                            <a:xfrm>
                              <a:off x="2857500" y="794293"/>
                              <a:ext cx="571500" cy="701675"/>
                            </a:xfrm>
                            <a:prstGeom prst="rect">
                              <a:avLst/>
                            </a:prstGeom>
                            <a:solidFill>
                              <a:srgbClr val="E8EEF7"/>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9" name="Rectangle 269"/>
                          <wps:cNvSpPr>
                            <a:spLocks noChangeArrowheads="1"/>
                          </wps:cNvSpPr>
                          <wps:spPr bwMode="auto">
                            <a:xfrm>
                              <a:off x="2857500" y="794293"/>
                              <a:ext cx="571500" cy="701675"/>
                            </a:xfrm>
                            <a:prstGeom prst="rect">
                              <a:avLst/>
                            </a:prstGeom>
                            <a:noFill/>
                            <a:ln w="3175"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270" name="Rectangle 270"/>
                          <wps:cNvSpPr>
                            <a:spLocks noChangeArrowheads="1"/>
                          </wps:cNvSpPr>
                          <wps:spPr bwMode="auto">
                            <a:xfrm>
                              <a:off x="2959092" y="860892"/>
                              <a:ext cx="377825" cy="186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FC830A" w14:textId="77777777" w:rsidR="00B11330" w:rsidRDefault="00B11330" w:rsidP="000E758B">
                                <w:pPr>
                                  <w:pStyle w:val="NormalWeb"/>
                                  <w:spacing w:before="0" w:beforeAutospacing="0" w:after="0" w:afterAutospacing="0"/>
                                  <w:textAlignment w:val="baseline"/>
                                </w:pPr>
                                <w:r>
                                  <w:rPr>
                                    <w:rFonts w:asciiTheme="minorHAnsi" w:hAnsi="Calibri" w:cstheme="minorBidi"/>
                                    <w:color w:val="000000"/>
                                    <w:kern w:val="24"/>
                                  </w:rPr>
                                  <w:t>L’M’S’</w:t>
                                </w:r>
                              </w:p>
                            </w:txbxContent>
                          </wps:txbx>
                          <wps:bodyPr vert="horz" wrap="none" lIns="0" tIns="0" rIns="0" bIns="0" numCol="1" anchor="t" anchorCtr="0" compatLnSpc="1">
                            <a:prstTxWarp prst="textNoShape">
                              <a:avLst/>
                            </a:prstTxWarp>
                            <a:spAutoFit/>
                          </wps:bodyPr>
                        </wps:wsp>
                        <wps:wsp>
                          <wps:cNvPr id="271" name="Rectangle 271"/>
                          <wps:cNvSpPr>
                            <a:spLocks noChangeArrowheads="1"/>
                          </wps:cNvSpPr>
                          <wps:spPr bwMode="auto">
                            <a:xfrm>
                              <a:off x="3092445" y="1048247"/>
                              <a:ext cx="1276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3BDFFC"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 xml:space="preserve">to </w:t>
                                </w:r>
                              </w:p>
                            </w:txbxContent>
                          </wps:txbx>
                          <wps:bodyPr vert="horz" wrap="none" lIns="0" tIns="0" rIns="0" bIns="0" numCol="1" anchor="t" anchorCtr="0" compatLnSpc="1">
                            <a:prstTxWarp prst="textNoShape">
                              <a:avLst/>
                            </a:prstTxWarp>
                            <a:spAutoFit/>
                          </wps:bodyPr>
                        </wps:wsp>
                        <wps:wsp>
                          <wps:cNvPr id="272" name="Rectangle 272"/>
                          <wps:cNvSpPr>
                            <a:spLocks noChangeArrowheads="1"/>
                          </wps:cNvSpPr>
                          <wps:spPr bwMode="auto">
                            <a:xfrm>
                              <a:off x="2940046" y="1235564"/>
                              <a:ext cx="392430"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0CC014"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IC</w:t>
                                </w:r>
                                <w:r>
                                  <w:rPr>
                                    <w:rFonts w:ascii="Arial" w:hAnsi="Arial" w:cs="Arial"/>
                                    <w:color w:val="000000"/>
                                    <w:kern w:val="24"/>
                                    <w:position w:val="-6"/>
                                    <w:vertAlign w:val="subscript"/>
                                  </w:rPr>
                                  <w:t>T</w:t>
                                </w:r>
                                <w:r>
                                  <w:rPr>
                                    <w:rFonts w:ascii="Arial" w:hAnsi="Arial" w:cs="Arial"/>
                                    <w:color w:val="000000"/>
                                    <w:kern w:val="24"/>
                                  </w:rPr>
                                  <w:t>C</w:t>
                                </w:r>
                                <w:r>
                                  <w:rPr>
                                    <w:rFonts w:ascii="Arial" w:hAnsi="Arial" w:cs="Arial"/>
                                    <w:color w:val="000000"/>
                                    <w:kern w:val="24"/>
                                    <w:position w:val="-6"/>
                                    <w:vertAlign w:val="subscript"/>
                                  </w:rPr>
                                  <w:t>P</w:t>
                                </w:r>
                              </w:p>
                            </w:txbxContent>
                          </wps:txbx>
                          <wps:bodyPr vert="horz" wrap="none" lIns="0" tIns="0" rIns="0" bIns="0" numCol="1" anchor="t" anchorCtr="0" compatLnSpc="1">
                            <a:prstTxWarp prst="textNoShape">
                              <a:avLst/>
                            </a:prstTxWarp>
                            <a:spAutoFit/>
                          </wps:bodyPr>
                        </wps:wsp>
                      </wpg:grpSp>
                      <wps:wsp>
                        <wps:cNvPr id="273" name="Line 29"/>
                        <wps:cNvCnPr/>
                        <wps:spPr bwMode="auto">
                          <a:xfrm>
                            <a:off x="3421856" y="1132431"/>
                            <a:ext cx="449263" cy="0"/>
                          </a:xfrm>
                          <a:prstGeom prst="line">
                            <a:avLst/>
                          </a:prstGeom>
                          <a:noFill/>
                          <a:ln w="3175" cap="rnd">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4" name="Freeform 274"/>
                        <wps:cNvSpPr>
                          <a:spLocks/>
                        </wps:cNvSpPr>
                        <wps:spPr bwMode="auto">
                          <a:xfrm>
                            <a:off x="3717925" y="1078456"/>
                            <a:ext cx="130175" cy="107950"/>
                          </a:xfrm>
                          <a:custGeom>
                            <a:avLst/>
                            <a:gdLst>
                              <a:gd name="T0" fmla="*/ 0 w 82"/>
                              <a:gd name="T1" fmla="*/ 0 h 68"/>
                              <a:gd name="T2" fmla="*/ 82 w 82"/>
                              <a:gd name="T3" fmla="*/ 34 h 68"/>
                              <a:gd name="T4" fmla="*/ 0 w 82"/>
                              <a:gd name="T5" fmla="*/ 68 h 68"/>
                              <a:gd name="T6" fmla="*/ 0 w 82"/>
                              <a:gd name="T7" fmla="*/ 0 h 68"/>
                            </a:gdLst>
                            <a:ahLst/>
                            <a:cxnLst>
                              <a:cxn ang="0">
                                <a:pos x="T0" y="T1"/>
                              </a:cxn>
                              <a:cxn ang="0">
                                <a:pos x="T2" y="T3"/>
                              </a:cxn>
                              <a:cxn ang="0">
                                <a:pos x="T4" y="T5"/>
                              </a:cxn>
                              <a:cxn ang="0">
                                <a:pos x="T6" y="T7"/>
                              </a:cxn>
                            </a:cxnLst>
                            <a:rect l="0" t="0" r="r" b="b"/>
                            <a:pathLst>
                              <a:path w="82" h="68">
                                <a:moveTo>
                                  <a:pt x="0" y="0"/>
                                </a:moveTo>
                                <a:lnTo>
                                  <a:pt x="82" y="34"/>
                                </a:lnTo>
                                <a:lnTo>
                                  <a:pt x="0" y="68"/>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grpSp>
                        <wpg:cNvPr id="275" name="Group 275"/>
                        <wpg:cNvGrpSpPr/>
                        <wpg:grpSpPr>
                          <a:xfrm>
                            <a:off x="3848100" y="781594"/>
                            <a:ext cx="571500" cy="701675"/>
                            <a:chOff x="3848100" y="781594"/>
                            <a:chExt cx="571500" cy="701675"/>
                          </a:xfrm>
                        </wpg:grpSpPr>
                        <wps:wsp>
                          <wps:cNvPr id="276" name="Rectangle 276"/>
                          <wps:cNvSpPr>
                            <a:spLocks noChangeArrowheads="1"/>
                          </wps:cNvSpPr>
                          <wps:spPr bwMode="auto">
                            <a:xfrm>
                              <a:off x="3848100" y="781594"/>
                              <a:ext cx="571500" cy="701675"/>
                            </a:xfrm>
                            <a:prstGeom prst="rect">
                              <a:avLst/>
                            </a:prstGeom>
                            <a:solidFill>
                              <a:srgbClr val="E8EEF7"/>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7" name="Rectangle 277"/>
                          <wps:cNvSpPr>
                            <a:spLocks noChangeArrowheads="1"/>
                          </wps:cNvSpPr>
                          <wps:spPr bwMode="auto">
                            <a:xfrm>
                              <a:off x="3848100" y="781594"/>
                              <a:ext cx="571500" cy="701675"/>
                            </a:xfrm>
                            <a:prstGeom prst="rect">
                              <a:avLst/>
                            </a:prstGeom>
                            <a:noFill/>
                            <a:ln w="3175"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278" name="Rectangle 278"/>
                          <wps:cNvSpPr>
                            <a:spLocks noChangeArrowheads="1"/>
                          </wps:cNvSpPr>
                          <wps:spPr bwMode="auto">
                            <a:xfrm>
                              <a:off x="3960807" y="941890"/>
                              <a:ext cx="415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31B0EE"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 xml:space="preserve">Quant </w:t>
                                </w:r>
                              </w:p>
                            </w:txbxContent>
                          </wps:txbx>
                          <wps:bodyPr vert="horz" wrap="none" lIns="0" tIns="0" rIns="0" bIns="0" numCol="1" anchor="t" anchorCtr="0" compatLnSpc="1">
                            <a:prstTxWarp prst="textNoShape">
                              <a:avLst/>
                            </a:prstTxWarp>
                            <a:spAutoFit/>
                          </wps:bodyPr>
                        </wps:wsp>
                        <wps:wsp>
                          <wps:cNvPr id="279" name="Rectangle 279"/>
                          <wps:cNvSpPr>
                            <a:spLocks noChangeArrowheads="1"/>
                          </wps:cNvSpPr>
                          <wps:spPr bwMode="auto">
                            <a:xfrm>
                              <a:off x="4025894" y="1129207"/>
                              <a:ext cx="169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5D895C"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 xml:space="preserve">10 </w:t>
                                </w:r>
                              </w:p>
                            </w:txbxContent>
                          </wps:txbx>
                          <wps:bodyPr vert="horz" wrap="none" lIns="0" tIns="0" rIns="0" bIns="0" numCol="1" anchor="t" anchorCtr="0" compatLnSpc="1">
                            <a:prstTxWarp prst="textNoShape">
                              <a:avLst/>
                            </a:prstTxWarp>
                            <a:spAutoFit/>
                          </wps:bodyPr>
                        </wps:wsp>
                        <wps:wsp>
                          <wps:cNvPr id="280" name="Rectangle 280"/>
                          <wps:cNvSpPr>
                            <a:spLocks noChangeArrowheads="1"/>
                          </wps:cNvSpPr>
                          <wps:spPr bwMode="auto">
                            <a:xfrm>
                              <a:off x="4168739" y="1128962"/>
                              <a:ext cx="1276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6B3B4F"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 xml:space="preserve"> b</w:t>
                                </w:r>
                              </w:p>
                            </w:txbxContent>
                          </wps:txbx>
                          <wps:bodyPr vert="horz" wrap="none" lIns="0" tIns="0" rIns="0" bIns="0" numCol="1" anchor="t" anchorCtr="0" compatLnSpc="1">
                            <a:prstTxWarp prst="textNoShape">
                              <a:avLst/>
                            </a:prstTxWarp>
                            <a:spAutoFit/>
                          </wps:bodyPr>
                        </wps:wsp>
                      </wpg:grpSp>
                      <wpg:grpSp>
                        <wpg:cNvPr id="281" name="Group 281"/>
                        <wpg:cNvGrpSpPr/>
                        <wpg:grpSpPr>
                          <a:xfrm>
                            <a:off x="4991100" y="781594"/>
                            <a:ext cx="571500" cy="701675"/>
                            <a:chOff x="4991100" y="781594"/>
                            <a:chExt cx="571500" cy="701675"/>
                          </a:xfrm>
                        </wpg:grpSpPr>
                        <wps:wsp>
                          <wps:cNvPr id="282" name="Rectangle 282"/>
                          <wps:cNvSpPr>
                            <a:spLocks noChangeArrowheads="1"/>
                          </wps:cNvSpPr>
                          <wps:spPr bwMode="auto">
                            <a:xfrm>
                              <a:off x="4991100" y="781594"/>
                              <a:ext cx="571500" cy="701675"/>
                            </a:xfrm>
                            <a:prstGeom prst="rect">
                              <a:avLst/>
                            </a:prstGeom>
                            <a:solidFill>
                              <a:srgbClr val="E8EEF7"/>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83" name="Rectangle 283"/>
                          <wps:cNvSpPr>
                            <a:spLocks noChangeArrowheads="1"/>
                          </wps:cNvSpPr>
                          <wps:spPr bwMode="auto">
                            <a:xfrm>
                              <a:off x="4991100" y="781594"/>
                              <a:ext cx="571500" cy="701675"/>
                            </a:xfrm>
                            <a:prstGeom prst="rect">
                              <a:avLst/>
                            </a:prstGeom>
                            <a:noFill/>
                            <a:ln w="3175"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284" name="Rectangle 284"/>
                          <wps:cNvSpPr>
                            <a:spLocks noChangeArrowheads="1"/>
                          </wps:cNvSpPr>
                          <wps:spPr bwMode="auto">
                            <a:xfrm>
                              <a:off x="5064118" y="941890"/>
                              <a:ext cx="85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CEF19B"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4</w:t>
                                </w:r>
                              </w:p>
                            </w:txbxContent>
                          </wps:txbx>
                          <wps:bodyPr vert="horz" wrap="none" lIns="0" tIns="0" rIns="0" bIns="0" numCol="1" anchor="t" anchorCtr="0" compatLnSpc="1">
                            <a:prstTxWarp prst="textNoShape">
                              <a:avLst/>
                            </a:prstTxWarp>
                            <a:spAutoFit/>
                          </wps:bodyPr>
                        </wps:wsp>
                        <wps:wsp>
                          <wps:cNvPr id="285" name="Rectangle 285"/>
                          <wps:cNvSpPr>
                            <a:spLocks noChangeArrowheads="1"/>
                          </wps:cNvSpPr>
                          <wps:spPr bwMode="auto">
                            <a:xfrm>
                              <a:off x="5130792" y="94189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17B214"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w:t>
                                </w:r>
                              </w:p>
                            </w:txbxContent>
                          </wps:txbx>
                          <wps:bodyPr vert="horz" wrap="none" lIns="0" tIns="0" rIns="0" bIns="0" numCol="1" anchor="t" anchorCtr="0" compatLnSpc="1">
                            <a:prstTxWarp prst="textNoShape">
                              <a:avLst/>
                            </a:prstTxWarp>
                            <a:spAutoFit/>
                          </wps:bodyPr>
                        </wps:wsp>
                        <wps:wsp>
                          <wps:cNvPr id="286" name="Rectangle 286"/>
                          <wps:cNvSpPr>
                            <a:spLocks noChangeArrowheads="1"/>
                          </wps:cNvSpPr>
                          <wps:spPr bwMode="auto">
                            <a:xfrm>
                              <a:off x="5168892" y="941890"/>
                              <a:ext cx="85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17A33F"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4</w:t>
                                </w:r>
                              </w:p>
                            </w:txbxContent>
                          </wps:txbx>
                          <wps:bodyPr vert="horz" wrap="none" lIns="0" tIns="0" rIns="0" bIns="0" numCol="1" anchor="t" anchorCtr="0" compatLnSpc="1">
                            <a:prstTxWarp prst="textNoShape">
                              <a:avLst/>
                            </a:prstTxWarp>
                            <a:spAutoFit/>
                          </wps:bodyPr>
                        </wps:wsp>
                        <wps:wsp>
                          <wps:cNvPr id="287" name="Rectangle 287"/>
                          <wps:cNvSpPr>
                            <a:spLocks noChangeArrowheads="1"/>
                          </wps:cNvSpPr>
                          <wps:spPr bwMode="auto">
                            <a:xfrm>
                              <a:off x="5245092" y="94189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DE9CFF"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w:t>
                                </w:r>
                              </w:p>
                            </w:txbxContent>
                          </wps:txbx>
                          <wps:bodyPr vert="horz" wrap="none" lIns="0" tIns="0" rIns="0" bIns="0" numCol="1" anchor="t" anchorCtr="0" compatLnSpc="1">
                            <a:prstTxWarp prst="textNoShape">
                              <a:avLst/>
                            </a:prstTxWarp>
                            <a:spAutoFit/>
                          </wps:bodyPr>
                        </wps:wsp>
                        <wps:wsp>
                          <wps:cNvPr id="288" name="Rectangle 288"/>
                          <wps:cNvSpPr>
                            <a:spLocks noChangeArrowheads="1"/>
                          </wps:cNvSpPr>
                          <wps:spPr bwMode="auto">
                            <a:xfrm>
                              <a:off x="5273667" y="941890"/>
                              <a:ext cx="85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9DF3F"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 xml:space="preserve">4 </w:t>
                                </w:r>
                              </w:p>
                            </w:txbxContent>
                          </wps:txbx>
                          <wps:bodyPr vert="horz" wrap="none" lIns="0" tIns="0" rIns="0" bIns="0" numCol="1" anchor="t" anchorCtr="0" compatLnSpc="1">
                            <a:prstTxWarp prst="textNoShape">
                              <a:avLst/>
                            </a:prstTxWarp>
                            <a:spAutoFit/>
                          </wps:bodyPr>
                        </wps:wsp>
                        <wps:wsp>
                          <wps:cNvPr id="289" name="Rectangle 289"/>
                          <wps:cNvSpPr>
                            <a:spLocks noChangeArrowheads="1"/>
                          </wps:cNvSpPr>
                          <wps:spPr bwMode="auto">
                            <a:xfrm>
                              <a:off x="5378442" y="941890"/>
                              <a:ext cx="1276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362A10"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 xml:space="preserve">to </w:t>
                                </w:r>
                              </w:p>
                            </w:txbxContent>
                          </wps:txbx>
                          <wps:bodyPr vert="horz" wrap="none" lIns="0" tIns="0" rIns="0" bIns="0" numCol="1" anchor="t" anchorCtr="0" compatLnSpc="1">
                            <a:prstTxWarp prst="textNoShape">
                              <a:avLst/>
                            </a:prstTxWarp>
                            <a:spAutoFit/>
                          </wps:bodyPr>
                        </wps:wsp>
                        <wps:wsp>
                          <wps:cNvPr id="290" name="Rectangle 290"/>
                          <wps:cNvSpPr>
                            <a:spLocks noChangeArrowheads="1"/>
                          </wps:cNvSpPr>
                          <wps:spPr bwMode="auto">
                            <a:xfrm>
                              <a:off x="5130792" y="1129207"/>
                              <a:ext cx="85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867CD"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4</w:t>
                                </w:r>
                              </w:p>
                            </w:txbxContent>
                          </wps:txbx>
                          <wps:bodyPr vert="horz" wrap="none" lIns="0" tIns="0" rIns="0" bIns="0" numCol="1" anchor="t" anchorCtr="0" compatLnSpc="1">
                            <a:prstTxWarp prst="textNoShape">
                              <a:avLst/>
                            </a:prstTxWarp>
                            <a:spAutoFit/>
                          </wps:bodyPr>
                        </wps:wsp>
                        <wps:wsp>
                          <wps:cNvPr id="291" name="Rectangle 291"/>
                          <wps:cNvSpPr>
                            <a:spLocks noChangeArrowheads="1"/>
                          </wps:cNvSpPr>
                          <wps:spPr bwMode="auto">
                            <a:xfrm>
                              <a:off x="5206992" y="112920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B301F5"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w:t>
                                </w:r>
                              </w:p>
                            </w:txbxContent>
                          </wps:txbx>
                          <wps:bodyPr vert="horz" wrap="none" lIns="0" tIns="0" rIns="0" bIns="0" numCol="1" anchor="t" anchorCtr="0" compatLnSpc="1">
                            <a:prstTxWarp prst="textNoShape">
                              <a:avLst/>
                            </a:prstTxWarp>
                            <a:spAutoFit/>
                          </wps:bodyPr>
                        </wps:wsp>
                        <wps:wsp>
                          <wps:cNvPr id="292" name="Rectangle 292"/>
                          <wps:cNvSpPr>
                            <a:spLocks noChangeArrowheads="1"/>
                          </wps:cNvSpPr>
                          <wps:spPr bwMode="auto">
                            <a:xfrm>
                              <a:off x="5245092" y="1129207"/>
                              <a:ext cx="85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5EEFB8"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2</w:t>
                                </w:r>
                              </w:p>
                            </w:txbxContent>
                          </wps:txbx>
                          <wps:bodyPr vert="horz" wrap="none" lIns="0" tIns="0" rIns="0" bIns="0" numCol="1" anchor="t" anchorCtr="0" compatLnSpc="1">
                            <a:prstTxWarp prst="textNoShape">
                              <a:avLst/>
                            </a:prstTxWarp>
                            <a:spAutoFit/>
                          </wps:bodyPr>
                        </wps:wsp>
                        <wps:wsp>
                          <wps:cNvPr id="293" name="Rectangle 293"/>
                          <wps:cNvSpPr>
                            <a:spLocks noChangeArrowheads="1"/>
                          </wps:cNvSpPr>
                          <wps:spPr bwMode="auto">
                            <a:xfrm>
                              <a:off x="5311767" y="112920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1F25E9"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w:t>
                                </w:r>
                              </w:p>
                            </w:txbxContent>
                          </wps:txbx>
                          <wps:bodyPr vert="horz" wrap="none" lIns="0" tIns="0" rIns="0" bIns="0" numCol="1" anchor="t" anchorCtr="0" compatLnSpc="1">
                            <a:prstTxWarp prst="textNoShape">
                              <a:avLst/>
                            </a:prstTxWarp>
                            <a:spAutoFit/>
                          </wps:bodyPr>
                        </wps:wsp>
                        <wps:wsp>
                          <wps:cNvPr id="294" name="Rectangle 294"/>
                          <wps:cNvSpPr>
                            <a:spLocks noChangeArrowheads="1"/>
                          </wps:cNvSpPr>
                          <wps:spPr bwMode="auto">
                            <a:xfrm>
                              <a:off x="5349867" y="1129207"/>
                              <a:ext cx="85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FE1ABD"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0</w:t>
                                </w:r>
                              </w:p>
                            </w:txbxContent>
                          </wps:txbx>
                          <wps:bodyPr vert="horz" wrap="none" lIns="0" tIns="0" rIns="0" bIns="0" numCol="1" anchor="t" anchorCtr="0" compatLnSpc="1">
                            <a:prstTxWarp prst="textNoShape">
                              <a:avLst/>
                            </a:prstTxWarp>
                            <a:spAutoFit/>
                          </wps:bodyPr>
                        </wps:wsp>
                      </wpg:grpSp>
                      <wps:wsp>
                        <wps:cNvPr id="295" name="Line 49"/>
                        <wps:cNvCnPr/>
                        <wps:spPr bwMode="auto">
                          <a:xfrm>
                            <a:off x="4419600" y="1132431"/>
                            <a:ext cx="450850" cy="0"/>
                          </a:xfrm>
                          <a:prstGeom prst="line">
                            <a:avLst/>
                          </a:prstGeom>
                          <a:noFill/>
                          <a:ln w="3175" cap="rnd">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6" name="Freeform 296"/>
                        <wps:cNvSpPr>
                          <a:spLocks/>
                        </wps:cNvSpPr>
                        <wps:spPr bwMode="auto">
                          <a:xfrm>
                            <a:off x="4859338" y="1078456"/>
                            <a:ext cx="131763" cy="107950"/>
                          </a:xfrm>
                          <a:custGeom>
                            <a:avLst/>
                            <a:gdLst>
                              <a:gd name="T0" fmla="*/ 0 w 83"/>
                              <a:gd name="T1" fmla="*/ 0 h 68"/>
                              <a:gd name="T2" fmla="*/ 83 w 83"/>
                              <a:gd name="T3" fmla="*/ 34 h 68"/>
                              <a:gd name="T4" fmla="*/ 0 w 83"/>
                              <a:gd name="T5" fmla="*/ 68 h 68"/>
                              <a:gd name="T6" fmla="*/ 0 w 83"/>
                              <a:gd name="T7" fmla="*/ 0 h 68"/>
                            </a:gdLst>
                            <a:ahLst/>
                            <a:cxnLst>
                              <a:cxn ang="0">
                                <a:pos x="T0" y="T1"/>
                              </a:cxn>
                              <a:cxn ang="0">
                                <a:pos x="T2" y="T3"/>
                              </a:cxn>
                              <a:cxn ang="0">
                                <a:pos x="T4" y="T5"/>
                              </a:cxn>
                              <a:cxn ang="0">
                                <a:pos x="T6" y="T7"/>
                              </a:cxn>
                            </a:cxnLst>
                            <a:rect l="0" t="0" r="r" b="b"/>
                            <a:pathLst>
                              <a:path w="83" h="68">
                                <a:moveTo>
                                  <a:pt x="0" y="0"/>
                                </a:moveTo>
                                <a:lnTo>
                                  <a:pt x="83" y="34"/>
                                </a:lnTo>
                                <a:lnTo>
                                  <a:pt x="0" y="68"/>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grpSp>
                        <wpg:cNvPr id="297" name="Group 297"/>
                        <wpg:cNvGrpSpPr/>
                        <wpg:grpSpPr>
                          <a:xfrm>
                            <a:off x="6134100" y="781594"/>
                            <a:ext cx="1141413" cy="701675"/>
                            <a:chOff x="6134100" y="781594"/>
                            <a:chExt cx="1141413" cy="701675"/>
                          </a:xfrm>
                        </wpg:grpSpPr>
                        <wps:wsp>
                          <wps:cNvPr id="298" name="Rectangle 298"/>
                          <wps:cNvSpPr>
                            <a:spLocks noChangeArrowheads="1"/>
                          </wps:cNvSpPr>
                          <wps:spPr bwMode="auto">
                            <a:xfrm>
                              <a:off x="6134100" y="781594"/>
                              <a:ext cx="1141413" cy="701675"/>
                            </a:xfrm>
                            <a:prstGeom prst="rect">
                              <a:avLst/>
                            </a:prstGeom>
                            <a:solidFill>
                              <a:srgbClr val="E8EEF7"/>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9" name="Rectangle 299"/>
                          <wps:cNvSpPr>
                            <a:spLocks noChangeArrowheads="1"/>
                          </wps:cNvSpPr>
                          <wps:spPr bwMode="auto">
                            <a:xfrm>
                              <a:off x="6134100" y="781594"/>
                              <a:ext cx="1141413" cy="701675"/>
                            </a:xfrm>
                            <a:prstGeom prst="rect">
                              <a:avLst/>
                            </a:prstGeom>
                            <a:noFill/>
                            <a:ln w="3175"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300" name="Rectangle 300"/>
                          <wps:cNvSpPr>
                            <a:spLocks noChangeArrowheads="1"/>
                          </wps:cNvSpPr>
                          <wps:spPr bwMode="auto">
                            <a:xfrm>
                              <a:off x="6321416" y="941890"/>
                              <a:ext cx="915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5475E4"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 xml:space="preserve">Encoding HM </w:t>
                                </w:r>
                              </w:p>
                            </w:txbxContent>
                          </wps:txbx>
                          <wps:bodyPr vert="horz" wrap="none" lIns="0" tIns="0" rIns="0" bIns="0" numCol="1" anchor="t" anchorCtr="0" compatLnSpc="1">
                            <a:prstTxWarp prst="textNoShape">
                              <a:avLst/>
                            </a:prstTxWarp>
                            <a:spAutoFit/>
                          </wps:bodyPr>
                        </wps:wsp>
                        <wps:wsp>
                          <wps:cNvPr id="301" name="Rectangle 301"/>
                          <wps:cNvSpPr>
                            <a:spLocks noChangeArrowheads="1"/>
                          </wps:cNvSpPr>
                          <wps:spPr bwMode="auto">
                            <a:xfrm>
                              <a:off x="6378566" y="1129207"/>
                              <a:ext cx="85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3B6C43"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4</w:t>
                                </w:r>
                              </w:p>
                            </w:txbxContent>
                          </wps:txbx>
                          <wps:bodyPr vert="horz" wrap="none" lIns="0" tIns="0" rIns="0" bIns="0" numCol="1" anchor="t" anchorCtr="0" compatLnSpc="1">
                            <a:prstTxWarp prst="textNoShape">
                              <a:avLst/>
                            </a:prstTxWarp>
                            <a:spAutoFit/>
                          </wps:bodyPr>
                        </wps:wsp>
                        <wps:wsp>
                          <wps:cNvPr id="302" name="Rectangle 302"/>
                          <wps:cNvSpPr>
                            <a:spLocks noChangeArrowheads="1"/>
                          </wps:cNvSpPr>
                          <wps:spPr bwMode="auto">
                            <a:xfrm>
                              <a:off x="6445241" y="112920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B54EA3"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w:t>
                                </w:r>
                              </w:p>
                            </w:txbxContent>
                          </wps:txbx>
                          <wps:bodyPr vert="horz" wrap="none" lIns="0" tIns="0" rIns="0" bIns="0" numCol="1" anchor="t" anchorCtr="0" compatLnSpc="1">
                            <a:prstTxWarp prst="textNoShape">
                              <a:avLst/>
                            </a:prstTxWarp>
                            <a:spAutoFit/>
                          </wps:bodyPr>
                        </wps:wsp>
                        <wps:wsp>
                          <wps:cNvPr id="303" name="Rectangle 303"/>
                          <wps:cNvSpPr>
                            <a:spLocks noChangeArrowheads="1"/>
                          </wps:cNvSpPr>
                          <wps:spPr bwMode="auto">
                            <a:xfrm>
                              <a:off x="6483340" y="1129207"/>
                              <a:ext cx="85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968647"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2</w:t>
                                </w:r>
                              </w:p>
                            </w:txbxContent>
                          </wps:txbx>
                          <wps:bodyPr vert="horz" wrap="none" lIns="0" tIns="0" rIns="0" bIns="0" numCol="1" anchor="t" anchorCtr="0" compatLnSpc="1">
                            <a:prstTxWarp prst="textNoShape">
                              <a:avLst/>
                            </a:prstTxWarp>
                            <a:spAutoFit/>
                          </wps:bodyPr>
                        </wps:wsp>
                        <wps:wsp>
                          <wps:cNvPr id="304" name="Rectangle 304"/>
                          <wps:cNvSpPr>
                            <a:spLocks noChangeArrowheads="1"/>
                          </wps:cNvSpPr>
                          <wps:spPr bwMode="auto">
                            <a:xfrm>
                              <a:off x="6550015" y="112920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AA1B14"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w:t>
                                </w:r>
                              </w:p>
                            </w:txbxContent>
                          </wps:txbx>
                          <wps:bodyPr vert="horz" wrap="none" lIns="0" tIns="0" rIns="0" bIns="0" numCol="1" anchor="t" anchorCtr="0" compatLnSpc="1">
                            <a:prstTxWarp prst="textNoShape">
                              <a:avLst/>
                            </a:prstTxWarp>
                            <a:spAutoFit/>
                          </wps:bodyPr>
                        </wps:wsp>
                        <wps:wsp>
                          <wps:cNvPr id="305" name="Rectangle 305"/>
                          <wps:cNvSpPr>
                            <a:spLocks noChangeArrowheads="1"/>
                          </wps:cNvSpPr>
                          <wps:spPr bwMode="auto">
                            <a:xfrm>
                              <a:off x="6586528" y="1129207"/>
                              <a:ext cx="29718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DD741A"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0 10</w:t>
                                </w:r>
                              </w:p>
                            </w:txbxContent>
                          </wps:txbx>
                          <wps:bodyPr vert="horz" wrap="none" lIns="0" tIns="0" rIns="0" bIns="0" numCol="1" anchor="t" anchorCtr="0" compatLnSpc="1">
                            <a:prstTxWarp prst="textNoShape">
                              <a:avLst/>
                            </a:prstTxWarp>
                            <a:spAutoFit/>
                          </wps:bodyPr>
                        </wps:wsp>
                        <wps:wsp>
                          <wps:cNvPr id="306" name="Rectangle 306"/>
                          <wps:cNvSpPr>
                            <a:spLocks noChangeArrowheads="1"/>
                          </wps:cNvSpPr>
                          <wps:spPr bwMode="auto">
                            <a:xfrm>
                              <a:off x="6834128" y="1128962"/>
                              <a:ext cx="280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BBFF3C"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 xml:space="preserve"> bits</w:t>
                                </w:r>
                              </w:p>
                            </w:txbxContent>
                          </wps:txbx>
                          <wps:bodyPr vert="horz" wrap="none" lIns="0" tIns="0" rIns="0" bIns="0" numCol="1" anchor="t" anchorCtr="0" compatLnSpc="1">
                            <a:prstTxWarp prst="textNoShape">
                              <a:avLst/>
                            </a:prstTxWarp>
                            <a:spAutoFit/>
                          </wps:bodyPr>
                        </wps:wsp>
                      </wpg:grpSp>
                      <wps:wsp>
                        <wps:cNvPr id="307" name="Line 60"/>
                        <wps:cNvCnPr/>
                        <wps:spPr bwMode="auto">
                          <a:xfrm>
                            <a:off x="5562600" y="1132431"/>
                            <a:ext cx="449263" cy="0"/>
                          </a:xfrm>
                          <a:prstGeom prst="line">
                            <a:avLst/>
                          </a:prstGeom>
                          <a:noFill/>
                          <a:ln w="3175" cap="rnd">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8" name="Freeform 308"/>
                        <wps:cNvSpPr>
                          <a:spLocks/>
                        </wps:cNvSpPr>
                        <wps:spPr bwMode="auto">
                          <a:xfrm>
                            <a:off x="6002338" y="1078456"/>
                            <a:ext cx="131763" cy="107950"/>
                          </a:xfrm>
                          <a:custGeom>
                            <a:avLst/>
                            <a:gdLst>
                              <a:gd name="T0" fmla="*/ 0 w 83"/>
                              <a:gd name="T1" fmla="*/ 0 h 68"/>
                              <a:gd name="T2" fmla="*/ 83 w 83"/>
                              <a:gd name="T3" fmla="*/ 34 h 68"/>
                              <a:gd name="T4" fmla="*/ 0 w 83"/>
                              <a:gd name="T5" fmla="*/ 68 h 68"/>
                              <a:gd name="T6" fmla="*/ 0 w 83"/>
                              <a:gd name="T7" fmla="*/ 0 h 68"/>
                            </a:gdLst>
                            <a:ahLst/>
                            <a:cxnLst>
                              <a:cxn ang="0">
                                <a:pos x="T0" y="T1"/>
                              </a:cxn>
                              <a:cxn ang="0">
                                <a:pos x="T2" y="T3"/>
                              </a:cxn>
                              <a:cxn ang="0">
                                <a:pos x="T4" y="T5"/>
                              </a:cxn>
                              <a:cxn ang="0">
                                <a:pos x="T6" y="T7"/>
                              </a:cxn>
                            </a:cxnLst>
                            <a:rect l="0" t="0" r="r" b="b"/>
                            <a:pathLst>
                              <a:path w="83" h="68">
                                <a:moveTo>
                                  <a:pt x="0" y="0"/>
                                </a:moveTo>
                                <a:lnTo>
                                  <a:pt x="83" y="34"/>
                                </a:lnTo>
                                <a:lnTo>
                                  <a:pt x="0" y="68"/>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09" name="Line 62"/>
                        <wps:cNvCnPr/>
                        <wps:spPr bwMode="auto">
                          <a:xfrm>
                            <a:off x="7275513" y="1132431"/>
                            <a:ext cx="450850" cy="0"/>
                          </a:xfrm>
                          <a:prstGeom prst="line">
                            <a:avLst/>
                          </a:prstGeom>
                          <a:noFill/>
                          <a:ln w="3175" cap="rnd">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0" name="Freeform 310"/>
                        <wps:cNvSpPr>
                          <a:spLocks/>
                        </wps:cNvSpPr>
                        <wps:spPr bwMode="auto">
                          <a:xfrm>
                            <a:off x="7715250" y="1078456"/>
                            <a:ext cx="131763" cy="107950"/>
                          </a:xfrm>
                          <a:custGeom>
                            <a:avLst/>
                            <a:gdLst>
                              <a:gd name="T0" fmla="*/ 0 w 83"/>
                              <a:gd name="T1" fmla="*/ 0 h 68"/>
                              <a:gd name="T2" fmla="*/ 83 w 83"/>
                              <a:gd name="T3" fmla="*/ 34 h 68"/>
                              <a:gd name="T4" fmla="*/ 0 w 83"/>
                              <a:gd name="T5" fmla="*/ 68 h 68"/>
                              <a:gd name="T6" fmla="*/ 0 w 83"/>
                              <a:gd name="T7" fmla="*/ 0 h 68"/>
                            </a:gdLst>
                            <a:ahLst/>
                            <a:cxnLst>
                              <a:cxn ang="0">
                                <a:pos x="T0" y="T1"/>
                              </a:cxn>
                              <a:cxn ang="0">
                                <a:pos x="T2" y="T3"/>
                              </a:cxn>
                              <a:cxn ang="0">
                                <a:pos x="T4" y="T5"/>
                              </a:cxn>
                              <a:cxn ang="0">
                                <a:pos x="T6" y="T7"/>
                              </a:cxn>
                            </a:cxnLst>
                            <a:rect l="0" t="0" r="r" b="b"/>
                            <a:pathLst>
                              <a:path w="83" h="68">
                                <a:moveTo>
                                  <a:pt x="0" y="0"/>
                                </a:moveTo>
                                <a:lnTo>
                                  <a:pt x="83" y="34"/>
                                </a:lnTo>
                                <a:lnTo>
                                  <a:pt x="0" y="68"/>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11" name="Rectangle 311"/>
                        <wps:cNvSpPr>
                          <a:spLocks noChangeArrowheads="1"/>
                        </wps:cNvSpPr>
                        <wps:spPr bwMode="auto">
                          <a:xfrm>
                            <a:off x="8015276" y="1035549"/>
                            <a:ext cx="6267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3B747F"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bitstream</w:t>
                              </w:r>
                            </w:p>
                          </w:txbxContent>
                        </wps:txbx>
                        <wps:bodyPr vert="horz" wrap="none" lIns="0" tIns="0" rIns="0" bIns="0" numCol="1" anchor="t" anchorCtr="0" compatLnSpc="1">
                          <a:prstTxWarp prst="textNoShape">
                            <a:avLst/>
                          </a:prstTxWarp>
                          <a:spAutoFit/>
                        </wps:bodyPr>
                      </wps:wsp>
                      <wps:wsp>
                        <wps:cNvPr id="312" name="Rectangle 312"/>
                        <wps:cNvSpPr>
                          <a:spLocks noChangeArrowheads="1"/>
                        </wps:cNvSpPr>
                        <wps:spPr bwMode="auto">
                          <a:xfrm>
                            <a:off x="0" y="2440424"/>
                            <a:ext cx="6267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F0DB7E"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bitstream</w:t>
                              </w:r>
                            </w:p>
                          </w:txbxContent>
                        </wps:txbx>
                        <wps:bodyPr vert="horz" wrap="none" lIns="0" tIns="0" rIns="0" bIns="0" numCol="1" anchor="t" anchorCtr="0" compatLnSpc="1">
                          <a:prstTxWarp prst="textNoShape">
                            <a:avLst/>
                          </a:prstTxWarp>
                          <a:spAutoFit/>
                        </wps:bodyPr>
                      </wps:wsp>
                      <wps:wsp>
                        <wps:cNvPr id="313" name="Line 66"/>
                        <wps:cNvCnPr/>
                        <wps:spPr bwMode="auto">
                          <a:xfrm>
                            <a:off x="688975" y="2535781"/>
                            <a:ext cx="449263" cy="0"/>
                          </a:xfrm>
                          <a:prstGeom prst="line">
                            <a:avLst/>
                          </a:prstGeom>
                          <a:noFill/>
                          <a:ln w="3175" cap="rnd">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4" name="Freeform 314"/>
                        <wps:cNvSpPr>
                          <a:spLocks/>
                        </wps:cNvSpPr>
                        <wps:spPr bwMode="auto">
                          <a:xfrm>
                            <a:off x="1127125" y="2481806"/>
                            <a:ext cx="131763" cy="107950"/>
                          </a:xfrm>
                          <a:custGeom>
                            <a:avLst/>
                            <a:gdLst>
                              <a:gd name="T0" fmla="*/ 0 w 83"/>
                              <a:gd name="T1" fmla="*/ 0 h 68"/>
                              <a:gd name="T2" fmla="*/ 83 w 83"/>
                              <a:gd name="T3" fmla="*/ 34 h 68"/>
                              <a:gd name="T4" fmla="*/ 0 w 83"/>
                              <a:gd name="T5" fmla="*/ 68 h 68"/>
                              <a:gd name="T6" fmla="*/ 0 w 83"/>
                              <a:gd name="T7" fmla="*/ 0 h 68"/>
                            </a:gdLst>
                            <a:ahLst/>
                            <a:cxnLst>
                              <a:cxn ang="0">
                                <a:pos x="T0" y="T1"/>
                              </a:cxn>
                              <a:cxn ang="0">
                                <a:pos x="T2" y="T3"/>
                              </a:cxn>
                              <a:cxn ang="0">
                                <a:pos x="T4" y="T5"/>
                              </a:cxn>
                              <a:cxn ang="0">
                                <a:pos x="T6" y="T7"/>
                              </a:cxn>
                            </a:cxnLst>
                            <a:rect l="0" t="0" r="r" b="b"/>
                            <a:pathLst>
                              <a:path w="83" h="68">
                                <a:moveTo>
                                  <a:pt x="0" y="0"/>
                                </a:moveTo>
                                <a:lnTo>
                                  <a:pt x="83" y="34"/>
                                </a:lnTo>
                                <a:lnTo>
                                  <a:pt x="0" y="68"/>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grpSp>
                        <wpg:cNvPr id="315" name="Group 315"/>
                        <wpg:cNvGrpSpPr/>
                        <wpg:grpSpPr>
                          <a:xfrm>
                            <a:off x="1258888" y="2184944"/>
                            <a:ext cx="1143000" cy="701675"/>
                            <a:chOff x="1258888" y="2184944"/>
                            <a:chExt cx="1143000" cy="701675"/>
                          </a:xfrm>
                        </wpg:grpSpPr>
                        <wps:wsp>
                          <wps:cNvPr id="316" name="Rectangle 316"/>
                          <wps:cNvSpPr>
                            <a:spLocks noChangeArrowheads="1"/>
                          </wps:cNvSpPr>
                          <wps:spPr bwMode="auto">
                            <a:xfrm>
                              <a:off x="1258888" y="2184944"/>
                              <a:ext cx="1143000" cy="701675"/>
                            </a:xfrm>
                            <a:prstGeom prst="rect">
                              <a:avLst/>
                            </a:prstGeom>
                            <a:solidFill>
                              <a:srgbClr val="E8EEF7"/>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17" name="Rectangle 317"/>
                          <wps:cNvSpPr>
                            <a:spLocks noChangeArrowheads="1"/>
                          </wps:cNvSpPr>
                          <wps:spPr bwMode="auto">
                            <a:xfrm>
                              <a:off x="1258888" y="2184944"/>
                              <a:ext cx="1143000" cy="701675"/>
                            </a:xfrm>
                            <a:prstGeom prst="rect">
                              <a:avLst/>
                            </a:prstGeom>
                            <a:noFill/>
                            <a:ln w="3175"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318" name="Rectangle 318"/>
                          <wps:cNvSpPr>
                            <a:spLocks noChangeArrowheads="1"/>
                          </wps:cNvSpPr>
                          <wps:spPr bwMode="auto">
                            <a:xfrm>
                              <a:off x="1446211" y="2346766"/>
                              <a:ext cx="923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2142D3"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 xml:space="preserve">Decoding HM </w:t>
                                </w:r>
                              </w:p>
                            </w:txbxContent>
                          </wps:txbx>
                          <wps:bodyPr vert="horz" wrap="none" lIns="0" tIns="0" rIns="0" bIns="0" numCol="1" anchor="t" anchorCtr="0" compatLnSpc="1">
                            <a:prstTxWarp prst="textNoShape">
                              <a:avLst/>
                            </a:prstTxWarp>
                            <a:spAutoFit/>
                          </wps:bodyPr>
                        </wps:wsp>
                        <wps:wsp>
                          <wps:cNvPr id="319" name="Rectangle 319"/>
                          <wps:cNvSpPr>
                            <a:spLocks noChangeArrowheads="1"/>
                          </wps:cNvSpPr>
                          <wps:spPr bwMode="auto">
                            <a:xfrm>
                              <a:off x="1503361" y="2532495"/>
                              <a:ext cx="85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0D4829"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4</w:t>
                                </w:r>
                              </w:p>
                            </w:txbxContent>
                          </wps:txbx>
                          <wps:bodyPr vert="horz" wrap="none" lIns="0" tIns="0" rIns="0" bIns="0" numCol="1" anchor="t" anchorCtr="0" compatLnSpc="1">
                            <a:prstTxWarp prst="textNoShape">
                              <a:avLst/>
                            </a:prstTxWarp>
                            <a:spAutoFit/>
                          </wps:bodyPr>
                        </wps:wsp>
                        <wps:wsp>
                          <wps:cNvPr id="320" name="Rectangle 320"/>
                          <wps:cNvSpPr>
                            <a:spLocks noChangeArrowheads="1"/>
                          </wps:cNvSpPr>
                          <wps:spPr bwMode="auto">
                            <a:xfrm>
                              <a:off x="1570036" y="2532495"/>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960683"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w:t>
                                </w:r>
                              </w:p>
                            </w:txbxContent>
                          </wps:txbx>
                          <wps:bodyPr vert="horz" wrap="none" lIns="0" tIns="0" rIns="0" bIns="0" numCol="1" anchor="t" anchorCtr="0" compatLnSpc="1">
                            <a:prstTxWarp prst="textNoShape">
                              <a:avLst/>
                            </a:prstTxWarp>
                            <a:spAutoFit/>
                          </wps:bodyPr>
                        </wps:wsp>
                        <wps:wsp>
                          <wps:cNvPr id="321" name="Rectangle 321"/>
                          <wps:cNvSpPr>
                            <a:spLocks noChangeArrowheads="1"/>
                          </wps:cNvSpPr>
                          <wps:spPr bwMode="auto">
                            <a:xfrm>
                              <a:off x="1608136" y="2532495"/>
                              <a:ext cx="85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84D1F2"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2</w:t>
                                </w:r>
                              </w:p>
                            </w:txbxContent>
                          </wps:txbx>
                          <wps:bodyPr vert="horz" wrap="none" lIns="0" tIns="0" rIns="0" bIns="0" numCol="1" anchor="t" anchorCtr="0" compatLnSpc="1">
                            <a:prstTxWarp prst="textNoShape">
                              <a:avLst/>
                            </a:prstTxWarp>
                            <a:spAutoFit/>
                          </wps:bodyPr>
                        </wps:wsp>
                        <wps:wsp>
                          <wps:cNvPr id="322" name="Rectangle 322"/>
                          <wps:cNvSpPr>
                            <a:spLocks noChangeArrowheads="1"/>
                          </wps:cNvSpPr>
                          <wps:spPr bwMode="auto">
                            <a:xfrm>
                              <a:off x="1674811" y="2532495"/>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714A5"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w:t>
                                </w:r>
                              </w:p>
                            </w:txbxContent>
                          </wps:txbx>
                          <wps:bodyPr vert="horz" wrap="none" lIns="0" tIns="0" rIns="0" bIns="0" numCol="1" anchor="t" anchorCtr="0" compatLnSpc="1">
                            <a:prstTxWarp prst="textNoShape">
                              <a:avLst/>
                            </a:prstTxWarp>
                            <a:spAutoFit/>
                          </wps:bodyPr>
                        </wps:wsp>
                        <wps:wsp>
                          <wps:cNvPr id="323" name="Rectangle 323"/>
                          <wps:cNvSpPr>
                            <a:spLocks noChangeArrowheads="1"/>
                          </wps:cNvSpPr>
                          <wps:spPr bwMode="auto">
                            <a:xfrm>
                              <a:off x="1712910" y="2532495"/>
                              <a:ext cx="29718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5FCEB7"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0 10</w:t>
                                </w:r>
                              </w:p>
                            </w:txbxContent>
                          </wps:txbx>
                          <wps:bodyPr vert="horz" wrap="none" lIns="0" tIns="0" rIns="0" bIns="0" numCol="1" anchor="t" anchorCtr="0" compatLnSpc="1">
                            <a:prstTxWarp prst="textNoShape">
                              <a:avLst/>
                            </a:prstTxWarp>
                            <a:spAutoFit/>
                          </wps:bodyPr>
                        </wps:wsp>
                        <wps:wsp>
                          <wps:cNvPr id="324" name="Rectangle 324"/>
                          <wps:cNvSpPr>
                            <a:spLocks noChangeArrowheads="1"/>
                          </wps:cNvSpPr>
                          <wps:spPr bwMode="auto">
                            <a:xfrm>
                              <a:off x="1960545" y="2531940"/>
                              <a:ext cx="280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8A14FB"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 xml:space="preserve"> bits</w:t>
                                </w:r>
                              </w:p>
                            </w:txbxContent>
                          </wps:txbx>
                          <wps:bodyPr vert="horz" wrap="none" lIns="0" tIns="0" rIns="0" bIns="0" numCol="1" anchor="t" anchorCtr="0" compatLnSpc="1">
                            <a:prstTxWarp prst="textNoShape">
                              <a:avLst/>
                            </a:prstTxWarp>
                            <a:spAutoFit/>
                          </wps:bodyPr>
                        </wps:wsp>
                      </wpg:grpSp>
                      <wps:wsp>
                        <wps:cNvPr id="325" name="Line 77"/>
                        <wps:cNvCnPr/>
                        <wps:spPr bwMode="auto">
                          <a:xfrm>
                            <a:off x="2401888" y="2535781"/>
                            <a:ext cx="450850" cy="0"/>
                          </a:xfrm>
                          <a:prstGeom prst="line">
                            <a:avLst/>
                          </a:prstGeom>
                          <a:noFill/>
                          <a:ln w="3175" cap="rnd">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6" name="Freeform 326"/>
                        <wps:cNvSpPr>
                          <a:spLocks/>
                        </wps:cNvSpPr>
                        <wps:spPr bwMode="auto">
                          <a:xfrm>
                            <a:off x="2841625" y="2481806"/>
                            <a:ext cx="131763" cy="107950"/>
                          </a:xfrm>
                          <a:custGeom>
                            <a:avLst/>
                            <a:gdLst>
                              <a:gd name="T0" fmla="*/ 0 w 83"/>
                              <a:gd name="T1" fmla="*/ 0 h 68"/>
                              <a:gd name="T2" fmla="*/ 83 w 83"/>
                              <a:gd name="T3" fmla="*/ 34 h 68"/>
                              <a:gd name="T4" fmla="*/ 0 w 83"/>
                              <a:gd name="T5" fmla="*/ 68 h 68"/>
                              <a:gd name="T6" fmla="*/ 0 w 83"/>
                              <a:gd name="T7" fmla="*/ 0 h 68"/>
                            </a:gdLst>
                            <a:ahLst/>
                            <a:cxnLst>
                              <a:cxn ang="0">
                                <a:pos x="T0" y="T1"/>
                              </a:cxn>
                              <a:cxn ang="0">
                                <a:pos x="T2" y="T3"/>
                              </a:cxn>
                              <a:cxn ang="0">
                                <a:pos x="T4" y="T5"/>
                              </a:cxn>
                              <a:cxn ang="0">
                                <a:pos x="T6" y="T7"/>
                              </a:cxn>
                            </a:cxnLst>
                            <a:rect l="0" t="0" r="r" b="b"/>
                            <a:pathLst>
                              <a:path w="83" h="68">
                                <a:moveTo>
                                  <a:pt x="0" y="0"/>
                                </a:moveTo>
                                <a:lnTo>
                                  <a:pt x="83" y="34"/>
                                </a:lnTo>
                                <a:lnTo>
                                  <a:pt x="0" y="68"/>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grpSp>
                        <wpg:cNvPr id="327" name="Group 327"/>
                        <wpg:cNvGrpSpPr/>
                        <wpg:grpSpPr>
                          <a:xfrm>
                            <a:off x="2973388" y="2184944"/>
                            <a:ext cx="569913" cy="701675"/>
                            <a:chOff x="2973388" y="2184944"/>
                            <a:chExt cx="569913" cy="701675"/>
                          </a:xfrm>
                        </wpg:grpSpPr>
                        <wps:wsp>
                          <wps:cNvPr id="328" name="Rectangle 328"/>
                          <wps:cNvSpPr>
                            <a:spLocks noChangeArrowheads="1"/>
                          </wps:cNvSpPr>
                          <wps:spPr bwMode="auto">
                            <a:xfrm>
                              <a:off x="2973388" y="2184944"/>
                              <a:ext cx="569913" cy="701675"/>
                            </a:xfrm>
                            <a:prstGeom prst="rect">
                              <a:avLst/>
                            </a:prstGeom>
                            <a:solidFill>
                              <a:srgbClr val="E8EEF7"/>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29" name="Rectangle 329"/>
                          <wps:cNvSpPr>
                            <a:spLocks noChangeArrowheads="1"/>
                          </wps:cNvSpPr>
                          <wps:spPr bwMode="auto">
                            <a:xfrm>
                              <a:off x="2973388" y="2184944"/>
                              <a:ext cx="569913" cy="701675"/>
                            </a:xfrm>
                            <a:prstGeom prst="rect">
                              <a:avLst/>
                            </a:prstGeom>
                            <a:noFill/>
                            <a:ln w="3175"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330" name="Rectangle 330"/>
                          <wps:cNvSpPr>
                            <a:spLocks noChangeArrowheads="1"/>
                          </wps:cNvSpPr>
                          <wps:spPr bwMode="auto">
                            <a:xfrm>
                              <a:off x="3046409" y="2346766"/>
                              <a:ext cx="85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539422"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4</w:t>
                                </w:r>
                              </w:p>
                            </w:txbxContent>
                          </wps:txbx>
                          <wps:bodyPr vert="horz" wrap="none" lIns="0" tIns="0" rIns="0" bIns="0" numCol="1" anchor="t" anchorCtr="0" compatLnSpc="1">
                            <a:prstTxWarp prst="textNoShape">
                              <a:avLst/>
                            </a:prstTxWarp>
                            <a:spAutoFit/>
                          </wps:bodyPr>
                        </wps:wsp>
                        <wps:wsp>
                          <wps:cNvPr id="331" name="Rectangle 331"/>
                          <wps:cNvSpPr>
                            <a:spLocks noChangeArrowheads="1"/>
                          </wps:cNvSpPr>
                          <wps:spPr bwMode="auto">
                            <a:xfrm>
                              <a:off x="3113083" y="2346766"/>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66C9F8"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w:t>
                                </w:r>
                              </w:p>
                            </w:txbxContent>
                          </wps:txbx>
                          <wps:bodyPr vert="horz" wrap="none" lIns="0" tIns="0" rIns="0" bIns="0" numCol="1" anchor="t" anchorCtr="0" compatLnSpc="1">
                            <a:prstTxWarp prst="textNoShape">
                              <a:avLst/>
                            </a:prstTxWarp>
                            <a:spAutoFit/>
                          </wps:bodyPr>
                        </wps:wsp>
                        <wps:wsp>
                          <wps:cNvPr id="332" name="Rectangle 332"/>
                          <wps:cNvSpPr>
                            <a:spLocks noChangeArrowheads="1"/>
                          </wps:cNvSpPr>
                          <wps:spPr bwMode="auto">
                            <a:xfrm>
                              <a:off x="3151183" y="2346766"/>
                              <a:ext cx="85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5F2568"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2</w:t>
                                </w:r>
                              </w:p>
                            </w:txbxContent>
                          </wps:txbx>
                          <wps:bodyPr vert="horz" wrap="none" lIns="0" tIns="0" rIns="0" bIns="0" numCol="1" anchor="t" anchorCtr="0" compatLnSpc="1">
                            <a:prstTxWarp prst="textNoShape">
                              <a:avLst/>
                            </a:prstTxWarp>
                            <a:spAutoFit/>
                          </wps:bodyPr>
                        </wps:wsp>
                        <wps:wsp>
                          <wps:cNvPr id="333" name="Rectangle 333"/>
                          <wps:cNvSpPr>
                            <a:spLocks noChangeArrowheads="1"/>
                          </wps:cNvSpPr>
                          <wps:spPr bwMode="auto">
                            <a:xfrm>
                              <a:off x="3227383" y="2346766"/>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2AD95B"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w:t>
                                </w:r>
                              </w:p>
                            </w:txbxContent>
                          </wps:txbx>
                          <wps:bodyPr vert="horz" wrap="none" lIns="0" tIns="0" rIns="0" bIns="0" numCol="1" anchor="t" anchorCtr="0" compatLnSpc="1">
                            <a:prstTxWarp prst="textNoShape">
                              <a:avLst/>
                            </a:prstTxWarp>
                            <a:spAutoFit/>
                          </wps:bodyPr>
                        </wps:wsp>
                        <wps:wsp>
                          <wps:cNvPr id="334" name="Rectangle 334"/>
                          <wps:cNvSpPr>
                            <a:spLocks noChangeArrowheads="1"/>
                          </wps:cNvSpPr>
                          <wps:spPr bwMode="auto">
                            <a:xfrm>
                              <a:off x="3255958" y="2346766"/>
                              <a:ext cx="85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E131FB"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 xml:space="preserve">0 </w:t>
                                </w:r>
                              </w:p>
                            </w:txbxContent>
                          </wps:txbx>
                          <wps:bodyPr vert="horz" wrap="none" lIns="0" tIns="0" rIns="0" bIns="0" numCol="1" anchor="t" anchorCtr="0" compatLnSpc="1">
                            <a:prstTxWarp prst="textNoShape">
                              <a:avLst/>
                            </a:prstTxWarp>
                            <a:spAutoFit/>
                          </wps:bodyPr>
                        </wps:wsp>
                        <wps:wsp>
                          <wps:cNvPr id="335" name="Rectangle 335"/>
                          <wps:cNvSpPr>
                            <a:spLocks noChangeArrowheads="1"/>
                          </wps:cNvSpPr>
                          <wps:spPr bwMode="auto">
                            <a:xfrm>
                              <a:off x="3360733" y="2346766"/>
                              <a:ext cx="1276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472D53"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 xml:space="preserve">to </w:t>
                                </w:r>
                              </w:p>
                            </w:txbxContent>
                          </wps:txbx>
                          <wps:bodyPr vert="horz" wrap="none" lIns="0" tIns="0" rIns="0" bIns="0" numCol="1" anchor="t" anchorCtr="0" compatLnSpc="1">
                            <a:prstTxWarp prst="textNoShape">
                              <a:avLst/>
                            </a:prstTxWarp>
                            <a:spAutoFit/>
                          </wps:bodyPr>
                        </wps:wsp>
                        <wps:wsp>
                          <wps:cNvPr id="336" name="Rectangle 336"/>
                          <wps:cNvSpPr>
                            <a:spLocks noChangeArrowheads="1"/>
                          </wps:cNvSpPr>
                          <wps:spPr bwMode="auto">
                            <a:xfrm>
                              <a:off x="3113083" y="2532495"/>
                              <a:ext cx="85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A2730A"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4</w:t>
                                </w:r>
                              </w:p>
                            </w:txbxContent>
                          </wps:txbx>
                          <wps:bodyPr vert="horz" wrap="none" lIns="0" tIns="0" rIns="0" bIns="0" numCol="1" anchor="t" anchorCtr="0" compatLnSpc="1">
                            <a:prstTxWarp prst="textNoShape">
                              <a:avLst/>
                            </a:prstTxWarp>
                            <a:spAutoFit/>
                          </wps:bodyPr>
                        </wps:wsp>
                        <wps:wsp>
                          <wps:cNvPr id="337" name="Rectangle 337"/>
                          <wps:cNvSpPr>
                            <a:spLocks noChangeArrowheads="1"/>
                          </wps:cNvSpPr>
                          <wps:spPr bwMode="auto">
                            <a:xfrm>
                              <a:off x="3189283" y="2532495"/>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240EB7"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w:t>
                                </w:r>
                              </w:p>
                            </w:txbxContent>
                          </wps:txbx>
                          <wps:bodyPr vert="horz" wrap="none" lIns="0" tIns="0" rIns="0" bIns="0" numCol="1" anchor="t" anchorCtr="0" compatLnSpc="1">
                            <a:prstTxWarp prst="textNoShape">
                              <a:avLst/>
                            </a:prstTxWarp>
                            <a:spAutoFit/>
                          </wps:bodyPr>
                        </wps:wsp>
                        <wps:wsp>
                          <wps:cNvPr id="338" name="Rectangle 338"/>
                          <wps:cNvSpPr>
                            <a:spLocks noChangeArrowheads="1"/>
                          </wps:cNvSpPr>
                          <wps:spPr bwMode="auto">
                            <a:xfrm>
                              <a:off x="3227383" y="2532495"/>
                              <a:ext cx="85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555248"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4</w:t>
                                </w:r>
                              </w:p>
                            </w:txbxContent>
                          </wps:txbx>
                          <wps:bodyPr vert="horz" wrap="none" lIns="0" tIns="0" rIns="0" bIns="0" numCol="1" anchor="t" anchorCtr="0" compatLnSpc="1">
                            <a:prstTxWarp prst="textNoShape">
                              <a:avLst/>
                            </a:prstTxWarp>
                            <a:spAutoFit/>
                          </wps:bodyPr>
                        </wps:wsp>
                        <wps:wsp>
                          <wps:cNvPr id="339" name="Rectangle 339"/>
                          <wps:cNvSpPr>
                            <a:spLocks noChangeArrowheads="1"/>
                          </wps:cNvSpPr>
                          <wps:spPr bwMode="auto">
                            <a:xfrm>
                              <a:off x="3294058" y="2532495"/>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4258CB"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w:t>
                                </w:r>
                              </w:p>
                            </w:txbxContent>
                          </wps:txbx>
                          <wps:bodyPr vert="horz" wrap="none" lIns="0" tIns="0" rIns="0" bIns="0" numCol="1" anchor="t" anchorCtr="0" compatLnSpc="1">
                            <a:prstTxWarp prst="textNoShape">
                              <a:avLst/>
                            </a:prstTxWarp>
                            <a:spAutoFit/>
                          </wps:bodyPr>
                        </wps:wsp>
                        <wps:wsp>
                          <wps:cNvPr id="340" name="Rectangle 340"/>
                          <wps:cNvSpPr>
                            <a:spLocks noChangeArrowheads="1"/>
                          </wps:cNvSpPr>
                          <wps:spPr bwMode="auto">
                            <a:xfrm>
                              <a:off x="3332158" y="2532495"/>
                              <a:ext cx="85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5525E9"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4</w:t>
                                </w:r>
                              </w:p>
                            </w:txbxContent>
                          </wps:txbx>
                          <wps:bodyPr vert="horz" wrap="none" lIns="0" tIns="0" rIns="0" bIns="0" numCol="1" anchor="t" anchorCtr="0" compatLnSpc="1">
                            <a:prstTxWarp prst="textNoShape">
                              <a:avLst/>
                            </a:prstTxWarp>
                            <a:spAutoFit/>
                          </wps:bodyPr>
                        </wps:wsp>
                      </wpg:grpSp>
                      <wps:wsp>
                        <wps:cNvPr id="341" name="Line 92"/>
                        <wps:cNvCnPr/>
                        <wps:spPr bwMode="auto">
                          <a:xfrm>
                            <a:off x="3543300" y="2535781"/>
                            <a:ext cx="450850" cy="0"/>
                          </a:xfrm>
                          <a:prstGeom prst="line">
                            <a:avLst/>
                          </a:prstGeom>
                          <a:noFill/>
                          <a:ln w="3175" cap="rnd">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2" name="Freeform 342"/>
                        <wps:cNvSpPr>
                          <a:spLocks/>
                        </wps:cNvSpPr>
                        <wps:spPr bwMode="auto">
                          <a:xfrm>
                            <a:off x="3983038" y="2481806"/>
                            <a:ext cx="131763" cy="107950"/>
                          </a:xfrm>
                          <a:custGeom>
                            <a:avLst/>
                            <a:gdLst>
                              <a:gd name="T0" fmla="*/ 0 w 83"/>
                              <a:gd name="T1" fmla="*/ 0 h 68"/>
                              <a:gd name="T2" fmla="*/ 83 w 83"/>
                              <a:gd name="T3" fmla="*/ 34 h 68"/>
                              <a:gd name="T4" fmla="*/ 0 w 83"/>
                              <a:gd name="T5" fmla="*/ 68 h 68"/>
                              <a:gd name="T6" fmla="*/ 0 w 83"/>
                              <a:gd name="T7" fmla="*/ 0 h 68"/>
                            </a:gdLst>
                            <a:ahLst/>
                            <a:cxnLst>
                              <a:cxn ang="0">
                                <a:pos x="T0" y="T1"/>
                              </a:cxn>
                              <a:cxn ang="0">
                                <a:pos x="T2" y="T3"/>
                              </a:cxn>
                              <a:cxn ang="0">
                                <a:pos x="T4" y="T5"/>
                              </a:cxn>
                              <a:cxn ang="0">
                                <a:pos x="T6" y="T7"/>
                              </a:cxn>
                            </a:cxnLst>
                            <a:rect l="0" t="0" r="r" b="b"/>
                            <a:pathLst>
                              <a:path w="83" h="68">
                                <a:moveTo>
                                  <a:pt x="0" y="0"/>
                                </a:moveTo>
                                <a:lnTo>
                                  <a:pt x="83" y="34"/>
                                </a:lnTo>
                                <a:lnTo>
                                  <a:pt x="0" y="68"/>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43" name="Rectangle 343"/>
                        <wps:cNvSpPr>
                          <a:spLocks noChangeArrowheads="1"/>
                        </wps:cNvSpPr>
                        <wps:spPr bwMode="auto">
                          <a:xfrm>
                            <a:off x="4114800" y="2184944"/>
                            <a:ext cx="571500" cy="701675"/>
                          </a:xfrm>
                          <a:prstGeom prst="rect">
                            <a:avLst/>
                          </a:prstGeom>
                          <a:solidFill>
                            <a:srgbClr val="E8EEF7"/>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44" name="Rectangle 344"/>
                        <wps:cNvSpPr>
                          <a:spLocks noChangeArrowheads="1"/>
                        </wps:cNvSpPr>
                        <wps:spPr bwMode="auto">
                          <a:xfrm>
                            <a:off x="4114800" y="2184944"/>
                            <a:ext cx="571500" cy="701675"/>
                          </a:xfrm>
                          <a:prstGeom prst="rect">
                            <a:avLst/>
                          </a:prstGeom>
                          <a:noFill/>
                          <a:ln w="3175"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g:grpSp>
                        <wpg:cNvPr id="345" name="Group 345"/>
                        <wpg:cNvGrpSpPr/>
                        <wpg:grpSpPr>
                          <a:xfrm>
                            <a:off x="4225919" y="2253107"/>
                            <a:ext cx="415290" cy="558527"/>
                            <a:chOff x="4225919" y="2253107"/>
                            <a:chExt cx="415290" cy="558527"/>
                          </a:xfrm>
                        </wpg:grpSpPr>
                        <wps:wsp>
                          <wps:cNvPr id="346" name="Rectangle 346"/>
                          <wps:cNvSpPr>
                            <a:spLocks noChangeArrowheads="1"/>
                          </wps:cNvSpPr>
                          <wps:spPr bwMode="auto">
                            <a:xfrm>
                              <a:off x="4302119" y="2253107"/>
                              <a:ext cx="2038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9C1E07"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Inv</w:t>
                                </w:r>
                              </w:p>
                            </w:txbxContent>
                          </wps:txbx>
                          <wps:bodyPr vert="horz" wrap="none" lIns="0" tIns="0" rIns="0" bIns="0" numCol="1" anchor="t" anchorCtr="0" compatLnSpc="1">
                            <a:prstTxWarp prst="textNoShape">
                              <a:avLst/>
                            </a:prstTxWarp>
                            <a:spAutoFit/>
                          </wps:bodyPr>
                        </wps:wsp>
                        <wps:wsp>
                          <wps:cNvPr id="347" name="Rectangle 347"/>
                          <wps:cNvSpPr>
                            <a:spLocks noChangeArrowheads="1"/>
                          </wps:cNvSpPr>
                          <wps:spPr bwMode="auto">
                            <a:xfrm>
                              <a:off x="4464043" y="225310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38F032"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 xml:space="preserve">. </w:t>
                                </w:r>
                              </w:p>
                            </w:txbxContent>
                          </wps:txbx>
                          <wps:bodyPr vert="horz" wrap="none" lIns="0" tIns="0" rIns="0" bIns="0" numCol="1" anchor="t" anchorCtr="0" compatLnSpc="1">
                            <a:prstTxWarp prst="textNoShape">
                              <a:avLst/>
                            </a:prstTxWarp>
                            <a:spAutoFit/>
                          </wps:bodyPr>
                        </wps:wsp>
                        <wps:wsp>
                          <wps:cNvPr id="348" name="Rectangle 348"/>
                          <wps:cNvSpPr>
                            <a:spLocks noChangeArrowheads="1"/>
                          </wps:cNvSpPr>
                          <wps:spPr bwMode="auto">
                            <a:xfrm>
                              <a:off x="4225919" y="2440424"/>
                              <a:ext cx="415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639F88"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 xml:space="preserve">Quant </w:t>
                                </w:r>
                              </w:p>
                            </w:txbxContent>
                          </wps:txbx>
                          <wps:bodyPr vert="horz" wrap="none" lIns="0" tIns="0" rIns="0" bIns="0" numCol="1" anchor="t" anchorCtr="0" compatLnSpc="1">
                            <a:prstTxWarp prst="textNoShape">
                              <a:avLst/>
                            </a:prstTxWarp>
                            <a:spAutoFit/>
                          </wps:bodyPr>
                        </wps:wsp>
                        <wps:wsp>
                          <wps:cNvPr id="349" name="Rectangle 349"/>
                          <wps:cNvSpPr>
                            <a:spLocks noChangeArrowheads="1"/>
                          </wps:cNvSpPr>
                          <wps:spPr bwMode="auto">
                            <a:xfrm>
                              <a:off x="4292594" y="2626154"/>
                              <a:ext cx="169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EBF76D"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10</w:t>
                                </w:r>
                              </w:p>
                            </w:txbxContent>
                          </wps:txbx>
                          <wps:bodyPr vert="horz" wrap="none" lIns="0" tIns="0" rIns="0" bIns="0" numCol="1" anchor="t" anchorCtr="0" compatLnSpc="1">
                            <a:prstTxWarp prst="textNoShape">
                              <a:avLst/>
                            </a:prstTxWarp>
                            <a:spAutoFit/>
                          </wps:bodyPr>
                        </wps:wsp>
                        <wps:wsp>
                          <wps:cNvPr id="350" name="Rectangle 350"/>
                          <wps:cNvSpPr>
                            <a:spLocks noChangeArrowheads="1"/>
                          </wps:cNvSpPr>
                          <wps:spPr bwMode="auto">
                            <a:xfrm>
                              <a:off x="4435433" y="2625579"/>
                              <a:ext cx="114935" cy="186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7FF453" w14:textId="77777777" w:rsidR="00B11330" w:rsidRDefault="00B11330" w:rsidP="000E758B">
                                <w:pPr>
                                  <w:pStyle w:val="NormalWeb"/>
                                  <w:spacing w:before="0" w:beforeAutospacing="0" w:after="0" w:afterAutospacing="0"/>
                                  <w:textAlignment w:val="baseline"/>
                                </w:pPr>
                                <w:r>
                                  <w:rPr>
                                    <w:rFonts w:asciiTheme="minorHAnsi" w:hAnsi="Calibri" w:cstheme="minorBidi"/>
                                    <w:color w:val="000000"/>
                                    <w:kern w:val="24"/>
                                  </w:rPr>
                                  <w:t xml:space="preserve"> b</w:t>
                                </w:r>
                              </w:p>
                            </w:txbxContent>
                          </wps:txbx>
                          <wps:bodyPr vert="horz" wrap="none" lIns="0" tIns="0" rIns="0" bIns="0" numCol="1" anchor="t" anchorCtr="0" compatLnSpc="1">
                            <a:prstTxWarp prst="textNoShape">
                              <a:avLst/>
                            </a:prstTxWarp>
                            <a:spAutoFit/>
                          </wps:bodyPr>
                        </wps:wsp>
                      </wpg:grpSp>
                      <wps:wsp>
                        <wps:cNvPr id="351" name="Line 101"/>
                        <wps:cNvCnPr/>
                        <wps:spPr bwMode="auto">
                          <a:xfrm>
                            <a:off x="4686300" y="2535781"/>
                            <a:ext cx="450850" cy="0"/>
                          </a:xfrm>
                          <a:prstGeom prst="line">
                            <a:avLst/>
                          </a:prstGeom>
                          <a:noFill/>
                          <a:ln w="3175" cap="rnd">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52" name="Freeform 352"/>
                        <wps:cNvSpPr>
                          <a:spLocks/>
                        </wps:cNvSpPr>
                        <wps:spPr bwMode="auto">
                          <a:xfrm>
                            <a:off x="5126038" y="2481806"/>
                            <a:ext cx="131763" cy="107950"/>
                          </a:xfrm>
                          <a:custGeom>
                            <a:avLst/>
                            <a:gdLst>
                              <a:gd name="T0" fmla="*/ 0 w 83"/>
                              <a:gd name="T1" fmla="*/ 0 h 68"/>
                              <a:gd name="T2" fmla="*/ 83 w 83"/>
                              <a:gd name="T3" fmla="*/ 34 h 68"/>
                              <a:gd name="T4" fmla="*/ 0 w 83"/>
                              <a:gd name="T5" fmla="*/ 68 h 68"/>
                              <a:gd name="T6" fmla="*/ 0 w 83"/>
                              <a:gd name="T7" fmla="*/ 0 h 68"/>
                            </a:gdLst>
                            <a:ahLst/>
                            <a:cxnLst>
                              <a:cxn ang="0">
                                <a:pos x="T0" y="T1"/>
                              </a:cxn>
                              <a:cxn ang="0">
                                <a:pos x="T2" y="T3"/>
                              </a:cxn>
                              <a:cxn ang="0">
                                <a:pos x="T4" y="T5"/>
                              </a:cxn>
                              <a:cxn ang="0">
                                <a:pos x="T6" y="T7"/>
                              </a:cxn>
                            </a:cxnLst>
                            <a:rect l="0" t="0" r="r" b="b"/>
                            <a:pathLst>
                              <a:path w="83" h="68">
                                <a:moveTo>
                                  <a:pt x="0" y="0"/>
                                </a:moveTo>
                                <a:lnTo>
                                  <a:pt x="83" y="34"/>
                                </a:lnTo>
                                <a:lnTo>
                                  <a:pt x="0" y="68"/>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grpSp>
                        <wpg:cNvPr id="353" name="Group 353"/>
                        <wpg:cNvGrpSpPr/>
                        <wpg:grpSpPr>
                          <a:xfrm>
                            <a:off x="5257800" y="2184944"/>
                            <a:ext cx="571500" cy="718324"/>
                            <a:chOff x="5257800" y="2184944"/>
                            <a:chExt cx="571500" cy="718324"/>
                          </a:xfrm>
                        </wpg:grpSpPr>
                        <wps:wsp>
                          <wps:cNvPr id="354" name="Rectangle 354"/>
                          <wps:cNvSpPr>
                            <a:spLocks noChangeArrowheads="1"/>
                          </wps:cNvSpPr>
                          <wps:spPr bwMode="auto">
                            <a:xfrm>
                              <a:off x="5257800" y="2184944"/>
                              <a:ext cx="571500" cy="701675"/>
                            </a:xfrm>
                            <a:prstGeom prst="rect">
                              <a:avLst/>
                            </a:prstGeom>
                            <a:solidFill>
                              <a:srgbClr val="E8EEF7"/>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55" name="Rectangle 355"/>
                          <wps:cNvSpPr>
                            <a:spLocks noChangeArrowheads="1"/>
                          </wps:cNvSpPr>
                          <wps:spPr bwMode="auto">
                            <a:xfrm>
                              <a:off x="5257800" y="2184944"/>
                              <a:ext cx="571500" cy="701675"/>
                            </a:xfrm>
                            <a:prstGeom prst="rect">
                              <a:avLst/>
                            </a:prstGeom>
                            <a:noFill/>
                            <a:ln w="3175"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356" name="Rectangle 356"/>
                          <wps:cNvSpPr>
                            <a:spLocks noChangeArrowheads="1"/>
                          </wps:cNvSpPr>
                          <wps:spPr bwMode="auto">
                            <a:xfrm>
                              <a:off x="5340342" y="2253107"/>
                              <a:ext cx="303530"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CD0B5D" w14:textId="77777777" w:rsidR="00B11330" w:rsidRDefault="00B11330" w:rsidP="000E758B">
                                <w:pPr>
                                  <w:pStyle w:val="NormalWeb"/>
                                  <w:spacing w:before="0" w:beforeAutospacing="0" w:after="0" w:afterAutospacing="0"/>
                                  <w:textAlignment w:val="baseline"/>
                                </w:pPr>
                                <w:r>
                                  <w:rPr>
                                    <w:rFonts w:asciiTheme="minorHAnsi" w:hAnsi="Calibri" w:cstheme="minorBidi"/>
                                    <w:color w:val="000000"/>
                                    <w:kern w:val="24"/>
                                  </w:rPr>
                                  <w:t>IC</w:t>
                                </w:r>
                                <w:r>
                                  <w:rPr>
                                    <w:rFonts w:asciiTheme="minorHAnsi" w:hAnsi="Calibri" w:cstheme="minorBidi"/>
                                    <w:color w:val="000000"/>
                                    <w:kern w:val="24"/>
                                    <w:position w:val="-6"/>
                                    <w:vertAlign w:val="subscript"/>
                                  </w:rPr>
                                  <w:t>T</w:t>
                                </w:r>
                                <w:r>
                                  <w:rPr>
                                    <w:rFonts w:asciiTheme="minorHAnsi" w:hAnsi="Calibri" w:cstheme="minorBidi"/>
                                    <w:color w:val="000000"/>
                                    <w:kern w:val="24"/>
                                  </w:rPr>
                                  <w:t>C</w:t>
                                </w:r>
                                <w:r>
                                  <w:rPr>
                                    <w:rFonts w:asciiTheme="minorHAnsi" w:hAnsi="Calibri" w:cstheme="minorBidi"/>
                                    <w:color w:val="000000"/>
                                    <w:kern w:val="24"/>
                                    <w:position w:val="-6"/>
                                    <w:vertAlign w:val="subscript"/>
                                  </w:rPr>
                                  <w:t>P</w:t>
                                </w:r>
                              </w:p>
                            </w:txbxContent>
                          </wps:txbx>
                          <wps:bodyPr vert="horz" wrap="none" lIns="0" tIns="0" rIns="0" bIns="0" numCol="1" anchor="t" anchorCtr="0" compatLnSpc="1">
                            <a:prstTxWarp prst="textNoShape">
                              <a:avLst/>
                            </a:prstTxWarp>
                            <a:spAutoFit/>
                          </wps:bodyPr>
                        </wps:wsp>
                        <wps:wsp>
                          <wps:cNvPr id="357" name="Rectangle 357"/>
                          <wps:cNvSpPr>
                            <a:spLocks noChangeArrowheads="1"/>
                          </wps:cNvSpPr>
                          <wps:spPr bwMode="auto">
                            <a:xfrm>
                              <a:off x="5426075" y="2253206"/>
                              <a:ext cx="65" cy="2769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none" lIns="0" tIns="0" rIns="0" bIns="0" numCol="1" anchor="t" anchorCtr="0" compatLnSpc="1">
                            <a:prstTxWarp prst="textNoShape">
                              <a:avLst/>
                            </a:prstTxWarp>
                            <a:spAutoFit/>
                          </wps:bodyPr>
                        </wps:wsp>
                        <wps:wsp>
                          <wps:cNvPr id="358" name="Rectangle 358"/>
                          <wps:cNvSpPr>
                            <a:spLocks noChangeArrowheads="1"/>
                          </wps:cNvSpPr>
                          <wps:spPr bwMode="auto">
                            <a:xfrm>
                              <a:off x="5492742" y="2440424"/>
                              <a:ext cx="1276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39C854"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 xml:space="preserve">to </w:t>
                                </w:r>
                              </w:p>
                            </w:txbxContent>
                          </wps:txbx>
                          <wps:bodyPr vert="horz" wrap="none" lIns="0" tIns="0" rIns="0" bIns="0" numCol="1" anchor="t" anchorCtr="0" compatLnSpc="1">
                            <a:prstTxWarp prst="textNoShape">
                              <a:avLst/>
                            </a:prstTxWarp>
                            <a:spAutoFit/>
                          </wps:bodyPr>
                        </wps:wsp>
                        <wps:wsp>
                          <wps:cNvPr id="359" name="Rectangle 359"/>
                          <wps:cNvSpPr>
                            <a:spLocks noChangeArrowheads="1"/>
                          </wps:cNvSpPr>
                          <wps:spPr bwMode="auto">
                            <a:xfrm>
                              <a:off x="5359392" y="262615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C6F450"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L’M’S’</w:t>
                                </w:r>
                              </w:p>
                            </w:txbxContent>
                          </wps:txbx>
                          <wps:bodyPr vert="horz" wrap="none" lIns="0" tIns="0" rIns="0" bIns="0" numCol="1" anchor="t" anchorCtr="0" compatLnSpc="1">
                            <a:prstTxWarp prst="textNoShape">
                              <a:avLst/>
                            </a:prstTxWarp>
                            <a:spAutoFit/>
                          </wps:bodyPr>
                        </wps:wsp>
                        <wps:wsp>
                          <wps:cNvPr id="360" name="Rectangle 360"/>
                          <wps:cNvSpPr>
                            <a:spLocks noChangeArrowheads="1"/>
                          </wps:cNvSpPr>
                          <wps:spPr bwMode="auto">
                            <a:xfrm>
                              <a:off x="5454650" y="2626269"/>
                              <a:ext cx="65" cy="2769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none" lIns="0" tIns="0" rIns="0" bIns="0" numCol="1" anchor="t" anchorCtr="0" compatLnSpc="1">
                            <a:prstTxWarp prst="textNoShape">
                              <a:avLst/>
                            </a:prstTxWarp>
                            <a:spAutoFit/>
                          </wps:bodyPr>
                        </wps:wsp>
                      </wpg:grpSp>
                      <wpg:grpSp>
                        <wpg:cNvPr id="361" name="Group 361"/>
                        <wpg:cNvGrpSpPr/>
                        <wpg:grpSpPr>
                          <a:xfrm>
                            <a:off x="5829301" y="2481806"/>
                            <a:ext cx="396874" cy="107950"/>
                            <a:chOff x="5829301" y="2481806"/>
                            <a:chExt cx="396874" cy="107950"/>
                          </a:xfrm>
                        </wpg:grpSpPr>
                        <wps:wsp>
                          <wps:cNvPr id="362" name="Line 115"/>
                          <wps:cNvCnPr/>
                          <wps:spPr bwMode="auto">
                            <a:xfrm flipV="1">
                              <a:off x="5829301" y="2530204"/>
                              <a:ext cx="319881" cy="5577"/>
                            </a:xfrm>
                            <a:prstGeom prst="line">
                              <a:avLst/>
                            </a:prstGeom>
                            <a:noFill/>
                            <a:ln w="3175" cap="rnd">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3" name="Freeform 363"/>
                          <wps:cNvSpPr>
                            <a:spLocks/>
                          </wps:cNvSpPr>
                          <wps:spPr bwMode="auto">
                            <a:xfrm>
                              <a:off x="6096000" y="2481806"/>
                              <a:ext cx="130175" cy="107950"/>
                            </a:xfrm>
                            <a:custGeom>
                              <a:avLst/>
                              <a:gdLst>
                                <a:gd name="T0" fmla="*/ 0 w 82"/>
                                <a:gd name="T1" fmla="*/ 0 h 68"/>
                                <a:gd name="T2" fmla="*/ 82 w 82"/>
                                <a:gd name="T3" fmla="*/ 34 h 68"/>
                                <a:gd name="T4" fmla="*/ 0 w 82"/>
                                <a:gd name="T5" fmla="*/ 68 h 68"/>
                                <a:gd name="T6" fmla="*/ 0 w 82"/>
                                <a:gd name="T7" fmla="*/ 0 h 68"/>
                              </a:gdLst>
                              <a:ahLst/>
                              <a:cxnLst>
                                <a:cxn ang="0">
                                  <a:pos x="T0" y="T1"/>
                                </a:cxn>
                                <a:cxn ang="0">
                                  <a:pos x="T2" y="T3"/>
                                </a:cxn>
                                <a:cxn ang="0">
                                  <a:pos x="T4" y="T5"/>
                                </a:cxn>
                                <a:cxn ang="0">
                                  <a:pos x="T6" y="T7"/>
                                </a:cxn>
                              </a:cxnLst>
                              <a:rect l="0" t="0" r="r" b="b"/>
                              <a:pathLst>
                                <a:path w="82" h="68">
                                  <a:moveTo>
                                    <a:pt x="0" y="0"/>
                                  </a:moveTo>
                                  <a:lnTo>
                                    <a:pt x="82" y="34"/>
                                  </a:lnTo>
                                  <a:lnTo>
                                    <a:pt x="0" y="68"/>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grpSp>
                      <wpg:grpSp>
                        <wpg:cNvPr id="364" name="Group 364"/>
                        <wpg:cNvGrpSpPr/>
                        <wpg:grpSpPr>
                          <a:xfrm>
                            <a:off x="6210300" y="2184944"/>
                            <a:ext cx="571500" cy="701675"/>
                            <a:chOff x="6210300" y="2184944"/>
                            <a:chExt cx="571500" cy="701675"/>
                          </a:xfrm>
                        </wpg:grpSpPr>
                        <wps:wsp>
                          <wps:cNvPr id="365" name="Rectangle 365"/>
                          <wps:cNvSpPr>
                            <a:spLocks noChangeArrowheads="1"/>
                          </wps:cNvSpPr>
                          <wps:spPr bwMode="auto">
                            <a:xfrm>
                              <a:off x="6210300" y="2184944"/>
                              <a:ext cx="571500" cy="701675"/>
                            </a:xfrm>
                            <a:prstGeom prst="rect">
                              <a:avLst/>
                            </a:prstGeom>
                            <a:solidFill>
                              <a:srgbClr val="E8EEF7"/>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66" name="Rectangle 366"/>
                          <wps:cNvSpPr>
                            <a:spLocks noChangeArrowheads="1"/>
                          </wps:cNvSpPr>
                          <wps:spPr bwMode="auto">
                            <a:xfrm>
                              <a:off x="6210300" y="2184944"/>
                              <a:ext cx="571500" cy="701675"/>
                            </a:xfrm>
                            <a:prstGeom prst="rect">
                              <a:avLst/>
                            </a:prstGeom>
                            <a:noFill/>
                            <a:ln w="3175"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367" name="Rectangle 367"/>
                          <wps:cNvSpPr>
                            <a:spLocks noChangeArrowheads="1"/>
                          </wps:cNvSpPr>
                          <wps:spPr bwMode="auto">
                            <a:xfrm>
                              <a:off x="6397616" y="2253107"/>
                              <a:ext cx="2038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978AF0"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Inv</w:t>
                                </w:r>
                              </w:p>
                            </w:txbxContent>
                          </wps:txbx>
                          <wps:bodyPr vert="horz" wrap="none" lIns="0" tIns="0" rIns="0" bIns="0" numCol="1" anchor="t" anchorCtr="0" compatLnSpc="1">
                            <a:prstTxWarp prst="textNoShape">
                              <a:avLst/>
                            </a:prstTxWarp>
                            <a:spAutoFit/>
                          </wps:bodyPr>
                        </wps:wsp>
                        <wps:wsp>
                          <wps:cNvPr id="368" name="Rectangle 368"/>
                          <wps:cNvSpPr>
                            <a:spLocks noChangeArrowheads="1"/>
                          </wps:cNvSpPr>
                          <wps:spPr bwMode="auto">
                            <a:xfrm>
                              <a:off x="6559540" y="225310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B9E5E9"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 xml:space="preserve">. </w:t>
                                </w:r>
                              </w:p>
                            </w:txbxContent>
                          </wps:txbx>
                          <wps:bodyPr vert="horz" wrap="none" lIns="0" tIns="0" rIns="0" bIns="0" numCol="1" anchor="t" anchorCtr="0" compatLnSpc="1">
                            <a:prstTxWarp prst="textNoShape">
                              <a:avLst/>
                            </a:prstTxWarp>
                            <a:spAutoFit/>
                          </wps:bodyPr>
                        </wps:wsp>
                        <wps:wsp>
                          <wps:cNvPr id="369" name="Rectangle 369"/>
                          <wps:cNvSpPr>
                            <a:spLocks noChangeArrowheads="1"/>
                          </wps:cNvSpPr>
                          <wps:spPr bwMode="auto">
                            <a:xfrm>
                              <a:off x="6292841" y="2440424"/>
                              <a:ext cx="4832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B61BD9"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 xml:space="preserve">Coding </w:t>
                                </w:r>
                              </w:p>
                            </w:txbxContent>
                          </wps:txbx>
                          <wps:bodyPr vert="horz" wrap="none" lIns="0" tIns="0" rIns="0" bIns="0" numCol="1" anchor="t" anchorCtr="0" compatLnSpc="1">
                            <a:prstTxWarp prst="textNoShape">
                              <a:avLst/>
                            </a:prstTxWarp>
                            <a:spAutoFit/>
                          </wps:bodyPr>
                        </wps:wsp>
                        <wps:wsp>
                          <wps:cNvPr id="370" name="Rectangle 370"/>
                          <wps:cNvSpPr>
                            <a:spLocks noChangeArrowheads="1"/>
                          </wps:cNvSpPr>
                          <wps:spPr bwMode="auto">
                            <a:xfrm>
                              <a:off x="6416666" y="2626154"/>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572594"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TF</w:t>
                                </w:r>
                              </w:p>
                            </w:txbxContent>
                          </wps:txbx>
                          <wps:bodyPr vert="horz" wrap="none" lIns="0" tIns="0" rIns="0" bIns="0" numCol="1" anchor="t" anchorCtr="0" compatLnSpc="1">
                            <a:prstTxWarp prst="textNoShape">
                              <a:avLst/>
                            </a:prstTxWarp>
                            <a:spAutoFit/>
                          </wps:bodyPr>
                        </wps:wsp>
                      </wpg:grpSp>
                      <wpg:grpSp>
                        <wpg:cNvPr id="371" name="Group 371"/>
                        <wpg:cNvGrpSpPr/>
                        <wpg:grpSpPr>
                          <a:xfrm>
                            <a:off x="6790391" y="2481806"/>
                            <a:ext cx="358775" cy="107950"/>
                            <a:chOff x="6790391" y="2481806"/>
                            <a:chExt cx="358775" cy="107950"/>
                          </a:xfrm>
                        </wpg:grpSpPr>
                        <wps:wsp>
                          <wps:cNvPr id="372" name="Line 123"/>
                          <wps:cNvCnPr/>
                          <wps:spPr bwMode="auto">
                            <a:xfrm>
                              <a:off x="6790391" y="2530204"/>
                              <a:ext cx="238125" cy="0"/>
                            </a:xfrm>
                            <a:prstGeom prst="line">
                              <a:avLst/>
                            </a:prstGeom>
                            <a:noFill/>
                            <a:ln w="3175" cap="rnd">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73" name="Freeform 373"/>
                          <wps:cNvSpPr>
                            <a:spLocks/>
                          </wps:cNvSpPr>
                          <wps:spPr bwMode="auto">
                            <a:xfrm>
                              <a:off x="7017403" y="2481806"/>
                              <a:ext cx="131763" cy="107950"/>
                            </a:xfrm>
                            <a:custGeom>
                              <a:avLst/>
                              <a:gdLst>
                                <a:gd name="T0" fmla="*/ 0 w 83"/>
                                <a:gd name="T1" fmla="*/ 0 h 68"/>
                                <a:gd name="T2" fmla="*/ 83 w 83"/>
                                <a:gd name="T3" fmla="*/ 34 h 68"/>
                                <a:gd name="T4" fmla="*/ 0 w 83"/>
                                <a:gd name="T5" fmla="*/ 68 h 68"/>
                                <a:gd name="T6" fmla="*/ 0 w 83"/>
                                <a:gd name="T7" fmla="*/ 0 h 68"/>
                              </a:gdLst>
                              <a:ahLst/>
                              <a:cxnLst>
                                <a:cxn ang="0">
                                  <a:pos x="T0" y="T1"/>
                                </a:cxn>
                                <a:cxn ang="0">
                                  <a:pos x="T2" y="T3"/>
                                </a:cxn>
                                <a:cxn ang="0">
                                  <a:pos x="T4" y="T5"/>
                                </a:cxn>
                                <a:cxn ang="0">
                                  <a:pos x="T6" y="T7"/>
                                </a:cxn>
                              </a:cxnLst>
                              <a:rect l="0" t="0" r="r" b="b"/>
                              <a:pathLst>
                                <a:path w="83" h="68">
                                  <a:moveTo>
                                    <a:pt x="0" y="0"/>
                                  </a:moveTo>
                                  <a:lnTo>
                                    <a:pt x="83" y="34"/>
                                  </a:lnTo>
                                  <a:lnTo>
                                    <a:pt x="0" y="68"/>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grpSp>
                      <wpg:grpSp>
                        <wpg:cNvPr id="374" name="Group 374"/>
                        <wpg:cNvGrpSpPr/>
                        <wpg:grpSpPr>
                          <a:xfrm>
                            <a:off x="8115288" y="2253107"/>
                            <a:ext cx="457835" cy="548307"/>
                            <a:chOff x="8115288" y="2253107"/>
                            <a:chExt cx="457835" cy="548307"/>
                          </a:xfrm>
                        </wpg:grpSpPr>
                        <wps:wsp>
                          <wps:cNvPr id="375" name="Rectangle 375"/>
                          <wps:cNvSpPr>
                            <a:spLocks noChangeArrowheads="1"/>
                          </wps:cNvSpPr>
                          <wps:spPr bwMode="auto">
                            <a:xfrm>
                              <a:off x="8115288" y="2253107"/>
                              <a:ext cx="4578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497F20"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 xml:space="preserve">Output  </w:t>
                                </w:r>
                              </w:p>
                            </w:txbxContent>
                          </wps:txbx>
                          <wps:bodyPr vert="horz" wrap="none" lIns="0" tIns="0" rIns="0" bIns="0" numCol="1" anchor="t" anchorCtr="0" compatLnSpc="1">
                            <a:prstTxWarp prst="textNoShape">
                              <a:avLst/>
                            </a:prstTxWarp>
                            <a:spAutoFit/>
                          </wps:bodyPr>
                        </wps:wsp>
                        <wps:wsp>
                          <wps:cNvPr id="376" name="Rectangle 376"/>
                          <wps:cNvSpPr>
                            <a:spLocks noChangeArrowheads="1"/>
                          </wps:cNvSpPr>
                          <wps:spPr bwMode="auto">
                            <a:xfrm>
                              <a:off x="8172438" y="2440424"/>
                              <a:ext cx="33020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9EB8BB"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 xml:space="preserve">HDR </w:t>
                                </w:r>
                              </w:p>
                            </w:txbxContent>
                          </wps:txbx>
                          <wps:bodyPr vert="horz" wrap="none" lIns="0" tIns="0" rIns="0" bIns="0" numCol="1" anchor="t" anchorCtr="0" compatLnSpc="1">
                            <a:prstTxWarp prst="textNoShape">
                              <a:avLst/>
                            </a:prstTxWarp>
                            <a:spAutoFit/>
                          </wps:bodyPr>
                        </wps:wsp>
                        <wps:wsp>
                          <wps:cNvPr id="377" name="Rectangle 377"/>
                          <wps:cNvSpPr>
                            <a:spLocks noChangeArrowheads="1"/>
                          </wps:cNvSpPr>
                          <wps:spPr bwMode="auto">
                            <a:xfrm>
                              <a:off x="8153388" y="2626154"/>
                              <a:ext cx="3644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21AA0F"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video</w:t>
                                </w:r>
                              </w:p>
                            </w:txbxContent>
                          </wps:txbx>
                          <wps:bodyPr vert="horz" wrap="none" lIns="0" tIns="0" rIns="0" bIns="0" numCol="1" anchor="t" anchorCtr="0" compatLnSpc="1">
                            <a:prstTxWarp prst="textNoShape">
                              <a:avLst/>
                            </a:prstTxWarp>
                            <a:spAutoFit/>
                          </wps:bodyPr>
                        </wps:wsp>
                      </wpg:grpSp>
                      <wpg:grpSp>
                        <wpg:cNvPr id="378" name="Group 378"/>
                        <wpg:cNvGrpSpPr/>
                        <wpg:grpSpPr>
                          <a:xfrm>
                            <a:off x="1075485" y="794293"/>
                            <a:ext cx="571500" cy="701675"/>
                            <a:chOff x="1075485" y="794293"/>
                            <a:chExt cx="571500" cy="701675"/>
                          </a:xfrm>
                        </wpg:grpSpPr>
                        <wps:wsp>
                          <wps:cNvPr id="379" name="Rectangle 379"/>
                          <wps:cNvSpPr>
                            <a:spLocks noChangeArrowheads="1"/>
                          </wps:cNvSpPr>
                          <wps:spPr bwMode="auto">
                            <a:xfrm>
                              <a:off x="1075485" y="794293"/>
                              <a:ext cx="571500" cy="701675"/>
                            </a:xfrm>
                            <a:prstGeom prst="rect">
                              <a:avLst/>
                            </a:prstGeom>
                            <a:solidFill>
                              <a:srgbClr val="E8EEF7"/>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80" name="Rectangle 380"/>
                          <wps:cNvSpPr>
                            <a:spLocks noChangeArrowheads="1"/>
                          </wps:cNvSpPr>
                          <wps:spPr bwMode="auto">
                            <a:xfrm>
                              <a:off x="1075485" y="794293"/>
                              <a:ext cx="571500" cy="701675"/>
                            </a:xfrm>
                            <a:prstGeom prst="rect">
                              <a:avLst/>
                            </a:prstGeom>
                            <a:noFill/>
                            <a:ln w="3175"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381" name="Rectangle 381"/>
                          <wps:cNvSpPr>
                            <a:spLocks noChangeArrowheads="1"/>
                          </wps:cNvSpPr>
                          <wps:spPr bwMode="auto">
                            <a:xfrm>
                              <a:off x="1190573" y="860930"/>
                              <a:ext cx="260985" cy="186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85F044" w14:textId="77777777" w:rsidR="00B11330" w:rsidRDefault="00B11330" w:rsidP="000E758B">
                                <w:pPr>
                                  <w:pStyle w:val="NormalWeb"/>
                                  <w:spacing w:before="0" w:beforeAutospacing="0" w:after="0" w:afterAutospacing="0"/>
                                  <w:textAlignment w:val="baseline"/>
                                </w:pPr>
                                <w:r>
                                  <w:rPr>
                                    <w:rFonts w:asciiTheme="minorHAnsi" w:hAnsi="Calibri" w:cstheme="minorBidi"/>
                                    <w:color w:val="000000"/>
                                    <w:kern w:val="24"/>
                                  </w:rPr>
                                  <w:t>RGB</w:t>
                                </w:r>
                              </w:p>
                            </w:txbxContent>
                          </wps:txbx>
                          <wps:bodyPr vert="horz" wrap="none" lIns="0" tIns="0" rIns="0" bIns="0" numCol="1" anchor="t" anchorCtr="0" compatLnSpc="1">
                            <a:prstTxWarp prst="textNoShape">
                              <a:avLst/>
                            </a:prstTxWarp>
                            <a:spAutoFit/>
                          </wps:bodyPr>
                        </wps:wsp>
                        <wps:wsp>
                          <wps:cNvPr id="382" name="Rectangle 382"/>
                          <wps:cNvSpPr>
                            <a:spLocks noChangeArrowheads="1"/>
                          </wps:cNvSpPr>
                          <wps:spPr bwMode="auto">
                            <a:xfrm>
                              <a:off x="1310433" y="1048247"/>
                              <a:ext cx="1276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F5359"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 xml:space="preserve">to </w:t>
                                </w:r>
                              </w:p>
                            </w:txbxContent>
                          </wps:txbx>
                          <wps:bodyPr vert="horz" wrap="none" lIns="0" tIns="0" rIns="0" bIns="0" numCol="1" anchor="t" anchorCtr="0" compatLnSpc="1">
                            <a:prstTxWarp prst="textNoShape">
                              <a:avLst/>
                            </a:prstTxWarp>
                            <a:spAutoFit/>
                          </wps:bodyPr>
                        </wps:wsp>
                        <wps:wsp>
                          <wps:cNvPr id="383" name="Rectangle 383"/>
                          <wps:cNvSpPr>
                            <a:spLocks noChangeArrowheads="1"/>
                          </wps:cNvSpPr>
                          <wps:spPr bwMode="auto">
                            <a:xfrm>
                              <a:off x="1208206" y="1235564"/>
                              <a:ext cx="313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0D2D5D"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LMS</w:t>
                                </w:r>
                              </w:p>
                            </w:txbxContent>
                          </wps:txbx>
                          <wps:bodyPr vert="horz" wrap="none" lIns="0" tIns="0" rIns="0" bIns="0" numCol="1" anchor="t" anchorCtr="0" compatLnSpc="1">
                            <a:prstTxWarp prst="textNoShape">
                              <a:avLst/>
                            </a:prstTxWarp>
                            <a:spAutoFit/>
                          </wps:bodyPr>
                        </wps:wsp>
                      </wpg:grpSp>
                      <wps:wsp>
                        <wps:cNvPr id="384" name="Straight Arrow Connector 384"/>
                        <wps:cNvCnPr>
                          <a:stCxn id="379" idx="3"/>
                          <a:endCxn id="260" idx="1"/>
                        </wps:cNvCnPr>
                        <wps:spPr>
                          <a:xfrm>
                            <a:off x="1646985" y="1145131"/>
                            <a:ext cx="296115" cy="0"/>
                          </a:xfrm>
                          <a:prstGeom prst="straightConnector1">
                            <a:avLst/>
                          </a:prstGeom>
                          <a:noFill/>
                          <a:ln w="12700" cap="flat" cmpd="sng" algn="ctr">
                            <a:solidFill>
                              <a:sysClr val="windowText" lastClr="000000"/>
                            </a:solidFill>
                            <a:prstDash val="solid"/>
                            <a:tailEnd type="triangle" w="med" len="lg"/>
                          </a:ln>
                          <a:effectLst/>
                        </wps:spPr>
                        <wps:bodyPr/>
                      </wps:wsp>
                      <wps:wsp>
                        <wps:cNvPr id="385" name="Straight Arrow Connector 385"/>
                        <wps:cNvCnPr>
                          <a:stCxn id="260" idx="3"/>
                          <a:endCxn id="269" idx="1"/>
                        </wps:cNvCnPr>
                        <wps:spPr>
                          <a:xfrm>
                            <a:off x="2514600" y="1145131"/>
                            <a:ext cx="342900" cy="0"/>
                          </a:xfrm>
                          <a:prstGeom prst="straightConnector1">
                            <a:avLst/>
                          </a:prstGeom>
                          <a:noFill/>
                          <a:ln w="12700" cap="flat" cmpd="sng" algn="ctr">
                            <a:solidFill>
                              <a:sysClr val="windowText" lastClr="000000"/>
                            </a:solidFill>
                            <a:prstDash val="solid"/>
                            <a:tailEnd type="triangle" w="med" len="lg"/>
                          </a:ln>
                          <a:effectLst/>
                        </wps:spPr>
                        <wps:bodyPr/>
                      </wps:wsp>
                      <wpg:grpSp>
                        <wpg:cNvPr id="386" name="Group 386"/>
                        <wpg:cNvGrpSpPr/>
                        <wpg:grpSpPr>
                          <a:xfrm>
                            <a:off x="7124700" y="2179366"/>
                            <a:ext cx="571500" cy="701675"/>
                            <a:chOff x="7124700" y="2179366"/>
                            <a:chExt cx="571500" cy="701675"/>
                          </a:xfrm>
                        </wpg:grpSpPr>
                        <wps:wsp>
                          <wps:cNvPr id="387" name="Rectangle 387"/>
                          <wps:cNvSpPr>
                            <a:spLocks noChangeArrowheads="1"/>
                          </wps:cNvSpPr>
                          <wps:spPr bwMode="auto">
                            <a:xfrm>
                              <a:off x="7124700" y="2179366"/>
                              <a:ext cx="571500" cy="701675"/>
                            </a:xfrm>
                            <a:prstGeom prst="rect">
                              <a:avLst/>
                            </a:prstGeom>
                            <a:solidFill>
                              <a:srgbClr val="E8EEF7"/>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88" name="Rectangle 388"/>
                          <wps:cNvSpPr>
                            <a:spLocks noChangeArrowheads="1"/>
                          </wps:cNvSpPr>
                          <wps:spPr bwMode="auto">
                            <a:xfrm>
                              <a:off x="7124700" y="2179366"/>
                              <a:ext cx="571500" cy="701675"/>
                            </a:xfrm>
                            <a:prstGeom prst="rect">
                              <a:avLst/>
                            </a:prstGeom>
                            <a:noFill/>
                            <a:ln w="3175"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389" name="Rectangle 389"/>
                          <wps:cNvSpPr>
                            <a:spLocks noChangeArrowheads="1"/>
                          </wps:cNvSpPr>
                          <wps:spPr bwMode="auto">
                            <a:xfrm>
                              <a:off x="7239779" y="2245943"/>
                              <a:ext cx="264795" cy="186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920CD3" w14:textId="77777777" w:rsidR="00B11330" w:rsidRDefault="00B11330" w:rsidP="000E758B">
                                <w:pPr>
                                  <w:pStyle w:val="NormalWeb"/>
                                  <w:spacing w:before="0" w:beforeAutospacing="0" w:after="0" w:afterAutospacing="0"/>
                                  <w:textAlignment w:val="baseline"/>
                                </w:pPr>
                                <w:r>
                                  <w:rPr>
                                    <w:rFonts w:asciiTheme="minorHAnsi" w:hAnsi="Calibri" w:cstheme="minorBidi"/>
                                    <w:color w:val="000000"/>
                                    <w:kern w:val="24"/>
                                  </w:rPr>
                                  <w:t>LMS</w:t>
                                </w:r>
                              </w:p>
                            </w:txbxContent>
                          </wps:txbx>
                          <wps:bodyPr vert="horz" wrap="none" lIns="0" tIns="0" rIns="0" bIns="0" numCol="1" anchor="t" anchorCtr="0" compatLnSpc="1">
                            <a:prstTxWarp prst="textNoShape">
                              <a:avLst/>
                            </a:prstTxWarp>
                            <a:spAutoFit/>
                          </wps:bodyPr>
                        </wps:wsp>
                        <wps:wsp>
                          <wps:cNvPr id="390" name="Rectangle 390"/>
                          <wps:cNvSpPr>
                            <a:spLocks noChangeArrowheads="1"/>
                          </wps:cNvSpPr>
                          <wps:spPr bwMode="auto">
                            <a:xfrm>
                              <a:off x="7359639" y="2433259"/>
                              <a:ext cx="1276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02B6E5"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 xml:space="preserve">to </w:t>
                                </w:r>
                              </w:p>
                            </w:txbxContent>
                          </wps:txbx>
                          <wps:bodyPr vert="horz" wrap="none" lIns="0" tIns="0" rIns="0" bIns="0" numCol="1" anchor="t" anchorCtr="0" compatLnSpc="1">
                            <a:prstTxWarp prst="textNoShape">
                              <a:avLst/>
                            </a:prstTxWarp>
                            <a:spAutoFit/>
                          </wps:bodyPr>
                        </wps:wsp>
                        <wps:wsp>
                          <wps:cNvPr id="391" name="Rectangle 391"/>
                          <wps:cNvSpPr>
                            <a:spLocks noChangeArrowheads="1"/>
                          </wps:cNvSpPr>
                          <wps:spPr bwMode="auto">
                            <a:xfrm>
                              <a:off x="7257412" y="2620576"/>
                              <a:ext cx="3308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2F4A87"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RGB</w:t>
                                </w:r>
                              </w:p>
                            </w:txbxContent>
                          </wps:txbx>
                          <wps:bodyPr vert="horz" wrap="none" lIns="0" tIns="0" rIns="0" bIns="0" numCol="1" anchor="t" anchorCtr="0" compatLnSpc="1">
                            <a:prstTxWarp prst="textNoShape">
                              <a:avLst/>
                            </a:prstTxWarp>
                            <a:spAutoFit/>
                          </wps:bodyPr>
                        </wps:wsp>
                      </wpg:grpSp>
                      <wpg:grpSp>
                        <wpg:cNvPr id="392" name="Group 392"/>
                        <wpg:cNvGrpSpPr/>
                        <wpg:grpSpPr>
                          <a:xfrm>
                            <a:off x="7696200" y="2518319"/>
                            <a:ext cx="358775" cy="107950"/>
                            <a:chOff x="7696200" y="2518319"/>
                            <a:chExt cx="358775" cy="107950"/>
                          </a:xfrm>
                        </wpg:grpSpPr>
                        <wps:wsp>
                          <wps:cNvPr id="393" name="Line 123"/>
                          <wps:cNvCnPr/>
                          <wps:spPr bwMode="auto">
                            <a:xfrm>
                              <a:off x="7696200" y="2566717"/>
                              <a:ext cx="238125" cy="0"/>
                            </a:xfrm>
                            <a:prstGeom prst="line">
                              <a:avLst/>
                            </a:prstGeom>
                            <a:noFill/>
                            <a:ln w="3175" cap="rnd">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94" name="Freeform 394"/>
                          <wps:cNvSpPr>
                            <a:spLocks/>
                          </wps:cNvSpPr>
                          <wps:spPr bwMode="auto">
                            <a:xfrm>
                              <a:off x="7923212" y="2518319"/>
                              <a:ext cx="131763" cy="107950"/>
                            </a:xfrm>
                            <a:custGeom>
                              <a:avLst/>
                              <a:gdLst>
                                <a:gd name="T0" fmla="*/ 0 w 83"/>
                                <a:gd name="T1" fmla="*/ 0 h 68"/>
                                <a:gd name="T2" fmla="*/ 83 w 83"/>
                                <a:gd name="T3" fmla="*/ 34 h 68"/>
                                <a:gd name="T4" fmla="*/ 0 w 83"/>
                                <a:gd name="T5" fmla="*/ 68 h 68"/>
                                <a:gd name="T6" fmla="*/ 0 w 83"/>
                                <a:gd name="T7" fmla="*/ 0 h 68"/>
                              </a:gdLst>
                              <a:ahLst/>
                              <a:cxnLst>
                                <a:cxn ang="0">
                                  <a:pos x="T0" y="T1"/>
                                </a:cxn>
                                <a:cxn ang="0">
                                  <a:pos x="T2" y="T3"/>
                                </a:cxn>
                                <a:cxn ang="0">
                                  <a:pos x="T4" y="T5"/>
                                </a:cxn>
                                <a:cxn ang="0">
                                  <a:pos x="T6" y="T7"/>
                                </a:cxn>
                              </a:cxnLst>
                              <a:rect l="0" t="0" r="r" b="b"/>
                              <a:pathLst>
                                <a:path w="83" h="68">
                                  <a:moveTo>
                                    <a:pt x="0" y="0"/>
                                  </a:moveTo>
                                  <a:lnTo>
                                    <a:pt x="83" y="34"/>
                                  </a:lnTo>
                                  <a:lnTo>
                                    <a:pt x="0" y="68"/>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grpSp>
                    </wpg:wgp>
                  </a:graphicData>
                </a:graphic>
              </wp:anchor>
            </w:drawing>
          </mc:Choice>
          <mc:Fallback>
            <w:pict>
              <v:group w14:anchorId="785811F7" id="Group 1148" o:spid="_x0000_s1026" style="position:absolute;margin-left:-60pt;margin-top:-653.45pt;width:695.85pt;height:264.35pt;z-index:251657216" coordsize="88373,335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">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213" o:spid="_x0000_s1027" type="#_x0000_t67" style="position:absolute;left:56956;top:5311;width:3084;height:43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" adj="13961" fillcolor="#b3a2c7" stroked="f"/>
                <v:shape id="Down Arrow 214" o:spid="_x0000_s1028" type="#_x0000_t67" style="position:absolute;left:24597;top:20020;width:3083;height:43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" adj="13961" fillcolor="#b3a2c7" stroked="f"/>
                <v:group id="Group 215" o:spid="_x0000_s1029" style="position:absolute;left:56212;top:101;width:3615;height:4040" coordorigin="56212,101" coordsize="3615,4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">
                  <v:oval id="Oval 216" o:spid="_x0000_s1030" style="position:absolute;left:56212;top:101;width:3615;height:4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" fillcolor="#6cf">
                    <v:fill opacity="32896f"/>
                  </v:oval>
                  <v:shapetype id="_x0000_t202" coordsize="21600,21600" o:spt="202" path="m,l,21600r21600,l21600,xe">
                    <v:stroke joinstyle="miter"/>
                    <v:path gradientshapeok="t" o:connecttype="rect"/>
                  </v:shapetype>
                  <v:shape id="TextBox 14" o:spid="_x0000_s1031" type="#_x0000_t202" style="position:absolute;left:56425;top:207;width:3385;height:3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" filled="f" stroked="f">
                    <v:textbox style="mso-fit-shape-to-text:t">
                      <w:txbxContent>
                        <w:p w14:paraId="4026B901" w14:textId="77777777" w:rsidR="00B11330" w:rsidRDefault="00B11330" w:rsidP="000E758B">
                          <w:pPr>
                            <w:pStyle w:val="NormalWeb"/>
                            <w:spacing w:before="0" w:beforeAutospacing="0" w:after="0" w:afterAutospacing="0"/>
                          </w:pPr>
                          <w:r>
                            <w:rPr>
                              <w:rFonts w:asciiTheme="minorHAnsi" w:hAnsi="Calibri" w:cstheme="minorBidi"/>
                              <w:color w:val="000000" w:themeColor="text1"/>
                              <w:kern w:val="24"/>
                              <w:sz w:val="36"/>
                              <w:szCs w:val="36"/>
                            </w:rPr>
                            <w:t>A</w:t>
                          </w:r>
                        </w:p>
                      </w:txbxContent>
                    </v:textbox>
                  </v:shape>
                </v:group>
                <v:group id="Group 218" o:spid="_x0000_s1032" style="position:absolute;left:44552;top:50;width:3615;height:4041" coordorigin="44552,50" coordsize="3615,4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">
                  <v:oval id="Oval 219" o:spid="_x0000_s1033" style="position:absolute;left:44552;top:50;width:3615;height:40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" fillcolor="#7afaae"/>
                  <v:shape id="TextBox 21" o:spid="_x0000_s1034" type="#_x0000_t202" style="position:absolute;left:44764;top:167;width:3074;height:37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" filled="f" stroked="f">
                    <v:textbox style="mso-fit-shape-to-text:t">
                      <w:txbxContent>
                        <w:p w14:paraId="28942D1D" w14:textId="77777777" w:rsidR="00B11330" w:rsidRDefault="00B11330" w:rsidP="000E758B">
                          <w:pPr>
                            <w:pStyle w:val="NormalWeb"/>
                            <w:spacing w:before="0" w:beforeAutospacing="0" w:after="0" w:afterAutospacing="0"/>
                          </w:pPr>
                          <w:r>
                            <w:rPr>
                              <w:rFonts w:asciiTheme="minorHAnsi" w:hAnsi="Calibri" w:cstheme="minorBidi"/>
                              <w:color w:val="000000" w:themeColor="text1"/>
                              <w:kern w:val="24"/>
                              <w:sz w:val="36"/>
                              <w:szCs w:val="36"/>
                            </w:rPr>
                            <w:t>B</w:t>
                          </w:r>
                        </w:p>
                      </w:txbxContent>
                    </v:textbox>
                  </v:shape>
                </v:group>
                <v:group id="Group 221" o:spid="_x0000_s1035" style="position:absolute;left:6322;top:231;width:3615;height:9910" coordorigin="6322,231" coordsize="3615,99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">
                  <v:shape id="Down Arrow 222" o:spid="_x0000_s1036" type="#_x0000_t67" style="position:absolute;left:6675;top:5781;width:3084;height:4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" adj="13961" fillcolor="#00b050" stroked="f"/>
                  <v:group id="Group 223" o:spid="_x0000_s1037" style="position:absolute;left:6322;top:231;width:3615;height:4040" coordorigin="6322,231" coordsize="3615,4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">
                    <v:oval id="Oval 224" o:spid="_x0000_s1038" style="position:absolute;left:6322;top:231;width:3615;height:4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" fillcolor="#ff9"/>
                    <v:shape id="TextBox 27" o:spid="_x0000_s1039" type="#_x0000_t202" style="position:absolute;left:6322;top:454;width:2947;height:37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" filled="f" stroked="f">
                      <v:textbox style="mso-fit-shape-to-text:t">
                        <w:txbxContent>
                          <w:p w14:paraId="57936B87" w14:textId="77777777" w:rsidR="00B11330" w:rsidRDefault="00B11330" w:rsidP="000E758B">
                            <w:pPr>
                              <w:pStyle w:val="NormalWeb"/>
                              <w:spacing w:before="0" w:beforeAutospacing="0" w:after="0" w:afterAutospacing="0"/>
                            </w:pPr>
                            <w:r>
                              <w:rPr>
                                <w:rFonts w:asciiTheme="minorHAnsi" w:hAnsi="Calibri" w:cstheme="minorBidi"/>
                                <w:color w:val="000000" w:themeColor="text1"/>
                                <w:kern w:val="24"/>
                                <w:sz w:val="36"/>
                                <w:szCs w:val="36"/>
                              </w:rPr>
                              <w:t>E</w:t>
                            </w:r>
                          </w:p>
                        </w:txbxContent>
                      </v:textbox>
                    </v:shape>
                  </v:group>
                </v:group>
                <v:group id="Group 226" o:spid="_x0000_s1040" style="position:absolute;left:84581;top:20410;width:3792;height:13082" coordorigin="84581,20410" coordsize="3791,13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">
                  <v:shape id="Down Arrow 227" o:spid="_x0000_s1041" type="#_x0000_t67" style="position:absolute;left:85289;top:20410;width:3084;height:43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" adj="13961" fillcolor="red" stroked="f"/>
                  <v:group id="Group 228" o:spid="_x0000_s1042" style="position:absolute;left:84581;top:29452;width:3722;height:4040" coordorigin="84581,29452" coordsize="3721,4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">
                    <v:oval id="Oval 229" o:spid="_x0000_s1043" style="position:absolute;left:84688;top:29452;width:3615;height:4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" fillcolor="#fcf"/>
                    <v:shape id="TextBox 34" o:spid="_x0000_s1044" type="#_x0000_t202" style="position:absolute;left:84581;top:29661;width:3455;height:37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" filled="f" stroked="f">
                      <v:textbox style="mso-fit-shape-to-text:t">
                        <w:txbxContent>
                          <w:p w14:paraId="4D910A83" w14:textId="77777777" w:rsidR="00B11330" w:rsidRDefault="00B11330" w:rsidP="000E758B">
                            <w:pPr>
                              <w:pStyle w:val="NormalWeb"/>
                              <w:spacing w:before="0" w:beforeAutospacing="0" w:after="0" w:afterAutospacing="0"/>
                            </w:pPr>
                            <w:r>
                              <w:rPr>
                                <w:rFonts w:asciiTheme="minorHAnsi" w:hAnsi="Calibri" w:cstheme="minorBidi"/>
                                <w:color w:val="000000" w:themeColor="text1"/>
                                <w:kern w:val="24"/>
                                <w:sz w:val="36"/>
                                <w:szCs w:val="36"/>
                              </w:rPr>
                              <w:t>F’</w:t>
                            </w:r>
                          </w:p>
                        </w:txbxContent>
                      </v:textbox>
                    </v:shape>
                  </v:group>
                </v:group>
                <v:group id="Group 231" o:spid="_x0000_s1045" style="position:absolute;left:24279;top:29270;width:5919;height:4040" coordorigin="24279,29270" coordsize="5918,4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">
                  <v:oval id="Oval 232" o:spid="_x0000_s1046" style="position:absolute;left:24279;top:29270;width:3615;height:4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" fillcolor="#6cf">
                    <v:fill opacity="32896f"/>
                  </v:oval>
                  <v:shape id="TextBox 38" o:spid="_x0000_s1047" type="#_x0000_t202" style="position:absolute;left:24492;top:29376;width:5706;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" filled="f" stroked="f">
                    <v:textbox style="mso-fit-shape-to-text:t">
                      <w:txbxContent>
                        <w:p w14:paraId="504D0FB7" w14:textId="77777777" w:rsidR="00B11330" w:rsidRDefault="00B11330" w:rsidP="000E758B">
                          <w:pPr>
                            <w:pStyle w:val="NormalWeb"/>
                            <w:spacing w:before="0" w:beforeAutospacing="0" w:after="0" w:afterAutospacing="0"/>
                          </w:pPr>
                          <w:r>
                            <w:rPr>
                              <w:rFonts w:asciiTheme="minorHAnsi" w:hAnsi="Calibri" w:cstheme="minorBidi"/>
                              <w:color w:val="000000" w:themeColor="text1"/>
                              <w:kern w:val="24"/>
                              <w:sz w:val="36"/>
                              <w:szCs w:val="36"/>
                            </w:rPr>
                            <w:t>A’</w:t>
                          </w:r>
                        </w:p>
                      </w:txbxContent>
                    </v:textbox>
                  </v:shape>
                </v:group>
                <v:group id="Group 234" o:spid="_x0000_s1048" style="position:absolute;left:35691;top:29361;width:3858;height:4040" coordorigin="35691,29361" coordsize="3857,4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ee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kGSLuDvTDgCcv0LAAD//wMAUEsBAi0AFAAGAAgAAAAhANvh9svuAAAAhQEAABMAAAAAAAAA&#10;AAAAAAAAAAAAAFtDb250ZW50X1R5cGVzXS54bWxQSwECLQAUAAYACAAAACEAWvQsW78AAAAVAQAA&#10;CwAAAAAAAAAAAAAAAAAfAQAAX3JlbHMvLnJlbHNQSwECLQAUAAYACAAAACEAIbY3nsYAAADcAAAA&#10;DwAAAAAAAAAAAAAAAAAHAgAAZHJzL2Rvd25yZXYueG1sUEsFBgAAAAADAAMAtwAAAPoCAAAAAA==&#10;">
                  <v:oval id="Oval 235" o:spid="_x0000_s1049" style="position:absolute;left:35691;top:29361;width:3615;height:4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" fillcolor="#7afaae"/>
                  <v:shape id="TextBox 45" o:spid="_x0000_s1050" type="#_x0000_t202" style="position:absolute;left:35904;top:29572;width:3645;height:37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" filled="f" stroked="f">
                    <v:textbox style="mso-fit-shape-to-text:t">
                      <w:txbxContent>
                        <w:p w14:paraId="3760CE4D" w14:textId="77777777" w:rsidR="00B11330" w:rsidRDefault="00B11330" w:rsidP="000E758B">
                          <w:pPr>
                            <w:pStyle w:val="NormalWeb"/>
                            <w:spacing w:before="0" w:beforeAutospacing="0" w:after="0" w:afterAutospacing="0"/>
                          </w:pPr>
                          <w:r>
                            <w:rPr>
                              <w:rFonts w:asciiTheme="minorHAnsi" w:hAnsi="Calibri" w:cstheme="minorBidi"/>
                              <w:color w:val="000000" w:themeColor="text1"/>
                              <w:kern w:val="24"/>
                              <w:sz w:val="36"/>
                              <w:szCs w:val="36"/>
                            </w:rPr>
                            <w:t>B’</w:t>
                          </w:r>
                        </w:p>
                      </w:txbxContent>
                    </v:textbox>
                  </v:shape>
                </v:group>
                <v:group id="Group 237" o:spid="_x0000_s1051" style="position:absolute;left:76961;top:19843;width:3792;height:13730" coordorigin="76961,19843" coordsize="3791,13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Kn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JX+HvTDgCcv0LAAD//wMAUEsBAi0AFAAGAAgAAAAhANvh9svuAAAAhQEAABMAAAAAAAAA&#10;AAAAAAAAAAAAAFtDb250ZW50X1R5cGVzXS54bWxQSwECLQAUAAYACAAAACEAWvQsW78AAAAVAQAA&#10;CwAAAAAAAAAAAAAAAAAfAQAAX3JlbHMvLnJlbHNQSwECLQAUAAYACAAAACEA0WSp6cYAAADcAAAA&#10;DwAAAAAAAAAAAAAAAAAHAgAAZHJzL2Rvd25yZXYueG1sUEsFBgAAAAADAAMAtwAAAPoCAAAAAA==&#10;">
                  <v:shape id="Down Arrow 238" o:spid="_x0000_s1052" type="#_x0000_t67" style="position:absolute;left:77669;top:19843;width:3084;height:43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" adj="13961" fillcolor="#00b050" stroked="f"/>
                  <v:group id="Group 239" o:spid="_x0000_s1053" style="position:absolute;left:76961;top:29533;width:3616;height:4040" coordorigin="76961,29533" coordsize="3615,4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5gA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kGSLuHvTDgCcv0LAAD//wMAUEsBAi0AFAAGAAgAAAAhANvh9svuAAAAhQEAABMAAAAAAAAA&#10;AAAAAAAAAAAAAFtDb250ZW50X1R5cGVzXS54bWxQSwECLQAUAAYACAAAACEAWvQsW78AAAAVAQAA&#10;CwAAAAAAAAAAAAAAAAAfAQAAX3JlbHMvLnJlbHNQSwECLQAUAAYACAAAACEAz7eYAMYAAADcAAAA&#10;DwAAAAAAAAAAAAAAAAAHAgAAZHJzL2Rvd25yZXYueG1sUEsFBgAAAAADAAMAtwAAAPoCAAAAAA==&#10;">
                    <v:oval id="Oval 240" o:spid="_x0000_s1054" style="position:absolute;left:76962;top:29533;width:3615;height:4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" fillcolor="#ff9"/>
                    <v:shape id="TextBox 49" o:spid="_x0000_s1055" type="#_x0000_t202" style="position:absolute;left:76961;top:29851;width:3518;height:37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" filled="f" stroked="f">
                      <v:textbox style="mso-fit-shape-to-text:t">
                        <w:txbxContent>
                          <w:p w14:paraId="17D72C41" w14:textId="77777777" w:rsidR="00B11330" w:rsidRDefault="00B11330" w:rsidP="000E758B">
                            <w:pPr>
                              <w:pStyle w:val="NormalWeb"/>
                              <w:spacing w:before="0" w:beforeAutospacing="0" w:after="0" w:afterAutospacing="0"/>
                            </w:pPr>
                            <w:r>
                              <w:rPr>
                                <w:rFonts w:asciiTheme="minorHAnsi" w:hAnsi="Calibri" w:cstheme="minorBidi"/>
                                <w:color w:val="000000" w:themeColor="text1"/>
                                <w:kern w:val="24"/>
                                <w:sz w:val="36"/>
                                <w:szCs w:val="36"/>
                              </w:rPr>
                              <w:t>E’</w:t>
                            </w:r>
                          </w:p>
                        </w:txbxContent>
                      </v:textbox>
                    </v:shape>
                  </v:group>
                </v:group>
                <v:group id="Group 242" o:spid="_x0000_s1056" style="position:absolute;left:33529;width:3615;height:4117" coordorigin="33529" coordsize="3615,4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">
                  <v:oval id="Oval 243" o:spid="_x0000_s1057" style="position:absolute;left:33529;width:3615;height:4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" fillcolor="#bc94e0">
                    <v:fill opacity="32896f"/>
                  </v:oval>
                  <v:shape id="TextBox 39" o:spid="_x0000_s1058" type="#_x0000_t202" style="position:absolute;left:33742;top:415;width:3048;height:37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" filled="f" stroked="f">
                    <v:textbox style="mso-fit-shape-to-text:t">
                      <w:txbxContent>
                        <w:p w14:paraId="34C969A5" w14:textId="77777777" w:rsidR="00B11330" w:rsidRDefault="00B11330" w:rsidP="000E758B">
                          <w:pPr>
                            <w:pStyle w:val="NormalWeb"/>
                            <w:spacing w:before="0" w:beforeAutospacing="0" w:after="0" w:afterAutospacing="0"/>
                          </w:pPr>
                          <w:r>
                            <w:rPr>
                              <w:rFonts w:asciiTheme="minorHAnsi" w:hAnsi="Calibri" w:cstheme="minorBidi"/>
                              <w:color w:val="000000" w:themeColor="text1"/>
                              <w:kern w:val="24"/>
                              <w:sz w:val="36"/>
                              <w:szCs w:val="36"/>
                            </w:rPr>
                            <w:t>C</w:t>
                          </w:r>
                        </w:p>
                      </w:txbxContent>
                    </v:textbox>
                  </v:shape>
                </v:group>
                <v:group id="Group 245" o:spid="_x0000_s1059" style="position:absolute;left:47636;top:29398;width:3832;height:4040" coordorigin="47636,29398" coordsize="3831,4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F4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1i8pPB7JhwBuf4BAAD//wMAUEsBAi0AFAAGAAgAAAAhANvh9svuAAAAhQEAABMAAAAAAAAA&#10;AAAAAAAAAAAAAFtDb250ZW50X1R5cGVzXS54bWxQSwECLQAUAAYACAAAACEAWvQsW78AAAAVAQAA&#10;CwAAAAAAAAAAAAAAAAAfAQAAX3JlbHMvLnJlbHNQSwECLQAUAAYACAAAACEAFvzheMYAAADcAAAA&#10;DwAAAAAAAAAAAAAAAAAHAgAAZHJzL2Rvd25yZXYueG1sUEsFBgAAAAADAAMAtwAAAPoCAAAAAA==&#10;">
                  <v:oval id="Oval 246" o:spid="_x0000_s1060" style="position:absolute;left:47636;top:29398;width:3615;height:4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" fillcolor="#bc94e0">
                    <v:fill opacity="32896f"/>
                  </v:oval>
                  <v:shape id="TextBox 43" o:spid="_x0000_s1061" type="#_x0000_t202" style="position:absolute;left:47848;top:29714;width:3620;height:37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" filled="f" stroked="f">
                    <v:textbox style="mso-fit-shape-to-text:t">
                      <w:txbxContent>
                        <w:p w14:paraId="2DE6A2FA" w14:textId="77777777" w:rsidR="00B11330" w:rsidRDefault="00B11330" w:rsidP="000E758B">
                          <w:pPr>
                            <w:pStyle w:val="NormalWeb"/>
                            <w:spacing w:before="0" w:beforeAutospacing="0" w:after="0" w:afterAutospacing="0"/>
                          </w:pPr>
                          <w:r>
                            <w:rPr>
                              <w:rFonts w:asciiTheme="minorHAnsi" w:hAnsi="Calibri" w:cstheme="minorBidi"/>
                              <w:color w:val="000000" w:themeColor="text1"/>
                              <w:kern w:val="24"/>
                              <w:sz w:val="36"/>
                              <w:szCs w:val="36"/>
                            </w:rPr>
                            <w:t>C’</w:t>
                          </w:r>
                        </w:p>
                      </w:txbxContent>
                    </v:textbox>
                  </v:shape>
                </v:group>
                <v:group id="Group 248" o:spid="_x0000_s1062" style="position:absolute;left:24064;top:207;width:3615;height:4041" coordorigin="24064,207" coordsize="3615,4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">
                  <v:oval id="Oval 249" o:spid="_x0000_s1063" style="position:absolute;left:24064;top:207;width:3615;height:40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" fillcolor="#95b3d7">
                    <v:fill opacity="32896f"/>
                  </v:oval>
                  <v:shape id="TextBox 46" o:spid="_x0000_s1064" type="#_x0000_t202" style="position:absolute;left:24183;top:336;width:3239;height:37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" filled="f" stroked="f">
                    <v:textbox style="mso-fit-shape-to-text:t">
                      <w:txbxContent>
                        <w:p w14:paraId="040727F7" w14:textId="77777777" w:rsidR="00B11330" w:rsidRDefault="00B11330" w:rsidP="000E758B">
                          <w:pPr>
                            <w:pStyle w:val="NormalWeb"/>
                            <w:spacing w:before="0" w:beforeAutospacing="0" w:after="0" w:afterAutospacing="0"/>
                          </w:pPr>
                          <w:r>
                            <w:rPr>
                              <w:rFonts w:asciiTheme="minorHAnsi" w:hAnsi="Calibri" w:cstheme="minorBidi"/>
                              <w:color w:val="000000" w:themeColor="text1"/>
                              <w:kern w:val="24"/>
                              <w:sz w:val="36"/>
                              <w:szCs w:val="36"/>
                              <w:lang w:val="fr-FR"/>
                            </w:rPr>
                            <w:t>D</w:t>
                          </w:r>
                        </w:p>
                      </w:txbxContent>
                    </v:textbox>
                  </v:shape>
                </v:group>
                <v:group id="Group 251" o:spid="_x0000_s1065" style="position:absolute;left:59342;top:29513;width:3930;height:4041" coordorigin="59342,29513" coordsize="3929,4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">
                  <v:oval id="Oval 252" o:spid="_x0000_s1066" style="position:absolute;left:59342;top:29513;width:3615;height:40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" fillcolor="#95b3d7">
                    <v:fill opacity="32896f"/>
                  </v:oval>
                  <v:shape id="TextBox 51" o:spid="_x0000_s1067" type="#_x0000_t202" style="position:absolute;left:59462;top:29640;width:3810;height:37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" filled="f" stroked="f">
                    <v:textbox style="mso-fit-shape-to-text:t">
                      <w:txbxContent>
                        <w:p w14:paraId="2194EBB9" w14:textId="77777777" w:rsidR="00B11330" w:rsidRDefault="00B11330" w:rsidP="000E758B">
                          <w:pPr>
                            <w:pStyle w:val="NormalWeb"/>
                            <w:spacing w:before="0" w:beforeAutospacing="0" w:after="0" w:afterAutospacing="0"/>
                          </w:pPr>
                          <w:r>
                            <w:rPr>
                              <w:rFonts w:asciiTheme="minorHAnsi" w:hAnsi="Calibri" w:cstheme="minorBidi"/>
                              <w:color w:val="000000" w:themeColor="text1"/>
                              <w:kern w:val="24"/>
                              <w:sz w:val="36"/>
                              <w:szCs w:val="36"/>
                              <w:lang w:val="fr-FR"/>
                            </w:rPr>
                            <w:t>D’</w:t>
                          </w:r>
                        </w:p>
                      </w:txbxContent>
                    </v:textbox>
                  </v:shape>
                </v:group>
                <v:rect id="AutoShape 4" o:spid="_x0000_s1068" style="position:absolute;left:1143;top:7546;width:86106;height:21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" filled="f" stroked="f">
                  <o:lock v:ext="edit" aspectratio="t" text="t"/>
                </v:rect>
                <v:group id="Group 255" o:spid="_x0000_s1069" style="position:absolute;left:1686;top:8482;width:3645;height:5499" coordorigin="1686,8482" coordsize="3644,54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">
                  <v:rect id="Rectangle 256" o:spid="_x0000_s1070" style="position:absolute;left:1781;top:8482;width:339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" filled="f" stroked="f">
                    <v:textbox style="mso-fit-shape-to-text:t" inset="0,0,0,0">
                      <w:txbxContent>
                        <w:p w14:paraId="6923EC80"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 xml:space="preserve">Input </w:t>
                          </w:r>
                        </w:p>
                      </w:txbxContent>
                    </v:textbox>
                  </v:rect>
                  <v:rect id="Rectangle 257" o:spid="_x0000_s1071" style="position:absolute;left:1876;top:10355;width:330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" filled="f" stroked="f">
                    <v:textbox style="mso-fit-shape-to-text:t" inset="0,0,0,0">
                      <w:txbxContent>
                        <w:p w14:paraId="2234D19A"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 xml:space="preserve">HDR </w:t>
                          </w:r>
                        </w:p>
                      </w:txbxContent>
                    </v:textbox>
                  </v:rect>
                  <v:rect id="Rectangle 258" o:spid="_x0000_s1072" style="position:absolute;left:1686;top:12228;width:364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" filled="f" stroked="f">
                    <v:textbox style="mso-fit-shape-to-text:t" inset="0,0,0,0">
                      <w:txbxContent>
                        <w:p w14:paraId="5F59D863"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video</w:t>
                          </w:r>
                        </w:p>
                      </w:txbxContent>
                    </v:textbox>
                  </v:rect>
                </v:group>
                <v:group id="Group 259" o:spid="_x0000_s1073" style="position:absolute;left:19431;top:7942;width:5715;height:7017" coordorigin="19431,7942" coordsize="5715,70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">
                  <v:rect id="Rectangle 260" o:spid="_x0000_s1074" style="position:absolute;left:19431;top:7942;width:5715;height:70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" fillcolor="#e8eef7" stroked="f"/>
                  <v:rect id="Rectangle 261" o:spid="_x0000_s1075" style="position:absolute;left:19431;top:7942;width:5715;height:70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" filled="f" strokeweight=".25pt">
                    <v:stroke joinstyle="round" endcap="round"/>
                  </v:rect>
                  <v:rect id="Rectangle 262" o:spid="_x0000_s1076" style="position:absolute;left:20256;top:9545;width:483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" filled="f" stroked="f">
                    <v:textbox style="mso-fit-shape-to-text:t" inset="0,0,0,0">
                      <w:txbxContent>
                        <w:p w14:paraId="14CF26D5"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 xml:space="preserve">Coding </w:t>
                          </w:r>
                        </w:p>
                      </w:txbxContent>
                    </v:textbox>
                  </v:rect>
                  <v:rect id="Rectangle 263" o:spid="_x0000_s1077" style="position:absolute;left:21494;top:11419;width:1867;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" filled="f" stroked="f">
                    <v:textbox style="mso-fit-shape-to-text:t" inset="0,0,0,0">
                      <w:txbxContent>
                        <w:p w14:paraId="6A117D30"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TF</w:t>
                          </w:r>
                        </w:p>
                      </w:txbxContent>
                    </v:textbox>
                  </v:rect>
                </v:group>
                <v:group id="Group 264" o:spid="_x0000_s1078" style="position:absolute;left:5174;top:10990;width:5700;height:1080" coordorigin="5174,10990" coordsize="5699,10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">
                  <v:line id="Line 13" o:spid="_x0000_s1079" style="position:absolute;visibility:visible;mso-wrap-style:square" from="5174,11530" to="9667,115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" strokeweight=".25pt">
                    <v:stroke endcap="round"/>
                  </v:line>
                  <v:shape id="Freeform 266" o:spid="_x0000_s1080" style="position:absolute;left:9556;top:10990;width:1318;height:1080;visibility:visible;mso-wrap-style:square;v-text-anchor:top" coordsize="8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" path="m,l83,34,,68,,xe" fillcolor="black" stroked="f">
                    <v:path arrowok="t" o:connecttype="custom" o:connectlocs="0,0;131763,53975;0,107950;0,0" o:connectangles="0,0,0,0"/>
                  </v:shape>
                </v:group>
                <v:group id="Group 267" o:spid="_x0000_s1081" style="position:absolute;left:28575;top:7942;width:5715;height:7017" coordorigin="28575,7942" coordsize="5715,70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">
                  <v:rect id="Rectangle 268" o:spid="_x0000_s1082" style="position:absolute;left:28575;top:7942;width:5715;height:70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" fillcolor="#e8eef7" stroked="f"/>
                  <v:rect id="Rectangle 269" o:spid="_x0000_s1083" style="position:absolute;left:28575;top:7942;width:5715;height:70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" filled="f" strokeweight=".25pt">
                    <v:stroke joinstyle="round" endcap="round"/>
                  </v:rect>
                  <v:rect id="Rectangle 270" o:spid="_x0000_s1084" style="position:absolute;left:29590;top:8608;width:377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" filled="f" stroked="f">
                    <v:textbox style="mso-fit-shape-to-text:t" inset="0,0,0,0">
                      <w:txbxContent>
                        <w:p w14:paraId="3BFC830A" w14:textId="77777777" w:rsidR="00B11330" w:rsidRDefault="00B11330" w:rsidP="000E758B">
                          <w:pPr>
                            <w:pStyle w:val="NormalWeb"/>
                            <w:spacing w:before="0" w:beforeAutospacing="0" w:after="0" w:afterAutospacing="0"/>
                            <w:textAlignment w:val="baseline"/>
                          </w:pPr>
                          <w:r>
                            <w:rPr>
                              <w:rFonts w:asciiTheme="minorHAnsi" w:hAnsi="Calibri" w:cstheme="minorBidi"/>
                              <w:color w:val="000000"/>
                              <w:kern w:val="24"/>
                            </w:rPr>
                            <w:t>L’M’S’</w:t>
                          </w:r>
                        </w:p>
                      </w:txbxContent>
                    </v:textbox>
                  </v:rect>
                  <v:rect id="Rectangle 271" o:spid="_x0000_s1085" style="position:absolute;left:30924;top:10482;width:127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" filled="f" stroked="f">
                    <v:textbox style="mso-fit-shape-to-text:t" inset="0,0,0,0">
                      <w:txbxContent>
                        <w:p w14:paraId="613BDFFC"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 xml:space="preserve">to </w:t>
                          </w:r>
                        </w:p>
                      </w:txbxContent>
                    </v:textbox>
                  </v:rect>
                  <v:rect id="Rectangle 272" o:spid="_x0000_s1086" style="position:absolute;left:29400;top:12355;width:3924;height:213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" filled="f" stroked="f">
                    <v:textbox style="mso-fit-shape-to-text:t" inset="0,0,0,0">
                      <w:txbxContent>
                        <w:p w14:paraId="510CC014"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IC</w:t>
                          </w:r>
                          <w:r>
                            <w:rPr>
                              <w:rFonts w:ascii="Arial" w:hAnsi="Arial" w:cs="Arial"/>
                              <w:color w:val="000000"/>
                              <w:kern w:val="24"/>
                              <w:position w:val="-6"/>
                              <w:vertAlign w:val="subscript"/>
                            </w:rPr>
                            <w:t>T</w:t>
                          </w:r>
                          <w:r>
                            <w:rPr>
                              <w:rFonts w:ascii="Arial" w:hAnsi="Arial" w:cs="Arial"/>
                              <w:color w:val="000000"/>
                              <w:kern w:val="24"/>
                            </w:rPr>
                            <w:t>C</w:t>
                          </w:r>
                          <w:r>
                            <w:rPr>
                              <w:rFonts w:ascii="Arial" w:hAnsi="Arial" w:cs="Arial"/>
                              <w:color w:val="000000"/>
                              <w:kern w:val="24"/>
                              <w:position w:val="-6"/>
                              <w:vertAlign w:val="subscript"/>
                            </w:rPr>
                            <w:t>P</w:t>
                          </w:r>
                        </w:p>
                      </w:txbxContent>
                    </v:textbox>
                  </v:rect>
                </v:group>
                <v:line id="Line 29" o:spid="_x0000_s1087" style="position:absolute;visibility:visible;mso-wrap-style:square" from="34218,11324" to="38711,113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" strokeweight=".25pt">
                  <v:stroke endcap="round"/>
                </v:line>
                <v:shape id="Freeform 274" o:spid="_x0000_s1088" style="position:absolute;left:37179;top:10784;width:1302;height:1080;visibility:visible;mso-wrap-style:square;v-text-anchor:top" coordsize="8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" path="m,l82,34,,68,,xe" fillcolor="black" stroked="f">
                  <v:path arrowok="t" o:connecttype="custom" o:connectlocs="0,0;130175,53975;0,107950;0,0" o:connectangles="0,0,0,0"/>
                </v:shape>
                <v:group id="Group 275" o:spid="_x0000_s1089" style="position:absolute;left:38481;top:7815;width:5715;height:7017" coordorigin="38481,7815" coordsize="5715,70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">
                  <v:rect id="Rectangle 276" o:spid="_x0000_s1090" style="position:absolute;left:38481;top:7815;width:5715;height:70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" fillcolor="#e8eef7" stroked="f"/>
                  <v:rect id="Rectangle 277" o:spid="_x0000_s1091" style="position:absolute;left:38481;top:7815;width:5715;height:70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" filled="f" strokeweight=".25pt">
                    <v:stroke joinstyle="round" endcap="round"/>
                  </v:rect>
                  <v:rect id="Rectangle 278" o:spid="_x0000_s1092" style="position:absolute;left:39608;top:9418;width:415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" filled="f" stroked="f">
                    <v:textbox style="mso-fit-shape-to-text:t" inset="0,0,0,0">
                      <w:txbxContent>
                        <w:p w14:paraId="7131B0EE"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 xml:space="preserve">Quant </w:t>
                          </w:r>
                        </w:p>
                      </w:txbxContent>
                    </v:textbox>
                  </v:rect>
                  <v:rect id="Rectangle 279" o:spid="_x0000_s1093" style="position:absolute;left:40258;top:11292;width:169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" filled="f" stroked="f">
                    <v:textbox style="mso-fit-shape-to-text:t" inset="0,0,0,0">
                      <w:txbxContent>
                        <w:p w14:paraId="1A5D895C"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 xml:space="preserve">10 </w:t>
                          </w:r>
                        </w:p>
                      </w:txbxContent>
                    </v:textbox>
                  </v:rect>
                  <v:rect id="Rectangle 280" o:spid="_x0000_s1094" style="position:absolute;left:41687;top:11289;width:127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" filled="f" stroked="f">
                    <v:textbox style="mso-fit-shape-to-text:t" inset="0,0,0,0">
                      <w:txbxContent>
                        <w:p w14:paraId="116B3B4F"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 xml:space="preserve"> b</w:t>
                          </w:r>
                        </w:p>
                      </w:txbxContent>
                    </v:textbox>
                  </v:rect>
                </v:group>
                <v:group id="Group 281" o:spid="_x0000_s1095" style="position:absolute;left:49911;top:7815;width:5715;height:7017" coordorigin="49911,7815" coordsize="5715,70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">
                  <v:rect id="Rectangle 282" o:spid="_x0000_s1096" style="position:absolute;left:49911;top:7815;width:5715;height:70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" fillcolor="#e8eef7" stroked="f"/>
                  <v:rect id="Rectangle 283" o:spid="_x0000_s1097" style="position:absolute;left:49911;top:7815;width:5715;height:70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" filled="f" strokeweight=".25pt">
                    <v:stroke joinstyle="round" endcap="round"/>
                  </v:rect>
                  <v:rect id="Rectangle 284" o:spid="_x0000_s1098" style="position:absolute;left:50641;top:9418;width:85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" filled="f" stroked="f">
                    <v:textbox style="mso-fit-shape-to-text:t" inset="0,0,0,0">
                      <w:txbxContent>
                        <w:p w14:paraId="59CEF19B"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4</w:t>
                          </w:r>
                        </w:p>
                      </w:txbxContent>
                    </v:textbox>
                  </v:rect>
                  <v:rect id="Rectangle 285" o:spid="_x0000_s1099" style="position:absolute;left:51307;top:9418;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" filled="f" stroked="f">
                    <v:textbox style="mso-fit-shape-to-text:t" inset="0,0,0,0">
                      <w:txbxContent>
                        <w:p w14:paraId="7317B214"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w:t>
                          </w:r>
                        </w:p>
                      </w:txbxContent>
                    </v:textbox>
                  </v:rect>
                  <v:rect id="Rectangle 286" o:spid="_x0000_s1100" style="position:absolute;left:51688;top:9418;width:85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" filled="f" stroked="f">
                    <v:textbox style="mso-fit-shape-to-text:t" inset="0,0,0,0">
                      <w:txbxContent>
                        <w:p w14:paraId="6F17A33F"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4</w:t>
                          </w:r>
                        </w:p>
                      </w:txbxContent>
                    </v:textbox>
                  </v:rect>
                  <v:rect id="Rectangle 287" o:spid="_x0000_s1101" style="position:absolute;left:52450;top:9418;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" filled="f" stroked="f">
                    <v:textbox style="mso-fit-shape-to-text:t" inset="0,0,0,0">
                      <w:txbxContent>
                        <w:p w14:paraId="78DE9CFF"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w:t>
                          </w:r>
                        </w:p>
                      </w:txbxContent>
                    </v:textbox>
                  </v:rect>
                  <v:rect id="Rectangle 288" o:spid="_x0000_s1102" style="position:absolute;left:52736;top:9418;width:85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" filled="f" stroked="f">
                    <v:textbox style="mso-fit-shape-to-text:t" inset="0,0,0,0">
                      <w:txbxContent>
                        <w:p w14:paraId="0F39DF3F"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 xml:space="preserve">4 </w:t>
                          </w:r>
                        </w:p>
                      </w:txbxContent>
                    </v:textbox>
                  </v:rect>
                  <v:rect id="Rectangle 289" o:spid="_x0000_s1103" style="position:absolute;left:53784;top:9418;width:127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" filled="f" stroked="f">
                    <v:textbox style="mso-fit-shape-to-text:t" inset="0,0,0,0">
                      <w:txbxContent>
                        <w:p w14:paraId="3A362A10"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 xml:space="preserve">to </w:t>
                          </w:r>
                        </w:p>
                      </w:txbxContent>
                    </v:textbox>
                  </v:rect>
                  <v:rect id="Rectangle 290" o:spid="_x0000_s1104" style="position:absolute;left:51307;top:11292;width:85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" filled="f" stroked="f">
                    <v:textbox style="mso-fit-shape-to-text:t" inset="0,0,0,0">
                      <w:txbxContent>
                        <w:p w14:paraId="4AF867CD"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4</w:t>
                          </w:r>
                        </w:p>
                      </w:txbxContent>
                    </v:textbox>
                  </v:rect>
                  <v:rect id="Rectangle 291" o:spid="_x0000_s1105" style="position:absolute;left:52069;top:11292;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" filled="f" stroked="f">
                    <v:textbox style="mso-fit-shape-to-text:t" inset="0,0,0,0">
                      <w:txbxContent>
                        <w:p w14:paraId="36B301F5"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w:t>
                          </w:r>
                        </w:p>
                      </w:txbxContent>
                    </v:textbox>
                  </v:rect>
                  <v:rect id="Rectangle 292" o:spid="_x0000_s1106" style="position:absolute;left:52450;top:11292;width:85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" filled="f" stroked="f">
                    <v:textbox style="mso-fit-shape-to-text:t" inset="0,0,0,0">
                      <w:txbxContent>
                        <w:p w14:paraId="0C5EEFB8"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2</w:t>
                          </w:r>
                        </w:p>
                      </w:txbxContent>
                    </v:textbox>
                  </v:rect>
                  <v:rect id="Rectangle 293" o:spid="_x0000_s1107" style="position:absolute;left:53117;top:11292;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" filled="f" stroked="f">
                    <v:textbox style="mso-fit-shape-to-text:t" inset="0,0,0,0">
                      <w:txbxContent>
                        <w:p w14:paraId="311F25E9"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w:t>
                          </w:r>
                        </w:p>
                      </w:txbxContent>
                    </v:textbox>
                  </v:rect>
                  <v:rect id="Rectangle 294" o:spid="_x0000_s1108" style="position:absolute;left:53498;top:11292;width:85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" filled="f" stroked="f">
                    <v:textbox style="mso-fit-shape-to-text:t" inset="0,0,0,0">
                      <w:txbxContent>
                        <w:p w14:paraId="12FE1ABD"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0</w:t>
                          </w:r>
                        </w:p>
                      </w:txbxContent>
                    </v:textbox>
                  </v:rect>
                </v:group>
                <v:line id="Line 49" o:spid="_x0000_s1109" style="position:absolute;visibility:visible;mso-wrap-style:square" from="44196,11324" to="48704,113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" strokeweight=".25pt">
                  <v:stroke endcap="round"/>
                </v:line>
                <v:shape id="Freeform 296" o:spid="_x0000_s1110" style="position:absolute;left:48593;top:10784;width:1318;height:1080;visibility:visible;mso-wrap-style:square;v-text-anchor:top" coordsize="8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" path="m,l83,34,,68,,xe" fillcolor="black" stroked="f">
                  <v:path arrowok="t" o:connecttype="custom" o:connectlocs="0,0;131763,53975;0,107950;0,0" o:connectangles="0,0,0,0"/>
                </v:shape>
                <v:group id="Group 297" o:spid="_x0000_s1111" style="position:absolute;left:61341;top:7815;width:11414;height:7017" coordorigin="61341,7815" coordsize="11414,70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">
                  <v:rect id="Rectangle 298" o:spid="_x0000_s1112" style="position:absolute;left:61341;top:7815;width:11414;height:70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" fillcolor="#e8eef7" stroked="f"/>
                  <v:rect id="Rectangle 299" o:spid="_x0000_s1113" style="position:absolute;left:61341;top:7815;width:11414;height:70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" filled="f" strokeweight=".25pt">
                    <v:stroke joinstyle="round" endcap="round"/>
                  </v:rect>
                  <v:rect id="Rectangle 300" o:spid="_x0000_s1114" style="position:absolute;left:63214;top:9418;width:915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" filled="f" stroked="f">
                    <v:textbox style="mso-fit-shape-to-text:t" inset="0,0,0,0">
                      <w:txbxContent>
                        <w:p w14:paraId="395475E4"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 xml:space="preserve">Encoding HM </w:t>
                          </w:r>
                        </w:p>
                      </w:txbxContent>
                    </v:textbox>
                  </v:rect>
                  <v:rect id="Rectangle 301" o:spid="_x0000_s1115" style="position:absolute;left:63785;top:11292;width:85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" filled="f" stroked="f">
                    <v:textbox style="mso-fit-shape-to-text:t" inset="0,0,0,0">
                      <w:txbxContent>
                        <w:p w14:paraId="783B6C43"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4</w:t>
                          </w:r>
                        </w:p>
                      </w:txbxContent>
                    </v:textbox>
                  </v:rect>
                  <v:rect id="Rectangle 302" o:spid="_x0000_s1116" style="position:absolute;left:64452;top:11292;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" filled="f" stroked="f">
                    <v:textbox style="mso-fit-shape-to-text:t" inset="0,0,0,0">
                      <w:txbxContent>
                        <w:p w14:paraId="1AB54EA3"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w:t>
                          </w:r>
                        </w:p>
                      </w:txbxContent>
                    </v:textbox>
                  </v:rect>
                  <v:rect id="Rectangle 303" o:spid="_x0000_s1117" style="position:absolute;left:64833;top:11292;width:85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" filled="f" stroked="f">
                    <v:textbox style="mso-fit-shape-to-text:t" inset="0,0,0,0">
                      <w:txbxContent>
                        <w:p w14:paraId="38968647"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2</w:t>
                          </w:r>
                        </w:p>
                      </w:txbxContent>
                    </v:textbox>
                  </v:rect>
                  <v:rect id="Rectangle 304" o:spid="_x0000_s1118" style="position:absolute;left:65500;top:11292;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" filled="f" stroked="f">
                    <v:textbox style="mso-fit-shape-to-text:t" inset="0,0,0,0">
                      <w:txbxContent>
                        <w:p w14:paraId="01AA1B14"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w:t>
                          </w:r>
                        </w:p>
                      </w:txbxContent>
                    </v:textbox>
                  </v:rect>
                  <v:rect id="Rectangle 305" o:spid="_x0000_s1119" style="position:absolute;left:65865;top:11292;width:297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" filled="f" stroked="f">
                    <v:textbox style="mso-fit-shape-to-text:t" inset="0,0,0,0">
                      <w:txbxContent>
                        <w:p w14:paraId="75DD741A"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0 10</w:t>
                          </w:r>
                        </w:p>
                      </w:txbxContent>
                    </v:textbox>
                  </v:rect>
                  <v:rect id="Rectangle 306" o:spid="_x0000_s1120" style="position:absolute;left:68341;top:11289;width:280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" filled="f" stroked="f">
                    <v:textbox style="mso-fit-shape-to-text:t" inset="0,0,0,0">
                      <w:txbxContent>
                        <w:p w14:paraId="4BBBFF3C"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 xml:space="preserve"> bits</w:t>
                          </w:r>
                        </w:p>
                      </w:txbxContent>
                    </v:textbox>
                  </v:rect>
                </v:group>
                <v:line id="Line 60" o:spid="_x0000_s1121" style="position:absolute;visibility:visible;mso-wrap-style:square" from="55626,11324" to="60118,113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" strokeweight=".25pt">
                  <v:stroke endcap="round"/>
                </v:line>
                <v:shape id="Freeform 308" o:spid="_x0000_s1122" style="position:absolute;left:60023;top:10784;width:1318;height:1080;visibility:visible;mso-wrap-style:square;v-text-anchor:top" coordsize="8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" path="m,l83,34,,68,,xe" fillcolor="black" stroked="f">
                  <v:path arrowok="t" o:connecttype="custom" o:connectlocs="0,0;131763,53975;0,107950;0,0" o:connectangles="0,0,0,0"/>
                </v:shape>
                <v:line id="Line 62" o:spid="_x0000_s1123" style="position:absolute;visibility:visible;mso-wrap-style:square" from="72755,11324" to="77263,113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" strokeweight=".25pt">
                  <v:stroke endcap="round"/>
                </v:line>
                <v:shape id="Freeform 310" o:spid="_x0000_s1124" style="position:absolute;left:77152;top:10784;width:1318;height:1080;visibility:visible;mso-wrap-style:square;v-text-anchor:top" coordsize="8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" path="m,l83,34,,68,,xe" fillcolor="black" stroked="f">
                  <v:path arrowok="t" o:connecttype="custom" o:connectlocs="0,0;131763,53975;0,107950;0,0" o:connectangles="0,0,0,0"/>
                </v:shape>
                <v:rect id="Rectangle 311" o:spid="_x0000_s1125" style="position:absolute;left:80152;top:10355;width:6268;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" filled="f" stroked="f">
                  <v:textbox style="mso-fit-shape-to-text:t" inset="0,0,0,0">
                    <w:txbxContent>
                      <w:p w14:paraId="063B747F"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bitstream</w:t>
                        </w:r>
                      </w:p>
                    </w:txbxContent>
                  </v:textbox>
                </v:rect>
                <v:rect id="Rectangle 312" o:spid="_x0000_s1126" style="position:absolute;top:24404;width:6267;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" filled="f" stroked="f">
                  <v:textbox style="mso-fit-shape-to-text:t" inset="0,0,0,0">
                    <w:txbxContent>
                      <w:p w14:paraId="31F0DB7E"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bitstream</w:t>
                        </w:r>
                      </w:p>
                    </w:txbxContent>
                  </v:textbox>
                </v:rect>
                <v:line id="Line 66" o:spid="_x0000_s1127" style="position:absolute;visibility:visible;mso-wrap-style:square" from="6889,25357" to="11382,253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" strokeweight=".25pt">
                  <v:stroke endcap="round"/>
                </v:line>
                <v:shape id="Freeform 314" o:spid="_x0000_s1128" style="position:absolute;left:11271;top:24818;width:1317;height:1079;visibility:visible;mso-wrap-style:square;v-text-anchor:top" coordsize="8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" path="m,l83,34,,68,,xe" fillcolor="black" stroked="f">
                  <v:path arrowok="t" o:connecttype="custom" o:connectlocs="0,0;131763,53975;0,107950;0,0" o:connectangles="0,0,0,0"/>
                </v:shape>
                <v:group id="Group 315" o:spid="_x0000_s1129" style="position:absolute;left:12588;top:21849;width:11430;height:7017" coordorigin="12588,21849" coordsize="11430,70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">
                  <v:rect id="Rectangle 316" o:spid="_x0000_s1130" style="position:absolute;left:12588;top:21849;width:11430;height:70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" fillcolor="#e8eef7" stroked="f"/>
                  <v:rect id="Rectangle 317" o:spid="_x0000_s1131" style="position:absolute;left:12588;top:21849;width:11430;height:70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" filled="f" strokeweight=".25pt">
                    <v:stroke joinstyle="round" endcap="round"/>
                  </v:rect>
                  <v:rect id="Rectangle 318" o:spid="_x0000_s1132" style="position:absolute;left:14462;top:23467;width:923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" filled="f" stroked="f">
                    <v:textbox style="mso-fit-shape-to-text:t" inset="0,0,0,0">
                      <w:txbxContent>
                        <w:p w14:paraId="002142D3"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 xml:space="preserve">Decoding HM </w:t>
                          </w:r>
                        </w:p>
                      </w:txbxContent>
                    </v:textbox>
                  </v:rect>
                  <v:rect id="Rectangle 319" o:spid="_x0000_s1133" style="position:absolute;left:15033;top:25324;width:85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" filled="f" stroked="f">
                    <v:textbox style="mso-fit-shape-to-text:t" inset="0,0,0,0">
                      <w:txbxContent>
                        <w:p w14:paraId="170D4829"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4</w:t>
                          </w:r>
                        </w:p>
                      </w:txbxContent>
                    </v:textbox>
                  </v:rect>
                  <v:rect id="Rectangle 320" o:spid="_x0000_s1134" style="position:absolute;left:15700;top:25324;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" filled="f" stroked="f">
                    <v:textbox style="mso-fit-shape-to-text:t" inset="0,0,0,0">
                      <w:txbxContent>
                        <w:p w14:paraId="73960683"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w:t>
                          </w:r>
                        </w:p>
                      </w:txbxContent>
                    </v:textbox>
                  </v:rect>
                  <v:rect id="Rectangle 321" o:spid="_x0000_s1135" style="position:absolute;left:16081;top:25324;width:85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" filled="f" stroked="f">
                    <v:textbox style="mso-fit-shape-to-text:t" inset="0,0,0,0">
                      <w:txbxContent>
                        <w:p w14:paraId="5D84D1F2"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2</w:t>
                          </w:r>
                        </w:p>
                      </w:txbxContent>
                    </v:textbox>
                  </v:rect>
                  <v:rect id="Rectangle 322" o:spid="_x0000_s1136" style="position:absolute;left:16748;top:25324;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" filled="f" stroked="f">
                    <v:textbox style="mso-fit-shape-to-text:t" inset="0,0,0,0">
                      <w:txbxContent>
                        <w:p w14:paraId="4B7714A5"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w:t>
                          </w:r>
                        </w:p>
                      </w:txbxContent>
                    </v:textbox>
                  </v:rect>
                  <v:rect id="Rectangle 323" o:spid="_x0000_s1137" style="position:absolute;left:17129;top:25324;width:297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" filled="f" stroked="f">
                    <v:textbox style="mso-fit-shape-to-text:t" inset="0,0,0,0">
                      <w:txbxContent>
                        <w:p w14:paraId="325FCEB7"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0 10</w:t>
                          </w:r>
                        </w:p>
                      </w:txbxContent>
                    </v:textbox>
                  </v:rect>
                  <v:rect id="Rectangle 324" o:spid="_x0000_s1138" style="position:absolute;left:19605;top:25319;width:280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" filled="f" stroked="f">
                    <v:textbox style="mso-fit-shape-to-text:t" inset="0,0,0,0">
                      <w:txbxContent>
                        <w:p w14:paraId="208A14FB"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 xml:space="preserve"> bits</w:t>
                          </w:r>
                        </w:p>
                      </w:txbxContent>
                    </v:textbox>
                  </v:rect>
                </v:group>
                <v:line id="Line 77" o:spid="_x0000_s1139" style="position:absolute;visibility:visible;mso-wrap-style:square" from="24018,25357" to="28527,253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" strokeweight=".25pt">
                  <v:stroke endcap="round"/>
                </v:line>
                <v:shape id="Freeform 326" o:spid="_x0000_s1140" style="position:absolute;left:28416;top:24818;width:1317;height:1079;visibility:visible;mso-wrap-style:square;v-text-anchor:top" coordsize="8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" path="m,l83,34,,68,,xe" fillcolor="black" stroked="f">
                  <v:path arrowok="t" o:connecttype="custom" o:connectlocs="0,0;131763,53975;0,107950;0,0" o:connectangles="0,0,0,0"/>
                </v:shape>
                <v:group id="Group 327" o:spid="_x0000_s1141" style="position:absolute;left:29733;top:21849;width:5700;height:7017" coordorigin="29733,21849" coordsize="5699,70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DC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NXuHvTDgCcv0LAAD//wMAUEsBAi0AFAAGAAgAAAAhANvh9svuAAAAhQEAABMAAAAAAAAA&#10;AAAAAAAAAAAAAFtDb250ZW50X1R5cGVzXS54bWxQSwECLQAUAAYACAAAACEAWvQsW78AAAAVAQAA&#10;CwAAAAAAAAAAAAAAAAAfAQAAX3JlbHMvLnJlbHNQSwECLQAUAAYACAAAACEAIlwwqcYAAADcAAAA&#10;DwAAAAAAAAAAAAAAAAAHAgAAZHJzL2Rvd25yZXYueG1sUEsFBgAAAAADAAMAtwAAAPoCAAAAAA==&#10;">
                  <v:rect id="Rectangle 328" o:spid="_x0000_s1142" style="position:absolute;left:29733;top:21849;width:5700;height:70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" fillcolor="#e8eef7" stroked="f"/>
                  <v:rect id="Rectangle 329" o:spid="_x0000_s1143" style="position:absolute;left:29733;top:21849;width:5700;height:70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" filled="f" strokeweight=".25pt">
                    <v:stroke joinstyle="round" endcap="round"/>
                  </v:rect>
                  <v:rect id="Rectangle 330" o:spid="_x0000_s1144" style="position:absolute;left:30464;top:23467;width:85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" filled="f" stroked="f">
                    <v:textbox style="mso-fit-shape-to-text:t" inset="0,0,0,0">
                      <w:txbxContent>
                        <w:p w14:paraId="6C539422"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4</w:t>
                          </w:r>
                        </w:p>
                      </w:txbxContent>
                    </v:textbox>
                  </v:rect>
                  <v:rect id="Rectangle 331" o:spid="_x0000_s1145" style="position:absolute;left:31130;top:23467;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" filled="f" stroked="f">
                    <v:textbox style="mso-fit-shape-to-text:t" inset="0,0,0,0">
                      <w:txbxContent>
                        <w:p w14:paraId="5D66C9F8"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w:t>
                          </w:r>
                        </w:p>
                      </w:txbxContent>
                    </v:textbox>
                  </v:rect>
                  <v:rect id="Rectangle 332" o:spid="_x0000_s1146" style="position:absolute;left:31511;top:23467;width:85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" filled="f" stroked="f">
                    <v:textbox style="mso-fit-shape-to-text:t" inset="0,0,0,0">
                      <w:txbxContent>
                        <w:p w14:paraId="4B5F2568"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2</w:t>
                          </w:r>
                        </w:p>
                      </w:txbxContent>
                    </v:textbox>
                  </v:rect>
                  <v:rect id="Rectangle 333" o:spid="_x0000_s1147" style="position:absolute;left:32273;top:23467;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" filled="f" stroked="f">
                    <v:textbox style="mso-fit-shape-to-text:t" inset="0,0,0,0">
                      <w:txbxContent>
                        <w:p w14:paraId="1C2AD95B"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w:t>
                          </w:r>
                        </w:p>
                      </w:txbxContent>
                    </v:textbox>
                  </v:rect>
                  <v:rect id="Rectangle 334" o:spid="_x0000_s1148" style="position:absolute;left:32559;top:23467;width:85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" filled="f" stroked="f">
                    <v:textbox style="mso-fit-shape-to-text:t" inset="0,0,0,0">
                      <w:txbxContent>
                        <w:p w14:paraId="32E131FB"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 xml:space="preserve">0 </w:t>
                          </w:r>
                        </w:p>
                      </w:txbxContent>
                    </v:textbox>
                  </v:rect>
                  <v:rect id="Rectangle 335" o:spid="_x0000_s1149" style="position:absolute;left:33607;top:23467;width:127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" filled="f" stroked="f">
                    <v:textbox style="mso-fit-shape-to-text:t" inset="0,0,0,0">
                      <w:txbxContent>
                        <w:p w14:paraId="04472D53"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 xml:space="preserve">to </w:t>
                          </w:r>
                        </w:p>
                      </w:txbxContent>
                    </v:textbox>
                  </v:rect>
                  <v:rect id="Rectangle 336" o:spid="_x0000_s1150" style="position:absolute;left:31130;top:25324;width:85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" filled="f" stroked="f">
                    <v:textbox style="mso-fit-shape-to-text:t" inset="0,0,0,0">
                      <w:txbxContent>
                        <w:p w14:paraId="39A2730A"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4</w:t>
                          </w:r>
                        </w:p>
                      </w:txbxContent>
                    </v:textbox>
                  </v:rect>
                  <v:rect id="Rectangle 337" o:spid="_x0000_s1151" style="position:absolute;left:31892;top:25324;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" filled="f" stroked="f">
                    <v:textbox style="mso-fit-shape-to-text:t" inset="0,0,0,0">
                      <w:txbxContent>
                        <w:p w14:paraId="28240EB7"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w:t>
                          </w:r>
                        </w:p>
                      </w:txbxContent>
                    </v:textbox>
                  </v:rect>
                  <v:rect id="Rectangle 338" o:spid="_x0000_s1152" style="position:absolute;left:32273;top:25324;width:85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" filled="f" stroked="f">
                    <v:textbox style="mso-fit-shape-to-text:t" inset="0,0,0,0">
                      <w:txbxContent>
                        <w:p w14:paraId="0A555248"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4</w:t>
                          </w:r>
                        </w:p>
                      </w:txbxContent>
                    </v:textbox>
                  </v:rect>
                  <v:rect id="Rectangle 339" o:spid="_x0000_s1153" style="position:absolute;left:32940;top:25324;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" filled="f" stroked="f">
                    <v:textbox style="mso-fit-shape-to-text:t" inset="0,0,0,0">
                      <w:txbxContent>
                        <w:p w14:paraId="064258CB"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w:t>
                          </w:r>
                        </w:p>
                      </w:txbxContent>
                    </v:textbox>
                  </v:rect>
                  <v:rect id="Rectangle 340" o:spid="_x0000_s1154" style="position:absolute;left:33321;top:25324;width:85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" filled="f" stroked="f">
                    <v:textbox style="mso-fit-shape-to-text:t" inset="0,0,0,0">
                      <w:txbxContent>
                        <w:p w14:paraId="3A5525E9"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4</w:t>
                          </w:r>
                        </w:p>
                      </w:txbxContent>
                    </v:textbox>
                  </v:rect>
                </v:group>
                <v:line id="Line 92" o:spid="_x0000_s1155" style="position:absolute;visibility:visible;mso-wrap-style:square" from="35433,25357" to="39941,253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" strokeweight=".25pt">
                  <v:stroke endcap="round"/>
                </v:line>
                <v:shape id="Freeform 342" o:spid="_x0000_s1156" style="position:absolute;left:39830;top:24818;width:1318;height:1079;visibility:visible;mso-wrap-style:square;v-text-anchor:top" coordsize="8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" path="m,l83,34,,68,,xe" fillcolor="black" stroked="f">
                  <v:path arrowok="t" o:connecttype="custom" o:connectlocs="0,0;131763,53975;0,107950;0,0" o:connectangles="0,0,0,0"/>
                </v:shape>
                <v:rect id="Rectangle 343" o:spid="_x0000_s1157" style="position:absolute;left:41148;top:21849;width:5715;height:70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" fillcolor="#e8eef7" stroked="f"/>
                <v:rect id="Rectangle 344" o:spid="_x0000_s1158" style="position:absolute;left:41148;top:21849;width:5715;height:70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" filled="f" strokeweight=".25pt">
                  <v:stroke joinstyle="round" endcap="round"/>
                </v:rect>
                <v:group id="Group 345" o:spid="_x0000_s1159" style="position:absolute;left:42259;top:22531;width:4153;height:5585" coordorigin="42259,22531" coordsize="4152,5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">
                  <v:rect id="Rectangle 346" o:spid="_x0000_s1160" style="position:absolute;left:43021;top:22531;width:2038;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" filled="f" stroked="f">
                    <v:textbox style="mso-fit-shape-to-text:t" inset="0,0,0,0">
                      <w:txbxContent>
                        <w:p w14:paraId="6F9C1E07"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Inv</w:t>
                          </w:r>
                        </w:p>
                      </w:txbxContent>
                    </v:textbox>
                  </v:rect>
                  <v:rect id="Rectangle 347" o:spid="_x0000_s1161" style="position:absolute;left:44640;top:22531;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" filled="f" stroked="f">
                    <v:textbox style="mso-fit-shape-to-text:t" inset="0,0,0,0">
                      <w:txbxContent>
                        <w:p w14:paraId="5338F032"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 xml:space="preserve">. </w:t>
                          </w:r>
                        </w:p>
                      </w:txbxContent>
                    </v:textbox>
                  </v:rect>
                  <v:rect id="Rectangle 348" o:spid="_x0000_s1162" style="position:absolute;left:42259;top:24404;width:415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" filled="f" stroked="f">
                    <v:textbox style="mso-fit-shape-to-text:t" inset="0,0,0,0">
                      <w:txbxContent>
                        <w:p w14:paraId="4A639F88"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 xml:space="preserve">Quant </w:t>
                          </w:r>
                        </w:p>
                      </w:txbxContent>
                    </v:textbox>
                  </v:rect>
                  <v:rect id="Rectangle 349" o:spid="_x0000_s1163" style="position:absolute;left:42925;top:26261;width:169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" filled="f" stroked="f">
                    <v:textbox style="mso-fit-shape-to-text:t" inset="0,0,0,0">
                      <w:txbxContent>
                        <w:p w14:paraId="6AEBF76D"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10</w:t>
                          </w:r>
                        </w:p>
                      </w:txbxContent>
                    </v:textbox>
                  </v:rect>
                  <v:rect id="Rectangle 350" o:spid="_x0000_s1164" style="position:absolute;left:44354;top:26255;width:114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" filled="f" stroked="f">
                    <v:textbox style="mso-fit-shape-to-text:t" inset="0,0,0,0">
                      <w:txbxContent>
                        <w:p w14:paraId="797FF453" w14:textId="77777777" w:rsidR="00B11330" w:rsidRDefault="00B11330" w:rsidP="000E758B">
                          <w:pPr>
                            <w:pStyle w:val="NormalWeb"/>
                            <w:spacing w:before="0" w:beforeAutospacing="0" w:after="0" w:afterAutospacing="0"/>
                            <w:textAlignment w:val="baseline"/>
                          </w:pPr>
                          <w:r>
                            <w:rPr>
                              <w:rFonts w:asciiTheme="minorHAnsi" w:hAnsi="Calibri" w:cstheme="minorBidi"/>
                              <w:color w:val="000000"/>
                              <w:kern w:val="24"/>
                            </w:rPr>
                            <w:t xml:space="preserve"> b</w:t>
                          </w:r>
                        </w:p>
                      </w:txbxContent>
                    </v:textbox>
                  </v:rect>
                </v:group>
                <v:line id="Line 101" o:spid="_x0000_s1165" style="position:absolute;visibility:visible;mso-wrap-style:square" from="46863,25357" to="51371,253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" strokeweight=".25pt">
                  <v:stroke endcap="round"/>
                </v:line>
                <v:shape id="Freeform 352" o:spid="_x0000_s1166" style="position:absolute;left:51260;top:24818;width:1318;height:1079;visibility:visible;mso-wrap-style:square;v-text-anchor:top" coordsize="8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" path="m,l83,34,,68,,xe" fillcolor="black" stroked="f">
                  <v:path arrowok="t" o:connecttype="custom" o:connectlocs="0,0;131763,53975;0,107950;0,0" o:connectangles="0,0,0,0"/>
                </v:shape>
                <v:group id="Group 353" o:spid="_x0000_s1167" style="position:absolute;left:52578;top:21849;width:5715;height:7183" coordorigin="52578,21849" coordsize="5715,71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">
                  <v:rect id="Rectangle 354" o:spid="_x0000_s1168" style="position:absolute;left:52578;top:21849;width:5715;height:70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" fillcolor="#e8eef7" stroked="f"/>
                  <v:rect id="Rectangle 355" o:spid="_x0000_s1169" style="position:absolute;left:52578;top:21849;width:5715;height:70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" filled="f" strokeweight=".25pt">
                    <v:stroke joinstyle="round" endcap="round"/>
                  </v:rect>
                  <v:rect id="Rectangle 356" o:spid="_x0000_s1170" style="position:absolute;left:53403;top:22531;width:3035;height:224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" filled="f" stroked="f">
                    <v:textbox style="mso-fit-shape-to-text:t" inset="0,0,0,0">
                      <w:txbxContent>
                        <w:p w14:paraId="3CCD0B5D" w14:textId="77777777" w:rsidR="00B11330" w:rsidRDefault="00B11330" w:rsidP="000E758B">
                          <w:pPr>
                            <w:pStyle w:val="NormalWeb"/>
                            <w:spacing w:before="0" w:beforeAutospacing="0" w:after="0" w:afterAutospacing="0"/>
                            <w:textAlignment w:val="baseline"/>
                          </w:pPr>
                          <w:r>
                            <w:rPr>
                              <w:rFonts w:asciiTheme="minorHAnsi" w:hAnsi="Calibri" w:cstheme="minorBidi"/>
                              <w:color w:val="000000"/>
                              <w:kern w:val="24"/>
                            </w:rPr>
                            <w:t>IC</w:t>
                          </w:r>
                          <w:r>
                            <w:rPr>
                              <w:rFonts w:asciiTheme="minorHAnsi" w:hAnsi="Calibri" w:cstheme="minorBidi"/>
                              <w:color w:val="000000"/>
                              <w:kern w:val="24"/>
                              <w:position w:val="-6"/>
                              <w:vertAlign w:val="subscript"/>
                            </w:rPr>
                            <w:t>T</w:t>
                          </w:r>
                          <w:r>
                            <w:rPr>
                              <w:rFonts w:asciiTheme="minorHAnsi" w:hAnsi="Calibri" w:cstheme="minorBidi"/>
                              <w:color w:val="000000"/>
                              <w:kern w:val="24"/>
                            </w:rPr>
                            <w:t>C</w:t>
                          </w:r>
                          <w:r>
                            <w:rPr>
                              <w:rFonts w:asciiTheme="minorHAnsi" w:hAnsi="Calibri" w:cstheme="minorBidi"/>
                              <w:color w:val="000000"/>
                              <w:kern w:val="24"/>
                              <w:position w:val="-6"/>
                              <w:vertAlign w:val="subscript"/>
                            </w:rPr>
                            <w:t>P</w:t>
                          </w:r>
                        </w:p>
                      </w:txbxContent>
                    </v:textbox>
                  </v:rect>
                  <v:rect id="Rectangle 357" o:spid="_x0000_s1171" style="position:absolute;left:54260;top:22532;width:1;height:27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" filled="f" stroked="f">
                    <v:textbox style="mso-fit-shape-to-text:t" inset="0,0,0,0"/>
                  </v:rect>
                  <v:rect id="Rectangle 358" o:spid="_x0000_s1172" style="position:absolute;left:54927;top:24404;width:127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" filled="f" stroked="f">
                    <v:textbox style="mso-fit-shape-to-text:t" inset="0,0,0,0">
                      <w:txbxContent>
                        <w:p w14:paraId="2139C854"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 xml:space="preserve">to </w:t>
                          </w:r>
                        </w:p>
                      </w:txbxContent>
                    </v:textbox>
                  </v:rect>
                  <v:rect id="Rectangle 359" o:spid="_x0000_s1173" style="position:absolute;left:53593;top:26261;width:407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" filled="f" stroked="f">
                    <v:textbox style="mso-fit-shape-to-text:t" inset="0,0,0,0">
                      <w:txbxContent>
                        <w:p w14:paraId="40C6F450"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L’M’S’</w:t>
                          </w:r>
                        </w:p>
                      </w:txbxContent>
                    </v:textbox>
                  </v:rect>
                  <v:rect id="Rectangle 360" o:spid="_x0000_s1174" style="position:absolute;left:54546;top:26262;width:1;height:27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" filled="f" stroked="f">
                    <v:textbox style="mso-fit-shape-to-text:t" inset="0,0,0,0"/>
                  </v:rect>
                </v:group>
                <v:group id="Group 361" o:spid="_x0000_s1175" style="position:absolute;left:58293;top:24818;width:3968;height:1079" coordorigin="58293,24818" coordsize="3968,10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">
                  <v:line id="Line 115" o:spid="_x0000_s1176" style="position:absolute;flip:y;visibility:visible;mso-wrap-style:square" from="58293,25302" to="61491,253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" strokeweight=".25pt">
                    <v:stroke endcap="round"/>
                  </v:line>
                  <v:shape id="Freeform 363" o:spid="_x0000_s1177" style="position:absolute;left:60960;top:24818;width:1301;height:1079;visibility:visible;mso-wrap-style:square;v-text-anchor:top" coordsize="8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" path="m,l82,34,,68,,xe" fillcolor="black" stroked="f">
                    <v:path arrowok="t" o:connecttype="custom" o:connectlocs="0,0;130175,53975;0,107950;0,0" o:connectangles="0,0,0,0"/>
                  </v:shape>
                </v:group>
                <v:group id="Group 364" o:spid="_x0000_s1178" style="position:absolute;left:62103;top:21849;width:5715;height:7017" coordorigin="62103,21849" coordsize="5715,70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">
                  <v:rect id="Rectangle 365" o:spid="_x0000_s1179" style="position:absolute;left:62103;top:21849;width:5715;height:70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" fillcolor="#e8eef7" stroked="f"/>
                  <v:rect id="Rectangle 366" o:spid="_x0000_s1180" style="position:absolute;left:62103;top:21849;width:5715;height:70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" filled="f" strokeweight=".25pt">
                    <v:stroke joinstyle="round" endcap="round"/>
                  </v:rect>
                  <v:rect id="Rectangle 367" o:spid="_x0000_s1181" style="position:absolute;left:63976;top:22531;width:2038;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" filled="f" stroked="f">
                    <v:textbox style="mso-fit-shape-to-text:t" inset="0,0,0,0">
                      <w:txbxContent>
                        <w:p w14:paraId="2B978AF0"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Inv</w:t>
                          </w:r>
                        </w:p>
                      </w:txbxContent>
                    </v:textbox>
                  </v:rect>
                  <v:rect id="Rectangle 368" o:spid="_x0000_s1182" style="position:absolute;left:65595;top:22531;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" filled="f" stroked="f">
                    <v:textbox style="mso-fit-shape-to-text:t" inset="0,0,0,0">
                      <w:txbxContent>
                        <w:p w14:paraId="6FB9E5E9"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 xml:space="preserve">. </w:t>
                          </w:r>
                        </w:p>
                      </w:txbxContent>
                    </v:textbox>
                  </v:rect>
                  <v:rect id="Rectangle 369" o:spid="_x0000_s1183" style="position:absolute;left:62928;top:24404;width:483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" filled="f" stroked="f">
                    <v:textbox style="mso-fit-shape-to-text:t" inset="0,0,0,0">
                      <w:txbxContent>
                        <w:p w14:paraId="49B61BD9"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 xml:space="preserve">Coding </w:t>
                          </w:r>
                        </w:p>
                      </w:txbxContent>
                    </v:textbox>
                  </v:rect>
                  <v:rect id="Rectangle 370" o:spid="_x0000_s1184" style="position:absolute;left:64166;top:26261;width:18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" filled="f" stroked="f">
                    <v:textbox style="mso-fit-shape-to-text:t" inset="0,0,0,0">
                      <w:txbxContent>
                        <w:p w14:paraId="6A572594"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TF</w:t>
                          </w:r>
                        </w:p>
                      </w:txbxContent>
                    </v:textbox>
                  </v:rect>
                </v:group>
                <v:group id="Group 371" o:spid="_x0000_s1185" style="position:absolute;left:67903;top:24818;width:3588;height:1079" coordorigin="67903,24818" coordsize="3587,10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">
                  <v:line id="Line 123" o:spid="_x0000_s1186" style="position:absolute;visibility:visible;mso-wrap-style:square" from="67903,25302" to="70285,253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" strokeweight=".25pt">
                    <v:stroke endcap="round"/>
                  </v:line>
                  <v:shape id="Freeform 373" o:spid="_x0000_s1187" style="position:absolute;left:70174;top:24818;width:1317;height:1079;visibility:visible;mso-wrap-style:square;v-text-anchor:top" coordsize="8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" path="m,l83,34,,68,,xe" fillcolor="black" stroked="f">
                    <v:path arrowok="t" o:connecttype="custom" o:connectlocs="0,0;131763,53975;0,107950;0,0" o:connectangles="0,0,0,0"/>
                  </v:shape>
                </v:group>
                <v:group id="Group 374" o:spid="_x0000_s1188" style="position:absolute;left:81152;top:22531;width:4579;height:5483" coordorigin="81152,22531" coordsize="4578,54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">
                  <v:rect id="Rectangle 375" o:spid="_x0000_s1189" style="position:absolute;left:81152;top:22531;width:4579;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" filled="f" stroked="f">
                    <v:textbox style="mso-fit-shape-to-text:t" inset="0,0,0,0">
                      <w:txbxContent>
                        <w:p w14:paraId="2C497F20"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 xml:space="preserve">Output  </w:t>
                          </w:r>
                        </w:p>
                      </w:txbxContent>
                    </v:textbox>
                  </v:rect>
                  <v:rect id="Rectangle 376" o:spid="_x0000_s1190" style="position:absolute;left:81724;top:24404;width:330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" filled="f" stroked="f">
                    <v:textbox style="mso-fit-shape-to-text:t" inset="0,0,0,0">
                      <w:txbxContent>
                        <w:p w14:paraId="1A9EB8BB"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 xml:space="preserve">HDR </w:t>
                          </w:r>
                        </w:p>
                      </w:txbxContent>
                    </v:textbox>
                  </v:rect>
                  <v:rect id="Rectangle 377" o:spid="_x0000_s1191" style="position:absolute;left:81533;top:26261;width:364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" filled="f" stroked="f">
                    <v:textbox style="mso-fit-shape-to-text:t" inset="0,0,0,0">
                      <w:txbxContent>
                        <w:p w14:paraId="5621AA0F"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video</w:t>
                          </w:r>
                        </w:p>
                      </w:txbxContent>
                    </v:textbox>
                  </v:rect>
                </v:group>
                <v:group id="Group 378" o:spid="_x0000_s1192" style="position:absolute;left:10754;top:7942;width:5715;height:7017" coordorigin="10754,7942" coordsize="5715,70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">
                  <v:rect id="Rectangle 379" o:spid="_x0000_s1193" style="position:absolute;left:10754;top:7942;width:5715;height:70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" fillcolor="#e8eef7" stroked="f"/>
                  <v:rect id="Rectangle 380" o:spid="_x0000_s1194" style="position:absolute;left:10754;top:7942;width:5715;height:70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" filled="f" strokeweight=".25pt">
                    <v:stroke joinstyle="round" endcap="round"/>
                  </v:rect>
                  <v:rect id="Rectangle 381" o:spid="_x0000_s1195" style="position:absolute;left:11905;top:8609;width:2610;height:18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" filled="f" stroked="f">
                    <v:textbox style="mso-fit-shape-to-text:t" inset="0,0,0,0">
                      <w:txbxContent>
                        <w:p w14:paraId="6485F044" w14:textId="77777777" w:rsidR="00B11330" w:rsidRDefault="00B11330" w:rsidP="000E758B">
                          <w:pPr>
                            <w:pStyle w:val="NormalWeb"/>
                            <w:spacing w:before="0" w:beforeAutospacing="0" w:after="0" w:afterAutospacing="0"/>
                            <w:textAlignment w:val="baseline"/>
                          </w:pPr>
                          <w:r>
                            <w:rPr>
                              <w:rFonts w:asciiTheme="minorHAnsi" w:hAnsi="Calibri" w:cstheme="minorBidi"/>
                              <w:color w:val="000000"/>
                              <w:kern w:val="24"/>
                            </w:rPr>
                            <w:t>RGB</w:t>
                          </w:r>
                        </w:p>
                      </w:txbxContent>
                    </v:textbox>
                  </v:rect>
                  <v:rect id="Rectangle 382" o:spid="_x0000_s1196" style="position:absolute;left:13104;top:10482;width:127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" filled="f" stroked="f">
                    <v:textbox style="mso-fit-shape-to-text:t" inset="0,0,0,0">
                      <w:txbxContent>
                        <w:p w14:paraId="015F5359"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 xml:space="preserve">to </w:t>
                          </w:r>
                        </w:p>
                      </w:txbxContent>
                    </v:textbox>
                  </v:rect>
                  <v:rect id="Rectangle 383" o:spid="_x0000_s1197" style="position:absolute;left:12082;top:12355;width:313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" filled="f" stroked="f">
                    <v:textbox style="mso-fit-shape-to-text:t" inset="0,0,0,0">
                      <w:txbxContent>
                        <w:p w14:paraId="410D2D5D"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LMS</w:t>
                          </w:r>
                        </w:p>
                      </w:txbxContent>
                    </v:textbox>
                  </v:rect>
                </v:group>
                <v:shapetype id="_x0000_t32" coordsize="21600,21600" o:spt="32" o:oned="t" path="m,l21600,21600e" filled="f">
                  <v:path arrowok="t" fillok="f" o:connecttype="none"/>
                  <o:lock v:ext="edit" shapetype="t"/>
                </v:shapetype>
                <v:shape id="Straight Arrow Connector 384" o:spid="_x0000_s1198" type="#_x0000_t32" style="position:absolute;left:16469;top:11451;width:296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" strokecolor="windowText" strokeweight="1pt">
                  <v:stroke endarrow="block" endarrowlength="long"/>
                </v:shape>
                <v:shape id="Straight Arrow Connector 385" o:spid="_x0000_s1199" type="#_x0000_t32" style="position:absolute;left:25146;top:11451;width:34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" strokecolor="windowText" strokeweight="1pt">
                  <v:stroke endarrow="block" endarrowlength="long"/>
                </v:shape>
                <v:group id="Group 386" o:spid="_x0000_s1200" style="position:absolute;left:71247;top:21793;width:5715;height:7017" coordorigin="71247,21793" coordsize="5715,70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">
                  <v:rect id="Rectangle 387" o:spid="_x0000_s1201" style="position:absolute;left:71247;top:21793;width:5715;height:70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" fillcolor="#e8eef7" stroked="f"/>
                  <v:rect id="Rectangle 388" o:spid="_x0000_s1202" style="position:absolute;left:71247;top:21793;width:5715;height:70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" filled="f" strokeweight=".25pt">
                    <v:stroke joinstyle="round" endcap="round"/>
                  </v:rect>
                  <v:rect id="Rectangle 389" o:spid="_x0000_s1203" style="position:absolute;left:72397;top:22459;width:2648;height:18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" filled="f" stroked="f">
                    <v:textbox style="mso-fit-shape-to-text:t" inset="0,0,0,0">
                      <w:txbxContent>
                        <w:p w14:paraId="31920CD3" w14:textId="77777777" w:rsidR="00B11330" w:rsidRDefault="00B11330" w:rsidP="000E758B">
                          <w:pPr>
                            <w:pStyle w:val="NormalWeb"/>
                            <w:spacing w:before="0" w:beforeAutospacing="0" w:after="0" w:afterAutospacing="0"/>
                            <w:textAlignment w:val="baseline"/>
                          </w:pPr>
                          <w:r>
                            <w:rPr>
                              <w:rFonts w:asciiTheme="minorHAnsi" w:hAnsi="Calibri" w:cstheme="minorBidi"/>
                              <w:color w:val="000000"/>
                              <w:kern w:val="24"/>
                            </w:rPr>
                            <w:t>LMS</w:t>
                          </w:r>
                        </w:p>
                      </w:txbxContent>
                    </v:textbox>
                  </v:rect>
                  <v:rect id="Rectangle 390" o:spid="_x0000_s1204" style="position:absolute;left:73596;top:24332;width:127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" filled="f" stroked="f">
                    <v:textbox style="mso-fit-shape-to-text:t" inset="0,0,0,0">
                      <w:txbxContent>
                        <w:p w14:paraId="4B02B6E5"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 xml:space="preserve">to </w:t>
                          </w:r>
                        </w:p>
                      </w:txbxContent>
                    </v:textbox>
                  </v:rect>
                  <v:rect id="Rectangle 391" o:spid="_x0000_s1205" style="position:absolute;left:72574;top:26205;width:3308;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" filled="f" stroked="f">
                    <v:textbox style="mso-fit-shape-to-text:t" inset="0,0,0,0">
                      <w:txbxContent>
                        <w:p w14:paraId="422F4A87" w14:textId="77777777" w:rsidR="00B11330" w:rsidRDefault="00B11330" w:rsidP="000E758B">
                          <w:pPr>
                            <w:pStyle w:val="NormalWeb"/>
                            <w:spacing w:before="0" w:beforeAutospacing="0" w:after="0" w:afterAutospacing="0"/>
                            <w:textAlignment w:val="baseline"/>
                          </w:pPr>
                          <w:r>
                            <w:rPr>
                              <w:rFonts w:ascii="Arial" w:hAnsi="Arial" w:cs="Arial"/>
                              <w:color w:val="000000"/>
                              <w:kern w:val="24"/>
                            </w:rPr>
                            <w:t>RGB</w:t>
                          </w:r>
                        </w:p>
                      </w:txbxContent>
                    </v:textbox>
                  </v:rect>
                </v:group>
                <v:group id="Group 392" o:spid="_x0000_s1206" style="position:absolute;left:76962;top:25183;width:3587;height:1079" coordorigin="76962,25183" coordsize="3587,10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FrW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kG6TODvTDgCcv0LAAD//wMAUEsBAi0AFAAGAAgAAAAhANvh9svuAAAAhQEAABMAAAAAAAAA&#10;AAAAAAAAAAAAAFtDb250ZW50X1R5cGVzXS54bWxQSwECLQAUAAYACAAAACEAWvQsW78AAAAVAQAA&#10;CwAAAAAAAAAAAAAAAAAfAQAAX3JlbHMvLnJlbHNQSwECLQAUAAYACAAAACEAkZRa1sYAAADcAAAA&#10;DwAAAAAAAAAAAAAAAAAHAgAAZHJzL2Rvd25yZXYueG1sUEsFBgAAAAADAAMAtwAAAPoCAAAAAA==&#10;">
                  <v:line id="Line 123" o:spid="_x0000_s1207" style="position:absolute;visibility:visible;mso-wrap-style:square" from="76962,25667" to="79343,256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" strokeweight=".25pt">
                    <v:stroke endcap="round"/>
                  </v:line>
                  <v:shape id="Freeform 394" o:spid="_x0000_s1208" style="position:absolute;left:79232;top:25183;width:1317;height:1079;visibility:visible;mso-wrap-style:square;v-text-anchor:top" coordsize="8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" path="m,l83,34,,68,,xe" fillcolor="black" stroked="f">
                    <v:path arrowok="t" o:connecttype="custom" o:connectlocs="0,0;131763,53975;0,107950;0,0" o:connectangles="0,0,0,0"/>
                  </v:shape>
                </v:group>
              </v:group>
            </w:pict>
          </mc:Fallback>
        </mc:AlternateContent>
      </w:r>
    </w:p>
    <w:p w14:paraId="12F41930" w14:textId="29DC41EA" w:rsidR="009651E2" w:rsidRPr="002B4B68" w:rsidRDefault="000E758B" w:rsidP="009651E2">
      <w:pPr>
        <w:pStyle w:val="Caption"/>
        <w:rPr>
          <w:color w:val="000000"/>
          <w:szCs w:val="24"/>
          <w:lang w:eastAsia="ja-JP"/>
        </w:rPr>
      </w:pPr>
      <w:bookmarkStart w:id="105" w:name="_Ref453616383"/>
      <w:r w:rsidRPr="002B4B68">
        <w:t xml:space="preserve">Figure </w:t>
      </w:r>
      <w:fldSimple w:instr=" SEQ Figure \* ARABIC ">
        <w:r w:rsidR="000413DA">
          <w:rPr>
            <w:noProof/>
          </w:rPr>
          <w:t>2</w:t>
        </w:r>
      </w:fldSimple>
      <w:bookmarkEnd w:id="105"/>
      <w:r w:rsidR="009651E2" w:rsidRPr="002B4B68">
        <w:t xml:space="preserve">. End to end coding and decoding chain for </w:t>
      </w:r>
      <w:r w:rsidR="009A75E2" w:rsidRPr="00725BD3">
        <w:t>IC</w:t>
      </w:r>
      <w:r w:rsidR="009A75E2" w:rsidRPr="00725BD3">
        <w:rPr>
          <w:vertAlign w:val="subscript"/>
        </w:rPr>
        <w:t>T</w:t>
      </w:r>
      <w:r w:rsidR="009A75E2" w:rsidRPr="00725BD3">
        <w:t>C</w:t>
      </w:r>
      <w:r w:rsidR="009A75E2" w:rsidRPr="00725BD3">
        <w:rPr>
          <w:vertAlign w:val="subscript"/>
        </w:rPr>
        <w:t>P</w:t>
      </w:r>
      <w:r w:rsidR="009651E2" w:rsidRPr="002B4B68">
        <w:t xml:space="preserve"> 4:2:0 video</w:t>
      </w:r>
      <w:r w:rsidR="009651E2" w:rsidRPr="00E3518C">
        <w:t>.</w:t>
      </w:r>
    </w:p>
    <w:p w14:paraId="3E54DA43" w14:textId="77777777" w:rsidR="000413DA" w:rsidRPr="002B4B68" w:rsidRDefault="000413DA" w:rsidP="000413DA">
      <w:pPr>
        <w:spacing w:after="200"/>
        <w:rPr>
          <w:moveTo w:id="106" w:author="Francois Edouard" w:date="2017-04-04T09:41:00Z"/>
          <w:szCs w:val="24"/>
        </w:rPr>
      </w:pPr>
      <w:moveToRangeStart w:id="107" w:author="Francois Edouard" w:date="2017-04-04T09:41:00Z" w:name="move479062190"/>
      <w:moveTo w:id="108" w:author="Francois Edouard" w:date="2017-04-04T09:41:00Z">
        <w:r w:rsidRPr="002B4B68">
          <w:rPr>
            <w:szCs w:val="24"/>
          </w:rPr>
          <w:t xml:space="preserve">Bitstreams provided by proponents must not exceed the exact bit rates achieved by the anchors. For sequences with scene cuts (S04, S06, S07), the sequence is first split in separate sub-sequences. For a given rate Ri (i=1..4), each sub-sequence is coded with the same QP, and the bitrate for each sub-sequence is considered. Proponents must perform independent encoding of each sub-sequence with bitrate targets given in </w:t>
        </w:r>
        <w:r>
          <w:rPr>
            <w:szCs w:val="24"/>
          </w:rPr>
          <w:t xml:space="preserve">the Excel files provided by the </w:t>
        </w:r>
        <w:r>
          <w:t>AHG on HEVC HM and HDRTools software development and software technical evaluation</w:t>
        </w:r>
        <w:r w:rsidRPr="002B4B68">
          <w:rPr>
            <w:szCs w:val="24"/>
          </w:rPr>
          <w:t>.</w:t>
        </w:r>
      </w:moveTo>
    </w:p>
    <w:moveToRangeEnd w:id="107"/>
    <w:p w14:paraId="503FC6D5" w14:textId="48ECF3C3" w:rsidR="000D1792" w:rsidRPr="002B4B68" w:rsidDel="000413DA" w:rsidRDefault="000D1792">
      <w:pPr>
        <w:spacing w:before="120"/>
        <w:rPr>
          <w:del w:id="109" w:author="Francois Edouard" w:date="2017-04-04T09:41:00Z"/>
          <w:color w:val="000000"/>
          <w:szCs w:val="24"/>
          <w:lang w:eastAsia="ja-JP"/>
        </w:rPr>
      </w:pPr>
      <w:del w:id="110" w:author="Francois Edouard" w:date="2017-04-04T09:41:00Z">
        <w:r w:rsidRPr="002B4B68" w:rsidDel="000413DA">
          <w:rPr>
            <w:color w:val="000000"/>
            <w:szCs w:val="24"/>
            <w:lang w:eastAsia="ja-JP"/>
          </w:rPr>
          <w:delText>Proponents are required to submit bit streams at bit rates that do not exceed those indicated in</w:delText>
        </w:r>
        <w:r w:rsidR="009E2843" w:rsidDel="000413DA">
          <w:rPr>
            <w:szCs w:val="24"/>
          </w:rPr>
          <w:delText xml:space="preserve"> </w:delText>
        </w:r>
        <w:r w:rsidR="009E2843" w:rsidRPr="002B4B68" w:rsidDel="000413DA">
          <w:rPr>
            <w:szCs w:val="24"/>
          </w:rPr>
          <w:delText xml:space="preserve">the </w:delText>
        </w:r>
        <w:r w:rsidR="009E2843" w:rsidDel="000413DA">
          <w:rPr>
            <w:szCs w:val="24"/>
          </w:rPr>
          <w:delText xml:space="preserve">Excel files provided by the </w:delText>
        </w:r>
        <w:r w:rsidR="009E2843" w:rsidDel="000413DA">
          <w:delText>AHG on HEVC HM and HDRTools software development and software technical evaluation</w:delText>
        </w:r>
        <w:r w:rsidRPr="002B4B68" w:rsidDel="000413DA">
          <w:rPr>
            <w:color w:val="000000"/>
            <w:szCs w:val="24"/>
            <w:lang w:eastAsia="ja-JP"/>
          </w:rPr>
          <w:delText>.</w:delText>
        </w:r>
      </w:del>
    </w:p>
    <w:p w14:paraId="39BBBC6F" w14:textId="77777777" w:rsidR="000D1792" w:rsidRPr="002B4B68" w:rsidRDefault="000D1792" w:rsidP="000D1792">
      <w:pPr>
        <w:spacing w:before="120"/>
        <w:rPr>
          <w:color w:val="000000"/>
          <w:szCs w:val="24"/>
          <w:u w:val="single"/>
          <w:lang w:eastAsia="ja-JP"/>
        </w:rPr>
      </w:pPr>
      <w:r w:rsidRPr="002B4B68">
        <w:rPr>
          <w:color w:val="000000"/>
          <w:szCs w:val="24"/>
          <w:u w:val="single"/>
          <w:lang w:eastAsia="ja-JP"/>
        </w:rPr>
        <w:t>Objective visual quality evaluations</w:t>
      </w:r>
    </w:p>
    <w:p w14:paraId="7238CD1B" w14:textId="202C631B" w:rsidR="000D1792" w:rsidRPr="002B4B68" w:rsidRDefault="000D1792" w:rsidP="003C6C50">
      <w:pPr>
        <w:spacing w:before="120"/>
        <w:jc w:val="both"/>
        <w:rPr>
          <w:color w:val="000000"/>
          <w:szCs w:val="24"/>
          <w:lang w:eastAsia="ja-JP"/>
        </w:rPr>
      </w:pPr>
      <w:r w:rsidRPr="002B4B68">
        <w:rPr>
          <w:color w:val="000000"/>
          <w:szCs w:val="24"/>
          <w:lang w:eastAsia="ja-JP"/>
        </w:rPr>
        <w:t>Comparisons will be made using objective measurement(s) from the decoded video provided by all proponents. The objective measurements will be made between the points EE</w:t>
      </w:r>
      <w:r w:rsidR="007036E8">
        <w:rPr>
          <w:color w:val="000000"/>
          <w:szCs w:val="24"/>
          <w:lang w:eastAsia="ja-JP"/>
        </w:rPr>
        <w:t>′</w:t>
      </w:r>
      <w:r w:rsidRPr="002B4B68">
        <w:rPr>
          <w:color w:val="000000"/>
          <w:szCs w:val="24"/>
          <w:lang w:eastAsia="ja-JP"/>
        </w:rPr>
        <w:t xml:space="preserve"> at various bit rate</w:t>
      </w:r>
      <w:ins w:id="111" w:author="Francois Edouard" w:date="2017-04-05T05:52:00Z">
        <w:r w:rsidR="000B12D5">
          <w:rPr>
            <w:color w:val="000000"/>
            <w:szCs w:val="24"/>
            <w:lang w:eastAsia="ja-JP"/>
          </w:rPr>
          <w:t xml:space="preserve">s. An excel sheet is provided in attachment to report the </w:t>
        </w:r>
      </w:ins>
      <w:ins w:id="112" w:author="Francois Edouard" w:date="2017-04-05T05:53:00Z">
        <w:r w:rsidR="000B12D5">
          <w:rPr>
            <w:color w:val="000000"/>
            <w:szCs w:val="24"/>
            <w:lang w:eastAsia="ja-JP"/>
          </w:rPr>
          <w:t xml:space="preserve">objective metrics </w:t>
        </w:r>
      </w:ins>
      <w:ins w:id="113" w:author="Francois Edouard" w:date="2017-04-05T05:52:00Z">
        <w:r w:rsidR="000B12D5">
          <w:rPr>
            <w:color w:val="000000"/>
            <w:szCs w:val="24"/>
            <w:lang w:eastAsia="ja-JP"/>
          </w:rPr>
          <w:t>results</w:t>
        </w:r>
      </w:ins>
      <w:del w:id="114" w:author="Francois Edouard" w:date="2017-04-05T05:52:00Z">
        <w:r w:rsidRPr="002B4B68" w:rsidDel="000B12D5">
          <w:rPr>
            <w:color w:val="000000"/>
            <w:szCs w:val="24"/>
            <w:lang w:eastAsia="ja-JP"/>
          </w:rPr>
          <w:delText>s</w:delText>
        </w:r>
      </w:del>
      <w:r w:rsidRPr="002B4B68">
        <w:rPr>
          <w:color w:val="000000"/>
          <w:szCs w:val="24"/>
          <w:lang w:eastAsia="ja-JP"/>
        </w:rPr>
        <w:t xml:space="preserve">. </w:t>
      </w:r>
    </w:p>
    <w:p w14:paraId="07AE04A3" w14:textId="53F9974B" w:rsidR="000D1792" w:rsidRDefault="000D1792" w:rsidP="003C6C50">
      <w:pPr>
        <w:spacing w:before="120"/>
        <w:jc w:val="both"/>
        <w:rPr>
          <w:ins w:id="115" w:author="Francois Edouard" w:date="2017-04-04T09:57:00Z"/>
          <w:color w:val="000000"/>
          <w:szCs w:val="24"/>
        </w:rPr>
      </w:pPr>
      <w:r w:rsidRPr="002B4B68">
        <w:rPr>
          <w:color w:val="000000"/>
          <w:szCs w:val="24"/>
        </w:rPr>
        <w:t>For sequences with cuts, as mentioned in section 3, the encoding is performed on each cut (sub-sequence). The viewing is done with the re-concatenated</w:t>
      </w:r>
      <w:r w:rsidR="00205289" w:rsidRPr="002B4B68">
        <w:rPr>
          <w:color w:val="000000"/>
          <w:szCs w:val="24"/>
        </w:rPr>
        <w:t xml:space="preserve"> of the sub-</w:t>
      </w:r>
      <w:r w:rsidRPr="002B4B68">
        <w:rPr>
          <w:color w:val="000000"/>
          <w:szCs w:val="24"/>
        </w:rPr>
        <w:t>sequences.</w:t>
      </w:r>
    </w:p>
    <w:p w14:paraId="292E04AC" w14:textId="6024781D" w:rsidR="000B68A0" w:rsidRPr="002B4B68" w:rsidRDefault="000B68A0" w:rsidP="003C6C50">
      <w:pPr>
        <w:spacing w:before="120"/>
        <w:jc w:val="both"/>
        <w:rPr>
          <w:color w:val="000000"/>
          <w:szCs w:val="24"/>
        </w:rPr>
      </w:pPr>
      <w:ins w:id="116" w:author="Francois Edouard" w:date="2017-04-04T09:57:00Z">
        <w:r>
          <w:rPr>
            <w:color w:val="000000"/>
            <w:szCs w:val="24"/>
          </w:rPr>
          <w:t xml:space="preserve">The template for reporting the performance results is provided in the attached file </w:t>
        </w:r>
        <w:r>
          <w:rPr>
            <w:color w:val="000000"/>
            <w:szCs w:val="24"/>
          </w:rPr>
          <w:br/>
        </w:r>
        <w:r w:rsidRPr="000B68A0">
          <w:rPr>
            <w:color w:val="000000"/>
            <w:szCs w:val="24"/>
          </w:rPr>
          <w:t>JCTVC-CTCs_HDR_template.xls</w:t>
        </w:r>
        <w:r>
          <w:rPr>
            <w:color w:val="000000"/>
            <w:szCs w:val="24"/>
          </w:rPr>
          <w:t>.</w:t>
        </w:r>
      </w:ins>
    </w:p>
    <w:p w14:paraId="78F02556" w14:textId="77777777" w:rsidR="000D1792" w:rsidRPr="002B4B68" w:rsidRDefault="000D1792" w:rsidP="000D1792">
      <w:pPr>
        <w:spacing w:before="120"/>
        <w:rPr>
          <w:color w:val="000000"/>
          <w:szCs w:val="24"/>
          <w:u w:val="single"/>
          <w:lang w:eastAsia="ja-JP"/>
        </w:rPr>
      </w:pPr>
      <w:r w:rsidRPr="002B4B68">
        <w:rPr>
          <w:color w:val="000000"/>
          <w:szCs w:val="24"/>
          <w:u w:val="single"/>
          <w:lang w:eastAsia="ja-JP"/>
        </w:rPr>
        <w:t>Subjective visual quality evaluation</w:t>
      </w:r>
    </w:p>
    <w:p w14:paraId="2FD55BB7" w14:textId="54000D1F" w:rsidR="000D1792" w:rsidRPr="002B4B68" w:rsidRDefault="000D1792" w:rsidP="000D1792">
      <w:pPr>
        <w:spacing w:before="120"/>
        <w:rPr>
          <w:color w:val="000000"/>
          <w:szCs w:val="24"/>
        </w:rPr>
      </w:pPr>
      <w:r w:rsidRPr="002B4B68">
        <w:rPr>
          <w:color w:val="000000"/>
          <w:szCs w:val="24"/>
        </w:rPr>
        <w:t>Formal viewing tests (at point F</w:t>
      </w:r>
      <w:r w:rsidR="007036E8">
        <w:rPr>
          <w:color w:val="000000"/>
          <w:szCs w:val="24"/>
        </w:rPr>
        <w:t>′</w:t>
      </w:r>
      <w:r w:rsidRPr="002B4B68">
        <w:rPr>
          <w:color w:val="000000"/>
          <w:szCs w:val="24"/>
        </w:rPr>
        <w:t xml:space="preserve"> in</w:t>
      </w:r>
      <w:r w:rsidR="00777027" w:rsidRPr="002B4B68">
        <w:rPr>
          <w:color w:val="000000"/>
          <w:szCs w:val="24"/>
        </w:rPr>
        <w:t xml:space="preserve"> </w:t>
      </w:r>
      <w:r w:rsidR="00777027" w:rsidRPr="002B4B68">
        <w:rPr>
          <w:color w:val="000000"/>
          <w:szCs w:val="24"/>
        </w:rPr>
        <w:fldChar w:fldCharType="begin"/>
      </w:r>
      <w:r w:rsidR="00777027" w:rsidRPr="002B4B68">
        <w:rPr>
          <w:color w:val="000000"/>
          <w:szCs w:val="24"/>
        </w:rPr>
        <w:instrText xml:space="preserve"> REF _Ref444218654 \h </w:instrText>
      </w:r>
      <w:r w:rsidR="00777027" w:rsidRPr="002B4B68">
        <w:rPr>
          <w:color w:val="000000"/>
          <w:szCs w:val="24"/>
        </w:rPr>
      </w:r>
      <w:r w:rsidR="00777027" w:rsidRPr="002B4B68">
        <w:rPr>
          <w:color w:val="000000"/>
          <w:szCs w:val="24"/>
        </w:rPr>
        <w:fldChar w:fldCharType="separate"/>
      </w:r>
      <w:ins w:id="117" w:author="Francois Edouard" w:date="2017-04-04T09:42:00Z">
        <w:r w:rsidR="000413DA" w:rsidRPr="00E3518C">
          <w:t xml:space="preserve">Figure </w:t>
        </w:r>
        <w:r w:rsidR="000413DA">
          <w:rPr>
            <w:noProof/>
          </w:rPr>
          <w:t>1</w:t>
        </w:r>
      </w:ins>
      <w:del w:id="118" w:author="Francois Edouard" w:date="2017-04-04T09:42:00Z">
        <w:r w:rsidR="00417836" w:rsidRPr="00E3518C" w:rsidDel="000413DA">
          <w:delText xml:space="preserve">Figure </w:delText>
        </w:r>
        <w:r w:rsidR="00417836" w:rsidDel="000413DA">
          <w:rPr>
            <w:noProof/>
          </w:rPr>
          <w:delText>1</w:delText>
        </w:r>
      </w:del>
      <w:r w:rsidR="00777027" w:rsidRPr="002B4B68">
        <w:rPr>
          <w:color w:val="000000"/>
          <w:szCs w:val="24"/>
        </w:rPr>
        <w:fldChar w:fldCharType="end"/>
      </w:r>
      <w:r w:rsidR="000E758B" w:rsidRPr="002B4B68">
        <w:rPr>
          <w:color w:val="000000"/>
          <w:szCs w:val="24"/>
        </w:rPr>
        <w:t xml:space="preserve"> and </w:t>
      </w:r>
      <w:r w:rsidR="000E758B" w:rsidRPr="002B4B68">
        <w:rPr>
          <w:color w:val="000000"/>
          <w:szCs w:val="24"/>
        </w:rPr>
        <w:fldChar w:fldCharType="begin"/>
      </w:r>
      <w:r w:rsidR="000E758B" w:rsidRPr="002B4B68">
        <w:rPr>
          <w:color w:val="000000"/>
          <w:szCs w:val="24"/>
        </w:rPr>
        <w:instrText xml:space="preserve"> REF _Ref453616383 \h </w:instrText>
      </w:r>
      <w:r w:rsidR="000E758B" w:rsidRPr="002B4B68">
        <w:rPr>
          <w:color w:val="000000"/>
          <w:szCs w:val="24"/>
        </w:rPr>
      </w:r>
      <w:r w:rsidR="000E758B" w:rsidRPr="002B4B68">
        <w:rPr>
          <w:color w:val="000000"/>
          <w:szCs w:val="24"/>
        </w:rPr>
        <w:fldChar w:fldCharType="separate"/>
      </w:r>
      <w:ins w:id="119" w:author="Francois Edouard" w:date="2017-04-04T09:42:00Z">
        <w:r w:rsidR="000413DA" w:rsidRPr="002B4B68">
          <w:t xml:space="preserve">Figure </w:t>
        </w:r>
        <w:r w:rsidR="000413DA">
          <w:rPr>
            <w:noProof/>
          </w:rPr>
          <w:t>2</w:t>
        </w:r>
      </w:ins>
      <w:del w:id="120" w:author="Francois Edouard" w:date="2017-04-04T09:42:00Z">
        <w:r w:rsidR="00417836" w:rsidRPr="002B4B68" w:rsidDel="000413DA">
          <w:delText xml:space="preserve">Figure </w:delText>
        </w:r>
        <w:r w:rsidR="00417836" w:rsidDel="000413DA">
          <w:rPr>
            <w:noProof/>
          </w:rPr>
          <w:delText>2</w:delText>
        </w:r>
      </w:del>
      <w:r w:rsidR="000E758B" w:rsidRPr="002B4B68">
        <w:rPr>
          <w:color w:val="000000"/>
          <w:szCs w:val="24"/>
        </w:rPr>
        <w:fldChar w:fldCharType="end"/>
      </w:r>
      <w:r w:rsidRPr="002B4B68">
        <w:rPr>
          <w:color w:val="000000"/>
          <w:szCs w:val="24"/>
        </w:rPr>
        <w:t>) will be performed</w:t>
      </w:r>
      <w:r w:rsidR="009E2843">
        <w:rPr>
          <w:color w:val="000000"/>
          <w:szCs w:val="24"/>
        </w:rPr>
        <w:t xml:space="preserve"> when necessary</w:t>
      </w:r>
      <w:r w:rsidRPr="002B4B68">
        <w:rPr>
          <w:color w:val="000000"/>
          <w:szCs w:val="24"/>
        </w:rPr>
        <w:t>.</w:t>
      </w:r>
    </w:p>
    <w:p w14:paraId="272C3E8B" w14:textId="5272417C" w:rsidR="000D1792" w:rsidRPr="002B4B68" w:rsidRDefault="000D1792" w:rsidP="00672586">
      <w:pPr>
        <w:pStyle w:val="Heading1"/>
        <w:rPr>
          <w:rFonts w:cs="Times New Roman"/>
        </w:rPr>
      </w:pPr>
      <w:r w:rsidRPr="002B4B68">
        <w:rPr>
          <w:rFonts w:cs="Times New Roman"/>
        </w:rPr>
        <w:t>Anchor generation process</w:t>
      </w:r>
      <w:r w:rsidR="00935CB1" w:rsidRPr="002B4B68">
        <w:rPr>
          <w:rFonts w:cs="Times New Roman"/>
        </w:rPr>
        <w:t xml:space="preserve"> for Y</w:t>
      </w:r>
      <w:r w:rsidR="007702CA">
        <w:sym w:font="Symbol" w:char="F0A2"/>
      </w:r>
      <w:r w:rsidR="00935CB1" w:rsidRPr="002B4B68">
        <w:rPr>
          <w:rFonts w:cs="Times New Roman"/>
        </w:rPr>
        <w:t>CbCr 420 video</w:t>
      </w:r>
    </w:p>
    <w:p w14:paraId="31F6F87C" w14:textId="77777777" w:rsidR="002F2A31" w:rsidRPr="00E3518C" w:rsidRDefault="002F2A31">
      <w:pPr>
        <w:pStyle w:val="Heading2"/>
      </w:pPr>
      <w:r w:rsidRPr="002B4B68">
        <w:t>Software versions</w:t>
      </w:r>
    </w:p>
    <w:p w14:paraId="676823C6" w14:textId="77777777" w:rsidR="000D1792" w:rsidRPr="002B4B68" w:rsidRDefault="000D1792" w:rsidP="00FA42C0">
      <w:pPr>
        <w:pStyle w:val="Heading3"/>
      </w:pPr>
      <w:bookmarkStart w:id="121" w:name="_Ref453661882"/>
      <w:r w:rsidRPr="002B4B68">
        <w:t>Conversion software HDRConvert</w:t>
      </w:r>
      <w:bookmarkEnd w:id="121"/>
    </w:p>
    <w:p w14:paraId="23392563" w14:textId="5017F71E" w:rsidR="00C913AC" w:rsidRPr="008064B6" w:rsidDel="000413DA" w:rsidRDefault="000D1792" w:rsidP="003C6C50">
      <w:pPr>
        <w:tabs>
          <w:tab w:val="left" w:pos="1170"/>
        </w:tabs>
        <w:jc w:val="both"/>
        <w:rPr>
          <w:del w:id="122" w:author="Francois Edouard" w:date="2017-04-04T09:43:00Z"/>
        </w:rPr>
      </w:pPr>
      <w:r w:rsidRPr="008064B6">
        <w:rPr>
          <w:rFonts w:eastAsia="SimSun"/>
          <w:szCs w:val="24"/>
          <w:lang w:eastAsia="zh-CN"/>
        </w:rPr>
        <w:t xml:space="preserve">The different conversions required in the generation of anchors are done </w:t>
      </w:r>
      <w:r w:rsidRPr="008064B6">
        <w:rPr>
          <w:szCs w:val="24"/>
          <w:lang w:eastAsia="ja-JP"/>
        </w:rPr>
        <w:t>using the HDRConvert tool</w:t>
      </w:r>
      <w:del w:id="123" w:author="Francois Edouard" w:date="2017-04-04T09:43:00Z">
        <w:r w:rsidRPr="008064B6" w:rsidDel="000413DA">
          <w:rPr>
            <w:szCs w:val="24"/>
            <w:lang w:eastAsia="ja-JP"/>
          </w:rPr>
          <w:delText xml:space="preserve"> from the </w:delText>
        </w:r>
        <w:r w:rsidR="009E2843" w:rsidDel="000413DA">
          <w:rPr>
            <w:szCs w:val="24"/>
            <w:lang w:eastAsia="ja-JP"/>
          </w:rPr>
          <w:delText xml:space="preserve">tagged version of </w:delText>
        </w:r>
        <w:r w:rsidRPr="008064B6" w:rsidDel="000413DA">
          <w:rPr>
            <w:szCs w:val="24"/>
            <w:lang w:eastAsia="ja-JP"/>
          </w:rPr>
          <w:delText>HDRTools software package</w:delText>
        </w:r>
        <w:r w:rsidR="00DE1318" w:rsidRPr="00DE1318" w:rsidDel="000413DA">
          <w:delText xml:space="preserve"> </w:delText>
        </w:r>
        <w:r w:rsidR="00DE1318" w:rsidDel="000413DA">
          <w:delText>recommended in the JCT-VC Common Test Conditions</w:delText>
        </w:r>
      </w:del>
      <w:r w:rsidR="00D771E3" w:rsidRPr="008064B6">
        <w:t>.</w:t>
      </w:r>
      <w:r w:rsidR="008279C1" w:rsidRPr="008064B6">
        <w:t xml:space="preserve"> </w:t>
      </w:r>
    </w:p>
    <w:p w14:paraId="2131557F" w14:textId="4EDC253D" w:rsidR="000D1792" w:rsidRPr="008064B6" w:rsidRDefault="000D1792">
      <w:pPr>
        <w:tabs>
          <w:tab w:val="left" w:pos="1170"/>
        </w:tabs>
        <w:jc w:val="both"/>
        <w:rPr>
          <w:szCs w:val="24"/>
        </w:rPr>
        <w:pPrChange w:id="124" w:author="Francois Edouard" w:date="2017-04-04T09:43:00Z">
          <w:pPr>
            <w:keepNext/>
            <w:tabs>
              <w:tab w:val="left" w:pos="1170"/>
            </w:tabs>
            <w:jc w:val="both"/>
          </w:pPr>
        </w:pPrChange>
      </w:pPr>
      <w:r w:rsidRPr="008064B6">
        <w:t>This tool is</w:t>
      </w:r>
      <w:r w:rsidRPr="008064B6">
        <w:rPr>
          <w:szCs w:val="24"/>
          <w:lang w:eastAsia="ja-JP"/>
        </w:rPr>
        <w:t xml:space="preserve"> accessible </w:t>
      </w:r>
      <w:ins w:id="125" w:author="Francois Edouard" w:date="2017-04-05T05:53:00Z">
        <w:r w:rsidR="0061793C">
          <w:rPr>
            <w:szCs w:val="24"/>
            <w:lang w:eastAsia="ja-JP"/>
          </w:rPr>
          <w:t xml:space="preserve">to </w:t>
        </w:r>
        <w:r w:rsidR="0061793C" w:rsidRPr="008064B6">
          <w:rPr>
            <w:szCs w:val="24"/>
          </w:rPr>
          <w:t xml:space="preserve">qualified </w:t>
        </w:r>
        <w:r w:rsidR="0061793C">
          <w:rPr>
            <w:szCs w:val="24"/>
          </w:rPr>
          <w:t>members of the JCT-VC</w:t>
        </w:r>
        <w:r w:rsidR="0061793C" w:rsidRPr="008064B6">
          <w:rPr>
            <w:szCs w:val="24"/>
          </w:rPr>
          <w:t xml:space="preserve"> </w:t>
        </w:r>
      </w:ins>
      <w:r w:rsidRPr="008064B6">
        <w:rPr>
          <w:szCs w:val="24"/>
          <w:lang w:eastAsia="ja-JP"/>
        </w:rPr>
        <w:t xml:space="preserve">at the following location using </w:t>
      </w:r>
      <w:r w:rsidRPr="008064B6">
        <w:rPr>
          <w:szCs w:val="24"/>
        </w:rPr>
        <w:t>login/password credentials</w:t>
      </w:r>
      <w:r w:rsidR="005F7AA4" w:rsidRPr="008064B6">
        <w:rPr>
          <w:szCs w:val="24"/>
        </w:rPr>
        <w:t xml:space="preserve"> </w:t>
      </w:r>
      <w:r w:rsidR="00022C60" w:rsidRPr="008064B6">
        <w:rPr>
          <w:szCs w:val="24"/>
        </w:rPr>
        <w:t>sent to JCT</w:t>
      </w:r>
      <w:r w:rsidR="00C54859" w:rsidRPr="008064B6">
        <w:rPr>
          <w:szCs w:val="24"/>
        </w:rPr>
        <w:t>-</w:t>
      </w:r>
      <w:r w:rsidR="00022C60" w:rsidRPr="008064B6">
        <w:rPr>
          <w:szCs w:val="24"/>
        </w:rPr>
        <w:t>VC participants</w:t>
      </w:r>
      <w:r w:rsidR="00C54859" w:rsidRPr="008064B6">
        <w:rPr>
          <w:szCs w:val="24"/>
        </w:rPr>
        <w:t xml:space="preserve"> (qualified </w:t>
      </w:r>
      <w:r w:rsidR="009D6188">
        <w:rPr>
          <w:szCs w:val="24"/>
        </w:rPr>
        <w:t>members of the JCT-VC</w:t>
      </w:r>
      <w:r w:rsidR="00C54859" w:rsidRPr="008064B6">
        <w:rPr>
          <w:szCs w:val="24"/>
        </w:rPr>
        <w:t xml:space="preserve"> may contact </w:t>
      </w:r>
      <w:r w:rsidR="00AC1F1F">
        <w:fldChar w:fldCharType="begin"/>
      </w:r>
      <w:r w:rsidR="00AC1F1F">
        <w:instrText xml:space="preserve"> HYPERLINK "mailto:garysull@microsoft.com" </w:instrText>
      </w:r>
      <w:r w:rsidR="00AC1F1F">
        <w:fldChar w:fldCharType="separate"/>
      </w:r>
      <w:r w:rsidR="00C54859" w:rsidRPr="008064B6">
        <w:rPr>
          <w:rStyle w:val="Hyperlink"/>
          <w:szCs w:val="24"/>
        </w:rPr>
        <w:t>Gary Sullivan</w:t>
      </w:r>
      <w:r w:rsidR="00AC1F1F">
        <w:rPr>
          <w:rStyle w:val="Hyperlink"/>
          <w:szCs w:val="24"/>
        </w:rPr>
        <w:fldChar w:fldCharType="end"/>
      </w:r>
      <w:r w:rsidR="00C54859" w:rsidRPr="008064B6">
        <w:rPr>
          <w:szCs w:val="24"/>
        </w:rPr>
        <w:t xml:space="preserve"> or </w:t>
      </w:r>
      <w:r w:rsidR="00AC1F1F">
        <w:fldChar w:fldCharType="begin"/>
      </w:r>
      <w:r w:rsidR="00AC1F1F">
        <w:instrText xml:space="preserve"> HYPERLINK "mailto:ohm@ient.rwth-aachen.de" </w:instrText>
      </w:r>
      <w:r w:rsidR="00AC1F1F">
        <w:fldChar w:fldCharType="separate"/>
      </w:r>
      <w:r w:rsidR="00C54859" w:rsidRPr="008064B6">
        <w:rPr>
          <w:rStyle w:val="Hyperlink"/>
          <w:szCs w:val="24"/>
        </w:rPr>
        <w:t>Jens-Rainer Ohm</w:t>
      </w:r>
      <w:r w:rsidR="00AC1F1F">
        <w:rPr>
          <w:rStyle w:val="Hyperlink"/>
          <w:szCs w:val="24"/>
        </w:rPr>
        <w:fldChar w:fldCharType="end"/>
      </w:r>
      <w:r w:rsidR="00C54859" w:rsidRPr="008064B6">
        <w:rPr>
          <w:szCs w:val="24"/>
        </w:rPr>
        <w:t xml:space="preserve"> to obtain access)</w:t>
      </w:r>
      <w:r w:rsidRPr="008064B6">
        <w:rPr>
          <w:szCs w:val="24"/>
        </w:rPr>
        <w:t>:</w:t>
      </w:r>
      <w:r w:rsidR="00022C60" w:rsidRPr="008064B6">
        <w:rPr>
          <w:szCs w:val="24"/>
        </w:rPr>
        <w:t xml:space="preserve"> </w:t>
      </w:r>
    </w:p>
    <w:p w14:paraId="7DA9247E" w14:textId="451F9CF1" w:rsidR="005F7AA4" w:rsidRDefault="00F867AA" w:rsidP="00FA42C0">
      <w:pPr>
        <w:tabs>
          <w:tab w:val="left" w:pos="1170"/>
        </w:tabs>
        <w:ind w:firstLine="360"/>
        <w:jc w:val="both"/>
        <w:rPr>
          <w:ins w:id="126" w:author="Francois Edouard" w:date="2017-04-05T05:56:00Z"/>
          <w:szCs w:val="24"/>
        </w:rPr>
      </w:pPr>
      <w:hyperlink r:id="rId16" w:history="1">
        <w:r w:rsidR="00831C57" w:rsidRPr="008064B6">
          <w:rPr>
            <w:rStyle w:val="Hyperlink"/>
          </w:rPr>
          <w:t>https://gitlab.com/</w:t>
        </w:r>
        <w:r w:rsidR="00831C57" w:rsidRPr="00E77C11">
          <w:rPr>
            <w:rStyle w:val="Hyperlink"/>
            <w:szCs w:val="24"/>
          </w:rPr>
          <w:t>standards/</w:t>
        </w:r>
        <w:r w:rsidR="00831C57" w:rsidRPr="008064B6">
          <w:rPr>
            <w:rStyle w:val="Hyperlink"/>
          </w:rPr>
          <w:t>HDRTools</w:t>
        </w:r>
        <w:r w:rsidR="00831C57" w:rsidRPr="00E77C11">
          <w:rPr>
            <w:rStyle w:val="Hyperlink"/>
            <w:szCs w:val="24"/>
          </w:rPr>
          <w:t>/</w:t>
        </w:r>
      </w:hyperlink>
      <w:r w:rsidR="00831C57">
        <w:rPr>
          <w:szCs w:val="24"/>
        </w:rPr>
        <w:t xml:space="preserve"> </w:t>
      </w:r>
    </w:p>
    <w:p w14:paraId="68D4A33D" w14:textId="0446DC30" w:rsidR="00B11330" w:rsidRPr="002B4B68" w:rsidRDefault="00B11330">
      <w:pPr>
        <w:tabs>
          <w:tab w:val="left" w:pos="1170"/>
        </w:tabs>
        <w:jc w:val="both"/>
        <w:rPr>
          <w:szCs w:val="24"/>
        </w:rPr>
        <w:pPrChange w:id="127" w:author="Francois Edouard" w:date="2017-04-05T05:56:00Z">
          <w:pPr>
            <w:tabs>
              <w:tab w:val="left" w:pos="1170"/>
            </w:tabs>
            <w:ind w:firstLine="360"/>
            <w:jc w:val="both"/>
          </w:pPr>
        </w:pPrChange>
      </w:pPr>
      <w:ins w:id="128" w:author="Francois Edouard" w:date="2017-04-05T05:56:00Z">
        <w:r>
          <w:rPr>
            <w:rFonts w:eastAsia="SimSun"/>
            <w:szCs w:val="24"/>
            <w:lang w:eastAsia="zh-CN"/>
          </w:rPr>
          <w:t xml:space="preserve">HDRTools-v0.15 </w:t>
        </w:r>
      </w:ins>
      <w:ins w:id="129" w:author="Francois Edouard" w:date="2017-04-05T05:59:00Z">
        <w:r w:rsidR="00771C0A">
          <w:rPr>
            <w:szCs w:val="22"/>
          </w:rPr>
          <w:t>software or newer is expected to be used for experiments</w:t>
        </w:r>
      </w:ins>
      <w:ins w:id="130" w:author="Francois Edouard" w:date="2017-04-05T05:56:00Z">
        <w:r>
          <w:rPr>
            <w:rFonts w:eastAsia="SimSun"/>
            <w:szCs w:val="24"/>
            <w:lang w:eastAsia="zh-CN"/>
          </w:rPr>
          <w:t>.</w:t>
        </w:r>
      </w:ins>
    </w:p>
    <w:p w14:paraId="065BB671" w14:textId="0C7198CF" w:rsidR="000D1792" w:rsidRPr="002B4B68" w:rsidRDefault="000D1792" w:rsidP="00FA42C0">
      <w:pPr>
        <w:pStyle w:val="Heading3"/>
      </w:pPr>
      <w:bookmarkStart w:id="131" w:name="_Ref386356242"/>
      <w:r w:rsidRPr="002B4B68">
        <w:t xml:space="preserve">HDR </w:t>
      </w:r>
      <w:r w:rsidR="009D240E" w:rsidRPr="002B4B68">
        <w:t>a</w:t>
      </w:r>
      <w:r w:rsidRPr="002B4B68">
        <w:t xml:space="preserve">nchor </w:t>
      </w:r>
      <w:r w:rsidR="009D240E" w:rsidRPr="002B4B68">
        <w:t xml:space="preserve">coding </w:t>
      </w:r>
      <w:r w:rsidRPr="002B4B68">
        <w:t>process</w:t>
      </w:r>
      <w:bookmarkEnd w:id="131"/>
    </w:p>
    <w:p w14:paraId="0772AE2C" w14:textId="2547FBE9" w:rsidR="000D1792" w:rsidRPr="002B4B68" w:rsidRDefault="000D1792" w:rsidP="003C6C50">
      <w:pPr>
        <w:tabs>
          <w:tab w:val="left" w:pos="1170"/>
        </w:tabs>
        <w:jc w:val="both"/>
        <w:rPr>
          <w:rFonts w:eastAsia="SimSun"/>
          <w:szCs w:val="24"/>
          <w:lang w:eastAsia="zh-CN"/>
        </w:rPr>
      </w:pPr>
      <w:r w:rsidRPr="002B4B68">
        <w:rPr>
          <w:szCs w:val="24"/>
          <w:lang w:eastAsia="ja-JP"/>
        </w:rPr>
        <w:t xml:space="preserve">The HDR </w:t>
      </w:r>
      <w:r w:rsidRPr="002B4B68">
        <w:rPr>
          <w:szCs w:val="24"/>
        </w:rPr>
        <w:t>anchors</w:t>
      </w:r>
      <w:r w:rsidRPr="002B4B68">
        <w:rPr>
          <w:szCs w:val="24"/>
          <w:lang w:eastAsia="ja-JP"/>
        </w:rPr>
        <w:t xml:space="preserve"> are based on the HEVC Main 10 profile, which implies encodings using 4:2:0 subsampling and 10 bits per channel.</w:t>
      </w:r>
      <w:del w:id="132" w:author="Francois Edouard" w:date="2017-04-04T09:43:00Z">
        <w:r w:rsidRPr="002B4B68" w:rsidDel="000413DA">
          <w:rPr>
            <w:szCs w:val="24"/>
            <w:lang w:eastAsia="ja-JP"/>
          </w:rPr>
          <w:delText xml:space="preserve"> The Y</w:delText>
        </w:r>
        <w:r w:rsidR="00DE1318" w:rsidDel="000413DA">
          <w:rPr>
            <w:szCs w:val="24"/>
            <w:lang w:eastAsia="ja-JP"/>
          </w:rPr>
          <w:sym w:font="Symbol" w:char="F0A2"/>
        </w:r>
        <w:r w:rsidRPr="002B4B68" w:rsidDel="000413DA">
          <w:rPr>
            <w:szCs w:val="24"/>
            <w:lang w:eastAsia="ja-JP"/>
          </w:rPr>
          <w:delText xml:space="preserve">CbCr colour space </w:delText>
        </w:r>
        <w:r w:rsidR="009D240E" w:rsidRPr="002B4B68" w:rsidDel="000413DA">
          <w:rPr>
            <w:szCs w:val="24"/>
            <w:lang w:eastAsia="ja-JP"/>
          </w:rPr>
          <w:delText>is</w:delText>
        </w:r>
        <w:r w:rsidRPr="002B4B68" w:rsidDel="000413DA">
          <w:rPr>
            <w:szCs w:val="24"/>
            <w:lang w:eastAsia="ja-JP"/>
          </w:rPr>
          <w:delText xml:space="preserve"> used.</w:delText>
        </w:r>
      </w:del>
      <w:r w:rsidRPr="002B4B68">
        <w:rPr>
          <w:rFonts w:eastAsia="SimSun"/>
          <w:szCs w:val="24"/>
          <w:lang w:eastAsia="zh-CN"/>
        </w:rPr>
        <w:t xml:space="preserve"> </w:t>
      </w:r>
    </w:p>
    <w:p w14:paraId="73F2F236" w14:textId="779A5A89" w:rsidR="009D240E" w:rsidRPr="002B4B68" w:rsidRDefault="000D1792" w:rsidP="000D1792">
      <w:pPr>
        <w:tabs>
          <w:tab w:val="left" w:pos="1170"/>
        </w:tabs>
        <w:rPr>
          <w:szCs w:val="24"/>
          <w:lang w:eastAsia="ja-JP"/>
        </w:rPr>
      </w:pPr>
      <w:r w:rsidRPr="008064B6">
        <w:rPr>
          <w:szCs w:val="24"/>
          <w:lang w:eastAsia="ja-JP"/>
        </w:rPr>
        <w:t xml:space="preserve">The encoding is performed with </w:t>
      </w:r>
      <w:r w:rsidR="009E2843">
        <w:rPr>
          <w:szCs w:val="24"/>
          <w:lang w:eastAsia="ja-JP"/>
        </w:rPr>
        <w:t xml:space="preserve">the </w:t>
      </w:r>
      <w:del w:id="133" w:author="Francois Edouard" w:date="2017-04-04T09:44:00Z">
        <w:r w:rsidR="009E2843" w:rsidDel="000413DA">
          <w:rPr>
            <w:szCs w:val="24"/>
            <w:lang w:eastAsia="ja-JP"/>
          </w:rPr>
          <w:delText xml:space="preserve">tagged version of </w:delText>
        </w:r>
      </w:del>
      <w:r w:rsidRPr="008064B6">
        <w:rPr>
          <w:szCs w:val="24"/>
          <w:lang w:eastAsia="ja-JP"/>
        </w:rPr>
        <w:t>HM</w:t>
      </w:r>
      <w:r w:rsidR="00DE1318">
        <w:rPr>
          <w:szCs w:val="24"/>
          <w:lang w:eastAsia="ja-JP"/>
        </w:rPr>
        <w:t xml:space="preserve"> </w:t>
      </w:r>
      <w:r w:rsidR="00DE1318">
        <w:t>recommended in the JCT-VC Common Test Conditions</w:t>
      </w:r>
      <w:r w:rsidR="009D240E" w:rsidRPr="008064B6">
        <w:rPr>
          <w:szCs w:val="24"/>
          <w:lang w:eastAsia="ja-JP"/>
        </w:rPr>
        <w:t>.</w:t>
      </w:r>
      <w:r w:rsidR="009D240E" w:rsidRPr="002B4B68">
        <w:rPr>
          <w:szCs w:val="24"/>
          <w:lang w:eastAsia="ja-JP"/>
        </w:rPr>
        <w:t xml:space="preserve"> </w:t>
      </w:r>
      <w:ins w:id="134" w:author="Francois Edouard" w:date="2017-04-05T05:59:00Z">
        <w:r w:rsidR="00B11330">
          <w:rPr>
            <w:szCs w:val="22"/>
          </w:rPr>
          <w:t>HM-16.15 software or newer is expected to be used for experiments</w:t>
        </w:r>
      </w:ins>
      <w:ins w:id="135" w:author="Francois Edouard" w:date="2017-04-05T05:58:00Z">
        <w:r w:rsidR="00B11330" w:rsidRPr="008064B6">
          <w:rPr>
            <w:szCs w:val="24"/>
            <w:lang w:eastAsia="ja-JP"/>
          </w:rPr>
          <w:t>.</w:t>
        </w:r>
        <w:r w:rsidR="00B11330" w:rsidRPr="002B4B68">
          <w:rPr>
            <w:szCs w:val="24"/>
            <w:lang w:eastAsia="ja-JP"/>
          </w:rPr>
          <w:t xml:space="preserve"> </w:t>
        </w:r>
      </w:ins>
    </w:p>
    <w:p w14:paraId="55908C66" w14:textId="0D823365" w:rsidR="000D1792" w:rsidRPr="002B4B68" w:rsidRDefault="009D240E" w:rsidP="00FA42C0">
      <w:pPr>
        <w:tabs>
          <w:tab w:val="left" w:pos="1170"/>
        </w:tabs>
        <w:spacing w:after="120"/>
        <w:rPr>
          <w:szCs w:val="24"/>
          <w:lang w:eastAsia="ja-JP"/>
        </w:rPr>
      </w:pPr>
      <w:r w:rsidRPr="002B4B68">
        <w:rPr>
          <w:szCs w:val="24"/>
          <w:lang w:eastAsia="ja-JP"/>
        </w:rPr>
        <w:t xml:space="preserve">The HM must be </w:t>
      </w:r>
      <w:r w:rsidR="000D1792" w:rsidRPr="002B4B68">
        <w:rPr>
          <w:szCs w:val="24"/>
          <w:lang w:eastAsia="ja-JP"/>
        </w:rPr>
        <w:t>configured in 4:2:0 with the following settings:</w:t>
      </w:r>
    </w:p>
    <w:p w14:paraId="25670AA9" w14:textId="77777777" w:rsidR="000D1792" w:rsidRPr="002B4B68" w:rsidRDefault="000D1792" w:rsidP="00672586">
      <w:pPr>
        <w:numPr>
          <w:ilvl w:val="0"/>
          <w:numId w:val="7"/>
        </w:numPr>
        <w:tabs>
          <w:tab w:val="clear" w:pos="360"/>
          <w:tab w:val="clear" w:pos="720"/>
          <w:tab w:val="clear" w:pos="1080"/>
          <w:tab w:val="clear" w:pos="1440"/>
          <w:tab w:val="left" w:pos="1170"/>
        </w:tabs>
        <w:overflowPunct/>
        <w:autoSpaceDE/>
        <w:autoSpaceDN/>
        <w:adjustRightInd/>
        <w:spacing w:before="0" w:after="120" w:line="276" w:lineRule="auto"/>
        <w:jc w:val="both"/>
        <w:textAlignment w:val="auto"/>
        <w:rPr>
          <w:szCs w:val="24"/>
          <w:lang w:eastAsia="ja-JP"/>
        </w:rPr>
      </w:pPr>
      <w:r w:rsidRPr="002B4B68">
        <w:rPr>
          <w:szCs w:val="24"/>
          <w:lang w:eastAsia="ja-JP"/>
        </w:rPr>
        <w:t>The macro RExt__HIGH_BIT_DEPTH_SUPPORT is set to 1, which results in</w:t>
      </w:r>
    </w:p>
    <w:p w14:paraId="7D10B48E" w14:textId="77777777" w:rsidR="000D1792" w:rsidRPr="002B4B68" w:rsidRDefault="000D1792" w:rsidP="00672586">
      <w:pPr>
        <w:numPr>
          <w:ilvl w:val="1"/>
          <w:numId w:val="7"/>
        </w:numPr>
        <w:tabs>
          <w:tab w:val="clear" w:pos="360"/>
          <w:tab w:val="clear" w:pos="720"/>
          <w:tab w:val="clear" w:pos="1080"/>
          <w:tab w:val="clear" w:pos="1440"/>
          <w:tab w:val="left" w:pos="1170"/>
        </w:tabs>
        <w:overflowPunct/>
        <w:autoSpaceDE/>
        <w:autoSpaceDN/>
        <w:adjustRightInd/>
        <w:spacing w:before="0" w:after="120" w:line="276" w:lineRule="auto"/>
        <w:jc w:val="both"/>
        <w:textAlignment w:val="auto"/>
        <w:rPr>
          <w:szCs w:val="24"/>
          <w:lang w:eastAsia="ja-JP"/>
        </w:rPr>
      </w:pPr>
      <w:r w:rsidRPr="002B4B68">
        <w:rPr>
          <w:szCs w:val="24"/>
          <w:lang w:eastAsia="ja-JP"/>
        </w:rPr>
        <w:t>FULL_NBIT set to 1</w:t>
      </w:r>
    </w:p>
    <w:p w14:paraId="04EBB083" w14:textId="77777777" w:rsidR="000D1792" w:rsidRPr="002B4B68" w:rsidRDefault="000D1792" w:rsidP="00672586">
      <w:pPr>
        <w:numPr>
          <w:ilvl w:val="1"/>
          <w:numId w:val="7"/>
        </w:numPr>
        <w:tabs>
          <w:tab w:val="clear" w:pos="360"/>
          <w:tab w:val="clear" w:pos="720"/>
          <w:tab w:val="clear" w:pos="1080"/>
          <w:tab w:val="clear" w:pos="1440"/>
          <w:tab w:val="left" w:pos="1170"/>
        </w:tabs>
        <w:overflowPunct/>
        <w:autoSpaceDE/>
        <w:autoSpaceDN/>
        <w:adjustRightInd/>
        <w:spacing w:before="0" w:after="120" w:line="276" w:lineRule="auto"/>
        <w:jc w:val="both"/>
        <w:textAlignment w:val="auto"/>
        <w:rPr>
          <w:szCs w:val="24"/>
          <w:lang w:eastAsia="ja-JP"/>
        </w:rPr>
      </w:pPr>
      <w:r w:rsidRPr="002B4B68">
        <w:rPr>
          <w:szCs w:val="24"/>
          <w:lang w:eastAsia="ja-JP"/>
        </w:rPr>
        <w:t>RExt__HIGH_PRECISION_FORWARD_TRANSFORM set to 1</w:t>
      </w:r>
    </w:p>
    <w:p w14:paraId="60DF4E0E" w14:textId="77777777" w:rsidR="000D1792" w:rsidRPr="002B4B68" w:rsidRDefault="000D1792" w:rsidP="00672586">
      <w:pPr>
        <w:numPr>
          <w:ilvl w:val="0"/>
          <w:numId w:val="7"/>
        </w:numPr>
        <w:tabs>
          <w:tab w:val="clear" w:pos="360"/>
          <w:tab w:val="clear" w:pos="720"/>
          <w:tab w:val="clear" w:pos="1080"/>
          <w:tab w:val="clear" w:pos="1440"/>
          <w:tab w:val="left" w:pos="1170"/>
        </w:tabs>
        <w:overflowPunct/>
        <w:autoSpaceDE/>
        <w:autoSpaceDN/>
        <w:adjustRightInd/>
        <w:spacing w:before="0" w:after="120" w:line="276" w:lineRule="auto"/>
        <w:jc w:val="both"/>
        <w:textAlignment w:val="auto"/>
        <w:rPr>
          <w:szCs w:val="24"/>
          <w:lang w:eastAsia="ja-JP"/>
        </w:rPr>
      </w:pPr>
      <w:r w:rsidRPr="002B4B68">
        <w:rPr>
          <w:szCs w:val="24"/>
          <w:lang w:eastAsia="ja-JP"/>
        </w:rPr>
        <w:t>Using Random Access (RA) configuration from HEVC common test conditions.</w:t>
      </w:r>
    </w:p>
    <w:p w14:paraId="66A32E8E" w14:textId="01CF71D5" w:rsidR="00D204C3" w:rsidRPr="002B4B68" w:rsidRDefault="008E52B0" w:rsidP="008217E5">
      <w:pPr>
        <w:tabs>
          <w:tab w:val="left" w:pos="1170"/>
        </w:tabs>
        <w:spacing w:after="120"/>
        <w:jc w:val="both"/>
        <w:rPr>
          <w:rFonts w:eastAsia="SimSun"/>
          <w:szCs w:val="24"/>
          <w:lang w:eastAsia="zh-CN"/>
        </w:rPr>
      </w:pPr>
      <w:bookmarkStart w:id="136" w:name="_Ref401889372"/>
      <w:r>
        <w:rPr>
          <w:rFonts w:eastAsia="SimSun"/>
          <w:szCs w:val="24"/>
          <w:lang w:eastAsia="zh-CN"/>
        </w:rPr>
        <w:t>The f</w:t>
      </w:r>
      <w:r w:rsidR="009E2843">
        <w:rPr>
          <w:rFonts w:eastAsia="SimSun"/>
          <w:szCs w:val="24"/>
          <w:lang w:eastAsia="zh-CN"/>
        </w:rPr>
        <w:t>ollowing example configuration files are in the “</w:t>
      </w:r>
      <w:r w:rsidR="009E2843">
        <w:t>cfg/</w:t>
      </w:r>
      <w:r w:rsidR="00FF0CF7">
        <w:t>cfg_HDR</w:t>
      </w:r>
      <w:r w:rsidR="009E2843">
        <w:t>” folder of the HM reference software package:</w:t>
      </w:r>
    </w:p>
    <w:p w14:paraId="5F786052" w14:textId="0F093B26" w:rsidR="0079024C" w:rsidRPr="002B4B68" w:rsidRDefault="006A1AA7" w:rsidP="007E0741">
      <w:pPr>
        <w:numPr>
          <w:ilvl w:val="0"/>
          <w:numId w:val="7"/>
        </w:numPr>
        <w:tabs>
          <w:tab w:val="clear" w:pos="360"/>
          <w:tab w:val="clear" w:pos="720"/>
          <w:tab w:val="clear" w:pos="1080"/>
          <w:tab w:val="clear" w:pos="1440"/>
          <w:tab w:val="left" w:pos="1170"/>
        </w:tabs>
        <w:overflowPunct/>
        <w:autoSpaceDE/>
        <w:autoSpaceDN/>
        <w:adjustRightInd/>
        <w:spacing w:before="0" w:after="120" w:line="276" w:lineRule="auto"/>
        <w:jc w:val="both"/>
        <w:textAlignment w:val="auto"/>
        <w:rPr>
          <w:szCs w:val="24"/>
          <w:lang w:eastAsia="ja-JP"/>
        </w:rPr>
      </w:pPr>
      <w:r w:rsidRPr="002B4B68">
        <w:rPr>
          <w:rFonts w:eastAsia="SimSun"/>
          <w:szCs w:val="24"/>
          <w:lang w:eastAsia="zh-CN"/>
        </w:rPr>
        <w:t>encoder_</w:t>
      </w:r>
      <w:r w:rsidRPr="002B4B68">
        <w:rPr>
          <w:szCs w:val="24"/>
          <w:lang w:eastAsia="ja-JP"/>
        </w:rPr>
        <w:t>randomaccess_main10_</w:t>
      </w:r>
      <w:r w:rsidR="008B77F5">
        <w:rPr>
          <w:szCs w:val="24"/>
          <w:lang w:eastAsia="ja-JP"/>
        </w:rPr>
        <w:t>HDR_</w:t>
      </w:r>
      <w:r w:rsidR="005B05DE">
        <w:rPr>
          <w:szCs w:val="24"/>
          <w:lang w:eastAsia="ja-JP"/>
        </w:rPr>
        <w:t>YCbCr_</w:t>
      </w:r>
      <w:r w:rsidRPr="002B4B68">
        <w:rPr>
          <w:szCs w:val="24"/>
          <w:lang w:eastAsia="ja-JP"/>
        </w:rPr>
        <w:t>classAGH</w:t>
      </w:r>
      <w:r w:rsidR="000D1792" w:rsidRPr="002B4B68">
        <w:rPr>
          <w:szCs w:val="24"/>
          <w:lang w:eastAsia="ja-JP"/>
        </w:rPr>
        <w:t xml:space="preserve">.cfg and </w:t>
      </w:r>
    </w:p>
    <w:p w14:paraId="22E97414" w14:textId="702ECFDB" w:rsidR="0079024C" w:rsidRPr="00AD5FFB" w:rsidRDefault="006A1AA7" w:rsidP="007E0741">
      <w:pPr>
        <w:numPr>
          <w:ilvl w:val="0"/>
          <w:numId w:val="7"/>
        </w:numPr>
        <w:tabs>
          <w:tab w:val="clear" w:pos="360"/>
          <w:tab w:val="clear" w:pos="720"/>
          <w:tab w:val="clear" w:pos="1080"/>
          <w:tab w:val="clear" w:pos="1440"/>
          <w:tab w:val="left" w:pos="1170"/>
        </w:tabs>
        <w:overflowPunct/>
        <w:autoSpaceDE/>
        <w:autoSpaceDN/>
        <w:adjustRightInd/>
        <w:spacing w:before="0" w:after="120" w:line="276" w:lineRule="auto"/>
        <w:jc w:val="both"/>
        <w:textAlignment w:val="auto"/>
        <w:rPr>
          <w:szCs w:val="24"/>
          <w:lang w:eastAsia="ja-JP"/>
        </w:rPr>
      </w:pPr>
      <w:r w:rsidRPr="00AD5FFB">
        <w:rPr>
          <w:szCs w:val="24"/>
          <w:lang w:eastAsia="ja-JP"/>
        </w:rPr>
        <w:t>encoder_randomaccess_main10_</w:t>
      </w:r>
      <w:r w:rsidR="008B77F5">
        <w:rPr>
          <w:szCs w:val="24"/>
          <w:lang w:eastAsia="ja-JP"/>
        </w:rPr>
        <w:t>HDR_</w:t>
      </w:r>
      <w:r w:rsidR="005B05DE">
        <w:rPr>
          <w:szCs w:val="24"/>
          <w:lang w:eastAsia="ja-JP"/>
        </w:rPr>
        <w:t>YCbCr_</w:t>
      </w:r>
      <w:r w:rsidRPr="00AD5FFB">
        <w:rPr>
          <w:szCs w:val="24"/>
          <w:lang w:eastAsia="ja-JP"/>
        </w:rPr>
        <w:t>classBCD</w:t>
      </w:r>
      <w:r w:rsidR="000D1792" w:rsidRPr="00AD5FFB">
        <w:rPr>
          <w:szCs w:val="24"/>
          <w:lang w:eastAsia="ja-JP"/>
        </w:rPr>
        <w:t xml:space="preserve">.cfg </w:t>
      </w:r>
    </w:p>
    <w:p w14:paraId="6D477556" w14:textId="18C8980A" w:rsidR="000D1792" w:rsidRPr="002B4B68" w:rsidRDefault="000D1792" w:rsidP="00672586">
      <w:pPr>
        <w:pStyle w:val="Heading2"/>
      </w:pPr>
      <w:r w:rsidRPr="002B4B68">
        <w:t>Conversion</w:t>
      </w:r>
      <w:r w:rsidR="00621AD3" w:rsidRPr="002B4B68">
        <w:t xml:space="preserve"> and inverse conversion</w:t>
      </w:r>
      <w:r w:rsidRPr="002B4B68">
        <w:t xml:space="preserve"> process</w:t>
      </w:r>
      <w:r w:rsidR="00621AD3" w:rsidRPr="002B4B68">
        <w:t>es</w:t>
      </w:r>
    </w:p>
    <w:p w14:paraId="696D5CBA" w14:textId="029920B7" w:rsidR="000D1792" w:rsidRPr="002B4B68" w:rsidRDefault="000D1792" w:rsidP="000D1792">
      <w:pPr>
        <w:pStyle w:val="Heading3"/>
      </w:pPr>
      <w:bookmarkStart w:id="137" w:name="_Ref412139820"/>
      <w:r w:rsidRPr="002B4B68">
        <w:t>RGB linear-light format with BT.709 or BT.2</w:t>
      </w:r>
      <w:ins w:id="138" w:author="Francois Edouard" w:date="2017-04-04T08:53:00Z">
        <w:r w:rsidR="00CB669A">
          <w:t>100</w:t>
        </w:r>
      </w:ins>
      <w:del w:id="139" w:author="Francois Edouard" w:date="2017-04-04T08:53:00Z">
        <w:r w:rsidRPr="002B4B68" w:rsidDel="00CB669A">
          <w:delText>020</w:delText>
        </w:r>
      </w:del>
      <w:r w:rsidRPr="002B4B68">
        <w:t xml:space="preserve"> primaries</w:t>
      </w:r>
      <w:bookmarkEnd w:id="136"/>
      <w:r w:rsidRPr="002B4B68">
        <w:t xml:space="preserve"> for HDR anchor</w:t>
      </w:r>
      <w:bookmarkEnd w:id="137"/>
    </w:p>
    <w:p w14:paraId="238B2869" w14:textId="0F943034" w:rsidR="000D1792" w:rsidRPr="002B4B68" w:rsidRDefault="000D1792" w:rsidP="000D1792">
      <w:pPr>
        <w:tabs>
          <w:tab w:val="left" w:pos="1170"/>
        </w:tabs>
        <w:rPr>
          <w:szCs w:val="24"/>
          <w:lang w:eastAsia="ja-JP"/>
        </w:rPr>
      </w:pPr>
      <w:r w:rsidRPr="002B4B68">
        <w:rPr>
          <w:szCs w:val="24"/>
          <w:lang w:eastAsia="ja-JP"/>
        </w:rPr>
        <w:t>If the input is</w:t>
      </w:r>
      <w:r w:rsidRPr="002B4B68">
        <w:rPr>
          <w:szCs w:val="24"/>
        </w:rPr>
        <w:t xml:space="preserve"> in a half float 4:4:4 RGB linear-light format (e.g. OpenEXR), the </w:t>
      </w:r>
      <w:r w:rsidRPr="002B4B68">
        <w:rPr>
          <w:szCs w:val="24"/>
          <w:lang w:eastAsia="ja-JP"/>
        </w:rPr>
        <w:t xml:space="preserve">bit streams shall be </w:t>
      </w:r>
      <w:r w:rsidRPr="002B4B68">
        <w:rPr>
          <w:szCs w:val="24"/>
        </w:rPr>
        <w:t>generated</w:t>
      </w:r>
      <w:r w:rsidRPr="002B4B68">
        <w:rPr>
          <w:szCs w:val="24"/>
          <w:lang w:eastAsia="ja-JP"/>
        </w:rPr>
        <w:t xml:space="preserve"> using the coding / decoding chain illustrated in</w:t>
      </w:r>
      <w:r w:rsidR="004A4780" w:rsidRPr="002B4B68">
        <w:rPr>
          <w:szCs w:val="24"/>
          <w:lang w:eastAsia="ja-JP"/>
        </w:rPr>
        <w:t xml:space="preserve"> </w:t>
      </w:r>
      <w:r w:rsidR="004A4780" w:rsidRPr="002B4B68">
        <w:rPr>
          <w:szCs w:val="24"/>
          <w:lang w:eastAsia="ja-JP"/>
        </w:rPr>
        <w:fldChar w:fldCharType="begin"/>
      </w:r>
      <w:r w:rsidR="004A4780" w:rsidRPr="002B4B68">
        <w:rPr>
          <w:szCs w:val="24"/>
          <w:lang w:eastAsia="ja-JP"/>
        </w:rPr>
        <w:instrText xml:space="preserve"> REF _Ref444218391 \h </w:instrText>
      </w:r>
      <w:r w:rsidR="004A4780" w:rsidRPr="002B4B68">
        <w:rPr>
          <w:szCs w:val="24"/>
          <w:lang w:eastAsia="ja-JP"/>
        </w:rPr>
      </w:r>
      <w:r w:rsidR="004A4780" w:rsidRPr="002B4B68">
        <w:rPr>
          <w:szCs w:val="24"/>
          <w:lang w:eastAsia="ja-JP"/>
        </w:rPr>
        <w:fldChar w:fldCharType="separate"/>
      </w:r>
      <w:ins w:id="140" w:author="Francois Edouard" w:date="2017-04-04T09:42:00Z">
        <w:r w:rsidR="000413DA" w:rsidRPr="00E3518C">
          <w:t xml:space="preserve">Figure </w:t>
        </w:r>
        <w:r w:rsidR="000413DA">
          <w:rPr>
            <w:noProof/>
          </w:rPr>
          <w:t>3</w:t>
        </w:r>
      </w:ins>
      <w:del w:id="141" w:author="Francois Edouard" w:date="2017-04-04T09:42:00Z">
        <w:r w:rsidR="00417836" w:rsidRPr="00E3518C" w:rsidDel="000413DA">
          <w:delText xml:space="preserve">Figure </w:delText>
        </w:r>
        <w:r w:rsidR="00417836" w:rsidDel="000413DA">
          <w:rPr>
            <w:noProof/>
          </w:rPr>
          <w:delText>3</w:delText>
        </w:r>
      </w:del>
      <w:r w:rsidR="004A4780" w:rsidRPr="002B4B68">
        <w:rPr>
          <w:szCs w:val="24"/>
          <w:lang w:eastAsia="ja-JP"/>
        </w:rPr>
        <w:fldChar w:fldCharType="end"/>
      </w:r>
      <w:r w:rsidRPr="002B4B68">
        <w:rPr>
          <w:szCs w:val="24"/>
          <w:lang w:eastAsia="ja-JP"/>
        </w:rPr>
        <w:t>.</w:t>
      </w:r>
    </w:p>
    <w:p w14:paraId="0C829675" w14:textId="1D9C5D55" w:rsidR="00F1619D" w:rsidRPr="002B4B68" w:rsidRDefault="000D1792" w:rsidP="003C6C50">
      <w:pPr>
        <w:tabs>
          <w:tab w:val="left" w:pos="1170"/>
        </w:tabs>
        <w:spacing w:after="120"/>
        <w:jc w:val="both"/>
      </w:pPr>
      <w:r w:rsidRPr="002B4B68">
        <w:rPr>
          <w:szCs w:val="24"/>
        </w:rPr>
        <w:t xml:space="preserve">The </w:t>
      </w:r>
      <w:r w:rsidRPr="002B4B68">
        <w:rPr>
          <w:szCs w:val="24"/>
          <w:lang w:eastAsia="ja-JP"/>
        </w:rPr>
        <w:t>conversion</w:t>
      </w:r>
      <w:r w:rsidRPr="002B4B68">
        <w:rPr>
          <w:szCs w:val="24"/>
        </w:rPr>
        <w:t xml:space="preserve"> to 4:2:0 10 bits Y</w:t>
      </w:r>
      <w:r w:rsidR="007702CA">
        <w:sym w:font="Symbol" w:char="F0A2"/>
      </w:r>
      <w:r w:rsidRPr="002B4B68">
        <w:rPr>
          <w:szCs w:val="24"/>
        </w:rPr>
        <w:t xml:space="preserve">CbCr is obtained </w:t>
      </w:r>
      <w:r w:rsidRPr="002B4B68">
        <w:rPr>
          <w:szCs w:val="24"/>
          <w:lang w:eastAsia="ja-JP"/>
        </w:rPr>
        <w:t xml:space="preserve">with the HDRConvert tool </w:t>
      </w:r>
      <w:r w:rsidRPr="002B4B68">
        <w:t xml:space="preserve">using the </w:t>
      </w:r>
      <w:r w:rsidR="006E411F">
        <w:t xml:space="preserve">example </w:t>
      </w:r>
      <w:r w:rsidRPr="002B4B68">
        <w:t>configuration file</w:t>
      </w:r>
      <w:r w:rsidR="007D450E">
        <w:t xml:space="preserve"> </w:t>
      </w:r>
      <w:r w:rsidR="007D450E" w:rsidRPr="002B4B68">
        <w:t>HDRConvertEXR2020ToYCbCr420.cfg</w:t>
      </w:r>
      <w:r w:rsidR="007D450E">
        <w:t xml:space="preserve"> (for </w:t>
      </w:r>
      <w:r w:rsidR="007D450E" w:rsidRPr="002B4B68">
        <w:rPr>
          <w:lang w:eastAsia="ja-JP"/>
        </w:rPr>
        <w:t xml:space="preserve">the </w:t>
      </w:r>
      <w:r w:rsidR="007D450E" w:rsidRPr="002B4B68">
        <w:rPr>
          <w:szCs w:val="24"/>
        </w:rPr>
        <w:t>BT.2</w:t>
      </w:r>
      <w:ins w:id="142" w:author="Francois Edouard" w:date="2017-04-04T08:53:00Z">
        <w:r w:rsidR="00CB669A">
          <w:rPr>
            <w:szCs w:val="24"/>
          </w:rPr>
          <w:t>100</w:t>
        </w:r>
      </w:ins>
      <w:del w:id="143" w:author="Francois Edouard" w:date="2017-04-04T08:53:00Z">
        <w:r w:rsidR="007D450E" w:rsidRPr="002B4B68" w:rsidDel="00CB669A">
          <w:rPr>
            <w:szCs w:val="24"/>
          </w:rPr>
          <w:delText>020</w:delText>
        </w:r>
      </w:del>
      <w:r w:rsidR="007D450E">
        <w:rPr>
          <w:szCs w:val="24"/>
        </w:rPr>
        <w:t xml:space="preserve"> </w:t>
      </w:r>
      <w:r w:rsidR="007D450E" w:rsidRPr="002B4B68">
        <w:rPr>
          <w:lang w:eastAsia="ja-JP"/>
        </w:rPr>
        <w:t>content container primaries</w:t>
      </w:r>
      <w:r w:rsidR="007D450E">
        <w:rPr>
          <w:lang w:eastAsia="ja-JP"/>
        </w:rPr>
        <w:t xml:space="preserve">) </w:t>
      </w:r>
      <w:r w:rsidRPr="002B4B68">
        <w:t xml:space="preserve">provided in </w:t>
      </w:r>
      <w:r w:rsidRPr="002B4B68">
        <w:rPr>
          <w:color w:val="000000"/>
          <w:szCs w:val="24"/>
        </w:rPr>
        <w:t xml:space="preserve">the </w:t>
      </w:r>
      <w:r w:rsidR="009E2843">
        <w:rPr>
          <w:color w:val="000000"/>
          <w:szCs w:val="24"/>
        </w:rPr>
        <w:t>“bin/</w:t>
      </w:r>
      <w:r w:rsidR="0031315F" w:rsidRPr="0031315F">
        <w:rPr>
          <w:color w:val="000000"/>
          <w:szCs w:val="24"/>
        </w:rPr>
        <w:t>JCTVC_CTC_cfgFiles</w:t>
      </w:r>
      <w:r w:rsidR="009E2843">
        <w:rPr>
          <w:color w:val="000000"/>
          <w:szCs w:val="24"/>
        </w:rPr>
        <w:t>”</w:t>
      </w:r>
      <w:r w:rsidRPr="002B4B68">
        <w:rPr>
          <w:color w:val="000000"/>
          <w:szCs w:val="24"/>
        </w:rPr>
        <w:t xml:space="preserve"> </w:t>
      </w:r>
      <w:r w:rsidR="007D450E">
        <w:rPr>
          <w:color w:val="000000"/>
          <w:szCs w:val="24"/>
        </w:rPr>
        <w:t>folder</w:t>
      </w:r>
      <w:r w:rsidR="007D450E" w:rsidRPr="001F01FC">
        <w:t xml:space="preserve"> </w:t>
      </w:r>
      <w:r w:rsidR="007D450E">
        <w:t>of the HDRTools reference software package</w:t>
      </w:r>
      <w:r w:rsidR="006E411F">
        <w:t>.</w:t>
      </w:r>
      <w:r w:rsidRPr="002B4B68">
        <w:t xml:space="preserve"> </w:t>
      </w:r>
      <w:r w:rsidR="001F01FC">
        <w:t xml:space="preserve">The parameter </w:t>
      </w:r>
      <w:r w:rsidR="001F01FC" w:rsidRPr="001F01FC">
        <w:t>ClosedLoopConversion must be set to 8.</w:t>
      </w:r>
    </w:p>
    <w:p w14:paraId="2C99F9A5" w14:textId="2B7952D4" w:rsidR="000D1792" w:rsidRPr="002B4B68" w:rsidRDefault="00F1619D" w:rsidP="003C6C50">
      <w:pPr>
        <w:tabs>
          <w:tab w:val="left" w:pos="1170"/>
        </w:tabs>
        <w:spacing w:after="120"/>
        <w:jc w:val="both"/>
        <w:rPr>
          <w:szCs w:val="24"/>
        </w:rPr>
      </w:pPr>
      <w:r w:rsidRPr="002B4B68">
        <w:rPr>
          <w:szCs w:val="24"/>
        </w:rPr>
        <w:t xml:space="preserve">This </w:t>
      </w:r>
      <w:r w:rsidRPr="002B4B68">
        <w:rPr>
          <w:szCs w:val="24"/>
          <w:lang w:eastAsia="ja-JP"/>
        </w:rPr>
        <w:t>conversion</w:t>
      </w:r>
      <w:r w:rsidRPr="002B4B68">
        <w:rPr>
          <w:szCs w:val="24"/>
        </w:rPr>
        <w:t xml:space="preserve"> </w:t>
      </w:r>
      <w:r w:rsidR="000D1792" w:rsidRPr="002B4B68">
        <w:t>consists of</w:t>
      </w:r>
      <w:r w:rsidR="000D1792" w:rsidRPr="002B4B68">
        <w:rPr>
          <w:szCs w:val="24"/>
        </w:rPr>
        <w:t xml:space="preserve"> the following steps:</w:t>
      </w:r>
    </w:p>
    <w:p w14:paraId="2A0AFCF2" w14:textId="77777777" w:rsidR="000D1792" w:rsidRPr="002B4B68" w:rsidRDefault="000D1792" w:rsidP="00672586">
      <w:pPr>
        <w:pStyle w:val="ListParagraph"/>
        <w:numPr>
          <w:ilvl w:val="0"/>
          <w:numId w:val="9"/>
        </w:numPr>
        <w:tabs>
          <w:tab w:val="left" w:pos="1170"/>
        </w:tabs>
        <w:spacing w:after="120"/>
        <w:contextualSpacing w:val="0"/>
        <w:jc w:val="both"/>
        <w:rPr>
          <w:rFonts w:ascii="Times New Roman" w:hAnsi="Times New Roman"/>
          <w:szCs w:val="24"/>
        </w:rPr>
      </w:pPr>
      <w:r w:rsidRPr="002B4B68">
        <w:rPr>
          <w:rFonts w:ascii="Times New Roman" w:hAnsi="Times New Roman"/>
          <w:szCs w:val="24"/>
        </w:rPr>
        <w:t>Convert half precision floating point data to single precision floating point data (not illustrated).</w:t>
      </w:r>
    </w:p>
    <w:p w14:paraId="029686C4" w14:textId="6FBC95CD" w:rsidR="000D1792" w:rsidRPr="002B4B68" w:rsidRDefault="000D1792" w:rsidP="00672586">
      <w:pPr>
        <w:pStyle w:val="ListParagraph"/>
        <w:numPr>
          <w:ilvl w:val="0"/>
          <w:numId w:val="9"/>
        </w:numPr>
        <w:tabs>
          <w:tab w:val="left" w:pos="1170"/>
        </w:tabs>
        <w:spacing w:after="120"/>
        <w:contextualSpacing w:val="0"/>
        <w:jc w:val="both"/>
        <w:rPr>
          <w:rFonts w:ascii="Times New Roman" w:hAnsi="Times New Roman"/>
          <w:szCs w:val="24"/>
        </w:rPr>
      </w:pPr>
      <w:r w:rsidRPr="002B4B68">
        <w:rPr>
          <w:rFonts w:ascii="Times New Roman" w:hAnsi="Times New Roman"/>
          <w:szCs w:val="24"/>
        </w:rPr>
        <w:t>Map using the PQ transfer function (PQ-TF) from RGB (float) to R</w:t>
      </w:r>
      <w:r w:rsidR="007036E8">
        <w:rPr>
          <w:rFonts w:ascii="Times New Roman" w:hAnsi="Times New Roman"/>
          <w:szCs w:val="24"/>
        </w:rPr>
        <w:t>′</w:t>
      </w:r>
      <w:r w:rsidRPr="002B4B68">
        <w:rPr>
          <w:rFonts w:ascii="Times New Roman" w:hAnsi="Times New Roman"/>
          <w:szCs w:val="24"/>
        </w:rPr>
        <w:t>G</w:t>
      </w:r>
      <w:r w:rsidR="007036E8">
        <w:rPr>
          <w:rFonts w:ascii="Times New Roman" w:hAnsi="Times New Roman"/>
          <w:szCs w:val="24"/>
        </w:rPr>
        <w:t>′</w:t>
      </w:r>
      <w:r w:rsidRPr="002B4B68">
        <w:rPr>
          <w:rFonts w:ascii="Times New Roman" w:hAnsi="Times New Roman"/>
          <w:szCs w:val="24"/>
        </w:rPr>
        <w:t>B</w:t>
      </w:r>
      <w:r w:rsidR="007036E8">
        <w:rPr>
          <w:rFonts w:ascii="Times New Roman" w:hAnsi="Times New Roman"/>
          <w:szCs w:val="24"/>
        </w:rPr>
        <w:t>′</w:t>
      </w:r>
      <w:r w:rsidRPr="002B4B68">
        <w:rPr>
          <w:rFonts w:ascii="Times New Roman" w:hAnsi="Times New Roman"/>
          <w:szCs w:val="24"/>
        </w:rPr>
        <w:t xml:space="preserve"> (float) by invoking Section </w:t>
      </w:r>
      <w:r w:rsidR="008D157F" w:rsidRPr="002B4B68">
        <w:rPr>
          <w:rFonts w:ascii="Times New Roman" w:hAnsi="Times New Roman"/>
        </w:rPr>
        <w:fldChar w:fldCharType="begin"/>
      </w:r>
      <w:r w:rsidR="008D157F" w:rsidRPr="002B4B68">
        <w:rPr>
          <w:rFonts w:ascii="Times New Roman" w:hAnsi="Times New Roman"/>
          <w:szCs w:val="24"/>
        </w:rPr>
        <w:instrText xml:space="preserve"> REF _Ref386355856 \r \h </w:instrText>
      </w:r>
      <w:r w:rsidR="008D157F" w:rsidRPr="002B4B68">
        <w:rPr>
          <w:rFonts w:ascii="Times New Roman" w:hAnsi="Times New Roman"/>
        </w:rPr>
      </w:r>
      <w:r w:rsidR="008D157F" w:rsidRPr="002B4B68">
        <w:rPr>
          <w:rFonts w:ascii="Times New Roman" w:hAnsi="Times New Roman"/>
        </w:rPr>
        <w:fldChar w:fldCharType="separate"/>
      </w:r>
      <w:r w:rsidR="000413DA">
        <w:rPr>
          <w:rFonts w:ascii="Times New Roman" w:hAnsi="Times New Roman"/>
          <w:szCs w:val="24"/>
        </w:rPr>
        <w:t>4.4.1</w:t>
      </w:r>
      <w:r w:rsidR="008D157F" w:rsidRPr="002B4B68">
        <w:rPr>
          <w:rFonts w:ascii="Times New Roman" w:hAnsi="Times New Roman"/>
        </w:rPr>
        <w:fldChar w:fldCharType="end"/>
      </w:r>
      <w:r w:rsidRPr="002B4B68">
        <w:rPr>
          <w:rFonts w:ascii="Times New Roman" w:hAnsi="Times New Roman"/>
          <w:szCs w:val="24"/>
        </w:rPr>
        <w:t xml:space="preserve">. </w:t>
      </w:r>
    </w:p>
    <w:p w14:paraId="63BCBF2E" w14:textId="1189481F" w:rsidR="000D1792" w:rsidRPr="002B4B68" w:rsidRDefault="000D1792" w:rsidP="00672586">
      <w:pPr>
        <w:pStyle w:val="ListParagraph"/>
        <w:numPr>
          <w:ilvl w:val="0"/>
          <w:numId w:val="9"/>
        </w:numPr>
        <w:tabs>
          <w:tab w:val="left" w:pos="1170"/>
        </w:tabs>
        <w:spacing w:after="120"/>
        <w:contextualSpacing w:val="0"/>
        <w:jc w:val="both"/>
        <w:rPr>
          <w:rFonts w:ascii="Times New Roman" w:hAnsi="Times New Roman"/>
          <w:szCs w:val="24"/>
        </w:rPr>
      </w:pPr>
      <w:r w:rsidRPr="002B4B68">
        <w:rPr>
          <w:rFonts w:ascii="Times New Roman" w:hAnsi="Times New Roman"/>
          <w:szCs w:val="24"/>
        </w:rPr>
        <w:t>Convert from R</w:t>
      </w:r>
      <w:r w:rsidR="007036E8">
        <w:rPr>
          <w:rFonts w:ascii="Times New Roman" w:hAnsi="Times New Roman"/>
          <w:szCs w:val="24"/>
        </w:rPr>
        <w:t>′</w:t>
      </w:r>
      <w:r w:rsidRPr="002B4B68">
        <w:rPr>
          <w:rFonts w:ascii="Times New Roman" w:hAnsi="Times New Roman"/>
          <w:szCs w:val="24"/>
        </w:rPr>
        <w:t>G</w:t>
      </w:r>
      <w:r w:rsidR="007036E8">
        <w:rPr>
          <w:rFonts w:ascii="Times New Roman" w:hAnsi="Times New Roman"/>
          <w:szCs w:val="24"/>
        </w:rPr>
        <w:t>′</w:t>
      </w:r>
      <w:r w:rsidRPr="002B4B68">
        <w:rPr>
          <w:rFonts w:ascii="Times New Roman" w:hAnsi="Times New Roman"/>
          <w:szCs w:val="24"/>
        </w:rPr>
        <w:t>B</w:t>
      </w:r>
      <w:r w:rsidR="007036E8">
        <w:rPr>
          <w:rFonts w:ascii="Times New Roman" w:hAnsi="Times New Roman"/>
          <w:szCs w:val="24"/>
        </w:rPr>
        <w:t>′</w:t>
      </w:r>
      <w:r w:rsidRPr="002B4B68">
        <w:rPr>
          <w:rFonts w:ascii="Times New Roman" w:hAnsi="Times New Roman"/>
          <w:szCs w:val="24"/>
        </w:rPr>
        <w:t xml:space="preserve"> (float) to </w:t>
      </w:r>
      <w:r w:rsidR="00DE1318">
        <w:rPr>
          <w:rFonts w:ascii="Times New Roman" w:hAnsi="Times New Roman"/>
          <w:szCs w:val="24"/>
        </w:rPr>
        <w:t>Y</w:t>
      </w:r>
      <w:r w:rsidR="00DE1318">
        <w:rPr>
          <w:rFonts w:ascii="Times New Roman" w:hAnsi="Times New Roman"/>
          <w:szCs w:val="24"/>
        </w:rPr>
        <w:sym w:font="Symbol" w:char="F0A2"/>
      </w:r>
      <w:r w:rsidRPr="002B4B68">
        <w:rPr>
          <w:rFonts w:ascii="Times New Roman" w:hAnsi="Times New Roman"/>
          <w:szCs w:val="24"/>
        </w:rPr>
        <w:t xml:space="preserve">CbCr by invoking section </w:t>
      </w:r>
      <w:r w:rsidR="008D157F" w:rsidRPr="002B4B68">
        <w:rPr>
          <w:rFonts w:ascii="Times New Roman" w:hAnsi="Times New Roman"/>
          <w:szCs w:val="24"/>
        </w:rPr>
        <w:fldChar w:fldCharType="begin"/>
      </w:r>
      <w:r w:rsidR="008D157F" w:rsidRPr="002B4B68">
        <w:rPr>
          <w:rFonts w:ascii="Times New Roman" w:hAnsi="Times New Roman"/>
          <w:szCs w:val="24"/>
        </w:rPr>
        <w:instrText xml:space="preserve"> REF _Ref386355989 \r \h </w:instrText>
      </w:r>
      <w:r w:rsidR="008D157F" w:rsidRPr="002B4B68">
        <w:rPr>
          <w:rFonts w:ascii="Times New Roman" w:hAnsi="Times New Roman"/>
          <w:szCs w:val="24"/>
        </w:rPr>
      </w:r>
      <w:r w:rsidR="008D157F" w:rsidRPr="002B4B68">
        <w:rPr>
          <w:rFonts w:ascii="Times New Roman" w:hAnsi="Times New Roman"/>
          <w:szCs w:val="24"/>
        </w:rPr>
        <w:fldChar w:fldCharType="separate"/>
      </w:r>
      <w:r w:rsidR="000413DA">
        <w:rPr>
          <w:rFonts w:ascii="Times New Roman" w:hAnsi="Times New Roman"/>
          <w:szCs w:val="24"/>
        </w:rPr>
        <w:t>4.4.2</w:t>
      </w:r>
      <w:r w:rsidR="008D157F" w:rsidRPr="002B4B68">
        <w:rPr>
          <w:rFonts w:ascii="Times New Roman" w:hAnsi="Times New Roman"/>
          <w:szCs w:val="24"/>
        </w:rPr>
        <w:fldChar w:fldCharType="end"/>
      </w:r>
      <w:r w:rsidRPr="002B4B68">
        <w:rPr>
          <w:rFonts w:ascii="Times New Roman" w:hAnsi="Times New Roman"/>
          <w:szCs w:val="24"/>
        </w:rPr>
        <w:t xml:space="preserve"> if the sequence is in BT.709 container, or section </w:t>
      </w:r>
      <w:r w:rsidR="008D157F" w:rsidRPr="002B4B68">
        <w:rPr>
          <w:rFonts w:ascii="Times New Roman" w:hAnsi="Times New Roman"/>
        </w:rPr>
        <w:fldChar w:fldCharType="begin"/>
      </w:r>
      <w:r w:rsidR="008D157F" w:rsidRPr="002B4B68">
        <w:rPr>
          <w:rFonts w:ascii="Times New Roman" w:hAnsi="Times New Roman"/>
          <w:szCs w:val="24"/>
        </w:rPr>
        <w:instrText xml:space="preserve"> REF _Ref386355873 \r \h </w:instrText>
      </w:r>
      <w:r w:rsidR="008D157F" w:rsidRPr="002B4B68">
        <w:rPr>
          <w:rFonts w:ascii="Times New Roman" w:hAnsi="Times New Roman"/>
        </w:rPr>
      </w:r>
      <w:r w:rsidR="008D157F" w:rsidRPr="002B4B68">
        <w:rPr>
          <w:rFonts w:ascii="Times New Roman" w:hAnsi="Times New Roman"/>
        </w:rPr>
        <w:fldChar w:fldCharType="separate"/>
      </w:r>
      <w:r w:rsidR="000413DA">
        <w:rPr>
          <w:rFonts w:ascii="Times New Roman" w:hAnsi="Times New Roman"/>
          <w:szCs w:val="24"/>
        </w:rPr>
        <w:t>4.4.3</w:t>
      </w:r>
      <w:r w:rsidR="008D157F" w:rsidRPr="002B4B68">
        <w:rPr>
          <w:rFonts w:ascii="Times New Roman" w:hAnsi="Times New Roman"/>
        </w:rPr>
        <w:fldChar w:fldCharType="end"/>
      </w:r>
      <w:r w:rsidRPr="002B4B68">
        <w:rPr>
          <w:rFonts w:ascii="Times New Roman" w:hAnsi="Times New Roman"/>
          <w:szCs w:val="24"/>
        </w:rPr>
        <w:t xml:space="preserve"> if the sequence is in BT.2</w:t>
      </w:r>
      <w:ins w:id="144" w:author="Francois Edouard" w:date="2017-04-04T08:53:00Z">
        <w:r w:rsidR="00CB669A">
          <w:rPr>
            <w:rFonts w:ascii="Times New Roman" w:hAnsi="Times New Roman"/>
            <w:szCs w:val="24"/>
          </w:rPr>
          <w:t>100</w:t>
        </w:r>
      </w:ins>
      <w:del w:id="145" w:author="Francois Edouard" w:date="2017-04-04T08:53:00Z">
        <w:r w:rsidRPr="002B4B68" w:rsidDel="00CB669A">
          <w:rPr>
            <w:rFonts w:ascii="Times New Roman" w:hAnsi="Times New Roman"/>
            <w:szCs w:val="24"/>
          </w:rPr>
          <w:delText>020</w:delText>
        </w:r>
      </w:del>
      <w:r w:rsidRPr="002B4B68">
        <w:rPr>
          <w:rFonts w:ascii="Times New Roman" w:hAnsi="Times New Roman"/>
          <w:szCs w:val="24"/>
        </w:rPr>
        <w:t xml:space="preserve"> container.</w:t>
      </w:r>
    </w:p>
    <w:p w14:paraId="5AFF2778" w14:textId="5BBC75B8" w:rsidR="000D1792" w:rsidRPr="002B4B68" w:rsidRDefault="000D1792" w:rsidP="00672586">
      <w:pPr>
        <w:pStyle w:val="ListParagraph"/>
        <w:numPr>
          <w:ilvl w:val="0"/>
          <w:numId w:val="9"/>
        </w:numPr>
        <w:tabs>
          <w:tab w:val="left" w:pos="1170"/>
        </w:tabs>
        <w:spacing w:after="120"/>
        <w:contextualSpacing w:val="0"/>
        <w:jc w:val="both"/>
        <w:rPr>
          <w:rFonts w:ascii="Times New Roman" w:hAnsi="Times New Roman"/>
          <w:szCs w:val="24"/>
        </w:rPr>
      </w:pPr>
      <w:r w:rsidRPr="002B4B68">
        <w:rPr>
          <w:rFonts w:ascii="Times New Roman" w:hAnsi="Times New Roman"/>
          <w:szCs w:val="24"/>
        </w:rPr>
        <w:t>Quantize from Y</w:t>
      </w:r>
      <w:r w:rsidR="00DE1318">
        <w:rPr>
          <w:rFonts w:ascii="Times New Roman" w:hAnsi="Times New Roman"/>
          <w:szCs w:val="24"/>
        </w:rPr>
        <w:sym w:font="Symbol" w:char="F0A2"/>
      </w:r>
      <w:r w:rsidRPr="002B4B68">
        <w:rPr>
          <w:rFonts w:ascii="Times New Roman" w:hAnsi="Times New Roman"/>
          <w:szCs w:val="24"/>
        </w:rPr>
        <w:t>CbCr (float) into D</w:t>
      </w:r>
      <w:r w:rsidRPr="002B4B68">
        <w:rPr>
          <w:rFonts w:ascii="Times New Roman" w:hAnsi="Times New Roman"/>
          <w:szCs w:val="24"/>
          <w:vertAlign w:val="subscript"/>
        </w:rPr>
        <w:t>Y</w:t>
      </w:r>
      <w:r w:rsidR="007036E8">
        <w:rPr>
          <w:rFonts w:ascii="Times New Roman" w:hAnsi="Times New Roman"/>
          <w:szCs w:val="24"/>
          <w:vertAlign w:val="subscript"/>
        </w:rPr>
        <w:t>′</w:t>
      </w:r>
      <w:r w:rsidRPr="002B4B68">
        <w:rPr>
          <w:rFonts w:ascii="Times New Roman" w:hAnsi="Times New Roman"/>
          <w:szCs w:val="24"/>
        </w:rPr>
        <w:t>D</w:t>
      </w:r>
      <w:r w:rsidRPr="002B4B68">
        <w:rPr>
          <w:rFonts w:ascii="Times New Roman" w:hAnsi="Times New Roman"/>
          <w:szCs w:val="24"/>
          <w:vertAlign w:val="subscript"/>
        </w:rPr>
        <w:t>Cb</w:t>
      </w:r>
      <w:r w:rsidRPr="002B4B68">
        <w:rPr>
          <w:rFonts w:ascii="Times New Roman" w:hAnsi="Times New Roman"/>
          <w:szCs w:val="24"/>
        </w:rPr>
        <w:t>D</w:t>
      </w:r>
      <w:r w:rsidRPr="002B4B68">
        <w:rPr>
          <w:rFonts w:ascii="Times New Roman" w:hAnsi="Times New Roman"/>
          <w:szCs w:val="24"/>
          <w:vertAlign w:val="subscript"/>
        </w:rPr>
        <w:t>Cr</w:t>
      </w:r>
      <w:r w:rsidRPr="002B4B68">
        <w:rPr>
          <w:rFonts w:ascii="Times New Roman" w:hAnsi="Times New Roman"/>
          <w:szCs w:val="24"/>
        </w:rPr>
        <w:t xml:space="preserve"> (10bit) by invoking Section </w:t>
      </w:r>
      <w:r w:rsidR="008D157F" w:rsidRPr="002B4B68">
        <w:rPr>
          <w:rFonts w:ascii="Times New Roman" w:hAnsi="Times New Roman"/>
          <w:szCs w:val="24"/>
        </w:rPr>
        <w:fldChar w:fldCharType="begin"/>
      </w:r>
      <w:r w:rsidR="008D157F" w:rsidRPr="002B4B68">
        <w:rPr>
          <w:rFonts w:ascii="Times New Roman" w:hAnsi="Times New Roman"/>
          <w:szCs w:val="24"/>
        </w:rPr>
        <w:instrText xml:space="preserve"> REF _Ref401866214 \r \h </w:instrText>
      </w:r>
      <w:r w:rsidR="008D157F" w:rsidRPr="002B4B68">
        <w:rPr>
          <w:rFonts w:ascii="Times New Roman" w:hAnsi="Times New Roman"/>
          <w:szCs w:val="24"/>
        </w:rPr>
      </w:r>
      <w:r w:rsidR="008D157F" w:rsidRPr="002B4B68">
        <w:rPr>
          <w:rFonts w:ascii="Times New Roman" w:hAnsi="Times New Roman"/>
          <w:szCs w:val="24"/>
        </w:rPr>
        <w:fldChar w:fldCharType="separate"/>
      </w:r>
      <w:r w:rsidR="000413DA">
        <w:rPr>
          <w:rFonts w:ascii="Times New Roman" w:hAnsi="Times New Roman"/>
          <w:szCs w:val="24"/>
        </w:rPr>
        <w:t>4.5</w:t>
      </w:r>
      <w:r w:rsidR="008D157F" w:rsidRPr="002B4B68">
        <w:rPr>
          <w:rFonts w:ascii="Times New Roman" w:hAnsi="Times New Roman"/>
          <w:szCs w:val="24"/>
        </w:rPr>
        <w:fldChar w:fldCharType="end"/>
      </w:r>
      <w:r w:rsidRPr="002B4B68">
        <w:rPr>
          <w:rFonts w:ascii="Times New Roman" w:hAnsi="Times New Roman"/>
          <w:szCs w:val="24"/>
        </w:rPr>
        <w:t>, with BitDepthY and BitDepthC set to 10.</w:t>
      </w:r>
    </w:p>
    <w:p w14:paraId="099A1CAF" w14:textId="6C59CE34" w:rsidR="000D1792" w:rsidRPr="002B4B68" w:rsidRDefault="000D1792" w:rsidP="00672586">
      <w:pPr>
        <w:pStyle w:val="ListParagraph"/>
        <w:numPr>
          <w:ilvl w:val="0"/>
          <w:numId w:val="9"/>
        </w:numPr>
        <w:tabs>
          <w:tab w:val="left" w:pos="1170"/>
        </w:tabs>
        <w:spacing w:after="120"/>
        <w:contextualSpacing w:val="0"/>
        <w:jc w:val="both"/>
        <w:rPr>
          <w:rFonts w:ascii="Times New Roman" w:hAnsi="Times New Roman"/>
          <w:szCs w:val="24"/>
        </w:rPr>
      </w:pPr>
      <w:r w:rsidRPr="002B4B68">
        <w:rPr>
          <w:rFonts w:ascii="Times New Roman" w:hAnsi="Times New Roman"/>
          <w:szCs w:val="24"/>
        </w:rPr>
        <w:t>Downsample both chroma components from 4:4:4 D</w:t>
      </w:r>
      <w:r w:rsidRPr="002B4B68">
        <w:rPr>
          <w:rFonts w:ascii="Times New Roman" w:hAnsi="Times New Roman"/>
          <w:szCs w:val="24"/>
          <w:vertAlign w:val="subscript"/>
        </w:rPr>
        <w:t>Y</w:t>
      </w:r>
      <w:r w:rsidR="007036E8">
        <w:rPr>
          <w:rFonts w:ascii="Times New Roman" w:hAnsi="Times New Roman"/>
          <w:szCs w:val="24"/>
          <w:vertAlign w:val="subscript"/>
        </w:rPr>
        <w:t>′</w:t>
      </w:r>
      <w:r w:rsidRPr="002B4B68">
        <w:rPr>
          <w:rFonts w:ascii="Times New Roman" w:hAnsi="Times New Roman"/>
          <w:szCs w:val="24"/>
        </w:rPr>
        <w:t>D</w:t>
      </w:r>
      <w:r w:rsidRPr="002B4B68">
        <w:rPr>
          <w:rFonts w:ascii="Times New Roman" w:hAnsi="Times New Roman"/>
          <w:szCs w:val="24"/>
          <w:vertAlign w:val="subscript"/>
        </w:rPr>
        <w:t>Cb</w:t>
      </w:r>
      <w:r w:rsidRPr="002B4B68">
        <w:rPr>
          <w:rFonts w:ascii="Times New Roman" w:hAnsi="Times New Roman"/>
          <w:szCs w:val="24"/>
        </w:rPr>
        <w:t>D</w:t>
      </w:r>
      <w:r w:rsidRPr="002B4B68">
        <w:rPr>
          <w:rFonts w:ascii="Times New Roman" w:hAnsi="Times New Roman"/>
          <w:szCs w:val="24"/>
          <w:vertAlign w:val="subscript"/>
        </w:rPr>
        <w:t>Cr</w:t>
      </w:r>
      <w:r w:rsidRPr="002B4B68">
        <w:rPr>
          <w:rFonts w:ascii="Times New Roman" w:hAnsi="Times New Roman"/>
          <w:szCs w:val="24"/>
        </w:rPr>
        <w:t xml:space="preserve"> (10bit) to 4:2:0 D</w:t>
      </w:r>
      <w:r w:rsidRPr="002B4B68">
        <w:rPr>
          <w:rFonts w:ascii="Times New Roman" w:hAnsi="Times New Roman"/>
          <w:szCs w:val="24"/>
          <w:vertAlign w:val="subscript"/>
        </w:rPr>
        <w:t>Y</w:t>
      </w:r>
      <w:r w:rsidR="007036E8">
        <w:rPr>
          <w:rFonts w:ascii="Times New Roman" w:hAnsi="Times New Roman"/>
          <w:szCs w:val="24"/>
          <w:vertAlign w:val="subscript"/>
        </w:rPr>
        <w:t>′</w:t>
      </w:r>
      <w:r w:rsidRPr="002B4B68">
        <w:rPr>
          <w:rFonts w:ascii="Times New Roman" w:hAnsi="Times New Roman"/>
          <w:szCs w:val="24"/>
        </w:rPr>
        <w:t>D</w:t>
      </w:r>
      <w:r w:rsidRPr="002B4B68">
        <w:rPr>
          <w:rFonts w:ascii="Times New Roman" w:hAnsi="Times New Roman"/>
          <w:szCs w:val="24"/>
          <w:vertAlign w:val="subscript"/>
        </w:rPr>
        <w:t>Cb</w:t>
      </w:r>
      <w:r w:rsidRPr="002B4B68">
        <w:rPr>
          <w:rFonts w:ascii="Times New Roman" w:hAnsi="Times New Roman"/>
          <w:szCs w:val="24"/>
        </w:rPr>
        <w:t>D</w:t>
      </w:r>
      <w:r w:rsidRPr="002B4B68">
        <w:rPr>
          <w:rFonts w:ascii="Times New Roman" w:hAnsi="Times New Roman"/>
          <w:szCs w:val="24"/>
          <w:vertAlign w:val="subscript"/>
        </w:rPr>
        <w:t>Cr</w:t>
      </w:r>
      <w:r w:rsidRPr="002B4B68">
        <w:rPr>
          <w:rFonts w:ascii="Times New Roman" w:hAnsi="Times New Roman"/>
          <w:szCs w:val="24"/>
        </w:rPr>
        <w:t xml:space="preserve"> (10bit) by invoking Section </w:t>
      </w:r>
      <w:r w:rsidR="008D157F" w:rsidRPr="002B4B68">
        <w:rPr>
          <w:rFonts w:ascii="Times New Roman" w:hAnsi="Times New Roman"/>
        </w:rPr>
        <w:fldChar w:fldCharType="begin"/>
      </w:r>
      <w:r w:rsidR="008D157F" w:rsidRPr="002B4B68">
        <w:rPr>
          <w:rFonts w:ascii="Times New Roman" w:hAnsi="Times New Roman"/>
          <w:szCs w:val="24"/>
        </w:rPr>
        <w:instrText xml:space="preserve"> REF _Ref386355884 \r \h </w:instrText>
      </w:r>
      <w:r w:rsidR="008D157F" w:rsidRPr="002B4B68">
        <w:rPr>
          <w:rFonts w:ascii="Times New Roman" w:hAnsi="Times New Roman"/>
        </w:rPr>
      </w:r>
      <w:r w:rsidR="008D157F" w:rsidRPr="002B4B68">
        <w:rPr>
          <w:rFonts w:ascii="Times New Roman" w:hAnsi="Times New Roman"/>
        </w:rPr>
        <w:fldChar w:fldCharType="separate"/>
      </w:r>
      <w:r w:rsidR="000413DA">
        <w:rPr>
          <w:rFonts w:ascii="Times New Roman" w:hAnsi="Times New Roman"/>
          <w:szCs w:val="24"/>
        </w:rPr>
        <w:t>4.6</w:t>
      </w:r>
      <w:r w:rsidR="008D157F" w:rsidRPr="002B4B68">
        <w:rPr>
          <w:rFonts w:ascii="Times New Roman" w:hAnsi="Times New Roman"/>
        </w:rPr>
        <w:fldChar w:fldCharType="end"/>
      </w:r>
      <w:r w:rsidRPr="002B4B68">
        <w:rPr>
          <w:rFonts w:ascii="Times New Roman" w:hAnsi="Times New Roman"/>
          <w:szCs w:val="24"/>
        </w:rPr>
        <w:t>.</w:t>
      </w:r>
    </w:p>
    <w:p w14:paraId="191ED4DC" w14:textId="15177868" w:rsidR="00A97A2E" w:rsidRPr="002B4B68" w:rsidRDefault="00A97A2E" w:rsidP="00672586">
      <w:pPr>
        <w:pStyle w:val="ListParagraph"/>
        <w:numPr>
          <w:ilvl w:val="0"/>
          <w:numId w:val="9"/>
        </w:numPr>
        <w:tabs>
          <w:tab w:val="left" w:pos="1170"/>
        </w:tabs>
        <w:spacing w:after="120"/>
        <w:contextualSpacing w:val="0"/>
        <w:jc w:val="both"/>
        <w:rPr>
          <w:rFonts w:ascii="Times New Roman" w:hAnsi="Times New Roman"/>
          <w:szCs w:val="24"/>
        </w:rPr>
      </w:pPr>
      <w:r w:rsidRPr="002B4B68">
        <w:rPr>
          <w:rFonts w:ascii="Times New Roman" w:hAnsi="Times New Roman"/>
          <w:szCs w:val="24"/>
        </w:rPr>
        <w:t>Perform luma adjustment using RGB and the subsampled D</w:t>
      </w:r>
      <w:r w:rsidRPr="002B4B68">
        <w:rPr>
          <w:rFonts w:ascii="Times New Roman" w:hAnsi="Times New Roman"/>
          <w:szCs w:val="24"/>
          <w:vertAlign w:val="subscript"/>
        </w:rPr>
        <w:t>Cb</w:t>
      </w:r>
      <w:r w:rsidRPr="002B4B68">
        <w:rPr>
          <w:rFonts w:ascii="Times New Roman" w:hAnsi="Times New Roman"/>
          <w:szCs w:val="24"/>
        </w:rPr>
        <w:t>D</w:t>
      </w:r>
      <w:r w:rsidRPr="002B4B68">
        <w:rPr>
          <w:rFonts w:ascii="Times New Roman" w:hAnsi="Times New Roman"/>
          <w:szCs w:val="24"/>
          <w:vertAlign w:val="subscript"/>
        </w:rPr>
        <w:t>Cr</w:t>
      </w:r>
      <w:r w:rsidRPr="002B4B68">
        <w:rPr>
          <w:rFonts w:ascii="Times New Roman" w:hAnsi="Times New Roman"/>
          <w:szCs w:val="24"/>
        </w:rPr>
        <w:t xml:space="preserve"> signals as inputs to get the D</w:t>
      </w:r>
      <w:r w:rsidRPr="002B4B68">
        <w:rPr>
          <w:rFonts w:ascii="Times New Roman" w:hAnsi="Times New Roman"/>
          <w:szCs w:val="24"/>
          <w:vertAlign w:val="subscript"/>
        </w:rPr>
        <w:t>Y</w:t>
      </w:r>
      <w:r w:rsidR="007036E8">
        <w:rPr>
          <w:rFonts w:ascii="Times New Roman" w:hAnsi="Times New Roman"/>
          <w:szCs w:val="24"/>
          <w:vertAlign w:val="subscript"/>
        </w:rPr>
        <w:t>′</w:t>
      </w:r>
      <w:r w:rsidRPr="002B4B68">
        <w:rPr>
          <w:rFonts w:ascii="Times New Roman" w:hAnsi="Times New Roman"/>
          <w:szCs w:val="24"/>
        </w:rPr>
        <w:t xml:space="preserve"> signal resulting in 4:2:0 D</w:t>
      </w:r>
      <w:r w:rsidRPr="002B4B68">
        <w:rPr>
          <w:rFonts w:ascii="Times New Roman" w:hAnsi="Times New Roman"/>
          <w:szCs w:val="24"/>
          <w:vertAlign w:val="subscript"/>
        </w:rPr>
        <w:t>Y</w:t>
      </w:r>
      <w:r w:rsidR="007036E8">
        <w:rPr>
          <w:rFonts w:ascii="Times New Roman" w:hAnsi="Times New Roman"/>
          <w:szCs w:val="24"/>
          <w:vertAlign w:val="subscript"/>
        </w:rPr>
        <w:t>′</w:t>
      </w:r>
      <w:r w:rsidRPr="002B4B68">
        <w:rPr>
          <w:rFonts w:ascii="Times New Roman" w:hAnsi="Times New Roman"/>
          <w:szCs w:val="24"/>
        </w:rPr>
        <w:t>D</w:t>
      </w:r>
      <w:r w:rsidRPr="002B4B68">
        <w:rPr>
          <w:rFonts w:ascii="Times New Roman" w:hAnsi="Times New Roman"/>
          <w:szCs w:val="24"/>
          <w:vertAlign w:val="subscript"/>
        </w:rPr>
        <w:t>Cb</w:t>
      </w:r>
      <w:r w:rsidRPr="002B4B68">
        <w:rPr>
          <w:rFonts w:ascii="Times New Roman" w:hAnsi="Times New Roman"/>
          <w:szCs w:val="24"/>
        </w:rPr>
        <w:t>D</w:t>
      </w:r>
      <w:r w:rsidRPr="002B4B68">
        <w:rPr>
          <w:rFonts w:ascii="Times New Roman" w:hAnsi="Times New Roman"/>
          <w:szCs w:val="24"/>
          <w:vertAlign w:val="subscript"/>
        </w:rPr>
        <w:t>Cr</w:t>
      </w:r>
      <w:r w:rsidRPr="002B4B68">
        <w:rPr>
          <w:rFonts w:ascii="Times New Roman" w:hAnsi="Times New Roman"/>
          <w:szCs w:val="24"/>
        </w:rPr>
        <w:t xml:space="preserve"> (10bit)</w:t>
      </w:r>
      <w:r w:rsidR="005D1B70" w:rsidRPr="002B4B68">
        <w:rPr>
          <w:rFonts w:ascii="Times New Roman" w:hAnsi="Times New Roman"/>
          <w:szCs w:val="24"/>
        </w:rPr>
        <w:t xml:space="preserve"> by invoking Section </w:t>
      </w:r>
      <w:r w:rsidR="00A07431" w:rsidRPr="002B4B68">
        <w:rPr>
          <w:rFonts w:ascii="Times New Roman" w:hAnsi="Times New Roman"/>
          <w:szCs w:val="24"/>
        </w:rPr>
        <w:fldChar w:fldCharType="begin"/>
      </w:r>
      <w:r w:rsidR="00A07431" w:rsidRPr="002B4B68">
        <w:rPr>
          <w:rFonts w:ascii="Times New Roman" w:hAnsi="Times New Roman"/>
          <w:szCs w:val="24"/>
        </w:rPr>
        <w:instrText xml:space="preserve"> REF _Ref441497190 \r \h </w:instrText>
      </w:r>
      <w:r w:rsidR="00A07431" w:rsidRPr="002B4B68">
        <w:rPr>
          <w:rFonts w:ascii="Times New Roman" w:hAnsi="Times New Roman"/>
          <w:szCs w:val="24"/>
        </w:rPr>
      </w:r>
      <w:r w:rsidR="00A07431" w:rsidRPr="002B4B68">
        <w:rPr>
          <w:rFonts w:ascii="Times New Roman" w:hAnsi="Times New Roman"/>
          <w:szCs w:val="24"/>
        </w:rPr>
        <w:fldChar w:fldCharType="separate"/>
      </w:r>
      <w:r w:rsidR="000413DA">
        <w:rPr>
          <w:rFonts w:ascii="Times New Roman" w:hAnsi="Times New Roman"/>
          <w:szCs w:val="24"/>
        </w:rPr>
        <w:t>4.10</w:t>
      </w:r>
      <w:r w:rsidR="00A07431" w:rsidRPr="002B4B68">
        <w:rPr>
          <w:rFonts w:ascii="Times New Roman" w:hAnsi="Times New Roman"/>
          <w:szCs w:val="24"/>
        </w:rPr>
        <w:fldChar w:fldCharType="end"/>
      </w:r>
      <w:r w:rsidRPr="002B4B68">
        <w:rPr>
          <w:rFonts w:ascii="Times New Roman" w:hAnsi="Times New Roman"/>
          <w:szCs w:val="24"/>
        </w:rPr>
        <w:t>.</w:t>
      </w:r>
    </w:p>
    <w:p w14:paraId="784B233D" w14:textId="79F32657" w:rsidR="000D1792" w:rsidRPr="002B4B68" w:rsidRDefault="000D1792" w:rsidP="000D1792">
      <w:pPr>
        <w:spacing w:before="240"/>
        <w:ind w:left="851" w:hanging="851"/>
        <w:rPr>
          <w:rFonts w:eastAsia="SimSun"/>
          <w:szCs w:val="24"/>
          <w:lang w:eastAsia="zh-CN"/>
        </w:rPr>
      </w:pPr>
      <w:r w:rsidRPr="002B4B68">
        <w:rPr>
          <w:szCs w:val="24"/>
          <w:lang w:eastAsia="ja-JP"/>
        </w:rPr>
        <w:t xml:space="preserve">Note: </w:t>
      </w:r>
      <w:r w:rsidRPr="002B4B68">
        <w:rPr>
          <w:szCs w:val="24"/>
          <w:lang w:eastAsia="ja-JP"/>
        </w:rPr>
        <w:tab/>
        <w:t>Dxx stands for Digitized version of signal xx</w:t>
      </w:r>
      <w:r w:rsidRPr="002B4B68">
        <w:rPr>
          <w:rFonts w:eastAsia="SimSun"/>
          <w:szCs w:val="24"/>
          <w:lang w:eastAsia="zh-CN"/>
        </w:rPr>
        <w:t>. R</w:t>
      </w:r>
      <w:r w:rsidR="007036E8">
        <w:rPr>
          <w:rFonts w:eastAsia="SimSun"/>
          <w:szCs w:val="24"/>
          <w:lang w:eastAsia="zh-CN"/>
        </w:rPr>
        <w:t>′</w:t>
      </w:r>
      <w:r w:rsidRPr="002B4B68">
        <w:rPr>
          <w:rFonts w:eastAsia="SimSun"/>
          <w:szCs w:val="24"/>
          <w:lang w:eastAsia="zh-CN"/>
        </w:rPr>
        <w:t>G</w:t>
      </w:r>
      <w:r w:rsidR="007036E8">
        <w:rPr>
          <w:rFonts w:eastAsia="SimSun"/>
          <w:szCs w:val="24"/>
          <w:lang w:eastAsia="zh-CN"/>
        </w:rPr>
        <w:t>′</w:t>
      </w:r>
      <w:r w:rsidRPr="002B4B68">
        <w:rPr>
          <w:rFonts w:eastAsia="SimSun"/>
          <w:szCs w:val="24"/>
          <w:lang w:eastAsia="zh-CN"/>
        </w:rPr>
        <w:t>B</w:t>
      </w:r>
      <w:r w:rsidR="007036E8">
        <w:rPr>
          <w:rFonts w:eastAsia="SimSun"/>
          <w:szCs w:val="24"/>
          <w:lang w:eastAsia="zh-CN"/>
        </w:rPr>
        <w:t>′</w:t>
      </w:r>
      <w:r w:rsidRPr="002B4B68">
        <w:rPr>
          <w:rFonts w:eastAsia="SimSun"/>
          <w:szCs w:val="24"/>
          <w:lang w:eastAsia="zh-CN"/>
        </w:rPr>
        <w:t xml:space="preserve"> or Y</w:t>
      </w:r>
      <w:r w:rsidR="007702CA">
        <w:sym w:font="Symbol" w:char="F0A2"/>
      </w:r>
      <w:r w:rsidRPr="002B4B68">
        <w:rPr>
          <w:rFonts w:eastAsia="SimSun"/>
          <w:szCs w:val="24"/>
          <w:lang w:eastAsia="zh-CN"/>
        </w:rPr>
        <w:t>CbCr stands for normalized value within [0,1]</w:t>
      </w:r>
      <w:r w:rsidR="000548C1" w:rsidRPr="002B4B68">
        <w:rPr>
          <w:rFonts w:eastAsia="SimSun"/>
          <w:szCs w:val="24"/>
          <w:lang w:eastAsia="zh-CN"/>
        </w:rPr>
        <w:t xml:space="preserve"> (R</w:t>
      </w:r>
      <w:r w:rsidR="007036E8">
        <w:rPr>
          <w:rFonts w:eastAsia="SimSun"/>
          <w:szCs w:val="24"/>
          <w:lang w:eastAsia="zh-CN"/>
        </w:rPr>
        <w:t>′</w:t>
      </w:r>
      <w:r w:rsidR="000548C1" w:rsidRPr="002B4B68">
        <w:rPr>
          <w:rFonts w:eastAsia="SimSun"/>
          <w:szCs w:val="24"/>
          <w:lang w:eastAsia="zh-CN"/>
        </w:rPr>
        <w:t>G</w:t>
      </w:r>
      <w:r w:rsidR="007036E8">
        <w:rPr>
          <w:rFonts w:eastAsia="SimSun"/>
          <w:szCs w:val="24"/>
          <w:lang w:eastAsia="zh-CN"/>
        </w:rPr>
        <w:t>′</w:t>
      </w:r>
      <w:r w:rsidR="000548C1" w:rsidRPr="002B4B68">
        <w:rPr>
          <w:rFonts w:eastAsia="SimSun"/>
          <w:szCs w:val="24"/>
          <w:lang w:eastAsia="zh-CN"/>
        </w:rPr>
        <w:t>B</w:t>
      </w:r>
      <w:r w:rsidR="007036E8">
        <w:rPr>
          <w:rFonts w:eastAsia="SimSun"/>
          <w:szCs w:val="24"/>
          <w:lang w:eastAsia="zh-CN"/>
        </w:rPr>
        <w:t>′</w:t>
      </w:r>
      <w:r w:rsidR="000548C1" w:rsidRPr="002B4B68">
        <w:rPr>
          <w:rFonts w:eastAsia="SimSun"/>
          <w:szCs w:val="24"/>
          <w:lang w:eastAsia="zh-CN"/>
        </w:rPr>
        <w:t xml:space="preserve"> Y</w:t>
      </w:r>
      <w:r w:rsidR="007036E8">
        <w:rPr>
          <w:rFonts w:eastAsia="SimSun"/>
          <w:szCs w:val="24"/>
          <w:lang w:eastAsia="zh-CN"/>
        </w:rPr>
        <w:t>′</w:t>
      </w:r>
      <w:r w:rsidR="000548C1" w:rsidRPr="002B4B68">
        <w:rPr>
          <w:rFonts w:eastAsia="SimSun"/>
          <w:szCs w:val="24"/>
          <w:lang w:eastAsia="zh-CN"/>
        </w:rPr>
        <w:t xml:space="preserve">) and </w:t>
      </w:r>
      <w:r w:rsidR="000548C1" w:rsidRPr="00E3518C">
        <w:rPr>
          <w:rFonts w:eastAsia="SimSun"/>
          <w:szCs w:val="24"/>
          <w:lang w:eastAsia="zh-CN"/>
        </w:rPr>
        <w:t>[-0.5, 0.5] (</w:t>
      </w:r>
      <w:r w:rsidR="000548C1" w:rsidRPr="002B4B68">
        <w:rPr>
          <w:rFonts w:eastAsia="SimSun"/>
          <w:szCs w:val="24"/>
          <w:lang w:eastAsia="zh-CN"/>
        </w:rPr>
        <w:t>CbCr</w:t>
      </w:r>
      <w:r w:rsidR="000548C1" w:rsidRPr="00E3518C">
        <w:rPr>
          <w:rFonts w:eastAsia="SimSun"/>
          <w:szCs w:val="24"/>
          <w:lang w:eastAsia="zh-CN"/>
        </w:rPr>
        <w:t>)</w:t>
      </w:r>
      <w:r w:rsidRPr="002B4B68">
        <w:rPr>
          <w:rFonts w:eastAsia="SimSun"/>
          <w:szCs w:val="24"/>
          <w:lang w:eastAsia="zh-CN"/>
        </w:rPr>
        <w:t>.</w:t>
      </w:r>
    </w:p>
    <w:p w14:paraId="00896E0A" w14:textId="6BDE3165" w:rsidR="00F1619D" w:rsidRPr="002B4B68" w:rsidRDefault="000D1792" w:rsidP="008217E5">
      <w:pPr>
        <w:tabs>
          <w:tab w:val="left" w:pos="1170"/>
        </w:tabs>
        <w:spacing w:after="120"/>
        <w:jc w:val="both"/>
      </w:pPr>
      <w:r w:rsidRPr="002B4B68">
        <w:rPr>
          <w:szCs w:val="24"/>
        </w:rPr>
        <w:t xml:space="preserve">The reverse conversion is obtained </w:t>
      </w:r>
      <w:r w:rsidRPr="002B4B68">
        <w:rPr>
          <w:szCs w:val="24"/>
          <w:lang w:eastAsia="ja-JP"/>
        </w:rPr>
        <w:t xml:space="preserve">with the HDRConvert tool </w:t>
      </w:r>
      <w:r w:rsidRPr="002B4B68">
        <w:t>using the configuration file</w:t>
      </w:r>
      <w:r w:rsidRPr="002B4B68">
        <w:rPr>
          <w:lang w:eastAsia="ja-JP"/>
        </w:rPr>
        <w:t xml:space="preserve"> </w:t>
      </w:r>
      <w:r w:rsidRPr="002B4B68">
        <w:t>HDRConvertYCbCr420ToEXR2020.cfg</w:t>
      </w:r>
      <w:r w:rsidR="006E411F">
        <w:rPr>
          <w:lang w:eastAsia="ja-JP"/>
        </w:rPr>
        <w:t xml:space="preserve"> </w:t>
      </w:r>
      <w:r w:rsidR="007D450E">
        <w:rPr>
          <w:lang w:eastAsia="ja-JP"/>
        </w:rPr>
        <w:t>(</w:t>
      </w:r>
      <w:r w:rsidR="006E411F">
        <w:rPr>
          <w:lang w:eastAsia="ja-JP"/>
        </w:rPr>
        <w:t>for</w:t>
      </w:r>
      <w:r w:rsidRPr="002B4B68">
        <w:rPr>
          <w:lang w:eastAsia="ja-JP"/>
        </w:rPr>
        <w:t xml:space="preserve"> the </w:t>
      </w:r>
      <w:ins w:id="146" w:author="Francois Edouard" w:date="2017-04-04T08:53:00Z">
        <w:r w:rsidR="00CB669A" w:rsidRPr="002B4B68">
          <w:rPr>
            <w:szCs w:val="24"/>
          </w:rPr>
          <w:t>BT.2</w:t>
        </w:r>
        <w:r w:rsidR="00CB669A">
          <w:rPr>
            <w:szCs w:val="24"/>
          </w:rPr>
          <w:t>100</w:t>
        </w:r>
        <w:r w:rsidR="00CB669A" w:rsidRPr="002B4B68">
          <w:rPr>
            <w:szCs w:val="24"/>
          </w:rPr>
          <w:t xml:space="preserve"> </w:t>
        </w:r>
      </w:ins>
      <w:del w:id="147" w:author="Francois Edouard" w:date="2017-04-04T08:53:00Z">
        <w:r w:rsidR="006E411F" w:rsidRPr="002B4B68" w:rsidDel="00CB669A">
          <w:rPr>
            <w:szCs w:val="24"/>
          </w:rPr>
          <w:delText>BT.2020</w:delText>
        </w:r>
        <w:r w:rsidR="006E411F" w:rsidDel="00CB669A">
          <w:rPr>
            <w:szCs w:val="24"/>
          </w:rPr>
          <w:delText xml:space="preserve"> </w:delText>
        </w:r>
      </w:del>
      <w:r w:rsidRPr="002B4B68">
        <w:rPr>
          <w:lang w:eastAsia="ja-JP"/>
        </w:rPr>
        <w:t>content container primaries</w:t>
      </w:r>
      <w:r w:rsidR="007D450E">
        <w:rPr>
          <w:lang w:eastAsia="ja-JP"/>
        </w:rPr>
        <w:t>) provided in the “bin/</w:t>
      </w:r>
      <w:r w:rsidR="0031315F" w:rsidRPr="0031315F">
        <w:rPr>
          <w:lang w:eastAsia="ja-JP"/>
        </w:rPr>
        <w:t>JCTVC_CTC_cfgFiles</w:t>
      </w:r>
      <w:r w:rsidR="007D450E">
        <w:rPr>
          <w:lang w:eastAsia="ja-JP"/>
        </w:rPr>
        <w:t xml:space="preserve">” </w:t>
      </w:r>
      <w:r w:rsidR="007D450E">
        <w:t>folder of the HDRTools reference software package.</w:t>
      </w:r>
    </w:p>
    <w:p w14:paraId="7593C7CE" w14:textId="334F225E" w:rsidR="000D1792" w:rsidRPr="002B4B68" w:rsidRDefault="000D1792" w:rsidP="003C6C50">
      <w:pPr>
        <w:tabs>
          <w:tab w:val="left" w:pos="1170"/>
        </w:tabs>
        <w:spacing w:after="120"/>
        <w:jc w:val="both"/>
        <w:rPr>
          <w:szCs w:val="24"/>
        </w:rPr>
      </w:pPr>
      <w:r w:rsidRPr="002B4B68">
        <w:t xml:space="preserve">The process consists of </w:t>
      </w:r>
      <w:r w:rsidRPr="002B4B68">
        <w:rPr>
          <w:szCs w:val="24"/>
        </w:rPr>
        <w:t>the following steps:</w:t>
      </w:r>
    </w:p>
    <w:p w14:paraId="4165125C" w14:textId="16406439" w:rsidR="000D1792" w:rsidRPr="002B4B68" w:rsidRDefault="000D1792" w:rsidP="00672586">
      <w:pPr>
        <w:pStyle w:val="ListParagraph"/>
        <w:numPr>
          <w:ilvl w:val="0"/>
          <w:numId w:val="9"/>
        </w:numPr>
        <w:tabs>
          <w:tab w:val="left" w:pos="1170"/>
        </w:tabs>
        <w:spacing w:after="120"/>
        <w:contextualSpacing w:val="0"/>
        <w:jc w:val="both"/>
        <w:rPr>
          <w:rFonts w:ascii="Times New Roman" w:hAnsi="Times New Roman"/>
          <w:szCs w:val="24"/>
        </w:rPr>
      </w:pPr>
      <w:r w:rsidRPr="002B4B68">
        <w:rPr>
          <w:rFonts w:ascii="Times New Roman" w:hAnsi="Times New Roman"/>
          <w:szCs w:val="24"/>
        </w:rPr>
        <w:t>Upsample both chroma components from 4:2:0 D</w:t>
      </w:r>
      <w:r w:rsidRPr="002B4B68">
        <w:rPr>
          <w:rFonts w:ascii="Times New Roman" w:hAnsi="Times New Roman"/>
          <w:szCs w:val="24"/>
          <w:vertAlign w:val="subscript"/>
        </w:rPr>
        <w:t>Y</w:t>
      </w:r>
      <w:r w:rsidR="007036E8">
        <w:rPr>
          <w:rFonts w:ascii="Times New Roman" w:hAnsi="Times New Roman"/>
          <w:szCs w:val="24"/>
          <w:vertAlign w:val="subscript"/>
        </w:rPr>
        <w:t>′</w:t>
      </w:r>
      <w:r w:rsidRPr="002B4B68">
        <w:rPr>
          <w:rFonts w:ascii="Times New Roman" w:hAnsi="Times New Roman"/>
          <w:szCs w:val="24"/>
        </w:rPr>
        <w:t>D</w:t>
      </w:r>
      <w:r w:rsidRPr="002B4B68">
        <w:rPr>
          <w:rFonts w:ascii="Times New Roman" w:hAnsi="Times New Roman"/>
          <w:szCs w:val="24"/>
          <w:vertAlign w:val="subscript"/>
        </w:rPr>
        <w:t>Cb</w:t>
      </w:r>
      <w:r w:rsidRPr="002B4B68">
        <w:rPr>
          <w:rFonts w:ascii="Times New Roman" w:hAnsi="Times New Roman"/>
          <w:szCs w:val="24"/>
        </w:rPr>
        <w:t>D</w:t>
      </w:r>
      <w:r w:rsidRPr="002B4B68">
        <w:rPr>
          <w:rFonts w:ascii="Times New Roman" w:hAnsi="Times New Roman"/>
          <w:szCs w:val="24"/>
          <w:vertAlign w:val="subscript"/>
        </w:rPr>
        <w:t>Cr</w:t>
      </w:r>
      <w:r w:rsidRPr="002B4B68">
        <w:rPr>
          <w:rFonts w:ascii="Times New Roman" w:hAnsi="Times New Roman"/>
          <w:szCs w:val="24"/>
        </w:rPr>
        <w:t xml:space="preserve"> (10bit) to 4:4:4 D</w:t>
      </w:r>
      <w:r w:rsidRPr="002B4B68">
        <w:rPr>
          <w:rFonts w:ascii="Times New Roman" w:hAnsi="Times New Roman"/>
          <w:szCs w:val="24"/>
          <w:vertAlign w:val="subscript"/>
        </w:rPr>
        <w:t>Y</w:t>
      </w:r>
      <w:r w:rsidR="007036E8">
        <w:rPr>
          <w:rFonts w:ascii="Times New Roman" w:hAnsi="Times New Roman"/>
          <w:szCs w:val="24"/>
          <w:vertAlign w:val="subscript"/>
        </w:rPr>
        <w:t>′</w:t>
      </w:r>
      <w:r w:rsidRPr="002B4B68">
        <w:rPr>
          <w:rFonts w:ascii="Times New Roman" w:hAnsi="Times New Roman"/>
          <w:szCs w:val="24"/>
        </w:rPr>
        <w:t>D</w:t>
      </w:r>
      <w:r w:rsidRPr="002B4B68">
        <w:rPr>
          <w:rFonts w:ascii="Times New Roman" w:hAnsi="Times New Roman"/>
          <w:szCs w:val="24"/>
          <w:vertAlign w:val="subscript"/>
        </w:rPr>
        <w:t>Cb</w:t>
      </w:r>
      <w:r w:rsidRPr="002B4B68">
        <w:rPr>
          <w:rFonts w:ascii="Times New Roman" w:hAnsi="Times New Roman"/>
          <w:szCs w:val="24"/>
        </w:rPr>
        <w:t>D</w:t>
      </w:r>
      <w:r w:rsidRPr="002B4B68">
        <w:rPr>
          <w:rFonts w:ascii="Times New Roman" w:hAnsi="Times New Roman"/>
          <w:szCs w:val="24"/>
          <w:vertAlign w:val="subscript"/>
        </w:rPr>
        <w:t>Cr</w:t>
      </w:r>
      <w:r w:rsidRPr="002B4B68">
        <w:rPr>
          <w:rFonts w:ascii="Times New Roman" w:hAnsi="Times New Roman"/>
          <w:szCs w:val="24"/>
        </w:rPr>
        <w:t xml:space="preserve"> (10bit) by invoking Section </w:t>
      </w:r>
      <w:r w:rsidR="00241E4E" w:rsidRPr="002B4B68">
        <w:rPr>
          <w:rFonts w:ascii="Times New Roman" w:hAnsi="Times New Roman"/>
        </w:rPr>
        <w:fldChar w:fldCharType="begin"/>
      </w:r>
      <w:r w:rsidR="00241E4E" w:rsidRPr="002B4B68">
        <w:rPr>
          <w:rFonts w:ascii="Times New Roman" w:hAnsi="Times New Roman"/>
          <w:szCs w:val="24"/>
        </w:rPr>
        <w:instrText xml:space="preserve"> REF _Ref394915308 \r \h </w:instrText>
      </w:r>
      <w:r w:rsidR="00241E4E" w:rsidRPr="002B4B68">
        <w:rPr>
          <w:rFonts w:ascii="Times New Roman" w:hAnsi="Times New Roman"/>
        </w:rPr>
      </w:r>
      <w:r w:rsidR="00241E4E" w:rsidRPr="002B4B68">
        <w:rPr>
          <w:rFonts w:ascii="Times New Roman" w:hAnsi="Times New Roman"/>
        </w:rPr>
        <w:fldChar w:fldCharType="separate"/>
      </w:r>
      <w:r w:rsidR="000413DA">
        <w:rPr>
          <w:rFonts w:ascii="Times New Roman" w:hAnsi="Times New Roman"/>
          <w:szCs w:val="24"/>
        </w:rPr>
        <w:t>4.7</w:t>
      </w:r>
      <w:r w:rsidR="00241E4E" w:rsidRPr="002B4B68">
        <w:rPr>
          <w:rFonts w:ascii="Times New Roman" w:hAnsi="Times New Roman"/>
        </w:rPr>
        <w:fldChar w:fldCharType="end"/>
      </w:r>
      <w:r w:rsidRPr="002B4B68">
        <w:rPr>
          <w:rFonts w:ascii="Times New Roman" w:hAnsi="Times New Roman"/>
          <w:szCs w:val="24"/>
        </w:rPr>
        <w:t>.</w:t>
      </w:r>
    </w:p>
    <w:p w14:paraId="5D7E3C3F" w14:textId="39D1AAAF" w:rsidR="000D1792" w:rsidRPr="002B4B68" w:rsidRDefault="000D1792" w:rsidP="00672586">
      <w:pPr>
        <w:pStyle w:val="ListParagraph"/>
        <w:numPr>
          <w:ilvl w:val="0"/>
          <w:numId w:val="9"/>
        </w:numPr>
        <w:tabs>
          <w:tab w:val="left" w:pos="1170"/>
        </w:tabs>
        <w:spacing w:after="120"/>
        <w:contextualSpacing w:val="0"/>
        <w:jc w:val="both"/>
        <w:rPr>
          <w:rFonts w:ascii="Times New Roman" w:hAnsi="Times New Roman"/>
          <w:szCs w:val="24"/>
        </w:rPr>
      </w:pPr>
      <w:r w:rsidRPr="002B4B68">
        <w:rPr>
          <w:rFonts w:ascii="Times New Roman" w:hAnsi="Times New Roman"/>
          <w:szCs w:val="24"/>
        </w:rPr>
        <w:t>Inverse quantize from D</w:t>
      </w:r>
      <w:r w:rsidRPr="002B4B68">
        <w:rPr>
          <w:rFonts w:ascii="Times New Roman" w:hAnsi="Times New Roman"/>
          <w:szCs w:val="24"/>
          <w:vertAlign w:val="subscript"/>
        </w:rPr>
        <w:t>Y</w:t>
      </w:r>
      <w:r w:rsidR="007036E8">
        <w:rPr>
          <w:rFonts w:ascii="Times New Roman" w:hAnsi="Times New Roman"/>
          <w:szCs w:val="24"/>
          <w:vertAlign w:val="subscript"/>
        </w:rPr>
        <w:t>′</w:t>
      </w:r>
      <w:r w:rsidRPr="002B4B68">
        <w:rPr>
          <w:rFonts w:ascii="Times New Roman" w:hAnsi="Times New Roman"/>
          <w:szCs w:val="24"/>
        </w:rPr>
        <w:t>D</w:t>
      </w:r>
      <w:r w:rsidRPr="002B4B68">
        <w:rPr>
          <w:rFonts w:ascii="Times New Roman" w:hAnsi="Times New Roman"/>
          <w:szCs w:val="24"/>
          <w:vertAlign w:val="subscript"/>
        </w:rPr>
        <w:t>Cb</w:t>
      </w:r>
      <w:r w:rsidRPr="002B4B68">
        <w:rPr>
          <w:rFonts w:ascii="Times New Roman" w:hAnsi="Times New Roman"/>
          <w:szCs w:val="24"/>
        </w:rPr>
        <w:t>D</w:t>
      </w:r>
      <w:r w:rsidRPr="002B4B68">
        <w:rPr>
          <w:rFonts w:ascii="Times New Roman" w:hAnsi="Times New Roman"/>
          <w:szCs w:val="24"/>
          <w:vertAlign w:val="subscript"/>
        </w:rPr>
        <w:t>Cr</w:t>
      </w:r>
      <w:r w:rsidRPr="002B4B68">
        <w:rPr>
          <w:rFonts w:ascii="Times New Roman" w:hAnsi="Times New Roman"/>
          <w:szCs w:val="24"/>
        </w:rPr>
        <w:t xml:space="preserve"> (10bit) into Y</w:t>
      </w:r>
      <w:r w:rsidR="00DE1318">
        <w:rPr>
          <w:rFonts w:ascii="Times New Roman" w:hAnsi="Times New Roman"/>
          <w:szCs w:val="24"/>
        </w:rPr>
        <w:sym w:font="Symbol" w:char="F0A2"/>
      </w:r>
      <w:r w:rsidRPr="002B4B68">
        <w:rPr>
          <w:rFonts w:ascii="Times New Roman" w:hAnsi="Times New Roman"/>
          <w:szCs w:val="24"/>
        </w:rPr>
        <w:t xml:space="preserve">CbCr (float) by invoking section </w:t>
      </w:r>
      <w:r w:rsidR="00241E4E" w:rsidRPr="002B4B68">
        <w:rPr>
          <w:rFonts w:ascii="Times New Roman" w:hAnsi="Times New Roman"/>
        </w:rPr>
        <w:fldChar w:fldCharType="begin"/>
      </w:r>
      <w:r w:rsidR="00241E4E" w:rsidRPr="002B4B68">
        <w:rPr>
          <w:rFonts w:ascii="Times New Roman" w:hAnsi="Times New Roman"/>
          <w:szCs w:val="24"/>
        </w:rPr>
        <w:instrText xml:space="preserve"> REF _Ref389555540 \r \h </w:instrText>
      </w:r>
      <w:r w:rsidR="00241E4E" w:rsidRPr="002B4B68">
        <w:rPr>
          <w:rFonts w:ascii="Times New Roman" w:hAnsi="Times New Roman"/>
        </w:rPr>
      </w:r>
      <w:r w:rsidR="00241E4E" w:rsidRPr="002B4B68">
        <w:rPr>
          <w:rFonts w:ascii="Times New Roman" w:hAnsi="Times New Roman"/>
        </w:rPr>
        <w:fldChar w:fldCharType="separate"/>
      </w:r>
      <w:r w:rsidR="000413DA">
        <w:rPr>
          <w:rFonts w:ascii="Times New Roman" w:hAnsi="Times New Roman"/>
          <w:szCs w:val="24"/>
        </w:rPr>
        <w:t>4.8</w:t>
      </w:r>
      <w:r w:rsidR="00241E4E" w:rsidRPr="002B4B68">
        <w:rPr>
          <w:rFonts w:ascii="Times New Roman" w:hAnsi="Times New Roman"/>
        </w:rPr>
        <w:fldChar w:fldCharType="end"/>
      </w:r>
      <w:r w:rsidRPr="002B4B68">
        <w:rPr>
          <w:rFonts w:ascii="Times New Roman" w:hAnsi="Times New Roman"/>
          <w:szCs w:val="24"/>
        </w:rPr>
        <w:t>, with BitDepthY and BitDepthC set to 10.</w:t>
      </w:r>
    </w:p>
    <w:p w14:paraId="4EDA1B25" w14:textId="0CDB8538" w:rsidR="000D1792" w:rsidRPr="002B4B68" w:rsidRDefault="000D1792" w:rsidP="00672586">
      <w:pPr>
        <w:pStyle w:val="ListParagraph"/>
        <w:numPr>
          <w:ilvl w:val="0"/>
          <w:numId w:val="9"/>
        </w:numPr>
        <w:tabs>
          <w:tab w:val="left" w:pos="1170"/>
        </w:tabs>
        <w:spacing w:after="120"/>
        <w:contextualSpacing w:val="0"/>
        <w:jc w:val="both"/>
        <w:rPr>
          <w:rFonts w:ascii="Times New Roman" w:hAnsi="Times New Roman"/>
          <w:szCs w:val="24"/>
        </w:rPr>
      </w:pPr>
      <w:r w:rsidRPr="002B4B68">
        <w:rPr>
          <w:rFonts w:ascii="Times New Roman" w:hAnsi="Times New Roman"/>
          <w:szCs w:val="24"/>
        </w:rPr>
        <w:t>Convert from Y</w:t>
      </w:r>
      <w:r w:rsidR="007036E8">
        <w:rPr>
          <w:rFonts w:ascii="Times New Roman" w:hAnsi="Times New Roman"/>
          <w:szCs w:val="24"/>
        </w:rPr>
        <w:t>′</w:t>
      </w:r>
      <w:r w:rsidRPr="002B4B68">
        <w:rPr>
          <w:rFonts w:ascii="Times New Roman" w:hAnsi="Times New Roman"/>
          <w:szCs w:val="24"/>
        </w:rPr>
        <w:t>CbCr (float) to R</w:t>
      </w:r>
      <w:r w:rsidR="00DE1318">
        <w:rPr>
          <w:rFonts w:ascii="Times New Roman" w:hAnsi="Times New Roman"/>
          <w:szCs w:val="24"/>
        </w:rPr>
        <w:sym w:font="Symbol" w:char="F0A2"/>
      </w:r>
      <w:r w:rsidRPr="002B4B68">
        <w:rPr>
          <w:rFonts w:ascii="Times New Roman" w:hAnsi="Times New Roman"/>
          <w:szCs w:val="24"/>
        </w:rPr>
        <w:t>G</w:t>
      </w:r>
      <w:r w:rsidR="00DE1318">
        <w:rPr>
          <w:rFonts w:ascii="Times New Roman" w:hAnsi="Times New Roman"/>
          <w:szCs w:val="24"/>
        </w:rPr>
        <w:sym w:font="Symbol" w:char="F0A2"/>
      </w:r>
      <w:r w:rsidRPr="002B4B68">
        <w:rPr>
          <w:rFonts w:ascii="Times New Roman" w:hAnsi="Times New Roman"/>
          <w:szCs w:val="24"/>
        </w:rPr>
        <w:t>B</w:t>
      </w:r>
      <w:r w:rsidR="00DE1318">
        <w:rPr>
          <w:rFonts w:ascii="Times New Roman" w:hAnsi="Times New Roman"/>
          <w:szCs w:val="24"/>
        </w:rPr>
        <w:sym w:font="Symbol" w:char="F0A2"/>
      </w:r>
      <w:r w:rsidRPr="002B4B68">
        <w:rPr>
          <w:rFonts w:ascii="Times New Roman" w:hAnsi="Times New Roman"/>
          <w:szCs w:val="24"/>
        </w:rPr>
        <w:t xml:space="preserve"> (float) by invoking section </w:t>
      </w:r>
      <w:r w:rsidR="00241E4E" w:rsidRPr="002B4B68">
        <w:rPr>
          <w:rFonts w:ascii="Times New Roman" w:hAnsi="Times New Roman"/>
          <w:szCs w:val="24"/>
        </w:rPr>
        <w:fldChar w:fldCharType="begin"/>
      </w:r>
      <w:r w:rsidR="00241E4E" w:rsidRPr="002B4B68">
        <w:rPr>
          <w:rFonts w:ascii="Times New Roman" w:hAnsi="Times New Roman"/>
          <w:szCs w:val="24"/>
        </w:rPr>
        <w:instrText xml:space="preserve"> REF _Ref389553752 \r \h </w:instrText>
      </w:r>
      <w:r w:rsidR="00241E4E" w:rsidRPr="002B4B68">
        <w:rPr>
          <w:rFonts w:ascii="Times New Roman" w:hAnsi="Times New Roman"/>
          <w:szCs w:val="24"/>
        </w:rPr>
      </w:r>
      <w:r w:rsidR="00241E4E" w:rsidRPr="002B4B68">
        <w:rPr>
          <w:rFonts w:ascii="Times New Roman" w:hAnsi="Times New Roman"/>
          <w:szCs w:val="24"/>
        </w:rPr>
        <w:fldChar w:fldCharType="separate"/>
      </w:r>
      <w:r w:rsidR="000413DA">
        <w:rPr>
          <w:rFonts w:ascii="Times New Roman" w:hAnsi="Times New Roman"/>
          <w:szCs w:val="24"/>
        </w:rPr>
        <w:t>4.9.1</w:t>
      </w:r>
      <w:r w:rsidR="00241E4E" w:rsidRPr="002B4B68">
        <w:rPr>
          <w:rFonts w:ascii="Times New Roman" w:hAnsi="Times New Roman"/>
          <w:szCs w:val="24"/>
        </w:rPr>
        <w:fldChar w:fldCharType="end"/>
      </w:r>
      <w:r w:rsidRPr="002B4B68">
        <w:rPr>
          <w:rFonts w:ascii="Times New Roman" w:hAnsi="Times New Roman"/>
          <w:szCs w:val="24"/>
        </w:rPr>
        <w:t xml:space="preserve"> if the sequence is in a BT.709 container, or section </w:t>
      </w:r>
      <w:r w:rsidR="00241E4E" w:rsidRPr="002B4B68">
        <w:rPr>
          <w:rFonts w:ascii="Times New Roman" w:hAnsi="Times New Roman"/>
        </w:rPr>
        <w:fldChar w:fldCharType="begin"/>
      </w:r>
      <w:r w:rsidR="00241E4E" w:rsidRPr="002B4B68">
        <w:rPr>
          <w:rFonts w:ascii="Times New Roman" w:hAnsi="Times New Roman"/>
          <w:szCs w:val="24"/>
        </w:rPr>
        <w:instrText xml:space="preserve"> REF _Ref389555755 \r \h </w:instrText>
      </w:r>
      <w:r w:rsidR="00241E4E" w:rsidRPr="002B4B68">
        <w:rPr>
          <w:rFonts w:ascii="Times New Roman" w:hAnsi="Times New Roman"/>
        </w:rPr>
      </w:r>
      <w:r w:rsidR="00241E4E" w:rsidRPr="002B4B68">
        <w:rPr>
          <w:rFonts w:ascii="Times New Roman" w:hAnsi="Times New Roman"/>
        </w:rPr>
        <w:fldChar w:fldCharType="separate"/>
      </w:r>
      <w:r w:rsidR="000413DA">
        <w:rPr>
          <w:rFonts w:ascii="Times New Roman" w:hAnsi="Times New Roman"/>
          <w:szCs w:val="24"/>
        </w:rPr>
        <w:t>4.9.2</w:t>
      </w:r>
      <w:r w:rsidR="00241E4E" w:rsidRPr="002B4B68">
        <w:rPr>
          <w:rFonts w:ascii="Times New Roman" w:hAnsi="Times New Roman"/>
        </w:rPr>
        <w:fldChar w:fldCharType="end"/>
      </w:r>
      <w:r w:rsidRPr="002B4B68">
        <w:rPr>
          <w:rFonts w:ascii="Times New Roman" w:hAnsi="Times New Roman"/>
          <w:szCs w:val="24"/>
        </w:rPr>
        <w:t xml:space="preserve"> if the sequence is in a </w:t>
      </w:r>
      <w:ins w:id="148" w:author="Francois Edouard" w:date="2017-04-04T08:53:00Z">
        <w:r w:rsidR="00CB669A" w:rsidRPr="002B4B68">
          <w:rPr>
            <w:rFonts w:ascii="Times New Roman" w:hAnsi="Times New Roman"/>
            <w:szCs w:val="24"/>
          </w:rPr>
          <w:t>BT.2</w:t>
        </w:r>
        <w:r w:rsidR="00CB669A">
          <w:rPr>
            <w:rFonts w:ascii="Times New Roman" w:hAnsi="Times New Roman"/>
            <w:szCs w:val="24"/>
          </w:rPr>
          <w:t>100</w:t>
        </w:r>
        <w:r w:rsidR="00CB669A" w:rsidRPr="002B4B68">
          <w:rPr>
            <w:rFonts w:ascii="Times New Roman" w:hAnsi="Times New Roman"/>
            <w:szCs w:val="24"/>
          </w:rPr>
          <w:t xml:space="preserve"> </w:t>
        </w:r>
      </w:ins>
      <w:del w:id="149" w:author="Francois Edouard" w:date="2017-04-04T08:53:00Z">
        <w:r w:rsidRPr="002B4B68" w:rsidDel="00CB669A">
          <w:rPr>
            <w:rFonts w:ascii="Times New Roman" w:hAnsi="Times New Roman"/>
            <w:szCs w:val="24"/>
          </w:rPr>
          <w:delText xml:space="preserve">BT.2020 </w:delText>
        </w:r>
      </w:del>
      <w:r w:rsidRPr="002B4B68">
        <w:rPr>
          <w:rFonts w:ascii="Times New Roman" w:hAnsi="Times New Roman"/>
          <w:szCs w:val="24"/>
        </w:rPr>
        <w:t>container.</w:t>
      </w:r>
    </w:p>
    <w:p w14:paraId="2050479D" w14:textId="76874092" w:rsidR="000D1792" w:rsidRPr="002B4B68" w:rsidRDefault="000D1792" w:rsidP="00672586">
      <w:pPr>
        <w:pStyle w:val="ListParagraph"/>
        <w:numPr>
          <w:ilvl w:val="0"/>
          <w:numId w:val="9"/>
        </w:numPr>
        <w:tabs>
          <w:tab w:val="left" w:pos="1170"/>
        </w:tabs>
        <w:spacing w:after="120"/>
        <w:contextualSpacing w:val="0"/>
        <w:jc w:val="both"/>
        <w:rPr>
          <w:rFonts w:ascii="Times New Roman" w:hAnsi="Times New Roman"/>
          <w:szCs w:val="24"/>
        </w:rPr>
      </w:pPr>
      <w:r w:rsidRPr="002B4B68">
        <w:rPr>
          <w:rFonts w:ascii="Times New Roman" w:hAnsi="Times New Roman"/>
          <w:szCs w:val="24"/>
        </w:rPr>
        <w:t>Inverse map using the inverse PQ-TF from R</w:t>
      </w:r>
      <w:r w:rsidR="00DE1318">
        <w:rPr>
          <w:rFonts w:ascii="Times New Roman" w:hAnsi="Times New Roman"/>
          <w:szCs w:val="24"/>
        </w:rPr>
        <w:sym w:font="Symbol" w:char="F0A2"/>
      </w:r>
      <w:r w:rsidRPr="002B4B68">
        <w:rPr>
          <w:rFonts w:ascii="Times New Roman" w:hAnsi="Times New Roman"/>
          <w:szCs w:val="24"/>
        </w:rPr>
        <w:t>G</w:t>
      </w:r>
      <w:r w:rsidR="00DE1318">
        <w:rPr>
          <w:rFonts w:ascii="Times New Roman" w:hAnsi="Times New Roman"/>
          <w:szCs w:val="24"/>
        </w:rPr>
        <w:sym w:font="Symbol" w:char="F0A2"/>
      </w:r>
      <w:r w:rsidRPr="002B4B68">
        <w:rPr>
          <w:rFonts w:ascii="Times New Roman" w:hAnsi="Times New Roman"/>
          <w:szCs w:val="24"/>
        </w:rPr>
        <w:t>B</w:t>
      </w:r>
      <w:r w:rsidR="00DE1318">
        <w:rPr>
          <w:rFonts w:ascii="Times New Roman" w:hAnsi="Times New Roman"/>
          <w:szCs w:val="24"/>
        </w:rPr>
        <w:sym w:font="Symbol" w:char="F0A2"/>
      </w:r>
      <w:r w:rsidRPr="002B4B68">
        <w:rPr>
          <w:rFonts w:ascii="Times New Roman" w:hAnsi="Times New Roman"/>
          <w:szCs w:val="24"/>
        </w:rPr>
        <w:t xml:space="preserve"> (float) to RGB (float) by invoking Section </w:t>
      </w:r>
      <w:r w:rsidR="00241E4E" w:rsidRPr="002B4B68">
        <w:rPr>
          <w:rFonts w:ascii="Times New Roman" w:hAnsi="Times New Roman"/>
        </w:rPr>
        <w:fldChar w:fldCharType="begin"/>
      </w:r>
      <w:r w:rsidR="00241E4E" w:rsidRPr="002B4B68">
        <w:rPr>
          <w:rFonts w:ascii="Times New Roman" w:hAnsi="Times New Roman"/>
          <w:szCs w:val="24"/>
        </w:rPr>
        <w:instrText xml:space="preserve"> REF _Ref389553829 \r \h </w:instrText>
      </w:r>
      <w:r w:rsidR="00241E4E" w:rsidRPr="002B4B68">
        <w:rPr>
          <w:rFonts w:ascii="Times New Roman" w:hAnsi="Times New Roman"/>
        </w:rPr>
      </w:r>
      <w:r w:rsidR="00241E4E" w:rsidRPr="002B4B68">
        <w:rPr>
          <w:rFonts w:ascii="Times New Roman" w:hAnsi="Times New Roman"/>
        </w:rPr>
        <w:fldChar w:fldCharType="separate"/>
      </w:r>
      <w:r w:rsidR="000413DA">
        <w:rPr>
          <w:rFonts w:ascii="Times New Roman" w:hAnsi="Times New Roman"/>
          <w:szCs w:val="24"/>
        </w:rPr>
        <w:t>4.9.3</w:t>
      </w:r>
      <w:r w:rsidR="00241E4E" w:rsidRPr="002B4B68">
        <w:rPr>
          <w:rFonts w:ascii="Times New Roman" w:hAnsi="Times New Roman"/>
        </w:rPr>
        <w:fldChar w:fldCharType="end"/>
      </w:r>
      <w:r w:rsidRPr="002B4B68">
        <w:rPr>
          <w:rFonts w:ascii="Times New Roman" w:hAnsi="Times New Roman"/>
          <w:szCs w:val="24"/>
        </w:rPr>
        <w:t>.</w:t>
      </w:r>
    </w:p>
    <w:p w14:paraId="42D81E76" w14:textId="77777777" w:rsidR="000D1792" w:rsidRPr="002B4B68" w:rsidRDefault="000D1792" w:rsidP="00672586">
      <w:pPr>
        <w:pStyle w:val="ListParagraph"/>
        <w:numPr>
          <w:ilvl w:val="0"/>
          <w:numId w:val="9"/>
        </w:numPr>
        <w:tabs>
          <w:tab w:val="left" w:pos="1170"/>
        </w:tabs>
        <w:spacing w:after="120"/>
        <w:contextualSpacing w:val="0"/>
        <w:jc w:val="both"/>
        <w:rPr>
          <w:rFonts w:ascii="Times New Roman" w:hAnsi="Times New Roman"/>
          <w:szCs w:val="24"/>
        </w:rPr>
      </w:pPr>
      <w:r w:rsidRPr="002B4B68">
        <w:rPr>
          <w:rFonts w:ascii="Times New Roman" w:hAnsi="Times New Roman"/>
          <w:szCs w:val="24"/>
        </w:rPr>
        <w:t>Convert, if needed, the data from single precision floating point numbers to half precision floating point numbers using appropriate rounding operations (not illustrated).</w:t>
      </w:r>
    </w:p>
    <w:p w14:paraId="78157931" w14:textId="77777777" w:rsidR="000D1792" w:rsidRPr="002B4B68" w:rsidRDefault="000D1792" w:rsidP="000D1792">
      <w:pPr>
        <w:rPr>
          <w:szCs w:val="24"/>
        </w:rPr>
      </w:pPr>
    </w:p>
    <w:p w14:paraId="6AD75551" w14:textId="2C9987AB" w:rsidR="000D1792" w:rsidRPr="002B4B68" w:rsidRDefault="0054036C" w:rsidP="000D1792">
      <w:pPr>
        <w:tabs>
          <w:tab w:val="left" w:pos="1170"/>
        </w:tabs>
        <w:rPr>
          <w:szCs w:val="24"/>
        </w:rPr>
      </w:pPr>
      <w:r w:rsidRPr="002B4B68">
        <w:object w:dxaOrig="10855" w:dyaOrig="2215" w14:anchorId="18589F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1pt;height:97.35pt" o:ole="">
            <v:imagedata r:id="rId17" o:title=""/>
          </v:shape>
          <o:OLEObject Type="Embed" ProgID="Visio.Drawing.11" ShapeID="_x0000_i1025" DrawAspect="Content" ObjectID="_1552906021" r:id="rId18"/>
        </w:object>
      </w:r>
    </w:p>
    <w:p w14:paraId="2F826BBD" w14:textId="6690A4D7" w:rsidR="0068561D" w:rsidRPr="002B4B68" w:rsidRDefault="0068561D">
      <w:pPr>
        <w:pStyle w:val="Caption"/>
      </w:pPr>
      <w:bookmarkStart w:id="150" w:name="_Ref444218391"/>
      <w:r w:rsidRPr="00E3518C">
        <w:t xml:space="preserve">Figure </w:t>
      </w:r>
      <w:fldSimple w:instr=" SEQ Figure \* ARABIC ">
        <w:r w:rsidR="000413DA">
          <w:rPr>
            <w:noProof/>
          </w:rPr>
          <w:t>3</w:t>
        </w:r>
      </w:fldSimple>
      <w:bookmarkEnd w:id="150"/>
      <w:r w:rsidRPr="002B4B68">
        <w:t>. Simplified encoding / decoding chains when input HDR video is RGB linear light.</w:t>
      </w:r>
    </w:p>
    <w:p w14:paraId="76066956" w14:textId="77777777" w:rsidR="000D1792" w:rsidRPr="002B4B68" w:rsidRDefault="000D1792" w:rsidP="000D1792">
      <w:pPr>
        <w:tabs>
          <w:tab w:val="left" w:pos="1170"/>
        </w:tabs>
        <w:rPr>
          <w:szCs w:val="24"/>
        </w:rPr>
      </w:pPr>
    </w:p>
    <w:p w14:paraId="6F03FEC7" w14:textId="1F56A7E6" w:rsidR="000D1792" w:rsidRPr="002B4B68" w:rsidRDefault="000D1792" w:rsidP="00672586">
      <w:pPr>
        <w:pStyle w:val="Heading3"/>
      </w:pPr>
      <w:bookmarkStart w:id="151" w:name="_Ref401889374"/>
      <w:bookmarkStart w:id="152" w:name="_Ref408849864"/>
      <w:r w:rsidRPr="002B4B68">
        <w:t>Input 4:4:4 D</w:t>
      </w:r>
      <w:r w:rsidRPr="008217E5">
        <w:rPr>
          <w:vertAlign w:val="subscript"/>
        </w:rPr>
        <w:t>R</w:t>
      </w:r>
      <w:r w:rsidR="00DE1318">
        <w:rPr>
          <w:szCs w:val="24"/>
        </w:rPr>
        <w:sym w:font="Symbol" w:char="F0A2"/>
      </w:r>
      <w:r w:rsidRPr="002B4B68">
        <w:t>D</w:t>
      </w:r>
      <w:r w:rsidRPr="008217E5">
        <w:rPr>
          <w:vertAlign w:val="subscript"/>
        </w:rPr>
        <w:t>G</w:t>
      </w:r>
      <w:r w:rsidR="00DE1318">
        <w:rPr>
          <w:szCs w:val="24"/>
        </w:rPr>
        <w:sym w:font="Symbol" w:char="F0A2"/>
      </w:r>
      <w:r w:rsidRPr="002B4B68">
        <w:t>D</w:t>
      </w:r>
      <w:r w:rsidRPr="008217E5">
        <w:rPr>
          <w:vertAlign w:val="subscript"/>
        </w:rPr>
        <w:t>B</w:t>
      </w:r>
      <w:r w:rsidR="00DE1318">
        <w:rPr>
          <w:szCs w:val="24"/>
        </w:rPr>
        <w:sym w:font="Symbol" w:char="F0A2"/>
      </w:r>
      <w:r w:rsidRPr="002B4B68">
        <w:t xml:space="preserve"> PQ-TF 12bit </w:t>
      </w:r>
      <w:bookmarkEnd w:id="151"/>
      <w:r w:rsidRPr="002B4B68">
        <w:t>for HDR Anchor</w:t>
      </w:r>
      <w:bookmarkEnd w:id="152"/>
    </w:p>
    <w:p w14:paraId="0751FFEC" w14:textId="723BA58A" w:rsidR="000D1792" w:rsidRPr="002B4B68" w:rsidRDefault="000D1792" w:rsidP="000D1792">
      <w:pPr>
        <w:tabs>
          <w:tab w:val="left" w:pos="1170"/>
        </w:tabs>
        <w:rPr>
          <w:szCs w:val="24"/>
          <w:lang w:eastAsia="ja-JP"/>
        </w:rPr>
      </w:pPr>
      <w:r w:rsidRPr="002B4B68">
        <w:rPr>
          <w:szCs w:val="24"/>
          <w:lang w:eastAsia="ja-JP"/>
        </w:rPr>
        <w:t xml:space="preserve">If the </w:t>
      </w:r>
      <w:r w:rsidRPr="002B4B68">
        <w:rPr>
          <w:szCs w:val="24"/>
        </w:rPr>
        <w:t>input</w:t>
      </w:r>
      <w:r w:rsidRPr="002B4B68">
        <w:rPr>
          <w:szCs w:val="24"/>
          <w:lang w:eastAsia="ja-JP"/>
        </w:rPr>
        <w:t xml:space="preserve"> is</w:t>
      </w:r>
      <w:r w:rsidRPr="002B4B68">
        <w:rPr>
          <w:szCs w:val="24"/>
        </w:rPr>
        <w:t xml:space="preserve"> using a 4:4:4 PQ-TF 12bit D</w:t>
      </w:r>
      <w:r w:rsidRPr="002B4B68">
        <w:rPr>
          <w:szCs w:val="24"/>
          <w:vertAlign w:val="subscript"/>
        </w:rPr>
        <w:t>R</w:t>
      </w:r>
      <w:r w:rsidR="007036E8">
        <w:rPr>
          <w:szCs w:val="24"/>
          <w:vertAlign w:val="subscript"/>
        </w:rPr>
        <w:t>′</w:t>
      </w:r>
      <w:r w:rsidRPr="002B4B68">
        <w:rPr>
          <w:szCs w:val="24"/>
        </w:rPr>
        <w:t>D</w:t>
      </w:r>
      <w:r w:rsidRPr="002B4B68">
        <w:rPr>
          <w:szCs w:val="24"/>
          <w:vertAlign w:val="subscript"/>
        </w:rPr>
        <w:t>G</w:t>
      </w:r>
      <w:r w:rsidR="007036E8">
        <w:rPr>
          <w:szCs w:val="24"/>
          <w:vertAlign w:val="subscript"/>
        </w:rPr>
        <w:t>′</w:t>
      </w:r>
      <w:r w:rsidRPr="002B4B68">
        <w:rPr>
          <w:szCs w:val="24"/>
        </w:rPr>
        <w:t>D</w:t>
      </w:r>
      <w:r w:rsidRPr="002B4B68">
        <w:rPr>
          <w:szCs w:val="24"/>
          <w:vertAlign w:val="subscript"/>
        </w:rPr>
        <w:t>B</w:t>
      </w:r>
      <w:r w:rsidR="007036E8">
        <w:rPr>
          <w:szCs w:val="24"/>
          <w:vertAlign w:val="subscript"/>
        </w:rPr>
        <w:t>′</w:t>
      </w:r>
      <w:r w:rsidRPr="002B4B68">
        <w:rPr>
          <w:szCs w:val="24"/>
        </w:rPr>
        <w:t xml:space="preserve"> format, the </w:t>
      </w:r>
      <w:r w:rsidRPr="002B4B68">
        <w:rPr>
          <w:szCs w:val="24"/>
          <w:lang w:eastAsia="ja-JP"/>
        </w:rPr>
        <w:t xml:space="preserve">bit streams shall be </w:t>
      </w:r>
      <w:r w:rsidRPr="002B4B68">
        <w:rPr>
          <w:szCs w:val="24"/>
        </w:rPr>
        <w:t>generated</w:t>
      </w:r>
      <w:r w:rsidRPr="002B4B68">
        <w:rPr>
          <w:szCs w:val="24"/>
          <w:lang w:eastAsia="ja-JP"/>
        </w:rPr>
        <w:t xml:space="preserve"> using the coding / decoding chain illustrated in</w:t>
      </w:r>
      <w:r w:rsidR="004A4780" w:rsidRPr="002B4B68">
        <w:rPr>
          <w:szCs w:val="24"/>
          <w:lang w:eastAsia="ja-JP"/>
        </w:rPr>
        <w:t xml:space="preserve"> </w:t>
      </w:r>
      <w:r w:rsidR="004A4780" w:rsidRPr="002B4B68">
        <w:rPr>
          <w:szCs w:val="24"/>
          <w:lang w:eastAsia="ja-JP"/>
        </w:rPr>
        <w:fldChar w:fldCharType="begin"/>
      </w:r>
      <w:r w:rsidR="004A4780" w:rsidRPr="002B4B68">
        <w:rPr>
          <w:szCs w:val="24"/>
          <w:lang w:eastAsia="ja-JP"/>
        </w:rPr>
        <w:instrText xml:space="preserve"> REF _Ref444218406 \h </w:instrText>
      </w:r>
      <w:r w:rsidR="004A4780" w:rsidRPr="002B4B68">
        <w:rPr>
          <w:szCs w:val="24"/>
          <w:lang w:eastAsia="ja-JP"/>
        </w:rPr>
      </w:r>
      <w:r w:rsidR="004A4780" w:rsidRPr="002B4B68">
        <w:rPr>
          <w:szCs w:val="24"/>
          <w:lang w:eastAsia="ja-JP"/>
        </w:rPr>
        <w:fldChar w:fldCharType="separate"/>
      </w:r>
      <w:ins w:id="153" w:author="Francois Edouard" w:date="2017-04-04T09:42:00Z">
        <w:r w:rsidR="000413DA" w:rsidRPr="00640BA5">
          <w:rPr>
            <w:szCs w:val="22"/>
          </w:rPr>
          <w:t xml:space="preserve">Figure </w:t>
        </w:r>
        <w:r w:rsidR="000413DA">
          <w:rPr>
            <w:noProof/>
            <w:szCs w:val="22"/>
          </w:rPr>
          <w:t>4</w:t>
        </w:r>
      </w:ins>
      <w:del w:id="154" w:author="Francois Edouard" w:date="2017-04-04T09:42:00Z">
        <w:r w:rsidR="00417836" w:rsidRPr="00640BA5" w:rsidDel="000413DA">
          <w:rPr>
            <w:szCs w:val="22"/>
          </w:rPr>
          <w:delText xml:space="preserve">Figure </w:delText>
        </w:r>
        <w:r w:rsidR="00417836" w:rsidDel="000413DA">
          <w:rPr>
            <w:noProof/>
            <w:szCs w:val="22"/>
          </w:rPr>
          <w:delText>4</w:delText>
        </w:r>
      </w:del>
      <w:r w:rsidR="004A4780" w:rsidRPr="002B4B68">
        <w:rPr>
          <w:szCs w:val="24"/>
          <w:lang w:eastAsia="ja-JP"/>
        </w:rPr>
        <w:fldChar w:fldCharType="end"/>
      </w:r>
      <w:r w:rsidRPr="002B4B68">
        <w:rPr>
          <w:szCs w:val="24"/>
          <w:lang w:eastAsia="ja-JP"/>
        </w:rPr>
        <w:t>.</w:t>
      </w:r>
    </w:p>
    <w:p w14:paraId="6FD3BC4D" w14:textId="70A49398" w:rsidR="000D1792" w:rsidRPr="00E3518C" w:rsidRDefault="000D1792" w:rsidP="000D1792">
      <w:pPr>
        <w:pStyle w:val="Heading4"/>
        <w:rPr>
          <w:rFonts w:ascii="Times New Roman" w:hAnsi="Times New Roman"/>
        </w:rPr>
      </w:pPr>
      <w:r w:rsidRPr="002B4B68">
        <w:rPr>
          <w:rFonts w:ascii="Times New Roman" w:hAnsi="Times New Roman"/>
        </w:rPr>
        <w:t>Input 4:4:4 D</w:t>
      </w:r>
      <w:r w:rsidRPr="008217E5">
        <w:rPr>
          <w:rFonts w:ascii="Times New Roman" w:hAnsi="Times New Roman"/>
          <w:vertAlign w:val="subscript"/>
        </w:rPr>
        <w:t>R</w:t>
      </w:r>
      <w:r w:rsidR="00DE1318">
        <w:rPr>
          <w:rFonts w:ascii="Times New Roman" w:hAnsi="Times New Roman"/>
          <w:szCs w:val="24"/>
        </w:rPr>
        <w:sym w:font="Symbol" w:char="F0A2"/>
      </w:r>
      <w:r w:rsidRPr="002B4B68">
        <w:rPr>
          <w:rFonts w:ascii="Times New Roman" w:hAnsi="Times New Roman"/>
        </w:rPr>
        <w:t>D</w:t>
      </w:r>
      <w:r w:rsidRPr="008217E5">
        <w:rPr>
          <w:rFonts w:ascii="Times New Roman" w:hAnsi="Times New Roman"/>
          <w:vertAlign w:val="subscript"/>
        </w:rPr>
        <w:t>G</w:t>
      </w:r>
      <w:r w:rsidR="00DE1318">
        <w:rPr>
          <w:rFonts w:ascii="Times New Roman" w:hAnsi="Times New Roman"/>
          <w:szCs w:val="24"/>
        </w:rPr>
        <w:sym w:font="Symbol" w:char="F0A2"/>
      </w:r>
      <w:r w:rsidRPr="002B4B68">
        <w:rPr>
          <w:rFonts w:ascii="Times New Roman" w:hAnsi="Times New Roman"/>
        </w:rPr>
        <w:t>D</w:t>
      </w:r>
      <w:r w:rsidRPr="008217E5">
        <w:rPr>
          <w:rFonts w:ascii="Times New Roman" w:hAnsi="Times New Roman"/>
          <w:vertAlign w:val="subscript"/>
        </w:rPr>
        <w:t>B</w:t>
      </w:r>
      <w:r w:rsidR="00DE1318">
        <w:rPr>
          <w:rFonts w:ascii="Times New Roman" w:hAnsi="Times New Roman"/>
          <w:szCs w:val="24"/>
        </w:rPr>
        <w:sym w:font="Symbol" w:char="F0A2"/>
      </w:r>
      <w:r w:rsidR="007036E8">
        <w:rPr>
          <w:rFonts w:ascii="Times New Roman" w:hAnsi="Times New Roman"/>
        </w:rPr>
        <w:t xml:space="preserve"> PQ-TF 12bit in </w:t>
      </w:r>
      <w:ins w:id="155" w:author="Francois Edouard" w:date="2017-04-04T08:53:00Z">
        <w:r w:rsidR="00CB669A" w:rsidRPr="002B4B68">
          <w:rPr>
            <w:rFonts w:ascii="Times New Roman" w:hAnsi="Times New Roman"/>
            <w:szCs w:val="24"/>
          </w:rPr>
          <w:t>BT.2</w:t>
        </w:r>
        <w:r w:rsidR="00CB669A">
          <w:rPr>
            <w:rFonts w:ascii="Times New Roman" w:hAnsi="Times New Roman"/>
            <w:szCs w:val="24"/>
          </w:rPr>
          <w:t>100</w:t>
        </w:r>
        <w:r w:rsidR="00CB669A" w:rsidRPr="002B4B68">
          <w:rPr>
            <w:rFonts w:ascii="Times New Roman" w:hAnsi="Times New Roman"/>
            <w:szCs w:val="24"/>
          </w:rPr>
          <w:t xml:space="preserve"> </w:t>
        </w:r>
      </w:ins>
      <w:del w:id="156" w:author="Francois Edouard" w:date="2017-04-04T08:53:00Z">
        <w:r w:rsidR="007036E8" w:rsidDel="00CB669A">
          <w:rPr>
            <w:rFonts w:ascii="Times New Roman" w:hAnsi="Times New Roman"/>
          </w:rPr>
          <w:delText>BT.</w:delText>
        </w:r>
        <w:r w:rsidRPr="002B4B68" w:rsidDel="00CB669A">
          <w:rPr>
            <w:rFonts w:ascii="Times New Roman" w:hAnsi="Times New Roman"/>
          </w:rPr>
          <w:delText xml:space="preserve">2020 </w:delText>
        </w:r>
      </w:del>
      <w:r w:rsidRPr="002B4B68">
        <w:rPr>
          <w:rFonts w:ascii="Times New Roman" w:hAnsi="Times New Roman"/>
        </w:rPr>
        <w:t>container</w:t>
      </w:r>
    </w:p>
    <w:p w14:paraId="39530136" w14:textId="7ED5D6B0" w:rsidR="006E411F" w:rsidRPr="002B4B68" w:rsidRDefault="000D1792" w:rsidP="003C6C50">
      <w:pPr>
        <w:spacing w:after="120"/>
        <w:jc w:val="both"/>
        <w:rPr>
          <w:szCs w:val="24"/>
        </w:rPr>
      </w:pPr>
      <w:r w:rsidRPr="002B4B68">
        <w:rPr>
          <w:szCs w:val="24"/>
        </w:rPr>
        <w:t>The conversion to 4:2:0 10 bits Y</w:t>
      </w:r>
      <w:r w:rsidR="007036E8">
        <w:rPr>
          <w:szCs w:val="24"/>
        </w:rPr>
        <w:t>′</w:t>
      </w:r>
      <w:r w:rsidRPr="002B4B68">
        <w:rPr>
          <w:szCs w:val="24"/>
        </w:rPr>
        <w:t>CbCr is obtained with the HDRConvert tool using the configuration file HDRConvertBT2020TiffToYCbCr420.cfg</w:t>
      </w:r>
      <w:r w:rsidR="007D450E">
        <w:rPr>
          <w:szCs w:val="24"/>
        </w:rPr>
        <w:t xml:space="preserve"> </w:t>
      </w:r>
      <w:r w:rsidR="007D450E">
        <w:rPr>
          <w:lang w:eastAsia="ja-JP"/>
        </w:rPr>
        <w:t>provided in the “bin/</w:t>
      </w:r>
      <w:r w:rsidR="0031315F" w:rsidRPr="0031315F">
        <w:rPr>
          <w:lang w:eastAsia="ja-JP"/>
        </w:rPr>
        <w:t>JCTVC_CTC_cfgFiles</w:t>
      </w:r>
      <w:r w:rsidR="007D450E">
        <w:rPr>
          <w:lang w:eastAsia="ja-JP"/>
        </w:rPr>
        <w:t>” folder of the HDRTools reference software package</w:t>
      </w:r>
      <w:r w:rsidR="00CA290B" w:rsidRPr="002B4B68">
        <w:t>.</w:t>
      </w:r>
      <w:r w:rsidR="001F01FC" w:rsidRPr="001F01FC">
        <w:t xml:space="preserve"> </w:t>
      </w:r>
      <w:r w:rsidR="001F01FC">
        <w:t xml:space="preserve">The parameter </w:t>
      </w:r>
      <w:r w:rsidR="001F01FC" w:rsidRPr="001F01FC">
        <w:t>ClosedLoopConversion must be set to 8.</w:t>
      </w:r>
    </w:p>
    <w:p w14:paraId="7717959C" w14:textId="77777777" w:rsidR="000D1792" w:rsidRPr="002B4B68" w:rsidRDefault="000D1792" w:rsidP="003C6C50">
      <w:pPr>
        <w:spacing w:after="120"/>
        <w:jc w:val="both"/>
        <w:rPr>
          <w:lang w:eastAsia="ja-JP"/>
        </w:rPr>
      </w:pPr>
      <w:r w:rsidRPr="002B4B68">
        <w:rPr>
          <w:szCs w:val="24"/>
        </w:rPr>
        <w:t>The process consists of the following steps:</w:t>
      </w:r>
    </w:p>
    <w:p w14:paraId="5ED3864B" w14:textId="4790C8D4" w:rsidR="000D1792" w:rsidRPr="002B4B68" w:rsidRDefault="000D1792" w:rsidP="00672586">
      <w:pPr>
        <w:pStyle w:val="ListParagraph"/>
        <w:numPr>
          <w:ilvl w:val="0"/>
          <w:numId w:val="10"/>
        </w:numPr>
        <w:spacing w:after="120"/>
        <w:contextualSpacing w:val="0"/>
        <w:jc w:val="both"/>
        <w:rPr>
          <w:rFonts w:ascii="Times New Roman" w:hAnsi="Times New Roman"/>
          <w:szCs w:val="24"/>
        </w:rPr>
      </w:pPr>
      <w:r w:rsidRPr="002B4B68">
        <w:rPr>
          <w:rFonts w:ascii="Times New Roman" w:hAnsi="Times New Roman"/>
          <w:szCs w:val="24"/>
        </w:rPr>
        <w:t>Convert from 12bit D</w:t>
      </w:r>
      <w:r w:rsidRPr="002B4B68">
        <w:rPr>
          <w:rFonts w:ascii="Times New Roman" w:hAnsi="Times New Roman"/>
          <w:szCs w:val="24"/>
          <w:vertAlign w:val="subscript"/>
        </w:rPr>
        <w:t>R</w:t>
      </w:r>
      <w:r w:rsidR="007036E8">
        <w:rPr>
          <w:rFonts w:ascii="Times New Roman" w:hAnsi="Times New Roman"/>
          <w:szCs w:val="24"/>
          <w:vertAlign w:val="subscript"/>
        </w:rPr>
        <w:t>′</w:t>
      </w:r>
      <w:r w:rsidRPr="002B4B68">
        <w:rPr>
          <w:rFonts w:ascii="Times New Roman" w:hAnsi="Times New Roman"/>
          <w:szCs w:val="24"/>
        </w:rPr>
        <w:t>D</w:t>
      </w:r>
      <w:r w:rsidRPr="002B4B68">
        <w:rPr>
          <w:rFonts w:ascii="Times New Roman" w:hAnsi="Times New Roman"/>
          <w:szCs w:val="24"/>
          <w:vertAlign w:val="subscript"/>
        </w:rPr>
        <w:t>G</w:t>
      </w:r>
      <w:r w:rsidR="007036E8">
        <w:rPr>
          <w:rFonts w:ascii="Times New Roman" w:hAnsi="Times New Roman"/>
          <w:szCs w:val="24"/>
          <w:vertAlign w:val="subscript"/>
        </w:rPr>
        <w:t>′</w:t>
      </w:r>
      <w:r w:rsidRPr="002B4B68">
        <w:rPr>
          <w:rFonts w:ascii="Times New Roman" w:hAnsi="Times New Roman"/>
          <w:szCs w:val="24"/>
        </w:rPr>
        <w:t>D</w:t>
      </w:r>
      <w:r w:rsidRPr="002B4B68">
        <w:rPr>
          <w:rFonts w:ascii="Times New Roman" w:hAnsi="Times New Roman"/>
          <w:szCs w:val="24"/>
          <w:vertAlign w:val="subscript"/>
        </w:rPr>
        <w:t>B</w:t>
      </w:r>
      <w:r w:rsidR="007036E8">
        <w:rPr>
          <w:rFonts w:ascii="Times New Roman" w:hAnsi="Times New Roman"/>
          <w:szCs w:val="24"/>
          <w:vertAlign w:val="subscript"/>
        </w:rPr>
        <w:t>′</w:t>
      </w:r>
      <w:r w:rsidRPr="002B4B68">
        <w:rPr>
          <w:rFonts w:ascii="Times New Roman" w:hAnsi="Times New Roman"/>
          <w:szCs w:val="24"/>
          <w:vertAlign w:val="subscript"/>
        </w:rPr>
        <w:t xml:space="preserve"> </w:t>
      </w:r>
      <w:r w:rsidRPr="002B4B68">
        <w:rPr>
          <w:rFonts w:ascii="Times New Roman" w:hAnsi="Times New Roman"/>
          <w:szCs w:val="24"/>
        </w:rPr>
        <w:t>into normalized R</w:t>
      </w:r>
      <w:r w:rsidR="00DE1318">
        <w:rPr>
          <w:rFonts w:ascii="Times New Roman" w:hAnsi="Times New Roman"/>
          <w:szCs w:val="24"/>
        </w:rPr>
        <w:sym w:font="Symbol" w:char="F0A2"/>
      </w:r>
      <w:r w:rsidRPr="002B4B68">
        <w:rPr>
          <w:rFonts w:ascii="Times New Roman" w:hAnsi="Times New Roman"/>
          <w:szCs w:val="24"/>
        </w:rPr>
        <w:t>G</w:t>
      </w:r>
      <w:r w:rsidR="00DE1318">
        <w:rPr>
          <w:rFonts w:ascii="Times New Roman" w:hAnsi="Times New Roman"/>
          <w:szCs w:val="24"/>
        </w:rPr>
        <w:sym w:font="Symbol" w:char="F0A2"/>
      </w:r>
      <w:r w:rsidRPr="002B4B68">
        <w:rPr>
          <w:rFonts w:ascii="Times New Roman" w:hAnsi="Times New Roman"/>
          <w:szCs w:val="24"/>
        </w:rPr>
        <w:t>B</w:t>
      </w:r>
      <w:r w:rsidR="00DE1318">
        <w:rPr>
          <w:rFonts w:ascii="Times New Roman" w:hAnsi="Times New Roman"/>
          <w:szCs w:val="24"/>
        </w:rPr>
        <w:sym w:font="Symbol" w:char="F0A2"/>
      </w:r>
      <w:r w:rsidRPr="002B4B68">
        <w:rPr>
          <w:rFonts w:ascii="Times New Roman" w:hAnsi="Times New Roman"/>
          <w:szCs w:val="24"/>
        </w:rPr>
        <w:t xml:space="preserve"> by invoking section </w:t>
      </w:r>
      <w:r w:rsidRPr="002B4B68">
        <w:rPr>
          <w:rFonts w:ascii="Times New Roman" w:hAnsi="Times New Roman"/>
          <w:szCs w:val="24"/>
        </w:rPr>
        <w:fldChar w:fldCharType="begin"/>
      </w:r>
      <w:r w:rsidRPr="002B4B68">
        <w:rPr>
          <w:rFonts w:ascii="Times New Roman" w:hAnsi="Times New Roman"/>
          <w:szCs w:val="24"/>
        </w:rPr>
        <w:instrText xml:space="preserve"> REF _Ref402509152 \r \h </w:instrText>
      </w:r>
      <w:r w:rsidR="003C6C50" w:rsidRPr="002B4B68">
        <w:rPr>
          <w:rFonts w:ascii="Times New Roman" w:hAnsi="Times New Roman"/>
          <w:szCs w:val="24"/>
        </w:rPr>
        <w:instrText xml:space="preserve"> \* MERGEFORMAT </w:instrText>
      </w:r>
      <w:r w:rsidRPr="002B4B68">
        <w:rPr>
          <w:rFonts w:ascii="Times New Roman" w:hAnsi="Times New Roman"/>
          <w:szCs w:val="24"/>
        </w:rPr>
      </w:r>
      <w:r w:rsidRPr="002B4B68">
        <w:rPr>
          <w:rFonts w:ascii="Times New Roman" w:hAnsi="Times New Roman"/>
          <w:szCs w:val="24"/>
        </w:rPr>
        <w:fldChar w:fldCharType="separate"/>
      </w:r>
      <w:r w:rsidR="000413DA">
        <w:rPr>
          <w:rFonts w:ascii="Times New Roman" w:hAnsi="Times New Roman"/>
          <w:szCs w:val="24"/>
        </w:rPr>
        <w:t>4.12.1</w:t>
      </w:r>
      <w:r w:rsidRPr="002B4B68">
        <w:rPr>
          <w:rFonts w:ascii="Times New Roman" w:hAnsi="Times New Roman"/>
          <w:szCs w:val="24"/>
        </w:rPr>
        <w:fldChar w:fldCharType="end"/>
      </w:r>
      <w:r w:rsidRPr="002B4B68">
        <w:rPr>
          <w:rFonts w:ascii="Times New Roman" w:hAnsi="Times New Roman"/>
          <w:szCs w:val="24"/>
        </w:rPr>
        <w:t>.</w:t>
      </w:r>
    </w:p>
    <w:p w14:paraId="721B203A" w14:textId="663790B6" w:rsidR="00DB30EF" w:rsidRPr="002B4B68" w:rsidRDefault="00DB30EF" w:rsidP="00672586">
      <w:pPr>
        <w:pStyle w:val="ListParagraph"/>
        <w:numPr>
          <w:ilvl w:val="0"/>
          <w:numId w:val="10"/>
        </w:numPr>
        <w:spacing w:after="120"/>
        <w:contextualSpacing w:val="0"/>
        <w:jc w:val="both"/>
        <w:rPr>
          <w:rFonts w:ascii="Times New Roman" w:hAnsi="Times New Roman"/>
          <w:szCs w:val="24"/>
        </w:rPr>
      </w:pPr>
      <w:r w:rsidRPr="002B4B68">
        <w:rPr>
          <w:rFonts w:ascii="Times New Roman" w:hAnsi="Times New Roman"/>
          <w:szCs w:val="24"/>
        </w:rPr>
        <w:t>Convert from R</w:t>
      </w:r>
      <w:r w:rsidR="00DE1318">
        <w:rPr>
          <w:rFonts w:ascii="Times New Roman" w:hAnsi="Times New Roman"/>
          <w:szCs w:val="24"/>
        </w:rPr>
        <w:sym w:font="Symbol" w:char="F0A2"/>
      </w:r>
      <w:r w:rsidRPr="002B4B68">
        <w:rPr>
          <w:rFonts w:ascii="Times New Roman" w:hAnsi="Times New Roman"/>
          <w:szCs w:val="24"/>
        </w:rPr>
        <w:t>G</w:t>
      </w:r>
      <w:r w:rsidR="00DE1318">
        <w:rPr>
          <w:rFonts w:ascii="Times New Roman" w:hAnsi="Times New Roman"/>
          <w:szCs w:val="24"/>
        </w:rPr>
        <w:sym w:font="Symbol" w:char="F0A2"/>
      </w:r>
      <w:r w:rsidRPr="002B4B68">
        <w:rPr>
          <w:rFonts w:ascii="Times New Roman" w:hAnsi="Times New Roman"/>
          <w:szCs w:val="24"/>
        </w:rPr>
        <w:t>B</w:t>
      </w:r>
      <w:r w:rsidR="00DE1318">
        <w:rPr>
          <w:rFonts w:ascii="Times New Roman" w:hAnsi="Times New Roman"/>
          <w:szCs w:val="24"/>
        </w:rPr>
        <w:sym w:font="Symbol" w:char="F0A2"/>
      </w:r>
      <w:r w:rsidRPr="002B4B68">
        <w:rPr>
          <w:rFonts w:ascii="Times New Roman" w:hAnsi="Times New Roman"/>
          <w:szCs w:val="24"/>
        </w:rPr>
        <w:t xml:space="preserve"> (</w:t>
      </w:r>
      <w:ins w:id="157" w:author="Francois Edouard" w:date="2017-04-04T08:53:00Z">
        <w:r w:rsidR="00CB669A" w:rsidRPr="002B4B68">
          <w:rPr>
            <w:rFonts w:ascii="Times New Roman" w:hAnsi="Times New Roman"/>
            <w:szCs w:val="24"/>
          </w:rPr>
          <w:t>BT.2</w:t>
        </w:r>
        <w:r w:rsidR="00CB669A">
          <w:rPr>
            <w:rFonts w:ascii="Times New Roman" w:hAnsi="Times New Roman"/>
            <w:szCs w:val="24"/>
          </w:rPr>
          <w:t>100</w:t>
        </w:r>
      </w:ins>
      <w:del w:id="158" w:author="Francois Edouard" w:date="2017-04-04T08:53:00Z">
        <w:r w:rsidRPr="002B4B68" w:rsidDel="00CB669A">
          <w:rPr>
            <w:rFonts w:ascii="Times New Roman" w:hAnsi="Times New Roman"/>
            <w:szCs w:val="24"/>
          </w:rPr>
          <w:delText>BT.2020</w:delText>
        </w:r>
      </w:del>
      <w:r w:rsidRPr="002B4B68">
        <w:rPr>
          <w:rFonts w:ascii="Times New Roman" w:hAnsi="Times New Roman"/>
          <w:szCs w:val="24"/>
        </w:rPr>
        <w:t xml:space="preserve">) to linear RGB by applying the inverse transfer function (inversePQ-TF) as described in Section </w:t>
      </w:r>
      <w:r w:rsidRPr="002B4B68">
        <w:rPr>
          <w:rFonts w:ascii="Times New Roman" w:hAnsi="Times New Roman"/>
          <w:szCs w:val="24"/>
        </w:rPr>
        <w:fldChar w:fldCharType="begin"/>
      </w:r>
      <w:r w:rsidRPr="002B4B68">
        <w:rPr>
          <w:rFonts w:ascii="Times New Roman" w:hAnsi="Times New Roman"/>
          <w:szCs w:val="24"/>
        </w:rPr>
        <w:instrText xml:space="preserve"> REF _Ref389553829 \r \h </w:instrText>
      </w:r>
      <w:r w:rsidRPr="002B4B68">
        <w:rPr>
          <w:rFonts w:ascii="Times New Roman" w:hAnsi="Times New Roman"/>
          <w:szCs w:val="24"/>
        </w:rPr>
      </w:r>
      <w:r w:rsidRPr="002B4B68">
        <w:rPr>
          <w:rFonts w:ascii="Times New Roman" w:hAnsi="Times New Roman"/>
          <w:szCs w:val="24"/>
        </w:rPr>
        <w:fldChar w:fldCharType="separate"/>
      </w:r>
      <w:r w:rsidR="000413DA">
        <w:rPr>
          <w:rFonts w:ascii="Times New Roman" w:hAnsi="Times New Roman"/>
          <w:szCs w:val="24"/>
        </w:rPr>
        <w:t>4.9.3</w:t>
      </w:r>
      <w:r w:rsidRPr="002B4B68">
        <w:rPr>
          <w:rFonts w:ascii="Times New Roman" w:hAnsi="Times New Roman"/>
          <w:szCs w:val="24"/>
        </w:rPr>
        <w:fldChar w:fldCharType="end"/>
      </w:r>
      <w:r w:rsidRPr="002B4B68">
        <w:rPr>
          <w:rFonts w:ascii="Times New Roman" w:hAnsi="Times New Roman"/>
          <w:szCs w:val="24"/>
        </w:rPr>
        <w:t>. The linear RGB will be used in the last step (luma adjustment).</w:t>
      </w:r>
    </w:p>
    <w:p w14:paraId="73D3D890" w14:textId="2784F6B1" w:rsidR="000D1792" w:rsidRPr="002B4B68" w:rsidRDefault="000D1792" w:rsidP="00672586">
      <w:pPr>
        <w:pStyle w:val="ListParagraph"/>
        <w:numPr>
          <w:ilvl w:val="0"/>
          <w:numId w:val="10"/>
        </w:numPr>
        <w:tabs>
          <w:tab w:val="left" w:pos="1170"/>
        </w:tabs>
        <w:spacing w:after="120"/>
        <w:contextualSpacing w:val="0"/>
        <w:jc w:val="both"/>
        <w:rPr>
          <w:rFonts w:ascii="Times New Roman" w:hAnsi="Times New Roman"/>
          <w:szCs w:val="24"/>
        </w:rPr>
      </w:pPr>
      <w:r w:rsidRPr="002B4B68">
        <w:rPr>
          <w:rFonts w:ascii="Times New Roman" w:hAnsi="Times New Roman"/>
          <w:szCs w:val="24"/>
        </w:rPr>
        <w:t>Convert from R</w:t>
      </w:r>
      <w:r w:rsidR="00DE1318">
        <w:rPr>
          <w:rFonts w:ascii="Times New Roman" w:hAnsi="Times New Roman"/>
          <w:szCs w:val="24"/>
        </w:rPr>
        <w:sym w:font="Symbol" w:char="F0A2"/>
      </w:r>
      <w:r w:rsidRPr="002B4B68">
        <w:rPr>
          <w:rFonts w:ascii="Times New Roman" w:hAnsi="Times New Roman"/>
          <w:szCs w:val="24"/>
        </w:rPr>
        <w:t>G</w:t>
      </w:r>
      <w:r w:rsidR="00DE1318">
        <w:rPr>
          <w:rFonts w:ascii="Times New Roman" w:hAnsi="Times New Roman"/>
          <w:szCs w:val="24"/>
        </w:rPr>
        <w:sym w:font="Symbol" w:char="F0A2"/>
      </w:r>
      <w:r w:rsidRPr="002B4B68">
        <w:rPr>
          <w:rFonts w:ascii="Times New Roman" w:hAnsi="Times New Roman"/>
          <w:szCs w:val="24"/>
        </w:rPr>
        <w:t>B</w:t>
      </w:r>
      <w:r w:rsidR="00DE1318">
        <w:rPr>
          <w:rFonts w:ascii="Times New Roman" w:hAnsi="Times New Roman"/>
          <w:szCs w:val="24"/>
        </w:rPr>
        <w:sym w:font="Symbol" w:char="F0A2"/>
      </w:r>
      <w:r w:rsidR="007036E8">
        <w:rPr>
          <w:rFonts w:ascii="Times New Roman" w:hAnsi="Times New Roman"/>
          <w:szCs w:val="24"/>
        </w:rPr>
        <w:t xml:space="preserve"> (</w:t>
      </w:r>
      <w:ins w:id="159" w:author="Francois Edouard" w:date="2017-04-04T08:54:00Z">
        <w:r w:rsidR="00CB669A" w:rsidRPr="002B4B68">
          <w:rPr>
            <w:rFonts w:ascii="Times New Roman" w:hAnsi="Times New Roman"/>
            <w:szCs w:val="24"/>
          </w:rPr>
          <w:t>BT.2</w:t>
        </w:r>
        <w:r w:rsidR="00CB669A">
          <w:rPr>
            <w:rFonts w:ascii="Times New Roman" w:hAnsi="Times New Roman"/>
            <w:szCs w:val="24"/>
          </w:rPr>
          <w:t>100</w:t>
        </w:r>
      </w:ins>
      <w:del w:id="160" w:author="Francois Edouard" w:date="2017-04-04T08:54:00Z">
        <w:r w:rsidR="007036E8" w:rsidDel="00CB669A">
          <w:rPr>
            <w:rFonts w:ascii="Times New Roman" w:hAnsi="Times New Roman"/>
            <w:szCs w:val="24"/>
          </w:rPr>
          <w:delText>BT.</w:delText>
        </w:r>
        <w:r w:rsidRPr="002B4B68" w:rsidDel="00CB669A">
          <w:rPr>
            <w:rFonts w:ascii="Times New Roman" w:hAnsi="Times New Roman"/>
            <w:szCs w:val="24"/>
          </w:rPr>
          <w:delText>2020</w:delText>
        </w:r>
      </w:del>
      <w:r w:rsidRPr="002B4B68">
        <w:rPr>
          <w:rFonts w:ascii="Times New Roman" w:hAnsi="Times New Roman"/>
          <w:szCs w:val="24"/>
        </w:rPr>
        <w:t>) to Y</w:t>
      </w:r>
      <w:r w:rsidR="007036E8">
        <w:rPr>
          <w:rFonts w:ascii="Times New Roman" w:hAnsi="Times New Roman"/>
          <w:szCs w:val="24"/>
        </w:rPr>
        <w:t>′</w:t>
      </w:r>
      <w:r w:rsidRPr="002B4B68">
        <w:rPr>
          <w:rFonts w:ascii="Times New Roman" w:hAnsi="Times New Roman"/>
          <w:szCs w:val="24"/>
        </w:rPr>
        <w:t xml:space="preserve">CbCr by invoking section </w:t>
      </w:r>
      <w:r w:rsidR="00291AB5" w:rsidRPr="002B4B68">
        <w:rPr>
          <w:rFonts w:ascii="Times New Roman" w:hAnsi="Times New Roman"/>
        </w:rPr>
        <w:fldChar w:fldCharType="begin"/>
      </w:r>
      <w:r w:rsidR="00291AB5" w:rsidRPr="002B4B68">
        <w:rPr>
          <w:rFonts w:ascii="Times New Roman" w:hAnsi="Times New Roman"/>
          <w:szCs w:val="24"/>
        </w:rPr>
        <w:instrText xml:space="preserve"> REF _Ref386355873 \r \h </w:instrText>
      </w:r>
      <w:r w:rsidR="00291AB5" w:rsidRPr="002B4B68">
        <w:rPr>
          <w:rFonts w:ascii="Times New Roman" w:hAnsi="Times New Roman"/>
        </w:rPr>
      </w:r>
      <w:r w:rsidR="00291AB5" w:rsidRPr="002B4B68">
        <w:rPr>
          <w:rFonts w:ascii="Times New Roman" w:hAnsi="Times New Roman"/>
        </w:rPr>
        <w:fldChar w:fldCharType="separate"/>
      </w:r>
      <w:r w:rsidR="000413DA">
        <w:rPr>
          <w:rFonts w:ascii="Times New Roman" w:hAnsi="Times New Roman"/>
          <w:szCs w:val="24"/>
        </w:rPr>
        <w:t>4.4.3</w:t>
      </w:r>
      <w:r w:rsidR="00291AB5" w:rsidRPr="002B4B68">
        <w:rPr>
          <w:rFonts w:ascii="Times New Roman" w:hAnsi="Times New Roman"/>
        </w:rPr>
        <w:fldChar w:fldCharType="end"/>
      </w:r>
      <w:r w:rsidRPr="002B4B68">
        <w:rPr>
          <w:rFonts w:ascii="Times New Roman" w:hAnsi="Times New Roman"/>
          <w:szCs w:val="24"/>
        </w:rPr>
        <w:t>.</w:t>
      </w:r>
    </w:p>
    <w:p w14:paraId="21280D0B" w14:textId="076A6D61" w:rsidR="000D1792" w:rsidRPr="002B4B68" w:rsidRDefault="000D1792" w:rsidP="00672586">
      <w:pPr>
        <w:pStyle w:val="ListParagraph"/>
        <w:numPr>
          <w:ilvl w:val="0"/>
          <w:numId w:val="10"/>
        </w:numPr>
        <w:tabs>
          <w:tab w:val="left" w:pos="1170"/>
        </w:tabs>
        <w:spacing w:after="120"/>
        <w:contextualSpacing w:val="0"/>
        <w:jc w:val="both"/>
        <w:rPr>
          <w:rFonts w:ascii="Times New Roman" w:hAnsi="Times New Roman"/>
          <w:szCs w:val="24"/>
        </w:rPr>
      </w:pPr>
      <w:r w:rsidRPr="002B4B68">
        <w:rPr>
          <w:rFonts w:ascii="Times New Roman" w:hAnsi="Times New Roman"/>
          <w:szCs w:val="24"/>
        </w:rPr>
        <w:t>Quantize from Y</w:t>
      </w:r>
      <w:r w:rsidR="00DE1318">
        <w:rPr>
          <w:rFonts w:ascii="Times New Roman" w:hAnsi="Times New Roman"/>
          <w:szCs w:val="24"/>
        </w:rPr>
        <w:sym w:font="Symbol" w:char="F0A2"/>
      </w:r>
      <w:r w:rsidRPr="002B4B68">
        <w:rPr>
          <w:rFonts w:ascii="Times New Roman" w:hAnsi="Times New Roman"/>
          <w:szCs w:val="24"/>
        </w:rPr>
        <w:t>CbCr (float) into D</w:t>
      </w:r>
      <w:r w:rsidRPr="002B4B68">
        <w:rPr>
          <w:rFonts w:ascii="Times New Roman" w:hAnsi="Times New Roman"/>
          <w:szCs w:val="24"/>
          <w:vertAlign w:val="subscript"/>
        </w:rPr>
        <w:t>Y</w:t>
      </w:r>
      <w:r w:rsidR="007036E8">
        <w:rPr>
          <w:rFonts w:ascii="Times New Roman" w:hAnsi="Times New Roman"/>
          <w:szCs w:val="24"/>
          <w:vertAlign w:val="subscript"/>
        </w:rPr>
        <w:t>′</w:t>
      </w:r>
      <w:r w:rsidRPr="002B4B68">
        <w:rPr>
          <w:rFonts w:ascii="Times New Roman" w:hAnsi="Times New Roman"/>
          <w:szCs w:val="24"/>
        </w:rPr>
        <w:t>D</w:t>
      </w:r>
      <w:r w:rsidRPr="002B4B68">
        <w:rPr>
          <w:rFonts w:ascii="Times New Roman" w:hAnsi="Times New Roman"/>
          <w:szCs w:val="24"/>
          <w:vertAlign w:val="subscript"/>
        </w:rPr>
        <w:t>Cb</w:t>
      </w:r>
      <w:r w:rsidRPr="002B4B68">
        <w:rPr>
          <w:rFonts w:ascii="Times New Roman" w:hAnsi="Times New Roman"/>
          <w:szCs w:val="24"/>
        </w:rPr>
        <w:t>D</w:t>
      </w:r>
      <w:r w:rsidRPr="002B4B68">
        <w:rPr>
          <w:rFonts w:ascii="Times New Roman" w:hAnsi="Times New Roman"/>
          <w:szCs w:val="24"/>
          <w:vertAlign w:val="subscript"/>
        </w:rPr>
        <w:t>Cr</w:t>
      </w:r>
      <w:r w:rsidRPr="002B4B68">
        <w:rPr>
          <w:rFonts w:ascii="Times New Roman" w:hAnsi="Times New Roman"/>
          <w:szCs w:val="24"/>
        </w:rPr>
        <w:t xml:space="preserve"> (10bit) by invoking Section </w:t>
      </w:r>
      <w:r w:rsidR="00291AB5" w:rsidRPr="002B4B68">
        <w:rPr>
          <w:rFonts w:ascii="Times New Roman" w:hAnsi="Times New Roman"/>
          <w:szCs w:val="24"/>
        </w:rPr>
        <w:fldChar w:fldCharType="begin"/>
      </w:r>
      <w:r w:rsidR="00291AB5" w:rsidRPr="002B4B68">
        <w:rPr>
          <w:rFonts w:ascii="Times New Roman" w:hAnsi="Times New Roman"/>
          <w:szCs w:val="24"/>
        </w:rPr>
        <w:instrText xml:space="preserve"> REF _Ref401866214 \r \h </w:instrText>
      </w:r>
      <w:r w:rsidR="00291AB5" w:rsidRPr="002B4B68">
        <w:rPr>
          <w:rFonts w:ascii="Times New Roman" w:hAnsi="Times New Roman"/>
          <w:szCs w:val="24"/>
        </w:rPr>
      </w:r>
      <w:r w:rsidR="00291AB5" w:rsidRPr="002B4B68">
        <w:rPr>
          <w:rFonts w:ascii="Times New Roman" w:hAnsi="Times New Roman"/>
          <w:szCs w:val="24"/>
        </w:rPr>
        <w:fldChar w:fldCharType="separate"/>
      </w:r>
      <w:r w:rsidR="000413DA">
        <w:rPr>
          <w:rFonts w:ascii="Times New Roman" w:hAnsi="Times New Roman"/>
          <w:szCs w:val="24"/>
        </w:rPr>
        <w:t>4.5</w:t>
      </w:r>
      <w:r w:rsidR="00291AB5" w:rsidRPr="002B4B68">
        <w:rPr>
          <w:rFonts w:ascii="Times New Roman" w:hAnsi="Times New Roman"/>
          <w:szCs w:val="24"/>
        </w:rPr>
        <w:fldChar w:fldCharType="end"/>
      </w:r>
      <w:r w:rsidRPr="002B4B68">
        <w:rPr>
          <w:rFonts w:ascii="Times New Roman" w:hAnsi="Times New Roman"/>
          <w:szCs w:val="24"/>
        </w:rPr>
        <w:t>, with BitDepthY and BitDepthC set to 10.</w:t>
      </w:r>
    </w:p>
    <w:p w14:paraId="188914DF" w14:textId="392B4610" w:rsidR="000D1792" w:rsidRPr="002B4B68" w:rsidRDefault="000D1792" w:rsidP="00672586">
      <w:pPr>
        <w:pStyle w:val="ListParagraph"/>
        <w:numPr>
          <w:ilvl w:val="0"/>
          <w:numId w:val="10"/>
        </w:numPr>
        <w:tabs>
          <w:tab w:val="left" w:pos="1170"/>
        </w:tabs>
        <w:spacing w:after="120"/>
        <w:contextualSpacing w:val="0"/>
        <w:jc w:val="both"/>
        <w:rPr>
          <w:rFonts w:ascii="Times New Roman" w:hAnsi="Times New Roman"/>
          <w:szCs w:val="24"/>
        </w:rPr>
      </w:pPr>
      <w:r w:rsidRPr="002B4B68">
        <w:rPr>
          <w:rFonts w:ascii="Times New Roman" w:hAnsi="Times New Roman"/>
          <w:szCs w:val="24"/>
        </w:rPr>
        <w:t>Downsample both chroma components from 4:4:4 D</w:t>
      </w:r>
      <w:r w:rsidRPr="002B4B68">
        <w:rPr>
          <w:rFonts w:ascii="Times New Roman" w:hAnsi="Times New Roman"/>
          <w:szCs w:val="24"/>
          <w:vertAlign w:val="subscript"/>
        </w:rPr>
        <w:t>Y</w:t>
      </w:r>
      <w:r w:rsidR="007036E8">
        <w:rPr>
          <w:rFonts w:ascii="Times New Roman" w:hAnsi="Times New Roman"/>
          <w:szCs w:val="24"/>
          <w:vertAlign w:val="subscript"/>
        </w:rPr>
        <w:t>′</w:t>
      </w:r>
      <w:r w:rsidRPr="002B4B68">
        <w:rPr>
          <w:rFonts w:ascii="Times New Roman" w:hAnsi="Times New Roman"/>
          <w:szCs w:val="24"/>
        </w:rPr>
        <w:t>D</w:t>
      </w:r>
      <w:r w:rsidRPr="002B4B68">
        <w:rPr>
          <w:rFonts w:ascii="Times New Roman" w:hAnsi="Times New Roman"/>
          <w:szCs w:val="24"/>
          <w:vertAlign w:val="subscript"/>
        </w:rPr>
        <w:t>Cb</w:t>
      </w:r>
      <w:r w:rsidRPr="002B4B68">
        <w:rPr>
          <w:rFonts w:ascii="Times New Roman" w:hAnsi="Times New Roman"/>
          <w:szCs w:val="24"/>
        </w:rPr>
        <w:t>D</w:t>
      </w:r>
      <w:r w:rsidRPr="002B4B68">
        <w:rPr>
          <w:rFonts w:ascii="Times New Roman" w:hAnsi="Times New Roman"/>
          <w:szCs w:val="24"/>
          <w:vertAlign w:val="subscript"/>
        </w:rPr>
        <w:t>Cr</w:t>
      </w:r>
      <w:r w:rsidRPr="002B4B68">
        <w:rPr>
          <w:rFonts w:ascii="Times New Roman" w:hAnsi="Times New Roman"/>
          <w:szCs w:val="24"/>
        </w:rPr>
        <w:t xml:space="preserve"> (10bit) to 4:2:0 D</w:t>
      </w:r>
      <w:r w:rsidRPr="002B4B68">
        <w:rPr>
          <w:rFonts w:ascii="Times New Roman" w:hAnsi="Times New Roman"/>
          <w:szCs w:val="24"/>
          <w:vertAlign w:val="subscript"/>
        </w:rPr>
        <w:t>Y</w:t>
      </w:r>
      <w:r w:rsidR="007036E8">
        <w:rPr>
          <w:rFonts w:ascii="Times New Roman" w:hAnsi="Times New Roman"/>
          <w:szCs w:val="24"/>
          <w:vertAlign w:val="subscript"/>
        </w:rPr>
        <w:t>′</w:t>
      </w:r>
      <w:r w:rsidRPr="002B4B68">
        <w:rPr>
          <w:rFonts w:ascii="Times New Roman" w:hAnsi="Times New Roman"/>
          <w:szCs w:val="24"/>
        </w:rPr>
        <w:t>D</w:t>
      </w:r>
      <w:r w:rsidRPr="002B4B68">
        <w:rPr>
          <w:rFonts w:ascii="Times New Roman" w:hAnsi="Times New Roman"/>
          <w:szCs w:val="24"/>
          <w:vertAlign w:val="subscript"/>
        </w:rPr>
        <w:t>Cb</w:t>
      </w:r>
      <w:r w:rsidRPr="002B4B68">
        <w:rPr>
          <w:rFonts w:ascii="Times New Roman" w:hAnsi="Times New Roman"/>
          <w:szCs w:val="24"/>
        </w:rPr>
        <w:t>D</w:t>
      </w:r>
      <w:r w:rsidRPr="002B4B68">
        <w:rPr>
          <w:rFonts w:ascii="Times New Roman" w:hAnsi="Times New Roman"/>
          <w:szCs w:val="24"/>
          <w:vertAlign w:val="subscript"/>
        </w:rPr>
        <w:t>Cr</w:t>
      </w:r>
      <w:r w:rsidRPr="002B4B68">
        <w:rPr>
          <w:rFonts w:ascii="Times New Roman" w:hAnsi="Times New Roman"/>
          <w:szCs w:val="24"/>
        </w:rPr>
        <w:t xml:space="preserve"> (10bit) by invoking Section </w:t>
      </w:r>
      <w:r w:rsidR="00291AB5" w:rsidRPr="002B4B68">
        <w:rPr>
          <w:rFonts w:ascii="Times New Roman" w:hAnsi="Times New Roman"/>
        </w:rPr>
        <w:fldChar w:fldCharType="begin"/>
      </w:r>
      <w:r w:rsidR="00291AB5" w:rsidRPr="002B4B68">
        <w:rPr>
          <w:rFonts w:ascii="Times New Roman" w:hAnsi="Times New Roman"/>
          <w:szCs w:val="24"/>
        </w:rPr>
        <w:instrText xml:space="preserve"> REF _Ref386355884 \r \h </w:instrText>
      </w:r>
      <w:r w:rsidR="00291AB5" w:rsidRPr="002B4B68">
        <w:rPr>
          <w:rFonts w:ascii="Times New Roman" w:hAnsi="Times New Roman"/>
        </w:rPr>
      </w:r>
      <w:r w:rsidR="00291AB5" w:rsidRPr="002B4B68">
        <w:rPr>
          <w:rFonts w:ascii="Times New Roman" w:hAnsi="Times New Roman"/>
        </w:rPr>
        <w:fldChar w:fldCharType="separate"/>
      </w:r>
      <w:r w:rsidR="000413DA">
        <w:rPr>
          <w:rFonts w:ascii="Times New Roman" w:hAnsi="Times New Roman"/>
          <w:szCs w:val="24"/>
        </w:rPr>
        <w:t>4.6</w:t>
      </w:r>
      <w:r w:rsidR="00291AB5" w:rsidRPr="002B4B68">
        <w:rPr>
          <w:rFonts w:ascii="Times New Roman" w:hAnsi="Times New Roman"/>
        </w:rPr>
        <w:fldChar w:fldCharType="end"/>
      </w:r>
      <w:r w:rsidRPr="002B4B68">
        <w:rPr>
          <w:rFonts w:ascii="Times New Roman" w:hAnsi="Times New Roman"/>
          <w:szCs w:val="24"/>
        </w:rPr>
        <w:t>.</w:t>
      </w:r>
    </w:p>
    <w:p w14:paraId="03756C17" w14:textId="438C2783" w:rsidR="00A712DF" w:rsidRPr="002B4B68" w:rsidRDefault="00A712DF" w:rsidP="00672586">
      <w:pPr>
        <w:pStyle w:val="ListParagraph"/>
        <w:numPr>
          <w:ilvl w:val="0"/>
          <w:numId w:val="10"/>
        </w:numPr>
        <w:tabs>
          <w:tab w:val="left" w:pos="1170"/>
        </w:tabs>
        <w:spacing w:after="120"/>
        <w:contextualSpacing w:val="0"/>
        <w:jc w:val="both"/>
        <w:rPr>
          <w:rFonts w:ascii="Times New Roman" w:hAnsi="Times New Roman"/>
          <w:szCs w:val="24"/>
        </w:rPr>
      </w:pPr>
      <w:r w:rsidRPr="002B4B68">
        <w:rPr>
          <w:rFonts w:ascii="Times New Roman" w:hAnsi="Times New Roman"/>
          <w:szCs w:val="24"/>
        </w:rPr>
        <w:t>Perform luma adjustment using the linear RGB obtained in the second step and the subsampled D</w:t>
      </w:r>
      <w:r w:rsidRPr="002B4B68">
        <w:rPr>
          <w:rFonts w:ascii="Times New Roman" w:hAnsi="Times New Roman"/>
          <w:szCs w:val="24"/>
          <w:vertAlign w:val="subscript"/>
        </w:rPr>
        <w:t>Cb</w:t>
      </w:r>
      <w:r w:rsidRPr="002B4B68">
        <w:rPr>
          <w:rFonts w:ascii="Times New Roman" w:hAnsi="Times New Roman"/>
          <w:szCs w:val="24"/>
        </w:rPr>
        <w:t>D</w:t>
      </w:r>
      <w:r w:rsidRPr="002B4B68">
        <w:rPr>
          <w:rFonts w:ascii="Times New Roman" w:hAnsi="Times New Roman"/>
          <w:szCs w:val="24"/>
          <w:vertAlign w:val="subscript"/>
        </w:rPr>
        <w:t>Cr</w:t>
      </w:r>
      <w:r w:rsidRPr="002B4B68">
        <w:rPr>
          <w:rFonts w:ascii="Times New Roman" w:hAnsi="Times New Roman"/>
          <w:szCs w:val="24"/>
        </w:rPr>
        <w:t xml:space="preserve"> signals obtained in the previous step</w:t>
      </w:r>
      <w:r w:rsidR="00A07431" w:rsidRPr="002B4B68">
        <w:rPr>
          <w:rFonts w:ascii="Times New Roman" w:hAnsi="Times New Roman"/>
          <w:szCs w:val="24"/>
        </w:rPr>
        <w:t xml:space="preserve">, as described in Section </w:t>
      </w:r>
      <w:r w:rsidR="00A07431" w:rsidRPr="002B4B68">
        <w:rPr>
          <w:rFonts w:ascii="Times New Roman" w:hAnsi="Times New Roman"/>
          <w:szCs w:val="24"/>
        </w:rPr>
        <w:fldChar w:fldCharType="begin"/>
      </w:r>
      <w:r w:rsidR="00A07431" w:rsidRPr="002B4B68">
        <w:rPr>
          <w:rFonts w:ascii="Times New Roman" w:hAnsi="Times New Roman"/>
          <w:szCs w:val="24"/>
        </w:rPr>
        <w:instrText xml:space="preserve"> REF _Ref441497190 \r \h </w:instrText>
      </w:r>
      <w:r w:rsidR="00A07431" w:rsidRPr="002B4B68">
        <w:rPr>
          <w:rFonts w:ascii="Times New Roman" w:hAnsi="Times New Roman"/>
          <w:szCs w:val="24"/>
        </w:rPr>
      </w:r>
      <w:r w:rsidR="00A07431" w:rsidRPr="002B4B68">
        <w:rPr>
          <w:rFonts w:ascii="Times New Roman" w:hAnsi="Times New Roman"/>
          <w:szCs w:val="24"/>
        </w:rPr>
        <w:fldChar w:fldCharType="separate"/>
      </w:r>
      <w:r w:rsidR="000413DA">
        <w:rPr>
          <w:rFonts w:ascii="Times New Roman" w:hAnsi="Times New Roman"/>
          <w:szCs w:val="24"/>
        </w:rPr>
        <w:t>4.10</w:t>
      </w:r>
      <w:r w:rsidR="00A07431" w:rsidRPr="002B4B68">
        <w:rPr>
          <w:rFonts w:ascii="Times New Roman" w:hAnsi="Times New Roman"/>
          <w:szCs w:val="24"/>
        </w:rPr>
        <w:fldChar w:fldCharType="end"/>
      </w:r>
      <w:r w:rsidRPr="002B4B68">
        <w:rPr>
          <w:rFonts w:ascii="Times New Roman" w:hAnsi="Times New Roman"/>
          <w:szCs w:val="24"/>
        </w:rPr>
        <w:t>. The output is a D</w:t>
      </w:r>
      <w:r w:rsidRPr="002B4B68">
        <w:rPr>
          <w:rFonts w:ascii="Times New Roman" w:hAnsi="Times New Roman"/>
          <w:szCs w:val="24"/>
          <w:vertAlign w:val="subscript"/>
        </w:rPr>
        <w:t>Y</w:t>
      </w:r>
      <w:r w:rsidR="007036E8">
        <w:rPr>
          <w:rFonts w:ascii="Times New Roman" w:hAnsi="Times New Roman"/>
          <w:szCs w:val="24"/>
          <w:vertAlign w:val="subscript"/>
        </w:rPr>
        <w:t>′</w:t>
      </w:r>
      <w:r w:rsidRPr="002B4B68">
        <w:rPr>
          <w:rFonts w:ascii="Times New Roman" w:hAnsi="Times New Roman"/>
          <w:szCs w:val="24"/>
        </w:rPr>
        <w:t xml:space="preserve"> signal resulting in 4:2:0 D</w:t>
      </w:r>
      <w:r w:rsidRPr="002B4B68">
        <w:rPr>
          <w:rFonts w:ascii="Times New Roman" w:hAnsi="Times New Roman"/>
          <w:szCs w:val="24"/>
          <w:vertAlign w:val="subscript"/>
        </w:rPr>
        <w:t>Y</w:t>
      </w:r>
      <w:r w:rsidR="007036E8">
        <w:rPr>
          <w:rFonts w:ascii="Times New Roman" w:hAnsi="Times New Roman"/>
          <w:szCs w:val="24"/>
          <w:vertAlign w:val="subscript"/>
        </w:rPr>
        <w:t>′</w:t>
      </w:r>
      <w:r w:rsidRPr="002B4B68">
        <w:rPr>
          <w:rFonts w:ascii="Times New Roman" w:hAnsi="Times New Roman"/>
          <w:szCs w:val="24"/>
        </w:rPr>
        <w:t>D</w:t>
      </w:r>
      <w:r w:rsidRPr="002B4B68">
        <w:rPr>
          <w:rFonts w:ascii="Times New Roman" w:hAnsi="Times New Roman"/>
          <w:szCs w:val="24"/>
          <w:vertAlign w:val="subscript"/>
        </w:rPr>
        <w:t>Cb</w:t>
      </w:r>
      <w:r w:rsidRPr="002B4B68">
        <w:rPr>
          <w:rFonts w:ascii="Times New Roman" w:hAnsi="Times New Roman"/>
          <w:szCs w:val="24"/>
        </w:rPr>
        <w:t>D</w:t>
      </w:r>
      <w:r w:rsidRPr="002B4B68">
        <w:rPr>
          <w:rFonts w:ascii="Times New Roman" w:hAnsi="Times New Roman"/>
          <w:szCs w:val="24"/>
          <w:vertAlign w:val="subscript"/>
        </w:rPr>
        <w:t>Cr</w:t>
      </w:r>
      <w:r w:rsidRPr="002B4B68">
        <w:rPr>
          <w:rFonts w:ascii="Times New Roman" w:hAnsi="Times New Roman"/>
          <w:szCs w:val="24"/>
        </w:rPr>
        <w:t xml:space="preserve"> (10bit).</w:t>
      </w:r>
    </w:p>
    <w:p w14:paraId="5DF2797D" w14:textId="51847661" w:rsidR="000D1792" w:rsidRDefault="000D1792" w:rsidP="003C6C50">
      <w:pPr>
        <w:tabs>
          <w:tab w:val="left" w:pos="1170"/>
        </w:tabs>
        <w:spacing w:after="120"/>
        <w:jc w:val="both"/>
      </w:pPr>
      <w:r w:rsidRPr="002B4B68">
        <w:rPr>
          <w:szCs w:val="24"/>
        </w:rPr>
        <w:t>The reverse conversion is obtained by applying the following steps and the output is D</w:t>
      </w:r>
      <w:r w:rsidRPr="002B4B68">
        <w:rPr>
          <w:szCs w:val="24"/>
          <w:vertAlign w:val="subscript"/>
        </w:rPr>
        <w:t>R</w:t>
      </w:r>
      <w:r w:rsidR="007036E8">
        <w:rPr>
          <w:szCs w:val="24"/>
          <w:vertAlign w:val="subscript"/>
        </w:rPr>
        <w:t>′</w:t>
      </w:r>
      <w:r w:rsidRPr="002B4B68">
        <w:rPr>
          <w:szCs w:val="24"/>
        </w:rPr>
        <w:t>D</w:t>
      </w:r>
      <w:r w:rsidRPr="002B4B68">
        <w:rPr>
          <w:szCs w:val="24"/>
          <w:vertAlign w:val="subscript"/>
        </w:rPr>
        <w:t>G</w:t>
      </w:r>
      <w:r w:rsidR="007036E8">
        <w:rPr>
          <w:szCs w:val="24"/>
          <w:vertAlign w:val="subscript"/>
        </w:rPr>
        <w:t>′</w:t>
      </w:r>
      <w:r w:rsidRPr="002B4B68">
        <w:rPr>
          <w:szCs w:val="24"/>
        </w:rPr>
        <w:t>D</w:t>
      </w:r>
      <w:r w:rsidRPr="002B4B68">
        <w:rPr>
          <w:szCs w:val="24"/>
          <w:vertAlign w:val="subscript"/>
        </w:rPr>
        <w:t>B</w:t>
      </w:r>
      <w:r w:rsidR="007036E8">
        <w:rPr>
          <w:szCs w:val="24"/>
          <w:vertAlign w:val="subscript"/>
        </w:rPr>
        <w:t>′</w:t>
      </w:r>
      <w:r w:rsidR="007036E8">
        <w:rPr>
          <w:szCs w:val="24"/>
        </w:rPr>
        <w:t xml:space="preserve"> PQ-TF 12b in </w:t>
      </w:r>
      <w:ins w:id="161" w:author="Francois Edouard" w:date="2017-04-04T08:54:00Z">
        <w:r w:rsidR="00CB669A" w:rsidRPr="002B4B68">
          <w:rPr>
            <w:szCs w:val="24"/>
          </w:rPr>
          <w:t>BT.2</w:t>
        </w:r>
        <w:r w:rsidR="00CB669A">
          <w:rPr>
            <w:szCs w:val="24"/>
          </w:rPr>
          <w:t>100</w:t>
        </w:r>
        <w:r w:rsidR="00CB669A" w:rsidRPr="002B4B68">
          <w:rPr>
            <w:szCs w:val="24"/>
          </w:rPr>
          <w:t xml:space="preserve"> </w:t>
        </w:r>
      </w:ins>
      <w:del w:id="162" w:author="Francois Edouard" w:date="2017-04-04T08:54:00Z">
        <w:r w:rsidR="007036E8" w:rsidDel="00CB669A">
          <w:rPr>
            <w:szCs w:val="24"/>
          </w:rPr>
          <w:delText>BT.</w:delText>
        </w:r>
        <w:r w:rsidRPr="002B4B68" w:rsidDel="00CB669A">
          <w:rPr>
            <w:szCs w:val="24"/>
          </w:rPr>
          <w:delText xml:space="preserve">2020 </w:delText>
        </w:r>
      </w:del>
      <w:r w:rsidRPr="002B4B68">
        <w:rPr>
          <w:szCs w:val="24"/>
        </w:rPr>
        <w:t xml:space="preserve">container. It can be obtained </w:t>
      </w:r>
      <w:r w:rsidRPr="002B4B68">
        <w:rPr>
          <w:szCs w:val="24"/>
          <w:lang w:eastAsia="ja-JP"/>
        </w:rPr>
        <w:t xml:space="preserve">with the HDRConvert tool </w:t>
      </w:r>
      <w:r w:rsidRPr="002B4B68">
        <w:t>using the configuration file HDRConvertYCbCr420ToBT2020Tiff.cfg</w:t>
      </w:r>
      <w:r w:rsidR="007D450E">
        <w:t xml:space="preserve"> </w:t>
      </w:r>
      <w:r w:rsidR="007D450E" w:rsidRPr="007D450E">
        <w:t>provided in the “bin/</w:t>
      </w:r>
      <w:r w:rsidR="0031315F" w:rsidRPr="0031315F">
        <w:t>JCTVC_CTC_cfgFiles</w:t>
      </w:r>
      <w:r w:rsidR="007D450E" w:rsidRPr="007D450E">
        <w:t>” folder of the HDRTools reference software package</w:t>
      </w:r>
      <w:r w:rsidRPr="002B4B68">
        <w:t xml:space="preserve">. </w:t>
      </w:r>
    </w:p>
    <w:p w14:paraId="3A2B9F61" w14:textId="61FEE745" w:rsidR="000D1792" w:rsidRPr="002B4B68" w:rsidRDefault="000D1792" w:rsidP="00672586">
      <w:pPr>
        <w:pStyle w:val="ListParagraph"/>
        <w:numPr>
          <w:ilvl w:val="0"/>
          <w:numId w:val="11"/>
        </w:numPr>
        <w:tabs>
          <w:tab w:val="left" w:pos="1170"/>
        </w:tabs>
        <w:spacing w:after="120"/>
        <w:contextualSpacing w:val="0"/>
        <w:jc w:val="both"/>
        <w:rPr>
          <w:rFonts w:ascii="Times New Roman" w:hAnsi="Times New Roman"/>
          <w:szCs w:val="24"/>
        </w:rPr>
      </w:pPr>
      <w:r w:rsidRPr="002B4B68">
        <w:rPr>
          <w:rFonts w:ascii="Times New Roman" w:hAnsi="Times New Roman"/>
          <w:szCs w:val="24"/>
        </w:rPr>
        <w:t>Upsample both chroma components from 4:2:0 D</w:t>
      </w:r>
      <w:r w:rsidRPr="002B4B68">
        <w:rPr>
          <w:rFonts w:ascii="Times New Roman" w:hAnsi="Times New Roman"/>
          <w:szCs w:val="24"/>
          <w:vertAlign w:val="subscript"/>
        </w:rPr>
        <w:t>Y</w:t>
      </w:r>
      <w:r w:rsidR="007036E8">
        <w:rPr>
          <w:rFonts w:ascii="Times New Roman" w:hAnsi="Times New Roman"/>
          <w:szCs w:val="24"/>
          <w:vertAlign w:val="subscript"/>
        </w:rPr>
        <w:t>′</w:t>
      </w:r>
      <w:r w:rsidRPr="002B4B68">
        <w:rPr>
          <w:rFonts w:ascii="Times New Roman" w:hAnsi="Times New Roman"/>
          <w:szCs w:val="24"/>
        </w:rPr>
        <w:t>D</w:t>
      </w:r>
      <w:r w:rsidRPr="002B4B68">
        <w:rPr>
          <w:rFonts w:ascii="Times New Roman" w:hAnsi="Times New Roman"/>
          <w:szCs w:val="24"/>
          <w:vertAlign w:val="subscript"/>
        </w:rPr>
        <w:t>Cb</w:t>
      </w:r>
      <w:r w:rsidRPr="002B4B68">
        <w:rPr>
          <w:rFonts w:ascii="Times New Roman" w:hAnsi="Times New Roman"/>
          <w:szCs w:val="24"/>
        </w:rPr>
        <w:t>D</w:t>
      </w:r>
      <w:r w:rsidRPr="002B4B68">
        <w:rPr>
          <w:rFonts w:ascii="Times New Roman" w:hAnsi="Times New Roman"/>
          <w:szCs w:val="24"/>
          <w:vertAlign w:val="subscript"/>
        </w:rPr>
        <w:t>Cr</w:t>
      </w:r>
      <w:r w:rsidRPr="002B4B68">
        <w:rPr>
          <w:rFonts w:ascii="Times New Roman" w:hAnsi="Times New Roman"/>
          <w:szCs w:val="24"/>
        </w:rPr>
        <w:t xml:space="preserve"> (10bit) to 4:4:4 D</w:t>
      </w:r>
      <w:r w:rsidRPr="002B4B68">
        <w:rPr>
          <w:rFonts w:ascii="Times New Roman" w:hAnsi="Times New Roman"/>
          <w:szCs w:val="24"/>
          <w:vertAlign w:val="subscript"/>
        </w:rPr>
        <w:t>Y</w:t>
      </w:r>
      <w:r w:rsidR="007036E8">
        <w:rPr>
          <w:rFonts w:ascii="Times New Roman" w:hAnsi="Times New Roman"/>
          <w:szCs w:val="24"/>
          <w:vertAlign w:val="subscript"/>
        </w:rPr>
        <w:t>′</w:t>
      </w:r>
      <w:r w:rsidRPr="002B4B68">
        <w:rPr>
          <w:rFonts w:ascii="Times New Roman" w:hAnsi="Times New Roman"/>
          <w:szCs w:val="24"/>
        </w:rPr>
        <w:t>D</w:t>
      </w:r>
      <w:r w:rsidRPr="002B4B68">
        <w:rPr>
          <w:rFonts w:ascii="Times New Roman" w:hAnsi="Times New Roman"/>
          <w:szCs w:val="24"/>
          <w:vertAlign w:val="subscript"/>
        </w:rPr>
        <w:t>Cb</w:t>
      </w:r>
      <w:r w:rsidRPr="002B4B68">
        <w:rPr>
          <w:rFonts w:ascii="Times New Roman" w:hAnsi="Times New Roman"/>
          <w:szCs w:val="24"/>
        </w:rPr>
        <w:t>D</w:t>
      </w:r>
      <w:r w:rsidRPr="002B4B68">
        <w:rPr>
          <w:rFonts w:ascii="Times New Roman" w:hAnsi="Times New Roman"/>
          <w:szCs w:val="24"/>
          <w:vertAlign w:val="subscript"/>
        </w:rPr>
        <w:t>Cr</w:t>
      </w:r>
      <w:r w:rsidRPr="002B4B68">
        <w:rPr>
          <w:rFonts w:ascii="Times New Roman" w:hAnsi="Times New Roman"/>
          <w:szCs w:val="24"/>
        </w:rPr>
        <w:t xml:space="preserve"> (10bit) by invoking Section </w:t>
      </w:r>
      <w:r w:rsidR="00291AB5" w:rsidRPr="002B4B68">
        <w:rPr>
          <w:rFonts w:ascii="Times New Roman" w:hAnsi="Times New Roman"/>
        </w:rPr>
        <w:fldChar w:fldCharType="begin"/>
      </w:r>
      <w:r w:rsidR="00291AB5" w:rsidRPr="002B4B68">
        <w:rPr>
          <w:rFonts w:ascii="Times New Roman" w:hAnsi="Times New Roman"/>
          <w:szCs w:val="24"/>
        </w:rPr>
        <w:instrText xml:space="preserve"> REF _Ref394915308 \r \h </w:instrText>
      </w:r>
      <w:r w:rsidR="00291AB5" w:rsidRPr="002B4B68">
        <w:rPr>
          <w:rFonts w:ascii="Times New Roman" w:hAnsi="Times New Roman"/>
        </w:rPr>
      </w:r>
      <w:r w:rsidR="00291AB5" w:rsidRPr="002B4B68">
        <w:rPr>
          <w:rFonts w:ascii="Times New Roman" w:hAnsi="Times New Roman"/>
        </w:rPr>
        <w:fldChar w:fldCharType="separate"/>
      </w:r>
      <w:r w:rsidR="000413DA">
        <w:rPr>
          <w:rFonts w:ascii="Times New Roman" w:hAnsi="Times New Roman"/>
          <w:szCs w:val="24"/>
        </w:rPr>
        <w:t>4.7</w:t>
      </w:r>
      <w:r w:rsidR="00291AB5" w:rsidRPr="002B4B68">
        <w:rPr>
          <w:rFonts w:ascii="Times New Roman" w:hAnsi="Times New Roman"/>
        </w:rPr>
        <w:fldChar w:fldCharType="end"/>
      </w:r>
      <w:r w:rsidRPr="002B4B68">
        <w:rPr>
          <w:rFonts w:ascii="Times New Roman" w:hAnsi="Times New Roman"/>
          <w:szCs w:val="24"/>
        </w:rPr>
        <w:t>.</w:t>
      </w:r>
    </w:p>
    <w:p w14:paraId="368E2674" w14:textId="6230397F" w:rsidR="000D1792" w:rsidRPr="002B4B68" w:rsidRDefault="000D1792" w:rsidP="00672586">
      <w:pPr>
        <w:pStyle w:val="ListParagraph"/>
        <w:numPr>
          <w:ilvl w:val="0"/>
          <w:numId w:val="11"/>
        </w:numPr>
        <w:tabs>
          <w:tab w:val="left" w:pos="1170"/>
        </w:tabs>
        <w:spacing w:after="120"/>
        <w:contextualSpacing w:val="0"/>
        <w:jc w:val="both"/>
        <w:rPr>
          <w:rFonts w:ascii="Times New Roman" w:hAnsi="Times New Roman"/>
          <w:szCs w:val="24"/>
        </w:rPr>
      </w:pPr>
      <w:r w:rsidRPr="002B4B68">
        <w:rPr>
          <w:rFonts w:ascii="Times New Roman" w:hAnsi="Times New Roman"/>
          <w:szCs w:val="24"/>
        </w:rPr>
        <w:t>Inverse quantize from D</w:t>
      </w:r>
      <w:r w:rsidRPr="002B4B68">
        <w:rPr>
          <w:rFonts w:ascii="Times New Roman" w:hAnsi="Times New Roman"/>
          <w:szCs w:val="24"/>
          <w:vertAlign w:val="subscript"/>
        </w:rPr>
        <w:t>Y</w:t>
      </w:r>
      <w:r w:rsidR="007036E8">
        <w:rPr>
          <w:rFonts w:ascii="Times New Roman" w:hAnsi="Times New Roman"/>
          <w:szCs w:val="24"/>
          <w:vertAlign w:val="subscript"/>
        </w:rPr>
        <w:t>′</w:t>
      </w:r>
      <w:r w:rsidRPr="002B4B68">
        <w:rPr>
          <w:rFonts w:ascii="Times New Roman" w:hAnsi="Times New Roman"/>
          <w:szCs w:val="24"/>
        </w:rPr>
        <w:t>D</w:t>
      </w:r>
      <w:r w:rsidRPr="002B4B68">
        <w:rPr>
          <w:rFonts w:ascii="Times New Roman" w:hAnsi="Times New Roman"/>
          <w:szCs w:val="24"/>
          <w:vertAlign w:val="subscript"/>
        </w:rPr>
        <w:t>Cb</w:t>
      </w:r>
      <w:r w:rsidRPr="002B4B68">
        <w:rPr>
          <w:rFonts w:ascii="Times New Roman" w:hAnsi="Times New Roman"/>
          <w:szCs w:val="24"/>
        </w:rPr>
        <w:t>D</w:t>
      </w:r>
      <w:r w:rsidRPr="002B4B68">
        <w:rPr>
          <w:rFonts w:ascii="Times New Roman" w:hAnsi="Times New Roman"/>
          <w:szCs w:val="24"/>
          <w:vertAlign w:val="subscript"/>
        </w:rPr>
        <w:t>Cr</w:t>
      </w:r>
      <w:r w:rsidRPr="002B4B68">
        <w:rPr>
          <w:rFonts w:ascii="Times New Roman" w:hAnsi="Times New Roman"/>
          <w:szCs w:val="24"/>
        </w:rPr>
        <w:t xml:space="preserve"> (10bit) into Y</w:t>
      </w:r>
      <w:r w:rsidR="00DE1318">
        <w:rPr>
          <w:rFonts w:ascii="Times New Roman" w:hAnsi="Times New Roman"/>
          <w:szCs w:val="24"/>
        </w:rPr>
        <w:sym w:font="Symbol" w:char="F0A2"/>
      </w:r>
      <w:r w:rsidRPr="002B4B68">
        <w:rPr>
          <w:rFonts w:ascii="Times New Roman" w:hAnsi="Times New Roman"/>
          <w:szCs w:val="24"/>
        </w:rPr>
        <w:t xml:space="preserve">CbCr (float) by invoking section </w:t>
      </w:r>
      <w:r w:rsidR="00291AB5" w:rsidRPr="002B4B68">
        <w:rPr>
          <w:rFonts w:ascii="Times New Roman" w:hAnsi="Times New Roman"/>
          <w:szCs w:val="24"/>
        </w:rPr>
        <w:fldChar w:fldCharType="begin"/>
      </w:r>
      <w:r w:rsidR="00291AB5" w:rsidRPr="002B4B68">
        <w:rPr>
          <w:rFonts w:ascii="Times New Roman" w:hAnsi="Times New Roman"/>
          <w:szCs w:val="24"/>
        </w:rPr>
        <w:instrText xml:space="preserve"> REF _Ref389555540 \r \h </w:instrText>
      </w:r>
      <w:r w:rsidR="00291AB5" w:rsidRPr="002B4B68">
        <w:rPr>
          <w:rFonts w:ascii="Times New Roman" w:hAnsi="Times New Roman"/>
          <w:szCs w:val="24"/>
        </w:rPr>
      </w:r>
      <w:r w:rsidR="00291AB5" w:rsidRPr="002B4B68">
        <w:rPr>
          <w:rFonts w:ascii="Times New Roman" w:hAnsi="Times New Roman"/>
          <w:szCs w:val="24"/>
        </w:rPr>
        <w:fldChar w:fldCharType="separate"/>
      </w:r>
      <w:r w:rsidR="000413DA">
        <w:rPr>
          <w:rFonts w:ascii="Times New Roman" w:hAnsi="Times New Roman"/>
          <w:szCs w:val="24"/>
        </w:rPr>
        <w:t>4.8</w:t>
      </w:r>
      <w:r w:rsidR="00291AB5" w:rsidRPr="002B4B68">
        <w:rPr>
          <w:rFonts w:ascii="Times New Roman" w:hAnsi="Times New Roman"/>
          <w:szCs w:val="24"/>
        </w:rPr>
        <w:fldChar w:fldCharType="end"/>
      </w:r>
      <w:r w:rsidRPr="002B4B68">
        <w:rPr>
          <w:rFonts w:ascii="Times New Roman" w:hAnsi="Times New Roman"/>
          <w:szCs w:val="24"/>
        </w:rPr>
        <w:t>, with BitDepthY and BitDepthC set to 10.</w:t>
      </w:r>
    </w:p>
    <w:p w14:paraId="0665FE4B" w14:textId="6F434B42" w:rsidR="000D1792" w:rsidRPr="002B4B68" w:rsidRDefault="000D1792" w:rsidP="00672586">
      <w:pPr>
        <w:pStyle w:val="ListParagraph"/>
        <w:numPr>
          <w:ilvl w:val="0"/>
          <w:numId w:val="11"/>
        </w:numPr>
        <w:tabs>
          <w:tab w:val="left" w:pos="1170"/>
        </w:tabs>
        <w:spacing w:after="120"/>
        <w:contextualSpacing w:val="0"/>
        <w:jc w:val="both"/>
        <w:rPr>
          <w:rFonts w:ascii="Times New Roman" w:hAnsi="Times New Roman"/>
          <w:szCs w:val="24"/>
        </w:rPr>
      </w:pPr>
      <w:r w:rsidRPr="002B4B68">
        <w:rPr>
          <w:rFonts w:ascii="Times New Roman" w:hAnsi="Times New Roman"/>
          <w:szCs w:val="24"/>
        </w:rPr>
        <w:t>Convert from Y</w:t>
      </w:r>
      <w:r w:rsidR="007036E8">
        <w:rPr>
          <w:rFonts w:ascii="Times New Roman" w:hAnsi="Times New Roman"/>
          <w:szCs w:val="24"/>
        </w:rPr>
        <w:t>′</w:t>
      </w:r>
      <w:r w:rsidRPr="002B4B68">
        <w:rPr>
          <w:rFonts w:ascii="Times New Roman" w:hAnsi="Times New Roman"/>
          <w:szCs w:val="24"/>
        </w:rPr>
        <w:t>CbCr (float) to R</w:t>
      </w:r>
      <w:r w:rsidR="00DE1318">
        <w:rPr>
          <w:rFonts w:ascii="Times New Roman" w:hAnsi="Times New Roman"/>
          <w:szCs w:val="24"/>
        </w:rPr>
        <w:sym w:font="Symbol" w:char="F0A2"/>
      </w:r>
      <w:r w:rsidRPr="002B4B68">
        <w:rPr>
          <w:rFonts w:ascii="Times New Roman" w:hAnsi="Times New Roman"/>
          <w:szCs w:val="24"/>
        </w:rPr>
        <w:t>G</w:t>
      </w:r>
      <w:r w:rsidR="00DE1318">
        <w:rPr>
          <w:rFonts w:ascii="Times New Roman" w:hAnsi="Times New Roman"/>
          <w:szCs w:val="24"/>
        </w:rPr>
        <w:sym w:font="Symbol" w:char="F0A2"/>
      </w:r>
      <w:r w:rsidRPr="002B4B68">
        <w:rPr>
          <w:rFonts w:ascii="Times New Roman" w:hAnsi="Times New Roman"/>
          <w:szCs w:val="24"/>
        </w:rPr>
        <w:t>B</w:t>
      </w:r>
      <w:r w:rsidR="00DE1318">
        <w:rPr>
          <w:rFonts w:ascii="Times New Roman" w:hAnsi="Times New Roman"/>
          <w:szCs w:val="24"/>
        </w:rPr>
        <w:sym w:font="Symbol" w:char="F0A2"/>
      </w:r>
      <w:r w:rsidR="007036E8">
        <w:rPr>
          <w:rFonts w:ascii="Times New Roman" w:hAnsi="Times New Roman"/>
          <w:szCs w:val="24"/>
        </w:rPr>
        <w:t xml:space="preserve"> (float) (</w:t>
      </w:r>
      <w:ins w:id="163" w:author="Francois Edouard" w:date="2017-04-04T08:54:00Z">
        <w:r w:rsidR="00CB669A" w:rsidRPr="002B4B68">
          <w:rPr>
            <w:rFonts w:ascii="Times New Roman" w:hAnsi="Times New Roman"/>
            <w:szCs w:val="24"/>
          </w:rPr>
          <w:t>BT.2</w:t>
        </w:r>
        <w:r w:rsidR="00CB669A">
          <w:rPr>
            <w:rFonts w:ascii="Times New Roman" w:hAnsi="Times New Roman"/>
            <w:szCs w:val="24"/>
          </w:rPr>
          <w:t>100</w:t>
        </w:r>
      </w:ins>
      <w:del w:id="164" w:author="Francois Edouard" w:date="2017-04-04T08:54:00Z">
        <w:r w:rsidR="007036E8" w:rsidDel="00CB669A">
          <w:rPr>
            <w:rFonts w:ascii="Times New Roman" w:hAnsi="Times New Roman"/>
            <w:szCs w:val="24"/>
          </w:rPr>
          <w:delText>BT.</w:delText>
        </w:r>
        <w:r w:rsidRPr="002B4B68" w:rsidDel="00CB669A">
          <w:rPr>
            <w:rFonts w:ascii="Times New Roman" w:hAnsi="Times New Roman"/>
            <w:szCs w:val="24"/>
          </w:rPr>
          <w:delText>2020</w:delText>
        </w:r>
      </w:del>
      <w:r w:rsidRPr="002B4B68">
        <w:rPr>
          <w:rFonts w:ascii="Times New Roman" w:hAnsi="Times New Roman"/>
          <w:szCs w:val="24"/>
        </w:rPr>
        <w:t xml:space="preserve">) by invoking section </w:t>
      </w:r>
      <w:r w:rsidR="00291AB5" w:rsidRPr="002B4B68">
        <w:rPr>
          <w:rFonts w:ascii="Times New Roman" w:hAnsi="Times New Roman"/>
          <w:szCs w:val="24"/>
        </w:rPr>
        <w:fldChar w:fldCharType="begin"/>
      </w:r>
      <w:r w:rsidR="00291AB5" w:rsidRPr="002B4B68">
        <w:rPr>
          <w:rFonts w:ascii="Times New Roman" w:hAnsi="Times New Roman"/>
          <w:szCs w:val="24"/>
        </w:rPr>
        <w:instrText xml:space="preserve"> REF _Ref389555755 \r \h </w:instrText>
      </w:r>
      <w:r w:rsidR="00291AB5" w:rsidRPr="002B4B68">
        <w:rPr>
          <w:rFonts w:ascii="Times New Roman" w:hAnsi="Times New Roman"/>
          <w:szCs w:val="24"/>
        </w:rPr>
      </w:r>
      <w:r w:rsidR="00291AB5" w:rsidRPr="002B4B68">
        <w:rPr>
          <w:rFonts w:ascii="Times New Roman" w:hAnsi="Times New Roman"/>
          <w:szCs w:val="24"/>
        </w:rPr>
        <w:fldChar w:fldCharType="separate"/>
      </w:r>
      <w:r w:rsidR="000413DA">
        <w:rPr>
          <w:rFonts w:ascii="Times New Roman" w:hAnsi="Times New Roman"/>
          <w:szCs w:val="24"/>
        </w:rPr>
        <w:t>4.9.2</w:t>
      </w:r>
      <w:r w:rsidR="00291AB5" w:rsidRPr="002B4B68">
        <w:rPr>
          <w:rFonts w:ascii="Times New Roman" w:hAnsi="Times New Roman"/>
          <w:szCs w:val="24"/>
        </w:rPr>
        <w:fldChar w:fldCharType="end"/>
      </w:r>
      <w:r w:rsidRPr="002B4B68">
        <w:rPr>
          <w:rFonts w:ascii="Times New Roman" w:hAnsi="Times New Roman"/>
          <w:szCs w:val="24"/>
        </w:rPr>
        <w:t>.</w:t>
      </w:r>
    </w:p>
    <w:p w14:paraId="11D94809" w14:textId="563AFB6D" w:rsidR="000D1792" w:rsidRPr="002B4B68" w:rsidRDefault="000D1792" w:rsidP="00672586">
      <w:pPr>
        <w:pStyle w:val="ListParagraph"/>
        <w:numPr>
          <w:ilvl w:val="0"/>
          <w:numId w:val="11"/>
        </w:numPr>
        <w:spacing w:after="120"/>
        <w:contextualSpacing w:val="0"/>
        <w:jc w:val="both"/>
        <w:rPr>
          <w:rFonts w:ascii="Times New Roman" w:hAnsi="Times New Roman"/>
          <w:szCs w:val="24"/>
        </w:rPr>
      </w:pPr>
      <w:r w:rsidRPr="002B4B68">
        <w:rPr>
          <w:rFonts w:ascii="Times New Roman" w:hAnsi="Times New Roman"/>
          <w:szCs w:val="24"/>
        </w:rPr>
        <w:t>Quantize normalized R</w:t>
      </w:r>
      <w:r w:rsidR="007036E8">
        <w:rPr>
          <w:rFonts w:ascii="Times New Roman" w:hAnsi="Times New Roman"/>
          <w:szCs w:val="24"/>
        </w:rPr>
        <w:t>′</w:t>
      </w:r>
      <w:r w:rsidRPr="002B4B68">
        <w:rPr>
          <w:rFonts w:ascii="Times New Roman" w:hAnsi="Times New Roman"/>
          <w:szCs w:val="24"/>
        </w:rPr>
        <w:t>G</w:t>
      </w:r>
      <w:r w:rsidR="007036E8">
        <w:rPr>
          <w:rFonts w:ascii="Times New Roman" w:hAnsi="Times New Roman"/>
          <w:szCs w:val="24"/>
        </w:rPr>
        <w:t>′</w:t>
      </w:r>
      <w:r w:rsidRPr="002B4B68">
        <w:rPr>
          <w:rFonts w:ascii="Times New Roman" w:hAnsi="Times New Roman"/>
          <w:szCs w:val="24"/>
        </w:rPr>
        <w:t>B</w:t>
      </w:r>
      <w:r w:rsidR="007036E8">
        <w:rPr>
          <w:rFonts w:ascii="Times New Roman" w:hAnsi="Times New Roman"/>
          <w:szCs w:val="24"/>
        </w:rPr>
        <w:t>′</w:t>
      </w:r>
      <w:r w:rsidRPr="002B4B68">
        <w:rPr>
          <w:rFonts w:ascii="Times New Roman" w:hAnsi="Times New Roman"/>
          <w:szCs w:val="24"/>
        </w:rPr>
        <w:t xml:space="preserve"> into 12bit D</w:t>
      </w:r>
      <w:r w:rsidRPr="002B4B68">
        <w:rPr>
          <w:rFonts w:ascii="Times New Roman" w:hAnsi="Times New Roman"/>
          <w:szCs w:val="24"/>
          <w:vertAlign w:val="subscript"/>
        </w:rPr>
        <w:t>R</w:t>
      </w:r>
      <w:r w:rsidR="007036E8">
        <w:rPr>
          <w:rFonts w:ascii="Times New Roman" w:hAnsi="Times New Roman"/>
          <w:szCs w:val="24"/>
          <w:vertAlign w:val="subscript"/>
        </w:rPr>
        <w:t>′</w:t>
      </w:r>
      <w:r w:rsidRPr="002B4B68">
        <w:rPr>
          <w:rFonts w:ascii="Times New Roman" w:hAnsi="Times New Roman"/>
          <w:szCs w:val="24"/>
        </w:rPr>
        <w:t>D</w:t>
      </w:r>
      <w:r w:rsidRPr="002B4B68">
        <w:rPr>
          <w:rFonts w:ascii="Times New Roman" w:hAnsi="Times New Roman"/>
          <w:szCs w:val="24"/>
          <w:vertAlign w:val="subscript"/>
        </w:rPr>
        <w:t>G</w:t>
      </w:r>
      <w:r w:rsidR="007036E8">
        <w:rPr>
          <w:rFonts w:ascii="Times New Roman" w:hAnsi="Times New Roman"/>
          <w:szCs w:val="24"/>
          <w:vertAlign w:val="subscript"/>
        </w:rPr>
        <w:t>′</w:t>
      </w:r>
      <w:r w:rsidRPr="002B4B68">
        <w:rPr>
          <w:rFonts w:ascii="Times New Roman" w:hAnsi="Times New Roman"/>
          <w:szCs w:val="24"/>
        </w:rPr>
        <w:t>D</w:t>
      </w:r>
      <w:r w:rsidRPr="002B4B68">
        <w:rPr>
          <w:rFonts w:ascii="Times New Roman" w:hAnsi="Times New Roman"/>
          <w:szCs w:val="24"/>
          <w:vertAlign w:val="subscript"/>
        </w:rPr>
        <w:t>B</w:t>
      </w:r>
      <w:r w:rsidR="007036E8">
        <w:rPr>
          <w:rFonts w:ascii="Times New Roman" w:hAnsi="Times New Roman"/>
          <w:szCs w:val="24"/>
          <w:vertAlign w:val="subscript"/>
        </w:rPr>
        <w:t>′</w:t>
      </w:r>
      <w:r w:rsidRPr="002B4B68">
        <w:rPr>
          <w:rFonts w:ascii="Times New Roman" w:hAnsi="Times New Roman"/>
          <w:szCs w:val="24"/>
        </w:rPr>
        <w:t xml:space="preserve"> in </w:t>
      </w:r>
      <w:ins w:id="165" w:author="Francois Edouard" w:date="2017-04-04T08:54:00Z">
        <w:r w:rsidR="00CB669A" w:rsidRPr="002B4B68">
          <w:rPr>
            <w:rFonts w:ascii="Times New Roman" w:hAnsi="Times New Roman"/>
            <w:szCs w:val="24"/>
          </w:rPr>
          <w:t>BT.2</w:t>
        </w:r>
        <w:r w:rsidR="00CB669A">
          <w:rPr>
            <w:rFonts w:ascii="Times New Roman" w:hAnsi="Times New Roman"/>
            <w:szCs w:val="24"/>
          </w:rPr>
          <w:t>100</w:t>
        </w:r>
        <w:r w:rsidR="00CB669A" w:rsidRPr="002B4B68">
          <w:rPr>
            <w:rFonts w:ascii="Times New Roman" w:hAnsi="Times New Roman"/>
            <w:szCs w:val="24"/>
          </w:rPr>
          <w:t xml:space="preserve"> </w:t>
        </w:r>
      </w:ins>
      <w:del w:id="166" w:author="Francois Edouard" w:date="2017-04-04T08:54:00Z">
        <w:r w:rsidRPr="002B4B68" w:rsidDel="00CB669A">
          <w:rPr>
            <w:rFonts w:ascii="Times New Roman" w:hAnsi="Times New Roman"/>
            <w:szCs w:val="24"/>
          </w:rPr>
          <w:delText xml:space="preserve">BT.2020 </w:delText>
        </w:r>
      </w:del>
      <w:r w:rsidRPr="002B4B68">
        <w:rPr>
          <w:rFonts w:ascii="Times New Roman" w:hAnsi="Times New Roman"/>
          <w:szCs w:val="24"/>
        </w:rPr>
        <w:t xml:space="preserve">container by invoking section </w:t>
      </w:r>
      <w:r w:rsidRPr="002B4B68">
        <w:rPr>
          <w:rFonts w:ascii="Times New Roman" w:hAnsi="Times New Roman"/>
          <w:szCs w:val="24"/>
        </w:rPr>
        <w:fldChar w:fldCharType="begin"/>
      </w:r>
      <w:r w:rsidRPr="002B4B68">
        <w:rPr>
          <w:rFonts w:ascii="Times New Roman" w:hAnsi="Times New Roman"/>
          <w:szCs w:val="24"/>
        </w:rPr>
        <w:instrText xml:space="preserve"> REF _Ref402510121 \r \h </w:instrText>
      </w:r>
      <w:r w:rsidR="003C6C50" w:rsidRPr="002B4B68">
        <w:rPr>
          <w:rFonts w:ascii="Times New Roman" w:hAnsi="Times New Roman"/>
          <w:szCs w:val="24"/>
        </w:rPr>
        <w:instrText xml:space="preserve"> \* MERGEFORMAT </w:instrText>
      </w:r>
      <w:r w:rsidRPr="002B4B68">
        <w:rPr>
          <w:rFonts w:ascii="Times New Roman" w:hAnsi="Times New Roman"/>
          <w:szCs w:val="24"/>
        </w:rPr>
      </w:r>
      <w:r w:rsidRPr="002B4B68">
        <w:rPr>
          <w:rFonts w:ascii="Times New Roman" w:hAnsi="Times New Roman"/>
          <w:szCs w:val="24"/>
        </w:rPr>
        <w:fldChar w:fldCharType="separate"/>
      </w:r>
      <w:r w:rsidR="000413DA">
        <w:rPr>
          <w:rFonts w:ascii="Times New Roman" w:hAnsi="Times New Roman"/>
          <w:szCs w:val="24"/>
        </w:rPr>
        <w:t>4.12.2</w:t>
      </w:r>
      <w:r w:rsidRPr="002B4B68">
        <w:rPr>
          <w:rFonts w:ascii="Times New Roman" w:hAnsi="Times New Roman"/>
          <w:szCs w:val="24"/>
        </w:rPr>
        <w:fldChar w:fldCharType="end"/>
      </w:r>
      <w:r w:rsidRPr="002B4B68">
        <w:rPr>
          <w:rFonts w:ascii="Times New Roman" w:hAnsi="Times New Roman"/>
          <w:szCs w:val="24"/>
        </w:rPr>
        <w:t>.</w:t>
      </w:r>
    </w:p>
    <w:p w14:paraId="57AD2B01" w14:textId="3729C73B" w:rsidR="000D1792" w:rsidRPr="00640BA5" w:rsidRDefault="003F766A" w:rsidP="000D1792">
      <w:pPr>
        <w:tabs>
          <w:tab w:val="left" w:pos="1170"/>
        </w:tabs>
        <w:spacing w:before="120"/>
        <w:jc w:val="center"/>
        <w:rPr>
          <w:szCs w:val="22"/>
        </w:rPr>
      </w:pPr>
      <w:r w:rsidRPr="00640BA5">
        <w:rPr>
          <w:szCs w:val="22"/>
        </w:rPr>
        <w:object w:dxaOrig="7642" w:dyaOrig="2215" w14:anchorId="1AF3F431">
          <v:shape id="_x0000_i1026" type="#_x0000_t75" style="width:333.7pt;height:97.35pt" o:ole="">
            <v:imagedata r:id="rId19" o:title=""/>
          </v:shape>
          <o:OLEObject Type="Embed" ProgID="Visio.Drawing.11" ShapeID="_x0000_i1026" DrawAspect="Content" ObjectID="_1552906022" r:id="rId20"/>
        </w:object>
      </w:r>
    </w:p>
    <w:p w14:paraId="7C112E12" w14:textId="28154ADA" w:rsidR="0068561D" w:rsidRPr="00640BA5" w:rsidRDefault="0068561D" w:rsidP="00FA42C0">
      <w:pPr>
        <w:pStyle w:val="Caption"/>
        <w:rPr>
          <w:szCs w:val="22"/>
        </w:rPr>
      </w:pPr>
      <w:bookmarkStart w:id="167" w:name="_Ref444218406"/>
      <w:r w:rsidRPr="00640BA5">
        <w:rPr>
          <w:szCs w:val="22"/>
        </w:rPr>
        <w:t xml:space="preserve">Figure </w:t>
      </w:r>
      <w:r w:rsidR="006C269C" w:rsidRPr="00640BA5">
        <w:rPr>
          <w:szCs w:val="22"/>
        </w:rPr>
        <w:fldChar w:fldCharType="begin"/>
      </w:r>
      <w:r w:rsidR="006C269C" w:rsidRPr="00640BA5">
        <w:rPr>
          <w:szCs w:val="22"/>
        </w:rPr>
        <w:instrText xml:space="preserve"> SEQ Figure \* ARABIC </w:instrText>
      </w:r>
      <w:r w:rsidR="006C269C" w:rsidRPr="00640BA5">
        <w:rPr>
          <w:szCs w:val="22"/>
        </w:rPr>
        <w:fldChar w:fldCharType="separate"/>
      </w:r>
      <w:r w:rsidR="000413DA">
        <w:rPr>
          <w:noProof/>
          <w:szCs w:val="22"/>
        </w:rPr>
        <w:t>4</w:t>
      </w:r>
      <w:r w:rsidR="006C269C" w:rsidRPr="00640BA5">
        <w:rPr>
          <w:noProof/>
          <w:szCs w:val="22"/>
        </w:rPr>
        <w:fldChar w:fldCharType="end"/>
      </w:r>
      <w:bookmarkEnd w:id="167"/>
      <w:r w:rsidRPr="00640BA5">
        <w:rPr>
          <w:szCs w:val="22"/>
        </w:rPr>
        <w:t>. Simplified encoding / decoding chains when the input HDR video is in 4:4:4 R</w:t>
      </w:r>
      <w:r w:rsidR="007036E8">
        <w:rPr>
          <w:szCs w:val="22"/>
        </w:rPr>
        <w:t>′</w:t>
      </w:r>
      <w:r w:rsidRPr="00640BA5">
        <w:rPr>
          <w:szCs w:val="22"/>
        </w:rPr>
        <w:t>G</w:t>
      </w:r>
      <w:r w:rsidR="007036E8">
        <w:rPr>
          <w:szCs w:val="22"/>
        </w:rPr>
        <w:t>′</w:t>
      </w:r>
      <w:r w:rsidRPr="00640BA5">
        <w:rPr>
          <w:szCs w:val="22"/>
        </w:rPr>
        <w:t>B</w:t>
      </w:r>
      <w:r w:rsidR="007036E8">
        <w:rPr>
          <w:szCs w:val="22"/>
        </w:rPr>
        <w:t>′</w:t>
      </w:r>
      <w:r w:rsidRPr="00640BA5">
        <w:rPr>
          <w:szCs w:val="22"/>
        </w:rPr>
        <w:t xml:space="preserve"> PQ-TF 12bit.</w:t>
      </w:r>
    </w:p>
    <w:p w14:paraId="2283340E" w14:textId="65EFADEB" w:rsidR="000D1792" w:rsidRPr="002B4B68" w:rsidRDefault="000D1792" w:rsidP="003C6C50">
      <w:pPr>
        <w:pStyle w:val="Heading4"/>
        <w:rPr>
          <w:rFonts w:ascii="Times New Roman" w:hAnsi="Times New Roman"/>
        </w:rPr>
      </w:pPr>
      <w:bookmarkStart w:id="168" w:name="_Ref276911833"/>
      <w:bookmarkStart w:id="169" w:name="_Ref402510188"/>
      <w:r w:rsidRPr="002B4B68">
        <w:rPr>
          <w:rFonts w:ascii="Times New Roman" w:hAnsi="Times New Roman"/>
        </w:rPr>
        <w:t>Input 4:4:4 D</w:t>
      </w:r>
      <w:r w:rsidRPr="008217E5">
        <w:rPr>
          <w:rFonts w:ascii="Times New Roman" w:hAnsi="Times New Roman"/>
          <w:vertAlign w:val="subscript"/>
        </w:rPr>
        <w:t>R</w:t>
      </w:r>
      <w:r w:rsidR="00DE1318">
        <w:rPr>
          <w:rFonts w:ascii="Times New Roman" w:hAnsi="Times New Roman"/>
          <w:szCs w:val="24"/>
        </w:rPr>
        <w:sym w:font="Symbol" w:char="F0A2"/>
      </w:r>
      <w:r w:rsidRPr="002B4B68">
        <w:rPr>
          <w:rFonts w:ascii="Times New Roman" w:hAnsi="Times New Roman"/>
        </w:rPr>
        <w:t>D</w:t>
      </w:r>
      <w:r w:rsidRPr="008217E5">
        <w:rPr>
          <w:rFonts w:ascii="Times New Roman" w:hAnsi="Times New Roman"/>
          <w:vertAlign w:val="subscript"/>
        </w:rPr>
        <w:t>G</w:t>
      </w:r>
      <w:r w:rsidR="00DE1318">
        <w:rPr>
          <w:rFonts w:ascii="Times New Roman" w:hAnsi="Times New Roman"/>
          <w:szCs w:val="24"/>
        </w:rPr>
        <w:sym w:font="Symbol" w:char="F0A2"/>
      </w:r>
      <w:r w:rsidRPr="002B4B68">
        <w:rPr>
          <w:rFonts w:ascii="Times New Roman" w:hAnsi="Times New Roman"/>
        </w:rPr>
        <w:t>D</w:t>
      </w:r>
      <w:r w:rsidRPr="008217E5">
        <w:rPr>
          <w:rFonts w:ascii="Times New Roman" w:hAnsi="Times New Roman"/>
          <w:vertAlign w:val="subscript"/>
        </w:rPr>
        <w:t>B</w:t>
      </w:r>
      <w:r w:rsidR="00DE1318">
        <w:rPr>
          <w:rFonts w:ascii="Times New Roman" w:hAnsi="Times New Roman"/>
          <w:szCs w:val="24"/>
        </w:rPr>
        <w:sym w:font="Symbol" w:char="F0A2"/>
      </w:r>
      <w:r w:rsidRPr="002B4B68">
        <w:rPr>
          <w:rFonts w:ascii="Times New Roman" w:hAnsi="Times New Roman"/>
        </w:rPr>
        <w:t xml:space="preserve"> PQ-TF 12bit in P3D65 container</w:t>
      </w:r>
      <w:bookmarkEnd w:id="168"/>
    </w:p>
    <w:bookmarkEnd w:id="169"/>
    <w:p w14:paraId="64360C4B" w14:textId="3D6C8B87" w:rsidR="001F01FC" w:rsidRDefault="000D1792" w:rsidP="003C6C50">
      <w:pPr>
        <w:spacing w:after="120"/>
        <w:jc w:val="both"/>
        <w:rPr>
          <w:szCs w:val="24"/>
        </w:rPr>
      </w:pPr>
      <w:r w:rsidRPr="002B4B68">
        <w:rPr>
          <w:szCs w:val="24"/>
        </w:rPr>
        <w:t>The conversion to 4:2:0 10 bits Y</w:t>
      </w:r>
      <w:r w:rsidR="007036E8">
        <w:rPr>
          <w:szCs w:val="24"/>
        </w:rPr>
        <w:t>′</w:t>
      </w:r>
      <w:r w:rsidRPr="002B4B68">
        <w:rPr>
          <w:szCs w:val="24"/>
        </w:rPr>
        <w:t>CbCr is obtained with the HDRConvert tool using the configuration file HDRConvertP3D65TiffToYCbCr420.cfg</w:t>
      </w:r>
      <w:r w:rsidR="007D450E">
        <w:rPr>
          <w:szCs w:val="24"/>
        </w:rPr>
        <w:t xml:space="preserve"> </w:t>
      </w:r>
      <w:r w:rsidR="007D450E">
        <w:rPr>
          <w:lang w:eastAsia="ja-JP"/>
        </w:rPr>
        <w:t>provided in the “bin/</w:t>
      </w:r>
      <w:r w:rsidR="0031315F" w:rsidRPr="0031315F">
        <w:rPr>
          <w:lang w:eastAsia="ja-JP"/>
        </w:rPr>
        <w:t>JCTVC_CTC_cfgFiles</w:t>
      </w:r>
      <w:r w:rsidR="007D450E">
        <w:rPr>
          <w:lang w:eastAsia="ja-JP"/>
        </w:rPr>
        <w:t>” folder of the HDRTools reference software package</w:t>
      </w:r>
      <w:r w:rsidRPr="002B4B68">
        <w:rPr>
          <w:szCs w:val="24"/>
        </w:rPr>
        <w:t xml:space="preserve">. </w:t>
      </w:r>
      <w:r w:rsidR="001F01FC">
        <w:t xml:space="preserve">The parameter </w:t>
      </w:r>
      <w:r w:rsidR="001F01FC" w:rsidRPr="001F01FC">
        <w:t>ClosedLoopConversion must be set to 8.</w:t>
      </w:r>
      <w:r w:rsidR="001F01FC">
        <w:t xml:space="preserve"> </w:t>
      </w:r>
    </w:p>
    <w:p w14:paraId="1E70C0F9" w14:textId="34EF9726" w:rsidR="000D1792" w:rsidRPr="002B4B68" w:rsidRDefault="001F01FC" w:rsidP="003C6C50">
      <w:pPr>
        <w:spacing w:after="120"/>
        <w:jc w:val="both"/>
        <w:rPr>
          <w:szCs w:val="24"/>
        </w:rPr>
      </w:pPr>
      <w:r>
        <w:rPr>
          <w:szCs w:val="24"/>
        </w:rPr>
        <w:t xml:space="preserve">The process </w:t>
      </w:r>
      <w:r w:rsidR="000D1792" w:rsidRPr="002B4B68">
        <w:rPr>
          <w:szCs w:val="24"/>
        </w:rPr>
        <w:t>consists of the following steps:</w:t>
      </w:r>
    </w:p>
    <w:p w14:paraId="66A7D9A9" w14:textId="33FAC4CB" w:rsidR="000D1792" w:rsidRPr="002B4B68" w:rsidRDefault="000D1792" w:rsidP="00672586">
      <w:pPr>
        <w:pStyle w:val="ListParagraph"/>
        <w:numPr>
          <w:ilvl w:val="0"/>
          <w:numId w:val="12"/>
        </w:numPr>
        <w:spacing w:after="120"/>
        <w:contextualSpacing w:val="0"/>
        <w:jc w:val="both"/>
        <w:rPr>
          <w:rFonts w:ascii="Times New Roman" w:hAnsi="Times New Roman"/>
          <w:szCs w:val="24"/>
        </w:rPr>
      </w:pPr>
      <w:r w:rsidRPr="002B4B68">
        <w:rPr>
          <w:rFonts w:ascii="Times New Roman" w:hAnsi="Times New Roman"/>
          <w:szCs w:val="24"/>
        </w:rPr>
        <w:t>Convert from PQ-TF P3D65 12bit D</w:t>
      </w:r>
      <w:r w:rsidRPr="002B4B68">
        <w:rPr>
          <w:rFonts w:ascii="Times New Roman" w:hAnsi="Times New Roman"/>
          <w:szCs w:val="24"/>
          <w:vertAlign w:val="subscript"/>
        </w:rPr>
        <w:t>R</w:t>
      </w:r>
      <w:r w:rsidR="007036E8">
        <w:rPr>
          <w:rFonts w:ascii="Times New Roman" w:hAnsi="Times New Roman"/>
          <w:szCs w:val="24"/>
          <w:vertAlign w:val="subscript"/>
        </w:rPr>
        <w:t>′</w:t>
      </w:r>
      <w:r w:rsidRPr="002B4B68">
        <w:rPr>
          <w:rFonts w:ascii="Times New Roman" w:hAnsi="Times New Roman"/>
          <w:szCs w:val="24"/>
        </w:rPr>
        <w:t>D</w:t>
      </w:r>
      <w:r w:rsidRPr="002B4B68">
        <w:rPr>
          <w:rFonts w:ascii="Times New Roman" w:hAnsi="Times New Roman"/>
          <w:szCs w:val="24"/>
          <w:vertAlign w:val="subscript"/>
        </w:rPr>
        <w:t>G</w:t>
      </w:r>
      <w:r w:rsidR="007036E8">
        <w:rPr>
          <w:rFonts w:ascii="Times New Roman" w:hAnsi="Times New Roman"/>
          <w:szCs w:val="24"/>
          <w:vertAlign w:val="subscript"/>
        </w:rPr>
        <w:t>′</w:t>
      </w:r>
      <w:r w:rsidRPr="002B4B68">
        <w:rPr>
          <w:rFonts w:ascii="Times New Roman" w:hAnsi="Times New Roman"/>
          <w:szCs w:val="24"/>
        </w:rPr>
        <w:t>D</w:t>
      </w:r>
      <w:r w:rsidRPr="002B4B68">
        <w:rPr>
          <w:rFonts w:ascii="Times New Roman" w:hAnsi="Times New Roman"/>
          <w:szCs w:val="24"/>
          <w:vertAlign w:val="subscript"/>
        </w:rPr>
        <w:t>B</w:t>
      </w:r>
      <w:r w:rsidR="007036E8">
        <w:rPr>
          <w:rFonts w:ascii="Times New Roman" w:hAnsi="Times New Roman"/>
          <w:szCs w:val="24"/>
          <w:vertAlign w:val="subscript"/>
        </w:rPr>
        <w:t>′</w:t>
      </w:r>
      <w:r w:rsidRPr="002B4B68">
        <w:rPr>
          <w:rFonts w:ascii="Times New Roman" w:hAnsi="Times New Roman"/>
          <w:szCs w:val="24"/>
          <w:vertAlign w:val="subscript"/>
        </w:rPr>
        <w:t xml:space="preserve"> </w:t>
      </w:r>
      <w:r w:rsidRPr="002B4B68">
        <w:rPr>
          <w:rFonts w:ascii="Times New Roman" w:hAnsi="Times New Roman"/>
          <w:szCs w:val="24"/>
        </w:rPr>
        <w:t>into normalized R</w:t>
      </w:r>
      <w:r w:rsidR="007036E8">
        <w:rPr>
          <w:rFonts w:ascii="Times New Roman" w:hAnsi="Times New Roman"/>
          <w:szCs w:val="24"/>
        </w:rPr>
        <w:t>′</w:t>
      </w:r>
      <w:r w:rsidRPr="002B4B68">
        <w:rPr>
          <w:rFonts w:ascii="Times New Roman" w:hAnsi="Times New Roman"/>
          <w:szCs w:val="24"/>
        </w:rPr>
        <w:t>G</w:t>
      </w:r>
      <w:r w:rsidR="007036E8">
        <w:rPr>
          <w:rFonts w:ascii="Times New Roman" w:hAnsi="Times New Roman"/>
          <w:szCs w:val="24"/>
        </w:rPr>
        <w:t>′</w:t>
      </w:r>
      <w:r w:rsidRPr="002B4B68">
        <w:rPr>
          <w:rFonts w:ascii="Times New Roman" w:hAnsi="Times New Roman"/>
          <w:szCs w:val="24"/>
        </w:rPr>
        <w:t>B</w:t>
      </w:r>
      <w:r w:rsidR="007036E8">
        <w:rPr>
          <w:rFonts w:ascii="Times New Roman" w:hAnsi="Times New Roman"/>
          <w:szCs w:val="24"/>
        </w:rPr>
        <w:t>′</w:t>
      </w:r>
      <w:r w:rsidRPr="002B4B68">
        <w:rPr>
          <w:rFonts w:ascii="Times New Roman" w:hAnsi="Times New Roman"/>
          <w:szCs w:val="24"/>
        </w:rPr>
        <w:t xml:space="preserve"> by invoking section </w:t>
      </w:r>
      <w:r w:rsidRPr="002B4B68">
        <w:rPr>
          <w:rFonts w:ascii="Times New Roman" w:hAnsi="Times New Roman"/>
          <w:szCs w:val="24"/>
        </w:rPr>
        <w:fldChar w:fldCharType="begin"/>
      </w:r>
      <w:r w:rsidRPr="002B4B68">
        <w:rPr>
          <w:rFonts w:ascii="Times New Roman" w:hAnsi="Times New Roman"/>
          <w:szCs w:val="24"/>
        </w:rPr>
        <w:instrText xml:space="preserve"> REF _Ref402509152 \r \h </w:instrText>
      </w:r>
      <w:r w:rsidR="003C6C50" w:rsidRPr="002B4B68">
        <w:rPr>
          <w:rFonts w:ascii="Times New Roman" w:hAnsi="Times New Roman"/>
          <w:szCs w:val="24"/>
        </w:rPr>
        <w:instrText xml:space="preserve"> \* MERGEFORMAT </w:instrText>
      </w:r>
      <w:r w:rsidRPr="002B4B68">
        <w:rPr>
          <w:rFonts w:ascii="Times New Roman" w:hAnsi="Times New Roman"/>
          <w:szCs w:val="24"/>
        </w:rPr>
      </w:r>
      <w:r w:rsidRPr="002B4B68">
        <w:rPr>
          <w:rFonts w:ascii="Times New Roman" w:hAnsi="Times New Roman"/>
          <w:szCs w:val="24"/>
        </w:rPr>
        <w:fldChar w:fldCharType="separate"/>
      </w:r>
      <w:r w:rsidR="000413DA">
        <w:rPr>
          <w:rFonts w:ascii="Times New Roman" w:hAnsi="Times New Roman"/>
          <w:szCs w:val="24"/>
        </w:rPr>
        <w:t>4.12.1</w:t>
      </w:r>
      <w:r w:rsidRPr="002B4B68">
        <w:rPr>
          <w:rFonts w:ascii="Times New Roman" w:hAnsi="Times New Roman"/>
          <w:szCs w:val="24"/>
        </w:rPr>
        <w:fldChar w:fldCharType="end"/>
      </w:r>
      <w:r w:rsidRPr="002B4B68">
        <w:rPr>
          <w:rFonts w:ascii="Times New Roman" w:hAnsi="Times New Roman"/>
          <w:szCs w:val="24"/>
        </w:rPr>
        <w:t>.</w:t>
      </w:r>
    </w:p>
    <w:p w14:paraId="505613FE" w14:textId="14BCC0A6" w:rsidR="000D1792" w:rsidRPr="002B4B68" w:rsidRDefault="000D1792" w:rsidP="00672586">
      <w:pPr>
        <w:pStyle w:val="ListParagraph"/>
        <w:numPr>
          <w:ilvl w:val="0"/>
          <w:numId w:val="12"/>
        </w:numPr>
        <w:spacing w:after="120"/>
        <w:contextualSpacing w:val="0"/>
        <w:jc w:val="both"/>
        <w:rPr>
          <w:rFonts w:ascii="Times New Roman" w:hAnsi="Times New Roman"/>
          <w:szCs w:val="24"/>
        </w:rPr>
      </w:pPr>
      <w:r w:rsidRPr="002B4B68">
        <w:rPr>
          <w:rFonts w:ascii="Times New Roman" w:hAnsi="Times New Roman"/>
          <w:szCs w:val="24"/>
        </w:rPr>
        <w:t>Convert R</w:t>
      </w:r>
      <w:r w:rsidR="00DE1318">
        <w:rPr>
          <w:rFonts w:ascii="Times New Roman" w:hAnsi="Times New Roman"/>
          <w:szCs w:val="24"/>
        </w:rPr>
        <w:sym w:font="Symbol" w:char="F0A2"/>
      </w:r>
      <w:r w:rsidRPr="002B4B68">
        <w:rPr>
          <w:rFonts w:ascii="Times New Roman" w:hAnsi="Times New Roman"/>
          <w:szCs w:val="24"/>
        </w:rPr>
        <w:t>G</w:t>
      </w:r>
      <w:r w:rsidR="00DE1318">
        <w:rPr>
          <w:rFonts w:ascii="Times New Roman" w:hAnsi="Times New Roman"/>
          <w:szCs w:val="24"/>
        </w:rPr>
        <w:sym w:font="Symbol" w:char="F0A2"/>
      </w:r>
      <w:r w:rsidRPr="002B4B68">
        <w:rPr>
          <w:rFonts w:ascii="Times New Roman" w:hAnsi="Times New Roman"/>
          <w:szCs w:val="24"/>
        </w:rPr>
        <w:t>B</w:t>
      </w:r>
      <w:r w:rsidR="00DE1318">
        <w:rPr>
          <w:rFonts w:ascii="Times New Roman" w:hAnsi="Times New Roman"/>
          <w:szCs w:val="24"/>
        </w:rPr>
        <w:sym w:font="Symbol" w:char="F0A2"/>
      </w:r>
      <w:r w:rsidRPr="002B4B68">
        <w:rPr>
          <w:rFonts w:ascii="Times New Roman" w:hAnsi="Times New Roman"/>
          <w:szCs w:val="24"/>
        </w:rPr>
        <w:t xml:space="preserve"> PQ-TF P3D65 to RGB P3D65 by invoking section </w:t>
      </w:r>
      <w:r w:rsidR="00291AB5" w:rsidRPr="002B4B68">
        <w:rPr>
          <w:rFonts w:ascii="Times New Roman" w:hAnsi="Times New Roman"/>
          <w:szCs w:val="24"/>
        </w:rPr>
        <w:fldChar w:fldCharType="begin"/>
      </w:r>
      <w:r w:rsidR="00291AB5" w:rsidRPr="002B4B68">
        <w:rPr>
          <w:rFonts w:ascii="Times New Roman" w:hAnsi="Times New Roman"/>
          <w:szCs w:val="24"/>
        </w:rPr>
        <w:instrText xml:space="preserve"> REF _Ref389553829 \r \h </w:instrText>
      </w:r>
      <w:r w:rsidR="00291AB5" w:rsidRPr="002B4B68">
        <w:rPr>
          <w:rFonts w:ascii="Times New Roman" w:hAnsi="Times New Roman"/>
          <w:szCs w:val="24"/>
        </w:rPr>
      </w:r>
      <w:r w:rsidR="00291AB5" w:rsidRPr="002B4B68">
        <w:rPr>
          <w:rFonts w:ascii="Times New Roman" w:hAnsi="Times New Roman"/>
          <w:szCs w:val="24"/>
        </w:rPr>
        <w:fldChar w:fldCharType="separate"/>
      </w:r>
      <w:r w:rsidR="000413DA">
        <w:rPr>
          <w:rFonts w:ascii="Times New Roman" w:hAnsi="Times New Roman"/>
          <w:szCs w:val="24"/>
        </w:rPr>
        <w:t>4.9.3</w:t>
      </w:r>
      <w:r w:rsidR="00291AB5" w:rsidRPr="002B4B68">
        <w:rPr>
          <w:rFonts w:ascii="Times New Roman" w:hAnsi="Times New Roman"/>
          <w:szCs w:val="24"/>
        </w:rPr>
        <w:fldChar w:fldCharType="end"/>
      </w:r>
      <w:r w:rsidRPr="002B4B68">
        <w:rPr>
          <w:rFonts w:ascii="Times New Roman" w:hAnsi="Times New Roman"/>
          <w:szCs w:val="24"/>
        </w:rPr>
        <w:t>.</w:t>
      </w:r>
    </w:p>
    <w:p w14:paraId="1149CAD2" w14:textId="70CC0C57" w:rsidR="000D1792" w:rsidRPr="002B4B68" w:rsidRDefault="000D1792" w:rsidP="00672586">
      <w:pPr>
        <w:pStyle w:val="ListParagraph"/>
        <w:numPr>
          <w:ilvl w:val="0"/>
          <w:numId w:val="12"/>
        </w:numPr>
        <w:spacing w:after="120"/>
        <w:contextualSpacing w:val="0"/>
        <w:jc w:val="both"/>
        <w:rPr>
          <w:rFonts w:ascii="Times New Roman" w:hAnsi="Times New Roman"/>
          <w:szCs w:val="24"/>
        </w:rPr>
      </w:pPr>
      <w:r w:rsidRPr="002B4B68">
        <w:rPr>
          <w:rFonts w:ascii="Times New Roman" w:hAnsi="Times New Roman"/>
          <w:szCs w:val="24"/>
        </w:rPr>
        <w:t xml:space="preserve">Convert from RGB P3D65 to RGB </w:t>
      </w:r>
      <w:ins w:id="170" w:author="Francois Edouard" w:date="2017-04-04T08:54:00Z">
        <w:r w:rsidR="00CB669A" w:rsidRPr="002B4B68">
          <w:rPr>
            <w:rFonts w:ascii="Times New Roman" w:hAnsi="Times New Roman"/>
            <w:szCs w:val="24"/>
          </w:rPr>
          <w:t>BT.2</w:t>
        </w:r>
        <w:r w:rsidR="00CB669A">
          <w:rPr>
            <w:rFonts w:ascii="Times New Roman" w:hAnsi="Times New Roman"/>
            <w:szCs w:val="24"/>
          </w:rPr>
          <w:t>100</w:t>
        </w:r>
        <w:r w:rsidR="00CB669A" w:rsidRPr="002B4B68">
          <w:rPr>
            <w:rFonts w:ascii="Times New Roman" w:hAnsi="Times New Roman"/>
            <w:szCs w:val="24"/>
          </w:rPr>
          <w:t xml:space="preserve"> </w:t>
        </w:r>
      </w:ins>
      <w:del w:id="171" w:author="Francois Edouard" w:date="2017-04-04T08:54:00Z">
        <w:r w:rsidRPr="002B4B68" w:rsidDel="00CB669A">
          <w:rPr>
            <w:rFonts w:ascii="Times New Roman" w:hAnsi="Times New Roman"/>
            <w:szCs w:val="24"/>
          </w:rPr>
          <w:delText xml:space="preserve">BT.2020 </w:delText>
        </w:r>
      </w:del>
      <w:r w:rsidRPr="002B4B68">
        <w:rPr>
          <w:rFonts w:ascii="Times New Roman" w:hAnsi="Times New Roman"/>
          <w:szCs w:val="24"/>
        </w:rPr>
        <w:t xml:space="preserve">by invoking section </w:t>
      </w:r>
      <w:r w:rsidRPr="002B4B68">
        <w:rPr>
          <w:rFonts w:ascii="Times New Roman" w:hAnsi="Times New Roman"/>
          <w:szCs w:val="24"/>
        </w:rPr>
        <w:fldChar w:fldCharType="begin"/>
      </w:r>
      <w:r w:rsidRPr="002B4B68">
        <w:rPr>
          <w:rFonts w:ascii="Times New Roman" w:hAnsi="Times New Roman"/>
          <w:szCs w:val="24"/>
        </w:rPr>
        <w:instrText xml:space="preserve"> REF _Ref401870750 \r \h </w:instrText>
      </w:r>
      <w:r w:rsidR="003C6C50" w:rsidRPr="002B4B68">
        <w:rPr>
          <w:rFonts w:ascii="Times New Roman" w:hAnsi="Times New Roman"/>
          <w:szCs w:val="24"/>
        </w:rPr>
        <w:instrText xml:space="preserve"> \* MERGEFORMAT </w:instrText>
      </w:r>
      <w:r w:rsidRPr="002B4B68">
        <w:rPr>
          <w:rFonts w:ascii="Times New Roman" w:hAnsi="Times New Roman"/>
          <w:szCs w:val="24"/>
        </w:rPr>
      </w:r>
      <w:r w:rsidRPr="002B4B68">
        <w:rPr>
          <w:rFonts w:ascii="Times New Roman" w:hAnsi="Times New Roman"/>
          <w:szCs w:val="24"/>
        </w:rPr>
        <w:fldChar w:fldCharType="separate"/>
      </w:r>
      <w:r w:rsidR="000413DA">
        <w:rPr>
          <w:rFonts w:ascii="Times New Roman" w:hAnsi="Times New Roman"/>
          <w:szCs w:val="24"/>
        </w:rPr>
        <w:t>4.11.4</w:t>
      </w:r>
      <w:r w:rsidRPr="002B4B68">
        <w:rPr>
          <w:rFonts w:ascii="Times New Roman" w:hAnsi="Times New Roman"/>
          <w:szCs w:val="24"/>
        </w:rPr>
        <w:fldChar w:fldCharType="end"/>
      </w:r>
      <w:r w:rsidRPr="002B4B68">
        <w:rPr>
          <w:rFonts w:ascii="Times New Roman" w:hAnsi="Times New Roman"/>
          <w:szCs w:val="24"/>
        </w:rPr>
        <w:t xml:space="preserve">. </w:t>
      </w:r>
    </w:p>
    <w:p w14:paraId="56F6A212" w14:textId="75CFB892" w:rsidR="000D1792" w:rsidRPr="002B4B68" w:rsidRDefault="000D1792" w:rsidP="00672586">
      <w:pPr>
        <w:pStyle w:val="ListParagraph"/>
        <w:numPr>
          <w:ilvl w:val="0"/>
          <w:numId w:val="12"/>
        </w:numPr>
        <w:spacing w:after="120"/>
        <w:contextualSpacing w:val="0"/>
        <w:jc w:val="both"/>
        <w:rPr>
          <w:rFonts w:ascii="Times New Roman" w:hAnsi="Times New Roman"/>
          <w:szCs w:val="24"/>
        </w:rPr>
      </w:pPr>
      <w:r w:rsidRPr="002B4B68">
        <w:rPr>
          <w:rFonts w:ascii="Times New Roman" w:hAnsi="Times New Roman"/>
          <w:szCs w:val="24"/>
        </w:rPr>
        <w:t xml:space="preserve">Convert from RGB </w:t>
      </w:r>
      <w:ins w:id="172" w:author="Francois Edouard" w:date="2017-04-04T08:54:00Z">
        <w:r w:rsidR="00CB669A" w:rsidRPr="002B4B68">
          <w:rPr>
            <w:rFonts w:ascii="Times New Roman" w:hAnsi="Times New Roman"/>
            <w:szCs w:val="24"/>
          </w:rPr>
          <w:t>BT.2</w:t>
        </w:r>
        <w:r w:rsidR="00CB669A">
          <w:rPr>
            <w:rFonts w:ascii="Times New Roman" w:hAnsi="Times New Roman"/>
            <w:szCs w:val="24"/>
          </w:rPr>
          <w:t>100</w:t>
        </w:r>
        <w:r w:rsidR="00CB669A" w:rsidRPr="002B4B68">
          <w:rPr>
            <w:rFonts w:ascii="Times New Roman" w:hAnsi="Times New Roman"/>
            <w:szCs w:val="24"/>
          </w:rPr>
          <w:t xml:space="preserve"> </w:t>
        </w:r>
      </w:ins>
      <w:del w:id="173" w:author="Francois Edouard" w:date="2017-04-04T08:54:00Z">
        <w:r w:rsidRPr="002B4B68" w:rsidDel="00CB669A">
          <w:rPr>
            <w:rFonts w:ascii="Times New Roman" w:hAnsi="Times New Roman"/>
            <w:szCs w:val="24"/>
          </w:rPr>
          <w:delText xml:space="preserve">BT.2020 </w:delText>
        </w:r>
      </w:del>
      <w:r w:rsidRPr="002B4B68">
        <w:rPr>
          <w:rFonts w:ascii="Times New Roman" w:hAnsi="Times New Roman"/>
          <w:szCs w:val="24"/>
        </w:rPr>
        <w:t>to R</w:t>
      </w:r>
      <w:r w:rsidR="007036E8">
        <w:rPr>
          <w:rFonts w:ascii="Times New Roman" w:hAnsi="Times New Roman"/>
          <w:szCs w:val="24"/>
        </w:rPr>
        <w:t>′</w:t>
      </w:r>
      <w:r w:rsidRPr="002B4B68">
        <w:rPr>
          <w:rFonts w:ascii="Times New Roman" w:hAnsi="Times New Roman"/>
          <w:szCs w:val="24"/>
        </w:rPr>
        <w:t>G</w:t>
      </w:r>
      <w:r w:rsidR="007036E8">
        <w:rPr>
          <w:rFonts w:ascii="Times New Roman" w:hAnsi="Times New Roman"/>
          <w:szCs w:val="24"/>
        </w:rPr>
        <w:t>′</w:t>
      </w:r>
      <w:r w:rsidRPr="002B4B68">
        <w:rPr>
          <w:rFonts w:ascii="Times New Roman" w:hAnsi="Times New Roman"/>
          <w:szCs w:val="24"/>
        </w:rPr>
        <w:t>B</w:t>
      </w:r>
      <w:r w:rsidR="007036E8">
        <w:rPr>
          <w:rFonts w:ascii="Times New Roman" w:hAnsi="Times New Roman"/>
          <w:szCs w:val="24"/>
        </w:rPr>
        <w:t>′</w:t>
      </w:r>
      <w:r w:rsidRPr="002B4B68">
        <w:rPr>
          <w:rFonts w:ascii="Times New Roman" w:hAnsi="Times New Roman"/>
          <w:szCs w:val="24"/>
        </w:rPr>
        <w:t xml:space="preserve"> PQ-TF </w:t>
      </w:r>
      <w:ins w:id="174" w:author="Francois Edouard" w:date="2017-04-04T08:54:00Z">
        <w:r w:rsidR="00CB669A" w:rsidRPr="002B4B68">
          <w:rPr>
            <w:rFonts w:ascii="Times New Roman" w:hAnsi="Times New Roman"/>
            <w:szCs w:val="24"/>
          </w:rPr>
          <w:t>BT.2</w:t>
        </w:r>
        <w:r w:rsidR="00CB669A">
          <w:rPr>
            <w:rFonts w:ascii="Times New Roman" w:hAnsi="Times New Roman"/>
            <w:szCs w:val="24"/>
          </w:rPr>
          <w:t>100</w:t>
        </w:r>
        <w:r w:rsidR="00CB669A" w:rsidRPr="002B4B68">
          <w:rPr>
            <w:rFonts w:ascii="Times New Roman" w:hAnsi="Times New Roman"/>
            <w:szCs w:val="24"/>
          </w:rPr>
          <w:t xml:space="preserve"> </w:t>
        </w:r>
      </w:ins>
      <w:del w:id="175" w:author="Francois Edouard" w:date="2017-04-04T08:54:00Z">
        <w:r w:rsidRPr="002B4B68" w:rsidDel="00CB669A">
          <w:rPr>
            <w:rFonts w:ascii="Times New Roman" w:hAnsi="Times New Roman"/>
            <w:szCs w:val="24"/>
          </w:rPr>
          <w:delText xml:space="preserve">BT.2020 </w:delText>
        </w:r>
      </w:del>
      <w:r w:rsidRPr="002B4B68">
        <w:rPr>
          <w:rFonts w:ascii="Times New Roman" w:hAnsi="Times New Roman"/>
          <w:szCs w:val="24"/>
        </w:rPr>
        <w:t xml:space="preserve">by invoking section </w:t>
      </w:r>
      <w:r w:rsidR="00FE3DDD" w:rsidRPr="002B4B68">
        <w:rPr>
          <w:rFonts w:ascii="Times New Roman" w:hAnsi="Times New Roman"/>
          <w:szCs w:val="24"/>
        </w:rPr>
        <w:fldChar w:fldCharType="begin"/>
      </w:r>
      <w:r w:rsidR="00FE3DDD" w:rsidRPr="002B4B68">
        <w:rPr>
          <w:rFonts w:ascii="Times New Roman" w:hAnsi="Times New Roman"/>
          <w:szCs w:val="24"/>
        </w:rPr>
        <w:instrText xml:space="preserve"> REF _Ref386355856 \r \h </w:instrText>
      </w:r>
      <w:r w:rsidR="00FE3DDD" w:rsidRPr="002B4B68">
        <w:rPr>
          <w:rFonts w:ascii="Times New Roman" w:hAnsi="Times New Roman"/>
          <w:szCs w:val="24"/>
        </w:rPr>
      </w:r>
      <w:r w:rsidR="00FE3DDD" w:rsidRPr="002B4B68">
        <w:rPr>
          <w:rFonts w:ascii="Times New Roman" w:hAnsi="Times New Roman"/>
          <w:szCs w:val="24"/>
        </w:rPr>
        <w:fldChar w:fldCharType="separate"/>
      </w:r>
      <w:r w:rsidR="000413DA">
        <w:rPr>
          <w:rFonts w:ascii="Times New Roman" w:hAnsi="Times New Roman"/>
          <w:szCs w:val="24"/>
        </w:rPr>
        <w:t>4.4.1</w:t>
      </w:r>
      <w:r w:rsidR="00FE3DDD" w:rsidRPr="002B4B68">
        <w:rPr>
          <w:rFonts w:ascii="Times New Roman" w:hAnsi="Times New Roman"/>
          <w:szCs w:val="24"/>
        </w:rPr>
        <w:fldChar w:fldCharType="end"/>
      </w:r>
      <w:r w:rsidRPr="002B4B68">
        <w:rPr>
          <w:rFonts w:ascii="Times New Roman" w:hAnsi="Times New Roman"/>
          <w:szCs w:val="24"/>
        </w:rPr>
        <w:t>.</w:t>
      </w:r>
    </w:p>
    <w:p w14:paraId="4EB466D4" w14:textId="44908E72" w:rsidR="000D1792" w:rsidRPr="002B4B68" w:rsidRDefault="000D1792" w:rsidP="00672586">
      <w:pPr>
        <w:pStyle w:val="ListParagraph"/>
        <w:numPr>
          <w:ilvl w:val="0"/>
          <w:numId w:val="12"/>
        </w:numPr>
        <w:tabs>
          <w:tab w:val="left" w:pos="1170"/>
        </w:tabs>
        <w:spacing w:after="120"/>
        <w:contextualSpacing w:val="0"/>
        <w:jc w:val="both"/>
        <w:rPr>
          <w:rFonts w:ascii="Times New Roman" w:hAnsi="Times New Roman"/>
          <w:szCs w:val="24"/>
        </w:rPr>
      </w:pPr>
      <w:r w:rsidRPr="002B4B68">
        <w:rPr>
          <w:rFonts w:ascii="Times New Roman" w:hAnsi="Times New Roman"/>
          <w:szCs w:val="24"/>
        </w:rPr>
        <w:t>Convert from R</w:t>
      </w:r>
      <w:r w:rsidR="00DE1318">
        <w:rPr>
          <w:rFonts w:ascii="Times New Roman" w:hAnsi="Times New Roman"/>
          <w:szCs w:val="24"/>
        </w:rPr>
        <w:sym w:font="Symbol" w:char="F0A2"/>
      </w:r>
      <w:r w:rsidRPr="002B4B68">
        <w:rPr>
          <w:rFonts w:ascii="Times New Roman" w:hAnsi="Times New Roman"/>
          <w:szCs w:val="24"/>
        </w:rPr>
        <w:t>G</w:t>
      </w:r>
      <w:r w:rsidR="00DE1318">
        <w:rPr>
          <w:rFonts w:ascii="Times New Roman" w:hAnsi="Times New Roman"/>
          <w:szCs w:val="24"/>
        </w:rPr>
        <w:sym w:font="Symbol" w:char="F0A2"/>
      </w:r>
      <w:r w:rsidRPr="002B4B68">
        <w:rPr>
          <w:rFonts w:ascii="Times New Roman" w:hAnsi="Times New Roman"/>
          <w:szCs w:val="24"/>
        </w:rPr>
        <w:t>B</w:t>
      </w:r>
      <w:r w:rsidR="00DE1318">
        <w:rPr>
          <w:rFonts w:ascii="Times New Roman" w:hAnsi="Times New Roman"/>
          <w:szCs w:val="24"/>
        </w:rPr>
        <w:sym w:font="Symbol" w:char="F0A2"/>
      </w:r>
      <w:r w:rsidRPr="002B4B68">
        <w:rPr>
          <w:rFonts w:ascii="Times New Roman" w:hAnsi="Times New Roman"/>
          <w:szCs w:val="24"/>
        </w:rPr>
        <w:t xml:space="preserve"> </w:t>
      </w:r>
      <w:r w:rsidR="007036E8">
        <w:rPr>
          <w:rFonts w:ascii="Times New Roman" w:hAnsi="Times New Roman"/>
          <w:szCs w:val="24"/>
        </w:rPr>
        <w:t>(</w:t>
      </w:r>
      <w:ins w:id="176" w:author="Francois Edouard" w:date="2017-04-04T08:54:00Z">
        <w:r w:rsidR="00CB669A" w:rsidRPr="002B4B68">
          <w:rPr>
            <w:rFonts w:ascii="Times New Roman" w:hAnsi="Times New Roman"/>
            <w:szCs w:val="24"/>
          </w:rPr>
          <w:t>BT.2</w:t>
        </w:r>
        <w:r w:rsidR="00CB669A">
          <w:rPr>
            <w:rFonts w:ascii="Times New Roman" w:hAnsi="Times New Roman"/>
            <w:szCs w:val="24"/>
          </w:rPr>
          <w:t>100</w:t>
        </w:r>
      </w:ins>
      <w:del w:id="177" w:author="Francois Edouard" w:date="2017-04-04T08:54:00Z">
        <w:r w:rsidR="007036E8" w:rsidDel="00CB669A">
          <w:rPr>
            <w:rFonts w:ascii="Times New Roman" w:hAnsi="Times New Roman"/>
            <w:szCs w:val="24"/>
          </w:rPr>
          <w:delText>BT.</w:delText>
        </w:r>
        <w:r w:rsidRPr="002B4B68" w:rsidDel="00CB669A">
          <w:rPr>
            <w:rFonts w:ascii="Times New Roman" w:hAnsi="Times New Roman"/>
            <w:szCs w:val="24"/>
          </w:rPr>
          <w:delText>2020</w:delText>
        </w:r>
      </w:del>
      <w:r w:rsidRPr="002B4B68">
        <w:rPr>
          <w:rFonts w:ascii="Times New Roman" w:hAnsi="Times New Roman"/>
          <w:szCs w:val="24"/>
        </w:rPr>
        <w:t>) to Y</w:t>
      </w:r>
      <w:r w:rsidR="007036E8">
        <w:rPr>
          <w:rFonts w:ascii="Times New Roman" w:hAnsi="Times New Roman"/>
          <w:szCs w:val="24"/>
        </w:rPr>
        <w:t>′</w:t>
      </w:r>
      <w:r w:rsidRPr="002B4B68">
        <w:rPr>
          <w:rFonts w:ascii="Times New Roman" w:hAnsi="Times New Roman"/>
          <w:szCs w:val="24"/>
        </w:rPr>
        <w:t xml:space="preserve">CbCr by invoking section </w:t>
      </w:r>
      <w:r w:rsidR="00FE3DDD" w:rsidRPr="002B4B68">
        <w:rPr>
          <w:rFonts w:ascii="Times New Roman" w:hAnsi="Times New Roman"/>
        </w:rPr>
        <w:fldChar w:fldCharType="begin"/>
      </w:r>
      <w:r w:rsidR="00FE3DDD" w:rsidRPr="002B4B68">
        <w:rPr>
          <w:rFonts w:ascii="Times New Roman" w:hAnsi="Times New Roman"/>
          <w:szCs w:val="24"/>
        </w:rPr>
        <w:instrText xml:space="preserve"> REF _Ref386355873 \r \h </w:instrText>
      </w:r>
      <w:r w:rsidR="00FE3DDD" w:rsidRPr="002B4B68">
        <w:rPr>
          <w:rFonts w:ascii="Times New Roman" w:hAnsi="Times New Roman"/>
        </w:rPr>
      </w:r>
      <w:r w:rsidR="00FE3DDD" w:rsidRPr="002B4B68">
        <w:rPr>
          <w:rFonts w:ascii="Times New Roman" w:hAnsi="Times New Roman"/>
        </w:rPr>
        <w:fldChar w:fldCharType="separate"/>
      </w:r>
      <w:r w:rsidR="000413DA">
        <w:rPr>
          <w:rFonts w:ascii="Times New Roman" w:hAnsi="Times New Roman"/>
          <w:szCs w:val="24"/>
        </w:rPr>
        <w:t>4.4.3</w:t>
      </w:r>
      <w:r w:rsidR="00FE3DDD" w:rsidRPr="002B4B68">
        <w:rPr>
          <w:rFonts w:ascii="Times New Roman" w:hAnsi="Times New Roman"/>
        </w:rPr>
        <w:fldChar w:fldCharType="end"/>
      </w:r>
      <w:r w:rsidRPr="002B4B68">
        <w:rPr>
          <w:rFonts w:ascii="Times New Roman" w:hAnsi="Times New Roman"/>
          <w:szCs w:val="24"/>
        </w:rPr>
        <w:t>.</w:t>
      </w:r>
    </w:p>
    <w:p w14:paraId="79D9A822" w14:textId="64059FF8" w:rsidR="000D1792" w:rsidRPr="002B4B68" w:rsidRDefault="000D1792" w:rsidP="00672586">
      <w:pPr>
        <w:pStyle w:val="ListParagraph"/>
        <w:numPr>
          <w:ilvl w:val="0"/>
          <w:numId w:val="12"/>
        </w:numPr>
        <w:tabs>
          <w:tab w:val="left" w:pos="1170"/>
        </w:tabs>
        <w:spacing w:after="120"/>
        <w:contextualSpacing w:val="0"/>
        <w:jc w:val="both"/>
        <w:rPr>
          <w:rFonts w:ascii="Times New Roman" w:hAnsi="Times New Roman"/>
          <w:szCs w:val="24"/>
        </w:rPr>
      </w:pPr>
      <w:r w:rsidRPr="002B4B68">
        <w:rPr>
          <w:rFonts w:ascii="Times New Roman" w:hAnsi="Times New Roman"/>
          <w:szCs w:val="24"/>
        </w:rPr>
        <w:t>Quantize from Y</w:t>
      </w:r>
      <w:r w:rsidR="007036E8">
        <w:rPr>
          <w:rFonts w:ascii="Times New Roman" w:hAnsi="Times New Roman"/>
          <w:szCs w:val="24"/>
        </w:rPr>
        <w:t>′</w:t>
      </w:r>
      <w:r w:rsidRPr="002B4B68">
        <w:rPr>
          <w:rFonts w:ascii="Times New Roman" w:hAnsi="Times New Roman"/>
          <w:szCs w:val="24"/>
        </w:rPr>
        <w:t>CbCr (float) into D</w:t>
      </w:r>
      <w:r w:rsidRPr="002B4B68">
        <w:rPr>
          <w:rFonts w:ascii="Times New Roman" w:hAnsi="Times New Roman"/>
          <w:szCs w:val="24"/>
          <w:vertAlign w:val="subscript"/>
        </w:rPr>
        <w:t>Y</w:t>
      </w:r>
      <w:r w:rsidR="007036E8">
        <w:rPr>
          <w:rFonts w:ascii="Times New Roman" w:hAnsi="Times New Roman"/>
          <w:szCs w:val="24"/>
          <w:vertAlign w:val="subscript"/>
        </w:rPr>
        <w:t>′</w:t>
      </w:r>
      <w:r w:rsidRPr="002B4B68">
        <w:rPr>
          <w:rFonts w:ascii="Times New Roman" w:hAnsi="Times New Roman"/>
          <w:szCs w:val="24"/>
        </w:rPr>
        <w:t>D</w:t>
      </w:r>
      <w:r w:rsidRPr="002B4B68">
        <w:rPr>
          <w:rFonts w:ascii="Times New Roman" w:hAnsi="Times New Roman"/>
          <w:szCs w:val="24"/>
          <w:vertAlign w:val="subscript"/>
        </w:rPr>
        <w:t>Cb</w:t>
      </w:r>
      <w:r w:rsidRPr="002B4B68">
        <w:rPr>
          <w:rFonts w:ascii="Times New Roman" w:hAnsi="Times New Roman"/>
          <w:szCs w:val="24"/>
        </w:rPr>
        <w:t>D</w:t>
      </w:r>
      <w:r w:rsidRPr="002B4B68">
        <w:rPr>
          <w:rFonts w:ascii="Times New Roman" w:hAnsi="Times New Roman"/>
          <w:szCs w:val="24"/>
          <w:vertAlign w:val="subscript"/>
        </w:rPr>
        <w:t>Cr</w:t>
      </w:r>
      <w:r w:rsidRPr="002B4B68">
        <w:rPr>
          <w:rFonts w:ascii="Times New Roman" w:hAnsi="Times New Roman"/>
          <w:szCs w:val="24"/>
        </w:rPr>
        <w:t xml:space="preserve"> (10bit) by invoking Section </w:t>
      </w:r>
      <w:r w:rsidR="00FE3DDD" w:rsidRPr="002B4B68">
        <w:rPr>
          <w:rFonts w:ascii="Times New Roman" w:hAnsi="Times New Roman"/>
          <w:szCs w:val="24"/>
        </w:rPr>
        <w:fldChar w:fldCharType="begin"/>
      </w:r>
      <w:r w:rsidR="00FE3DDD" w:rsidRPr="002B4B68">
        <w:rPr>
          <w:rFonts w:ascii="Times New Roman" w:hAnsi="Times New Roman"/>
          <w:szCs w:val="24"/>
        </w:rPr>
        <w:instrText xml:space="preserve"> REF _Ref401866214 \r \h </w:instrText>
      </w:r>
      <w:r w:rsidR="00FE3DDD" w:rsidRPr="002B4B68">
        <w:rPr>
          <w:rFonts w:ascii="Times New Roman" w:hAnsi="Times New Roman"/>
          <w:szCs w:val="24"/>
        </w:rPr>
      </w:r>
      <w:r w:rsidR="00FE3DDD" w:rsidRPr="002B4B68">
        <w:rPr>
          <w:rFonts w:ascii="Times New Roman" w:hAnsi="Times New Roman"/>
          <w:szCs w:val="24"/>
        </w:rPr>
        <w:fldChar w:fldCharType="separate"/>
      </w:r>
      <w:r w:rsidR="000413DA">
        <w:rPr>
          <w:rFonts w:ascii="Times New Roman" w:hAnsi="Times New Roman"/>
          <w:szCs w:val="24"/>
        </w:rPr>
        <w:t>4.5</w:t>
      </w:r>
      <w:r w:rsidR="00FE3DDD" w:rsidRPr="002B4B68">
        <w:rPr>
          <w:rFonts w:ascii="Times New Roman" w:hAnsi="Times New Roman"/>
          <w:szCs w:val="24"/>
        </w:rPr>
        <w:fldChar w:fldCharType="end"/>
      </w:r>
      <w:r w:rsidRPr="002B4B68">
        <w:rPr>
          <w:rFonts w:ascii="Times New Roman" w:hAnsi="Times New Roman"/>
          <w:szCs w:val="24"/>
        </w:rPr>
        <w:t>, with BitDepthY and BitDepthC set to 10.</w:t>
      </w:r>
    </w:p>
    <w:p w14:paraId="2E140761" w14:textId="3A60BC10" w:rsidR="000D1792" w:rsidRPr="002B4B68" w:rsidRDefault="000D1792" w:rsidP="00672586">
      <w:pPr>
        <w:pStyle w:val="ListParagraph"/>
        <w:numPr>
          <w:ilvl w:val="0"/>
          <w:numId w:val="12"/>
        </w:numPr>
        <w:tabs>
          <w:tab w:val="left" w:pos="1170"/>
        </w:tabs>
        <w:spacing w:after="120"/>
        <w:contextualSpacing w:val="0"/>
        <w:jc w:val="both"/>
        <w:rPr>
          <w:rFonts w:ascii="Times New Roman" w:hAnsi="Times New Roman"/>
        </w:rPr>
      </w:pPr>
      <w:r w:rsidRPr="002B4B68">
        <w:rPr>
          <w:rFonts w:ascii="Times New Roman" w:hAnsi="Times New Roman"/>
          <w:szCs w:val="24"/>
        </w:rPr>
        <w:t>Downsample both chroma components from 4:4:4 D</w:t>
      </w:r>
      <w:r w:rsidRPr="002B4B68">
        <w:rPr>
          <w:rFonts w:ascii="Times New Roman" w:hAnsi="Times New Roman"/>
          <w:szCs w:val="24"/>
          <w:vertAlign w:val="subscript"/>
        </w:rPr>
        <w:t>Y</w:t>
      </w:r>
      <w:r w:rsidR="007036E8">
        <w:rPr>
          <w:rFonts w:ascii="Times New Roman" w:hAnsi="Times New Roman"/>
          <w:szCs w:val="24"/>
          <w:vertAlign w:val="subscript"/>
        </w:rPr>
        <w:t>′</w:t>
      </w:r>
      <w:r w:rsidRPr="002B4B68">
        <w:rPr>
          <w:rFonts w:ascii="Times New Roman" w:hAnsi="Times New Roman"/>
          <w:szCs w:val="24"/>
        </w:rPr>
        <w:t>D</w:t>
      </w:r>
      <w:r w:rsidRPr="002B4B68">
        <w:rPr>
          <w:rFonts w:ascii="Times New Roman" w:hAnsi="Times New Roman"/>
          <w:szCs w:val="24"/>
          <w:vertAlign w:val="subscript"/>
        </w:rPr>
        <w:t>Cb</w:t>
      </w:r>
      <w:r w:rsidRPr="002B4B68">
        <w:rPr>
          <w:rFonts w:ascii="Times New Roman" w:hAnsi="Times New Roman"/>
          <w:szCs w:val="24"/>
        </w:rPr>
        <w:t>D</w:t>
      </w:r>
      <w:r w:rsidRPr="002B4B68">
        <w:rPr>
          <w:rFonts w:ascii="Times New Roman" w:hAnsi="Times New Roman"/>
          <w:szCs w:val="24"/>
          <w:vertAlign w:val="subscript"/>
        </w:rPr>
        <w:t>Cr</w:t>
      </w:r>
      <w:r w:rsidRPr="002B4B68">
        <w:rPr>
          <w:rFonts w:ascii="Times New Roman" w:hAnsi="Times New Roman"/>
          <w:szCs w:val="24"/>
        </w:rPr>
        <w:t xml:space="preserve"> (10bit) to 4:2:0 D</w:t>
      </w:r>
      <w:r w:rsidRPr="002B4B68">
        <w:rPr>
          <w:rFonts w:ascii="Times New Roman" w:hAnsi="Times New Roman"/>
          <w:szCs w:val="24"/>
          <w:vertAlign w:val="subscript"/>
        </w:rPr>
        <w:t>Y</w:t>
      </w:r>
      <w:r w:rsidR="007036E8">
        <w:rPr>
          <w:rFonts w:ascii="Times New Roman" w:hAnsi="Times New Roman"/>
          <w:szCs w:val="24"/>
          <w:vertAlign w:val="subscript"/>
        </w:rPr>
        <w:t>′</w:t>
      </w:r>
      <w:r w:rsidRPr="002B4B68">
        <w:rPr>
          <w:rFonts w:ascii="Times New Roman" w:hAnsi="Times New Roman"/>
          <w:szCs w:val="24"/>
        </w:rPr>
        <w:t>D</w:t>
      </w:r>
      <w:r w:rsidRPr="002B4B68">
        <w:rPr>
          <w:rFonts w:ascii="Times New Roman" w:hAnsi="Times New Roman"/>
          <w:szCs w:val="24"/>
          <w:vertAlign w:val="subscript"/>
        </w:rPr>
        <w:t>Cb</w:t>
      </w:r>
      <w:r w:rsidRPr="002B4B68">
        <w:rPr>
          <w:rFonts w:ascii="Times New Roman" w:hAnsi="Times New Roman"/>
          <w:szCs w:val="24"/>
        </w:rPr>
        <w:t>D</w:t>
      </w:r>
      <w:r w:rsidRPr="002B4B68">
        <w:rPr>
          <w:rFonts w:ascii="Times New Roman" w:hAnsi="Times New Roman"/>
          <w:szCs w:val="24"/>
          <w:vertAlign w:val="subscript"/>
        </w:rPr>
        <w:t>Cr</w:t>
      </w:r>
      <w:r w:rsidRPr="002B4B68">
        <w:rPr>
          <w:rFonts w:ascii="Times New Roman" w:hAnsi="Times New Roman"/>
          <w:szCs w:val="24"/>
        </w:rPr>
        <w:t xml:space="preserve"> (10bit) by invoking Section </w:t>
      </w:r>
      <w:r w:rsidR="00FE3DDD" w:rsidRPr="002B4B68">
        <w:rPr>
          <w:rFonts w:ascii="Times New Roman" w:hAnsi="Times New Roman"/>
        </w:rPr>
        <w:fldChar w:fldCharType="begin"/>
      </w:r>
      <w:r w:rsidR="00FE3DDD" w:rsidRPr="002B4B68">
        <w:rPr>
          <w:rFonts w:ascii="Times New Roman" w:hAnsi="Times New Roman"/>
          <w:szCs w:val="24"/>
        </w:rPr>
        <w:instrText xml:space="preserve"> REF _Ref386355884 \r \h </w:instrText>
      </w:r>
      <w:r w:rsidR="00FE3DDD" w:rsidRPr="002B4B68">
        <w:rPr>
          <w:rFonts w:ascii="Times New Roman" w:hAnsi="Times New Roman"/>
        </w:rPr>
      </w:r>
      <w:r w:rsidR="00FE3DDD" w:rsidRPr="002B4B68">
        <w:rPr>
          <w:rFonts w:ascii="Times New Roman" w:hAnsi="Times New Roman"/>
        </w:rPr>
        <w:fldChar w:fldCharType="separate"/>
      </w:r>
      <w:r w:rsidR="000413DA">
        <w:rPr>
          <w:rFonts w:ascii="Times New Roman" w:hAnsi="Times New Roman"/>
          <w:szCs w:val="24"/>
        </w:rPr>
        <w:t>4.6</w:t>
      </w:r>
      <w:r w:rsidR="00FE3DDD" w:rsidRPr="002B4B68">
        <w:rPr>
          <w:rFonts w:ascii="Times New Roman" w:hAnsi="Times New Roman"/>
        </w:rPr>
        <w:fldChar w:fldCharType="end"/>
      </w:r>
      <w:r w:rsidRPr="002B4B68">
        <w:rPr>
          <w:rFonts w:ascii="Times New Roman" w:hAnsi="Times New Roman"/>
          <w:szCs w:val="24"/>
        </w:rPr>
        <w:t>.</w:t>
      </w:r>
    </w:p>
    <w:p w14:paraId="1C70B9D0" w14:textId="37E0564E" w:rsidR="00E717EC" w:rsidRPr="002B4B68" w:rsidRDefault="00E717EC" w:rsidP="00672586">
      <w:pPr>
        <w:pStyle w:val="ListParagraph"/>
        <w:numPr>
          <w:ilvl w:val="0"/>
          <w:numId w:val="12"/>
        </w:numPr>
        <w:tabs>
          <w:tab w:val="left" w:pos="1170"/>
        </w:tabs>
        <w:spacing w:after="120"/>
        <w:contextualSpacing w:val="0"/>
        <w:jc w:val="both"/>
        <w:rPr>
          <w:rFonts w:ascii="Times New Roman" w:hAnsi="Times New Roman"/>
        </w:rPr>
      </w:pPr>
      <w:r w:rsidRPr="002B4B68">
        <w:rPr>
          <w:rFonts w:ascii="Times New Roman" w:hAnsi="Times New Roman"/>
          <w:szCs w:val="24"/>
        </w:rPr>
        <w:t>Perform luma adjustment using the linear RGB P3D65 obtained in the second step and the subsampled D</w:t>
      </w:r>
      <w:r w:rsidRPr="002B4B68">
        <w:rPr>
          <w:rFonts w:ascii="Times New Roman" w:hAnsi="Times New Roman"/>
          <w:szCs w:val="24"/>
          <w:vertAlign w:val="subscript"/>
        </w:rPr>
        <w:t>Cb</w:t>
      </w:r>
      <w:r w:rsidRPr="002B4B68">
        <w:rPr>
          <w:rFonts w:ascii="Times New Roman" w:hAnsi="Times New Roman"/>
          <w:szCs w:val="24"/>
        </w:rPr>
        <w:t>D</w:t>
      </w:r>
      <w:r w:rsidRPr="002B4B68">
        <w:rPr>
          <w:rFonts w:ascii="Times New Roman" w:hAnsi="Times New Roman"/>
          <w:szCs w:val="24"/>
          <w:vertAlign w:val="subscript"/>
        </w:rPr>
        <w:t>Cr</w:t>
      </w:r>
      <w:r w:rsidRPr="002B4B68">
        <w:rPr>
          <w:rFonts w:ascii="Times New Roman" w:hAnsi="Times New Roman"/>
          <w:szCs w:val="24"/>
        </w:rPr>
        <w:t xml:space="preserve"> signals obtained in the previous step, as described in Section </w:t>
      </w:r>
      <w:r w:rsidR="00A07431" w:rsidRPr="002B4B68">
        <w:rPr>
          <w:rFonts w:ascii="Times New Roman" w:hAnsi="Times New Roman"/>
          <w:szCs w:val="24"/>
        </w:rPr>
        <w:fldChar w:fldCharType="begin"/>
      </w:r>
      <w:r w:rsidR="00A07431" w:rsidRPr="002B4B68">
        <w:rPr>
          <w:rFonts w:ascii="Times New Roman" w:hAnsi="Times New Roman"/>
          <w:szCs w:val="24"/>
        </w:rPr>
        <w:instrText xml:space="preserve"> REF _Ref441497190 \r \h </w:instrText>
      </w:r>
      <w:r w:rsidR="00A07431" w:rsidRPr="002B4B68">
        <w:rPr>
          <w:rFonts w:ascii="Times New Roman" w:hAnsi="Times New Roman"/>
          <w:szCs w:val="24"/>
        </w:rPr>
      </w:r>
      <w:r w:rsidR="00A07431" w:rsidRPr="002B4B68">
        <w:rPr>
          <w:rFonts w:ascii="Times New Roman" w:hAnsi="Times New Roman"/>
          <w:szCs w:val="24"/>
        </w:rPr>
        <w:fldChar w:fldCharType="separate"/>
      </w:r>
      <w:r w:rsidR="000413DA">
        <w:rPr>
          <w:rFonts w:ascii="Times New Roman" w:hAnsi="Times New Roman"/>
          <w:szCs w:val="24"/>
        </w:rPr>
        <w:t>4.10</w:t>
      </w:r>
      <w:r w:rsidR="00A07431" w:rsidRPr="002B4B68">
        <w:rPr>
          <w:rFonts w:ascii="Times New Roman" w:hAnsi="Times New Roman"/>
          <w:szCs w:val="24"/>
        </w:rPr>
        <w:fldChar w:fldCharType="end"/>
      </w:r>
      <w:r w:rsidRPr="002B4B68">
        <w:rPr>
          <w:rFonts w:ascii="Times New Roman" w:hAnsi="Times New Roman"/>
          <w:szCs w:val="24"/>
        </w:rPr>
        <w:t>. The output is a D</w:t>
      </w:r>
      <w:r w:rsidRPr="002B4B68">
        <w:rPr>
          <w:rFonts w:ascii="Times New Roman" w:hAnsi="Times New Roman"/>
          <w:szCs w:val="24"/>
          <w:vertAlign w:val="subscript"/>
        </w:rPr>
        <w:t>Y</w:t>
      </w:r>
      <w:r w:rsidR="007036E8">
        <w:rPr>
          <w:rFonts w:ascii="Times New Roman" w:hAnsi="Times New Roman"/>
          <w:szCs w:val="24"/>
          <w:vertAlign w:val="subscript"/>
        </w:rPr>
        <w:t>′</w:t>
      </w:r>
      <w:r w:rsidRPr="002B4B68">
        <w:rPr>
          <w:rFonts w:ascii="Times New Roman" w:hAnsi="Times New Roman"/>
          <w:szCs w:val="24"/>
        </w:rPr>
        <w:t xml:space="preserve"> signal resulting in 4:2:0 D</w:t>
      </w:r>
      <w:r w:rsidRPr="002B4B68">
        <w:rPr>
          <w:rFonts w:ascii="Times New Roman" w:hAnsi="Times New Roman"/>
          <w:szCs w:val="24"/>
          <w:vertAlign w:val="subscript"/>
        </w:rPr>
        <w:t>Y</w:t>
      </w:r>
      <w:r w:rsidR="007036E8">
        <w:rPr>
          <w:rFonts w:ascii="Times New Roman" w:hAnsi="Times New Roman"/>
          <w:szCs w:val="24"/>
          <w:vertAlign w:val="subscript"/>
        </w:rPr>
        <w:t>′</w:t>
      </w:r>
      <w:r w:rsidRPr="002B4B68">
        <w:rPr>
          <w:rFonts w:ascii="Times New Roman" w:hAnsi="Times New Roman"/>
          <w:szCs w:val="24"/>
        </w:rPr>
        <w:t>D</w:t>
      </w:r>
      <w:r w:rsidRPr="002B4B68">
        <w:rPr>
          <w:rFonts w:ascii="Times New Roman" w:hAnsi="Times New Roman"/>
          <w:szCs w:val="24"/>
          <w:vertAlign w:val="subscript"/>
        </w:rPr>
        <w:t>Cb</w:t>
      </w:r>
      <w:r w:rsidRPr="002B4B68">
        <w:rPr>
          <w:rFonts w:ascii="Times New Roman" w:hAnsi="Times New Roman"/>
          <w:szCs w:val="24"/>
        </w:rPr>
        <w:t>D</w:t>
      </w:r>
      <w:r w:rsidRPr="002B4B68">
        <w:rPr>
          <w:rFonts w:ascii="Times New Roman" w:hAnsi="Times New Roman"/>
          <w:szCs w:val="24"/>
          <w:vertAlign w:val="subscript"/>
        </w:rPr>
        <w:t>Cr</w:t>
      </w:r>
      <w:r w:rsidRPr="002B4B68">
        <w:rPr>
          <w:rFonts w:ascii="Times New Roman" w:hAnsi="Times New Roman"/>
          <w:szCs w:val="24"/>
        </w:rPr>
        <w:t xml:space="preserve"> (10bit).</w:t>
      </w:r>
    </w:p>
    <w:p w14:paraId="516BE4C9" w14:textId="7C61E344" w:rsidR="000D1792" w:rsidRPr="002B4B68" w:rsidDel="005E7EE3" w:rsidRDefault="000D1792" w:rsidP="000D1792">
      <w:pPr>
        <w:tabs>
          <w:tab w:val="left" w:pos="1170"/>
        </w:tabs>
        <w:rPr>
          <w:del w:id="178" w:author="Francois Edouard" w:date="2017-04-04T10:01:00Z"/>
          <w:lang w:eastAsia="ja-JP"/>
        </w:rPr>
      </w:pPr>
    </w:p>
    <w:p w14:paraId="3334D6FA" w14:textId="77777777" w:rsidR="000D1792" w:rsidRPr="002B4B68" w:rsidRDefault="000D1792" w:rsidP="00672586">
      <w:pPr>
        <w:pStyle w:val="Heading2"/>
      </w:pPr>
      <w:bookmarkStart w:id="179" w:name="_Ref441497673"/>
      <w:r w:rsidRPr="002B4B68">
        <w:t>Colour space conversion from RGB to XYZ</w:t>
      </w:r>
      <w:bookmarkEnd w:id="179"/>
      <w:r w:rsidRPr="002B4B68">
        <w:t xml:space="preserve"> </w:t>
      </w:r>
    </w:p>
    <w:p w14:paraId="0D27F423" w14:textId="77777777" w:rsidR="000D1792" w:rsidRPr="002B4B68" w:rsidRDefault="000D1792" w:rsidP="003C6C50">
      <w:pPr>
        <w:pStyle w:val="Heading3"/>
      </w:pPr>
      <w:bookmarkStart w:id="180" w:name="_Ref386356152"/>
      <w:r w:rsidRPr="002B4B68">
        <w:t>RGB with BT.709 primaries to XYZ</w:t>
      </w:r>
      <w:bookmarkEnd w:id="180"/>
    </w:p>
    <w:p w14:paraId="50CDA8D9" w14:textId="77777777"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2B4B68">
        <w:rPr>
          <w:rFonts w:ascii="Times New Roman" w:hAnsi="Times New Roman"/>
          <w:szCs w:val="24"/>
        </w:rPr>
        <w:t>X = 0.412391 * R + 0.357584 * G + 0.180481 * B</w:t>
      </w:r>
    </w:p>
    <w:p w14:paraId="7CD36744" w14:textId="77777777"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2B4B68">
        <w:rPr>
          <w:rFonts w:ascii="Times New Roman" w:hAnsi="Times New Roman"/>
          <w:szCs w:val="24"/>
        </w:rPr>
        <w:t>Y = 0.212639 * R + 0.715169 * G + 0.072192 * B</w:t>
      </w:r>
    </w:p>
    <w:p w14:paraId="552DA51F" w14:textId="77777777"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2B4B68">
        <w:rPr>
          <w:rFonts w:ascii="Times New Roman" w:hAnsi="Times New Roman"/>
          <w:szCs w:val="24"/>
        </w:rPr>
        <w:t>Z = 0.019331 * R + 0.119195 * G + 0.950532 * B</w:t>
      </w:r>
    </w:p>
    <w:p w14:paraId="53247532" w14:textId="64F8FE95" w:rsidR="000D1792" w:rsidRPr="002B4B68" w:rsidDel="005E7EE3" w:rsidRDefault="000D1792" w:rsidP="000D1792">
      <w:pPr>
        <w:pStyle w:val="ListParagraph"/>
        <w:autoSpaceDE w:val="0"/>
        <w:autoSpaceDN w:val="0"/>
        <w:adjustRightInd w:val="0"/>
        <w:spacing w:after="0"/>
        <w:ind w:left="2880"/>
        <w:rPr>
          <w:del w:id="181" w:author="Francois Edouard" w:date="2017-04-04T10:01:00Z"/>
          <w:rFonts w:ascii="Times New Roman" w:eastAsiaTheme="minorHAnsi" w:hAnsi="Times New Roman"/>
          <w:sz w:val="19"/>
          <w:szCs w:val="19"/>
        </w:rPr>
      </w:pPr>
    </w:p>
    <w:p w14:paraId="38B0DE53" w14:textId="1A6FA64A" w:rsidR="000D1792" w:rsidRPr="00E3518C" w:rsidRDefault="000D1792" w:rsidP="003C6C50">
      <w:pPr>
        <w:pStyle w:val="Heading3"/>
      </w:pPr>
      <w:bookmarkStart w:id="182" w:name="_Ref386356162"/>
      <w:r w:rsidRPr="00E3518C">
        <w:t xml:space="preserve">RGB with </w:t>
      </w:r>
      <w:ins w:id="183" w:author="Francois Edouard" w:date="2017-04-04T08:54:00Z">
        <w:r w:rsidR="00CB669A" w:rsidRPr="002B4B68">
          <w:rPr>
            <w:szCs w:val="24"/>
          </w:rPr>
          <w:t>BT.2</w:t>
        </w:r>
        <w:r w:rsidR="00CB669A">
          <w:rPr>
            <w:szCs w:val="24"/>
          </w:rPr>
          <w:t>100</w:t>
        </w:r>
        <w:r w:rsidR="00CB669A" w:rsidRPr="002B4B68">
          <w:rPr>
            <w:szCs w:val="24"/>
          </w:rPr>
          <w:t xml:space="preserve"> </w:t>
        </w:r>
      </w:ins>
      <w:del w:id="184" w:author="Francois Edouard" w:date="2017-04-04T08:54:00Z">
        <w:r w:rsidRPr="00E3518C" w:rsidDel="00CB669A">
          <w:delText xml:space="preserve">BT.2020 </w:delText>
        </w:r>
      </w:del>
      <w:r w:rsidRPr="00E3518C">
        <w:t>primaries to XYZ</w:t>
      </w:r>
      <w:bookmarkEnd w:id="182"/>
      <w:r w:rsidRPr="00E3518C">
        <w:t xml:space="preserve"> </w:t>
      </w:r>
    </w:p>
    <w:p w14:paraId="744DE3DA" w14:textId="77777777"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2B4B68">
        <w:rPr>
          <w:rFonts w:ascii="Times New Roman" w:hAnsi="Times New Roman"/>
          <w:szCs w:val="24"/>
        </w:rPr>
        <w:t>X = 0.636958 * R + 0.144617 * G + 0.168881 * B</w:t>
      </w:r>
    </w:p>
    <w:p w14:paraId="6B2B09E5" w14:textId="77777777"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2B4B68">
        <w:rPr>
          <w:rFonts w:ascii="Times New Roman" w:hAnsi="Times New Roman"/>
          <w:szCs w:val="24"/>
        </w:rPr>
        <w:t>Y = 0.262700 * R + 0.677998 * G + 0.059302 * B</w:t>
      </w:r>
    </w:p>
    <w:p w14:paraId="6D277F03" w14:textId="6A6D79A2"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2B4B68">
        <w:rPr>
          <w:rFonts w:ascii="Times New Roman" w:hAnsi="Times New Roman"/>
          <w:szCs w:val="24"/>
        </w:rPr>
        <w:t>Z = 0.000000 * R + 0.028073 * G + 1.060985 * B</w:t>
      </w:r>
    </w:p>
    <w:p w14:paraId="19B1F62F" w14:textId="77777777" w:rsidR="00921610" w:rsidRPr="002B4B68" w:rsidRDefault="00921610" w:rsidP="00921610">
      <w:pPr>
        <w:pStyle w:val="Heading3"/>
      </w:pPr>
      <w:bookmarkStart w:id="185" w:name="_Ref441493410"/>
      <w:r w:rsidRPr="00E3518C">
        <w:t xml:space="preserve">RGB with </w:t>
      </w:r>
      <w:r w:rsidRPr="002B4B68">
        <w:t>P3D65 primaries to XYZ</w:t>
      </w:r>
      <w:bookmarkEnd w:id="185"/>
      <w:r w:rsidRPr="002B4B68">
        <w:t xml:space="preserve"> </w:t>
      </w:r>
    </w:p>
    <w:p w14:paraId="5B3E3859" w14:textId="77777777" w:rsidR="00921610" w:rsidRPr="002B4B68" w:rsidRDefault="00921610" w:rsidP="00921610">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2B4B68">
        <w:rPr>
          <w:rFonts w:ascii="Times New Roman" w:hAnsi="Times New Roman"/>
          <w:szCs w:val="24"/>
        </w:rPr>
        <w:t>X = 0.486571 * R + 0.265668 * G + 0.198217 * B</w:t>
      </w:r>
    </w:p>
    <w:p w14:paraId="7D048EE9" w14:textId="77777777" w:rsidR="00921610" w:rsidRPr="002B4B68" w:rsidRDefault="00921610" w:rsidP="00921610">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2B4B68">
        <w:rPr>
          <w:rFonts w:ascii="Times New Roman" w:hAnsi="Times New Roman"/>
          <w:szCs w:val="24"/>
        </w:rPr>
        <w:t>Y = 0.228975 * R + 0.691739 * G + 0.079287 * B</w:t>
      </w:r>
    </w:p>
    <w:p w14:paraId="32EB8605" w14:textId="77777777" w:rsidR="00921610" w:rsidRPr="002B4B68" w:rsidRDefault="00921610" w:rsidP="00921610">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2B4B68">
        <w:rPr>
          <w:rFonts w:ascii="Times New Roman" w:hAnsi="Times New Roman"/>
          <w:szCs w:val="24"/>
        </w:rPr>
        <w:t>Z = 0.000000 * R + 0.045113 * G + 1.043944 * B</w:t>
      </w:r>
    </w:p>
    <w:p w14:paraId="1F409ACA" w14:textId="01173366" w:rsidR="000D1792" w:rsidRPr="002B4B68" w:rsidDel="005E7EE3" w:rsidRDefault="000D1792" w:rsidP="000D1792">
      <w:pPr>
        <w:pStyle w:val="ListParagraph"/>
        <w:autoSpaceDE w:val="0"/>
        <w:autoSpaceDN w:val="0"/>
        <w:adjustRightInd w:val="0"/>
        <w:spacing w:after="0"/>
        <w:ind w:left="2520"/>
        <w:rPr>
          <w:del w:id="186" w:author="Francois Edouard" w:date="2017-04-04T10:01:00Z"/>
          <w:rFonts w:ascii="Times New Roman" w:hAnsi="Times New Roman"/>
          <w:sz w:val="20"/>
          <w:szCs w:val="24"/>
        </w:rPr>
      </w:pPr>
    </w:p>
    <w:p w14:paraId="0C7F053D" w14:textId="31ECA672" w:rsidR="000D1792" w:rsidRPr="002B4B68" w:rsidRDefault="000D1792" w:rsidP="00672586">
      <w:pPr>
        <w:pStyle w:val="Heading2"/>
      </w:pPr>
      <w:bookmarkStart w:id="187" w:name="_Ref444218846"/>
      <w:r w:rsidRPr="002B4B68">
        <w:t>Colour transformation from RGB to Y</w:t>
      </w:r>
      <w:r w:rsidR="00DE1318">
        <w:rPr>
          <w:szCs w:val="24"/>
        </w:rPr>
        <w:sym w:font="Symbol" w:char="F0A2"/>
      </w:r>
      <w:r w:rsidRPr="002B4B68">
        <w:t>CbCr</w:t>
      </w:r>
      <w:bookmarkEnd w:id="187"/>
    </w:p>
    <w:p w14:paraId="7FF89E11" w14:textId="131BB2D8" w:rsidR="000D1792" w:rsidRPr="00E3518C" w:rsidRDefault="000D1792" w:rsidP="003C6C50">
      <w:pPr>
        <w:pStyle w:val="Heading3"/>
      </w:pPr>
      <w:bookmarkStart w:id="188" w:name="_Ref386355856"/>
      <w:r w:rsidRPr="00E3518C">
        <w:t>Conversion from RGB to R</w:t>
      </w:r>
      <w:r w:rsidR="00DE1318">
        <w:rPr>
          <w:szCs w:val="24"/>
        </w:rPr>
        <w:sym w:font="Symbol" w:char="F0A2"/>
      </w:r>
      <w:r w:rsidRPr="00E3518C">
        <w:t>G</w:t>
      </w:r>
      <w:r w:rsidR="00DE1318">
        <w:rPr>
          <w:szCs w:val="24"/>
        </w:rPr>
        <w:sym w:font="Symbol" w:char="F0A2"/>
      </w:r>
      <w:r w:rsidRPr="00E3518C">
        <w:t>B</w:t>
      </w:r>
      <w:bookmarkEnd w:id="188"/>
      <w:r w:rsidR="00DE1318">
        <w:rPr>
          <w:szCs w:val="24"/>
        </w:rPr>
        <w:sym w:font="Symbol" w:char="F0A2"/>
      </w:r>
      <w:r w:rsidRPr="00E3518C">
        <w:t xml:space="preserve"> </w:t>
      </w:r>
    </w:p>
    <w:p w14:paraId="7FD4F91E" w14:textId="5FE74C21"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2B4B68">
        <w:rPr>
          <w:rFonts w:ascii="Times New Roman" w:hAnsi="Times New Roman"/>
          <w:szCs w:val="24"/>
        </w:rPr>
        <w:t>R</w:t>
      </w:r>
      <w:r w:rsidR="00DE1318">
        <w:rPr>
          <w:rFonts w:ascii="Times New Roman" w:hAnsi="Times New Roman"/>
          <w:szCs w:val="24"/>
        </w:rPr>
        <w:sym w:font="Symbol" w:char="F0A2"/>
      </w:r>
      <w:r w:rsidRPr="002B4B68">
        <w:rPr>
          <w:rFonts w:ascii="Times New Roman" w:hAnsi="Times New Roman"/>
          <w:szCs w:val="24"/>
        </w:rPr>
        <w:t xml:space="preserve"> = PQ_TF(max(0, min(R/10000,1)) )</w:t>
      </w:r>
    </w:p>
    <w:p w14:paraId="2865F959" w14:textId="5AF8A6D5"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2B4B68">
        <w:rPr>
          <w:rFonts w:ascii="Times New Roman" w:hAnsi="Times New Roman"/>
          <w:szCs w:val="24"/>
        </w:rPr>
        <w:t>G</w:t>
      </w:r>
      <w:r w:rsidR="00DE1318">
        <w:rPr>
          <w:rFonts w:ascii="Times New Roman" w:hAnsi="Times New Roman"/>
          <w:szCs w:val="24"/>
        </w:rPr>
        <w:sym w:font="Symbol" w:char="F0A2"/>
      </w:r>
      <w:r w:rsidRPr="002B4B68">
        <w:rPr>
          <w:rFonts w:ascii="Times New Roman" w:hAnsi="Times New Roman"/>
          <w:szCs w:val="24"/>
        </w:rPr>
        <w:t xml:space="preserve"> = PQ_TF(max(0, min(G/10000,1)) )</w:t>
      </w:r>
    </w:p>
    <w:p w14:paraId="6B1B9223" w14:textId="3B3D0492"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2B4B68">
        <w:rPr>
          <w:rFonts w:ascii="Times New Roman" w:hAnsi="Times New Roman"/>
          <w:szCs w:val="24"/>
        </w:rPr>
        <w:t>B</w:t>
      </w:r>
      <w:r w:rsidR="00DE1318">
        <w:rPr>
          <w:rFonts w:ascii="Times New Roman" w:hAnsi="Times New Roman"/>
          <w:szCs w:val="24"/>
        </w:rPr>
        <w:sym w:font="Symbol" w:char="F0A2"/>
      </w:r>
      <w:r w:rsidRPr="002B4B68">
        <w:rPr>
          <w:rFonts w:ascii="Times New Roman" w:hAnsi="Times New Roman"/>
          <w:szCs w:val="24"/>
        </w:rPr>
        <w:t xml:space="preserve"> = PQ_TF(max(0, min(B/10000,1)) )</w:t>
      </w:r>
    </w:p>
    <w:p w14:paraId="1BC23B82" w14:textId="77777777" w:rsidR="000D1792" w:rsidRPr="002B4B68" w:rsidRDefault="000D1792" w:rsidP="000D1792">
      <w:pPr>
        <w:pStyle w:val="BodyText"/>
        <w:spacing w:after="120" w:line="276" w:lineRule="auto"/>
        <w:ind w:firstLine="635"/>
        <w:rPr>
          <w:rFonts w:ascii="Times New Roman" w:hAnsi="Times New Roman"/>
          <w:sz w:val="24"/>
        </w:rPr>
      </w:pPr>
      <w:r w:rsidRPr="002B4B68">
        <w:rPr>
          <w:rFonts w:ascii="Times New Roman" w:eastAsia="Calibri" w:hAnsi="Times New Roman"/>
          <w:sz w:val="24"/>
          <w:lang w:eastAsia="ja-JP"/>
        </w:rPr>
        <w:t>with</w:t>
      </w:r>
      <w:r w:rsidRPr="002B4B68">
        <w:rPr>
          <w:rFonts w:ascii="Times New Roman" w:eastAsia="Calibri" w:hAnsi="Times New Roman"/>
          <w:sz w:val="24"/>
        </w:rPr>
        <w:tab/>
      </w:r>
      <w:r w:rsidRPr="002B4B68">
        <w:rPr>
          <w:rFonts w:ascii="Times New Roman" w:eastAsia="Calibri" w:hAnsi="Times New Roman"/>
          <w:sz w:val="24"/>
        </w:rPr>
        <w:tab/>
      </w:r>
      <m:oMath>
        <m:r>
          <m:rPr>
            <m:sty m:val="p"/>
          </m:rPr>
          <w:rPr>
            <w:rFonts w:ascii="Cambria Math" w:hAnsi="Cambria Math"/>
            <w:sz w:val="24"/>
          </w:rPr>
          <m:t>PQ_TF</m:t>
        </m:r>
        <m:r>
          <w:rPr>
            <w:rFonts w:ascii="Cambria Math" w:hAnsi="Cambria Math"/>
            <w:sz w:val="24"/>
          </w:rPr>
          <m:t>(L)=</m:t>
        </m:r>
        <m:sSup>
          <m:sSupPr>
            <m:ctrlPr>
              <w:rPr>
                <w:rFonts w:ascii="Cambria Math" w:hAnsi="Cambria Math"/>
                <w:i/>
                <w:sz w:val="24"/>
              </w:rPr>
            </m:ctrlPr>
          </m:sSupPr>
          <m:e>
            <m:d>
              <m:dPr>
                <m:ctrlPr>
                  <w:rPr>
                    <w:rFonts w:ascii="Cambria Math" w:hAnsi="Cambria Math"/>
                    <w:i/>
                    <w:sz w:val="24"/>
                  </w:rPr>
                </m:ctrlPr>
              </m:dPr>
              <m:e>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c</m:t>
                        </m:r>
                      </m:e>
                      <m:sub>
                        <m:r>
                          <w:rPr>
                            <w:rFonts w:ascii="Cambria Math" w:hAnsi="Cambria Math"/>
                            <w:sz w:val="24"/>
                          </w:rPr>
                          <m:t>1</m:t>
                        </m:r>
                      </m:sub>
                    </m:sSub>
                    <m:r>
                      <w:rPr>
                        <w:rFonts w:ascii="Cambria Math" w:hAnsi="Cambria Math"/>
                        <w:sz w:val="24"/>
                      </w:rPr>
                      <m:t>+</m:t>
                    </m:r>
                    <m:sSub>
                      <m:sSubPr>
                        <m:ctrlPr>
                          <w:rPr>
                            <w:rFonts w:ascii="Cambria Math" w:hAnsi="Cambria Math"/>
                            <w:i/>
                            <w:sz w:val="24"/>
                          </w:rPr>
                        </m:ctrlPr>
                      </m:sSubPr>
                      <m:e>
                        <m:r>
                          <w:rPr>
                            <w:rFonts w:ascii="Cambria Math" w:hAnsi="Cambria Math"/>
                            <w:sz w:val="24"/>
                          </w:rPr>
                          <m:t>c</m:t>
                        </m:r>
                      </m:e>
                      <m:sub>
                        <m:r>
                          <w:rPr>
                            <w:rFonts w:ascii="Cambria Math" w:hAnsi="Cambria Math"/>
                            <w:sz w:val="24"/>
                          </w:rPr>
                          <m:t>2</m:t>
                        </m:r>
                      </m:sub>
                    </m:sSub>
                    <m:sSup>
                      <m:sSupPr>
                        <m:ctrlPr>
                          <w:rPr>
                            <w:rFonts w:ascii="Cambria Math" w:hAnsi="Cambria Math"/>
                            <w:i/>
                            <w:sz w:val="24"/>
                          </w:rPr>
                        </m:ctrlPr>
                      </m:sSupPr>
                      <m:e>
                        <m:r>
                          <w:rPr>
                            <w:rFonts w:ascii="Cambria Math" w:hAnsi="Cambria Math"/>
                            <w:sz w:val="24"/>
                          </w:rPr>
                          <m:t>L</m:t>
                        </m:r>
                      </m:e>
                      <m:sup>
                        <m:sSub>
                          <m:sSubPr>
                            <m:ctrlPr>
                              <w:rPr>
                                <w:rFonts w:ascii="Cambria Math" w:hAnsi="Cambria Math"/>
                                <w:i/>
                                <w:sz w:val="24"/>
                              </w:rPr>
                            </m:ctrlPr>
                          </m:sSubPr>
                          <m:e>
                            <m:r>
                              <w:rPr>
                                <w:rFonts w:ascii="Cambria Math" w:hAnsi="Cambria Math"/>
                                <w:sz w:val="24"/>
                              </w:rPr>
                              <m:t>m</m:t>
                            </m:r>
                          </m:e>
                          <m:sub>
                            <m:r>
                              <w:rPr>
                                <w:rFonts w:ascii="Cambria Math" w:hAnsi="Cambria Math"/>
                                <w:sz w:val="24"/>
                              </w:rPr>
                              <m:t>1</m:t>
                            </m:r>
                          </m:sub>
                        </m:sSub>
                      </m:sup>
                    </m:sSup>
                  </m:num>
                  <m:den>
                    <m:r>
                      <w:rPr>
                        <w:rFonts w:ascii="Cambria Math" w:hAnsi="Cambria Math"/>
                        <w:sz w:val="24"/>
                      </w:rPr>
                      <m:t>1+</m:t>
                    </m:r>
                    <m:sSub>
                      <m:sSubPr>
                        <m:ctrlPr>
                          <w:rPr>
                            <w:rFonts w:ascii="Cambria Math" w:hAnsi="Cambria Math"/>
                            <w:i/>
                            <w:sz w:val="24"/>
                          </w:rPr>
                        </m:ctrlPr>
                      </m:sSubPr>
                      <m:e>
                        <m:r>
                          <w:rPr>
                            <w:rFonts w:ascii="Cambria Math" w:hAnsi="Cambria Math"/>
                            <w:sz w:val="24"/>
                          </w:rPr>
                          <m:t>c</m:t>
                        </m:r>
                      </m:e>
                      <m:sub>
                        <m:r>
                          <w:rPr>
                            <w:rFonts w:ascii="Cambria Math" w:hAnsi="Cambria Math"/>
                            <w:sz w:val="24"/>
                          </w:rPr>
                          <m:t>3</m:t>
                        </m:r>
                      </m:sub>
                    </m:sSub>
                    <m:sSup>
                      <m:sSupPr>
                        <m:ctrlPr>
                          <w:rPr>
                            <w:rFonts w:ascii="Cambria Math" w:hAnsi="Cambria Math"/>
                            <w:i/>
                            <w:sz w:val="24"/>
                          </w:rPr>
                        </m:ctrlPr>
                      </m:sSupPr>
                      <m:e>
                        <m:r>
                          <w:rPr>
                            <w:rFonts w:ascii="Cambria Math" w:hAnsi="Cambria Math"/>
                            <w:sz w:val="24"/>
                          </w:rPr>
                          <m:t>L</m:t>
                        </m:r>
                      </m:e>
                      <m:sup>
                        <m:sSub>
                          <m:sSubPr>
                            <m:ctrlPr>
                              <w:rPr>
                                <w:rFonts w:ascii="Cambria Math" w:hAnsi="Cambria Math"/>
                                <w:i/>
                                <w:sz w:val="24"/>
                              </w:rPr>
                            </m:ctrlPr>
                          </m:sSubPr>
                          <m:e>
                            <m:r>
                              <w:rPr>
                                <w:rFonts w:ascii="Cambria Math" w:hAnsi="Cambria Math"/>
                                <w:sz w:val="24"/>
                              </w:rPr>
                              <m:t>m</m:t>
                            </m:r>
                          </m:e>
                          <m:sub>
                            <m:r>
                              <w:rPr>
                                <w:rFonts w:ascii="Cambria Math" w:hAnsi="Cambria Math"/>
                                <w:sz w:val="24"/>
                              </w:rPr>
                              <m:t>1</m:t>
                            </m:r>
                          </m:sub>
                        </m:sSub>
                      </m:sup>
                    </m:sSup>
                  </m:den>
                </m:f>
              </m:e>
            </m:d>
          </m:e>
          <m:sup>
            <m:sSub>
              <m:sSubPr>
                <m:ctrlPr>
                  <w:rPr>
                    <w:rFonts w:ascii="Cambria Math" w:hAnsi="Cambria Math"/>
                    <w:i/>
                    <w:sz w:val="24"/>
                  </w:rPr>
                </m:ctrlPr>
              </m:sSubPr>
              <m:e>
                <m:r>
                  <w:rPr>
                    <w:rFonts w:ascii="Cambria Math" w:hAnsi="Cambria Math"/>
                    <w:sz w:val="24"/>
                  </w:rPr>
                  <m:t>m</m:t>
                </m:r>
              </m:e>
              <m:sub>
                <m:r>
                  <w:rPr>
                    <w:rFonts w:ascii="Cambria Math" w:hAnsi="Cambria Math"/>
                    <w:sz w:val="24"/>
                  </w:rPr>
                  <m:t>2</m:t>
                </m:r>
              </m:sub>
            </m:sSub>
          </m:sup>
        </m:sSup>
      </m:oMath>
    </w:p>
    <w:p w14:paraId="0571A832" w14:textId="77777777" w:rsidR="000D1792" w:rsidRPr="002B4B68" w:rsidRDefault="000D1792" w:rsidP="000D1792">
      <w:pPr>
        <w:pStyle w:val="BodyText"/>
        <w:spacing w:after="120" w:line="276" w:lineRule="auto"/>
        <w:rPr>
          <w:rFonts w:ascii="Times New Roman" w:hAnsi="Times New Roman"/>
          <w:sz w:val="24"/>
        </w:rPr>
      </w:pPr>
      <w:r w:rsidRPr="002B4B68">
        <w:rPr>
          <w:rFonts w:ascii="Times New Roman" w:hAnsi="Times New Roman"/>
          <w:sz w:val="24"/>
        </w:rPr>
        <w:tab/>
      </w:r>
      <w:r w:rsidRPr="002B4B68">
        <w:rPr>
          <w:rFonts w:ascii="Times New Roman" w:hAnsi="Times New Roman"/>
          <w:sz w:val="24"/>
        </w:rPr>
        <w:tab/>
      </w:r>
      <w:r w:rsidRPr="002B4B68">
        <w:rPr>
          <w:rFonts w:ascii="Times New Roman" w:hAnsi="Times New Roman"/>
          <w:sz w:val="24"/>
        </w:rPr>
        <w:tab/>
      </w:r>
      <m:oMath>
        <m:sSub>
          <m:sSubPr>
            <m:ctrlPr>
              <w:rPr>
                <w:rFonts w:ascii="Cambria Math" w:hAnsi="Cambria Math"/>
                <w:i/>
                <w:sz w:val="24"/>
              </w:rPr>
            </m:ctrlPr>
          </m:sSubPr>
          <m:e>
            <m:r>
              <w:rPr>
                <w:rFonts w:ascii="Cambria Math" w:hAnsi="Cambria Math"/>
                <w:sz w:val="24"/>
              </w:rPr>
              <m:t>m</m:t>
            </m:r>
          </m:e>
          <m:sub>
            <m:r>
              <w:rPr>
                <w:rFonts w:ascii="Cambria Math" w:hAnsi="Cambria Math"/>
                <w:sz w:val="24"/>
              </w:rPr>
              <m:t>1</m:t>
            </m:r>
          </m:sub>
        </m:sSub>
        <m:r>
          <w:rPr>
            <w:rFonts w:ascii="Cambria Math" w:hAnsi="Cambria Math"/>
            <w:sz w:val="24"/>
          </w:rPr>
          <m:t>=</m:t>
        </m:r>
        <m:f>
          <m:fPr>
            <m:ctrlPr>
              <w:rPr>
                <w:rFonts w:ascii="Cambria Math" w:hAnsi="Cambria Math"/>
                <w:i/>
                <w:sz w:val="24"/>
              </w:rPr>
            </m:ctrlPr>
          </m:fPr>
          <m:num>
            <m:r>
              <w:rPr>
                <w:rFonts w:ascii="Cambria Math" w:hAnsi="Cambria Math"/>
                <w:sz w:val="24"/>
              </w:rPr>
              <m:t>2610</m:t>
            </m:r>
          </m:num>
          <m:den>
            <m:r>
              <w:rPr>
                <w:rFonts w:ascii="Cambria Math" w:hAnsi="Cambria Math"/>
                <w:sz w:val="24"/>
              </w:rPr>
              <m:t>4096</m:t>
            </m:r>
          </m:den>
        </m:f>
        <m:r>
          <w:rPr>
            <w:rFonts w:ascii="Cambria Math" w:hAnsi="Cambria Math"/>
            <w:sz w:val="24"/>
          </w:rPr>
          <m:t>×</m:t>
        </m:r>
        <m:f>
          <m:fPr>
            <m:ctrlPr>
              <w:rPr>
                <w:rFonts w:ascii="Cambria Math" w:hAnsi="Cambria Math"/>
                <w:i/>
                <w:sz w:val="24"/>
              </w:rPr>
            </m:ctrlPr>
          </m:fPr>
          <m:num>
            <m:r>
              <w:rPr>
                <w:rFonts w:ascii="Cambria Math" w:hAnsi="Cambria Math"/>
                <w:sz w:val="24"/>
              </w:rPr>
              <m:t>1</m:t>
            </m:r>
          </m:num>
          <m:den>
            <m:r>
              <w:rPr>
                <w:rFonts w:ascii="Cambria Math" w:hAnsi="Cambria Math"/>
                <w:sz w:val="24"/>
              </w:rPr>
              <m:t>4</m:t>
            </m:r>
          </m:den>
        </m:f>
        <m:r>
          <w:rPr>
            <w:rFonts w:ascii="Cambria Math" w:eastAsia="SimSun" w:hAnsi="Cambria Math"/>
            <w:sz w:val="24"/>
          </w:rPr>
          <m:t>=0.1593017578125</m:t>
        </m:r>
      </m:oMath>
    </w:p>
    <w:p w14:paraId="744E41F4" w14:textId="77777777" w:rsidR="000D1792" w:rsidRPr="002B4B68" w:rsidRDefault="000D1792" w:rsidP="000D1792">
      <w:pPr>
        <w:pStyle w:val="BodyText"/>
        <w:spacing w:after="120" w:line="276" w:lineRule="auto"/>
        <w:rPr>
          <w:rFonts w:ascii="Times New Roman" w:hAnsi="Times New Roman"/>
          <w:sz w:val="24"/>
        </w:rPr>
      </w:pPr>
      <w:r w:rsidRPr="002B4B68">
        <w:rPr>
          <w:rFonts w:ascii="Times New Roman" w:hAnsi="Times New Roman"/>
          <w:sz w:val="24"/>
        </w:rPr>
        <w:tab/>
      </w:r>
      <w:r w:rsidRPr="002B4B68">
        <w:rPr>
          <w:rFonts w:ascii="Times New Roman" w:hAnsi="Times New Roman"/>
          <w:sz w:val="24"/>
        </w:rPr>
        <w:tab/>
      </w:r>
      <w:r w:rsidRPr="002B4B68">
        <w:rPr>
          <w:rFonts w:ascii="Times New Roman" w:hAnsi="Times New Roman"/>
          <w:sz w:val="24"/>
        </w:rPr>
        <w:tab/>
      </w:r>
      <m:oMath>
        <m:sSub>
          <m:sSubPr>
            <m:ctrlPr>
              <w:rPr>
                <w:rFonts w:ascii="Cambria Math" w:hAnsi="Cambria Math"/>
                <w:i/>
                <w:sz w:val="24"/>
              </w:rPr>
            </m:ctrlPr>
          </m:sSubPr>
          <m:e>
            <m:r>
              <w:rPr>
                <w:rFonts w:ascii="Cambria Math" w:hAnsi="Cambria Math"/>
                <w:sz w:val="24"/>
              </w:rPr>
              <m:t>m</m:t>
            </m:r>
          </m:e>
          <m:sub>
            <m:r>
              <w:rPr>
                <w:rFonts w:ascii="Cambria Math" w:hAnsi="Cambria Math"/>
                <w:sz w:val="24"/>
              </w:rPr>
              <m:t>2</m:t>
            </m:r>
          </m:sub>
        </m:sSub>
        <m:r>
          <w:rPr>
            <w:rFonts w:ascii="Cambria Math" w:hAnsi="Cambria Math"/>
            <w:sz w:val="24"/>
          </w:rPr>
          <m:t>=</m:t>
        </m:r>
        <m:f>
          <m:fPr>
            <m:ctrlPr>
              <w:rPr>
                <w:rFonts w:ascii="Cambria Math" w:hAnsi="Cambria Math"/>
                <w:i/>
                <w:sz w:val="24"/>
              </w:rPr>
            </m:ctrlPr>
          </m:fPr>
          <m:num>
            <m:r>
              <w:rPr>
                <w:rFonts w:ascii="Cambria Math" w:hAnsi="Cambria Math"/>
                <w:sz w:val="24"/>
              </w:rPr>
              <m:t>2523</m:t>
            </m:r>
          </m:num>
          <m:den>
            <m:r>
              <w:rPr>
                <w:rFonts w:ascii="Cambria Math" w:hAnsi="Cambria Math"/>
                <w:sz w:val="24"/>
              </w:rPr>
              <m:t>4096</m:t>
            </m:r>
          </m:den>
        </m:f>
        <m:r>
          <w:rPr>
            <w:rFonts w:ascii="Cambria Math" w:hAnsi="Cambria Math"/>
            <w:sz w:val="24"/>
          </w:rPr>
          <m:t>×128</m:t>
        </m:r>
        <m:r>
          <m:rPr>
            <m:sty m:val="p"/>
          </m:rPr>
          <w:rPr>
            <w:rFonts w:ascii="Cambria Math" w:hAnsi="Cambria Math"/>
            <w:sz w:val="24"/>
          </w:rPr>
          <m:t>=78.84375</m:t>
        </m:r>
      </m:oMath>
    </w:p>
    <w:p w14:paraId="79452BE4" w14:textId="77777777" w:rsidR="000D1792" w:rsidRPr="002B4B68" w:rsidRDefault="000D1792" w:rsidP="000D1792">
      <w:pPr>
        <w:pStyle w:val="BodyText"/>
        <w:spacing w:after="120" w:line="276" w:lineRule="auto"/>
        <w:rPr>
          <w:rFonts w:ascii="Times New Roman" w:hAnsi="Times New Roman"/>
          <w:sz w:val="24"/>
        </w:rPr>
      </w:pPr>
      <w:r w:rsidRPr="002B4B68">
        <w:rPr>
          <w:rFonts w:ascii="Times New Roman" w:hAnsi="Times New Roman"/>
          <w:sz w:val="24"/>
        </w:rPr>
        <w:tab/>
      </w:r>
      <w:r w:rsidRPr="002B4B68">
        <w:rPr>
          <w:rFonts w:ascii="Times New Roman" w:hAnsi="Times New Roman"/>
          <w:sz w:val="24"/>
        </w:rPr>
        <w:tab/>
      </w:r>
      <w:r w:rsidRPr="002B4B68">
        <w:rPr>
          <w:rFonts w:ascii="Times New Roman" w:hAnsi="Times New Roman"/>
          <w:sz w:val="24"/>
        </w:rPr>
        <w:tab/>
      </w:r>
      <m:oMath>
        <m:sSub>
          <m:sSubPr>
            <m:ctrlPr>
              <w:rPr>
                <w:rFonts w:ascii="Cambria Math" w:hAnsi="Cambria Math"/>
                <w:i/>
                <w:sz w:val="24"/>
              </w:rPr>
            </m:ctrlPr>
          </m:sSubPr>
          <m:e>
            <m:r>
              <w:rPr>
                <w:rFonts w:ascii="Cambria Math" w:hAnsi="Cambria Math"/>
                <w:sz w:val="24"/>
              </w:rPr>
              <m:t>c</m:t>
            </m:r>
          </m:e>
          <m:sub>
            <m:r>
              <w:rPr>
                <w:rFonts w:ascii="Cambria Math" w:hAnsi="Cambria Math"/>
                <w:sz w:val="24"/>
              </w:rPr>
              <m:t>1</m:t>
            </m:r>
          </m:sub>
        </m:sSub>
        <m:r>
          <w:rPr>
            <w:rFonts w:ascii="Cambria Math" w:hAnsi="Cambria Math"/>
            <w:sz w:val="24"/>
          </w:rPr>
          <m:t>=</m:t>
        </m:r>
        <m:sSub>
          <m:sSubPr>
            <m:ctrlPr>
              <w:rPr>
                <w:rFonts w:ascii="Cambria Math" w:hAnsi="Cambria Math"/>
                <w:i/>
                <w:sz w:val="24"/>
              </w:rPr>
            </m:ctrlPr>
          </m:sSubPr>
          <m:e>
            <m:r>
              <w:rPr>
                <w:rFonts w:ascii="Cambria Math" w:hAnsi="Cambria Math"/>
                <w:sz w:val="24"/>
              </w:rPr>
              <m:t>c</m:t>
            </m:r>
          </m:e>
          <m:sub>
            <m:r>
              <w:rPr>
                <w:rFonts w:ascii="Cambria Math" w:hAnsi="Cambria Math"/>
                <w:sz w:val="24"/>
              </w:rPr>
              <m:t>3</m:t>
            </m:r>
          </m:sub>
        </m:sSub>
        <m:r>
          <m:rPr>
            <m:sty m:val="p"/>
          </m:rPr>
          <w:rPr>
            <w:rFonts w:ascii="Cambria Math" w:hAnsi="Cambria Math"/>
            <w:sz w:val="24"/>
          </w:rPr>
          <m:t>-</m:t>
        </m:r>
        <m:sSub>
          <m:sSubPr>
            <m:ctrlPr>
              <w:rPr>
                <w:rFonts w:ascii="Cambria Math" w:hAnsi="Cambria Math"/>
                <w:i/>
                <w:sz w:val="24"/>
              </w:rPr>
            </m:ctrlPr>
          </m:sSubPr>
          <m:e>
            <m:r>
              <w:rPr>
                <w:rFonts w:ascii="Cambria Math" w:hAnsi="Cambria Math"/>
                <w:sz w:val="24"/>
              </w:rPr>
              <m:t>c</m:t>
            </m:r>
          </m:e>
          <m:sub>
            <m:r>
              <w:rPr>
                <w:rFonts w:ascii="Cambria Math" w:hAnsi="Cambria Math"/>
                <w:sz w:val="24"/>
              </w:rPr>
              <m:t>2</m:t>
            </m:r>
          </m:sub>
        </m:sSub>
        <m:r>
          <m:rPr>
            <m:sty m:val="p"/>
          </m:rPr>
          <w:rPr>
            <w:rFonts w:ascii="Cambria Math" w:hAnsi="Cambria Math"/>
            <w:sz w:val="24"/>
          </w:rPr>
          <m:t>+1=</m:t>
        </m:r>
        <m:f>
          <m:fPr>
            <m:ctrlPr>
              <w:rPr>
                <w:rFonts w:ascii="Cambria Math" w:hAnsi="Cambria Math"/>
                <w:sz w:val="24"/>
              </w:rPr>
            </m:ctrlPr>
          </m:fPr>
          <m:num>
            <m:r>
              <w:rPr>
                <w:rFonts w:ascii="Cambria Math" w:hAnsi="Cambria Math"/>
                <w:sz w:val="24"/>
              </w:rPr>
              <m:t>3424</m:t>
            </m:r>
          </m:num>
          <m:den>
            <m:r>
              <w:rPr>
                <w:rFonts w:ascii="Cambria Math" w:hAnsi="Cambria Math"/>
                <w:sz w:val="24"/>
              </w:rPr>
              <m:t>4096</m:t>
            </m:r>
          </m:den>
        </m:f>
        <m:r>
          <m:rPr>
            <m:sty m:val="p"/>
          </m:rPr>
          <w:rPr>
            <w:rFonts w:ascii="Cambria Math" w:hAnsi="Cambria Math"/>
            <w:sz w:val="24"/>
          </w:rPr>
          <m:t>=0.8359375</m:t>
        </m:r>
      </m:oMath>
    </w:p>
    <w:p w14:paraId="6DB1CC93" w14:textId="77777777" w:rsidR="000D1792" w:rsidRPr="002B4B68" w:rsidRDefault="000D1792" w:rsidP="000D1792">
      <w:pPr>
        <w:pStyle w:val="BodyText"/>
        <w:spacing w:after="120" w:line="276" w:lineRule="auto"/>
        <w:rPr>
          <w:rFonts w:ascii="Times New Roman" w:hAnsi="Times New Roman"/>
          <w:sz w:val="24"/>
        </w:rPr>
      </w:pPr>
      <w:r w:rsidRPr="002B4B68">
        <w:rPr>
          <w:rFonts w:ascii="Times New Roman" w:hAnsi="Times New Roman"/>
          <w:sz w:val="24"/>
        </w:rPr>
        <w:tab/>
      </w:r>
      <w:r w:rsidRPr="002B4B68">
        <w:rPr>
          <w:rFonts w:ascii="Times New Roman" w:hAnsi="Times New Roman"/>
          <w:sz w:val="24"/>
        </w:rPr>
        <w:tab/>
      </w:r>
      <w:r w:rsidRPr="002B4B68">
        <w:rPr>
          <w:rFonts w:ascii="Times New Roman" w:hAnsi="Times New Roman"/>
          <w:sz w:val="24"/>
        </w:rPr>
        <w:tab/>
      </w:r>
      <m:oMath>
        <m:sSub>
          <m:sSubPr>
            <m:ctrlPr>
              <w:rPr>
                <w:rFonts w:ascii="Cambria Math" w:hAnsi="Cambria Math"/>
                <w:i/>
                <w:sz w:val="24"/>
              </w:rPr>
            </m:ctrlPr>
          </m:sSubPr>
          <m:e>
            <m:r>
              <w:rPr>
                <w:rFonts w:ascii="Cambria Math" w:hAnsi="Cambria Math"/>
                <w:sz w:val="24"/>
              </w:rPr>
              <m:t>c</m:t>
            </m:r>
          </m:e>
          <m:sub>
            <m:r>
              <w:rPr>
                <w:rFonts w:ascii="Cambria Math" w:hAnsi="Cambria Math"/>
                <w:sz w:val="24"/>
              </w:rPr>
              <m:t>2</m:t>
            </m:r>
          </m:sub>
        </m:sSub>
        <m:r>
          <w:rPr>
            <w:rFonts w:ascii="Cambria Math" w:hAnsi="Cambria Math"/>
            <w:sz w:val="24"/>
          </w:rPr>
          <m:t>=</m:t>
        </m:r>
        <m:f>
          <m:fPr>
            <m:ctrlPr>
              <w:rPr>
                <w:rFonts w:ascii="Cambria Math" w:hAnsi="Cambria Math"/>
                <w:i/>
                <w:sz w:val="24"/>
              </w:rPr>
            </m:ctrlPr>
          </m:fPr>
          <m:num>
            <m:r>
              <w:rPr>
                <w:rFonts w:ascii="Cambria Math" w:hAnsi="Cambria Math"/>
                <w:sz w:val="24"/>
              </w:rPr>
              <m:t>2413</m:t>
            </m:r>
          </m:num>
          <m:den>
            <m:r>
              <w:rPr>
                <w:rFonts w:ascii="Cambria Math" w:hAnsi="Cambria Math"/>
                <w:sz w:val="24"/>
              </w:rPr>
              <m:t>4096</m:t>
            </m:r>
          </m:den>
        </m:f>
        <m:r>
          <w:rPr>
            <w:rFonts w:ascii="Cambria Math" w:hAnsi="Cambria Math"/>
            <w:sz w:val="24"/>
          </w:rPr>
          <m:t>×32</m:t>
        </m:r>
        <m:r>
          <m:rPr>
            <m:sty m:val="p"/>
          </m:rPr>
          <w:rPr>
            <w:rFonts w:ascii="Cambria Math" w:hAnsi="Cambria Math"/>
            <w:sz w:val="24"/>
          </w:rPr>
          <m:t>=</m:t>
        </m:r>
        <m:r>
          <w:rPr>
            <w:rFonts w:ascii="Cambria Math" w:eastAsia="SimSun" w:hAnsi="Cambria Math"/>
            <w:sz w:val="24"/>
          </w:rPr>
          <m:t>18.8515625</m:t>
        </m:r>
      </m:oMath>
    </w:p>
    <w:p w14:paraId="59022241" w14:textId="77777777" w:rsidR="000D1792" w:rsidRPr="002B4B68" w:rsidRDefault="000D1792" w:rsidP="000D1792">
      <w:pPr>
        <w:pStyle w:val="BodyText"/>
        <w:spacing w:after="120" w:line="276" w:lineRule="auto"/>
        <w:rPr>
          <w:rFonts w:ascii="Times New Roman" w:hAnsi="Times New Roman"/>
          <w:i/>
          <w:sz w:val="24"/>
        </w:rPr>
      </w:pPr>
      <w:r w:rsidRPr="002B4B68">
        <w:rPr>
          <w:rFonts w:ascii="Times New Roman" w:hAnsi="Times New Roman"/>
          <w:sz w:val="24"/>
        </w:rPr>
        <w:tab/>
      </w:r>
      <w:r w:rsidRPr="002B4B68">
        <w:rPr>
          <w:rFonts w:ascii="Times New Roman" w:hAnsi="Times New Roman"/>
          <w:sz w:val="24"/>
        </w:rPr>
        <w:tab/>
      </w:r>
      <w:r w:rsidRPr="002B4B68">
        <w:rPr>
          <w:rFonts w:ascii="Times New Roman" w:hAnsi="Times New Roman"/>
          <w:sz w:val="24"/>
        </w:rPr>
        <w:tab/>
      </w:r>
      <m:oMath>
        <m:sSub>
          <m:sSubPr>
            <m:ctrlPr>
              <w:rPr>
                <w:rFonts w:ascii="Cambria Math" w:hAnsi="Cambria Math"/>
                <w:i/>
                <w:sz w:val="24"/>
              </w:rPr>
            </m:ctrlPr>
          </m:sSubPr>
          <m:e>
            <m:r>
              <w:rPr>
                <w:rFonts w:ascii="Cambria Math" w:hAnsi="Cambria Math"/>
                <w:sz w:val="24"/>
              </w:rPr>
              <m:t>c</m:t>
            </m:r>
          </m:e>
          <m:sub>
            <m:r>
              <w:rPr>
                <w:rFonts w:ascii="Cambria Math" w:hAnsi="Cambria Math"/>
                <w:sz w:val="24"/>
              </w:rPr>
              <m:t>3</m:t>
            </m:r>
          </m:sub>
        </m:sSub>
        <m:r>
          <w:rPr>
            <w:rFonts w:ascii="Cambria Math" w:hAnsi="Cambria Math"/>
            <w:sz w:val="24"/>
          </w:rPr>
          <m:t>=</m:t>
        </m:r>
        <m:f>
          <m:fPr>
            <m:ctrlPr>
              <w:rPr>
                <w:rFonts w:ascii="Cambria Math" w:hAnsi="Cambria Math"/>
                <w:i/>
                <w:sz w:val="24"/>
              </w:rPr>
            </m:ctrlPr>
          </m:fPr>
          <m:num>
            <m:r>
              <w:rPr>
                <w:rFonts w:ascii="Cambria Math" w:hAnsi="Cambria Math"/>
                <w:sz w:val="24"/>
              </w:rPr>
              <m:t>2392</m:t>
            </m:r>
          </m:num>
          <m:den>
            <m:r>
              <w:rPr>
                <w:rFonts w:ascii="Cambria Math" w:hAnsi="Cambria Math"/>
                <w:sz w:val="24"/>
              </w:rPr>
              <m:t>4096</m:t>
            </m:r>
          </m:den>
        </m:f>
        <m:r>
          <w:rPr>
            <w:rFonts w:ascii="Cambria Math" w:hAnsi="Cambria Math"/>
            <w:sz w:val="24"/>
          </w:rPr>
          <m:t>×32=18.6875</m:t>
        </m:r>
      </m:oMath>
    </w:p>
    <w:p w14:paraId="41E90562" w14:textId="30371C7C" w:rsidR="000D1792" w:rsidRPr="002B4B68" w:rsidDel="005E7EE3" w:rsidRDefault="000D1792" w:rsidP="000D1792">
      <w:pPr>
        <w:pStyle w:val="ListParagraph"/>
        <w:tabs>
          <w:tab w:val="left" w:pos="1170"/>
        </w:tabs>
        <w:spacing w:after="0"/>
        <w:rPr>
          <w:del w:id="189" w:author="Francois Edouard" w:date="2017-04-04T10:01:00Z"/>
          <w:rFonts w:ascii="Times New Roman" w:hAnsi="Times New Roman"/>
          <w:szCs w:val="24"/>
        </w:rPr>
      </w:pPr>
    </w:p>
    <w:p w14:paraId="23805E6A" w14:textId="795501E1" w:rsidR="000D1792" w:rsidRPr="002B4B68" w:rsidRDefault="000D1792" w:rsidP="003C6C50">
      <w:pPr>
        <w:pStyle w:val="Heading3"/>
      </w:pPr>
      <w:bookmarkStart w:id="190" w:name="_Ref386355989"/>
      <w:r w:rsidRPr="00E3518C">
        <w:t>R</w:t>
      </w:r>
      <w:r w:rsidR="00DE1318">
        <w:rPr>
          <w:szCs w:val="24"/>
        </w:rPr>
        <w:sym w:font="Symbol" w:char="F0A2"/>
      </w:r>
      <w:r w:rsidRPr="00E3518C">
        <w:t>G</w:t>
      </w:r>
      <w:r w:rsidR="00DE1318">
        <w:rPr>
          <w:szCs w:val="24"/>
        </w:rPr>
        <w:sym w:font="Symbol" w:char="F0A2"/>
      </w:r>
      <w:r w:rsidRPr="00E3518C">
        <w:t>B</w:t>
      </w:r>
      <w:r w:rsidR="00DE1318">
        <w:rPr>
          <w:szCs w:val="24"/>
        </w:rPr>
        <w:sym w:font="Symbol" w:char="F0A2"/>
      </w:r>
      <w:r w:rsidRPr="00E3518C">
        <w:t xml:space="preserve"> with BT.709</w:t>
      </w:r>
      <w:r w:rsidRPr="002B4B68">
        <w:t xml:space="preserve"> primaries to Y</w:t>
      </w:r>
      <w:r w:rsidR="007036E8">
        <w:t>′</w:t>
      </w:r>
      <w:r w:rsidRPr="002B4B68">
        <w:t>CbCr</w:t>
      </w:r>
      <w:bookmarkEnd w:id="190"/>
    </w:p>
    <w:p w14:paraId="0EB2CBDF" w14:textId="59A57280" w:rsidR="000D1792" w:rsidRPr="002B4B68" w:rsidRDefault="000D1792" w:rsidP="003C6C50">
      <w:pPr>
        <w:spacing w:after="120"/>
        <w:jc w:val="both"/>
        <w:rPr>
          <w:szCs w:val="24"/>
        </w:rPr>
      </w:pPr>
      <w:r w:rsidRPr="002B4B68">
        <w:rPr>
          <w:szCs w:val="24"/>
        </w:rPr>
        <w:t>The ITU-R BT.709 standard specifies the following conversion process from R</w:t>
      </w:r>
      <w:r w:rsidR="00DE1318">
        <w:rPr>
          <w:szCs w:val="24"/>
        </w:rPr>
        <w:sym w:font="Symbol" w:char="F0A2"/>
      </w:r>
      <w:r w:rsidRPr="002B4B68">
        <w:rPr>
          <w:szCs w:val="24"/>
        </w:rPr>
        <w:t>G</w:t>
      </w:r>
      <w:r w:rsidR="00DE1318">
        <w:rPr>
          <w:szCs w:val="24"/>
        </w:rPr>
        <w:sym w:font="Symbol" w:char="F0A2"/>
      </w:r>
      <w:r w:rsidRPr="002B4B68">
        <w:rPr>
          <w:szCs w:val="24"/>
        </w:rPr>
        <w:t>B</w:t>
      </w:r>
      <w:r w:rsidR="00DE1318">
        <w:rPr>
          <w:szCs w:val="24"/>
        </w:rPr>
        <w:sym w:font="Symbol" w:char="F0A2"/>
      </w:r>
      <w:r w:rsidRPr="002B4B68">
        <w:rPr>
          <w:szCs w:val="24"/>
        </w:rPr>
        <w:t xml:space="preserve"> to Y</w:t>
      </w:r>
      <w:r w:rsidR="007036E8">
        <w:rPr>
          <w:szCs w:val="24"/>
        </w:rPr>
        <w:t>′</w:t>
      </w:r>
      <w:r w:rsidRPr="002B4B68">
        <w:rPr>
          <w:szCs w:val="24"/>
        </w:rPr>
        <w:t>CbCr (non-constant luminance representation):</w:t>
      </w:r>
    </w:p>
    <w:p w14:paraId="7C43E8CC" w14:textId="2B8C1481"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2B4B68">
        <w:rPr>
          <w:rFonts w:ascii="Times New Roman" w:hAnsi="Times New Roman"/>
          <w:szCs w:val="24"/>
        </w:rPr>
        <w:t>Y</w:t>
      </w:r>
      <w:r w:rsidR="00DE1318">
        <w:rPr>
          <w:rFonts w:ascii="Times New Roman" w:hAnsi="Times New Roman"/>
          <w:szCs w:val="24"/>
        </w:rPr>
        <w:sym w:font="Symbol" w:char="F0A2"/>
      </w:r>
      <w:r w:rsidRPr="002B4B68">
        <w:rPr>
          <w:rFonts w:ascii="Times New Roman" w:hAnsi="Times New Roman"/>
          <w:szCs w:val="24"/>
        </w:rPr>
        <w:t xml:space="preserve"> = 0.2126 * R</w:t>
      </w:r>
      <w:r w:rsidR="007036E8">
        <w:rPr>
          <w:rFonts w:ascii="Times New Roman" w:hAnsi="Times New Roman"/>
          <w:szCs w:val="24"/>
        </w:rPr>
        <w:t>′</w:t>
      </w:r>
      <w:r w:rsidRPr="002B4B68">
        <w:rPr>
          <w:rFonts w:ascii="Times New Roman" w:hAnsi="Times New Roman"/>
          <w:szCs w:val="24"/>
        </w:rPr>
        <w:t xml:space="preserve"> + 0.7152 * G</w:t>
      </w:r>
      <w:r w:rsidR="007036E8">
        <w:rPr>
          <w:rFonts w:ascii="Times New Roman" w:hAnsi="Times New Roman"/>
          <w:szCs w:val="24"/>
        </w:rPr>
        <w:t>′</w:t>
      </w:r>
      <w:r w:rsidRPr="002B4B68">
        <w:rPr>
          <w:rFonts w:ascii="Times New Roman" w:hAnsi="Times New Roman"/>
          <w:szCs w:val="24"/>
        </w:rPr>
        <w:t xml:space="preserve"> + 0.0722 * B</w:t>
      </w:r>
      <w:r w:rsidR="007036E8">
        <w:rPr>
          <w:rFonts w:ascii="Times New Roman" w:hAnsi="Times New Roman"/>
          <w:szCs w:val="24"/>
        </w:rPr>
        <w:t>′</w:t>
      </w:r>
    </w:p>
    <w:p w14:paraId="5446E28E" w14:textId="77777777"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m:oMath>
        <m:r>
          <m:rPr>
            <m:sty m:val="p"/>
          </m:rPr>
          <w:rPr>
            <w:rFonts w:ascii="Cambria Math" w:hAnsi="Cambria Math"/>
            <w:szCs w:val="24"/>
          </w:rPr>
          <m:t>Cb=</m:t>
        </m:r>
        <m:f>
          <m:fPr>
            <m:ctrlPr>
              <w:rPr>
                <w:rFonts w:ascii="Cambria Math" w:hAnsi="Cambria Math"/>
                <w:szCs w:val="24"/>
              </w:rPr>
            </m:ctrlPr>
          </m:fPr>
          <m:num>
            <m:sSup>
              <m:sSupPr>
                <m:ctrlPr>
                  <w:rPr>
                    <w:rFonts w:ascii="Cambria Math" w:hAnsi="Cambria Math"/>
                    <w:szCs w:val="24"/>
                  </w:rPr>
                </m:ctrlPr>
              </m:sSupPr>
              <m:e>
                <m:r>
                  <m:rPr>
                    <m:sty m:val="p"/>
                  </m:rPr>
                  <w:rPr>
                    <w:rFonts w:ascii="Cambria Math" w:hAnsi="Cambria Math"/>
                    <w:szCs w:val="24"/>
                  </w:rPr>
                  <m:t>B</m:t>
                </m:r>
              </m:e>
              <m:sup>
                <m:r>
                  <m:rPr>
                    <m:sty m:val="p"/>
                  </m:rPr>
                  <w:rPr>
                    <w:rFonts w:ascii="Cambria Math" w:hAnsi="Cambria Math"/>
                    <w:szCs w:val="24"/>
                  </w:rPr>
                  <m:t>'</m:t>
                </m:r>
              </m:sup>
            </m:sSup>
            <m:r>
              <m:rPr>
                <m:sty m:val="p"/>
              </m:rPr>
              <w:rPr>
                <w:rFonts w:ascii="Cambria Math" w:hAnsi="Cambria Math"/>
                <w:szCs w:val="24"/>
              </w:rPr>
              <m:t>-</m:t>
            </m:r>
            <m:sSup>
              <m:sSupPr>
                <m:ctrlPr>
                  <w:rPr>
                    <w:rFonts w:ascii="Cambria Math" w:hAnsi="Cambria Math"/>
                    <w:szCs w:val="24"/>
                  </w:rPr>
                </m:ctrlPr>
              </m:sSupPr>
              <m:e>
                <m:r>
                  <m:rPr>
                    <m:sty m:val="p"/>
                  </m:rPr>
                  <w:rPr>
                    <w:rFonts w:ascii="Cambria Math" w:hAnsi="Cambria Math"/>
                    <w:szCs w:val="24"/>
                  </w:rPr>
                  <m:t>Y</m:t>
                </m:r>
              </m:e>
              <m:sup>
                <m:r>
                  <m:rPr>
                    <m:sty m:val="p"/>
                  </m:rPr>
                  <w:rPr>
                    <w:rFonts w:ascii="Cambria Math" w:hAnsi="Cambria Math"/>
                    <w:szCs w:val="24"/>
                  </w:rPr>
                  <m:t>'</m:t>
                </m:r>
              </m:sup>
            </m:sSup>
          </m:num>
          <m:den>
            <m:r>
              <m:rPr>
                <m:sty m:val="p"/>
              </m:rPr>
              <w:rPr>
                <w:rFonts w:ascii="Cambria Math" w:hAnsi="Cambria Math"/>
                <w:szCs w:val="24"/>
              </w:rPr>
              <m:t>1.8556</m:t>
            </m:r>
          </m:den>
        </m:f>
      </m:oMath>
    </w:p>
    <w:p w14:paraId="3E6E3295" w14:textId="77777777"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m:oMath>
        <m:r>
          <m:rPr>
            <m:sty m:val="p"/>
          </m:rPr>
          <w:rPr>
            <w:rFonts w:ascii="Cambria Math" w:hAnsi="Cambria Math"/>
            <w:szCs w:val="24"/>
          </w:rPr>
          <m:t xml:space="preserve">Cr= </m:t>
        </m:r>
        <m:f>
          <m:fPr>
            <m:ctrlPr>
              <w:rPr>
                <w:rFonts w:ascii="Cambria Math" w:hAnsi="Cambria Math"/>
                <w:szCs w:val="24"/>
              </w:rPr>
            </m:ctrlPr>
          </m:fPr>
          <m:num>
            <m:sSup>
              <m:sSupPr>
                <m:ctrlPr>
                  <w:rPr>
                    <w:rFonts w:ascii="Cambria Math" w:hAnsi="Cambria Math"/>
                    <w:szCs w:val="24"/>
                  </w:rPr>
                </m:ctrlPr>
              </m:sSupPr>
              <m:e>
                <m:r>
                  <m:rPr>
                    <m:sty m:val="p"/>
                  </m:rPr>
                  <w:rPr>
                    <w:rFonts w:ascii="Cambria Math" w:hAnsi="Cambria Math"/>
                    <w:szCs w:val="24"/>
                  </w:rPr>
                  <m:t>R</m:t>
                </m:r>
              </m:e>
              <m:sup>
                <m:r>
                  <m:rPr>
                    <m:sty m:val="p"/>
                  </m:rPr>
                  <w:rPr>
                    <w:rFonts w:ascii="Cambria Math" w:hAnsi="Cambria Math"/>
                    <w:szCs w:val="24"/>
                  </w:rPr>
                  <m:t>'</m:t>
                </m:r>
              </m:sup>
            </m:sSup>
            <m:r>
              <m:rPr>
                <m:sty m:val="p"/>
              </m:rPr>
              <w:rPr>
                <w:rFonts w:ascii="Cambria Math" w:hAnsi="Cambria Math"/>
                <w:szCs w:val="24"/>
              </w:rPr>
              <m:t>-</m:t>
            </m:r>
            <m:sSup>
              <m:sSupPr>
                <m:ctrlPr>
                  <w:rPr>
                    <w:rFonts w:ascii="Cambria Math" w:hAnsi="Cambria Math"/>
                    <w:szCs w:val="24"/>
                  </w:rPr>
                </m:ctrlPr>
              </m:sSupPr>
              <m:e>
                <m:r>
                  <m:rPr>
                    <m:sty m:val="p"/>
                  </m:rPr>
                  <w:rPr>
                    <w:rFonts w:ascii="Cambria Math" w:hAnsi="Cambria Math"/>
                    <w:szCs w:val="24"/>
                  </w:rPr>
                  <m:t>Y</m:t>
                </m:r>
              </m:e>
              <m:sup>
                <m:r>
                  <m:rPr>
                    <m:sty m:val="p"/>
                  </m:rPr>
                  <w:rPr>
                    <w:rFonts w:ascii="Cambria Math" w:hAnsi="Cambria Math"/>
                    <w:szCs w:val="24"/>
                  </w:rPr>
                  <m:t>'</m:t>
                </m:r>
              </m:sup>
            </m:sSup>
          </m:num>
          <m:den>
            <m:r>
              <m:rPr>
                <m:sty m:val="p"/>
              </m:rPr>
              <w:rPr>
                <w:rFonts w:ascii="Cambria Math" w:hAnsi="Cambria Math"/>
                <w:szCs w:val="24"/>
              </w:rPr>
              <m:t>1.5748</m:t>
            </m:r>
          </m:den>
        </m:f>
      </m:oMath>
    </w:p>
    <w:p w14:paraId="24976588" w14:textId="77777777" w:rsidR="000D1792" w:rsidRPr="002B4B68" w:rsidRDefault="000D1792" w:rsidP="003C6C50">
      <w:pPr>
        <w:spacing w:after="120"/>
        <w:jc w:val="both"/>
        <w:rPr>
          <w:szCs w:val="24"/>
          <w:lang w:eastAsia="ja-JP"/>
        </w:rPr>
      </w:pPr>
      <w:r w:rsidRPr="002B4B68">
        <w:rPr>
          <w:szCs w:val="24"/>
          <w:lang w:eastAsia="ja-JP"/>
        </w:rPr>
        <w:t xml:space="preserve">The above can also be implemented using the following approximate conversion that avoids the division for the Cb and Cr components: </w:t>
      </w:r>
    </w:p>
    <w:p w14:paraId="5F1EDF5B" w14:textId="47B4ED8C"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2B4B68">
        <w:rPr>
          <w:rFonts w:ascii="Times New Roman" w:hAnsi="Times New Roman"/>
          <w:szCs w:val="24"/>
        </w:rPr>
        <w:t>Y</w:t>
      </w:r>
      <w:r w:rsidR="007036E8">
        <w:rPr>
          <w:rFonts w:ascii="Times New Roman" w:hAnsi="Times New Roman"/>
          <w:szCs w:val="24"/>
        </w:rPr>
        <w:t>′</w:t>
      </w:r>
      <w:r w:rsidRPr="002B4B68">
        <w:rPr>
          <w:rFonts w:ascii="Times New Roman" w:hAnsi="Times New Roman"/>
          <w:szCs w:val="24"/>
        </w:rPr>
        <w:t xml:space="preserve"> =  0.212600 * R</w:t>
      </w:r>
      <w:r w:rsidR="00DE1318">
        <w:rPr>
          <w:rFonts w:ascii="Times New Roman" w:hAnsi="Times New Roman"/>
          <w:szCs w:val="24"/>
        </w:rPr>
        <w:sym w:font="Symbol" w:char="F0A2"/>
      </w:r>
      <w:r w:rsidRPr="002B4B68">
        <w:rPr>
          <w:rFonts w:ascii="Times New Roman" w:hAnsi="Times New Roman"/>
          <w:szCs w:val="24"/>
        </w:rPr>
        <w:t xml:space="preserve"> + 0.715200 * G</w:t>
      </w:r>
      <w:r w:rsidR="00DE1318">
        <w:rPr>
          <w:rFonts w:ascii="Times New Roman" w:hAnsi="Times New Roman"/>
          <w:szCs w:val="24"/>
        </w:rPr>
        <w:sym w:font="Symbol" w:char="F0A2"/>
      </w:r>
      <w:r w:rsidRPr="002B4B68">
        <w:rPr>
          <w:rFonts w:ascii="Times New Roman" w:hAnsi="Times New Roman"/>
          <w:szCs w:val="24"/>
        </w:rPr>
        <w:t xml:space="preserve"> + 0.072200 * B</w:t>
      </w:r>
      <w:r w:rsidR="00DE1318">
        <w:rPr>
          <w:rFonts w:ascii="Times New Roman" w:hAnsi="Times New Roman"/>
          <w:szCs w:val="24"/>
        </w:rPr>
        <w:sym w:font="Symbol" w:char="F0A2"/>
      </w:r>
    </w:p>
    <w:p w14:paraId="3E6B94CE" w14:textId="4BDE056B" w:rsidR="000D1792" w:rsidRPr="002B4B68" w:rsidRDefault="00CF3D7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Pr>
          <w:rFonts w:ascii="Times New Roman" w:hAnsi="Times New Roman"/>
          <w:szCs w:val="24"/>
        </w:rPr>
        <w:t>Cb = −</w:t>
      </w:r>
      <w:r w:rsidR="000D1792" w:rsidRPr="002B4B68">
        <w:rPr>
          <w:rFonts w:ascii="Times New Roman" w:hAnsi="Times New Roman"/>
          <w:szCs w:val="24"/>
        </w:rPr>
        <w:t>0.114572 * R</w:t>
      </w:r>
      <w:r w:rsidR="00DE1318">
        <w:rPr>
          <w:rFonts w:ascii="Times New Roman" w:hAnsi="Times New Roman"/>
          <w:szCs w:val="24"/>
        </w:rPr>
        <w:sym w:font="Symbol" w:char="F0A2"/>
      </w:r>
      <w:r>
        <w:rPr>
          <w:rFonts w:ascii="Times New Roman" w:hAnsi="Times New Roman"/>
          <w:szCs w:val="24"/>
        </w:rPr>
        <w:t xml:space="preserve"> −</w:t>
      </w:r>
      <w:r w:rsidR="000D1792" w:rsidRPr="002B4B68">
        <w:rPr>
          <w:rFonts w:ascii="Times New Roman" w:hAnsi="Times New Roman"/>
          <w:szCs w:val="24"/>
        </w:rPr>
        <w:t xml:space="preserve"> 0.385428 * G</w:t>
      </w:r>
      <w:r w:rsidR="00DE1318">
        <w:rPr>
          <w:rFonts w:ascii="Times New Roman" w:hAnsi="Times New Roman"/>
          <w:szCs w:val="24"/>
        </w:rPr>
        <w:sym w:font="Symbol" w:char="F0A2"/>
      </w:r>
      <w:r w:rsidR="000D1792" w:rsidRPr="002B4B68">
        <w:rPr>
          <w:rFonts w:ascii="Times New Roman" w:hAnsi="Times New Roman"/>
          <w:szCs w:val="24"/>
        </w:rPr>
        <w:t xml:space="preserve"> + 0.500000 * B</w:t>
      </w:r>
      <w:r w:rsidR="00DE1318">
        <w:rPr>
          <w:rFonts w:ascii="Times New Roman" w:hAnsi="Times New Roman"/>
          <w:szCs w:val="24"/>
        </w:rPr>
        <w:sym w:font="Symbol" w:char="F0A2"/>
      </w:r>
    </w:p>
    <w:p w14:paraId="40386825" w14:textId="2670921B"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2B4B68">
        <w:rPr>
          <w:rFonts w:ascii="Times New Roman" w:hAnsi="Times New Roman"/>
          <w:szCs w:val="24"/>
        </w:rPr>
        <w:t>Cr =  0.500000 * R</w:t>
      </w:r>
      <w:r w:rsidR="00DE1318">
        <w:rPr>
          <w:rFonts w:ascii="Times New Roman" w:hAnsi="Times New Roman"/>
          <w:szCs w:val="24"/>
        </w:rPr>
        <w:sym w:font="Symbol" w:char="F0A2"/>
      </w:r>
      <w:r w:rsidRPr="002B4B68">
        <w:rPr>
          <w:rFonts w:ascii="Times New Roman" w:hAnsi="Times New Roman"/>
          <w:szCs w:val="24"/>
        </w:rPr>
        <w:t xml:space="preserve"> </w:t>
      </w:r>
      <w:r w:rsidR="00CF3D72">
        <w:rPr>
          <w:rFonts w:ascii="Times New Roman" w:hAnsi="Times New Roman"/>
          <w:szCs w:val="24"/>
        </w:rPr>
        <w:t>−</w:t>
      </w:r>
      <w:r w:rsidRPr="002B4B68">
        <w:rPr>
          <w:rFonts w:ascii="Times New Roman" w:hAnsi="Times New Roman"/>
          <w:szCs w:val="24"/>
        </w:rPr>
        <w:t xml:space="preserve"> 0.454153 * G</w:t>
      </w:r>
      <w:r w:rsidR="00DE1318">
        <w:rPr>
          <w:rFonts w:ascii="Times New Roman" w:hAnsi="Times New Roman"/>
          <w:szCs w:val="24"/>
        </w:rPr>
        <w:sym w:font="Symbol" w:char="F0A2"/>
      </w:r>
      <w:r w:rsidR="00CF3D72">
        <w:rPr>
          <w:rFonts w:ascii="Times New Roman" w:hAnsi="Times New Roman"/>
          <w:szCs w:val="24"/>
        </w:rPr>
        <w:t xml:space="preserve"> −</w:t>
      </w:r>
      <w:r w:rsidRPr="002B4B68">
        <w:rPr>
          <w:rFonts w:ascii="Times New Roman" w:hAnsi="Times New Roman"/>
          <w:szCs w:val="24"/>
        </w:rPr>
        <w:t xml:space="preserve"> 0.045847 * B</w:t>
      </w:r>
      <w:r w:rsidR="00DE1318">
        <w:rPr>
          <w:rFonts w:ascii="Times New Roman" w:hAnsi="Times New Roman"/>
          <w:szCs w:val="24"/>
        </w:rPr>
        <w:sym w:font="Symbol" w:char="F0A2"/>
      </w:r>
    </w:p>
    <w:p w14:paraId="4F002DF4" w14:textId="77777777" w:rsidR="000D1792" w:rsidRPr="002B4B68" w:rsidRDefault="000D1792" w:rsidP="003C6C50">
      <w:pPr>
        <w:spacing w:after="120"/>
        <w:jc w:val="both"/>
        <w:rPr>
          <w:szCs w:val="24"/>
          <w:lang w:eastAsia="ja-JP"/>
        </w:rPr>
      </w:pPr>
      <w:r w:rsidRPr="002B4B68">
        <w:rPr>
          <w:szCs w:val="24"/>
          <w:lang w:eastAsia="ja-JP"/>
        </w:rPr>
        <w:t>The above method, without division, is the method recommended to use for participation in this activity and for the generation of the current test anchors.</w:t>
      </w:r>
    </w:p>
    <w:p w14:paraId="0F97FB6D" w14:textId="56904956" w:rsidR="000D1792" w:rsidRPr="002B4B68" w:rsidRDefault="000D1792" w:rsidP="003C6C50">
      <w:pPr>
        <w:pStyle w:val="Heading3"/>
      </w:pPr>
      <w:bookmarkStart w:id="191" w:name="_Ref386355873"/>
      <w:r w:rsidRPr="00E3518C">
        <w:t>R</w:t>
      </w:r>
      <w:r w:rsidR="00DE1318">
        <w:rPr>
          <w:szCs w:val="24"/>
        </w:rPr>
        <w:sym w:font="Symbol" w:char="F0A2"/>
      </w:r>
      <w:r w:rsidRPr="00E3518C">
        <w:t>G</w:t>
      </w:r>
      <w:r w:rsidR="00DE1318">
        <w:rPr>
          <w:szCs w:val="24"/>
        </w:rPr>
        <w:sym w:font="Symbol" w:char="F0A2"/>
      </w:r>
      <w:r w:rsidRPr="00E3518C">
        <w:t>B</w:t>
      </w:r>
      <w:r w:rsidR="00DE1318">
        <w:rPr>
          <w:szCs w:val="24"/>
        </w:rPr>
        <w:sym w:font="Symbol" w:char="F0A2"/>
      </w:r>
      <w:r w:rsidRPr="00E3518C">
        <w:t xml:space="preserve"> with </w:t>
      </w:r>
      <w:ins w:id="192" w:author="Francois Edouard" w:date="2017-04-04T08:54:00Z">
        <w:r w:rsidR="00CB669A" w:rsidRPr="002B4B68">
          <w:rPr>
            <w:szCs w:val="24"/>
          </w:rPr>
          <w:t>BT.2</w:t>
        </w:r>
        <w:r w:rsidR="00CB669A">
          <w:rPr>
            <w:szCs w:val="24"/>
          </w:rPr>
          <w:t>100</w:t>
        </w:r>
        <w:r w:rsidR="00CB669A" w:rsidRPr="002B4B68">
          <w:rPr>
            <w:szCs w:val="24"/>
          </w:rPr>
          <w:t xml:space="preserve"> </w:t>
        </w:r>
      </w:ins>
      <w:del w:id="193" w:author="Francois Edouard" w:date="2017-04-04T08:54:00Z">
        <w:r w:rsidRPr="00E3518C" w:rsidDel="00CB669A">
          <w:delText xml:space="preserve">BT.2020 </w:delText>
        </w:r>
      </w:del>
      <w:r w:rsidRPr="00E3518C">
        <w:t>primaries to Y</w:t>
      </w:r>
      <w:r w:rsidR="00DE1318">
        <w:rPr>
          <w:szCs w:val="24"/>
        </w:rPr>
        <w:sym w:font="Symbol" w:char="F0A2"/>
      </w:r>
      <w:r w:rsidRPr="00E3518C">
        <w:t>CbCr</w:t>
      </w:r>
      <w:bookmarkEnd w:id="191"/>
      <w:r w:rsidRPr="002B4B68" w:rsidDel="00C031F4">
        <w:t xml:space="preserve"> </w:t>
      </w:r>
    </w:p>
    <w:p w14:paraId="54952FD5" w14:textId="7FD992D7" w:rsidR="000D1792" w:rsidRPr="002B4B68" w:rsidRDefault="000D1792" w:rsidP="003C6C50">
      <w:pPr>
        <w:spacing w:after="120"/>
        <w:jc w:val="both"/>
        <w:rPr>
          <w:szCs w:val="24"/>
        </w:rPr>
      </w:pPr>
      <w:r w:rsidRPr="002B4B68">
        <w:rPr>
          <w:szCs w:val="24"/>
          <w:lang w:eastAsia="ja-JP"/>
        </w:rPr>
        <w:t xml:space="preserve">The ITU-R </w:t>
      </w:r>
      <w:ins w:id="194" w:author="Francois Edouard" w:date="2017-04-04T08:54:00Z">
        <w:r w:rsidR="00CB669A" w:rsidRPr="002B4B68">
          <w:rPr>
            <w:szCs w:val="24"/>
          </w:rPr>
          <w:t>BT.2</w:t>
        </w:r>
        <w:r w:rsidR="00CB669A">
          <w:rPr>
            <w:szCs w:val="24"/>
          </w:rPr>
          <w:t>100</w:t>
        </w:r>
        <w:r w:rsidR="00CB669A" w:rsidRPr="002B4B68">
          <w:rPr>
            <w:szCs w:val="24"/>
          </w:rPr>
          <w:t xml:space="preserve"> </w:t>
        </w:r>
      </w:ins>
      <w:del w:id="195" w:author="Francois Edouard" w:date="2017-04-04T08:54:00Z">
        <w:r w:rsidRPr="002B4B68" w:rsidDel="00CB669A">
          <w:rPr>
            <w:szCs w:val="24"/>
            <w:lang w:eastAsia="ja-JP"/>
          </w:rPr>
          <w:delText xml:space="preserve">BT.2020 </w:delText>
        </w:r>
      </w:del>
      <w:r w:rsidRPr="002B4B68">
        <w:rPr>
          <w:szCs w:val="24"/>
          <w:lang w:eastAsia="ja-JP"/>
        </w:rPr>
        <w:t>standard specifies the following conversion process from R</w:t>
      </w:r>
      <w:r w:rsidR="00DE1318">
        <w:rPr>
          <w:szCs w:val="24"/>
        </w:rPr>
        <w:sym w:font="Symbol" w:char="F0A2"/>
      </w:r>
      <w:r w:rsidRPr="002B4B68">
        <w:rPr>
          <w:szCs w:val="24"/>
          <w:lang w:eastAsia="ja-JP"/>
        </w:rPr>
        <w:t>G</w:t>
      </w:r>
      <w:r w:rsidR="00DE1318">
        <w:rPr>
          <w:szCs w:val="24"/>
        </w:rPr>
        <w:sym w:font="Symbol" w:char="F0A2"/>
      </w:r>
      <w:r w:rsidRPr="002B4B68">
        <w:rPr>
          <w:szCs w:val="24"/>
          <w:lang w:eastAsia="ja-JP"/>
        </w:rPr>
        <w:t>B</w:t>
      </w:r>
      <w:r w:rsidR="00DE1318">
        <w:rPr>
          <w:szCs w:val="24"/>
        </w:rPr>
        <w:sym w:font="Symbol" w:char="F0A2"/>
      </w:r>
      <w:r w:rsidRPr="002B4B68">
        <w:rPr>
          <w:szCs w:val="24"/>
          <w:lang w:eastAsia="ja-JP"/>
        </w:rPr>
        <w:t xml:space="preserve"> to Y</w:t>
      </w:r>
      <w:r w:rsidR="00DE1318">
        <w:rPr>
          <w:szCs w:val="24"/>
        </w:rPr>
        <w:sym w:font="Symbol" w:char="F0A2"/>
      </w:r>
      <w:r w:rsidRPr="002B4B68">
        <w:rPr>
          <w:szCs w:val="24"/>
          <w:lang w:eastAsia="ja-JP"/>
        </w:rPr>
        <w:t xml:space="preserve">CbCr (non-constant luminance </w:t>
      </w:r>
      <w:r w:rsidRPr="002B4B68">
        <w:rPr>
          <w:szCs w:val="24"/>
        </w:rPr>
        <w:t>representation</w:t>
      </w:r>
      <w:r w:rsidRPr="002B4B68">
        <w:rPr>
          <w:szCs w:val="24"/>
          <w:lang w:eastAsia="ja-JP"/>
        </w:rPr>
        <w:t>):</w:t>
      </w:r>
    </w:p>
    <w:p w14:paraId="7A58D0CC" w14:textId="30AE7663"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2B4B68">
        <w:rPr>
          <w:rFonts w:ascii="Times New Roman" w:hAnsi="Times New Roman"/>
          <w:szCs w:val="24"/>
        </w:rPr>
        <w:t>Y</w:t>
      </w:r>
      <w:r w:rsidR="007036E8">
        <w:rPr>
          <w:rFonts w:ascii="Times New Roman" w:hAnsi="Times New Roman"/>
          <w:szCs w:val="24"/>
        </w:rPr>
        <w:t>′</w:t>
      </w:r>
      <w:r w:rsidRPr="002B4B68">
        <w:rPr>
          <w:rFonts w:ascii="Times New Roman" w:hAnsi="Times New Roman"/>
          <w:szCs w:val="24"/>
        </w:rPr>
        <w:t xml:space="preserve"> = 0.2627 * R</w:t>
      </w:r>
      <w:r w:rsidR="00DE1318">
        <w:rPr>
          <w:rFonts w:ascii="Times New Roman" w:hAnsi="Times New Roman"/>
          <w:szCs w:val="24"/>
        </w:rPr>
        <w:sym w:font="Symbol" w:char="F0A2"/>
      </w:r>
      <w:r w:rsidRPr="002B4B68">
        <w:rPr>
          <w:rFonts w:ascii="Times New Roman" w:hAnsi="Times New Roman"/>
          <w:szCs w:val="24"/>
        </w:rPr>
        <w:t xml:space="preserve"> + 0.6780 * G</w:t>
      </w:r>
      <w:r w:rsidR="00DE1318">
        <w:rPr>
          <w:rFonts w:ascii="Times New Roman" w:hAnsi="Times New Roman"/>
          <w:szCs w:val="24"/>
        </w:rPr>
        <w:sym w:font="Symbol" w:char="F0A2"/>
      </w:r>
      <w:r w:rsidRPr="002B4B68">
        <w:rPr>
          <w:rFonts w:ascii="Times New Roman" w:hAnsi="Times New Roman"/>
          <w:szCs w:val="24"/>
        </w:rPr>
        <w:t xml:space="preserve"> + 0.0593 * B</w:t>
      </w:r>
      <w:r w:rsidR="00DE1318">
        <w:rPr>
          <w:rFonts w:ascii="Times New Roman" w:hAnsi="Times New Roman"/>
          <w:szCs w:val="24"/>
        </w:rPr>
        <w:sym w:font="Symbol" w:char="F0A2"/>
      </w:r>
    </w:p>
    <w:p w14:paraId="3C4F1AD2" w14:textId="77777777"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m:oMath>
        <m:r>
          <m:rPr>
            <m:sty m:val="p"/>
          </m:rPr>
          <w:rPr>
            <w:rFonts w:ascii="Cambria Math" w:hAnsi="Cambria Math"/>
            <w:szCs w:val="24"/>
          </w:rPr>
          <m:t>Cb=</m:t>
        </m:r>
        <m:f>
          <m:fPr>
            <m:ctrlPr>
              <w:rPr>
                <w:rFonts w:ascii="Cambria Math" w:hAnsi="Cambria Math"/>
                <w:szCs w:val="24"/>
              </w:rPr>
            </m:ctrlPr>
          </m:fPr>
          <m:num>
            <m:sSup>
              <m:sSupPr>
                <m:ctrlPr>
                  <w:rPr>
                    <w:rFonts w:ascii="Cambria Math" w:hAnsi="Cambria Math"/>
                    <w:szCs w:val="24"/>
                  </w:rPr>
                </m:ctrlPr>
              </m:sSupPr>
              <m:e>
                <m:r>
                  <m:rPr>
                    <m:sty m:val="p"/>
                  </m:rPr>
                  <w:rPr>
                    <w:rFonts w:ascii="Cambria Math" w:hAnsi="Cambria Math"/>
                    <w:szCs w:val="24"/>
                  </w:rPr>
                  <m:t>B</m:t>
                </m:r>
              </m:e>
              <m:sup>
                <m:r>
                  <m:rPr>
                    <m:sty m:val="p"/>
                  </m:rPr>
                  <w:rPr>
                    <w:rFonts w:ascii="Cambria Math" w:hAnsi="Cambria Math"/>
                    <w:szCs w:val="24"/>
                  </w:rPr>
                  <m:t>'</m:t>
                </m:r>
              </m:sup>
            </m:sSup>
            <m:r>
              <m:rPr>
                <m:sty m:val="p"/>
              </m:rPr>
              <w:rPr>
                <w:rFonts w:ascii="Cambria Math" w:hAnsi="Cambria Math"/>
                <w:szCs w:val="24"/>
              </w:rPr>
              <m:t>-</m:t>
            </m:r>
            <m:sSup>
              <m:sSupPr>
                <m:ctrlPr>
                  <w:rPr>
                    <w:rFonts w:ascii="Cambria Math" w:hAnsi="Cambria Math"/>
                    <w:szCs w:val="24"/>
                  </w:rPr>
                </m:ctrlPr>
              </m:sSupPr>
              <m:e>
                <m:r>
                  <m:rPr>
                    <m:sty m:val="p"/>
                  </m:rPr>
                  <w:rPr>
                    <w:rFonts w:ascii="Cambria Math" w:hAnsi="Cambria Math"/>
                    <w:szCs w:val="24"/>
                  </w:rPr>
                  <m:t>Y</m:t>
                </m:r>
              </m:e>
              <m:sup>
                <m:r>
                  <m:rPr>
                    <m:sty m:val="p"/>
                  </m:rPr>
                  <w:rPr>
                    <w:rFonts w:ascii="Cambria Math" w:hAnsi="Cambria Math"/>
                    <w:szCs w:val="24"/>
                  </w:rPr>
                  <m:t>'</m:t>
                </m:r>
              </m:sup>
            </m:sSup>
          </m:num>
          <m:den>
            <m:r>
              <m:rPr>
                <m:sty m:val="p"/>
              </m:rPr>
              <w:rPr>
                <w:rFonts w:ascii="Cambria Math" w:hAnsi="Cambria Math"/>
                <w:szCs w:val="24"/>
              </w:rPr>
              <m:t>1.8814</m:t>
            </m:r>
          </m:den>
        </m:f>
      </m:oMath>
    </w:p>
    <w:p w14:paraId="41C4B5BE" w14:textId="77777777"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m:oMath>
        <m:r>
          <m:rPr>
            <m:sty m:val="p"/>
          </m:rPr>
          <w:rPr>
            <w:rFonts w:ascii="Cambria Math" w:hAnsi="Cambria Math"/>
            <w:szCs w:val="24"/>
          </w:rPr>
          <m:t xml:space="preserve">Cr= </m:t>
        </m:r>
        <m:f>
          <m:fPr>
            <m:ctrlPr>
              <w:rPr>
                <w:rFonts w:ascii="Cambria Math" w:hAnsi="Cambria Math"/>
                <w:szCs w:val="24"/>
              </w:rPr>
            </m:ctrlPr>
          </m:fPr>
          <m:num>
            <m:sSup>
              <m:sSupPr>
                <m:ctrlPr>
                  <w:rPr>
                    <w:rFonts w:ascii="Cambria Math" w:hAnsi="Cambria Math"/>
                    <w:szCs w:val="24"/>
                  </w:rPr>
                </m:ctrlPr>
              </m:sSupPr>
              <m:e>
                <m:r>
                  <m:rPr>
                    <m:sty m:val="p"/>
                  </m:rPr>
                  <w:rPr>
                    <w:rFonts w:ascii="Cambria Math" w:hAnsi="Cambria Math"/>
                    <w:szCs w:val="24"/>
                  </w:rPr>
                  <m:t>R</m:t>
                </m:r>
              </m:e>
              <m:sup>
                <m:r>
                  <m:rPr>
                    <m:sty m:val="p"/>
                  </m:rPr>
                  <w:rPr>
                    <w:rFonts w:ascii="Cambria Math" w:hAnsi="Cambria Math"/>
                    <w:szCs w:val="24"/>
                  </w:rPr>
                  <m:t>'</m:t>
                </m:r>
              </m:sup>
            </m:sSup>
            <m:r>
              <m:rPr>
                <m:sty m:val="p"/>
              </m:rPr>
              <w:rPr>
                <w:rFonts w:ascii="Cambria Math" w:hAnsi="Cambria Math"/>
                <w:szCs w:val="24"/>
              </w:rPr>
              <m:t>-</m:t>
            </m:r>
            <m:sSup>
              <m:sSupPr>
                <m:ctrlPr>
                  <w:rPr>
                    <w:rFonts w:ascii="Cambria Math" w:hAnsi="Cambria Math"/>
                    <w:szCs w:val="24"/>
                  </w:rPr>
                </m:ctrlPr>
              </m:sSupPr>
              <m:e>
                <m:r>
                  <m:rPr>
                    <m:sty m:val="p"/>
                  </m:rPr>
                  <w:rPr>
                    <w:rFonts w:ascii="Cambria Math" w:hAnsi="Cambria Math"/>
                    <w:szCs w:val="24"/>
                  </w:rPr>
                  <m:t>Y</m:t>
                </m:r>
              </m:e>
              <m:sup>
                <m:r>
                  <m:rPr>
                    <m:sty m:val="p"/>
                  </m:rPr>
                  <w:rPr>
                    <w:rFonts w:ascii="Cambria Math" w:hAnsi="Cambria Math"/>
                    <w:szCs w:val="24"/>
                  </w:rPr>
                  <m:t>'</m:t>
                </m:r>
              </m:sup>
            </m:sSup>
          </m:num>
          <m:den>
            <m:r>
              <m:rPr>
                <m:sty m:val="p"/>
              </m:rPr>
              <w:rPr>
                <w:rFonts w:ascii="Cambria Math" w:hAnsi="Cambria Math"/>
                <w:szCs w:val="24"/>
              </w:rPr>
              <m:t>1.4746</m:t>
            </m:r>
          </m:den>
        </m:f>
      </m:oMath>
    </w:p>
    <w:p w14:paraId="327D107E" w14:textId="77777777" w:rsidR="000D1792" w:rsidRPr="002B4B68" w:rsidRDefault="000D1792" w:rsidP="003C6C50">
      <w:pPr>
        <w:spacing w:after="120"/>
        <w:jc w:val="both"/>
        <w:rPr>
          <w:szCs w:val="24"/>
          <w:lang w:eastAsia="ja-JP"/>
        </w:rPr>
      </w:pPr>
      <w:bookmarkStart w:id="196" w:name="_Ref394913661"/>
      <w:r w:rsidRPr="002B4B68">
        <w:rPr>
          <w:szCs w:val="24"/>
          <w:lang w:eastAsia="ja-JP"/>
        </w:rPr>
        <w:t xml:space="preserve">The above can also be implemented using the following approximate conversion that avoids the division for the Cb and Cr components: </w:t>
      </w:r>
    </w:p>
    <w:p w14:paraId="02EE7CC8" w14:textId="260CA6FA"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2B4B68">
        <w:rPr>
          <w:rFonts w:ascii="Times New Roman" w:hAnsi="Times New Roman"/>
          <w:szCs w:val="24"/>
        </w:rPr>
        <w:t>Y</w:t>
      </w:r>
      <w:r w:rsidR="007036E8">
        <w:rPr>
          <w:rFonts w:ascii="Times New Roman" w:hAnsi="Times New Roman"/>
          <w:szCs w:val="24"/>
        </w:rPr>
        <w:t>′</w:t>
      </w:r>
      <w:r w:rsidRPr="002B4B68">
        <w:rPr>
          <w:rFonts w:ascii="Times New Roman" w:hAnsi="Times New Roman"/>
          <w:szCs w:val="24"/>
        </w:rPr>
        <w:t xml:space="preserve"> =  0.262700 * R</w:t>
      </w:r>
      <w:r w:rsidR="00DE1318">
        <w:rPr>
          <w:rFonts w:ascii="Times New Roman" w:hAnsi="Times New Roman"/>
          <w:szCs w:val="24"/>
        </w:rPr>
        <w:sym w:font="Symbol" w:char="F0A2"/>
      </w:r>
      <w:r w:rsidRPr="002B4B68">
        <w:rPr>
          <w:rFonts w:ascii="Times New Roman" w:hAnsi="Times New Roman"/>
          <w:szCs w:val="24"/>
        </w:rPr>
        <w:t xml:space="preserve"> + 0.678000 * G</w:t>
      </w:r>
      <w:r w:rsidR="00DE1318">
        <w:rPr>
          <w:rFonts w:ascii="Times New Roman" w:hAnsi="Times New Roman"/>
          <w:szCs w:val="24"/>
        </w:rPr>
        <w:sym w:font="Symbol" w:char="F0A2"/>
      </w:r>
      <w:r w:rsidRPr="002B4B68">
        <w:rPr>
          <w:rFonts w:ascii="Times New Roman" w:hAnsi="Times New Roman"/>
          <w:szCs w:val="24"/>
        </w:rPr>
        <w:t xml:space="preserve"> + 0.059300 * B</w:t>
      </w:r>
      <w:r w:rsidR="00DE1318">
        <w:rPr>
          <w:rFonts w:ascii="Times New Roman" w:hAnsi="Times New Roman"/>
          <w:szCs w:val="24"/>
        </w:rPr>
        <w:sym w:font="Symbol" w:char="F0A2"/>
      </w:r>
    </w:p>
    <w:p w14:paraId="1235B151" w14:textId="3C88D38D" w:rsidR="000D1792" w:rsidRPr="002B4B68" w:rsidRDefault="00CF3D7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Pr>
          <w:rFonts w:ascii="Times New Roman" w:hAnsi="Times New Roman"/>
          <w:szCs w:val="24"/>
        </w:rPr>
        <w:t>Cb = −</w:t>
      </w:r>
      <w:r w:rsidR="000D1792" w:rsidRPr="002B4B68">
        <w:rPr>
          <w:rFonts w:ascii="Times New Roman" w:hAnsi="Times New Roman"/>
          <w:szCs w:val="24"/>
        </w:rPr>
        <w:t>0.139630 * R</w:t>
      </w:r>
      <w:r w:rsidR="00DE1318">
        <w:rPr>
          <w:rFonts w:ascii="Times New Roman" w:hAnsi="Times New Roman"/>
          <w:szCs w:val="24"/>
        </w:rPr>
        <w:sym w:font="Symbol" w:char="F0A2"/>
      </w:r>
      <w:r>
        <w:rPr>
          <w:rFonts w:ascii="Times New Roman" w:hAnsi="Times New Roman"/>
          <w:szCs w:val="24"/>
        </w:rPr>
        <w:t xml:space="preserve"> −</w:t>
      </w:r>
      <w:r w:rsidR="000D1792" w:rsidRPr="002B4B68">
        <w:rPr>
          <w:rFonts w:ascii="Times New Roman" w:hAnsi="Times New Roman"/>
          <w:szCs w:val="24"/>
        </w:rPr>
        <w:t xml:space="preserve"> 0.360370 * G</w:t>
      </w:r>
      <w:r w:rsidR="00DE1318">
        <w:rPr>
          <w:rFonts w:ascii="Times New Roman" w:hAnsi="Times New Roman"/>
          <w:szCs w:val="24"/>
        </w:rPr>
        <w:sym w:font="Symbol" w:char="F0A2"/>
      </w:r>
      <w:r w:rsidR="000D1792" w:rsidRPr="002B4B68">
        <w:rPr>
          <w:rFonts w:ascii="Times New Roman" w:hAnsi="Times New Roman"/>
          <w:szCs w:val="24"/>
        </w:rPr>
        <w:t xml:space="preserve"> + 0.500000 * B</w:t>
      </w:r>
      <w:r w:rsidR="00DE1318">
        <w:rPr>
          <w:rFonts w:ascii="Times New Roman" w:hAnsi="Times New Roman"/>
          <w:szCs w:val="24"/>
        </w:rPr>
        <w:sym w:font="Symbol" w:char="F0A2"/>
      </w:r>
    </w:p>
    <w:p w14:paraId="30E02DCC" w14:textId="54B41573"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2B4B68">
        <w:rPr>
          <w:rFonts w:ascii="Times New Roman" w:hAnsi="Times New Roman"/>
          <w:szCs w:val="24"/>
        </w:rPr>
        <w:t>Cr =  0.500000 * R</w:t>
      </w:r>
      <w:r w:rsidR="00DE1318">
        <w:rPr>
          <w:rFonts w:ascii="Times New Roman" w:hAnsi="Times New Roman"/>
          <w:szCs w:val="24"/>
        </w:rPr>
        <w:sym w:font="Symbol" w:char="F0A2"/>
      </w:r>
      <w:r w:rsidR="00CF3D72">
        <w:rPr>
          <w:rFonts w:ascii="Times New Roman" w:hAnsi="Times New Roman"/>
          <w:szCs w:val="24"/>
        </w:rPr>
        <w:t xml:space="preserve"> −</w:t>
      </w:r>
      <w:r w:rsidRPr="002B4B68">
        <w:rPr>
          <w:rFonts w:ascii="Times New Roman" w:hAnsi="Times New Roman"/>
          <w:szCs w:val="24"/>
        </w:rPr>
        <w:t xml:space="preserve"> 0.459786 * G</w:t>
      </w:r>
      <w:r w:rsidR="00DE1318">
        <w:rPr>
          <w:rFonts w:ascii="Times New Roman" w:hAnsi="Times New Roman"/>
          <w:szCs w:val="24"/>
        </w:rPr>
        <w:sym w:font="Symbol" w:char="F0A2"/>
      </w:r>
      <w:r w:rsidR="00CF3D72">
        <w:rPr>
          <w:rFonts w:ascii="Times New Roman" w:hAnsi="Times New Roman"/>
          <w:szCs w:val="24"/>
        </w:rPr>
        <w:t xml:space="preserve"> −</w:t>
      </w:r>
      <w:r w:rsidRPr="002B4B68">
        <w:rPr>
          <w:rFonts w:ascii="Times New Roman" w:hAnsi="Times New Roman"/>
          <w:szCs w:val="24"/>
        </w:rPr>
        <w:t xml:space="preserve"> 0.040214 * B</w:t>
      </w:r>
      <w:r w:rsidR="00DE1318">
        <w:rPr>
          <w:rFonts w:ascii="Times New Roman" w:hAnsi="Times New Roman"/>
          <w:szCs w:val="24"/>
        </w:rPr>
        <w:sym w:font="Symbol" w:char="F0A2"/>
      </w:r>
    </w:p>
    <w:p w14:paraId="2349AC86" w14:textId="77777777" w:rsidR="000D1792" w:rsidRPr="002B4B68" w:rsidRDefault="000D1792" w:rsidP="003C6C50">
      <w:pPr>
        <w:spacing w:after="120"/>
        <w:jc w:val="both"/>
        <w:rPr>
          <w:szCs w:val="24"/>
        </w:rPr>
      </w:pPr>
      <w:r w:rsidRPr="002B4B68">
        <w:rPr>
          <w:szCs w:val="24"/>
          <w:lang w:eastAsia="ja-JP"/>
        </w:rPr>
        <w:t>The above method, without division, is the method recommended to use for participation in this activity and for the generation of the current test anchors.</w:t>
      </w:r>
    </w:p>
    <w:p w14:paraId="5C6C5A1C" w14:textId="2015118F" w:rsidR="000D1792" w:rsidRPr="002B4B68" w:rsidRDefault="000D1792" w:rsidP="00672586">
      <w:pPr>
        <w:pStyle w:val="Heading2"/>
      </w:pPr>
      <w:bookmarkStart w:id="197" w:name="_Ref401866214"/>
      <w:r w:rsidRPr="002B4B68">
        <w:t>Quantization from Y</w:t>
      </w:r>
      <w:r w:rsidR="00DE1318">
        <w:rPr>
          <w:szCs w:val="24"/>
        </w:rPr>
        <w:sym w:font="Symbol" w:char="F0A2"/>
      </w:r>
      <w:r w:rsidRPr="002B4B68">
        <w:t>CbCr into D</w:t>
      </w:r>
      <w:r w:rsidRPr="008217E5">
        <w:rPr>
          <w:vertAlign w:val="subscript"/>
        </w:rPr>
        <w:t>Y</w:t>
      </w:r>
      <w:r w:rsidR="007036E8">
        <w:rPr>
          <w:vertAlign w:val="subscript"/>
        </w:rPr>
        <w:t>′</w:t>
      </w:r>
      <w:r w:rsidRPr="002B4B68">
        <w:t>D</w:t>
      </w:r>
      <w:r w:rsidRPr="008217E5">
        <w:rPr>
          <w:vertAlign w:val="subscript"/>
        </w:rPr>
        <w:t>Cb</w:t>
      </w:r>
      <w:r w:rsidRPr="002B4B68">
        <w:t>D</w:t>
      </w:r>
      <w:r w:rsidRPr="008217E5">
        <w:rPr>
          <w:vertAlign w:val="subscript"/>
        </w:rPr>
        <w:t>Cr</w:t>
      </w:r>
      <w:bookmarkEnd w:id="196"/>
      <w:bookmarkEnd w:id="197"/>
    </w:p>
    <w:p w14:paraId="43C9BE50" w14:textId="7F2D01A8" w:rsidR="000D1792" w:rsidRPr="002B4B68" w:rsidRDefault="000D1792" w:rsidP="003C6C50">
      <w:pPr>
        <w:tabs>
          <w:tab w:val="left" w:pos="1170"/>
        </w:tabs>
        <w:spacing w:after="120"/>
        <w:jc w:val="both"/>
        <w:rPr>
          <w:szCs w:val="24"/>
        </w:rPr>
      </w:pPr>
      <w:r w:rsidRPr="002B4B68">
        <w:rPr>
          <w:szCs w:val="24"/>
        </w:rPr>
        <w:t>This process quantizes the input Y</w:t>
      </w:r>
      <w:r w:rsidR="007036E8">
        <w:rPr>
          <w:szCs w:val="24"/>
        </w:rPr>
        <w:t>′</w:t>
      </w:r>
      <w:r w:rsidRPr="002B4B68">
        <w:rPr>
          <w:szCs w:val="24"/>
        </w:rPr>
        <w:t>CbCr signal into a signal of bit-depth BitDepthY for the Y component and BitDepthC for the chroma components (Cb, Cr).</w:t>
      </w:r>
    </w:p>
    <w:p w14:paraId="2D96CA3F" w14:textId="77777777" w:rsidR="000D1792" w:rsidRPr="002B4B68" w:rsidRDefault="00F867AA"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m:oMath>
        <m:sSub>
          <m:sSubPr>
            <m:ctrlPr>
              <w:rPr>
                <w:rFonts w:ascii="Cambria Math" w:hAnsi="Cambria Math"/>
                <w:szCs w:val="24"/>
              </w:rPr>
            </m:ctrlPr>
          </m:sSubPr>
          <m:e>
            <m:r>
              <m:rPr>
                <m:sty m:val="p"/>
              </m:rPr>
              <w:rPr>
                <w:rFonts w:ascii="Cambria Math" w:hAnsi="Cambria Math"/>
                <w:szCs w:val="24"/>
              </w:rPr>
              <m:t>D</m:t>
            </m:r>
          </m:e>
          <m:sub>
            <m:sSup>
              <m:sSupPr>
                <m:ctrlPr>
                  <w:rPr>
                    <w:rFonts w:ascii="Cambria Math" w:hAnsi="Cambria Math"/>
                    <w:szCs w:val="24"/>
                  </w:rPr>
                </m:ctrlPr>
              </m:sSupPr>
              <m:e>
                <m:r>
                  <m:rPr>
                    <m:sty m:val="p"/>
                  </m:rPr>
                  <w:rPr>
                    <w:rFonts w:ascii="Cambria Math" w:hAnsi="Cambria Math"/>
                    <w:szCs w:val="24"/>
                  </w:rPr>
                  <m:t>Y</m:t>
                </m:r>
              </m:e>
              <m:sup>
                <m:r>
                  <w:rPr>
                    <w:rFonts w:ascii="Cambria Math" w:hAnsi="Cambria Math"/>
                    <w:szCs w:val="24"/>
                  </w:rPr>
                  <m:t>'</m:t>
                </m:r>
              </m:sup>
            </m:sSup>
          </m:sub>
        </m:sSub>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Clip1</m:t>
            </m:r>
          </m:e>
          <m:sub>
            <m:r>
              <m:rPr>
                <m:sty m:val="p"/>
              </m:rPr>
              <w:rPr>
                <w:rFonts w:ascii="Cambria Math" w:hAnsi="Cambria Math"/>
                <w:szCs w:val="24"/>
              </w:rPr>
              <m:t>Y</m:t>
            </m:r>
          </m:sub>
        </m:sSub>
        <m:d>
          <m:dPr>
            <m:ctrlPr>
              <w:rPr>
                <w:rFonts w:ascii="Cambria Math" w:hAnsi="Cambria Math"/>
                <w:szCs w:val="24"/>
              </w:rPr>
            </m:ctrlPr>
          </m:dPr>
          <m:e>
            <m:r>
              <m:rPr>
                <m:sty m:val="p"/>
              </m:rPr>
              <w:rPr>
                <w:rFonts w:ascii="Cambria Math" w:hAnsi="Cambria Math"/>
                <w:szCs w:val="24"/>
              </w:rPr>
              <m:t>Round</m:t>
            </m:r>
            <m:d>
              <m:dPr>
                <m:ctrlPr>
                  <w:rPr>
                    <w:rFonts w:ascii="Cambria Math" w:hAnsi="Cambria Math"/>
                    <w:szCs w:val="24"/>
                  </w:rPr>
                </m:ctrlPr>
              </m:dPr>
              <m:e>
                <m:d>
                  <m:dPr>
                    <m:ctrlPr>
                      <w:rPr>
                        <w:rFonts w:ascii="Cambria Math" w:hAnsi="Cambria Math"/>
                        <w:szCs w:val="24"/>
                      </w:rPr>
                    </m:ctrlPr>
                  </m:dPr>
                  <m:e>
                    <m:r>
                      <m:rPr>
                        <m:sty m:val="p"/>
                      </m:rPr>
                      <w:rPr>
                        <w:rFonts w:ascii="Cambria Math" w:hAnsi="Cambria Math"/>
                        <w:szCs w:val="24"/>
                      </w:rPr>
                      <m:t xml:space="preserve">1≪ </m:t>
                    </m:r>
                    <m:d>
                      <m:dPr>
                        <m:ctrlPr>
                          <w:rPr>
                            <w:rFonts w:ascii="Cambria Math" w:hAnsi="Cambria Math"/>
                            <w:szCs w:val="24"/>
                          </w:rPr>
                        </m:ctrlPr>
                      </m:dPr>
                      <m:e>
                        <m:sSub>
                          <m:sSubPr>
                            <m:ctrlPr>
                              <w:rPr>
                                <w:rFonts w:ascii="Cambria Math" w:hAnsi="Cambria Math"/>
                                <w:szCs w:val="24"/>
                              </w:rPr>
                            </m:ctrlPr>
                          </m:sSubPr>
                          <m:e>
                            <m:r>
                              <m:rPr>
                                <m:sty m:val="p"/>
                              </m:rPr>
                              <w:rPr>
                                <w:rFonts w:ascii="Cambria Math" w:hAnsi="Cambria Math"/>
                                <w:szCs w:val="24"/>
                              </w:rPr>
                              <m:t>BitDepth</m:t>
                            </m:r>
                          </m:e>
                          <m:sub>
                            <m:r>
                              <m:rPr>
                                <m:sty m:val="p"/>
                              </m:rPr>
                              <w:rPr>
                                <w:rFonts w:ascii="Cambria Math" w:hAnsi="Cambria Math"/>
                                <w:szCs w:val="24"/>
                              </w:rPr>
                              <m:t>Y</m:t>
                            </m:r>
                          </m:sub>
                        </m:sSub>
                        <m:r>
                          <m:rPr>
                            <m:sty m:val="p"/>
                          </m:rPr>
                          <w:rPr>
                            <w:rFonts w:ascii="Cambria Math" w:hAnsi="Cambria Math"/>
                            <w:szCs w:val="24"/>
                          </w:rPr>
                          <m:t>-8</m:t>
                        </m:r>
                      </m:e>
                    </m:d>
                  </m:e>
                </m:d>
                <m:r>
                  <m:rPr>
                    <m:sty m:val="p"/>
                  </m:rPr>
                  <w:rPr>
                    <w:rFonts w:ascii="Cambria Math" w:hAnsi="Cambria Math"/>
                    <w:szCs w:val="24"/>
                  </w:rPr>
                  <m:t xml:space="preserve">* </m:t>
                </m:r>
                <m:d>
                  <m:dPr>
                    <m:ctrlPr>
                      <w:rPr>
                        <w:rFonts w:ascii="Cambria Math" w:hAnsi="Cambria Math"/>
                        <w:szCs w:val="24"/>
                      </w:rPr>
                    </m:ctrlPr>
                  </m:dPr>
                  <m:e>
                    <m:r>
                      <m:rPr>
                        <m:sty m:val="p"/>
                      </m:rPr>
                      <w:rPr>
                        <w:rFonts w:ascii="Cambria Math" w:hAnsi="Cambria Math"/>
                        <w:szCs w:val="24"/>
                      </w:rPr>
                      <m:t>219*Y'+16</m:t>
                    </m:r>
                  </m:e>
                </m:d>
              </m:e>
            </m:d>
          </m:e>
        </m:d>
      </m:oMath>
    </w:p>
    <w:p w14:paraId="0CD99BCC" w14:textId="77777777" w:rsidR="000D1792" w:rsidRPr="002B4B68" w:rsidRDefault="00F867AA"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m:oMath>
        <m:sSub>
          <m:sSubPr>
            <m:ctrlPr>
              <w:rPr>
                <w:rFonts w:ascii="Cambria Math" w:hAnsi="Cambria Math"/>
                <w:szCs w:val="24"/>
              </w:rPr>
            </m:ctrlPr>
          </m:sSubPr>
          <m:e>
            <m:r>
              <m:rPr>
                <m:sty m:val="p"/>
              </m:rPr>
              <w:rPr>
                <w:rFonts w:ascii="Cambria Math" w:hAnsi="Cambria Math"/>
                <w:szCs w:val="24"/>
              </w:rPr>
              <m:t>D</m:t>
            </m:r>
          </m:e>
          <m:sub>
            <m:r>
              <m:rPr>
                <m:sty m:val="p"/>
              </m:rPr>
              <w:rPr>
                <w:rFonts w:ascii="Cambria Math" w:hAnsi="Cambria Math"/>
                <w:szCs w:val="24"/>
              </w:rPr>
              <m:t>Cb</m:t>
            </m:r>
          </m:sub>
        </m:sSub>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Clip1</m:t>
            </m:r>
          </m:e>
          <m:sub>
            <m:r>
              <m:rPr>
                <m:sty m:val="p"/>
              </m:rPr>
              <w:rPr>
                <w:rFonts w:ascii="Cambria Math" w:hAnsi="Cambria Math"/>
                <w:szCs w:val="24"/>
              </w:rPr>
              <m:t>C</m:t>
            </m:r>
          </m:sub>
        </m:sSub>
        <m:d>
          <m:dPr>
            <m:ctrlPr>
              <w:rPr>
                <w:rFonts w:ascii="Cambria Math" w:hAnsi="Cambria Math"/>
                <w:szCs w:val="24"/>
              </w:rPr>
            </m:ctrlPr>
          </m:dPr>
          <m:e>
            <m:r>
              <m:rPr>
                <m:sty m:val="p"/>
              </m:rPr>
              <w:rPr>
                <w:rFonts w:ascii="Cambria Math" w:hAnsi="Cambria Math"/>
                <w:szCs w:val="24"/>
              </w:rPr>
              <m:t>Round</m:t>
            </m:r>
            <m:d>
              <m:dPr>
                <m:ctrlPr>
                  <w:rPr>
                    <w:rFonts w:ascii="Cambria Math" w:hAnsi="Cambria Math"/>
                    <w:szCs w:val="24"/>
                  </w:rPr>
                </m:ctrlPr>
              </m:dPr>
              <m:e>
                <m:d>
                  <m:dPr>
                    <m:ctrlPr>
                      <w:rPr>
                        <w:rFonts w:ascii="Cambria Math" w:hAnsi="Cambria Math"/>
                        <w:szCs w:val="24"/>
                      </w:rPr>
                    </m:ctrlPr>
                  </m:dPr>
                  <m:e>
                    <m:r>
                      <m:rPr>
                        <m:sty m:val="p"/>
                      </m:rPr>
                      <w:rPr>
                        <w:rFonts w:ascii="Cambria Math" w:hAnsi="Cambria Math"/>
                        <w:szCs w:val="24"/>
                      </w:rPr>
                      <m:t xml:space="preserve">1≪ </m:t>
                    </m:r>
                    <m:d>
                      <m:dPr>
                        <m:ctrlPr>
                          <w:rPr>
                            <w:rFonts w:ascii="Cambria Math" w:hAnsi="Cambria Math"/>
                            <w:szCs w:val="24"/>
                          </w:rPr>
                        </m:ctrlPr>
                      </m:dPr>
                      <m:e>
                        <m:sSub>
                          <m:sSubPr>
                            <m:ctrlPr>
                              <w:rPr>
                                <w:rFonts w:ascii="Cambria Math" w:hAnsi="Cambria Math"/>
                                <w:szCs w:val="24"/>
                              </w:rPr>
                            </m:ctrlPr>
                          </m:sSubPr>
                          <m:e>
                            <m:r>
                              <m:rPr>
                                <m:sty m:val="p"/>
                              </m:rPr>
                              <w:rPr>
                                <w:rFonts w:ascii="Cambria Math" w:hAnsi="Cambria Math"/>
                                <w:szCs w:val="24"/>
                              </w:rPr>
                              <m:t>BitDepth</m:t>
                            </m:r>
                          </m:e>
                          <m:sub>
                            <m:r>
                              <m:rPr>
                                <m:sty m:val="p"/>
                              </m:rPr>
                              <w:rPr>
                                <w:rFonts w:ascii="Cambria Math" w:hAnsi="Cambria Math"/>
                                <w:szCs w:val="24"/>
                              </w:rPr>
                              <m:t>C</m:t>
                            </m:r>
                          </m:sub>
                        </m:sSub>
                        <m:r>
                          <m:rPr>
                            <m:sty m:val="p"/>
                          </m:rPr>
                          <w:rPr>
                            <w:rFonts w:ascii="Cambria Math" w:hAnsi="Cambria Math"/>
                            <w:szCs w:val="24"/>
                          </w:rPr>
                          <m:t>-8</m:t>
                        </m:r>
                      </m:e>
                    </m:d>
                  </m:e>
                </m:d>
                <m:r>
                  <m:rPr>
                    <m:sty m:val="p"/>
                  </m:rPr>
                  <w:rPr>
                    <w:rFonts w:ascii="Cambria Math" w:hAnsi="Cambria Math"/>
                    <w:szCs w:val="24"/>
                  </w:rPr>
                  <m:t xml:space="preserve">* </m:t>
                </m:r>
                <m:d>
                  <m:dPr>
                    <m:ctrlPr>
                      <w:rPr>
                        <w:rFonts w:ascii="Cambria Math" w:hAnsi="Cambria Math"/>
                        <w:szCs w:val="24"/>
                      </w:rPr>
                    </m:ctrlPr>
                  </m:dPr>
                  <m:e>
                    <m:r>
                      <m:rPr>
                        <m:sty m:val="p"/>
                      </m:rPr>
                      <w:rPr>
                        <w:rFonts w:ascii="Cambria Math" w:hAnsi="Cambria Math"/>
                        <w:szCs w:val="24"/>
                      </w:rPr>
                      <m:t>224*Cb+128</m:t>
                    </m:r>
                  </m:e>
                </m:d>
              </m:e>
            </m:d>
          </m:e>
        </m:d>
      </m:oMath>
    </w:p>
    <w:p w14:paraId="133A8A79" w14:textId="77777777" w:rsidR="000D1792" w:rsidRPr="002B4B68" w:rsidRDefault="00F867AA"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m:oMath>
        <m:sSub>
          <m:sSubPr>
            <m:ctrlPr>
              <w:rPr>
                <w:rFonts w:ascii="Cambria Math" w:hAnsi="Cambria Math"/>
                <w:szCs w:val="24"/>
              </w:rPr>
            </m:ctrlPr>
          </m:sSubPr>
          <m:e>
            <m:r>
              <m:rPr>
                <m:sty m:val="p"/>
              </m:rPr>
              <w:rPr>
                <w:rFonts w:ascii="Cambria Math" w:hAnsi="Cambria Math"/>
                <w:szCs w:val="24"/>
              </w:rPr>
              <m:t>D</m:t>
            </m:r>
          </m:e>
          <m:sub>
            <m:r>
              <m:rPr>
                <m:sty m:val="p"/>
              </m:rPr>
              <w:rPr>
                <w:rFonts w:ascii="Cambria Math" w:hAnsi="Cambria Math"/>
                <w:szCs w:val="24"/>
              </w:rPr>
              <m:t>Cr</m:t>
            </m:r>
          </m:sub>
        </m:sSub>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Clip1</m:t>
            </m:r>
          </m:e>
          <m:sub>
            <m:r>
              <m:rPr>
                <m:sty m:val="p"/>
              </m:rPr>
              <w:rPr>
                <w:rFonts w:ascii="Cambria Math" w:hAnsi="Cambria Math"/>
                <w:szCs w:val="24"/>
              </w:rPr>
              <m:t>C</m:t>
            </m:r>
          </m:sub>
        </m:sSub>
        <m:d>
          <m:dPr>
            <m:ctrlPr>
              <w:rPr>
                <w:rFonts w:ascii="Cambria Math" w:hAnsi="Cambria Math"/>
                <w:szCs w:val="24"/>
              </w:rPr>
            </m:ctrlPr>
          </m:dPr>
          <m:e>
            <m:r>
              <m:rPr>
                <m:sty m:val="p"/>
              </m:rPr>
              <w:rPr>
                <w:rFonts w:ascii="Cambria Math" w:hAnsi="Cambria Math"/>
                <w:szCs w:val="24"/>
              </w:rPr>
              <m:t>Round</m:t>
            </m:r>
            <m:d>
              <m:dPr>
                <m:ctrlPr>
                  <w:rPr>
                    <w:rFonts w:ascii="Cambria Math" w:hAnsi="Cambria Math"/>
                    <w:szCs w:val="24"/>
                  </w:rPr>
                </m:ctrlPr>
              </m:dPr>
              <m:e>
                <m:d>
                  <m:dPr>
                    <m:ctrlPr>
                      <w:rPr>
                        <w:rFonts w:ascii="Cambria Math" w:hAnsi="Cambria Math"/>
                        <w:szCs w:val="24"/>
                      </w:rPr>
                    </m:ctrlPr>
                  </m:dPr>
                  <m:e>
                    <m:r>
                      <m:rPr>
                        <m:sty m:val="p"/>
                      </m:rPr>
                      <w:rPr>
                        <w:rFonts w:ascii="Cambria Math" w:hAnsi="Cambria Math"/>
                        <w:szCs w:val="24"/>
                      </w:rPr>
                      <m:t xml:space="preserve">1≪ </m:t>
                    </m:r>
                    <m:d>
                      <m:dPr>
                        <m:ctrlPr>
                          <w:rPr>
                            <w:rFonts w:ascii="Cambria Math" w:hAnsi="Cambria Math"/>
                            <w:szCs w:val="24"/>
                          </w:rPr>
                        </m:ctrlPr>
                      </m:dPr>
                      <m:e>
                        <m:sSub>
                          <m:sSubPr>
                            <m:ctrlPr>
                              <w:rPr>
                                <w:rFonts w:ascii="Cambria Math" w:hAnsi="Cambria Math"/>
                                <w:szCs w:val="24"/>
                              </w:rPr>
                            </m:ctrlPr>
                          </m:sSubPr>
                          <m:e>
                            <m:r>
                              <m:rPr>
                                <m:sty m:val="p"/>
                              </m:rPr>
                              <w:rPr>
                                <w:rFonts w:ascii="Cambria Math" w:hAnsi="Cambria Math"/>
                                <w:szCs w:val="24"/>
                              </w:rPr>
                              <m:t>BitDepth</m:t>
                            </m:r>
                          </m:e>
                          <m:sub>
                            <m:r>
                              <m:rPr>
                                <m:sty m:val="p"/>
                              </m:rPr>
                              <w:rPr>
                                <w:rFonts w:ascii="Cambria Math" w:hAnsi="Cambria Math"/>
                                <w:szCs w:val="24"/>
                              </w:rPr>
                              <m:t>C</m:t>
                            </m:r>
                          </m:sub>
                        </m:sSub>
                        <m:r>
                          <m:rPr>
                            <m:sty m:val="p"/>
                          </m:rPr>
                          <w:rPr>
                            <w:rFonts w:ascii="Cambria Math" w:hAnsi="Cambria Math"/>
                            <w:szCs w:val="24"/>
                          </w:rPr>
                          <m:t>-8</m:t>
                        </m:r>
                      </m:e>
                    </m:d>
                  </m:e>
                </m:d>
                <m:r>
                  <m:rPr>
                    <m:sty m:val="p"/>
                  </m:rPr>
                  <w:rPr>
                    <w:rFonts w:ascii="Cambria Math" w:hAnsi="Cambria Math"/>
                    <w:szCs w:val="24"/>
                  </w:rPr>
                  <m:t xml:space="preserve">* </m:t>
                </m:r>
                <m:d>
                  <m:dPr>
                    <m:ctrlPr>
                      <w:rPr>
                        <w:rFonts w:ascii="Cambria Math" w:hAnsi="Cambria Math"/>
                        <w:szCs w:val="24"/>
                      </w:rPr>
                    </m:ctrlPr>
                  </m:dPr>
                  <m:e>
                    <m:r>
                      <m:rPr>
                        <m:sty m:val="p"/>
                      </m:rPr>
                      <w:rPr>
                        <w:rFonts w:ascii="Cambria Math" w:hAnsi="Cambria Math"/>
                        <w:szCs w:val="24"/>
                      </w:rPr>
                      <m:t>224*Cr+128</m:t>
                    </m:r>
                  </m:e>
                </m:d>
              </m:e>
            </m:d>
          </m:e>
        </m:d>
      </m:oMath>
    </w:p>
    <w:p w14:paraId="47DF019F" w14:textId="77777777" w:rsidR="000D1792" w:rsidRPr="002B4B68" w:rsidRDefault="000D1792" w:rsidP="000D1792">
      <w:pPr>
        <w:tabs>
          <w:tab w:val="left" w:pos="1170"/>
        </w:tabs>
        <w:rPr>
          <w:szCs w:val="24"/>
        </w:rPr>
      </w:pPr>
      <w:r w:rsidRPr="002B4B68">
        <w:rPr>
          <w:szCs w:val="24"/>
        </w:rPr>
        <w:t>with</w:t>
      </w:r>
    </w:p>
    <w:p w14:paraId="514E1D68" w14:textId="77777777" w:rsidR="000D1792" w:rsidRPr="002B4B68" w:rsidRDefault="000D1792" w:rsidP="000D1792">
      <w:pPr>
        <w:pStyle w:val="BodyText"/>
        <w:spacing w:after="0" w:line="276" w:lineRule="auto"/>
        <w:ind w:left="1701"/>
        <w:rPr>
          <w:rFonts w:ascii="Times New Roman" w:hAnsi="Times New Roman"/>
          <w:sz w:val="24"/>
        </w:rPr>
      </w:pPr>
      <w:r w:rsidRPr="002B4B68">
        <w:rPr>
          <w:rFonts w:ascii="Times New Roman" w:hAnsi="Times New Roman"/>
          <w:i/>
          <w:sz w:val="24"/>
        </w:rPr>
        <w:tab/>
      </w:r>
      <w:r w:rsidRPr="002B4B68">
        <w:rPr>
          <w:rFonts w:ascii="Times New Roman" w:hAnsi="Times New Roman"/>
          <w:sz w:val="24"/>
        </w:rPr>
        <w:t>Round( x ) = Sign( x ) * Floor( Abs( x ) + 0.5 )</w:t>
      </w:r>
    </w:p>
    <w:p w14:paraId="3CCB0728" w14:textId="77777777" w:rsidR="000D1792" w:rsidRPr="002B4B68" w:rsidRDefault="000D1792" w:rsidP="000D1792">
      <w:pPr>
        <w:pStyle w:val="BodyText"/>
        <w:spacing w:after="0" w:line="276" w:lineRule="auto"/>
        <w:ind w:left="1701" w:firstLine="459"/>
        <w:rPr>
          <w:rFonts w:ascii="Times New Roman" w:hAnsi="Times New Roman"/>
          <w:sz w:val="24"/>
        </w:rPr>
      </w:pPr>
      <w:r w:rsidRPr="002B4B68">
        <w:rPr>
          <w:rFonts w:ascii="Times New Roman" w:hAnsi="Times New Roman"/>
          <w:sz w:val="24"/>
        </w:rPr>
        <w:t>Sign ( x ) = -1 if x &lt; 0, 0 if x=0, 1 if x &gt; 0</w:t>
      </w:r>
    </w:p>
    <w:p w14:paraId="53DE6458" w14:textId="77777777" w:rsidR="000D1792" w:rsidRPr="002B4B68" w:rsidRDefault="000D1792" w:rsidP="000D1792">
      <w:pPr>
        <w:pStyle w:val="BodyText"/>
        <w:spacing w:after="0" w:line="276" w:lineRule="auto"/>
        <w:ind w:left="1701"/>
        <w:rPr>
          <w:rFonts w:ascii="Times New Roman" w:hAnsi="Times New Roman"/>
          <w:sz w:val="24"/>
        </w:rPr>
      </w:pPr>
      <w:r w:rsidRPr="002B4B68">
        <w:rPr>
          <w:rFonts w:ascii="Times New Roman" w:hAnsi="Times New Roman"/>
          <w:sz w:val="24"/>
        </w:rPr>
        <w:tab/>
        <w:t>Floor( x )</w:t>
      </w:r>
      <w:r w:rsidRPr="002B4B68">
        <w:rPr>
          <w:rFonts w:ascii="Times New Roman" w:hAnsi="Times New Roman"/>
          <w:sz w:val="24"/>
        </w:rPr>
        <w:tab/>
        <w:t>the largest integer less than or equal to x</w:t>
      </w:r>
    </w:p>
    <w:p w14:paraId="15BC6381" w14:textId="77777777" w:rsidR="000D1792" w:rsidRPr="002B4B68" w:rsidRDefault="000D1792" w:rsidP="000D1792">
      <w:pPr>
        <w:pStyle w:val="BodyText"/>
        <w:spacing w:after="0" w:line="276" w:lineRule="auto"/>
        <w:ind w:left="1701"/>
        <w:rPr>
          <w:rFonts w:ascii="Times New Roman" w:hAnsi="Times New Roman"/>
          <w:sz w:val="24"/>
        </w:rPr>
      </w:pPr>
      <w:r w:rsidRPr="002B4B68">
        <w:rPr>
          <w:rFonts w:ascii="Times New Roman" w:hAnsi="Times New Roman"/>
          <w:sz w:val="24"/>
        </w:rPr>
        <w:tab/>
        <w:t>Abs( x ) = x if x&gt;=0, -x if x&lt;0</w:t>
      </w:r>
    </w:p>
    <w:p w14:paraId="7742160A" w14:textId="77777777" w:rsidR="000D1792" w:rsidRPr="002B4B68" w:rsidRDefault="000D1792" w:rsidP="000D1792">
      <w:pPr>
        <w:pStyle w:val="BodyText"/>
        <w:spacing w:after="0" w:line="276" w:lineRule="auto"/>
        <w:ind w:left="1701" w:firstLine="459"/>
        <w:rPr>
          <w:rFonts w:ascii="Times New Roman" w:hAnsi="Times New Roman"/>
          <w:sz w:val="24"/>
        </w:rPr>
      </w:pPr>
      <w:r w:rsidRPr="002B4B68">
        <w:rPr>
          <w:rFonts w:ascii="Times New Roman" w:hAnsi="Times New Roman"/>
          <w:sz w:val="24"/>
        </w:rPr>
        <w:t>Clip1</w:t>
      </w:r>
      <w:r w:rsidRPr="002B4B68">
        <w:rPr>
          <w:rFonts w:ascii="Times New Roman" w:hAnsi="Times New Roman"/>
          <w:sz w:val="24"/>
          <w:vertAlign w:val="subscript"/>
        </w:rPr>
        <w:t>Y</w:t>
      </w:r>
      <w:r w:rsidRPr="002B4B68">
        <w:rPr>
          <w:rFonts w:ascii="Times New Roman" w:hAnsi="Times New Roman"/>
          <w:sz w:val="24"/>
        </w:rPr>
        <w:t>( x ) = Clip3( 0, ( 1  &lt;&lt;  BitDepth</w:t>
      </w:r>
      <w:r w:rsidRPr="002B4B68">
        <w:rPr>
          <w:rFonts w:ascii="Times New Roman" w:hAnsi="Times New Roman"/>
          <w:sz w:val="24"/>
          <w:vertAlign w:val="subscript"/>
        </w:rPr>
        <w:t>Y</w:t>
      </w:r>
      <w:r w:rsidRPr="002B4B68">
        <w:rPr>
          <w:rFonts w:ascii="Times New Roman" w:hAnsi="Times New Roman"/>
          <w:sz w:val="24"/>
        </w:rPr>
        <w:t xml:space="preserve"> ) − 1, x )</w:t>
      </w:r>
    </w:p>
    <w:p w14:paraId="3D547718" w14:textId="77777777" w:rsidR="000D1792" w:rsidRPr="002B4B68" w:rsidRDefault="000D1792" w:rsidP="000D1792">
      <w:pPr>
        <w:pStyle w:val="BodyText"/>
        <w:spacing w:after="0" w:line="276" w:lineRule="auto"/>
        <w:ind w:left="1701" w:firstLine="459"/>
        <w:rPr>
          <w:rFonts w:ascii="Times New Roman" w:hAnsi="Times New Roman"/>
          <w:sz w:val="24"/>
        </w:rPr>
      </w:pPr>
      <w:r w:rsidRPr="002B4B68">
        <w:rPr>
          <w:rFonts w:ascii="Times New Roman" w:hAnsi="Times New Roman"/>
          <w:sz w:val="24"/>
        </w:rPr>
        <w:t>Clip1</w:t>
      </w:r>
      <w:r w:rsidRPr="002B4B68">
        <w:rPr>
          <w:rFonts w:ascii="Times New Roman" w:hAnsi="Times New Roman"/>
          <w:sz w:val="24"/>
          <w:vertAlign w:val="subscript"/>
        </w:rPr>
        <w:t>C</w:t>
      </w:r>
      <w:r w:rsidRPr="002B4B68">
        <w:rPr>
          <w:rFonts w:ascii="Times New Roman" w:hAnsi="Times New Roman"/>
          <w:sz w:val="24"/>
        </w:rPr>
        <w:t>( x ) = Clip3( 0, ( 1  &lt;&lt;  BitDepth</w:t>
      </w:r>
      <w:r w:rsidRPr="002B4B68">
        <w:rPr>
          <w:rFonts w:ascii="Times New Roman" w:hAnsi="Times New Roman"/>
          <w:sz w:val="24"/>
          <w:vertAlign w:val="subscript"/>
        </w:rPr>
        <w:t>C</w:t>
      </w:r>
      <w:r w:rsidRPr="002B4B68">
        <w:rPr>
          <w:rFonts w:ascii="Times New Roman" w:hAnsi="Times New Roman"/>
          <w:sz w:val="24"/>
        </w:rPr>
        <w:t xml:space="preserve"> ) − 1, x )</w:t>
      </w:r>
    </w:p>
    <w:p w14:paraId="6C699820" w14:textId="77777777" w:rsidR="000D1792" w:rsidRPr="00AD5FFB" w:rsidRDefault="000D1792" w:rsidP="000D1792">
      <w:pPr>
        <w:pStyle w:val="BodyText"/>
        <w:spacing w:after="0" w:line="276" w:lineRule="auto"/>
        <w:ind w:left="1701" w:firstLine="459"/>
        <w:rPr>
          <w:rFonts w:ascii="Times New Roman" w:hAnsi="Times New Roman"/>
          <w:i/>
          <w:sz w:val="24"/>
        </w:rPr>
      </w:pPr>
      <w:r w:rsidRPr="00AD5FFB">
        <w:rPr>
          <w:rFonts w:ascii="Times New Roman" w:hAnsi="Times New Roman"/>
          <w:sz w:val="24"/>
        </w:rPr>
        <w:t>Clip3( x,y,z ) = x if z&lt;x, y if z&gt;y, z otherwise</w:t>
      </w:r>
    </w:p>
    <w:p w14:paraId="29FDFD9C" w14:textId="77777777" w:rsidR="000D1792" w:rsidRPr="00AD5FFB" w:rsidRDefault="000D1792" w:rsidP="000D1792">
      <w:pPr>
        <w:rPr>
          <w:sz w:val="20"/>
          <w:szCs w:val="24"/>
        </w:rPr>
      </w:pPr>
    </w:p>
    <w:p w14:paraId="0FF7186D" w14:textId="77777777" w:rsidR="000D1792" w:rsidRPr="002B4B68" w:rsidRDefault="000D1792" w:rsidP="00672586">
      <w:pPr>
        <w:pStyle w:val="Heading2"/>
      </w:pPr>
      <w:bookmarkStart w:id="198" w:name="_Ref386355884"/>
      <w:r w:rsidRPr="002B4B68">
        <w:t>Chroma downsampling from 4:4:4 to 4:2:0</w:t>
      </w:r>
      <w:bookmarkEnd w:id="198"/>
    </w:p>
    <w:p w14:paraId="1570BD68" w14:textId="77777777" w:rsidR="000D1792" w:rsidRPr="002B4B68" w:rsidRDefault="000D1792" w:rsidP="000D1792">
      <w:pPr>
        <w:tabs>
          <w:tab w:val="left" w:pos="1170"/>
        </w:tabs>
        <w:rPr>
          <w:szCs w:val="24"/>
        </w:rPr>
      </w:pPr>
      <w:r w:rsidRPr="002B4B68">
        <w:rPr>
          <w:szCs w:val="24"/>
        </w:rPr>
        <w:t xml:space="preserve">The </w:t>
      </w:r>
      <w:r w:rsidRPr="002B4B68">
        <w:t>chroma</w:t>
      </w:r>
      <w:r w:rsidRPr="002B4B68">
        <w:rPr>
          <w:szCs w:val="24"/>
        </w:rPr>
        <w:t xml:space="preserve"> samples alignment is as follows:</w:t>
      </w:r>
    </w:p>
    <w:bookmarkStart w:id="199" w:name="_MON_1515245888"/>
    <w:bookmarkEnd w:id="199"/>
    <w:p w14:paraId="211EEDEA" w14:textId="77777777" w:rsidR="000D1792" w:rsidRPr="002B4B68" w:rsidRDefault="004F7F47" w:rsidP="000D1792">
      <w:pPr>
        <w:pStyle w:val="ListParagraph"/>
        <w:ind w:left="1800"/>
        <w:jc w:val="center"/>
        <w:rPr>
          <w:rFonts w:ascii="Times New Roman" w:hAnsi="Times New Roman"/>
          <w:szCs w:val="24"/>
        </w:rPr>
      </w:pPr>
      <w:r w:rsidRPr="002B4B68">
        <w:rPr>
          <w:rFonts w:ascii="Times New Roman" w:hAnsi="Times New Roman"/>
          <w:szCs w:val="24"/>
        </w:rPr>
        <w:object w:dxaOrig="19560" w:dyaOrig="9300" w14:anchorId="1BEBC4EF">
          <v:shape id="_x0000_i1027" type="#_x0000_t75" style="width:333.4pt;height:161.85pt" o:ole="">
            <v:imagedata r:id="rId21" o:title=""/>
          </v:shape>
          <o:OLEObject Type="Embed" ProgID="Visio.Drawing.11" ShapeID="_x0000_i1027" DrawAspect="Content" ObjectID="_1552906023" r:id="rId22"/>
        </w:object>
      </w:r>
    </w:p>
    <w:tbl>
      <w:tblPr>
        <w:tblStyle w:val="TableGrid"/>
        <w:tblW w:w="0" w:type="auto"/>
        <w:tblInd w:w="2518" w:type="dxa"/>
        <w:tblLook w:val="04A0" w:firstRow="1" w:lastRow="0" w:firstColumn="1" w:lastColumn="0" w:noHBand="0" w:noVBand="1"/>
      </w:tblPr>
      <w:tblGrid>
        <w:gridCol w:w="1152"/>
        <w:gridCol w:w="1728"/>
        <w:gridCol w:w="1728"/>
      </w:tblGrid>
      <w:tr w:rsidR="000D1792" w:rsidRPr="00D25279" w14:paraId="10CEBFA9" w14:textId="77777777" w:rsidTr="00D25279">
        <w:trPr>
          <w:trHeight w:val="255"/>
        </w:trPr>
        <w:tc>
          <w:tcPr>
            <w:tcW w:w="1152" w:type="dxa"/>
          </w:tcPr>
          <w:p w14:paraId="3A99E726" w14:textId="77777777" w:rsidR="000D1792" w:rsidRPr="00D25279" w:rsidRDefault="000D1792" w:rsidP="00E87B79">
            <w:pPr>
              <w:spacing w:before="0"/>
              <w:jc w:val="center"/>
              <w:rPr>
                <w:szCs w:val="22"/>
              </w:rPr>
            </w:pPr>
            <w:r w:rsidRPr="00D25279">
              <w:rPr>
                <w:szCs w:val="22"/>
              </w:rPr>
              <w:t>Phase k</w:t>
            </w:r>
          </w:p>
        </w:tc>
        <w:tc>
          <w:tcPr>
            <w:tcW w:w="1728" w:type="dxa"/>
            <w:vAlign w:val="bottom"/>
          </w:tcPr>
          <w:p w14:paraId="3D457F09" w14:textId="185548C9" w:rsidR="000D1792" w:rsidRPr="00D25279" w:rsidRDefault="000D1792" w:rsidP="00E87B79">
            <w:pPr>
              <w:spacing w:before="0"/>
              <w:jc w:val="center"/>
              <w:rPr>
                <w:szCs w:val="22"/>
              </w:rPr>
            </w:pPr>
            <w:r w:rsidRPr="00D25279">
              <w:rPr>
                <w:szCs w:val="22"/>
              </w:rPr>
              <w:t>Coefs c1[k]</w:t>
            </w:r>
          </w:p>
          <w:p w14:paraId="2E275B21" w14:textId="77777777" w:rsidR="000D1792" w:rsidRPr="00D25279" w:rsidRDefault="000D1792" w:rsidP="00E87B79">
            <w:pPr>
              <w:spacing w:before="0"/>
              <w:jc w:val="center"/>
              <w:rPr>
                <w:szCs w:val="22"/>
              </w:rPr>
            </w:pPr>
            <w:r w:rsidRPr="00D25279">
              <w:rPr>
                <w:szCs w:val="22"/>
              </w:rPr>
              <w:t xml:space="preserve">4:4:4 </w:t>
            </w:r>
            <w:r w:rsidRPr="00D25279">
              <w:rPr>
                <w:szCs w:val="22"/>
              </w:rPr>
              <w:sym w:font="Wingdings" w:char="F0E0"/>
            </w:r>
            <w:r w:rsidRPr="00D25279">
              <w:rPr>
                <w:szCs w:val="22"/>
              </w:rPr>
              <w:t xml:space="preserve"> 4:2:2</w:t>
            </w:r>
          </w:p>
          <w:p w14:paraId="36DFD92E" w14:textId="77777777" w:rsidR="000D1792" w:rsidRPr="00D25279" w:rsidRDefault="000D1792" w:rsidP="00E87B79">
            <w:pPr>
              <w:spacing w:before="0"/>
              <w:jc w:val="center"/>
              <w:rPr>
                <w:szCs w:val="22"/>
              </w:rPr>
            </w:pPr>
            <w:r w:rsidRPr="00D25279">
              <w:rPr>
                <w:szCs w:val="22"/>
              </w:rPr>
              <w:t>(phase=0)</w:t>
            </w:r>
          </w:p>
        </w:tc>
        <w:tc>
          <w:tcPr>
            <w:tcW w:w="1728" w:type="dxa"/>
          </w:tcPr>
          <w:p w14:paraId="449B8B88" w14:textId="77777777" w:rsidR="000D1792" w:rsidRPr="00D25279" w:rsidRDefault="000D1792" w:rsidP="00E87B79">
            <w:pPr>
              <w:spacing w:before="0"/>
              <w:jc w:val="center"/>
              <w:rPr>
                <w:szCs w:val="22"/>
              </w:rPr>
            </w:pPr>
            <w:r w:rsidRPr="00D25279">
              <w:rPr>
                <w:szCs w:val="22"/>
              </w:rPr>
              <w:t>Coefs c2[k]</w:t>
            </w:r>
          </w:p>
          <w:p w14:paraId="1E44C7BC" w14:textId="77777777" w:rsidR="000D1792" w:rsidRPr="00D25279" w:rsidRDefault="000D1792" w:rsidP="00E87B79">
            <w:pPr>
              <w:spacing w:before="0"/>
              <w:jc w:val="center"/>
              <w:rPr>
                <w:szCs w:val="22"/>
              </w:rPr>
            </w:pPr>
            <w:r w:rsidRPr="00D25279">
              <w:rPr>
                <w:szCs w:val="22"/>
              </w:rPr>
              <w:t xml:space="preserve">4:2:2 </w:t>
            </w:r>
            <w:r w:rsidRPr="00D25279">
              <w:rPr>
                <w:szCs w:val="22"/>
              </w:rPr>
              <w:sym w:font="Wingdings" w:char="F0E0"/>
            </w:r>
            <w:r w:rsidRPr="00D25279">
              <w:rPr>
                <w:szCs w:val="22"/>
              </w:rPr>
              <w:t xml:space="preserve"> 4:2:0</w:t>
            </w:r>
          </w:p>
          <w:p w14:paraId="4FAF3D47" w14:textId="04AECFC6" w:rsidR="000D1792" w:rsidRPr="00D25279" w:rsidRDefault="000D1792" w:rsidP="00E87B79">
            <w:pPr>
              <w:spacing w:before="0"/>
              <w:jc w:val="center"/>
              <w:rPr>
                <w:szCs w:val="22"/>
              </w:rPr>
            </w:pPr>
            <w:r w:rsidRPr="00D25279">
              <w:rPr>
                <w:szCs w:val="22"/>
              </w:rPr>
              <w:t>(phase=0)</w:t>
            </w:r>
          </w:p>
        </w:tc>
      </w:tr>
      <w:tr w:rsidR="000D1792" w:rsidRPr="00D25279" w14:paraId="792E8459" w14:textId="77777777" w:rsidTr="00D25279">
        <w:trPr>
          <w:trHeight w:val="255"/>
        </w:trPr>
        <w:tc>
          <w:tcPr>
            <w:tcW w:w="1152" w:type="dxa"/>
          </w:tcPr>
          <w:p w14:paraId="669B7B54" w14:textId="717C711C" w:rsidR="000D1792" w:rsidRPr="00D25279" w:rsidRDefault="00D25279" w:rsidP="00E87B79">
            <w:pPr>
              <w:spacing w:before="0"/>
              <w:jc w:val="center"/>
              <w:rPr>
                <w:szCs w:val="22"/>
              </w:rPr>
            </w:pPr>
            <w:r w:rsidRPr="00D25279">
              <w:rPr>
                <w:szCs w:val="22"/>
              </w:rPr>
              <w:t>−</w:t>
            </w:r>
            <w:r w:rsidR="000D1792" w:rsidRPr="00D25279">
              <w:rPr>
                <w:szCs w:val="22"/>
              </w:rPr>
              <w:t>1</w:t>
            </w:r>
          </w:p>
        </w:tc>
        <w:tc>
          <w:tcPr>
            <w:tcW w:w="1728" w:type="dxa"/>
            <w:vAlign w:val="bottom"/>
          </w:tcPr>
          <w:p w14:paraId="75D7238C" w14:textId="77777777" w:rsidR="000D1792" w:rsidRPr="00D25279" w:rsidRDefault="000D1792" w:rsidP="00E87B79">
            <w:pPr>
              <w:spacing w:before="0"/>
              <w:jc w:val="center"/>
              <w:rPr>
                <w:szCs w:val="22"/>
              </w:rPr>
            </w:pPr>
            <w:r w:rsidRPr="00D25279">
              <w:rPr>
                <w:szCs w:val="22"/>
              </w:rPr>
              <w:t>1</w:t>
            </w:r>
          </w:p>
        </w:tc>
        <w:tc>
          <w:tcPr>
            <w:tcW w:w="1728" w:type="dxa"/>
            <w:vAlign w:val="bottom"/>
          </w:tcPr>
          <w:p w14:paraId="597BB07D" w14:textId="416590FB" w:rsidR="000D1792" w:rsidRPr="00D25279" w:rsidRDefault="004F7F47" w:rsidP="00E87B79">
            <w:pPr>
              <w:spacing w:before="0"/>
              <w:jc w:val="center"/>
              <w:rPr>
                <w:szCs w:val="22"/>
              </w:rPr>
            </w:pPr>
            <w:r w:rsidRPr="00D25279">
              <w:rPr>
                <w:szCs w:val="22"/>
              </w:rPr>
              <w:t>1</w:t>
            </w:r>
          </w:p>
        </w:tc>
      </w:tr>
      <w:tr w:rsidR="000D1792" w:rsidRPr="00D25279" w14:paraId="1BEE934E" w14:textId="77777777" w:rsidTr="00D25279">
        <w:trPr>
          <w:trHeight w:val="255"/>
        </w:trPr>
        <w:tc>
          <w:tcPr>
            <w:tcW w:w="1152" w:type="dxa"/>
          </w:tcPr>
          <w:p w14:paraId="08983B7A" w14:textId="77777777" w:rsidR="000D1792" w:rsidRPr="00D25279" w:rsidRDefault="000D1792" w:rsidP="00E87B79">
            <w:pPr>
              <w:spacing w:before="0"/>
              <w:jc w:val="center"/>
              <w:rPr>
                <w:szCs w:val="22"/>
              </w:rPr>
            </w:pPr>
            <w:r w:rsidRPr="00D25279">
              <w:rPr>
                <w:szCs w:val="22"/>
              </w:rPr>
              <w:t>0</w:t>
            </w:r>
          </w:p>
        </w:tc>
        <w:tc>
          <w:tcPr>
            <w:tcW w:w="1728" w:type="dxa"/>
            <w:vAlign w:val="bottom"/>
          </w:tcPr>
          <w:p w14:paraId="532E7596" w14:textId="77777777" w:rsidR="000D1792" w:rsidRPr="00D25279" w:rsidRDefault="000D1792" w:rsidP="00E87B79">
            <w:pPr>
              <w:spacing w:before="0"/>
              <w:jc w:val="center"/>
              <w:rPr>
                <w:szCs w:val="22"/>
              </w:rPr>
            </w:pPr>
            <w:r w:rsidRPr="00D25279">
              <w:rPr>
                <w:szCs w:val="22"/>
              </w:rPr>
              <w:t>6</w:t>
            </w:r>
          </w:p>
        </w:tc>
        <w:tc>
          <w:tcPr>
            <w:tcW w:w="1728" w:type="dxa"/>
            <w:vAlign w:val="bottom"/>
          </w:tcPr>
          <w:p w14:paraId="3861D329" w14:textId="7077D3E8" w:rsidR="000D1792" w:rsidRPr="00D25279" w:rsidRDefault="004F7F47" w:rsidP="00E87B79">
            <w:pPr>
              <w:spacing w:before="0"/>
              <w:jc w:val="center"/>
              <w:rPr>
                <w:szCs w:val="22"/>
              </w:rPr>
            </w:pPr>
            <w:r w:rsidRPr="00D25279">
              <w:rPr>
                <w:szCs w:val="22"/>
              </w:rPr>
              <w:t>6</w:t>
            </w:r>
          </w:p>
        </w:tc>
      </w:tr>
      <w:tr w:rsidR="000D1792" w:rsidRPr="00D25279" w14:paraId="49C94C69" w14:textId="77777777" w:rsidTr="00D25279">
        <w:trPr>
          <w:trHeight w:val="255"/>
        </w:trPr>
        <w:tc>
          <w:tcPr>
            <w:tcW w:w="1152" w:type="dxa"/>
          </w:tcPr>
          <w:p w14:paraId="2A95CEC9" w14:textId="77777777" w:rsidR="000D1792" w:rsidRPr="00D25279" w:rsidRDefault="000D1792" w:rsidP="00E87B79">
            <w:pPr>
              <w:spacing w:before="0"/>
              <w:jc w:val="center"/>
              <w:rPr>
                <w:szCs w:val="22"/>
              </w:rPr>
            </w:pPr>
            <w:r w:rsidRPr="00D25279">
              <w:rPr>
                <w:szCs w:val="22"/>
              </w:rPr>
              <w:t>1</w:t>
            </w:r>
          </w:p>
        </w:tc>
        <w:tc>
          <w:tcPr>
            <w:tcW w:w="1728" w:type="dxa"/>
            <w:vAlign w:val="bottom"/>
          </w:tcPr>
          <w:p w14:paraId="502AB861" w14:textId="77777777" w:rsidR="000D1792" w:rsidRPr="00D25279" w:rsidRDefault="000D1792" w:rsidP="00E87B79">
            <w:pPr>
              <w:spacing w:before="0"/>
              <w:jc w:val="center"/>
              <w:rPr>
                <w:szCs w:val="22"/>
              </w:rPr>
            </w:pPr>
            <w:r w:rsidRPr="00D25279">
              <w:rPr>
                <w:szCs w:val="22"/>
              </w:rPr>
              <w:t>1</w:t>
            </w:r>
          </w:p>
        </w:tc>
        <w:tc>
          <w:tcPr>
            <w:tcW w:w="1728" w:type="dxa"/>
            <w:vAlign w:val="bottom"/>
          </w:tcPr>
          <w:p w14:paraId="11F04665" w14:textId="40096C9C" w:rsidR="000D1792" w:rsidRPr="00D25279" w:rsidRDefault="004F7F47" w:rsidP="00E87B79">
            <w:pPr>
              <w:spacing w:before="0"/>
              <w:jc w:val="center"/>
              <w:rPr>
                <w:szCs w:val="22"/>
              </w:rPr>
            </w:pPr>
            <w:r w:rsidRPr="00D25279">
              <w:rPr>
                <w:szCs w:val="22"/>
              </w:rPr>
              <w:t>1</w:t>
            </w:r>
          </w:p>
        </w:tc>
      </w:tr>
    </w:tbl>
    <w:p w14:paraId="4A852911" w14:textId="77777777" w:rsidR="000D1792" w:rsidRPr="002B4B68" w:rsidRDefault="000D1792" w:rsidP="000D1792">
      <w:pPr>
        <w:rPr>
          <w:szCs w:val="24"/>
        </w:rPr>
      </w:pPr>
    </w:p>
    <w:p w14:paraId="7185519B" w14:textId="77777777" w:rsidR="000D1792" w:rsidRPr="002B4B68" w:rsidRDefault="000D1792" w:rsidP="00672586">
      <w:pPr>
        <w:pStyle w:val="ListParagraph"/>
        <w:numPr>
          <w:ilvl w:val="0"/>
          <w:numId w:val="5"/>
        </w:numPr>
        <w:spacing w:after="120"/>
        <w:ind w:left="1077" w:hanging="357"/>
        <w:contextualSpacing w:val="0"/>
        <w:jc w:val="both"/>
        <w:rPr>
          <w:rFonts w:ascii="Times New Roman" w:hAnsi="Times New Roman"/>
          <w:szCs w:val="24"/>
        </w:rPr>
      </w:pPr>
      <w:r w:rsidRPr="002B4B68">
        <w:rPr>
          <w:rFonts w:ascii="Times New Roman" w:hAnsi="Times New Roman"/>
          <w:szCs w:val="24"/>
        </w:rPr>
        <w:t>Define shift = 6 and offset = 32.</w:t>
      </w:r>
    </w:p>
    <w:p w14:paraId="22989EBF" w14:textId="1181B489" w:rsidR="000D1792" w:rsidRPr="00D25279" w:rsidRDefault="000D1792" w:rsidP="00672586">
      <w:pPr>
        <w:pStyle w:val="ListParagraph"/>
        <w:numPr>
          <w:ilvl w:val="0"/>
          <w:numId w:val="5"/>
        </w:numPr>
        <w:spacing w:after="120"/>
        <w:ind w:left="1077" w:hanging="357"/>
        <w:contextualSpacing w:val="0"/>
        <w:jc w:val="both"/>
        <w:rPr>
          <w:rFonts w:ascii="Times New Roman" w:hAnsi="Times New Roman"/>
        </w:rPr>
      </w:pPr>
      <w:r w:rsidRPr="00D25279">
        <w:rPr>
          <w:rFonts w:ascii="Times New Roman" w:hAnsi="Times New Roman"/>
        </w:rPr>
        <w:t xml:space="preserve">Let </w:t>
      </w:r>
      <w:r w:rsidRPr="00D25279">
        <w:rPr>
          <w:rFonts w:ascii="Times New Roman" w:hAnsi="Times New Roman"/>
          <w:i/>
        </w:rPr>
        <w:t>H</w:t>
      </w:r>
      <w:r w:rsidRPr="00D25279">
        <w:rPr>
          <w:rFonts w:ascii="Times New Roman" w:hAnsi="Times New Roman"/>
        </w:rPr>
        <w:t xml:space="preserve"> and </w:t>
      </w:r>
      <w:r w:rsidRPr="00D25279">
        <w:rPr>
          <w:rFonts w:ascii="Times New Roman" w:hAnsi="Times New Roman"/>
          <w:i/>
        </w:rPr>
        <w:t>W</w:t>
      </w:r>
      <w:r w:rsidRPr="00D25279">
        <w:rPr>
          <w:rFonts w:ascii="Times New Roman" w:hAnsi="Times New Roman"/>
        </w:rPr>
        <w:t xml:space="preserve"> be the input picture height and width in chroma samples. For </w:t>
      </w:r>
      <w:r w:rsidRPr="00D25279">
        <w:rPr>
          <w:rFonts w:ascii="Times New Roman" w:hAnsi="Times New Roman"/>
          <w:i/>
        </w:rPr>
        <w:t>i </w:t>
      </w:r>
      <w:r w:rsidRPr="00D25279">
        <w:rPr>
          <w:rFonts w:ascii="Times New Roman" w:hAnsi="Times New Roman"/>
        </w:rPr>
        <w:t>= 0..</w:t>
      </w:r>
      <w:r w:rsidRPr="00D25279">
        <w:rPr>
          <w:rFonts w:ascii="Times New Roman" w:hAnsi="Times New Roman"/>
          <w:i/>
        </w:rPr>
        <w:t>H</w:t>
      </w:r>
      <w:r w:rsidR="00D25279">
        <w:rPr>
          <w:rFonts w:ascii="Times New Roman" w:hAnsi="Times New Roman"/>
        </w:rPr>
        <w:t>−</w:t>
      </w:r>
      <w:r w:rsidRPr="00D25279">
        <w:rPr>
          <w:rFonts w:ascii="Times New Roman" w:hAnsi="Times New Roman"/>
        </w:rPr>
        <w:t xml:space="preserve">1, </w:t>
      </w:r>
      <w:r w:rsidRPr="00D25279">
        <w:rPr>
          <w:rFonts w:ascii="Times New Roman" w:hAnsi="Times New Roman"/>
          <w:i/>
        </w:rPr>
        <w:t>j </w:t>
      </w:r>
      <w:r w:rsidRPr="00D25279">
        <w:rPr>
          <w:rFonts w:ascii="Times New Roman" w:hAnsi="Times New Roman"/>
        </w:rPr>
        <w:t>= 0..</w:t>
      </w:r>
      <w:r w:rsidRPr="00D25279">
        <w:rPr>
          <w:rFonts w:ascii="Times New Roman" w:hAnsi="Times New Roman"/>
          <w:i/>
        </w:rPr>
        <w:t>W</w:t>
      </w:r>
      <w:r w:rsidRPr="00D25279">
        <w:rPr>
          <w:rFonts w:ascii="Times New Roman" w:hAnsi="Times New Roman"/>
        </w:rPr>
        <w:t>/2</w:t>
      </w:r>
      <w:r w:rsidR="00D25279" w:rsidRPr="00D25279">
        <w:rPr>
          <w:rFonts w:ascii="Times New Roman" w:hAnsi="Times New Roman"/>
        </w:rPr>
        <w:t>−</w:t>
      </w:r>
      <w:r w:rsidRPr="00D25279">
        <w:rPr>
          <w:rFonts w:ascii="Times New Roman" w:hAnsi="Times New Roman"/>
        </w:rPr>
        <w:t xml:space="preserve">1, the intermediate samples </w:t>
      </w:r>
      <w:r w:rsidRPr="00D25279">
        <w:rPr>
          <w:rFonts w:ascii="Times New Roman" w:hAnsi="Times New Roman"/>
          <w:i/>
        </w:rPr>
        <w:t>f</w:t>
      </w:r>
      <w:r w:rsidRPr="00D25279">
        <w:rPr>
          <w:rFonts w:ascii="Times New Roman" w:hAnsi="Times New Roman"/>
        </w:rPr>
        <w:t>[ </w:t>
      </w:r>
      <w:r w:rsidRPr="00D25279">
        <w:rPr>
          <w:rFonts w:ascii="Times New Roman" w:hAnsi="Times New Roman"/>
          <w:i/>
        </w:rPr>
        <w:t>i </w:t>
      </w:r>
      <w:r w:rsidRPr="00D25279">
        <w:rPr>
          <w:rFonts w:ascii="Times New Roman" w:hAnsi="Times New Roman"/>
        </w:rPr>
        <w:t>][ </w:t>
      </w:r>
      <w:r w:rsidRPr="00D25279">
        <w:rPr>
          <w:rFonts w:ascii="Times New Roman" w:hAnsi="Times New Roman"/>
          <w:i/>
        </w:rPr>
        <w:t>j </w:t>
      </w:r>
      <w:r w:rsidRPr="00D25279">
        <w:rPr>
          <w:rFonts w:ascii="Times New Roman" w:hAnsi="Times New Roman"/>
        </w:rPr>
        <w:t xml:space="preserve">] are derived from the input samples </w:t>
      </w:r>
      <w:r w:rsidRPr="00D25279">
        <w:rPr>
          <w:rFonts w:ascii="Times New Roman" w:hAnsi="Times New Roman"/>
          <w:i/>
        </w:rPr>
        <w:t>s</w:t>
      </w:r>
      <w:r w:rsidRPr="00D25279">
        <w:rPr>
          <w:rFonts w:ascii="Times New Roman" w:hAnsi="Times New Roman"/>
        </w:rPr>
        <w:t>[ </w:t>
      </w:r>
      <w:r w:rsidRPr="00D25279">
        <w:rPr>
          <w:rFonts w:ascii="Times New Roman" w:hAnsi="Times New Roman"/>
          <w:i/>
        </w:rPr>
        <w:t>i </w:t>
      </w:r>
      <w:r w:rsidRPr="00D25279">
        <w:rPr>
          <w:rFonts w:ascii="Times New Roman" w:hAnsi="Times New Roman"/>
        </w:rPr>
        <w:t>][ </w:t>
      </w:r>
      <w:r w:rsidRPr="00D25279">
        <w:rPr>
          <w:rFonts w:ascii="Times New Roman" w:hAnsi="Times New Roman"/>
          <w:i/>
        </w:rPr>
        <w:t>j </w:t>
      </w:r>
      <w:r w:rsidRPr="00D25279">
        <w:rPr>
          <w:rFonts w:ascii="Times New Roman" w:hAnsi="Times New Roman"/>
        </w:rPr>
        <w:t>] as follows:</w:t>
      </w:r>
    </w:p>
    <w:p w14:paraId="540ECD8B" w14:textId="77777777" w:rsidR="000D1792" w:rsidRPr="002B4B68" w:rsidRDefault="000D1792" w:rsidP="000D1792">
      <w:pPr>
        <w:rPr>
          <w:szCs w:val="24"/>
        </w:rPr>
      </w:pPr>
      <m:oMathPara>
        <m:oMath>
          <m:r>
            <w:rPr>
              <w:rFonts w:ascii="Cambria Math" w:hAnsi="Cambria Math"/>
              <w:szCs w:val="24"/>
            </w:rPr>
            <m:t>f</m:t>
          </m:r>
          <m:d>
            <m:dPr>
              <m:begChr m:val="["/>
              <m:endChr m:val="]"/>
              <m:ctrlPr>
                <w:rPr>
                  <w:rFonts w:ascii="Cambria Math" w:hAnsi="Cambria Math"/>
                  <w:i/>
                  <w:szCs w:val="24"/>
                </w:rPr>
              </m:ctrlPr>
            </m:dPr>
            <m:e>
              <m:r>
                <w:rPr>
                  <w:rFonts w:ascii="Cambria Math" w:hAnsi="Cambria Math"/>
                  <w:szCs w:val="24"/>
                </w:rPr>
                <m:t>i</m:t>
              </m:r>
            </m:e>
          </m:d>
          <m:r>
            <w:rPr>
              <w:rFonts w:ascii="Cambria Math" w:hAnsi="Cambria Math"/>
              <w:szCs w:val="24"/>
            </w:rPr>
            <m:t>[j]</m:t>
          </m:r>
          <m:r>
            <w:rPr>
              <w:rFonts w:ascii="Cambria Math" w:eastAsia="Cambria Math" w:hAnsi="Cambria Math"/>
              <w:szCs w:val="24"/>
            </w:rPr>
            <m:t>=</m:t>
          </m:r>
          <m:nary>
            <m:naryPr>
              <m:chr m:val="∑"/>
              <m:grow m:val="1"/>
              <m:ctrlPr>
                <w:rPr>
                  <w:rFonts w:ascii="Cambria Math" w:hAnsi="Cambria Math"/>
                  <w:szCs w:val="24"/>
                </w:rPr>
              </m:ctrlPr>
            </m:naryPr>
            <m:sub>
              <m:r>
                <w:rPr>
                  <w:rFonts w:ascii="Cambria Math" w:eastAsia="Cambria Math" w:hAnsi="Cambria Math"/>
                  <w:szCs w:val="24"/>
                </w:rPr>
                <m:t>k=-1</m:t>
              </m:r>
            </m:sub>
            <m:sup>
              <m:r>
                <w:rPr>
                  <w:rFonts w:ascii="Cambria Math" w:eastAsia="Cambria Math" w:hAnsi="Cambria Math"/>
                  <w:szCs w:val="24"/>
                </w:rPr>
                <m:t>1</m:t>
              </m:r>
            </m:sup>
            <m:e>
              <m:r>
                <w:rPr>
                  <w:rFonts w:ascii="Cambria Math" w:hAnsi="Cambria Math"/>
                  <w:szCs w:val="24"/>
                </w:rPr>
                <m:t>c1</m:t>
              </m:r>
              <m:d>
                <m:dPr>
                  <m:begChr m:val="["/>
                  <m:endChr m:val="]"/>
                  <m:ctrlPr>
                    <w:rPr>
                      <w:rFonts w:ascii="Cambria Math" w:hAnsi="Cambria Math"/>
                      <w:i/>
                      <w:szCs w:val="24"/>
                    </w:rPr>
                  </m:ctrlPr>
                </m:dPr>
                <m:e>
                  <m:r>
                    <w:rPr>
                      <w:rFonts w:ascii="Cambria Math" w:hAnsi="Cambria Math"/>
                      <w:szCs w:val="24"/>
                    </w:rPr>
                    <m:t>k</m:t>
                  </m:r>
                </m:e>
              </m:d>
              <m:r>
                <w:rPr>
                  <w:rFonts w:ascii="Cambria Math" w:hAnsi="Cambria Math"/>
                  <w:szCs w:val="24"/>
                </w:rPr>
                <m:t>* s</m:t>
              </m:r>
              <m:d>
                <m:dPr>
                  <m:begChr m:val="["/>
                  <m:endChr m:val="]"/>
                  <m:ctrlPr>
                    <w:rPr>
                      <w:rFonts w:ascii="Cambria Math" w:hAnsi="Cambria Math"/>
                      <w:i/>
                      <w:szCs w:val="24"/>
                    </w:rPr>
                  </m:ctrlPr>
                </m:dPr>
                <m:e>
                  <m:r>
                    <w:rPr>
                      <w:rFonts w:ascii="Cambria Math" w:hAnsi="Cambria Math"/>
                      <w:szCs w:val="24"/>
                    </w:rPr>
                    <m:t>i</m:t>
                  </m:r>
                </m:e>
              </m:d>
              <m:d>
                <m:dPr>
                  <m:begChr m:val="["/>
                  <m:endChr m:val="]"/>
                  <m:ctrlPr>
                    <w:rPr>
                      <w:rFonts w:ascii="Cambria Math" w:hAnsi="Cambria Math"/>
                      <w:i/>
                      <w:szCs w:val="24"/>
                    </w:rPr>
                  </m:ctrlPr>
                </m:dPr>
                <m:e>
                  <m:r>
                    <m:rPr>
                      <m:sty m:val="p"/>
                    </m:rPr>
                    <w:rPr>
                      <w:rFonts w:ascii="Cambria Math" w:hAnsi="Cambria Math"/>
                      <w:szCs w:val="24"/>
                    </w:rPr>
                    <m:t>Clip3</m:t>
                  </m:r>
                  <m:r>
                    <w:rPr>
                      <w:rFonts w:ascii="Cambria Math" w:hAnsi="Cambria Math"/>
                      <w:szCs w:val="24"/>
                    </w:rPr>
                    <m:t>(0,W-1,2*j+k)</m:t>
                  </m:r>
                </m:e>
              </m:d>
            </m:e>
          </m:nary>
        </m:oMath>
      </m:oMathPara>
    </w:p>
    <w:p w14:paraId="56F02443" w14:textId="77777777" w:rsidR="000D1792" w:rsidRPr="002B4B68" w:rsidRDefault="000D1792" w:rsidP="000D1792">
      <w:pPr>
        <w:pStyle w:val="BodyText"/>
        <w:spacing w:after="0" w:line="276" w:lineRule="auto"/>
        <w:ind w:left="1701"/>
        <w:rPr>
          <w:rFonts w:ascii="Times New Roman" w:hAnsi="Times New Roman"/>
          <w:i/>
          <w:sz w:val="24"/>
        </w:rPr>
      </w:pPr>
      <w:r w:rsidRPr="002B4B68">
        <w:rPr>
          <w:rFonts w:ascii="Times New Roman" w:hAnsi="Times New Roman"/>
          <w:sz w:val="24"/>
        </w:rPr>
        <w:t>with</w:t>
      </w:r>
      <w:r w:rsidRPr="002B4B68">
        <w:rPr>
          <w:rFonts w:ascii="Times New Roman" w:hAnsi="Times New Roman"/>
          <w:sz w:val="24"/>
        </w:rPr>
        <w:tab/>
        <w:t>Clip3</w:t>
      </w:r>
      <w:r w:rsidRPr="002B4B68">
        <w:rPr>
          <w:rFonts w:ascii="Times New Roman" w:hAnsi="Times New Roman"/>
          <w:i/>
          <w:sz w:val="24"/>
        </w:rPr>
        <w:t>( x,y,z ) = x</w:t>
      </w:r>
      <w:r w:rsidRPr="002B4B68">
        <w:rPr>
          <w:rFonts w:ascii="Times New Roman" w:hAnsi="Times New Roman"/>
          <w:sz w:val="24"/>
        </w:rPr>
        <w:t xml:space="preserve"> if </w:t>
      </w:r>
      <w:r w:rsidRPr="002B4B68">
        <w:rPr>
          <w:rFonts w:ascii="Times New Roman" w:hAnsi="Times New Roman"/>
          <w:i/>
          <w:sz w:val="24"/>
        </w:rPr>
        <w:t xml:space="preserve">z&lt;x, </w:t>
      </w:r>
      <w:r w:rsidRPr="002B4B68">
        <w:rPr>
          <w:rFonts w:ascii="Times New Roman" w:hAnsi="Times New Roman"/>
          <w:sz w:val="24"/>
        </w:rPr>
        <w:t>y if</w:t>
      </w:r>
      <w:r w:rsidRPr="002B4B68">
        <w:rPr>
          <w:rFonts w:ascii="Times New Roman" w:hAnsi="Times New Roman"/>
          <w:i/>
          <w:sz w:val="24"/>
        </w:rPr>
        <w:t xml:space="preserve"> z&gt;y, z </w:t>
      </w:r>
      <w:r w:rsidRPr="002B4B68">
        <w:rPr>
          <w:rFonts w:ascii="Times New Roman" w:hAnsi="Times New Roman"/>
          <w:sz w:val="24"/>
        </w:rPr>
        <w:t>otherwise</w:t>
      </w:r>
    </w:p>
    <w:p w14:paraId="55AC0537" w14:textId="77777777" w:rsidR="000D1792" w:rsidRPr="002B4B68" w:rsidRDefault="000D1792" w:rsidP="000D1792">
      <w:pPr>
        <w:rPr>
          <w:szCs w:val="24"/>
        </w:rPr>
      </w:pPr>
    </w:p>
    <w:p w14:paraId="4350F7E1" w14:textId="77777777" w:rsidR="000D1792" w:rsidRPr="002B4B68" w:rsidRDefault="000D1792" w:rsidP="00672586">
      <w:pPr>
        <w:pStyle w:val="ListParagraph"/>
        <w:numPr>
          <w:ilvl w:val="0"/>
          <w:numId w:val="5"/>
        </w:numPr>
        <w:spacing w:after="120"/>
        <w:ind w:left="1077" w:hanging="357"/>
        <w:contextualSpacing w:val="0"/>
        <w:jc w:val="both"/>
        <w:rPr>
          <w:rFonts w:ascii="Times New Roman" w:hAnsi="Times New Roman"/>
          <w:szCs w:val="24"/>
        </w:rPr>
      </w:pPr>
      <w:r w:rsidRPr="002B4B68">
        <w:rPr>
          <w:rFonts w:ascii="Times New Roman" w:hAnsi="Times New Roman"/>
          <w:szCs w:val="24"/>
        </w:rPr>
        <w:t xml:space="preserve">For </w:t>
      </w:r>
      <w:r w:rsidRPr="002B4B68">
        <w:rPr>
          <w:rFonts w:ascii="Times New Roman" w:hAnsi="Times New Roman"/>
          <w:i/>
          <w:szCs w:val="24"/>
        </w:rPr>
        <w:t>i </w:t>
      </w:r>
      <w:r w:rsidRPr="002B4B68">
        <w:rPr>
          <w:rFonts w:ascii="Times New Roman" w:hAnsi="Times New Roman"/>
          <w:szCs w:val="24"/>
        </w:rPr>
        <w:t>= 0..</w:t>
      </w:r>
      <w:r w:rsidRPr="002B4B68">
        <w:rPr>
          <w:rFonts w:ascii="Times New Roman" w:hAnsi="Times New Roman"/>
          <w:i/>
          <w:szCs w:val="24"/>
        </w:rPr>
        <w:t>H</w:t>
      </w:r>
      <w:r w:rsidRPr="002B4B68">
        <w:rPr>
          <w:rFonts w:ascii="Times New Roman" w:hAnsi="Times New Roman"/>
          <w:szCs w:val="24"/>
        </w:rPr>
        <w:t xml:space="preserve">/2-1, </w:t>
      </w:r>
      <w:r w:rsidRPr="002B4B68">
        <w:rPr>
          <w:rFonts w:ascii="Times New Roman" w:hAnsi="Times New Roman"/>
          <w:i/>
          <w:szCs w:val="24"/>
        </w:rPr>
        <w:t>j</w:t>
      </w:r>
      <w:r w:rsidRPr="002B4B68">
        <w:rPr>
          <w:rFonts w:ascii="Times New Roman" w:hAnsi="Times New Roman"/>
          <w:szCs w:val="24"/>
        </w:rPr>
        <w:t> = 0..</w:t>
      </w:r>
      <w:r w:rsidRPr="002B4B68">
        <w:rPr>
          <w:rFonts w:ascii="Times New Roman" w:hAnsi="Times New Roman"/>
          <w:i/>
          <w:szCs w:val="24"/>
        </w:rPr>
        <w:t>W</w:t>
      </w:r>
      <w:r w:rsidRPr="002B4B68">
        <w:rPr>
          <w:rFonts w:ascii="Times New Roman" w:hAnsi="Times New Roman"/>
          <w:szCs w:val="24"/>
        </w:rPr>
        <w:t xml:space="preserve">/2-1, the output samples </w:t>
      </w:r>
      <w:r w:rsidRPr="002B4B68">
        <w:rPr>
          <w:rFonts w:ascii="Times New Roman" w:hAnsi="Times New Roman"/>
          <w:i/>
          <w:szCs w:val="24"/>
        </w:rPr>
        <w:t>r</w:t>
      </w:r>
      <w:r w:rsidRPr="002B4B68">
        <w:rPr>
          <w:rFonts w:ascii="Times New Roman" w:hAnsi="Times New Roman"/>
          <w:szCs w:val="24"/>
        </w:rPr>
        <w:t>[ </w:t>
      </w:r>
      <w:r w:rsidRPr="002B4B68">
        <w:rPr>
          <w:rFonts w:ascii="Times New Roman" w:hAnsi="Times New Roman"/>
          <w:i/>
          <w:szCs w:val="24"/>
        </w:rPr>
        <w:t>i </w:t>
      </w:r>
      <w:r w:rsidRPr="002B4B68">
        <w:rPr>
          <w:rFonts w:ascii="Times New Roman" w:hAnsi="Times New Roman"/>
          <w:szCs w:val="24"/>
        </w:rPr>
        <w:t>][ </w:t>
      </w:r>
      <w:r w:rsidRPr="002B4B68">
        <w:rPr>
          <w:rFonts w:ascii="Times New Roman" w:hAnsi="Times New Roman"/>
          <w:i/>
          <w:szCs w:val="24"/>
        </w:rPr>
        <w:t>j </w:t>
      </w:r>
      <w:r w:rsidRPr="002B4B68">
        <w:rPr>
          <w:rFonts w:ascii="Times New Roman" w:hAnsi="Times New Roman"/>
          <w:szCs w:val="24"/>
        </w:rPr>
        <w:t xml:space="preserve">] are derived from the intermediate samples </w:t>
      </w:r>
      <w:r w:rsidRPr="002B4B68">
        <w:rPr>
          <w:rFonts w:ascii="Times New Roman" w:hAnsi="Times New Roman"/>
          <w:i/>
          <w:szCs w:val="24"/>
        </w:rPr>
        <w:t>f</w:t>
      </w:r>
      <w:r w:rsidRPr="002B4B68">
        <w:rPr>
          <w:rFonts w:ascii="Times New Roman" w:hAnsi="Times New Roman"/>
          <w:szCs w:val="24"/>
        </w:rPr>
        <w:t>[ </w:t>
      </w:r>
      <w:r w:rsidRPr="002B4B68">
        <w:rPr>
          <w:rFonts w:ascii="Times New Roman" w:hAnsi="Times New Roman"/>
          <w:i/>
          <w:szCs w:val="24"/>
        </w:rPr>
        <w:t>i </w:t>
      </w:r>
      <w:r w:rsidRPr="002B4B68">
        <w:rPr>
          <w:rFonts w:ascii="Times New Roman" w:hAnsi="Times New Roman"/>
          <w:szCs w:val="24"/>
        </w:rPr>
        <w:t>][ </w:t>
      </w:r>
      <w:r w:rsidRPr="002B4B68">
        <w:rPr>
          <w:rFonts w:ascii="Times New Roman" w:hAnsi="Times New Roman"/>
          <w:i/>
          <w:szCs w:val="24"/>
        </w:rPr>
        <w:t>j </w:t>
      </w:r>
      <w:r w:rsidRPr="002B4B68">
        <w:rPr>
          <w:rFonts w:ascii="Times New Roman" w:hAnsi="Times New Roman"/>
          <w:szCs w:val="24"/>
        </w:rPr>
        <w:t>] as follows:</w:t>
      </w:r>
    </w:p>
    <w:p w14:paraId="144257F8" w14:textId="77777777" w:rsidR="000D1792" w:rsidRPr="002B4B68" w:rsidRDefault="000D1792" w:rsidP="000D1792">
      <w:pPr>
        <w:rPr>
          <w:szCs w:val="24"/>
        </w:rPr>
      </w:pPr>
      <m:oMathPara>
        <m:oMath>
          <m:r>
            <w:rPr>
              <w:rFonts w:ascii="Cambria Math" w:hAnsi="Cambria Math"/>
              <w:szCs w:val="24"/>
            </w:rPr>
            <m:t>r</m:t>
          </m:r>
          <m:d>
            <m:dPr>
              <m:begChr m:val="["/>
              <m:endChr m:val="]"/>
              <m:ctrlPr>
                <w:rPr>
                  <w:rFonts w:ascii="Cambria Math" w:hAnsi="Cambria Math"/>
                  <w:i/>
                  <w:szCs w:val="24"/>
                </w:rPr>
              </m:ctrlPr>
            </m:dPr>
            <m:e>
              <m:r>
                <w:rPr>
                  <w:rFonts w:ascii="Cambria Math" w:hAnsi="Cambria Math"/>
                  <w:szCs w:val="24"/>
                </w:rPr>
                <m:t>i</m:t>
              </m:r>
            </m:e>
          </m:d>
          <m:r>
            <w:rPr>
              <w:rFonts w:ascii="Cambria Math" w:hAnsi="Cambria Math"/>
              <w:szCs w:val="24"/>
            </w:rPr>
            <m:t>[j]</m:t>
          </m:r>
          <m:r>
            <w:rPr>
              <w:rFonts w:ascii="Cambria Math" w:eastAsia="Cambria Math" w:hAnsi="Cambria Math"/>
              <w:szCs w:val="24"/>
            </w:rPr>
            <m:t>=(</m:t>
          </m:r>
          <m:nary>
            <m:naryPr>
              <m:chr m:val="∑"/>
              <m:grow m:val="1"/>
              <m:ctrlPr>
                <w:rPr>
                  <w:rFonts w:ascii="Cambria Math" w:hAnsi="Cambria Math"/>
                  <w:szCs w:val="24"/>
                </w:rPr>
              </m:ctrlPr>
            </m:naryPr>
            <m:sub>
              <m:r>
                <w:rPr>
                  <w:rFonts w:ascii="Cambria Math" w:eastAsia="Cambria Math" w:hAnsi="Cambria Math"/>
                  <w:szCs w:val="24"/>
                </w:rPr>
                <m:t>k=-1</m:t>
              </m:r>
            </m:sub>
            <m:sup>
              <m:r>
                <w:rPr>
                  <w:rFonts w:ascii="Cambria Math" w:eastAsia="Cambria Math" w:hAnsi="Cambria Math"/>
                  <w:szCs w:val="24"/>
                </w:rPr>
                <m:t>1</m:t>
              </m:r>
            </m:sup>
            <m:e>
              <m:r>
                <w:rPr>
                  <w:rFonts w:ascii="Cambria Math" w:hAnsi="Cambria Math"/>
                  <w:szCs w:val="24"/>
                </w:rPr>
                <m:t>c2</m:t>
              </m:r>
              <m:d>
                <m:dPr>
                  <m:begChr m:val="["/>
                  <m:endChr m:val="]"/>
                  <m:ctrlPr>
                    <w:rPr>
                      <w:rFonts w:ascii="Cambria Math" w:hAnsi="Cambria Math"/>
                      <w:i/>
                      <w:szCs w:val="24"/>
                    </w:rPr>
                  </m:ctrlPr>
                </m:dPr>
                <m:e>
                  <m:r>
                    <w:rPr>
                      <w:rFonts w:ascii="Cambria Math" w:hAnsi="Cambria Math"/>
                      <w:szCs w:val="24"/>
                    </w:rPr>
                    <m:t>k</m:t>
                  </m:r>
                </m:e>
              </m:d>
              <m:r>
                <w:rPr>
                  <w:rFonts w:ascii="Cambria Math" w:hAnsi="Cambria Math"/>
                  <w:szCs w:val="24"/>
                </w:rPr>
                <m:t>* f</m:t>
              </m:r>
              <m:d>
                <m:dPr>
                  <m:begChr m:val="["/>
                  <m:endChr m:val="]"/>
                  <m:ctrlPr>
                    <w:rPr>
                      <w:rFonts w:ascii="Cambria Math" w:hAnsi="Cambria Math"/>
                      <w:i/>
                      <w:szCs w:val="24"/>
                    </w:rPr>
                  </m:ctrlPr>
                </m:dPr>
                <m:e>
                  <m:r>
                    <m:rPr>
                      <m:sty m:val="p"/>
                    </m:rPr>
                    <w:rPr>
                      <w:rFonts w:ascii="Cambria Math" w:hAnsi="Cambria Math"/>
                      <w:szCs w:val="24"/>
                    </w:rPr>
                    <m:t>Clip3⁡</m:t>
                  </m:r>
                  <m:r>
                    <w:rPr>
                      <w:rFonts w:ascii="Cambria Math" w:hAnsi="Cambria Math"/>
                      <w:szCs w:val="24"/>
                    </w:rPr>
                    <m:t>(0, H-1, 2*i+k)</m:t>
                  </m:r>
                </m:e>
              </m:d>
              <m:d>
                <m:dPr>
                  <m:begChr m:val="["/>
                  <m:endChr m:val="]"/>
                  <m:ctrlPr>
                    <w:rPr>
                      <w:rFonts w:ascii="Cambria Math" w:hAnsi="Cambria Math"/>
                      <w:i/>
                      <w:szCs w:val="24"/>
                    </w:rPr>
                  </m:ctrlPr>
                </m:dPr>
                <m:e>
                  <m:r>
                    <w:rPr>
                      <w:rFonts w:ascii="Cambria Math" w:hAnsi="Cambria Math"/>
                      <w:szCs w:val="24"/>
                    </w:rPr>
                    <m:t xml:space="preserve"> j</m:t>
                  </m:r>
                </m:e>
              </m:d>
              <m:r>
                <w:rPr>
                  <w:rFonts w:ascii="Cambria Math" w:hAnsi="Cambria Math"/>
                  <w:szCs w:val="24"/>
                </w:rPr>
                <m:t>+offset)≫shift</m:t>
              </m:r>
            </m:e>
          </m:nary>
        </m:oMath>
      </m:oMathPara>
    </w:p>
    <w:p w14:paraId="503587C7" w14:textId="77777777" w:rsidR="000D1792" w:rsidRPr="002B4B68" w:rsidRDefault="000D1792" w:rsidP="000D1792">
      <w:pPr>
        <w:rPr>
          <w:i/>
          <w:szCs w:val="24"/>
        </w:rPr>
      </w:pPr>
    </w:p>
    <w:p w14:paraId="30A6D076" w14:textId="229ECAE6" w:rsidR="000D1792" w:rsidRPr="002B4B68" w:rsidDel="00FD4F37" w:rsidRDefault="000D1792" w:rsidP="000D1792">
      <w:pPr>
        <w:rPr>
          <w:del w:id="200" w:author="Francois Edouard" w:date="2017-04-04T10:01:00Z"/>
          <w:i/>
          <w:szCs w:val="24"/>
        </w:rPr>
      </w:pPr>
      <w:del w:id="201" w:author="Francois Edouard" w:date="2017-04-04T10:01:00Z">
        <w:r w:rsidRPr="002B4B68" w:rsidDel="00FD4F37">
          <w:rPr>
            <w:i/>
            <w:szCs w:val="24"/>
          </w:rPr>
          <w:delText>Comment: new filters could be used following first anchors generation steps</w:delText>
        </w:r>
      </w:del>
    </w:p>
    <w:p w14:paraId="0A97F951" w14:textId="77777777" w:rsidR="000D1792" w:rsidRPr="002B4B68" w:rsidRDefault="000D1792" w:rsidP="000D1792">
      <w:pPr>
        <w:rPr>
          <w:i/>
          <w:szCs w:val="24"/>
        </w:rPr>
      </w:pPr>
    </w:p>
    <w:p w14:paraId="03443F9E" w14:textId="75803A78" w:rsidR="000D1792" w:rsidRPr="00E3518C" w:rsidRDefault="000D1792" w:rsidP="00672586">
      <w:pPr>
        <w:pStyle w:val="Heading2"/>
      </w:pPr>
      <w:bookmarkStart w:id="202" w:name="_Ref394915308"/>
      <w:r w:rsidRPr="002B4B68">
        <w:t>Chroma upsampling from 4:2:0 to 4:4:4 (Y</w:t>
      </w:r>
      <w:r w:rsidR="00DE1318">
        <w:rPr>
          <w:szCs w:val="24"/>
        </w:rPr>
        <w:sym w:font="Symbol" w:char="F0A2"/>
      </w:r>
      <w:r w:rsidRPr="002B4B68">
        <w:t>CbCr domain)</w:t>
      </w:r>
      <w:bookmarkEnd w:id="202"/>
    </w:p>
    <w:p w14:paraId="6C4943CC" w14:textId="77777777" w:rsidR="000D1792" w:rsidRPr="002B4B68" w:rsidRDefault="000D1792" w:rsidP="003C6C50">
      <w:pPr>
        <w:tabs>
          <w:tab w:val="left" w:pos="1170"/>
        </w:tabs>
        <w:spacing w:after="120"/>
        <w:jc w:val="both"/>
      </w:pPr>
      <w:r w:rsidRPr="002B4B68">
        <w:t>The upsampling filter used is the same for both horizontal and vertical processes. First, vertical filtering is applied on the 4:2:0 picture, then horizontal filtering.</w:t>
      </w:r>
    </w:p>
    <w:p w14:paraId="51BADA2E" w14:textId="22004884" w:rsidR="000D1792" w:rsidRPr="002B4B68" w:rsidRDefault="000D1792" w:rsidP="00D25279">
      <w:pPr>
        <w:keepNext/>
        <w:tabs>
          <w:tab w:val="left" w:pos="1170"/>
        </w:tabs>
      </w:pPr>
      <w:r w:rsidRPr="002B4B68">
        <w:t>Filter coeffi</w:t>
      </w:r>
      <w:r w:rsidR="00D25279">
        <w:t>cients values are as follows</w:t>
      </w:r>
    </w:p>
    <w:tbl>
      <w:tblPr>
        <w:tblStyle w:val="TableGrid"/>
        <w:tblW w:w="0" w:type="auto"/>
        <w:jc w:val="center"/>
        <w:tblLook w:val="04A0" w:firstRow="1" w:lastRow="0" w:firstColumn="1" w:lastColumn="0" w:noHBand="0" w:noVBand="1"/>
      </w:tblPr>
      <w:tblGrid>
        <w:gridCol w:w="1248"/>
        <w:gridCol w:w="1187"/>
        <w:gridCol w:w="1418"/>
        <w:gridCol w:w="1559"/>
        <w:gridCol w:w="1559"/>
      </w:tblGrid>
      <w:tr w:rsidR="000D1792" w:rsidRPr="00D25279" w14:paraId="2F776E23" w14:textId="77777777" w:rsidTr="003C6C50">
        <w:trPr>
          <w:trHeight w:val="309"/>
          <w:jc w:val="center"/>
        </w:trPr>
        <w:tc>
          <w:tcPr>
            <w:tcW w:w="1248" w:type="dxa"/>
            <w:vAlign w:val="center"/>
          </w:tcPr>
          <w:p w14:paraId="0850E4DD" w14:textId="77777777" w:rsidR="000D1792" w:rsidRPr="00D25279" w:rsidRDefault="000D1792" w:rsidP="00D25279">
            <w:pPr>
              <w:keepNext/>
              <w:spacing w:before="0"/>
              <w:jc w:val="center"/>
              <w:rPr>
                <w:szCs w:val="22"/>
              </w:rPr>
            </w:pPr>
            <w:r w:rsidRPr="00D25279">
              <w:rPr>
                <w:szCs w:val="22"/>
              </w:rPr>
              <w:t>Phase</w:t>
            </w:r>
          </w:p>
        </w:tc>
        <w:tc>
          <w:tcPr>
            <w:tcW w:w="1187" w:type="dxa"/>
            <w:vAlign w:val="center"/>
          </w:tcPr>
          <w:p w14:paraId="2268B712" w14:textId="6F1C1769" w:rsidR="000D1792" w:rsidRPr="00D25279" w:rsidRDefault="00D25279" w:rsidP="00D25279">
            <w:pPr>
              <w:keepNext/>
              <w:spacing w:before="0"/>
              <w:jc w:val="center"/>
              <w:rPr>
                <w:szCs w:val="22"/>
              </w:rPr>
            </w:pPr>
            <w:r>
              <w:rPr>
                <w:szCs w:val="22"/>
              </w:rPr>
              <w:t>−</w:t>
            </w:r>
            <w:r w:rsidR="000D1792" w:rsidRPr="00D25279">
              <w:rPr>
                <w:szCs w:val="22"/>
              </w:rPr>
              <w:t>2</w:t>
            </w:r>
          </w:p>
        </w:tc>
        <w:tc>
          <w:tcPr>
            <w:tcW w:w="1418" w:type="dxa"/>
            <w:vAlign w:val="center"/>
          </w:tcPr>
          <w:p w14:paraId="2643FDA4" w14:textId="59903C0B" w:rsidR="000D1792" w:rsidRPr="00D25279" w:rsidRDefault="00D25279" w:rsidP="00D25279">
            <w:pPr>
              <w:keepNext/>
              <w:spacing w:before="0"/>
              <w:jc w:val="center"/>
              <w:rPr>
                <w:szCs w:val="22"/>
              </w:rPr>
            </w:pPr>
            <w:r>
              <w:rPr>
                <w:szCs w:val="22"/>
              </w:rPr>
              <w:t>−</w:t>
            </w:r>
            <w:r w:rsidR="000D1792" w:rsidRPr="00D25279">
              <w:rPr>
                <w:szCs w:val="22"/>
              </w:rPr>
              <w:t>1</w:t>
            </w:r>
          </w:p>
        </w:tc>
        <w:tc>
          <w:tcPr>
            <w:tcW w:w="1559" w:type="dxa"/>
            <w:vAlign w:val="center"/>
          </w:tcPr>
          <w:p w14:paraId="196636BA" w14:textId="77777777" w:rsidR="000D1792" w:rsidRPr="00D25279" w:rsidRDefault="000D1792" w:rsidP="00D25279">
            <w:pPr>
              <w:keepNext/>
              <w:spacing w:before="0"/>
              <w:jc w:val="center"/>
              <w:rPr>
                <w:szCs w:val="22"/>
              </w:rPr>
            </w:pPr>
            <w:r w:rsidRPr="00D25279">
              <w:rPr>
                <w:szCs w:val="22"/>
              </w:rPr>
              <w:t>0</w:t>
            </w:r>
          </w:p>
        </w:tc>
        <w:tc>
          <w:tcPr>
            <w:tcW w:w="1559" w:type="dxa"/>
            <w:vAlign w:val="center"/>
          </w:tcPr>
          <w:p w14:paraId="014E2F40" w14:textId="77777777" w:rsidR="000D1792" w:rsidRPr="00D25279" w:rsidRDefault="000D1792" w:rsidP="00D25279">
            <w:pPr>
              <w:keepNext/>
              <w:spacing w:before="0"/>
              <w:jc w:val="center"/>
              <w:rPr>
                <w:szCs w:val="22"/>
              </w:rPr>
            </w:pPr>
            <w:r w:rsidRPr="00D25279">
              <w:rPr>
                <w:szCs w:val="22"/>
              </w:rPr>
              <w:t>1</w:t>
            </w:r>
          </w:p>
        </w:tc>
      </w:tr>
      <w:tr w:rsidR="000D1792" w:rsidRPr="00D25279" w14:paraId="78746470" w14:textId="77777777" w:rsidTr="003C6C50">
        <w:trPr>
          <w:trHeight w:val="309"/>
          <w:jc w:val="center"/>
        </w:trPr>
        <w:tc>
          <w:tcPr>
            <w:tcW w:w="1248" w:type="dxa"/>
            <w:vAlign w:val="center"/>
          </w:tcPr>
          <w:p w14:paraId="13C8FDED" w14:textId="77777777" w:rsidR="000D1792" w:rsidRPr="00D25279" w:rsidRDefault="000D1792" w:rsidP="00E87B79">
            <w:pPr>
              <w:spacing w:before="0"/>
              <w:jc w:val="center"/>
              <w:rPr>
                <w:szCs w:val="22"/>
              </w:rPr>
            </w:pPr>
            <w:r w:rsidRPr="00D25279">
              <w:rPr>
                <w:szCs w:val="22"/>
              </w:rPr>
              <w:t>Coef c[k]</w:t>
            </w:r>
          </w:p>
        </w:tc>
        <w:tc>
          <w:tcPr>
            <w:tcW w:w="1187" w:type="dxa"/>
            <w:vAlign w:val="center"/>
          </w:tcPr>
          <w:p w14:paraId="20C21779" w14:textId="38BC55FC" w:rsidR="000D1792" w:rsidRPr="00D25279" w:rsidRDefault="00D25279" w:rsidP="00E87B79">
            <w:pPr>
              <w:spacing w:before="0"/>
              <w:jc w:val="center"/>
              <w:rPr>
                <w:szCs w:val="22"/>
              </w:rPr>
            </w:pPr>
            <w:r>
              <w:rPr>
                <w:szCs w:val="22"/>
              </w:rPr>
              <w:t>−</w:t>
            </w:r>
            <w:r w:rsidR="000D1792" w:rsidRPr="00D25279">
              <w:rPr>
                <w:szCs w:val="22"/>
              </w:rPr>
              <w:t>4</w:t>
            </w:r>
          </w:p>
        </w:tc>
        <w:tc>
          <w:tcPr>
            <w:tcW w:w="1418" w:type="dxa"/>
            <w:vAlign w:val="center"/>
          </w:tcPr>
          <w:p w14:paraId="510B38C9" w14:textId="77777777" w:rsidR="000D1792" w:rsidRPr="00D25279" w:rsidRDefault="000D1792" w:rsidP="00E87B79">
            <w:pPr>
              <w:spacing w:before="0"/>
              <w:jc w:val="center"/>
              <w:rPr>
                <w:szCs w:val="22"/>
              </w:rPr>
            </w:pPr>
            <w:r w:rsidRPr="00D25279">
              <w:rPr>
                <w:szCs w:val="22"/>
              </w:rPr>
              <w:t>36</w:t>
            </w:r>
          </w:p>
        </w:tc>
        <w:tc>
          <w:tcPr>
            <w:tcW w:w="1559" w:type="dxa"/>
            <w:vAlign w:val="center"/>
          </w:tcPr>
          <w:p w14:paraId="368E6594" w14:textId="77777777" w:rsidR="000D1792" w:rsidRPr="00D25279" w:rsidRDefault="000D1792" w:rsidP="00E87B79">
            <w:pPr>
              <w:spacing w:before="0"/>
              <w:jc w:val="center"/>
              <w:rPr>
                <w:szCs w:val="22"/>
              </w:rPr>
            </w:pPr>
            <w:r w:rsidRPr="00D25279">
              <w:rPr>
                <w:szCs w:val="22"/>
              </w:rPr>
              <w:t>36</w:t>
            </w:r>
          </w:p>
        </w:tc>
        <w:tc>
          <w:tcPr>
            <w:tcW w:w="1559" w:type="dxa"/>
            <w:vAlign w:val="center"/>
          </w:tcPr>
          <w:p w14:paraId="0FDBA5CD" w14:textId="437E2199" w:rsidR="000D1792" w:rsidRPr="00D25279" w:rsidRDefault="00D25279" w:rsidP="00E87B79">
            <w:pPr>
              <w:spacing w:before="0"/>
              <w:jc w:val="center"/>
              <w:rPr>
                <w:szCs w:val="22"/>
              </w:rPr>
            </w:pPr>
            <w:r>
              <w:rPr>
                <w:szCs w:val="22"/>
              </w:rPr>
              <w:t>−</w:t>
            </w:r>
            <w:r w:rsidR="000D1792" w:rsidRPr="00D25279">
              <w:rPr>
                <w:szCs w:val="22"/>
              </w:rPr>
              <w:t>4</w:t>
            </w:r>
          </w:p>
        </w:tc>
      </w:tr>
    </w:tbl>
    <w:p w14:paraId="3C8D621F" w14:textId="77777777" w:rsidR="000D1792" w:rsidRPr="002B4B68" w:rsidRDefault="000D1792" w:rsidP="000D1792">
      <w:pPr>
        <w:rPr>
          <w:szCs w:val="24"/>
        </w:rPr>
      </w:pPr>
    </w:p>
    <w:p w14:paraId="16FA1522" w14:textId="17A447FA" w:rsidR="000D1792" w:rsidRPr="002B4B68" w:rsidRDefault="000D1792" w:rsidP="000D1792">
      <w:pPr>
        <w:tabs>
          <w:tab w:val="left" w:pos="1170"/>
        </w:tabs>
      </w:pPr>
      <w:r w:rsidRPr="002B4B68">
        <w:t>Define shift1 = 6, offset1 = 32, shift2 = 12, offset2 = 2048.</w:t>
      </w:r>
    </w:p>
    <w:p w14:paraId="130972F9" w14:textId="77777777" w:rsidR="000D1792" w:rsidRPr="002B4B68" w:rsidRDefault="000D1792" w:rsidP="003C6C50">
      <w:pPr>
        <w:tabs>
          <w:tab w:val="left" w:pos="1170"/>
        </w:tabs>
        <w:spacing w:after="120"/>
        <w:jc w:val="both"/>
      </w:pPr>
      <w:r w:rsidRPr="002B4B68">
        <w:t>Let H and W be the input picture height and width in chroma samples. For i = 0..H-1, j = 0..W-1, the intermediate samples f[ i ][ j ] are derived from the input samples s[ i ][ j ] as follows:</w:t>
      </w:r>
    </w:p>
    <w:p w14:paraId="6C8C8815" w14:textId="449863EE" w:rsidR="000D1792" w:rsidRPr="002B4B68" w:rsidRDefault="000D1792" w:rsidP="000D1792">
      <w:pPr>
        <w:ind w:left="360"/>
        <w:rPr>
          <w:szCs w:val="24"/>
        </w:rPr>
      </w:pPr>
      <m:oMathPara>
        <m:oMath>
          <m:r>
            <w:rPr>
              <w:rFonts w:ascii="Cambria Math" w:hAnsi="Cambria Math"/>
              <w:szCs w:val="24"/>
            </w:rPr>
            <m:t>f</m:t>
          </m:r>
          <m:d>
            <m:dPr>
              <m:begChr m:val="["/>
              <m:endChr m:val="]"/>
              <m:ctrlPr>
                <w:rPr>
                  <w:rFonts w:ascii="Cambria Math" w:hAnsi="Cambria Math"/>
                  <w:i/>
                  <w:szCs w:val="24"/>
                </w:rPr>
              </m:ctrlPr>
            </m:dPr>
            <m:e>
              <m:r>
                <w:rPr>
                  <w:rFonts w:ascii="Cambria Math" w:hAnsi="Cambria Math"/>
                  <w:szCs w:val="24"/>
                </w:rPr>
                <m:t>2*i</m:t>
              </m:r>
            </m:e>
          </m:d>
          <m:d>
            <m:dPr>
              <m:begChr m:val="["/>
              <m:endChr m:val="]"/>
              <m:ctrlPr>
                <w:rPr>
                  <w:rFonts w:ascii="Cambria Math" w:hAnsi="Cambria Math"/>
                  <w:i/>
                  <w:szCs w:val="24"/>
                </w:rPr>
              </m:ctrlPr>
            </m:dPr>
            <m:e>
              <m:r>
                <w:rPr>
                  <w:rFonts w:ascii="Cambria Math" w:hAnsi="Cambria Math"/>
                  <w:szCs w:val="24"/>
                </w:rPr>
                <m:t>j</m:t>
              </m:r>
            </m:e>
          </m:d>
          <m:r>
            <w:rPr>
              <w:rFonts w:ascii="Cambria Math" w:eastAsia="Cambria Math" w:hAnsi="Cambria Math"/>
              <w:szCs w:val="24"/>
            </w:rPr>
            <m:t>=s</m:t>
          </m:r>
          <m:d>
            <m:dPr>
              <m:begChr m:val="["/>
              <m:endChr m:val="]"/>
              <m:ctrlPr>
                <w:rPr>
                  <w:rFonts w:ascii="Cambria Math" w:eastAsia="Cambria Math" w:hAnsi="Cambria Math"/>
                  <w:i/>
                  <w:szCs w:val="24"/>
                </w:rPr>
              </m:ctrlPr>
            </m:dPr>
            <m:e>
              <m:r>
                <w:rPr>
                  <w:rFonts w:ascii="Cambria Math" w:eastAsia="Cambria Math" w:hAnsi="Cambria Math"/>
                  <w:szCs w:val="24"/>
                </w:rPr>
                <m:t>i</m:t>
              </m:r>
            </m:e>
          </m:d>
          <m:d>
            <m:dPr>
              <m:begChr m:val="["/>
              <m:endChr m:val="]"/>
              <m:ctrlPr>
                <w:rPr>
                  <w:rFonts w:ascii="Cambria Math" w:eastAsia="Cambria Math" w:hAnsi="Cambria Math"/>
                  <w:i/>
                  <w:szCs w:val="24"/>
                </w:rPr>
              </m:ctrlPr>
            </m:dPr>
            <m:e>
              <m:r>
                <w:rPr>
                  <w:rFonts w:ascii="Cambria Math" w:eastAsia="Cambria Math" w:hAnsi="Cambria Math"/>
                  <w:szCs w:val="24"/>
                </w:rPr>
                <m:t>j</m:t>
              </m:r>
            </m:e>
          </m:d>
          <m:r>
            <w:rPr>
              <w:rFonts w:ascii="Cambria Math" w:eastAsia="Cambria Math" w:hAnsi="Cambria Math"/>
              <w:szCs w:val="24"/>
            </w:rPr>
            <m:t>*64</m:t>
          </m:r>
        </m:oMath>
      </m:oMathPara>
    </w:p>
    <w:p w14:paraId="664D6E5C" w14:textId="678EBBD8" w:rsidR="000D1792" w:rsidRPr="002B4B68" w:rsidRDefault="000D1792" w:rsidP="000D1792">
      <w:pPr>
        <w:ind w:left="360"/>
        <w:rPr>
          <w:szCs w:val="24"/>
        </w:rPr>
      </w:pPr>
      <m:oMathPara>
        <m:oMath>
          <m:r>
            <w:rPr>
              <w:rFonts w:ascii="Cambria Math" w:hAnsi="Cambria Math"/>
              <w:szCs w:val="24"/>
            </w:rPr>
            <m:t>f</m:t>
          </m:r>
          <m:d>
            <m:dPr>
              <m:begChr m:val="["/>
              <m:endChr m:val="]"/>
              <m:ctrlPr>
                <w:rPr>
                  <w:rFonts w:ascii="Cambria Math" w:hAnsi="Cambria Math"/>
                  <w:i/>
                  <w:szCs w:val="24"/>
                </w:rPr>
              </m:ctrlPr>
            </m:dPr>
            <m:e>
              <m:r>
                <w:rPr>
                  <w:rFonts w:ascii="Cambria Math" w:hAnsi="Cambria Math"/>
                  <w:szCs w:val="24"/>
                </w:rPr>
                <m:t>2*i+1</m:t>
              </m:r>
            </m:e>
          </m:d>
          <m:r>
            <w:rPr>
              <w:rFonts w:ascii="Cambria Math" w:hAnsi="Cambria Math"/>
              <w:szCs w:val="24"/>
            </w:rPr>
            <m:t>[j]</m:t>
          </m:r>
          <m:r>
            <w:rPr>
              <w:rFonts w:ascii="Cambria Math" w:eastAsia="Cambria Math" w:hAnsi="Cambria Math"/>
              <w:szCs w:val="24"/>
            </w:rPr>
            <m:t>=</m:t>
          </m:r>
          <m:nary>
            <m:naryPr>
              <m:chr m:val="∑"/>
              <m:grow m:val="1"/>
              <m:ctrlPr>
                <w:rPr>
                  <w:rFonts w:ascii="Cambria Math" w:hAnsi="Cambria Math"/>
                  <w:szCs w:val="24"/>
                </w:rPr>
              </m:ctrlPr>
            </m:naryPr>
            <m:sub>
              <m:r>
                <w:rPr>
                  <w:rFonts w:ascii="Cambria Math" w:eastAsia="Cambria Math" w:hAnsi="Cambria Math"/>
                  <w:szCs w:val="24"/>
                </w:rPr>
                <m:t>k=-2</m:t>
              </m:r>
            </m:sub>
            <m:sup>
              <m:r>
                <w:rPr>
                  <w:rFonts w:ascii="Cambria Math" w:eastAsia="Cambria Math" w:hAnsi="Cambria Math"/>
                  <w:szCs w:val="24"/>
                </w:rPr>
                <m:t>1</m:t>
              </m:r>
            </m:sup>
            <m:e>
              <m:r>
                <w:rPr>
                  <w:rFonts w:ascii="Cambria Math" w:hAnsi="Cambria Math"/>
                  <w:szCs w:val="24"/>
                </w:rPr>
                <m:t>c</m:t>
              </m:r>
              <m:d>
                <m:dPr>
                  <m:begChr m:val="["/>
                  <m:endChr m:val="]"/>
                  <m:ctrlPr>
                    <w:rPr>
                      <w:rFonts w:ascii="Cambria Math" w:hAnsi="Cambria Math"/>
                      <w:i/>
                      <w:szCs w:val="24"/>
                    </w:rPr>
                  </m:ctrlPr>
                </m:dPr>
                <m:e>
                  <m:r>
                    <w:rPr>
                      <w:rFonts w:ascii="Cambria Math" w:hAnsi="Cambria Math"/>
                      <w:szCs w:val="24"/>
                    </w:rPr>
                    <m:t>k</m:t>
                  </m:r>
                </m:e>
              </m:d>
              <m:r>
                <w:rPr>
                  <w:rFonts w:ascii="Cambria Math" w:hAnsi="Cambria Math"/>
                  <w:szCs w:val="24"/>
                </w:rPr>
                <m:t>* s</m:t>
              </m:r>
              <m:d>
                <m:dPr>
                  <m:begChr m:val="["/>
                  <m:endChr m:val="]"/>
                  <m:ctrlPr>
                    <w:rPr>
                      <w:rFonts w:ascii="Cambria Math" w:hAnsi="Cambria Math"/>
                      <w:i/>
                      <w:szCs w:val="24"/>
                    </w:rPr>
                  </m:ctrlPr>
                </m:dPr>
                <m:e>
                  <m:r>
                    <m:rPr>
                      <m:sty m:val="p"/>
                    </m:rPr>
                    <w:rPr>
                      <w:rFonts w:ascii="Cambria Math" w:hAnsi="Cambria Math"/>
                      <w:szCs w:val="24"/>
                    </w:rPr>
                    <m:t>Clip3</m:t>
                  </m:r>
                  <m:r>
                    <w:rPr>
                      <w:rFonts w:ascii="Cambria Math" w:hAnsi="Cambria Math"/>
                      <w:szCs w:val="24"/>
                    </w:rPr>
                    <m:t>(0, H-1,i+k+1)</m:t>
                  </m:r>
                </m:e>
              </m:d>
              <m:d>
                <m:dPr>
                  <m:begChr m:val="["/>
                  <m:endChr m:val="]"/>
                  <m:ctrlPr>
                    <w:rPr>
                      <w:rFonts w:ascii="Cambria Math" w:hAnsi="Cambria Math"/>
                      <w:i/>
                      <w:szCs w:val="24"/>
                    </w:rPr>
                  </m:ctrlPr>
                </m:dPr>
                <m:e>
                  <m:r>
                    <w:rPr>
                      <w:rFonts w:ascii="Cambria Math" w:hAnsi="Cambria Math"/>
                      <w:szCs w:val="24"/>
                    </w:rPr>
                    <m:t>j</m:t>
                  </m:r>
                </m:e>
              </m:d>
            </m:e>
          </m:nary>
        </m:oMath>
      </m:oMathPara>
    </w:p>
    <w:p w14:paraId="438FAC71" w14:textId="44ED5BC3" w:rsidR="000D1792" w:rsidRPr="002B4B68" w:rsidRDefault="000D1792" w:rsidP="003C6C50">
      <w:pPr>
        <w:tabs>
          <w:tab w:val="left" w:pos="1170"/>
        </w:tabs>
        <w:spacing w:after="120"/>
        <w:jc w:val="both"/>
        <w:rPr>
          <w:szCs w:val="24"/>
        </w:rPr>
      </w:pPr>
      <w:r w:rsidRPr="002B4B68">
        <w:rPr>
          <w:szCs w:val="24"/>
        </w:rPr>
        <w:t>For i = 0..2*H-1, j = 0..W-1, the output samples r[ i ][ j ] are</w:t>
      </w:r>
      <w:r w:rsidR="00CF3D72">
        <w:rPr>
          <w:szCs w:val="24"/>
        </w:rPr>
        <w:t xml:space="preserve"> derived from the intermediate </w:t>
      </w:r>
      <w:r w:rsidRPr="002B4B68">
        <w:rPr>
          <w:szCs w:val="24"/>
        </w:rPr>
        <w:t xml:space="preserve">samples f[ i ][ j ] as </w:t>
      </w:r>
      <w:r w:rsidRPr="002B4B68">
        <w:t>follows</w:t>
      </w:r>
      <w:r w:rsidRPr="002B4B68">
        <w:rPr>
          <w:szCs w:val="24"/>
        </w:rPr>
        <w:t>:</w:t>
      </w:r>
    </w:p>
    <w:p w14:paraId="79D74FE7" w14:textId="211815F7" w:rsidR="000D1792" w:rsidRPr="002B4B68" w:rsidRDefault="000D1792" w:rsidP="000D1792">
      <w:pPr>
        <w:ind w:left="360"/>
        <w:rPr>
          <w:szCs w:val="24"/>
        </w:rPr>
      </w:pPr>
      <m:oMathPara>
        <m:oMath>
          <m:r>
            <w:rPr>
              <w:rFonts w:ascii="Cambria Math" w:hAnsi="Cambria Math"/>
              <w:szCs w:val="24"/>
            </w:rPr>
            <m:t>r</m:t>
          </m:r>
          <m:d>
            <m:dPr>
              <m:begChr m:val="["/>
              <m:endChr m:val="]"/>
              <m:ctrlPr>
                <w:rPr>
                  <w:rFonts w:ascii="Cambria Math" w:hAnsi="Cambria Math"/>
                  <w:i/>
                  <w:szCs w:val="24"/>
                </w:rPr>
              </m:ctrlPr>
            </m:dPr>
            <m:e>
              <m:r>
                <w:rPr>
                  <w:rFonts w:ascii="Cambria Math" w:hAnsi="Cambria Math"/>
                  <w:szCs w:val="24"/>
                </w:rPr>
                <m:t>i</m:t>
              </m:r>
            </m:e>
          </m:d>
          <m:d>
            <m:dPr>
              <m:begChr m:val="["/>
              <m:endChr m:val="]"/>
              <m:ctrlPr>
                <w:rPr>
                  <w:rFonts w:ascii="Cambria Math" w:hAnsi="Cambria Math"/>
                  <w:i/>
                  <w:szCs w:val="24"/>
                </w:rPr>
              </m:ctrlPr>
            </m:dPr>
            <m:e>
              <m:r>
                <w:rPr>
                  <w:rFonts w:ascii="Cambria Math" w:hAnsi="Cambria Math"/>
                  <w:szCs w:val="24"/>
                </w:rPr>
                <m:t>2*j</m:t>
              </m:r>
            </m:e>
          </m:d>
          <m:r>
            <w:rPr>
              <w:rFonts w:ascii="Cambria Math" w:eastAsia="Cambria Math" w:hAnsi="Cambria Math"/>
              <w:szCs w:val="24"/>
            </w:rPr>
            <m:t>=</m:t>
          </m:r>
          <m:d>
            <m:dPr>
              <m:ctrlPr>
                <w:rPr>
                  <w:rFonts w:ascii="Cambria Math" w:eastAsia="Cambria Math" w:hAnsi="Cambria Math"/>
                  <w:i/>
                  <w:szCs w:val="24"/>
                </w:rPr>
              </m:ctrlPr>
            </m:dPr>
            <m:e>
              <m:r>
                <w:rPr>
                  <w:rFonts w:ascii="Cambria Math" w:eastAsia="Cambria Math" w:hAnsi="Cambria Math"/>
                  <w:szCs w:val="24"/>
                </w:rPr>
                <m:t xml:space="preserve"> </m:t>
              </m:r>
              <m:r>
                <w:rPr>
                  <w:rFonts w:ascii="Cambria Math" w:hAnsi="Cambria Math"/>
                  <w:szCs w:val="24"/>
                </w:rPr>
                <m:t>f</m:t>
              </m:r>
              <m:d>
                <m:dPr>
                  <m:begChr m:val="["/>
                  <m:endChr m:val="]"/>
                  <m:ctrlPr>
                    <w:rPr>
                      <w:rFonts w:ascii="Cambria Math" w:hAnsi="Cambria Math"/>
                      <w:i/>
                      <w:szCs w:val="24"/>
                    </w:rPr>
                  </m:ctrlPr>
                </m:dPr>
                <m:e>
                  <m:r>
                    <w:rPr>
                      <w:rFonts w:ascii="Cambria Math" w:hAnsi="Cambria Math"/>
                      <w:szCs w:val="24"/>
                    </w:rPr>
                    <m:t>i</m:t>
                  </m:r>
                </m:e>
              </m:d>
              <m:d>
                <m:dPr>
                  <m:begChr m:val="["/>
                  <m:endChr m:val="]"/>
                  <m:ctrlPr>
                    <w:rPr>
                      <w:rFonts w:ascii="Cambria Math" w:hAnsi="Cambria Math"/>
                      <w:i/>
                      <w:szCs w:val="24"/>
                    </w:rPr>
                  </m:ctrlPr>
                </m:dPr>
                <m:e>
                  <m:r>
                    <w:rPr>
                      <w:rFonts w:ascii="Cambria Math" w:hAnsi="Cambria Math"/>
                      <w:szCs w:val="24"/>
                    </w:rPr>
                    <m:t>j</m:t>
                  </m:r>
                </m:e>
              </m:d>
              <m:r>
                <w:rPr>
                  <w:rFonts w:ascii="Cambria Math" w:hAnsi="Cambria Math"/>
                  <w:szCs w:val="24"/>
                </w:rPr>
                <m:t xml:space="preserve">+offset1 </m:t>
              </m:r>
              <m:ctrlPr>
                <w:rPr>
                  <w:rFonts w:ascii="Cambria Math" w:hAnsi="Cambria Math"/>
                  <w:i/>
                  <w:szCs w:val="24"/>
                </w:rPr>
              </m:ctrlPr>
            </m:e>
          </m:d>
          <m:r>
            <w:rPr>
              <w:rFonts w:ascii="Cambria Math" w:hAnsi="Cambria Math"/>
              <w:szCs w:val="24"/>
            </w:rPr>
            <m:t>≫shift1</m:t>
          </m:r>
        </m:oMath>
      </m:oMathPara>
    </w:p>
    <w:p w14:paraId="54213D7D" w14:textId="361BF424" w:rsidR="000D1792" w:rsidRPr="002B4B68" w:rsidRDefault="000D1792" w:rsidP="000D1792">
      <w:pPr>
        <w:ind w:left="360"/>
      </w:pPr>
      <m:oMathPara>
        <m:oMath>
          <m:r>
            <w:rPr>
              <w:rFonts w:ascii="Cambria Math" w:hAnsi="Cambria Math"/>
            </w:rPr>
            <m:t>r</m:t>
          </m:r>
          <m:d>
            <m:dPr>
              <m:begChr m:val="["/>
              <m:endChr m:val="]"/>
              <m:ctrlPr>
                <w:rPr>
                  <w:rFonts w:ascii="Cambria Math" w:hAnsi="Cambria Math"/>
                  <w:i/>
                </w:rPr>
              </m:ctrlPr>
            </m:dPr>
            <m:e>
              <m:r>
                <w:rPr>
                  <w:rFonts w:ascii="Cambria Math" w:hAnsi="Cambria Math"/>
                </w:rPr>
                <m:t>i</m:t>
              </m:r>
            </m:e>
          </m:d>
          <m:d>
            <m:dPr>
              <m:begChr m:val="["/>
              <m:endChr m:val="]"/>
              <m:ctrlPr>
                <w:rPr>
                  <w:rFonts w:ascii="Cambria Math" w:hAnsi="Cambria Math"/>
                  <w:i/>
                </w:rPr>
              </m:ctrlPr>
            </m:dPr>
            <m:e>
              <m:r>
                <w:rPr>
                  <w:rFonts w:ascii="Cambria Math" w:hAnsi="Cambria Math"/>
                </w:rPr>
                <m:t>2*j+1</m:t>
              </m:r>
            </m:e>
          </m:d>
          <m:r>
            <w:rPr>
              <w:rFonts w:ascii="Cambria Math" w:eastAsia="Cambria Math" w:hAnsi="Cambria Math"/>
            </w:rPr>
            <m:t>=</m:t>
          </m:r>
          <m:d>
            <m:dPr>
              <m:ctrlPr>
                <w:rPr>
                  <w:rFonts w:ascii="Cambria Math" w:eastAsia="Cambria Math" w:hAnsi="Cambria Math"/>
                  <w:i/>
                </w:rPr>
              </m:ctrlPr>
            </m:dPr>
            <m:e>
              <m:nary>
                <m:naryPr>
                  <m:chr m:val="∑"/>
                  <m:grow m:val="1"/>
                  <m:ctrlPr>
                    <w:rPr>
                      <w:rFonts w:ascii="Cambria Math" w:hAnsi="Cambria Math"/>
                    </w:rPr>
                  </m:ctrlPr>
                </m:naryPr>
                <m:sub>
                  <m:r>
                    <w:rPr>
                      <w:rFonts w:ascii="Cambria Math" w:eastAsia="Cambria Math" w:hAnsi="Cambria Math"/>
                    </w:rPr>
                    <m:t>k=-2</m:t>
                  </m:r>
                </m:sub>
                <m:sup>
                  <m:r>
                    <w:rPr>
                      <w:rFonts w:ascii="Cambria Math" w:eastAsia="Cambria Math" w:hAnsi="Cambria Math"/>
                    </w:rPr>
                    <m:t>1</m:t>
                  </m:r>
                </m:sup>
                <m:e>
                  <m:r>
                    <w:rPr>
                      <w:rFonts w:ascii="Cambria Math" w:hAnsi="Cambria Math"/>
                    </w:rPr>
                    <m:t>c</m:t>
                  </m:r>
                  <m:d>
                    <m:dPr>
                      <m:begChr m:val="["/>
                      <m:endChr m:val="]"/>
                      <m:ctrlPr>
                        <w:rPr>
                          <w:rFonts w:ascii="Cambria Math" w:hAnsi="Cambria Math"/>
                          <w:i/>
                        </w:rPr>
                      </m:ctrlPr>
                    </m:dPr>
                    <m:e>
                      <m:r>
                        <w:rPr>
                          <w:rFonts w:ascii="Cambria Math" w:hAnsi="Cambria Math"/>
                        </w:rPr>
                        <m:t>k</m:t>
                      </m:r>
                    </m:e>
                  </m:d>
                  <m:r>
                    <w:rPr>
                      <w:rFonts w:ascii="Cambria Math" w:hAnsi="Cambria Math"/>
                    </w:rPr>
                    <m:t>* f</m:t>
                  </m:r>
                  <m:d>
                    <m:dPr>
                      <m:begChr m:val="["/>
                      <m:endChr m:val="]"/>
                      <m:ctrlPr>
                        <w:rPr>
                          <w:rFonts w:ascii="Cambria Math" w:hAnsi="Cambria Math"/>
                          <w:i/>
                        </w:rPr>
                      </m:ctrlPr>
                    </m:dPr>
                    <m:e>
                      <m:r>
                        <w:rPr>
                          <w:rFonts w:ascii="Cambria Math" w:hAnsi="Cambria Math"/>
                        </w:rPr>
                        <m:t>i</m:t>
                      </m:r>
                    </m:e>
                  </m:d>
                  <m:d>
                    <m:dPr>
                      <m:begChr m:val="["/>
                      <m:endChr m:val="]"/>
                      <m:ctrlPr>
                        <w:rPr>
                          <w:rFonts w:ascii="Cambria Math" w:hAnsi="Cambria Math"/>
                          <w:i/>
                        </w:rPr>
                      </m:ctrlPr>
                    </m:dPr>
                    <m:e>
                      <m:r>
                        <m:rPr>
                          <m:sty m:val="p"/>
                        </m:rPr>
                        <w:rPr>
                          <w:rFonts w:ascii="Cambria Math" w:hAnsi="Cambria Math"/>
                        </w:rPr>
                        <m:t>Clip3</m:t>
                      </m:r>
                      <m:r>
                        <w:rPr>
                          <w:rFonts w:ascii="Cambria Math" w:hAnsi="Cambria Math"/>
                        </w:rPr>
                        <m:t>(0,W-1,j+k+1)</m:t>
                      </m:r>
                    </m:e>
                  </m:d>
                </m:e>
              </m:nary>
              <m:r>
                <w:rPr>
                  <w:rFonts w:ascii="Cambria Math" w:hAnsi="Cambria Math"/>
                </w:rPr>
                <m:t>+offset2</m:t>
              </m:r>
              <m:ctrlPr>
                <w:rPr>
                  <w:rFonts w:ascii="Cambria Math" w:hAnsi="Cambria Math"/>
                  <w:i/>
                </w:rPr>
              </m:ctrlPr>
            </m:e>
          </m:d>
          <m:r>
            <w:rPr>
              <w:rFonts w:ascii="Cambria Math" w:hAnsi="Cambria Math"/>
            </w:rPr>
            <m:t>≫shift2</m:t>
          </m:r>
        </m:oMath>
      </m:oMathPara>
    </w:p>
    <w:p w14:paraId="1A40C5E5" w14:textId="1AE8E3D1" w:rsidR="000D1792" w:rsidRPr="002B4B68" w:rsidDel="00FD4F37" w:rsidRDefault="000D1792" w:rsidP="000D1792">
      <w:pPr>
        <w:rPr>
          <w:del w:id="203" w:author="Francois Edouard" w:date="2017-04-04T10:02:00Z"/>
          <w:i/>
          <w:szCs w:val="24"/>
        </w:rPr>
      </w:pPr>
    </w:p>
    <w:p w14:paraId="41F4A1BB" w14:textId="2C96F7DE" w:rsidR="000D1792" w:rsidRPr="002B4B68" w:rsidDel="00FD4F37" w:rsidRDefault="000D1792" w:rsidP="000D1792">
      <w:pPr>
        <w:rPr>
          <w:del w:id="204" w:author="Francois Edouard" w:date="2017-04-04T10:02:00Z"/>
          <w:i/>
          <w:szCs w:val="24"/>
        </w:rPr>
      </w:pPr>
      <w:del w:id="205" w:author="Francois Edouard" w:date="2017-04-04T10:02:00Z">
        <w:r w:rsidRPr="002B4B68" w:rsidDel="00FD4F37">
          <w:rPr>
            <w:i/>
            <w:szCs w:val="24"/>
          </w:rPr>
          <w:delText>Comment: new filters could be used following first anchors generation steps</w:delText>
        </w:r>
      </w:del>
    </w:p>
    <w:p w14:paraId="60ED5DF8" w14:textId="77777777" w:rsidR="000D1792" w:rsidRPr="002B4B68" w:rsidRDefault="000D1792" w:rsidP="000D1792">
      <w:pPr>
        <w:rPr>
          <w:i/>
          <w:szCs w:val="24"/>
        </w:rPr>
      </w:pPr>
    </w:p>
    <w:p w14:paraId="0D3AE789" w14:textId="312C4E5B" w:rsidR="000D1792" w:rsidRPr="002B4B68" w:rsidRDefault="000D1792" w:rsidP="00672586">
      <w:pPr>
        <w:pStyle w:val="Heading2"/>
      </w:pPr>
      <w:bookmarkStart w:id="206" w:name="_Ref389555540"/>
      <w:r w:rsidRPr="002B4B68">
        <w:t>Inverse Quantization from D</w:t>
      </w:r>
      <w:r w:rsidRPr="008217E5">
        <w:rPr>
          <w:vertAlign w:val="subscript"/>
        </w:rPr>
        <w:t>Y</w:t>
      </w:r>
      <w:r w:rsidR="007036E8">
        <w:rPr>
          <w:vertAlign w:val="subscript"/>
        </w:rPr>
        <w:t>′</w:t>
      </w:r>
      <w:r w:rsidRPr="002B4B68">
        <w:t xml:space="preserve"> D</w:t>
      </w:r>
      <w:r w:rsidRPr="008217E5">
        <w:rPr>
          <w:vertAlign w:val="subscript"/>
        </w:rPr>
        <w:t>Cb</w:t>
      </w:r>
      <w:r w:rsidRPr="002B4B68">
        <w:t>D</w:t>
      </w:r>
      <w:r w:rsidRPr="008217E5">
        <w:rPr>
          <w:vertAlign w:val="subscript"/>
        </w:rPr>
        <w:t>Cr</w:t>
      </w:r>
      <w:r w:rsidR="00CF3D72">
        <w:t xml:space="preserve"> </w:t>
      </w:r>
      <w:r w:rsidRPr="002B4B68">
        <w:t>into Y</w:t>
      </w:r>
      <w:r w:rsidR="00DE1318">
        <w:rPr>
          <w:szCs w:val="24"/>
        </w:rPr>
        <w:sym w:font="Symbol" w:char="F0A2"/>
      </w:r>
      <w:r w:rsidRPr="002B4B68">
        <w:t>CbCr</w:t>
      </w:r>
      <w:bookmarkEnd w:id="206"/>
    </w:p>
    <w:p w14:paraId="27D13096" w14:textId="4C42A1BE" w:rsidR="000D1792" w:rsidRPr="002B4B68" w:rsidRDefault="000D1792" w:rsidP="003C6C50">
      <w:pPr>
        <w:tabs>
          <w:tab w:val="left" w:pos="1170"/>
        </w:tabs>
        <w:spacing w:after="120"/>
        <w:jc w:val="both"/>
        <w:rPr>
          <w:szCs w:val="24"/>
        </w:rPr>
      </w:pPr>
      <w:r w:rsidRPr="002B4B68">
        <w:rPr>
          <w:szCs w:val="24"/>
        </w:rPr>
        <w:t>This process dequantizes the input signal represented on BitDepthY bits for the Y component and BitDepthC bits for the chroma components (Cb, Cr) into a (float) signal Y</w:t>
      </w:r>
      <w:r w:rsidR="007036E8">
        <w:rPr>
          <w:szCs w:val="24"/>
        </w:rPr>
        <w:t>′</w:t>
      </w:r>
      <w:r w:rsidRPr="002B4B68">
        <w:rPr>
          <w:szCs w:val="24"/>
        </w:rPr>
        <w:t>CbCr.</w:t>
      </w:r>
    </w:p>
    <w:p w14:paraId="1F41BEB7" w14:textId="77777777" w:rsidR="000D1792" w:rsidRPr="002B4B68" w:rsidRDefault="00F867AA"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m:oMath>
        <m:sSup>
          <m:sSupPr>
            <m:ctrlPr>
              <w:rPr>
                <w:rFonts w:ascii="Cambria Math" w:hAnsi="Cambria Math"/>
                <w:szCs w:val="24"/>
              </w:rPr>
            </m:ctrlPr>
          </m:sSupPr>
          <m:e>
            <m:r>
              <m:rPr>
                <m:sty m:val="p"/>
              </m:rPr>
              <w:rPr>
                <w:rFonts w:ascii="Cambria Math" w:hAnsi="Cambria Math"/>
                <w:szCs w:val="24"/>
              </w:rPr>
              <m:t>Y</m:t>
            </m:r>
          </m:e>
          <m:sup>
            <m:r>
              <m:rPr>
                <m:sty m:val="p"/>
              </m:rPr>
              <w:rPr>
                <w:rFonts w:ascii="Cambria Math" w:hAnsi="Cambria Math"/>
                <w:szCs w:val="24"/>
              </w:rPr>
              <m:t>'</m:t>
            </m:r>
          </m:sup>
        </m:sSup>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Clip</m:t>
            </m:r>
          </m:e>
          <m:sub>
            <m:sSup>
              <m:sSupPr>
                <m:ctrlPr>
                  <w:rPr>
                    <w:rFonts w:ascii="Cambria Math" w:hAnsi="Cambria Math"/>
                    <w:szCs w:val="24"/>
                  </w:rPr>
                </m:ctrlPr>
              </m:sSupPr>
              <m:e>
                <m:r>
                  <m:rPr>
                    <m:sty m:val="p"/>
                  </m:rPr>
                  <w:rPr>
                    <w:rFonts w:ascii="Cambria Math" w:hAnsi="Cambria Math"/>
                    <w:szCs w:val="24"/>
                  </w:rPr>
                  <m:t>Y</m:t>
                </m:r>
              </m:e>
              <m:sup>
                <m:r>
                  <m:rPr>
                    <m:sty m:val="p"/>
                  </m:rPr>
                  <w:rPr>
                    <w:rFonts w:ascii="Cambria Math" w:hAnsi="Cambria Math"/>
                    <w:szCs w:val="24"/>
                  </w:rPr>
                  <m:t>'</m:t>
                </m:r>
              </m:sup>
            </m:sSup>
          </m:sub>
        </m:sSub>
        <m:d>
          <m:dPr>
            <m:ctrlPr>
              <w:rPr>
                <w:rFonts w:ascii="Cambria Math" w:hAnsi="Cambria Math"/>
                <w:szCs w:val="24"/>
              </w:rPr>
            </m:ctrlPr>
          </m:dPr>
          <m:e>
            <m:r>
              <m:rPr>
                <m:sty m:val="p"/>
              </m:rPr>
              <w:rPr>
                <w:rFonts w:ascii="Cambria Math" w:hAnsi="Cambria Math"/>
                <w:szCs w:val="24"/>
              </w:rPr>
              <m:t>(</m:t>
            </m:r>
            <m:f>
              <m:fPr>
                <m:ctrlPr>
                  <w:rPr>
                    <w:rFonts w:ascii="Cambria Math" w:hAnsi="Cambria Math"/>
                    <w:szCs w:val="24"/>
                  </w:rPr>
                </m:ctrlPr>
              </m:fPr>
              <m:num>
                <m:sSub>
                  <m:sSubPr>
                    <m:ctrlPr>
                      <w:rPr>
                        <w:rFonts w:ascii="Cambria Math" w:hAnsi="Cambria Math"/>
                        <w:szCs w:val="24"/>
                      </w:rPr>
                    </m:ctrlPr>
                  </m:sSubPr>
                  <m:e>
                    <m:sSup>
                      <m:sSupPr>
                        <m:ctrlPr>
                          <w:rPr>
                            <w:rFonts w:ascii="Cambria Math" w:hAnsi="Cambria Math"/>
                            <w:szCs w:val="24"/>
                          </w:rPr>
                        </m:ctrlPr>
                      </m:sSupPr>
                      <m:e>
                        <m:r>
                          <m:rPr>
                            <m:sty m:val="p"/>
                          </m:rPr>
                          <w:rPr>
                            <w:rFonts w:ascii="Cambria Math" w:hAnsi="Cambria Math"/>
                            <w:szCs w:val="24"/>
                          </w:rPr>
                          <m:t>D</m:t>
                        </m:r>
                      </m:e>
                      <m:sup>
                        <m:r>
                          <m:rPr>
                            <m:sty m:val="p"/>
                          </m:rPr>
                          <w:rPr>
                            <w:rFonts w:ascii="Cambria Math" w:hAnsi="Cambria Math"/>
                            <w:szCs w:val="24"/>
                          </w:rPr>
                          <m:t>'</m:t>
                        </m:r>
                      </m:sup>
                    </m:sSup>
                  </m:e>
                  <m:sub>
                    <m:r>
                      <m:rPr>
                        <m:sty m:val="p"/>
                      </m:rPr>
                      <w:rPr>
                        <w:rFonts w:ascii="Cambria Math" w:hAnsi="Cambria Math"/>
                        <w:szCs w:val="24"/>
                      </w:rPr>
                      <m:t>Y</m:t>
                    </m:r>
                  </m:sub>
                </m:sSub>
              </m:num>
              <m:den>
                <m:d>
                  <m:dPr>
                    <m:ctrlPr>
                      <w:rPr>
                        <w:rFonts w:ascii="Cambria Math" w:hAnsi="Cambria Math"/>
                        <w:szCs w:val="24"/>
                      </w:rPr>
                    </m:ctrlPr>
                  </m:dPr>
                  <m:e>
                    <m:r>
                      <m:rPr>
                        <m:sty m:val="p"/>
                      </m:rPr>
                      <w:rPr>
                        <w:rFonts w:ascii="Cambria Math" w:hAnsi="Cambria Math"/>
                        <w:szCs w:val="24"/>
                      </w:rPr>
                      <m:t>1 ≪</m:t>
                    </m:r>
                    <m:d>
                      <m:dPr>
                        <m:ctrlPr>
                          <w:rPr>
                            <w:rFonts w:ascii="Cambria Math" w:hAnsi="Cambria Math"/>
                            <w:szCs w:val="24"/>
                          </w:rPr>
                        </m:ctrlPr>
                      </m:dPr>
                      <m:e>
                        <m:sSub>
                          <m:sSubPr>
                            <m:ctrlPr>
                              <w:rPr>
                                <w:rFonts w:ascii="Cambria Math" w:hAnsi="Cambria Math"/>
                                <w:szCs w:val="24"/>
                              </w:rPr>
                            </m:ctrlPr>
                          </m:sSubPr>
                          <m:e>
                            <m:r>
                              <m:rPr>
                                <m:sty m:val="p"/>
                              </m:rPr>
                              <w:rPr>
                                <w:rFonts w:ascii="Cambria Math" w:hAnsi="Cambria Math"/>
                                <w:szCs w:val="24"/>
                              </w:rPr>
                              <m:t>BitDepth</m:t>
                            </m:r>
                          </m:e>
                          <m:sub>
                            <m:r>
                              <m:rPr>
                                <m:sty m:val="p"/>
                              </m:rPr>
                              <w:rPr>
                                <w:rFonts w:ascii="Cambria Math" w:hAnsi="Cambria Math"/>
                                <w:szCs w:val="24"/>
                              </w:rPr>
                              <m:t>Y</m:t>
                            </m:r>
                          </m:sub>
                        </m:sSub>
                        <m:r>
                          <m:rPr>
                            <m:sty m:val="p"/>
                          </m:rPr>
                          <w:rPr>
                            <w:rFonts w:ascii="Cambria Math" w:hAnsi="Cambria Math"/>
                            <w:szCs w:val="24"/>
                          </w:rPr>
                          <m:t>-8</m:t>
                        </m:r>
                      </m:e>
                    </m:d>
                  </m:e>
                </m:d>
              </m:den>
            </m:f>
            <m:r>
              <m:rPr>
                <m:sty m:val="p"/>
              </m:rPr>
              <w:rPr>
                <w:rFonts w:ascii="Cambria Math" w:hAnsi="Cambria Math"/>
                <w:szCs w:val="24"/>
              </w:rPr>
              <m:t>-16)/219</m:t>
            </m:r>
          </m:e>
        </m:d>
      </m:oMath>
    </w:p>
    <w:p w14:paraId="383E2C40" w14:textId="77777777"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m:oMath>
        <m:r>
          <m:rPr>
            <m:sty m:val="p"/>
          </m:rPr>
          <w:rPr>
            <w:rFonts w:ascii="Cambria Math" w:hAnsi="Cambria Math"/>
            <w:szCs w:val="24"/>
          </w:rPr>
          <m:t>Cb=</m:t>
        </m:r>
        <m:sSub>
          <m:sSubPr>
            <m:ctrlPr>
              <w:rPr>
                <w:rFonts w:ascii="Cambria Math" w:hAnsi="Cambria Math"/>
                <w:szCs w:val="24"/>
              </w:rPr>
            </m:ctrlPr>
          </m:sSubPr>
          <m:e>
            <m:r>
              <m:rPr>
                <m:sty m:val="p"/>
              </m:rPr>
              <w:rPr>
                <w:rFonts w:ascii="Cambria Math" w:hAnsi="Cambria Math"/>
                <w:szCs w:val="24"/>
              </w:rPr>
              <m:t>Clip</m:t>
            </m:r>
          </m:e>
          <m:sub>
            <m:r>
              <m:rPr>
                <m:sty m:val="p"/>
              </m:rPr>
              <w:rPr>
                <w:rFonts w:ascii="Cambria Math" w:hAnsi="Cambria Math"/>
                <w:szCs w:val="24"/>
              </w:rPr>
              <m:t>C</m:t>
            </m:r>
          </m:sub>
        </m:sSub>
        <m:d>
          <m:dPr>
            <m:ctrlPr>
              <w:rPr>
                <w:rFonts w:ascii="Cambria Math" w:hAnsi="Cambria Math"/>
                <w:szCs w:val="24"/>
              </w:rPr>
            </m:ctrlPr>
          </m:dPr>
          <m:e>
            <m:r>
              <m:rPr>
                <m:sty m:val="p"/>
              </m:rPr>
              <w:rPr>
                <w:rFonts w:ascii="Cambria Math" w:hAnsi="Cambria Math"/>
                <w:szCs w:val="24"/>
              </w:rPr>
              <m:t>(</m:t>
            </m:r>
            <m:f>
              <m:fPr>
                <m:ctrlPr>
                  <w:rPr>
                    <w:rFonts w:ascii="Cambria Math" w:hAnsi="Cambria Math"/>
                    <w:szCs w:val="24"/>
                  </w:rPr>
                </m:ctrlPr>
              </m:fPr>
              <m:num>
                <m:sSub>
                  <m:sSubPr>
                    <m:ctrlPr>
                      <w:rPr>
                        <w:rFonts w:ascii="Cambria Math" w:hAnsi="Cambria Math"/>
                        <w:szCs w:val="24"/>
                      </w:rPr>
                    </m:ctrlPr>
                  </m:sSubPr>
                  <m:e>
                    <m:sSup>
                      <m:sSupPr>
                        <m:ctrlPr>
                          <w:rPr>
                            <w:rFonts w:ascii="Cambria Math" w:hAnsi="Cambria Math"/>
                            <w:szCs w:val="24"/>
                          </w:rPr>
                        </m:ctrlPr>
                      </m:sSupPr>
                      <m:e>
                        <m:r>
                          <m:rPr>
                            <m:sty m:val="p"/>
                          </m:rPr>
                          <w:rPr>
                            <w:rFonts w:ascii="Cambria Math" w:hAnsi="Cambria Math"/>
                            <w:szCs w:val="24"/>
                          </w:rPr>
                          <m:t>D</m:t>
                        </m:r>
                      </m:e>
                      <m:sup>
                        <m:r>
                          <m:rPr>
                            <m:sty m:val="p"/>
                          </m:rPr>
                          <w:rPr>
                            <w:rFonts w:ascii="Cambria Math" w:hAnsi="Cambria Math"/>
                            <w:szCs w:val="24"/>
                          </w:rPr>
                          <m:t>'</m:t>
                        </m:r>
                      </m:sup>
                    </m:sSup>
                  </m:e>
                  <m:sub>
                    <m:r>
                      <m:rPr>
                        <m:sty m:val="p"/>
                      </m:rPr>
                      <w:rPr>
                        <w:rFonts w:ascii="Cambria Math" w:hAnsi="Cambria Math"/>
                        <w:szCs w:val="24"/>
                      </w:rPr>
                      <m:t>Cb</m:t>
                    </m:r>
                  </m:sub>
                </m:sSub>
              </m:num>
              <m:den>
                <m:d>
                  <m:dPr>
                    <m:ctrlPr>
                      <w:rPr>
                        <w:rFonts w:ascii="Cambria Math" w:hAnsi="Cambria Math"/>
                        <w:szCs w:val="24"/>
                      </w:rPr>
                    </m:ctrlPr>
                  </m:dPr>
                  <m:e>
                    <m:r>
                      <m:rPr>
                        <m:sty m:val="p"/>
                      </m:rPr>
                      <w:rPr>
                        <w:rFonts w:ascii="Cambria Math" w:hAnsi="Cambria Math"/>
                        <w:szCs w:val="24"/>
                      </w:rPr>
                      <m:t>1 ≪</m:t>
                    </m:r>
                    <m:d>
                      <m:dPr>
                        <m:ctrlPr>
                          <w:rPr>
                            <w:rFonts w:ascii="Cambria Math" w:hAnsi="Cambria Math"/>
                            <w:szCs w:val="24"/>
                          </w:rPr>
                        </m:ctrlPr>
                      </m:dPr>
                      <m:e>
                        <m:sSub>
                          <m:sSubPr>
                            <m:ctrlPr>
                              <w:rPr>
                                <w:rFonts w:ascii="Cambria Math" w:hAnsi="Cambria Math"/>
                                <w:szCs w:val="24"/>
                              </w:rPr>
                            </m:ctrlPr>
                          </m:sSubPr>
                          <m:e>
                            <m:r>
                              <m:rPr>
                                <m:sty m:val="p"/>
                              </m:rPr>
                              <w:rPr>
                                <w:rFonts w:ascii="Cambria Math" w:hAnsi="Cambria Math"/>
                                <w:szCs w:val="24"/>
                              </w:rPr>
                              <m:t>BitDepth</m:t>
                            </m:r>
                          </m:e>
                          <m:sub>
                            <m:r>
                              <m:rPr>
                                <m:sty m:val="p"/>
                              </m:rPr>
                              <w:rPr>
                                <w:rFonts w:ascii="Cambria Math" w:hAnsi="Cambria Math"/>
                                <w:szCs w:val="24"/>
                              </w:rPr>
                              <m:t>C</m:t>
                            </m:r>
                          </m:sub>
                        </m:sSub>
                        <m:r>
                          <m:rPr>
                            <m:sty m:val="p"/>
                          </m:rPr>
                          <w:rPr>
                            <w:rFonts w:ascii="Cambria Math" w:hAnsi="Cambria Math"/>
                            <w:szCs w:val="24"/>
                          </w:rPr>
                          <m:t>-8</m:t>
                        </m:r>
                      </m:e>
                    </m:d>
                  </m:e>
                </m:d>
              </m:den>
            </m:f>
            <m:r>
              <m:rPr>
                <m:sty m:val="p"/>
              </m:rPr>
              <w:rPr>
                <w:rFonts w:ascii="Cambria Math" w:hAnsi="Cambria Math"/>
                <w:szCs w:val="24"/>
              </w:rPr>
              <m:t>-128)/224</m:t>
            </m:r>
          </m:e>
        </m:d>
      </m:oMath>
    </w:p>
    <w:p w14:paraId="44346ED0" w14:textId="77777777"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m:oMath>
        <m:r>
          <m:rPr>
            <m:sty m:val="p"/>
          </m:rPr>
          <w:rPr>
            <w:rFonts w:ascii="Cambria Math" w:hAnsi="Cambria Math"/>
            <w:szCs w:val="24"/>
          </w:rPr>
          <m:t>Cr=</m:t>
        </m:r>
        <m:sSub>
          <m:sSubPr>
            <m:ctrlPr>
              <w:rPr>
                <w:rFonts w:ascii="Cambria Math" w:hAnsi="Cambria Math"/>
                <w:szCs w:val="24"/>
              </w:rPr>
            </m:ctrlPr>
          </m:sSubPr>
          <m:e>
            <m:r>
              <m:rPr>
                <m:sty m:val="p"/>
              </m:rPr>
              <w:rPr>
                <w:rFonts w:ascii="Cambria Math" w:hAnsi="Cambria Math"/>
                <w:szCs w:val="24"/>
              </w:rPr>
              <m:t>Clip</m:t>
            </m:r>
          </m:e>
          <m:sub>
            <m:r>
              <m:rPr>
                <m:sty m:val="p"/>
              </m:rPr>
              <w:rPr>
                <w:rFonts w:ascii="Cambria Math" w:hAnsi="Cambria Math"/>
                <w:szCs w:val="24"/>
              </w:rPr>
              <m:t>C</m:t>
            </m:r>
          </m:sub>
        </m:sSub>
        <m:d>
          <m:dPr>
            <m:ctrlPr>
              <w:rPr>
                <w:rFonts w:ascii="Cambria Math" w:hAnsi="Cambria Math"/>
                <w:szCs w:val="24"/>
              </w:rPr>
            </m:ctrlPr>
          </m:dPr>
          <m:e>
            <m:r>
              <m:rPr>
                <m:sty m:val="p"/>
              </m:rPr>
              <w:rPr>
                <w:rFonts w:ascii="Cambria Math" w:hAnsi="Cambria Math"/>
                <w:szCs w:val="24"/>
              </w:rPr>
              <m:t>(</m:t>
            </m:r>
            <m:f>
              <m:fPr>
                <m:ctrlPr>
                  <w:rPr>
                    <w:rFonts w:ascii="Cambria Math" w:hAnsi="Cambria Math"/>
                    <w:szCs w:val="24"/>
                  </w:rPr>
                </m:ctrlPr>
              </m:fPr>
              <m:num>
                <m:sSub>
                  <m:sSubPr>
                    <m:ctrlPr>
                      <w:rPr>
                        <w:rFonts w:ascii="Cambria Math" w:hAnsi="Cambria Math"/>
                        <w:szCs w:val="24"/>
                      </w:rPr>
                    </m:ctrlPr>
                  </m:sSubPr>
                  <m:e>
                    <m:sSup>
                      <m:sSupPr>
                        <m:ctrlPr>
                          <w:rPr>
                            <w:rFonts w:ascii="Cambria Math" w:hAnsi="Cambria Math"/>
                            <w:szCs w:val="24"/>
                          </w:rPr>
                        </m:ctrlPr>
                      </m:sSupPr>
                      <m:e>
                        <m:r>
                          <m:rPr>
                            <m:sty m:val="p"/>
                          </m:rPr>
                          <w:rPr>
                            <w:rFonts w:ascii="Cambria Math" w:hAnsi="Cambria Math"/>
                            <w:szCs w:val="24"/>
                          </w:rPr>
                          <m:t>D</m:t>
                        </m:r>
                      </m:e>
                      <m:sup>
                        <m:r>
                          <m:rPr>
                            <m:sty m:val="p"/>
                          </m:rPr>
                          <w:rPr>
                            <w:rFonts w:ascii="Cambria Math" w:hAnsi="Cambria Math"/>
                            <w:szCs w:val="24"/>
                          </w:rPr>
                          <m:t>'</m:t>
                        </m:r>
                      </m:sup>
                    </m:sSup>
                  </m:e>
                  <m:sub>
                    <m:r>
                      <m:rPr>
                        <m:sty m:val="p"/>
                      </m:rPr>
                      <w:rPr>
                        <w:rFonts w:ascii="Cambria Math" w:hAnsi="Cambria Math"/>
                        <w:szCs w:val="24"/>
                      </w:rPr>
                      <m:t>Cr</m:t>
                    </m:r>
                  </m:sub>
                </m:sSub>
              </m:num>
              <m:den>
                <m:d>
                  <m:dPr>
                    <m:ctrlPr>
                      <w:rPr>
                        <w:rFonts w:ascii="Cambria Math" w:hAnsi="Cambria Math"/>
                        <w:szCs w:val="24"/>
                      </w:rPr>
                    </m:ctrlPr>
                  </m:dPr>
                  <m:e>
                    <m:r>
                      <m:rPr>
                        <m:sty m:val="p"/>
                      </m:rPr>
                      <w:rPr>
                        <w:rFonts w:ascii="Cambria Math" w:hAnsi="Cambria Math"/>
                        <w:szCs w:val="24"/>
                      </w:rPr>
                      <m:t>1 ≪</m:t>
                    </m:r>
                    <m:d>
                      <m:dPr>
                        <m:ctrlPr>
                          <w:rPr>
                            <w:rFonts w:ascii="Cambria Math" w:hAnsi="Cambria Math"/>
                            <w:szCs w:val="24"/>
                          </w:rPr>
                        </m:ctrlPr>
                      </m:dPr>
                      <m:e>
                        <m:sSub>
                          <m:sSubPr>
                            <m:ctrlPr>
                              <w:rPr>
                                <w:rFonts w:ascii="Cambria Math" w:hAnsi="Cambria Math"/>
                                <w:szCs w:val="24"/>
                              </w:rPr>
                            </m:ctrlPr>
                          </m:sSubPr>
                          <m:e>
                            <m:r>
                              <m:rPr>
                                <m:sty m:val="p"/>
                              </m:rPr>
                              <w:rPr>
                                <w:rFonts w:ascii="Cambria Math" w:hAnsi="Cambria Math"/>
                                <w:szCs w:val="24"/>
                              </w:rPr>
                              <m:t>BitDepth</m:t>
                            </m:r>
                          </m:e>
                          <m:sub>
                            <m:r>
                              <m:rPr>
                                <m:sty m:val="p"/>
                              </m:rPr>
                              <w:rPr>
                                <w:rFonts w:ascii="Cambria Math" w:hAnsi="Cambria Math"/>
                                <w:szCs w:val="24"/>
                              </w:rPr>
                              <m:t>C</m:t>
                            </m:r>
                          </m:sub>
                        </m:sSub>
                        <m:r>
                          <m:rPr>
                            <m:sty m:val="p"/>
                          </m:rPr>
                          <w:rPr>
                            <w:rFonts w:ascii="Cambria Math" w:hAnsi="Cambria Math"/>
                            <w:szCs w:val="24"/>
                          </w:rPr>
                          <m:t>-8</m:t>
                        </m:r>
                      </m:e>
                    </m:d>
                  </m:e>
                </m:d>
              </m:den>
            </m:f>
            <m:r>
              <m:rPr>
                <m:sty m:val="p"/>
              </m:rPr>
              <w:rPr>
                <w:rFonts w:ascii="Cambria Math" w:hAnsi="Cambria Math"/>
                <w:szCs w:val="24"/>
              </w:rPr>
              <m:t>-128)/224</m:t>
            </m:r>
          </m:e>
        </m:d>
      </m:oMath>
    </w:p>
    <w:p w14:paraId="2A8BFA0E" w14:textId="77777777" w:rsidR="000D1792" w:rsidRPr="002B4B68" w:rsidRDefault="000D1792" w:rsidP="000D1792">
      <w:pPr>
        <w:pStyle w:val="ListParagraph"/>
        <w:autoSpaceDE w:val="0"/>
        <w:autoSpaceDN w:val="0"/>
        <w:adjustRightInd w:val="0"/>
        <w:spacing w:after="0"/>
        <w:ind w:left="1440"/>
        <w:rPr>
          <w:rFonts w:ascii="Times New Roman" w:hAnsi="Times New Roman"/>
          <w:szCs w:val="24"/>
        </w:rPr>
      </w:pPr>
    </w:p>
    <w:p w14:paraId="5704B26B" w14:textId="77777777" w:rsidR="000D1792" w:rsidRPr="002B4B68" w:rsidRDefault="000D1792" w:rsidP="000D1792">
      <w:pPr>
        <w:pStyle w:val="ListParagraph"/>
        <w:autoSpaceDE w:val="0"/>
        <w:autoSpaceDN w:val="0"/>
        <w:adjustRightInd w:val="0"/>
        <w:spacing w:after="0"/>
        <w:ind w:left="1440"/>
        <w:rPr>
          <w:rFonts w:ascii="Times New Roman" w:hAnsi="Times New Roman"/>
          <w:i/>
          <w:szCs w:val="24"/>
        </w:rPr>
      </w:pPr>
      <w:r w:rsidRPr="002B4B68">
        <w:rPr>
          <w:rFonts w:ascii="Times New Roman" w:hAnsi="Times New Roman"/>
          <w:szCs w:val="24"/>
        </w:rPr>
        <w:t>with</w:t>
      </w:r>
      <w:r w:rsidRPr="002B4B68">
        <w:rPr>
          <w:rFonts w:ascii="Times New Roman" w:hAnsi="Times New Roman"/>
          <w:i/>
          <w:szCs w:val="24"/>
        </w:rPr>
        <w:tab/>
      </w:r>
    </w:p>
    <w:p w14:paraId="6A3D89B6" w14:textId="33C095D0" w:rsidR="000D1792" w:rsidRPr="002B4B68" w:rsidRDefault="000D1792" w:rsidP="000D1792">
      <w:pPr>
        <w:pStyle w:val="ListParagraph"/>
        <w:autoSpaceDE w:val="0"/>
        <w:autoSpaceDN w:val="0"/>
        <w:adjustRightInd w:val="0"/>
        <w:spacing w:after="0"/>
        <w:ind w:left="1440" w:firstLine="720"/>
        <w:rPr>
          <w:rFonts w:ascii="Times New Roman" w:hAnsi="Times New Roman"/>
          <w:szCs w:val="24"/>
        </w:rPr>
      </w:pPr>
      <w:r w:rsidRPr="002B4B68">
        <w:rPr>
          <w:rFonts w:ascii="Times New Roman" w:hAnsi="Times New Roman"/>
          <w:szCs w:val="24"/>
        </w:rPr>
        <w:t>Clip</w:t>
      </w:r>
      <w:r w:rsidRPr="002B4B68">
        <w:rPr>
          <w:rFonts w:ascii="Times New Roman" w:hAnsi="Times New Roman"/>
          <w:szCs w:val="24"/>
          <w:vertAlign w:val="subscript"/>
        </w:rPr>
        <w:t>Y</w:t>
      </w:r>
      <w:r w:rsidR="007036E8">
        <w:rPr>
          <w:rFonts w:ascii="Times New Roman" w:hAnsi="Times New Roman"/>
          <w:szCs w:val="24"/>
          <w:vertAlign w:val="subscript"/>
        </w:rPr>
        <w:t>′</w:t>
      </w:r>
      <w:r w:rsidRPr="002B4B68">
        <w:rPr>
          <w:rFonts w:ascii="Times New Roman" w:hAnsi="Times New Roman"/>
          <w:szCs w:val="24"/>
        </w:rPr>
        <w:t xml:space="preserve"> (x) = Clip3 ( 0, 1.0, x)</w:t>
      </w:r>
    </w:p>
    <w:p w14:paraId="55D8F8F6" w14:textId="77777777" w:rsidR="000D1792" w:rsidRPr="00AD5FFB" w:rsidRDefault="000D1792" w:rsidP="000D1792">
      <w:pPr>
        <w:pStyle w:val="ListParagraph"/>
        <w:autoSpaceDE w:val="0"/>
        <w:autoSpaceDN w:val="0"/>
        <w:adjustRightInd w:val="0"/>
        <w:spacing w:after="0"/>
        <w:ind w:left="1440"/>
        <w:rPr>
          <w:rFonts w:ascii="Times New Roman" w:hAnsi="Times New Roman"/>
          <w:szCs w:val="24"/>
        </w:rPr>
      </w:pPr>
      <w:r w:rsidRPr="002B4B68">
        <w:rPr>
          <w:rFonts w:ascii="Times New Roman" w:hAnsi="Times New Roman"/>
          <w:szCs w:val="24"/>
        </w:rPr>
        <w:tab/>
      </w:r>
      <w:r w:rsidRPr="00AD5FFB">
        <w:rPr>
          <w:rFonts w:ascii="Times New Roman" w:hAnsi="Times New Roman"/>
          <w:szCs w:val="24"/>
        </w:rPr>
        <w:t>Clip</w:t>
      </w:r>
      <w:r w:rsidRPr="00AD5FFB">
        <w:rPr>
          <w:rFonts w:ascii="Times New Roman" w:hAnsi="Times New Roman"/>
          <w:szCs w:val="24"/>
          <w:vertAlign w:val="subscript"/>
        </w:rPr>
        <w:t>C</w:t>
      </w:r>
      <w:r w:rsidRPr="00AD5FFB">
        <w:rPr>
          <w:rFonts w:ascii="Times New Roman" w:hAnsi="Times New Roman"/>
          <w:szCs w:val="24"/>
        </w:rPr>
        <w:t xml:space="preserve"> (x) = Clip3 ( -0.5, 0.5, x)</w:t>
      </w:r>
    </w:p>
    <w:p w14:paraId="7FD3DA24" w14:textId="77777777" w:rsidR="000D1792" w:rsidRPr="00AD5FFB" w:rsidRDefault="000D1792" w:rsidP="000D1792">
      <w:pPr>
        <w:pStyle w:val="ListParagraph"/>
        <w:autoSpaceDE w:val="0"/>
        <w:autoSpaceDN w:val="0"/>
        <w:adjustRightInd w:val="0"/>
        <w:spacing w:after="0"/>
        <w:ind w:left="1440"/>
        <w:rPr>
          <w:rFonts w:ascii="Times New Roman" w:hAnsi="Times New Roman"/>
          <w:szCs w:val="24"/>
        </w:rPr>
      </w:pPr>
      <w:r w:rsidRPr="00AD5FFB">
        <w:rPr>
          <w:rFonts w:ascii="Times New Roman" w:hAnsi="Times New Roman"/>
          <w:szCs w:val="24"/>
        </w:rPr>
        <w:tab/>
        <w:t>Clip3( x,y,z ) = x if z&lt;x, y if z&gt;y, z otherwise</w:t>
      </w:r>
    </w:p>
    <w:p w14:paraId="7D64A30A" w14:textId="77777777" w:rsidR="000D1792" w:rsidRPr="00AD5FFB" w:rsidRDefault="000D1792" w:rsidP="000D1792">
      <w:pPr>
        <w:rPr>
          <w:szCs w:val="24"/>
        </w:rPr>
      </w:pPr>
    </w:p>
    <w:p w14:paraId="18CFC287" w14:textId="502DCCED" w:rsidR="000D1792" w:rsidRPr="002B4B68" w:rsidRDefault="000D1792" w:rsidP="00672586">
      <w:pPr>
        <w:pStyle w:val="Heading2"/>
      </w:pPr>
      <w:r w:rsidRPr="002B4B68">
        <w:t>Colour transformation from Y</w:t>
      </w:r>
      <w:r w:rsidR="00DE1318">
        <w:rPr>
          <w:szCs w:val="24"/>
        </w:rPr>
        <w:sym w:font="Symbol" w:char="F0A2"/>
      </w:r>
      <w:r w:rsidRPr="002B4B68">
        <w:t>CbCr to RGB</w:t>
      </w:r>
    </w:p>
    <w:p w14:paraId="75666D50" w14:textId="00D57C19" w:rsidR="000D1792" w:rsidRPr="002B4B68" w:rsidRDefault="000D1792" w:rsidP="003C6C50">
      <w:pPr>
        <w:pStyle w:val="Heading3"/>
      </w:pPr>
      <w:bookmarkStart w:id="207" w:name="_Ref389553752"/>
      <w:r w:rsidRPr="002B4B68">
        <w:t>Y</w:t>
      </w:r>
      <w:r w:rsidR="00DE1318">
        <w:rPr>
          <w:szCs w:val="24"/>
        </w:rPr>
        <w:sym w:font="Symbol" w:char="F0A2"/>
      </w:r>
      <w:r w:rsidRPr="002B4B68">
        <w:t>CbCr</w:t>
      </w:r>
      <w:r w:rsidRPr="00E3518C">
        <w:t xml:space="preserve"> to R</w:t>
      </w:r>
      <w:r w:rsidR="00DE1318">
        <w:rPr>
          <w:szCs w:val="24"/>
        </w:rPr>
        <w:sym w:font="Symbol" w:char="F0A2"/>
      </w:r>
      <w:r w:rsidRPr="00E3518C">
        <w:t>G</w:t>
      </w:r>
      <w:r w:rsidR="00DE1318">
        <w:rPr>
          <w:szCs w:val="24"/>
        </w:rPr>
        <w:sym w:font="Symbol" w:char="F0A2"/>
      </w:r>
      <w:r w:rsidRPr="002B4B68">
        <w:t>B</w:t>
      </w:r>
      <w:r w:rsidR="00DE1318">
        <w:rPr>
          <w:szCs w:val="24"/>
        </w:rPr>
        <w:sym w:font="Symbol" w:char="F0A2"/>
      </w:r>
      <w:r w:rsidRPr="002B4B68">
        <w:t xml:space="preserve"> with BT.709 primaries</w:t>
      </w:r>
      <w:bookmarkEnd w:id="207"/>
      <w:r w:rsidRPr="002B4B68">
        <w:t xml:space="preserve"> </w:t>
      </w:r>
    </w:p>
    <w:p w14:paraId="757C7FB5" w14:textId="2D37D437"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2B4B68">
        <w:rPr>
          <w:rFonts w:ascii="Times New Roman" w:hAnsi="Times New Roman"/>
          <w:szCs w:val="24"/>
        </w:rPr>
        <w:t>R</w:t>
      </w:r>
      <w:r w:rsidR="00DE1318">
        <w:rPr>
          <w:rFonts w:ascii="Times New Roman" w:hAnsi="Times New Roman"/>
          <w:szCs w:val="24"/>
        </w:rPr>
        <w:sym w:font="Symbol" w:char="F0A2"/>
      </w:r>
      <w:r w:rsidRPr="002B4B68">
        <w:rPr>
          <w:rFonts w:ascii="Times New Roman" w:hAnsi="Times New Roman"/>
          <w:szCs w:val="24"/>
        </w:rPr>
        <w:t xml:space="preserve"> = clipRGB(Y</w:t>
      </w:r>
      <w:r w:rsidR="00DE1318">
        <w:rPr>
          <w:rFonts w:ascii="Times New Roman" w:hAnsi="Times New Roman"/>
          <w:szCs w:val="24"/>
        </w:rPr>
        <w:sym w:font="Symbol" w:char="F0A2"/>
      </w:r>
      <w:r w:rsidRPr="002B4B68">
        <w:rPr>
          <w:rFonts w:ascii="Times New Roman" w:hAnsi="Times New Roman"/>
          <w:szCs w:val="24"/>
        </w:rPr>
        <w:t xml:space="preserve"> + 1.57480 * Cr)</w:t>
      </w:r>
    </w:p>
    <w:p w14:paraId="443C4774" w14:textId="656CFA63" w:rsidR="000D1792" w:rsidRPr="00AD5FFB"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AD5FFB">
        <w:rPr>
          <w:rFonts w:ascii="Times New Roman" w:hAnsi="Times New Roman"/>
          <w:szCs w:val="24"/>
        </w:rPr>
        <w:t>G</w:t>
      </w:r>
      <w:r w:rsidR="00DE1318">
        <w:rPr>
          <w:rFonts w:ascii="Times New Roman" w:hAnsi="Times New Roman"/>
          <w:szCs w:val="24"/>
        </w:rPr>
        <w:sym w:font="Symbol" w:char="F0A2"/>
      </w:r>
      <w:r w:rsidRPr="00AD5FFB">
        <w:rPr>
          <w:rFonts w:ascii="Times New Roman" w:hAnsi="Times New Roman"/>
          <w:szCs w:val="24"/>
        </w:rPr>
        <w:t xml:space="preserve"> = clipRGB(Y</w:t>
      </w:r>
      <w:r w:rsidR="00DE1318">
        <w:rPr>
          <w:rFonts w:ascii="Times New Roman" w:hAnsi="Times New Roman"/>
          <w:szCs w:val="24"/>
        </w:rPr>
        <w:sym w:font="Symbol" w:char="F0A2"/>
      </w:r>
      <w:r w:rsidRPr="00AD5FFB">
        <w:rPr>
          <w:rFonts w:ascii="Times New Roman" w:hAnsi="Times New Roman"/>
          <w:szCs w:val="24"/>
        </w:rPr>
        <w:t xml:space="preserve"> – 0.18733 * Cb – 0.46813 * Cr)</w:t>
      </w:r>
    </w:p>
    <w:p w14:paraId="578DFAFD" w14:textId="5C5BD9F8"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2B4B68">
        <w:rPr>
          <w:rFonts w:ascii="Times New Roman" w:hAnsi="Times New Roman"/>
          <w:szCs w:val="24"/>
        </w:rPr>
        <w:t>B</w:t>
      </w:r>
      <w:r w:rsidR="00DE1318">
        <w:rPr>
          <w:rFonts w:ascii="Times New Roman" w:hAnsi="Times New Roman"/>
          <w:szCs w:val="24"/>
        </w:rPr>
        <w:sym w:font="Symbol" w:char="F0A2"/>
      </w:r>
      <w:r w:rsidRPr="002B4B68">
        <w:rPr>
          <w:rFonts w:ascii="Times New Roman" w:hAnsi="Times New Roman"/>
          <w:szCs w:val="24"/>
        </w:rPr>
        <w:t xml:space="preserve"> = clipRGB(Y</w:t>
      </w:r>
      <w:r w:rsidR="00DE1318">
        <w:rPr>
          <w:rFonts w:ascii="Times New Roman" w:hAnsi="Times New Roman"/>
          <w:szCs w:val="24"/>
        </w:rPr>
        <w:sym w:font="Symbol" w:char="F0A2"/>
      </w:r>
      <w:r w:rsidRPr="002B4B68">
        <w:rPr>
          <w:rFonts w:ascii="Times New Roman" w:hAnsi="Times New Roman"/>
          <w:szCs w:val="24"/>
        </w:rPr>
        <w:t xml:space="preserve"> + 1.85563 * Cb)</w:t>
      </w:r>
    </w:p>
    <w:p w14:paraId="7CE2B18B" w14:textId="77777777" w:rsidR="000D1792" w:rsidRPr="002B4B68" w:rsidRDefault="000D1792" w:rsidP="000D1792">
      <w:pPr>
        <w:pStyle w:val="ListParagraph"/>
        <w:autoSpaceDE w:val="0"/>
        <w:autoSpaceDN w:val="0"/>
        <w:adjustRightInd w:val="0"/>
        <w:spacing w:after="0"/>
        <w:ind w:left="2520"/>
        <w:rPr>
          <w:rFonts w:ascii="Times New Roman" w:hAnsi="Times New Roman"/>
          <w:szCs w:val="24"/>
        </w:rPr>
      </w:pPr>
    </w:p>
    <w:p w14:paraId="1FC22872" w14:textId="77D93733" w:rsidR="000D1792" w:rsidRPr="00E3518C" w:rsidRDefault="000D1792" w:rsidP="003C6C50">
      <w:pPr>
        <w:pStyle w:val="Heading3"/>
      </w:pPr>
      <w:bookmarkStart w:id="208" w:name="_Ref389555755"/>
      <w:r w:rsidRPr="00E3518C">
        <w:t>Y</w:t>
      </w:r>
      <w:r w:rsidR="00DE1318">
        <w:rPr>
          <w:szCs w:val="24"/>
        </w:rPr>
        <w:sym w:font="Symbol" w:char="F0A2"/>
      </w:r>
      <w:r w:rsidRPr="00E3518C">
        <w:t>CbCr</w:t>
      </w:r>
      <w:r w:rsidRPr="002B4B68" w:rsidDel="00C031F4">
        <w:t xml:space="preserve"> </w:t>
      </w:r>
      <w:r w:rsidRPr="002B4B68">
        <w:t>to R</w:t>
      </w:r>
      <w:r w:rsidR="00DE1318">
        <w:rPr>
          <w:szCs w:val="24"/>
        </w:rPr>
        <w:sym w:font="Symbol" w:char="F0A2"/>
      </w:r>
      <w:r w:rsidRPr="002B4B68">
        <w:t>G</w:t>
      </w:r>
      <w:r w:rsidR="00DE1318">
        <w:rPr>
          <w:szCs w:val="24"/>
        </w:rPr>
        <w:sym w:font="Symbol" w:char="F0A2"/>
      </w:r>
      <w:r w:rsidRPr="002B4B68">
        <w:t>B</w:t>
      </w:r>
      <w:r w:rsidR="00DE1318">
        <w:rPr>
          <w:szCs w:val="24"/>
        </w:rPr>
        <w:sym w:font="Symbol" w:char="F0A2"/>
      </w:r>
      <w:r w:rsidRPr="00E3518C">
        <w:t xml:space="preserve"> with </w:t>
      </w:r>
      <w:ins w:id="209" w:author="Francois Edouard" w:date="2017-04-04T08:54:00Z">
        <w:r w:rsidR="00CB669A" w:rsidRPr="002B4B68">
          <w:rPr>
            <w:szCs w:val="24"/>
          </w:rPr>
          <w:t>BT.2</w:t>
        </w:r>
        <w:r w:rsidR="00CB669A">
          <w:rPr>
            <w:szCs w:val="24"/>
          </w:rPr>
          <w:t>100</w:t>
        </w:r>
        <w:r w:rsidR="00CB669A" w:rsidRPr="002B4B68">
          <w:rPr>
            <w:szCs w:val="24"/>
          </w:rPr>
          <w:t xml:space="preserve"> </w:t>
        </w:r>
      </w:ins>
      <w:del w:id="210" w:author="Francois Edouard" w:date="2017-04-04T08:54:00Z">
        <w:r w:rsidRPr="00E3518C" w:rsidDel="00CB669A">
          <w:delText xml:space="preserve">BT.2020 </w:delText>
        </w:r>
      </w:del>
      <w:r w:rsidRPr="00E3518C">
        <w:t>primaries</w:t>
      </w:r>
      <w:bookmarkEnd w:id="208"/>
      <w:r w:rsidRPr="00E3518C">
        <w:t xml:space="preserve"> </w:t>
      </w:r>
    </w:p>
    <w:p w14:paraId="76965622" w14:textId="70E06901"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2B4B68">
        <w:rPr>
          <w:rFonts w:ascii="Times New Roman" w:hAnsi="Times New Roman"/>
          <w:szCs w:val="24"/>
        </w:rPr>
        <w:t>R</w:t>
      </w:r>
      <w:r w:rsidR="00DE1318">
        <w:rPr>
          <w:rFonts w:ascii="Times New Roman" w:hAnsi="Times New Roman"/>
          <w:szCs w:val="24"/>
        </w:rPr>
        <w:sym w:font="Symbol" w:char="F0A2"/>
      </w:r>
      <w:r w:rsidRPr="002B4B68">
        <w:rPr>
          <w:rFonts w:ascii="Times New Roman" w:hAnsi="Times New Roman"/>
          <w:szCs w:val="24"/>
        </w:rPr>
        <w:t xml:space="preserve"> = clipRGB(Y</w:t>
      </w:r>
      <w:r w:rsidR="00DE1318">
        <w:rPr>
          <w:rFonts w:ascii="Times New Roman" w:hAnsi="Times New Roman"/>
          <w:szCs w:val="24"/>
        </w:rPr>
        <w:sym w:font="Symbol" w:char="F0A2"/>
      </w:r>
      <w:r w:rsidRPr="002B4B68">
        <w:rPr>
          <w:rFonts w:ascii="Times New Roman" w:hAnsi="Times New Roman"/>
          <w:szCs w:val="24"/>
        </w:rPr>
        <w:t xml:space="preserve"> + 1.47460 * Cr)</w:t>
      </w:r>
    </w:p>
    <w:p w14:paraId="00734374" w14:textId="7C5E6C63" w:rsidR="000D1792" w:rsidRPr="00AD5FFB"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AD5FFB">
        <w:rPr>
          <w:rFonts w:ascii="Times New Roman" w:hAnsi="Times New Roman"/>
          <w:szCs w:val="24"/>
        </w:rPr>
        <w:t>G</w:t>
      </w:r>
      <w:r w:rsidR="00DE1318">
        <w:rPr>
          <w:rFonts w:ascii="Times New Roman" w:hAnsi="Times New Roman"/>
          <w:szCs w:val="24"/>
        </w:rPr>
        <w:sym w:font="Symbol" w:char="F0A2"/>
      </w:r>
      <w:r w:rsidRPr="00AD5FFB">
        <w:rPr>
          <w:rFonts w:ascii="Times New Roman" w:hAnsi="Times New Roman"/>
          <w:szCs w:val="24"/>
        </w:rPr>
        <w:t xml:space="preserve"> = clipRGB(Y</w:t>
      </w:r>
      <w:r w:rsidR="00DE1318">
        <w:rPr>
          <w:rFonts w:ascii="Times New Roman" w:hAnsi="Times New Roman"/>
          <w:szCs w:val="24"/>
        </w:rPr>
        <w:sym w:font="Symbol" w:char="F0A2"/>
      </w:r>
      <w:r w:rsidRPr="00AD5FFB">
        <w:rPr>
          <w:rFonts w:ascii="Times New Roman" w:hAnsi="Times New Roman"/>
          <w:szCs w:val="24"/>
        </w:rPr>
        <w:t xml:space="preserve"> – 0.16455 * Cb – 0.57135 * Cr)</w:t>
      </w:r>
    </w:p>
    <w:p w14:paraId="60EF583C" w14:textId="2324A88E"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2B4B68">
        <w:rPr>
          <w:rFonts w:ascii="Times New Roman" w:hAnsi="Times New Roman"/>
          <w:szCs w:val="24"/>
        </w:rPr>
        <w:t>B</w:t>
      </w:r>
      <w:r w:rsidR="00DE1318">
        <w:rPr>
          <w:rFonts w:ascii="Times New Roman" w:hAnsi="Times New Roman"/>
          <w:szCs w:val="24"/>
        </w:rPr>
        <w:sym w:font="Symbol" w:char="F0A2"/>
      </w:r>
      <w:r w:rsidRPr="002B4B68">
        <w:rPr>
          <w:rFonts w:ascii="Times New Roman" w:hAnsi="Times New Roman"/>
          <w:szCs w:val="24"/>
        </w:rPr>
        <w:t xml:space="preserve"> = clipRGB(Y</w:t>
      </w:r>
      <w:r w:rsidR="00DE1318">
        <w:rPr>
          <w:rFonts w:ascii="Times New Roman" w:hAnsi="Times New Roman"/>
          <w:szCs w:val="24"/>
        </w:rPr>
        <w:sym w:font="Symbol" w:char="F0A2"/>
      </w:r>
      <w:r w:rsidRPr="002B4B68">
        <w:rPr>
          <w:rFonts w:ascii="Times New Roman" w:hAnsi="Times New Roman"/>
          <w:szCs w:val="24"/>
        </w:rPr>
        <w:t xml:space="preserve"> + 1.88140 * Cb)</w:t>
      </w:r>
    </w:p>
    <w:p w14:paraId="5918DE3F" w14:textId="77777777" w:rsidR="000D1792" w:rsidRPr="002B4B68" w:rsidRDefault="000D1792" w:rsidP="000D1792">
      <w:pPr>
        <w:pStyle w:val="ListParagraph"/>
        <w:autoSpaceDE w:val="0"/>
        <w:autoSpaceDN w:val="0"/>
        <w:adjustRightInd w:val="0"/>
        <w:spacing w:after="0"/>
        <w:ind w:left="1134"/>
        <w:rPr>
          <w:rFonts w:ascii="Times New Roman" w:hAnsi="Times New Roman"/>
          <w:szCs w:val="24"/>
        </w:rPr>
      </w:pPr>
    </w:p>
    <w:p w14:paraId="2A130422" w14:textId="77777777" w:rsidR="000D1792" w:rsidRPr="002B4B68" w:rsidRDefault="000D1792" w:rsidP="000D1792">
      <w:pPr>
        <w:ind w:left="851" w:firstLine="589"/>
        <w:rPr>
          <w:szCs w:val="24"/>
        </w:rPr>
      </w:pPr>
      <w:r w:rsidRPr="002B4B68">
        <w:rPr>
          <w:szCs w:val="24"/>
        </w:rPr>
        <w:t>with clipRGB( x ) = Clip3( 0, 1, x )</w:t>
      </w:r>
    </w:p>
    <w:p w14:paraId="36925FBF" w14:textId="77777777" w:rsidR="000D1792" w:rsidRPr="00AD5FFB" w:rsidRDefault="000D1792" w:rsidP="000D1792">
      <w:pPr>
        <w:ind w:left="851" w:firstLine="589"/>
        <w:rPr>
          <w:szCs w:val="24"/>
        </w:rPr>
      </w:pPr>
      <w:r w:rsidRPr="00AD5FFB">
        <w:rPr>
          <w:szCs w:val="24"/>
        </w:rPr>
        <w:t>Clip3( x,y,z ) = x if z&lt;x, y if z&gt;y, z otherwise</w:t>
      </w:r>
    </w:p>
    <w:p w14:paraId="28700299" w14:textId="77777777" w:rsidR="000D1792" w:rsidRPr="00AD5FFB" w:rsidRDefault="000D1792" w:rsidP="000D1792">
      <w:pPr>
        <w:pStyle w:val="ListParagraph"/>
        <w:autoSpaceDE w:val="0"/>
        <w:autoSpaceDN w:val="0"/>
        <w:adjustRightInd w:val="0"/>
        <w:spacing w:after="0"/>
        <w:ind w:left="1134"/>
        <w:rPr>
          <w:rFonts w:ascii="Times New Roman" w:hAnsi="Times New Roman"/>
          <w:szCs w:val="24"/>
        </w:rPr>
      </w:pPr>
    </w:p>
    <w:p w14:paraId="6C2063BF" w14:textId="2B9D7115" w:rsidR="000D1792" w:rsidRPr="00E3518C" w:rsidRDefault="000D1792" w:rsidP="003C6C50">
      <w:pPr>
        <w:pStyle w:val="Heading3"/>
      </w:pPr>
      <w:bookmarkStart w:id="211" w:name="_Ref389553829"/>
      <w:r w:rsidRPr="00E3518C">
        <w:t xml:space="preserve">Conversion </w:t>
      </w:r>
      <w:r w:rsidRPr="002B4B68">
        <w:t>from</w:t>
      </w:r>
      <w:r w:rsidRPr="00E3518C">
        <w:t xml:space="preserve"> R</w:t>
      </w:r>
      <w:r w:rsidR="00DE1318">
        <w:rPr>
          <w:szCs w:val="24"/>
        </w:rPr>
        <w:sym w:font="Symbol" w:char="F0A2"/>
      </w:r>
      <w:r w:rsidRPr="00E3518C">
        <w:t>G</w:t>
      </w:r>
      <w:r w:rsidR="00DE1318">
        <w:rPr>
          <w:szCs w:val="24"/>
        </w:rPr>
        <w:sym w:font="Symbol" w:char="F0A2"/>
      </w:r>
      <w:r w:rsidRPr="00E3518C">
        <w:t>B</w:t>
      </w:r>
      <w:r w:rsidR="00DE1318">
        <w:rPr>
          <w:szCs w:val="24"/>
        </w:rPr>
        <w:sym w:font="Symbol" w:char="F0A2"/>
      </w:r>
      <w:r w:rsidRPr="00E3518C">
        <w:t xml:space="preserve"> to RGB</w:t>
      </w:r>
      <w:bookmarkEnd w:id="211"/>
    </w:p>
    <w:p w14:paraId="319F911F" w14:textId="351F2294"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2B4B68">
        <w:rPr>
          <w:rFonts w:ascii="Times New Roman" w:hAnsi="Times New Roman"/>
          <w:szCs w:val="24"/>
        </w:rPr>
        <w:t>R = 10000*inversePQ_TF(R</w:t>
      </w:r>
      <w:r w:rsidR="00DE1318">
        <w:rPr>
          <w:rFonts w:ascii="Times New Roman" w:hAnsi="Times New Roman"/>
          <w:szCs w:val="24"/>
        </w:rPr>
        <w:sym w:font="Symbol" w:char="F0A2"/>
      </w:r>
      <w:r w:rsidRPr="002B4B68">
        <w:rPr>
          <w:rFonts w:ascii="Times New Roman" w:hAnsi="Times New Roman"/>
          <w:szCs w:val="24"/>
        </w:rPr>
        <w:t>)</w:t>
      </w:r>
    </w:p>
    <w:p w14:paraId="518F1A1E" w14:textId="6339D3E2"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2B4B68">
        <w:rPr>
          <w:rFonts w:ascii="Times New Roman" w:hAnsi="Times New Roman"/>
          <w:szCs w:val="24"/>
        </w:rPr>
        <w:t>G = 10000*inversePQ_TF(G</w:t>
      </w:r>
      <w:r w:rsidR="00DE1318">
        <w:rPr>
          <w:rFonts w:ascii="Times New Roman" w:hAnsi="Times New Roman"/>
          <w:szCs w:val="24"/>
        </w:rPr>
        <w:sym w:font="Symbol" w:char="F0A2"/>
      </w:r>
      <w:r w:rsidRPr="002B4B68">
        <w:rPr>
          <w:rFonts w:ascii="Times New Roman" w:hAnsi="Times New Roman"/>
          <w:szCs w:val="24"/>
        </w:rPr>
        <w:t>)</w:t>
      </w:r>
    </w:p>
    <w:p w14:paraId="79E9D227" w14:textId="0AEC9F45" w:rsidR="000D1792" w:rsidRPr="002B4B68" w:rsidRDefault="000D1792" w:rsidP="0067258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2B4B68">
        <w:rPr>
          <w:rFonts w:ascii="Times New Roman" w:hAnsi="Times New Roman"/>
          <w:szCs w:val="24"/>
        </w:rPr>
        <w:t>B = 10000*inversePQ_TF(B</w:t>
      </w:r>
      <w:r w:rsidR="00DE1318">
        <w:rPr>
          <w:rFonts w:ascii="Times New Roman" w:hAnsi="Times New Roman"/>
          <w:szCs w:val="24"/>
        </w:rPr>
        <w:sym w:font="Symbol" w:char="F0A2"/>
      </w:r>
      <w:r w:rsidRPr="002B4B68">
        <w:rPr>
          <w:rFonts w:ascii="Times New Roman" w:hAnsi="Times New Roman"/>
          <w:szCs w:val="24"/>
        </w:rPr>
        <w:t>)</w:t>
      </w:r>
    </w:p>
    <w:p w14:paraId="1A301988" w14:textId="2130D47C" w:rsidR="000D1792" w:rsidRPr="002B4B68" w:rsidRDefault="000D1792" w:rsidP="000D1792">
      <w:pPr>
        <w:pStyle w:val="BodyText"/>
        <w:spacing w:after="120" w:line="276" w:lineRule="auto"/>
        <w:ind w:left="2127"/>
        <w:rPr>
          <w:rFonts w:ascii="Times New Roman" w:hAnsi="Times New Roman"/>
          <w:sz w:val="24"/>
        </w:rPr>
      </w:pPr>
      <w:r w:rsidRPr="002B4B68">
        <w:rPr>
          <w:rFonts w:ascii="Times New Roman" w:eastAsia="Calibri" w:hAnsi="Times New Roman"/>
          <w:sz w:val="24"/>
          <w:lang w:eastAsia="ja-JP"/>
        </w:rPr>
        <w:t xml:space="preserve">with </w:t>
      </w:r>
      <m:oMath>
        <m:r>
          <m:rPr>
            <m:sty m:val="p"/>
          </m:rPr>
          <w:rPr>
            <w:rFonts w:ascii="Cambria Math" w:hAnsi="Cambria Math"/>
            <w:sz w:val="24"/>
          </w:rPr>
          <m:t>inversePQ_TF</m:t>
        </m:r>
        <m:r>
          <w:rPr>
            <w:rFonts w:ascii="Cambria Math" w:hAnsi="Cambria Math"/>
            <w:sz w:val="24"/>
          </w:rPr>
          <m:t>(N)=</m:t>
        </m:r>
        <m:sSup>
          <m:sSupPr>
            <m:ctrlPr>
              <w:rPr>
                <w:rFonts w:ascii="Cambria Math" w:hAnsi="Cambria Math"/>
                <w:i/>
                <w:sz w:val="24"/>
              </w:rPr>
            </m:ctrlPr>
          </m:sSupPr>
          <m:e>
            <m:d>
              <m:dPr>
                <m:ctrlPr>
                  <w:rPr>
                    <w:rFonts w:ascii="Cambria Math" w:hAnsi="Cambria Math"/>
                    <w:i/>
                    <w:sz w:val="24"/>
                  </w:rPr>
                </m:ctrlPr>
              </m:dPr>
              <m:e>
                <m:f>
                  <m:fPr>
                    <m:ctrlPr>
                      <w:rPr>
                        <w:rFonts w:ascii="Cambria Math" w:hAnsi="Cambria Math"/>
                        <w:i/>
                        <w:sz w:val="24"/>
                      </w:rPr>
                    </m:ctrlPr>
                  </m:fPr>
                  <m:num>
                    <m:r>
                      <m:rPr>
                        <m:sty m:val="p"/>
                      </m:rPr>
                      <w:rPr>
                        <w:rFonts w:ascii="Cambria Math" w:hAnsi="Cambria Math"/>
                        <w:sz w:val="24"/>
                      </w:rPr>
                      <m:t>max</m:t>
                    </m:r>
                    <m:d>
                      <m:dPr>
                        <m:begChr m:val="["/>
                        <m:endChr m:val="]"/>
                        <m:ctrlPr>
                          <w:rPr>
                            <w:rFonts w:ascii="Cambria Math" w:hAnsi="Cambria Math"/>
                            <w:i/>
                            <w:sz w:val="24"/>
                          </w:rPr>
                        </m:ctrlPr>
                      </m:dPr>
                      <m:e>
                        <m:d>
                          <m:dPr>
                            <m:ctrlPr>
                              <w:rPr>
                                <w:rFonts w:ascii="Cambria Math" w:hAnsi="Cambria Math"/>
                                <w:i/>
                                <w:sz w:val="24"/>
                              </w:rPr>
                            </m:ctrlPr>
                          </m:dPr>
                          <m:e>
                            <m:sSup>
                              <m:sSupPr>
                                <m:ctrlPr>
                                  <w:rPr>
                                    <w:rFonts w:ascii="Cambria Math" w:hAnsi="Cambria Math"/>
                                    <w:i/>
                                    <w:sz w:val="24"/>
                                  </w:rPr>
                                </m:ctrlPr>
                              </m:sSupPr>
                              <m:e>
                                <m:r>
                                  <w:rPr>
                                    <w:rFonts w:ascii="Cambria Math" w:hAnsi="Cambria Math"/>
                                    <w:sz w:val="24"/>
                                  </w:rPr>
                                  <m:t>N</m:t>
                                </m:r>
                              </m:e>
                              <m:sup>
                                <m:f>
                                  <m:fPr>
                                    <m:type m:val="skw"/>
                                    <m:ctrlPr>
                                      <w:rPr>
                                        <w:rFonts w:ascii="Cambria Math" w:hAnsi="Cambria Math"/>
                                        <w:i/>
                                        <w:sz w:val="24"/>
                                      </w:rPr>
                                    </m:ctrlPr>
                                  </m:fPr>
                                  <m:num>
                                    <m:r>
                                      <w:rPr>
                                        <w:rFonts w:ascii="Cambria Math" w:hAnsi="Cambria Math"/>
                                        <w:sz w:val="24"/>
                                      </w:rPr>
                                      <m:t>1</m:t>
                                    </m:r>
                                  </m:num>
                                  <m:den>
                                    <m:sSub>
                                      <m:sSubPr>
                                        <m:ctrlPr>
                                          <w:rPr>
                                            <w:rFonts w:ascii="Cambria Math" w:hAnsi="Cambria Math"/>
                                            <w:i/>
                                            <w:sz w:val="24"/>
                                          </w:rPr>
                                        </m:ctrlPr>
                                      </m:sSubPr>
                                      <m:e>
                                        <m:r>
                                          <w:rPr>
                                            <w:rFonts w:ascii="Cambria Math" w:hAnsi="Cambria Math"/>
                                            <w:sz w:val="24"/>
                                          </w:rPr>
                                          <m:t>m</m:t>
                                        </m:r>
                                      </m:e>
                                      <m:sub>
                                        <m:r>
                                          <w:rPr>
                                            <w:rFonts w:ascii="Cambria Math" w:hAnsi="Cambria Math"/>
                                            <w:sz w:val="24"/>
                                          </w:rPr>
                                          <m:t>2</m:t>
                                        </m:r>
                                      </m:sub>
                                    </m:sSub>
                                  </m:den>
                                </m:f>
                              </m:sup>
                            </m:sSup>
                            <m:r>
                              <w:rPr>
                                <w:rFonts w:ascii="Cambria Math" w:hAnsi="Cambria Math"/>
                                <w:sz w:val="24"/>
                              </w:rPr>
                              <m:t>-</m:t>
                            </m:r>
                            <m:sSub>
                              <m:sSubPr>
                                <m:ctrlPr>
                                  <w:rPr>
                                    <w:rFonts w:ascii="Cambria Math" w:hAnsi="Cambria Math"/>
                                    <w:i/>
                                    <w:sz w:val="24"/>
                                  </w:rPr>
                                </m:ctrlPr>
                              </m:sSubPr>
                              <m:e>
                                <m:r>
                                  <w:rPr>
                                    <w:rFonts w:ascii="Cambria Math" w:hAnsi="Cambria Math"/>
                                    <w:sz w:val="24"/>
                                  </w:rPr>
                                  <m:t>c</m:t>
                                </m:r>
                              </m:e>
                              <m:sub>
                                <m:r>
                                  <w:rPr>
                                    <w:rFonts w:ascii="Cambria Math" w:hAnsi="Cambria Math"/>
                                    <w:sz w:val="24"/>
                                  </w:rPr>
                                  <m:t>1</m:t>
                                </m:r>
                              </m:sub>
                            </m:sSub>
                          </m:e>
                        </m:d>
                        <m:r>
                          <w:rPr>
                            <w:rFonts w:ascii="Cambria Math" w:hAnsi="Cambria Math"/>
                            <w:sz w:val="24"/>
                          </w:rPr>
                          <m:t>,0</m:t>
                        </m:r>
                      </m:e>
                    </m:d>
                  </m:num>
                  <m:den>
                    <m:sSub>
                      <m:sSubPr>
                        <m:ctrlPr>
                          <w:rPr>
                            <w:rFonts w:ascii="Cambria Math" w:hAnsi="Cambria Math"/>
                            <w:i/>
                            <w:sz w:val="24"/>
                          </w:rPr>
                        </m:ctrlPr>
                      </m:sSubPr>
                      <m:e>
                        <m:r>
                          <w:rPr>
                            <w:rFonts w:ascii="Cambria Math" w:hAnsi="Cambria Math"/>
                            <w:sz w:val="24"/>
                          </w:rPr>
                          <m:t>c</m:t>
                        </m:r>
                      </m:e>
                      <m:sub>
                        <m:r>
                          <w:rPr>
                            <w:rFonts w:ascii="Cambria Math" w:hAnsi="Cambria Math"/>
                            <w:sz w:val="24"/>
                          </w:rPr>
                          <m:t>2</m:t>
                        </m:r>
                      </m:sub>
                    </m:sSub>
                    <m:r>
                      <w:rPr>
                        <w:rFonts w:ascii="Cambria Math" w:hAnsi="Cambria Math"/>
                        <w:sz w:val="24"/>
                      </w:rPr>
                      <m:t>-</m:t>
                    </m:r>
                    <m:sSub>
                      <m:sSubPr>
                        <m:ctrlPr>
                          <w:rPr>
                            <w:rFonts w:ascii="Cambria Math" w:hAnsi="Cambria Math"/>
                            <w:i/>
                            <w:sz w:val="24"/>
                          </w:rPr>
                        </m:ctrlPr>
                      </m:sSubPr>
                      <m:e>
                        <m:r>
                          <w:rPr>
                            <w:rFonts w:ascii="Cambria Math" w:hAnsi="Cambria Math"/>
                            <w:sz w:val="24"/>
                          </w:rPr>
                          <m:t>c</m:t>
                        </m:r>
                      </m:e>
                      <m:sub>
                        <m:r>
                          <w:rPr>
                            <w:rFonts w:ascii="Cambria Math" w:hAnsi="Cambria Math"/>
                            <w:sz w:val="24"/>
                          </w:rPr>
                          <m:t>3</m:t>
                        </m:r>
                      </m:sub>
                    </m:sSub>
                    <m:sSup>
                      <m:sSupPr>
                        <m:ctrlPr>
                          <w:rPr>
                            <w:rFonts w:ascii="Cambria Math" w:hAnsi="Cambria Math"/>
                            <w:i/>
                            <w:sz w:val="24"/>
                          </w:rPr>
                        </m:ctrlPr>
                      </m:sSupPr>
                      <m:e>
                        <m:r>
                          <w:rPr>
                            <w:rFonts w:ascii="Cambria Math" w:hAnsi="Cambria Math"/>
                            <w:sz w:val="24"/>
                          </w:rPr>
                          <m:t>N</m:t>
                        </m:r>
                      </m:e>
                      <m:sup>
                        <m:f>
                          <m:fPr>
                            <m:type m:val="skw"/>
                            <m:ctrlPr>
                              <w:rPr>
                                <w:rFonts w:ascii="Cambria Math" w:hAnsi="Cambria Math"/>
                                <w:i/>
                                <w:sz w:val="24"/>
                              </w:rPr>
                            </m:ctrlPr>
                          </m:fPr>
                          <m:num>
                            <m:r>
                              <w:rPr>
                                <w:rFonts w:ascii="Cambria Math" w:hAnsi="Cambria Math"/>
                                <w:sz w:val="24"/>
                              </w:rPr>
                              <m:t>1</m:t>
                            </m:r>
                          </m:num>
                          <m:den>
                            <m:sSub>
                              <m:sSubPr>
                                <m:ctrlPr>
                                  <w:rPr>
                                    <w:rFonts w:ascii="Cambria Math" w:hAnsi="Cambria Math"/>
                                    <w:i/>
                                    <w:sz w:val="24"/>
                                  </w:rPr>
                                </m:ctrlPr>
                              </m:sSubPr>
                              <m:e>
                                <m:r>
                                  <w:rPr>
                                    <w:rFonts w:ascii="Cambria Math" w:hAnsi="Cambria Math"/>
                                    <w:sz w:val="24"/>
                                  </w:rPr>
                                  <m:t>m</m:t>
                                </m:r>
                              </m:e>
                              <m:sub>
                                <m:r>
                                  <w:rPr>
                                    <w:rFonts w:ascii="Cambria Math" w:hAnsi="Cambria Math"/>
                                    <w:sz w:val="24"/>
                                  </w:rPr>
                                  <m:t>2</m:t>
                                </m:r>
                              </m:sub>
                            </m:sSub>
                          </m:den>
                        </m:f>
                      </m:sup>
                    </m:sSup>
                  </m:den>
                </m:f>
              </m:e>
            </m:d>
          </m:e>
          <m:sup>
            <m:f>
              <m:fPr>
                <m:type m:val="skw"/>
                <m:ctrlPr>
                  <w:rPr>
                    <w:rFonts w:ascii="Cambria Math" w:hAnsi="Cambria Math"/>
                    <w:i/>
                    <w:sz w:val="24"/>
                  </w:rPr>
                </m:ctrlPr>
              </m:fPr>
              <m:num>
                <m:r>
                  <w:rPr>
                    <w:rFonts w:ascii="Cambria Math" w:hAnsi="Cambria Math"/>
                    <w:sz w:val="24"/>
                  </w:rPr>
                  <m:t>1</m:t>
                </m:r>
              </m:num>
              <m:den>
                <m:sSub>
                  <m:sSubPr>
                    <m:ctrlPr>
                      <w:rPr>
                        <w:rFonts w:ascii="Cambria Math" w:hAnsi="Cambria Math"/>
                        <w:i/>
                        <w:sz w:val="24"/>
                      </w:rPr>
                    </m:ctrlPr>
                  </m:sSubPr>
                  <m:e>
                    <m:r>
                      <w:rPr>
                        <w:rFonts w:ascii="Cambria Math" w:hAnsi="Cambria Math"/>
                        <w:sz w:val="24"/>
                      </w:rPr>
                      <m:t>m</m:t>
                    </m:r>
                  </m:e>
                  <m:sub>
                    <m:r>
                      <w:rPr>
                        <w:rFonts w:ascii="Cambria Math" w:hAnsi="Cambria Math"/>
                        <w:sz w:val="24"/>
                      </w:rPr>
                      <m:t>1</m:t>
                    </m:r>
                  </m:sub>
                </m:sSub>
              </m:den>
            </m:f>
          </m:sup>
        </m:sSup>
      </m:oMath>
    </w:p>
    <w:p w14:paraId="42503785" w14:textId="77777777" w:rsidR="000D1792" w:rsidRPr="002B4B68" w:rsidRDefault="00F867AA" w:rsidP="000D1792">
      <w:pPr>
        <w:ind w:left="2835"/>
        <w:rPr>
          <w:rFonts w:eastAsia="SimSun"/>
          <w:szCs w:val="24"/>
        </w:rPr>
      </w:pPr>
      <m:oMathPara>
        <m:oMathParaPr>
          <m:jc m:val="left"/>
        </m:oMathParaPr>
        <m:oMath>
          <m:sSub>
            <m:sSubPr>
              <m:ctrlPr>
                <w:rPr>
                  <w:rFonts w:ascii="Cambria Math" w:hAnsi="Cambria Math"/>
                  <w:i/>
                  <w:szCs w:val="24"/>
                </w:rPr>
              </m:ctrlPr>
            </m:sSubPr>
            <m:e>
              <m:r>
                <w:rPr>
                  <w:rFonts w:ascii="Cambria Math" w:hAnsi="Cambria Math"/>
                  <w:szCs w:val="24"/>
                </w:rPr>
                <m:t>m</m:t>
              </m:r>
            </m:e>
            <m:sub>
              <m:r>
                <w:rPr>
                  <w:rFonts w:ascii="Cambria Math" w:hAnsi="Cambria Math"/>
                  <w:szCs w:val="24"/>
                </w:rPr>
                <m:t>1</m:t>
              </m:r>
            </m:sub>
          </m:sSub>
          <m:r>
            <w:rPr>
              <w:rFonts w:ascii="Cambria Math" w:hAnsi="Cambria Math"/>
              <w:szCs w:val="24"/>
            </w:rPr>
            <m:t>=</m:t>
          </m:r>
          <m:f>
            <m:fPr>
              <m:ctrlPr>
                <w:rPr>
                  <w:rFonts w:ascii="Cambria Math" w:hAnsi="Cambria Math"/>
                  <w:i/>
                  <w:szCs w:val="24"/>
                </w:rPr>
              </m:ctrlPr>
            </m:fPr>
            <m:num>
              <m:r>
                <w:rPr>
                  <w:rFonts w:ascii="Cambria Math" w:hAnsi="Cambria Math"/>
                  <w:szCs w:val="24"/>
                </w:rPr>
                <m:t>2610</m:t>
              </m:r>
            </m:num>
            <m:den>
              <m:r>
                <w:rPr>
                  <w:rFonts w:ascii="Cambria Math" w:hAnsi="Cambria Math"/>
                  <w:szCs w:val="24"/>
                </w:rPr>
                <m:t>4096</m:t>
              </m:r>
            </m:den>
          </m:f>
          <m:r>
            <w:rPr>
              <w:rFonts w:ascii="Cambria Math" w:hAnsi="Cambria Math"/>
              <w:szCs w:val="24"/>
            </w:rPr>
            <m:t>×</m:t>
          </m:r>
          <m:f>
            <m:fPr>
              <m:ctrlPr>
                <w:rPr>
                  <w:rFonts w:ascii="Cambria Math" w:hAnsi="Cambria Math"/>
                  <w:i/>
                  <w:szCs w:val="24"/>
                </w:rPr>
              </m:ctrlPr>
            </m:fPr>
            <m:num>
              <m:r>
                <w:rPr>
                  <w:rFonts w:ascii="Cambria Math" w:hAnsi="Cambria Math"/>
                  <w:szCs w:val="24"/>
                </w:rPr>
                <m:t>1</m:t>
              </m:r>
            </m:num>
            <m:den>
              <m:r>
                <w:rPr>
                  <w:rFonts w:ascii="Cambria Math" w:hAnsi="Cambria Math"/>
                  <w:szCs w:val="24"/>
                </w:rPr>
                <m:t>4</m:t>
              </m:r>
            </m:den>
          </m:f>
          <m:r>
            <w:rPr>
              <w:rFonts w:ascii="Cambria Math" w:eastAsia="SimSun" w:hAnsi="Cambria Math"/>
              <w:szCs w:val="24"/>
            </w:rPr>
            <m:t>=0.1593017578125</m:t>
          </m:r>
          <m:r>
            <m:rPr>
              <m:sty m:val="p"/>
            </m:rPr>
            <w:rPr>
              <w:rFonts w:ascii="Cambria Math" w:hAnsi="Cambria Math"/>
              <w:szCs w:val="24"/>
            </w:rPr>
            <w:br/>
          </m:r>
        </m:oMath>
        <m:oMath>
          <m:sSub>
            <m:sSubPr>
              <m:ctrlPr>
                <w:rPr>
                  <w:rFonts w:ascii="Cambria Math" w:hAnsi="Cambria Math"/>
                  <w:i/>
                  <w:szCs w:val="24"/>
                </w:rPr>
              </m:ctrlPr>
            </m:sSubPr>
            <m:e>
              <m:r>
                <w:rPr>
                  <w:rFonts w:ascii="Cambria Math" w:hAnsi="Cambria Math"/>
                  <w:szCs w:val="24"/>
                </w:rPr>
                <m:t>m</m:t>
              </m:r>
            </m:e>
            <m:sub>
              <m:r>
                <w:rPr>
                  <w:rFonts w:ascii="Cambria Math" w:hAnsi="Cambria Math"/>
                  <w:szCs w:val="24"/>
                </w:rPr>
                <m:t>2</m:t>
              </m:r>
            </m:sub>
          </m:sSub>
          <m:r>
            <w:rPr>
              <w:rFonts w:ascii="Cambria Math" w:hAnsi="Cambria Math"/>
              <w:szCs w:val="24"/>
            </w:rPr>
            <m:t>=</m:t>
          </m:r>
          <m:f>
            <m:fPr>
              <m:ctrlPr>
                <w:rPr>
                  <w:rFonts w:ascii="Cambria Math" w:hAnsi="Cambria Math"/>
                  <w:i/>
                  <w:szCs w:val="24"/>
                </w:rPr>
              </m:ctrlPr>
            </m:fPr>
            <m:num>
              <m:r>
                <w:rPr>
                  <w:rFonts w:ascii="Cambria Math" w:hAnsi="Cambria Math"/>
                  <w:szCs w:val="24"/>
                </w:rPr>
                <m:t>2523</m:t>
              </m:r>
            </m:num>
            <m:den>
              <m:r>
                <w:rPr>
                  <w:rFonts w:ascii="Cambria Math" w:hAnsi="Cambria Math"/>
                  <w:szCs w:val="24"/>
                </w:rPr>
                <m:t>4096</m:t>
              </m:r>
            </m:den>
          </m:f>
          <m:r>
            <w:rPr>
              <w:rFonts w:ascii="Cambria Math" w:hAnsi="Cambria Math"/>
              <w:szCs w:val="24"/>
            </w:rPr>
            <m:t>×128</m:t>
          </m:r>
          <m:r>
            <m:rPr>
              <m:sty m:val="p"/>
            </m:rPr>
            <w:rPr>
              <w:rFonts w:ascii="Cambria Math" w:hAnsi="Cambria Math"/>
              <w:szCs w:val="24"/>
            </w:rPr>
            <m:t>=78.84375</m:t>
          </m:r>
          <m:r>
            <m:rPr>
              <m:sty m:val="p"/>
            </m:rPr>
            <w:rPr>
              <w:rFonts w:ascii="Cambria Math" w:hAnsi="Cambria Math"/>
              <w:szCs w:val="24"/>
            </w:rPr>
            <w:br/>
          </m:r>
        </m:oMath>
        <m:oMath>
          <m:sSub>
            <m:sSubPr>
              <m:ctrlPr>
                <w:rPr>
                  <w:rFonts w:ascii="Cambria Math" w:hAnsi="Cambria Math"/>
                  <w:i/>
                  <w:szCs w:val="24"/>
                </w:rPr>
              </m:ctrlPr>
            </m:sSubPr>
            <m:e>
              <m:r>
                <w:rPr>
                  <w:rFonts w:ascii="Cambria Math" w:hAnsi="Cambria Math"/>
                  <w:szCs w:val="24"/>
                </w:rPr>
                <m:t>c</m:t>
              </m:r>
            </m:e>
            <m:sub>
              <m:r>
                <w:rPr>
                  <w:rFonts w:ascii="Cambria Math" w:hAnsi="Cambria Math"/>
                  <w:szCs w:val="24"/>
                </w:rPr>
                <m:t>1</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c</m:t>
              </m:r>
            </m:e>
            <m:sub>
              <m:r>
                <w:rPr>
                  <w:rFonts w:ascii="Cambria Math" w:hAnsi="Cambria Math"/>
                  <w:szCs w:val="24"/>
                </w:rPr>
                <m:t>3</m:t>
              </m:r>
            </m:sub>
          </m:sSub>
          <m:r>
            <m:rPr>
              <m:sty m:val="p"/>
            </m:rPr>
            <w:rPr>
              <w:rFonts w:ascii="Cambria Math" w:hAnsi="Cambria Math"/>
              <w:szCs w:val="24"/>
            </w:rPr>
            <m:t>-</m:t>
          </m:r>
          <m:sSub>
            <m:sSubPr>
              <m:ctrlPr>
                <w:rPr>
                  <w:rFonts w:ascii="Cambria Math" w:hAnsi="Cambria Math"/>
                  <w:i/>
                  <w:szCs w:val="24"/>
                </w:rPr>
              </m:ctrlPr>
            </m:sSubPr>
            <m:e>
              <m:r>
                <w:rPr>
                  <w:rFonts w:ascii="Cambria Math" w:hAnsi="Cambria Math"/>
                  <w:szCs w:val="24"/>
                </w:rPr>
                <m:t>c</m:t>
              </m:r>
            </m:e>
            <m:sub>
              <m:r>
                <w:rPr>
                  <w:rFonts w:ascii="Cambria Math" w:hAnsi="Cambria Math"/>
                  <w:szCs w:val="24"/>
                </w:rPr>
                <m:t>2</m:t>
              </m:r>
            </m:sub>
          </m:sSub>
          <m:r>
            <m:rPr>
              <m:sty m:val="p"/>
            </m:rPr>
            <w:rPr>
              <w:rFonts w:ascii="Cambria Math" w:hAnsi="Cambria Math"/>
              <w:szCs w:val="24"/>
            </w:rPr>
            <m:t>+1=</m:t>
          </m:r>
          <m:f>
            <m:fPr>
              <m:ctrlPr>
                <w:rPr>
                  <w:rFonts w:ascii="Cambria Math" w:hAnsi="Cambria Math"/>
                  <w:szCs w:val="24"/>
                </w:rPr>
              </m:ctrlPr>
            </m:fPr>
            <m:num>
              <m:r>
                <w:rPr>
                  <w:rFonts w:ascii="Cambria Math" w:hAnsi="Cambria Math"/>
                  <w:szCs w:val="24"/>
                </w:rPr>
                <m:t>3424</m:t>
              </m:r>
            </m:num>
            <m:den>
              <m:r>
                <w:rPr>
                  <w:rFonts w:ascii="Cambria Math" w:hAnsi="Cambria Math"/>
                  <w:szCs w:val="24"/>
                </w:rPr>
                <m:t>4096</m:t>
              </m:r>
            </m:den>
          </m:f>
          <m:r>
            <m:rPr>
              <m:sty m:val="p"/>
            </m:rPr>
            <w:rPr>
              <w:rFonts w:ascii="Cambria Math" w:hAnsi="Cambria Math"/>
              <w:szCs w:val="24"/>
            </w:rPr>
            <m:t>=0.8359375</m:t>
          </m:r>
          <m:r>
            <m:rPr>
              <m:sty m:val="p"/>
            </m:rPr>
            <w:rPr>
              <w:rFonts w:ascii="Cambria Math" w:hAnsi="Cambria Math"/>
              <w:szCs w:val="24"/>
            </w:rPr>
            <w:br/>
          </m:r>
        </m:oMath>
        <m:oMath>
          <m:sSub>
            <m:sSubPr>
              <m:ctrlPr>
                <w:rPr>
                  <w:rFonts w:ascii="Cambria Math" w:hAnsi="Cambria Math"/>
                  <w:i/>
                  <w:szCs w:val="24"/>
                </w:rPr>
              </m:ctrlPr>
            </m:sSubPr>
            <m:e>
              <m:r>
                <w:rPr>
                  <w:rFonts w:ascii="Cambria Math" w:hAnsi="Cambria Math"/>
                  <w:szCs w:val="24"/>
                </w:rPr>
                <m:t>c</m:t>
              </m:r>
            </m:e>
            <m:sub>
              <m:r>
                <w:rPr>
                  <w:rFonts w:ascii="Cambria Math" w:hAnsi="Cambria Math"/>
                  <w:szCs w:val="24"/>
                </w:rPr>
                <m:t>2</m:t>
              </m:r>
            </m:sub>
          </m:sSub>
          <m:r>
            <w:rPr>
              <w:rFonts w:ascii="Cambria Math" w:hAnsi="Cambria Math"/>
              <w:szCs w:val="24"/>
            </w:rPr>
            <m:t>=</m:t>
          </m:r>
          <m:f>
            <m:fPr>
              <m:ctrlPr>
                <w:rPr>
                  <w:rFonts w:ascii="Cambria Math" w:hAnsi="Cambria Math"/>
                  <w:i/>
                  <w:szCs w:val="24"/>
                </w:rPr>
              </m:ctrlPr>
            </m:fPr>
            <m:num>
              <m:r>
                <w:rPr>
                  <w:rFonts w:ascii="Cambria Math" w:hAnsi="Cambria Math"/>
                  <w:szCs w:val="24"/>
                </w:rPr>
                <m:t>2413</m:t>
              </m:r>
            </m:num>
            <m:den>
              <m:r>
                <w:rPr>
                  <w:rFonts w:ascii="Cambria Math" w:hAnsi="Cambria Math"/>
                  <w:szCs w:val="24"/>
                </w:rPr>
                <m:t>4096</m:t>
              </m:r>
            </m:den>
          </m:f>
          <m:r>
            <w:rPr>
              <w:rFonts w:ascii="Cambria Math" w:hAnsi="Cambria Math"/>
              <w:szCs w:val="24"/>
            </w:rPr>
            <m:t>×32</m:t>
          </m:r>
          <m:r>
            <m:rPr>
              <m:sty m:val="p"/>
            </m:rPr>
            <w:rPr>
              <w:rFonts w:ascii="Cambria Math" w:hAnsi="Cambria Math"/>
              <w:szCs w:val="24"/>
            </w:rPr>
            <m:t>=</m:t>
          </m:r>
          <m:r>
            <w:rPr>
              <w:rFonts w:ascii="Cambria Math" w:eastAsia="SimSun" w:hAnsi="Cambria Math"/>
              <w:szCs w:val="24"/>
            </w:rPr>
            <m:t>18.8515625</m:t>
          </m:r>
          <m:r>
            <m:rPr>
              <m:sty m:val="p"/>
            </m:rPr>
            <w:rPr>
              <w:rFonts w:ascii="Cambria Math" w:hAnsi="Cambria Math"/>
              <w:szCs w:val="24"/>
            </w:rPr>
            <w:br/>
          </m:r>
        </m:oMath>
        <m:oMath>
          <m:sSub>
            <m:sSubPr>
              <m:ctrlPr>
                <w:rPr>
                  <w:rFonts w:ascii="Cambria Math" w:hAnsi="Cambria Math"/>
                  <w:i/>
                  <w:szCs w:val="24"/>
                </w:rPr>
              </m:ctrlPr>
            </m:sSubPr>
            <m:e>
              <m:r>
                <w:rPr>
                  <w:rFonts w:ascii="Cambria Math" w:hAnsi="Cambria Math"/>
                  <w:szCs w:val="24"/>
                </w:rPr>
                <m:t>c</m:t>
              </m:r>
            </m:e>
            <m:sub>
              <m:r>
                <w:rPr>
                  <w:rFonts w:ascii="Cambria Math" w:hAnsi="Cambria Math"/>
                  <w:szCs w:val="24"/>
                </w:rPr>
                <m:t>3</m:t>
              </m:r>
            </m:sub>
          </m:sSub>
          <m:r>
            <w:rPr>
              <w:rFonts w:ascii="Cambria Math" w:hAnsi="Cambria Math"/>
              <w:szCs w:val="24"/>
            </w:rPr>
            <m:t>=</m:t>
          </m:r>
          <m:f>
            <m:fPr>
              <m:ctrlPr>
                <w:rPr>
                  <w:rFonts w:ascii="Cambria Math" w:hAnsi="Cambria Math"/>
                  <w:i/>
                  <w:szCs w:val="24"/>
                </w:rPr>
              </m:ctrlPr>
            </m:fPr>
            <m:num>
              <m:r>
                <w:rPr>
                  <w:rFonts w:ascii="Cambria Math" w:hAnsi="Cambria Math"/>
                  <w:szCs w:val="24"/>
                </w:rPr>
                <m:t>2392</m:t>
              </m:r>
            </m:num>
            <m:den>
              <m:r>
                <w:rPr>
                  <w:rFonts w:ascii="Cambria Math" w:hAnsi="Cambria Math"/>
                  <w:szCs w:val="24"/>
                </w:rPr>
                <m:t>4096</m:t>
              </m:r>
            </m:den>
          </m:f>
          <m:r>
            <w:rPr>
              <w:rFonts w:ascii="Cambria Math" w:hAnsi="Cambria Math"/>
              <w:szCs w:val="24"/>
            </w:rPr>
            <m:t>×32</m:t>
          </m:r>
          <m:r>
            <m:rPr>
              <m:sty m:val="p"/>
            </m:rPr>
            <w:rPr>
              <w:rFonts w:ascii="Cambria Math" w:hAnsi="Cambria Math"/>
              <w:szCs w:val="24"/>
            </w:rPr>
            <m:t>=</m:t>
          </m:r>
          <m:r>
            <w:rPr>
              <w:rFonts w:ascii="Cambria Math" w:eastAsia="SimSun" w:hAnsi="Cambria Math"/>
              <w:szCs w:val="24"/>
            </w:rPr>
            <m:t>18.6875</m:t>
          </m:r>
        </m:oMath>
      </m:oMathPara>
    </w:p>
    <w:p w14:paraId="09FF21F0" w14:textId="69C931DF" w:rsidR="00D71CBE" w:rsidRPr="002B4B68" w:rsidRDefault="00AC0B48" w:rsidP="00672586">
      <w:pPr>
        <w:pStyle w:val="Heading2"/>
      </w:pPr>
      <w:bookmarkStart w:id="212" w:name="_Ref441497190"/>
      <w:r w:rsidRPr="002B4B68">
        <w:t>Luma Adjustment</w:t>
      </w:r>
      <w:bookmarkEnd w:id="212"/>
    </w:p>
    <w:p w14:paraId="49820FB9" w14:textId="031EF9DE" w:rsidR="00F20D04" w:rsidRPr="002B4B68" w:rsidRDefault="00F20D04" w:rsidP="00FA42C0">
      <w:pPr>
        <w:tabs>
          <w:tab w:val="clear" w:pos="360"/>
          <w:tab w:val="left" w:pos="0"/>
        </w:tabs>
        <w:jc w:val="both"/>
      </w:pPr>
      <w:r w:rsidRPr="002B4B68">
        <w:t xml:space="preserve">This section describes the process of </w:t>
      </w:r>
      <w:r w:rsidR="005425D1" w:rsidRPr="002B4B68">
        <w:t>calculating the</w:t>
      </w:r>
      <w:r w:rsidRPr="002B4B68">
        <w:t xml:space="preserve"> luma code</w:t>
      </w:r>
      <w:r w:rsidR="005425D1" w:rsidRPr="002B4B68">
        <w:t xml:space="preserve"> </w:t>
      </w:r>
      <w:r w:rsidRPr="002B4B68">
        <w:t>word</w:t>
      </w:r>
      <w:r w:rsidRPr="002B4B68">
        <w:rPr>
          <w:szCs w:val="24"/>
        </w:rPr>
        <w:t xml:space="preserve"> D</w:t>
      </w:r>
      <w:r w:rsidRPr="002B4B68">
        <w:rPr>
          <w:szCs w:val="24"/>
          <w:vertAlign w:val="subscript"/>
        </w:rPr>
        <w:t>Y</w:t>
      </w:r>
      <w:r w:rsidR="007036E8">
        <w:rPr>
          <w:szCs w:val="24"/>
          <w:vertAlign w:val="subscript"/>
        </w:rPr>
        <w:t>′</w:t>
      </w:r>
      <w:r w:rsidR="005425D1" w:rsidRPr="002B4B68">
        <w:t>.</w:t>
      </w:r>
      <w:r w:rsidR="009636B2" w:rsidRPr="002B4B68">
        <w:t xml:space="preserve"> T</w:t>
      </w:r>
      <w:r w:rsidR="005425D1" w:rsidRPr="002B4B68">
        <w:t>he Y</w:t>
      </w:r>
      <w:r w:rsidR="007036E8">
        <w:t>′</w:t>
      </w:r>
      <w:r w:rsidR="005425D1" w:rsidRPr="002B4B68">
        <w:t xml:space="preserve"> obtained in Section</w:t>
      </w:r>
      <w:r w:rsidR="00706667" w:rsidRPr="002B4B68">
        <w:t xml:space="preserve"> </w:t>
      </w:r>
      <w:r w:rsidR="00706667" w:rsidRPr="002B4B68">
        <w:fldChar w:fldCharType="begin"/>
      </w:r>
      <w:r w:rsidR="00706667" w:rsidRPr="002B4B68">
        <w:instrText xml:space="preserve"> REF _Ref444218846 \r \h </w:instrText>
      </w:r>
      <w:r w:rsidR="00706667" w:rsidRPr="002B4B68">
        <w:fldChar w:fldCharType="separate"/>
      </w:r>
      <w:r w:rsidR="000413DA">
        <w:t>4.4</w:t>
      </w:r>
      <w:r w:rsidR="00706667" w:rsidRPr="002B4B68">
        <w:fldChar w:fldCharType="end"/>
      </w:r>
      <w:r w:rsidR="00226900" w:rsidRPr="002B4B68">
        <w:t xml:space="preserve"> </w:t>
      </w:r>
      <w:r w:rsidR="005425D1" w:rsidRPr="002B4B68">
        <w:t xml:space="preserve">(and hence the quantized </w:t>
      </w:r>
      <m:oMath>
        <m:sSub>
          <m:sSubPr>
            <m:ctrlPr>
              <w:rPr>
                <w:rFonts w:ascii="Cambria Math" w:hAnsi="Cambria Math"/>
                <w:szCs w:val="24"/>
              </w:rPr>
            </m:ctrlPr>
          </m:sSubPr>
          <m:e>
            <m:r>
              <m:rPr>
                <m:sty m:val="p"/>
              </m:rPr>
              <w:rPr>
                <w:rFonts w:ascii="Cambria Math" w:hAnsi="Cambria Math"/>
                <w:szCs w:val="24"/>
              </w:rPr>
              <m:t>D</m:t>
            </m:r>
          </m:e>
          <m:sub>
            <m:sSup>
              <m:sSupPr>
                <m:ctrlPr>
                  <w:rPr>
                    <w:rFonts w:ascii="Cambria Math" w:hAnsi="Cambria Math"/>
                    <w:szCs w:val="24"/>
                  </w:rPr>
                </m:ctrlPr>
              </m:sSupPr>
              <m:e>
                <m:r>
                  <m:rPr>
                    <m:sty m:val="p"/>
                  </m:rPr>
                  <w:rPr>
                    <w:rFonts w:ascii="Cambria Math" w:hAnsi="Cambria Math"/>
                    <w:szCs w:val="24"/>
                  </w:rPr>
                  <m:t>Y</m:t>
                </m:r>
              </m:e>
              <m:sup>
                <m:r>
                  <w:rPr>
                    <w:rFonts w:ascii="Cambria Math" w:hAnsi="Cambria Math"/>
                    <w:szCs w:val="24"/>
                  </w:rPr>
                  <m:t>'</m:t>
                </m:r>
              </m:sup>
            </m:sSup>
          </m:sub>
        </m:sSub>
      </m:oMath>
      <w:r w:rsidR="005425D1" w:rsidRPr="002B4B68">
        <w:t xml:space="preserve"> value obtained from it) can generate pixels for which the luminance deviates from the original pixel, giving rise to strong artifacts. </w:t>
      </w:r>
      <w:r w:rsidR="00184B5F" w:rsidRPr="002B4B68">
        <w:t xml:space="preserve">The </w:t>
      </w:r>
      <w:r w:rsidR="009636B2" w:rsidRPr="002B4B68">
        <w:t xml:space="preserve">luma adjustment </w:t>
      </w:r>
      <w:r w:rsidR="00184B5F" w:rsidRPr="002B4B68">
        <w:t>process select</w:t>
      </w:r>
      <w:r w:rsidR="009636B2" w:rsidRPr="002B4B68">
        <w:t>s</w:t>
      </w:r>
      <w:r w:rsidR="00184B5F" w:rsidRPr="002B4B68">
        <w:t xml:space="preserve"> </w:t>
      </w:r>
      <w:r w:rsidR="009636B2" w:rsidRPr="002B4B68">
        <w:t xml:space="preserve">a </w:t>
      </w:r>
      <w:r w:rsidR="00184B5F" w:rsidRPr="002B4B68">
        <w:t>luma code word</w:t>
      </w:r>
      <w:r w:rsidR="00184B5F" w:rsidRPr="002B4B68">
        <w:rPr>
          <w:szCs w:val="24"/>
        </w:rPr>
        <w:t xml:space="preserve"> D</w:t>
      </w:r>
      <w:r w:rsidR="00184B5F" w:rsidRPr="002B4B68">
        <w:rPr>
          <w:szCs w:val="24"/>
          <w:vertAlign w:val="subscript"/>
        </w:rPr>
        <w:t>Y</w:t>
      </w:r>
      <w:r w:rsidR="007036E8">
        <w:rPr>
          <w:szCs w:val="24"/>
          <w:vertAlign w:val="subscript"/>
        </w:rPr>
        <w:t>′</w:t>
      </w:r>
      <w:r w:rsidR="00184B5F" w:rsidRPr="002B4B68">
        <w:t xml:space="preserve"> </w:t>
      </w:r>
      <w:r w:rsidRPr="002B4B68">
        <w:t>that mak</w:t>
      </w:r>
      <w:r w:rsidR="009636B2" w:rsidRPr="002B4B68">
        <w:t>es</w:t>
      </w:r>
      <w:r w:rsidRPr="002B4B68">
        <w:t xml:space="preserve"> the decoded pixel have </w:t>
      </w:r>
      <w:r w:rsidR="009636B2" w:rsidRPr="002B4B68">
        <w:t xml:space="preserve">a more </w:t>
      </w:r>
      <w:r w:rsidRPr="002B4B68">
        <w:t>correct luminance</w:t>
      </w:r>
      <w:r w:rsidR="00184B5F" w:rsidRPr="002B4B68">
        <w:t>. L</w:t>
      </w:r>
      <w:r w:rsidRPr="002B4B68">
        <w:t xml:space="preserve">uminance is defined as the Y-component of the CIE1931 XYZ </w:t>
      </w:r>
      <w:r w:rsidR="009D6188">
        <w:t>colour</w:t>
      </w:r>
      <w:r w:rsidRPr="002B4B68">
        <w:t xml:space="preserve"> that is obtained by converting the original linear RGB value as described in </w:t>
      </w:r>
      <w:r w:rsidR="00706667" w:rsidRPr="002B4B68">
        <w:t>s</w:t>
      </w:r>
      <w:r w:rsidRPr="002B4B68">
        <w:t>ection</w:t>
      </w:r>
      <w:r w:rsidR="00706667" w:rsidRPr="002B4B68">
        <w:t xml:space="preserve"> </w:t>
      </w:r>
      <w:r w:rsidR="00706667" w:rsidRPr="002B4B68">
        <w:fldChar w:fldCharType="begin"/>
      </w:r>
      <w:r w:rsidR="00706667" w:rsidRPr="002B4B68">
        <w:instrText xml:space="preserve"> REF _Ref441497673 \r \h  \* MERGEFORMAT </w:instrText>
      </w:r>
      <w:r w:rsidR="00706667" w:rsidRPr="002B4B68">
        <w:fldChar w:fldCharType="separate"/>
      </w:r>
      <w:r w:rsidR="000413DA">
        <w:t>4.3</w:t>
      </w:r>
      <w:r w:rsidR="00706667" w:rsidRPr="002B4B68">
        <w:fldChar w:fldCharType="end"/>
      </w:r>
      <w:r w:rsidRPr="002B4B68">
        <w:t xml:space="preserve">. </w:t>
      </w:r>
    </w:p>
    <w:p w14:paraId="2B136785" w14:textId="6348927E" w:rsidR="00105BCB" w:rsidRPr="002B4B68" w:rsidRDefault="00533EE3" w:rsidP="00FA42C0">
      <w:pPr>
        <w:tabs>
          <w:tab w:val="clear" w:pos="360"/>
          <w:tab w:val="left" w:pos="0"/>
        </w:tabs>
        <w:jc w:val="both"/>
      </w:pPr>
      <w:r w:rsidRPr="002B4B68">
        <w:t xml:space="preserve">First the desired, or original, luminance </w:t>
      </w:r>
      <m:oMath>
        <m:sSub>
          <m:sSubPr>
            <m:ctrlPr>
              <w:rPr>
                <w:rFonts w:ascii="Cambria Math" w:hAnsi="Cambria Math"/>
                <w:i/>
              </w:rPr>
            </m:ctrlPr>
          </m:sSubPr>
          <m:e>
            <m:r>
              <w:rPr>
                <w:rFonts w:ascii="Cambria Math" w:hAnsi="Cambria Math"/>
              </w:rPr>
              <m:t>Y</m:t>
            </m:r>
          </m:e>
          <m:sub>
            <m:r>
              <w:rPr>
                <w:rFonts w:ascii="Cambria Math" w:hAnsi="Cambria Math"/>
              </w:rPr>
              <m:t>o</m:t>
            </m:r>
          </m:sub>
        </m:sSub>
      </m:oMath>
      <w:r w:rsidRPr="002B4B68">
        <w:t xml:space="preserve"> is calculated from the linear RGB values using </w:t>
      </w:r>
      <w:r w:rsidR="006A6CE9" w:rsidRPr="002B4B68">
        <w:t xml:space="preserve">Section </w:t>
      </w:r>
      <w:r w:rsidR="006A6CE9" w:rsidRPr="002B4B68">
        <w:fldChar w:fldCharType="begin"/>
      </w:r>
      <w:r w:rsidR="006A6CE9" w:rsidRPr="002B4B68">
        <w:instrText xml:space="preserve"> REF _Ref441497673 \r \h </w:instrText>
      </w:r>
      <w:r w:rsidR="006A6CE9" w:rsidRPr="002B4B68">
        <w:fldChar w:fldCharType="separate"/>
      </w:r>
      <w:r w:rsidR="000413DA">
        <w:t>4.3</w:t>
      </w:r>
      <w:r w:rsidR="006A6CE9" w:rsidRPr="002B4B68">
        <w:fldChar w:fldCharType="end"/>
      </w:r>
      <w:r w:rsidR="006A6CE9" w:rsidRPr="002B4B68">
        <w:t>:</w:t>
      </w:r>
    </w:p>
    <w:p w14:paraId="227724B2" w14:textId="77777777" w:rsidR="00105BCB" w:rsidRPr="002B4B68" w:rsidRDefault="00F867AA" w:rsidP="00105BCB">
      <w:pPr>
        <w:tabs>
          <w:tab w:val="clear" w:pos="360"/>
          <w:tab w:val="left" w:pos="0"/>
        </w:tabs>
      </w:pPr>
      <m:oMathPara>
        <m:oMath>
          <m:sSub>
            <m:sSubPr>
              <m:ctrlPr>
                <w:rPr>
                  <w:rFonts w:ascii="Cambria Math" w:hAnsi="Cambria Math"/>
                  <w:i/>
                </w:rPr>
              </m:ctrlPr>
            </m:sSubPr>
            <m:e>
              <m:r>
                <w:rPr>
                  <w:rFonts w:ascii="Cambria Math" w:hAnsi="Cambria Math"/>
                </w:rPr>
                <m:t>Y</m:t>
              </m:r>
            </m:e>
            <m:sub>
              <m:r>
                <w:rPr>
                  <w:rFonts w:ascii="Cambria Math" w:hAnsi="Cambria Math"/>
                </w:rPr>
                <m:t>o</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R</m:t>
              </m:r>
            </m:sub>
          </m:sSub>
          <m:r>
            <w:rPr>
              <w:rFonts w:ascii="Cambria Math" w:hAnsi="Cambria Math"/>
            </w:rPr>
            <m:t>R+</m:t>
          </m:r>
          <m:sSub>
            <m:sSubPr>
              <m:ctrlPr>
                <w:rPr>
                  <w:rFonts w:ascii="Cambria Math" w:hAnsi="Cambria Math"/>
                  <w:i/>
                </w:rPr>
              </m:ctrlPr>
            </m:sSubPr>
            <m:e>
              <m:r>
                <w:rPr>
                  <w:rFonts w:ascii="Cambria Math" w:hAnsi="Cambria Math"/>
                </w:rPr>
                <m:t>w</m:t>
              </m:r>
            </m:e>
            <m:sub>
              <m:r>
                <w:rPr>
                  <w:rFonts w:ascii="Cambria Math" w:hAnsi="Cambria Math"/>
                </w:rPr>
                <m:t>G</m:t>
              </m:r>
            </m:sub>
          </m:sSub>
          <m:r>
            <w:rPr>
              <w:rFonts w:ascii="Cambria Math" w:hAnsi="Cambria Math"/>
            </w:rPr>
            <m:t>G+</m:t>
          </m:r>
          <m:sSub>
            <m:sSubPr>
              <m:ctrlPr>
                <w:rPr>
                  <w:rFonts w:ascii="Cambria Math" w:hAnsi="Cambria Math"/>
                  <w:i/>
                </w:rPr>
              </m:ctrlPr>
            </m:sSubPr>
            <m:e>
              <m:r>
                <w:rPr>
                  <w:rFonts w:ascii="Cambria Math" w:hAnsi="Cambria Math"/>
                </w:rPr>
                <m:t>w</m:t>
              </m:r>
            </m:e>
            <m:sub>
              <m:r>
                <w:rPr>
                  <w:rFonts w:ascii="Cambria Math" w:hAnsi="Cambria Math"/>
                </w:rPr>
                <m:t>B</m:t>
              </m:r>
            </m:sub>
          </m:sSub>
          <m:r>
            <w:rPr>
              <w:rFonts w:ascii="Cambria Math" w:hAnsi="Cambria Math"/>
            </w:rPr>
            <m:t>B,</m:t>
          </m:r>
        </m:oMath>
      </m:oMathPara>
    </w:p>
    <w:p w14:paraId="4FC7902A" w14:textId="213A8952" w:rsidR="00105BCB" w:rsidRPr="002B4B68" w:rsidRDefault="00105BCB" w:rsidP="00FA42C0">
      <w:pPr>
        <w:tabs>
          <w:tab w:val="clear" w:pos="360"/>
          <w:tab w:val="left" w:pos="0"/>
        </w:tabs>
        <w:jc w:val="both"/>
      </w:pPr>
      <w:r w:rsidRPr="002B4B68">
        <w:t xml:space="preserve">where </w:t>
      </w:r>
      <m:oMath>
        <m:sSub>
          <m:sSubPr>
            <m:ctrlPr>
              <w:rPr>
                <w:rFonts w:ascii="Cambria Math" w:hAnsi="Cambria Math"/>
                <w:i/>
              </w:rPr>
            </m:ctrlPr>
          </m:sSubPr>
          <m:e>
            <m:r>
              <w:rPr>
                <w:rFonts w:ascii="Cambria Math" w:hAnsi="Cambria Math"/>
              </w:rPr>
              <m:t>w</m:t>
            </m:r>
          </m:e>
          <m:sub>
            <m:r>
              <w:rPr>
                <w:rFonts w:ascii="Cambria Math" w:hAnsi="Cambria Math"/>
              </w:rPr>
              <m:t>R</m:t>
            </m:r>
          </m:sub>
        </m:sSub>
      </m:oMath>
      <w:r w:rsidRPr="002B4B68">
        <w:t xml:space="preserve">, </w:t>
      </w:r>
      <m:oMath>
        <m:sSub>
          <m:sSubPr>
            <m:ctrlPr>
              <w:rPr>
                <w:rFonts w:ascii="Cambria Math" w:hAnsi="Cambria Math"/>
                <w:i/>
              </w:rPr>
            </m:ctrlPr>
          </m:sSubPr>
          <m:e>
            <m:r>
              <w:rPr>
                <w:rFonts w:ascii="Cambria Math" w:hAnsi="Cambria Math"/>
              </w:rPr>
              <m:t>w</m:t>
            </m:r>
          </m:e>
          <m:sub>
            <m:r>
              <w:rPr>
                <w:rFonts w:ascii="Cambria Math" w:hAnsi="Cambria Math"/>
              </w:rPr>
              <m:t>G</m:t>
            </m:r>
          </m:sub>
        </m:sSub>
      </m:oMath>
      <w:r w:rsidRPr="002B4B68">
        <w:t xml:space="preserve"> and </w:t>
      </w:r>
      <m:oMath>
        <m:sSub>
          <m:sSubPr>
            <m:ctrlPr>
              <w:rPr>
                <w:rFonts w:ascii="Cambria Math" w:hAnsi="Cambria Math"/>
                <w:i/>
              </w:rPr>
            </m:ctrlPr>
          </m:sSubPr>
          <m:e>
            <m:r>
              <w:rPr>
                <w:rFonts w:ascii="Cambria Math" w:hAnsi="Cambria Math"/>
              </w:rPr>
              <m:t>w</m:t>
            </m:r>
          </m:e>
          <m:sub>
            <m:r>
              <w:rPr>
                <w:rFonts w:ascii="Cambria Math" w:hAnsi="Cambria Math"/>
              </w:rPr>
              <m:t>B</m:t>
            </m:r>
          </m:sub>
        </m:sSub>
      </m:oMath>
      <w:r w:rsidRPr="002B4B68">
        <w:t xml:space="preserve"> depend on the input container. For instance, if the input container is Rec.</w:t>
      </w:r>
      <w:r w:rsidR="009D6188">
        <w:t xml:space="preserve"> BT.</w:t>
      </w:r>
      <w:r w:rsidRPr="002B4B68">
        <w:t xml:space="preserve">709, the values are </w:t>
      </w:r>
      <m:oMath>
        <m:sSub>
          <m:sSubPr>
            <m:ctrlPr>
              <w:rPr>
                <w:rFonts w:ascii="Cambria Math" w:hAnsi="Cambria Math"/>
                <w:i/>
              </w:rPr>
            </m:ctrlPr>
          </m:sSubPr>
          <m:e>
            <m:r>
              <w:rPr>
                <w:rFonts w:ascii="Cambria Math" w:hAnsi="Cambria Math"/>
              </w:rPr>
              <m:t>w</m:t>
            </m:r>
          </m:e>
          <m:sub>
            <m:r>
              <w:rPr>
                <w:rFonts w:ascii="Cambria Math" w:hAnsi="Cambria Math"/>
              </w:rPr>
              <m:t>R</m:t>
            </m:r>
          </m:sub>
        </m:sSub>
        <m:r>
          <m:rPr>
            <m:sty m:val="p"/>
          </m:rPr>
          <w:rPr>
            <w:rFonts w:ascii="Cambria Math" w:hAnsi="Cambria Math"/>
            <w:szCs w:val="24"/>
          </w:rPr>
          <m:t>= 0.212639</m:t>
        </m:r>
      </m:oMath>
      <w:r w:rsidRPr="002B4B68">
        <w:t xml:space="preserve">, </w:t>
      </w:r>
      <m:oMath>
        <m:sSub>
          <m:sSubPr>
            <m:ctrlPr>
              <w:rPr>
                <w:rFonts w:ascii="Cambria Math" w:hAnsi="Cambria Math"/>
                <w:i/>
              </w:rPr>
            </m:ctrlPr>
          </m:sSubPr>
          <m:e>
            <m:r>
              <w:rPr>
                <w:rFonts w:ascii="Cambria Math" w:hAnsi="Cambria Math"/>
              </w:rPr>
              <m:t>w</m:t>
            </m:r>
          </m:e>
          <m:sub>
            <m:r>
              <w:rPr>
                <w:rFonts w:ascii="Cambria Math" w:hAnsi="Cambria Math"/>
              </w:rPr>
              <m:t xml:space="preserve">G </m:t>
            </m:r>
          </m:sub>
        </m:sSub>
        <m:r>
          <w:rPr>
            <w:rFonts w:ascii="Cambria Math" w:hAnsi="Cambria Math"/>
          </w:rPr>
          <m:t>=</m:t>
        </m:r>
        <m:r>
          <m:rPr>
            <m:sty m:val="p"/>
          </m:rPr>
          <w:rPr>
            <w:rFonts w:ascii="Cambria Math" w:hAnsi="Cambria Math"/>
            <w:szCs w:val="24"/>
          </w:rPr>
          <m:t>0.715169</m:t>
        </m:r>
      </m:oMath>
      <w:r w:rsidRPr="002B4B68">
        <w:t xml:space="preserve"> and </w:t>
      </w:r>
      <m:oMath>
        <m:sSub>
          <m:sSubPr>
            <m:ctrlPr>
              <w:rPr>
                <w:rFonts w:ascii="Cambria Math" w:hAnsi="Cambria Math"/>
                <w:i/>
              </w:rPr>
            </m:ctrlPr>
          </m:sSubPr>
          <m:e>
            <m:r>
              <w:rPr>
                <w:rFonts w:ascii="Cambria Math" w:hAnsi="Cambria Math"/>
              </w:rPr>
              <m:t>w</m:t>
            </m:r>
          </m:e>
          <m:sub>
            <m:r>
              <w:rPr>
                <w:rFonts w:ascii="Cambria Math" w:hAnsi="Cambria Math"/>
              </w:rPr>
              <m:t>B</m:t>
            </m:r>
          </m:sub>
        </m:sSub>
        <m:r>
          <w:rPr>
            <w:rFonts w:ascii="Cambria Math" w:hAnsi="Cambria Math"/>
          </w:rPr>
          <m:t>=</m:t>
        </m:r>
        <m:r>
          <m:rPr>
            <m:sty m:val="p"/>
          </m:rPr>
          <w:rPr>
            <w:rFonts w:ascii="Cambria Math" w:hAnsi="Cambria Math"/>
            <w:szCs w:val="24"/>
          </w:rPr>
          <m:t>0.072192</m:t>
        </m:r>
      </m:oMath>
      <w:r w:rsidRPr="002B4B68">
        <w:t xml:space="preserve"> in accordance with </w:t>
      </w:r>
      <w:r w:rsidR="00B50380" w:rsidRPr="002B4B68">
        <w:t xml:space="preserve">the middle equation of </w:t>
      </w:r>
      <w:r w:rsidRPr="002B4B68">
        <w:t xml:space="preserve">Section </w:t>
      </w:r>
      <w:r w:rsidRPr="002B4B68">
        <w:fldChar w:fldCharType="begin"/>
      </w:r>
      <w:r w:rsidRPr="002B4B68">
        <w:instrText xml:space="preserve"> REF _Ref386356152 \r \h </w:instrText>
      </w:r>
      <w:r w:rsidRPr="002B4B68">
        <w:fldChar w:fldCharType="separate"/>
      </w:r>
      <w:r w:rsidR="000413DA">
        <w:t>4.3.1</w:t>
      </w:r>
      <w:r w:rsidRPr="002B4B68">
        <w:fldChar w:fldCharType="end"/>
      </w:r>
      <w:r w:rsidRPr="002B4B68">
        <w:t xml:space="preserve">. </w:t>
      </w:r>
    </w:p>
    <w:p w14:paraId="35F26A62" w14:textId="695EDFB3" w:rsidR="00105BCB" w:rsidRPr="002B4B68" w:rsidRDefault="00105BCB" w:rsidP="00FA42C0">
      <w:pPr>
        <w:tabs>
          <w:tab w:val="clear" w:pos="360"/>
          <w:tab w:val="left" w:pos="0"/>
        </w:tabs>
        <w:jc w:val="both"/>
        <w:rPr>
          <w:szCs w:val="24"/>
        </w:rPr>
      </w:pPr>
      <w:r w:rsidRPr="002B4B68">
        <w:t xml:space="preserve">Second, the upsampled versions of Cb and Cr are obtained for each pixel. This is done by first upsampling the </w:t>
      </w:r>
      <w:r w:rsidRPr="002B4B68">
        <w:rPr>
          <w:szCs w:val="24"/>
        </w:rPr>
        <w:t>subsampled D</w:t>
      </w:r>
      <w:r w:rsidRPr="002B4B68">
        <w:rPr>
          <w:szCs w:val="24"/>
          <w:vertAlign w:val="subscript"/>
        </w:rPr>
        <w:t>Cb</w:t>
      </w:r>
      <w:r w:rsidRPr="002B4B68">
        <w:rPr>
          <w:szCs w:val="24"/>
        </w:rPr>
        <w:t>D</w:t>
      </w:r>
      <w:r w:rsidRPr="002B4B68">
        <w:rPr>
          <w:szCs w:val="24"/>
          <w:vertAlign w:val="subscript"/>
        </w:rPr>
        <w:t>Cr</w:t>
      </w:r>
      <w:r w:rsidRPr="002B4B68">
        <w:rPr>
          <w:szCs w:val="24"/>
        </w:rPr>
        <w:t xml:space="preserve"> signals according to Section </w:t>
      </w:r>
      <w:r w:rsidRPr="002B4B68">
        <w:rPr>
          <w:szCs w:val="24"/>
        </w:rPr>
        <w:fldChar w:fldCharType="begin"/>
      </w:r>
      <w:r w:rsidRPr="002B4B68">
        <w:rPr>
          <w:szCs w:val="24"/>
        </w:rPr>
        <w:instrText xml:space="preserve"> REF _Ref394915308 \r \h </w:instrText>
      </w:r>
      <w:r w:rsidRPr="002B4B68">
        <w:rPr>
          <w:szCs w:val="24"/>
        </w:rPr>
      </w:r>
      <w:r w:rsidRPr="002B4B68">
        <w:rPr>
          <w:szCs w:val="24"/>
        </w:rPr>
        <w:fldChar w:fldCharType="separate"/>
      </w:r>
      <w:r w:rsidR="000413DA">
        <w:rPr>
          <w:szCs w:val="24"/>
        </w:rPr>
        <w:t>4.7</w:t>
      </w:r>
      <w:r w:rsidRPr="002B4B68">
        <w:rPr>
          <w:szCs w:val="24"/>
        </w:rPr>
        <w:fldChar w:fldCharType="end"/>
      </w:r>
      <w:r w:rsidRPr="002B4B68">
        <w:rPr>
          <w:szCs w:val="24"/>
        </w:rPr>
        <w:t xml:space="preserve"> followed by inverse quantization according to Section </w:t>
      </w:r>
      <w:r w:rsidRPr="002B4B68">
        <w:rPr>
          <w:szCs w:val="24"/>
        </w:rPr>
        <w:fldChar w:fldCharType="begin"/>
      </w:r>
      <w:r w:rsidRPr="002B4B68">
        <w:rPr>
          <w:szCs w:val="24"/>
        </w:rPr>
        <w:instrText xml:space="preserve"> REF _Ref389555540 \r \h </w:instrText>
      </w:r>
      <w:r w:rsidRPr="002B4B68">
        <w:rPr>
          <w:szCs w:val="24"/>
        </w:rPr>
      </w:r>
      <w:r w:rsidRPr="002B4B68">
        <w:rPr>
          <w:szCs w:val="24"/>
        </w:rPr>
        <w:fldChar w:fldCharType="separate"/>
      </w:r>
      <w:r w:rsidR="000413DA">
        <w:rPr>
          <w:szCs w:val="24"/>
        </w:rPr>
        <w:t>4.8</w:t>
      </w:r>
      <w:r w:rsidRPr="002B4B68">
        <w:rPr>
          <w:szCs w:val="24"/>
        </w:rPr>
        <w:fldChar w:fldCharType="end"/>
      </w:r>
      <w:r w:rsidRPr="002B4B68">
        <w:rPr>
          <w:szCs w:val="24"/>
        </w:rPr>
        <w:t xml:space="preserve">. Note that since these values have been downsampled and then upsampled, they differ from the ones obtained in Section </w:t>
      </w:r>
      <w:r w:rsidRPr="002B4B68">
        <w:rPr>
          <w:szCs w:val="24"/>
        </w:rPr>
        <w:fldChar w:fldCharType="begin"/>
      </w:r>
      <w:r w:rsidRPr="002B4B68">
        <w:rPr>
          <w:szCs w:val="24"/>
        </w:rPr>
        <w:instrText xml:space="preserve"> REF _Ref386355856 \r \h </w:instrText>
      </w:r>
      <w:r w:rsidRPr="002B4B68">
        <w:rPr>
          <w:szCs w:val="24"/>
        </w:rPr>
      </w:r>
      <w:r w:rsidRPr="002B4B68">
        <w:rPr>
          <w:szCs w:val="24"/>
        </w:rPr>
        <w:fldChar w:fldCharType="separate"/>
      </w:r>
      <w:r w:rsidR="000413DA">
        <w:rPr>
          <w:szCs w:val="24"/>
        </w:rPr>
        <w:t>4.4.1</w:t>
      </w:r>
      <w:r w:rsidRPr="002B4B68">
        <w:rPr>
          <w:szCs w:val="24"/>
        </w:rPr>
        <w:fldChar w:fldCharType="end"/>
      </w:r>
      <w:r w:rsidRPr="002B4B68">
        <w:rPr>
          <w:szCs w:val="24"/>
        </w:rPr>
        <w:t xml:space="preserve">, and hence hats </w:t>
      </w:r>
      <w:r w:rsidR="009636B2" w:rsidRPr="002B4B68">
        <w:rPr>
          <w:szCs w:val="24"/>
        </w:rPr>
        <w:t xml:space="preserve">are used </w:t>
      </w:r>
      <w:r w:rsidRPr="002B4B68">
        <w:rPr>
          <w:szCs w:val="24"/>
        </w:rPr>
        <w:t xml:space="preserve">to denote them according to </w:t>
      </w:r>
      <m:oMath>
        <m:acc>
          <m:accPr>
            <m:ctrlPr>
              <w:rPr>
                <w:rFonts w:ascii="Cambria Math" w:hAnsi="Cambria Math"/>
                <w:i/>
                <w:szCs w:val="24"/>
              </w:rPr>
            </m:ctrlPr>
          </m:accPr>
          <m:e>
            <m:r>
              <w:rPr>
                <w:rFonts w:ascii="Cambria Math" w:hAnsi="Cambria Math"/>
                <w:szCs w:val="24"/>
              </w:rPr>
              <m:t>Cb</m:t>
            </m:r>
          </m:e>
        </m:acc>
      </m:oMath>
      <w:r w:rsidRPr="002B4B68">
        <w:rPr>
          <w:szCs w:val="24"/>
        </w:rPr>
        <w:t xml:space="preserve"> and </w:t>
      </w:r>
      <m:oMath>
        <m:acc>
          <m:accPr>
            <m:ctrlPr>
              <w:rPr>
                <w:rFonts w:ascii="Cambria Math" w:hAnsi="Cambria Math"/>
                <w:i/>
                <w:szCs w:val="24"/>
              </w:rPr>
            </m:ctrlPr>
          </m:accPr>
          <m:e>
            <m:r>
              <w:rPr>
                <w:rFonts w:ascii="Cambria Math" w:hAnsi="Cambria Math"/>
                <w:szCs w:val="24"/>
              </w:rPr>
              <m:t>Cr</m:t>
            </m:r>
          </m:e>
        </m:acc>
      </m:oMath>
      <w:r w:rsidRPr="002B4B68">
        <w:rPr>
          <w:szCs w:val="24"/>
        </w:rPr>
        <w:t xml:space="preserve">. </w:t>
      </w:r>
    </w:p>
    <w:p w14:paraId="2FE80440" w14:textId="024A6E53" w:rsidR="00105BCB" w:rsidRPr="002B4B68" w:rsidRDefault="00105BCB" w:rsidP="00FA42C0">
      <w:pPr>
        <w:tabs>
          <w:tab w:val="clear" w:pos="360"/>
          <w:tab w:val="left" w:pos="0"/>
        </w:tabs>
        <w:jc w:val="both"/>
      </w:pPr>
      <w:r w:rsidRPr="002B4B68">
        <w:rPr>
          <w:szCs w:val="24"/>
        </w:rPr>
        <w:t xml:space="preserve">Third, interval halving is used to find the </w:t>
      </w:r>
      <m:oMath>
        <m:sSub>
          <m:sSubPr>
            <m:ctrlPr>
              <w:rPr>
                <w:rFonts w:ascii="Cambria Math" w:hAnsi="Cambria Math"/>
                <w:szCs w:val="24"/>
              </w:rPr>
            </m:ctrlPr>
          </m:sSubPr>
          <m:e>
            <m:r>
              <m:rPr>
                <m:sty m:val="p"/>
              </m:rPr>
              <w:rPr>
                <w:rFonts w:ascii="Cambria Math" w:hAnsi="Cambria Math"/>
                <w:szCs w:val="24"/>
              </w:rPr>
              <m:t>D</m:t>
            </m:r>
          </m:e>
          <m:sub>
            <m:sSup>
              <m:sSupPr>
                <m:ctrlPr>
                  <w:rPr>
                    <w:rFonts w:ascii="Cambria Math" w:hAnsi="Cambria Math"/>
                    <w:szCs w:val="24"/>
                  </w:rPr>
                </m:ctrlPr>
              </m:sSupPr>
              <m:e>
                <m:r>
                  <m:rPr>
                    <m:sty m:val="p"/>
                  </m:rPr>
                  <w:rPr>
                    <w:rFonts w:ascii="Cambria Math" w:hAnsi="Cambria Math"/>
                    <w:szCs w:val="24"/>
                  </w:rPr>
                  <m:t>Y</m:t>
                </m:r>
              </m:e>
              <m:sup>
                <m:r>
                  <w:rPr>
                    <w:rFonts w:ascii="Cambria Math" w:hAnsi="Cambria Math"/>
                    <w:szCs w:val="24"/>
                  </w:rPr>
                  <m:t>'</m:t>
                </m:r>
              </m:sup>
            </m:sSup>
          </m:sub>
        </m:sSub>
      </m:oMath>
      <w:r w:rsidRPr="002B4B68">
        <w:t xml:space="preserve"> value that results in a luminance value </w:t>
      </w:r>
      <m:oMath>
        <m:r>
          <w:rPr>
            <w:rFonts w:ascii="Cambria Math" w:hAnsi="Cambria Math"/>
          </w:rPr>
          <m:t>Y</m:t>
        </m:r>
      </m:oMath>
      <w:r w:rsidRPr="002B4B68">
        <w:t xml:space="preserve"> that best matches the original luminance value </w:t>
      </w:r>
      <m:oMath>
        <m:sSub>
          <m:sSubPr>
            <m:ctrlPr>
              <w:rPr>
                <w:rFonts w:ascii="Cambria Math" w:hAnsi="Cambria Math"/>
                <w:i/>
              </w:rPr>
            </m:ctrlPr>
          </m:sSubPr>
          <m:e>
            <m:r>
              <w:rPr>
                <w:rFonts w:ascii="Cambria Math" w:hAnsi="Cambria Math"/>
              </w:rPr>
              <m:t>Y</m:t>
            </m:r>
          </m:e>
          <m:sub>
            <m:r>
              <w:rPr>
                <w:rFonts w:ascii="Cambria Math" w:hAnsi="Cambria Math"/>
              </w:rPr>
              <m:t>o</m:t>
            </m:r>
          </m:sub>
        </m:sSub>
      </m:oMath>
      <w:r w:rsidRPr="002B4B68">
        <w:t xml:space="preserve">. To that end, a starting interval [64, 940] </w:t>
      </w:r>
      <w:r w:rsidR="009636B2" w:rsidRPr="002B4B68">
        <w:t xml:space="preserve">is associated </w:t>
      </w:r>
      <w:r w:rsidRPr="002B4B68">
        <w:t>with each pixel</w:t>
      </w:r>
      <w:r w:rsidRPr="002B4B68">
        <w:rPr>
          <w:rStyle w:val="FootnoteReference"/>
        </w:rPr>
        <w:footnoteReference w:id="1"/>
      </w:r>
      <w:r w:rsidRPr="002B4B68">
        <w:t xml:space="preserve">. A candidate code word in the middle of this interval is then tried: </w:t>
      </w:r>
      <m:oMath>
        <m:sSub>
          <m:sSubPr>
            <m:ctrlPr>
              <w:rPr>
                <w:rFonts w:ascii="Cambria Math" w:hAnsi="Cambria Math"/>
                <w:szCs w:val="24"/>
              </w:rPr>
            </m:ctrlPr>
          </m:sSubPr>
          <m:e>
            <m:r>
              <m:rPr>
                <m:sty m:val="p"/>
              </m:rPr>
              <w:rPr>
                <w:rFonts w:ascii="Cambria Math" w:hAnsi="Cambria Math"/>
                <w:szCs w:val="24"/>
              </w:rPr>
              <m:t>D</m:t>
            </m:r>
          </m:e>
          <m:sub>
            <m:sSup>
              <m:sSupPr>
                <m:ctrlPr>
                  <w:rPr>
                    <w:rFonts w:ascii="Cambria Math" w:hAnsi="Cambria Math"/>
                    <w:szCs w:val="24"/>
                  </w:rPr>
                </m:ctrlPr>
              </m:sSupPr>
              <m:e>
                <m:r>
                  <m:rPr>
                    <m:sty m:val="p"/>
                  </m:rPr>
                  <w:rPr>
                    <w:rFonts w:ascii="Cambria Math" w:hAnsi="Cambria Math"/>
                    <w:szCs w:val="24"/>
                  </w:rPr>
                  <m:t>Y</m:t>
                </m:r>
              </m:e>
              <m:sup>
                <m:r>
                  <w:rPr>
                    <w:rFonts w:ascii="Cambria Math" w:hAnsi="Cambria Math"/>
                    <w:szCs w:val="24"/>
                  </w:rPr>
                  <m:t>'</m:t>
                </m:r>
              </m:sup>
            </m:sSup>
            <m:r>
              <w:rPr>
                <w:rFonts w:ascii="Cambria Math" w:hAnsi="Cambria Math"/>
                <w:szCs w:val="24"/>
              </w:rPr>
              <m:t>cand</m:t>
            </m:r>
          </m:sub>
        </m:sSub>
        <m:r>
          <w:rPr>
            <w:rFonts w:ascii="Cambria Math" w:hAnsi="Cambria Math"/>
            <w:szCs w:val="24"/>
          </w:rPr>
          <m:t>=</m:t>
        </m:r>
        <m:d>
          <m:dPr>
            <m:ctrlPr>
              <w:rPr>
                <w:rFonts w:ascii="Cambria Math" w:hAnsi="Cambria Math"/>
                <w:i/>
                <w:szCs w:val="24"/>
              </w:rPr>
            </m:ctrlPr>
          </m:dPr>
          <m:e>
            <m:r>
              <w:rPr>
                <w:rFonts w:ascii="Cambria Math" w:hAnsi="Cambria Math"/>
                <w:szCs w:val="24"/>
              </w:rPr>
              <m:t>64+940</m:t>
            </m:r>
          </m:e>
        </m:d>
        <m:r>
          <w:rPr>
            <w:rFonts w:ascii="Cambria Math" w:hAnsi="Cambria Math"/>
            <w:szCs w:val="24"/>
          </w:rPr>
          <m:t>≫1</m:t>
        </m:r>
      </m:oMath>
      <w:r w:rsidRPr="002B4B68">
        <w:rPr>
          <w:szCs w:val="24"/>
        </w:rPr>
        <w:t xml:space="preserve"> = 502. A floating point candidate </w:t>
      </w:r>
      <m:oMath>
        <m:sSub>
          <m:sSubPr>
            <m:ctrlPr>
              <w:rPr>
                <w:rFonts w:ascii="Cambria Math" w:hAnsi="Cambria Math"/>
                <w:i/>
              </w:rPr>
            </m:ctrlPr>
          </m:sSubPr>
          <m:e>
            <m:r>
              <w:rPr>
                <w:rFonts w:ascii="Cambria Math" w:hAnsi="Cambria Math"/>
              </w:rPr>
              <m:t>Y'</m:t>
            </m:r>
          </m:e>
          <m:sub>
            <m:r>
              <w:rPr>
                <w:rFonts w:ascii="Cambria Math" w:hAnsi="Cambria Math"/>
              </w:rPr>
              <m:t>cand</m:t>
            </m:r>
          </m:sub>
        </m:sSub>
      </m:oMath>
      <w:r w:rsidRPr="002B4B68">
        <w:t xml:space="preserve"> is obtained by using the first equation of Section </w:t>
      </w:r>
      <w:r w:rsidRPr="002B4B68">
        <w:fldChar w:fldCharType="begin"/>
      </w:r>
      <w:r w:rsidRPr="002B4B68">
        <w:instrText xml:space="preserve"> REF _Ref389555540 \r \h </w:instrText>
      </w:r>
      <w:r w:rsidRPr="002B4B68">
        <w:fldChar w:fldCharType="separate"/>
      </w:r>
      <w:r w:rsidR="000413DA">
        <w:t>4.8</w:t>
      </w:r>
      <w:r w:rsidRPr="002B4B68">
        <w:fldChar w:fldCharType="end"/>
      </w:r>
      <w:r w:rsidRPr="002B4B68">
        <w:t>:</w:t>
      </w:r>
    </w:p>
    <w:p w14:paraId="72F7CC23" w14:textId="77777777" w:rsidR="00105BCB" w:rsidRPr="002B4B68" w:rsidRDefault="00105BCB" w:rsidP="00105BCB">
      <w:pPr>
        <w:tabs>
          <w:tab w:val="clear" w:pos="360"/>
          <w:tab w:val="left" w:pos="0"/>
        </w:tabs>
      </w:pPr>
    </w:p>
    <w:p w14:paraId="275F4018" w14:textId="77777777" w:rsidR="00105BCB" w:rsidRPr="002B4B68" w:rsidRDefault="00F867AA" w:rsidP="00105BCB">
      <w:pPr>
        <w:pStyle w:val="ListParagraph"/>
        <w:autoSpaceDE w:val="0"/>
        <w:autoSpaceDN w:val="0"/>
        <w:adjustRightInd w:val="0"/>
        <w:spacing w:after="120" w:line="240" w:lineRule="auto"/>
        <w:ind w:left="992"/>
        <w:contextualSpacing w:val="0"/>
        <w:jc w:val="both"/>
        <w:rPr>
          <w:rFonts w:ascii="Times New Roman" w:hAnsi="Times New Roman"/>
          <w:szCs w:val="24"/>
        </w:rPr>
      </w:pPr>
      <m:oMathPara>
        <m:oMath>
          <m:sSub>
            <m:sSubPr>
              <m:ctrlPr>
                <w:rPr>
                  <w:rFonts w:ascii="Cambria Math" w:hAnsi="Cambria Math"/>
                  <w:szCs w:val="24"/>
                </w:rPr>
              </m:ctrlPr>
            </m:sSubPr>
            <m:e>
              <m:r>
                <w:rPr>
                  <w:rFonts w:ascii="Cambria Math" w:hAnsi="Cambria Math"/>
                  <w:szCs w:val="24"/>
                </w:rPr>
                <m:t>Y'</m:t>
              </m:r>
            </m:e>
            <m:sub>
              <m:r>
                <w:rPr>
                  <w:rFonts w:ascii="Cambria Math" w:hAnsi="Cambria Math"/>
                  <w:szCs w:val="24"/>
                </w:rPr>
                <m:t>cand</m:t>
              </m:r>
            </m:sub>
          </m:sSub>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Clip</m:t>
              </m:r>
            </m:e>
            <m:sub>
              <m:sSup>
                <m:sSupPr>
                  <m:ctrlPr>
                    <w:rPr>
                      <w:rFonts w:ascii="Cambria Math" w:hAnsi="Cambria Math"/>
                      <w:szCs w:val="24"/>
                    </w:rPr>
                  </m:ctrlPr>
                </m:sSupPr>
                <m:e>
                  <m:r>
                    <m:rPr>
                      <m:sty m:val="p"/>
                    </m:rPr>
                    <w:rPr>
                      <w:rFonts w:ascii="Cambria Math" w:hAnsi="Cambria Math"/>
                      <w:szCs w:val="24"/>
                    </w:rPr>
                    <m:t>Y</m:t>
                  </m:r>
                </m:e>
                <m:sup>
                  <m:r>
                    <m:rPr>
                      <m:sty m:val="p"/>
                    </m:rPr>
                    <w:rPr>
                      <w:rFonts w:ascii="Cambria Math" w:hAnsi="Cambria Math"/>
                      <w:szCs w:val="24"/>
                    </w:rPr>
                    <m:t>'</m:t>
                  </m:r>
                </m:sup>
              </m:sSup>
            </m:sub>
          </m:sSub>
          <m:d>
            <m:dPr>
              <m:ctrlPr>
                <w:rPr>
                  <w:rFonts w:ascii="Cambria Math" w:hAnsi="Cambria Math"/>
                  <w:szCs w:val="24"/>
                </w:rPr>
              </m:ctrlPr>
            </m:dPr>
            <m:e>
              <m:r>
                <m:rPr>
                  <m:sty m:val="p"/>
                </m:rPr>
                <w:rPr>
                  <w:rFonts w:ascii="Cambria Math" w:hAnsi="Cambria Math"/>
                  <w:szCs w:val="24"/>
                </w:rPr>
                <m:t>(</m:t>
              </m:r>
              <m:f>
                <m:fPr>
                  <m:ctrlPr>
                    <w:rPr>
                      <w:rFonts w:ascii="Cambria Math" w:hAnsi="Cambria Math"/>
                      <w:szCs w:val="24"/>
                    </w:rPr>
                  </m:ctrlPr>
                </m:fPr>
                <m:num>
                  <m:sSub>
                    <m:sSubPr>
                      <m:ctrlPr>
                        <w:rPr>
                          <w:rFonts w:ascii="Cambria Math" w:hAnsi="Cambria Math"/>
                          <w:szCs w:val="24"/>
                        </w:rPr>
                      </m:ctrlPr>
                    </m:sSubPr>
                    <m:e>
                      <m:r>
                        <m:rPr>
                          <m:sty m:val="p"/>
                        </m:rPr>
                        <w:rPr>
                          <w:rFonts w:ascii="Cambria Math" w:hAnsi="Cambria Math"/>
                          <w:szCs w:val="24"/>
                        </w:rPr>
                        <m:t>D</m:t>
                      </m:r>
                    </m:e>
                    <m:sub>
                      <m:sSup>
                        <m:sSupPr>
                          <m:ctrlPr>
                            <w:rPr>
                              <w:rFonts w:ascii="Cambria Math" w:hAnsi="Cambria Math"/>
                              <w:szCs w:val="24"/>
                            </w:rPr>
                          </m:ctrlPr>
                        </m:sSupPr>
                        <m:e>
                          <m:r>
                            <m:rPr>
                              <m:sty m:val="p"/>
                            </m:rPr>
                            <w:rPr>
                              <w:rFonts w:ascii="Cambria Math" w:hAnsi="Cambria Math"/>
                              <w:szCs w:val="24"/>
                            </w:rPr>
                            <m:t>Y</m:t>
                          </m:r>
                        </m:e>
                        <m:sup>
                          <m:r>
                            <m:rPr>
                              <m:sty m:val="p"/>
                            </m:rPr>
                            <w:rPr>
                              <w:rFonts w:ascii="Cambria Math" w:hAnsi="Cambria Math"/>
                              <w:szCs w:val="24"/>
                            </w:rPr>
                            <m:t>'</m:t>
                          </m:r>
                        </m:sup>
                      </m:sSup>
                      <m:r>
                        <w:rPr>
                          <w:rFonts w:ascii="Cambria Math" w:hAnsi="Cambria Math"/>
                          <w:szCs w:val="24"/>
                        </w:rPr>
                        <m:t>cand</m:t>
                      </m:r>
                    </m:sub>
                  </m:sSub>
                </m:num>
                <m:den>
                  <m:d>
                    <m:dPr>
                      <m:ctrlPr>
                        <w:rPr>
                          <w:rFonts w:ascii="Cambria Math" w:hAnsi="Cambria Math"/>
                          <w:szCs w:val="24"/>
                        </w:rPr>
                      </m:ctrlPr>
                    </m:dPr>
                    <m:e>
                      <m:r>
                        <m:rPr>
                          <m:sty m:val="p"/>
                        </m:rPr>
                        <w:rPr>
                          <w:rFonts w:ascii="Cambria Math" w:hAnsi="Cambria Math"/>
                          <w:szCs w:val="24"/>
                        </w:rPr>
                        <m:t>1 ≪</m:t>
                      </m:r>
                      <m:d>
                        <m:dPr>
                          <m:ctrlPr>
                            <w:rPr>
                              <w:rFonts w:ascii="Cambria Math" w:hAnsi="Cambria Math"/>
                              <w:szCs w:val="24"/>
                            </w:rPr>
                          </m:ctrlPr>
                        </m:dPr>
                        <m:e>
                          <m:sSub>
                            <m:sSubPr>
                              <m:ctrlPr>
                                <w:rPr>
                                  <w:rFonts w:ascii="Cambria Math" w:hAnsi="Cambria Math"/>
                                  <w:szCs w:val="24"/>
                                </w:rPr>
                              </m:ctrlPr>
                            </m:sSubPr>
                            <m:e>
                              <m:r>
                                <m:rPr>
                                  <m:sty m:val="p"/>
                                </m:rPr>
                                <w:rPr>
                                  <w:rFonts w:ascii="Cambria Math" w:hAnsi="Cambria Math"/>
                                  <w:szCs w:val="24"/>
                                </w:rPr>
                                <m:t>BitDepth</m:t>
                              </m:r>
                            </m:e>
                            <m:sub>
                              <m:r>
                                <m:rPr>
                                  <m:sty m:val="p"/>
                                </m:rPr>
                                <w:rPr>
                                  <w:rFonts w:ascii="Cambria Math" w:hAnsi="Cambria Math"/>
                                  <w:szCs w:val="24"/>
                                </w:rPr>
                                <m:t>Y</m:t>
                              </m:r>
                            </m:sub>
                          </m:sSub>
                          <m:r>
                            <m:rPr>
                              <m:sty m:val="p"/>
                            </m:rPr>
                            <w:rPr>
                              <w:rFonts w:ascii="Cambria Math" w:hAnsi="Cambria Math"/>
                              <w:szCs w:val="24"/>
                            </w:rPr>
                            <m:t>-8</m:t>
                          </m:r>
                        </m:e>
                      </m:d>
                    </m:e>
                  </m:d>
                </m:den>
              </m:f>
              <m:r>
                <m:rPr>
                  <m:sty m:val="p"/>
                </m:rPr>
                <w:rPr>
                  <w:rFonts w:ascii="Cambria Math" w:hAnsi="Cambria Math"/>
                  <w:szCs w:val="24"/>
                </w:rPr>
                <m:t>-16)/219</m:t>
              </m:r>
            </m:e>
          </m:d>
        </m:oMath>
      </m:oMathPara>
    </w:p>
    <w:p w14:paraId="0C2AA96C" w14:textId="7F13B330" w:rsidR="00105BCB" w:rsidRPr="002B4B68" w:rsidRDefault="00105BCB" w:rsidP="00FA42C0">
      <w:pPr>
        <w:tabs>
          <w:tab w:val="clear" w:pos="360"/>
          <w:tab w:val="left" w:pos="0"/>
        </w:tabs>
        <w:jc w:val="both"/>
      </w:pPr>
      <w:r w:rsidRPr="002B4B68">
        <w:t xml:space="preserve">This </w:t>
      </w:r>
      <m:oMath>
        <m:sSub>
          <m:sSubPr>
            <m:ctrlPr>
              <w:rPr>
                <w:rFonts w:ascii="Cambria Math" w:hAnsi="Cambria Math"/>
                <w:i/>
              </w:rPr>
            </m:ctrlPr>
          </m:sSubPr>
          <m:e>
            <m:r>
              <w:rPr>
                <w:rFonts w:ascii="Cambria Math" w:hAnsi="Cambria Math"/>
              </w:rPr>
              <m:t>Y'</m:t>
            </m:r>
          </m:e>
          <m:sub>
            <m:r>
              <w:rPr>
                <w:rFonts w:ascii="Cambria Math" w:hAnsi="Cambria Math"/>
              </w:rPr>
              <m:t>cand</m:t>
            </m:r>
          </m:sub>
        </m:sSub>
      </m:oMath>
      <w:r w:rsidRPr="002B4B68">
        <w:t xml:space="preserve"> is now used to calculate the R</w:t>
      </w:r>
      <w:r w:rsidR="007036E8">
        <w:t>′</w:t>
      </w:r>
      <w:r w:rsidRPr="002B4B68">
        <w:t>, G</w:t>
      </w:r>
      <w:r w:rsidR="007036E8">
        <w:t>′</w:t>
      </w:r>
      <w:r w:rsidRPr="002B4B68">
        <w:t xml:space="preserve"> and B</w:t>
      </w:r>
      <w:r w:rsidR="007036E8">
        <w:t>′</w:t>
      </w:r>
      <w:r w:rsidRPr="002B4B68">
        <w:t xml:space="preserve"> values by applying Section </w:t>
      </w:r>
      <w:r w:rsidRPr="002B4B68">
        <w:fldChar w:fldCharType="begin"/>
      </w:r>
      <w:r w:rsidRPr="002B4B68">
        <w:instrText xml:space="preserve"> REF _Ref389555755 \r \h </w:instrText>
      </w:r>
      <w:r w:rsidRPr="002B4B68">
        <w:fldChar w:fldCharType="separate"/>
      </w:r>
      <w:r w:rsidR="000413DA">
        <w:t>4.9.2</w:t>
      </w:r>
      <w:r w:rsidRPr="002B4B68">
        <w:fldChar w:fldCharType="end"/>
      </w:r>
      <w:r w:rsidRPr="002B4B68">
        <w:t>, which is repeated here for the convenience of the reader:</w:t>
      </w:r>
    </w:p>
    <w:p w14:paraId="5BB23966" w14:textId="77777777" w:rsidR="00105BCB" w:rsidRPr="002B4B68" w:rsidRDefault="00105BCB" w:rsidP="00105BCB">
      <w:pPr>
        <w:tabs>
          <w:tab w:val="clear" w:pos="360"/>
          <w:tab w:val="left" w:pos="0"/>
        </w:tabs>
      </w:pPr>
    </w:p>
    <w:p w14:paraId="5F50DB7D" w14:textId="7EC6BFEE" w:rsidR="00105BCB" w:rsidRPr="002B4B68" w:rsidRDefault="00F867AA" w:rsidP="00105BCB">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m:oMath>
        <m:sSub>
          <m:sSubPr>
            <m:ctrlPr>
              <w:rPr>
                <w:rFonts w:ascii="Cambria Math" w:hAnsi="Cambria Math"/>
                <w:i/>
                <w:szCs w:val="24"/>
              </w:rPr>
            </m:ctrlPr>
          </m:sSubPr>
          <m:e>
            <m:r>
              <w:rPr>
                <w:rFonts w:ascii="Cambria Math" w:hAnsi="Cambria Math"/>
                <w:szCs w:val="24"/>
              </w:rPr>
              <m:t>R'</m:t>
            </m:r>
          </m:e>
          <m:sub>
            <m:r>
              <w:rPr>
                <w:rFonts w:ascii="Cambria Math" w:hAnsi="Cambria Math"/>
                <w:szCs w:val="24"/>
              </w:rPr>
              <m:t>cand</m:t>
            </m:r>
          </m:sub>
        </m:sSub>
      </m:oMath>
      <w:r w:rsidR="00105BCB" w:rsidRPr="002B4B68">
        <w:rPr>
          <w:rFonts w:ascii="Times New Roman" w:hAnsi="Times New Roman"/>
          <w:szCs w:val="24"/>
        </w:rPr>
        <w:t xml:space="preserve"> = clipRGB(</w:t>
      </w:r>
      <m:oMath>
        <m:sSub>
          <m:sSubPr>
            <m:ctrlPr>
              <w:rPr>
                <w:rFonts w:ascii="Cambria Math" w:hAnsi="Cambria Math"/>
                <w:i/>
                <w:szCs w:val="24"/>
              </w:rPr>
            </m:ctrlPr>
          </m:sSubPr>
          <m:e>
            <m:r>
              <w:rPr>
                <w:rFonts w:ascii="Cambria Math" w:hAnsi="Cambria Math"/>
                <w:szCs w:val="24"/>
              </w:rPr>
              <m:t>Y'</m:t>
            </m:r>
          </m:e>
          <m:sub>
            <m:r>
              <w:rPr>
                <w:rFonts w:ascii="Cambria Math" w:hAnsi="Cambria Math"/>
                <w:szCs w:val="24"/>
              </w:rPr>
              <m:t>cand</m:t>
            </m:r>
          </m:sub>
        </m:sSub>
      </m:oMath>
      <w:r w:rsidR="00105BCB" w:rsidRPr="002B4B68">
        <w:rPr>
          <w:rFonts w:ascii="Times New Roman" w:hAnsi="Times New Roman"/>
          <w:szCs w:val="24"/>
        </w:rPr>
        <w:t xml:space="preserve"> + 1.47460 * </w:t>
      </w:r>
      <m:oMath>
        <m:acc>
          <m:accPr>
            <m:ctrlPr>
              <w:rPr>
                <w:rFonts w:ascii="Cambria Math" w:hAnsi="Cambria Math"/>
                <w:i/>
                <w:szCs w:val="24"/>
              </w:rPr>
            </m:ctrlPr>
          </m:accPr>
          <m:e>
            <m:r>
              <w:rPr>
                <w:rFonts w:ascii="Cambria Math" w:hAnsi="Cambria Math"/>
                <w:szCs w:val="24"/>
              </w:rPr>
              <m:t>Cr</m:t>
            </m:r>
          </m:e>
        </m:acc>
      </m:oMath>
      <w:r w:rsidR="00105BCB" w:rsidRPr="002B4B68">
        <w:rPr>
          <w:rFonts w:ascii="Times New Roman" w:hAnsi="Times New Roman"/>
          <w:szCs w:val="24"/>
        </w:rPr>
        <w:t>)</w:t>
      </w:r>
    </w:p>
    <w:p w14:paraId="3C0137A8" w14:textId="5F544CB5" w:rsidR="00105BCB" w:rsidRPr="002B4B68" w:rsidRDefault="00F867AA" w:rsidP="00105BCB">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m:oMath>
        <m:sSub>
          <m:sSubPr>
            <m:ctrlPr>
              <w:rPr>
                <w:rFonts w:ascii="Cambria Math" w:hAnsi="Cambria Math"/>
                <w:i/>
                <w:szCs w:val="24"/>
              </w:rPr>
            </m:ctrlPr>
          </m:sSubPr>
          <m:e>
            <m:r>
              <w:rPr>
                <w:rFonts w:ascii="Cambria Math" w:hAnsi="Cambria Math"/>
                <w:szCs w:val="24"/>
              </w:rPr>
              <m:t>G'</m:t>
            </m:r>
          </m:e>
          <m:sub>
            <m:r>
              <w:rPr>
                <w:rFonts w:ascii="Cambria Math" w:hAnsi="Cambria Math"/>
                <w:szCs w:val="24"/>
              </w:rPr>
              <m:t>cand</m:t>
            </m:r>
          </m:sub>
        </m:sSub>
      </m:oMath>
      <w:r w:rsidR="00105BCB" w:rsidRPr="002B4B68">
        <w:rPr>
          <w:rFonts w:ascii="Times New Roman" w:hAnsi="Times New Roman"/>
          <w:szCs w:val="24"/>
        </w:rPr>
        <w:t xml:space="preserve"> = clipRGB(</w:t>
      </w:r>
      <m:oMath>
        <m:sSub>
          <m:sSubPr>
            <m:ctrlPr>
              <w:rPr>
                <w:rFonts w:ascii="Cambria Math" w:hAnsi="Cambria Math"/>
                <w:i/>
                <w:szCs w:val="24"/>
              </w:rPr>
            </m:ctrlPr>
          </m:sSubPr>
          <m:e>
            <m:r>
              <w:rPr>
                <w:rFonts w:ascii="Cambria Math" w:hAnsi="Cambria Math"/>
                <w:szCs w:val="24"/>
              </w:rPr>
              <m:t>Y'</m:t>
            </m:r>
          </m:e>
          <m:sub>
            <m:r>
              <w:rPr>
                <w:rFonts w:ascii="Cambria Math" w:hAnsi="Cambria Math"/>
                <w:szCs w:val="24"/>
              </w:rPr>
              <m:t>cand</m:t>
            </m:r>
          </m:sub>
        </m:sSub>
      </m:oMath>
      <w:r w:rsidR="00105BCB" w:rsidRPr="002B4B68">
        <w:rPr>
          <w:rFonts w:ascii="Times New Roman" w:hAnsi="Times New Roman"/>
          <w:szCs w:val="24"/>
        </w:rPr>
        <w:t xml:space="preserve"> – 0.16455 * </w:t>
      </w:r>
      <m:oMath>
        <m:acc>
          <m:accPr>
            <m:ctrlPr>
              <w:rPr>
                <w:rFonts w:ascii="Cambria Math" w:hAnsi="Cambria Math"/>
                <w:i/>
                <w:szCs w:val="24"/>
              </w:rPr>
            </m:ctrlPr>
          </m:accPr>
          <m:e>
            <m:r>
              <w:rPr>
                <w:rFonts w:ascii="Cambria Math" w:hAnsi="Cambria Math"/>
                <w:szCs w:val="24"/>
              </w:rPr>
              <m:t>Cb</m:t>
            </m:r>
          </m:e>
        </m:acc>
      </m:oMath>
      <w:r w:rsidR="00105BCB" w:rsidRPr="002B4B68">
        <w:rPr>
          <w:rFonts w:ascii="Times New Roman" w:hAnsi="Times New Roman"/>
          <w:szCs w:val="24"/>
        </w:rPr>
        <w:t xml:space="preserve"> – 0.57135 * </w:t>
      </w:r>
      <m:oMath>
        <m:acc>
          <m:accPr>
            <m:ctrlPr>
              <w:rPr>
                <w:rFonts w:ascii="Cambria Math" w:hAnsi="Cambria Math"/>
                <w:i/>
                <w:szCs w:val="24"/>
              </w:rPr>
            </m:ctrlPr>
          </m:accPr>
          <m:e>
            <m:r>
              <w:rPr>
                <w:rFonts w:ascii="Cambria Math" w:hAnsi="Cambria Math"/>
                <w:szCs w:val="24"/>
              </w:rPr>
              <m:t>Cr</m:t>
            </m:r>
          </m:e>
        </m:acc>
      </m:oMath>
      <w:r w:rsidR="00105BCB" w:rsidRPr="002B4B68">
        <w:rPr>
          <w:rFonts w:ascii="Times New Roman" w:hAnsi="Times New Roman"/>
          <w:szCs w:val="24"/>
        </w:rPr>
        <w:t>)</w:t>
      </w:r>
    </w:p>
    <w:p w14:paraId="15C0FB6E" w14:textId="59992DDB" w:rsidR="00105BCB" w:rsidRPr="002B4B68" w:rsidRDefault="00F867AA" w:rsidP="00105BCB">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m:oMath>
        <m:sSub>
          <m:sSubPr>
            <m:ctrlPr>
              <w:rPr>
                <w:rFonts w:ascii="Cambria Math" w:hAnsi="Cambria Math"/>
                <w:i/>
                <w:szCs w:val="24"/>
              </w:rPr>
            </m:ctrlPr>
          </m:sSubPr>
          <m:e>
            <m:r>
              <w:rPr>
                <w:rFonts w:ascii="Cambria Math" w:hAnsi="Cambria Math"/>
                <w:szCs w:val="24"/>
              </w:rPr>
              <m:t>B'</m:t>
            </m:r>
          </m:e>
          <m:sub>
            <m:r>
              <w:rPr>
                <w:rFonts w:ascii="Cambria Math" w:hAnsi="Cambria Math"/>
                <w:szCs w:val="24"/>
              </w:rPr>
              <m:t>cand</m:t>
            </m:r>
          </m:sub>
        </m:sSub>
      </m:oMath>
      <w:r w:rsidR="00105BCB" w:rsidRPr="002B4B68">
        <w:rPr>
          <w:rFonts w:ascii="Times New Roman" w:hAnsi="Times New Roman"/>
          <w:szCs w:val="24"/>
        </w:rPr>
        <w:t xml:space="preserve"> = clipRGB(</w:t>
      </w:r>
      <m:oMath>
        <m:sSub>
          <m:sSubPr>
            <m:ctrlPr>
              <w:rPr>
                <w:rFonts w:ascii="Cambria Math" w:hAnsi="Cambria Math"/>
                <w:i/>
                <w:szCs w:val="24"/>
              </w:rPr>
            </m:ctrlPr>
          </m:sSubPr>
          <m:e>
            <m:r>
              <w:rPr>
                <w:rFonts w:ascii="Cambria Math" w:hAnsi="Cambria Math"/>
                <w:szCs w:val="24"/>
              </w:rPr>
              <m:t>Y'</m:t>
            </m:r>
          </m:e>
          <m:sub>
            <m:r>
              <w:rPr>
                <w:rFonts w:ascii="Cambria Math" w:hAnsi="Cambria Math"/>
                <w:szCs w:val="24"/>
              </w:rPr>
              <m:t>cand</m:t>
            </m:r>
          </m:sub>
        </m:sSub>
      </m:oMath>
      <w:r w:rsidR="00105BCB" w:rsidRPr="002B4B68">
        <w:rPr>
          <w:rFonts w:ascii="Times New Roman" w:hAnsi="Times New Roman"/>
          <w:szCs w:val="24"/>
        </w:rPr>
        <w:t xml:space="preserve"> + 1.88140 * </w:t>
      </w:r>
      <m:oMath>
        <m:acc>
          <m:accPr>
            <m:ctrlPr>
              <w:rPr>
                <w:rFonts w:ascii="Cambria Math" w:hAnsi="Cambria Math"/>
                <w:i/>
                <w:szCs w:val="24"/>
              </w:rPr>
            </m:ctrlPr>
          </m:accPr>
          <m:e>
            <m:r>
              <w:rPr>
                <w:rFonts w:ascii="Cambria Math" w:hAnsi="Cambria Math"/>
                <w:szCs w:val="24"/>
              </w:rPr>
              <m:t>Cb</m:t>
            </m:r>
          </m:e>
        </m:acc>
      </m:oMath>
      <w:r w:rsidR="00105BCB" w:rsidRPr="002B4B68">
        <w:rPr>
          <w:rFonts w:ascii="Times New Roman" w:hAnsi="Times New Roman"/>
          <w:szCs w:val="24"/>
        </w:rPr>
        <w:t>)</w:t>
      </w:r>
    </w:p>
    <w:p w14:paraId="277A64CF" w14:textId="4CF2D942" w:rsidR="00105BCB" w:rsidRPr="002B4B68" w:rsidRDefault="00105BCB" w:rsidP="00FA42C0">
      <w:pPr>
        <w:tabs>
          <w:tab w:val="clear" w:pos="360"/>
          <w:tab w:val="left" w:pos="0"/>
        </w:tabs>
        <w:jc w:val="both"/>
      </w:pPr>
      <w:r w:rsidRPr="002B4B68">
        <w:t xml:space="preserve">These values are then converted to linear RGB by invoking Section </w:t>
      </w:r>
      <w:r w:rsidRPr="002B4B68">
        <w:fldChar w:fldCharType="begin"/>
      </w:r>
      <w:r w:rsidRPr="002B4B68">
        <w:instrText xml:space="preserve"> REF _Ref389553829 \r \h </w:instrText>
      </w:r>
      <w:r w:rsidRPr="002B4B68">
        <w:fldChar w:fldCharType="separate"/>
      </w:r>
      <w:r w:rsidR="000413DA">
        <w:t>4.9.3</w:t>
      </w:r>
      <w:r w:rsidRPr="002B4B68">
        <w:fldChar w:fldCharType="end"/>
      </w:r>
      <w:r w:rsidRPr="002B4B68">
        <w:t>, and then the candidate luminance value is calculated as</w:t>
      </w:r>
    </w:p>
    <w:p w14:paraId="1D7A155E" w14:textId="77777777" w:rsidR="00105BCB" w:rsidRPr="002B4B68" w:rsidRDefault="00F867AA" w:rsidP="00105BCB">
      <w:pPr>
        <w:tabs>
          <w:tab w:val="clear" w:pos="360"/>
          <w:tab w:val="left" w:pos="0"/>
        </w:tabs>
      </w:pPr>
      <m:oMathPara>
        <m:oMath>
          <m:sSub>
            <m:sSubPr>
              <m:ctrlPr>
                <w:rPr>
                  <w:rFonts w:ascii="Cambria Math" w:hAnsi="Cambria Math"/>
                  <w:i/>
                </w:rPr>
              </m:ctrlPr>
            </m:sSubPr>
            <m:e>
              <m:r>
                <w:rPr>
                  <w:rFonts w:ascii="Cambria Math" w:hAnsi="Cambria Math"/>
                </w:rPr>
                <m:t>Y</m:t>
              </m:r>
            </m:e>
            <m:sub>
              <m:r>
                <w:rPr>
                  <w:rFonts w:ascii="Cambria Math" w:hAnsi="Cambria Math"/>
                </w:rPr>
                <m:t>cand</m:t>
              </m:r>
            </m:sub>
          </m:sSub>
          <m:r>
            <w:rPr>
              <w:rFonts w:ascii="Cambria Math" w:hAnsi="Cambria Math"/>
            </w:rPr>
            <m:t xml:space="preserve">=0.262700 </m:t>
          </m:r>
          <m:sSub>
            <m:sSubPr>
              <m:ctrlPr>
                <w:rPr>
                  <w:rFonts w:ascii="Cambria Math" w:hAnsi="Cambria Math"/>
                  <w:i/>
                </w:rPr>
              </m:ctrlPr>
            </m:sSubPr>
            <m:e>
              <m:r>
                <w:rPr>
                  <w:rFonts w:ascii="Cambria Math" w:hAnsi="Cambria Math"/>
                </w:rPr>
                <m:t>R</m:t>
              </m:r>
            </m:e>
            <m:sub>
              <m:r>
                <w:rPr>
                  <w:rFonts w:ascii="Cambria Math" w:hAnsi="Cambria Math"/>
                </w:rPr>
                <m:t>cand</m:t>
              </m:r>
            </m:sub>
          </m:sSub>
          <m:r>
            <w:rPr>
              <w:rFonts w:ascii="Cambria Math" w:hAnsi="Cambria Math"/>
            </w:rPr>
            <m:t xml:space="preserve">+0.677998 </m:t>
          </m:r>
          <m:sSub>
            <m:sSubPr>
              <m:ctrlPr>
                <w:rPr>
                  <w:rFonts w:ascii="Cambria Math" w:hAnsi="Cambria Math"/>
                  <w:i/>
                </w:rPr>
              </m:ctrlPr>
            </m:sSubPr>
            <m:e>
              <m:r>
                <w:rPr>
                  <w:rFonts w:ascii="Cambria Math" w:hAnsi="Cambria Math"/>
                </w:rPr>
                <m:t>G</m:t>
              </m:r>
            </m:e>
            <m:sub>
              <m:r>
                <w:rPr>
                  <w:rFonts w:ascii="Cambria Math" w:hAnsi="Cambria Math"/>
                </w:rPr>
                <m:t>cand</m:t>
              </m:r>
            </m:sub>
          </m:sSub>
          <m:r>
            <w:rPr>
              <w:rFonts w:ascii="Cambria Math" w:hAnsi="Cambria Math"/>
            </w:rPr>
            <m:t xml:space="preserve">+0.059302 </m:t>
          </m:r>
          <m:sSub>
            <m:sSubPr>
              <m:ctrlPr>
                <w:rPr>
                  <w:rFonts w:ascii="Cambria Math" w:hAnsi="Cambria Math"/>
                  <w:i/>
                </w:rPr>
              </m:ctrlPr>
            </m:sSubPr>
            <m:e>
              <m:r>
                <w:rPr>
                  <w:rFonts w:ascii="Cambria Math" w:hAnsi="Cambria Math"/>
                </w:rPr>
                <m:t>B</m:t>
              </m:r>
            </m:e>
            <m:sub>
              <m:r>
                <w:rPr>
                  <w:rFonts w:ascii="Cambria Math" w:hAnsi="Cambria Math"/>
                </w:rPr>
                <m:t>cand</m:t>
              </m:r>
            </m:sub>
          </m:sSub>
          <m:r>
            <w:rPr>
              <w:rFonts w:ascii="Cambria Math" w:hAnsi="Cambria Math"/>
            </w:rPr>
            <m:t>.</m:t>
          </m:r>
        </m:oMath>
      </m:oMathPara>
    </w:p>
    <w:p w14:paraId="6F928B84" w14:textId="60F5B3FF" w:rsidR="00105BCB" w:rsidRPr="002B4B68" w:rsidRDefault="00105BCB" w:rsidP="00FA42C0">
      <w:pPr>
        <w:tabs>
          <w:tab w:val="clear" w:pos="360"/>
          <w:tab w:val="left" w:pos="0"/>
        </w:tabs>
        <w:jc w:val="both"/>
        <w:rPr>
          <w:szCs w:val="24"/>
        </w:rPr>
      </w:pPr>
      <w:r w:rsidRPr="002B4B68">
        <w:t xml:space="preserve">Now, if the candidate luminance value </w:t>
      </w:r>
      <m:oMath>
        <m:sSub>
          <m:sSubPr>
            <m:ctrlPr>
              <w:rPr>
                <w:rFonts w:ascii="Cambria Math" w:hAnsi="Cambria Math"/>
                <w:i/>
              </w:rPr>
            </m:ctrlPr>
          </m:sSubPr>
          <m:e>
            <m:r>
              <w:rPr>
                <w:rFonts w:ascii="Cambria Math" w:hAnsi="Cambria Math"/>
              </w:rPr>
              <m:t>Y</m:t>
            </m:r>
          </m:e>
          <m:sub>
            <m:r>
              <w:rPr>
                <w:rFonts w:ascii="Cambria Math" w:hAnsi="Cambria Math"/>
              </w:rPr>
              <m:t>cand</m:t>
            </m:r>
          </m:sub>
        </m:sSub>
      </m:oMath>
      <w:r w:rsidRPr="002B4B68">
        <w:t xml:space="preserve"> is too high, i.e., </w:t>
      </w:r>
      <m:oMath>
        <m:sSub>
          <m:sSubPr>
            <m:ctrlPr>
              <w:rPr>
                <w:rFonts w:ascii="Cambria Math" w:hAnsi="Cambria Math"/>
                <w:i/>
              </w:rPr>
            </m:ctrlPr>
          </m:sSubPr>
          <m:e>
            <m:r>
              <w:rPr>
                <w:rFonts w:ascii="Cambria Math" w:hAnsi="Cambria Math"/>
              </w:rPr>
              <m:t>Y</m:t>
            </m:r>
          </m:e>
          <m:sub>
            <m:r>
              <w:rPr>
                <w:rFonts w:ascii="Cambria Math" w:hAnsi="Cambria Math"/>
              </w:rPr>
              <m:t>cand</m:t>
            </m:r>
          </m:sub>
        </m:sSub>
        <m:r>
          <w:rPr>
            <w:rFonts w:ascii="Cambria Math" w:hAnsi="Cambria Math"/>
          </w:rPr>
          <m:t>&gt;</m:t>
        </m:r>
        <m:sSub>
          <m:sSubPr>
            <m:ctrlPr>
              <w:rPr>
                <w:rFonts w:ascii="Cambria Math" w:hAnsi="Cambria Math"/>
                <w:i/>
              </w:rPr>
            </m:ctrlPr>
          </m:sSubPr>
          <m:e>
            <m:r>
              <w:rPr>
                <w:rFonts w:ascii="Cambria Math" w:hAnsi="Cambria Math"/>
              </w:rPr>
              <m:t>Y</m:t>
            </m:r>
          </m:e>
          <m:sub>
            <m:r>
              <w:rPr>
                <w:rFonts w:ascii="Cambria Math" w:hAnsi="Cambria Math"/>
              </w:rPr>
              <m:t>o</m:t>
            </m:r>
          </m:sub>
        </m:sSub>
      </m:oMath>
      <w:r w:rsidRPr="002B4B68">
        <w:t xml:space="preserve">, the interval </w:t>
      </w:r>
      <w:r w:rsidR="009636B2" w:rsidRPr="002B4B68">
        <w:t xml:space="preserve">is updated </w:t>
      </w:r>
      <w:r w:rsidRPr="002B4B68">
        <w:t xml:space="preserve">to the lower half of the starting interval, i.e., [64, 502]. If on the other hand </w:t>
      </w:r>
      <m:oMath>
        <m:sSub>
          <m:sSubPr>
            <m:ctrlPr>
              <w:rPr>
                <w:rFonts w:ascii="Cambria Math" w:hAnsi="Cambria Math"/>
                <w:i/>
              </w:rPr>
            </m:ctrlPr>
          </m:sSubPr>
          <m:e>
            <m:r>
              <w:rPr>
                <w:rFonts w:ascii="Cambria Math" w:hAnsi="Cambria Math"/>
              </w:rPr>
              <m:t>Y</m:t>
            </m:r>
          </m:e>
          <m:sub>
            <m:r>
              <w:rPr>
                <w:rFonts w:ascii="Cambria Math" w:hAnsi="Cambria Math"/>
              </w:rPr>
              <m:t>cand</m:t>
            </m:r>
          </m:sub>
        </m:sSub>
        <m:r>
          <w:rPr>
            <w:rFonts w:ascii="Cambria Math" w:hAnsi="Cambria Math"/>
          </w:rPr>
          <m:t>&lt;</m:t>
        </m:r>
        <m:sSub>
          <m:sSubPr>
            <m:ctrlPr>
              <w:rPr>
                <w:rFonts w:ascii="Cambria Math" w:hAnsi="Cambria Math"/>
                <w:i/>
              </w:rPr>
            </m:ctrlPr>
          </m:sSubPr>
          <m:e>
            <m:r>
              <w:rPr>
                <w:rFonts w:ascii="Cambria Math" w:hAnsi="Cambria Math"/>
              </w:rPr>
              <m:t>Y</m:t>
            </m:r>
          </m:e>
          <m:sub>
            <m:r>
              <w:rPr>
                <w:rFonts w:ascii="Cambria Math" w:hAnsi="Cambria Math"/>
              </w:rPr>
              <m:t>o</m:t>
            </m:r>
          </m:sub>
        </m:sSub>
      </m:oMath>
      <w:r w:rsidRPr="002B4B68">
        <w:t>, the upper half [502, 940]</w:t>
      </w:r>
      <w:r w:rsidR="009636B2" w:rsidRPr="002B4B68">
        <w:t xml:space="preserve"> is used</w:t>
      </w:r>
      <w:r w:rsidRPr="002B4B68">
        <w:t xml:space="preserve">. A new candidate </w:t>
      </w:r>
      <m:oMath>
        <m:sSub>
          <m:sSubPr>
            <m:ctrlPr>
              <w:rPr>
                <w:rFonts w:ascii="Cambria Math" w:hAnsi="Cambria Math"/>
                <w:szCs w:val="24"/>
              </w:rPr>
            </m:ctrlPr>
          </m:sSubPr>
          <m:e>
            <m:r>
              <m:rPr>
                <m:sty m:val="p"/>
              </m:rPr>
              <w:rPr>
                <w:rFonts w:ascii="Cambria Math" w:hAnsi="Cambria Math"/>
                <w:szCs w:val="24"/>
              </w:rPr>
              <m:t>D</m:t>
            </m:r>
          </m:e>
          <m:sub>
            <m:sSup>
              <m:sSupPr>
                <m:ctrlPr>
                  <w:rPr>
                    <w:rFonts w:ascii="Cambria Math" w:hAnsi="Cambria Math"/>
                    <w:szCs w:val="24"/>
                  </w:rPr>
                </m:ctrlPr>
              </m:sSupPr>
              <m:e>
                <m:r>
                  <m:rPr>
                    <m:sty m:val="p"/>
                  </m:rPr>
                  <w:rPr>
                    <w:rFonts w:ascii="Cambria Math" w:hAnsi="Cambria Math"/>
                    <w:szCs w:val="24"/>
                  </w:rPr>
                  <m:t>Y</m:t>
                </m:r>
              </m:e>
              <m:sup>
                <m:r>
                  <w:rPr>
                    <w:rFonts w:ascii="Cambria Math" w:hAnsi="Cambria Math"/>
                    <w:szCs w:val="24"/>
                  </w:rPr>
                  <m:t>'</m:t>
                </m:r>
              </m:sup>
            </m:sSup>
            <m:r>
              <w:rPr>
                <w:rFonts w:ascii="Cambria Math" w:hAnsi="Cambria Math"/>
                <w:szCs w:val="24"/>
              </w:rPr>
              <m:t>cand</m:t>
            </m:r>
          </m:sub>
        </m:sSub>
      </m:oMath>
      <w:r w:rsidRPr="002B4B68">
        <w:rPr>
          <w:szCs w:val="24"/>
        </w:rPr>
        <w:t xml:space="preserve"> is now computed as the middle of the updated value, and the process continues until, after at most 10 steps, we end up with an interval [a, b] of size one, ie., b = a+1. </w:t>
      </w:r>
    </w:p>
    <w:p w14:paraId="63FF3505" w14:textId="25C5E1DB" w:rsidR="00105BCB" w:rsidRPr="002B4B68" w:rsidRDefault="00105BCB" w:rsidP="00FA42C0">
      <w:pPr>
        <w:tabs>
          <w:tab w:val="clear" w:pos="360"/>
          <w:tab w:val="left" w:pos="0"/>
        </w:tabs>
        <w:jc w:val="both"/>
        <w:rPr>
          <w:szCs w:val="24"/>
        </w:rPr>
      </w:pPr>
      <w:r w:rsidRPr="002B4B68">
        <w:rPr>
          <w:szCs w:val="24"/>
        </w:rPr>
        <w:t xml:space="preserve">Finally, </w:t>
      </w:r>
      <w:r w:rsidR="009636B2" w:rsidRPr="002B4B68">
        <w:rPr>
          <w:szCs w:val="24"/>
        </w:rPr>
        <w:t xml:space="preserve">a </w:t>
      </w:r>
      <w:r w:rsidRPr="002B4B68">
        <w:rPr>
          <w:szCs w:val="24"/>
        </w:rPr>
        <w:t>select</w:t>
      </w:r>
      <w:r w:rsidR="009636B2" w:rsidRPr="002B4B68">
        <w:rPr>
          <w:szCs w:val="24"/>
        </w:rPr>
        <w:t>ion</w:t>
      </w:r>
      <w:r w:rsidRPr="002B4B68">
        <w:rPr>
          <w:szCs w:val="24"/>
        </w:rPr>
        <w:t xml:space="preserve"> between a and b </w:t>
      </w:r>
      <w:r w:rsidR="009636B2" w:rsidRPr="002B4B68">
        <w:rPr>
          <w:szCs w:val="24"/>
        </w:rPr>
        <w:t xml:space="preserve">is done </w:t>
      </w:r>
      <w:r w:rsidRPr="002B4B68">
        <w:rPr>
          <w:szCs w:val="24"/>
        </w:rPr>
        <w:t xml:space="preserve">by computing </w:t>
      </w:r>
      <m:oMath>
        <m:sSub>
          <m:sSubPr>
            <m:ctrlPr>
              <w:rPr>
                <w:rFonts w:ascii="Cambria Math" w:hAnsi="Cambria Math"/>
                <w:i/>
              </w:rPr>
            </m:ctrlPr>
          </m:sSubPr>
          <m:e>
            <m:r>
              <w:rPr>
                <w:rFonts w:ascii="Cambria Math" w:hAnsi="Cambria Math"/>
              </w:rPr>
              <m:t>Y</m:t>
            </m:r>
          </m:e>
          <m:sub>
            <m:r>
              <w:rPr>
                <w:rFonts w:ascii="Cambria Math" w:hAnsi="Cambria Math"/>
              </w:rPr>
              <m:t>cand-a</m:t>
            </m:r>
          </m:sub>
        </m:sSub>
      </m:oMath>
      <w:r w:rsidRPr="002B4B68">
        <w:t xml:space="preserve"> and </w:t>
      </w:r>
      <m:oMath>
        <m:sSub>
          <m:sSubPr>
            <m:ctrlPr>
              <w:rPr>
                <w:rFonts w:ascii="Cambria Math" w:hAnsi="Cambria Math"/>
                <w:i/>
              </w:rPr>
            </m:ctrlPr>
          </m:sSubPr>
          <m:e>
            <m:r>
              <w:rPr>
                <w:rFonts w:ascii="Cambria Math" w:hAnsi="Cambria Math"/>
              </w:rPr>
              <m:t>Y</m:t>
            </m:r>
          </m:e>
          <m:sub>
            <m:r>
              <w:rPr>
                <w:rFonts w:ascii="Cambria Math" w:hAnsi="Cambria Math"/>
              </w:rPr>
              <m:t>cand-b</m:t>
            </m:r>
          </m:sub>
        </m:sSub>
      </m:oMath>
      <w:r w:rsidRPr="002B4B68">
        <w:t xml:space="preserve"> according to the process above. </w:t>
      </w:r>
      <m:oMath>
        <m:sSub>
          <m:sSubPr>
            <m:ctrlPr>
              <w:rPr>
                <w:rFonts w:ascii="Cambria Math" w:hAnsi="Cambria Math"/>
                <w:szCs w:val="24"/>
              </w:rPr>
            </m:ctrlPr>
          </m:sSubPr>
          <m:e>
            <m:r>
              <m:rPr>
                <m:sty m:val="p"/>
              </m:rPr>
              <w:rPr>
                <w:rFonts w:ascii="Cambria Math" w:hAnsi="Cambria Math"/>
                <w:szCs w:val="24"/>
              </w:rPr>
              <m:t>D</m:t>
            </m:r>
          </m:e>
          <m:sub>
            <m:sSup>
              <m:sSupPr>
                <m:ctrlPr>
                  <w:rPr>
                    <w:rFonts w:ascii="Cambria Math" w:hAnsi="Cambria Math"/>
                    <w:szCs w:val="24"/>
                  </w:rPr>
                </m:ctrlPr>
              </m:sSupPr>
              <m:e>
                <m:r>
                  <m:rPr>
                    <m:sty m:val="p"/>
                  </m:rPr>
                  <w:rPr>
                    <w:rFonts w:ascii="Cambria Math" w:hAnsi="Cambria Math"/>
                    <w:szCs w:val="24"/>
                  </w:rPr>
                  <m:t>Y</m:t>
                </m:r>
              </m:e>
              <m:sup>
                <m:r>
                  <w:rPr>
                    <w:rFonts w:ascii="Cambria Math" w:hAnsi="Cambria Math"/>
                    <w:szCs w:val="24"/>
                  </w:rPr>
                  <m:t>'</m:t>
                </m:r>
              </m:sup>
            </m:sSup>
          </m:sub>
        </m:sSub>
        <m:r>
          <w:rPr>
            <w:rFonts w:ascii="Cambria Math" w:hAnsi="Cambria Math"/>
            <w:szCs w:val="24"/>
          </w:rPr>
          <m:t>=a</m:t>
        </m:r>
      </m:oMath>
      <w:r w:rsidRPr="002B4B68">
        <w:rPr>
          <w:szCs w:val="24"/>
        </w:rPr>
        <w:t xml:space="preserve"> i</w:t>
      </w:r>
      <w:r w:rsidR="009636B2" w:rsidRPr="002B4B68">
        <w:rPr>
          <w:szCs w:val="24"/>
        </w:rPr>
        <w:t>s selected i</w:t>
      </w:r>
      <w:r w:rsidRPr="002B4B68">
        <w:rPr>
          <w:szCs w:val="24"/>
        </w:rPr>
        <w:t xml:space="preserve">f </w:t>
      </w:r>
    </w:p>
    <w:p w14:paraId="50A1FA93" w14:textId="77777777" w:rsidR="00105BCB" w:rsidRPr="002B4B68" w:rsidRDefault="00F867AA" w:rsidP="00105BCB">
      <w:pPr>
        <w:tabs>
          <w:tab w:val="clear" w:pos="360"/>
          <w:tab w:val="left" w:pos="0"/>
        </w:tabs>
      </w:pPr>
      <m:oMathPara>
        <m:oMath>
          <m:sSup>
            <m:sSupPr>
              <m:ctrlPr>
                <w:rPr>
                  <w:rFonts w:ascii="Cambria Math" w:hAnsi="Cambria Math"/>
                  <w:i/>
                </w:rPr>
              </m:ctrlPr>
            </m:sSupPr>
            <m:e>
              <m:d>
                <m:dPr>
                  <m:ctrlPr>
                    <w:rPr>
                      <w:rFonts w:ascii="Cambria Math" w:hAnsi="Cambria Math"/>
                      <w:i/>
                    </w:rPr>
                  </m:ctrlPr>
                </m:dPr>
                <m:e>
                  <m:r>
                    <w:rPr>
                      <w:rFonts w:ascii="Cambria Math" w:hAnsi="Cambria Math"/>
                    </w:rPr>
                    <m:t>PQ_TF</m:t>
                  </m:r>
                  <m:d>
                    <m:dPr>
                      <m:ctrlPr>
                        <w:rPr>
                          <w:rFonts w:ascii="Cambria Math" w:hAnsi="Cambria Math"/>
                          <w:i/>
                        </w:rPr>
                      </m:ctrlPr>
                    </m:dPr>
                    <m:e>
                      <m:sSub>
                        <m:sSubPr>
                          <m:ctrlPr>
                            <w:rPr>
                              <w:rFonts w:ascii="Cambria Math" w:hAnsi="Cambria Math"/>
                              <w:i/>
                            </w:rPr>
                          </m:ctrlPr>
                        </m:sSubPr>
                        <m:e>
                          <m:r>
                            <w:rPr>
                              <w:rFonts w:ascii="Cambria Math" w:hAnsi="Cambria Math"/>
                            </w:rPr>
                            <m:t>Y</m:t>
                          </m:r>
                        </m:e>
                        <m:sub>
                          <m:r>
                            <w:rPr>
                              <w:rFonts w:ascii="Cambria Math" w:hAnsi="Cambria Math"/>
                            </w:rPr>
                            <m:t>cand-a</m:t>
                          </m:r>
                        </m:sub>
                      </m:sSub>
                    </m:e>
                  </m:d>
                  <m:r>
                    <w:rPr>
                      <w:rFonts w:ascii="Cambria Math" w:hAnsi="Cambria Math"/>
                    </w:rPr>
                    <m:t>-PQ_TF</m:t>
                  </m:r>
                  <m:d>
                    <m:dPr>
                      <m:ctrlPr>
                        <w:rPr>
                          <w:rFonts w:ascii="Cambria Math" w:hAnsi="Cambria Math"/>
                          <w:i/>
                        </w:rPr>
                      </m:ctrlPr>
                    </m:dPr>
                    <m:e>
                      <m:sSub>
                        <m:sSubPr>
                          <m:ctrlPr>
                            <w:rPr>
                              <w:rFonts w:ascii="Cambria Math" w:hAnsi="Cambria Math"/>
                              <w:i/>
                            </w:rPr>
                          </m:ctrlPr>
                        </m:sSubPr>
                        <m:e>
                          <m:r>
                            <w:rPr>
                              <w:rFonts w:ascii="Cambria Math" w:hAnsi="Cambria Math"/>
                            </w:rPr>
                            <m:t>Y</m:t>
                          </m:r>
                        </m:e>
                        <m:sub>
                          <m:r>
                            <w:rPr>
                              <w:rFonts w:ascii="Cambria Math" w:hAnsi="Cambria Math"/>
                            </w:rPr>
                            <m:t>o</m:t>
                          </m:r>
                        </m:sub>
                      </m:sSub>
                    </m:e>
                  </m:d>
                </m:e>
              </m:d>
            </m:e>
            <m:sup>
              <m:r>
                <w:rPr>
                  <w:rFonts w:ascii="Cambria Math" w:hAnsi="Cambria Math"/>
                </w:rPr>
                <m:t>2</m:t>
              </m:r>
            </m:sup>
          </m:sSup>
          <m:r>
            <w:rPr>
              <w:rFonts w:ascii="Cambria Math" w:hAnsi="Cambria Math"/>
            </w:rPr>
            <m:t>&lt;</m:t>
          </m:r>
          <m:sSup>
            <m:sSupPr>
              <m:ctrlPr>
                <w:rPr>
                  <w:rFonts w:ascii="Cambria Math" w:hAnsi="Cambria Math"/>
                  <w:i/>
                </w:rPr>
              </m:ctrlPr>
            </m:sSupPr>
            <m:e>
              <m:d>
                <m:dPr>
                  <m:ctrlPr>
                    <w:rPr>
                      <w:rFonts w:ascii="Cambria Math" w:hAnsi="Cambria Math"/>
                      <w:i/>
                    </w:rPr>
                  </m:ctrlPr>
                </m:dPr>
                <m:e>
                  <m:r>
                    <w:rPr>
                      <w:rFonts w:ascii="Cambria Math" w:hAnsi="Cambria Math"/>
                    </w:rPr>
                    <m:t>PQ_TF</m:t>
                  </m:r>
                  <m:d>
                    <m:dPr>
                      <m:ctrlPr>
                        <w:rPr>
                          <w:rFonts w:ascii="Cambria Math" w:hAnsi="Cambria Math"/>
                          <w:i/>
                        </w:rPr>
                      </m:ctrlPr>
                    </m:dPr>
                    <m:e>
                      <m:sSub>
                        <m:sSubPr>
                          <m:ctrlPr>
                            <w:rPr>
                              <w:rFonts w:ascii="Cambria Math" w:hAnsi="Cambria Math"/>
                              <w:i/>
                            </w:rPr>
                          </m:ctrlPr>
                        </m:sSubPr>
                        <m:e>
                          <m:r>
                            <w:rPr>
                              <w:rFonts w:ascii="Cambria Math" w:hAnsi="Cambria Math"/>
                            </w:rPr>
                            <m:t>Y</m:t>
                          </m:r>
                        </m:e>
                        <m:sub>
                          <m:r>
                            <w:rPr>
                              <w:rFonts w:ascii="Cambria Math" w:hAnsi="Cambria Math"/>
                            </w:rPr>
                            <m:t>cand-b</m:t>
                          </m:r>
                        </m:sub>
                      </m:sSub>
                    </m:e>
                  </m:d>
                  <m:r>
                    <w:rPr>
                      <w:rFonts w:ascii="Cambria Math" w:hAnsi="Cambria Math"/>
                    </w:rPr>
                    <m:t>-PQ_TF</m:t>
                  </m:r>
                  <m:d>
                    <m:dPr>
                      <m:ctrlPr>
                        <w:rPr>
                          <w:rFonts w:ascii="Cambria Math" w:hAnsi="Cambria Math"/>
                          <w:i/>
                        </w:rPr>
                      </m:ctrlPr>
                    </m:dPr>
                    <m:e>
                      <m:sSub>
                        <m:sSubPr>
                          <m:ctrlPr>
                            <w:rPr>
                              <w:rFonts w:ascii="Cambria Math" w:hAnsi="Cambria Math"/>
                              <w:i/>
                            </w:rPr>
                          </m:ctrlPr>
                        </m:sSubPr>
                        <m:e>
                          <m:r>
                            <w:rPr>
                              <w:rFonts w:ascii="Cambria Math" w:hAnsi="Cambria Math"/>
                            </w:rPr>
                            <m:t>Y</m:t>
                          </m:r>
                        </m:e>
                        <m:sub>
                          <m:r>
                            <w:rPr>
                              <w:rFonts w:ascii="Cambria Math" w:hAnsi="Cambria Math"/>
                            </w:rPr>
                            <m:t>o</m:t>
                          </m:r>
                        </m:sub>
                      </m:sSub>
                    </m:e>
                  </m:d>
                </m:e>
              </m:d>
            </m:e>
            <m:sup>
              <m:r>
                <w:rPr>
                  <w:rFonts w:ascii="Cambria Math" w:hAnsi="Cambria Math"/>
                </w:rPr>
                <m:t>2</m:t>
              </m:r>
            </m:sup>
          </m:sSup>
        </m:oMath>
      </m:oMathPara>
    </w:p>
    <w:p w14:paraId="4F4CCBAA" w14:textId="708334E5" w:rsidR="00533EE3" w:rsidRPr="002B4B68" w:rsidRDefault="00105BCB" w:rsidP="00105BCB">
      <w:pPr>
        <w:tabs>
          <w:tab w:val="clear" w:pos="360"/>
          <w:tab w:val="left" w:pos="0"/>
        </w:tabs>
      </w:pPr>
      <w:r w:rsidRPr="002B4B68">
        <w:t xml:space="preserve">and </w:t>
      </w:r>
      <m:oMath>
        <m:sSub>
          <m:sSubPr>
            <m:ctrlPr>
              <w:rPr>
                <w:rFonts w:ascii="Cambria Math" w:hAnsi="Cambria Math"/>
                <w:szCs w:val="24"/>
              </w:rPr>
            </m:ctrlPr>
          </m:sSubPr>
          <m:e>
            <m:r>
              <m:rPr>
                <m:sty m:val="p"/>
              </m:rPr>
              <w:rPr>
                <w:rFonts w:ascii="Cambria Math" w:hAnsi="Cambria Math"/>
                <w:szCs w:val="24"/>
              </w:rPr>
              <m:t>D</m:t>
            </m:r>
          </m:e>
          <m:sub>
            <m:sSup>
              <m:sSupPr>
                <m:ctrlPr>
                  <w:rPr>
                    <w:rFonts w:ascii="Cambria Math" w:hAnsi="Cambria Math"/>
                    <w:szCs w:val="24"/>
                  </w:rPr>
                </m:ctrlPr>
              </m:sSupPr>
              <m:e>
                <m:r>
                  <m:rPr>
                    <m:sty m:val="p"/>
                  </m:rPr>
                  <w:rPr>
                    <w:rFonts w:ascii="Cambria Math" w:hAnsi="Cambria Math"/>
                    <w:szCs w:val="24"/>
                  </w:rPr>
                  <m:t>Y</m:t>
                </m:r>
              </m:e>
              <m:sup>
                <m:r>
                  <w:rPr>
                    <w:rFonts w:ascii="Cambria Math" w:hAnsi="Cambria Math"/>
                    <w:szCs w:val="24"/>
                  </w:rPr>
                  <m:t>'</m:t>
                </m:r>
              </m:sup>
            </m:sSup>
          </m:sub>
        </m:sSub>
        <m:r>
          <w:rPr>
            <w:rFonts w:ascii="Cambria Math" w:hAnsi="Cambria Math"/>
            <w:szCs w:val="24"/>
          </w:rPr>
          <m:t>=b</m:t>
        </m:r>
      </m:oMath>
      <w:r w:rsidRPr="002B4B68">
        <w:rPr>
          <w:szCs w:val="24"/>
        </w:rPr>
        <w:t xml:space="preserve"> </w:t>
      </w:r>
      <w:r w:rsidR="009636B2" w:rsidRPr="002B4B68">
        <w:rPr>
          <w:szCs w:val="24"/>
        </w:rPr>
        <w:t xml:space="preserve">is selected </w:t>
      </w:r>
      <w:r w:rsidRPr="002B4B68">
        <w:rPr>
          <w:szCs w:val="24"/>
        </w:rPr>
        <w:t xml:space="preserve">otherwise, where </w:t>
      </w:r>
      <m:oMath>
        <m:r>
          <w:rPr>
            <w:rFonts w:ascii="Cambria Math" w:hAnsi="Cambria Math"/>
            <w:szCs w:val="24"/>
          </w:rPr>
          <m:t>PQ_TF</m:t>
        </m:r>
        <m:d>
          <m:dPr>
            <m:ctrlPr>
              <w:rPr>
                <w:rFonts w:ascii="Cambria Math" w:hAnsi="Cambria Math"/>
                <w:i/>
                <w:szCs w:val="24"/>
              </w:rPr>
            </m:ctrlPr>
          </m:dPr>
          <m:e>
            <m:r>
              <w:rPr>
                <w:rFonts w:ascii="Cambria Math" w:hAnsi="Cambria Math"/>
                <w:szCs w:val="24"/>
              </w:rPr>
              <m:t>∙</m:t>
            </m:r>
          </m:e>
        </m:d>
      </m:oMath>
      <w:r w:rsidRPr="002B4B68">
        <w:rPr>
          <w:szCs w:val="24"/>
        </w:rPr>
        <w:t xml:space="preserve"> is defined in Section </w:t>
      </w:r>
      <w:r w:rsidRPr="002B4B68">
        <w:rPr>
          <w:szCs w:val="24"/>
        </w:rPr>
        <w:fldChar w:fldCharType="begin"/>
      </w:r>
      <w:r w:rsidRPr="002B4B68">
        <w:rPr>
          <w:szCs w:val="24"/>
        </w:rPr>
        <w:instrText xml:space="preserve"> REF _Ref386355856 \r \h </w:instrText>
      </w:r>
      <w:r w:rsidRPr="002B4B68">
        <w:rPr>
          <w:szCs w:val="24"/>
        </w:rPr>
      </w:r>
      <w:r w:rsidRPr="002B4B68">
        <w:rPr>
          <w:szCs w:val="24"/>
        </w:rPr>
        <w:fldChar w:fldCharType="separate"/>
      </w:r>
      <w:r w:rsidR="000413DA">
        <w:rPr>
          <w:szCs w:val="24"/>
        </w:rPr>
        <w:t>4.4.1</w:t>
      </w:r>
      <w:r w:rsidRPr="002B4B68">
        <w:rPr>
          <w:szCs w:val="24"/>
        </w:rPr>
        <w:fldChar w:fldCharType="end"/>
      </w:r>
    </w:p>
    <w:p w14:paraId="7FCF1664" w14:textId="77777777" w:rsidR="00AC0B48" w:rsidRPr="002B4B68" w:rsidRDefault="00AC0B48" w:rsidP="00E87B79"/>
    <w:p w14:paraId="1A6EBD3D" w14:textId="0B96A5A6" w:rsidR="000D1792" w:rsidRPr="002B4B68" w:rsidRDefault="00D71CBE" w:rsidP="00672586">
      <w:pPr>
        <w:pStyle w:val="Heading2"/>
      </w:pPr>
      <w:r w:rsidRPr="002B4B68">
        <w:t>C</w:t>
      </w:r>
      <w:r w:rsidR="000D1792" w:rsidRPr="002B4B68">
        <w:t xml:space="preserve">olour space container conversion </w:t>
      </w:r>
    </w:p>
    <w:p w14:paraId="255E916C" w14:textId="2CA5AF90" w:rsidR="000D1792" w:rsidRPr="002B4B68" w:rsidRDefault="000D1792">
      <w:pPr>
        <w:spacing w:after="120"/>
        <w:jc w:val="both"/>
      </w:pPr>
      <w:r w:rsidRPr="002B4B68">
        <w:t xml:space="preserve">This section describes the process of converting RGB samples encoded in and limited by one particular colour space, e.g. ITU-R Recommendation BT.709, </w:t>
      </w:r>
      <w:ins w:id="213" w:author="Francois Edouard" w:date="2017-04-04T09:04:00Z">
        <w:r w:rsidR="00715784" w:rsidRPr="002B4B68">
          <w:rPr>
            <w:szCs w:val="24"/>
          </w:rPr>
          <w:t>BT.</w:t>
        </w:r>
        <w:r w:rsidR="00715784">
          <w:rPr>
            <w:szCs w:val="24"/>
          </w:rPr>
          <w:t>2100</w:t>
        </w:r>
      </w:ins>
      <w:del w:id="214" w:author="Francois Edouard" w:date="2017-04-04T09:04:00Z">
        <w:r w:rsidRPr="002B4B68" w:rsidDel="00715784">
          <w:delText>BT.2020</w:delText>
        </w:r>
      </w:del>
      <w:r w:rsidRPr="002B4B68">
        <w:t xml:space="preserve">, or P3D65, into another RGB colour space specified with different primaries. We are particularly interested in the conversion of RGB BT.709 as well as RGB P3D65 samples into RGB </w:t>
      </w:r>
      <w:ins w:id="215" w:author="Francois Edouard" w:date="2017-04-04T09:04:00Z">
        <w:r w:rsidR="00715784" w:rsidRPr="002B4B68">
          <w:rPr>
            <w:szCs w:val="24"/>
          </w:rPr>
          <w:t>BT.</w:t>
        </w:r>
        <w:r w:rsidR="00715784">
          <w:rPr>
            <w:szCs w:val="24"/>
          </w:rPr>
          <w:t>2100</w:t>
        </w:r>
      </w:ins>
      <w:ins w:id="216" w:author="Francois Edouard" w:date="2017-04-04T09:05:00Z">
        <w:r w:rsidR="00715784">
          <w:rPr>
            <w:szCs w:val="24"/>
          </w:rPr>
          <w:t xml:space="preserve"> </w:t>
        </w:r>
      </w:ins>
      <w:del w:id="217" w:author="Francois Edouard" w:date="2017-04-04T09:04:00Z">
        <w:r w:rsidRPr="002B4B68" w:rsidDel="00715784">
          <w:delText xml:space="preserve">BT.2020 </w:delText>
        </w:r>
      </w:del>
      <w:r w:rsidRPr="002B4B68">
        <w:t>samples and vice versa.</w:t>
      </w:r>
    </w:p>
    <w:p w14:paraId="37FDA1EB" w14:textId="55D30DBA" w:rsidR="000D1792" w:rsidRPr="00E3518C" w:rsidRDefault="000D1792" w:rsidP="003C6C50">
      <w:pPr>
        <w:pStyle w:val="Heading3"/>
      </w:pPr>
      <w:r w:rsidRPr="00E3518C">
        <w:t xml:space="preserve">RGB </w:t>
      </w:r>
      <w:r w:rsidRPr="002B4B68">
        <w:t>conversion</w:t>
      </w:r>
      <w:r w:rsidRPr="00E3518C">
        <w:t xml:space="preserve">: from </w:t>
      </w:r>
      <w:ins w:id="218" w:author="Francois Edouard" w:date="2017-04-04T09:04:00Z">
        <w:r w:rsidR="00715784" w:rsidRPr="002B4B68">
          <w:rPr>
            <w:szCs w:val="24"/>
          </w:rPr>
          <w:t>BT.</w:t>
        </w:r>
        <w:r w:rsidR="00715784">
          <w:rPr>
            <w:szCs w:val="24"/>
          </w:rPr>
          <w:t>2100</w:t>
        </w:r>
      </w:ins>
      <w:ins w:id="219" w:author="Francois Edouard" w:date="2017-04-04T09:05:00Z">
        <w:r w:rsidR="00715784">
          <w:rPr>
            <w:szCs w:val="24"/>
          </w:rPr>
          <w:t xml:space="preserve"> </w:t>
        </w:r>
      </w:ins>
      <w:del w:id="220" w:author="Francois Edouard" w:date="2017-04-04T09:04:00Z">
        <w:r w:rsidRPr="00E3518C" w:rsidDel="00715784">
          <w:delText xml:space="preserve">BT.2020 </w:delText>
        </w:r>
      </w:del>
      <w:r w:rsidRPr="00E3518C">
        <w:t xml:space="preserve">to BT.709 </w:t>
      </w:r>
    </w:p>
    <w:p w14:paraId="18398B5E" w14:textId="6D1FFE52" w:rsidR="000D1792" w:rsidRPr="002B4B68" w:rsidRDefault="000D1792" w:rsidP="003C6C50">
      <w:pPr>
        <w:tabs>
          <w:tab w:val="left" w:pos="1170"/>
        </w:tabs>
        <w:spacing w:after="120"/>
        <w:jc w:val="both"/>
        <w:rPr>
          <w:szCs w:val="24"/>
        </w:rPr>
      </w:pPr>
      <w:r w:rsidRPr="002B4B68">
        <w:rPr>
          <w:szCs w:val="24"/>
        </w:rPr>
        <w:t xml:space="preserve">It is essential when displaying data on a display that can only operate with BT.709 primaries to appropriately convert them in that space before display. To do so, this can be done using either a two-step conversion process, from the current colour space of the data (i.e. ITU-R </w:t>
      </w:r>
      <w:ins w:id="221" w:author="Francois Edouard" w:date="2017-04-04T09:05:00Z">
        <w:r w:rsidR="00715784" w:rsidRPr="002B4B68">
          <w:rPr>
            <w:szCs w:val="24"/>
          </w:rPr>
          <w:t>BT.</w:t>
        </w:r>
        <w:r w:rsidR="00715784">
          <w:rPr>
            <w:szCs w:val="24"/>
          </w:rPr>
          <w:t>2100</w:t>
        </w:r>
      </w:ins>
      <w:del w:id="222" w:author="Francois Edouard" w:date="2017-04-04T09:05:00Z">
        <w:r w:rsidRPr="002B4B68" w:rsidDel="00715784">
          <w:rPr>
            <w:szCs w:val="24"/>
          </w:rPr>
          <w:delText>BT.2020</w:delText>
        </w:r>
      </w:del>
      <w:r w:rsidRPr="002B4B68">
        <w:rPr>
          <w:szCs w:val="24"/>
        </w:rPr>
        <w:t>) to XYZ, followed by a subsequent conversion to BT.709, or using a single step process. In particular, the two-step conversion process can be applied as follows:</w:t>
      </w:r>
    </w:p>
    <w:p w14:paraId="72A44433" w14:textId="77777777" w:rsidR="000D1792" w:rsidRPr="002B4B68" w:rsidRDefault="000D1792" w:rsidP="00672586">
      <w:pPr>
        <w:pStyle w:val="ListParagraph"/>
        <w:numPr>
          <w:ilvl w:val="0"/>
          <w:numId w:val="5"/>
        </w:numPr>
        <w:spacing w:after="120"/>
        <w:ind w:left="1077" w:hanging="357"/>
        <w:contextualSpacing w:val="0"/>
        <w:jc w:val="both"/>
        <w:rPr>
          <w:rFonts w:ascii="Times New Roman" w:hAnsi="Times New Roman"/>
          <w:szCs w:val="24"/>
        </w:rPr>
      </w:pPr>
      <w:r w:rsidRPr="002B4B68">
        <w:rPr>
          <w:rFonts w:ascii="Times New Roman" w:hAnsi="Times New Roman"/>
          <w:szCs w:val="24"/>
        </w:rPr>
        <w:t>Conversion from R</w:t>
      </w:r>
      <w:r w:rsidRPr="002B4B68">
        <w:rPr>
          <w:rFonts w:ascii="Times New Roman" w:hAnsi="Times New Roman"/>
          <w:szCs w:val="24"/>
          <w:vertAlign w:val="subscript"/>
        </w:rPr>
        <w:t>2020</w:t>
      </w:r>
      <w:r w:rsidRPr="002B4B68">
        <w:rPr>
          <w:rFonts w:ascii="Times New Roman" w:hAnsi="Times New Roman"/>
          <w:szCs w:val="24"/>
        </w:rPr>
        <w:t>G</w:t>
      </w:r>
      <w:r w:rsidRPr="002B4B68">
        <w:rPr>
          <w:rFonts w:ascii="Times New Roman" w:hAnsi="Times New Roman"/>
          <w:szCs w:val="24"/>
          <w:vertAlign w:val="subscript"/>
        </w:rPr>
        <w:t>2020</w:t>
      </w:r>
      <w:r w:rsidRPr="002B4B68">
        <w:rPr>
          <w:rFonts w:ascii="Times New Roman" w:hAnsi="Times New Roman"/>
          <w:szCs w:val="24"/>
        </w:rPr>
        <w:t>B</w:t>
      </w:r>
      <w:r w:rsidRPr="002B4B68">
        <w:rPr>
          <w:rFonts w:ascii="Times New Roman" w:hAnsi="Times New Roman"/>
          <w:szCs w:val="24"/>
          <w:vertAlign w:val="subscript"/>
        </w:rPr>
        <w:t>2020</w:t>
      </w:r>
      <w:r w:rsidRPr="002B4B68">
        <w:rPr>
          <w:rFonts w:ascii="Times New Roman" w:hAnsi="Times New Roman"/>
          <w:szCs w:val="24"/>
        </w:rPr>
        <w:t xml:space="preserve"> to XYZ: </w:t>
      </w:r>
    </w:p>
    <w:p w14:paraId="22D95B6E" w14:textId="77777777" w:rsidR="000D1792" w:rsidRPr="002B4B68"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rPr>
      </w:pPr>
      <w:r w:rsidRPr="002B4B68">
        <w:rPr>
          <w:rFonts w:ascii="Times New Roman" w:hAnsi="Times New Roman"/>
          <w:szCs w:val="24"/>
        </w:rPr>
        <w:t>X = 0.636958 * R</w:t>
      </w:r>
      <w:r w:rsidRPr="002B4B68">
        <w:rPr>
          <w:rFonts w:ascii="Times New Roman" w:hAnsi="Times New Roman"/>
          <w:szCs w:val="24"/>
          <w:vertAlign w:val="subscript"/>
        </w:rPr>
        <w:t>2020</w:t>
      </w:r>
      <w:r w:rsidRPr="002B4B68">
        <w:rPr>
          <w:rFonts w:ascii="Times New Roman" w:hAnsi="Times New Roman"/>
          <w:szCs w:val="24"/>
        </w:rPr>
        <w:t xml:space="preserve"> + 0.144617 * G</w:t>
      </w:r>
      <w:r w:rsidRPr="002B4B68">
        <w:rPr>
          <w:rFonts w:ascii="Times New Roman" w:hAnsi="Times New Roman"/>
          <w:szCs w:val="24"/>
          <w:vertAlign w:val="subscript"/>
        </w:rPr>
        <w:t>2020</w:t>
      </w:r>
      <w:r w:rsidRPr="002B4B68">
        <w:rPr>
          <w:rFonts w:ascii="Times New Roman" w:hAnsi="Times New Roman"/>
          <w:szCs w:val="24"/>
        </w:rPr>
        <w:t xml:space="preserve"> + 0.168881 * B</w:t>
      </w:r>
      <w:r w:rsidRPr="002B4B68">
        <w:rPr>
          <w:rFonts w:ascii="Times New Roman" w:hAnsi="Times New Roman"/>
          <w:szCs w:val="24"/>
          <w:vertAlign w:val="subscript"/>
        </w:rPr>
        <w:t>2020</w:t>
      </w:r>
    </w:p>
    <w:p w14:paraId="07954B07" w14:textId="77777777" w:rsidR="000D1792" w:rsidRPr="002B4B68"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rPr>
      </w:pPr>
      <w:r w:rsidRPr="002B4B68">
        <w:rPr>
          <w:rFonts w:ascii="Times New Roman" w:hAnsi="Times New Roman"/>
          <w:szCs w:val="24"/>
        </w:rPr>
        <w:t>Y = 0.262700 * R</w:t>
      </w:r>
      <w:r w:rsidRPr="002B4B68">
        <w:rPr>
          <w:rFonts w:ascii="Times New Roman" w:hAnsi="Times New Roman"/>
          <w:szCs w:val="24"/>
          <w:vertAlign w:val="subscript"/>
        </w:rPr>
        <w:t>2020</w:t>
      </w:r>
      <w:r w:rsidRPr="002B4B68">
        <w:rPr>
          <w:rFonts w:ascii="Times New Roman" w:hAnsi="Times New Roman"/>
          <w:szCs w:val="24"/>
        </w:rPr>
        <w:t xml:space="preserve"> + 0.677998 * G</w:t>
      </w:r>
      <w:r w:rsidRPr="002B4B68">
        <w:rPr>
          <w:rFonts w:ascii="Times New Roman" w:hAnsi="Times New Roman"/>
          <w:szCs w:val="24"/>
          <w:vertAlign w:val="subscript"/>
        </w:rPr>
        <w:t>2020</w:t>
      </w:r>
      <w:r w:rsidRPr="002B4B68">
        <w:rPr>
          <w:rFonts w:ascii="Times New Roman" w:hAnsi="Times New Roman"/>
          <w:szCs w:val="24"/>
        </w:rPr>
        <w:t xml:space="preserve"> + 0.059302 * B</w:t>
      </w:r>
      <w:r w:rsidRPr="002B4B68">
        <w:rPr>
          <w:rFonts w:ascii="Times New Roman" w:hAnsi="Times New Roman"/>
          <w:szCs w:val="24"/>
          <w:vertAlign w:val="subscript"/>
        </w:rPr>
        <w:t>2020</w:t>
      </w:r>
    </w:p>
    <w:p w14:paraId="056C0AA3" w14:textId="77777777" w:rsidR="000D1792" w:rsidRPr="002B4B68"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rPr>
      </w:pPr>
      <w:r w:rsidRPr="002B4B68">
        <w:rPr>
          <w:rFonts w:ascii="Times New Roman" w:hAnsi="Times New Roman"/>
          <w:szCs w:val="24"/>
        </w:rPr>
        <w:t>Z = 0.000000 * R</w:t>
      </w:r>
      <w:r w:rsidRPr="002B4B68">
        <w:rPr>
          <w:rFonts w:ascii="Times New Roman" w:hAnsi="Times New Roman"/>
          <w:szCs w:val="24"/>
          <w:vertAlign w:val="subscript"/>
        </w:rPr>
        <w:t>2020</w:t>
      </w:r>
      <w:r w:rsidRPr="002B4B68">
        <w:rPr>
          <w:rFonts w:ascii="Times New Roman" w:hAnsi="Times New Roman"/>
          <w:szCs w:val="24"/>
        </w:rPr>
        <w:t xml:space="preserve"> + 0.028073 * G</w:t>
      </w:r>
      <w:r w:rsidRPr="002B4B68">
        <w:rPr>
          <w:rFonts w:ascii="Times New Roman" w:hAnsi="Times New Roman"/>
          <w:szCs w:val="24"/>
          <w:vertAlign w:val="subscript"/>
        </w:rPr>
        <w:t>2020</w:t>
      </w:r>
      <w:r w:rsidRPr="002B4B68">
        <w:rPr>
          <w:rFonts w:ascii="Times New Roman" w:hAnsi="Times New Roman"/>
          <w:szCs w:val="24"/>
        </w:rPr>
        <w:t xml:space="preserve"> + 1.060985 * B</w:t>
      </w:r>
      <w:r w:rsidRPr="002B4B68">
        <w:rPr>
          <w:rFonts w:ascii="Times New Roman" w:hAnsi="Times New Roman"/>
          <w:szCs w:val="24"/>
          <w:vertAlign w:val="subscript"/>
        </w:rPr>
        <w:t>2020</w:t>
      </w:r>
    </w:p>
    <w:p w14:paraId="1CE0C072" w14:textId="77777777" w:rsidR="000D1792" w:rsidRPr="002B4B68" w:rsidRDefault="000D1792" w:rsidP="000D1792">
      <w:pPr>
        <w:rPr>
          <w:szCs w:val="24"/>
        </w:rPr>
      </w:pPr>
    </w:p>
    <w:p w14:paraId="754395D9" w14:textId="77777777" w:rsidR="000D1792" w:rsidRPr="002B4B68" w:rsidRDefault="000D1792" w:rsidP="00672586">
      <w:pPr>
        <w:pStyle w:val="ListParagraph"/>
        <w:numPr>
          <w:ilvl w:val="0"/>
          <w:numId w:val="5"/>
        </w:numPr>
        <w:spacing w:after="120"/>
        <w:ind w:left="1077" w:hanging="357"/>
        <w:contextualSpacing w:val="0"/>
        <w:jc w:val="both"/>
        <w:rPr>
          <w:rFonts w:ascii="Times New Roman" w:hAnsi="Times New Roman"/>
          <w:szCs w:val="24"/>
        </w:rPr>
      </w:pPr>
      <w:r w:rsidRPr="002B4B68">
        <w:rPr>
          <w:rFonts w:ascii="Times New Roman" w:hAnsi="Times New Roman"/>
          <w:szCs w:val="24"/>
        </w:rPr>
        <w:t>Conversion from XYZ to R</w:t>
      </w:r>
      <w:r w:rsidRPr="002B4B68">
        <w:rPr>
          <w:rFonts w:ascii="Times New Roman" w:hAnsi="Times New Roman"/>
          <w:szCs w:val="24"/>
          <w:vertAlign w:val="subscript"/>
        </w:rPr>
        <w:t>709</w:t>
      </w:r>
      <w:r w:rsidRPr="002B4B68">
        <w:rPr>
          <w:rFonts w:ascii="Times New Roman" w:hAnsi="Times New Roman"/>
          <w:szCs w:val="24"/>
        </w:rPr>
        <w:t>G</w:t>
      </w:r>
      <w:r w:rsidRPr="002B4B68">
        <w:rPr>
          <w:rFonts w:ascii="Times New Roman" w:hAnsi="Times New Roman"/>
          <w:szCs w:val="24"/>
          <w:vertAlign w:val="subscript"/>
        </w:rPr>
        <w:t>709</w:t>
      </w:r>
      <w:r w:rsidRPr="002B4B68">
        <w:rPr>
          <w:rFonts w:ascii="Times New Roman" w:hAnsi="Times New Roman"/>
          <w:szCs w:val="24"/>
        </w:rPr>
        <w:t>B</w:t>
      </w:r>
      <w:r w:rsidRPr="002B4B68">
        <w:rPr>
          <w:rFonts w:ascii="Times New Roman" w:hAnsi="Times New Roman"/>
          <w:szCs w:val="24"/>
          <w:vertAlign w:val="subscript"/>
        </w:rPr>
        <w:t>709</w:t>
      </w:r>
      <w:r w:rsidRPr="002B4B68">
        <w:rPr>
          <w:rFonts w:ascii="Times New Roman" w:hAnsi="Times New Roman"/>
          <w:szCs w:val="24"/>
        </w:rPr>
        <w:t xml:space="preserve"> (BT.709): </w:t>
      </w:r>
    </w:p>
    <w:p w14:paraId="3CD8AE21" w14:textId="77777777" w:rsidR="000D1792" w:rsidRPr="002B4B68"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rPr>
      </w:pPr>
      <w:r w:rsidRPr="002B4B68">
        <w:rPr>
          <w:rFonts w:ascii="Times New Roman" w:hAnsi="Times New Roman"/>
          <w:szCs w:val="24"/>
        </w:rPr>
        <w:t>R</w:t>
      </w:r>
      <w:r w:rsidRPr="002B4B68">
        <w:rPr>
          <w:rFonts w:ascii="Times New Roman" w:hAnsi="Times New Roman"/>
          <w:szCs w:val="24"/>
          <w:vertAlign w:val="subscript"/>
        </w:rPr>
        <w:t>709</w:t>
      </w:r>
      <w:r w:rsidRPr="002B4B68">
        <w:rPr>
          <w:rFonts w:ascii="Times New Roman" w:hAnsi="Times New Roman"/>
          <w:szCs w:val="24"/>
        </w:rPr>
        <w:t xml:space="preserve"> = clipRGB( 3.240970 * X - 1.537383 * Y - 0.498611 * Z )</w:t>
      </w:r>
    </w:p>
    <w:p w14:paraId="5F9CEB0C" w14:textId="77777777" w:rsidR="000D1792" w:rsidRPr="002B4B68"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rPr>
      </w:pPr>
      <w:r w:rsidRPr="002B4B68">
        <w:rPr>
          <w:rFonts w:ascii="Times New Roman" w:hAnsi="Times New Roman"/>
          <w:szCs w:val="24"/>
        </w:rPr>
        <w:t>G</w:t>
      </w:r>
      <w:r w:rsidRPr="002B4B68">
        <w:rPr>
          <w:rFonts w:ascii="Times New Roman" w:hAnsi="Times New Roman"/>
          <w:szCs w:val="24"/>
          <w:vertAlign w:val="subscript"/>
        </w:rPr>
        <w:t>709</w:t>
      </w:r>
      <w:r w:rsidRPr="002B4B68">
        <w:rPr>
          <w:rFonts w:ascii="Times New Roman" w:hAnsi="Times New Roman"/>
          <w:szCs w:val="24"/>
        </w:rPr>
        <w:t xml:space="preserve"> = clipRGB( -0.969244 * X + 1.875968 * Y + 0.041555 * Z )</w:t>
      </w:r>
    </w:p>
    <w:p w14:paraId="21F21B01" w14:textId="77777777" w:rsidR="000D1792" w:rsidRPr="002B4B68"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rPr>
      </w:pPr>
      <w:r w:rsidRPr="002B4B68">
        <w:rPr>
          <w:rFonts w:ascii="Times New Roman" w:hAnsi="Times New Roman"/>
          <w:szCs w:val="24"/>
        </w:rPr>
        <w:t>B</w:t>
      </w:r>
      <w:r w:rsidRPr="002B4B68">
        <w:rPr>
          <w:rFonts w:ascii="Times New Roman" w:hAnsi="Times New Roman"/>
          <w:szCs w:val="24"/>
          <w:vertAlign w:val="subscript"/>
        </w:rPr>
        <w:t>709</w:t>
      </w:r>
      <w:r w:rsidRPr="002B4B68">
        <w:rPr>
          <w:rFonts w:ascii="Times New Roman" w:hAnsi="Times New Roman"/>
          <w:szCs w:val="24"/>
        </w:rPr>
        <w:t xml:space="preserve"> = clipRGB( 0.055630 * X - 0.203977 * Y + 1.056972 * Z )</w:t>
      </w:r>
    </w:p>
    <w:p w14:paraId="6002C190" w14:textId="77777777" w:rsidR="000D1792" w:rsidRPr="002B4B68" w:rsidRDefault="000D1792" w:rsidP="003C6C50">
      <w:pPr>
        <w:spacing w:after="120"/>
        <w:jc w:val="both"/>
        <w:rPr>
          <w:szCs w:val="24"/>
          <w:lang w:eastAsia="ja-JP"/>
        </w:rPr>
      </w:pPr>
      <w:r w:rsidRPr="002B4B68">
        <w:rPr>
          <w:szCs w:val="24"/>
          <w:lang w:eastAsia="ja-JP"/>
        </w:rPr>
        <w:t>The above could be converted into a single step by combining the two matrix conversions above into a single matrix. This would result in the following, high precision matrix conversion:</w:t>
      </w:r>
    </w:p>
    <w:p w14:paraId="64C8A719" w14:textId="77777777" w:rsidR="000D1792" w:rsidRPr="002B4B68" w:rsidRDefault="000D1792" w:rsidP="009D6188">
      <w:pPr>
        <w:pStyle w:val="ListParagraph"/>
        <w:numPr>
          <w:ilvl w:val="1"/>
          <w:numId w:val="5"/>
        </w:numPr>
        <w:tabs>
          <w:tab w:val="left" w:pos="1843"/>
        </w:tabs>
        <w:autoSpaceDE w:val="0"/>
        <w:autoSpaceDN w:val="0"/>
        <w:adjustRightInd w:val="0"/>
        <w:spacing w:before="120" w:after="0" w:line="240" w:lineRule="auto"/>
        <w:ind w:left="288" w:right="-274" w:hanging="216"/>
        <w:contextualSpacing w:val="0"/>
        <w:jc w:val="both"/>
        <w:rPr>
          <w:rFonts w:ascii="Times New Roman" w:hAnsi="Times New Roman"/>
          <w:szCs w:val="24"/>
        </w:rPr>
      </w:pPr>
      <w:r w:rsidRPr="002B4B68">
        <w:rPr>
          <w:rFonts w:ascii="Times New Roman" w:hAnsi="Times New Roman"/>
          <w:szCs w:val="24"/>
        </w:rPr>
        <w:t>R</w:t>
      </w:r>
      <w:r w:rsidRPr="002B4B68">
        <w:rPr>
          <w:rFonts w:ascii="Times New Roman" w:hAnsi="Times New Roman"/>
          <w:szCs w:val="24"/>
          <w:vertAlign w:val="subscript"/>
        </w:rPr>
        <w:t>709</w:t>
      </w:r>
      <w:r w:rsidRPr="002B4B68">
        <w:rPr>
          <w:rFonts w:ascii="Times New Roman" w:hAnsi="Times New Roman"/>
          <w:szCs w:val="24"/>
        </w:rPr>
        <w:t xml:space="preserve"> = clipRGB(</w:t>
      </w:r>
      <w:r w:rsidRPr="002B4B68">
        <w:rPr>
          <w:rFonts w:ascii="Times New Roman" w:hAnsi="Times New Roman"/>
          <w:szCs w:val="24"/>
        </w:rPr>
        <w:tab/>
        <w:t>1.660490254890140 * R</w:t>
      </w:r>
      <w:r w:rsidRPr="002B4B68">
        <w:rPr>
          <w:rFonts w:ascii="Times New Roman" w:hAnsi="Times New Roman"/>
          <w:szCs w:val="24"/>
          <w:vertAlign w:val="subscript"/>
        </w:rPr>
        <w:t>2020</w:t>
      </w:r>
      <w:r w:rsidRPr="002B4B68">
        <w:rPr>
          <w:rFonts w:ascii="Times New Roman" w:hAnsi="Times New Roman"/>
          <w:szCs w:val="24"/>
        </w:rPr>
        <w:t xml:space="preserve"> </w:t>
      </w:r>
    </w:p>
    <w:p w14:paraId="00BF589B" w14:textId="0FE051E8" w:rsidR="000D1792" w:rsidRPr="002B4B68" w:rsidRDefault="009D6188" w:rsidP="000D1792">
      <w:pPr>
        <w:tabs>
          <w:tab w:val="left" w:pos="1843"/>
        </w:tabs>
        <w:ind w:right="-270"/>
        <w:rPr>
          <w:szCs w:val="24"/>
        </w:rPr>
      </w:pPr>
      <w:r>
        <w:rPr>
          <w:szCs w:val="24"/>
        </w:rPr>
        <w:tab/>
        <w:t>−</w:t>
      </w:r>
      <w:r w:rsidR="000D1792" w:rsidRPr="002B4B68">
        <w:rPr>
          <w:szCs w:val="24"/>
        </w:rPr>
        <w:t xml:space="preserve"> 0.587638564717282 * G</w:t>
      </w:r>
      <w:r w:rsidR="000D1792" w:rsidRPr="002B4B68">
        <w:rPr>
          <w:szCs w:val="24"/>
          <w:vertAlign w:val="subscript"/>
        </w:rPr>
        <w:t>2020</w:t>
      </w:r>
      <w:r w:rsidR="000D1792" w:rsidRPr="002B4B68">
        <w:rPr>
          <w:szCs w:val="24"/>
        </w:rPr>
        <w:t xml:space="preserve"> - 0.072851975229213 * B</w:t>
      </w:r>
      <w:r w:rsidR="000D1792" w:rsidRPr="002B4B68">
        <w:rPr>
          <w:szCs w:val="24"/>
          <w:vertAlign w:val="subscript"/>
        </w:rPr>
        <w:t xml:space="preserve">2020 </w:t>
      </w:r>
      <w:r w:rsidR="000D1792" w:rsidRPr="002B4B68">
        <w:rPr>
          <w:szCs w:val="24"/>
        </w:rPr>
        <w:t>)</w:t>
      </w:r>
    </w:p>
    <w:p w14:paraId="47B6E2B6" w14:textId="789E8010" w:rsidR="000D1792" w:rsidRPr="002B4B68" w:rsidRDefault="000D1792" w:rsidP="009D6188">
      <w:pPr>
        <w:pStyle w:val="ListParagraph"/>
        <w:numPr>
          <w:ilvl w:val="1"/>
          <w:numId w:val="5"/>
        </w:numPr>
        <w:tabs>
          <w:tab w:val="left" w:pos="1843"/>
        </w:tabs>
        <w:autoSpaceDE w:val="0"/>
        <w:autoSpaceDN w:val="0"/>
        <w:adjustRightInd w:val="0"/>
        <w:spacing w:before="120" w:after="0" w:line="240" w:lineRule="auto"/>
        <w:ind w:left="288" w:right="-274" w:hanging="216"/>
        <w:contextualSpacing w:val="0"/>
        <w:jc w:val="both"/>
        <w:rPr>
          <w:rFonts w:ascii="Times New Roman" w:hAnsi="Times New Roman"/>
          <w:szCs w:val="24"/>
        </w:rPr>
      </w:pPr>
      <w:r w:rsidRPr="002B4B68">
        <w:rPr>
          <w:rFonts w:ascii="Times New Roman" w:hAnsi="Times New Roman"/>
          <w:szCs w:val="24"/>
        </w:rPr>
        <w:t>G</w:t>
      </w:r>
      <w:r w:rsidRPr="002B4B68">
        <w:rPr>
          <w:rFonts w:ascii="Times New Roman" w:hAnsi="Times New Roman"/>
          <w:szCs w:val="24"/>
          <w:vertAlign w:val="subscript"/>
        </w:rPr>
        <w:t>709</w:t>
      </w:r>
      <w:r w:rsidR="009D6188">
        <w:rPr>
          <w:rFonts w:ascii="Times New Roman" w:hAnsi="Times New Roman"/>
          <w:szCs w:val="24"/>
        </w:rPr>
        <w:t xml:space="preserve"> = clipRGB( </w:t>
      </w:r>
      <w:r w:rsidR="009D6188" w:rsidRPr="009D6188">
        <w:rPr>
          <w:rFonts w:ascii="Times New Roman" w:hAnsi="Times New Roman"/>
          <w:szCs w:val="24"/>
        </w:rPr>
        <w:t>−</w:t>
      </w:r>
      <w:r w:rsidRPr="002B4B68">
        <w:rPr>
          <w:rFonts w:ascii="Times New Roman" w:hAnsi="Times New Roman"/>
          <w:szCs w:val="24"/>
        </w:rPr>
        <w:t>0.124550248621850 * R</w:t>
      </w:r>
      <w:r w:rsidRPr="002B4B68">
        <w:rPr>
          <w:rFonts w:ascii="Times New Roman" w:hAnsi="Times New Roman"/>
          <w:szCs w:val="24"/>
          <w:vertAlign w:val="subscript"/>
        </w:rPr>
        <w:t>2020</w:t>
      </w:r>
      <w:r w:rsidRPr="002B4B68">
        <w:rPr>
          <w:rFonts w:ascii="Times New Roman" w:hAnsi="Times New Roman"/>
          <w:szCs w:val="24"/>
        </w:rPr>
        <w:t xml:space="preserve"> </w:t>
      </w:r>
    </w:p>
    <w:p w14:paraId="4E2446FF" w14:textId="6B0C9CCB" w:rsidR="000D1792" w:rsidRPr="002B4B68" w:rsidRDefault="000D1792" w:rsidP="000D1792">
      <w:pPr>
        <w:tabs>
          <w:tab w:val="left" w:pos="1843"/>
        </w:tabs>
        <w:ind w:right="-270"/>
        <w:rPr>
          <w:szCs w:val="24"/>
        </w:rPr>
      </w:pPr>
      <w:r w:rsidRPr="002B4B68">
        <w:rPr>
          <w:szCs w:val="24"/>
        </w:rPr>
        <w:tab/>
        <w:t>+ 1.132898753013895 * G</w:t>
      </w:r>
      <w:r w:rsidRPr="002B4B68">
        <w:rPr>
          <w:szCs w:val="24"/>
          <w:vertAlign w:val="subscript"/>
        </w:rPr>
        <w:t>2020</w:t>
      </w:r>
      <w:r w:rsidRPr="002B4B68">
        <w:rPr>
          <w:szCs w:val="24"/>
        </w:rPr>
        <w:t xml:space="preserve"> </w:t>
      </w:r>
      <w:r w:rsidR="009D6188">
        <w:rPr>
          <w:szCs w:val="24"/>
        </w:rPr>
        <w:t>−</w:t>
      </w:r>
      <w:r w:rsidRPr="002B4B68">
        <w:rPr>
          <w:szCs w:val="24"/>
        </w:rPr>
        <w:t xml:space="preserve"> 0.008347895599309 * B</w:t>
      </w:r>
      <w:r w:rsidRPr="002B4B68">
        <w:rPr>
          <w:szCs w:val="24"/>
          <w:vertAlign w:val="subscript"/>
        </w:rPr>
        <w:t xml:space="preserve">2020 </w:t>
      </w:r>
      <w:r w:rsidRPr="002B4B68">
        <w:rPr>
          <w:szCs w:val="24"/>
        </w:rPr>
        <w:t>)</w:t>
      </w:r>
    </w:p>
    <w:p w14:paraId="60C472A3" w14:textId="72EB8C63" w:rsidR="000D1792" w:rsidRPr="002B4B68" w:rsidRDefault="000D1792" w:rsidP="009D6188">
      <w:pPr>
        <w:pStyle w:val="ListParagraph"/>
        <w:numPr>
          <w:ilvl w:val="1"/>
          <w:numId w:val="5"/>
        </w:numPr>
        <w:tabs>
          <w:tab w:val="left" w:pos="1843"/>
        </w:tabs>
        <w:autoSpaceDE w:val="0"/>
        <w:autoSpaceDN w:val="0"/>
        <w:adjustRightInd w:val="0"/>
        <w:spacing w:before="120" w:after="0" w:line="240" w:lineRule="auto"/>
        <w:ind w:left="288" w:right="-274" w:hanging="216"/>
        <w:contextualSpacing w:val="0"/>
        <w:jc w:val="both"/>
        <w:rPr>
          <w:rFonts w:ascii="Times New Roman" w:hAnsi="Times New Roman"/>
          <w:szCs w:val="24"/>
        </w:rPr>
      </w:pPr>
      <w:r w:rsidRPr="002B4B68">
        <w:rPr>
          <w:rFonts w:ascii="Times New Roman" w:hAnsi="Times New Roman"/>
          <w:szCs w:val="24"/>
        </w:rPr>
        <w:t>B</w:t>
      </w:r>
      <w:r w:rsidRPr="002B4B68">
        <w:rPr>
          <w:rFonts w:ascii="Times New Roman" w:hAnsi="Times New Roman"/>
          <w:szCs w:val="24"/>
          <w:vertAlign w:val="subscript"/>
        </w:rPr>
        <w:t>709</w:t>
      </w:r>
      <w:r w:rsidR="009D6188">
        <w:rPr>
          <w:rFonts w:ascii="Times New Roman" w:hAnsi="Times New Roman"/>
          <w:szCs w:val="24"/>
        </w:rPr>
        <w:t xml:space="preserve"> = clipRGB(</w:t>
      </w:r>
      <w:r w:rsidR="009D6188">
        <w:rPr>
          <w:rFonts w:ascii="Times New Roman" w:hAnsi="Times New Roman"/>
          <w:szCs w:val="24"/>
        </w:rPr>
        <w:tab/>
      </w:r>
      <w:r w:rsidR="009D6188">
        <w:rPr>
          <w:szCs w:val="24"/>
        </w:rPr>
        <w:t>−</w:t>
      </w:r>
      <w:r w:rsidRPr="002B4B68">
        <w:rPr>
          <w:rFonts w:ascii="Times New Roman" w:hAnsi="Times New Roman"/>
          <w:szCs w:val="24"/>
        </w:rPr>
        <w:t>0.018151059958635 * R</w:t>
      </w:r>
      <w:r w:rsidRPr="002B4B68">
        <w:rPr>
          <w:rFonts w:ascii="Times New Roman" w:hAnsi="Times New Roman"/>
          <w:szCs w:val="24"/>
          <w:vertAlign w:val="subscript"/>
        </w:rPr>
        <w:t>2020</w:t>
      </w:r>
      <w:r w:rsidRPr="002B4B68">
        <w:rPr>
          <w:rFonts w:ascii="Times New Roman" w:hAnsi="Times New Roman"/>
          <w:szCs w:val="24"/>
        </w:rPr>
        <w:t xml:space="preserve"> </w:t>
      </w:r>
    </w:p>
    <w:p w14:paraId="6B6EB46C" w14:textId="59BD35A8" w:rsidR="000D1792" w:rsidRPr="002B4B68" w:rsidRDefault="009D6188" w:rsidP="000D1792">
      <w:pPr>
        <w:tabs>
          <w:tab w:val="left" w:pos="1843"/>
        </w:tabs>
        <w:ind w:right="-270"/>
        <w:rPr>
          <w:szCs w:val="24"/>
        </w:rPr>
      </w:pPr>
      <w:r>
        <w:rPr>
          <w:szCs w:val="24"/>
        </w:rPr>
        <w:tab/>
        <w:t>−</w:t>
      </w:r>
      <w:r w:rsidR="000D1792" w:rsidRPr="002B4B68">
        <w:rPr>
          <w:szCs w:val="24"/>
        </w:rPr>
        <w:t xml:space="preserve"> 0.100578696221493 * G</w:t>
      </w:r>
      <w:r w:rsidR="000D1792" w:rsidRPr="002B4B68">
        <w:rPr>
          <w:szCs w:val="24"/>
          <w:vertAlign w:val="subscript"/>
        </w:rPr>
        <w:t>2020</w:t>
      </w:r>
      <w:r w:rsidR="000D1792" w:rsidRPr="002B4B68">
        <w:rPr>
          <w:szCs w:val="24"/>
        </w:rPr>
        <w:t xml:space="preserve"> + 1.118729865913540 * B</w:t>
      </w:r>
      <w:r w:rsidR="000D1792" w:rsidRPr="002B4B68">
        <w:rPr>
          <w:szCs w:val="24"/>
          <w:vertAlign w:val="subscript"/>
        </w:rPr>
        <w:t xml:space="preserve">2020 </w:t>
      </w:r>
      <w:r w:rsidR="000D1792" w:rsidRPr="002B4B68">
        <w:rPr>
          <w:szCs w:val="24"/>
        </w:rPr>
        <w:t>)</w:t>
      </w:r>
    </w:p>
    <w:p w14:paraId="110C91F1" w14:textId="0450CAB6" w:rsidR="000D1792" w:rsidRPr="002B4B68" w:rsidRDefault="000D1792" w:rsidP="000D1792">
      <w:pPr>
        <w:rPr>
          <w:szCs w:val="24"/>
          <w:lang w:eastAsia="ja-JP"/>
        </w:rPr>
      </w:pPr>
      <w:r w:rsidRPr="002B4B68">
        <w:rPr>
          <w:szCs w:val="24"/>
          <w:lang w:eastAsia="ja-JP"/>
        </w:rPr>
        <w:t xml:space="preserve">We currently would recommend the single step approach, as above, for the conversion of RGB </w:t>
      </w:r>
      <w:ins w:id="223" w:author="Francois Edouard" w:date="2017-04-04T09:05:00Z">
        <w:r w:rsidR="00715784" w:rsidRPr="002B4B68">
          <w:rPr>
            <w:szCs w:val="24"/>
          </w:rPr>
          <w:t>BT.</w:t>
        </w:r>
        <w:r w:rsidR="00715784">
          <w:rPr>
            <w:szCs w:val="24"/>
          </w:rPr>
          <w:t xml:space="preserve">2100 </w:t>
        </w:r>
      </w:ins>
      <w:del w:id="224" w:author="Francois Edouard" w:date="2017-04-04T09:05:00Z">
        <w:r w:rsidRPr="002B4B68" w:rsidDel="00715784">
          <w:rPr>
            <w:szCs w:val="24"/>
            <w:lang w:eastAsia="ja-JP"/>
          </w:rPr>
          <w:delText xml:space="preserve">BT.2020 </w:delText>
        </w:r>
      </w:del>
      <w:r w:rsidRPr="002B4B68">
        <w:rPr>
          <w:szCs w:val="24"/>
          <w:lang w:eastAsia="ja-JP"/>
        </w:rPr>
        <w:t>material to RGB BT.709.</w:t>
      </w:r>
    </w:p>
    <w:p w14:paraId="2A478406" w14:textId="77777777" w:rsidR="000D1792" w:rsidRPr="002B4B68" w:rsidRDefault="000D1792" w:rsidP="000D1792"/>
    <w:p w14:paraId="14A099DF" w14:textId="77777777" w:rsidR="000D1792" w:rsidRPr="00E3518C" w:rsidRDefault="000D1792" w:rsidP="003C6C50">
      <w:pPr>
        <w:pStyle w:val="Heading3"/>
      </w:pPr>
      <w:r w:rsidRPr="00E3518C">
        <w:t xml:space="preserve">RGB conversion: from P3D65 to BT.709 </w:t>
      </w:r>
    </w:p>
    <w:p w14:paraId="703BC29F" w14:textId="77777777" w:rsidR="000D1792" w:rsidRPr="002B4B68" w:rsidRDefault="000D1792" w:rsidP="003C6C50">
      <w:pPr>
        <w:tabs>
          <w:tab w:val="left" w:pos="1170"/>
        </w:tabs>
        <w:spacing w:after="120"/>
        <w:jc w:val="both"/>
        <w:rPr>
          <w:szCs w:val="24"/>
        </w:rPr>
      </w:pPr>
      <w:r w:rsidRPr="002B4B68">
        <w:rPr>
          <w:szCs w:val="24"/>
        </w:rPr>
        <w:t>This conversion can be done using either a two-step conversion process, from the current colour space of the data (i.e. P3D65) to XYZ, followed by a subsequent conversion to BT.709, or using a single step process. In particular, the two-step conversion process can be applied as follows:</w:t>
      </w:r>
    </w:p>
    <w:p w14:paraId="3FA639F5" w14:textId="77777777" w:rsidR="000D1792" w:rsidRPr="002B4B68" w:rsidRDefault="000D1792" w:rsidP="00672586">
      <w:pPr>
        <w:pStyle w:val="ListParagraph"/>
        <w:numPr>
          <w:ilvl w:val="0"/>
          <w:numId w:val="5"/>
        </w:numPr>
        <w:spacing w:after="120"/>
        <w:ind w:left="1077" w:hanging="357"/>
        <w:contextualSpacing w:val="0"/>
        <w:jc w:val="both"/>
        <w:rPr>
          <w:rFonts w:ascii="Times New Roman" w:hAnsi="Times New Roman"/>
          <w:szCs w:val="24"/>
        </w:rPr>
      </w:pPr>
      <w:r w:rsidRPr="002B4B68">
        <w:rPr>
          <w:rFonts w:ascii="Times New Roman" w:hAnsi="Times New Roman"/>
          <w:szCs w:val="24"/>
        </w:rPr>
        <w:t>Conversion from R</w:t>
      </w:r>
      <w:r w:rsidRPr="002B4B68">
        <w:rPr>
          <w:rFonts w:ascii="Times New Roman" w:hAnsi="Times New Roman"/>
          <w:szCs w:val="24"/>
          <w:vertAlign w:val="subscript"/>
        </w:rPr>
        <w:t>P3</w:t>
      </w:r>
      <w:r w:rsidRPr="002B4B68">
        <w:rPr>
          <w:rFonts w:ascii="Times New Roman" w:hAnsi="Times New Roman"/>
          <w:szCs w:val="24"/>
        </w:rPr>
        <w:t>G</w:t>
      </w:r>
      <w:r w:rsidRPr="002B4B68">
        <w:rPr>
          <w:rFonts w:ascii="Times New Roman" w:hAnsi="Times New Roman"/>
          <w:szCs w:val="24"/>
          <w:vertAlign w:val="subscript"/>
        </w:rPr>
        <w:t>P3</w:t>
      </w:r>
      <w:r w:rsidRPr="002B4B68">
        <w:rPr>
          <w:rFonts w:ascii="Times New Roman" w:hAnsi="Times New Roman"/>
          <w:szCs w:val="24"/>
        </w:rPr>
        <w:t>B</w:t>
      </w:r>
      <w:r w:rsidRPr="002B4B68">
        <w:rPr>
          <w:rFonts w:ascii="Times New Roman" w:hAnsi="Times New Roman"/>
          <w:szCs w:val="24"/>
          <w:vertAlign w:val="subscript"/>
        </w:rPr>
        <w:t>P3</w:t>
      </w:r>
      <w:r w:rsidRPr="002B4B68">
        <w:rPr>
          <w:rFonts w:ascii="Times New Roman" w:hAnsi="Times New Roman"/>
          <w:szCs w:val="24"/>
        </w:rPr>
        <w:t xml:space="preserve"> (P3D65) to XYZ:</w:t>
      </w:r>
    </w:p>
    <w:p w14:paraId="670A50EE" w14:textId="77777777" w:rsidR="000D1792" w:rsidRPr="002B4B68"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rPr>
      </w:pPr>
      <w:r w:rsidRPr="002B4B68">
        <w:rPr>
          <w:rFonts w:ascii="Times New Roman" w:hAnsi="Times New Roman"/>
          <w:szCs w:val="24"/>
        </w:rPr>
        <w:t>X = 0.486571 * R</w:t>
      </w:r>
      <w:r w:rsidRPr="002B4B68">
        <w:rPr>
          <w:rFonts w:ascii="Times New Roman" w:hAnsi="Times New Roman"/>
          <w:szCs w:val="24"/>
          <w:vertAlign w:val="subscript"/>
        </w:rPr>
        <w:t>P3</w:t>
      </w:r>
      <w:r w:rsidRPr="002B4B68">
        <w:rPr>
          <w:rFonts w:ascii="Times New Roman" w:hAnsi="Times New Roman"/>
          <w:szCs w:val="24"/>
        </w:rPr>
        <w:t xml:space="preserve"> + 0.265668 * G</w:t>
      </w:r>
      <w:r w:rsidRPr="002B4B68">
        <w:rPr>
          <w:rFonts w:ascii="Times New Roman" w:hAnsi="Times New Roman"/>
          <w:szCs w:val="24"/>
          <w:vertAlign w:val="subscript"/>
        </w:rPr>
        <w:t>P3</w:t>
      </w:r>
      <w:r w:rsidRPr="002B4B68">
        <w:rPr>
          <w:rFonts w:ascii="Times New Roman" w:hAnsi="Times New Roman"/>
          <w:szCs w:val="24"/>
        </w:rPr>
        <w:t xml:space="preserve"> + 0.198217 * B</w:t>
      </w:r>
      <w:r w:rsidRPr="002B4B68">
        <w:rPr>
          <w:rFonts w:ascii="Times New Roman" w:hAnsi="Times New Roman"/>
          <w:szCs w:val="24"/>
          <w:vertAlign w:val="subscript"/>
        </w:rPr>
        <w:t>P3</w:t>
      </w:r>
    </w:p>
    <w:p w14:paraId="11CFAE01" w14:textId="77777777" w:rsidR="000D1792" w:rsidRPr="002B4B68"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rPr>
      </w:pPr>
      <w:r w:rsidRPr="002B4B68">
        <w:rPr>
          <w:rFonts w:ascii="Times New Roman" w:hAnsi="Times New Roman"/>
          <w:szCs w:val="24"/>
        </w:rPr>
        <w:t>Y = 0.228975 * R</w:t>
      </w:r>
      <w:r w:rsidRPr="002B4B68">
        <w:rPr>
          <w:rFonts w:ascii="Times New Roman" w:hAnsi="Times New Roman"/>
          <w:szCs w:val="24"/>
          <w:vertAlign w:val="subscript"/>
        </w:rPr>
        <w:t>P3</w:t>
      </w:r>
      <w:r w:rsidRPr="002B4B68">
        <w:rPr>
          <w:rFonts w:ascii="Times New Roman" w:hAnsi="Times New Roman"/>
          <w:szCs w:val="24"/>
        </w:rPr>
        <w:t xml:space="preserve"> + 0.691739 * G</w:t>
      </w:r>
      <w:r w:rsidRPr="002B4B68">
        <w:rPr>
          <w:rFonts w:ascii="Times New Roman" w:hAnsi="Times New Roman"/>
          <w:szCs w:val="24"/>
          <w:vertAlign w:val="subscript"/>
        </w:rPr>
        <w:t>P3</w:t>
      </w:r>
      <w:r w:rsidRPr="002B4B68">
        <w:rPr>
          <w:rFonts w:ascii="Times New Roman" w:hAnsi="Times New Roman"/>
          <w:szCs w:val="24"/>
        </w:rPr>
        <w:t xml:space="preserve"> + 0.079287 * B</w:t>
      </w:r>
      <w:r w:rsidRPr="002B4B68">
        <w:rPr>
          <w:rFonts w:ascii="Times New Roman" w:hAnsi="Times New Roman"/>
          <w:szCs w:val="24"/>
          <w:vertAlign w:val="subscript"/>
        </w:rPr>
        <w:t>P3</w:t>
      </w:r>
    </w:p>
    <w:p w14:paraId="67531349" w14:textId="77777777" w:rsidR="000D1792" w:rsidRPr="002B4B68"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rPr>
      </w:pPr>
      <w:r w:rsidRPr="002B4B68">
        <w:rPr>
          <w:rFonts w:ascii="Times New Roman" w:hAnsi="Times New Roman"/>
          <w:szCs w:val="24"/>
        </w:rPr>
        <w:t>Z = 0.000000 * R</w:t>
      </w:r>
      <w:r w:rsidRPr="002B4B68">
        <w:rPr>
          <w:rFonts w:ascii="Times New Roman" w:hAnsi="Times New Roman"/>
          <w:szCs w:val="24"/>
          <w:vertAlign w:val="subscript"/>
        </w:rPr>
        <w:t>P3</w:t>
      </w:r>
      <w:r w:rsidRPr="002B4B68">
        <w:rPr>
          <w:rFonts w:ascii="Times New Roman" w:hAnsi="Times New Roman"/>
          <w:szCs w:val="24"/>
        </w:rPr>
        <w:t xml:space="preserve"> + 0.045113 * G</w:t>
      </w:r>
      <w:r w:rsidRPr="002B4B68">
        <w:rPr>
          <w:rFonts w:ascii="Times New Roman" w:hAnsi="Times New Roman"/>
          <w:szCs w:val="24"/>
          <w:vertAlign w:val="subscript"/>
        </w:rPr>
        <w:t>P3</w:t>
      </w:r>
      <w:r w:rsidRPr="002B4B68">
        <w:rPr>
          <w:rFonts w:ascii="Times New Roman" w:hAnsi="Times New Roman"/>
          <w:szCs w:val="24"/>
        </w:rPr>
        <w:t xml:space="preserve"> + 1.043944 * B</w:t>
      </w:r>
      <w:r w:rsidRPr="002B4B68">
        <w:rPr>
          <w:rFonts w:ascii="Times New Roman" w:hAnsi="Times New Roman"/>
          <w:szCs w:val="24"/>
          <w:vertAlign w:val="subscript"/>
        </w:rPr>
        <w:t>P3</w:t>
      </w:r>
    </w:p>
    <w:p w14:paraId="7917B6D3" w14:textId="77777777" w:rsidR="000D1792" w:rsidRPr="002B4B68" w:rsidRDefault="000D1792" w:rsidP="000D1792">
      <w:pPr>
        <w:rPr>
          <w:szCs w:val="24"/>
        </w:rPr>
      </w:pPr>
    </w:p>
    <w:p w14:paraId="1DCDBEA8" w14:textId="77777777" w:rsidR="000D1792" w:rsidRPr="002B4B68" w:rsidRDefault="000D1792" w:rsidP="00672586">
      <w:pPr>
        <w:pStyle w:val="ListParagraph"/>
        <w:numPr>
          <w:ilvl w:val="0"/>
          <w:numId w:val="5"/>
        </w:numPr>
        <w:spacing w:after="120"/>
        <w:ind w:left="1077" w:hanging="357"/>
        <w:contextualSpacing w:val="0"/>
        <w:jc w:val="both"/>
        <w:rPr>
          <w:rFonts w:ascii="Times New Roman" w:hAnsi="Times New Roman"/>
          <w:szCs w:val="24"/>
        </w:rPr>
      </w:pPr>
      <w:r w:rsidRPr="002B4B68">
        <w:rPr>
          <w:rFonts w:ascii="Times New Roman" w:hAnsi="Times New Roman"/>
          <w:szCs w:val="24"/>
        </w:rPr>
        <w:t>Conversion from XYZ to R</w:t>
      </w:r>
      <w:r w:rsidRPr="002B4B68">
        <w:rPr>
          <w:rFonts w:ascii="Times New Roman" w:hAnsi="Times New Roman"/>
          <w:szCs w:val="24"/>
          <w:vertAlign w:val="subscript"/>
        </w:rPr>
        <w:t>709</w:t>
      </w:r>
      <w:r w:rsidRPr="002B4B68">
        <w:rPr>
          <w:rFonts w:ascii="Times New Roman" w:hAnsi="Times New Roman"/>
          <w:szCs w:val="24"/>
        </w:rPr>
        <w:t>G</w:t>
      </w:r>
      <w:r w:rsidRPr="002B4B68">
        <w:rPr>
          <w:rFonts w:ascii="Times New Roman" w:hAnsi="Times New Roman"/>
          <w:szCs w:val="24"/>
          <w:vertAlign w:val="subscript"/>
        </w:rPr>
        <w:t>709</w:t>
      </w:r>
      <w:r w:rsidRPr="002B4B68">
        <w:rPr>
          <w:rFonts w:ascii="Times New Roman" w:hAnsi="Times New Roman"/>
          <w:szCs w:val="24"/>
        </w:rPr>
        <w:t>B</w:t>
      </w:r>
      <w:r w:rsidRPr="002B4B68">
        <w:rPr>
          <w:rFonts w:ascii="Times New Roman" w:hAnsi="Times New Roman"/>
          <w:szCs w:val="24"/>
          <w:vertAlign w:val="subscript"/>
        </w:rPr>
        <w:t>709</w:t>
      </w:r>
      <w:r w:rsidRPr="002B4B68">
        <w:rPr>
          <w:rFonts w:ascii="Times New Roman" w:hAnsi="Times New Roman"/>
          <w:szCs w:val="24"/>
        </w:rPr>
        <w:t xml:space="preserve"> (BT.709):</w:t>
      </w:r>
    </w:p>
    <w:p w14:paraId="7917EC33" w14:textId="2862BE0C" w:rsidR="000D1792" w:rsidRPr="002B4B68"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rPr>
      </w:pPr>
      <w:r w:rsidRPr="002B4B68">
        <w:rPr>
          <w:rFonts w:ascii="Times New Roman" w:hAnsi="Times New Roman"/>
          <w:szCs w:val="24"/>
        </w:rPr>
        <w:t>R</w:t>
      </w:r>
      <w:r w:rsidRPr="002B4B68">
        <w:rPr>
          <w:rFonts w:ascii="Times New Roman" w:hAnsi="Times New Roman"/>
          <w:szCs w:val="24"/>
          <w:vertAlign w:val="subscript"/>
        </w:rPr>
        <w:t>709</w:t>
      </w:r>
      <w:r w:rsidRPr="002B4B68">
        <w:rPr>
          <w:rFonts w:ascii="Times New Roman" w:hAnsi="Times New Roman"/>
          <w:szCs w:val="24"/>
        </w:rPr>
        <w:t xml:space="preserve"> = clipRGB( 3.240970 * X </w:t>
      </w:r>
      <w:r w:rsidR="009D6188" w:rsidRPr="009D6188">
        <w:rPr>
          <w:rFonts w:ascii="Times New Roman" w:hAnsi="Times New Roman"/>
          <w:szCs w:val="24"/>
        </w:rPr>
        <w:t>−</w:t>
      </w:r>
      <w:r w:rsidRPr="002B4B68">
        <w:rPr>
          <w:rFonts w:ascii="Times New Roman" w:hAnsi="Times New Roman"/>
          <w:szCs w:val="24"/>
        </w:rPr>
        <w:t xml:space="preserve"> 1.537383 * Y </w:t>
      </w:r>
      <w:r w:rsidR="009D6188" w:rsidRPr="009D6188">
        <w:rPr>
          <w:rFonts w:ascii="Times New Roman" w:hAnsi="Times New Roman"/>
          <w:szCs w:val="24"/>
        </w:rPr>
        <w:t>−</w:t>
      </w:r>
      <w:r w:rsidRPr="002B4B68">
        <w:rPr>
          <w:rFonts w:ascii="Times New Roman" w:hAnsi="Times New Roman"/>
          <w:szCs w:val="24"/>
        </w:rPr>
        <w:t xml:space="preserve"> 0.498611 * Z )</w:t>
      </w:r>
    </w:p>
    <w:p w14:paraId="25CD5112" w14:textId="12E8206E" w:rsidR="000D1792" w:rsidRPr="002B4B68"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rPr>
      </w:pPr>
      <w:r w:rsidRPr="002B4B68">
        <w:rPr>
          <w:rFonts w:ascii="Times New Roman" w:hAnsi="Times New Roman"/>
          <w:szCs w:val="24"/>
        </w:rPr>
        <w:t>G</w:t>
      </w:r>
      <w:r w:rsidRPr="002B4B68">
        <w:rPr>
          <w:rFonts w:ascii="Times New Roman" w:hAnsi="Times New Roman"/>
          <w:szCs w:val="24"/>
          <w:vertAlign w:val="subscript"/>
        </w:rPr>
        <w:t>709</w:t>
      </w:r>
      <w:r w:rsidRPr="002B4B68">
        <w:rPr>
          <w:rFonts w:ascii="Times New Roman" w:hAnsi="Times New Roman"/>
          <w:szCs w:val="24"/>
        </w:rPr>
        <w:t xml:space="preserve"> = clipRGB( </w:t>
      </w:r>
      <w:r w:rsidR="009D6188" w:rsidRPr="009D6188">
        <w:rPr>
          <w:rFonts w:ascii="Times New Roman" w:hAnsi="Times New Roman"/>
          <w:szCs w:val="24"/>
        </w:rPr>
        <w:t>−</w:t>
      </w:r>
      <w:r w:rsidRPr="002B4B68">
        <w:rPr>
          <w:rFonts w:ascii="Times New Roman" w:hAnsi="Times New Roman"/>
          <w:szCs w:val="24"/>
        </w:rPr>
        <w:t>0.969244 * X + 1.875968 * Y + 0.041555 * Z )</w:t>
      </w:r>
    </w:p>
    <w:p w14:paraId="50ABF2C9" w14:textId="1BD94C46" w:rsidR="000D1792" w:rsidRPr="002B4B68"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rPr>
      </w:pPr>
      <w:r w:rsidRPr="002B4B68">
        <w:rPr>
          <w:rFonts w:ascii="Times New Roman" w:hAnsi="Times New Roman"/>
          <w:szCs w:val="24"/>
        </w:rPr>
        <w:t>B</w:t>
      </w:r>
      <w:r w:rsidRPr="002B4B68">
        <w:rPr>
          <w:rFonts w:ascii="Times New Roman" w:hAnsi="Times New Roman"/>
          <w:szCs w:val="24"/>
          <w:vertAlign w:val="subscript"/>
        </w:rPr>
        <w:t>709</w:t>
      </w:r>
      <w:r w:rsidRPr="002B4B68">
        <w:rPr>
          <w:rFonts w:ascii="Times New Roman" w:hAnsi="Times New Roman"/>
          <w:szCs w:val="24"/>
        </w:rPr>
        <w:t xml:space="preserve"> = clipRGB( 0.055630 * X </w:t>
      </w:r>
      <w:r w:rsidR="009D6188" w:rsidRPr="009D6188">
        <w:rPr>
          <w:rFonts w:ascii="Times New Roman" w:hAnsi="Times New Roman"/>
          <w:szCs w:val="24"/>
        </w:rPr>
        <w:t>−</w:t>
      </w:r>
      <w:r w:rsidRPr="002B4B68">
        <w:rPr>
          <w:rFonts w:ascii="Times New Roman" w:hAnsi="Times New Roman"/>
          <w:szCs w:val="24"/>
        </w:rPr>
        <w:t xml:space="preserve"> 0.203977 * Y + 1.056972 * Z )</w:t>
      </w:r>
    </w:p>
    <w:p w14:paraId="6F8DDB4A" w14:textId="77777777" w:rsidR="000D1792" w:rsidRPr="002B4B68" w:rsidRDefault="000D1792" w:rsidP="003C6C50">
      <w:pPr>
        <w:spacing w:after="120"/>
        <w:jc w:val="both"/>
        <w:rPr>
          <w:szCs w:val="24"/>
          <w:lang w:eastAsia="ja-JP"/>
        </w:rPr>
      </w:pPr>
      <w:r w:rsidRPr="002B4B68">
        <w:rPr>
          <w:szCs w:val="24"/>
          <w:lang w:eastAsia="ja-JP"/>
        </w:rPr>
        <w:t>The above could be converted into a single step by combining the two matrix conversions above into a single matrix. This would result in the following, high precision matrix conversion:</w:t>
      </w:r>
    </w:p>
    <w:p w14:paraId="302290A8" w14:textId="77777777" w:rsidR="000D1792" w:rsidRPr="002B4B68" w:rsidRDefault="000D1792" w:rsidP="00672586">
      <w:pPr>
        <w:pStyle w:val="ListParagraph"/>
        <w:numPr>
          <w:ilvl w:val="1"/>
          <w:numId w:val="5"/>
        </w:numPr>
        <w:tabs>
          <w:tab w:val="left" w:pos="1843"/>
        </w:tabs>
        <w:autoSpaceDE w:val="0"/>
        <w:autoSpaceDN w:val="0"/>
        <w:adjustRightInd w:val="0"/>
        <w:spacing w:after="0" w:line="240" w:lineRule="auto"/>
        <w:ind w:left="283" w:right="-272" w:hanging="215"/>
        <w:contextualSpacing w:val="0"/>
        <w:jc w:val="both"/>
        <w:rPr>
          <w:rFonts w:ascii="Times New Roman" w:hAnsi="Times New Roman"/>
          <w:szCs w:val="24"/>
        </w:rPr>
      </w:pPr>
      <w:r w:rsidRPr="002B4B68">
        <w:rPr>
          <w:rFonts w:ascii="Times New Roman" w:hAnsi="Times New Roman"/>
          <w:szCs w:val="24"/>
        </w:rPr>
        <w:t>R</w:t>
      </w:r>
      <w:r w:rsidRPr="002B4B68">
        <w:rPr>
          <w:rFonts w:ascii="Times New Roman" w:hAnsi="Times New Roman"/>
          <w:szCs w:val="24"/>
          <w:vertAlign w:val="subscript"/>
        </w:rPr>
        <w:t>709</w:t>
      </w:r>
      <w:r w:rsidRPr="002B4B68">
        <w:rPr>
          <w:rFonts w:ascii="Times New Roman" w:hAnsi="Times New Roman"/>
          <w:szCs w:val="24"/>
        </w:rPr>
        <w:t xml:space="preserve"> = clipRGB(</w:t>
      </w:r>
      <w:r w:rsidRPr="002B4B68">
        <w:rPr>
          <w:rFonts w:ascii="Times New Roman" w:hAnsi="Times New Roman"/>
          <w:szCs w:val="24"/>
        </w:rPr>
        <w:tab/>
        <w:t>1.224939741445000 * R</w:t>
      </w:r>
      <w:r w:rsidRPr="002B4B68">
        <w:rPr>
          <w:rFonts w:ascii="Times New Roman" w:hAnsi="Times New Roman"/>
          <w:szCs w:val="24"/>
          <w:vertAlign w:val="subscript"/>
        </w:rPr>
        <w:t>P3</w:t>
      </w:r>
    </w:p>
    <w:p w14:paraId="391450BA" w14:textId="3627C57A" w:rsidR="000D1792" w:rsidRPr="002B4B68" w:rsidRDefault="000D1792" w:rsidP="000D1792">
      <w:pPr>
        <w:tabs>
          <w:tab w:val="left" w:pos="1843"/>
        </w:tabs>
        <w:ind w:right="-270"/>
        <w:rPr>
          <w:szCs w:val="24"/>
        </w:rPr>
      </w:pPr>
      <w:r w:rsidRPr="002B4B68">
        <w:rPr>
          <w:szCs w:val="24"/>
        </w:rPr>
        <w:tab/>
        <w:t>- 0.224939599120000 * G</w:t>
      </w:r>
      <w:r w:rsidRPr="002B4B68">
        <w:rPr>
          <w:szCs w:val="24"/>
          <w:vertAlign w:val="subscript"/>
        </w:rPr>
        <w:t>P3</w:t>
      </w:r>
      <w:r w:rsidR="009D6188">
        <w:rPr>
          <w:szCs w:val="24"/>
        </w:rPr>
        <w:t xml:space="preserve"> −</w:t>
      </w:r>
      <w:r w:rsidRPr="002B4B68">
        <w:rPr>
          <w:szCs w:val="24"/>
        </w:rPr>
        <w:t xml:space="preserve"> 0.000001097215000 * B</w:t>
      </w:r>
      <w:r w:rsidRPr="002B4B68">
        <w:rPr>
          <w:szCs w:val="24"/>
          <w:vertAlign w:val="subscript"/>
        </w:rPr>
        <w:t xml:space="preserve">P3 </w:t>
      </w:r>
      <w:r w:rsidRPr="002B4B68">
        <w:rPr>
          <w:szCs w:val="24"/>
        </w:rPr>
        <w:t>)</w:t>
      </w:r>
    </w:p>
    <w:p w14:paraId="5B69C549" w14:textId="03CE6492" w:rsidR="000D1792" w:rsidRPr="002B4B68" w:rsidRDefault="000D1792" w:rsidP="00672586">
      <w:pPr>
        <w:pStyle w:val="ListParagraph"/>
        <w:numPr>
          <w:ilvl w:val="1"/>
          <w:numId w:val="5"/>
        </w:numPr>
        <w:tabs>
          <w:tab w:val="left" w:pos="1843"/>
        </w:tabs>
        <w:autoSpaceDE w:val="0"/>
        <w:autoSpaceDN w:val="0"/>
        <w:adjustRightInd w:val="0"/>
        <w:spacing w:after="0" w:line="240" w:lineRule="auto"/>
        <w:ind w:left="283" w:right="-272" w:hanging="215"/>
        <w:contextualSpacing w:val="0"/>
        <w:jc w:val="both"/>
        <w:rPr>
          <w:rFonts w:ascii="Times New Roman" w:hAnsi="Times New Roman"/>
          <w:szCs w:val="24"/>
        </w:rPr>
      </w:pPr>
      <w:r w:rsidRPr="002B4B68">
        <w:rPr>
          <w:rFonts w:ascii="Times New Roman" w:hAnsi="Times New Roman"/>
          <w:szCs w:val="24"/>
        </w:rPr>
        <w:t>G</w:t>
      </w:r>
      <w:r w:rsidRPr="002B4B68">
        <w:rPr>
          <w:rFonts w:ascii="Times New Roman" w:hAnsi="Times New Roman"/>
          <w:szCs w:val="24"/>
          <w:vertAlign w:val="subscript"/>
        </w:rPr>
        <w:t>709</w:t>
      </w:r>
      <w:r w:rsidR="009D6188">
        <w:rPr>
          <w:rFonts w:ascii="Times New Roman" w:hAnsi="Times New Roman"/>
          <w:szCs w:val="24"/>
        </w:rPr>
        <w:t xml:space="preserve"> = clipRGB(</w:t>
      </w:r>
      <w:r w:rsidR="009D6188">
        <w:rPr>
          <w:rFonts w:ascii="Times New Roman" w:hAnsi="Times New Roman"/>
          <w:szCs w:val="24"/>
        </w:rPr>
        <w:tab/>
        <w:t>−</w:t>
      </w:r>
      <w:r w:rsidRPr="002B4B68">
        <w:rPr>
          <w:rFonts w:ascii="Times New Roman" w:hAnsi="Times New Roman"/>
          <w:szCs w:val="24"/>
        </w:rPr>
        <w:t>0.042056249524000 * R</w:t>
      </w:r>
      <w:r w:rsidRPr="002B4B68">
        <w:rPr>
          <w:rFonts w:ascii="Times New Roman" w:hAnsi="Times New Roman"/>
          <w:szCs w:val="24"/>
          <w:vertAlign w:val="subscript"/>
        </w:rPr>
        <w:t>P3</w:t>
      </w:r>
    </w:p>
    <w:p w14:paraId="03C279EF" w14:textId="509F6A99" w:rsidR="000D1792" w:rsidRPr="002B4B68" w:rsidRDefault="000D1792" w:rsidP="000D1792">
      <w:pPr>
        <w:tabs>
          <w:tab w:val="left" w:pos="1843"/>
        </w:tabs>
        <w:ind w:right="-270"/>
        <w:rPr>
          <w:szCs w:val="24"/>
        </w:rPr>
      </w:pPr>
      <w:r w:rsidRPr="002B4B68">
        <w:rPr>
          <w:szCs w:val="24"/>
        </w:rPr>
        <w:tab/>
        <w:t>+ 1.042057784075000 * G</w:t>
      </w:r>
      <w:r w:rsidRPr="002B4B68">
        <w:rPr>
          <w:szCs w:val="24"/>
          <w:vertAlign w:val="subscript"/>
        </w:rPr>
        <w:t>P3</w:t>
      </w:r>
      <w:r w:rsidR="009D6188">
        <w:rPr>
          <w:szCs w:val="24"/>
        </w:rPr>
        <w:t xml:space="preserve"> −</w:t>
      </w:r>
      <w:r w:rsidRPr="002B4B68">
        <w:rPr>
          <w:szCs w:val="24"/>
        </w:rPr>
        <w:t xml:space="preserve"> 0.000000329788000 * B</w:t>
      </w:r>
      <w:r w:rsidRPr="002B4B68">
        <w:rPr>
          <w:szCs w:val="24"/>
          <w:vertAlign w:val="subscript"/>
        </w:rPr>
        <w:t xml:space="preserve">P3 </w:t>
      </w:r>
      <w:r w:rsidRPr="002B4B68">
        <w:rPr>
          <w:szCs w:val="24"/>
        </w:rPr>
        <w:t>)</w:t>
      </w:r>
    </w:p>
    <w:p w14:paraId="56CC7554" w14:textId="429FC8B4" w:rsidR="000D1792" w:rsidRPr="002B4B68" w:rsidRDefault="000D1792" w:rsidP="00672586">
      <w:pPr>
        <w:pStyle w:val="ListParagraph"/>
        <w:numPr>
          <w:ilvl w:val="1"/>
          <w:numId w:val="5"/>
        </w:numPr>
        <w:tabs>
          <w:tab w:val="left" w:pos="1843"/>
        </w:tabs>
        <w:autoSpaceDE w:val="0"/>
        <w:autoSpaceDN w:val="0"/>
        <w:adjustRightInd w:val="0"/>
        <w:spacing w:after="0" w:line="240" w:lineRule="auto"/>
        <w:ind w:left="283" w:right="-272" w:hanging="215"/>
        <w:contextualSpacing w:val="0"/>
        <w:jc w:val="both"/>
        <w:rPr>
          <w:rFonts w:ascii="Times New Roman" w:hAnsi="Times New Roman"/>
          <w:szCs w:val="24"/>
        </w:rPr>
      </w:pPr>
      <w:r w:rsidRPr="002B4B68">
        <w:rPr>
          <w:rFonts w:ascii="Times New Roman" w:hAnsi="Times New Roman"/>
          <w:szCs w:val="24"/>
        </w:rPr>
        <w:t>B</w:t>
      </w:r>
      <w:r w:rsidRPr="002B4B68">
        <w:rPr>
          <w:rFonts w:ascii="Times New Roman" w:hAnsi="Times New Roman"/>
          <w:szCs w:val="24"/>
          <w:vertAlign w:val="subscript"/>
        </w:rPr>
        <w:t>709</w:t>
      </w:r>
      <w:r w:rsidR="009D6188">
        <w:rPr>
          <w:rFonts w:ascii="Times New Roman" w:hAnsi="Times New Roman"/>
          <w:szCs w:val="24"/>
        </w:rPr>
        <w:t xml:space="preserve"> = clipRGB(</w:t>
      </w:r>
      <w:r w:rsidR="009D6188">
        <w:rPr>
          <w:rFonts w:ascii="Times New Roman" w:hAnsi="Times New Roman"/>
          <w:szCs w:val="24"/>
        </w:rPr>
        <w:tab/>
        <w:t>−</w:t>
      </w:r>
      <w:r w:rsidRPr="002B4B68">
        <w:rPr>
          <w:rFonts w:ascii="Times New Roman" w:hAnsi="Times New Roman"/>
          <w:szCs w:val="24"/>
        </w:rPr>
        <w:t>0.019637688845000 * R</w:t>
      </w:r>
      <w:r w:rsidRPr="002B4B68">
        <w:rPr>
          <w:rFonts w:ascii="Times New Roman" w:hAnsi="Times New Roman"/>
          <w:szCs w:val="24"/>
          <w:vertAlign w:val="subscript"/>
        </w:rPr>
        <w:t>P3</w:t>
      </w:r>
    </w:p>
    <w:p w14:paraId="7CBDF77F" w14:textId="107C7FB8" w:rsidR="000D1792" w:rsidRPr="002B4B68" w:rsidRDefault="009D6188" w:rsidP="000D1792">
      <w:pPr>
        <w:tabs>
          <w:tab w:val="left" w:pos="1843"/>
        </w:tabs>
        <w:ind w:right="-270"/>
        <w:rPr>
          <w:szCs w:val="24"/>
        </w:rPr>
      </w:pPr>
      <w:r>
        <w:rPr>
          <w:szCs w:val="24"/>
        </w:rPr>
        <w:tab/>
        <w:t>−</w:t>
      </w:r>
      <w:r w:rsidR="000D1792" w:rsidRPr="002B4B68">
        <w:rPr>
          <w:szCs w:val="24"/>
        </w:rPr>
        <w:t xml:space="preserve"> 0.078636557327000 * G</w:t>
      </w:r>
      <w:r w:rsidR="000D1792" w:rsidRPr="002B4B68">
        <w:rPr>
          <w:szCs w:val="24"/>
          <w:vertAlign w:val="subscript"/>
        </w:rPr>
        <w:t>P3</w:t>
      </w:r>
      <w:r w:rsidR="000D1792" w:rsidRPr="002B4B68">
        <w:rPr>
          <w:szCs w:val="24"/>
        </w:rPr>
        <w:t xml:space="preserve"> + 1.098273664879000 * B</w:t>
      </w:r>
      <w:r w:rsidR="000D1792" w:rsidRPr="002B4B68">
        <w:rPr>
          <w:szCs w:val="24"/>
          <w:vertAlign w:val="subscript"/>
        </w:rPr>
        <w:t xml:space="preserve">P3 </w:t>
      </w:r>
      <w:r w:rsidR="000D1792" w:rsidRPr="002B4B68">
        <w:rPr>
          <w:szCs w:val="24"/>
        </w:rPr>
        <w:t>)</w:t>
      </w:r>
    </w:p>
    <w:p w14:paraId="2E9A275C" w14:textId="205649E6" w:rsidR="000D1792" w:rsidRPr="002B4B68" w:rsidRDefault="000D1792" w:rsidP="000D1792">
      <w:pPr>
        <w:rPr>
          <w:lang w:eastAsia="ja-JP"/>
        </w:rPr>
      </w:pPr>
      <w:r w:rsidRPr="002B4B68">
        <w:rPr>
          <w:szCs w:val="24"/>
          <w:lang w:eastAsia="ja-JP"/>
        </w:rPr>
        <w:t>We currently would recommend the single step approach, as above, for the conversion of RGB P3D65 material to RGB BT.709.</w:t>
      </w:r>
    </w:p>
    <w:p w14:paraId="6AE4BB01" w14:textId="332DA474" w:rsidR="000D1792" w:rsidRPr="002B4B68" w:rsidRDefault="000D1792" w:rsidP="003C6C50">
      <w:pPr>
        <w:pStyle w:val="Heading3"/>
      </w:pPr>
      <w:r w:rsidRPr="00E3518C">
        <w:t xml:space="preserve">RGB conversion: from BT.709 to </w:t>
      </w:r>
      <w:ins w:id="225" w:author="Francois Edouard" w:date="2017-04-04T09:05:00Z">
        <w:r w:rsidR="00715784" w:rsidRPr="002B4B68">
          <w:rPr>
            <w:szCs w:val="24"/>
          </w:rPr>
          <w:t>BT.</w:t>
        </w:r>
        <w:r w:rsidR="00715784">
          <w:rPr>
            <w:szCs w:val="24"/>
          </w:rPr>
          <w:t>2100</w:t>
        </w:r>
      </w:ins>
      <w:del w:id="226" w:author="Francois Edouard" w:date="2017-04-04T09:05:00Z">
        <w:r w:rsidRPr="00E3518C" w:rsidDel="00715784">
          <w:delText>BT.2</w:delText>
        </w:r>
        <w:r w:rsidRPr="002B4B68" w:rsidDel="00715784">
          <w:delText xml:space="preserve">020 </w:delText>
        </w:r>
      </w:del>
    </w:p>
    <w:p w14:paraId="63E6F33F" w14:textId="1DEFF711" w:rsidR="000D1792" w:rsidRPr="002B4B68" w:rsidRDefault="000D1792" w:rsidP="003C6C50">
      <w:pPr>
        <w:spacing w:after="120"/>
        <w:jc w:val="both"/>
        <w:rPr>
          <w:szCs w:val="24"/>
        </w:rPr>
      </w:pPr>
      <w:r w:rsidRPr="002B4B68">
        <w:rPr>
          <w:szCs w:val="24"/>
        </w:rPr>
        <w:t xml:space="preserve">The process to convert RGB BT.709 samples to RGB </w:t>
      </w:r>
      <w:ins w:id="227" w:author="Francois Edouard" w:date="2017-04-04T09:05:00Z">
        <w:r w:rsidR="00715784" w:rsidRPr="002B4B68">
          <w:rPr>
            <w:szCs w:val="24"/>
          </w:rPr>
          <w:t>BT.</w:t>
        </w:r>
        <w:r w:rsidR="00715784">
          <w:rPr>
            <w:szCs w:val="24"/>
          </w:rPr>
          <w:t xml:space="preserve">2100 </w:t>
        </w:r>
      </w:ins>
      <w:del w:id="228" w:author="Francois Edouard" w:date="2017-04-04T09:05:00Z">
        <w:r w:rsidRPr="002B4B68" w:rsidDel="00715784">
          <w:rPr>
            <w:szCs w:val="24"/>
          </w:rPr>
          <w:delText xml:space="preserve">BT.2020 </w:delText>
        </w:r>
      </w:del>
      <w:r w:rsidRPr="002B4B68">
        <w:rPr>
          <w:szCs w:val="24"/>
        </w:rPr>
        <w:t xml:space="preserve">samples is very similar to the process performed earlier for the inverse conversion. A two-step conversion involves first applying the RGB BT.709 to XYZ conversion process, followed by a conversion from XYZ to RGB </w:t>
      </w:r>
      <w:ins w:id="229" w:author="Francois Edouard" w:date="2017-04-04T09:05:00Z">
        <w:r w:rsidR="00715784" w:rsidRPr="002B4B68">
          <w:rPr>
            <w:szCs w:val="24"/>
          </w:rPr>
          <w:t>BT.</w:t>
        </w:r>
        <w:r w:rsidR="00715784">
          <w:rPr>
            <w:szCs w:val="24"/>
          </w:rPr>
          <w:t xml:space="preserve">2100 </w:t>
        </w:r>
      </w:ins>
      <w:del w:id="230" w:author="Francois Edouard" w:date="2017-04-04T09:05:00Z">
        <w:r w:rsidRPr="002B4B68" w:rsidDel="00715784">
          <w:rPr>
            <w:szCs w:val="24"/>
          </w:rPr>
          <w:delText xml:space="preserve">BT.2020 </w:delText>
        </w:r>
      </w:del>
      <w:r w:rsidRPr="002B4B68">
        <w:rPr>
          <w:szCs w:val="24"/>
        </w:rPr>
        <w:t>using the appropriate conversion matrices. In particular, this is done as follows:</w:t>
      </w:r>
    </w:p>
    <w:p w14:paraId="2E0EA8A8" w14:textId="77777777" w:rsidR="000D1792" w:rsidRPr="002B4B68" w:rsidRDefault="000D1792" w:rsidP="00672586">
      <w:pPr>
        <w:pStyle w:val="ListParagraph"/>
        <w:numPr>
          <w:ilvl w:val="0"/>
          <w:numId w:val="5"/>
        </w:numPr>
        <w:spacing w:after="120"/>
        <w:ind w:left="1077" w:hanging="357"/>
        <w:contextualSpacing w:val="0"/>
        <w:jc w:val="both"/>
        <w:rPr>
          <w:rFonts w:ascii="Times New Roman" w:hAnsi="Times New Roman"/>
          <w:szCs w:val="24"/>
        </w:rPr>
      </w:pPr>
      <w:r w:rsidRPr="002B4B68">
        <w:rPr>
          <w:rFonts w:ascii="Times New Roman" w:hAnsi="Times New Roman"/>
          <w:szCs w:val="24"/>
        </w:rPr>
        <w:t>Conversion from R</w:t>
      </w:r>
      <w:r w:rsidRPr="002B4B68">
        <w:rPr>
          <w:rFonts w:ascii="Times New Roman" w:hAnsi="Times New Roman"/>
          <w:szCs w:val="24"/>
          <w:vertAlign w:val="subscript"/>
        </w:rPr>
        <w:t>709</w:t>
      </w:r>
      <w:r w:rsidRPr="002B4B68">
        <w:rPr>
          <w:rFonts w:ascii="Times New Roman" w:hAnsi="Times New Roman"/>
          <w:szCs w:val="24"/>
        </w:rPr>
        <w:t>G</w:t>
      </w:r>
      <w:r w:rsidRPr="002B4B68">
        <w:rPr>
          <w:rFonts w:ascii="Times New Roman" w:hAnsi="Times New Roman"/>
          <w:szCs w:val="24"/>
          <w:vertAlign w:val="subscript"/>
        </w:rPr>
        <w:t>709</w:t>
      </w:r>
      <w:r w:rsidRPr="002B4B68">
        <w:rPr>
          <w:rFonts w:ascii="Times New Roman" w:hAnsi="Times New Roman"/>
          <w:szCs w:val="24"/>
        </w:rPr>
        <w:t>B</w:t>
      </w:r>
      <w:r w:rsidRPr="002B4B68">
        <w:rPr>
          <w:rFonts w:ascii="Times New Roman" w:hAnsi="Times New Roman"/>
          <w:szCs w:val="24"/>
          <w:vertAlign w:val="subscript"/>
        </w:rPr>
        <w:t>709</w:t>
      </w:r>
      <w:r w:rsidRPr="002B4B68" w:rsidDel="00C87075">
        <w:rPr>
          <w:rFonts w:ascii="Times New Roman" w:hAnsi="Times New Roman"/>
          <w:szCs w:val="24"/>
        </w:rPr>
        <w:t xml:space="preserve"> </w:t>
      </w:r>
      <w:r w:rsidRPr="002B4B68">
        <w:rPr>
          <w:rFonts w:ascii="Times New Roman" w:hAnsi="Times New Roman"/>
          <w:szCs w:val="24"/>
        </w:rPr>
        <w:t>(BT.709) to XYZ</w:t>
      </w:r>
    </w:p>
    <w:p w14:paraId="0368F6AC" w14:textId="77777777" w:rsidR="000D1792" w:rsidRPr="002B4B68"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rPr>
      </w:pPr>
      <w:r w:rsidRPr="002B4B68">
        <w:rPr>
          <w:rFonts w:ascii="Times New Roman" w:hAnsi="Times New Roman"/>
          <w:szCs w:val="24"/>
        </w:rPr>
        <w:t>X = 0.412391 * R</w:t>
      </w:r>
      <w:r w:rsidRPr="002B4B68">
        <w:rPr>
          <w:rFonts w:ascii="Times New Roman" w:hAnsi="Times New Roman"/>
          <w:szCs w:val="24"/>
          <w:vertAlign w:val="subscript"/>
        </w:rPr>
        <w:t>709</w:t>
      </w:r>
      <w:r w:rsidRPr="002B4B68">
        <w:rPr>
          <w:rFonts w:ascii="Times New Roman" w:hAnsi="Times New Roman"/>
          <w:szCs w:val="24"/>
        </w:rPr>
        <w:t xml:space="preserve"> + 0.357584 * G</w:t>
      </w:r>
      <w:r w:rsidRPr="002B4B68">
        <w:rPr>
          <w:rFonts w:ascii="Times New Roman" w:hAnsi="Times New Roman"/>
          <w:szCs w:val="24"/>
          <w:vertAlign w:val="subscript"/>
        </w:rPr>
        <w:t>709</w:t>
      </w:r>
      <w:r w:rsidRPr="002B4B68">
        <w:rPr>
          <w:rFonts w:ascii="Times New Roman" w:hAnsi="Times New Roman"/>
          <w:szCs w:val="24"/>
        </w:rPr>
        <w:t xml:space="preserve"> + 0.180481 * B</w:t>
      </w:r>
      <w:r w:rsidRPr="002B4B68">
        <w:rPr>
          <w:rFonts w:ascii="Times New Roman" w:hAnsi="Times New Roman"/>
          <w:szCs w:val="24"/>
          <w:vertAlign w:val="subscript"/>
        </w:rPr>
        <w:t>709</w:t>
      </w:r>
    </w:p>
    <w:p w14:paraId="6CCBDC74" w14:textId="77777777" w:rsidR="000D1792" w:rsidRPr="002B4B68"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rPr>
      </w:pPr>
      <w:r w:rsidRPr="002B4B68">
        <w:rPr>
          <w:rFonts w:ascii="Times New Roman" w:hAnsi="Times New Roman"/>
          <w:szCs w:val="24"/>
        </w:rPr>
        <w:t>Y = 0.212639 * R</w:t>
      </w:r>
      <w:r w:rsidRPr="002B4B68">
        <w:rPr>
          <w:rFonts w:ascii="Times New Roman" w:hAnsi="Times New Roman"/>
          <w:szCs w:val="24"/>
          <w:vertAlign w:val="subscript"/>
        </w:rPr>
        <w:t>709</w:t>
      </w:r>
      <w:r w:rsidRPr="002B4B68">
        <w:rPr>
          <w:rFonts w:ascii="Times New Roman" w:hAnsi="Times New Roman"/>
          <w:szCs w:val="24"/>
        </w:rPr>
        <w:t xml:space="preserve"> + 0.715169 * G</w:t>
      </w:r>
      <w:r w:rsidRPr="002B4B68">
        <w:rPr>
          <w:rFonts w:ascii="Times New Roman" w:hAnsi="Times New Roman"/>
          <w:szCs w:val="24"/>
          <w:vertAlign w:val="subscript"/>
        </w:rPr>
        <w:t>709</w:t>
      </w:r>
      <w:r w:rsidRPr="002B4B68">
        <w:rPr>
          <w:rFonts w:ascii="Times New Roman" w:hAnsi="Times New Roman"/>
          <w:szCs w:val="24"/>
        </w:rPr>
        <w:t xml:space="preserve"> + 0.072192 * B</w:t>
      </w:r>
      <w:r w:rsidRPr="002B4B68">
        <w:rPr>
          <w:rFonts w:ascii="Times New Roman" w:hAnsi="Times New Roman"/>
          <w:szCs w:val="24"/>
          <w:vertAlign w:val="subscript"/>
        </w:rPr>
        <w:t>709</w:t>
      </w:r>
    </w:p>
    <w:p w14:paraId="63D54247" w14:textId="77777777" w:rsidR="000D1792" w:rsidRPr="002B4B68"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rPr>
      </w:pPr>
      <w:r w:rsidRPr="002B4B68">
        <w:rPr>
          <w:rFonts w:ascii="Times New Roman" w:hAnsi="Times New Roman"/>
          <w:szCs w:val="24"/>
        </w:rPr>
        <w:t>Z = 0.019331 * R</w:t>
      </w:r>
      <w:r w:rsidRPr="002B4B68">
        <w:rPr>
          <w:rFonts w:ascii="Times New Roman" w:hAnsi="Times New Roman"/>
          <w:szCs w:val="24"/>
          <w:vertAlign w:val="subscript"/>
        </w:rPr>
        <w:t>709</w:t>
      </w:r>
      <w:r w:rsidRPr="002B4B68">
        <w:rPr>
          <w:rFonts w:ascii="Times New Roman" w:hAnsi="Times New Roman"/>
          <w:szCs w:val="24"/>
        </w:rPr>
        <w:t xml:space="preserve"> + 0.119195 * G</w:t>
      </w:r>
      <w:r w:rsidRPr="002B4B68">
        <w:rPr>
          <w:rFonts w:ascii="Times New Roman" w:hAnsi="Times New Roman"/>
          <w:szCs w:val="24"/>
          <w:vertAlign w:val="subscript"/>
        </w:rPr>
        <w:t>709</w:t>
      </w:r>
      <w:r w:rsidRPr="002B4B68">
        <w:rPr>
          <w:rFonts w:ascii="Times New Roman" w:hAnsi="Times New Roman"/>
          <w:szCs w:val="24"/>
        </w:rPr>
        <w:t xml:space="preserve"> + 0.950532 * B</w:t>
      </w:r>
      <w:r w:rsidRPr="002B4B68">
        <w:rPr>
          <w:rFonts w:ascii="Times New Roman" w:hAnsi="Times New Roman"/>
          <w:szCs w:val="24"/>
          <w:vertAlign w:val="subscript"/>
        </w:rPr>
        <w:t>709</w:t>
      </w:r>
    </w:p>
    <w:p w14:paraId="075C8C9E" w14:textId="77777777" w:rsidR="000D1792" w:rsidRPr="002B4B68" w:rsidRDefault="000D1792" w:rsidP="000D1792">
      <w:pPr>
        <w:rPr>
          <w:szCs w:val="24"/>
        </w:rPr>
      </w:pPr>
    </w:p>
    <w:p w14:paraId="048B2F51" w14:textId="532688F0" w:rsidR="000D1792" w:rsidRPr="002B4B68" w:rsidRDefault="000D1792" w:rsidP="00672586">
      <w:pPr>
        <w:pStyle w:val="ListParagraph"/>
        <w:numPr>
          <w:ilvl w:val="0"/>
          <w:numId w:val="5"/>
        </w:numPr>
        <w:spacing w:after="120"/>
        <w:ind w:left="1077" w:hanging="357"/>
        <w:contextualSpacing w:val="0"/>
        <w:jc w:val="both"/>
        <w:rPr>
          <w:rFonts w:ascii="Times New Roman" w:hAnsi="Times New Roman"/>
          <w:szCs w:val="24"/>
        </w:rPr>
      </w:pPr>
      <w:r w:rsidRPr="002B4B68">
        <w:rPr>
          <w:rFonts w:ascii="Times New Roman" w:hAnsi="Times New Roman"/>
          <w:szCs w:val="24"/>
        </w:rPr>
        <w:t>Conversion from XYZ to R</w:t>
      </w:r>
      <w:r w:rsidRPr="002B4B68">
        <w:rPr>
          <w:rFonts w:ascii="Times New Roman" w:hAnsi="Times New Roman"/>
          <w:szCs w:val="24"/>
          <w:vertAlign w:val="subscript"/>
        </w:rPr>
        <w:t>2020</w:t>
      </w:r>
      <w:r w:rsidRPr="002B4B68">
        <w:rPr>
          <w:rFonts w:ascii="Times New Roman" w:hAnsi="Times New Roman"/>
          <w:szCs w:val="24"/>
        </w:rPr>
        <w:t>G</w:t>
      </w:r>
      <w:r w:rsidRPr="002B4B68">
        <w:rPr>
          <w:rFonts w:ascii="Times New Roman" w:hAnsi="Times New Roman"/>
          <w:szCs w:val="24"/>
          <w:vertAlign w:val="subscript"/>
        </w:rPr>
        <w:t>2020</w:t>
      </w:r>
      <w:r w:rsidRPr="002B4B68">
        <w:rPr>
          <w:rFonts w:ascii="Times New Roman" w:hAnsi="Times New Roman"/>
          <w:szCs w:val="24"/>
        </w:rPr>
        <w:t>B</w:t>
      </w:r>
      <w:r w:rsidRPr="002B4B68">
        <w:rPr>
          <w:rFonts w:ascii="Times New Roman" w:hAnsi="Times New Roman"/>
          <w:szCs w:val="24"/>
          <w:vertAlign w:val="subscript"/>
        </w:rPr>
        <w:t>2020</w:t>
      </w:r>
      <w:r w:rsidRPr="002B4B68" w:rsidDel="00C87075">
        <w:rPr>
          <w:rFonts w:ascii="Times New Roman" w:hAnsi="Times New Roman"/>
          <w:szCs w:val="24"/>
        </w:rPr>
        <w:t xml:space="preserve"> </w:t>
      </w:r>
      <w:r w:rsidRPr="002B4B68">
        <w:rPr>
          <w:rFonts w:ascii="Times New Roman" w:hAnsi="Times New Roman"/>
          <w:szCs w:val="24"/>
        </w:rPr>
        <w:t>(</w:t>
      </w:r>
      <w:ins w:id="231" w:author="Francois Edouard" w:date="2017-04-04T09:05:00Z">
        <w:r w:rsidR="00715784" w:rsidRPr="002B4B68">
          <w:rPr>
            <w:rFonts w:ascii="Times New Roman" w:hAnsi="Times New Roman"/>
            <w:szCs w:val="24"/>
          </w:rPr>
          <w:t>BT.</w:t>
        </w:r>
        <w:r w:rsidR="00715784">
          <w:rPr>
            <w:rFonts w:ascii="Times New Roman" w:hAnsi="Times New Roman"/>
            <w:szCs w:val="24"/>
          </w:rPr>
          <w:t>2100</w:t>
        </w:r>
      </w:ins>
      <w:del w:id="232" w:author="Francois Edouard" w:date="2017-04-04T09:05:00Z">
        <w:r w:rsidRPr="002B4B68" w:rsidDel="00715784">
          <w:rPr>
            <w:rFonts w:ascii="Times New Roman" w:hAnsi="Times New Roman"/>
            <w:szCs w:val="24"/>
          </w:rPr>
          <w:delText>BT.2020</w:delText>
        </w:r>
      </w:del>
      <w:r w:rsidRPr="002B4B68">
        <w:rPr>
          <w:rFonts w:ascii="Times New Roman" w:hAnsi="Times New Roman"/>
          <w:szCs w:val="24"/>
        </w:rPr>
        <w:t>)</w:t>
      </w:r>
    </w:p>
    <w:p w14:paraId="6AA2E674" w14:textId="77777777" w:rsidR="000D1792" w:rsidRPr="002B4B68"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rPr>
      </w:pPr>
      <w:r w:rsidRPr="002B4B68">
        <w:rPr>
          <w:rFonts w:ascii="Times New Roman" w:hAnsi="Times New Roman"/>
          <w:szCs w:val="24"/>
        </w:rPr>
        <w:t>R</w:t>
      </w:r>
      <w:r w:rsidRPr="002B4B68">
        <w:rPr>
          <w:rFonts w:ascii="Times New Roman" w:hAnsi="Times New Roman"/>
          <w:szCs w:val="24"/>
          <w:vertAlign w:val="subscript"/>
        </w:rPr>
        <w:t>2020</w:t>
      </w:r>
      <w:r w:rsidRPr="002B4B68">
        <w:rPr>
          <w:rFonts w:ascii="Times New Roman" w:hAnsi="Times New Roman"/>
          <w:szCs w:val="24"/>
        </w:rPr>
        <w:t xml:space="preserve"> = clipRGB( 1.716651 * X – 0.355671 * Y - 0.253366 * Z )</w:t>
      </w:r>
    </w:p>
    <w:p w14:paraId="066FDA8B" w14:textId="77777777" w:rsidR="000D1792" w:rsidRPr="002B4B68"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rPr>
      </w:pPr>
      <w:r w:rsidRPr="002B4B68">
        <w:rPr>
          <w:rFonts w:ascii="Times New Roman" w:hAnsi="Times New Roman"/>
          <w:szCs w:val="24"/>
        </w:rPr>
        <w:t>G</w:t>
      </w:r>
      <w:r w:rsidRPr="002B4B68">
        <w:rPr>
          <w:rFonts w:ascii="Times New Roman" w:hAnsi="Times New Roman"/>
          <w:szCs w:val="24"/>
          <w:vertAlign w:val="subscript"/>
        </w:rPr>
        <w:t>2020</w:t>
      </w:r>
      <w:r w:rsidRPr="002B4B68">
        <w:rPr>
          <w:rFonts w:ascii="Times New Roman" w:hAnsi="Times New Roman"/>
          <w:szCs w:val="24"/>
        </w:rPr>
        <w:t xml:space="preserve"> = clipRGB( -0.666684 * X + 1.616481 * Y + 0.015768 * Z )</w:t>
      </w:r>
    </w:p>
    <w:p w14:paraId="0C1FB747" w14:textId="77777777" w:rsidR="000D1792" w:rsidRPr="002B4B68"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rPr>
      </w:pPr>
      <w:r w:rsidRPr="002B4B68">
        <w:rPr>
          <w:rFonts w:ascii="Times New Roman" w:hAnsi="Times New Roman"/>
          <w:szCs w:val="24"/>
        </w:rPr>
        <w:t>B</w:t>
      </w:r>
      <w:r w:rsidRPr="002B4B68">
        <w:rPr>
          <w:rFonts w:ascii="Times New Roman" w:hAnsi="Times New Roman"/>
          <w:szCs w:val="24"/>
          <w:vertAlign w:val="subscript"/>
        </w:rPr>
        <w:t>2020</w:t>
      </w:r>
      <w:r w:rsidRPr="002B4B68" w:rsidDel="00C87075">
        <w:rPr>
          <w:rFonts w:ascii="Times New Roman" w:hAnsi="Times New Roman"/>
          <w:szCs w:val="24"/>
        </w:rPr>
        <w:t xml:space="preserve"> </w:t>
      </w:r>
      <w:r w:rsidRPr="002B4B68">
        <w:rPr>
          <w:rFonts w:ascii="Times New Roman" w:hAnsi="Times New Roman"/>
          <w:szCs w:val="24"/>
        </w:rPr>
        <w:t>= clipRGB( 0.017640 * X - 0.042771 * Y + 0.942103 * Z )</w:t>
      </w:r>
    </w:p>
    <w:p w14:paraId="37C6DBC9" w14:textId="77777777" w:rsidR="000D1792" w:rsidRPr="002B4B68" w:rsidRDefault="000D1792" w:rsidP="003C6C50">
      <w:pPr>
        <w:spacing w:after="120"/>
        <w:jc w:val="both"/>
        <w:rPr>
          <w:szCs w:val="24"/>
          <w:lang w:eastAsia="ja-JP"/>
        </w:rPr>
      </w:pPr>
      <w:r w:rsidRPr="002B4B68">
        <w:rPr>
          <w:szCs w:val="24"/>
          <w:lang w:eastAsia="ja-JP"/>
        </w:rPr>
        <w:t>Similarly, the single step and recommended method is as follows:</w:t>
      </w:r>
    </w:p>
    <w:p w14:paraId="62EA8250" w14:textId="77777777" w:rsidR="000D1792" w:rsidRPr="002B4B68" w:rsidRDefault="000D1792" w:rsidP="00672586">
      <w:pPr>
        <w:pStyle w:val="ListParagraph"/>
        <w:numPr>
          <w:ilvl w:val="1"/>
          <w:numId w:val="5"/>
        </w:numPr>
        <w:autoSpaceDE w:val="0"/>
        <w:autoSpaceDN w:val="0"/>
        <w:adjustRightInd w:val="0"/>
        <w:spacing w:after="120" w:line="240" w:lineRule="auto"/>
        <w:ind w:left="284" w:hanging="215"/>
        <w:contextualSpacing w:val="0"/>
        <w:jc w:val="both"/>
        <w:rPr>
          <w:rFonts w:ascii="Times New Roman" w:hAnsi="Times New Roman"/>
          <w:szCs w:val="24"/>
        </w:rPr>
      </w:pPr>
      <w:r w:rsidRPr="002B4B68">
        <w:rPr>
          <w:rFonts w:ascii="Times New Roman" w:hAnsi="Times New Roman"/>
          <w:szCs w:val="24"/>
        </w:rPr>
        <w:t>R</w:t>
      </w:r>
      <w:r w:rsidRPr="002B4B68">
        <w:rPr>
          <w:rFonts w:ascii="Times New Roman" w:hAnsi="Times New Roman"/>
          <w:szCs w:val="24"/>
          <w:vertAlign w:val="subscript"/>
        </w:rPr>
        <w:t>2020</w:t>
      </w:r>
      <w:r w:rsidRPr="002B4B68">
        <w:rPr>
          <w:rFonts w:ascii="Times New Roman" w:hAnsi="Times New Roman"/>
          <w:szCs w:val="24"/>
        </w:rPr>
        <w:t xml:space="preserve"> = clipRGB( 0.627404078626 * R</w:t>
      </w:r>
      <w:r w:rsidRPr="002B4B68">
        <w:rPr>
          <w:rFonts w:ascii="Times New Roman" w:hAnsi="Times New Roman"/>
          <w:szCs w:val="24"/>
          <w:vertAlign w:val="subscript"/>
        </w:rPr>
        <w:t>709</w:t>
      </w:r>
      <w:r w:rsidRPr="002B4B68">
        <w:rPr>
          <w:rFonts w:ascii="Times New Roman" w:hAnsi="Times New Roman"/>
          <w:szCs w:val="24"/>
        </w:rPr>
        <w:t xml:space="preserve"> + 0.329282097415 * G</w:t>
      </w:r>
      <w:r w:rsidRPr="002B4B68">
        <w:rPr>
          <w:rFonts w:ascii="Times New Roman" w:hAnsi="Times New Roman"/>
          <w:szCs w:val="24"/>
          <w:vertAlign w:val="subscript"/>
        </w:rPr>
        <w:t>709</w:t>
      </w:r>
      <w:r w:rsidRPr="002B4B68">
        <w:rPr>
          <w:rFonts w:ascii="Times New Roman" w:hAnsi="Times New Roman"/>
          <w:szCs w:val="24"/>
        </w:rPr>
        <w:t xml:space="preserve"> + 0.043313797587 * B</w:t>
      </w:r>
      <w:r w:rsidRPr="002B4B68">
        <w:rPr>
          <w:rFonts w:ascii="Times New Roman" w:hAnsi="Times New Roman"/>
          <w:szCs w:val="24"/>
          <w:vertAlign w:val="subscript"/>
        </w:rPr>
        <w:t xml:space="preserve">709 </w:t>
      </w:r>
      <w:r w:rsidRPr="002B4B68">
        <w:rPr>
          <w:rFonts w:ascii="Times New Roman" w:hAnsi="Times New Roman"/>
          <w:szCs w:val="24"/>
        </w:rPr>
        <w:t>)</w:t>
      </w:r>
    </w:p>
    <w:p w14:paraId="59961E2A" w14:textId="77777777" w:rsidR="000D1792" w:rsidRPr="002B4B68" w:rsidRDefault="000D1792" w:rsidP="00672586">
      <w:pPr>
        <w:pStyle w:val="ListParagraph"/>
        <w:numPr>
          <w:ilvl w:val="1"/>
          <w:numId w:val="5"/>
        </w:numPr>
        <w:autoSpaceDE w:val="0"/>
        <w:autoSpaceDN w:val="0"/>
        <w:adjustRightInd w:val="0"/>
        <w:spacing w:after="120" w:line="240" w:lineRule="auto"/>
        <w:ind w:left="284" w:hanging="215"/>
        <w:contextualSpacing w:val="0"/>
        <w:jc w:val="both"/>
        <w:rPr>
          <w:rFonts w:ascii="Times New Roman" w:hAnsi="Times New Roman"/>
          <w:szCs w:val="24"/>
        </w:rPr>
      </w:pPr>
      <w:r w:rsidRPr="002B4B68">
        <w:rPr>
          <w:rFonts w:ascii="Times New Roman" w:hAnsi="Times New Roman"/>
          <w:szCs w:val="24"/>
        </w:rPr>
        <w:t>G</w:t>
      </w:r>
      <w:r w:rsidRPr="002B4B68">
        <w:rPr>
          <w:rFonts w:ascii="Times New Roman" w:hAnsi="Times New Roman"/>
          <w:szCs w:val="24"/>
          <w:vertAlign w:val="subscript"/>
        </w:rPr>
        <w:t>2020</w:t>
      </w:r>
      <w:r w:rsidRPr="002B4B68">
        <w:rPr>
          <w:rFonts w:ascii="Times New Roman" w:hAnsi="Times New Roman"/>
          <w:szCs w:val="24"/>
        </w:rPr>
        <w:t xml:space="preserve"> = clipRGB( 0.069097233123 * R</w:t>
      </w:r>
      <w:r w:rsidRPr="002B4B68">
        <w:rPr>
          <w:rFonts w:ascii="Times New Roman" w:hAnsi="Times New Roman"/>
          <w:szCs w:val="24"/>
          <w:vertAlign w:val="subscript"/>
        </w:rPr>
        <w:t>709</w:t>
      </w:r>
      <w:r w:rsidRPr="002B4B68">
        <w:rPr>
          <w:rFonts w:ascii="Times New Roman" w:hAnsi="Times New Roman"/>
          <w:szCs w:val="24"/>
        </w:rPr>
        <w:t xml:space="preserve"> + 0.919541035593 * G</w:t>
      </w:r>
      <w:r w:rsidRPr="002B4B68">
        <w:rPr>
          <w:rFonts w:ascii="Times New Roman" w:hAnsi="Times New Roman"/>
          <w:szCs w:val="24"/>
          <w:vertAlign w:val="subscript"/>
        </w:rPr>
        <w:t>709</w:t>
      </w:r>
      <w:r w:rsidRPr="002B4B68">
        <w:rPr>
          <w:rFonts w:ascii="Times New Roman" w:hAnsi="Times New Roman"/>
          <w:szCs w:val="24"/>
        </w:rPr>
        <w:t xml:space="preserve"> + 0.011361189924 * B</w:t>
      </w:r>
      <w:r w:rsidRPr="002B4B68">
        <w:rPr>
          <w:rFonts w:ascii="Times New Roman" w:hAnsi="Times New Roman"/>
          <w:szCs w:val="24"/>
          <w:vertAlign w:val="subscript"/>
        </w:rPr>
        <w:t xml:space="preserve">709 </w:t>
      </w:r>
      <w:r w:rsidRPr="002B4B68">
        <w:rPr>
          <w:rFonts w:ascii="Times New Roman" w:hAnsi="Times New Roman"/>
          <w:szCs w:val="24"/>
        </w:rPr>
        <w:t>)</w:t>
      </w:r>
    </w:p>
    <w:p w14:paraId="6F1008B2" w14:textId="77777777" w:rsidR="000D1792" w:rsidRPr="002B4B68" w:rsidRDefault="000D1792" w:rsidP="00672586">
      <w:pPr>
        <w:pStyle w:val="ListParagraph"/>
        <w:numPr>
          <w:ilvl w:val="1"/>
          <w:numId w:val="5"/>
        </w:numPr>
        <w:autoSpaceDE w:val="0"/>
        <w:autoSpaceDN w:val="0"/>
        <w:adjustRightInd w:val="0"/>
        <w:spacing w:after="120" w:line="240" w:lineRule="auto"/>
        <w:ind w:left="284" w:hanging="215"/>
        <w:contextualSpacing w:val="0"/>
        <w:jc w:val="both"/>
        <w:rPr>
          <w:rFonts w:ascii="Times New Roman" w:hAnsi="Times New Roman"/>
          <w:szCs w:val="24"/>
        </w:rPr>
      </w:pPr>
      <w:r w:rsidRPr="002B4B68">
        <w:rPr>
          <w:rFonts w:ascii="Times New Roman" w:hAnsi="Times New Roman"/>
          <w:szCs w:val="24"/>
        </w:rPr>
        <w:t>B</w:t>
      </w:r>
      <w:r w:rsidRPr="002B4B68">
        <w:rPr>
          <w:rFonts w:ascii="Times New Roman" w:hAnsi="Times New Roman"/>
          <w:szCs w:val="24"/>
          <w:vertAlign w:val="subscript"/>
        </w:rPr>
        <w:t>2020</w:t>
      </w:r>
      <w:r w:rsidRPr="002B4B68" w:rsidDel="00C87075">
        <w:rPr>
          <w:rFonts w:ascii="Times New Roman" w:hAnsi="Times New Roman"/>
          <w:szCs w:val="24"/>
        </w:rPr>
        <w:t xml:space="preserve"> </w:t>
      </w:r>
      <w:r w:rsidRPr="002B4B68">
        <w:rPr>
          <w:rFonts w:ascii="Times New Roman" w:hAnsi="Times New Roman"/>
          <w:szCs w:val="24"/>
        </w:rPr>
        <w:t>= clipRGB( 0.016391587664 * R</w:t>
      </w:r>
      <w:r w:rsidRPr="002B4B68">
        <w:rPr>
          <w:rFonts w:ascii="Times New Roman" w:hAnsi="Times New Roman"/>
          <w:szCs w:val="24"/>
          <w:vertAlign w:val="subscript"/>
        </w:rPr>
        <w:t>709</w:t>
      </w:r>
      <w:r w:rsidRPr="002B4B68">
        <w:rPr>
          <w:rFonts w:ascii="Times New Roman" w:hAnsi="Times New Roman"/>
          <w:szCs w:val="24"/>
        </w:rPr>
        <w:t xml:space="preserve"> + 0.088013255546 * G</w:t>
      </w:r>
      <w:r w:rsidRPr="002B4B68">
        <w:rPr>
          <w:rFonts w:ascii="Times New Roman" w:hAnsi="Times New Roman"/>
          <w:szCs w:val="24"/>
          <w:vertAlign w:val="subscript"/>
        </w:rPr>
        <w:t>709</w:t>
      </w:r>
      <w:r w:rsidRPr="002B4B68">
        <w:rPr>
          <w:rFonts w:ascii="Times New Roman" w:hAnsi="Times New Roman"/>
          <w:szCs w:val="24"/>
        </w:rPr>
        <w:t xml:space="preserve"> + 0.895595009604 * B</w:t>
      </w:r>
      <w:r w:rsidRPr="002B4B68">
        <w:rPr>
          <w:rFonts w:ascii="Times New Roman" w:hAnsi="Times New Roman"/>
          <w:szCs w:val="24"/>
          <w:vertAlign w:val="subscript"/>
        </w:rPr>
        <w:t xml:space="preserve">709 </w:t>
      </w:r>
      <w:r w:rsidRPr="002B4B68">
        <w:rPr>
          <w:rFonts w:ascii="Times New Roman" w:hAnsi="Times New Roman"/>
          <w:szCs w:val="24"/>
        </w:rPr>
        <w:t>)</w:t>
      </w:r>
    </w:p>
    <w:p w14:paraId="552A93E4" w14:textId="77777777" w:rsidR="000D1792" w:rsidRPr="002B4B68" w:rsidRDefault="000D1792" w:rsidP="009D6188"/>
    <w:p w14:paraId="5D787C26" w14:textId="17661720" w:rsidR="000D1792" w:rsidRPr="00E3518C" w:rsidRDefault="000D1792" w:rsidP="003C6C50">
      <w:pPr>
        <w:pStyle w:val="Heading3"/>
      </w:pPr>
      <w:bookmarkStart w:id="233" w:name="_Ref401870750"/>
      <w:r w:rsidRPr="00E3518C">
        <w:t xml:space="preserve">RGB conversion: from P3D65 to </w:t>
      </w:r>
      <w:ins w:id="234" w:author="Francois Edouard" w:date="2017-04-04T09:05:00Z">
        <w:r w:rsidR="00715784" w:rsidRPr="002B4B68">
          <w:rPr>
            <w:szCs w:val="24"/>
          </w:rPr>
          <w:t>BT.</w:t>
        </w:r>
        <w:r w:rsidR="00715784">
          <w:rPr>
            <w:szCs w:val="24"/>
          </w:rPr>
          <w:t>2100</w:t>
        </w:r>
      </w:ins>
      <w:del w:id="235" w:author="Francois Edouard" w:date="2017-04-04T09:05:00Z">
        <w:r w:rsidRPr="00E3518C" w:rsidDel="00715784">
          <w:delText>BT.2020</w:delText>
        </w:r>
        <w:bookmarkEnd w:id="233"/>
        <w:r w:rsidRPr="00E3518C" w:rsidDel="00715784">
          <w:delText xml:space="preserve"> </w:delText>
        </w:r>
      </w:del>
    </w:p>
    <w:p w14:paraId="723FB457" w14:textId="178CA5BC" w:rsidR="000D1792" w:rsidRPr="002B4B68" w:rsidRDefault="000D1792" w:rsidP="003C6C50">
      <w:pPr>
        <w:spacing w:after="120"/>
        <w:jc w:val="both"/>
        <w:rPr>
          <w:szCs w:val="24"/>
        </w:rPr>
      </w:pPr>
      <w:r w:rsidRPr="002B4B68">
        <w:rPr>
          <w:szCs w:val="24"/>
        </w:rPr>
        <w:t xml:space="preserve">The conversion process to convert RGB P3D65 samples to RGB </w:t>
      </w:r>
      <w:ins w:id="236" w:author="Francois Edouard" w:date="2017-04-04T09:06:00Z">
        <w:r w:rsidR="00715784" w:rsidRPr="002B4B68">
          <w:rPr>
            <w:szCs w:val="24"/>
          </w:rPr>
          <w:t>BT.</w:t>
        </w:r>
        <w:r w:rsidR="00715784">
          <w:rPr>
            <w:szCs w:val="24"/>
          </w:rPr>
          <w:t xml:space="preserve">2100 </w:t>
        </w:r>
      </w:ins>
      <w:del w:id="237" w:author="Francois Edouard" w:date="2017-04-04T09:06:00Z">
        <w:r w:rsidRPr="002B4B68" w:rsidDel="00715784">
          <w:rPr>
            <w:szCs w:val="24"/>
          </w:rPr>
          <w:delText xml:space="preserve">BT.2020 </w:delText>
        </w:r>
      </w:del>
      <w:r w:rsidRPr="002B4B68">
        <w:rPr>
          <w:szCs w:val="24"/>
        </w:rPr>
        <w:t>is very similar to the one described in the previous section. Again, this could be done using either a two-step or a single</w:t>
      </w:r>
      <w:r w:rsidRPr="002B4B68">
        <w:rPr>
          <w:szCs w:val="24"/>
        </w:rPr>
        <w:noBreakHyphen/>
        <w:t>step method. The two-step method is as follows:</w:t>
      </w:r>
    </w:p>
    <w:p w14:paraId="10F65516" w14:textId="77777777" w:rsidR="000D1792" w:rsidRPr="002B4B68" w:rsidRDefault="000D1792" w:rsidP="00672586">
      <w:pPr>
        <w:pStyle w:val="ListParagraph"/>
        <w:numPr>
          <w:ilvl w:val="0"/>
          <w:numId w:val="5"/>
        </w:numPr>
        <w:spacing w:after="120"/>
        <w:ind w:left="1077" w:hanging="357"/>
        <w:contextualSpacing w:val="0"/>
        <w:jc w:val="both"/>
        <w:rPr>
          <w:rFonts w:ascii="Times New Roman" w:hAnsi="Times New Roman"/>
          <w:szCs w:val="24"/>
        </w:rPr>
      </w:pPr>
      <w:r w:rsidRPr="002B4B68">
        <w:rPr>
          <w:rFonts w:ascii="Times New Roman" w:hAnsi="Times New Roman"/>
          <w:szCs w:val="24"/>
        </w:rPr>
        <w:t>Conversion from R</w:t>
      </w:r>
      <w:r w:rsidRPr="002B4B68">
        <w:rPr>
          <w:rFonts w:ascii="Times New Roman" w:hAnsi="Times New Roman"/>
          <w:szCs w:val="24"/>
          <w:vertAlign w:val="subscript"/>
        </w:rPr>
        <w:t>P3</w:t>
      </w:r>
      <w:r w:rsidRPr="002B4B68">
        <w:rPr>
          <w:rFonts w:ascii="Times New Roman" w:hAnsi="Times New Roman"/>
          <w:szCs w:val="24"/>
        </w:rPr>
        <w:t>G</w:t>
      </w:r>
      <w:r w:rsidRPr="002B4B68">
        <w:rPr>
          <w:rFonts w:ascii="Times New Roman" w:hAnsi="Times New Roman"/>
          <w:szCs w:val="24"/>
          <w:vertAlign w:val="subscript"/>
        </w:rPr>
        <w:t>P3</w:t>
      </w:r>
      <w:r w:rsidRPr="002B4B68">
        <w:rPr>
          <w:rFonts w:ascii="Times New Roman" w:hAnsi="Times New Roman"/>
          <w:szCs w:val="24"/>
        </w:rPr>
        <w:t>B</w:t>
      </w:r>
      <w:r w:rsidRPr="002B4B68">
        <w:rPr>
          <w:rFonts w:ascii="Times New Roman" w:hAnsi="Times New Roman"/>
          <w:szCs w:val="24"/>
          <w:vertAlign w:val="subscript"/>
        </w:rPr>
        <w:t>P3</w:t>
      </w:r>
      <w:r w:rsidRPr="002B4B68">
        <w:rPr>
          <w:rFonts w:ascii="Times New Roman" w:hAnsi="Times New Roman"/>
          <w:szCs w:val="24"/>
        </w:rPr>
        <w:t xml:space="preserve"> (P3D65) to XYZ:</w:t>
      </w:r>
    </w:p>
    <w:p w14:paraId="552ADA9F" w14:textId="77777777" w:rsidR="000D1792" w:rsidRPr="002B4B68"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rPr>
      </w:pPr>
      <w:r w:rsidRPr="002B4B68">
        <w:rPr>
          <w:rFonts w:ascii="Times New Roman" w:hAnsi="Times New Roman"/>
          <w:szCs w:val="24"/>
        </w:rPr>
        <w:t>X = 0.486571 * R</w:t>
      </w:r>
      <w:r w:rsidRPr="002B4B68">
        <w:rPr>
          <w:rFonts w:ascii="Times New Roman" w:hAnsi="Times New Roman"/>
          <w:szCs w:val="24"/>
          <w:vertAlign w:val="subscript"/>
        </w:rPr>
        <w:t>P3</w:t>
      </w:r>
      <w:r w:rsidRPr="002B4B68">
        <w:rPr>
          <w:rFonts w:ascii="Times New Roman" w:hAnsi="Times New Roman"/>
          <w:szCs w:val="24"/>
        </w:rPr>
        <w:t xml:space="preserve"> + 0.265668 * G</w:t>
      </w:r>
      <w:r w:rsidRPr="002B4B68">
        <w:rPr>
          <w:rFonts w:ascii="Times New Roman" w:hAnsi="Times New Roman"/>
          <w:szCs w:val="24"/>
          <w:vertAlign w:val="subscript"/>
        </w:rPr>
        <w:t>P3</w:t>
      </w:r>
      <w:r w:rsidRPr="002B4B68">
        <w:rPr>
          <w:rFonts w:ascii="Times New Roman" w:hAnsi="Times New Roman"/>
          <w:szCs w:val="24"/>
        </w:rPr>
        <w:t xml:space="preserve"> + 0.198217 * B</w:t>
      </w:r>
      <w:r w:rsidRPr="002B4B68">
        <w:rPr>
          <w:rFonts w:ascii="Times New Roman" w:hAnsi="Times New Roman"/>
          <w:szCs w:val="24"/>
          <w:vertAlign w:val="subscript"/>
        </w:rPr>
        <w:t>P3</w:t>
      </w:r>
    </w:p>
    <w:p w14:paraId="6811F75A" w14:textId="77777777" w:rsidR="000D1792" w:rsidRPr="002B4B68"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rPr>
      </w:pPr>
      <w:r w:rsidRPr="002B4B68">
        <w:rPr>
          <w:rFonts w:ascii="Times New Roman" w:hAnsi="Times New Roman"/>
          <w:szCs w:val="24"/>
        </w:rPr>
        <w:t>Y = 0.228975 * R</w:t>
      </w:r>
      <w:r w:rsidRPr="002B4B68">
        <w:rPr>
          <w:rFonts w:ascii="Times New Roman" w:hAnsi="Times New Roman"/>
          <w:szCs w:val="24"/>
          <w:vertAlign w:val="subscript"/>
        </w:rPr>
        <w:t>P3</w:t>
      </w:r>
      <w:r w:rsidRPr="002B4B68">
        <w:rPr>
          <w:rFonts w:ascii="Times New Roman" w:hAnsi="Times New Roman"/>
          <w:szCs w:val="24"/>
        </w:rPr>
        <w:t xml:space="preserve"> + 0.691739 * G</w:t>
      </w:r>
      <w:r w:rsidRPr="002B4B68">
        <w:rPr>
          <w:rFonts w:ascii="Times New Roman" w:hAnsi="Times New Roman"/>
          <w:szCs w:val="24"/>
          <w:vertAlign w:val="subscript"/>
        </w:rPr>
        <w:t>P3</w:t>
      </w:r>
      <w:r w:rsidRPr="002B4B68">
        <w:rPr>
          <w:rFonts w:ascii="Times New Roman" w:hAnsi="Times New Roman"/>
          <w:szCs w:val="24"/>
        </w:rPr>
        <w:t xml:space="preserve"> + 0.079287 * B</w:t>
      </w:r>
      <w:r w:rsidRPr="002B4B68">
        <w:rPr>
          <w:rFonts w:ascii="Times New Roman" w:hAnsi="Times New Roman"/>
          <w:szCs w:val="24"/>
          <w:vertAlign w:val="subscript"/>
        </w:rPr>
        <w:t>P3</w:t>
      </w:r>
    </w:p>
    <w:p w14:paraId="144B1FA0" w14:textId="77777777" w:rsidR="000D1792" w:rsidRPr="002B4B68"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rPr>
      </w:pPr>
      <w:r w:rsidRPr="002B4B68">
        <w:rPr>
          <w:rFonts w:ascii="Times New Roman" w:hAnsi="Times New Roman"/>
          <w:szCs w:val="24"/>
        </w:rPr>
        <w:t>Z = 0.000000 * R</w:t>
      </w:r>
      <w:r w:rsidRPr="002B4B68">
        <w:rPr>
          <w:rFonts w:ascii="Times New Roman" w:hAnsi="Times New Roman"/>
          <w:szCs w:val="24"/>
          <w:vertAlign w:val="subscript"/>
        </w:rPr>
        <w:t>P3</w:t>
      </w:r>
      <w:r w:rsidRPr="002B4B68">
        <w:rPr>
          <w:rFonts w:ascii="Times New Roman" w:hAnsi="Times New Roman"/>
          <w:szCs w:val="24"/>
        </w:rPr>
        <w:t xml:space="preserve"> + 0.045113 * G</w:t>
      </w:r>
      <w:r w:rsidRPr="002B4B68">
        <w:rPr>
          <w:rFonts w:ascii="Times New Roman" w:hAnsi="Times New Roman"/>
          <w:szCs w:val="24"/>
          <w:vertAlign w:val="subscript"/>
        </w:rPr>
        <w:t>P3</w:t>
      </w:r>
      <w:r w:rsidRPr="002B4B68">
        <w:rPr>
          <w:rFonts w:ascii="Times New Roman" w:hAnsi="Times New Roman"/>
          <w:szCs w:val="24"/>
        </w:rPr>
        <w:t xml:space="preserve"> + 1.043944 * B</w:t>
      </w:r>
      <w:r w:rsidRPr="002B4B68">
        <w:rPr>
          <w:rFonts w:ascii="Times New Roman" w:hAnsi="Times New Roman"/>
          <w:szCs w:val="24"/>
          <w:vertAlign w:val="subscript"/>
        </w:rPr>
        <w:t>P3</w:t>
      </w:r>
    </w:p>
    <w:p w14:paraId="2108EE21" w14:textId="77777777" w:rsidR="000D1792" w:rsidRPr="002B4B68" w:rsidRDefault="000D1792" w:rsidP="000D1792">
      <w:pPr>
        <w:rPr>
          <w:szCs w:val="24"/>
        </w:rPr>
      </w:pPr>
    </w:p>
    <w:p w14:paraId="6EA439E2" w14:textId="04BAE753" w:rsidR="000D1792" w:rsidRPr="002B4B68" w:rsidRDefault="000D1792" w:rsidP="00672586">
      <w:pPr>
        <w:pStyle w:val="ListParagraph"/>
        <w:numPr>
          <w:ilvl w:val="0"/>
          <w:numId w:val="5"/>
        </w:numPr>
        <w:spacing w:after="120"/>
        <w:ind w:left="1077" w:hanging="357"/>
        <w:contextualSpacing w:val="0"/>
        <w:jc w:val="both"/>
        <w:rPr>
          <w:rFonts w:ascii="Times New Roman" w:hAnsi="Times New Roman"/>
          <w:szCs w:val="24"/>
        </w:rPr>
      </w:pPr>
      <w:r w:rsidRPr="002B4B68">
        <w:rPr>
          <w:rFonts w:ascii="Times New Roman" w:hAnsi="Times New Roman"/>
          <w:szCs w:val="24"/>
        </w:rPr>
        <w:t>Conversion from XYZ to R</w:t>
      </w:r>
      <w:r w:rsidRPr="002B4B68">
        <w:rPr>
          <w:rFonts w:ascii="Times New Roman" w:hAnsi="Times New Roman"/>
          <w:szCs w:val="24"/>
          <w:vertAlign w:val="subscript"/>
        </w:rPr>
        <w:t>2020</w:t>
      </w:r>
      <w:r w:rsidRPr="002B4B68">
        <w:rPr>
          <w:rFonts w:ascii="Times New Roman" w:hAnsi="Times New Roman"/>
          <w:szCs w:val="24"/>
        </w:rPr>
        <w:t>G</w:t>
      </w:r>
      <w:r w:rsidRPr="002B4B68">
        <w:rPr>
          <w:rFonts w:ascii="Times New Roman" w:hAnsi="Times New Roman"/>
          <w:szCs w:val="24"/>
          <w:vertAlign w:val="subscript"/>
        </w:rPr>
        <w:t>2020</w:t>
      </w:r>
      <w:r w:rsidRPr="002B4B68">
        <w:rPr>
          <w:rFonts w:ascii="Times New Roman" w:hAnsi="Times New Roman"/>
          <w:szCs w:val="24"/>
        </w:rPr>
        <w:t>B</w:t>
      </w:r>
      <w:r w:rsidRPr="002B4B68">
        <w:rPr>
          <w:rFonts w:ascii="Times New Roman" w:hAnsi="Times New Roman"/>
          <w:szCs w:val="24"/>
          <w:vertAlign w:val="subscript"/>
        </w:rPr>
        <w:t>2020</w:t>
      </w:r>
      <w:r w:rsidRPr="002B4B68" w:rsidDel="00C87075">
        <w:rPr>
          <w:rFonts w:ascii="Times New Roman" w:hAnsi="Times New Roman"/>
          <w:szCs w:val="24"/>
        </w:rPr>
        <w:t xml:space="preserve"> </w:t>
      </w:r>
      <w:r w:rsidRPr="002B4B68">
        <w:rPr>
          <w:rFonts w:ascii="Times New Roman" w:hAnsi="Times New Roman"/>
          <w:szCs w:val="24"/>
        </w:rPr>
        <w:t>(</w:t>
      </w:r>
      <w:ins w:id="238" w:author="Francois Edouard" w:date="2017-04-04T09:06:00Z">
        <w:r w:rsidR="00715784" w:rsidRPr="002B4B68">
          <w:rPr>
            <w:rFonts w:ascii="Times New Roman" w:hAnsi="Times New Roman"/>
            <w:szCs w:val="24"/>
          </w:rPr>
          <w:t>BT.</w:t>
        </w:r>
        <w:r w:rsidR="00715784">
          <w:rPr>
            <w:rFonts w:ascii="Times New Roman" w:hAnsi="Times New Roman"/>
            <w:szCs w:val="24"/>
          </w:rPr>
          <w:t>2100</w:t>
        </w:r>
      </w:ins>
      <w:del w:id="239" w:author="Francois Edouard" w:date="2017-04-04T09:06:00Z">
        <w:r w:rsidRPr="002B4B68" w:rsidDel="00715784">
          <w:rPr>
            <w:rFonts w:ascii="Times New Roman" w:hAnsi="Times New Roman"/>
            <w:szCs w:val="24"/>
          </w:rPr>
          <w:delText>BT.2020</w:delText>
        </w:r>
      </w:del>
      <w:r w:rsidRPr="002B4B68">
        <w:rPr>
          <w:rFonts w:ascii="Times New Roman" w:hAnsi="Times New Roman"/>
          <w:szCs w:val="24"/>
        </w:rPr>
        <w:t>):</w:t>
      </w:r>
    </w:p>
    <w:p w14:paraId="2D4D8166" w14:textId="53643636" w:rsidR="000D1792" w:rsidRPr="002B4B68"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rPr>
      </w:pPr>
      <w:r w:rsidRPr="002B4B68">
        <w:rPr>
          <w:rFonts w:ascii="Times New Roman" w:hAnsi="Times New Roman"/>
          <w:szCs w:val="24"/>
        </w:rPr>
        <w:t>R</w:t>
      </w:r>
      <w:r w:rsidRPr="002B4B68">
        <w:rPr>
          <w:rFonts w:ascii="Times New Roman" w:hAnsi="Times New Roman"/>
          <w:szCs w:val="24"/>
          <w:vertAlign w:val="subscript"/>
        </w:rPr>
        <w:t>2020</w:t>
      </w:r>
      <w:r w:rsidRPr="002B4B68">
        <w:rPr>
          <w:rFonts w:ascii="Times New Roman" w:hAnsi="Times New Roman"/>
          <w:szCs w:val="24"/>
        </w:rPr>
        <w:t xml:space="preserve"> = clipRG</w:t>
      </w:r>
      <w:r w:rsidR="009D6188">
        <w:rPr>
          <w:rFonts w:ascii="Times New Roman" w:hAnsi="Times New Roman"/>
          <w:szCs w:val="24"/>
        </w:rPr>
        <w:t>B( 1.716651 * X − 0.355671 * Y −</w:t>
      </w:r>
      <w:r w:rsidRPr="002B4B68">
        <w:rPr>
          <w:rFonts w:ascii="Times New Roman" w:hAnsi="Times New Roman"/>
          <w:szCs w:val="24"/>
        </w:rPr>
        <w:t xml:space="preserve"> 0.253366 * Z )</w:t>
      </w:r>
    </w:p>
    <w:p w14:paraId="1169E7EB" w14:textId="33E4F073" w:rsidR="000D1792" w:rsidRPr="002B4B68"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rPr>
      </w:pPr>
      <w:r w:rsidRPr="002B4B68">
        <w:rPr>
          <w:rFonts w:ascii="Times New Roman" w:hAnsi="Times New Roman"/>
          <w:szCs w:val="24"/>
        </w:rPr>
        <w:t>G</w:t>
      </w:r>
      <w:r w:rsidRPr="002B4B68">
        <w:rPr>
          <w:rFonts w:ascii="Times New Roman" w:hAnsi="Times New Roman"/>
          <w:szCs w:val="24"/>
          <w:vertAlign w:val="subscript"/>
        </w:rPr>
        <w:t>2020</w:t>
      </w:r>
      <w:r w:rsidR="009D6188">
        <w:rPr>
          <w:rFonts w:ascii="Times New Roman" w:hAnsi="Times New Roman"/>
          <w:szCs w:val="24"/>
        </w:rPr>
        <w:t xml:space="preserve"> = clipRGB( −</w:t>
      </w:r>
      <w:r w:rsidRPr="002B4B68">
        <w:rPr>
          <w:rFonts w:ascii="Times New Roman" w:hAnsi="Times New Roman"/>
          <w:szCs w:val="24"/>
        </w:rPr>
        <w:t>0.666684 * X + 1.616481 * Y + 0.015768 * Z )</w:t>
      </w:r>
    </w:p>
    <w:p w14:paraId="26F2EF40" w14:textId="2BE43306" w:rsidR="000D1792" w:rsidRPr="002B4B68" w:rsidRDefault="000D1792" w:rsidP="00672586">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rPr>
      </w:pPr>
      <w:r w:rsidRPr="002B4B68">
        <w:rPr>
          <w:rFonts w:ascii="Times New Roman" w:hAnsi="Times New Roman"/>
          <w:szCs w:val="24"/>
        </w:rPr>
        <w:t>B</w:t>
      </w:r>
      <w:r w:rsidRPr="002B4B68">
        <w:rPr>
          <w:rFonts w:ascii="Times New Roman" w:hAnsi="Times New Roman"/>
          <w:szCs w:val="24"/>
          <w:vertAlign w:val="subscript"/>
        </w:rPr>
        <w:t>2020</w:t>
      </w:r>
      <w:r w:rsidRPr="002B4B68" w:rsidDel="00C87075">
        <w:rPr>
          <w:rFonts w:ascii="Times New Roman" w:hAnsi="Times New Roman"/>
          <w:szCs w:val="24"/>
        </w:rPr>
        <w:t xml:space="preserve"> </w:t>
      </w:r>
      <w:r w:rsidR="009D6188">
        <w:rPr>
          <w:rFonts w:ascii="Times New Roman" w:hAnsi="Times New Roman"/>
          <w:szCs w:val="24"/>
        </w:rPr>
        <w:t>= clipRGB( 0.017640 * X −</w:t>
      </w:r>
      <w:r w:rsidRPr="002B4B68">
        <w:rPr>
          <w:rFonts w:ascii="Times New Roman" w:hAnsi="Times New Roman"/>
          <w:szCs w:val="24"/>
        </w:rPr>
        <w:t xml:space="preserve"> 0.042771 * Y + 0.942103 * Z )</w:t>
      </w:r>
    </w:p>
    <w:p w14:paraId="50D12BA9" w14:textId="77777777" w:rsidR="000D1792" w:rsidRPr="002B4B68" w:rsidRDefault="000D1792" w:rsidP="003C6C50">
      <w:pPr>
        <w:spacing w:after="120"/>
        <w:jc w:val="both"/>
        <w:rPr>
          <w:szCs w:val="24"/>
          <w:lang w:eastAsia="ja-JP"/>
        </w:rPr>
      </w:pPr>
      <w:r w:rsidRPr="002B4B68">
        <w:rPr>
          <w:szCs w:val="24"/>
          <w:lang w:eastAsia="ja-JP"/>
        </w:rPr>
        <w:t>Similarly, the single step and recommended method is as follows:</w:t>
      </w:r>
    </w:p>
    <w:p w14:paraId="0384E231" w14:textId="77777777" w:rsidR="000D1792" w:rsidRPr="002B4B68" w:rsidRDefault="000D1792" w:rsidP="00672586">
      <w:pPr>
        <w:pStyle w:val="ListParagraph"/>
        <w:numPr>
          <w:ilvl w:val="1"/>
          <w:numId w:val="5"/>
        </w:numPr>
        <w:autoSpaceDE w:val="0"/>
        <w:autoSpaceDN w:val="0"/>
        <w:adjustRightInd w:val="0"/>
        <w:spacing w:after="120" w:line="240" w:lineRule="auto"/>
        <w:ind w:left="284" w:hanging="215"/>
        <w:contextualSpacing w:val="0"/>
        <w:jc w:val="both"/>
        <w:rPr>
          <w:rFonts w:ascii="Times New Roman" w:hAnsi="Times New Roman"/>
          <w:szCs w:val="24"/>
        </w:rPr>
      </w:pPr>
      <w:r w:rsidRPr="002B4B68">
        <w:rPr>
          <w:rFonts w:ascii="Times New Roman" w:hAnsi="Times New Roman"/>
          <w:szCs w:val="24"/>
        </w:rPr>
        <w:t>R</w:t>
      </w:r>
      <w:r w:rsidRPr="002B4B68">
        <w:rPr>
          <w:rFonts w:ascii="Times New Roman" w:hAnsi="Times New Roman"/>
          <w:szCs w:val="24"/>
          <w:vertAlign w:val="subscript"/>
        </w:rPr>
        <w:t>2020</w:t>
      </w:r>
      <w:r w:rsidRPr="002B4B68">
        <w:rPr>
          <w:rFonts w:ascii="Times New Roman" w:hAnsi="Times New Roman"/>
          <w:szCs w:val="24"/>
        </w:rPr>
        <w:t xml:space="preserve"> = clipRGB( 0.753832826496 * R</w:t>
      </w:r>
      <w:r w:rsidRPr="002B4B68">
        <w:rPr>
          <w:rFonts w:ascii="Times New Roman" w:hAnsi="Times New Roman"/>
          <w:szCs w:val="24"/>
          <w:vertAlign w:val="subscript"/>
        </w:rPr>
        <w:t>P3</w:t>
      </w:r>
      <w:r w:rsidRPr="002B4B68">
        <w:rPr>
          <w:rFonts w:ascii="Times New Roman" w:hAnsi="Times New Roman"/>
          <w:szCs w:val="24"/>
        </w:rPr>
        <w:t xml:space="preserve"> + 0.198597635641 * G</w:t>
      </w:r>
      <w:r w:rsidRPr="002B4B68">
        <w:rPr>
          <w:rFonts w:ascii="Times New Roman" w:hAnsi="Times New Roman"/>
          <w:szCs w:val="24"/>
          <w:vertAlign w:val="subscript"/>
        </w:rPr>
        <w:t>P3</w:t>
      </w:r>
      <w:r w:rsidRPr="002B4B68">
        <w:rPr>
          <w:rFonts w:ascii="Times New Roman" w:hAnsi="Times New Roman"/>
          <w:szCs w:val="24"/>
        </w:rPr>
        <w:t xml:space="preserve"> + 0.047569409186 * B</w:t>
      </w:r>
      <w:r w:rsidRPr="002B4B68">
        <w:rPr>
          <w:rFonts w:ascii="Times New Roman" w:hAnsi="Times New Roman"/>
          <w:szCs w:val="24"/>
          <w:vertAlign w:val="subscript"/>
        </w:rPr>
        <w:t xml:space="preserve">P3 </w:t>
      </w:r>
      <w:r w:rsidRPr="002B4B68">
        <w:rPr>
          <w:rFonts w:ascii="Times New Roman" w:hAnsi="Times New Roman"/>
          <w:szCs w:val="24"/>
        </w:rPr>
        <w:t>)</w:t>
      </w:r>
    </w:p>
    <w:p w14:paraId="1BE62594" w14:textId="77777777" w:rsidR="000D1792" w:rsidRPr="002B4B68" w:rsidRDefault="000D1792" w:rsidP="00672586">
      <w:pPr>
        <w:pStyle w:val="ListParagraph"/>
        <w:numPr>
          <w:ilvl w:val="1"/>
          <w:numId w:val="5"/>
        </w:numPr>
        <w:autoSpaceDE w:val="0"/>
        <w:autoSpaceDN w:val="0"/>
        <w:adjustRightInd w:val="0"/>
        <w:spacing w:after="120" w:line="240" w:lineRule="auto"/>
        <w:ind w:left="284" w:hanging="215"/>
        <w:contextualSpacing w:val="0"/>
        <w:jc w:val="both"/>
        <w:rPr>
          <w:rFonts w:ascii="Times New Roman" w:hAnsi="Times New Roman"/>
          <w:szCs w:val="24"/>
        </w:rPr>
      </w:pPr>
      <w:r w:rsidRPr="002B4B68">
        <w:rPr>
          <w:rFonts w:ascii="Times New Roman" w:hAnsi="Times New Roman"/>
          <w:szCs w:val="24"/>
        </w:rPr>
        <w:t>G</w:t>
      </w:r>
      <w:r w:rsidRPr="002B4B68">
        <w:rPr>
          <w:rFonts w:ascii="Times New Roman" w:hAnsi="Times New Roman"/>
          <w:szCs w:val="24"/>
          <w:vertAlign w:val="subscript"/>
        </w:rPr>
        <w:t>2020</w:t>
      </w:r>
      <w:r w:rsidRPr="002B4B68">
        <w:rPr>
          <w:rFonts w:ascii="Times New Roman" w:hAnsi="Times New Roman"/>
          <w:szCs w:val="24"/>
        </w:rPr>
        <w:t xml:space="preserve"> = clipRGB( 0.045744636411 * R</w:t>
      </w:r>
      <w:r w:rsidRPr="002B4B68">
        <w:rPr>
          <w:rFonts w:ascii="Times New Roman" w:hAnsi="Times New Roman"/>
          <w:szCs w:val="24"/>
          <w:vertAlign w:val="subscript"/>
        </w:rPr>
        <w:t>P3</w:t>
      </w:r>
      <w:r w:rsidRPr="002B4B68">
        <w:rPr>
          <w:rFonts w:ascii="Times New Roman" w:hAnsi="Times New Roman"/>
          <w:szCs w:val="24"/>
        </w:rPr>
        <w:t xml:space="preserve"> + 0.941777687331 * G</w:t>
      </w:r>
      <w:r w:rsidRPr="002B4B68">
        <w:rPr>
          <w:rFonts w:ascii="Times New Roman" w:hAnsi="Times New Roman"/>
          <w:szCs w:val="24"/>
          <w:vertAlign w:val="subscript"/>
        </w:rPr>
        <w:t>P3</w:t>
      </w:r>
      <w:r w:rsidRPr="002B4B68">
        <w:rPr>
          <w:rFonts w:ascii="Times New Roman" w:hAnsi="Times New Roman"/>
          <w:szCs w:val="24"/>
        </w:rPr>
        <w:t xml:space="preserve"> + 0.012478735611 * B</w:t>
      </w:r>
      <w:r w:rsidRPr="002B4B68">
        <w:rPr>
          <w:rFonts w:ascii="Times New Roman" w:hAnsi="Times New Roman"/>
          <w:szCs w:val="24"/>
          <w:vertAlign w:val="subscript"/>
        </w:rPr>
        <w:t xml:space="preserve">P3 </w:t>
      </w:r>
      <w:r w:rsidRPr="002B4B68">
        <w:rPr>
          <w:rFonts w:ascii="Times New Roman" w:hAnsi="Times New Roman"/>
          <w:szCs w:val="24"/>
        </w:rPr>
        <w:t>)</w:t>
      </w:r>
    </w:p>
    <w:p w14:paraId="673C65F2" w14:textId="77777777" w:rsidR="000D1792" w:rsidRPr="002B4B68" w:rsidRDefault="000D1792" w:rsidP="00672586">
      <w:pPr>
        <w:pStyle w:val="ListParagraph"/>
        <w:numPr>
          <w:ilvl w:val="1"/>
          <w:numId w:val="5"/>
        </w:numPr>
        <w:autoSpaceDE w:val="0"/>
        <w:autoSpaceDN w:val="0"/>
        <w:adjustRightInd w:val="0"/>
        <w:spacing w:after="120" w:line="240" w:lineRule="auto"/>
        <w:ind w:left="284" w:hanging="215"/>
        <w:contextualSpacing w:val="0"/>
        <w:jc w:val="both"/>
        <w:rPr>
          <w:rFonts w:ascii="Times New Roman" w:hAnsi="Times New Roman"/>
          <w:szCs w:val="24"/>
        </w:rPr>
      </w:pPr>
      <w:r w:rsidRPr="002B4B68">
        <w:rPr>
          <w:rFonts w:ascii="Times New Roman" w:hAnsi="Times New Roman"/>
          <w:szCs w:val="24"/>
        </w:rPr>
        <w:t>B</w:t>
      </w:r>
      <w:r w:rsidRPr="002B4B68">
        <w:rPr>
          <w:rFonts w:ascii="Times New Roman" w:hAnsi="Times New Roman"/>
          <w:szCs w:val="24"/>
          <w:vertAlign w:val="subscript"/>
        </w:rPr>
        <w:t>2020</w:t>
      </w:r>
      <w:r w:rsidRPr="002B4B68" w:rsidDel="00C87075">
        <w:rPr>
          <w:rFonts w:ascii="Times New Roman" w:hAnsi="Times New Roman"/>
          <w:szCs w:val="24"/>
        </w:rPr>
        <w:t xml:space="preserve"> </w:t>
      </w:r>
      <w:r w:rsidRPr="002B4B68">
        <w:rPr>
          <w:rFonts w:ascii="Times New Roman" w:hAnsi="Times New Roman"/>
          <w:szCs w:val="24"/>
        </w:rPr>
        <w:t>= clipRGB( -0.001210377285 * R</w:t>
      </w:r>
      <w:r w:rsidRPr="002B4B68">
        <w:rPr>
          <w:rFonts w:ascii="Times New Roman" w:hAnsi="Times New Roman"/>
          <w:szCs w:val="24"/>
          <w:vertAlign w:val="subscript"/>
        </w:rPr>
        <w:t>P3</w:t>
      </w:r>
      <w:r w:rsidRPr="002B4B68">
        <w:rPr>
          <w:rFonts w:ascii="Times New Roman" w:hAnsi="Times New Roman"/>
          <w:szCs w:val="24"/>
        </w:rPr>
        <w:t xml:space="preserve"> + 0.017601107390 * G</w:t>
      </w:r>
      <w:r w:rsidRPr="002B4B68">
        <w:rPr>
          <w:rFonts w:ascii="Times New Roman" w:hAnsi="Times New Roman"/>
          <w:szCs w:val="24"/>
          <w:vertAlign w:val="subscript"/>
        </w:rPr>
        <w:t>P3</w:t>
      </w:r>
      <w:r w:rsidRPr="002B4B68">
        <w:rPr>
          <w:rFonts w:ascii="Times New Roman" w:hAnsi="Times New Roman"/>
          <w:szCs w:val="24"/>
        </w:rPr>
        <w:t xml:space="preserve"> + 0.983608137835 * B</w:t>
      </w:r>
      <w:r w:rsidRPr="002B4B68">
        <w:rPr>
          <w:rFonts w:ascii="Times New Roman" w:hAnsi="Times New Roman"/>
          <w:szCs w:val="24"/>
          <w:vertAlign w:val="subscript"/>
        </w:rPr>
        <w:t xml:space="preserve">P3 </w:t>
      </w:r>
      <w:r w:rsidRPr="002B4B68">
        <w:rPr>
          <w:rFonts w:ascii="Times New Roman" w:hAnsi="Times New Roman"/>
          <w:szCs w:val="24"/>
        </w:rPr>
        <w:t>)</w:t>
      </w:r>
    </w:p>
    <w:p w14:paraId="131FE430" w14:textId="77777777" w:rsidR="000D1792" w:rsidRPr="002B4B68" w:rsidRDefault="000D1792" w:rsidP="009D6188"/>
    <w:p w14:paraId="4981AECC" w14:textId="1212C99C" w:rsidR="000D1792" w:rsidRPr="002B4B68" w:rsidRDefault="00FA4203" w:rsidP="00672586">
      <w:pPr>
        <w:pStyle w:val="Heading2"/>
      </w:pPr>
      <w:r w:rsidRPr="002B4B68">
        <w:t xml:space="preserve">Conversion of </w:t>
      </w:r>
      <w:r w:rsidR="000D1792" w:rsidRPr="002B4B68">
        <w:t>HDR TIFF Input files</w:t>
      </w:r>
    </w:p>
    <w:p w14:paraId="0F1BAC24" w14:textId="3D7EE3A9" w:rsidR="000D1792" w:rsidRPr="002B4B68" w:rsidRDefault="000D1792" w:rsidP="003C6C50">
      <w:pPr>
        <w:spacing w:after="120"/>
        <w:jc w:val="both"/>
      </w:pPr>
      <w:r w:rsidRPr="002B4B68">
        <w:t xml:space="preserve">HDR files provided in TIFF format use a 12 bit non-linearly quantized (using PQ) RGB signal representation. The data are provided using the SDI data range (code values from 16 up to 4076) and may use either the </w:t>
      </w:r>
      <w:ins w:id="240" w:author="Francois Edouard" w:date="2017-04-04T09:06:00Z">
        <w:r w:rsidR="00715784" w:rsidRPr="002B4B68">
          <w:rPr>
            <w:szCs w:val="24"/>
          </w:rPr>
          <w:t>BT.</w:t>
        </w:r>
        <w:r w:rsidR="00715784">
          <w:rPr>
            <w:szCs w:val="24"/>
          </w:rPr>
          <w:t xml:space="preserve">2100 </w:t>
        </w:r>
      </w:ins>
      <w:del w:id="241" w:author="Francois Edouard" w:date="2017-04-04T09:06:00Z">
        <w:r w:rsidRPr="002B4B68" w:rsidDel="00715784">
          <w:delText xml:space="preserve">BT.2020 </w:delText>
        </w:r>
      </w:del>
      <w:r w:rsidRPr="002B4B68">
        <w:t>or P3D65 RGB colour space. Converting back and forth from non-linear quantized data to non-linear normalized data is specified in the following sections:</w:t>
      </w:r>
    </w:p>
    <w:p w14:paraId="33A7A75D" w14:textId="00BC00A6" w:rsidR="000D1792" w:rsidRPr="002B4B68" w:rsidRDefault="000D1792" w:rsidP="000D1792">
      <w:pPr>
        <w:rPr>
          <w:sz w:val="20"/>
          <w:szCs w:val="24"/>
        </w:rPr>
      </w:pPr>
      <w:r w:rsidRPr="002B4B68">
        <w:rPr>
          <w:sz w:val="20"/>
          <w:szCs w:val="24"/>
        </w:rPr>
        <w:t>Note: The 12 bit R</w:t>
      </w:r>
      <w:r w:rsidR="007036E8">
        <w:rPr>
          <w:sz w:val="20"/>
          <w:szCs w:val="24"/>
        </w:rPr>
        <w:t>′</w:t>
      </w:r>
      <w:r w:rsidRPr="002B4B68">
        <w:rPr>
          <w:sz w:val="20"/>
          <w:szCs w:val="24"/>
        </w:rPr>
        <w:t>G</w:t>
      </w:r>
      <w:r w:rsidR="007036E8">
        <w:rPr>
          <w:sz w:val="20"/>
          <w:szCs w:val="24"/>
        </w:rPr>
        <w:t>′</w:t>
      </w:r>
      <w:r w:rsidRPr="002B4B68">
        <w:rPr>
          <w:sz w:val="20"/>
          <w:szCs w:val="24"/>
        </w:rPr>
        <w:t>B</w:t>
      </w:r>
      <w:r w:rsidR="007036E8">
        <w:rPr>
          <w:sz w:val="20"/>
          <w:szCs w:val="24"/>
        </w:rPr>
        <w:t>′</w:t>
      </w:r>
      <w:r w:rsidRPr="002B4B68">
        <w:rPr>
          <w:sz w:val="20"/>
          <w:szCs w:val="24"/>
        </w:rPr>
        <w:t xml:space="preserve"> data is contained in 16 bit tiff container and the 12 most significant bits are used. </w:t>
      </w:r>
    </w:p>
    <w:p w14:paraId="41CC5CCC" w14:textId="5E1077E6" w:rsidR="000D1792" w:rsidRPr="00E3518C" w:rsidRDefault="000D1792" w:rsidP="003C6C50">
      <w:pPr>
        <w:pStyle w:val="Heading3"/>
      </w:pPr>
      <w:bookmarkStart w:id="242" w:name="_Ref392669181"/>
      <w:bookmarkStart w:id="243" w:name="_Ref402509152"/>
      <w:r w:rsidRPr="00E3518C">
        <w:t>Inverse Quantization from 12bit D</w:t>
      </w:r>
      <w:r w:rsidRPr="008217E5">
        <w:rPr>
          <w:vertAlign w:val="subscript"/>
        </w:rPr>
        <w:t>R</w:t>
      </w:r>
      <w:r w:rsidR="007036E8">
        <w:t>′</w:t>
      </w:r>
      <w:r w:rsidRPr="00E3518C">
        <w:t>D</w:t>
      </w:r>
      <w:r w:rsidRPr="008217E5">
        <w:rPr>
          <w:vertAlign w:val="subscript"/>
        </w:rPr>
        <w:t>G</w:t>
      </w:r>
      <w:r w:rsidR="007036E8">
        <w:t>′</w:t>
      </w:r>
      <w:r w:rsidRPr="00E3518C">
        <w:t>D</w:t>
      </w:r>
      <w:r w:rsidRPr="008217E5">
        <w:rPr>
          <w:vertAlign w:val="subscript"/>
        </w:rPr>
        <w:t>B</w:t>
      </w:r>
      <w:r w:rsidR="007036E8">
        <w:t>′</w:t>
      </w:r>
      <w:r w:rsidRPr="00E3518C">
        <w:t xml:space="preserve"> into normalized PQ R</w:t>
      </w:r>
      <w:r w:rsidR="007036E8">
        <w:t>′</w:t>
      </w:r>
      <w:r w:rsidRPr="00E3518C">
        <w:t>G</w:t>
      </w:r>
      <w:r w:rsidR="007036E8">
        <w:t>′</w:t>
      </w:r>
      <w:r w:rsidRPr="00E3518C">
        <w:t>B</w:t>
      </w:r>
      <w:r w:rsidR="007036E8">
        <w:t>′</w:t>
      </w:r>
      <w:bookmarkEnd w:id="242"/>
      <w:bookmarkEnd w:id="243"/>
    </w:p>
    <w:p w14:paraId="5810D8EC" w14:textId="3B62220A" w:rsidR="000D1792" w:rsidRPr="002B4B68" w:rsidRDefault="000D1792" w:rsidP="003C6C50">
      <w:pPr>
        <w:spacing w:after="120"/>
        <w:jc w:val="both"/>
        <w:rPr>
          <w:szCs w:val="24"/>
        </w:rPr>
      </w:pPr>
      <w:r w:rsidRPr="002B4B68">
        <w:rPr>
          <w:szCs w:val="24"/>
        </w:rPr>
        <w:t>The inverse quantization from 12bit D</w:t>
      </w:r>
      <w:r w:rsidRPr="002B4B68">
        <w:rPr>
          <w:szCs w:val="24"/>
          <w:vertAlign w:val="subscript"/>
        </w:rPr>
        <w:t>R</w:t>
      </w:r>
      <w:r w:rsidR="007036E8">
        <w:rPr>
          <w:szCs w:val="24"/>
        </w:rPr>
        <w:t>′</w:t>
      </w:r>
      <w:r w:rsidRPr="002B4B68">
        <w:rPr>
          <w:szCs w:val="24"/>
        </w:rPr>
        <w:t>D</w:t>
      </w:r>
      <w:r w:rsidRPr="002B4B68">
        <w:rPr>
          <w:szCs w:val="24"/>
          <w:vertAlign w:val="subscript"/>
        </w:rPr>
        <w:t>G</w:t>
      </w:r>
      <w:r w:rsidR="007036E8">
        <w:rPr>
          <w:szCs w:val="24"/>
        </w:rPr>
        <w:t>′</w:t>
      </w:r>
      <w:r w:rsidRPr="002B4B68">
        <w:rPr>
          <w:szCs w:val="24"/>
        </w:rPr>
        <w:t>D</w:t>
      </w:r>
      <w:r w:rsidRPr="002B4B68">
        <w:rPr>
          <w:szCs w:val="24"/>
          <w:vertAlign w:val="subscript"/>
        </w:rPr>
        <w:t>B</w:t>
      </w:r>
      <w:r w:rsidR="007036E8">
        <w:rPr>
          <w:szCs w:val="24"/>
        </w:rPr>
        <w:t>′</w:t>
      </w:r>
      <w:r w:rsidRPr="002B4B68">
        <w:rPr>
          <w:szCs w:val="24"/>
        </w:rPr>
        <w:t xml:space="preserve"> into normalized R</w:t>
      </w:r>
      <w:r w:rsidR="007036E8">
        <w:rPr>
          <w:szCs w:val="24"/>
        </w:rPr>
        <w:t>′</w:t>
      </w:r>
      <w:r w:rsidRPr="002B4B68">
        <w:rPr>
          <w:szCs w:val="24"/>
        </w:rPr>
        <w:t>G</w:t>
      </w:r>
      <w:r w:rsidR="007036E8">
        <w:rPr>
          <w:szCs w:val="24"/>
        </w:rPr>
        <w:t>′</w:t>
      </w:r>
      <w:r w:rsidRPr="002B4B68">
        <w:rPr>
          <w:szCs w:val="24"/>
        </w:rPr>
        <w:t>B</w:t>
      </w:r>
      <w:r w:rsidR="007036E8">
        <w:rPr>
          <w:szCs w:val="24"/>
        </w:rPr>
        <w:t>′</w:t>
      </w:r>
      <w:r w:rsidRPr="002B4B68">
        <w:rPr>
          <w:szCs w:val="24"/>
        </w:rPr>
        <w:t xml:space="preserve"> for PQ is achieved as follows:</w:t>
      </w:r>
    </w:p>
    <w:p w14:paraId="195EB545" w14:textId="4144D444" w:rsidR="000D1792" w:rsidRPr="002B4B68" w:rsidRDefault="000D1792" w:rsidP="00672586">
      <w:pPr>
        <w:pStyle w:val="ListParagraph"/>
        <w:numPr>
          <w:ilvl w:val="1"/>
          <w:numId w:val="5"/>
        </w:numPr>
        <w:autoSpaceDE w:val="0"/>
        <w:autoSpaceDN w:val="0"/>
        <w:adjustRightInd w:val="0"/>
        <w:spacing w:after="120" w:line="240" w:lineRule="auto"/>
        <w:ind w:left="851" w:hanging="357"/>
        <w:contextualSpacing w:val="0"/>
        <w:jc w:val="both"/>
        <w:rPr>
          <w:rFonts w:ascii="Times New Roman" w:hAnsi="Times New Roman"/>
          <w:szCs w:val="24"/>
        </w:rPr>
      </w:pPr>
      <w:r w:rsidRPr="002B4B68">
        <w:rPr>
          <w:rFonts w:ascii="Times New Roman" w:hAnsi="Times New Roman"/>
          <w:szCs w:val="24"/>
        </w:rPr>
        <w:t>C</w:t>
      </w:r>
      <w:r w:rsidR="007036E8">
        <w:rPr>
          <w:rFonts w:ascii="Times New Roman" w:hAnsi="Times New Roman"/>
          <w:szCs w:val="24"/>
        </w:rPr>
        <w:t>′</w:t>
      </w:r>
      <w:r w:rsidRPr="002B4B68">
        <w:rPr>
          <w:rFonts w:ascii="Times New Roman" w:hAnsi="Times New Roman"/>
          <w:szCs w:val="24"/>
        </w:rPr>
        <w:t xml:space="preserve"> = (D</w:t>
      </w:r>
      <w:r w:rsidRPr="002B4B68">
        <w:rPr>
          <w:rFonts w:ascii="Times New Roman" w:hAnsi="Times New Roman"/>
          <w:szCs w:val="24"/>
          <w:vertAlign w:val="subscript"/>
        </w:rPr>
        <w:t>C</w:t>
      </w:r>
      <w:r w:rsidR="007036E8">
        <w:rPr>
          <w:rFonts w:ascii="Times New Roman" w:hAnsi="Times New Roman"/>
          <w:szCs w:val="24"/>
        </w:rPr>
        <w:t>′</w:t>
      </w:r>
      <w:r w:rsidRPr="002B4B68">
        <w:rPr>
          <w:rFonts w:ascii="Times New Roman" w:hAnsi="Times New Roman"/>
          <w:szCs w:val="24"/>
        </w:rPr>
        <w:t xml:space="preserve"> – range_low) / (range_high - range_low) where C</w:t>
      </w:r>
      <w:r w:rsidR="007036E8">
        <w:rPr>
          <w:rFonts w:ascii="Times New Roman" w:hAnsi="Times New Roman"/>
          <w:szCs w:val="24"/>
        </w:rPr>
        <w:t>′</w:t>
      </w:r>
      <w:r w:rsidRPr="002B4B68">
        <w:rPr>
          <w:rFonts w:ascii="Times New Roman" w:hAnsi="Times New Roman"/>
          <w:szCs w:val="24"/>
        </w:rPr>
        <w:t xml:space="preserve"> = R</w:t>
      </w:r>
      <w:r w:rsidR="007036E8">
        <w:rPr>
          <w:rFonts w:ascii="Times New Roman" w:hAnsi="Times New Roman"/>
          <w:szCs w:val="24"/>
        </w:rPr>
        <w:t>′</w:t>
      </w:r>
      <w:r w:rsidRPr="002B4B68">
        <w:rPr>
          <w:rFonts w:ascii="Times New Roman" w:hAnsi="Times New Roman"/>
          <w:szCs w:val="24"/>
        </w:rPr>
        <w:t>, G</w:t>
      </w:r>
      <w:r w:rsidR="007036E8">
        <w:rPr>
          <w:rFonts w:ascii="Times New Roman" w:hAnsi="Times New Roman"/>
          <w:szCs w:val="24"/>
        </w:rPr>
        <w:t>′</w:t>
      </w:r>
      <w:r w:rsidRPr="002B4B68">
        <w:rPr>
          <w:rFonts w:ascii="Times New Roman" w:hAnsi="Times New Roman"/>
          <w:szCs w:val="24"/>
        </w:rPr>
        <w:t>, B</w:t>
      </w:r>
      <w:r w:rsidR="007036E8">
        <w:rPr>
          <w:rFonts w:ascii="Times New Roman" w:hAnsi="Times New Roman"/>
          <w:szCs w:val="24"/>
        </w:rPr>
        <w:t>′</w:t>
      </w:r>
    </w:p>
    <w:p w14:paraId="615CE23E" w14:textId="386588F9" w:rsidR="000D1792" w:rsidRPr="002B4B68" w:rsidRDefault="000D1792" w:rsidP="000D1792">
      <w:pPr>
        <w:tabs>
          <w:tab w:val="left" w:pos="1170"/>
        </w:tabs>
        <w:rPr>
          <w:szCs w:val="24"/>
        </w:rPr>
      </w:pPr>
      <w:r w:rsidRPr="002B4B68">
        <w:rPr>
          <w:szCs w:val="24"/>
        </w:rPr>
        <w:t>with range_low = 16 and range_high = 4076</w:t>
      </w:r>
      <w:r w:rsidR="00CF3D72">
        <w:rPr>
          <w:szCs w:val="24"/>
        </w:rPr>
        <w:t>.</w:t>
      </w:r>
    </w:p>
    <w:p w14:paraId="630250E1" w14:textId="73AD4B79" w:rsidR="000D1792" w:rsidRPr="00E3518C" w:rsidRDefault="000D1792" w:rsidP="003C6C50">
      <w:pPr>
        <w:pStyle w:val="Heading3"/>
      </w:pPr>
      <w:bookmarkStart w:id="244" w:name="_Ref392669109"/>
      <w:bookmarkStart w:id="245" w:name="_Ref402510121"/>
      <w:r w:rsidRPr="00E3518C">
        <w:t>Quantization from normalized R</w:t>
      </w:r>
      <w:r w:rsidR="00DE1318">
        <w:rPr>
          <w:szCs w:val="24"/>
        </w:rPr>
        <w:sym w:font="Symbol" w:char="F0A2"/>
      </w:r>
      <w:r w:rsidRPr="00E3518C">
        <w:t>G</w:t>
      </w:r>
      <w:r w:rsidR="00DE1318">
        <w:rPr>
          <w:szCs w:val="24"/>
        </w:rPr>
        <w:sym w:font="Symbol" w:char="F0A2"/>
      </w:r>
      <w:r w:rsidRPr="00E3518C">
        <w:t>B</w:t>
      </w:r>
      <w:r w:rsidR="00DE1318">
        <w:rPr>
          <w:szCs w:val="24"/>
        </w:rPr>
        <w:sym w:font="Symbol" w:char="F0A2"/>
      </w:r>
      <w:r w:rsidRPr="00E3518C">
        <w:t xml:space="preserve"> into 12bit </w:t>
      </w:r>
      <w:bookmarkEnd w:id="244"/>
      <w:r w:rsidRPr="00E3518C">
        <w:t>PQ D</w:t>
      </w:r>
      <w:r w:rsidRPr="008217E5">
        <w:rPr>
          <w:vertAlign w:val="subscript"/>
        </w:rPr>
        <w:t>R</w:t>
      </w:r>
      <w:r w:rsidR="00DE1318">
        <w:rPr>
          <w:szCs w:val="24"/>
        </w:rPr>
        <w:sym w:font="Symbol" w:char="F0A2"/>
      </w:r>
      <w:r w:rsidRPr="00E3518C">
        <w:t>D</w:t>
      </w:r>
      <w:r w:rsidRPr="008217E5">
        <w:rPr>
          <w:vertAlign w:val="subscript"/>
        </w:rPr>
        <w:t>G</w:t>
      </w:r>
      <w:r w:rsidR="00DE1318">
        <w:rPr>
          <w:szCs w:val="24"/>
        </w:rPr>
        <w:sym w:font="Symbol" w:char="F0A2"/>
      </w:r>
      <w:r w:rsidRPr="00E3518C">
        <w:t>D</w:t>
      </w:r>
      <w:r w:rsidRPr="008217E5">
        <w:rPr>
          <w:vertAlign w:val="subscript"/>
        </w:rPr>
        <w:t>B</w:t>
      </w:r>
      <w:bookmarkEnd w:id="245"/>
      <w:r w:rsidR="00DE1318">
        <w:rPr>
          <w:szCs w:val="24"/>
        </w:rPr>
        <w:sym w:font="Symbol" w:char="F0A2"/>
      </w:r>
    </w:p>
    <w:p w14:paraId="6AE5BAC0" w14:textId="1F8D4485" w:rsidR="000D1792" w:rsidRPr="002B4B68" w:rsidRDefault="000D1792" w:rsidP="003C6C50">
      <w:pPr>
        <w:spacing w:after="120"/>
        <w:jc w:val="both"/>
        <w:rPr>
          <w:szCs w:val="24"/>
        </w:rPr>
      </w:pPr>
      <w:r w:rsidRPr="002B4B68">
        <w:rPr>
          <w:szCs w:val="24"/>
        </w:rPr>
        <w:t>The quantization from normalized R</w:t>
      </w:r>
      <w:r w:rsidR="00CD275E">
        <w:rPr>
          <w:szCs w:val="24"/>
        </w:rPr>
        <w:sym w:font="Symbol" w:char="F0A2"/>
      </w:r>
      <w:r w:rsidRPr="002B4B68">
        <w:rPr>
          <w:szCs w:val="24"/>
        </w:rPr>
        <w:t>G</w:t>
      </w:r>
      <w:r w:rsidR="00CD275E">
        <w:rPr>
          <w:szCs w:val="24"/>
        </w:rPr>
        <w:sym w:font="Symbol" w:char="F0A2"/>
      </w:r>
      <w:r w:rsidRPr="002B4B68">
        <w:rPr>
          <w:szCs w:val="24"/>
        </w:rPr>
        <w:t>B</w:t>
      </w:r>
      <w:r w:rsidR="00CD275E">
        <w:rPr>
          <w:szCs w:val="24"/>
        </w:rPr>
        <w:sym w:font="Symbol" w:char="F0A2"/>
      </w:r>
      <w:r w:rsidRPr="002B4B68">
        <w:rPr>
          <w:szCs w:val="24"/>
        </w:rPr>
        <w:t xml:space="preserve"> to 12bit D</w:t>
      </w:r>
      <w:r w:rsidRPr="002B4B68">
        <w:rPr>
          <w:szCs w:val="24"/>
          <w:vertAlign w:val="subscript"/>
        </w:rPr>
        <w:t>R</w:t>
      </w:r>
      <w:r w:rsidR="00A303A3">
        <w:rPr>
          <w:szCs w:val="24"/>
        </w:rPr>
        <w:sym w:font="Symbol" w:char="F0A2"/>
      </w:r>
      <w:r w:rsidRPr="002B4B68">
        <w:rPr>
          <w:szCs w:val="24"/>
        </w:rPr>
        <w:t>D</w:t>
      </w:r>
      <w:r w:rsidRPr="002B4B68">
        <w:rPr>
          <w:szCs w:val="24"/>
          <w:vertAlign w:val="subscript"/>
        </w:rPr>
        <w:t>G</w:t>
      </w:r>
      <w:r w:rsidR="00A303A3">
        <w:rPr>
          <w:szCs w:val="24"/>
        </w:rPr>
        <w:sym w:font="Symbol" w:char="F0A2"/>
      </w:r>
      <w:r w:rsidRPr="002B4B68">
        <w:rPr>
          <w:szCs w:val="24"/>
        </w:rPr>
        <w:t>D</w:t>
      </w:r>
      <w:r w:rsidRPr="002B4B68">
        <w:rPr>
          <w:szCs w:val="24"/>
          <w:vertAlign w:val="subscript"/>
        </w:rPr>
        <w:t>B</w:t>
      </w:r>
      <w:r w:rsidR="00A303A3">
        <w:rPr>
          <w:szCs w:val="24"/>
        </w:rPr>
        <w:sym w:font="Symbol" w:char="F0A2"/>
      </w:r>
      <w:r w:rsidRPr="002B4B68">
        <w:rPr>
          <w:szCs w:val="24"/>
        </w:rPr>
        <w:t xml:space="preserve"> for PQ is achieved as follows:</w:t>
      </w:r>
    </w:p>
    <w:p w14:paraId="0A3A50FD" w14:textId="2997E78A" w:rsidR="000D1792" w:rsidRPr="002B4B68" w:rsidRDefault="000D1792" w:rsidP="00672586">
      <w:pPr>
        <w:pStyle w:val="ListParagraph"/>
        <w:numPr>
          <w:ilvl w:val="1"/>
          <w:numId w:val="5"/>
        </w:numPr>
        <w:autoSpaceDE w:val="0"/>
        <w:autoSpaceDN w:val="0"/>
        <w:adjustRightInd w:val="0"/>
        <w:spacing w:after="120" w:line="240" w:lineRule="auto"/>
        <w:ind w:left="851" w:hanging="357"/>
        <w:contextualSpacing w:val="0"/>
        <w:jc w:val="both"/>
        <w:rPr>
          <w:rFonts w:ascii="Times New Roman" w:hAnsi="Times New Roman"/>
          <w:szCs w:val="24"/>
        </w:rPr>
      </w:pPr>
      <w:r w:rsidRPr="002B4B68">
        <w:rPr>
          <w:rFonts w:ascii="Times New Roman" w:hAnsi="Times New Roman"/>
          <w:szCs w:val="24"/>
        </w:rPr>
        <w:t>D</w:t>
      </w:r>
      <w:r w:rsidRPr="002B4B68">
        <w:rPr>
          <w:rFonts w:ascii="Times New Roman" w:hAnsi="Times New Roman"/>
          <w:szCs w:val="24"/>
          <w:vertAlign w:val="subscript"/>
        </w:rPr>
        <w:t>C</w:t>
      </w:r>
      <w:r w:rsidR="009F0A05">
        <w:rPr>
          <w:rFonts w:ascii="Times New Roman" w:hAnsi="Times New Roman"/>
          <w:szCs w:val="24"/>
        </w:rPr>
        <w:sym w:font="Symbol" w:char="F0A2"/>
      </w:r>
      <w:r w:rsidR="00CF3D72">
        <w:rPr>
          <w:rFonts w:ascii="Times New Roman" w:hAnsi="Times New Roman"/>
          <w:szCs w:val="24"/>
        </w:rPr>
        <w:t xml:space="preserve"> </w:t>
      </w:r>
      <w:r w:rsidRPr="002B4B68">
        <w:rPr>
          <w:rFonts w:ascii="Times New Roman" w:hAnsi="Times New Roman"/>
          <w:szCs w:val="24"/>
        </w:rPr>
        <w:t>= Round((C</w:t>
      </w:r>
      <w:r w:rsidR="009F0A05">
        <w:rPr>
          <w:rFonts w:ascii="Times New Roman" w:hAnsi="Times New Roman"/>
          <w:szCs w:val="24"/>
        </w:rPr>
        <w:sym w:font="Symbol" w:char="F0A2"/>
      </w:r>
      <w:r w:rsidRPr="002B4B68">
        <w:rPr>
          <w:rFonts w:ascii="Times New Roman" w:hAnsi="Times New Roman"/>
          <w:szCs w:val="24"/>
        </w:rPr>
        <w:t xml:space="preserve"> + range_low) * (range_high - range_low)) where C</w:t>
      </w:r>
      <w:r w:rsidR="009F0A05">
        <w:rPr>
          <w:rFonts w:ascii="Times New Roman" w:hAnsi="Times New Roman"/>
          <w:szCs w:val="24"/>
        </w:rPr>
        <w:sym w:font="Symbol" w:char="F0A2"/>
      </w:r>
      <w:r w:rsidRPr="002B4B68">
        <w:rPr>
          <w:rFonts w:ascii="Times New Roman" w:hAnsi="Times New Roman"/>
          <w:szCs w:val="24"/>
        </w:rPr>
        <w:t xml:space="preserve"> = R</w:t>
      </w:r>
      <w:r w:rsidR="009F0A05">
        <w:rPr>
          <w:rFonts w:ascii="Times New Roman" w:hAnsi="Times New Roman"/>
          <w:szCs w:val="24"/>
        </w:rPr>
        <w:sym w:font="Symbol" w:char="F0A2"/>
      </w:r>
      <w:r w:rsidRPr="002B4B68">
        <w:rPr>
          <w:rFonts w:ascii="Times New Roman" w:hAnsi="Times New Roman"/>
          <w:szCs w:val="24"/>
        </w:rPr>
        <w:t>, G</w:t>
      </w:r>
      <w:r w:rsidR="009F0A05">
        <w:rPr>
          <w:rFonts w:ascii="Times New Roman" w:hAnsi="Times New Roman"/>
          <w:szCs w:val="24"/>
        </w:rPr>
        <w:sym w:font="Symbol" w:char="F0A2"/>
      </w:r>
      <w:r w:rsidRPr="002B4B68">
        <w:rPr>
          <w:rFonts w:ascii="Times New Roman" w:hAnsi="Times New Roman"/>
          <w:szCs w:val="24"/>
        </w:rPr>
        <w:t>, B</w:t>
      </w:r>
      <w:r w:rsidR="009F0A05">
        <w:rPr>
          <w:rFonts w:ascii="Times New Roman" w:hAnsi="Times New Roman"/>
          <w:szCs w:val="24"/>
        </w:rPr>
        <w:sym w:font="Symbol" w:char="F0A2"/>
      </w:r>
    </w:p>
    <w:p w14:paraId="7A41A97D" w14:textId="77777777" w:rsidR="000D1792" w:rsidRPr="002B4B68" w:rsidRDefault="000D1792" w:rsidP="000D1792">
      <w:pPr>
        <w:tabs>
          <w:tab w:val="left" w:pos="1170"/>
        </w:tabs>
        <w:rPr>
          <w:szCs w:val="24"/>
        </w:rPr>
      </w:pPr>
      <w:r w:rsidRPr="002B4B68">
        <w:rPr>
          <w:szCs w:val="24"/>
        </w:rPr>
        <w:t>with range_low = 16 and range_high = 4076</w:t>
      </w:r>
    </w:p>
    <w:p w14:paraId="1DF742A4" w14:textId="20AC2B26" w:rsidR="00621AD3" w:rsidRPr="002B4B68" w:rsidRDefault="00621AD3" w:rsidP="00621AD3">
      <w:pPr>
        <w:pStyle w:val="Heading2"/>
      </w:pPr>
      <w:bookmarkStart w:id="246" w:name="_Ref453680996"/>
      <w:r w:rsidRPr="002B4B68">
        <w:t>HM encoding</w:t>
      </w:r>
      <w:bookmarkEnd w:id="246"/>
    </w:p>
    <w:p w14:paraId="7BE2CB96" w14:textId="01D090EB" w:rsidR="00706667" w:rsidRPr="002B4B68" w:rsidRDefault="00706667" w:rsidP="00FA42C0">
      <w:r w:rsidRPr="002B4B68">
        <w:t xml:space="preserve">The HM encoding is performed with </w:t>
      </w:r>
      <w:ins w:id="247" w:author="Francois Edouard" w:date="2017-04-04T08:36:00Z">
        <w:r w:rsidR="003D121E">
          <w:t>the following features activated using proper configuration settings (as explained below)</w:t>
        </w:r>
      </w:ins>
      <w:del w:id="248" w:author="Francois Edouard" w:date="2017-04-04T08:36:00Z">
        <w:r w:rsidRPr="002B4B68" w:rsidDel="003D121E">
          <w:delText>two changes compared to HM16.</w:delText>
        </w:r>
        <w:r w:rsidR="004A44B4" w:rsidDel="003D121E">
          <w:delText>12</w:delText>
        </w:r>
      </w:del>
      <w:r w:rsidRPr="002B4B68">
        <w:t>:</w:t>
      </w:r>
    </w:p>
    <w:p w14:paraId="77A703B4" w14:textId="77777777" w:rsidR="00706667" w:rsidRPr="002B4B68" w:rsidRDefault="00706667" w:rsidP="009D6188">
      <w:pPr>
        <w:pStyle w:val="ListParagraph"/>
        <w:numPr>
          <w:ilvl w:val="0"/>
          <w:numId w:val="38"/>
        </w:numPr>
        <w:rPr>
          <w:rFonts w:ascii="Times New Roman" w:hAnsi="Times New Roman"/>
        </w:rPr>
      </w:pPr>
      <w:r w:rsidRPr="002B4B68">
        <w:rPr>
          <w:rFonts w:ascii="Times New Roman" w:hAnsi="Times New Roman"/>
        </w:rPr>
        <w:t xml:space="preserve">A specific chroma qp offset process is applied to better control the chroma shifting </w:t>
      </w:r>
    </w:p>
    <w:p w14:paraId="4AD8D172" w14:textId="77777777" w:rsidR="00706667" w:rsidRPr="002B4B68" w:rsidRDefault="00706667" w:rsidP="009D6188">
      <w:pPr>
        <w:pStyle w:val="ListParagraph"/>
        <w:numPr>
          <w:ilvl w:val="0"/>
          <w:numId w:val="38"/>
        </w:numPr>
        <w:rPr>
          <w:rFonts w:ascii="Times New Roman" w:hAnsi="Times New Roman"/>
        </w:rPr>
      </w:pPr>
      <w:r w:rsidRPr="002B4B68">
        <w:rPr>
          <w:rFonts w:ascii="Times New Roman" w:hAnsi="Times New Roman"/>
        </w:rPr>
        <w:t>A specific control of the luma delta QP is applied to better balance the bitrate between dark and bright areas.</w:t>
      </w:r>
    </w:p>
    <w:p w14:paraId="4C65C069" w14:textId="0175B24C" w:rsidR="00706667" w:rsidRPr="002B4B68" w:rsidRDefault="00706667" w:rsidP="00FA42C0">
      <w:r w:rsidRPr="002B4B68">
        <w:t>These two changes are described in the following sub-sections.</w:t>
      </w:r>
    </w:p>
    <w:p w14:paraId="062F331F" w14:textId="5ED4BFC1" w:rsidR="00621AD3" w:rsidRPr="00E3518C" w:rsidRDefault="00621AD3" w:rsidP="00FA42C0">
      <w:pPr>
        <w:pStyle w:val="Heading3"/>
      </w:pPr>
      <w:r w:rsidRPr="002B4B68">
        <w:t>Chroma QP offset</w:t>
      </w:r>
    </w:p>
    <w:p w14:paraId="28107ECD" w14:textId="36E7E93C" w:rsidR="00621AD3" w:rsidRPr="002B4B68" w:rsidRDefault="00621AD3" w:rsidP="00621AD3">
      <w:r w:rsidRPr="002B4B68">
        <w:t xml:space="preserve">In order to get a good balance between bits spent on luma and chroma it may be needed to adjust the QP offsets for Cb and Cr, depending upon the bit rate, and the native </w:t>
      </w:r>
      <w:r w:rsidR="009D6188">
        <w:t>colour</w:t>
      </w:r>
      <w:r w:rsidRPr="002B4B68">
        <w:t xml:space="preserve"> space.</w:t>
      </w:r>
      <w:r w:rsidR="009636B2" w:rsidRPr="002B4B68">
        <w:t xml:space="preserve"> A</w:t>
      </w:r>
      <w:r w:rsidRPr="002B4B68">
        <w:t xml:space="preserve"> model is used that assigns Cb and Cr QP offsets based on the luma QP and a factor based on the capture </w:t>
      </w:r>
      <w:r w:rsidR="009D6188">
        <w:t>colour</w:t>
      </w:r>
      <w:r w:rsidRPr="002B4B68">
        <w:t xml:space="preserve"> space and the representation </w:t>
      </w:r>
      <w:r w:rsidR="009D6188">
        <w:t>colour</w:t>
      </w:r>
      <w:r w:rsidRPr="002B4B68">
        <w:t xml:space="preserve"> space. The model is expressed as</w:t>
      </w:r>
    </w:p>
    <w:p w14:paraId="1BDD3F83" w14:textId="42B140CF" w:rsidR="00621AD3" w:rsidRPr="002B4B68" w:rsidRDefault="009D6188" w:rsidP="00621AD3">
      <w:r>
        <w:t>QPoffset_Cb = max(</w:t>
      </w:r>
      <w:r>
        <w:rPr>
          <w:szCs w:val="24"/>
        </w:rPr>
        <w:t>−</w:t>
      </w:r>
      <w:r w:rsidR="00621AD3" w:rsidRPr="002B4B68">
        <w:t>12,</w:t>
      </w:r>
      <w:r>
        <w:t xml:space="preserve"> </w:t>
      </w:r>
      <w:r w:rsidR="00621AD3" w:rsidRPr="002B4B68">
        <w:t>round(c_cb*(k*QP+l)))</w:t>
      </w:r>
    </w:p>
    <w:p w14:paraId="11DA518B" w14:textId="1AFFC029" w:rsidR="00621AD3" w:rsidRPr="002B4B68" w:rsidRDefault="009D6188" w:rsidP="00621AD3">
      <w:r>
        <w:t>QPoffset_Cr = max(</w:t>
      </w:r>
      <w:r>
        <w:rPr>
          <w:szCs w:val="24"/>
        </w:rPr>
        <w:t>−</w:t>
      </w:r>
      <w:r w:rsidR="00621AD3" w:rsidRPr="002B4B68">
        <w:t>12,</w:t>
      </w:r>
      <w:r>
        <w:t xml:space="preserve"> </w:t>
      </w:r>
      <w:r w:rsidR="00621AD3" w:rsidRPr="002B4B68">
        <w:t>round(c_cr*(k*QP+l))),</w:t>
      </w:r>
    </w:p>
    <w:p w14:paraId="7F7709E0" w14:textId="75B43D8E" w:rsidR="00621AD3" w:rsidRPr="002B4B68" w:rsidRDefault="00621AD3" w:rsidP="00621AD3">
      <w:r w:rsidRPr="002B4B68">
        <w:t xml:space="preserve">where c_cb = 1 if capture </w:t>
      </w:r>
      <w:r w:rsidR="009D6188">
        <w:t>colour</w:t>
      </w:r>
      <w:r w:rsidRPr="002B4B68">
        <w:t xml:space="preserve"> space is same as representation </w:t>
      </w:r>
      <w:r w:rsidR="009D6188">
        <w:t>colour</w:t>
      </w:r>
      <w:r w:rsidRPr="002B4B68">
        <w:t xml:space="preserve"> space, c_cb=1.04 if capture </w:t>
      </w:r>
      <w:r w:rsidR="009D6188">
        <w:t>colour</w:t>
      </w:r>
      <w:r w:rsidRPr="002B4B68">
        <w:t xml:space="preserve"> space is P3D65 and representation </w:t>
      </w:r>
      <w:r w:rsidR="009D6188">
        <w:t>colour</w:t>
      </w:r>
      <w:r w:rsidRPr="002B4B68">
        <w:t xml:space="preserve"> space is </w:t>
      </w:r>
      <w:ins w:id="249" w:author="Francois Edouard" w:date="2017-04-04T08:55:00Z">
        <w:r w:rsidR="00715784" w:rsidRPr="002B4B68">
          <w:rPr>
            <w:szCs w:val="24"/>
          </w:rPr>
          <w:t>BT.2</w:t>
        </w:r>
        <w:r w:rsidR="00715784">
          <w:rPr>
            <w:szCs w:val="24"/>
          </w:rPr>
          <w:t>100</w:t>
        </w:r>
      </w:ins>
      <w:del w:id="250" w:author="Francois Edouard" w:date="2017-04-04T08:55:00Z">
        <w:r w:rsidRPr="002B4B68" w:rsidDel="00715784">
          <w:delText>BT 2020</w:delText>
        </w:r>
      </w:del>
      <w:r w:rsidRPr="002B4B68">
        <w:t xml:space="preserve">, c_cb=1.14 if capture </w:t>
      </w:r>
      <w:r w:rsidR="009D6188">
        <w:t>colour</w:t>
      </w:r>
      <w:r w:rsidRPr="002B4B68">
        <w:t xml:space="preserve"> space is </w:t>
      </w:r>
      <w:r w:rsidR="009D6188">
        <w:t>BT.</w:t>
      </w:r>
      <w:r w:rsidRPr="002B4B68">
        <w:t xml:space="preserve">709 and representation space is </w:t>
      </w:r>
      <w:ins w:id="251" w:author="Francois Edouard" w:date="2017-04-04T08:55:00Z">
        <w:r w:rsidR="00715784" w:rsidRPr="002B4B68">
          <w:rPr>
            <w:szCs w:val="24"/>
          </w:rPr>
          <w:t>BT.2</w:t>
        </w:r>
        <w:r w:rsidR="00715784">
          <w:rPr>
            <w:szCs w:val="24"/>
          </w:rPr>
          <w:t>100</w:t>
        </w:r>
      </w:ins>
      <w:del w:id="252" w:author="Francois Edouard" w:date="2017-04-04T08:55:00Z">
        <w:r w:rsidRPr="002B4B68" w:rsidDel="00715784">
          <w:delText>BT 2020</w:delText>
        </w:r>
      </w:del>
      <w:r w:rsidRPr="002B4B68">
        <w:t>.</w:t>
      </w:r>
    </w:p>
    <w:p w14:paraId="14C2C20D" w14:textId="001A1A2D" w:rsidR="00621AD3" w:rsidRPr="002B4B68" w:rsidRDefault="00621AD3" w:rsidP="00621AD3">
      <w:r w:rsidRPr="002B4B68">
        <w:t xml:space="preserve">Furthermore, c_cr = 1 if capture </w:t>
      </w:r>
      <w:r w:rsidR="009D6188">
        <w:t>colour</w:t>
      </w:r>
      <w:r w:rsidRPr="002B4B68">
        <w:t xml:space="preserve"> space is same as representation </w:t>
      </w:r>
      <w:r w:rsidR="009D6188">
        <w:t>colour</w:t>
      </w:r>
      <w:r w:rsidRPr="002B4B68">
        <w:t xml:space="preserve"> space, c_cr=1.39 if capture </w:t>
      </w:r>
      <w:r w:rsidR="009D6188">
        <w:t>colour</w:t>
      </w:r>
      <w:r w:rsidRPr="002B4B68">
        <w:t xml:space="preserve"> space is P3D65 and representation </w:t>
      </w:r>
      <w:r w:rsidR="009D6188">
        <w:t>colour</w:t>
      </w:r>
      <w:r w:rsidRPr="002B4B68">
        <w:t xml:space="preserve"> space is </w:t>
      </w:r>
      <w:ins w:id="253" w:author="Francois Edouard" w:date="2017-04-04T08:55:00Z">
        <w:r w:rsidR="00715784" w:rsidRPr="002B4B68">
          <w:rPr>
            <w:szCs w:val="24"/>
          </w:rPr>
          <w:t>BT.2</w:t>
        </w:r>
        <w:r w:rsidR="00715784">
          <w:rPr>
            <w:szCs w:val="24"/>
          </w:rPr>
          <w:t>100</w:t>
        </w:r>
      </w:ins>
      <w:del w:id="254" w:author="Francois Edouard" w:date="2017-04-04T08:55:00Z">
        <w:r w:rsidRPr="002B4B68" w:rsidDel="00715784">
          <w:delText>BT 2020</w:delText>
        </w:r>
      </w:del>
      <w:r w:rsidRPr="002B4B68">
        <w:t xml:space="preserve">, c_cr=1.78 if capture </w:t>
      </w:r>
      <w:r w:rsidR="009D6188">
        <w:t>colour</w:t>
      </w:r>
      <w:r w:rsidRPr="002B4B68">
        <w:t xml:space="preserve"> space is </w:t>
      </w:r>
      <w:r w:rsidR="009D6188">
        <w:t>BT.</w:t>
      </w:r>
      <w:r w:rsidRPr="002B4B68">
        <w:t xml:space="preserve">709 and representation space is </w:t>
      </w:r>
      <w:ins w:id="255" w:author="Francois Edouard" w:date="2017-04-04T08:55:00Z">
        <w:r w:rsidR="00715784" w:rsidRPr="002B4B68">
          <w:rPr>
            <w:szCs w:val="24"/>
          </w:rPr>
          <w:t>BT.2</w:t>
        </w:r>
        <w:r w:rsidR="00715784">
          <w:rPr>
            <w:szCs w:val="24"/>
          </w:rPr>
          <w:t>100</w:t>
        </w:r>
      </w:ins>
      <w:del w:id="256" w:author="Francois Edouard" w:date="2017-04-04T08:55:00Z">
        <w:r w:rsidRPr="002B4B68" w:rsidDel="00715784">
          <w:delText>BT 2020</w:delText>
        </w:r>
      </w:del>
      <w:r w:rsidRPr="002B4B68">
        <w:t>.</w:t>
      </w:r>
    </w:p>
    <w:p w14:paraId="0E9B20F3" w14:textId="21462BB1" w:rsidR="00621AD3" w:rsidRPr="002B4B68" w:rsidRDefault="009D6188" w:rsidP="00621AD3">
      <w:r>
        <w:t xml:space="preserve">Finally, k = </w:t>
      </w:r>
      <w:r>
        <w:rPr>
          <w:szCs w:val="24"/>
        </w:rPr>
        <w:t>−</w:t>
      </w:r>
      <w:ins w:id="257" w:author="Francois Edouard" w:date="2017-04-04T08:56:00Z">
        <w:r w:rsidR="00715784">
          <w:rPr>
            <w:szCs w:val="24"/>
          </w:rPr>
          <w:t>9</w:t>
        </w:r>
      </w:ins>
      <w:del w:id="258" w:author="Francois Edouard" w:date="2017-04-04T08:56:00Z">
        <w:r w:rsidR="00621AD3" w:rsidRPr="002B4B68" w:rsidDel="00715784">
          <w:delText>0</w:delText>
        </w:r>
      </w:del>
      <w:r w:rsidR="00621AD3" w:rsidRPr="002B4B68">
        <w:t>.46 and l = 9.26.</w:t>
      </w:r>
    </w:p>
    <w:p w14:paraId="28339ED3" w14:textId="3F6EC09A" w:rsidR="00621AD3" w:rsidRPr="002B4B68" w:rsidRDefault="003D121E" w:rsidP="00FA42C0">
      <w:pPr>
        <w:pStyle w:val="Heading4"/>
      </w:pPr>
      <w:ins w:id="259" w:author="Francois Edouard" w:date="2017-04-04T08:36:00Z">
        <w:r>
          <w:t>Implementation in</w:t>
        </w:r>
        <w:r w:rsidRPr="002B4B68">
          <w:t xml:space="preserve"> </w:t>
        </w:r>
      </w:ins>
      <w:del w:id="260" w:author="Francois Edouard" w:date="2017-04-04T08:36:00Z">
        <w:r w:rsidR="00621AD3" w:rsidRPr="002B4B68" w:rsidDel="003D121E">
          <w:delText xml:space="preserve">Modifications of </w:delText>
        </w:r>
      </w:del>
      <w:r w:rsidR="00621AD3" w:rsidRPr="002B4B68">
        <w:t xml:space="preserve">HM encoder </w:t>
      </w:r>
    </w:p>
    <w:p w14:paraId="67083015" w14:textId="7245A5AC" w:rsidR="00621AD3" w:rsidRPr="002B4B68" w:rsidRDefault="00621AD3" w:rsidP="00FA42C0">
      <w:pPr>
        <w:jc w:val="both"/>
      </w:pPr>
      <w:r w:rsidRPr="002B4B68">
        <w:t>HM</w:t>
      </w:r>
      <w:del w:id="261" w:author="Francois Edouard" w:date="2017-04-04T08:37:00Z">
        <w:r w:rsidRPr="002B4B68" w:rsidDel="003D121E">
          <w:delText>-16.</w:delText>
        </w:r>
        <w:r w:rsidR="004A44B4" w:rsidDel="003D121E">
          <w:delText>12</w:delText>
        </w:r>
        <w:r w:rsidRPr="002B4B68" w:rsidDel="003D121E">
          <w:delText xml:space="preserve"> </w:delText>
        </w:r>
        <w:r w:rsidR="00557840" w:rsidRPr="002B4B68" w:rsidDel="003D121E">
          <w:delText xml:space="preserve">has been modified </w:delText>
        </w:r>
        <w:r w:rsidRPr="002B4B68" w:rsidDel="003D121E">
          <w:delText>to</w:delText>
        </w:r>
      </w:del>
      <w:r w:rsidRPr="002B4B68">
        <w:t xml:space="preserve"> include</w:t>
      </w:r>
      <w:ins w:id="262" w:author="Francois Edouard" w:date="2017-04-04T08:37:00Z">
        <w:r w:rsidR="003D121E">
          <w:t>s</w:t>
        </w:r>
      </w:ins>
      <w:r w:rsidRPr="002B4B68">
        <w:t xml:space="preserve"> </w:t>
      </w:r>
      <w:r w:rsidR="00365B8E">
        <w:t>several</w:t>
      </w:r>
      <w:r w:rsidR="00365B8E" w:rsidRPr="002B4B68">
        <w:t xml:space="preserve"> </w:t>
      </w:r>
      <w:r w:rsidRPr="002B4B68">
        <w:t>new configuration parameters to cover k, l, c_cb and c_cr in the above equations, see</w:t>
      </w:r>
      <w:r w:rsidR="00777027" w:rsidRPr="002B4B68">
        <w:t xml:space="preserve"> </w:t>
      </w:r>
      <w:r w:rsidR="00777027" w:rsidRPr="002B4B68">
        <w:fldChar w:fldCharType="begin"/>
      </w:r>
      <w:r w:rsidR="00777027" w:rsidRPr="002B4B68">
        <w:instrText xml:space="preserve"> REF _Ref444218688 \h </w:instrText>
      </w:r>
      <w:r w:rsidR="00777027" w:rsidRPr="002B4B68">
        <w:fldChar w:fldCharType="separate"/>
      </w:r>
      <w:ins w:id="263" w:author="Francois Edouard" w:date="2017-04-04T09:42:00Z">
        <w:r w:rsidR="000413DA" w:rsidRPr="002B4B68">
          <w:t xml:space="preserve">Table </w:t>
        </w:r>
        <w:r w:rsidR="000413DA">
          <w:rPr>
            <w:noProof/>
          </w:rPr>
          <w:t>2</w:t>
        </w:r>
      </w:ins>
      <w:del w:id="264" w:author="Francois Edouard" w:date="2017-04-04T09:42:00Z">
        <w:r w:rsidR="00417836" w:rsidRPr="002B4B68" w:rsidDel="000413DA">
          <w:delText xml:space="preserve">Table </w:delText>
        </w:r>
        <w:r w:rsidR="00417836" w:rsidDel="000413DA">
          <w:rPr>
            <w:noProof/>
          </w:rPr>
          <w:delText>2</w:delText>
        </w:r>
      </w:del>
      <w:r w:rsidR="00777027" w:rsidRPr="002B4B68">
        <w:fldChar w:fldCharType="end"/>
      </w:r>
      <w:r w:rsidRPr="00E3518C">
        <w:t xml:space="preserve">. Based on the luma QP, a Cb QP offset and a Cr QP offset are determined and used </w:t>
      </w:r>
      <w:r w:rsidRPr="002B4B68">
        <w:t>to set the PPS Cb QP and Cr QP offsets.</w:t>
      </w:r>
    </w:p>
    <w:p w14:paraId="40298C04" w14:textId="4EF40C1D" w:rsidR="00621AD3" w:rsidRPr="002B4B68" w:rsidRDefault="00621AD3" w:rsidP="00FA42C0">
      <w:pPr>
        <w:jc w:val="both"/>
      </w:pPr>
      <w:r w:rsidRPr="002B4B68">
        <w:t xml:space="preserve">These parameters are used to calculate the two chroma QP offsets which are then signalled in the PPS. HM </w:t>
      </w:r>
      <w:del w:id="265" w:author="Francois Edouard" w:date="2017-04-04T08:37:00Z">
        <w:r w:rsidRPr="002B4B68" w:rsidDel="003D121E">
          <w:delText xml:space="preserve">is </w:delText>
        </w:r>
      </w:del>
      <w:r w:rsidRPr="002B4B68">
        <w:t xml:space="preserve">also </w:t>
      </w:r>
      <w:del w:id="266" w:author="Francois Edouard" w:date="2017-04-04T08:37:00Z">
        <w:r w:rsidRPr="002B4B68" w:rsidDel="003D121E">
          <w:delText xml:space="preserve">updated to </w:delText>
        </w:r>
      </w:del>
      <w:r w:rsidRPr="002B4B68">
        <w:t>signal</w:t>
      </w:r>
      <w:ins w:id="267" w:author="Francois Edouard" w:date="2017-04-04T08:37:00Z">
        <w:r w:rsidR="003D121E">
          <w:t>s</w:t>
        </w:r>
      </w:ins>
      <w:r w:rsidRPr="002B4B68">
        <w:t xml:space="preserve"> multiple PPS units within each coded sequence. This feature is used to signal new chroma QP offsets when the base luma QP changes in order to match bit rate in a fixed QP setting. When a QP change according to the floating point QP occurs for a slice a new PPS is encoded with chroma QP offsets set according to the new base luma QP and referred by the slice.</w:t>
      </w:r>
      <w:r w:rsidR="00365B8E">
        <w:t xml:space="preserve"> A control parameter </w:t>
      </w:r>
      <w:r w:rsidR="00365B8E" w:rsidRPr="00365B8E">
        <w:t>WCGPPSEnable</w:t>
      </w:r>
      <w:r w:rsidR="00365B8E">
        <w:t xml:space="preserve"> is used to control the on/off of these settings</w:t>
      </w:r>
      <w:r w:rsidR="008109BB">
        <w:t xml:space="preserve"> and shall be set to 1</w:t>
      </w:r>
      <w:r w:rsidR="00365B8E">
        <w:t>.</w:t>
      </w:r>
    </w:p>
    <w:p w14:paraId="2274FB3D" w14:textId="77777777" w:rsidR="00621AD3" w:rsidRPr="002B4B68" w:rsidRDefault="00621AD3" w:rsidP="00621AD3"/>
    <w:p w14:paraId="2462BD66" w14:textId="4F332791" w:rsidR="00621AD3" w:rsidRPr="002B4B68" w:rsidRDefault="00621AD3" w:rsidP="007036E8">
      <w:pPr>
        <w:pStyle w:val="Caption"/>
        <w:keepNext/>
        <w:rPr>
          <w:szCs w:val="24"/>
        </w:rPr>
      </w:pPr>
      <w:bookmarkStart w:id="268" w:name="_Ref444218688"/>
      <w:r w:rsidRPr="002B4B68">
        <w:t xml:space="preserve">Table </w:t>
      </w:r>
      <w:fldSimple w:instr=" SEQ Table \* ARABIC ">
        <w:r w:rsidR="000413DA">
          <w:rPr>
            <w:noProof/>
          </w:rPr>
          <w:t>2</w:t>
        </w:r>
      </w:fldSimple>
      <w:bookmarkEnd w:id="268"/>
      <w:r w:rsidR="009774CE">
        <w:rPr>
          <w:noProof/>
        </w:rPr>
        <w:t>.</w:t>
      </w:r>
      <w:r w:rsidRPr="002B4B68">
        <w:rPr>
          <w:szCs w:val="24"/>
        </w:rPr>
        <w:t xml:space="preserve"> </w:t>
      </w:r>
      <w:del w:id="269" w:author="Francois Edouard" w:date="2017-04-04T08:37:00Z">
        <w:r w:rsidRPr="002B4B68" w:rsidDel="003D121E">
          <w:rPr>
            <w:szCs w:val="24"/>
          </w:rPr>
          <w:delText xml:space="preserve">New </w:delText>
        </w:r>
      </w:del>
      <w:ins w:id="270" w:author="Francois Edouard" w:date="2017-04-04T08:37:00Z">
        <w:r w:rsidR="003D121E">
          <w:rPr>
            <w:szCs w:val="24"/>
          </w:rPr>
          <w:t>C</w:t>
        </w:r>
      </w:ins>
      <w:del w:id="271" w:author="Francois Edouard" w:date="2017-04-04T08:37:00Z">
        <w:r w:rsidRPr="002B4B68" w:rsidDel="003D121E">
          <w:rPr>
            <w:szCs w:val="24"/>
          </w:rPr>
          <w:delText>c</w:delText>
        </w:r>
      </w:del>
      <w:r w:rsidRPr="002B4B68">
        <w:rPr>
          <w:szCs w:val="24"/>
        </w:rPr>
        <w:t>onfiguration parameters for HM encoder.</w:t>
      </w:r>
    </w:p>
    <w:tbl>
      <w:tblPr>
        <w:tblStyle w:val="TableGrid"/>
        <w:tblW w:w="0" w:type="auto"/>
        <w:tblLook w:val="04A0" w:firstRow="1" w:lastRow="0" w:firstColumn="1" w:lastColumn="0" w:noHBand="0" w:noVBand="1"/>
      </w:tblPr>
      <w:tblGrid>
        <w:gridCol w:w="2808"/>
        <w:gridCol w:w="6768"/>
      </w:tblGrid>
      <w:tr w:rsidR="00621AD3" w:rsidRPr="002B4B68" w14:paraId="76621F53" w14:textId="77777777" w:rsidTr="008064B6">
        <w:tc>
          <w:tcPr>
            <w:tcW w:w="2808" w:type="dxa"/>
          </w:tcPr>
          <w:p w14:paraId="6EFC426F" w14:textId="12AFC1FF" w:rsidR="00621AD3" w:rsidRPr="00E3518C" w:rsidRDefault="00603F96" w:rsidP="009D6188">
            <w:pPr>
              <w:keepNext/>
              <w:tabs>
                <w:tab w:val="clear" w:pos="360"/>
                <w:tab w:val="clear" w:pos="720"/>
                <w:tab w:val="clear" w:pos="1080"/>
                <w:tab w:val="clear" w:pos="1440"/>
              </w:tabs>
              <w:overflowPunct/>
              <w:autoSpaceDE/>
              <w:autoSpaceDN/>
              <w:adjustRightInd/>
              <w:spacing w:before="60" w:after="60"/>
              <w:jc w:val="both"/>
              <w:textAlignment w:val="auto"/>
              <w:rPr>
                <w:szCs w:val="22"/>
              </w:rPr>
            </w:pPr>
            <w:r w:rsidRPr="00603F96">
              <w:rPr>
                <w:szCs w:val="22"/>
              </w:rPr>
              <w:t>WCGPPSChromaQpScale</w:t>
            </w:r>
          </w:p>
        </w:tc>
        <w:tc>
          <w:tcPr>
            <w:tcW w:w="6768" w:type="dxa"/>
          </w:tcPr>
          <w:p w14:paraId="5E8D8632" w14:textId="77777777" w:rsidR="00621AD3" w:rsidRPr="002B4B68" w:rsidRDefault="00621AD3" w:rsidP="009D6188">
            <w:pPr>
              <w:keepNext/>
              <w:tabs>
                <w:tab w:val="clear" w:pos="360"/>
                <w:tab w:val="clear" w:pos="720"/>
                <w:tab w:val="clear" w:pos="1080"/>
                <w:tab w:val="clear" w:pos="1440"/>
              </w:tabs>
              <w:overflowPunct/>
              <w:autoSpaceDE/>
              <w:autoSpaceDN/>
              <w:adjustRightInd/>
              <w:spacing w:before="60" w:after="60"/>
              <w:jc w:val="both"/>
              <w:textAlignment w:val="auto"/>
              <w:rPr>
                <w:szCs w:val="22"/>
              </w:rPr>
            </w:pPr>
            <w:r w:rsidRPr="002B4B68">
              <w:rPr>
                <w:szCs w:val="22"/>
              </w:rPr>
              <w:t>This floating point value corresponds to the k parameter in the model</w:t>
            </w:r>
          </w:p>
        </w:tc>
      </w:tr>
      <w:tr w:rsidR="00621AD3" w:rsidRPr="002B4B68" w14:paraId="145D0628" w14:textId="77777777" w:rsidTr="008064B6">
        <w:tc>
          <w:tcPr>
            <w:tcW w:w="2808" w:type="dxa"/>
          </w:tcPr>
          <w:p w14:paraId="2D58BA53" w14:textId="6902D265" w:rsidR="00621AD3" w:rsidRPr="002B4B68" w:rsidRDefault="00603F96" w:rsidP="009D6188">
            <w:pPr>
              <w:keepNext/>
              <w:tabs>
                <w:tab w:val="clear" w:pos="360"/>
                <w:tab w:val="clear" w:pos="720"/>
                <w:tab w:val="clear" w:pos="1080"/>
                <w:tab w:val="clear" w:pos="1440"/>
              </w:tabs>
              <w:overflowPunct/>
              <w:autoSpaceDE/>
              <w:autoSpaceDN/>
              <w:adjustRightInd/>
              <w:spacing w:before="60" w:after="60"/>
              <w:jc w:val="both"/>
              <w:textAlignment w:val="auto"/>
              <w:rPr>
                <w:szCs w:val="22"/>
              </w:rPr>
            </w:pPr>
            <w:r w:rsidRPr="00603F96">
              <w:rPr>
                <w:szCs w:val="22"/>
              </w:rPr>
              <w:t>WCGPPSChromaQpOffset</w:t>
            </w:r>
          </w:p>
        </w:tc>
        <w:tc>
          <w:tcPr>
            <w:tcW w:w="6768" w:type="dxa"/>
          </w:tcPr>
          <w:p w14:paraId="3FF0CFB4" w14:textId="77777777" w:rsidR="00621AD3" w:rsidRPr="002B4B68" w:rsidRDefault="00621AD3" w:rsidP="009D6188">
            <w:pPr>
              <w:keepNext/>
              <w:tabs>
                <w:tab w:val="clear" w:pos="360"/>
                <w:tab w:val="clear" w:pos="720"/>
                <w:tab w:val="clear" w:pos="1080"/>
                <w:tab w:val="clear" w:pos="1440"/>
              </w:tabs>
              <w:overflowPunct/>
              <w:autoSpaceDE/>
              <w:autoSpaceDN/>
              <w:adjustRightInd/>
              <w:spacing w:before="60" w:after="60"/>
              <w:jc w:val="both"/>
              <w:textAlignment w:val="auto"/>
              <w:rPr>
                <w:szCs w:val="22"/>
              </w:rPr>
            </w:pPr>
            <w:r w:rsidRPr="002B4B68">
              <w:rPr>
                <w:szCs w:val="22"/>
              </w:rPr>
              <w:t>This floating point value corresponds to the l parameter in the model</w:t>
            </w:r>
          </w:p>
        </w:tc>
      </w:tr>
      <w:tr w:rsidR="00621AD3" w:rsidRPr="002B4B68" w14:paraId="4C31228D" w14:textId="77777777" w:rsidTr="008064B6">
        <w:tc>
          <w:tcPr>
            <w:tcW w:w="2808" w:type="dxa"/>
          </w:tcPr>
          <w:p w14:paraId="4FC1F73C" w14:textId="66A76D50" w:rsidR="00621AD3" w:rsidRPr="002B4B68" w:rsidRDefault="00603F96" w:rsidP="009D6188">
            <w:pPr>
              <w:keepNext/>
              <w:tabs>
                <w:tab w:val="clear" w:pos="360"/>
                <w:tab w:val="clear" w:pos="720"/>
                <w:tab w:val="clear" w:pos="1080"/>
                <w:tab w:val="clear" w:pos="1440"/>
              </w:tabs>
              <w:overflowPunct/>
              <w:autoSpaceDE/>
              <w:autoSpaceDN/>
              <w:adjustRightInd/>
              <w:spacing w:before="60" w:after="60"/>
              <w:jc w:val="both"/>
              <w:textAlignment w:val="auto"/>
              <w:rPr>
                <w:szCs w:val="22"/>
              </w:rPr>
            </w:pPr>
            <w:r w:rsidRPr="00603F96">
              <w:rPr>
                <w:szCs w:val="22"/>
              </w:rPr>
              <w:t>WCGPPSCbQpScale</w:t>
            </w:r>
          </w:p>
        </w:tc>
        <w:tc>
          <w:tcPr>
            <w:tcW w:w="6768" w:type="dxa"/>
          </w:tcPr>
          <w:p w14:paraId="5F36964E" w14:textId="77777777" w:rsidR="00621AD3" w:rsidRPr="002B4B68" w:rsidRDefault="00621AD3" w:rsidP="009D6188">
            <w:pPr>
              <w:keepNext/>
              <w:tabs>
                <w:tab w:val="clear" w:pos="360"/>
                <w:tab w:val="clear" w:pos="720"/>
                <w:tab w:val="clear" w:pos="1080"/>
                <w:tab w:val="clear" w:pos="1440"/>
              </w:tabs>
              <w:overflowPunct/>
              <w:autoSpaceDE/>
              <w:autoSpaceDN/>
              <w:adjustRightInd/>
              <w:spacing w:before="60" w:after="60"/>
              <w:jc w:val="both"/>
              <w:textAlignment w:val="auto"/>
              <w:rPr>
                <w:szCs w:val="22"/>
              </w:rPr>
            </w:pPr>
            <w:r w:rsidRPr="002B4B68">
              <w:rPr>
                <w:szCs w:val="22"/>
              </w:rPr>
              <w:t>This floating point value corresponds to the c_cb parameter</w:t>
            </w:r>
          </w:p>
        </w:tc>
      </w:tr>
      <w:tr w:rsidR="00621AD3" w:rsidRPr="002B4B68" w14:paraId="038AD3DB" w14:textId="77777777" w:rsidTr="008064B6">
        <w:tc>
          <w:tcPr>
            <w:tcW w:w="2808" w:type="dxa"/>
          </w:tcPr>
          <w:p w14:paraId="14074A80" w14:textId="49C5F594" w:rsidR="00621AD3" w:rsidRPr="002B4B68" w:rsidRDefault="00603F96" w:rsidP="009D6188">
            <w:pPr>
              <w:tabs>
                <w:tab w:val="clear" w:pos="360"/>
                <w:tab w:val="clear" w:pos="720"/>
                <w:tab w:val="clear" w:pos="1080"/>
                <w:tab w:val="clear" w:pos="1440"/>
              </w:tabs>
              <w:overflowPunct/>
              <w:autoSpaceDE/>
              <w:autoSpaceDN/>
              <w:adjustRightInd/>
              <w:spacing w:before="60" w:after="60"/>
              <w:jc w:val="both"/>
              <w:textAlignment w:val="auto"/>
              <w:rPr>
                <w:szCs w:val="22"/>
              </w:rPr>
            </w:pPr>
            <w:r w:rsidRPr="00603F96">
              <w:rPr>
                <w:szCs w:val="22"/>
              </w:rPr>
              <w:t>WCGPPSCrQpScale</w:t>
            </w:r>
          </w:p>
        </w:tc>
        <w:tc>
          <w:tcPr>
            <w:tcW w:w="6768" w:type="dxa"/>
          </w:tcPr>
          <w:p w14:paraId="76C1CAB7" w14:textId="77777777" w:rsidR="00621AD3" w:rsidRPr="002B4B68" w:rsidRDefault="00621AD3" w:rsidP="009D6188">
            <w:pPr>
              <w:tabs>
                <w:tab w:val="clear" w:pos="360"/>
                <w:tab w:val="clear" w:pos="720"/>
                <w:tab w:val="clear" w:pos="1080"/>
                <w:tab w:val="clear" w:pos="1440"/>
              </w:tabs>
              <w:overflowPunct/>
              <w:autoSpaceDE/>
              <w:autoSpaceDN/>
              <w:adjustRightInd/>
              <w:spacing w:before="60" w:after="60"/>
              <w:jc w:val="both"/>
              <w:textAlignment w:val="auto"/>
              <w:rPr>
                <w:szCs w:val="22"/>
              </w:rPr>
            </w:pPr>
            <w:r w:rsidRPr="002B4B68">
              <w:rPr>
                <w:szCs w:val="22"/>
              </w:rPr>
              <w:t>This floating point value corresponds to the c_cr parameter</w:t>
            </w:r>
          </w:p>
        </w:tc>
      </w:tr>
    </w:tbl>
    <w:p w14:paraId="5EB78D36" w14:textId="7B0F3EE9" w:rsidR="00621AD3" w:rsidRPr="002B4B68" w:rsidRDefault="00621AD3" w:rsidP="00FA42C0">
      <w:pPr>
        <w:jc w:val="both"/>
      </w:pPr>
      <w:r w:rsidRPr="002B4B68">
        <w:t xml:space="preserve">To remain compatible with current </w:t>
      </w:r>
      <w:r w:rsidR="008109BB" w:rsidRPr="002B4B68">
        <w:t>behavior</w:t>
      </w:r>
      <w:r w:rsidRPr="002B4B68">
        <w:t xml:space="preserve"> the two existing parameters (CbQpOffset and CrQpOffset) for setting chroma QP offsets in HM are kept. They are added afterwards to the calculated offsets when the scaling has been done and allows for setting a stronger or weaker chroma qp offset than that specified by the model.</w:t>
      </w:r>
    </w:p>
    <w:p w14:paraId="0B89396F" w14:textId="1FAC70B6" w:rsidR="0068561D" w:rsidRPr="002B4B68" w:rsidRDefault="0068561D" w:rsidP="0068561D">
      <w:pPr>
        <w:pStyle w:val="Heading3"/>
      </w:pPr>
      <w:r w:rsidRPr="002B4B68">
        <w:t>Average Luma Controlled Adaptive dQP</w:t>
      </w:r>
    </w:p>
    <w:p w14:paraId="1E888464" w14:textId="7E5EDA5A" w:rsidR="0068561D" w:rsidRPr="002B4B68" w:rsidRDefault="0068561D" w:rsidP="00FA42C0">
      <w:pPr>
        <w:jc w:val="both"/>
      </w:pPr>
      <w:r w:rsidRPr="002B4B68">
        <w:t xml:space="preserve">The combination of the ST 2084 transfer function and the </w:t>
      </w:r>
      <w:ins w:id="272" w:author="Francois Edouard" w:date="2017-04-04T08:56:00Z">
        <w:r w:rsidR="00715784" w:rsidRPr="002B4B68">
          <w:rPr>
            <w:szCs w:val="24"/>
          </w:rPr>
          <w:t>BT.2</w:t>
        </w:r>
        <w:r w:rsidR="00715784">
          <w:rPr>
            <w:szCs w:val="24"/>
          </w:rPr>
          <w:t>100</w:t>
        </w:r>
        <w:r w:rsidR="00715784" w:rsidRPr="002B4B68">
          <w:rPr>
            <w:szCs w:val="24"/>
          </w:rPr>
          <w:t xml:space="preserve"> </w:t>
        </w:r>
      </w:ins>
      <w:del w:id="273" w:author="Francois Edouard" w:date="2017-04-04T08:56:00Z">
        <w:r w:rsidRPr="002B4B68" w:rsidDel="00715784">
          <w:delText xml:space="preserve">BT.2020 </w:delText>
        </w:r>
      </w:del>
      <w:r w:rsidR="009D6188">
        <w:t>colour</w:t>
      </w:r>
      <w:r w:rsidRPr="002B4B68">
        <w:t xml:space="preserve"> space allocate</w:t>
      </w:r>
      <w:r w:rsidR="00557840" w:rsidRPr="002B4B68">
        <w:t>s</w:t>
      </w:r>
      <w:r w:rsidRPr="002B4B68">
        <w:t xml:space="preserve"> relatively more bits to the darker areas than what is t</w:t>
      </w:r>
      <w:r w:rsidR="009D6188">
        <w:t>he case for SDR compression (BT</w:t>
      </w:r>
      <w:r w:rsidRPr="002B4B68">
        <w:t xml:space="preserve">.709 transfer function / </w:t>
      </w:r>
      <w:ins w:id="274" w:author="Francois Edouard" w:date="2017-04-04T08:56:00Z">
        <w:r w:rsidR="00715784" w:rsidRPr="002B4B68">
          <w:rPr>
            <w:szCs w:val="24"/>
          </w:rPr>
          <w:t>BT.2</w:t>
        </w:r>
        <w:r w:rsidR="00715784">
          <w:rPr>
            <w:szCs w:val="24"/>
          </w:rPr>
          <w:t>100</w:t>
        </w:r>
        <w:r w:rsidR="00715784" w:rsidRPr="002B4B68">
          <w:rPr>
            <w:szCs w:val="24"/>
          </w:rPr>
          <w:t xml:space="preserve"> </w:t>
        </w:r>
      </w:ins>
      <w:del w:id="275" w:author="Francois Edouard" w:date="2017-04-04T08:56:00Z">
        <w:r w:rsidRPr="002B4B68" w:rsidDel="00715784">
          <w:delText xml:space="preserve">BT.2020 </w:delText>
        </w:r>
      </w:del>
      <w:r w:rsidR="009D6188">
        <w:t>colour</w:t>
      </w:r>
      <w:r w:rsidRPr="002B4B68">
        <w:t xml:space="preserve"> space). In order to get a better balance between dark an</w:t>
      </w:r>
      <w:r w:rsidR="00557840" w:rsidRPr="002B4B68">
        <w:t>d</w:t>
      </w:r>
      <w:r w:rsidRPr="002B4B68">
        <w:t xml:space="preserve"> bright areas in the image, the QP value is changed according to the average luma value in each 64x64 CTU pixel block.</w:t>
      </w:r>
    </w:p>
    <w:p w14:paraId="3D1677E8" w14:textId="4A403F74" w:rsidR="00BF27D4" w:rsidRPr="002B4B68" w:rsidRDefault="0068561D" w:rsidP="00FA42C0">
      <w:pPr>
        <w:pStyle w:val="Heading4"/>
        <w:tabs>
          <w:tab w:val="left" w:pos="1170"/>
        </w:tabs>
      </w:pPr>
      <w:r w:rsidRPr="002B4B68">
        <w:t>Implementation</w:t>
      </w:r>
      <w:r w:rsidRPr="00E3518C">
        <w:t xml:space="preserve"> </w:t>
      </w:r>
    </w:p>
    <w:p w14:paraId="1C84E2B2" w14:textId="666588FC" w:rsidR="0068561D" w:rsidRPr="002B4B68" w:rsidRDefault="0068561D" w:rsidP="00FA42C0">
      <w:pPr>
        <w:jc w:val="both"/>
      </w:pPr>
      <w:r w:rsidRPr="002B4B68">
        <w:t>For every 64x64 CTU, the average luma value, L</w:t>
      </w:r>
      <w:r w:rsidRPr="002B4B68">
        <w:rPr>
          <w:vertAlign w:val="subscript"/>
        </w:rPr>
        <w:t>average</w:t>
      </w:r>
      <w:r w:rsidRPr="002B4B68">
        <w:t>, is calculated. An integer version int</w:t>
      </w:r>
      <w:r w:rsidRPr="002B4B68">
        <w:rPr>
          <w:vertAlign w:val="subscript"/>
        </w:rPr>
        <w:t>L</w:t>
      </w:r>
      <w:r w:rsidRPr="002B4B68">
        <w:t xml:space="preserve"> of this is then calculated using int</w:t>
      </w:r>
      <w:r w:rsidRPr="002B4B68">
        <w:rPr>
          <w:vertAlign w:val="subscript"/>
        </w:rPr>
        <w:t>L</w:t>
      </w:r>
      <w:r w:rsidRPr="002B4B68">
        <w:t xml:space="preserve"> = floor(L</w:t>
      </w:r>
      <w:r w:rsidRPr="002B4B68">
        <w:rPr>
          <w:vertAlign w:val="subscript"/>
        </w:rPr>
        <w:t>average</w:t>
      </w:r>
      <w:r w:rsidRPr="002B4B68">
        <w:t xml:space="preserve"> + 0.5). The QP to use for a particular 64x64 CTU block is then obtained by adding the picture QP with the dQP obtained by using the look-up table shown in</w:t>
      </w:r>
      <w:r w:rsidR="007D6E6A" w:rsidRPr="002B4B68">
        <w:t xml:space="preserve"> </w:t>
      </w:r>
      <w:r w:rsidR="007D6E6A" w:rsidRPr="002B4B68">
        <w:fldChar w:fldCharType="begin"/>
      </w:r>
      <w:r w:rsidR="007D6E6A" w:rsidRPr="002B4B68">
        <w:instrText xml:space="preserve"> REF _Ref444218471 \h </w:instrText>
      </w:r>
      <w:r w:rsidR="007D6E6A" w:rsidRPr="002B4B68">
        <w:fldChar w:fldCharType="separate"/>
      </w:r>
      <w:ins w:id="276" w:author="Francois Edouard" w:date="2017-04-04T09:42:00Z">
        <w:r w:rsidR="000413DA" w:rsidRPr="00E3518C">
          <w:t xml:space="preserve">Table </w:t>
        </w:r>
        <w:r w:rsidR="000413DA">
          <w:rPr>
            <w:noProof/>
          </w:rPr>
          <w:t>3</w:t>
        </w:r>
      </w:ins>
      <w:del w:id="277" w:author="Francois Edouard" w:date="2017-04-04T09:42:00Z">
        <w:r w:rsidR="00417836" w:rsidRPr="00E3518C" w:rsidDel="000413DA">
          <w:delText xml:space="preserve">Table </w:delText>
        </w:r>
        <w:r w:rsidR="00417836" w:rsidDel="000413DA">
          <w:rPr>
            <w:noProof/>
          </w:rPr>
          <w:delText>3</w:delText>
        </w:r>
      </w:del>
      <w:r w:rsidR="007D6E6A" w:rsidRPr="002B4B68">
        <w:fldChar w:fldCharType="end"/>
      </w:r>
      <w:r w:rsidRPr="002B4B68">
        <w:t xml:space="preserve">. The source code </w:t>
      </w:r>
      <w:del w:id="278" w:author="Francois Edouard" w:date="2017-04-04T08:37:00Z">
        <w:r w:rsidRPr="002B4B68" w:rsidDel="003D121E">
          <w:delText>can be found in this contribution as a patch to</w:delText>
        </w:r>
      </w:del>
      <w:ins w:id="279" w:author="Francois Edouard" w:date="2017-04-04T08:37:00Z">
        <w:r w:rsidR="003D121E">
          <w:t>in</w:t>
        </w:r>
      </w:ins>
      <w:r w:rsidRPr="002B4B68">
        <w:t xml:space="preserve"> HM </w:t>
      </w:r>
      <w:del w:id="280" w:author="Francois Edouard" w:date="2017-04-04T08:38:00Z">
        <w:r w:rsidRPr="002B4B68" w:rsidDel="003D121E">
          <w:delText>16.</w:delText>
        </w:r>
        <w:r w:rsidR="004A44B4" w:rsidDel="003D121E">
          <w:delText>12</w:delText>
        </w:r>
        <w:r w:rsidRPr="002B4B68" w:rsidDel="003D121E">
          <w:delText xml:space="preserve"> </w:delText>
        </w:r>
        <w:r w:rsidR="00557840" w:rsidRPr="002B4B68" w:rsidDel="003D121E">
          <w:delText>(svn revision 4690)</w:delText>
        </w:r>
      </w:del>
      <w:ins w:id="281" w:author="Francois Edouard" w:date="2017-04-04T08:38:00Z">
        <w:r w:rsidR="003D121E">
          <w:t>is</w:t>
        </w:r>
      </w:ins>
      <w:r w:rsidR="00557840" w:rsidRPr="002B4B68">
        <w:t xml:space="preserve"> </w:t>
      </w:r>
      <w:r w:rsidRPr="002B4B68">
        <w:t>marked with the SHARP_LUMA_DELTA_QP defines. This luma adaptive dQP method is enabled by the following parameter in config file.</w:t>
      </w:r>
    </w:p>
    <w:p w14:paraId="30F99544" w14:textId="3674502B" w:rsidR="0068561D" w:rsidRPr="002B4B68" w:rsidRDefault="00365B8E" w:rsidP="0068561D">
      <w:r w:rsidRPr="00365B8E">
        <w:t>LumaLevelToDeltaQPMode</w:t>
      </w:r>
      <w:r w:rsidR="0068561D" w:rsidRPr="002B4B68">
        <w:t>: 1           # Change luma delta QP based on average luma</w:t>
      </w:r>
    </w:p>
    <w:p w14:paraId="71E019EE" w14:textId="77777777" w:rsidR="0068561D" w:rsidRPr="002B4B68" w:rsidRDefault="0068561D" w:rsidP="0068561D"/>
    <w:p w14:paraId="713BF762" w14:textId="756C90A4" w:rsidR="0068561D" w:rsidRPr="002B4B68" w:rsidRDefault="0068561D" w:rsidP="007036E8">
      <w:pPr>
        <w:pStyle w:val="Caption"/>
        <w:keepNext/>
        <w:rPr>
          <w:szCs w:val="24"/>
        </w:rPr>
      </w:pPr>
      <w:bookmarkStart w:id="282" w:name="_Ref444218471"/>
      <w:r w:rsidRPr="00E3518C">
        <w:t xml:space="preserve">Table </w:t>
      </w:r>
      <w:fldSimple w:instr=" SEQ Table \* ARABIC ">
        <w:r w:rsidR="000413DA">
          <w:rPr>
            <w:noProof/>
          </w:rPr>
          <w:t>3</w:t>
        </w:r>
      </w:fldSimple>
      <w:bookmarkEnd w:id="282"/>
      <w:r w:rsidR="009774CE">
        <w:rPr>
          <w:noProof/>
        </w:rPr>
        <w:t>.</w:t>
      </w:r>
      <w:r w:rsidRPr="002B4B68">
        <w:rPr>
          <w:szCs w:val="24"/>
        </w:rPr>
        <w:t xml:space="preserve"> Look-up table of the dQP value from the average of the luma value. As an example, an average luma value of 503 in a 64x64 block would result in a dQP value of </w:t>
      </w:r>
      <w:r w:rsidR="007036E8">
        <w:rPr>
          <w:szCs w:val="24"/>
        </w:rPr>
        <w:t>−</w:t>
      </w:r>
      <w:r w:rsidRPr="002B4B68">
        <w:rPr>
          <w:szCs w:val="24"/>
        </w:rPr>
        <w:t>1.</w:t>
      </w:r>
    </w:p>
    <w:tbl>
      <w:tblPr>
        <w:tblW w:w="0" w:type="auto"/>
        <w:tblInd w:w="2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2"/>
        <w:gridCol w:w="1653"/>
      </w:tblGrid>
      <w:tr w:rsidR="0068561D" w:rsidRPr="002B4B68" w14:paraId="1218ED8A" w14:textId="77777777" w:rsidTr="00FA42C0">
        <w:trPr>
          <w:trHeight w:val="332"/>
        </w:trPr>
        <w:tc>
          <w:tcPr>
            <w:tcW w:w="2032" w:type="dxa"/>
          </w:tcPr>
          <w:p w14:paraId="3D4FC38F" w14:textId="77777777" w:rsidR="0068561D" w:rsidRPr="002B4B68" w:rsidRDefault="0068561D" w:rsidP="007036E8">
            <w:pPr>
              <w:keepNext/>
              <w:spacing w:before="0"/>
              <w:rPr>
                <w:b/>
              </w:rPr>
            </w:pPr>
            <w:r w:rsidRPr="002B4B68">
              <w:rPr>
                <w:b/>
              </w:rPr>
              <w:t>luma intL range</w:t>
            </w:r>
          </w:p>
        </w:tc>
        <w:tc>
          <w:tcPr>
            <w:tcW w:w="1653" w:type="dxa"/>
          </w:tcPr>
          <w:p w14:paraId="380E27C8" w14:textId="77777777" w:rsidR="0068561D" w:rsidRPr="002B4B68" w:rsidRDefault="0068561D" w:rsidP="007036E8">
            <w:pPr>
              <w:keepNext/>
              <w:spacing w:before="0"/>
              <w:rPr>
                <w:b/>
              </w:rPr>
            </w:pPr>
            <w:r w:rsidRPr="002B4B68">
              <w:rPr>
                <w:b/>
              </w:rPr>
              <w:t xml:space="preserve">dQP </w:t>
            </w:r>
          </w:p>
        </w:tc>
      </w:tr>
      <w:tr w:rsidR="0068561D" w:rsidRPr="002B4B68" w14:paraId="5BE3ABE4" w14:textId="77777777" w:rsidTr="00FA42C0">
        <w:trPr>
          <w:trHeight w:val="64"/>
        </w:trPr>
        <w:tc>
          <w:tcPr>
            <w:tcW w:w="2032" w:type="dxa"/>
          </w:tcPr>
          <w:p w14:paraId="615D7E5A" w14:textId="77777777" w:rsidR="0068561D" w:rsidRPr="002B4B68" w:rsidRDefault="0068561D" w:rsidP="007036E8">
            <w:pPr>
              <w:keepNext/>
              <w:spacing w:before="0"/>
            </w:pPr>
            <w:r w:rsidRPr="002B4B68">
              <w:t>intL &lt; 301</w:t>
            </w:r>
          </w:p>
        </w:tc>
        <w:tc>
          <w:tcPr>
            <w:tcW w:w="1653" w:type="dxa"/>
          </w:tcPr>
          <w:p w14:paraId="5AC53DE0" w14:textId="77777777" w:rsidR="0068561D" w:rsidRPr="002B4B68" w:rsidRDefault="0068561D" w:rsidP="007036E8">
            <w:pPr>
              <w:keepNext/>
              <w:spacing w:before="0"/>
            </w:pPr>
            <w:r w:rsidRPr="002B4B68">
              <w:t>3</w:t>
            </w:r>
          </w:p>
        </w:tc>
      </w:tr>
      <w:tr w:rsidR="0068561D" w:rsidRPr="002B4B68" w14:paraId="3CF218C0" w14:textId="77777777" w:rsidTr="00FA42C0">
        <w:trPr>
          <w:trHeight w:val="152"/>
        </w:trPr>
        <w:tc>
          <w:tcPr>
            <w:tcW w:w="2032" w:type="dxa"/>
          </w:tcPr>
          <w:p w14:paraId="48462AC9" w14:textId="77777777" w:rsidR="0068561D" w:rsidRPr="002B4B68" w:rsidRDefault="0068561D" w:rsidP="007036E8">
            <w:pPr>
              <w:keepNext/>
              <w:spacing w:before="0"/>
            </w:pPr>
            <w:r w:rsidRPr="002B4B68">
              <w:t>301 ≤ intL &lt; 367</w:t>
            </w:r>
          </w:p>
        </w:tc>
        <w:tc>
          <w:tcPr>
            <w:tcW w:w="1653" w:type="dxa"/>
          </w:tcPr>
          <w:p w14:paraId="46E43C82" w14:textId="77777777" w:rsidR="0068561D" w:rsidRPr="002B4B68" w:rsidRDefault="0068561D" w:rsidP="007036E8">
            <w:pPr>
              <w:keepNext/>
              <w:spacing w:before="0"/>
            </w:pPr>
            <w:r w:rsidRPr="002B4B68">
              <w:t>2</w:t>
            </w:r>
          </w:p>
        </w:tc>
      </w:tr>
      <w:tr w:rsidR="0068561D" w:rsidRPr="002B4B68" w14:paraId="4FA9626D" w14:textId="77777777" w:rsidTr="00FA42C0">
        <w:trPr>
          <w:trHeight w:val="98"/>
        </w:trPr>
        <w:tc>
          <w:tcPr>
            <w:tcW w:w="2032" w:type="dxa"/>
          </w:tcPr>
          <w:p w14:paraId="2EAC4934" w14:textId="77777777" w:rsidR="0068561D" w:rsidRPr="002B4B68" w:rsidRDefault="0068561D" w:rsidP="007036E8">
            <w:pPr>
              <w:keepNext/>
              <w:spacing w:before="0"/>
            </w:pPr>
            <w:r w:rsidRPr="002B4B68">
              <w:t>367 ≤ intL &lt; 434</w:t>
            </w:r>
          </w:p>
        </w:tc>
        <w:tc>
          <w:tcPr>
            <w:tcW w:w="1653" w:type="dxa"/>
          </w:tcPr>
          <w:p w14:paraId="2281265C" w14:textId="77777777" w:rsidR="0068561D" w:rsidRPr="002B4B68" w:rsidRDefault="0068561D" w:rsidP="007036E8">
            <w:pPr>
              <w:keepNext/>
              <w:spacing w:before="0"/>
            </w:pPr>
            <w:r w:rsidRPr="002B4B68">
              <w:t>1</w:t>
            </w:r>
          </w:p>
        </w:tc>
      </w:tr>
      <w:tr w:rsidR="0068561D" w:rsidRPr="002B4B68" w14:paraId="362BC1C3" w14:textId="77777777" w:rsidTr="00FA42C0">
        <w:trPr>
          <w:trHeight w:val="161"/>
        </w:trPr>
        <w:tc>
          <w:tcPr>
            <w:tcW w:w="2032" w:type="dxa"/>
          </w:tcPr>
          <w:p w14:paraId="3031C29F" w14:textId="77777777" w:rsidR="0068561D" w:rsidRPr="002B4B68" w:rsidRDefault="0068561D" w:rsidP="007036E8">
            <w:pPr>
              <w:keepNext/>
              <w:spacing w:before="0"/>
            </w:pPr>
            <w:r w:rsidRPr="002B4B68">
              <w:t>434 ≤ intL &lt; 501</w:t>
            </w:r>
          </w:p>
        </w:tc>
        <w:tc>
          <w:tcPr>
            <w:tcW w:w="1653" w:type="dxa"/>
          </w:tcPr>
          <w:p w14:paraId="00040B22" w14:textId="77777777" w:rsidR="0068561D" w:rsidRPr="002B4B68" w:rsidRDefault="0068561D" w:rsidP="007036E8">
            <w:pPr>
              <w:keepNext/>
              <w:spacing w:before="0"/>
            </w:pPr>
            <w:r w:rsidRPr="002B4B68">
              <w:t>0</w:t>
            </w:r>
          </w:p>
        </w:tc>
      </w:tr>
      <w:tr w:rsidR="0068561D" w:rsidRPr="002B4B68" w14:paraId="2B3BB148" w14:textId="77777777" w:rsidTr="00FA42C0">
        <w:trPr>
          <w:trHeight w:val="107"/>
        </w:trPr>
        <w:tc>
          <w:tcPr>
            <w:tcW w:w="2032" w:type="dxa"/>
          </w:tcPr>
          <w:p w14:paraId="47B52856" w14:textId="77777777" w:rsidR="0068561D" w:rsidRPr="002B4B68" w:rsidRDefault="0068561D" w:rsidP="007036E8">
            <w:pPr>
              <w:keepNext/>
              <w:spacing w:before="0"/>
            </w:pPr>
            <w:r w:rsidRPr="002B4B68">
              <w:t>501 ≤ intL &lt; 567</w:t>
            </w:r>
          </w:p>
        </w:tc>
        <w:tc>
          <w:tcPr>
            <w:tcW w:w="1653" w:type="dxa"/>
          </w:tcPr>
          <w:p w14:paraId="0BD9526C" w14:textId="2D1A6EDB" w:rsidR="0068561D" w:rsidRPr="002B4B68" w:rsidRDefault="007036E8" w:rsidP="007036E8">
            <w:pPr>
              <w:keepNext/>
              <w:spacing w:before="0"/>
            </w:pPr>
            <w:r>
              <w:rPr>
                <w:szCs w:val="24"/>
              </w:rPr>
              <w:t>−</w:t>
            </w:r>
            <w:r w:rsidR="0068561D" w:rsidRPr="002B4B68">
              <w:t>1</w:t>
            </w:r>
          </w:p>
        </w:tc>
      </w:tr>
      <w:tr w:rsidR="0068561D" w:rsidRPr="002B4B68" w14:paraId="7876E785" w14:textId="77777777" w:rsidTr="00FA42C0">
        <w:trPr>
          <w:trHeight w:val="64"/>
        </w:trPr>
        <w:tc>
          <w:tcPr>
            <w:tcW w:w="2032" w:type="dxa"/>
          </w:tcPr>
          <w:p w14:paraId="2C0CEBE7" w14:textId="77777777" w:rsidR="0068561D" w:rsidRPr="002B4B68" w:rsidRDefault="0068561D" w:rsidP="007036E8">
            <w:pPr>
              <w:keepNext/>
              <w:spacing w:before="0"/>
            </w:pPr>
            <w:r w:rsidRPr="002B4B68">
              <w:t>567 ≤ intL &lt; 634</w:t>
            </w:r>
          </w:p>
        </w:tc>
        <w:tc>
          <w:tcPr>
            <w:tcW w:w="1653" w:type="dxa"/>
          </w:tcPr>
          <w:p w14:paraId="06C2C11B" w14:textId="69B771E0" w:rsidR="0068561D" w:rsidRPr="002B4B68" w:rsidRDefault="007036E8" w:rsidP="007036E8">
            <w:pPr>
              <w:keepNext/>
              <w:spacing w:before="0"/>
            </w:pPr>
            <w:r>
              <w:rPr>
                <w:szCs w:val="24"/>
              </w:rPr>
              <w:t>−</w:t>
            </w:r>
            <w:r w:rsidR="0068561D" w:rsidRPr="002B4B68">
              <w:t>2</w:t>
            </w:r>
          </w:p>
        </w:tc>
      </w:tr>
      <w:tr w:rsidR="0068561D" w:rsidRPr="002B4B68" w14:paraId="777A8F70" w14:textId="77777777" w:rsidTr="00FA42C0">
        <w:trPr>
          <w:trHeight w:val="296"/>
        </w:trPr>
        <w:tc>
          <w:tcPr>
            <w:tcW w:w="2032" w:type="dxa"/>
          </w:tcPr>
          <w:p w14:paraId="049CDACC" w14:textId="77777777" w:rsidR="0068561D" w:rsidRPr="002B4B68" w:rsidRDefault="0068561D" w:rsidP="007036E8">
            <w:pPr>
              <w:keepNext/>
              <w:spacing w:before="0"/>
            </w:pPr>
            <w:r w:rsidRPr="002B4B68">
              <w:t>634 &lt;= intL &lt; 701</w:t>
            </w:r>
          </w:p>
        </w:tc>
        <w:tc>
          <w:tcPr>
            <w:tcW w:w="1653" w:type="dxa"/>
          </w:tcPr>
          <w:p w14:paraId="108272CB" w14:textId="63F493B6" w:rsidR="0068561D" w:rsidRPr="002B4B68" w:rsidRDefault="007036E8" w:rsidP="007036E8">
            <w:pPr>
              <w:keepNext/>
              <w:spacing w:before="0"/>
            </w:pPr>
            <w:r>
              <w:rPr>
                <w:szCs w:val="24"/>
              </w:rPr>
              <w:t>−</w:t>
            </w:r>
            <w:r w:rsidR="0068561D" w:rsidRPr="002B4B68">
              <w:t>3</w:t>
            </w:r>
          </w:p>
        </w:tc>
      </w:tr>
      <w:tr w:rsidR="0068561D" w:rsidRPr="002B4B68" w14:paraId="3E82526A" w14:textId="77777777" w:rsidTr="00FA42C0">
        <w:trPr>
          <w:trHeight w:val="71"/>
        </w:trPr>
        <w:tc>
          <w:tcPr>
            <w:tcW w:w="2032" w:type="dxa"/>
          </w:tcPr>
          <w:p w14:paraId="33DDB6A5" w14:textId="77777777" w:rsidR="0068561D" w:rsidRPr="002B4B68" w:rsidRDefault="0068561D" w:rsidP="007036E8">
            <w:pPr>
              <w:keepNext/>
              <w:spacing w:before="0"/>
            </w:pPr>
            <w:r w:rsidRPr="002B4B68">
              <w:t>701 &lt;= intL &lt; 767</w:t>
            </w:r>
          </w:p>
        </w:tc>
        <w:tc>
          <w:tcPr>
            <w:tcW w:w="1653" w:type="dxa"/>
          </w:tcPr>
          <w:p w14:paraId="5BB4B4A0" w14:textId="6DB3B0E3" w:rsidR="0068561D" w:rsidRPr="002B4B68" w:rsidRDefault="007036E8" w:rsidP="007036E8">
            <w:pPr>
              <w:keepNext/>
              <w:spacing w:before="0"/>
            </w:pPr>
            <w:r>
              <w:rPr>
                <w:szCs w:val="24"/>
              </w:rPr>
              <w:t>−</w:t>
            </w:r>
            <w:r w:rsidR="0068561D" w:rsidRPr="002B4B68">
              <w:t>4</w:t>
            </w:r>
          </w:p>
        </w:tc>
      </w:tr>
      <w:tr w:rsidR="0068561D" w:rsidRPr="002B4B68" w14:paraId="0B40E301" w14:textId="77777777" w:rsidTr="00FA42C0">
        <w:trPr>
          <w:trHeight w:val="64"/>
        </w:trPr>
        <w:tc>
          <w:tcPr>
            <w:tcW w:w="2032" w:type="dxa"/>
          </w:tcPr>
          <w:p w14:paraId="28A082C1" w14:textId="77777777" w:rsidR="0068561D" w:rsidRPr="002B4B68" w:rsidRDefault="0068561D" w:rsidP="007036E8">
            <w:pPr>
              <w:keepNext/>
              <w:spacing w:before="0"/>
            </w:pPr>
            <w:r w:rsidRPr="002B4B68">
              <w:t>767 &lt;= intL &lt; 834</w:t>
            </w:r>
          </w:p>
        </w:tc>
        <w:tc>
          <w:tcPr>
            <w:tcW w:w="1653" w:type="dxa"/>
          </w:tcPr>
          <w:p w14:paraId="30C4DC36" w14:textId="7DC769C2" w:rsidR="0068561D" w:rsidRPr="002B4B68" w:rsidRDefault="007036E8" w:rsidP="007036E8">
            <w:pPr>
              <w:keepNext/>
              <w:spacing w:before="0"/>
            </w:pPr>
            <w:r>
              <w:rPr>
                <w:szCs w:val="24"/>
              </w:rPr>
              <w:t>−</w:t>
            </w:r>
            <w:r w:rsidR="0068561D" w:rsidRPr="002B4B68">
              <w:t>5</w:t>
            </w:r>
          </w:p>
        </w:tc>
      </w:tr>
      <w:tr w:rsidR="0068561D" w:rsidRPr="002B4B68" w14:paraId="32F325E4" w14:textId="77777777" w:rsidTr="00FA42C0">
        <w:trPr>
          <w:trHeight w:val="260"/>
        </w:trPr>
        <w:tc>
          <w:tcPr>
            <w:tcW w:w="2032" w:type="dxa"/>
          </w:tcPr>
          <w:p w14:paraId="5351599B" w14:textId="77777777" w:rsidR="0068561D" w:rsidRPr="002B4B68" w:rsidRDefault="0068561D" w:rsidP="00FA42C0">
            <w:pPr>
              <w:spacing w:before="0"/>
            </w:pPr>
            <w:r w:rsidRPr="002B4B68">
              <w:t>intL &gt;= 834</w:t>
            </w:r>
          </w:p>
        </w:tc>
        <w:tc>
          <w:tcPr>
            <w:tcW w:w="1653" w:type="dxa"/>
          </w:tcPr>
          <w:p w14:paraId="72E76AA5" w14:textId="6E6260F1" w:rsidR="0068561D" w:rsidRPr="002B4B68" w:rsidRDefault="007036E8" w:rsidP="00FA42C0">
            <w:pPr>
              <w:spacing w:before="0"/>
            </w:pPr>
            <w:r>
              <w:rPr>
                <w:szCs w:val="24"/>
              </w:rPr>
              <w:t>−</w:t>
            </w:r>
            <w:r w:rsidR="0068561D" w:rsidRPr="002B4B68">
              <w:t>6</w:t>
            </w:r>
          </w:p>
        </w:tc>
      </w:tr>
    </w:tbl>
    <w:p w14:paraId="35016FAD" w14:textId="77777777" w:rsidR="0068561D" w:rsidRPr="002B4B68" w:rsidRDefault="0068561D" w:rsidP="0068561D"/>
    <w:p w14:paraId="336D17E2" w14:textId="627860F2" w:rsidR="0068561D" w:rsidRPr="002B4B68" w:rsidRDefault="0068561D" w:rsidP="0068561D">
      <w:r w:rsidRPr="002B4B68">
        <w:t>The data can also be drawn as a diagram, which is shown in</w:t>
      </w:r>
      <w:r w:rsidR="004A4780" w:rsidRPr="002B4B68">
        <w:t xml:space="preserve"> </w:t>
      </w:r>
      <w:r w:rsidR="004A4780" w:rsidRPr="002B4B68">
        <w:fldChar w:fldCharType="begin"/>
      </w:r>
      <w:r w:rsidR="004A4780" w:rsidRPr="002B4B68">
        <w:instrText xml:space="preserve"> REF _Ref444218437 \h </w:instrText>
      </w:r>
      <w:r w:rsidR="004A4780" w:rsidRPr="002B4B68">
        <w:fldChar w:fldCharType="separate"/>
      </w:r>
      <w:ins w:id="283" w:author="Francois Edouard" w:date="2017-04-04T09:42:00Z">
        <w:r w:rsidR="000413DA" w:rsidRPr="002B4B68">
          <w:t xml:space="preserve">Figure </w:t>
        </w:r>
        <w:r w:rsidR="000413DA">
          <w:rPr>
            <w:noProof/>
          </w:rPr>
          <w:t>5</w:t>
        </w:r>
      </w:ins>
      <w:del w:id="284" w:author="Francois Edouard" w:date="2017-04-04T09:42:00Z">
        <w:r w:rsidR="00417836" w:rsidRPr="002B4B68" w:rsidDel="000413DA">
          <w:delText xml:space="preserve">Figure </w:delText>
        </w:r>
        <w:r w:rsidR="00417836" w:rsidDel="000413DA">
          <w:rPr>
            <w:noProof/>
          </w:rPr>
          <w:delText>5</w:delText>
        </w:r>
      </w:del>
      <w:r w:rsidR="004A4780" w:rsidRPr="002B4B68">
        <w:fldChar w:fldCharType="end"/>
      </w:r>
      <w:r w:rsidRPr="002B4B68">
        <w:t xml:space="preserve">. </w:t>
      </w:r>
    </w:p>
    <w:p w14:paraId="7B3A0FB7" w14:textId="0AE9FD41" w:rsidR="0068561D" w:rsidRPr="00E3518C" w:rsidRDefault="0068561D" w:rsidP="007036E8">
      <w:pPr>
        <w:keepNext/>
        <w:jc w:val="center"/>
      </w:pPr>
      <w:r w:rsidRPr="00E3518C">
        <w:rPr>
          <w:noProof/>
        </w:rPr>
        <w:drawing>
          <wp:inline distT="0" distB="0" distL="0" distR="0" wp14:anchorId="2B2AA586" wp14:editId="27434A08">
            <wp:extent cx="4029710" cy="2974975"/>
            <wp:effectExtent l="0" t="0" r="889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029710" cy="2974975"/>
                    </a:xfrm>
                    <a:prstGeom prst="rect">
                      <a:avLst/>
                    </a:prstGeom>
                    <a:noFill/>
                  </pic:spPr>
                </pic:pic>
              </a:graphicData>
            </a:graphic>
          </wp:inline>
        </w:drawing>
      </w:r>
    </w:p>
    <w:p w14:paraId="055AC990" w14:textId="29C1ADF4" w:rsidR="0068561D" w:rsidRPr="002B4B68" w:rsidRDefault="0068561D">
      <w:pPr>
        <w:pStyle w:val="Caption"/>
      </w:pPr>
      <w:bookmarkStart w:id="285" w:name="_Ref444218437"/>
      <w:r w:rsidRPr="002B4B68">
        <w:t xml:space="preserve">Figure </w:t>
      </w:r>
      <w:fldSimple w:instr=" SEQ Figure \* ARABIC ">
        <w:r w:rsidR="000413DA">
          <w:rPr>
            <w:noProof/>
          </w:rPr>
          <w:t>5</w:t>
        </w:r>
      </w:fldSimple>
      <w:bookmarkEnd w:id="285"/>
      <w:r w:rsidRPr="002B4B68">
        <w:t>. Change in QP value as a function of the average luma value in the 64x64 pixel block.</w:t>
      </w:r>
    </w:p>
    <w:p w14:paraId="66F2FF60" w14:textId="77777777" w:rsidR="0068561D" w:rsidRPr="00E3518C" w:rsidRDefault="0068561D" w:rsidP="00FA42C0"/>
    <w:p w14:paraId="7ADFD0CF" w14:textId="095DA4A7" w:rsidR="00D83F36" w:rsidRPr="002B4B68" w:rsidRDefault="00D83F36" w:rsidP="00027E0B">
      <w:pPr>
        <w:pStyle w:val="Heading1"/>
        <w:rPr>
          <w:rFonts w:cs="Times New Roman"/>
        </w:rPr>
      </w:pPr>
      <w:r w:rsidRPr="002B4B68">
        <w:rPr>
          <w:rFonts w:cs="Times New Roman"/>
        </w:rPr>
        <w:t xml:space="preserve">Anchor generation process for </w:t>
      </w:r>
      <w:r w:rsidRPr="0004386F">
        <w:rPr>
          <w:rFonts w:cs="Times New Roman"/>
        </w:rPr>
        <w:t>IC</w:t>
      </w:r>
      <w:r w:rsidRPr="0004386F">
        <w:rPr>
          <w:rFonts w:cs="Times New Roman"/>
          <w:vertAlign w:val="subscript"/>
        </w:rPr>
        <w:t>T</w:t>
      </w:r>
      <w:r w:rsidRPr="0004386F">
        <w:rPr>
          <w:rFonts w:cs="Times New Roman"/>
        </w:rPr>
        <w:t>C</w:t>
      </w:r>
      <w:r w:rsidRPr="0004386F">
        <w:rPr>
          <w:rFonts w:cs="Times New Roman"/>
          <w:vertAlign w:val="subscript"/>
        </w:rPr>
        <w:t>P</w:t>
      </w:r>
      <w:r w:rsidRPr="002B4B68">
        <w:rPr>
          <w:rFonts w:cs="Times New Roman"/>
        </w:rPr>
        <w:t xml:space="preserve"> 420 video</w:t>
      </w:r>
    </w:p>
    <w:p w14:paraId="2A4D51B7" w14:textId="77777777" w:rsidR="009570AA" w:rsidRPr="00E3518C" w:rsidRDefault="009570AA" w:rsidP="009570AA">
      <w:pPr>
        <w:pStyle w:val="Heading2"/>
      </w:pPr>
      <w:r w:rsidRPr="002B4B68">
        <w:t>Software versions</w:t>
      </w:r>
    </w:p>
    <w:p w14:paraId="7344B15E" w14:textId="77777777" w:rsidR="009570AA" w:rsidRPr="002B4B68" w:rsidRDefault="009570AA" w:rsidP="009570AA">
      <w:pPr>
        <w:pStyle w:val="Heading3"/>
      </w:pPr>
      <w:r w:rsidRPr="002B4B68">
        <w:t>Conversion software HDRConvert</w:t>
      </w:r>
    </w:p>
    <w:p w14:paraId="1172A6EF" w14:textId="6D8C5D21" w:rsidR="009570AA" w:rsidRDefault="003D5E98" w:rsidP="002B4B68">
      <w:pPr>
        <w:tabs>
          <w:tab w:val="left" w:pos="1170"/>
        </w:tabs>
        <w:jc w:val="both"/>
        <w:rPr>
          <w:rFonts w:eastAsia="SimSun"/>
          <w:szCs w:val="24"/>
          <w:lang w:eastAsia="zh-CN"/>
        </w:rPr>
      </w:pPr>
      <w:r>
        <w:rPr>
          <w:rFonts w:eastAsia="SimSun"/>
          <w:szCs w:val="24"/>
          <w:lang w:eastAsia="zh-CN"/>
        </w:rPr>
        <w:t>HDRTools</w:t>
      </w:r>
      <w:r w:rsidR="002C36AB">
        <w:rPr>
          <w:rFonts w:eastAsia="SimSun"/>
          <w:szCs w:val="24"/>
          <w:lang w:eastAsia="zh-CN"/>
        </w:rPr>
        <w:t xml:space="preserve"> software</w:t>
      </w:r>
      <w:r w:rsidR="006C269C" w:rsidRPr="002B4B68">
        <w:rPr>
          <w:rFonts w:eastAsia="SimSun"/>
          <w:szCs w:val="24"/>
          <w:lang w:eastAsia="zh-CN"/>
        </w:rPr>
        <w:t xml:space="preserve"> </w:t>
      </w:r>
      <w:r w:rsidR="008F3171" w:rsidRPr="002B4B68">
        <w:rPr>
          <w:szCs w:val="24"/>
        </w:rPr>
        <w:t>as specified in section</w:t>
      </w:r>
      <w:r w:rsidR="006C269C" w:rsidRPr="002B4B68">
        <w:rPr>
          <w:rFonts w:eastAsia="SimSun"/>
          <w:szCs w:val="24"/>
          <w:lang w:eastAsia="zh-CN"/>
        </w:rPr>
        <w:t xml:space="preserve"> </w:t>
      </w:r>
      <w:r w:rsidR="006C269C" w:rsidRPr="002B4B68">
        <w:rPr>
          <w:rFonts w:eastAsia="SimSun"/>
          <w:szCs w:val="24"/>
          <w:lang w:eastAsia="zh-CN"/>
        </w:rPr>
        <w:fldChar w:fldCharType="begin"/>
      </w:r>
      <w:r w:rsidR="006C269C" w:rsidRPr="002B4B68">
        <w:rPr>
          <w:rFonts w:eastAsia="SimSun"/>
          <w:szCs w:val="24"/>
          <w:lang w:eastAsia="zh-CN"/>
        </w:rPr>
        <w:instrText xml:space="preserve"> REF _Ref453661882 \r \h </w:instrText>
      </w:r>
      <w:r w:rsidR="006C269C" w:rsidRPr="002B4B68">
        <w:rPr>
          <w:rFonts w:eastAsia="SimSun"/>
          <w:szCs w:val="24"/>
          <w:lang w:eastAsia="zh-CN"/>
        </w:rPr>
      </w:r>
      <w:r w:rsidR="006C269C" w:rsidRPr="002B4B68">
        <w:rPr>
          <w:rFonts w:eastAsia="SimSun"/>
          <w:szCs w:val="24"/>
          <w:lang w:eastAsia="zh-CN"/>
        </w:rPr>
        <w:fldChar w:fldCharType="separate"/>
      </w:r>
      <w:r w:rsidR="000413DA">
        <w:rPr>
          <w:rFonts w:eastAsia="SimSun"/>
          <w:szCs w:val="24"/>
          <w:lang w:eastAsia="zh-CN"/>
        </w:rPr>
        <w:t>4.1.1</w:t>
      </w:r>
      <w:r w:rsidR="006C269C" w:rsidRPr="002B4B68">
        <w:rPr>
          <w:rFonts w:eastAsia="SimSun"/>
          <w:szCs w:val="24"/>
          <w:lang w:eastAsia="zh-CN"/>
        </w:rPr>
        <w:fldChar w:fldCharType="end"/>
      </w:r>
      <w:r w:rsidR="008F3171" w:rsidRPr="002B4B68">
        <w:rPr>
          <w:rFonts w:eastAsia="SimSun"/>
          <w:szCs w:val="24"/>
          <w:lang w:eastAsia="zh-CN"/>
        </w:rPr>
        <w:t xml:space="preserve"> is used.</w:t>
      </w:r>
      <w:del w:id="286" w:author="Francois Edouard" w:date="2017-04-05T05:57:00Z">
        <w:r w:rsidR="008109BB" w:rsidDel="00B11330">
          <w:rPr>
            <w:rFonts w:eastAsia="SimSun"/>
            <w:szCs w:val="24"/>
            <w:lang w:eastAsia="zh-CN"/>
          </w:rPr>
          <w:delText xml:space="preserve"> </w:delText>
        </w:r>
      </w:del>
      <w:ins w:id="287" w:author="Francois Edouard" w:date="2017-04-05T05:54:00Z">
        <w:r w:rsidR="0061793C">
          <w:rPr>
            <w:rFonts w:eastAsia="SimSun"/>
            <w:szCs w:val="24"/>
            <w:lang w:eastAsia="zh-CN"/>
          </w:rPr>
          <w:t xml:space="preserve"> </w:t>
        </w:r>
      </w:ins>
      <w:r w:rsidR="008109BB">
        <w:rPr>
          <w:rFonts w:eastAsia="SimSun"/>
          <w:szCs w:val="24"/>
          <w:lang w:eastAsia="zh-CN"/>
        </w:rPr>
        <w:t xml:space="preserve">The conversion process and configuration files for different input HDR content format are as described in </w:t>
      </w:r>
      <w:r w:rsidR="006E26BC">
        <w:rPr>
          <w:rFonts w:eastAsia="SimSun"/>
          <w:szCs w:val="24"/>
          <w:lang w:eastAsia="zh-CN"/>
        </w:rPr>
        <w:t xml:space="preserve">section </w:t>
      </w:r>
      <w:r w:rsidR="006E26BC">
        <w:rPr>
          <w:rFonts w:eastAsia="SimSun"/>
          <w:szCs w:val="24"/>
          <w:lang w:eastAsia="zh-CN"/>
        </w:rPr>
        <w:fldChar w:fldCharType="begin"/>
      </w:r>
      <w:r w:rsidR="006E26BC">
        <w:rPr>
          <w:rFonts w:eastAsia="SimSun"/>
          <w:szCs w:val="24"/>
          <w:lang w:eastAsia="zh-CN"/>
        </w:rPr>
        <w:instrText xml:space="preserve"> REF _Ref455060580 \r \h </w:instrText>
      </w:r>
      <w:r w:rsidR="006E26BC">
        <w:rPr>
          <w:rFonts w:eastAsia="SimSun"/>
          <w:szCs w:val="24"/>
          <w:lang w:eastAsia="zh-CN"/>
        </w:rPr>
      </w:r>
      <w:r w:rsidR="006E26BC">
        <w:rPr>
          <w:rFonts w:eastAsia="SimSun"/>
          <w:szCs w:val="24"/>
          <w:lang w:eastAsia="zh-CN"/>
        </w:rPr>
        <w:fldChar w:fldCharType="separate"/>
      </w:r>
      <w:r w:rsidR="000413DA">
        <w:rPr>
          <w:rFonts w:eastAsia="SimSun"/>
          <w:szCs w:val="24"/>
          <w:lang w:eastAsia="zh-CN"/>
        </w:rPr>
        <w:t>5.2</w:t>
      </w:r>
      <w:r w:rsidR="006E26BC">
        <w:rPr>
          <w:rFonts w:eastAsia="SimSun"/>
          <w:szCs w:val="24"/>
          <w:lang w:eastAsia="zh-CN"/>
        </w:rPr>
        <w:fldChar w:fldCharType="end"/>
      </w:r>
      <w:r w:rsidR="006E26BC">
        <w:rPr>
          <w:rFonts w:eastAsia="SimSun"/>
          <w:szCs w:val="24"/>
          <w:lang w:eastAsia="zh-CN"/>
        </w:rPr>
        <w:t>.</w:t>
      </w:r>
    </w:p>
    <w:p w14:paraId="767AD30C" w14:textId="77777777" w:rsidR="009570AA" w:rsidRPr="002B4B68" w:rsidRDefault="009570AA" w:rsidP="009570AA">
      <w:pPr>
        <w:pStyle w:val="Heading3"/>
      </w:pPr>
      <w:bookmarkStart w:id="288" w:name="_Ref453677877"/>
      <w:r w:rsidRPr="002B4B68">
        <w:t>HDR anchor coding process</w:t>
      </w:r>
      <w:bookmarkEnd w:id="288"/>
    </w:p>
    <w:p w14:paraId="60FF6459" w14:textId="52A1DF6B" w:rsidR="009570AA" w:rsidRPr="002B4B68" w:rsidRDefault="009570AA" w:rsidP="009570AA">
      <w:pPr>
        <w:tabs>
          <w:tab w:val="left" w:pos="1170"/>
        </w:tabs>
        <w:jc w:val="both"/>
        <w:rPr>
          <w:rFonts w:eastAsia="SimSun"/>
          <w:szCs w:val="24"/>
          <w:lang w:eastAsia="zh-CN"/>
        </w:rPr>
      </w:pPr>
      <w:r w:rsidRPr="002B4B68">
        <w:rPr>
          <w:szCs w:val="24"/>
          <w:lang w:eastAsia="ja-JP"/>
        </w:rPr>
        <w:t xml:space="preserve">The HDR </w:t>
      </w:r>
      <w:r w:rsidRPr="002B4B68">
        <w:rPr>
          <w:szCs w:val="24"/>
        </w:rPr>
        <w:t>anchors</w:t>
      </w:r>
      <w:r w:rsidRPr="002B4B68">
        <w:rPr>
          <w:szCs w:val="24"/>
          <w:lang w:eastAsia="ja-JP"/>
        </w:rPr>
        <w:t xml:space="preserve"> are based on the HEVC Main 10 profile, which implies encodings using 4:2:0 subsampling and 10 bits per channel. The </w:t>
      </w:r>
      <w:r w:rsidR="004E1631" w:rsidRPr="0004386F">
        <w:rPr>
          <w:szCs w:val="24"/>
          <w:lang w:eastAsia="ja-JP"/>
        </w:rPr>
        <w:t>IC</w:t>
      </w:r>
      <w:r w:rsidR="004E1631" w:rsidRPr="0004386F">
        <w:rPr>
          <w:szCs w:val="24"/>
          <w:vertAlign w:val="subscript"/>
          <w:lang w:eastAsia="ja-JP"/>
        </w:rPr>
        <w:t>T</w:t>
      </w:r>
      <w:r w:rsidR="004E1631" w:rsidRPr="0004386F">
        <w:rPr>
          <w:szCs w:val="24"/>
          <w:lang w:eastAsia="ja-JP"/>
        </w:rPr>
        <w:t>C</w:t>
      </w:r>
      <w:r w:rsidR="004E1631" w:rsidRPr="0004386F">
        <w:rPr>
          <w:szCs w:val="24"/>
          <w:vertAlign w:val="subscript"/>
          <w:lang w:eastAsia="ja-JP"/>
        </w:rPr>
        <w:t>P</w:t>
      </w:r>
      <w:r w:rsidRPr="002B4B68">
        <w:rPr>
          <w:szCs w:val="24"/>
          <w:lang w:eastAsia="ja-JP"/>
        </w:rPr>
        <w:t xml:space="preserve"> colour space is used.</w:t>
      </w:r>
      <w:r w:rsidRPr="002B4B68">
        <w:rPr>
          <w:rFonts w:eastAsia="SimSun"/>
          <w:szCs w:val="24"/>
          <w:lang w:eastAsia="zh-CN"/>
        </w:rPr>
        <w:t xml:space="preserve"> </w:t>
      </w:r>
    </w:p>
    <w:p w14:paraId="40B9A73D" w14:textId="74B68D2F" w:rsidR="009570AA" w:rsidRPr="002B4B68" w:rsidRDefault="009570AA" w:rsidP="009570AA">
      <w:pPr>
        <w:tabs>
          <w:tab w:val="left" w:pos="1170"/>
        </w:tabs>
        <w:rPr>
          <w:szCs w:val="24"/>
          <w:lang w:eastAsia="ja-JP"/>
        </w:rPr>
      </w:pPr>
      <w:r w:rsidRPr="008064B6">
        <w:rPr>
          <w:szCs w:val="24"/>
          <w:lang w:eastAsia="ja-JP"/>
        </w:rPr>
        <w:t xml:space="preserve">The encoding is performed with </w:t>
      </w:r>
      <w:del w:id="289" w:author="Francois Edouard" w:date="2017-04-05T06:00:00Z">
        <w:r w:rsidRPr="008064B6" w:rsidDel="00061BAF">
          <w:rPr>
            <w:szCs w:val="24"/>
            <w:lang w:eastAsia="ja-JP"/>
          </w:rPr>
          <w:delText>HM16.</w:delText>
        </w:r>
        <w:r w:rsidR="004A44B4" w:rsidRPr="008064B6" w:rsidDel="00061BAF">
          <w:rPr>
            <w:szCs w:val="24"/>
            <w:lang w:eastAsia="ja-JP"/>
          </w:rPr>
          <w:delText>1</w:delText>
        </w:r>
      </w:del>
      <w:del w:id="290" w:author="Francois Edouard" w:date="2017-04-04T08:38:00Z">
        <w:r w:rsidR="004A44B4" w:rsidRPr="008064B6" w:rsidDel="003D121E">
          <w:rPr>
            <w:szCs w:val="24"/>
            <w:lang w:eastAsia="ja-JP"/>
          </w:rPr>
          <w:delText>2</w:delText>
        </w:r>
      </w:del>
      <w:ins w:id="291" w:author="Francois Edouard" w:date="2017-04-05T06:00:00Z">
        <w:r w:rsidR="00061BAF">
          <w:rPr>
            <w:szCs w:val="24"/>
            <w:lang w:eastAsia="ja-JP"/>
          </w:rPr>
          <w:t>HM</w:t>
        </w:r>
      </w:ins>
      <w:r w:rsidRPr="008064B6">
        <w:rPr>
          <w:szCs w:val="24"/>
          <w:lang w:eastAsia="ja-JP"/>
        </w:rPr>
        <w:t>.</w:t>
      </w:r>
      <w:r w:rsidRPr="002B4B68">
        <w:rPr>
          <w:szCs w:val="24"/>
          <w:lang w:eastAsia="ja-JP"/>
        </w:rPr>
        <w:t xml:space="preserve"> </w:t>
      </w:r>
    </w:p>
    <w:p w14:paraId="2D51A122" w14:textId="77777777" w:rsidR="009570AA" w:rsidRPr="002B4B68" w:rsidRDefault="009570AA" w:rsidP="009570AA">
      <w:pPr>
        <w:tabs>
          <w:tab w:val="left" w:pos="1170"/>
        </w:tabs>
        <w:spacing w:after="120"/>
        <w:rPr>
          <w:szCs w:val="24"/>
          <w:lang w:eastAsia="ja-JP"/>
        </w:rPr>
      </w:pPr>
      <w:r w:rsidRPr="002B4B68">
        <w:rPr>
          <w:szCs w:val="24"/>
          <w:lang w:eastAsia="ja-JP"/>
        </w:rPr>
        <w:t>The HM must be configured in 4:2:0 with the following settings:</w:t>
      </w:r>
    </w:p>
    <w:p w14:paraId="2F9F6441" w14:textId="77777777" w:rsidR="009570AA" w:rsidRPr="002B4B68" w:rsidRDefault="009570AA" w:rsidP="009570AA">
      <w:pPr>
        <w:numPr>
          <w:ilvl w:val="0"/>
          <w:numId w:val="7"/>
        </w:numPr>
        <w:tabs>
          <w:tab w:val="clear" w:pos="360"/>
          <w:tab w:val="clear" w:pos="720"/>
          <w:tab w:val="clear" w:pos="1080"/>
          <w:tab w:val="clear" w:pos="1440"/>
          <w:tab w:val="left" w:pos="1170"/>
        </w:tabs>
        <w:overflowPunct/>
        <w:autoSpaceDE/>
        <w:autoSpaceDN/>
        <w:adjustRightInd/>
        <w:spacing w:before="0" w:after="120" w:line="276" w:lineRule="auto"/>
        <w:jc w:val="both"/>
        <w:textAlignment w:val="auto"/>
        <w:rPr>
          <w:szCs w:val="24"/>
          <w:lang w:eastAsia="ja-JP"/>
        </w:rPr>
      </w:pPr>
      <w:r w:rsidRPr="002B4B68">
        <w:rPr>
          <w:szCs w:val="24"/>
          <w:lang w:eastAsia="ja-JP"/>
        </w:rPr>
        <w:t>The macro RExt__HIGH_BIT_DEPTH_SUPPORT is set to 1, which results in</w:t>
      </w:r>
    </w:p>
    <w:p w14:paraId="10D5CF5B" w14:textId="77777777" w:rsidR="009570AA" w:rsidRPr="002B4B68" w:rsidRDefault="009570AA" w:rsidP="009570AA">
      <w:pPr>
        <w:numPr>
          <w:ilvl w:val="1"/>
          <w:numId w:val="7"/>
        </w:numPr>
        <w:tabs>
          <w:tab w:val="clear" w:pos="360"/>
          <w:tab w:val="clear" w:pos="720"/>
          <w:tab w:val="clear" w:pos="1080"/>
          <w:tab w:val="clear" w:pos="1440"/>
          <w:tab w:val="left" w:pos="1170"/>
        </w:tabs>
        <w:overflowPunct/>
        <w:autoSpaceDE/>
        <w:autoSpaceDN/>
        <w:adjustRightInd/>
        <w:spacing w:before="0" w:after="120" w:line="276" w:lineRule="auto"/>
        <w:jc w:val="both"/>
        <w:textAlignment w:val="auto"/>
        <w:rPr>
          <w:szCs w:val="24"/>
          <w:lang w:eastAsia="ja-JP"/>
        </w:rPr>
      </w:pPr>
      <w:r w:rsidRPr="002B4B68">
        <w:rPr>
          <w:szCs w:val="24"/>
          <w:lang w:eastAsia="ja-JP"/>
        </w:rPr>
        <w:t>FULL_NBIT set to 1</w:t>
      </w:r>
    </w:p>
    <w:p w14:paraId="7580A34F" w14:textId="77777777" w:rsidR="009570AA" w:rsidRPr="002B4B68" w:rsidRDefault="009570AA" w:rsidP="009570AA">
      <w:pPr>
        <w:numPr>
          <w:ilvl w:val="1"/>
          <w:numId w:val="7"/>
        </w:numPr>
        <w:tabs>
          <w:tab w:val="clear" w:pos="360"/>
          <w:tab w:val="clear" w:pos="720"/>
          <w:tab w:val="clear" w:pos="1080"/>
          <w:tab w:val="clear" w:pos="1440"/>
          <w:tab w:val="left" w:pos="1170"/>
        </w:tabs>
        <w:overflowPunct/>
        <w:autoSpaceDE/>
        <w:autoSpaceDN/>
        <w:adjustRightInd/>
        <w:spacing w:before="0" w:after="120" w:line="276" w:lineRule="auto"/>
        <w:jc w:val="both"/>
        <w:textAlignment w:val="auto"/>
        <w:rPr>
          <w:szCs w:val="24"/>
          <w:lang w:eastAsia="ja-JP"/>
        </w:rPr>
      </w:pPr>
      <w:r w:rsidRPr="002B4B68">
        <w:rPr>
          <w:szCs w:val="24"/>
          <w:lang w:eastAsia="ja-JP"/>
        </w:rPr>
        <w:t>RExt__HIGH_PRECISION_FORWARD_TRANSFORM set to 1</w:t>
      </w:r>
    </w:p>
    <w:p w14:paraId="6305F1F4" w14:textId="77777777" w:rsidR="009570AA" w:rsidRPr="002B4B68" w:rsidRDefault="009570AA" w:rsidP="009570AA">
      <w:pPr>
        <w:numPr>
          <w:ilvl w:val="0"/>
          <w:numId w:val="7"/>
        </w:numPr>
        <w:tabs>
          <w:tab w:val="clear" w:pos="360"/>
          <w:tab w:val="clear" w:pos="720"/>
          <w:tab w:val="clear" w:pos="1080"/>
          <w:tab w:val="clear" w:pos="1440"/>
          <w:tab w:val="left" w:pos="1170"/>
        </w:tabs>
        <w:overflowPunct/>
        <w:autoSpaceDE/>
        <w:autoSpaceDN/>
        <w:adjustRightInd/>
        <w:spacing w:before="0" w:after="120" w:line="276" w:lineRule="auto"/>
        <w:jc w:val="both"/>
        <w:textAlignment w:val="auto"/>
        <w:rPr>
          <w:szCs w:val="24"/>
          <w:lang w:eastAsia="ja-JP"/>
        </w:rPr>
      </w:pPr>
      <w:r w:rsidRPr="002B4B68">
        <w:rPr>
          <w:szCs w:val="24"/>
          <w:lang w:eastAsia="ja-JP"/>
        </w:rPr>
        <w:t>Using Random Access (RA) configuration from HEVC common test conditions.</w:t>
      </w:r>
    </w:p>
    <w:p w14:paraId="761FF8D3" w14:textId="77777777" w:rsidR="009570AA" w:rsidRPr="002B4B68" w:rsidRDefault="009570AA" w:rsidP="009570AA">
      <w:pPr>
        <w:tabs>
          <w:tab w:val="left" w:pos="1170"/>
        </w:tabs>
        <w:jc w:val="both"/>
        <w:rPr>
          <w:rFonts w:eastAsia="SimSun"/>
          <w:szCs w:val="24"/>
          <w:lang w:eastAsia="zh-CN"/>
        </w:rPr>
      </w:pPr>
    </w:p>
    <w:p w14:paraId="4399B907" w14:textId="12846177" w:rsidR="009570AA" w:rsidRPr="002B4B68" w:rsidRDefault="008E52B0" w:rsidP="008217E5">
      <w:pPr>
        <w:tabs>
          <w:tab w:val="left" w:pos="1170"/>
        </w:tabs>
        <w:spacing w:after="120"/>
        <w:jc w:val="both"/>
        <w:rPr>
          <w:rFonts w:eastAsia="SimSun"/>
          <w:szCs w:val="24"/>
          <w:lang w:eastAsia="zh-CN"/>
        </w:rPr>
      </w:pPr>
      <w:r>
        <w:rPr>
          <w:rFonts w:eastAsia="SimSun"/>
          <w:szCs w:val="24"/>
          <w:lang w:eastAsia="zh-CN"/>
        </w:rPr>
        <w:t>The f</w:t>
      </w:r>
      <w:r w:rsidR="007D450E">
        <w:rPr>
          <w:rFonts w:eastAsia="SimSun"/>
          <w:szCs w:val="24"/>
          <w:lang w:eastAsia="zh-CN"/>
        </w:rPr>
        <w:t>ollowing e</w:t>
      </w:r>
      <w:r w:rsidR="009570AA" w:rsidRPr="002B4B68">
        <w:rPr>
          <w:rFonts w:eastAsia="SimSun"/>
          <w:szCs w:val="24"/>
          <w:lang w:eastAsia="zh-CN"/>
        </w:rPr>
        <w:t>xample configuration files</w:t>
      </w:r>
      <w:r w:rsidR="007D450E">
        <w:rPr>
          <w:rFonts w:eastAsia="SimSun"/>
          <w:szCs w:val="24"/>
          <w:lang w:eastAsia="zh-CN"/>
        </w:rPr>
        <w:t xml:space="preserve"> are </w:t>
      </w:r>
      <w:r w:rsidR="007D450E">
        <w:rPr>
          <w:lang w:eastAsia="ja-JP"/>
        </w:rPr>
        <w:t>provided in the “</w:t>
      </w:r>
      <w:r w:rsidR="009978FD">
        <w:rPr>
          <w:lang w:eastAsia="ja-JP"/>
        </w:rPr>
        <w:t>cfg</w:t>
      </w:r>
      <w:r w:rsidR="00FF0CF7">
        <w:t>/cfg_HDR</w:t>
      </w:r>
      <w:r w:rsidR="007D450E">
        <w:rPr>
          <w:lang w:eastAsia="ja-JP"/>
        </w:rPr>
        <w:t>” folder of the HM reference software package</w:t>
      </w:r>
      <w:r w:rsidR="009570AA" w:rsidRPr="002B4B68">
        <w:rPr>
          <w:rFonts w:eastAsia="SimSun"/>
          <w:szCs w:val="24"/>
          <w:lang w:eastAsia="zh-CN"/>
        </w:rPr>
        <w:t>:</w:t>
      </w:r>
    </w:p>
    <w:p w14:paraId="7B5C1D7A" w14:textId="602A49B0" w:rsidR="009570AA" w:rsidRPr="002B4B68" w:rsidRDefault="00365B8E" w:rsidP="00365B8E">
      <w:pPr>
        <w:numPr>
          <w:ilvl w:val="0"/>
          <w:numId w:val="7"/>
        </w:numPr>
        <w:tabs>
          <w:tab w:val="clear" w:pos="360"/>
          <w:tab w:val="clear" w:pos="720"/>
          <w:tab w:val="clear" w:pos="1080"/>
          <w:tab w:val="clear" w:pos="1440"/>
          <w:tab w:val="left" w:pos="1170"/>
        </w:tabs>
        <w:overflowPunct/>
        <w:autoSpaceDE/>
        <w:autoSpaceDN/>
        <w:adjustRightInd/>
        <w:spacing w:before="0" w:after="120" w:line="276" w:lineRule="auto"/>
        <w:jc w:val="both"/>
        <w:textAlignment w:val="auto"/>
        <w:rPr>
          <w:szCs w:val="24"/>
          <w:lang w:eastAsia="ja-JP"/>
        </w:rPr>
      </w:pPr>
      <w:r w:rsidRPr="00365B8E">
        <w:rPr>
          <w:szCs w:val="24"/>
          <w:lang w:eastAsia="ja-JP"/>
        </w:rPr>
        <w:t>encoder_randomaccess_main10_</w:t>
      </w:r>
      <w:r w:rsidR="005B05DE">
        <w:rPr>
          <w:szCs w:val="24"/>
          <w:lang w:eastAsia="ja-JP"/>
        </w:rPr>
        <w:t>HDR</w:t>
      </w:r>
      <w:r w:rsidRPr="00365B8E">
        <w:rPr>
          <w:szCs w:val="24"/>
          <w:lang w:eastAsia="ja-JP"/>
        </w:rPr>
        <w:t>_ICtCp_</w:t>
      </w:r>
      <w:r w:rsidR="005B05DE">
        <w:rPr>
          <w:szCs w:val="24"/>
          <w:lang w:eastAsia="ja-JP"/>
        </w:rPr>
        <w:t>class</w:t>
      </w:r>
      <w:r w:rsidRPr="00365B8E">
        <w:rPr>
          <w:szCs w:val="24"/>
          <w:lang w:eastAsia="ja-JP"/>
        </w:rPr>
        <w:t>AGH</w:t>
      </w:r>
      <w:r>
        <w:rPr>
          <w:szCs w:val="24"/>
          <w:lang w:eastAsia="ja-JP"/>
        </w:rPr>
        <w:t xml:space="preserve">.cfg </w:t>
      </w:r>
      <w:r w:rsidR="009570AA" w:rsidRPr="002B4B68">
        <w:rPr>
          <w:szCs w:val="24"/>
          <w:lang w:eastAsia="ja-JP"/>
        </w:rPr>
        <w:t xml:space="preserve">and </w:t>
      </w:r>
    </w:p>
    <w:p w14:paraId="1B423524" w14:textId="7EA77F8B" w:rsidR="007E0741" w:rsidRPr="002B4B68" w:rsidRDefault="00365B8E" w:rsidP="00365B8E">
      <w:pPr>
        <w:numPr>
          <w:ilvl w:val="0"/>
          <w:numId w:val="7"/>
        </w:numPr>
        <w:tabs>
          <w:tab w:val="clear" w:pos="360"/>
          <w:tab w:val="clear" w:pos="720"/>
          <w:tab w:val="clear" w:pos="1080"/>
          <w:tab w:val="clear" w:pos="1440"/>
          <w:tab w:val="left" w:pos="1170"/>
        </w:tabs>
        <w:overflowPunct/>
        <w:autoSpaceDE/>
        <w:autoSpaceDN/>
        <w:adjustRightInd/>
        <w:spacing w:before="0" w:after="120" w:line="276" w:lineRule="auto"/>
        <w:jc w:val="both"/>
        <w:textAlignment w:val="auto"/>
        <w:rPr>
          <w:szCs w:val="24"/>
          <w:lang w:eastAsia="ja-JP"/>
        </w:rPr>
      </w:pPr>
      <w:r w:rsidRPr="00365B8E">
        <w:rPr>
          <w:szCs w:val="24"/>
          <w:lang w:eastAsia="ja-JP"/>
        </w:rPr>
        <w:t>encoder_randomaccess_main10_</w:t>
      </w:r>
      <w:r w:rsidR="005B05DE">
        <w:rPr>
          <w:szCs w:val="24"/>
          <w:lang w:eastAsia="ja-JP"/>
        </w:rPr>
        <w:t>HDR</w:t>
      </w:r>
      <w:r w:rsidRPr="00365B8E">
        <w:rPr>
          <w:szCs w:val="24"/>
          <w:lang w:eastAsia="ja-JP"/>
        </w:rPr>
        <w:t>_ICtCp_</w:t>
      </w:r>
      <w:r w:rsidR="005B05DE">
        <w:rPr>
          <w:szCs w:val="24"/>
          <w:lang w:eastAsia="ja-JP"/>
        </w:rPr>
        <w:t>class</w:t>
      </w:r>
      <w:r w:rsidRPr="00365B8E">
        <w:rPr>
          <w:szCs w:val="24"/>
          <w:lang w:eastAsia="ja-JP"/>
        </w:rPr>
        <w:t>BCD</w:t>
      </w:r>
      <w:r>
        <w:rPr>
          <w:szCs w:val="24"/>
          <w:lang w:eastAsia="ja-JP"/>
        </w:rPr>
        <w:t>.cfg</w:t>
      </w:r>
      <w:r w:rsidR="007E0741">
        <w:rPr>
          <w:szCs w:val="24"/>
          <w:lang w:eastAsia="ja-JP"/>
        </w:rPr>
        <w:t xml:space="preserve"> </w:t>
      </w:r>
    </w:p>
    <w:p w14:paraId="3A7D1A31" w14:textId="77777777" w:rsidR="009570AA" w:rsidRPr="002B4B68" w:rsidRDefault="009570AA" w:rsidP="009570AA">
      <w:pPr>
        <w:tabs>
          <w:tab w:val="left" w:pos="1170"/>
        </w:tabs>
        <w:rPr>
          <w:rFonts w:eastAsia="SimSun"/>
          <w:szCs w:val="24"/>
          <w:lang w:eastAsia="zh-CN"/>
        </w:rPr>
      </w:pPr>
    </w:p>
    <w:p w14:paraId="6C62A609" w14:textId="77777777" w:rsidR="009570AA" w:rsidRPr="002B4B68" w:rsidRDefault="009570AA" w:rsidP="009570AA">
      <w:pPr>
        <w:pStyle w:val="Heading2"/>
      </w:pPr>
      <w:bookmarkStart w:id="292" w:name="_Ref455060580"/>
      <w:r w:rsidRPr="002B4B68">
        <w:t>Conversion and inverse conversion processes</w:t>
      </w:r>
      <w:bookmarkEnd w:id="292"/>
    </w:p>
    <w:p w14:paraId="1F88981D" w14:textId="440F2A2A" w:rsidR="009570AA" w:rsidRPr="002B4B68" w:rsidRDefault="009570AA" w:rsidP="009570AA">
      <w:pPr>
        <w:pStyle w:val="Heading3"/>
      </w:pPr>
      <w:r w:rsidRPr="002B4B68">
        <w:t xml:space="preserve">RGB linear-light format with </w:t>
      </w:r>
      <w:ins w:id="293" w:author="Francois Edouard" w:date="2017-04-04T08:56:00Z">
        <w:r w:rsidR="00715784" w:rsidRPr="002B4B68">
          <w:rPr>
            <w:szCs w:val="24"/>
          </w:rPr>
          <w:t>BT.2</w:t>
        </w:r>
        <w:r w:rsidR="00715784">
          <w:rPr>
            <w:szCs w:val="24"/>
          </w:rPr>
          <w:t>100</w:t>
        </w:r>
        <w:r w:rsidR="00715784" w:rsidRPr="002B4B68">
          <w:rPr>
            <w:szCs w:val="24"/>
          </w:rPr>
          <w:t xml:space="preserve"> </w:t>
        </w:r>
      </w:ins>
      <w:del w:id="294" w:author="Francois Edouard" w:date="2017-04-04T08:56:00Z">
        <w:r w:rsidRPr="002B4B68" w:rsidDel="00715784">
          <w:delText xml:space="preserve">BT.2020 </w:delText>
        </w:r>
      </w:del>
      <w:r w:rsidRPr="002B4B68">
        <w:t>primaries for HDR anchor</w:t>
      </w:r>
    </w:p>
    <w:p w14:paraId="56405924" w14:textId="01F675F1" w:rsidR="009570AA" w:rsidRPr="002B4B68" w:rsidRDefault="009570AA" w:rsidP="009570AA">
      <w:pPr>
        <w:tabs>
          <w:tab w:val="left" w:pos="1170"/>
        </w:tabs>
        <w:rPr>
          <w:szCs w:val="24"/>
          <w:lang w:eastAsia="ja-JP"/>
        </w:rPr>
      </w:pPr>
      <w:r w:rsidRPr="002B4B68">
        <w:rPr>
          <w:szCs w:val="24"/>
          <w:lang w:eastAsia="ja-JP"/>
        </w:rPr>
        <w:t>If the input is</w:t>
      </w:r>
      <w:r w:rsidRPr="002B4B68">
        <w:rPr>
          <w:szCs w:val="24"/>
        </w:rPr>
        <w:t xml:space="preserve"> in a half float 4:4:4 RGB linear-light format (e.g. OpenEXR), the </w:t>
      </w:r>
      <w:r w:rsidRPr="002B4B68">
        <w:rPr>
          <w:szCs w:val="24"/>
          <w:lang w:eastAsia="ja-JP"/>
        </w:rPr>
        <w:t xml:space="preserve">bit streams shall be </w:t>
      </w:r>
      <w:r w:rsidRPr="002B4B68">
        <w:rPr>
          <w:szCs w:val="24"/>
        </w:rPr>
        <w:t>generated</w:t>
      </w:r>
      <w:r w:rsidRPr="002B4B68">
        <w:rPr>
          <w:szCs w:val="24"/>
          <w:lang w:eastAsia="ja-JP"/>
        </w:rPr>
        <w:t xml:space="preserve"> using the coding / decoding chain illustrated in </w:t>
      </w:r>
      <w:r w:rsidR="000D61C2">
        <w:rPr>
          <w:szCs w:val="24"/>
          <w:lang w:eastAsia="ja-JP"/>
        </w:rPr>
        <w:fldChar w:fldCharType="begin"/>
      </w:r>
      <w:r w:rsidR="000D61C2">
        <w:rPr>
          <w:szCs w:val="24"/>
          <w:lang w:eastAsia="ja-JP"/>
        </w:rPr>
        <w:instrText xml:space="preserve"> REF _Ref453678702 \h </w:instrText>
      </w:r>
      <w:r w:rsidR="000D61C2">
        <w:rPr>
          <w:szCs w:val="24"/>
          <w:lang w:eastAsia="ja-JP"/>
        </w:rPr>
      </w:r>
      <w:r w:rsidR="000D61C2">
        <w:rPr>
          <w:szCs w:val="24"/>
          <w:lang w:eastAsia="ja-JP"/>
        </w:rPr>
        <w:fldChar w:fldCharType="separate"/>
      </w:r>
      <w:ins w:id="295" w:author="Francois Edouard" w:date="2017-04-04T09:42:00Z">
        <w:r w:rsidR="000413DA" w:rsidRPr="00E3518C">
          <w:t xml:space="preserve">Figure </w:t>
        </w:r>
        <w:r w:rsidR="000413DA">
          <w:rPr>
            <w:noProof/>
          </w:rPr>
          <w:t>6</w:t>
        </w:r>
      </w:ins>
      <w:del w:id="296" w:author="Francois Edouard" w:date="2017-04-04T09:42:00Z">
        <w:r w:rsidR="00417836" w:rsidRPr="00E3518C" w:rsidDel="000413DA">
          <w:delText xml:space="preserve">Figure </w:delText>
        </w:r>
        <w:r w:rsidR="00417836" w:rsidDel="000413DA">
          <w:rPr>
            <w:noProof/>
          </w:rPr>
          <w:delText>6</w:delText>
        </w:r>
      </w:del>
      <w:r w:rsidR="000D61C2">
        <w:rPr>
          <w:szCs w:val="24"/>
          <w:lang w:eastAsia="ja-JP"/>
        </w:rPr>
        <w:fldChar w:fldCharType="end"/>
      </w:r>
      <w:r w:rsidRPr="002B4B68">
        <w:rPr>
          <w:szCs w:val="24"/>
          <w:lang w:eastAsia="ja-JP"/>
        </w:rPr>
        <w:t>.</w:t>
      </w:r>
    </w:p>
    <w:p w14:paraId="7DA8944A" w14:textId="670C6474" w:rsidR="009570AA" w:rsidRPr="00AE11E9" w:rsidRDefault="009570AA" w:rsidP="009570AA">
      <w:pPr>
        <w:tabs>
          <w:tab w:val="left" w:pos="1170"/>
        </w:tabs>
        <w:spacing w:after="120"/>
        <w:jc w:val="both"/>
      </w:pPr>
      <w:r w:rsidRPr="002B4B68">
        <w:rPr>
          <w:szCs w:val="24"/>
        </w:rPr>
        <w:t xml:space="preserve">The </w:t>
      </w:r>
      <w:r w:rsidRPr="002B4B68">
        <w:rPr>
          <w:szCs w:val="24"/>
          <w:lang w:eastAsia="ja-JP"/>
        </w:rPr>
        <w:t>conversion</w:t>
      </w:r>
      <w:r w:rsidRPr="002B4B68">
        <w:rPr>
          <w:szCs w:val="24"/>
        </w:rPr>
        <w:t xml:space="preserve"> to 4:2:0 10 bits </w:t>
      </w:r>
      <w:r w:rsidR="00C16D5E" w:rsidRPr="00725BD3">
        <w:rPr>
          <w:szCs w:val="24"/>
          <w:lang w:eastAsia="ja-JP"/>
        </w:rPr>
        <w:t>IC</w:t>
      </w:r>
      <w:r w:rsidR="00C16D5E" w:rsidRPr="00725BD3">
        <w:rPr>
          <w:szCs w:val="24"/>
          <w:vertAlign w:val="subscript"/>
          <w:lang w:eastAsia="ja-JP"/>
        </w:rPr>
        <w:t>T</w:t>
      </w:r>
      <w:r w:rsidR="00C16D5E" w:rsidRPr="00725BD3">
        <w:rPr>
          <w:szCs w:val="24"/>
          <w:lang w:eastAsia="ja-JP"/>
        </w:rPr>
        <w:t>C</w:t>
      </w:r>
      <w:r w:rsidR="00C16D5E" w:rsidRPr="00725BD3">
        <w:rPr>
          <w:szCs w:val="24"/>
          <w:vertAlign w:val="subscript"/>
          <w:lang w:eastAsia="ja-JP"/>
        </w:rPr>
        <w:t>P</w:t>
      </w:r>
      <w:r w:rsidRPr="002B4B68">
        <w:rPr>
          <w:szCs w:val="24"/>
        </w:rPr>
        <w:t xml:space="preserve"> is obtained </w:t>
      </w:r>
      <w:r w:rsidRPr="002B4B68">
        <w:rPr>
          <w:szCs w:val="24"/>
          <w:lang w:eastAsia="ja-JP"/>
        </w:rPr>
        <w:t xml:space="preserve">with the HDRConvert tool </w:t>
      </w:r>
      <w:r w:rsidRPr="002B4B68">
        <w:t xml:space="preserve">using </w:t>
      </w:r>
      <w:r w:rsidR="00AE11E9">
        <w:t>the configuration file</w:t>
      </w:r>
      <w:r w:rsidRPr="002B4B68">
        <w:t xml:space="preserve"> HDRConvertEXR2020To</w:t>
      </w:r>
      <w:r w:rsidR="00C16D5E" w:rsidRPr="002B4B68">
        <w:t>ICtCp</w:t>
      </w:r>
      <w:r w:rsidRPr="002B4B68">
        <w:t>420.</w:t>
      </w:r>
      <w:r w:rsidRPr="00171C7C">
        <w:t>cfg</w:t>
      </w:r>
      <w:r w:rsidR="007D450E">
        <w:t xml:space="preserve"> </w:t>
      </w:r>
      <w:r w:rsidR="007D450E">
        <w:rPr>
          <w:lang w:eastAsia="ja-JP"/>
        </w:rPr>
        <w:t>provided in the “bin/</w:t>
      </w:r>
      <w:r w:rsidR="0031315F" w:rsidRPr="0031315F">
        <w:rPr>
          <w:lang w:eastAsia="ja-JP"/>
        </w:rPr>
        <w:t>JCTVC_CTC_cfgFiles</w:t>
      </w:r>
      <w:r w:rsidR="007D450E">
        <w:rPr>
          <w:lang w:eastAsia="ja-JP"/>
        </w:rPr>
        <w:t>” folder of the HDRTools reference software package</w:t>
      </w:r>
      <w:r w:rsidRPr="00171C7C">
        <w:t>.</w:t>
      </w:r>
    </w:p>
    <w:p w14:paraId="474DCF65" w14:textId="77777777" w:rsidR="009570AA" w:rsidRPr="00AE11E9" w:rsidRDefault="009570AA" w:rsidP="009570AA">
      <w:pPr>
        <w:tabs>
          <w:tab w:val="left" w:pos="1170"/>
        </w:tabs>
        <w:spacing w:after="120"/>
        <w:jc w:val="both"/>
        <w:rPr>
          <w:szCs w:val="24"/>
        </w:rPr>
      </w:pPr>
      <w:r w:rsidRPr="00AE11E9">
        <w:rPr>
          <w:szCs w:val="24"/>
        </w:rPr>
        <w:t xml:space="preserve">This </w:t>
      </w:r>
      <w:r w:rsidRPr="00AE11E9">
        <w:rPr>
          <w:szCs w:val="24"/>
          <w:lang w:eastAsia="ja-JP"/>
        </w:rPr>
        <w:t>conversion</w:t>
      </w:r>
      <w:r w:rsidRPr="00AE11E9">
        <w:rPr>
          <w:szCs w:val="24"/>
        </w:rPr>
        <w:t xml:space="preserve"> </w:t>
      </w:r>
      <w:r w:rsidRPr="00AE11E9">
        <w:t>consists of</w:t>
      </w:r>
      <w:r w:rsidRPr="00AE11E9">
        <w:rPr>
          <w:szCs w:val="24"/>
        </w:rPr>
        <w:t xml:space="preserve"> the following steps:</w:t>
      </w:r>
    </w:p>
    <w:p w14:paraId="0F1A40EB" w14:textId="77777777" w:rsidR="009570AA" w:rsidRPr="00AE11E9" w:rsidRDefault="009570AA" w:rsidP="009570AA">
      <w:pPr>
        <w:pStyle w:val="ListParagraph"/>
        <w:numPr>
          <w:ilvl w:val="0"/>
          <w:numId w:val="9"/>
        </w:numPr>
        <w:tabs>
          <w:tab w:val="left" w:pos="1170"/>
        </w:tabs>
        <w:spacing w:after="120"/>
        <w:contextualSpacing w:val="0"/>
        <w:jc w:val="both"/>
        <w:rPr>
          <w:rFonts w:ascii="Times New Roman" w:hAnsi="Times New Roman"/>
          <w:szCs w:val="24"/>
        </w:rPr>
      </w:pPr>
      <w:r w:rsidRPr="00AE11E9">
        <w:rPr>
          <w:rFonts w:ascii="Times New Roman" w:hAnsi="Times New Roman"/>
          <w:szCs w:val="24"/>
        </w:rPr>
        <w:t>Convert half precision floating point data to single precision floating point data (not illustrated).</w:t>
      </w:r>
    </w:p>
    <w:p w14:paraId="56802DA1" w14:textId="0673140C" w:rsidR="00BE2A95" w:rsidRPr="00AE11E9" w:rsidRDefault="00BE2A95" w:rsidP="009570AA">
      <w:pPr>
        <w:pStyle w:val="ListParagraph"/>
        <w:numPr>
          <w:ilvl w:val="0"/>
          <w:numId w:val="9"/>
        </w:numPr>
        <w:tabs>
          <w:tab w:val="left" w:pos="1170"/>
        </w:tabs>
        <w:spacing w:after="120"/>
        <w:contextualSpacing w:val="0"/>
        <w:jc w:val="both"/>
        <w:rPr>
          <w:rFonts w:ascii="Times New Roman" w:hAnsi="Times New Roman"/>
          <w:szCs w:val="24"/>
        </w:rPr>
      </w:pPr>
      <w:r w:rsidRPr="00AE11E9">
        <w:rPr>
          <w:rFonts w:ascii="Times New Roman" w:hAnsi="Times New Roman"/>
          <w:szCs w:val="24"/>
        </w:rPr>
        <w:t>Convert from RGB</w:t>
      </w:r>
      <w:r w:rsidR="007036E8">
        <w:rPr>
          <w:rFonts w:ascii="Times New Roman" w:hAnsi="Times New Roman"/>
          <w:szCs w:val="24"/>
        </w:rPr>
        <w:t xml:space="preserve"> (</w:t>
      </w:r>
      <w:ins w:id="297" w:author="Francois Edouard" w:date="2017-04-04T08:56:00Z">
        <w:r w:rsidR="00715784" w:rsidRPr="002B4B68">
          <w:rPr>
            <w:rFonts w:ascii="Times New Roman" w:hAnsi="Times New Roman"/>
            <w:szCs w:val="24"/>
          </w:rPr>
          <w:t>BT.2</w:t>
        </w:r>
        <w:r w:rsidR="00715784">
          <w:rPr>
            <w:rFonts w:ascii="Times New Roman" w:hAnsi="Times New Roman"/>
            <w:szCs w:val="24"/>
          </w:rPr>
          <w:t>100</w:t>
        </w:r>
      </w:ins>
      <w:del w:id="298" w:author="Francois Edouard" w:date="2017-04-04T08:56:00Z">
        <w:r w:rsidR="007036E8" w:rsidDel="00715784">
          <w:rPr>
            <w:rFonts w:ascii="Times New Roman" w:hAnsi="Times New Roman"/>
            <w:szCs w:val="24"/>
          </w:rPr>
          <w:delText>BT.</w:delText>
        </w:r>
        <w:r w:rsidR="000605ED" w:rsidDel="00715784">
          <w:rPr>
            <w:rFonts w:ascii="Times New Roman" w:hAnsi="Times New Roman"/>
            <w:szCs w:val="24"/>
          </w:rPr>
          <w:delText>2020</w:delText>
        </w:r>
      </w:del>
      <w:r w:rsidR="000605ED">
        <w:rPr>
          <w:rFonts w:ascii="Times New Roman" w:hAnsi="Times New Roman"/>
          <w:szCs w:val="24"/>
        </w:rPr>
        <w:t>)</w:t>
      </w:r>
      <w:r w:rsidRPr="00AE11E9">
        <w:rPr>
          <w:rFonts w:ascii="Times New Roman" w:hAnsi="Times New Roman"/>
          <w:szCs w:val="24"/>
        </w:rPr>
        <w:t xml:space="preserve"> to LMS by invoking section </w:t>
      </w:r>
      <w:r w:rsidR="000342B7">
        <w:rPr>
          <w:rFonts w:ascii="Times New Roman" w:hAnsi="Times New Roman"/>
          <w:szCs w:val="24"/>
          <w:highlight w:val="yellow"/>
        </w:rPr>
        <w:fldChar w:fldCharType="begin"/>
      </w:r>
      <w:r w:rsidR="000342B7">
        <w:rPr>
          <w:rFonts w:ascii="Times New Roman" w:hAnsi="Times New Roman"/>
          <w:szCs w:val="24"/>
        </w:rPr>
        <w:instrText xml:space="preserve"> REF _Ref453678473 \r \h </w:instrText>
      </w:r>
      <w:r w:rsidR="000342B7">
        <w:rPr>
          <w:rFonts w:ascii="Times New Roman" w:hAnsi="Times New Roman"/>
          <w:szCs w:val="24"/>
          <w:highlight w:val="yellow"/>
        </w:rPr>
      </w:r>
      <w:r w:rsidR="000342B7">
        <w:rPr>
          <w:rFonts w:ascii="Times New Roman" w:hAnsi="Times New Roman"/>
          <w:szCs w:val="24"/>
          <w:highlight w:val="yellow"/>
        </w:rPr>
        <w:fldChar w:fldCharType="separate"/>
      </w:r>
      <w:r w:rsidR="000413DA">
        <w:rPr>
          <w:rFonts w:ascii="Times New Roman" w:hAnsi="Times New Roman"/>
          <w:szCs w:val="24"/>
        </w:rPr>
        <w:t>5.3.1</w:t>
      </w:r>
      <w:r w:rsidR="000342B7">
        <w:rPr>
          <w:rFonts w:ascii="Times New Roman" w:hAnsi="Times New Roman"/>
          <w:szCs w:val="24"/>
          <w:highlight w:val="yellow"/>
        </w:rPr>
        <w:fldChar w:fldCharType="end"/>
      </w:r>
      <w:r w:rsidR="00EB7A2D" w:rsidRPr="00AE11E9">
        <w:rPr>
          <w:rFonts w:ascii="Times New Roman" w:hAnsi="Times New Roman"/>
          <w:szCs w:val="24"/>
        </w:rPr>
        <w:t>.</w:t>
      </w:r>
    </w:p>
    <w:p w14:paraId="7D392812" w14:textId="076FA5AB" w:rsidR="009570AA" w:rsidRPr="00AE11E9" w:rsidRDefault="009570AA" w:rsidP="009570AA">
      <w:pPr>
        <w:pStyle w:val="ListParagraph"/>
        <w:numPr>
          <w:ilvl w:val="0"/>
          <w:numId w:val="9"/>
        </w:numPr>
        <w:tabs>
          <w:tab w:val="left" w:pos="1170"/>
        </w:tabs>
        <w:spacing w:after="120"/>
        <w:contextualSpacing w:val="0"/>
        <w:jc w:val="both"/>
        <w:rPr>
          <w:rFonts w:ascii="Times New Roman" w:hAnsi="Times New Roman"/>
          <w:szCs w:val="24"/>
        </w:rPr>
      </w:pPr>
      <w:r w:rsidRPr="00AE11E9">
        <w:rPr>
          <w:rFonts w:ascii="Times New Roman" w:hAnsi="Times New Roman"/>
          <w:szCs w:val="24"/>
        </w:rPr>
        <w:t xml:space="preserve">Map using the PQ transfer function (PQ-TF) from </w:t>
      </w:r>
      <w:r w:rsidR="00E3518C" w:rsidRPr="00AE11E9">
        <w:rPr>
          <w:rFonts w:ascii="Times New Roman" w:hAnsi="Times New Roman"/>
          <w:szCs w:val="24"/>
        </w:rPr>
        <w:t>LMS</w:t>
      </w:r>
      <w:r w:rsidRPr="00AE11E9">
        <w:rPr>
          <w:rFonts w:ascii="Times New Roman" w:hAnsi="Times New Roman"/>
          <w:szCs w:val="24"/>
        </w:rPr>
        <w:t xml:space="preserve"> (float) to </w:t>
      </w:r>
      <w:r w:rsidR="00E3518C" w:rsidRPr="00AE11E9">
        <w:rPr>
          <w:rFonts w:ascii="Times New Roman" w:hAnsi="Times New Roman"/>
          <w:szCs w:val="24"/>
        </w:rPr>
        <w:t>L</w:t>
      </w:r>
      <w:r w:rsidR="007036E8">
        <w:rPr>
          <w:rFonts w:ascii="Times New Roman" w:hAnsi="Times New Roman"/>
          <w:szCs w:val="24"/>
        </w:rPr>
        <w:t>′</w:t>
      </w:r>
      <w:r w:rsidR="00E3518C" w:rsidRPr="00AE11E9">
        <w:rPr>
          <w:rFonts w:ascii="Times New Roman" w:hAnsi="Times New Roman"/>
          <w:szCs w:val="24"/>
        </w:rPr>
        <w:t>M</w:t>
      </w:r>
      <w:r w:rsidR="007036E8">
        <w:rPr>
          <w:rFonts w:ascii="Times New Roman" w:hAnsi="Times New Roman"/>
          <w:szCs w:val="24"/>
        </w:rPr>
        <w:t>′</w:t>
      </w:r>
      <w:r w:rsidR="00E3518C" w:rsidRPr="00AE11E9">
        <w:rPr>
          <w:rFonts w:ascii="Times New Roman" w:hAnsi="Times New Roman"/>
          <w:szCs w:val="24"/>
        </w:rPr>
        <w:t>S</w:t>
      </w:r>
      <w:r w:rsidR="007036E8">
        <w:rPr>
          <w:rFonts w:ascii="Times New Roman" w:hAnsi="Times New Roman"/>
          <w:szCs w:val="24"/>
        </w:rPr>
        <w:t>′</w:t>
      </w:r>
      <w:r w:rsidRPr="00AE11E9">
        <w:rPr>
          <w:rFonts w:ascii="Times New Roman" w:hAnsi="Times New Roman"/>
          <w:szCs w:val="24"/>
        </w:rPr>
        <w:t xml:space="preserve"> (float) by invoking </w:t>
      </w:r>
      <w:r w:rsidR="000342B7">
        <w:rPr>
          <w:rFonts w:ascii="Times New Roman" w:hAnsi="Times New Roman"/>
          <w:szCs w:val="24"/>
        </w:rPr>
        <w:t>s</w:t>
      </w:r>
      <w:r w:rsidRPr="00AE11E9">
        <w:rPr>
          <w:rFonts w:ascii="Times New Roman" w:hAnsi="Times New Roman"/>
          <w:szCs w:val="24"/>
        </w:rPr>
        <w:t xml:space="preserve">ection </w:t>
      </w:r>
      <w:r w:rsidR="000342B7">
        <w:rPr>
          <w:rFonts w:ascii="Times New Roman" w:hAnsi="Times New Roman"/>
          <w:highlight w:val="yellow"/>
        </w:rPr>
        <w:fldChar w:fldCharType="begin"/>
      </w:r>
      <w:r w:rsidR="000342B7">
        <w:rPr>
          <w:rFonts w:ascii="Times New Roman" w:hAnsi="Times New Roman"/>
          <w:szCs w:val="24"/>
        </w:rPr>
        <w:instrText xml:space="preserve"> REF _Ref453678484 \r \h </w:instrText>
      </w:r>
      <w:r w:rsidR="000342B7">
        <w:rPr>
          <w:rFonts w:ascii="Times New Roman" w:hAnsi="Times New Roman"/>
          <w:highlight w:val="yellow"/>
        </w:rPr>
      </w:r>
      <w:r w:rsidR="000342B7">
        <w:rPr>
          <w:rFonts w:ascii="Times New Roman" w:hAnsi="Times New Roman"/>
          <w:highlight w:val="yellow"/>
        </w:rPr>
        <w:fldChar w:fldCharType="separate"/>
      </w:r>
      <w:r w:rsidR="000413DA">
        <w:rPr>
          <w:rFonts w:ascii="Times New Roman" w:hAnsi="Times New Roman"/>
          <w:szCs w:val="24"/>
        </w:rPr>
        <w:t>5.3.3</w:t>
      </w:r>
      <w:r w:rsidR="000342B7">
        <w:rPr>
          <w:rFonts w:ascii="Times New Roman" w:hAnsi="Times New Roman"/>
          <w:highlight w:val="yellow"/>
        </w:rPr>
        <w:fldChar w:fldCharType="end"/>
      </w:r>
      <w:r w:rsidRPr="00AE11E9">
        <w:rPr>
          <w:rFonts w:ascii="Times New Roman" w:hAnsi="Times New Roman"/>
          <w:szCs w:val="24"/>
        </w:rPr>
        <w:t xml:space="preserve">. </w:t>
      </w:r>
    </w:p>
    <w:p w14:paraId="14C33D4B" w14:textId="08C6FD25" w:rsidR="009570AA" w:rsidRPr="00AE11E9" w:rsidRDefault="009570AA" w:rsidP="009570AA">
      <w:pPr>
        <w:pStyle w:val="ListParagraph"/>
        <w:numPr>
          <w:ilvl w:val="0"/>
          <w:numId w:val="9"/>
        </w:numPr>
        <w:tabs>
          <w:tab w:val="left" w:pos="1170"/>
        </w:tabs>
        <w:spacing w:after="120"/>
        <w:contextualSpacing w:val="0"/>
        <w:jc w:val="both"/>
        <w:rPr>
          <w:rFonts w:ascii="Times New Roman" w:hAnsi="Times New Roman"/>
          <w:szCs w:val="24"/>
        </w:rPr>
      </w:pPr>
      <w:r w:rsidRPr="00AE11E9">
        <w:rPr>
          <w:rFonts w:ascii="Times New Roman" w:hAnsi="Times New Roman"/>
          <w:szCs w:val="24"/>
        </w:rPr>
        <w:t xml:space="preserve">Convert from </w:t>
      </w:r>
      <w:r w:rsidR="00E3518C" w:rsidRPr="00AE11E9">
        <w:rPr>
          <w:rFonts w:ascii="Times New Roman" w:hAnsi="Times New Roman"/>
          <w:szCs w:val="24"/>
        </w:rPr>
        <w:t>L</w:t>
      </w:r>
      <w:r w:rsidR="007036E8">
        <w:rPr>
          <w:rFonts w:ascii="Times New Roman" w:hAnsi="Times New Roman"/>
          <w:szCs w:val="24"/>
        </w:rPr>
        <w:t>′</w:t>
      </w:r>
      <w:r w:rsidR="00E3518C" w:rsidRPr="00AE11E9">
        <w:rPr>
          <w:rFonts w:ascii="Times New Roman" w:hAnsi="Times New Roman"/>
          <w:szCs w:val="24"/>
        </w:rPr>
        <w:t>M</w:t>
      </w:r>
      <w:r w:rsidR="007036E8">
        <w:rPr>
          <w:rFonts w:ascii="Times New Roman" w:hAnsi="Times New Roman"/>
          <w:szCs w:val="24"/>
        </w:rPr>
        <w:t>′</w:t>
      </w:r>
      <w:r w:rsidR="00E3518C" w:rsidRPr="00AE11E9">
        <w:rPr>
          <w:rFonts w:ascii="Times New Roman" w:hAnsi="Times New Roman"/>
          <w:szCs w:val="24"/>
        </w:rPr>
        <w:t>S</w:t>
      </w:r>
      <w:r w:rsidR="007036E8">
        <w:rPr>
          <w:rFonts w:ascii="Times New Roman" w:hAnsi="Times New Roman"/>
          <w:szCs w:val="24"/>
        </w:rPr>
        <w:t>′</w:t>
      </w:r>
      <w:r w:rsidRPr="00AE11E9">
        <w:rPr>
          <w:rFonts w:ascii="Times New Roman" w:hAnsi="Times New Roman"/>
          <w:szCs w:val="24"/>
        </w:rPr>
        <w:t xml:space="preserve"> (float) to </w:t>
      </w:r>
      <w:r w:rsidR="002B4B68" w:rsidRPr="00725BD3">
        <w:rPr>
          <w:rFonts w:ascii="Times New Roman" w:hAnsi="Times New Roman"/>
          <w:szCs w:val="24"/>
        </w:rPr>
        <w:t>IC</w:t>
      </w:r>
      <w:r w:rsidR="002B4B68" w:rsidRPr="00725BD3">
        <w:rPr>
          <w:rFonts w:ascii="Times New Roman" w:hAnsi="Times New Roman"/>
          <w:szCs w:val="24"/>
          <w:vertAlign w:val="subscript"/>
        </w:rPr>
        <w:t>T</w:t>
      </w:r>
      <w:r w:rsidR="002B4B68" w:rsidRPr="00725BD3">
        <w:rPr>
          <w:rFonts w:ascii="Times New Roman" w:hAnsi="Times New Roman"/>
          <w:szCs w:val="24"/>
        </w:rPr>
        <w:t>C</w:t>
      </w:r>
      <w:r w:rsidR="002B4B68" w:rsidRPr="00725BD3">
        <w:rPr>
          <w:rFonts w:ascii="Times New Roman" w:hAnsi="Times New Roman"/>
          <w:szCs w:val="24"/>
          <w:vertAlign w:val="subscript"/>
        </w:rPr>
        <w:t>P</w:t>
      </w:r>
      <w:r w:rsidRPr="00AE11E9">
        <w:rPr>
          <w:rFonts w:ascii="Times New Roman" w:hAnsi="Times New Roman"/>
          <w:szCs w:val="24"/>
        </w:rPr>
        <w:t xml:space="preserve"> by invoking section </w:t>
      </w:r>
      <w:r w:rsidR="000342B7">
        <w:rPr>
          <w:rFonts w:ascii="Times New Roman" w:hAnsi="Times New Roman"/>
          <w:szCs w:val="24"/>
          <w:highlight w:val="yellow"/>
        </w:rPr>
        <w:fldChar w:fldCharType="begin"/>
      </w:r>
      <w:r w:rsidR="000342B7">
        <w:rPr>
          <w:rFonts w:ascii="Times New Roman" w:hAnsi="Times New Roman"/>
          <w:szCs w:val="24"/>
        </w:rPr>
        <w:instrText xml:space="preserve"> REF _Ref453678498 \r \h </w:instrText>
      </w:r>
      <w:r w:rsidR="000342B7">
        <w:rPr>
          <w:rFonts w:ascii="Times New Roman" w:hAnsi="Times New Roman"/>
          <w:szCs w:val="24"/>
          <w:highlight w:val="yellow"/>
        </w:rPr>
      </w:r>
      <w:r w:rsidR="000342B7">
        <w:rPr>
          <w:rFonts w:ascii="Times New Roman" w:hAnsi="Times New Roman"/>
          <w:szCs w:val="24"/>
          <w:highlight w:val="yellow"/>
        </w:rPr>
        <w:fldChar w:fldCharType="separate"/>
      </w:r>
      <w:r w:rsidR="000413DA">
        <w:rPr>
          <w:rFonts w:ascii="Times New Roman" w:hAnsi="Times New Roman"/>
          <w:szCs w:val="24"/>
        </w:rPr>
        <w:t>5.3.4</w:t>
      </w:r>
      <w:r w:rsidR="000342B7">
        <w:rPr>
          <w:rFonts w:ascii="Times New Roman" w:hAnsi="Times New Roman"/>
          <w:szCs w:val="24"/>
          <w:highlight w:val="yellow"/>
        </w:rPr>
        <w:fldChar w:fldCharType="end"/>
      </w:r>
      <w:r w:rsidRPr="00AE11E9">
        <w:rPr>
          <w:rFonts w:ascii="Times New Roman" w:hAnsi="Times New Roman"/>
          <w:szCs w:val="24"/>
        </w:rPr>
        <w:t>.</w:t>
      </w:r>
    </w:p>
    <w:p w14:paraId="21131860" w14:textId="33D9AD43" w:rsidR="009570AA" w:rsidRPr="00AE11E9" w:rsidRDefault="009570AA" w:rsidP="009570AA">
      <w:pPr>
        <w:pStyle w:val="ListParagraph"/>
        <w:numPr>
          <w:ilvl w:val="0"/>
          <w:numId w:val="9"/>
        </w:numPr>
        <w:tabs>
          <w:tab w:val="left" w:pos="1170"/>
        </w:tabs>
        <w:spacing w:after="120"/>
        <w:contextualSpacing w:val="0"/>
        <w:jc w:val="both"/>
        <w:rPr>
          <w:rFonts w:ascii="Times New Roman" w:hAnsi="Times New Roman"/>
          <w:szCs w:val="24"/>
        </w:rPr>
      </w:pPr>
      <w:r w:rsidRPr="00AE11E9">
        <w:rPr>
          <w:rFonts w:ascii="Times New Roman" w:hAnsi="Times New Roman"/>
          <w:szCs w:val="24"/>
        </w:rPr>
        <w:t xml:space="preserve">Quantize from </w:t>
      </w:r>
      <w:r w:rsidR="004D4F58" w:rsidRPr="00725BD3">
        <w:rPr>
          <w:rFonts w:ascii="Times New Roman" w:hAnsi="Times New Roman"/>
          <w:szCs w:val="24"/>
        </w:rPr>
        <w:t>IC</w:t>
      </w:r>
      <w:r w:rsidR="004D4F58" w:rsidRPr="00725BD3">
        <w:rPr>
          <w:rFonts w:ascii="Times New Roman" w:hAnsi="Times New Roman"/>
          <w:szCs w:val="24"/>
          <w:vertAlign w:val="subscript"/>
        </w:rPr>
        <w:t>T</w:t>
      </w:r>
      <w:r w:rsidR="004D4F58" w:rsidRPr="00725BD3">
        <w:rPr>
          <w:rFonts w:ascii="Times New Roman" w:hAnsi="Times New Roman"/>
          <w:szCs w:val="24"/>
        </w:rPr>
        <w:t>C</w:t>
      </w:r>
      <w:r w:rsidR="004D4F58" w:rsidRPr="00725BD3">
        <w:rPr>
          <w:rFonts w:ascii="Times New Roman" w:hAnsi="Times New Roman"/>
          <w:szCs w:val="24"/>
          <w:vertAlign w:val="subscript"/>
        </w:rPr>
        <w:t>P</w:t>
      </w:r>
      <w:r w:rsidRPr="00AE11E9">
        <w:rPr>
          <w:rFonts w:ascii="Times New Roman" w:hAnsi="Times New Roman"/>
          <w:szCs w:val="24"/>
        </w:rPr>
        <w:t xml:space="preserve"> (float) into D</w:t>
      </w:r>
      <w:r w:rsidR="004D4F58">
        <w:rPr>
          <w:rFonts w:ascii="Times New Roman" w:hAnsi="Times New Roman"/>
          <w:szCs w:val="24"/>
          <w:vertAlign w:val="subscript"/>
        </w:rPr>
        <w:t>I</w:t>
      </w:r>
      <w:r w:rsidRPr="00AE11E9">
        <w:rPr>
          <w:rFonts w:ascii="Times New Roman" w:hAnsi="Times New Roman"/>
          <w:szCs w:val="24"/>
        </w:rPr>
        <w:t>D</w:t>
      </w:r>
      <w:r w:rsidRPr="00AE11E9">
        <w:rPr>
          <w:rFonts w:ascii="Times New Roman" w:hAnsi="Times New Roman"/>
          <w:szCs w:val="24"/>
          <w:vertAlign w:val="subscript"/>
        </w:rPr>
        <w:t>C</w:t>
      </w:r>
      <w:r w:rsidR="004D4F58">
        <w:rPr>
          <w:rFonts w:ascii="Times New Roman" w:hAnsi="Times New Roman"/>
          <w:szCs w:val="24"/>
          <w:vertAlign w:val="subscript"/>
        </w:rPr>
        <w:t>t</w:t>
      </w:r>
      <w:r w:rsidRPr="00AE11E9">
        <w:rPr>
          <w:rFonts w:ascii="Times New Roman" w:hAnsi="Times New Roman"/>
          <w:szCs w:val="24"/>
        </w:rPr>
        <w:t>D</w:t>
      </w:r>
      <w:r w:rsidRPr="00AE11E9">
        <w:rPr>
          <w:rFonts w:ascii="Times New Roman" w:hAnsi="Times New Roman"/>
          <w:szCs w:val="24"/>
          <w:vertAlign w:val="subscript"/>
        </w:rPr>
        <w:t>C</w:t>
      </w:r>
      <w:r w:rsidR="004D4F58">
        <w:rPr>
          <w:rFonts w:ascii="Times New Roman" w:hAnsi="Times New Roman"/>
          <w:szCs w:val="24"/>
          <w:vertAlign w:val="subscript"/>
        </w:rPr>
        <w:t>p</w:t>
      </w:r>
      <w:r w:rsidRPr="00AE11E9">
        <w:rPr>
          <w:rFonts w:ascii="Times New Roman" w:hAnsi="Times New Roman"/>
          <w:szCs w:val="24"/>
        </w:rPr>
        <w:t xml:space="preserve"> (10bit) by invoking </w:t>
      </w:r>
      <w:r w:rsidR="000342B7">
        <w:rPr>
          <w:rFonts w:ascii="Times New Roman" w:hAnsi="Times New Roman"/>
          <w:szCs w:val="24"/>
        </w:rPr>
        <w:t>s</w:t>
      </w:r>
      <w:r w:rsidRPr="00AE11E9">
        <w:rPr>
          <w:rFonts w:ascii="Times New Roman" w:hAnsi="Times New Roman"/>
          <w:szCs w:val="24"/>
        </w:rPr>
        <w:t xml:space="preserve">ection </w:t>
      </w:r>
      <w:r w:rsidR="000342B7">
        <w:rPr>
          <w:rFonts w:ascii="Times New Roman" w:hAnsi="Times New Roman"/>
          <w:szCs w:val="24"/>
          <w:highlight w:val="yellow"/>
        </w:rPr>
        <w:fldChar w:fldCharType="begin"/>
      </w:r>
      <w:r w:rsidR="000342B7">
        <w:rPr>
          <w:rFonts w:ascii="Times New Roman" w:hAnsi="Times New Roman"/>
          <w:szCs w:val="24"/>
        </w:rPr>
        <w:instrText xml:space="preserve"> REF _Ref453678509 \r \h </w:instrText>
      </w:r>
      <w:r w:rsidR="000342B7">
        <w:rPr>
          <w:rFonts w:ascii="Times New Roman" w:hAnsi="Times New Roman"/>
          <w:szCs w:val="24"/>
          <w:highlight w:val="yellow"/>
        </w:rPr>
      </w:r>
      <w:r w:rsidR="000342B7">
        <w:rPr>
          <w:rFonts w:ascii="Times New Roman" w:hAnsi="Times New Roman"/>
          <w:szCs w:val="24"/>
          <w:highlight w:val="yellow"/>
        </w:rPr>
        <w:fldChar w:fldCharType="separate"/>
      </w:r>
      <w:r w:rsidR="000413DA">
        <w:rPr>
          <w:rFonts w:ascii="Times New Roman" w:hAnsi="Times New Roman"/>
          <w:szCs w:val="24"/>
        </w:rPr>
        <w:t>5.4</w:t>
      </w:r>
      <w:r w:rsidR="000342B7">
        <w:rPr>
          <w:rFonts w:ascii="Times New Roman" w:hAnsi="Times New Roman"/>
          <w:szCs w:val="24"/>
          <w:highlight w:val="yellow"/>
        </w:rPr>
        <w:fldChar w:fldCharType="end"/>
      </w:r>
      <w:r w:rsidRPr="00AE11E9">
        <w:rPr>
          <w:rFonts w:ascii="Times New Roman" w:hAnsi="Times New Roman"/>
          <w:szCs w:val="24"/>
        </w:rPr>
        <w:t>, with BitDepthY and BitDepthC set to 10.</w:t>
      </w:r>
    </w:p>
    <w:p w14:paraId="74E4E218" w14:textId="557F83A6" w:rsidR="009570AA" w:rsidRPr="004D4F58" w:rsidRDefault="009570AA" w:rsidP="004D4F58">
      <w:pPr>
        <w:pStyle w:val="ListParagraph"/>
        <w:numPr>
          <w:ilvl w:val="0"/>
          <w:numId w:val="9"/>
        </w:numPr>
        <w:tabs>
          <w:tab w:val="left" w:pos="1170"/>
        </w:tabs>
        <w:spacing w:after="120"/>
        <w:contextualSpacing w:val="0"/>
        <w:jc w:val="both"/>
        <w:rPr>
          <w:rFonts w:ascii="Times New Roman" w:hAnsi="Times New Roman"/>
          <w:szCs w:val="24"/>
        </w:rPr>
      </w:pPr>
      <w:r w:rsidRPr="00AE11E9">
        <w:rPr>
          <w:rFonts w:ascii="Times New Roman" w:hAnsi="Times New Roman"/>
          <w:szCs w:val="24"/>
        </w:rPr>
        <w:t xml:space="preserve">Downsample both chroma components from 4:4:4 </w:t>
      </w:r>
      <w:r w:rsidR="004D4F58" w:rsidRPr="00AE11E9">
        <w:rPr>
          <w:rFonts w:ascii="Times New Roman" w:hAnsi="Times New Roman"/>
          <w:szCs w:val="24"/>
        </w:rPr>
        <w:t>D</w:t>
      </w:r>
      <w:r w:rsidR="004D4F58">
        <w:rPr>
          <w:rFonts w:ascii="Times New Roman" w:hAnsi="Times New Roman"/>
          <w:szCs w:val="24"/>
          <w:vertAlign w:val="subscript"/>
        </w:rPr>
        <w:t>I</w:t>
      </w:r>
      <w:r w:rsidR="004D4F58" w:rsidRPr="00AE11E9">
        <w:rPr>
          <w:rFonts w:ascii="Times New Roman" w:hAnsi="Times New Roman"/>
          <w:szCs w:val="24"/>
        </w:rPr>
        <w:t>D</w:t>
      </w:r>
      <w:r w:rsidR="004D4F58" w:rsidRPr="00AE11E9">
        <w:rPr>
          <w:rFonts w:ascii="Times New Roman" w:hAnsi="Times New Roman"/>
          <w:szCs w:val="24"/>
          <w:vertAlign w:val="subscript"/>
        </w:rPr>
        <w:t>C</w:t>
      </w:r>
      <w:r w:rsidR="004D4F58">
        <w:rPr>
          <w:rFonts w:ascii="Times New Roman" w:hAnsi="Times New Roman"/>
          <w:szCs w:val="24"/>
          <w:vertAlign w:val="subscript"/>
        </w:rPr>
        <w:t>t</w:t>
      </w:r>
      <w:r w:rsidR="004D4F58" w:rsidRPr="00AE11E9">
        <w:rPr>
          <w:rFonts w:ascii="Times New Roman" w:hAnsi="Times New Roman"/>
          <w:szCs w:val="24"/>
        </w:rPr>
        <w:t>D</w:t>
      </w:r>
      <w:r w:rsidR="004D4F58" w:rsidRPr="00AE11E9">
        <w:rPr>
          <w:rFonts w:ascii="Times New Roman" w:hAnsi="Times New Roman"/>
          <w:szCs w:val="24"/>
          <w:vertAlign w:val="subscript"/>
        </w:rPr>
        <w:t>C</w:t>
      </w:r>
      <w:r w:rsidR="004D4F58">
        <w:rPr>
          <w:rFonts w:ascii="Times New Roman" w:hAnsi="Times New Roman"/>
          <w:szCs w:val="24"/>
          <w:vertAlign w:val="subscript"/>
        </w:rPr>
        <w:t>p</w:t>
      </w:r>
      <w:r w:rsidRPr="00AE11E9">
        <w:rPr>
          <w:rFonts w:ascii="Times New Roman" w:hAnsi="Times New Roman"/>
          <w:szCs w:val="24"/>
        </w:rPr>
        <w:t xml:space="preserve"> (10bit) to 4:2:0 </w:t>
      </w:r>
      <w:r w:rsidR="004D4F58" w:rsidRPr="00AE11E9">
        <w:rPr>
          <w:rFonts w:ascii="Times New Roman" w:hAnsi="Times New Roman"/>
          <w:szCs w:val="24"/>
        </w:rPr>
        <w:t>D</w:t>
      </w:r>
      <w:r w:rsidR="004D4F58">
        <w:rPr>
          <w:rFonts w:ascii="Times New Roman" w:hAnsi="Times New Roman"/>
          <w:szCs w:val="24"/>
          <w:vertAlign w:val="subscript"/>
        </w:rPr>
        <w:t>I</w:t>
      </w:r>
      <w:r w:rsidR="004D4F58" w:rsidRPr="00AE11E9">
        <w:rPr>
          <w:rFonts w:ascii="Times New Roman" w:hAnsi="Times New Roman"/>
          <w:szCs w:val="24"/>
        </w:rPr>
        <w:t>D</w:t>
      </w:r>
      <w:r w:rsidR="004D4F58" w:rsidRPr="00AE11E9">
        <w:rPr>
          <w:rFonts w:ascii="Times New Roman" w:hAnsi="Times New Roman"/>
          <w:szCs w:val="24"/>
          <w:vertAlign w:val="subscript"/>
        </w:rPr>
        <w:t>C</w:t>
      </w:r>
      <w:r w:rsidR="004D4F58">
        <w:rPr>
          <w:rFonts w:ascii="Times New Roman" w:hAnsi="Times New Roman"/>
          <w:szCs w:val="24"/>
          <w:vertAlign w:val="subscript"/>
        </w:rPr>
        <w:t>t</w:t>
      </w:r>
      <w:r w:rsidR="004D4F58" w:rsidRPr="00AE11E9">
        <w:rPr>
          <w:rFonts w:ascii="Times New Roman" w:hAnsi="Times New Roman"/>
          <w:szCs w:val="24"/>
        </w:rPr>
        <w:t>D</w:t>
      </w:r>
      <w:r w:rsidR="004D4F58" w:rsidRPr="00AE11E9">
        <w:rPr>
          <w:rFonts w:ascii="Times New Roman" w:hAnsi="Times New Roman"/>
          <w:szCs w:val="24"/>
          <w:vertAlign w:val="subscript"/>
        </w:rPr>
        <w:t>C</w:t>
      </w:r>
      <w:r w:rsidR="004D4F58">
        <w:rPr>
          <w:rFonts w:ascii="Times New Roman" w:hAnsi="Times New Roman"/>
          <w:szCs w:val="24"/>
          <w:vertAlign w:val="subscript"/>
        </w:rPr>
        <w:t>p</w:t>
      </w:r>
      <w:r w:rsidRPr="00AE11E9">
        <w:rPr>
          <w:rFonts w:ascii="Times New Roman" w:hAnsi="Times New Roman"/>
          <w:szCs w:val="24"/>
        </w:rPr>
        <w:t xml:space="preserve"> (10bit) by invoking Section </w:t>
      </w:r>
      <w:r w:rsidR="000342B7">
        <w:rPr>
          <w:rFonts w:ascii="Times New Roman" w:hAnsi="Times New Roman"/>
          <w:highlight w:val="yellow"/>
        </w:rPr>
        <w:fldChar w:fldCharType="begin"/>
      </w:r>
      <w:r w:rsidR="000342B7">
        <w:rPr>
          <w:rFonts w:ascii="Times New Roman" w:hAnsi="Times New Roman"/>
          <w:szCs w:val="24"/>
        </w:rPr>
        <w:instrText xml:space="preserve"> REF _Ref453678525 \r \h </w:instrText>
      </w:r>
      <w:r w:rsidR="000342B7">
        <w:rPr>
          <w:rFonts w:ascii="Times New Roman" w:hAnsi="Times New Roman"/>
          <w:highlight w:val="yellow"/>
        </w:rPr>
      </w:r>
      <w:r w:rsidR="000342B7">
        <w:rPr>
          <w:rFonts w:ascii="Times New Roman" w:hAnsi="Times New Roman"/>
          <w:highlight w:val="yellow"/>
        </w:rPr>
        <w:fldChar w:fldCharType="separate"/>
      </w:r>
      <w:r w:rsidR="000413DA">
        <w:rPr>
          <w:rFonts w:ascii="Times New Roman" w:hAnsi="Times New Roman"/>
          <w:szCs w:val="24"/>
        </w:rPr>
        <w:t>5.5</w:t>
      </w:r>
      <w:r w:rsidR="000342B7">
        <w:rPr>
          <w:rFonts w:ascii="Times New Roman" w:hAnsi="Times New Roman"/>
          <w:highlight w:val="yellow"/>
        </w:rPr>
        <w:fldChar w:fldCharType="end"/>
      </w:r>
      <w:r w:rsidRPr="004D4F58">
        <w:rPr>
          <w:rFonts w:ascii="Times New Roman" w:hAnsi="Times New Roman"/>
          <w:szCs w:val="24"/>
        </w:rPr>
        <w:t>.</w:t>
      </w:r>
    </w:p>
    <w:p w14:paraId="0BC2A0A4" w14:textId="42A37908" w:rsidR="009570AA" w:rsidRPr="00AE11E9" w:rsidRDefault="009570AA" w:rsidP="009570AA">
      <w:pPr>
        <w:spacing w:before="240"/>
        <w:ind w:left="851" w:hanging="851"/>
        <w:rPr>
          <w:rFonts w:eastAsia="SimSun"/>
          <w:szCs w:val="24"/>
          <w:lang w:eastAsia="zh-CN"/>
        </w:rPr>
      </w:pPr>
      <w:r w:rsidRPr="00AE11E9">
        <w:rPr>
          <w:szCs w:val="24"/>
          <w:lang w:eastAsia="ja-JP"/>
        </w:rPr>
        <w:t xml:space="preserve">Note: </w:t>
      </w:r>
      <w:r w:rsidRPr="00AE11E9">
        <w:rPr>
          <w:szCs w:val="24"/>
          <w:lang w:eastAsia="ja-JP"/>
        </w:rPr>
        <w:tab/>
        <w:t>Dxx stands for Digitized version of signal xx</w:t>
      </w:r>
      <w:r w:rsidRPr="00AE11E9">
        <w:rPr>
          <w:rFonts w:eastAsia="SimSun"/>
          <w:szCs w:val="24"/>
          <w:lang w:eastAsia="zh-CN"/>
        </w:rPr>
        <w:t xml:space="preserve">. </w:t>
      </w:r>
      <w:r w:rsidR="000342B7">
        <w:rPr>
          <w:rFonts w:eastAsia="SimSun"/>
          <w:szCs w:val="24"/>
          <w:lang w:eastAsia="zh-CN"/>
        </w:rPr>
        <w:t>L</w:t>
      </w:r>
      <w:r w:rsidR="007036E8">
        <w:rPr>
          <w:rFonts w:eastAsia="SimSun"/>
          <w:szCs w:val="24"/>
          <w:lang w:eastAsia="zh-CN"/>
        </w:rPr>
        <w:t>′</w:t>
      </w:r>
      <w:r w:rsidR="000342B7">
        <w:rPr>
          <w:rFonts w:eastAsia="SimSun"/>
          <w:szCs w:val="24"/>
          <w:lang w:eastAsia="zh-CN"/>
        </w:rPr>
        <w:t>M</w:t>
      </w:r>
      <w:r w:rsidR="007036E8">
        <w:rPr>
          <w:rFonts w:eastAsia="SimSun"/>
          <w:szCs w:val="24"/>
          <w:lang w:eastAsia="zh-CN"/>
        </w:rPr>
        <w:t>′</w:t>
      </w:r>
      <w:r w:rsidR="000342B7">
        <w:rPr>
          <w:rFonts w:eastAsia="SimSun"/>
          <w:szCs w:val="24"/>
          <w:lang w:eastAsia="zh-CN"/>
        </w:rPr>
        <w:t>S</w:t>
      </w:r>
      <w:r w:rsidR="007036E8">
        <w:rPr>
          <w:rFonts w:eastAsia="SimSun"/>
          <w:szCs w:val="24"/>
          <w:lang w:eastAsia="zh-CN"/>
        </w:rPr>
        <w:t>′</w:t>
      </w:r>
      <w:r w:rsidRPr="00AE11E9">
        <w:rPr>
          <w:rFonts w:eastAsia="SimSun"/>
          <w:szCs w:val="24"/>
          <w:lang w:eastAsia="zh-CN"/>
        </w:rPr>
        <w:t xml:space="preserve"> or </w:t>
      </w:r>
      <w:r w:rsidR="001A2313" w:rsidRPr="00725BD3">
        <w:rPr>
          <w:szCs w:val="24"/>
        </w:rPr>
        <w:t>IC</w:t>
      </w:r>
      <w:r w:rsidR="001A2313" w:rsidRPr="00725BD3">
        <w:rPr>
          <w:szCs w:val="24"/>
          <w:vertAlign w:val="subscript"/>
        </w:rPr>
        <w:t>T</w:t>
      </w:r>
      <w:r w:rsidR="001A2313" w:rsidRPr="00725BD3">
        <w:rPr>
          <w:szCs w:val="24"/>
        </w:rPr>
        <w:t>C</w:t>
      </w:r>
      <w:r w:rsidR="001A2313" w:rsidRPr="00725BD3">
        <w:rPr>
          <w:szCs w:val="24"/>
          <w:vertAlign w:val="subscript"/>
        </w:rPr>
        <w:t>P</w:t>
      </w:r>
      <w:r w:rsidRPr="00AE11E9">
        <w:rPr>
          <w:rFonts w:eastAsia="SimSun"/>
          <w:szCs w:val="24"/>
          <w:lang w:eastAsia="zh-CN"/>
        </w:rPr>
        <w:t xml:space="preserve"> stands for normalized value within [0,1] (R</w:t>
      </w:r>
      <w:r w:rsidR="007036E8">
        <w:rPr>
          <w:rFonts w:eastAsia="SimSun"/>
          <w:szCs w:val="24"/>
          <w:lang w:eastAsia="zh-CN"/>
        </w:rPr>
        <w:t>′</w:t>
      </w:r>
      <w:r w:rsidRPr="00AE11E9">
        <w:rPr>
          <w:rFonts w:eastAsia="SimSun"/>
          <w:szCs w:val="24"/>
          <w:lang w:eastAsia="zh-CN"/>
        </w:rPr>
        <w:t>G</w:t>
      </w:r>
      <w:r w:rsidR="007036E8">
        <w:rPr>
          <w:rFonts w:eastAsia="SimSun"/>
          <w:szCs w:val="24"/>
          <w:lang w:eastAsia="zh-CN"/>
        </w:rPr>
        <w:t>′</w:t>
      </w:r>
      <w:r w:rsidRPr="00AE11E9">
        <w:rPr>
          <w:rFonts w:eastAsia="SimSun"/>
          <w:szCs w:val="24"/>
          <w:lang w:eastAsia="zh-CN"/>
        </w:rPr>
        <w:t>B</w:t>
      </w:r>
      <w:r w:rsidR="007036E8">
        <w:rPr>
          <w:rFonts w:eastAsia="SimSun"/>
          <w:szCs w:val="24"/>
          <w:lang w:eastAsia="zh-CN"/>
        </w:rPr>
        <w:t>′</w:t>
      </w:r>
      <w:r w:rsidRPr="00AE11E9">
        <w:rPr>
          <w:rFonts w:eastAsia="SimSun"/>
          <w:szCs w:val="24"/>
          <w:lang w:eastAsia="zh-CN"/>
        </w:rPr>
        <w:t xml:space="preserve"> </w:t>
      </w:r>
      <w:r w:rsidR="001A2313" w:rsidRPr="00000D42">
        <w:rPr>
          <w:rFonts w:eastAsia="SimSun"/>
          <w:i/>
          <w:szCs w:val="24"/>
          <w:lang w:eastAsia="zh-CN"/>
        </w:rPr>
        <w:t>I</w:t>
      </w:r>
      <w:r w:rsidRPr="00AE11E9">
        <w:rPr>
          <w:rFonts w:eastAsia="SimSun"/>
          <w:szCs w:val="24"/>
          <w:lang w:eastAsia="zh-CN"/>
        </w:rPr>
        <w:t xml:space="preserve">) and </w:t>
      </w:r>
      <w:r w:rsidR="007036E8">
        <w:rPr>
          <w:rFonts w:eastAsia="SimSun"/>
          <w:szCs w:val="24"/>
          <w:lang w:eastAsia="zh-CN"/>
        </w:rPr>
        <w:t>[−</w:t>
      </w:r>
      <w:r w:rsidRPr="00E3518C">
        <w:rPr>
          <w:rFonts w:eastAsia="SimSun"/>
          <w:szCs w:val="24"/>
          <w:lang w:eastAsia="zh-CN"/>
        </w:rPr>
        <w:t>0.5, 0.5] (</w:t>
      </w:r>
      <w:r w:rsidR="001A2313" w:rsidRPr="002B4B68">
        <w:rPr>
          <w:i/>
          <w:szCs w:val="24"/>
        </w:rPr>
        <w:t>C</w:t>
      </w:r>
      <w:r w:rsidR="001A2313" w:rsidRPr="002B4B68">
        <w:rPr>
          <w:i/>
          <w:szCs w:val="24"/>
          <w:vertAlign w:val="subscript"/>
        </w:rPr>
        <w:t>T</w:t>
      </w:r>
      <w:r w:rsidR="001A2313" w:rsidRPr="002B4B68">
        <w:rPr>
          <w:i/>
          <w:szCs w:val="24"/>
        </w:rPr>
        <w:t>C</w:t>
      </w:r>
      <w:r w:rsidR="001A2313" w:rsidRPr="002B4B68">
        <w:rPr>
          <w:i/>
          <w:szCs w:val="24"/>
          <w:vertAlign w:val="subscript"/>
        </w:rPr>
        <w:t>P</w:t>
      </w:r>
      <w:r w:rsidRPr="00E3518C">
        <w:rPr>
          <w:rFonts w:eastAsia="SimSun"/>
          <w:szCs w:val="24"/>
          <w:lang w:eastAsia="zh-CN"/>
        </w:rPr>
        <w:t>)</w:t>
      </w:r>
      <w:r w:rsidRPr="00AE11E9">
        <w:rPr>
          <w:rFonts w:eastAsia="SimSun"/>
          <w:szCs w:val="24"/>
          <w:lang w:eastAsia="zh-CN"/>
        </w:rPr>
        <w:t>.</w:t>
      </w:r>
    </w:p>
    <w:p w14:paraId="44997909" w14:textId="5CB7DB1F" w:rsidR="009570AA" w:rsidRPr="00AE11E9" w:rsidRDefault="009570AA" w:rsidP="009570AA">
      <w:pPr>
        <w:tabs>
          <w:tab w:val="left" w:pos="1170"/>
        </w:tabs>
        <w:spacing w:after="120"/>
        <w:jc w:val="both"/>
      </w:pPr>
      <w:r w:rsidRPr="00AE11E9">
        <w:rPr>
          <w:szCs w:val="24"/>
        </w:rPr>
        <w:t xml:space="preserve">The reverse conversion is obtained </w:t>
      </w:r>
      <w:r w:rsidRPr="00AE11E9">
        <w:rPr>
          <w:szCs w:val="24"/>
          <w:lang w:eastAsia="ja-JP"/>
        </w:rPr>
        <w:t xml:space="preserve">with the HDRConvert tool </w:t>
      </w:r>
      <w:r w:rsidRPr="00AE11E9">
        <w:t xml:space="preserve">using </w:t>
      </w:r>
      <w:r w:rsidR="00000D42">
        <w:t>the configuration file</w:t>
      </w:r>
      <w:r w:rsidRPr="00AE11E9">
        <w:rPr>
          <w:lang w:eastAsia="ja-JP"/>
        </w:rPr>
        <w:t xml:space="preserve"> </w:t>
      </w:r>
      <w:r w:rsidRPr="00AE11E9">
        <w:t>HDRConvert</w:t>
      </w:r>
      <w:r w:rsidR="00000D42">
        <w:t>ICtCp</w:t>
      </w:r>
      <w:r w:rsidRPr="00AE11E9">
        <w:t>420ToEXR2020.cfg</w:t>
      </w:r>
      <w:r w:rsidR="007D450E">
        <w:t xml:space="preserve"> </w:t>
      </w:r>
      <w:r w:rsidR="007D450E">
        <w:rPr>
          <w:lang w:eastAsia="ja-JP"/>
        </w:rPr>
        <w:t>provided in the “bin/</w:t>
      </w:r>
      <w:r w:rsidR="0031315F" w:rsidRPr="0031315F">
        <w:rPr>
          <w:lang w:eastAsia="ja-JP"/>
        </w:rPr>
        <w:t>JCTVC_CTC_cfgFiles</w:t>
      </w:r>
      <w:r w:rsidR="007D450E">
        <w:rPr>
          <w:lang w:eastAsia="ja-JP"/>
        </w:rPr>
        <w:t>” folder of the HDRTools reference software package</w:t>
      </w:r>
      <w:r w:rsidRPr="00E3518C">
        <w:t>.</w:t>
      </w:r>
    </w:p>
    <w:p w14:paraId="4EC536B8" w14:textId="77777777" w:rsidR="009570AA" w:rsidRPr="00AE11E9" w:rsidRDefault="009570AA" w:rsidP="009570AA">
      <w:pPr>
        <w:tabs>
          <w:tab w:val="left" w:pos="1170"/>
        </w:tabs>
        <w:spacing w:after="120"/>
        <w:jc w:val="both"/>
        <w:rPr>
          <w:szCs w:val="24"/>
        </w:rPr>
      </w:pPr>
      <w:r w:rsidRPr="00AE11E9">
        <w:t xml:space="preserve">The process consists of </w:t>
      </w:r>
      <w:r w:rsidRPr="00AE11E9">
        <w:rPr>
          <w:szCs w:val="24"/>
        </w:rPr>
        <w:t>the following steps:</w:t>
      </w:r>
    </w:p>
    <w:p w14:paraId="7ED1129F" w14:textId="164886CF" w:rsidR="009570AA" w:rsidRPr="00AE11E9" w:rsidRDefault="009570AA" w:rsidP="009570AA">
      <w:pPr>
        <w:pStyle w:val="ListParagraph"/>
        <w:numPr>
          <w:ilvl w:val="0"/>
          <w:numId w:val="9"/>
        </w:numPr>
        <w:tabs>
          <w:tab w:val="left" w:pos="1170"/>
        </w:tabs>
        <w:spacing w:after="120"/>
        <w:contextualSpacing w:val="0"/>
        <w:jc w:val="both"/>
        <w:rPr>
          <w:rFonts w:ascii="Times New Roman" w:hAnsi="Times New Roman"/>
          <w:szCs w:val="24"/>
        </w:rPr>
      </w:pPr>
      <w:r w:rsidRPr="00AE11E9">
        <w:rPr>
          <w:rFonts w:ascii="Times New Roman" w:hAnsi="Times New Roman"/>
          <w:szCs w:val="24"/>
        </w:rPr>
        <w:t xml:space="preserve">Upsample both chroma components from 4:2:0 </w:t>
      </w:r>
      <w:r w:rsidR="00000D42" w:rsidRPr="00AE11E9">
        <w:rPr>
          <w:rFonts w:ascii="Times New Roman" w:hAnsi="Times New Roman"/>
          <w:szCs w:val="24"/>
        </w:rPr>
        <w:t>D</w:t>
      </w:r>
      <w:r w:rsidR="00000D42">
        <w:rPr>
          <w:rFonts w:ascii="Times New Roman" w:hAnsi="Times New Roman"/>
          <w:szCs w:val="24"/>
          <w:vertAlign w:val="subscript"/>
        </w:rPr>
        <w:t>I</w:t>
      </w:r>
      <w:r w:rsidR="00000D42" w:rsidRPr="00AE11E9">
        <w:rPr>
          <w:rFonts w:ascii="Times New Roman" w:hAnsi="Times New Roman"/>
          <w:szCs w:val="24"/>
        </w:rPr>
        <w:t>D</w:t>
      </w:r>
      <w:r w:rsidR="00000D42" w:rsidRPr="00AE11E9">
        <w:rPr>
          <w:rFonts w:ascii="Times New Roman" w:hAnsi="Times New Roman"/>
          <w:szCs w:val="24"/>
          <w:vertAlign w:val="subscript"/>
        </w:rPr>
        <w:t>C</w:t>
      </w:r>
      <w:r w:rsidR="00000D42">
        <w:rPr>
          <w:rFonts w:ascii="Times New Roman" w:hAnsi="Times New Roman"/>
          <w:szCs w:val="24"/>
          <w:vertAlign w:val="subscript"/>
        </w:rPr>
        <w:t>t</w:t>
      </w:r>
      <w:r w:rsidR="00000D42" w:rsidRPr="00AE11E9">
        <w:rPr>
          <w:rFonts w:ascii="Times New Roman" w:hAnsi="Times New Roman"/>
          <w:szCs w:val="24"/>
        </w:rPr>
        <w:t>D</w:t>
      </w:r>
      <w:r w:rsidR="00000D42" w:rsidRPr="00AE11E9">
        <w:rPr>
          <w:rFonts w:ascii="Times New Roman" w:hAnsi="Times New Roman"/>
          <w:szCs w:val="24"/>
          <w:vertAlign w:val="subscript"/>
        </w:rPr>
        <w:t>C</w:t>
      </w:r>
      <w:r w:rsidR="00000D42">
        <w:rPr>
          <w:rFonts w:ascii="Times New Roman" w:hAnsi="Times New Roman"/>
          <w:szCs w:val="24"/>
          <w:vertAlign w:val="subscript"/>
        </w:rPr>
        <w:t>p</w:t>
      </w:r>
      <w:r w:rsidRPr="00AE11E9">
        <w:rPr>
          <w:rFonts w:ascii="Times New Roman" w:hAnsi="Times New Roman"/>
          <w:szCs w:val="24"/>
        </w:rPr>
        <w:t xml:space="preserve"> (10bit) to 4:4:4 </w:t>
      </w:r>
      <w:r w:rsidR="00000D42" w:rsidRPr="00AE11E9">
        <w:rPr>
          <w:rFonts w:ascii="Times New Roman" w:hAnsi="Times New Roman"/>
          <w:szCs w:val="24"/>
        </w:rPr>
        <w:t>D</w:t>
      </w:r>
      <w:r w:rsidR="00000D42">
        <w:rPr>
          <w:rFonts w:ascii="Times New Roman" w:hAnsi="Times New Roman"/>
          <w:szCs w:val="24"/>
          <w:vertAlign w:val="subscript"/>
        </w:rPr>
        <w:t>I</w:t>
      </w:r>
      <w:r w:rsidR="00000D42" w:rsidRPr="00AE11E9">
        <w:rPr>
          <w:rFonts w:ascii="Times New Roman" w:hAnsi="Times New Roman"/>
          <w:szCs w:val="24"/>
        </w:rPr>
        <w:t>D</w:t>
      </w:r>
      <w:r w:rsidR="00000D42" w:rsidRPr="00AE11E9">
        <w:rPr>
          <w:rFonts w:ascii="Times New Roman" w:hAnsi="Times New Roman"/>
          <w:szCs w:val="24"/>
          <w:vertAlign w:val="subscript"/>
        </w:rPr>
        <w:t>C</w:t>
      </w:r>
      <w:r w:rsidR="00000D42">
        <w:rPr>
          <w:rFonts w:ascii="Times New Roman" w:hAnsi="Times New Roman"/>
          <w:szCs w:val="24"/>
          <w:vertAlign w:val="subscript"/>
        </w:rPr>
        <w:t>t</w:t>
      </w:r>
      <w:r w:rsidR="00000D42" w:rsidRPr="00AE11E9">
        <w:rPr>
          <w:rFonts w:ascii="Times New Roman" w:hAnsi="Times New Roman"/>
          <w:szCs w:val="24"/>
        </w:rPr>
        <w:t>D</w:t>
      </w:r>
      <w:r w:rsidR="00000D42" w:rsidRPr="00AE11E9">
        <w:rPr>
          <w:rFonts w:ascii="Times New Roman" w:hAnsi="Times New Roman"/>
          <w:szCs w:val="24"/>
          <w:vertAlign w:val="subscript"/>
        </w:rPr>
        <w:t>C</w:t>
      </w:r>
      <w:r w:rsidR="00000D42">
        <w:rPr>
          <w:rFonts w:ascii="Times New Roman" w:hAnsi="Times New Roman"/>
          <w:szCs w:val="24"/>
          <w:vertAlign w:val="subscript"/>
        </w:rPr>
        <w:t>p</w:t>
      </w:r>
      <w:r w:rsidRPr="00AE11E9">
        <w:rPr>
          <w:rFonts w:ascii="Times New Roman" w:hAnsi="Times New Roman"/>
          <w:szCs w:val="24"/>
        </w:rPr>
        <w:t xml:space="preserve"> (10bit) by invoking </w:t>
      </w:r>
      <w:r w:rsidR="00000D42">
        <w:rPr>
          <w:rFonts w:ascii="Times New Roman" w:hAnsi="Times New Roman"/>
          <w:szCs w:val="24"/>
        </w:rPr>
        <w:t>s</w:t>
      </w:r>
      <w:r w:rsidRPr="00AE11E9">
        <w:rPr>
          <w:rFonts w:ascii="Times New Roman" w:hAnsi="Times New Roman"/>
          <w:szCs w:val="24"/>
        </w:rPr>
        <w:t xml:space="preserve">ection </w:t>
      </w:r>
      <w:r w:rsidR="000342B7">
        <w:rPr>
          <w:rFonts w:ascii="Times New Roman" w:hAnsi="Times New Roman"/>
          <w:highlight w:val="yellow"/>
        </w:rPr>
        <w:fldChar w:fldCharType="begin"/>
      </w:r>
      <w:r w:rsidR="000342B7">
        <w:rPr>
          <w:rFonts w:ascii="Times New Roman" w:hAnsi="Times New Roman"/>
          <w:szCs w:val="24"/>
        </w:rPr>
        <w:instrText xml:space="preserve"> REF _Ref453678593 \r \h </w:instrText>
      </w:r>
      <w:r w:rsidR="000342B7">
        <w:rPr>
          <w:rFonts w:ascii="Times New Roman" w:hAnsi="Times New Roman"/>
          <w:highlight w:val="yellow"/>
        </w:rPr>
      </w:r>
      <w:r w:rsidR="000342B7">
        <w:rPr>
          <w:rFonts w:ascii="Times New Roman" w:hAnsi="Times New Roman"/>
          <w:highlight w:val="yellow"/>
        </w:rPr>
        <w:fldChar w:fldCharType="separate"/>
      </w:r>
      <w:r w:rsidR="000413DA">
        <w:rPr>
          <w:rFonts w:ascii="Times New Roman" w:hAnsi="Times New Roman"/>
          <w:szCs w:val="24"/>
        </w:rPr>
        <w:t>5.6</w:t>
      </w:r>
      <w:r w:rsidR="000342B7">
        <w:rPr>
          <w:rFonts w:ascii="Times New Roman" w:hAnsi="Times New Roman"/>
          <w:highlight w:val="yellow"/>
        </w:rPr>
        <w:fldChar w:fldCharType="end"/>
      </w:r>
      <w:r w:rsidRPr="00AE11E9">
        <w:rPr>
          <w:rFonts w:ascii="Times New Roman" w:hAnsi="Times New Roman"/>
          <w:szCs w:val="24"/>
        </w:rPr>
        <w:t>.</w:t>
      </w:r>
    </w:p>
    <w:p w14:paraId="35C45F8A" w14:textId="7F0640AD" w:rsidR="009570AA" w:rsidRPr="00000D42" w:rsidRDefault="009570AA" w:rsidP="009570AA">
      <w:pPr>
        <w:pStyle w:val="ListParagraph"/>
        <w:numPr>
          <w:ilvl w:val="0"/>
          <w:numId w:val="9"/>
        </w:numPr>
        <w:tabs>
          <w:tab w:val="left" w:pos="1170"/>
        </w:tabs>
        <w:spacing w:after="120"/>
        <w:contextualSpacing w:val="0"/>
        <w:jc w:val="both"/>
        <w:rPr>
          <w:rFonts w:ascii="Times New Roman" w:hAnsi="Times New Roman"/>
          <w:szCs w:val="24"/>
        </w:rPr>
      </w:pPr>
      <w:r w:rsidRPr="00AE11E9">
        <w:rPr>
          <w:rFonts w:ascii="Times New Roman" w:hAnsi="Times New Roman"/>
          <w:szCs w:val="24"/>
        </w:rPr>
        <w:t xml:space="preserve">Inverse quantize from </w:t>
      </w:r>
      <w:r w:rsidR="00000D42" w:rsidRPr="00AE11E9">
        <w:rPr>
          <w:rFonts w:ascii="Times New Roman" w:hAnsi="Times New Roman"/>
          <w:szCs w:val="24"/>
        </w:rPr>
        <w:t>D</w:t>
      </w:r>
      <w:r w:rsidR="00000D42">
        <w:rPr>
          <w:rFonts w:ascii="Times New Roman" w:hAnsi="Times New Roman"/>
          <w:szCs w:val="24"/>
          <w:vertAlign w:val="subscript"/>
        </w:rPr>
        <w:t>I</w:t>
      </w:r>
      <w:r w:rsidR="00000D42" w:rsidRPr="00AE11E9">
        <w:rPr>
          <w:rFonts w:ascii="Times New Roman" w:hAnsi="Times New Roman"/>
          <w:szCs w:val="24"/>
        </w:rPr>
        <w:t>D</w:t>
      </w:r>
      <w:r w:rsidR="00000D42" w:rsidRPr="00AE11E9">
        <w:rPr>
          <w:rFonts w:ascii="Times New Roman" w:hAnsi="Times New Roman"/>
          <w:szCs w:val="24"/>
          <w:vertAlign w:val="subscript"/>
        </w:rPr>
        <w:t>C</w:t>
      </w:r>
      <w:r w:rsidR="00000D42">
        <w:rPr>
          <w:rFonts w:ascii="Times New Roman" w:hAnsi="Times New Roman"/>
          <w:szCs w:val="24"/>
          <w:vertAlign w:val="subscript"/>
        </w:rPr>
        <w:t>t</w:t>
      </w:r>
      <w:r w:rsidR="00000D42" w:rsidRPr="00AE11E9">
        <w:rPr>
          <w:rFonts w:ascii="Times New Roman" w:hAnsi="Times New Roman"/>
          <w:szCs w:val="24"/>
        </w:rPr>
        <w:t>D</w:t>
      </w:r>
      <w:r w:rsidR="00000D42" w:rsidRPr="00AE11E9">
        <w:rPr>
          <w:rFonts w:ascii="Times New Roman" w:hAnsi="Times New Roman"/>
          <w:szCs w:val="24"/>
          <w:vertAlign w:val="subscript"/>
        </w:rPr>
        <w:t>C</w:t>
      </w:r>
      <w:r w:rsidR="00000D42">
        <w:rPr>
          <w:rFonts w:ascii="Times New Roman" w:hAnsi="Times New Roman"/>
          <w:szCs w:val="24"/>
          <w:vertAlign w:val="subscript"/>
        </w:rPr>
        <w:t>p</w:t>
      </w:r>
      <w:r w:rsidRPr="00AE11E9">
        <w:rPr>
          <w:rFonts w:ascii="Times New Roman" w:hAnsi="Times New Roman"/>
          <w:szCs w:val="24"/>
        </w:rPr>
        <w:t xml:space="preserve"> (10bit) into </w:t>
      </w:r>
      <w:r w:rsidR="00000D42" w:rsidRPr="00725BD3">
        <w:rPr>
          <w:rFonts w:ascii="Times New Roman" w:hAnsi="Times New Roman"/>
          <w:szCs w:val="24"/>
        </w:rPr>
        <w:t>IC</w:t>
      </w:r>
      <w:r w:rsidR="00000D42" w:rsidRPr="00725BD3">
        <w:rPr>
          <w:rFonts w:ascii="Times New Roman" w:hAnsi="Times New Roman"/>
          <w:szCs w:val="24"/>
          <w:vertAlign w:val="subscript"/>
        </w:rPr>
        <w:t>T</w:t>
      </w:r>
      <w:r w:rsidR="00000D42" w:rsidRPr="00725BD3">
        <w:rPr>
          <w:rFonts w:ascii="Times New Roman" w:hAnsi="Times New Roman"/>
          <w:szCs w:val="24"/>
        </w:rPr>
        <w:t>C</w:t>
      </w:r>
      <w:r w:rsidR="00000D42" w:rsidRPr="00725BD3">
        <w:rPr>
          <w:rFonts w:ascii="Times New Roman" w:hAnsi="Times New Roman"/>
          <w:szCs w:val="24"/>
          <w:vertAlign w:val="subscript"/>
        </w:rPr>
        <w:t>P</w:t>
      </w:r>
      <w:r w:rsidRPr="00AE11E9">
        <w:rPr>
          <w:rFonts w:ascii="Times New Roman" w:hAnsi="Times New Roman"/>
          <w:szCs w:val="24"/>
        </w:rPr>
        <w:t xml:space="preserve"> (float) by invoking section </w:t>
      </w:r>
      <w:r w:rsidR="000342B7">
        <w:rPr>
          <w:rFonts w:ascii="Times New Roman" w:hAnsi="Times New Roman"/>
        </w:rPr>
        <w:fldChar w:fldCharType="begin"/>
      </w:r>
      <w:r w:rsidR="000342B7">
        <w:rPr>
          <w:rFonts w:ascii="Times New Roman" w:hAnsi="Times New Roman"/>
          <w:szCs w:val="24"/>
        </w:rPr>
        <w:instrText xml:space="preserve"> REF _Ref453678602 \r \h </w:instrText>
      </w:r>
      <w:r w:rsidR="000342B7">
        <w:rPr>
          <w:rFonts w:ascii="Times New Roman" w:hAnsi="Times New Roman"/>
        </w:rPr>
      </w:r>
      <w:r w:rsidR="000342B7">
        <w:rPr>
          <w:rFonts w:ascii="Times New Roman" w:hAnsi="Times New Roman"/>
        </w:rPr>
        <w:fldChar w:fldCharType="separate"/>
      </w:r>
      <w:r w:rsidR="000413DA">
        <w:rPr>
          <w:rFonts w:ascii="Times New Roman" w:hAnsi="Times New Roman"/>
          <w:szCs w:val="24"/>
        </w:rPr>
        <w:t>5.7</w:t>
      </w:r>
      <w:r w:rsidR="000342B7">
        <w:rPr>
          <w:rFonts w:ascii="Times New Roman" w:hAnsi="Times New Roman"/>
        </w:rPr>
        <w:fldChar w:fldCharType="end"/>
      </w:r>
      <w:r w:rsidRPr="00000D42">
        <w:rPr>
          <w:rFonts w:ascii="Times New Roman" w:hAnsi="Times New Roman"/>
          <w:szCs w:val="24"/>
        </w:rPr>
        <w:t>, with BitDepthY and BitDepthC set to 10.</w:t>
      </w:r>
    </w:p>
    <w:p w14:paraId="4991FBB0" w14:textId="561679A9" w:rsidR="009570AA" w:rsidRPr="00000D42" w:rsidRDefault="009570AA" w:rsidP="009570AA">
      <w:pPr>
        <w:pStyle w:val="ListParagraph"/>
        <w:numPr>
          <w:ilvl w:val="0"/>
          <w:numId w:val="9"/>
        </w:numPr>
        <w:tabs>
          <w:tab w:val="left" w:pos="1170"/>
        </w:tabs>
        <w:spacing w:after="120"/>
        <w:contextualSpacing w:val="0"/>
        <w:jc w:val="both"/>
        <w:rPr>
          <w:rFonts w:ascii="Times New Roman" w:hAnsi="Times New Roman"/>
          <w:szCs w:val="24"/>
        </w:rPr>
      </w:pPr>
      <w:r w:rsidRPr="00000D42">
        <w:rPr>
          <w:rFonts w:ascii="Times New Roman" w:hAnsi="Times New Roman"/>
          <w:szCs w:val="24"/>
        </w:rPr>
        <w:t xml:space="preserve">Convert from </w:t>
      </w:r>
      <w:r w:rsidR="00000D42" w:rsidRPr="00725BD3">
        <w:rPr>
          <w:rFonts w:ascii="Times New Roman" w:hAnsi="Times New Roman"/>
          <w:szCs w:val="24"/>
        </w:rPr>
        <w:t>IC</w:t>
      </w:r>
      <w:r w:rsidR="00000D42" w:rsidRPr="00725BD3">
        <w:rPr>
          <w:rFonts w:ascii="Times New Roman" w:hAnsi="Times New Roman"/>
          <w:szCs w:val="24"/>
          <w:vertAlign w:val="subscript"/>
        </w:rPr>
        <w:t>T</w:t>
      </w:r>
      <w:r w:rsidR="00000D42" w:rsidRPr="00725BD3">
        <w:rPr>
          <w:rFonts w:ascii="Times New Roman" w:hAnsi="Times New Roman"/>
          <w:szCs w:val="24"/>
        </w:rPr>
        <w:t>C</w:t>
      </w:r>
      <w:r w:rsidR="00000D42" w:rsidRPr="00725BD3">
        <w:rPr>
          <w:rFonts w:ascii="Times New Roman" w:hAnsi="Times New Roman"/>
          <w:szCs w:val="24"/>
          <w:vertAlign w:val="subscript"/>
        </w:rPr>
        <w:t>P</w:t>
      </w:r>
      <w:r w:rsidRPr="00000D42">
        <w:rPr>
          <w:rFonts w:ascii="Times New Roman" w:hAnsi="Times New Roman"/>
          <w:szCs w:val="24"/>
        </w:rPr>
        <w:t xml:space="preserve"> (float) to </w:t>
      </w:r>
      <w:r w:rsidR="00000D42">
        <w:rPr>
          <w:rFonts w:ascii="Times New Roman" w:hAnsi="Times New Roman"/>
          <w:szCs w:val="24"/>
        </w:rPr>
        <w:t>L</w:t>
      </w:r>
      <w:r w:rsidR="007036E8">
        <w:rPr>
          <w:rFonts w:ascii="Times New Roman" w:hAnsi="Times New Roman"/>
          <w:szCs w:val="24"/>
        </w:rPr>
        <w:t>′</w:t>
      </w:r>
      <w:r w:rsidR="00000D42">
        <w:rPr>
          <w:rFonts w:ascii="Times New Roman" w:hAnsi="Times New Roman"/>
          <w:szCs w:val="24"/>
        </w:rPr>
        <w:t>M</w:t>
      </w:r>
      <w:r w:rsidR="007036E8">
        <w:rPr>
          <w:rFonts w:ascii="Times New Roman" w:hAnsi="Times New Roman"/>
          <w:szCs w:val="24"/>
        </w:rPr>
        <w:t>′</w:t>
      </w:r>
      <w:r w:rsidR="00000D42">
        <w:rPr>
          <w:rFonts w:ascii="Times New Roman" w:hAnsi="Times New Roman"/>
          <w:szCs w:val="24"/>
        </w:rPr>
        <w:t>S</w:t>
      </w:r>
      <w:r w:rsidR="007036E8" w:rsidRPr="007036E8">
        <w:rPr>
          <w:rFonts w:ascii="Times New Roman" w:hAnsi="Times New Roman"/>
          <w:szCs w:val="24"/>
        </w:rPr>
        <w:t>′</w:t>
      </w:r>
      <w:r w:rsidRPr="00000D42">
        <w:rPr>
          <w:rFonts w:ascii="Times New Roman" w:hAnsi="Times New Roman"/>
          <w:szCs w:val="24"/>
        </w:rPr>
        <w:t xml:space="preserve"> (float) by invoking section</w:t>
      </w:r>
      <w:r w:rsidR="00000D42">
        <w:rPr>
          <w:rFonts w:ascii="Times New Roman" w:hAnsi="Times New Roman"/>
          <w:szCs w:val="24"/>
        </w:rPr>
        <w:t xml:space="preserve"> </w:t>
      </w:r>
      <w:r w:rsidR="000342B7">
        <w:rPr>
          <w:rFonts w:ascii="Times New Roman" w:hAnsi="Times New Roman"/>
          <w:szCs w:val="24"/>
          <w:highlight w:val="yellow"/>
        </w:rPr>
        <w:fldChar w:fldCharType="begin"/>
      </w:r>
      <w:r w:rsidR="000342B7">
        <w:rPr>
          <w:rFonts w:ascii="Times New Roman" w:hAnsi="Times New Roman"/>
          <w:szCs w:val="24"/>
        </w:rPr>
        <w:instrText xml:space="preserve"> REF _Ref453678612 \r \h </w:instrText>
      </w:r>
      <w:r w:rsidR="000342B7">
        <w:rPr>
          <w:rFonts w:ascii="Times New Roman" w:hAnsi="Times New Roman"/>
          <w:szCs w:val="24"/>
          <w:highlight w:val="yellow"/>
        </w:rPr>
      </w:r>
      <w:r w:rsidR="000342B7">
        <w:rPr>
          <w:rFonts w:ascii="Times New Roman" w:hAnsi="Times New Roman"/>
          <w:szCs w:val="24"/>
          <w:highlight w:val="yellow"/>
        </w:rPr>
        <w:fldChar w:fldCharType="separate"/>
      </w:r>
      <w:r w:rsidR="000413DA">
        <w:rPr>
          <w:rFonts w:ascii="Times New Roman" w:hAnsi="Times New Roman"/>
          <w:szCs w:val="24"/>
        </w:rPr>
        <w:t>5.8.1</w:t>
      </w:r>
      <w:r w:rsidR="000342B7">
        <w:rPr>
          <w:rFonts w:ascii="Times New Roman" w:hAnsi="Times New Roman"/>
          <w:szCs w:val="24"/>
          <w:highlight w:val="yellow"/>
        </w:rPr>
        <w:fldChar w:fldCharType="end"/>
      </w:r>
      <w:r w:rsidRPr="00000D42">
        <w:rPr>
          <w:rFonts w:ascii="Times New Roman" w:hAnsi="Times New Roman"/>
          <w:szCs w:val="24"/>
        </w:rPr>
        <w:t>.</w:t>
      </w:r>
    </w:p>
    <w:p w14:paraId="00715E84" w14:textId="1BFD628B" w:rsidR="009570AA" w:rsidRDefault="009570AA" w:rsidP="009570AA">
      <w:pPr>
        <w:pStyle w:val="ListParagraph"/>
        <w:numPr>
          <w:ilvl w:val="0"/>
          <w:numId w:val="9"/>
        </w:numPr>
        <w:tabs>
          <w:tab w:val="left" w:pos="1170"/>
        </w:tabs>
        <w:spacing w:after="120"/>
        <w:contextualSpacing w:val="0"/>
        <w:jc w:val="both"/>
        <w:rPr>
          <w:rFonts w:ascii="Times New Roman" w:hAnsi="Times New Roman"/>
          <w:szCs w:val="24"/>
        </w:rPr>
      </w:pPr>
      <w:r w:rsidRPr="00000D42">
        <w:rPr>
          <w:rFonts w:ascii="Times New Roman" w:hAnsi="Times New Roman"/>
          <w:szCs w:val="24"/>
        </w:rPr>
        <w:t xml:space="preserve">Inverse map using the inverse PQ-TF from </w:t>
      </w:r>
      <w:r w:rsidR="00000D42">
        <w:rPr>
          <w:rFonts w:ascii="Times New Roman" w:hAnsi="Times New Roman"/>
          <w:szCs w:val="24"/>
        </w:rPr>
        <w:t>L</w:t>
      </w:r>
      <w:r w:rsidR="007036E8">
        <w:rPr>
          <w:rFonts w:ascii="Times New Roman" w:hAnsi="Times New Roman"/>
          <w:szCs w:val="24"/>
        </w:rPr>
        <w:t>′</w:t>
      </w:r>
      <w:r w:rsidR="00000D42">
        <w:rPr>
          <w:rFonts w:ascii="Times New Roman" w:hAnsi="Times New Roman"/>
          <w:szCs w:val="24"/>
        </w:rPr>
        <w:t>M</w:t>
      </w:r>
      <w:r w:rsidR="007036E8">
        <w:rPr>
          <w:rFonts w:ascii="Times New Roman" w:hAnsi="Times New Roman"/>
          <w:szCs w:val="24"/>
        </w:rPr>
        <w:t>′</w:t>
      </w:r>
      <w:r w:rsidR="00000D42">
        <w:rPr>
          <w:rFonts w:ascii="Times New Roman" w:hAnsi="Times New Roman"/>
          <w:szCs w:val="24"/>
        </w:rPr>
        <w:t>S</w:t>
      </w:r>
      <w:r w:rsidR="007036E8">
        <w:rPr>
          <w:rFonts w:ascii="Times New Roman" w:hAnsi="Times New Roman"/>
          <w:szCs w:val="24"/>
        </w:rPr>
        <w:t>′</w:t>
      </w:r>
      <w:r w:rsidRPr="00000D42">
        <w:rPr>
          <w:rFonts w:ascii="Times New Roman" w:hAnsi="Times New Roman"/>
          <w:szCs w:val="24"/>
        </w:rPr>
        <w:t xml:space="preserve"> (float) to </w:t>
      </w:r>
      <w:r w:rsidR="00000D42">
        <w:rPr>
          <w:rFonts w:ascii="Times New Roman" w:hAnsi="Times New Roman"/>
          <w:szCs w:val="24"/>
        </w:rPr>
        <w:t>LMS</w:t>
      </w:r>
      <w:r w:rsidRPr="00000D42">
        <w:rPr>
          <w:rFonts w:ascii="Times New Roman" w:hAnsi="Times New Roman"/>
          <w:szCs w:val="24"/>
        </w:rPr>
        <w:t xml:space="preserve"> (float) by invoking Section </w:t>
      </w:r>
      <w:r w:rsidR="000342B7">
        <w:rPr>
          <w:rFonts w:ascii="Times New Roman" w:hAnsi="Times New Roman"/>
          <w:highlight w:val="yellow"/>
        </w:rPr>
        <w:fldChar w:fldCharType="begin"/>
      </w:r>
      <w:r w:rsidR="000342B7">
        <w:rPr>
          <w:rFonts w:ascii="Times New Roman" w:hAnsi="Times New Roman"/>
          <w:szCs w:val="24"/>
        </w:rPr>
        <w:instrText xml:space="preserve"> REF _Ref453678621 \r \h </w:instrText>
      </w:r>
      <w:r w:rsidR="000342B7">
        <w:rPr>
          <w:rFonts w:ascii="Times New Roman" w:hAnsi="Times New Roman"/>
          <w:highlight w:val="yellow"/>
        </w:rPr>
      </w:r>
      <w:r w:rsidR="000342B7">
        <w:rPr>
          <w:rFonts w:ascii="Times New Roman" w:hAnsi="Times New Roman"/>
          <w:highlight w:val="yellow"/>
        </w:rPr>
        <w:fldChar w:fldCharType="separate"/>
      </w:r>
      <w:r w:rsidR="000413DA">
        <w:rPr>
          <w:rFonts w:ascii="Times New Roman" w:hAnsi="Times New Roman"/>
          <w:szCs w:val="24"/>
        </w:rPr>
        <w:t>5.8.2</w:t>
      </w:r>
      <w:r w:rsidR="000342B7">
        <w:rPr>
          <w:rFonts w:ascii="Times New Roman" w:hAnsi="Times New Roman"/>
          <w:highlight w:val="yellow"/>
        </w:rPr>
        <w:fldChar w:fldCharType="end"/>
      </w:r>
      <w:r w:rsidRPr="00000D42">
        <w:rPr>
          <w:rFonts w:ascii="Times New Roman" w:hAnsi="Times New Roman"/>
          <w:szCs w:val="24"/>
        </w:rPr>
        <w:t>.</w:t>
      </w:r>
    </w:p>
    <w:p w14:paraId="658A750E" w14:textId="1D7913CF" w:rsidR="00000D42" w:rsidRPr="00C077D9" w:rsidRDefault="00FE477A" w:rsidP="00C077D9">
      <w:pPr>
        <w:pStyle w:val="ListParagraph"/>
        <w:numPr>
          <w:ilvl w:val="0"/>
          <w:numId w:val="9"/>
        </w:numPr>
        <w:tabs>
          <w:tab w:val="left" w:pos="1170"/>
        </w:tabs>
        <w:spacing w:after="120"/>
        <w:contextualSpacing w:val="0"/>
        <w:jc w:val="both"/>
        <w:rPr>
          <w:rFonts w:ascii="Times New Roman" w:hAnsi="Times New Roman"/>
          <w:szCs w:val="24"/>
        </w:rPr>
      </w:pPr>
      <w:r w:rsidRPr="00000D42">
        <w:rPr>
          <w:rFonts w:ascii="Times New Roman" w:hAnsi="Times New Roman"/>
          <w:szCs w:val="24"/>
        </w:rPr>
        <w:t xml:space="preserve">Convert from </w:t>
      </w:r>
      <w:r w:rsidRPr="00FE477A">
        <w:rPr>
          <w:rFonts w:ascii="Times New Roman" w:hAnsi="Times New Roman"/>
          <w:szCs w:val="24"/>
        </w:rPr>
        <w:t>LMS</w:t>
      </w:r>
      <w:r w:rsidRPr="00000D42">
        <w:rPr>
          <w:rFonts w:ascii="Times New Roman" w:hAnsi="Times New Roman"/>
          <w:szCs w:val="24"/>
        </w:rPr>
        <w:t xml:space="preserve"> (float) to </w:t>
      </w:r>
      <w:r>
        <w:rPr>
          <w:rFonts w:ascii="Times New Roman" w:hAnsi="Times New Roman"/>
          <w:szCs w:val="24"/>
        </w:rPr>
        <w:t>RGB</w:t>
      </w:r>
      <w:r w:rsidRPr="00000D42">
        <w:rPr>
          <w:rFonts w:ascii="Times New Roman" w:hAnsi="Times New Roman"/>
          <w:szCs w:val="24"/>
        </w:rPr>
        <w:t xml:space="preserve"> (float) by invoking section</w:t>
      </w:r>
      <w:r>
        <w:rPr>
          <w:rFonts w:ascii="Times New Roman" w:hAnsi="Times New Roman"/>
          <w:szCs w:val="24"/>
        </w:rPr>
        <w:t xml:space="preserve"> </w:t>
      </w:r>
      <w:r w:rsidR="000342B7">
        <w:rPr>
          <w:rFonts w:ascii="Times New Roman" w:hAnsi="Times New Roman"/>
          <w:szCs w:val="24"/>
          <w:highlight w:val="yellow"/>
        </w:rPr>
        <w:fldChar w:fldCharType="begin"/>
      </w:r>
      <w:r w:rsidR="000342B7">
        <w:rPr>
          <w:rFonts w:ascii="Times New Roman" w:hAnsi="Times New Roman"/>
          <w:szCs w:val="24"/>
        </w:rPr>
        <w:instrText xml:space="preserve"> REF _Ref453678629 \r \h </w:instrText>
      </w:r>
      <w:r w:rsidR="000342B7">
        <w:rPr>
          <w:rFonts w:ascii="Times New Roman" w:hAnsi="Times New Roman"/>
          <w:szCs w:val="24"/>
          <w:highlight w:val="yellow"/>
        </w:rPr>
      </w:r>
      <w:r w:rsidR="000342B7">
        <w:rPr>
          <w:rFonts w:ascii="Times New Roman" w:hAnsi="Times New Roman"/>
          <w:szCs w:val="24"/>
          <w:highlight w:val="yellow"/>
        </w:rPr>
        <w:fldChar w:fldCharType="separate"/>
      </w:r>
      <w:r w:rsidR="000413DA">
        <w:rPr>
          <w:rFonts w:ascii="Times New Roman" w:hAnsi="Times New Roman"/>
          <w:szCs w:val="24"/>
        </w:rPr>
        <w:t>5.8.3</w:t>
      </w:r>
      <w:r w:rsidR="000342B7">
        <w:rPr>
          <w:rFonts w:ascii="Times New Roman" w:hAnsi="Times New Roman"/>
          <w:szCs w:val="24"/>
          <w:highlight w:val="yellow"/>
        </w:rPr>
        <w:fldChar w:fldCharType="end"/>
      </w:r>
      <w:r w:rsidRPr="00000D42">
        <w:rPr>
          <w:rFonts w:ascii="Times New Roman" w:hAnsi="Times New Roman"/>
          <w:szCs w:val="24"/>
        </w:rPr>
        <w:t>.</w:t>
      </w:r>
    </w:p>
    <w:p w14:paraId="18439DAF" w14:textId="77777777" w:rsidR="009570AA" w:rsidRPr="00000D42" w:rsidRDefault="009570AA" w:rsidP="009570AA">
      <w:pPr>
        <w:pStyle w:val="ListParagraph"/>
        <w:numPr>
          <w:ilvl w:val="0"/>
          <w:numId w:val="9"/>
        </w:numPr>
        <w:tabs>
          <w:tab w:val="left" w:pos="1170"/>
        </w:tabs>
        <w:spacing w:after="120"/>
        <w:contextualSpacing w:val="0"/>
        <w:jc w:val="both"/>
        <w:rPr>
          <w:rFonts w:ascii="Times New Roman" w:hAnsi="Times New Roman"/>
          <w:szCs w:val="24"/>
        </w:rPr>
      </w:pPr>
      <w:r w:rsidRPr="00000D42">
        <w:rPr>
          <w:rFonts w:ascii="Times New Roman" w:hAnsi="Times New Roman"/>
          <w:szCs w:val="24"/>
        </w:rPr>
        <w:t>Convert, if needed, the data from single precision floating point numbers to half precision floating point numbers using appropriate rounding operations (not illustrated).</w:t>
      </w:r>
    </w:p>
    <w:p w14:paraId="75051119" w14:textId="77777777" w:rsidR="009570AA" w:rsidRPr="00000D42" w:rsidRDefault="009570AA" w:rsidP="009570AA">
      <w:pPr>
        <w:rPr>
          <w:szCs w:val="24"/>
        </w:rPr>
      </w:pPr>
    </w:p>
    <w:p w14:paraId="5E6DDF35" w14:textId="745DEFD8" w:rsidR="009570AA" w:rsidRPr="00000D42" w:rsidRDefault="00D46681" w:rsidP="00055E24">
      <w:pPr>
        <w:keepNext/>
        <w:tabs>
          <w:tab w:val="left" w:pos="1170"/>
        </w:tabs>
        <w:rPr>
          <w:szCs w:val="24"/>
        </w:rPr>
      </w:pPr>
      <w:r w:rsidRPr="00000D42">
        <w:object w:dxaOrig="10855" w:dyaOrig="2215" w14:anchorId="125C0A26">
          <v:shape id="_x0000_i1028" type="#_x0000_t75" style="width:477.1pt;height:97.35pt" o:ole="">
            <v:imagedata r:id="rId24" o:title=""/>
          </v:shape>
          <o:OLEObject Type="Embed" ProgID="Visio.Drawing.11" ShapeID="_x0000_i1028" DrawAspect="Content" ObjectID="_1552906024" r:id="rId25"/>
        </w:object>
      </w:r>
    </w:p>
    <w:p w14:paraId="3818E4B9" w14:textId="1FF3F7CA" w:rsidR="009570AA" w:rsidRPr="004D4F58" w:rsidRDefault="009570AA" w:rsidP="009570AA">
      <w:pPr>
        <w:pStyle w:val="Caption"/>
      </w:pPr>
      <w:bookmarkStart w:id="299" w:name="_Ref453678702"/>
      <w:r w:rsidRPr="00E3518C">
        <w:t xml:space="preserve">Figure </w:t>
      </w:r>
      <w:r w:rsidRPr="004D4F58">
        <w:fldChar w:fldCharType="begin"/>
      </w:r>
      <w:r w:rsidRPr="00D46681">
        <w:instrText xml:space="preserve"> SEQ Figure \* ARABIC </w:instrText>
      </w:r>
      <w:r w:rsidRPr="004D4F58">
        <w:fldChar w:fldCharType="separate"/>
      </w:r>
      <w:r w:rsidR="000413DA">
        <w:rPr>
          <w:noProof/>
        </w:rPr>
        <w:t>6</w:t>
      </w:r>
      <w:r w:rsidRPr="004D4F58">
        <w:rPr>
          <w:noProof/>
        </w:rPr>
        <w:fldChar w:fldCharType="end"/>
      </w:r>
      <w:bookmarkEnd w:id="299"/>
      <w:r w:rsidRPr="004D4F58">
        <w:t>. Simplified encoding / decoding chains when input HDR video is RGB linear light.</w:t>
      </w:r>
    </w:p>
    <w:p w14:paraId="2E0B5956" w14:textId="77777777" w:rsidR="009570AA" w:rsidRPr="00D46681" w:rsidRDefault="009570AA" w:rsidP="009570AA">
      <w:pPr>
        <w:tabs>
          <w:tab w:val="left" w:pos="1170"/>
        </w:tabs>
        <w:rPr>
          <w:szCs w:val="24"/>
        </w:rPr>
      </w:pPr>
    </w:p>
    <w:p w14:paraId="046F00B4" w14:textId="37B6035B" w:rsidR="009570AA" w:rsidRPr="00D46681" w:rsidRDefault="009570AA" w:rsidP="009570AA">
      <w:pPr>
        <w:pStyle w:val="Heading3"/>
      </w:pPr>
      <w:bookmarkStart w:id="300" w:name="_Ref453677738"/>
      <w:r w:rsidRPr="00D46681">
        <w:t>Input 4:4:4 D</w:t>
      </w:r>
      <w:r w:rsidRPr="008217E5">
        <w:rPr>
          <w:vertAlign w:val="subscript"/>
        </w:rPr>
        <w:t>R</w:t>
      </w:r>
      <w:r w:rsidR="00240595">
        <w:sym w:font="Symbol" w:char="F0A2"/>
      </w:r>
      <w:r w:rsidRPr="00D46681">
        <w:t>D</w:t>
      </w:r>
      <w:r w:rsidRPr="008217E5">
        <w:rPr>
          <w:vertAlign w:val="subscript"/>
        </w:rPr>
        <w:t>G</w:t>
      </w:r>
      <w:r w:rsidR="00240595">
        <w:sym w:font="Symbol" w:char="F0A2"/>
      </w:r>
      <w:r w:rsidRPr="00D46681">
        <w:t>D</w:t>
      </w:r>
      <w:r w:rsidRPr="008217E5">
        <w:rPr>
          <w:vertAlign w:val="subscript"/>
        </w:rPr>
        <w:t>B</w:t>
      </w:r>
      <w:r w:rsidR="00240595">
        <w:sym w:font="Symbol" w:char="F0A2"/>
      </w:r>
      <w:r w:rsidRPr="00D46681">
        <w:t xml:space="preserve"> PQ-TF 12bit for HDR Anchor</w:t>
      </w:r>
      <w:bookmarkEnd w:id="300"/>
    </w:p>
    <w:p w14:paraId="317A9F4E" w14:textId="5DFC34EA" w:rsidR="009570AA" w:rsidRPr="00D46681" w:rsidRDefault="009570AA" w:rsidP="009570AA">
      <w:pPr>
        <w:tabs>
          <w:tab w:val="left" w:pos="1170"/>
        </w:tabs>
        <w:rPr>
          <w:szCs w:val="24"/>
          <w:lang w:eastAsia="ja-JP"/>
        </w:rPr>
      </w:pPr>
      <w:r w:rsidRPr="00D46681">
        <w:rPr>
          <w:szCs w:val="24"/>
          <w:lang w:eastAsia="ja-JP"/>
        </w:rPr>
        <w:t xml:space="preserve">If the </w:t>
      </w:r>
      <w:r w:rsidRPr="00D46681">
        <w:rPr>
          <w:szCs w:val="24"/>
        </w:rPr>
        <w:t>input</w:t>
      </w:r>
      <w:r w:rsidRPr="00D46681">
        <w:rPr>
          <w:szCs w:val="24"/>
          <w:lang w:eastAsia="ja-JP"/>
        </w:rPr>
        <w:t xml:space="preserve"> is</w:t>
      </w:r>
      <w:r w:rsidRPr="00D46681">
        <w:rPr>
          <w:szCs w:val="24"/>
        </w:rPr>
        <w:t xml:space="preserve"> using a 4:4:4 PQ-TF 12bit D</w:t>
      </w:r>
      <w:r w:rsidRPr="00D46681">
        <w:rPr>
          <w:szCs w:val="24"/>
          <w:vertAlign w:val="subscript"/>
        </w:rPr>
        <w:t>R</w:t>
      </w:r>
      <w:r w:rsidR="007036E8">
        <w:rPr>
          <w:szCs w:val="24"/>
          <w:vertAlign w:val="subscript"/>
        </w:rPr>
        <w:t>′</w:t>
      </w:r>
      <w:r w:rsidRPr="00D46681">
        <w:rPr>
          <w:szCs w:val="24"/>
        </w:rPr>
        <w:t>D</w:t>
      </w:r>
      <w:r w:rsidRPr="00D46681">
        <w:rPr>
          <w:szCs w:val="24"/>
          <w:vertAlign w:val="subscript"/>
        </w:rPr>
        <w:t>G</w:t>
      </w:r>
      <w:r w:rsidR="007036E8">
        <w:rPr>
          <w:szCs w:val="24"/>
          <w:vertAlign w:val="subscript"/>
        </w:rPr>
        <w:t>′</w:t>
      </w:r>
      <w:r w:rsidRPr="00D46681">
        <w:rPr>
          <w:szCs w:val="24"/>
        </w:rPr>
        <w:t>D</w:t>
      </w:r>
      <w:r w:rsidRPr="00D46681">
        <w:rPr>
          <w:szCs w:val="24"/>
          <w:vertAlign w:val="subscript"/>
        </w:rPr>
        <w:t>B</w:t>
      </w:r>
      <w:r w:rsidR="007036E8">
        <w:rPr>
          <w:szCs w:val="24"/>
          <w:vertAlign w:val="subscript"/>
        </w:rPr>
        <w:t>′</w:t>
      </w:r>
      <w:r w:rsidRPr="00D46681">
        <w:rPr>
          <w:szCs w:val="24"/>
        </w:rPr>
        <w:t xml:space="preserve"> format, the </w:t>
      </w:r>
      <w:r w:rsidRPr="00D46681">
        <w:rPr>
          <w:szCs w:val="24"/>
          <w:lang w:eastAsia="ja-JP"/>
        </w:rPr>
        <w:t xml:space="preserve">bit streams shall be </w:t>
      </w:r>
      <w:r w:rsidRPr="00D46681">
        <w:rPr>
          <w:szCs w:val="24"/>
        </w:rPr>
        <w:t>generated</w:t>
      </w:r>
      <w:r w:rsidRPr="00D46681">
        <w:rPr>
          <w:szCs w:val="24"/>
          <w:lang w:eastAsia="ja-JP"/>
        </w:rPr>
        <w:t xml:space="preserve"> using the coding / decoding chain illustrated in </w:t>
      </w:r>
      <w:r w:rsidR="000D61C2">
        <w:rPr>
          <w:szCs w:val="24"/>
          <w:highlight w:val="yellow"/>
          <w:lang w:eastAsia="ja-JP"/>
        </w:rPr>
        <w:fldChar w:fldCharType="begin"/>
      </w:r>
      <w:r w:rsidR="000D61C2">
        <w:rPr>
          <w:szCs w:val="24"/>
          <w:lang w:eastAsia="ja-JP"/>
        </w:rPr>
        <w:instrText xml:space="preserve"> REF _Ref453678712 \h </w:instrText>
      </w:r>
      <w:r w:rsidR="000D61C2">
        <w:rPr>
          <w:szCs w:val="24"/>
          <w:highlight w:val="yellow"/>
          <w:lang w:eastAsia="ja-JP"/>
        </w:rPr>
      </w:r>
      <w:r w:rsidR="000D61C2">
        <w:rPr>
          <w:szCs w:val="24"/>
          <w:highlight w:val="yellow"/>
          <w:lang w:eastAsia="ja-JP"/>
        </w:rPr>
        <w:fldChar w:fldCharType="separate"/>
      </w:r>
      <w:ins w:id="301" w:author="Francois Edouard" w:date="2017-04-04T09:42:00Z">
        <w:r w:rsidR="000413DA" w:rsidRPr="00B1691D">
          <w:rPr>
            <w:szCs w:val="22"/>
          </w:rPr>
          <w:t xml:space="preserve">Figure </w:t>
        </w:r>
        <w:r w:rsidR="000413DA">
          <w:rPr>
            <w:noProof/>
            <w:szCs w:val="22"/>
          </w:rPr>
          <w:t>7</w:t>
        </w:r>
      </w:ins>
      <w:del w:id="302" w:author="Francois Edouard" w:date="2017-04-04T09:42:00Z">
        <w:r w:rsidR="00417836" w:rsidRPr="00B1691D" w:rsidDel="000413DA">
          <w:rPr>
            <w:szCs w:val="22"/>
          </w:rPr>
          <w:delText xml:space="preserve">Figure </w:delText>
        </w:r>
        <w:r w:rsidR="00417836" w:rsidDel="000413DA">
          <w:rPr>
            <w:noProof/>
            <w:szCs w:val="22"/>
          </w:rPr>
          <w:delText>7</w:delText>
        </w:r>
      </w:del>
      <w:r w:rsidR="000D61C2">
        <w:rPr>
          <w:szCs w:val="24"/>
          <w:highlight w:val="yellow"/>
          <w:lang w:eastAsia="ja-JP"/>
        </w:rPr>
        <w:fldChar w:fldCharType="end"/>
      </w:r>
      <w:r w:rsidRPr="00D46681">
        <w:rPr>
          <w:szCs w:val="24"/>
          <w:lang w:eastAsia="ja-JP"/>
        </w:rPr>
        <w:t>.</w:t>
      </w:r>
    </w:p>
    <w:p w14:paraId="483E49BA" w14:textId="036DB847" w:rsidR="009570AA" w:rsidRPr="00E3518C" w:rsidRDefault="009570AA" w:rsidP="009570AA">
      <w:pPr>
        <w:pStyle w:val="Heading4"/>
        <w:rPr>
          <w:rFonts w:ascii="Times New Roman" w:hAnsi="Times New Roman"/>
        </w:rPr>
      </w:pPr>
      <w:r w:rsidRPr="00D46681">
        <w:rPr>
          <w:rFonts w:ascii="Times New Roman" w:hAnsi="Times New Roman"/>
        </w:rPr>
        <w:t>Input 4:4:4 D</w:t>
      </w:r>
      <w:r w:rsidRPr="008217E5">
        <w:rPr>
          <w:rFonts w:ascii="Times New Roman" w:hAnsi="Times New Roman"/>
          <w:vertAlign w:val="subscript"/>
        </w:rPr>
        <w:t>R</w:t>
      </w:r>
      <w:r w:rsidR="00240595">
        <w:sym w:font="Symbol" w:char="F0A2"/>
      </w:r>
      <w:r w:rsidRPr="00D46681">
        <w:rPr>
          <w:rFonts w:ascii="Times New Roman" w:hAnsi="Times New Roman"/>
        </w:rPr>
        <w:t>D</w:t>
      </w:r>
      <w:r w:rsidRPr="008217E5">
        <w:rPr>
          <w:rFonts w:ascii="Times New Roman" w:hAnsi="Times New Roman"/>
          <w:vertAlign w:val="subscript"/>
        </w:rPr>
        <w:t>G</w:t>
      </w:r>
      <w:r w:rsidR="00240595">
        <w:sym w:font="Symbol" w:char="F0A2"/>
      </w:r>
      <w:r w:rsidRPr="00D46681">
        <w:rPr>
          <w:rFonts w:ascii="Times New Roman" w:hAnsi="Times New Roman"/>
        </w:rPr>
        <w:t>D</w:t>
      </w:r>
      <w:r w:rsidRPr="008217E5">
        <w:rPr>
          <w:rFonts w:ascii="Times New Roman" w:hAnsi="Times New Roman"/>
          <w:vertAlign w:val="subscript"/>
        </w:rPr>
        <w:t>B</w:t>
      </w:r>
      <w:r w:rsidR="00240595">
        <w:sym w:font="Symbol" w:char="F0A2"/>
      </w:r>
      <w:r w:rsidR="007036E8">
        <w:rPr>
          <w:rFonts w:ascii="Times New Roman" w:hAnsi="Times New Roman"/>
        </w:rPr>
        <w:t xml:space="preserve"> PQ-TF 12bit in </w:t>
      </w:r>
      <w:ins w:id="303" w:author="Francois Edouard" w:date="2017-04-04T08:56:00Z">
        <w:r w:rsidR="00715784" w:rsidRPr="002B4B68">
          <w:rPr>
            <w:rFonts w:ascii="Times New Roman" w:hAnsi="Times New Roman"/>
            <w:szCs w:val="24"/>
          </w:rPr>
          <w:t>BT.2</w:t>
        </w:r>
        <w:r w:rsidR="00715784">
          <w:rPr>
            <w:rFonts w:ascii="Times New Roman" w:hAnsi="Times New Roman"/>
            <w:szCs w:val="24"/>
          </w:rPr>
          <w:t>100</w:t>
        </w:r>
        <w:r w:rsidR="00715784" w:rsidRPr="002B4B68">
          <w:rPr>
            <w:rFonts w:ascii="Times New Roman" w:hAnsi="Times New Roman"/>
            <w:szCs w:val="24"/>
          </w:rPr>
          <w:t xml:space="preserve"> </w:t>
        </w:r>
      </w:ins>
      <w:del w:id="304" w:author="Francois Edouard" w:date="2017-04-04T08:56:00Z">
        <w:r w:rsidR="007036E8" w:rsidDel="00715784">
          <w:rPr>
            <w:rFonts w:ascii="Times New Roman" w:hAnsi="Times New Roman"/>
          </w:rPr>
          <w:delText>BT.</w:delText>
        </w:r>
        <w:r w:rsidRPr="00D46681" w:rsidDel="00715784">
          <w:rPr>
            <w:rFonts w:ascii="Times New Roman" w:hAnsi="Times New Roman"/>
          </w:rPr>
          <w:delText xml:space="preserve">2020 </w:delText>
        </w:r>
      </w:del>
      <w:r w:rsidRPr="00D46681">
        <w:rPr>
          <w:rFonts w:ascii="Times New Roman" w:hAnsi="Times New Roman"/>
        </w:rPr>
        <w:t>container</w:t>
      </w:r>
    </w:p>
    <w:p w14:paraId="189F4EF9" w14:textId="7B212125" w:rsidR="009570AA" w:rsidRPr="00ED1D09" w:rsidRDefault="009570AA" w:rsidP="009570AA">
      <w:pPr>
        <w:spacing w:after="120"/>
        <w:jc w:val="both"/>
        <w:rPr>
          <w:szCs w:val="24"/>
        </w:rPr>
      </w:pPr>
      <w:r w:rsidRPr="00ED1D09">
        <w:rPr>
          <w:szCs w:val="24"/>
        </w:rPr>
        <w:t xml:space="preserve">The conversion to 4:2:0 10 bits </w:t>
      </w:r>
      <w:r w:rsidR="00ED1D09" w:rsidRPr="00725BD3">
        <w:rPr>
          <w:szCs w:val="24"/>
        </w:rPr>
        <w:t>IC</w:t>
      </w:r>
      <w:r w:rsidR="00ED1D09" w:rsidRPr="00725BD3">
        <w:rPr>
          <w:szCs w:val="24"/>
          <w:vertAlign w:val="subscript"/>
        </w:rPr>
        <w:t>T</w:t>
      </w:r>
      <w:r w:rsidR="00ED1D09" w:rsidRPr="00725BD3">
        <w:rPr>
          <w:szCs w:val="24"/>
        </w:rPr>
        <w:t>C</w:t>
      </w:r>
      <w:r w:rsidR="00ED1D09" w:rsidRPr="00725BD3">
        <w:rPr>
          <w:szCs w:val="24"/>
          <w:vertAlign w:val="subscript"/>
        </w:rPr>
        <w:t>P</w:t>
      </w:r>
      <w:r w:rsidRPr="00ED1D09">
        <w:rPr>
          <w:szCs w:val="24"/>
        </w:rPr>
        <w:t xml:space="preserve"> is obtained with the HDRConvert tool using the configuration file HDRConvertBT2020TiffTo</w:t>
      </w:r>
      <w:r w:rsidR="00ED1D09">
        <w:rPr>
          <w:szCs w:val="24"/>
        </w:rPr>
        <w:t>ICtCp</w:t>
      </w:r>
      <w:r w:rsidRPr="00ED1D09">
        <w:rPr>
          <w:szCs w:val="24"/>
        </w:rPr>
        <w:t>420.cfg</w:t>
      </w:r>
      <w:r w:rsidR="007D450E" w:rsidRPr="007D450E">
        <w:rPr>
          <w:lang w:eastAsia="ja-JP"/>
        </w:rPr>
        <w:t xml:space="preserve"> </w:t>
      </w:r>
      <w:r w:rsidR="007D450E">
        <w:rPr>
          <w:lang w:eastAsia="ja-JP"/>
        </w:rPr>
        <w:t>provided in the “bin/</w:t>
      </w:r>
      <w:r w:rsidR="0031315F" w:rsidRPr="0031315F">
        <w:rPr>
          <w:lang w:eastAsia="ja-JP"/>
        </w:rPr>
        <w:t>JCTVC_CTC_cfgFiles</w:t>
      </w:r>
      <w:r w:rsidR="007D450E">
        <w:rPr>
          <w:lang w:eastAsia="ja-JP"/>
        </w:rPr>
        <w:t>” folder of the HDRTools reference software package</w:t>
      </w:r>
      <w:r w:rsidRPr="002B4B68">
        <w:t>.</w:t>
      </w:r>
    </w:p>
    <w:p w14:paraId="32A5573D" w14:textId="77777777" w:rsidR="009570AA" w:rsidRPr="00ED1D09" w:rsidRDefault="009570AA" w:rsidP="009570AA">
      <w:pPr>
        <w:spacing w:after="120"/>
        <w:jc w:val="both"/>
        <w:rPr>
          <w:lang w:eastAsia="ja-JP"/>
        </w:rPr>
      </w:pPr>
      <w:r w:rsidRPr="00ED1D09">
        <w:rPr>
          <w:szCs w:val="24"/>
        </w:rPr>
        <w:t>The process consists of the following steps:</w:t>
      </w:r>
    </w:p>
    <w:p w14:paraId="0C107C28" w14:textId="61B74CA2" w:rsidR="009570AA" w:rsidRPr="00ED1D09" w:rsidRDefault="009570AA" w:rsidP="009570AA">
      <w:pPr>
        <w:pStyle w:val="ListParagraph"/>
        <w:numPr>
          <w:ilvl w:val="0"/>
          <w:numId w:val="10"/>
        </w:numPr>
        <w:spacing w:after="120"/>
        <w:contextualSpacing w:val="0"/>
        <w:jc w:val="both"/>
        <w:rPr>
          <w:rFonts w:ascii="Times New Roman" w:hAnsi="Times New Roman"/>
          <w:szCs w:val="24"/>
        </w:rPr>
      </w:pPr>
      <w:r w:rsidRPr="00ED1D09">
        <w:rPr>
          <w:rFonts w:ascii="Times New Roman" w:hAnsi="Times New Roman"/>
          <w:szCs w:val="24"/>
        </w:rPr>
        <w:t>Convert from 12bit D</w:t>
      </w:r>
      <w:r w:rsidRPr="00ED1D09">
        <w:rPr>
          <w:rFonts w:ascii="Times New Roman" w:hAnsi="Times New Roman"/>
          <w:szCs w:val="24"/>
          <w:vertAlign w:val="subscript"/>
        </w:rPr>
        <w:t>R</w:t>
      </w:r>
      <w:r w:rsidR="007036E8">
        <w:rPr>
          <w:rFonts w:ascii="Times New Roman" w:hAnsi="Times New Roman"/>
          <w:szCs w:val="24"/>
          <w:vertAlign w:val="subscript"/>
        </w:rPr>
        <w:t>′</w:t>
      </w:r>
      <w:r w:rsidRPr="00ED1D09">
        <w:rPr>
          <w:rFonts w:ascii="Times New Roman" w:hAnsi="Times New Roman"/>
          <w:szCs w:val="24"/>
        </w:rPr>
        <w:t>D</w:t>
      </w:r>
      <w:r w:rsidRPr="00ED1D09">
        <w:rPr>
          <w:rFonts w:ascii="Times New Roman" w:hAnsi="Times New Roman"/>
          <w:szCs w:val="24"/>
          <w:vertAlign w:val="subscript"/>
        </w:rPr>
        <w:t>G</w:t>
      </w:r>
      <w:r w:rsidR="007036E8">
        <w:rPr>
          <w:rFonts w:ascii="Times New Roman" w:hAnsi="Times New Roman"/>
          <w:szCs w:val="24"/>
          <w:vertAlign w:val="subscript"/>
        </w:rPr>
        <w:t>′</w:t>
      </w:r>
      <w:r w:rsidRPr="00ED1D09">
        <w:rPr>
          <w:rFonts w:ascii="Times New Roman" w:hAnsi="Times New Roman"/>
          <w:szCs w:val="24"/>
        </w:rPr>
        <w:t>D</w:t>
      </w:r>
      <w:r w:rsidRPr="00ED1D09">
        <w:rPr>
          <w:rFonts w:ascii="Times New Roman" w:hAnsi="Times New Roman"/>
          <w:szCs w:val="24"/>
          <w:vertAlign w:val="subscript"/>
        </w:rPr>
        <w:t>B</w:t>
      </w:r>
      <w:r w:rsidR="007036E8">
        <w:rPr>
          <w:rFonts w:ascii="Times New Roman" w:hAnsi="Times New Roman"/>
          <w:szCs w:val="24"/>
          <w:vertAlign w:val="subscript"/>
        </w:rPr>
        <w:t>′</w:t>
      </w:r>
      <w:r w:rsidRPr="00ED1D09">
        <w:rPr>
          <w:rFonts w:ascii="Times New Roman" w:hAnsi="Times New Roman"/>
          <w:szCs w:val="24"/>
          <w:vertAlign w:val="subscript"/>
        </w:rPr>
        <w:t xml:space="preserve"> </w:t>
      </w:r>
      <w:r w:rsidRPr="00ED1D09">
        <w:rPr>
          <w:rFonts w:ascii="Times New Roman" w:hAnsi="Times New Roman"/>
          <w:szCs w:val="24"/>
        </w:rPr>
        <w:t>into normalized R</w:t>
      </w:r>
      <w:r w:rsidR="007036E8">
        <w:rPr>
          <w:rFonts w:ascii="Times New Roman" w:hAnsi="Times New Roman"/>
          <w:szCs w:val="24"/>
        </w:rPr>
        <w:t>′</w:t>
      </w:r>
      <w:r w:rsidRPr="00ED1D09">
        <w:rPr>
          <w:rFonts w:ascii="Times New Roman" w:hAnsi="Times New Roman"/>
          <w:szCs w:val="24"/>
        </w:rPr>
        <w:t>G</w:t>
      </w:r>
      <w:r w:rsidR="007036E8">
        <w:rPr>
          <w:rFonts w:ascii="Times New Roman" w:hAnsi="Times New Roman"/>
          <w:szCs w:val="24"/>
        </w:rPr>
        <w:t>′</w:t>
      </w:r>
      <w:r w:rsidRPr="00ED1D09">
        <w:rPr>
          <w:rFonts w:ascii="Times New Roman" w:hAnsi="Times New Roman"/>
          <w:szCs w:val="24"/>
        </w:rPr>
        <w:t>B</w:t>
      </w:r>
      <w:r w:rsidR="007036E8">
        <w:rPr>
          <w:rFonts w:ascii="Times New Roman" w:hAnsi="Times New Roman"/>
          <w:szCs w:val="24"/>
        </w:rPr>
        <w:t>′</w:t>
      </w:r>
      <w:r w:rsidRPr="00ED1D09">
        <w:rPr>
          <w:rFonts w:ascii="Times New Roman" w:hAnsi="Times New Roman"/>
          <w:szCs w:val="24"/>
        </w:rPr>
        <w:t xml:space="preserve"> by invoking section </w:t>
      </w:r>
      <w:r w:rsidRPr="00B1691D">
        <w:rPr>
          <w:rFonts w:ascii="Times New Roman" w:hAnsi="Times New Roman"/>
          <w:szCs w:val="24"/>
        </w:rPr>
        <w:fldChar w:fldCharType="begin"/>
      </w:r>
      <w:r w:rsidRPr="00B1691D">
        <w:rPr>
          <w:rFonts w:ascii="Times New Roman" w:hAnsi="Times New Roman"/>
          <w:szCs w:val="24"/>
        </w:rPr>
        <w:instrText xml:space="preserve"> REF _Ref402509152 \r \h  \* MERGEFORMAT </w:instrText>
      </w:r>
      <w:r w:rsidRPr="00B1691D">
        <w:rPr>
          <w:rFonts w:ascii="Times New Roman" w:hAnsi="Times New Roman"/>
          <w:szCs w:val="24"/>
        </w:rPr>
      </w:r>
      <w:r w:rsidRPr="00B1691D">
        <w:rPr>
          <w:rFonts w:ascii="Times New Roman" w:hAnsi="Times New Roman"/>
          <w:szCs w:val="24"/>
        </w:rPr>
        <w:fldChar w:fldCharType="separate"/>
      </w:r>
      <w:r w:rsidR="000413DA">
        <w:rPr>
          <w:rFonts w:ascii="Times New Roman" w:hAnsi="Times New Roman"/>
          <w:szCs w:val="24"/>
        </w:rPr>
        <w:t>4.12.1</w:t>
      </w:r>
      <w:r w:rsidRPr="00B1691D">
        <w:rPr>
          <w:rFonts w:ascii="Times New Roman" w:hAnsi="Times New Roman"/>
          <w:szCs w:val="24"/>
        </w:rPr>
        <w:fldChar w:fldCharType="end"/>
      </w:r>
      <w:r w:rsidRPr="00ED1D09">
        <w:rPr>
          <w:rFonts w:ascii="Times New Roman" w:hAnsi="Times New Roman"/>
          <w:szCs w:val="24"/>
        </w:rPr>
        <w:t>.</w:t>
      </w:r>
    </w:p>
    <w:p w14:paraId="6F77B876" w14:textId="3AF77DA3" w:rsidR="009570AA" w:rsidRDefault="009570AA" w:rsidP="009570AA">
      <w:pPr>
        <w:pStyle w:val="ListParagraph"/>
        <w:numPr>
          <w:ilvl w:val="0"/>
          <w:numId w:val="10"/>
        </w:numPr>
        <w:spacing w:after="120"/>
        <w:contextualSpacing w:val="0"/>
        <w:jc w:val="both"/>
        <w:rPr>
          <w:rFonts w:ascii="Times New Roman" w:hAnsi="Times New Roman"/>
          <w:szCs w:val="24"/>
        </w:rPr>
      </w:pPr>
      <w:r w:rsidRPr="00ED1D09">
        <w:rPr>
          <w:rFonts w:ascii="Times New Roman" w:hAnsi="Times New Roman"/>
          <w:szCs w:val="24"/>
        </w:rPr>
        <w:t>Convert from R</w:t>
      </w:r>
      <w:r w:rsidR="00240595">
        <w:sym w:font="Symbol" w:char="F0A2"/>
      </w:r>
      <w:r w:rsidRPr="00ED1D09">
        <w:rPr>
          <w:rFonts w:ascii="Times New Roman" w:hAnsi="Times New Roman"/>
          <w:szCs w:val="24"/>
        </w:rPr>
        <w:t>G</w:t>
      </w:r>
      <w:r w:rsidR="00240595">
        <w:sym w:font="Symbol" w:char="F0A2"/>
      </w:r>
      <w:r w:rsidRPr="00ED1D09">
        <w:rPr>
          <w:rFonts w:ascii="Times New Roman" w:hAnsi="Times New Roman"/>
          <w:szCs w:val="24"/>
        </w:rPr>
        <w:t>B</w:t>
      </w:r>
      <w:r w:rsidR="00240595">
        <w:sym w:font="Symbol" w:char="F0A2"/>
      </w:r>
      <w:r w:rsidRPr="00ED1D09">
        <w:rPr>
          <w:rFonts w:ascii="Times New Roman" w:hAnsi="Times New Roman"/>
          <w:szCs w:val="24"/>
        </w:rPr>
        <w:t xml:space="preserve"> (</w:t>
      </w:r>
      <w:ins w:id="305" w:author="Francois Edouard" w:date="2017-04-04T08:56:00Z">
        <w:r w:rsidR="00715784" w:rsidRPr="002B4B68">
          <w:rPr>
            <w:rFonts w:ascii="Times New Roman" w:hAnsi="Times New Roman"/>
            <w:szCs w:val="24"/>
          </w:rPr>
          <w:t>BT.2</w:t>
        </w:r>
        <w:r w:rsidR="00715784">
          <w:rPr>
            <w:rFonts w:ascii="Times New Roman" w:hAnsi="Times New Roman"/>
            <w:szCs w:val="24"/>
          </w:rPr>
          <w:t>100</w:t>
        </w:r>
      </w:ins>
      <w:del w:id="306" w:author="Francois Edouard" w:date="2017-04-04T08:56:00Z">
        <w:r w:rsidRPr="00ED1D09" w:rsidDel="00715784">
          <w:rPr>
            <w:rFonts w:ascii="Times New Roman" w:hAnsi="Times New Roman"/>
            <w:szCs w:val="24"/>
          </w:rPr>
          <w:delText>BT.2020</w:delText>
        </w:r>
      </w:del>
      <w:r w:rsidRPr="00ED1D09">
        <w:rPr>
          <w:rFonts w:ascii="Times New Roman" w:hAnsi="Times New Roman"/>
          <w:szCs w:val="24"/>
        </w:rPr>
        <w:t xml:space="preserve">) to linear RGB by applying the inverse transfer function (inversePQ-TF) as described in Section </w:t>
      </w:r>
      <w:r w:rsidRPr="00ED1D09">
        <w:rPr>
          <w:rFonts w:ascii="Times New Roman" w:hAnsi="Times New Roman"/>
          <w:szCs w:val="24"/>
        </w:rPr>
        <w:fldChar w:fldCharType="begin"/>
      </w:r>
      <w:r w:rsidRPr="00ED1D09">
        <w:rPr>
          <w:rFonts w:ascii="Times New Roman" w:hAnsi="Times New Roman"/>
          <w:szCs w:val="24"/>
        </w:rPr>
        <w:instrText xml:space="preserve"> REF _Ref389553829 \r \h </w:instrText>
      </w:r>
      <w:r w:rsidRPr="00ED1D09">
        <w:rPr>
          <w:rFonts w:ascii="Times New Roman" w:hAnsi="Times New Roman"/>
          <w:szCs w:val="24"/>
        </w:rPr>
      </w:r>
      <w:r w:rsidRPr="00ED1D09">
        <w:rPr>
          <w:rFonts w:ascii="Times New Roman" w:hAnsi="Times New Roman"/>
          <w:szCs w:val="24"/>
        </w:rPr>
        <w:fldChar w:fldCharType="separate"/>
      </w:r>
      <w:r w:rsidR="000413DA">
        <w:rPr>
          <w:rFonts w:ascii="Times New Roman" w:hAnsi="Times New Roman"/>
          <w:szCs w:val="24"/>
        </w:rPr>
        <w:t>4.9.3</w:t>
      </w:r>
      <w:r w:rsidRPr="00ED1D09">
        <w:rPr>
          <w:rFonts w:ascii="Times New Roman" w:hAnsi="Times New Roman"/>
          <w:szCs w:val="24"/>
        </w:rPr>
        <w:fldChar w:fldCharType="end"/>
      </w:r>
      <w:r w:rsidRPr="00ED1D09">
        <w:rPr>
          <w:rFonts w:ascii="Times New Roman" w:hAnsi="Times New Roman"/>
          <w:szCs w:val="24"/>
        </w:rPr>
        <w:t xml:space="preserve">. </w:t>
      </w:r>
    </w:p>
    <w:p w14:paraId="27D21CCB" w14:textId="45288CFE" w:rsidR="00380385" w:rsidRPr="00ED1D09" w:rsidRDefault="00380385" w:rsidP="009570AA">
      <w:pPr>
        <w:pStyle w:val="ListParagraph"/>
        <w:numPr>
          <w:ilvl w:val="0"/>
          <w:numId w:val="10"/>
        </w:numPr>
        <w:spacing w:after="120"/>
        <w:contextualSpacing w:val="0"/>
        <w:jc w:val="both"/>
        <w:rPr>
          <w:rFonts w:ascii="Times New Roman" w:hAnsi="Times New Roman"/>
          <w:szCs w:val="24"/>
        </w:rPr>
      </w:pPr>
      <w:r>
        <w:rPr>
          <w:rFonts w:ascii="Times New Roman" w:hAnsi="Times New Roman"/>
          <w:szCs w:val="24"/>
        </w:rPr>
        <w:t xml:space="preserve">Convert RGB </w:t>
      </w:r>
      <w:r w:rsidR="007036E8">
        <w:rPr>
          <w:rFonts w:ascii="Times New Roman" w:hAnsi="Times New Roman"/>
          <w:szCs w:val="24"/>
        </w:rPr>
        <w:t>(</w:t>
      </w:r>
      <w:ins w:id="307" w:author="Francois Edouard" w:date="2017-04-04T08:56:00Z">
        <w:r w:rsidR="00715784" w:rsidRPr="002B4B68">
          <w:rPr>
            <w:rFonts w:ascii="Times New Roman" w:hAnsi="Times New Roman"/>
            <w:szCs w:val="24"/>
          </w:rPr>
          <w:t>BT.2</w:t>
        </w:r>
        <w:r w:rsidR="00715784">
          <w:rPr>
            <w:rFonts w:ascii="Times New Roman" w:hAnsi="Times New Roman"/>
            <w:szCs w:val="24"/>
          </w:rPr>
          <w:t>100</w:t>
        </w:r>
      </w:ins>
      <w:del w:id="308" w:author="Francois Edouard" w:date="2017-04-04T08:56:00Z">
        <w:r w:rsidR="007036E8" w:rsidDel="00715784">
          <w:rPr>
            <w:rFonts w:ascii="Times New Roman" w:hAnsi="Times New Roman"/>
            <w:szCs w:val="24"/>
          </w:rPr>
          <w:delText>BT.</w:delText>
        </w:r>
        <w:r w:rsidR="00AE5EC8" w:rsidDel="00715784">
          <w:rPr>
            <w:rFonts w:ascii="Times New Roman" w:hAnsi="Times New Roman"/>
            <w:szCs w:val="24"/>
          </w:rPr>
          <w:delText>2020</w:delText>
        </w:r>
      </w:del>
      <w:r w:rsidR="00AE5EC8">
        <w:rPr>
          <w:rFonts w:ascii="Times New Roman" w:hAnsi="Times New Roman"/>
          <w:szCs w:val="24"/>
        </w:rPr>
        <w:t xml:space="preserve">) </w:t>
      </w:r>
      <w:r>
        <w:rPr>
          <w:rFonts w:ascii="Times New Roman" w:hAnsi="Times New Roman"/>
          <w:szCs w:val="24"/>
        </w:rPr>
        <w:t xml:space="preserve">to LMS by invoking section </w:t>
      </w:r>
      <w:r w:rsidR="000D61C2">
        <w:rPr>
          <w:rFonts w:ascii="Times New Roman" w:hAnsi="Times New Roman"/>
          <w:szCs w:val="24"/>
        </w:rPr>
        <w:fldChar w:fldCharType="begin"/>
      </w:r>
      <w:r w:rsidR="000D61C2">
        <w:rPr>
          <w:rFonts w:ascii="Times New Roman" w:hAnsi="Times New Roman"/>
          <w:szCs w:val="24"/>
        </w:rPr>
        <w:instrText xml:space="preserve"> REF _Ref453678473 \r \h </w:instrText>
      </w:r>
      <w:r w:rsidR="000D61C2">
        <w:rPr>
          <w:rFonts w:ascii="Times New Roman" w:hAnsi="Times New Roman"/>
          <w:szCs w:val="24"/>
        </w:rPr>
      </w:r>
      <w:r w:rsidR="000D61C2">
        <w:rPr>
          <w:rFonts w:ascii="Times New Roman" w:hAnsi="Times New Roman"/>
          <w:szCs w:val="24"/>
        </w:rPr>
        <w:fldChar w:fldCharType="separate"/>
      </w:r>
      <w:r w:rsidR="000413DA">
        <w:rPr>
          <w:rFonts w:ascii="Times New Roman" w:hAnsi="Times New Roman"/>
          <w:szCs w:val="24"/>
        </w:rPr>
        <w:t>5.3.1</w:t>
      </w:r>
      <w:r w:rsidR="000D61C2">
        <w:rPr>
          <w:rFonts w:ascii="Times New Roman" w:hAnsi="Times New Roman"/>
          <w:szCs w:val="24"/>
        </w:rPr>
        <w:fldChar w:fldCharType="end"/>
      </w:r>
      <w:r w:rsidR="00655E7E">
        <w:rPr>
          <w:rFonts w:ascii="Times New Roman" w:hAnsi="Times New Roman"/>
          <w:szCs w:val="24"/>
        </w:rPr>
        <w:t>.</w:t>
      </w:r>
      <w:r>
        <w:rPr>
          <w:rFonts w:ascii="Times New Roman" w:hAnsi="Times New Roman"/>
          <w:szCs w:val="24"/>
        </w:rPr>
        <w:t xml:space="preserve"> </w:t>
      </w:r>
    </w:p>
    <w:p w14:paraId="444AA9F6" w14:textId="3C446F49" w:rsidR="00DD5D41" w:rsidRPr="00AE11E9" w:rsidRDefault="00DD5D41" w:rsidP="00DD5D41">
      <w:pPr>
        <w:pStyle w:val="ListParagraph"/>
        <w:numPr>
          <w:ilvl w:val="0"/>
          <w:numId w:val="10"/>
        </w:numPr>
        <w:tabs>
          <w:tab w:val="left" w:pos="1170"/>
        </w:tabs>
        <w:spacing w:after="120"/>
        <w:contextualSpacing w:val="0"/>
        <w:jc w:val="both"/>
        <w:rPr>
          <w:rFonts w:ascii="Times New Roman" w:hAnsi="Times New Roman"/>
          <w:szCs w:val="24"/>
        </w:rPr>
      </w:pPr>
      <w:r w:rsidRPr="00AE11E9">
        <w:rPr>
          <w:rFonts w:ascii="Times New Roman" w:hAnsi="Times New Roman"/>
          <w:szCs w:val="24"/>
        </w:rPr>
        <w:t>Map using the PQ transfer function (PQ-TF) from LMS (float) to L</w:t>
      </w:r>
      <w:r w:rsidR="007036E8">
        <w:rPr>
          <w:rFonts w:ascii="Times New Roman" w:hAnsi="Times New Roman"/>
          <w:szCs w:val="24"/>
        </w:rPr>
        <w:t>′</w:t>
      </w:r>
      <w:r w:rsidRPr="00AE11E9">
        <w:rPr>
          <w:rFonts w:ascii="Times New Roman" w:hAnsi="Times New Roman"/>
          <w:szCs w:val="24"/>
        </w:rPr>
        <w:t>M</w:t>
      </w:r>
      <w:r w:rsidR="007036E8">
        <w:rPr>
          <w:rFonts w:ascii="Times New Roman" w:hAnsi="Times New Roman"/>
          <w:szCs w:val="24"/>
        </w:rPr>
        <w:t>′</w:t>
      </w:r>
      <w:r w:rsidRPr="00AE11E9">
        <w:rPr>
          <w:rFonts w:ascii="Times New Roman" w:hAnsi="Times New Roman"/>
          <w:szCs w:val="24"/>
        </w:rPr>
        <w:t>S</w:t>
      </w:r>
      <w:r w:rsidR="007036E8">
        <w:rPr>
          <w:rFonts w:ascii="Times New Roman" w:hAnsi="Times New Roman"/>
          <w:szCs w:val="24"/>
        </w:rPr>
        <w:t>′</w:t>
      </w:r>
      <w:r w:rsidRPr="00AE11E9">
        <w:rPr>
          <w:rFonts w:ascii="Times New Roman" w:hAnsi="Times New Roman"/>
          <w:szCs w:val="24"/>
        </w:rPr>
        <w:t xml:space="preserve"> (float) by invoking </w:t>
      </w:r>
      <w:r w:rsidR="000D61C2">
        <w:rPr>
          <w:rFonts w:ascii="Times New Roman" w:hAnsi="Times New Roman"/>
          <w:szCs w:val="24"/>
        </w:rPr>
        <w:t>s</w:t>
      </w:r>
      <w:r w:rsidRPr="00AE11E9">
        <w:rPr>
          <w:rFonts w:ascii="Times New Roman" w:hAnsi="Times New Roman"/>
          <w:szCs w:val="24"/>
        </w:rPr>
        <w:t xml:space="preserve">ection </w:t>
      </w:r>
      <w:r w:rsidR="000D61C2">
        <w:rPr>
          <w:rFonts w:ascii="Times New Roman" w:hAnsi="Times New Roman"/>
          <w:highlight w:val="yellow"/>
        </w:rPr>
        <w:fldChar w:fldCharType="begin"/>
      </w:r>
      <w:r w:rsidR="000D61C2">
        <w:rPr>
          <w:rFonts w:ascii="Times New Roman" w:hAnsi="Times New Roman"/>
          <w:szCs w:val="24"/>
        </w:rPr>
        <w:instrText xml:space="preserve"> REF _Ref453678484 \r \h </w:instrText>
      </w:r>
      <w:r w:rsidR="000D61C2">
        <w:rPr>
          <w:rFonts w:ascii="Times New Roman" w:hAnsi="Times New Roman"/>
          <w:highlight w:val="yellow"/>
        </w:rPr>
      </w:r>
      <w:r w:rsidR="000D61C2">
        <w:rPr>
          <w:rFonts w:ascii="Times New Roman" w:hAnsi="Times New Roman"/>
          <w:highlight w:val="yellow"/>
        </w:rPr>
        <w:fldChar w:fldCharType="separate"/>
      </w:r>
      <w:r w:rsidR="000413DA">
        <w:rPr>
          <w:rFonts w:ascii="Times New Roman" w:hAnsi="Times New Roman"/>
          <w:szCs w:val="24"/>
        </w:rPr>
        <w:t>5.3.3</w:t>
      </w:r>
      <w:r w:rsidR="000D61C2">
        <w:rPr>
          <w:rFonts w:ascii="Times New Roman" w:hAnsi="Times New Roman"/>
          <w:highlight w:val="yellow"/>
        </w:rPr>
        <w:fldChar w:fldCharType="end"/>
      </w:r>
      <w:r w:rsidRPr="00AE11E9">
        <w:rPr>
          <w:rFonts w:ascii="Times New Roman" w:hAnsi="Times New Roman"/>
          <w:szCs w:val="24"/>
        </w:rPr>
        <w:t xml:space="preserve">. </w:t>
      </w:r>
    </w:p>
    <w:p w14:paraId="7F671216" w14:textId="20F96029" w:rsidR="00DD5D41" w:rsidRPr="00AE11E9" w:rsidRDefault="00DD5D41" w:rsidP="00DD5D41">
      <w:pPr>
        <w:pStyle w:val="ListParagraph"/>
        <w:numPr>
          <w:ilvl w:val="0"/>
          <w:numId w:val="10"/>
        </w:numPr>
        <w:tabs>
          <w:tab w:val="left" w:pos="1170"/>
        </w:tabs>
        <w:spacing w:after="120"/>
        <w:contextualSpacing w:val="0"/>
        <w:jc w:val="both"/>
        <w:rPr>
          <w:rFonts w:ascii="Times New Roman" w:hAnsi="Times New Roman"/>
          <w:szCs w:val="24"/>
        </w:rPr>
      </w:pPr>
      <w:r w:rsidRPr="00AE11E9">
        <w:rPr>
          <w:rFonts w:ascii="Times New Roman" w:hAnsi="Times New Roman"/>
          <w:szCs w:val="24"/>
        </w:rPr>
        <w:t>Convert from L</w:t>
      </w:r>
      <w:r w:rsidR="00240595">
        <w:sym w:font="Symbol" w:char="F0A2"/>
      </w:r>
      <w:r w:rsidRPr="00AE11E9">
        <w:rPr>
          <w:rFonts w:ascii="Times New Roman" w:hAnsi="Times New Roman"/>
          <w:szCs w:val="24"/>
        </w:rPr>
        <w:t>M</w:t>
      </w:r>
      <w:r w:rsidR="00240595">
        <w:sym w:font="Symbol" w:char="F0A2"/>
      </w:r>
      <w:r w:rsidRPr="00AE11E9">
        <w:rPr>
          <w:rFonts w:ascii="Times New Roman" w:hAnsi="Times New Roman"/>
          <w:szCs w:val="24"/>
        </w:rPr>
        <w:t>S</w:t>
      </w:r>
      <w:r w:rsidR="00240595">
        <w:sym w:font="Symbol" w:char="F0A2"/>
      </w:r>
      <w:r w:rsidRPr="00AE11E9">
        <w:rPr>
          <w:rFonts w:ascii="Times New Roman" w:hAnsi="Times New Roman"/>
          <w:szCs w:val="24"/>
        </w:rPr>
        <w:t xml:space="preserve"> (float) to </w:t>
      </w:r>
      <w:r w:rsidRPr="00240595">
        <w:rPr>
          <w:rFonts w:ascii="Times New Roman" w:hAnsi="Times New Roman"/>
          <w:szCs w:val="24"/>
        </w:rPr>
        <w:t>IC</w:t>
      </w:r>
      <w:r w:rsidRPr="00240595">
        <w:rPr>
          <w:rFonts w:ascii="Times New Roman" w:hAnsi="Times New Roman"/>
          <w:szCs w:val="24"/>
          <w:vertAlign w:val="subscript"/>
        </w:rPr>
        <w:t>T</w:t>
      </w:r>
      <w:r w:rsidRPr="00240595">
        <w:rPr>
          <w:rFonts w:ascii="Times New Roman" w:hAnsi="Times New Roman"/>
          <w:szCs w:val="24"/>
        </w:rPr>
        <w:t>C</w:t>
      </w:r>
      <w:r w:rsidRPr="00240595">
        <w:rPr>
          <w:rFonts w:ascii="Times New Roman" w:hAnsi="Times New Roman"/>
          <w:szCs w:val="24"/>
          <w:vertAlign w:val="subscript"/>
        </w:rPr>
        <w:t>P</w:t>
      </w:r>
      <w:r w:rsidRPr="00AE11E9">
        <w:rPr>
          <w:rFonts w:ascii="Times New Roman" w:hAnsi="Times New Roman"/>
          <w:szCs w:val="24"/>
        </w:rPr>
        <w:t xml:space="preserve"> by invoking section </w:t>
      </w:r>
      <w:r w:rsidR="000D61C2">
        <w:rPr>
          <w:rFonts w:ascii="Times New Roman" w:hAnsi="Times New Roman"/>
          <w:szCs w:val="24"/>
          <w:highlight w:val="yellow"/>
        </w:rPr>
        <w:fldChar w:fldCharType="begin"/>
      </w:r>
      <w:r w:rsidR="000D61C2">
        <w:rPr>
          <w:rFonts w:ascii="Times New Roman" w:hAnsi="Times New Roman"/>
          <w:szCs w:val="24"/>
        </w:rPr>
        <w:instrText xml:space="preserve"> REF _Ref453678498 \r \h </w:instrText>
      </w:r>
      <w:r w:rsidR="000D61C2">
        <w:rPr>
          <w:rFonts w:ascii="Times New Roman" w:hAnsi="Times New Roman"/>
          <w:szCs w:val="24"/>
          <w:highlight w:val="yellow"/>
        </w:rPr>
      </w:r>
      <w:r w:rsidR="000D61C2">
        <w:rPr>
          <w:rFonts w:ascii="Times New Roman" w:hAnsi="Times New Roman"/>
          <w:szCs w:val="24"/>
          <w:highlight w:val="yellow"/>
        </w:rPr>
        <w:fldChar w:fldCharType="separate"/>
      </w:r>
      <w:r w:rsidR="000413DA">
        <w:rPr>
          <w:rFonts w:ascii="Times New Roman" w:hAnsi="Times New Roman"/>
          <w:szCs w:val="24"/>
        </w:rPr>
        <w:t>5.3.4</w:t>
      </w:r>
      <w:r w:rsidR="000D61C2">
        <w:rPr>
          <w:rFonts w:ascii="Times New Roman" w:hAnsi="Times New Roman"/>
          <w:szCs w:val="24"/>
          <w:highlight w:val="yellow"/>
        </w:rPr>
        <w:fldChar w:fldCharType="end"/>
      </w:r>
      <w:r w:rsidRPr="00AE11E9">
        <w:rPr>
          <w:rFonts w:ascii="Times New Roman" w:hAnsi="Times New Roman"/>
          <w:szCs w:val="24"/>
        </w:rPr>
        <w:t>.</w:t>
      </w:r>
    </w:p>
    <w:p w14:paraId="2EDB3D05" w14:textId="5E67B265" w:rsidR="00DD5D41" w:rsidRPr="00AE11E9" w:rsidRDefault="00DD5D41" w:rsidP="00DD5D41">
      <w:pPr>
        <w:pStyle w:val="ListParagraph"/>
        <w:numPr>
          <w:ilvl w:val="0"/>
          <w:numId w:val="10"/>
        </w:numPr>
        <w:tabs>
          <w:tab w:val="left" w:pos="1170"/>
        </w:tabs>
        <w:spacing w:after="120"/>
        <w:contextualSpacing w:val="0"/>
        <w:jc w:val="both"/>
        <w:rPr>
          <w:rFonts w:ascii="Times New Roman" w:hAnsi="Times New Roman"/>
          <w:szCs w:val="24"/>
        </w:rPr>
      </w:pPr>
      <w:r w:rsidRPr="00AE11E9">
        <w:rPr>
          <w:rFonts w:ascii="Times New Roman" w:hAnsi="Times New Roman"/>
          <w:szCs w:val="24"/>
        </w:rPr>
        <w:t xml:space="preserve">Quantize from </w:t>
      </w:r>
      <w:r w:rsidRPr="00725BD3">
        <w:rPr>
          <w:rFonts w:ascii="Times New Roman" w:hAnsi="Times New Roman"/>
          <w:szCs w:val="24"/>
        </w:rPr>
        <w:t>IC</w:t>
      </w:r>
      <w:r w:rsidRPr="00725BD3">
        <w:rPr>
          <w:rFonts w:ascii="Times New Roman" w:hAnsi="Times New Roman"/>
          <w:szCs w:val="24"/>
          <w:vertAlign w:val="subscript"/>
        </w:rPr>
        <w:t>T</w:t>
      </w:r>
      <w:r w:rsidRPr="00725BD3">
        <w:rPr>
          <w:rFonts w:ascii="Times New Roman" w:hAnsi="Times New Roman"/>
          <w:szCs w:val="24"/>
        </w:rPr>
        <w:t>C</w:t>
      </w:r>
      <w:r w:rsidRPr="00725BD3">
        <w:rPr>
          <w:rFonts w:ascii="Times New Roman" w:hAnsi="Times New Roman"/>
          <w:szCs w:val="24"/>
          <w:vertAlign w:val="subscript"/>
        </w:rPr>
        <w:t>P</w:t>
      </w:r>
      <w:r w:rsidRPr="00AE11E9">
        <w:rPr>
          <w:rFonts w:ascii="Times New Roman" w:hAnsi="Times New Roman"/>
          <w:szCs w:val="24"/>
        </w:rPr>
        <w:t xml:space="preserve"> (float) into D</w:t>
      </w:r>
      <w:r>
        <w:rPr>
          <w:rFonts w:ascii="Times New Roman" w:hAnsi="Times New Roman"/>
          <w:szCs w:val="24"/>
          <w:vertAlign w:val="subscript"/>
        </w:rPr>
        <w:t>I</w:t>
      </w:r>
      <w:r w:rsidRPr="00AE11E9">
        <w:rPr>
          <w:rFonts w:ascii="Times New Roman" w:hAnsi="Times New Roman"/>
          <w:szCs w:val="24"/>
        </w:rPr>
        <w:t>D</w:t>
      </w:r>
      <w:r w:rsidRPr="00AE11E9">
        <w:rPr>
          <w:rFonts w:ascii="Times New Roman" w:hAnsi="Times New Roman"/>
          <w:szCs w:val="24"/>
          <w:vertAlign w:val="subscript"/>
        </w:rPr>
        <w:t>C</w:t>
      </w:r>
      <w:r>
        <w:rPr>
          <w:rFonts w:ascii="Times New Roman" w:hAnsi="Times New Roman"/>
          <w:szCs w:val="24"/>
          <w:vertAlign w:val="subscript"/>
        </w:rPr>
        <w:t>t</w:t>
      </w:r>
      <w:r w:rsidRPr="00AE11E9">
        <w:rPr>
          <w:rFonts w:ascii="Times New Roman" w:hAnsi="Times New Roman"/>
          <w:szCs w:val="24"/>
        </w:rPr>
        <w:t>D</w:t>
      </w:r>
      <w:r w:rsidRPr="00AE11E9">
        <w:rPr>
          <w:rFonts w:ascii="Times New Roman" w:hAnsi="Times New Roman"/>
          <w:szCs w:val="24"/>
          <w:vertAlign w:val="subscript"/>
        </w:rPr>
        <w:t>C</w:t>
      </w:r>
      <w:r>
        <w:rPr>
          <w:rFonts w:ascii="Times New Roman" w:hAnsi="Times New Roman"/>
          <w:szCs w:val="24"/>
          <w:vertAlign w:val="subscript"/>
        </w:rPr>
        <w:t>p</w:t>
      </w:r>
      <w:r w:rsidRPr="00AE11E9">
        <w:rPr>
          <w:rFonts w:ascii="Times New Roman" w:hAnsi="Times New Roman"/>
          <w:szCs w:val="24"/>
        </w:rPr>
        <w:t xml:space="preserve"> (10bit) by invoking </w:t>
      </w:r>
      <w:r w:rsidR="000D61C2">
        <w:rPr>
          <w:rFonts w:ascii="Times New Roman" w:hAnsi="Times New Roman"/>
          <w:szCs w:val="24"/>
        </w:rPr>
        <w:t>s</w:t>
      </w:r>
      <w:r w:rsidRPr="00AE11E9">
        <w:rPr>
          <w:rFonts w:ascii="Times New Roman" w:hAnsi="Times New Roman"/>
          <w:szCs w:val="24"/>
        </w:rPr>
        <w:t xml:space="preserve">ection </w:t>
      </w:r>
      <w:r w:rsidR="000D61C2">
        <w:rPr>
          <w:rFonts w:ascii="Times New Roman" w:hAnsi="Times New Roman"/>
          <w:szCs w:val="24"/>
          <w:highlight w:val="yellow"/>
        </w:rPr>
        <w:fldChar w:fldCharType="begin"/>
      </w:r>
      <w:r w:rsidR="000D61C2">
        <w:rPr>
          <w:rFonts w:ascii="Times New Roman" w:hAnsi="Times New Roman"/>
          <w:szCs w:val="24"/>
        </w:rPr>
        <w:instrText xml:space="preserve"> REF _Ref453678509 \r \h </w:instrText>
      </w:r>
      <w:r w:rsidR="000D61C2">
        <w:rPr>
          <w:rFonts w:ascii="Times New Roman" w:hAnsi="Times New Roman"/>
          <w:szCs w:val="24"/>
          <w:highlight w:val="yellow"/>
        </w:rPr>
      </w:r>
      <w:r w:rsidR="000D61C2">
        <w:rPr>
          <w:rFonts w:ascii="Times New Roman" w:hAnsi="Times New Roman"/>
          <w:szCs w:val="24"/>
          <w:highlight w:val="yellow"/>
        </w:rPr>
        <w:fldChar w:fldCharType="separate"/>
      </w:r>
      <w:r w:rsidR="000413DA">
        <w:rPr>
          <w:rFonts w:ascii="Times New Roman" w:hAnsi="Times New Roman"/>
          <w:szCs w:val="24"/>
        </w:rPr>
        <w:t>5.4</w:t>
      </w:r>
      <w:r w:rsidR="000D61C2">
        <w:rPr>
          <w:rFonts w:ascii="Times New Roman" w:hAnsi="Times New Roman"/>
          <w:szCs w:val="24"/>
          <w:highlight w:val="yellow"/>
        </w:rPr>
        <w:fldChar w:fldCharType="end"/>
      </w:r>
      <w:r w:rsidRPr="00AE11E9">
        <w:rPr>
          <w:rFonts w:ascii="Times New Roman" w:hAnsi="Times New Roman"/>
          <w:szCs w:val="24"/>
        </w:rPr>
        <w:t>, with BitDepthY and BitDepthC set to 10.</w:t>
      </w:r>
    </w:p>
    <w:p w14:paraId="4F8C52A2" w14:textId="1AB5FC7B" w:rsidR="009570AA" w:rsidRPr="00D02D5B" w:rsidRDefault="00DD5D41" w:rsidP="00DD5D41">
      <w:pPr>
        <w:pStyle w:val="ListParagraph"/>
        <w:numPr>
          <w:ilvl w:val="0"/>
          <w:numId w:val="10"/>
        </w:numPr>
        <w:tabs>
          <w:tab w:val="left" w:pos="1170"/>
        </w:tabs>
        <w:spacing w:after="120"/>
        <w:contextualSpacing w:val="0"/>
        <w:jc w:val="both"/>
        <w:rPr>
          <w:rFonts w:ascii="Times New Roman" w:hAnsi="Times New Roman"/>
          <w:szCs w:val="24"/>
        </w:rPr>
      </w:pPr>
      <w:r w:rsidRPr="00AE11E9">
        <w:rPr>
          <w:rFonts w:ascii="Times New Roman" w:hAnsi="Times New Roman"/>
          <w:szCs w:val="24"/>
        </w:rPr>
        <w:t>Downsample both chroma components from 4:4:4 D</w:t>
      </w:r>
      <w:r>
        <w:rPr>
          <w:rFonts w:ascii="Times New Roman" w:hAnsi="Times New Roman"/>
          <w:szCs w:val="24"/>
          <w:vertAlign w:val="subscript"/>
        </w:rPr>
        <w:t>I</w:t>
      </w:r>
      <w:r w:rsidRPr="00AE11E9">
        <w:rPr>
          <w:rFonts w:ascii="Times New Roman" w:hAnsi="Times New Roman"/>
          <w:szCs w:val="24"/>
        </w:rPr>
        <w:t>D</w:t>
      </w:r>
      <w:r w:rsidRPr="00AE11E9">
        <w:rPr>
          <w:rFonts w:ascii="Times New Roman" w:hAnsi="Times New Roman"/>
          <w:szCs w:val="24"/>
          <w:vertAlign w:val="subscript"/>
        </w:rPr>
        <w:t>C</w:t>
      </w:r>
      <w:r>
        <w:rPr>
          <w:rFonts w:ascii="Times New Roman" w:hAnsi="Times New Roman"/>
          <w:szCs w:val="24"/>
          <w:vertAlign w:val="subscript"/>
        </w:rPr>
        <w:t>t</w:t>
      </w:r>
      <w:r w:rsidRPr="00AE11E9">
        <w:rPr>
          <w:rFonts w:ascii="Times New Roman" w:hAnsi="Times New Roman"/>
          <w:szCs w:val="24"/>
        </w:rPr>
        <w:t>D</w:t>
      </w:r>
      <w:r w:rsidRPr="00AE11E9">
        <w:rPr>
          <w:rFonts w:ascii="Times New Roman" w:hAnsi="Times New Roman"/>
          <w:szCs w:val="24"/>
          <w:vertAlign w:val="subscript"/>
        </w:rPr>
        <w:t>C</w:t>
      </w:r>
      <w:r>
        <w:rPr>
          <w:rFonts w:ascii="Times New Roman" w:hAnsi="Times New Roman"/>
          <w:szCs w:val="24"/>
          <w:vertAlign w:val="subscript"/>
        </w:rPr>
        <w:t>p</w:t>
      </w:r>
      <w:r w:rsidRPr="00AE11E9">
        <w:rPr>
          <w:rFonts w:ascii="Times New Roman" w:hAnsi="Times New Roman"/>
          <w:szCs w:val="24"/>
        </w:rPr>
        <w:t xml:space="preserve"> (10bit) to 4:2:0 D</w:t>
      </w:r>
      <w:r>
        <w:rPr>
          <w:rFonts w:ascii="Times New Roman" w:hAnsi="Times New Roman"/>
          <w:szCs w:val="24"/>
          <w:vertAlign w:val="subscript"/>
        </w:rPr>
        <w:t>I</w:t>
      </w:r>
      <w:r w:rsidRPr="00AE11E9">
        <w:rPr>
          <w:rFonts w:ascii="Times New Roman" w:hAnsi="Times New Roman"/>
          <w:szCs w:val="24"/>
        </w:rPr>
        <w:t>D</w:t>
      </w:r>
      <w:r w:rsidRPr="00AE11E9">
        <w:rPr>
          <w:rFonts w:ascii="Times New Roman" w:hAnsi="Times New Roman"/>
          <w:szCs w:val="24"/>
          <w:vertAlign w:val="subscript"/>
        </w:rPr>
        <w:t>C</w:t>
      </w:r>
      <w:r>
        <w:rPr>
          <w:rFonts w:ascii="Times New Roman" w:hAnsi="Times New Roman"/>
          <w:szCs w:val="24"/>
          <w:vertAlign w:val="subscript"/>
        </w:rPr>
        <w:t>t</w:t>
      </w:r>
      <w:r w:rsidRPr="00AE11E9">
        <w:rPr>
          <w:rFonts w:ascii="Times New Roman" w:hAnsi="Times New Roman"/>
          <w:szCs w:val="24"/>
        </w:rPr>
        <w:t>D</w:t>
      </w:r>
      <w:r w:rsidRPr="00AE11E9">
        <w:rPr>
          <w:rFonts w:ascii="Times New Roman" w:hAnsi="Times New Roman"/>
          <w:szCs w:val="24"/>
          <w:vertAlign w:val="subscript"/>
        </w:rPr>
        <w:t>C</w:t>
      </w:r>
      <w:r>
        <w:rPr>
          <w:rFonts w:ascii="Times New Roman" w:hAnsi="Times New Roman"/>
          <w:szCs w:val="24"/>
          <w:vertAlign w:val="subscript"/>
        </w:rPr>
        <w:t>p</w:t>
      </w:r>
      <w:r w:rsidRPr="00AE11E9">
        <w:rPr>
          <w:rFonts w:ascii="Times New Roman" w:hAnsi="Times New Roman"/>
          <w:szCs w:val="24"/>
        </w:rPr>
        <w:t xml:space="preserve"> (10bit) by invoking Section </w:t>
      </w:r>
      <w:r w:rsidR="000D61C2">
        <w:rPr>
          <w:rFonts w:ascii="Times New Roman" w:hAnsi="Times New Roman"/>
          <w:highlight w:val="yellow"/>
        </w:rPr>
        <w:fldChar w:fldCharType="begin"/>
      </w:r>
      <w:r w:rsidR="000D61C2">
        <w:rPr>
          <w:rFonts w:ascii="Times New Roman" w:hAnsi="Times New Roman"/>
          <w:szCs w:val="24"/>
        </w:rPr>
        <w:instrText xml:space="preserve"> REF _Ref453678525 \r \h </w:instrText>
      </w:r>
      <w:r w:rsidR="000D61C2">
        <w:rPr>
          <w:rFonts w:ascii="Times New Roman" w:hAnsi="Times New Roman"/>
          <w:highlight w:val="yellow"/>
        </w:rPr>
      </w:r>
      <w:r w:rsidR="000D61C2">
        <w:rPr>
          <w:rFonts w:ascii="Times New Roman" w:hAnsi="Times New Roman"/>
          <w:highlight w:val="yellow"/>
        </w:rPr>
        <w:fldChar w:fldCharType="separate"/>
      </w:r>
      <w:r w:rsidR="000413DA">
        <w:rPr>
          <w:rFonts w:ascii="Times New Roman" w:hAnsi="Times New Roman"/>
          <w:szCs w:val="24"/>
        </w:rPr>
        <w:t>5.5</w:t>
      </w:r>
      <w:r w:rsidR="000D61C2">
        <w:rPr>
          <w:rFonts w:ascii="Times New Roman" w:hAnsi="Times New Roman"/>
          <w:highlight w:val="yellow"/>
        </w:rPr>
        <w:fldChar w:fldCharType="end"/>
      </w:r>
      <w:r w:rsidR="009570AA" w:rsidRPr="00DD5D41">
        <w:rPr>
          <w:rFonts w:ascii="Times New Roman" w:hAnsi="Times New Roman"/>
          <w:szCs w:val="24"/>
        </w:rPr>
        <w:t>.</w:t>
      </w:r>
    </w:p>
    <w:p w14:paraId="388CFDC8" w14:textId="03E90FAD" w:rsidR="009570AA" w:rsidRPr="00D13721" w:rsidRDefault="009570AA" w:rsidP="009570AA">
      <w:pPr>
        <w:tabs>
          <w:tab w:val="left" w:pos="1170"/>
        </w:tabs>
        <w:spacing w:after="120"/>
        <w:jc w:val="both"/>
        <w:rPr>
          <w:szCs w:val="24"/>
        </w:rPr>
      </w:pPr>
      <w:r w:rsidRPr="00D13721">
        <w:rPr>
          <w:szCs w:val="24"/>
        </w:rPr>
        <w:t>The reverse conversion is obtained by applying the following steps and the output is D</w:t>
      </w:r>
      <w:r w:rsidRPr="00D13721">
        <w:rPr>
          <w:szCs w:val="24"/>
          <w:vertAlign w:val="subscript"/>
        </w:rPr>
        <w:t>R</w:t>
      </w:r>
      <w:r w:rsidR="007036E8">
        <w:rPr>
          <w:szCs w:val="24"/>
          <w:vertAlign w:val="subscript"/>
        </w:rPr>
        <w:t>′</w:t>
      </w:r>
      <w:r w:rsidRPr="00D13721">
        <w:rPr>
          <w:szCs w:val="24"/>
        </w:rPr>
        <w:t>D</w:t>
      </w:r>
      <w:r w:rsidRPr="00D13721">
        <w:rPr>
          <w:szCs w:val="24"/>
          <w:vertAlign w:val="subscript"/>
        </w:rPr>
        <w:t>G</w:t>
      </w:r>
      <w:r w:rsidR="007036E8">
        <w:rPr>
          <w:szCs w:val="24"/>
          <w:vertAlign w:val="subscript"/>
        </w:rPr>
        <w:t>′</w:t>
      </w:r>
      <w:r w:rsidRPr="00D13721">
        <w:rPr>
          <w:szCs w:val="24"/>
        </w:rPr>
        <w:t>D</w:t>
      </w:r>
      <w:r w:rsidRPr="00D13721">
        <w:rPr>
          <w:szCs w:val="24"/>
          <w:vertAlign w:val="subscript"/>
        </w:rPr>
        <w:t>B</w:t>
      </w:r>
      <w:r w:rsidR="007036E8">
        <w:rPr>
          <w:szCs w:val="24"/>
          <w:vertAlign w:val="subscript"/>
        </w:rPr>
        <w:t>′</w:t>
      </w:r>
      <w:r w:rsidR="007036E8">
        <w:rPr>
          <w:szCs w:val="24"/>
        </w:rPr>
        <w:t xml:space="preserve"> PQ-TF 12b in </w:t>
      </w:r>
      <w:ins w:id="309" w:author="Francois Edouard" w:date="2017-04-04T08:57:00Z">
        <w:r w:rsidR="00715784" w:rsidRPr="002B4B68">
          <w:rPr>
            <w:szCs w:val="24"/>
          </w:rPr>
          <w:t>BT.2</w:t>
        </w:r>
        <w:r w:rsidR="00715784">
          <w:rPr>
            <w:szCs w:val="24"/>
          </w:rPr>
          <w:t>100</w:t>
        </w:r>
        <w:r w:rsidR="00715784" w:rsidRPr="002B4B68">
          <w:rPr>
            <w:szCs w:val="24"/>
          </w:rPr>
          <w:t xml:space="preserve"> </w:t>
        </w:r>
      </w:ins>
      <w:del w:id="310" w:author="Francois Edouard" w:date="2017-04-04T08:57:00Z">
        <w:r w:rsidR="007036E8" w:rsidDel="00715784">
          <w:rPr>
            <w:szCs w:val="24"/>
          </w:rPr>
          <w:delText>BT.</w:delText>
        </w:r>
        <w:r w:rsidRPr="00D13721" w:rsidDel="00715784">
          <w:rPr>
            <w:szCs w:val="24"/>
          </w:rPr>
          <w:delText xml:space="preserve">2020 </w:delText>
        </w:r>
      </w:del>
      <w:r w:rsidRPr="00D13721">
        <w:rPr>
          <w:szCs w:val="24"/>
        </w:rPr>
        <w:t xml:space="preserve">container. It can be obtained </w:t>
      </w:r>
      <w:r w:rsidRPr="00D13721">
        <w:rPr>
          <w:szCs w:val="24"/>
          <w:lang w:eastAsia="ja-JP"/>
        </w:rPr>
        <w:t xml:space="preserve">with the HDRConvert tool </w:t>
      </w:r>
      <w:r w:rsidRPr="00D13721">
        <w:t xml:space="preserve">using </w:t>
      </w:r>
      <w:r w:rsidR="007D450E">
        <w:t>t</w:t>
      </w:r>
      <w:r w:rsidRPr="00D13721">
        <w:t>he configuration file HDRConvert</w:t>
      </w:r>
      <w:r w:rsidR="00D02D5B">
        <w:t>ICtCp</w:t>
      </w:r>
      <w:r w:rsidRPr="00D13721">
        <w:t>420ToBT2020Tiff.cfg</w:t>
      </w:r>
      <w:r w:rsidR="007D450E" w:rsidRPr="007D450E">
        <w:rPr>
          <w:lang w:eastAsia="ja-JP"/>
        </w:rPr>
        <w:t xml:space="preserve"> </w:t>
      </w:r>
      <w:r w:rsidR="007D450E">
        <w:rPr>
          <w:lang w:eastAsia="ja-JP"/>
        </w:rPr>
        <w:t>provided in the “bin/</w:t>
      </w:r>
      <w:r w:rsidR="0031315F" w:rsidRPr="0031315F">
        <w:rPr>
          <w:lang w:eastAsia="ja-JP"/>
        </w:rPr>
        <w:t>JCTVC_CTC_cfgFiles</w:t>
      </w:r>
      <w:r w:rsidR="007D450E">
        <w:rPr>
          <w:lang w:eastAsia="ja-JP"/>
        </w:rPr>
        <w:t>” folder of the HDRTools reference software package</w:t>
      </w:r>
      <w:r w:rsidRPr="00D13721">
        <w:t xml:space="preserve">. </w:t>
      </w:r>
    </w:p>
    <w:p w14:paraId="0AE99838" w14:textId="6FBE65A3" w:rsidR="00B504D0" w:rsidRPr="00AE11E9" w:rsidRDefault="00B504D0" w:rsidP="00B504D0">
      <w:pPr>
        <w:pStyle w:val="ListParagraph"/>
        <w:numPr>
          <w:ilvl w:val="0"/>
          <w:numId w:val="11"/>
        </w:numPr>
        <w:tabs>
          <w:tab w:val="left" w:pos="1170"/>
        </w:tabs>
        <w:spacing w:after="120"/>
        <w:contextualSpacing w:val="0"/>
        <w:jc w:val="both"/>
        <w:rPr>
          <w:rFonts w:ascii="Times New Roman" w:hAnsi="Times New Roman"/>
          <w:szCs w:val="24"/>
        </w:rPr>
      </w:pPr>
      <w:r w:rsidRPr="00AE11E9">
        <w:rPr>
          <w:rFonts w:ascii="Times New Roman" w:hAnsi="Times New Roman"/>
          <w:szCs w:val="24"/>
        </w:rPr>
        <w:t>Upsample both chroma components from 4:2:0 D</w:t>
      </w:r>
      <w:r>
        <w:rPr>
          <w:rFonts w:ascii="Times New Roman" w:hAnsi="Times New Roman"/>
          <w:szCs w:val="24"/>
          <w:vertAlign w:val="subscript"/>
        </w:rPr>
        <w:t>I</w:t>
      </w:r>
      <w:r w:rsidRPr="00AE11E9">
        <w:rPr>
          <w:rFonts w:ascii="Times New Roman" w:hAnsi="Times New Roman"/>
          <w:szCs w:val="24"/>
        </w:rPr>
        <w:t>D</w:t>
      </w:r>
      <w:r w:rsidRPr="00AE11E9">
        <w:rPr>
          <w:rFonts w:ascii="Times New Roman" w:hAnsi="Times New Roman"/>
          <w:szCs w:val="24"/>
          <w:vertAlign w:val="subscript"/>
        </w:rPr>
        <w:t>C</w:t>
      </w:r>
      <w:r>
        <w:rPr>
          <w:rFonts w:ascii="Times New Roman" w:hAnsi="Times New Roman"/>
          <w:szCs w:val="24"/>
          <w:vertAlign w:val="subscript"/>
        </w:rPr>
        <w:t>t</w:t>
      </w:r>
      <w:r w:rsidRPr="00AE11E9">
        <w:rPr>
          <w:rFonts w:ascii="Times New Roman" w:hAnsi="Times New Roman"/>
          <w:szCs w:val="24"/>
        </w:rPr>
        <w:t>D</w:t>
      </w:r>
      <w:r w:rsidRPr="00AE11E9">
        <w:rPr>
          <w:rFonts w:ascii="Times New Roman" w:hAnsi="Times New Roman"/>
          <w:szCs w:val="24"/>
          <w:vertAlign w:val="subscript"/>
        </w:rPr>
        <w:t>C</w:t>
      </w:r>
      <w:r>
        <w:rPr>
          <w:rFonts w:ascii="Times New Roman" w:hAnsi="Times New Roman"/>
          <w:szCs w:val="24"/>
          <w:vertAlign w:val="subscript"/>
        </w:rPr>
        <w:t>p</w:t>
      </w:r>
      <w:r w:rsidRPr="00AE11E9">
        <w:rPr>
          <w:rFonts w:ascii="Times New Roman" w:hAnsi="Times New Roman"/>
          <w:szCs w:val="24"/>
        </w:rPr>
        <w:t xml:space="preserve"> (10bit) to 4:4:4 D</w:t>
      </w:r>
      <w:r>
        <w:rPr>
          <w:rFonts w:ascii="Times New Roman" w:hAnsi="Times New Roman"/>
          <w:szCs w:val="24"/>
          <w:vertAlign w:val="subscript"/>
        </w:rPr>
        <w:t>I</w:t>
      </w:r>
      <w:r w:rsidRPr="00AE11E9">
        <w:rPr>
          <w:rFonts w:ascii="Times New Roman" w:hAnsi="Times New Roman"/>
          <w:szCs w:val="24"/>
        </w:rPr>
        <w:t>D</w:t>
      </w:r>
      <w:r w:rsidRPr="00AE11E9">
        <w:rPr>
          <w:rFonts w:ascii="Times New Roman" w:hAnsi="Times New Roman"/>
          <w:szCs w:val="24"/>
          <w:vertAlign w:val="subscript"/>
        </w:rPr>
        <w:t>C</w:t>
      </w:r>
      <w:r>
        <w:rPr>
          <w:rFonts w:ascii="Times New Roman" w:hAnsi="Times New Roman"/>
          <w:szCs w:val="24"/>
          <w:vertAlign w:val="subscript"/>
        </w:rPr>
        <w:t>t</w:t>
      </w:r>
      <w:r w:rsidRPr="00AE11E9">
        <w:rPr>
          <w:rFonts w:ascii="Times New Roman" w:hAnsi="Times New Roman"/>
          <w:szCs w:val="24"/>
        </w:rPr>
        <w:t>D</w:t>
      </w:r>
      <w:r w:rsidRPr="00AE11E9">
        <w:rPr>
          <w:rFonts w:ascii="Times New Roman" w:hAnsi="Times New Roman"/>
          <w:szCs w:val="24"/>
          <w:vertAlign w:val="subscript"/>
        </w:rPr>
        <w:t>C</w:t>
      </w:r>
      <w:r>
        <w:rPr>
          <w:rFonts w:ascii="Times New Roman" w:hAnsi="Times New Roman"/>
          <w:szCs w:val="24"/>
          <w:vertAlign w:val="subscript"/>
        </w:rPr>
        <w:t>p</w:t>
      </w:r>
      <w:r w:rsidRPr="00AE11E9">
        <w:rPr>
          <w:rFonts w:ascii="Times New Roman" w:hAnsi="Times New Roman"/>
          <w:szCs w:val="24"/>
        </w:rPr>
        <w:t xml:space="preserve"> (10bit) by invoking </w:t>
      </w:r>
      <w:r>
        <w:rPr>
          <w:rFonts w:ascii="Times New Roman" w:hAnsi="Times New Roman"/>
          <w:szCs w:val="24"/>
        </w:rPr>
        <w:t>s</w:t>
      </w:r>
      <w:r w:rsidRPr="00AE11E9">
        <w:rPr>
          <w:rFonts w:ascii="Times New Roman" w:hAnsi="Times New Roman"/>
          <w:szCs w:val="24"/>
        </w:rPr>
        <w:t xml:space="preserve">ection </w:t>
      </w:r>
      <w:r w:rsidR="00731554">
        <w:rPr>
          <w:rFonts w:ascii="Times New Roman" w:hAnsi="Times New Roman"/>
          <w:highlight w:val="yellow"/>
        </w:rPr>
        <w:fldChar w:fldCharType="begin"/>
      </w:r>
      <w:r w:rsidR="00731554">
        <w:rPr>
          <w:rFonts w:ascii="Times New Roman" w:hAnsi="Times New Roman"/>
          <w:szCs w:val="24"/>
        </w:rPr>
        <w:instrText xml:space="preserve"> REF _Ref453678593 \r \h </w:instrText>
      </w:r>
      <w:r w:rsidR="00731554">
        <w:rPr>
          <w:rFonts w:ascii="Times New Roman" w:hAnsi="Times New Roman"/>
          <w:highlight w:val="yellow"/>
        </w:rPr>
      </w:r>
      <w:r w:rsidR="00731554">
        <w:rPr>
          <w:rFonts w:ascii="Times New Roman" w:hAnsi="Times New Roman"/>
          <w:highlight w:val="yellow"/>
        </w:rPr>
        <w:fldChar w:fldCharType="separate"/>
      </w:r>
      <w:r w:rsidR="000413DA">
        <w:rPr>
          <w:rFonts w:ascii="Times New Roman" w:hAnsi="Times New Roman"/>
          <w:szCs w:val="24"/>
        </w:rPr>
        <w:t>5.6</w:t>
      </w:r>
      <w:r w:rsidR="00731554">
        <w:rPr>
          <w:rFonts w:ascii="Times New Roman" w:hAnsi="Times New Roman"/>
          <w:highlight w:val="yellow"/>
        </w:rPr>
        <w:fldChar w:fldCharType="end"/>
      </w:r>
      <w:r w:rsidRPr="00AE11E9">
        <w:rPr>
          <w:rFonts w:ascii="Times New Roman" w:hAnsi="Times New Roman"/>
          <w:szCs w:val="24"/>
        </w:rPr>
        <w:t>.</w:t>
      </w:r>
    </w:p>
    <w:p w14:paraId="3E816314" w14:textId="2BF4F796" w:rsidR="00B504D0" w:rsidRPr="00000D42" w:rsidRDefault="00B504D0" w:rsidP="00B504D0">
      <w:pPr>
        <w:pStyle w:val="ListParagraph"/>
        <w:numPr>
          <w:ilvl w:val="0"/>
          <w:numId w:val="11"/>
        </w:numPr>
        <w:tabs>
          <w:tab w:val="left" w:pos="1170"/>
        </w:tabs>
        <w:spacing w:after="120"/>
        <w:contextualSpacing w:val="0"/>
        <w:jc w:val="both"/>
        <w:rPr>
          <w:rFonts w:ascii="Times New Roman" w:hAnsi="Times New Roman"/>
          <w:szCs w:val="24"/>
        </w:rPr>
      </w:pPr>
      <w:r w:rsidRPr="00AE11E9">
        <w:rPr>
          <w:rFonts w:ascii="Times New Roman" w:hAnsi="Times New Roman"/>
          <w:szCs w:val="24"/>
        </w:rPr>
        <w:t>Inverse quantize from D</w:t>
      </w:r>
      <w:r>
        <w:rPr>
          <w:rFonts w:ascii="Times New Roman" w:hAnsi="Times New Roman"/>
          <w:szCs w:val="24"/>
          <w:vertAlign w:val="subscript"/>
        </w:rPr>
        <w:t>I</w:t>
      </w:r>
      <w:r w:rsidRPr="00AE11E9">
        <w:rPr>
          <w:rFonts w:ascii="Times New Roman" w:hAnsi="Times New Roman"/>
          <w:szCs w:val="24"/>
        </w:rPr>
        <w:t>D</w:t>
      </w:r>
      <w:r w:rsidRPr="00AE11E9">
        <w:rPr>
          <w:rFonts w:ascii="Times New Roman" w:hAnsi="Times New Roman"/>
          <w:szCs w:val="24"/>
          <w:vertAlign w:val="subscript"/>
        </w:rPr>
        <w:t>C</w:t>
      </w:r>
      <w:r>
        <w:rPr>
          <w:rFonts w:ascii="Times New Roman" w:hAnsi="Times New Roman"/>
          <w:szCs w:val="24"/>
          <w:vertAlign w:val="subscript"/>
        </w:rPr>
        <w:t>t</w:t>
      </w:r>
      <w:r w:rsidRPr="00AE11E9">
        <w:rPr>
          <w:rFonts w:ascii="Times New Roman" w:hAnsi="Times New Roman"/>
          <w:szCs w:val="24"/>
        </w:rPr>
        <w:t>D</w:t>
      </w:r>
      <w:r w:rsidRPr="00AE11E9">
        <w:rPr>
          <w:rFonts w:ascii="Times New Roman" w:hAnsi="Times New Roman"/>
          <w:szCs w:val="24"/>
          <w:vertAlign w:val="subscript"/>
        </w:rPr>
        <w:t>C</w:t>
      </w:r>
      <w:r>
        <w:rPr>
          <w:rFonts w:ascii="Times New Roman" w:hAnsi="Times New Roman"/>
          <w:szCs w:val="24"/>
          <w:vertAlign w:val="subscript"/>
        </w:rPr>
        <w:t>p</w:t>
      </w:r>
      <w:r w:rsidRPr="00AE11E9">
        <w:rPr>
          <w:rFonts w:ascii="Times New Roman" w:hAnsi="Times New Roman"/>
          <w:szCs w:val="24"/>
        </w:rPr>
        <w:t xml:space="preserve"> (10bit) into </w:t>
      </w:r>
      <w:r w:rsidRPr="00725BD3">
        <w:rPr>
          <w:rFonts w:ascii="Times New Roman" w:hAnsi="Times New Roman"/>
          <w:szCs w:val="24"/>
        </w:rPr>
        <w:t>IC</w:t>
      </w:r>
      <w:r w:rsidRPr="00725BD3">
        <w:rPr>
          <w:rFonts w:ascii="Times New Roman" w:hAnsi="Times New Roman"/>
          <w:szCs w:val="24"/>
          <w:vertAlign w:val="subscript"/>
        </w:rPr>
        <w:t>T</w:t>
      </w:r>
      <w:r w:rsidRPr="00725BD3">
        <w:rPr>
          <w:rFonts w:ascii="Times New Roman" w:hAnsi="Times New Roman"/>
          <w:szCs w:val="24"/>
        </w:rPr>
        <w:t>C</w:t>
      </w:r>
      <w:r w:rsidRPr="00725BD3">
        <w:rPr>
          <w:rFonts w:ascii="Times New Roman" w:hAnsi="Times New Roman"/>
          <w:szCs w:val="24"/>
          <w:vertAlign w:val="subscript"/>
        </w:rPr>
        <w:t>P</w:t>
      </w:r>
      <w:r w:rsidRPr="00AE11E9">
        <w:rPr>
          <w:rFonts w:ascii="Times New Roman" w:hAnsi="Times New Roman"/>
          <w:szCs w:val="24"/>
        </w:rPr>
        <w:t xml:space="preserve"> (float) by invoking section </w:t>
      </w:r>
      <w:r w:rsidR="00731554">
        <w:rPr>
          <w:rFonts w:ascii="Times New Roman" w:hAnsi="Times New Roman"/>
        </w:rPr>
        <w:fldChar w:fldCharType="begin"/>
      </w:r>
      <w:r w:rsidR="00731554">
        <w:rPr>
          <w:rFonts w:ascii="Times New Roman" w:hAnsi="Times New Roman"/>
          <w:szCs w:val="24"/>
        </w:rPr>
        <w:instrText xml:space="preserve"> REF _Ref453678602 \r \h </w:instrText>
      </w:r>
      <w:r w:rsidR="00731554">
        <w:rPr>
          <w:rFonts w:ascii="Times New Roman" w:hAnsi="Times New Roman"/>
        </w:rPr>
      </w:r>
      <w:r w:rsidR="00731554">
        <w:rPr>
          <w:rFonts w:ascii="Times New Roman" w:hAnsi="Times New Roman"/>
        </w:rPr>
        <w:fldChar w:fldCharType="separate"/>
      </w:r>
      <w:r w:rsidR="000413DA">
        <w:rPr>
          <w:rFonts w:ascii="Times New Roman" w:hAnsi="Times New Roman"/>
          <w:szCs w:val="24"/>
        </w:rPr>
        <w:t>5.7</w:t>
      </w:r>
      <w:r w:rsidR="00731554">
        <w:rPr>
          <w:rFonts w:ascii="Times New Roman" w:hAnsi="Times New Roman"/>
        </w:rPr>
        <w:fldChar w:fldCharType="end"/>
      </w:r>
      <w:r w:rsidRPr="00000D42">
        <w:rPr>
          <w:rFonts w:ascii="Times New Roman" w:hAnsi="Times New Roman"/>
          <w:szCs w:val="24"/>
        </w:rPr>
        <w:t>, with BitDepthY and BitDepthC set to 10.</w:t>
      </w:r>
    </w:p>
    <w:p w14:paraId="04C2BBBA" w14:textId="5874AB74" w:rsidR="00B504D0" w:rsidRPr="00000D42" w:rsidRDefault="00B504D0" w:rsidP="00B504D0">
      <w:pPr>
        <w:pStyle w:val="ListParagraph"/>
        <w:numPr>
          <w:ilvl w:val="0"/>
          <w:numId w:val="11"/>
        </w:numPr>
        <w:tabs>
          <w:tab w:val="left" w:pos="1170"/>
        </w:tabs>
        <w:spacing w:after="120"/>
        <w:contextualSpacing w:val="0"/>
        <w:jc w:val="both"/>
        <w:rPr>
          <w:rFonts w:ascii="Times New Roman" w:hAnsi="Times New Roman"/>
          <w:szCs w:val="24"/>
        </w:rPr>
      </w:pPr>
      <w:r w:rsidRPr="00000D42">
        <w:rPr>
          <w:rFonts w:ascii="Times New Roman" w:hAnsi="Times New Roman"/>
          <w:szCs w:val="24"/>
        </w:rPr>
        <w:t xml:space="preserve">Convert from </w:t>
      </w:r>
      <w:r w:rsidRPr="00725BD3">
        <w:rPr>
          <w:rFonts w:ascii="Times New Roman" w:hAnsi="Times New Roman"/>
          <w:szCs w:val="24"/>
        </w:rPr>
        <w:t>IC</w:t>
      </w:r>
      <w:r w:rsidRPr="00725BD3">
        <w:rPr>
          <w:rFonts w:ascii="Times New Roman" w:hAnsi="Times New Roman"/>
          <w:szCs w:val="24"/>
          <w:vertAlign w:val="subscript"/>
        </w:rPr>
        <w:t>T</w:t>
      </w:r>
      <w:r w:rsidRPr="00725BD3">
        <w:rPr>
          <w:rFonts w:ascii="Times New Roman" w:hAnsi="Times New Roman"/>
          <w:szCs w:val="24"/>
        </w:rPr>
        <w:t>C</w:t>
      </w:r>
      <w:r w:rsidRPr="00725BD3">
        <w:rPr>
          <w:rFonts w:ascii="Times New Roman" w:hAnsi="Times New Roman"/>
          <w:szCs w:val="24"/>
          <w:vertAlign w:val="subscript"/>
        </w:rPr>
        <w:t>P</w:t>
      </w:r>
      <w:r w:rsidRPr="00000D42">
        <w:rPr>
          <w:rFonts w:ascii="Times New Roman" w:hAnsi="Times New Roman"/>
          <w:szCs w:val="24"/>
        </w:rPr>
        <w:t xml:space="preserve"> (float) to </w:t>
      </w:r>
      <w:r>
        <w:rPr>
          <w:rFonts w:ascii="Times New Roman" w:hAnsi="Times New Roman"/>
          <w:szCs w:val="24"/>
        </w:rPr>
        <w:t>L</w:t>
      </w:r>
      <w:r w:rsidR="007036E8">
        <w:rPr>
          <w:rFonts w:ascii="Times New Roman" w:hAnsi="Times New Roman"/>
          <w:szCs w:val="24"/>
        </w:rPr>
        <w:t>′</w:t>
      </w:r>
      <w:r>
        <w:rPr>
          <w:rFonts w:ascii="Times New Roman" w:hAnsi="Times New Roman"/>
          <w:szCs w:val="24"/>
        </w:rPr>
        <w:t>M</w:t>
      </w:r>
      <w:r w:rsidR="007036E8">
        <w:rPr>
          <w:rFonts w:ascii="Times New Roman" w:hAnsi="Times New Roman"/>
          <w:szCs w:val="24"/>
        </w:rPr>
        <w:t>′</w:t>
      </w:r>
      <w:r>
        <w:rPr>
          <w:rFonts w:ascii="Times New Roman" w:hAnsi="Times New Roman"/>
          <w:szCs w:val="24"/>
        </w:rPr>
        <w:t>S</w:t>
      </w:r>
      <w:r w:rsidR="007036E8">
        <w:rPr>
          <w:rFonts w:ascii="Times New Roman" w:hAnsi="Times New Roman"/>
          <w:szCs w:val="24"/>
        </w:rPr>
        <w:t>′</w:t>
      </w:r>
      <w:r w:rsidRPr="00000D42">
        <w:rPr>
          <w:rFonts w:ascii="Times New Roman" w:hAnsi="Times New Roman"/>
          <w:szCs w:val="24"/>
        </w:rPr>
        <w:t xml:space="preserve"> (float) by invoking section</w:t>
      </w:r>
      <w:r>
        <w:rPr>
          <w:rFonts w:ascii="Times New Roman" w:hAnsi="Times New Roman"/>
          <w:szCs w:val="24"/>
        </w:rPr>
        <w:t xml:space="preserve"> </w:t>
      </w:r>
      <w:r w:rsidR="00731554">
        <w:rPr>
          <w:rFonts w:ascii="Times New Roman" w:hAnsi="Times New Roman"/>
          <w:szCs w:val="24"/>
          <w:highlight w:val="yellow"/>
        </w:rPr>
        <w:fldChar w:fldCharType="begin"/>
      </w:r>
      <w:r w:rsidR="00731554">
        <w:rPr>
          <w:rFonts w:ascii="Times New Roman" w:hAnsi="Times New Roman"/>
          <w:szCs w:val="24"/>
        </w:rPr>
        <w:instrText xml:space="preserve"> REF _Ref453678612 \r \h </w:instrText>
      </w:r>
      <w:r w:rsidR="00731554">
        <w:rPr>
          <w:rFonts w:ascii="Times New Roman" w:hAnsi="Times New Roman"/>
          <w:szCs w:val="24"/>
          <w:highlight w:val="yellow"/>
        </w:rPr>
      </w:r>
      <w:r w:rsidR="00731554">
        <w:rPr>
          <w:rFonts w:ascii="Times New Roman" w:hAnsi="Times New Roman"/>
          <w:szCs w:val="24"/>
          <w:highlight w:val="yellow"/>
        </w:rPr>
        <w:fldChar w:fldCharType="separate"/>
      </w:r>
      <w:r w:rsidR="000413DA">
        <w:rPr>
          <w:rFonts w:ascii="Times New Roman" w:hAnsi="Times New Roman"/>
          <w:szCs w:val="24"/>
        </w:rPr>
        <w:t>5.8.1</w:t>
      </w:r>
      <w:r w:rsidR="00731554">
        <w:rPr>
          <w:rFonts w:ascii="Times New Roman" w:hAnsi="Times New Roman"/>
          <w:szCs w:val="24"/>
          <w:highlight w:val="yellow"/>
        </w:rPr>
        <w:fldChar w:fldCharType="end"/>
      </w:r>
      <w:r w:rsidRPr="00000D42">
        <w:rPr>
          <w:rFonts w:ascii="Times New Roman" w:hAnsi="Times New Roman"/>
          <w:szCs w:val="24"/>
        </w:rPr>
        <w:t>.</w:t>
      </w:r>
    </w:p>
    <w:p w14:paraId="3DA890A8" w14:textId="1B9E2E4F" w:rsidR="00B504D0" w:rsidRDefault="00B504D0" w:rsidP="00B504D0">
      <w:pPr>
        <w:pStyle w:val="ListParagraph"/>
        <w:numPr>
          <w:ilvl w:val="0"/>
          <w:numId w:val="11"/>
        </w:numPr>
        <w:tabs>
          <w:tab w:val="left" w:pos="1170"/>
        </w:tabs>
        <w:spacing w:after="120"/>
        <w:contextualSpacing w:val="0"/>
        <w:jc w:val="both"/>
        <w:rPr>
          <w:rFonts w:ascii="Times New Roman" w:hAnsi="Times New Roman"/>
          <w:szCs w:val="24"/>
        </w:rPr>
      </w:pPr>
      <w:r w:rsidRPr="00000D42">
        <w:rPr>
          <w:rFonts w:ascii="Times New Roman" w:hAnsi="Times New Roman"/>
          <w:szCs w:val="24"/>
        </w:rPr>
        <w:t xml:space="preserve">Inverse map using the inverse PQ-TF from </w:t>
      </w:r>
      <w:r>
        <w:rPr>
          <w:rFonts w:ascii="Times New Roman" w:hAnsi="Times New Roman"/>
          <w:szCs w:val="24"/>
        </w:rPr>
        <w:t>L</w:t>
      </w:r>
      <w:r w:rsidR="007036E8">
        <w:rPr>
          <w:rFonts w:ascii="Times New Roman" w:hAnsi="Times New Roman"/>
          <w:szCs w:val="24"/>
        </w:rPr>
        <w:t>′</w:t>
      </w:r>
      <w:r>
        <w:rPr>
          <w:rFonts w:ascii="Times New Roman" w:hAnsi="Times New Roman"/>
          <w:szCs w:val="24"/>
        </w:rPr>
        <w:t>M</w:t>
      </w:r>
      <w:r w:rsidR="007036E8">
        <w:rPr>
          <w:rFonts w:ascii="Times New Roman" w:hAnsi="Times New Roman"/>
          <w:szCs w:val="24"/>
        </w:rPr>
        <w:t>′</w:t>
      </w:r>
      <w:r>
        <w:rPr>
          <w:rFonts w:ascii="Times New Roman" w:hAnsi="Times New Roman"/>
          <w:szCs w:val="24"/>
        </w:rPr>
        <w:t>S</w:t>
      </w:r>
      <w:r w:rsidR="007036E8">
        <w:rPr>
          <w:rFonts w:ascii="Times New Roman" w:hAnsi="Times New Roman"/>
          <w:szCs w:val="24"/>
        </w:rPr>
        <w:t>′</w:t>
      </w:r>
      <w:r w:rsidRPr="00000D42">
        <w:rPr>
          <w:rFonts w:ascii="Times New Roman" w:hAnsi="Times New Roman"/>
          <w:szCs w:val="24"/>
        </w:rPr>
        <w:t xml:space="preserve"> (float) to </w:t>
      </w:r>
      <w:r>
        <w:rPr>
          <w:rFonts w:ascii="Times New Roman" w:hAnsi="Times New Roman"/>
          <w:szCs w:val="24"/>
        </w:rPr>
        <w:t>LMS</w:t>
      </w:r>
      <w:r w:rsidRPr="00000D42">
        <w:rPr>
          <w:rFonts w:ascii="Times New Roman" w:hAnsi="Times New Roman"/>
          <w:szCs w:val="24"/>
        </w:rPr>
        <w:t xml:space="preserve"> (float) by invoking Section </w:t>
      </w:r>
      <w:r w:rsidR="00731554">
        <w:rPr>
          <w:rFonts w:ascii="Times New Roman" w:hAnsi="Times New Roman"/>
          <w:highlight w:val="yellow"/>
        </w:rPr>
        <w:fldChar w:fldCharType="begin"/>
      </w:r>
      <w:r w:rsidR="00731554">
        <w:rPr>
          <w:rFonts w:ascii="Times New Roman" w:hAnsi="Times New Roman"/>
          <w:szCs w:val="24"/>
        </w:rPr>
        <w:instrText xml:space="preserve"> REF _Ref453678621 \r \h </w:instrText>
      </w:r>
      <w:r w:rsidR="00731554">
        <w:rPr>
          <w:rFonts w:ascii="Times New Roman" w:hAnsi="Times New Roman"/>
          <w:highlight w:val="yellow"/>
        </w:rPr>
      </w:r>
      <w:r w:rsidR="00731554">
        <w:rPr>
          <w:rFonts w:ascii="Times New Roman" w:hAnsi="Times New Roman"/>
          <w:highlight w:val="yellow"/>
        </w:rPr>
        <w:fldChar w:fldCharType="separate"/>
      </w:r>
      <w:r w:rsidR="000413DA">
        <w:rPr>
          <w:rFonts w:ascii="Times New Roman" w:hAnsi="Times New Roman"/>
          <w:szCs w:val="24"/>
        </w:rPr>
        <w:t>5.8.2</w:t>
      </w:r>
      <w:r w:rsidR="00731554">
        <w:rPr>
          <w:rFonts w:ascii="Times New Roman" w:hAnsi="Times New Roman"/>
          <w:highlight w:val="yellow"/>
        </w:rPr>
        <w:fldChar w:fldCharType="end"/>
      </w:r>
      <w:r w:rsidRPr="00000D42">
        <w:rPr>
          <w:rFonts w:ascii="Times New Roman" w:hAnsi="Times New Roman"/>
          <w:szCs w:val="24"/>
        </w:rPr>
        <w:t>.</w:t>
      </w:r>
    </w:p>
    <w:p w14:paraId="06C25ED1" w14:textId="618D856A" w:rsidR="00B504D0" w:rsidRPr="00C077D9" w:rsidRDefault="00B504D0" w:rsidP="00B504D0">
      <w:pPr>
        <w:pStyle w:val="ListParagraph"/>
        <w:numPr>
          <w:ilvl w:val="0"/>
          <w:numId w:val="11"/>
        </w:numPr>
        <w:tabs>
          <w:tab w:val="left" w:pos="1170"/>
        </w:tabs>
        <w:spacing w:after="120"/>
        <w:contextualSpacing w:val="0"/>
        <w:jc w:val="both"/>
        <w:rPr>
          <w:rFonts w:ascii="Times New Roman" w:hAnsi="Times New Roman"/>
          <w:szCs w:val="24"/>
        </w:rPr>
      </w:pPr>
      <w:r w:rsidRPr="00000D42">
        <w:rPr>
          <w:rFonts w:ascii="Times New Roman" w:hAnsi="Times New Roman"/>
          <w:szCs w:val="24"/>
        </w:rPr>
        <w:t xml:space="preserve">Convert from </w:t>
      </w:r>
      <w:r w:rsidRPr="00FE477A">
        <w:rPr>
          <w:rFonts w:ascii="Times New Roman" w:hAnsi="Times New Roman"/>
          <w:szCs w:val="24"/>
        </w:rPr>
        <w:t>LMS</w:t>
      </w:r>
      <w:r w:rsidRPr="00000D42">
        <w:rPr>
          <w:rFonts w:ascii="Times New Roman" w:hAnsi="Times New Roman"/>
          <w:szCs w:val="24"/>
        </w:rPr>
        <w:t xml:space="preserve"> (float) to </w:t>
      </w:r>
      <w:r>
        <w:rPr>
          <w:rFonts w:ascii="Times New Roman" w:hAnsi="Times New Roman"/>
          <w:szCs w:val="24"/>
        </w:rPr>
        <w:t>RGB</w:t>
      </w:r>
      <w:r w:rsidRPr="00000D42">
        <w:rPr>
          <w:rFonts w:ascii="Times New Roman" w:hAnsi="Times New Roman"/>
          <w:szCs w:val="24"/>
        </w:rPr>
        <w:t xml:space="preserve"> (float) by invoking section</w:t>
      </w:r>
      <w:r>
        <w:rPr>
          <w:rFonts w:ascii="Times New Roman" w:hAnsi="Times New Roman"/>
          <w:szCs w:val="24"/>
        </w:rPr>
        <w:t xml:space="preserve"> </w:t>
      </w:r>
      <w:r w:rsidR="00731554">
        <w:rPr>
          <w:rFonts w:ascii="Times New Roman" w:hAnsi="Times New Roman"/>
          <w:szCs w:val="24"/>
          <w:highlight w:val="yellow"/>
        </w:rPr>
        <w:fldChar w:fldCharType="begin"/>
      </w:r>
      <w:r w:rsidR="00731554">
        <w:rPr>
          <w:rFonts w:ascii="Times New Roman" w:hAnsi="Times New Roman"/>
          <w:szCs w:val="24"/>
        </w:rPr>
        <w:instrText xml:space="preserve"> REF _Ref453678629 \r \h </w:instrText>
      </w:r>
      <w:r w:rsidR="00731554">
        <w:rPr>
          <w:rFonts w:ascii="Times New Roman" w:hAnsi="Times New Roman"/>
          <w:szCs w:val="24"/>
          <w:highlight w:val="yellow"/>
        </w:rPr>
      </w:r>
      <w:r w:rsidR="00731554">
        <w:rPr>
          <w:rFonts w:ascii="Times New Roman" w:hAnsi="Times New Roman"/>
          <w:szCs w:val="24"/>
          <w:highlight w:val="yellow"/>
        </w:rPr>
        <w:fldChar w:fldCharType="separate"/>
      </w:r>
      <w:r w:rsidR="000413DA">
        <w:rPr>
          <w:rFonts w:ascii="Times New Roman" w:hAnsi="Times New Roman"/>
          <w:szCs w:val="24"/>
        </w:rPr>
        <w:t>5.8.3</w:t>
      </w:r>
      <w:r w:rsidR="00731554">
        <w:rPr>
          <w:rFonts w:ascii="Times New Roman" w:hAnsi="Times New Roman"/>
          <w:szCs w:val="24"/>
          <w:highlight w:val="yellow"/>
        </w:rPr>
        <w:fldChar w:fldCharType="end"/>
      </w:r>
      <w:r w:rsidRPr="00000D42">
        <w:rPr>
          <w:rFonts w:ascii="Times New Roman" w:hAnsi="Times New Roman"/>
          <w:szCs w:val="24"/>
        </w:rPr>
        <w:t>.</w:t>
      </w:r>
    </w:p>
    <w:p w14:paraId="73163D5F" w14:textId="07C9551C" w:rsidR="00B504D0" w:rsidRPr="00AE11E9" w:rsidRDefault="00B504D0" w:rsidP="00B504D0">
      <w:pPr>
        <w:pStyle w:val="ListParagraph"/>
        <w:numPr>
          <w:ilvl w:val="0"/>
          <w:numId w:val="11"/>
        </w:numPr>
        <w:tabs>
          <w:tab w:val="left" w:pos="1170"/>
        </w:tabs>
        <w:spacing w:after="120"/>
        <w:contextualSpacing w:val="0"/>
        <w:jc w:val="both"/>
        <w:rPr>
          <w:rFonts w:ascii="Times New Roman" w:hAnsi="Times New Roman"/>
          <w:szCs w:val="24"/>
        </w:rPr>
      </w:pPr>
      <w:r w:rsidRPr="00AE11E9">
        <w:rPr>
          <w:rFonts w:ascii="Times New Roman" w:hAnsi="Times New Roman"/>
          <w:szCs w:val="24"/>
        </w:rPr>
        <w:t xml:space="preserve">Map using the PQ transfer function (PQ-TF) from </w:t>
      </w:r>
      <w:r>
        <w:rPr>
          <w:rFonts w:ascii="Times New Roman" w:hAnsi="Times New Roman"/>
          <w:szCs w:val="24"/>
        </w:rPr>
        <w:t>RGB</w:t>
      </w:r>
      <w:r w:rsidRPr="00AE11E9">
        <w:rPr>
          <w:rFonts w:ascii="Times New Roman" w:hAnsi="Times New Roman"/>
          <w:szCs w:val="24"/>
        </w:rPr>
        <w:t xml:space="preserve"> (float) to </w:t>
      </w:r>
      <w:r>
        <w:rPr>
          <w:rFonts w:ascii="Times New Roman" w:hAnsi="Times New Roman"/>
          <w:szCs w:val="24"/>
        </w:rPr>
        <w:t>R</w:t>
      </w:r>
      <w:r w:rsidR="007036E8">
        <w:rPr>
          <w:rFonts w:ascii="Times New Roman" w:hAnsi="Times New Roman"/>
          <w:szCs w:val="24"/>
        </w:rPr>
        <w:t>′</w:t>
      </w:r>
      <w:r>
        <w:rPr>
          <w:rFonts w:ascii="Times New Roman" w:hAnsi="Times New Roman"/>
          <w:szCs w:val="24"/>
        </w:rPr>
        <w:t>G</w:t>
      </w:r>
      <w:r w:rsidR="007036E8">
        <w:rPr>
          <w:rFonts w:ascii="Times New Roman" w:hAnsi="Times New Roman"/>
          <w:szCs w:val="24"/>
        </w:rPr>
        <w:t>′</w:t>
      </w:r>
      <w:r>
        <w:rPr>
          <w:rFonts w:ascii="Times New Roman" w:hAnsi="Times New Roman"/>
          <w:szCs w:val="24"/>
        </w:rPr>
        <w:t>B</w:t>
      </w:r>
      <w:r w:rsidR="007036E8">
        <w:rPr>
          <w:rFonts w:ascii="Times New Roman" w:hAnsi="Times New Roman"/>
          <w:szCs w:val="24"/>
        </w:rPr>
        <w:t>′</w:t>
      </w:r>
      <w:r w:rsidRPr="00AE11E9">
        <w:rPr>
          <w:rFonts w:ascii="Times New Roman" w:hAnsi="Times New Roman"/>
          <w:szCs w:val="24"/>
        </w:rPr>
        <w:t xml:space="preserve"> (float) by invoking </w:t>
      </w:r>
      <w:r w:rsidRPr="00731554">
        <w:rPr>
          <w:rFonts w:ascii="Times New Roman" w:hAnsi="Times New Roman"/>
          <w:szCs w:val="24"/>
        </w:rPr>
        <w:t xml:space="preserve">Section </w:t>
      </w:r>
      <w:r w:rsidRPr="00731554">
        <w:rPr>
          <w:rFonts w:ascii="Times New Roman" w:hAnsi="Times New Roman"/>
        </w:rPr>
        <w:fldChar w:fldCharType="begin"/>
      </w:r>
      <w:r w:rsidRPr="00731554">
        <w:rPr>
          <w:rFonts w:ascii="Times New Roman" w:hAnsi="Times New Roman"/>
          <w:szCs w:val="24"/>
        </w:rPr>
        <w:instrText xml:space="preserve"> REF _Ref386355856 \r \h </w:instrText>
      </w:r>
      <w:r w:rsidRPr="00731554">
        <w:rPr>
          <w:rFonts w:ascii="Times New Roman" w:hAnsi="Times New Roman"/>
        </w:rPr>
        <w:instrText xml:space="preserve"> \* MERGEFORMAT </w:instrText>
      </w:r>
      <w:r w:rsidRPr="00731554">
        <w:rPr>
          <w:rFonts w:ascii="Times New Roman" w:hAnsi="Times New Roman"/>
        </w:rPr>
      </w:r>
      <w:r w:rsidRPr="00731554">
        <w:rPr>
          <w:rFonts w:ascii="Times New Roman" w:hAnsi="Times New Roman"/>
        </w:rPr>
        <w:fldChar w:fldCharType="separate"/>
      </w:r>
      <w:r w:rsidR="000413DA">
        <w:rPr>
          <w:rFonts w:ascii="Times New Roman" w:hAnsi="Times New Roman"/>
          <w:szCs w:val="24"/>
        </w:rPr>
        <w:t>4.4.1</w:t>
      </w:r>
      <w:r w:rsidRPr="00731554">
        <w:rPr>
          <w:rFonts w:ascii="Times New Roman" w:hAnsi="Times New Roman"/>
        </w:rPr>
        <w:fldChar w:fldCharType="end"/>
      </w:r>
      <w:r w:rsidRPr="00AE11E9">
        <w:rPr>
          <w:rFonts w:ascii="Times New Roman" w:hAnsi="Times New Roman"/>
          <w:szCs w:val="24"/>
        </w:rPr>
        <w:t xml:space="preserve">. </w:t>
      </w:r>
    </w:p>
    <w:p w14:paraId="74743078" w14:textId="1EB6D8FF" w:rsidR="009570AA" w:rsidRPr="00D13721" w:rsidRDefault="009570AA" w:rsidP="009570AA">
      <w:pPr>
        <w:pStyle w:val="ListParagraph"/>
        <w:numPr>
          <w:ilvl w:val="0"/>
          <w:numId w:val="11"/>
        </w:numPr>
        <w:spacing w:after="120"/>
        <w:contextualSpacing w:val="0"/>
        <w:jc w:val="both"/>
        <w:rPr>
          <w:rFonts w:ascii="Times New Roman" w:hAnsi="Times New Roman"/>
          <w:szCs w:val="24"/>
        </w:rPr>
      </w:pPr>
      <w:r w:rsidRPr="00D13721">
        <w:rPr>
          <w:rFonts w:ascii="Times New Roman" w:hAnsi="Times New Roman"/>
          <w:szCs w:val="24"/>
        </w:rPr>
        <w:t>Quantize normalized R</w:t>
      </w:r>
      <w:r w:rsidR="007036E8">
        <w:rPr>
          <w:rFonts w:ascii="Times New Roman" w:hAnsi="Times New Roman"/>
          <w:szCs w:val="24"/>
        </w:rPr>
        <w:t>′</w:t>
      </w:r>
      <w:r w:rsidRPr="00D13721">
        <w:rPr>
          <w:rFonts w:ascii="Times New Roman" w:hAnsi="Times New Roman"/>
          <w:szCs w:val="24"/>
        </w:rPr>
        <w:t>G</w:t>
      </w:r>
      <w:r w:rsidR="007036E8">
        <w:rPr>
          <w:rFonts w:ascii="Times New Roman" w:hAnsi="Times New Roman"/>
          <w:szCs w:val="24"/>
        </w:rPr>
        <w:t>′</w:t>
      </w:r>
      <w:r w:rsidRPr="00D13721">
        <w:rPr>
          <w:rFonts w:ascii="Times New Roman" w:hAnsi="Times New Roman"/>
          <w:szCs w:val="24"/>
        </w:rPr>
        <w:t>B</w:t>
      </w:r>
      <w:r w:rsidR="007036E8">
        <w:rPr>
          <w:rFonts w:ascii="Times New Roman" w:hAnsi="Times New Roman"/>
          <w:szCs w:val="24"/>
        </w:rPr>
        <w:t>′</w:t>
      </w:r>
      <w:r w:rsidRPr="00D13721">
        <w:rPr>
          <w:rFonts w:ascii="Times New Roman" w:hAnsi="Times New Roman"/>
          <w:szCs w:val="24"/>
        </w:rPr>
        <w:t xml:space="preserve"> into 12bit D</w:t>
      </w:r>
      <w:r w:rsidRPr="00D13721">
        <w:rPr>
          <w:rFonts w:ascii="Times New Roman" w:hAnsi="Times New Roman"/>
          <w:szCs w:val="24"/>
          <w:vertAlign w:val="subscript"/>
        </w:rPr>
        <w:t>R</w:t>
      </w:r>
      <w:r w:rsidR="007036E8">
        <w:rPr>
          <w:rFonts w:ascii="Times New Roman" w:hAnsi="Times New Roman"/>
          <w:szCs w:val="24"/>
          <w:vertAlign w:val="subscript"/>
        </w:rPr>
        <w:t>′</w:t>
      </w:r>
      <w:r w:rsidRPr="00D13721">
        <w:rPr>
          <w:rFonts w:ascii="Times New Roman" w:hAnsi="Times New Roman"/>
          <w:szCs w:val="24"/>
        </w:rPr>
        <w:t>D</w:t>
      </w:r>
      <w:r w:rsidRPr="00D13721">
        <w:rPr>
          <w:rFonts w:ascii="Times New Roman" w:hAnsi="Times New Roman"/>
          <w:szCs w:val="24"/>
          <w:vertAlign w:val="subscript"/>
        </w:rPr>
        <w:t>G</w:t>
      </w:r>
      <w:r w:rsidR="007036E8">
        <w:rPr>
          <w:rFonts w:ascii="Times New Roman" w:hAnsi="Times New Roman"/>
          <w:szCs w:val="24"/>
          <w:vertAlign w:val="subscript"/>
        </w:rPr>
        <w:t>′</w:t>
      </w:r>
      <w:r w:rsidRPr="00D13721">
        <w:rPr>
          <w:rFonts w:ascii="Times New Roman" w:hAnsi="Times New Roman"/>
          <w:szCs w:val="24"/>
        </w:rPr>
        <w:t>D</w:t>
      </w:r>
      <w:r w:rsidRPr="00D13721">
        <w:rPr>
          <w:rFonts w:ascii="Times New Roman" w:hAnsi="Times New Roman"/>
          <w:szCs w:val="24"/>
          <w:vertAlign w:val="subscript"/>
        </w:rPr>
        <w:t>B</w:t>
      </w:r>
      <w:r w:rsidR="007036E8">
        <w:rPr>
          <w:rFonts w:ascii="Times New Roman" w:hAnsi="Times New Roman"/>
          <w:szCs w:val="24"/>
          <w:vertAlign w:val="subscript"/>
        </w:rPr>
        <w:t>′</w:t>
      </w:r>
      <w:r w:rsidRPr="00D13721">
        <w:rPr>
          <w:rFonts w:ascii="Times New Roman" w:hAnsi="Times New Roman"/>
          <w:szCs w:val="24"/>
        </w:rPr>
        <w:t xml:space="preserve"> in </w:t>
      </w:r>
      <w:ins w:id="311" w:author="Francois Edouard" w:date="2017-04-04T08:57:00Z">
        <w:r w:rsidR="00715784" w:rsidRPr="002B4B68">
          <w:rPr>
            <w:rFonts w:ascii="Times New Roman" w:hAnsi="Times New Roman"/>
            <w:szCs w:val="24"/>
          </w:rPr>
          <w:t>BT.2</w:t>
        </w:r>
        <w:r w:rsidR="00715784">
          <w:rPr>
            <w:rFonts w:ascii="Times New Roman" w:hAnsi="Times New Roman"/>
            <w:szCs w:val="24"/>
          </w:rPr>
          <w:t>100</w:t>
        </w:r>
        <w:r w:rsidR="00715784" w:rsidRPr="002B4B68">
          <w:rPr>
            <w:rFonts w:ascii="Times New Roman" w:hAnsi="Times New Roman"/>
            <w:szCs w:val="24"/>
          </w:rPr>
          <w:t xml:space="preserve"> </w:t>
        </w:r>
      </w:ins>
      <w:del w:id="312" w:author="Francois Edouard" w:date="2017-04-04T08:57:00Z">
        <w:r w:rsidRPr="00D13721" w:rsidDel="00715784">
          <w:rPr>
            <w:rFonts w:ascii="Times New Roman" w:hAnsi="Times New Roman"/>
            <w:szCs w:val="24"/>
          </w:rPr>
          <w:delText xml:space="preserve">BT.2020 </w:delText>
        </w:r>
      </w:del>
      <w:r w:rsidRPr="00D13721">
        <w:rPr>
          <w:rFonts w:ascii="Times New Roman" w:hAnsi="Times New Roman"/>
          <w:szCs w:val="24"/>
        </w:rPr>
        <w:t xml:space="preserve">container by invoking section </w:t>
      </w:r>
      <w:r w:rsidRPr="00D13721">
        <w:rPr>
          <w:rFonts w:ascii="Times New Roman" w:hAnsi="Times New Roman"/>
          <w:szCs w:val="24"/>
        </w:rPr>
        <w:fldChar w:fldCharType="begin"/>
      </w:r>
      <w:r w:rsidRPr="00D13721">
        <w:rPr>
          <w:rFonts w:ascii="Times New Roman" w:hAnsi="Times New Roman"/>
          <w:szCs w:val="24"/>
        </w:rPr>
        <w:instrText xml:space="preserve"> REF _Ref402510121 \r \h  \* MERGEFORMAT </w:instrText>
      </w:r>
      <w:r w:rsidRPr="00D13721">
        <w:rPr>
          <w:rFonts w:ascii="Times New Roman" w:hAnsi="Times New Roman"/>
          <w:szCs w:val="24"/>
        </w:rPr>
      </w:r>
      <w:r w:rsidRPr="00D13721">
        <w:rPr>
          <w:rFonts w:ascii="Times New Roman" w:hAnsi="Times New Roman"/>
          <w:szCs w:val="24"/>
        </w:rPr>
        <w:fldChar w:fldCharType="separate"/>
      </w:r>
      <w:r w:rsidR="000413DA">
        <w:rPr>
          <w:rFonts w:ascii="Times New Roman" w:hAnsi="Times New Roman"/>
          <w:szCs w:val="24"/>
        </w:rPr>
        <w:t>4.12.2</w:t>
      </w:r>
      <w:r w:rsidRPr="00D13721">
        <w:rPr>
          <w:rFonts w:ascii="Times New Roman" w:hAnsi="Times New Roman"/>
          <w:szCs w:val="24"/>
        </w:rPr>
        <w:fldChar w:fldCharType="end"/>
      </w:r>
      <w:r w:rsidRPr="00D13721">
        <w:rPr>
          <w:rFonts w:ascii="Times New Roman" w:hAnsi="Times New Roman"/>
          <w:szCs w:val="24"/>
        </w:rPr>
        <w:t>.</w:t>
      </w:r>
    </w:p>
    <w:p w14:paraId="28746534" w14:textId="2944E42B" w:rsidR="009570AA" w:rsidRDefault="009570AA" w:rsidP="009570AA">
      <w:pPr>
        <w:tabs>
          <w:tab w:val="left" w:pos="1170"/>
        </w:tabs>
        <w:spacing w:before="120"/>
        <w:jc w:val="center"/>
      </w:pPr>
    </w:p>
    <w:p w14:paraId="4788CA17" w14:textId="6FCFB1E7" w:rsidR="003F766A" w:rsidRPr="00E83893" w:rsidRDefault="003F766A" w:rsidP="007036E8">
      <w:pPr>
        <w:keepNext/>
        <w:tabs>
          <w:tab w:val="left" w:pos="1170"/>
        </w:tabs>
        <w:spacing w:before="120"/>
        <w:jc w:val="center"/>
        <w:rPr>
          <w:szCs w:val="24"/>
        </w:rPr>
      </w:pPr>
      <w:r w:rsidRPr="00000D42">
        <w:object w:dxaOrig="10855" w:dyaOrig="2215" w14:anchorId="65BDA1E7">
          <v:shape id="_x0000_i1029" type="#_x0000_t75" style="width:477.1pt;height:97.35pt" o:ole="">
            <v:imagedata r:id="rId26" o:title=""/>
          </v:shape>
          <o:OLEObject Type="Embed" ProgID="Visio.Drawing.11" ShapeID="_x0000_i1029" DrawAspect="Content" ObjectID="_1552906025" r:id="rId27"/>
        </w:object>
      </w:r>
    </w:p>
    <w:p w14:paraId="145B4E3D" w14:textId="231F4A9E" w:rsidR="009570AA" w:rsidRPr="00B1691D" w:rsidRDefault="009570AA" w:rsidP="009570AA">
      <w:pPr>
        <w:pStyle w:val="Caption"/>
        <w:rPr>
          <w:szCs w:val="22"/>
        </w:rPr>
      </w:pPr>
      <w:bookmarkStart w:id="313" w:name="_Ref453678712"/>
      <w:r w:rsidRPr="00B1691D">
        <w:rPr>
          <w:szCs w:val="22"/>
        </w:rPr>
        <w:t xml:space="preserve">Figure </w:t>
      </w:r>
      <w:r w:rsidRPr="00A1073A">
        <w:rPr>
          <w:szCs w:val="22"/>
        </w:rPr>
        <w:fldChar w:fldCharType="begin"/>
      </w:r>
      <w:r w:rsidRPr="00A1073A">
        <w:rPr>
          <w:szCs w:val="22"/>
        </w:rPr>
        <w:instrText xml:space="preserve"> SEQ Figure \* ARABIC </w:instrText>
      </w:r>
      <w:r w:rsidRPr="00A1073A">
        <w:rPr>
          <w:szCs w:val="22"/>
        </w:rPr>
        <w:fldChar w:fldCharType="separate"/>
      </w:r>
      <w:r w:rsidR="000413DA">
        <w:rPr>
          <w:noProof/>
          <w:szCs w:val="22"/>
        </w:rPr>
        <w:t>7</w:t>
      </w:r>
      <w:r w:rsidRPr="00A1073A">
        <w:rPr>
          <w:noProof/>
          <w:szCs w:val="22"/>
        </w:rPr>
        <w:fldChar w:fldCharType="end"/>
      </w:r>
      <w:bookmarkEnd w:id="313"/>
      <w:r w:rsidRPr="00A1073A">
        <w:rPr>
          <w:szCs w:val="22"/>
        </w:rPr>
        <w:t xml:space="preserve">. </w:t>
      </w:r>
      <w:r w:rsidRPr="00B1691D">
        <w:rPr>
          <w:szCs w:val="22"/>
        </w:rPr>
        <w:t>Simplified encoding / decoding chains when the input HDR video is in 4:4:4 R</w:t>
      </w:r>
      <w:r w:rsidR="007036E8">
        <w:rPr>
          <w:szCs w:val="22"/>
        </w:rPr>
        <w:t>′</w:t>
      </w:r>
      <w:r w:rsidRPr="00B1691D">
        <w:rPr>
          <w:szCs w:val="22"/>
        </w:rPr>
        <w:t>G</w:t>
      </w:r>
      <w:r w:rsidR="007036E8">
        <w:rPr>
          <w:szCs w:val="22"/>
        </w:rPr>
        <w:t>′</w:t>
      </w:r>
      <w:r w:rsidRPr="00B1691D">
        <w:rPr>
          <w:szCs w:val="22"/>
        </w:rPr>
        <w:t>B</w:t>
      </w:r>
      <w:r w:rsidR="007036E8">
        <w:rPr>
          <w:szCs w:val="22"/>
        </w:rPr>
        <w:t>′</w:t>
      </w:r>
      <w:r w:rsidRPr="00B1691D">
        <w:rPr>
          <w:szCs w:val="22"/>
        </w:rPr>
        <w:t xml:space="preserve"> PQ-TF 12bit.</w:t>
      </w:r>
    </w:p>
    <w:p w14:paraId="0DD5458B" w14:textId="730A5F0C" w:rsidR="009570AA" w:rsidRPr="00E83893" w:rsidRDefault="009570AA" w:rsidP="009570AA">
      <w:pPr>
        <w:pStyle w:val="Heading4"/>
        <w:rPr>
          <w:rFonts w:ascii="Times New Roman" w:hAnsi="Times New Roman"/>
        </w:rPr>
      </w:pPr>
      <w:bookmarkStart w:id="314" w:name="_Ref453677744"/>
      <w:r w:rsidRPr="00E83893">
        <w:rPr>
          <w:rFonts w:ascii="Times New Roman" w:hAnsi="Times New Roman"/>
        </w:rPr>
        <w:t>Input 4:4:4 D</w:t>
      </w:r>
      <w:r w:rsidRPr="008217E5">
        <w:rPr>
          <w:rFonts w:ascii="Times New Roman" w:hAnsi="Times New Roman"/>
          <w:vertAlign w:val="subscript"/>
        </w:rPr>
        <w:t>R</w:t>
      </w:r>
      <w:r w:rsidR="00240595">
        <w:sym w:font="Symbol" w:char="F0A2"/>
      </w:r>
      <w:r w:rsidRPr="00E83893">
        <w:rPr>
          <w:rFonts w:ascii="Times New Roman" w:hAnsi="Times New Roman"/>
        </w:rPr>
        <w:t>D</w:t>
      </w:r>
      <w:r w:rsidRPr="008217E5">
        <w:rPr>
          <w:rFonts w:ascii="Times New Roman" w:hAnsi="Times New Roman"/>
          <w:vertAlign w:val="subscript"/>
        </w:rPr>
        <w:t>G</w:t>
      </w:r>
      <w:r w:rsidR="00240595">
        <w:sym w:font="Symbol" w:char="F0A2"/>
      </w:r>
      <w:r w:rsidRPr="00E83893">
        <w:rPr>
          <w:rFonts w:ascii="Times New Roman" w:hAnsi="Times New Roman"/>
        </w:rPr>
        <w:t>D</w:t>
      </w:r>
      <w:r w:rsidRPr="008217E5">
        <w:rPr>
          <w:rFonts w:ascii="Times New Roman" w:hAnsi="Times New Roman"/>
          <w:vertAlign w:val="subscript"/>
        </w:rPr>
        <w:t>B</w:t>
      </w:r>
      <w:r w:rsidR="00240595">
        <w:sym w:font="Symbol" w:char="F0A2"/>
      </w:r>
      <w:r w:rsidRPr="00E83893">
        <w:rPr>
          <w:rFonts w:ascii="Times New Roman" w:hAnsi="Times New Roman"/>
        </w:rPr>
        <w:t xml:space="preserve"> PQ-TF 12bit in P3D65 container</w:t>
      </w:r>
      <w:bookmarkEnd w:id="314"/>
    </w:p>
    <w:p w14:paraId="49D98EA2" w14:textId="108D6129" w:rsidR="009570AA" w:rsidRPr="00E83893" w:rsidRDefault="009570AA" w:rsidP="009570AA">
      <w:pPr>
        <w:spacing w:after="120"/>
        <w:jc w:val="both"/>
        <w:rPr>
          <w:szCs w:val="24"/>
        </w:rPr>
      </w:pPr>
      <w:r w:rsidRPr="00E83893">
        <w:rPr>
          <w:szCs w:val="24"/>
        </w:rPr>
        <w:t xml:space="preserve">The conversion to 4:2:0 10 bits </w:t>
      </w:r>
      <w:r w:rsidR="00FC570E" w:rsidRPr="00725BD3">
        <w:rPr>
          <w:szCs w:val="24"/>
        </w:rPr>
        <w:t>IC</w:t>
      </w:r>
      <w:r w:rsidR="00FC570E" w:rsidRPr="00725BD3">
        <w:rPr>
          <w:szCs w:val="24"/>
          <w:vertAlign w:val="subscript"/>
        </w:rPr>
        <w:t>T</w:t>
      </w:r>
      <w:r w:rsidR="00FC570E" w:rsidRPr="00725BD3">
        <w:rPr>
          <w:szCs w:val="24"/>
        </w:rPr>
        <w:t>C</w:t>
      </w:r>
      <w:r w:rsidR="00FC570E" w:rsidRPr="00725BD3">
        <w:rPr>
          <w:szCs w:val="24"/>
          <w:vertAlign w:val="subscript"/>
        </w:rPr>
        <w:t>P</w:t>
      </w:r>
      <w:r w:rsidRPr="00E83893">
        <w:rPr>
          <w:szCs w:val="24"/>
        </w:rPr>
        <w:t xml:space="preserve"> is obtained with the HDRConvert tool using the configuration file HDRConvertP3D65TiffTo</w:t>
      </w:r>
      <w:r w:rsidR="00FC570E">
        <w:rPr>
          <w:szCs w:val="24"/>
        </w:rPr>
        <w:t>ICtCp</w:t>
      </w:r>
      <w:r w:rsidRPr="00E83893">
        <w:rPr>
          <w:szCs w:val="24"/>
        </w:rPr>
        <w:t xml:space="preserve">420.cfg </w:t>
      </w:r>
      <w:r w:rsidR="007D450E">
        <w:rPr>
          <w:lang w:eastAsia="ja-JP"/>
        </w:rPr>
        <w:t>provided in the “bin/</w:t>
      </w:r>
      <w:r w:rsidR="0031315F" w:rsidRPr="0031315F">
        <w:rPr>
          <w:lang w:eastAsia="ja-JP"/>
        </w:rPr>
        <w:t>JCTVC_CTC_cfgFiles</w:t>
      </w:r>
      <w:r w:rsidR="007D450E">
        <w:rPr>
          <w:lang w:eastAsia="ja-JP"/>
        </w:rPr>
        <w:t>” folder of the HDRTools reference software package</w:t>
      </w:r>
      <w:r w:rsidRPr="00E83893">
        <w:rPr>
          <w:szCs w:val="24"/>
        </w:rPr>
        <w:t>. It consists of the following steps:</w:t>
      </w:r>
    </w:p>
    <w:p w14:paraId="526CF80A" w14:textId="63F36782" w:rsidR="00D812AE" w:rsidRPr="00ED1D09" w:rsidRDefault="00D812AE" w:rsidP="00D812AE">
      <w:pPr>
        <w:pStyle w:val="ListParagraph"/>
        <w:numPr>
          <w:ilvl w:val="0"/>
          <w:numId w:val="12"/>
        </w:numPr>
        <w:spacing w:after="120"/>
        <w:contextualSpacing w:val="0"/>
        <w:jc w:val="both"/>
        <w:rPr>
          <w:rFonts w:ascii="Times New Roman" w:hAnsi="Times New Roman"/>
          <w:szCs w:val="24"/>
        </w:rPr>
      </w:pPr>
      <w:r w:rsidRPr="00ED1D09">
        <w:rPr>
          <w:rFonts w:ascii="Times New Roman" w:hAnsi="Times New Roman"/>
          <w:szCs w:val="24"/>
        </w:rPr>
        <w:t xml:space="preserve">Convert from </w:t>
      </w:r>
      <w:r w:rsidRPr="00E83893">
        <w:rPr>
          <w:rFonts w:ascii="Times New Roman" w:hAnsi="Times New Roman"/>
          <w:szCs w:val="24"/>
        </w:rPr>
        <w:t xml:space="preserve">PQ-TF P3D65 </w:t>
      </w:r>
      <w:r w:rsidRPr="00ED1D09">
        <w:rPr>
          <w:rFonts w:ascii="Times New Roman" w:hAnsi="Times New Roman"/>
          <w:szCs w:val="24"/>
        </w:rPr>
        <w:t>12bit D</w:t>
      </w:r>
      <w:r w:rsidRPr="00ED1D09">
        <w:rPr>
          <w:rFonts w:ascii="Times New Roman" w:hAnsi="Times New Roman"/>
          <w:szCs w:val="24"/>
          <w:vertAlign w:val="subscript"/>
        </w:rPr>
        <w:t>R</w:t>
      </w:r>
      <w:r w:rsidR="007036E8">
        <w:rPr>
          <w:rFonts w:ascii="Times New Roman" w:hAnsi="Times New Roman"/>
          <w:szCs w:val="24"/>
          <w:vertAlign w:val="subscript"/>
        </w:rPr>
        <w:t>′</w:t>
      </w:r>
      <w:r w:rsidRPr="00ED1D09">
        <w:rPr>
          <w:rFonts w:ascii="Times New Roman" w:hAnsi="Times New Roman"/>
          <w:szCs w:val="24"/>
        </w:rPr>
        <w:t>D</w:t>
      </w:r>
      <w:r w:rsidRPr="00ED1D09">
        <w:rPr>
          <w:rFonts w:ascii="Times New Roman" w:hAnsi="Times New Roman"/>
          <w:szCs w:val="24"/>
          <w:vertAlign w:val="subscript"/>
        </w:rPr>
        <w:t>G</w:t>
      </w:r>
      <w:r w:rsidR="007036E8">
        <w:rPr>
          <w:rFonts w:ascii="Times New Roman" w:hAnsi="Times New Roman"/>
          <w:szCs w:val="24"/>
          <w:vertAlign w:val="subscript"/>
        </w:rPr>
        <w:t>′</w:t>
      </w:r>
      <w:r w:rsidRPr="00ED1D09">
        <w:rPr>
          <w:rFonts w:ascii="Times New Roman" w:hAnsi="Times New Roman"/>
          <w:szCs w:val="24"/>
        </w:rPr>
        <w:t>D</w:t>
      </w:r>
      <w:r w:rsidRPr="00ED1D09">
        <w:rPr>
          <w:rFonts w:ascii="Times New Roman" w:hAnsi="Times New Roman"/>
          <w:szCs w:val="24"/>
          <w:vertAlign w:val="subscript"/>
        </w:rPr>
        <w:t>B</w:t>
      </w:r>
      <w:r w:rsidR="007036E8">
        <w:rPr>
          <w:rFonts w:ascii="Times New Roman" w:hAnsi="Times New Roman"/>
          <w:szCs w:val="24"/>
          <w:vertAlign w:val="subscript"/>
        </w:rPr>
        <w:t>′</w:t>
      </w:r>
      <w:r w:rsidRPr="00ED1D09">
        <w:rPr>
          <w:rFonts w:ascii="Times New Roman" w:hAnsi="Times New Roman"/>
          <w:szCs w:val="24"/>
          <w:vertAlign w:val="subscript"/>
        </w:rPr>
        <w:t xml:space="preserve"> </w:t>
      </w:r>
      <w:r w:rsidRPr="00ED1D09">
        <w:rPr>
          <w:rFonts w:ascii="Times New Roman" w:hAnsi="Times New Roman"/>
          <w:szCs w:val="24"/>
        </w:rPr>
        <w:t>into normalized R</w:t>
      </w:r>
      <w:r w:rsidR="00240595">
        <w:sym w:font="Symbol" w:char="F0A2"/>
      </w:r>
      <w:r w:rsidRPr="00ED1D09">
        <w:rPr>
          <w:rFonts w:ascii="Times New Roman" w:hAnsi="Times New Roman"/>
          <w:szCs w:val="24"/>
        </w:rPr>
        <w:t>G</w:t>
      </w:r>
      <w:r w:rsidR="00240595">
        <w:sym w:font="Symbol" w:char="F0A2"/>
      </w:r>
      <w:r w:rsidRPr="00ED1D09">
        <w:rPr>
          <w:rFonts w:ascii="Times New Roman" w:hAnsi="Times New Roman"/>
          <w:szCs w:val="24"/>
        </w:rPr>
        <w:t>B</w:t>
      </w:r>
      <w:r w:rsidR="00240595">
        <w:sym w:font="Symbol" w:char="F0A2"/>
      </w:r>
      <w:r w:rsidRPr="00ED1D09">
        <w:rPr>
          <w:rFonts w:ascii="Times New Roman" w:hAnsi="Times New Roman"/>
          <w:szCs w:val="24"/>
        </w:rPr>
        <w:t xml:space="preserve"> by invoking section </w:t>
      </w:r>
      <w:r w:rsidRPr="00731554">
        <w:rPr>
          <w:rFonts w:ascii="Times New Roman" w:hAnsi="Times New Roman"/>
          <w:szCs w:val="24"/>
        </w:rPr>
        <w:fldChar w:fldCharType="begin"/>
      </w:r>
      <w:r w:rsidRPr="00731554">
        <w:rPr>
          <w:rFonts w:ascii="Times New Roman" w:hAnsi="Times New Roman"/>
          <w:szCs w:val="24"/>
        </w:rPr>
        <w:instrText xml:space="preserve"> REF _Ref402509152 \r \h  \* MERGEFORMAT </w:instrText>
      </w:r>
      <w:r w:rsidRPr="00731554">
        <w:rPr>
          <w:rFonts w:ascii="Times New Roman" w:hAnsi="Times New Roman"/>
          <w:szCs w:val="24"/>
        </w:rPr>
      </w:r>
      <w:r w:rsidRPr="00731554">
        <w:rPr>
          <w:rFonts w:ascii="Times New Roman" w:hAnsi="Times New Roman"/>
          <w:szCs w:val="24"/>
        </w:rPr>
        <w:fldChar w:fldCharType="separate"/>
      </w:r>
      <w:r w:rsidR="000413DA">
        <w:rPr>
          <w:rFonts w:ascii="Times New Roman" w:hAnsi="Times New Roman"/>
          <w:szCs w:val="24"/>
        </w:rPr>
        <w:t>4.12.1</w:t>
      </w:r>
      <w:r w:rsidRPr="00731554">
        <w:rPr>
          <w:rFonts w:ascii="Times New Roman" w:hAnsi="Times New Roman"/>
          <w:szCs w:val="24"/>
        </w:rPr>
        <w:fldChar w:fldCharType="end"/>
      </w:r>
      <w:r w:rsidRPr="00ED1D09">
        <w:rPr>
          <w:rFonts w:ascii="Times New Roman" w:hAnsi="Times New Roman"/>
          <w:szCs w:val="24"/>
        </w:rPr>
        <w:t>.</w:t>
      </w:r>
    </w:p>
    <w:p w14:paraId="397467F5" w14:textId="4DE2C0AD" w:rsidR="00D812AE" w:rsidRDefault="00D812AE" w:rsidP="00D812AE">
      <w:pPr>
        <w:pStyle w:val="ListParagraph"/>
        <w:numPr>
          <w:ilvl w:val="0"/>
          <w:numId w:val="12"/>
        </w:numPr>
        <w:spacing w:after="120"/>
        <w:contextualSpacing w:val="0"/>
        <w:jc w:val="both"/>
        <w:rPr>
          <w:rFonts w:ascii="Times New Roman" w:hAnsi="Times New Roman"/>
          <w:szCs w:val="24"/>
        </w:rPr>
      </w:pPr>
      <w:r w:rsidRPr="00ED1D09">
        <w:rPr>
          <w:rFonts w:ascii="Times New Roman" w:hAnsi="Times New Roman"/>
          <w:szCs w:val="24"/>
        </w:rPr>
        <w:t>Convert from R</w:t>
      </w:r>
      <w:r w:rsidR="00240595">
        <w:sym w:font="Symbol" w:char="F0A2"/>
      </w:r>
      <w:r w:rsidRPr="00ED1D09">
        <w:rPr>
          <w:rFonts w:ascii="Times New Roman" w:hAnsi="Times New Roman"/>
          <w:szCs w:val="24"/>
        </w:rPr>
        <w:t>G</w:t>
      </w:r>
      <w:r w:rsidR="00240595">
        <w:sym w:font="Symbol" w:char="F0A2"/>
      </w:r>
      <w:r w:rsidRPr="00ED1D09">
        <w:rPr>
          <w:rFonts w:ascii="Times New Roman" w:hAnsi="Times New Roman"/>
          <w:szCs w:val="24"/>
        </w:rPr>
        <w:t>B</w:t>
      </w:r>
      <w:r w:rsidR="00240595">
        <w:sym w:font="Symbol" w:char="F0A2"/>
      </w:r>
      <w:r w:rsidRPr="00ED1D09">
        <w:rPr>
          <w:rFonts w:ascii="Times New Roman" w:hAnsi="Times New Roman"/>
          <w:szCs w:val="24"/>
        </w:rPr>
        <w:t xml:space="preserve"> </w:t>
      </w:r>
      <w:r w:rsidRPr="00E83893">
        <w:rPr>
          <w:rFonts w:ascii="Times New Roman" w:hAnsi="Times New Roman"/>
          <w:szCs w:val="24"/>
        </w:rPr>
        <w:t>PQ-TF P3D65</w:t>
      </w:r>
      <w:r w:rsidRPr="00ED1D09">
        <w:rPr>
          <w:rFonts w:ascii="Times New Roman" w:hAnsi="Times New Roman"/>
          <w:szCs w:val="24"/>
        </w:rPr>
        <w:t xml:space="preserve"> to linear RGB</w:t>
      </w:r>
      <w:r>
        <w:rPr>
          <w:rFonts w:ascii="Times New Roman" w:hAnsi="Times New Roman"/>
          <w:szCs w:val="24"/>
        </w:rPr>
        <w:t xml:space="preserve"> </w:t>
      </w:r>
      <w:r w:rsidRPr="00E83893">
        <w:rPr>
          <w:rFonts w:ascii="Times New Roman" w:hAnsi="Times New Roman"/>
          <w:szCs w:val="24"/>
        </w:rPr>
        <w:t>P3D65</w:t>
      </w:r>
      <w:r w:rsidRPr="00ED1D09">
        <w:rPr>
          <w:rFonts w:ascii="Times New Roman" w:hAnsi="Times New Roman"/>
          <w:szCs w:val="24"/>
        </w:rPr>
        <w:t xml:space="preserve"> by applying the inverse transfer function (inversePQ-TF) as described in </w:t>
      </w:r>
      <w:r w:rsidR="00731554">
        <w:rPr>
          <w:rFonts w:ascii="Times New Roman" w:hAnsi="Times New Roman"/>
          <w:szCs w:val="24"/>
        </w:rPr>
        <w:t>s</w:t>
      </w:r>
      <w:r w:rsidRPr="00ED1D09">
        <w:rPr>
          <w:rFonts w:ascii="Times New Roman" w:hAnsi="Times New Roman"/>
          <w:szCs w:val="24"/>
        </w:rPr>
        <w:t xml:space="preserve">ection </w:t>
      </w:r>
      <w:r w:rsidRPr="00ED1D09">
        <w:rPr>
          <w:rFonts w:ascii="Times New Roman" w:hAnsi="Times New Roman"/>
          <w:szCs w:val="24"/>
        </w:rPr>
        <w:fldChar w:fldCharType="begin"/>
      </w:r>
      <w:r w:rsidRPr="00ED1D09">
        <w:rPr>
          <w:rFonts w:ascii="Times New Roman" w:hAnsi="Times New Roman"/>
          <w:szCs w:val="24"/>
        </w:rPr>
        <w:instrText xml:space="preserve"> REF _Ref389553829 \r \h </w:instrText>
      </w:r>
      <w:r w:rsidRPr="00ED1D09">
        <w:rPr>
          <w:rFonts w:ascii="Times New Roman" w:hAnsi="Times New Roman"/>
          <w:szCs w:val="24"/>
        </w:rPr>
      </w:r>
      <w:r w:rsidRPr="00ED1D09">
        <w:rPr>
          <w:rFonts w:ascii="Times New Roman" w:hAnsi="Times New Roman"/>
          <w:szCs w:val="24"/>
        </w:rPr>
        <w:fldChar w:fldCharType="separate"/>
      </w:r>
      <w:r w:rsidR="000413DA">
        <w:rPr>
          <w:rFonts w:ascii="Times New Roman" w:hAnsi="Times New Roman"/>
          <w:szCs w:val="24"/>
        </w:rPr>
        <w:t>4.9.3</w:t>
      </w:r>
      <w:r w:rsidRPr="00ED1D09">
        <w:rPr>
          <w:rFonts w:ascii="Times New Roman" w:hAnsi="Times New Roman"/>
          <w:szCs w:val="24"/>
        </w:rPr>
        <w:fldChar w:fldCharType="end"/>
      </w:r>
      <w:r w:rsidRPr="00ED1D09">
        <w:rPr>
          <w:rFonts w:ascii="Times New Roman" w:hAnsi="Times New Roman"/>
          <w:szCs w:val="24"/>
        </w:rPr>
        <w:t xml:space="preserve">. </w:t>
      </w:r>
    </w:p>
    <w:p w14:paraId="0593FF88" w14:textId="096F73D8" w:rsidR="00E14D52" w:rsidRPr="00E14D52" w:rsidRDefault="00E14D52" w:rsidP="00E14D52">
      <w:pPr>
        <w:pStyle w:val="ListParagraph"/>
        <w:numPr>
          <w:ilvl w:val="0"/>
          <w:numId w:val="12"/>
        </w:numPr>
        <w:spacing w:after="120"/>
        <w:contextualSpacing w:val="0"/>
        <w:jc w:val="both"/>
        <w:rPr>
          <w:rFonts w:ascii="Times New Roman" w:hAnsi="Times New Roman"/>
          <w:szCs w:val="24"/>
        </w:rPr>
      </w:pPr>
      <w:r>
        <w:rPr>
          <w:rFonts w:ascii="Times New Roman" w:hAnsi="Times New Roman"/>
          <w:szCs w:val="24"/>
        </w:rPr>
        <w:t xml:space="preserve">Convert RGB </w:t>
      </w:r>
      <w:r w:rsidR="00FD143A" w:rsidRPr="00E83893">
        <w:rPr>
          <w:rFonts w:ascii="Times New Roman" w:hAnsi="Times New Roman"/>
          <w:szCs w:val="24"/>
        </w:rPr>
        <w:t>P3D65</w:t>
      </w:r>
      <w:r>
        <w:rPr>
          <w:rFonts w:ascii="Times New Roman" w:hAnsi="Times New Roman"/>
          <w:szCs w:val="24"/>
        </w:rPr>
        <w:t xml:space="preserve"> to LMS by invoking section </w:t>
      </w:r>
      <w:r w:rsidR="00731554">
        <w:rPr>
          <w:rFonts w:ascii="Times New Roman" w:hAnsi="Times New Roman"/>
          <w:szCs w:val="24"/>
        </w:rPr>
        <w:fldChar w:fldCharType="begin"/>
      </w:r>
      <w:r w:rsidR="00731554">
        <w:rPr>
          <w:rFonts w:ascii="Times New Roman" w:hAnsi="Times New Roman"/>
          <w:szCs w:val="24"/>
        </w:rPr>
        <w:instrText xml:space="preserve"> REF _Ref453679809 \r \h </w:instrText>
      </w:r>
      <w:r w:rsidR="00731554">
        <w:rPr>
          <w:rFonts w:ascii="Times New Roman" w:hAnsi="Times New Roman"/>
          <w:szCs w:val="24"/>
        </w:rPr>
      </w:r>
      <w:r w:rsidR="00731554">
        <w:rPr>
          <w:rFonts w:ascii="Times New Roman" w:hAnsi="Times New Roman"/>
          <w:szCs w:val="24"/>
        </w:rPr>
        <w:fldChar w:fldCharType="separate"/>
      </w:r>
      <w:r w:rsidR="000413DA">
        <w:rPr>
          <w:rFonts w:ascii="Times New Roman" w:hAnsi="Times New Roman"/>
          <w:szCs w:val="24"/>
        </w:rPr>
        <w:t>5.3.2</w:t>
      </w:r>
      <w:r w:rsidR="00731554">
        <w:rPr>
          <w:rFonts w:ascii="Times New Roman" w:hAnsi="Times New Roman"/>
          <w:szCs w:val="24"/>
        </w:rPr>
        <w:fldChar w:fldCharType="end"/>
      </w:r>
      <w:r>
        <w:rPr>
          <w:rFonts w:ascii="Times New Roman" w:hAnsi="Times New Roman"/>
          <w:szCs w:val="24"/>
        </w:rPr>
        <w:t xml:space="preserve">. </w:t>
      </w:r>
    </w:p>
    <w:p w14:paraId="41C4F10E" w14:textId="29B7DF7E" w:rsidR="00D812AE" w:rsidRPr="00AE11E9" w:rsidRDefault="00D812AE" w:rsidP="00D812AE">
      <w:pPr>
        <w:pStyle w:val="ListParagraph"/>
        <w:numPr>
          <w:ilvl w:val="0"/>
          <w:numId w:val="12"/>
        </w:numPr>
        <w:tabs>
          <w:tab w:val="left" w:pos="1170"/>
        </w:tabs>
        <w:spacing w:after="120"/>
        <w:contextualSpacing w:val="0"/>
        <w:jc w:val="both"/>
        <w:rPr>
          <w:rFonts w:ascii="Times New Roman" w:hAnsi="Times New Roman"/>
          <w:szCs w:val="24"/>
        </w:rPr>
      </w:pPr>
      <w:r w:rsidRPr="00AE11E9">
        <w:rPr>
          <w:rFonts w:ascii="Times New Roman" w:hAnsi="Times New Roman"/>
          <w:szCs w:val="24"/>
        </w:rPr>
        <w:t>Map using the PQ transfer function (PQ-TF) from LMS (float) to L</w:t>
      </w:r>
      <w:r w:rsidR="007036E8">
        <w:rPr>
          <w:rFonts w:ascii="Times New Roman" w:hAnsi="Times New Roman"/>
          <w:szCs w:val="24"/>
        </w:rPr>
        <w:t>′</w:t>
      </w:r>
      <w:r w:rsidRPr="00AE11E9">
        <w:rPr>
          <w:rFonts w:ascii="Times New Roman" w:hAnsi="Times New Roman"/>
          <w:szCs w:val="24"/>
        </w:rPr>
        <w:t>M</w:t>
      </w:r>
      <w:r w:rsidR="007036E8">
        <w:rPr>
          <w:rFonts w:ascii="Times New Roman" w:hAnsi="Times New Roman"/>
          <w:szCs w:val="24"/>
        </w:rPr>
        <w:t>′</w:t>
      </w:r>
      <w:r w:rsidRPr="00AE11E9">
        <w:rPr>
          <w:rFonts w:ascii="Times New Roman" w:hAnsi="Times New Roman"/>
          <w:szCs w:val="24"/>
        </w:rPr>
        <w:t>S</w:t>
      </w:r>
      <w:r w:rsidR="007036E8">
        <w:rPr>
          <w:rFonts w:ascii="Times New Roman" w:hAnsi="Times New Roman"/>
          <w:szCs w:val="24"/>
        </w:rPr>
        <w:t>′</w:t>
      </w:r>
      <w:r w:rsidRPr="00AE11E9">
        <w:rPr>
          <w:rFonts w:ascii="Times New Roman" w:hAnsi="Times New Roman"/>
          <w:szCs w:val="24"/>
        </w:rPr>
        <w:t xml:space="preserve"> (float) by invoking Section </w:t>
      </w:r>
      <w:r w:rsidR="00731554">
        <w:rPr>
          <w:rFonts w:ascii="Times New Roman" w:hAnsi="Times New Roman"/>
          <w:highlight w:val="yellow"/>
        </w:rPr>
        <w:fldChar w:fldCharType="begin"/>
      </w:r>
      <w:r w:rsidR="00731554">
        <w:rPr>
          <w:rFonts w:ascii="Times New Roman" w:hAnsi="Times New Roman"/>
          <w:szCs w:val="24"/>
        </w:rPr>
        <w:instrText xml:space="preserve"> REF _Ref453678484 \r \h </w:instrText>
      </w:r>
      <w:r w:rsidR="00731554">
        <w:rPr>
          <w:rFonts w:ascii="Times New Roman" w:hAnsi="Times New Roman"/>
          <w:highlight w:val="yellow"/>
        </w:rPr>
      </w:r>
      <w:r w:rsidR="00731554">
        <w:rPr>
          <w:rFonts w:ascii="Times New Roman" w:hAnsi="Times New Roman"/>
          <w:highlight w:val="yellow"/>
        </w:rPr>
        <w:fldChar w:fldCharType="separate"/>
      </w:r>
      <w:r w:rsidR="000413DA">
        <w:rPr>
          <w:rFonts w:ascii="Times New Roman" w:hAnsi="Times New Roman"/>
          <w:szCs w:val="24"/>
        </w:rPr>
        <w:t>5.3.3</w:t>
      </w:r>
      <w:r w:rsidR="00731554">
        <w:rPr>
          <w:rFonts w:ascii="Times New Roman" w:hAnsi="Times New Roman"/>
          <w:highlight w:val="yellow"/>
        </w:rPr>
        <w:fldChar w:fldCharType="end"/>
      </w:r>
      <w:r w:rsidRPr="00AE11E9">
        <w:rPr>
          <w:rFonts w:ascii="Times New Roman" w:hAnsi="Times New Roman"/>
          <w:szCs w:val="24"/>
        </w:rPr>
        <w:t xml:space="preserve">. </w:t>
      </w:r>
    </w:p>
    <w:p w14:paraId="3B6071C4" w14:textId="0949AE6F" w:rsidR="00D812AE" w:rsidRPr="00AE11E9" w:rsidRDefault="00D812AE" w:rsidP="00D812AE">
      <w:pPr>
        <w:pStyle w:val="ListParagraph"/>
        <w:numPr>
          <w:ilvl w:val="0"/>
          <w:numId w:val="12"/>
        </w:numPr>
        <w:tabs>
          <w:tab w:val="left" w:pos="1170"/>
        </w:tabs>
        <w:spacing w:after="120"/>
        <w:contextualSpacing w:val="0"/>
        <w:jc w:val="both"/>
        <w:rPr>
          <w:rFonts w:ascii="Times New Roman" w:hAnsi="Times New Roman"/>
          <w:szCs w:val="24"/>
        </w:rPr>
      </w:pPr>
      <w:r w:rsidRPr="00AE11E9">
        <w:rPr>
          <w:rFonts w:ascii="Times New Roman" w:hAnsi="Times New Roman"/>
          <w:szCs w:val="24"/>
        </w:rPr>
        <w:t>Convert from L</w:t>
      </w:r>
      <w:r w:rsidR="007036E8">
        <w:rPr>
          <w:rFonts w:ascii="Times New Roman" w:hAnsi="Times New Roman"/>
          <w:szCs w:val="24"/>
        </w:rPr>
        <w:t>′</w:t>
      </w:r>
      <w:r w:rsidRPr="00AE11E9">
        <w:rPr>
          <w:rFonts w:ascii="Times New Roman" w:hAnsi="Times New Roman"/>
          <w:szCs w:val="24"/>
        </w:rPr>
        <w:t>M</w:t>
      </w:r>
      <w:r w:rsidR="007036E8">
        <w:rPr>
          <w:rFonts w:ascii="Times New Roman" w:hAnsi="Times New Roman"/>
          <w:szCs w:val="24"/>
        </w:rPr>
        <w:t>′</w:t>
      </w:r>
      <w:r w:rsidRPr="00AE11E9">
        <w:rPr>
          <w:rFonts w:ascii="Times New Roman" w:hAnsi="Times New Roman"/>
          <w:szCs w:val="24"/>
        </w:rPr>
        <w:t>S</w:t>
      </w:r>
      <w:r w:rsidR="007036E8">
        <w:rPr>
          <w:rFonts w:ascii="Times New Roman" w:hAnsi="Times New Roman"/>
          <w:szCs w:val="24"/>
        </w:rPr>
        <w:t>′</w:t>
      </w:r>
      <w:r w:rsidRPr="00AE11E9">
        <w:rPr>
          <w:rFonts w:ascii="Times New Roman" w:hAnsi="Times New Roman"/>
          <w:szCs w:val="24"/>
        </w:rPr>
        <w:t xml:space="preserve"> (float) to </w:t>
      </w:r>
      <w:r w:rsidRPr="00725BD3">
        <w:rPr>
          <w:rFonts w:ascii="Times New Roman" w:hAnsi="Times New Roman"/>
          <w:szCs w:val="24"/>
        </w:rPr>
        <w:t>IC</w:t>
      </w:r>
      <w:r w:rsidRPr="00725BD3">
        <w:rPr>
          <w:rFonts w:ascii="Times New Roman" w:hAnsi="Times New Roman"/>
          <w:szCs w:val="24"/>
          <w:vertAlign w:val="subscript"/>
        </w:rPr>
        <w:t>T</w:t>
      </w:r>
      <w:r w:rsidRPr="00725BD3">
        <w:rPr>
          <w:rFonts w:ascii="Times New Roman" w:hAnsi="Times New Roman"/>
          <w:szCs w:val="24"/>
        </w:rPr>
        <w:t>C</w:t>
      </w:r>
      <w:r w:rsidRPr="00725BD3">
        <w:rPr>
          <w:rFonts w:ascii="Times New Roman" w:hAnsi="Times New Roman"/>
          <w:szCs w:val="24"/>
          <w:vertAlign w:val="subscript"/>
        </w:rPr>
        <w:t>P</w:t>
      </w:r>
      <w:r w:rsidRPr="00AE11E9">
        <w:rPr>
          <w:rFonts w:ascii="Times New Roman" w:hAnsi="Times New Roman"/>
          <w:szCs w:val="24"/>
        </w:rPr>
        <w:t xml:space="preserve"> by invoking section </w:t>
      </w:r>
      <w:r w:rsidR="00731554">
        <w:rPr>
          <w:rFonts w:ascii="Times New Roman" w:hAnsi="Times New Roman"/>
          <w:szCs w:val="24"/>
          <w:highlight w:val="yellow"/>
        </w:rPr>
        <w:fldChar w:fldCharType="begin"/>
      </w:r>
      <w:r w:rsidR="00731554">
        <w:rPr>
          <w:rFonts w:ascii="Times New Roman" w:hAnsi="Times New Roman"/>
          <w:szCs w:val="24"/>
        </w:rPr>
        <w:instrText xml:space="preserve"> REF _Ref453678498 \r \h </w:instrText>
      </w:r>
      <w:r w:rsidR="00731554">
        <w:rPr>
          <w:rFonts w:ascii="Times New Roman" w:hAnsi="Times New Roman"/>
          <w:szCs w:val="24"/>
          <w:highlight w:val="yellow"/>
        </w:rPr>
      </w:r>
      <w:r w:rsidR="00731554">
        <w:rPr>
          <w:rFonts w:ascii="Times New Roman" w:hAnsi="Times New Roman"/>
          <w:szCs w:val="24"/>
          <w:highlight w:val="yellow"/>
        </w:rPr>
        <w:fldChar w:fldCharType="separate"/>
      </w:r>
      <w:r w:rsidR="000413DA">
        <w:rPr>
          <w:rFonts w:ascii="Times New Roman" w:hAnsi="Times New Roman"/>
          <w:szCs w:val="24"/>
        </w:rPr>
        <w:t>5.3.4</w:t>
      </w:r>
      <w:r w:rsidR="00731554">
        <w:rPr>
          <w:rFonts w:ascii="Times New Roman" w:hAnsi="Times New Roman"/>
          <w:szCs w:val="24"/>
          <w:highlight w:val="yellow"/>
        </w:rPr>
        <w:fldChar w:fldCharType="end"/>
      </w:r>
      <w:r w:rsidRPr="00AE11E9">
        <w:rPr>
          <w:rFonts w:ascii="Times New Roman" w:hAnsi="Times New Roman"/>
          <w:szCs w:val="24"/>
        </w:rPr>
        <w:t>.</w:t>
      </w:r>
    </w:p>
    <w:p w14:paraId="7DF93135" w14:textId="4F9C01D8" w:rsidR="00D812AE" w:rsidRPr="00AE11E9" w:rsidRDefault="00D812AE" w:rsidP="00D812AE">
      <w:pPr>
        <w:pStyle w:val="ListParagraph"/>
        <w:numPr>
          <w:ilvl w:val="0"/>
          <w:numId w:val="12"/>
        </w:numPr>
        <w:tabs>
          <w:tab w:val="left" w:pos="1170"/>
        </w:tabs>
        <w:spacing w:after="120"/>
        <w:contextualSpacing w:val="0"/>
        <w:jc w:val="both"/>
        <w:rPr>
          <w:rFonts w:ascii="Times New Roman" w:hAnsi="Times New Roman"/>
          <w:szCs w:val="24"/>
        </w:rPr>
      </w:pPr>
      <w:r w:rsidRPr="00AE11E9">
        <w:rPr>
          <w:rFonts w:ascii="Times New Roman" w:hAnsi="Times New Roman"/>
          <w:szCs w:val="24"/>
        </w:rPr>
        <w:t xml:space="preserve">Quantize from </w:t>
      </w:r>
      <w:r w:rsidRPr="00725BD3">
        <w:rPr>
          <w:rFonts w:ascii="Times New Roman" w:hAnsi="Times New Roman"/>
          <w:szCs w:val="24"/>
        </w:rPr>
        <w:t>IC</w:t>
      </w:r>
      <w:r w:rsidRPr="00725BD3">
        <w:rPr>
          <w:rFonts w:ascii="Times New Roman" w:hAnsi="Times New Roman"/>
          <w:szCs w:val="24"/>
          <w:vertAlign w:val="subscript"/>
        </w:rPr>
        <w:t>T</w:t>
      </w:r>
      <w:r w:rsidRPr="00725BD3">
        <w:rPr>
          <w:rFonts w:ascii="Times New Roman" w:hAnsi="Times New Roman"/>
          <w:szCs w:val="24"/>
        </w:rPr>
        <w:t>C</w:t>
      </w:r>
      <w:r w:rsidRPr="00725BD3">
        <w:rPr>
          <w:rFonts w:ascii="Times New Roman" w:hAnsi="Times New Roman"/>
          <w:szCs w:val="24"/>
          <w:vertAlign w:val="subscript"/>
        </w:rPr>
        <w:t>P</w:t>
      </w:r>
      <w:r w:rsidRPr="00AE11E9">
        <w:rPr>
          <w:rFonts w:ascii="Times New Roman" w:hAnsi="Times New Roman"/>
          <w:szCs w:val="24"/>
        </w:rPr>
        <w:t xml:space="preserve"> (float) into D</w:t>
      </w:r>
      <w:r>
        <w:rPr>
          <w:rFonts w:ascii="Times New Roman" w:hAnsi="Times New Roman"/>
          <w:szCs w:val="24"/>
          <w:vertAlign w:val="subscript"/>
        </w:rPr>
        <w:t>I</w:t>
      </w:r>
      <w:r w:rsidRPr="00AE11E9">
        <w:rPr>
          <w:rFonts w:ascii="Times New Roman" w:hAnsi="Times New Roman"/>
          <w:szCs w:val="24"/>
        </w:rPr>
        <w:t>D</w:t>
      </w:r>
      <w:r w:rsidRPr="00AE11E9">
        <w:rPr>
          <w:rFonts w:ascii="Times New Roman" w:hAnsi="Times New Roman"/>
          <w:szCs w:val="24"/>
          <w:vertAlign w:val="subscript"/>
        </w:rPr>
        <w:t>C</w:t>
      </w:r>
      <w:r>
        <w:rPr>
          <w:rFonts w:ascii="Times New Roman" w:hAnsi="Times New Roman"/>
          <w:szCs w:val="24"/>
          <w:vertAlign w:val="subscript"/>
        </w:rPr>
        <w:t>t</w:t>
      </w:r>
      <w:r w:rsidRPr="00AE11E9">
        <w:rPr>
          <w:rFonts w:ascii="Times New Roman" w:hAnsi="Times New Roman"/>
          <w:szCs w:val="24"/>
        </w:rPr>
        <w:t>D</w:t>
      </w:r>
      <w:r w:rsidRPr="00AE11E9">
        <w:rPr>
          <w:rFonts w:ascii="Times New Roman" w:hAnsi="Times New Roman"/>
          <w:szCs w:val="24"/>
          <w:vertAlign w:val="subscript"/>
        </w:rPr>
        <w:t>C</w:t>
      </w:r>
      <w:r>
        <w:rPr>
          <w:rFonts w:ascii="Times New Roman" w:hAnsi="Times New Roman"/>
          <w:szCs w:val="24"/>
          <w:vertAlign w:val="subscript"/>
        </w:rPr>
        <w:t>p</w:t>
      </w:r>
      <w:r w:rsidRPr="00AE11E9">
        <w:rPr>
          <w:rFonts w:ascii="Times New Roman" w:hAnsi="Times New Roman"/>
          <w:szCs w:val="24"/>
        </w:rPr>
        <w:t xml:space="preserve"> (10bit) by invoking Section </w:t>
      </w:r>
      <w:r w:rsidR="00731554">
        <w:rPr>
          <w:rFonts w:ascii="Times New Roman" w:hAnsi="Times New Roman"/>
          <w:szCs w:val="24"/>
          <w:highlight w:val="yellow"/>
        </w:rPr>
        <w:fldChar w:fldCharType="begin"/>
      </w:r>
      <w:r w:rsidR="00731554">
        <w:rPr>
          <w:rFonts w:ascii="Times New Roman" w:hAnsi="Times New Roman"/>
          <w:szCs w:val="24"/>
        </w:rPr>
        <w:instrText xml:space="preserve"> REF _Ref453678509 \r \h </w:instrText>
      </w:r>
      <w:r w:rsidR="00731554">
        <w:rPr>
          <w:rFonts w:ascii="Times New Roman" w:hAnsi="Times New Roman"/>
          <w:szCs w:val="24"/>
          <w:highlight w:val="yellow"/>
        </w:rPr>
      </w:r>
      <w:r w:rsidR="00731554">
        <w:rPr>
          <w:rFonts w:ascii="Times New Roman" w:hAnsi="Times New Roman"/>
          <w:szCs w:val="24"/>
          <w:highlight w:val="yellow"/>
        </w:rPr>
        <w:fldChar w:fldCharType="separate"/>
      </w:r>
      <w:r w:rsidR="000413DA">
        <w:rPr>
          <w:rFonts w:ascii="Times New Roman" w:hAnsi="Times New Roman"/>
          <w:szCs w:val="24"/>
        </w:rPr>
        <w:t>5.4</w:t>
      </w:r>
      <w:r w:rsidR="00731554">
        <w:rPr>
          <w:rFonts w:ascii="Times New Roman" w:hAnsi="Times New Roman"/>
          <w:szCs w:val="24"/>
          <w:highlight w:val="yellow"/>
        </w:rPr>
        <w:fldChar w:fldCharType="end"/>
      </w:r>
      <w:r w:rsidRPr="00AE11E9">
        <w:rPr>
          <w:rFonts w:ascii="Times New Roman" w:hAnsi="Times New Roman"/>
          <w:szCs w:val="24"/>
        </w:rPr>
        <w:t>, with BitDepthY and BitDepthC set to 10.</w:t>
      </w:r>
    </w:p>
    <w:p w14:paraId="5BE1C99F" w14:textId="20F847E1" w:rsidR="00D812AE" w:rsidRPr="00D02D5B" w:rsidRDefault="00D812AE" w:rsidP="00D812AE">
      <w:pPr>
        <w:pStyle w:val="ListParagraph"/>
        <w:numPr>
          <w:ilvl w:val="0"/>
          <w:numId w:val="12"/>
        </w:numPr>
        <w:tabs>
          <w:tab w:val="left" w:pos="1170"/>
        </w:tabs>
        <w:spacing w:after="120"/>
        <w:contextualSpacing w:val="0"/>
        <w:jc w:val="both"/>
        <w:rPr>
          <w:rFonts w:ascii="Times New Roman" w:hAnsi="Times New Roman"/>
          <w:szCs w:val="24"/>
        </w:rPr>
      </w:pPr>
      <w:r w:rsidRPr="00AE11E9">
        <w:rPr>
          <w:rFonts w:ascii="Times New Roman" w:hAnsi="Times New Roman"/>
          <w:szCs w:val="24"/>
        </w:rPr>
        <w:t>Downsample both chroma components from 4:4:4 D</w:t>
      </w:r>
      <w:r>
        <w:rPr>
          <w:rFonts w:ascii="Times New Roman" w:hAnsi="Times New Roman"/>
          <w:szCs w:val="24"/>
          <w:vertAlign w:val="subscript"/>
        </w:rPr>
        <w:t>I</w:t>
      </w:r>
      <w:r w:rsidRPr="00AE11E9">
        <w:rPr>
          <w:rFonts w:ascii="Times New Roman" w:hAnsi="Times New Roman"/>
          <w:szCs w:val="24"/>
        </w:rPr>
        <w:t>D</w:t>
      </w:r>
      <w:r w:rsidRPr="00AE11E9">
        <w:rPr>
          <w:rFonts w:ascii="Times New Roman" w:hAnsi="Times New Roman"/>
          <w:szCs w:val="24"/>
          <w:vertAlign w:val="subscript"/>
        </w:rPr>
        <w:t>C</w:t>
      </w:r>
      <w:r>
        <w:rPr>
          <w:rFonts w:ascii="Times New Roman" w:hAnsi="Times New Roman"/>
          <w:szCs w:val="24"/>
          <w:vertAlign w:val="subscript"/>
        </w:rPr>
        <w:t>t</w:t>
      </w:r>
      <w:r w:rsidRPr="00AE11E9">
        <w:rPr>
          <w:rFonts w:ascii="Times New Roman" w:hAnsi="Times New Roman"/>
          <w:szCs w:val="24"/>
        </w:rPr>
        <w:t>D</w:t>
      </w:r>
      <w:r w:rsidRPr="00AE11E9">
        <w:rPr>
          <w:rFonts w:ascii="Times New Roman" w:hAnsi="Times New Roman"/>
          <w:szCs w:val="24"/>
          <w:vertAlign w:val="subscript"/>
        </w:rPr>
        <w:t>C</w:t>
      </w:r>
      <w:r>
        <w:rPr>
          <w:rFonts w:ascii="Times New Roman" w:hAnsi="Times New Roman"/>
          <w:szCs w:val="24"/>
          <w:vertAlign w:val="subscript"/>
        </w:rPr>
        <w:t>p</w:t>
      </w:r>
      <w:r w:rsidRPr="00AE11E9">
        <w:rPr>
          <w:rFonts w:ascii="Times New Roman" w:hAnsi="Times New Roman"/>
          <w:szCs w:val="24"/>
        </w:rPr>
        <w:t xml:space="preserve"> (10bit) to 4:2:0 D</w:t>
      </w:r>
      <w:r>
        <w:rPr>
          <w:rFonts w:ascii="Times New Roman" w:hAnsi="Times New Roman"/>
          <w:szCs w:val="24"/>
          <w:vertAlign w:val="subscript"/>
        </w:rPr>
        <w:t>I</w:t>
      </w:r>
      <w:r w:rsidRPr="00AE11E9">
        <w:rPr>
          <w:rFonts w:ascii="Times New Roman" w:hAnsi="Times New Roman"/>
          <w:szCs w:val="24"/>
        </w:rPr>
        <w:t>D</w:t>
      </w:r>
      <w:r w:rsidRPr="00AE11E9">
        <w:rPr>
          <w:rFonts w:ascii="Times New Roman" w:hAnsi="Times New Roman"/>
          <w:szCs w:val="24"/>
          <w:vertAlign w:val="subscript"/>
        </w:rPr>
        <w:t>C</w:t>
      </w:r>
      <w:r>
        <w:rPr>
          <w:rFonts w:ascii="Times New Roman" w:hAnsi="Times New Roman"/>
          <w:szCs w:val="24"/>
          <w:vertAlign w:val="subscript"/>
        </w:rPr>
        <w:t>t</w:t>
      </w:r>
      <w:r w:rsidRPr="00AE11E9">
        <w:rPr>
          <w:rFonts w:ascii="Times New Roman" w:hAnsi="Times New Roman"/>
          <w:szCs w:val="24"/>
        </w:rPr>
        <w:t>D</w:t>
      </w:r>
      <w:r w:rsidRPr="00AE11E9">
        <w:rPr>
          <w:rFonts w:ascii="Times New Roman" w:hAnsi="Times New Roman"/>
          <w:szCs w:val="24"/>
          <w:vertAlign w:val="subscript"/>
        </w:rPr>
        <w:t>C</w:t>
      </w:r>
      <w:r>
        <w:rPr>
          <w:rFonts w:ascii="Times New Roman" w:hAnsi="Times New Roman"/>
          <w:szCs w:val="24"/>
          <w:vertAlign w:val="subscript"/>
        </w:rPr>
        <w:t>p</w:t>
      </w:r>
      <w:r w:rsidRPr="00AE11E9">
        <w:rPr>
          <w:rFonts w:ascii="Times New Roman" w:hAnsi="Times New Roman"/>
          <w:szCs w:val="24"/>
        </w:rPr>
        <w:t xml:space="preserve"> (10bit) by invoking Section </w:t>
      </w:r>
      <w:r w:rsidR="00731554">
        <w:rPr>
          <w:rFonts w:ascii="Times New Roman" w:hAnsi="Times New Roman"/>
          <w:highlight w:val="yellow"/>
        </w:rPr>
        <w:fldChar w:fldCharType="begin"/>
      </w:r>
      <w:r w:rsidR="00731554">
        <w:rPr>
          <w:rFonts w:ascii="Times New Roman" w:hAnsi="Times New Roman"/>
          <w:szCs w:val="24"/>
        </w:rPr>
        <w:instrText xml:space="preserve"> REF _Ref453678525 \r \h </w:instrText>
      </w:r>
      <w:r w:rsidR="00731554">
        <w:rPr>
          <w:rFonts w:ascii="Times New Roman" w:hAnsi="Times New Roman"/>
          <w:highlight w:val="yellow"/>
        </w:rPr>
      </w:r>
      <w:r w:rsidR="00731554">
        <w:rPr>
          <w:rFonts w:ascii="Times New Roman" w:hAnsi="Times New Roman"/>
          <w:highlight w:val="yellow"/>
        </w:rPr>
        <w:fldChar w:fldCharType="separate"/>
      </w:r>
      <w:r w:rsidR="000413DA">
        <w:rPr>
          <w:rFonts w:ascii="Times New Roman" w:hAnsi="Times New Roman"/>
          <w:szCs w:val="24"/>
        </w:rPr>
        <w:t>5.5</w:t>
      </w:r>
      <w:r w:rsidR="00731554">
        <w:rPr>
          <w:rFonts w:ascii="Times New Roman" w:hAnsi="Times New Roman"/>
          <w:highlight w:val="yellow"/>
        </w:rPr>
        <w:fldChar w:fldCharType="end"/>
      </w:r>
      <w:r w:rsidRPr="00DD5D41">
        <w:rPr>
          <w:rFonts w:ascii="Times New Roman" w:hAnsi="Times New Roman"/>
          <w:szCs w:val="24"/>
        </w:rPr>
        <w:t>.</w:t>
      </w:r>
    </w:p>
    <w:p w14:paraId="623A09F7" w14:textId="3556F693" w:rsidR="009570AA" w:rsidRPr="00FD143A" w:rsidRDefault="009570AA" w:rsidP="009570AA">
      <w:pPr>
        <w:pStyle w:val="Heading2"/>
      </w:pPr>
      <w:r w:rsidRPr="00FD143A">
        <w:t xml:space="preserve">Colour transformation from RGB to </w:t>
      </w:r>
      <w:r w:rsidR="00692EB7" w:rsidRPr="00692EB7">
        <w:t>IC</w:t>
      </w:r>
      <w:r w:rsidR="00692EB7" w:rsidRPr="00692EB7">
        <w:rPr>
          <w:vertAlign w:val="subscript"/>
        </w:rPr>
        <w:t>T</w:t>
      </w:r>
      <w:r w:rsidR="00692EB7" w:rsidRPr="00692EB7">
        <w:t>C</w:t>
      </w:r>
      <w:r w:rsidR="00692EB7" w:rsidRPr="00692EB7">
        <w:rPr>
          <w:vertAlign w:val="subscript"/>
        </w:rPr>
        <w:t>P</w:t>
      </w:r>
    </w:p>
    <w:p w14:paraId="0793668F" w14:textId="65C40F22" w:rsidR="00C55203" w:rsidRDefault="00515F1B" w:rsidP="00C55203">
      <w:pPr>
        <w:pStyle w:val="Heading3"/>
      </w:pPr>
      <w:bookmarkStart w:id="315" w:name="_Ref453678473"/>
      <w:r w:rsidRPr="00E3518C">
        <w:t xml:space="preserve">Conversion from </w:t>
      </w:r>
      <w:ins w:id="316" w:author="Francois Edouard" w:date="2017-04-04T08:57:00Z">
        <w:r w:rsidR="00715784" w:rsidRPr="002B4B68">
          <w:rPr>
            <w:szCs w:val="24"/>
          </w:rPr>
          <w:t>BT.2</w:t>
        </w:r>
        <w:r w:rsidR="00715784">
          <w:rPr>
            <w:szCs w:val="24"/>
          </w:rPr>
          <w:t>100</w:t>
        </w:r>
        <w:r w:rsidR="00715784" w:rsidRPr="002B4B68">
          <w:rPr>
            <w:szCs w:val="24"/>
          </w:rPr>
          <w:t xml:space="preserve"> </w:t>
        </w:r>
      </w:ins>
      <w:del w:id="317" w:author="Francois Edouard" w:date="2017-04-04T08:57:00Z">
        <w:r w:rsidR="007036E8" w:rsidDel="00715784">
          <w:delText>BT.</w:delText>
        </w:r>
        <w:r w:rsidR="001F294D" w:rsidDel="00715784">
          <w:delText xml:space="preserve">2020 </w:delText>
        </w:r>
      </w:del>
      <w:r w:rsidRPr="00E3518C">
        <w:t>RGB</w:t>
      </w:r>
      <w:r w:rsidR="001F294D">
        <w:t xml:space="preserve"> </w:t>
      </w:r>
      <w:r w:rsidRPr="00E3518C">
        <w:t>to</w:t>
      </w:r>
      <w:r>
        <w:t xml:space="preserve"> LMS</w:t>
      </w:r>
      <w:bookmarkEnd w:id="315"/>
    </w:p>
    <w:p w14:paraId="33CB654F" w14:textId="11D0788B" w:rsidR="00C55203" w:rsidRPr="002B4B68" w:rsidRDefault="00C55203" w:rsidP="00E8031C">
      <w:pPr>
        <w:pStyle w:val="ListParagraph"/>
        <w:numPr>
          <w:ilvl w:val="1"/>
          <w:numId w:val="5"/>
        </w:numPr>
        <w:autoSpaceDE w:val="0"/>
        <w:autoSpaceDN w:val="0"/>
        <w:adjustRightInd w:val="0"/>
        <w:spacing w:after="120" w:line="240" w:lineRule="auto"/>
        <w:ind w:left="1077" w:hanging="357"/>
        <w:contextualSpacing w:val="0"/>
        <w:jc w:val="both"/>
        <w:rPr>
          <w:rFonts w:ascii="Times New Roman" w:hAnsi="Times New Roman"/>
          <w:szCs w:val="24"/>
        </w:rPr>
      </w:pPr>
      <w:r>
        <w:rPr>
          <w:rFonts w:ascii="Times New Roman" w:hAnsi="Times New Roman"/>
          <w:szCs w:val="24"/>
        </w:rPr>
        <w:t>L</w:t>
      </w:r>
      <w:r w:rsidRPr="002B4B68">
        <w:rPr>
          <w:rFonts w:ascii="Times New Roman" w:hAnsi="Times New Roman"/>
          <w:szCs w:val="24"/>
        </w:rPr>
        <w:t xml:space="preserve"> = </w:t>
      </w:r>
      <w:r w:rsidR="002F741A">
        <w:rPr>
          <w:rFonts w:ascii="Times New Roman" w:hAnsi="Times New Roman"/>
          <w:szCs w:val="24"/>
        </w:rPr>
        <w:t>(1688.0</w:t>
      </w:r>
      <w:r w:rsidRPr="002B4B68">
        <w:rPr>
          <w:rFonts w:ascii="Times New Roman" w:hAnsi="Times New Roman"/>
          <w:szCs w:val="24"/>
        </w:rPr>
        <w:t xml:space="preserve"> * R</w:t>
      </w:r>
      <w:r w:rsidRPr="002B4B68">
        <w:rPr>
          <w:rFonts w:ascii="Times New Roman" w:hAnsi="Times New Roman"/>
          <w:szCs w:val="24"/>
          <w:vertAlign w:val="subscript"/>
        </w:rPr>
        <w:t>2020</w:t>
      </w:r>
      <w:r w:rsidR="002F741A">
        <w:rPr>
          <w:rFonts w:ascii="Times New Roman" w:hAnsi="Times New Roman"/>
          <w:szCs w:val="24"/>
        </w:rPr>
        <w:t xml:space="preserve"> + 2146.0</w:t>
      </w:r>
      <w:r w:rsidRPr="002B4B68">
        <w:rPr>
          <w:rFonts w:ascii="Times New Roman" w:hAnsi="Times New Roman"/>
          <w:szCs w:val="24"/>
        </w:rPr>
        <w:t xml:space="preserve"> * G</w:t>
      </w:r>
      <w:r w:rsidRPr="002B4B68">
        <w:rPr>
          <w:rFonts w:ascii="Times New Roman" w:hAnsi="Times New Roman"/>
          <w:szCs w:val="24"/>
          <w:vertAlign w:val="subscript"/>
        </w:rPr>
        <w:t>2020</w:t>
      </w:r>
      <w:r w:rsidR="002F741A">
        <w:rPr>
          <w:rFonts w:ascii="Times New Roman" w:hAnsi="Times New Roman"/>
          <w:szCs w:val="24"/>
        </w:rPr>
        <w:t xml:space="preserve"> + 262.0</w:t>
      </w:r>
      <w:r w:rsidRPr="002B4B68">
        <w:rPr>
          <w:rFonts w:ascii="Times New Roman" w:hAnsi="Times New Roman"/>
          <w:szCs w:val="24"/>
        </w:rPr>
        <w:t xml:space="preserve"> * B</w:t>
      </w:r>
      <w:r w:rsidRPr="002B4B68">
        <w:rPr>
          <w:rFonts w:ascii="Times New Roman" w:hAnsi="Times New Roman"/>
          <w:szCs w:val="24"/>
          <w:vertAlign w:val="subscript"/>
        </w:rPr>
        <w:t>2020</w:t>
      </w:r>
      <w:r w:rsidR="002F741A">
        <w:rPr>
          <w:rFonts w:ascii="Times New Roman" w:hAnsi="Times New Roman"/>
          <w:szCs w:val="24"/>
        </w:rPr>
        <w:t>) / 4096.0</w:t>
      </w:r>
    </w:p>
    <w:p w14:paraId="1CFA6690" w14:textId="0BD21647" w:rsidR="00C55203" w:rsidRPr="002B4B68" w:rsidRDefault="00C55203" w:rsidP="00E8031C">
      <w:pPr>
        <w:pStyle w:val="ListParagraph"/>
        <w:numPr>
          <w:ilvl w:val="1"/>
          <w:numId w:val="5"/>
        </w:numPr>
        <w:autoSpaceDE w:val="0"/>
        <w:autoSpaceDN w:val="0"/>
        <w:adjustRightInd w:val="0"/>
        <w:spacing w:after="120" w:line="240" w:lineRule="auto"/>
        <w:ind w:left="1077" w:hanging="357"/>
        <w:contextualSpacing w:val="0"/>
        <w:jc w:val="both"/>
        <w:rPr>
          <w:rFonts w:ascii="Times New Roman" w:hAnsi="Times New Roman"/>
          <w:szCs w:val="24"/>
        </w:rPr>
      </w:pPr>
      <w:r>
        <w:rPr>
          <w:rFonts w:ascii="Times New Roman" w:hAnsi="Times New Roman"/>
          <w:szCs w:val="24"/>
        </w:rPr>
        <w:t>M</w:t>
      </w:r>
      <w:r w:rsidRPr="002B4B68">
        <w:rPr>
          <w:rFonts w:ascii="Times New Roman" w:hAnsi="Times New Roman"/>
          <w:szCs w:val="24"/>
        </w:rPr>
        <w:t xml:space="preserve"> = </w:t>
      </w:r>
      <w:r w:rsidR="002F741A">
        <w:rPr>
          <w:rFonts w:ascii="Times New Roman" w:hAnsi="Times New Roman"/>
          <w:szCs w:val="24"/>
        </w:rPr>
        <w:t>(683.0</w:t>
      </w:r>
      <w:r w:rsidRPr="002B4B68">
        <w:rPr>
          <w:rFonts w:ascii="Times New Roman" w:hAnsi="Times New Roman"/>
          <w:szCs w:val="24"/>
        </w:rPr>
        <w:t xml:space="preserve"> * R</w:t>
      </w:r>
      <w:r w:rsidRPr="002B4B68">
        <w:rPr>
          <w:rFonts w:ascii="Times New Roman" w:hAnsi="Times New Roman"/>
          <w:szCs w:val="24"/>
          <w:vertAlign w:val="subscript"/>
        </w:rPr>
        <w:t>2020</w:t>
      </w:r>
      <w:r w:rsidR="002F741A">
        <w:rPr>
          <w:rFonts w:ascii="Times New Roman" w:hAnsi="Times New Roman"/>
          <w:szCs w:val="24"/>
        </w:rPr>
        <w:t xml:space="preserve"> + 2951.0</w:t>
      </w:r>
      <w:r w:rsidRPr="002B4B68">
        <w:rPr>
          <w:rFonts w:ascii="Times New Roman" w:hAnsi="Times New Roman"/>
          <w:szCs w:val="24"/>
        </w:rPr>
        <w:t xml:space="preserve"> * G</w:t>
      </w:r>
      <w:r w:rsidRPr="002B4B68">
        <w:rPr>
          <w:rFonts w:ascii="Times New Roman" w:hAnsi="Times New Roman"/>
          <w:szCs w:val="24"/>
          <w:vertAlign w:val="subscript"/>
        </w:rPr>
        <w:t>2020</w:t>
      </w:r>
      <w:r w:rsidR="002F741A">
        <w:rPr>
          <w:rFonts w:ascii="Times New Roman" w:hAnsi="Times New Roman"/>
          <w:szCs w:val="24"/>
        </w:rPr>
        <w:t xml:space="preserve"> + 462.0</w:t>
      </w:r>
      <w:r w:rsidRPr="002B4B68">
        <w:rPr>
          <w:rFonts w:ascii="Times New Roman" w:hAnsi="Times New Roman"/>
          <w:szCs w:val="24"/>
        </w:rPr>
        <w:t xml:space="preserve"> * B</w:t>
      </w:r>
      <w:r w:rsidRPr="002B4B68">
        <w:rPr>
          <w:rFonts w:ascii="Times New Roman" w:hAnsi="Times New Roman"/>
          <w:szCs w:val="24"/>
          <w:vertAlign w:val="subscript"/>
        </w:rPr>
        <w:t>2020</w:t>
      </w:r>
      <w:r w:rsidR="002F741A">
        <w:rPr>
          <w:rFonts w:ascii="Times New Roman" w:hAnsi="Times New Roman"/>
          <w:szCs w:val="24"/>
        </w:rPr>
        <w:t>) / 4096.0</w:t>
      </w:r>
    </w:p>
    <w:p w14:paraId="4D3D5424" w14:textId="52A3BA85" w:rsidR="00C55203" w:rsidRPr="002B4B68" w:rsidRDefault="00C55203" w:rsidP="00E8031C">
      <w:pPr>
        <w:pStyle w:val="ListParagraph"/>
        <w:numPr>
          <w:ilvl w:val="1"/>
          <w:numId w:val="5"/>
        </w:numPr>
        <w:autoSpaceDE w:val="0"/>
        <w:autoSpaceDN w:val="0"/>
        <w:adjustRightInd w:val="0"/>
        <w:spacing w:after="120" w:line="240" w:lineRule="auto"/>
        <w:ind w:left="1077" w:hanging="357"/>
        <w:contextualSpacing w:val="0"/>
        <w:jc w:val="both"/>
        <w:rPr>
          <w:rFonts w:ascii="Times New Roman" w:hAnsi="Times New Roman"/>
          <w:szCs w:val="24"/>
        </w:rPr>
      </w:pPr>
      <w:r>
        <w:rPr>
          <w:rFonts w:ascii="Times New Roman" w:hAnsi="Times New Roman"/>
          <w:szCs w:val="24"/>
        </w:rPr>
        <w:t>S</w:t>
      </w:r>
      <w:r w:rsidRPr="002B4B68">
        <w:rPr>
          <w:rFonts w:ascii="Times New Roman" w:hAnsi="Times New Roman"/>
          <w:szCs w:val="24"/>
        </w:rPr>
        <w:t xml:space="preserve"> = </w:t>
      </w:r>
      <w:r w:rsidR="00807CF5">
        <w:rPr>
          <w:rFonts w:ascii="Times New Roman" w:hAnsi="Times New Roman"/>
          <w:szCs w:val="24"/>
        </w:rPr>
        <w:t>(99.0</w:t>
      </w:r>
      <w:r w:rsidRPr="002B4B68">
        <w:rPr>
          <w:rFonts w:ascii="Times New Roman" w:hAnsi="Times New Roman"/>
          <w:szCs w:val="24"/>
        </w:rPr>
        <w:t xml:space="preserve"> * R</w:t>
      </w:r>
      <w:r w:rsidRPr="002B4B68">
        <w:rPr>
          <w:rFonts w:ascii="Times New Roman" w:hAnsi="Times New Roman"/>
          <w:szCs w:val="24"/>
          <w:vertAlign w:val="subscript"/>
        </w:rPr>
        <w:t>2020</w:t>
      </w:r>
      <w:r w:rsidR="00807CF5">
        <w:rPr>
          <w:rFonts w:ascii="Times New Roman" w:hAnsi="Times New Roman"/>
          <w:szCs w:val="24"/>
        </w:rPr>
        <w:t xml:space="preserve"> + 309.0</w:t>
      </w:r>
      <w:r w:rsidRPr="002B4B68">
        <w:rPr>
          <w:rFonts w:ascii="Times New Roman" w:hAnsi="Times New Roman"/>
          <w:szCs w:val="24"/>
        </w:rPr>
        <w:t xml:space="preserve"> * G</w:t>
      </w:r>
      <w:r w:rsidRPr="002B4B68">
        <w:rPr>
          <w:rFonts w:ascii="Times New Roman" w:hAnsi="Times New Roman"/>
          <w:szCs w:val="24"/>
          <w:vertAlign w:val="subscript"/>
        </w:rPr>
        <w:t>2020</w:t>
      </w:r>
      <w:r w:rsidR="00807CF5">
        <w:rPr>
          <w:rFonts w:ascii="Times New Roman" w:hAnsi="Times New Roman"/>
          <w:szCs w:val="24"/>
        </w:rPr>
        <w:t xml:space="preserve"> + 3688.0</w:t>
      </w:r>
      <w:r w:rsidRPr="002B4B68">
        <w:rPr>
          <w:rFonts w:ascii="Times New Roman" w:hAnsi="Times New Roman"/>
          <w:szCs w:val="24"/>
        </w:rPr>
        <w:t xml:space="preserve"> * B</w:t>
      </w:r>
      <w:r w:rsidRPr="002B4B68">
        <w:rPr>
          <w:rFonts w:ascii="Times New Roman" w:hAnsi="Times New Roman"/>
          <w:szCs w:val="24"/>
          <w:vertAlign w:val="subscript"/>
        </w:rPr>
        <w:t>2020</w:t>
      </w:r>
      <w:r w:rsidR="002F741A">
        <w:rPr>
          <w:rFonts w:ascii="Times New Roman" w:hAnsi="Times New Roman"/>
          <w:szCs w:val="24"/>
        </w:rPr>
        <w:t>) / 4096.0</w:t>
      </w:r>
    </w:p>
    <w:p w14:paraId="544C46B2" w14:textId="47148823" w:rsidR="001F294D" w:rsidRDefault="001F294D" w:rsidP="001F294D">
      <w:pPr>
        <w:pStyle w:val="Heading3"/>
      </w:pPr>
      <w:bookmarkStart w:id="318" w:name="_Ref453679809"/>
      <w:r w:rsidRPr="00E3518C">
        <w:t xml:space="preserve">Conversion from </w:t>
      </w:r>
      <w:r>
        <w:t xml:space="preserve">P3D65 </w:t>
      </w:r>
      <w:r w:rsidRPr="00E3518C">
        <w:t>RGB</w:t>
      </w:r>
      <w:r>
        <w:t xml:space="preserve"> </w:t>
      </w:r>
      <w:r w:rsidRPr="00E3518C">
        <w:t>to</w:t>
      </w:r>
      <w:r>
        <w:t xml:space="preserve"> LMS</w:t>
      </w:r>
      <w:bookmarkEnd w:id="318"/>
    </w:p>
    <w:p w14:paraId="23262B1E" w14:textId="0B669821" w:rsidR="00A00B13" w:rsidRPr="00F148B7" w:rsidRDefault="00A00B13" w:rsidP="00F148B7">
      <w:pPr>
        <w:pStyle w:val="ListParagraph"/>
        <w:numPr>
          <w:ilvl w:val="1"/>
          <w:numId w:val="5"/>
        </w:numPr>
        <w:spacing w:after="120"/>
        <w:ind w:left="1077" w:hanging="357"/>
        <w:jc w:val="both"/>
        <w:rPr>
          <w:szCs w:val="24"/>
        </w:rPr>
      </w:pPr>
      <w:r w:rsidRPr="00F148B7">
        <w:rPr>
          <w:rFonts w:ascii="Times New Roman" w:hAnsi="Times New Roman"/>
          <w:szCs w:val="24"/>
        </w:rPr>
        <w:t xml:space="preserve">L = </w:t>
      </w:r>
      <w:r w:rsidR="00F148B7" w:rsidRPr="00F148B7">
        <w:rPr>
          <w:rFonts w:ascii="Times New Roman" w:hAnsi="Times New Roman"/>
          <w:szCs w:val="24"/>
        </w:rPr>
        <w:t>0.334550623220059</w:t>
      </w:r>
      <w:r w:rsidRPr="00F148B7">
        <w:rPr>
          <w:rFonts w:ascii="Times New Roman" w:hAnsi="Times New Roman"/>
          <w:szCs w:val="24"/>
        </w:rPr>
        <w:t xml:space="preserve"> * R</w:t>
      </w:r>
      <w:r w:rsidRPr="00F148B7">
        <w:rPr>
          <w:rFonts w:ascii="Times New Roman" w:hAnsi="Times New Roman"/>
          <w:szCs w:val="24"/>
          <w:vertAlign w:val="subscript"/>
        </w:rPr>
        <w:t>P3</w:t>
      </w:r>
      <w:r w:rsidRPr="00F148B7">
        <w:rPr>
          <w:rFonts w:ascii="Times New Roman" w:hAnsi="Times New Roman"/>
          <w:szCs w:val="24"/>
        </w:rPr>
        <w:t xml:space="preserve"> + </w:t>
      </w:r>
      <w:r w:rsidR="00F148B7" w:rsidRPr="00F148B7">
        <w:rPr>
          <w:rFonts w:ascii="Times New Roman" w:hAnsi="Times New Roman"/>
          <w:szCs w:val="24"/>
        </w:rPr>
        <w:t>0.576391094387108</w:t>
      </w:r>
      <w:r w:rsidRPr="00F148B7">
        <w:rPr>
          <w:rFonts w:ascii="Times New Roman" w:hAnsi="Times New Roman"/>
          <w:szCs w:val="24"/>
        </w:rPr>
        <w:t xml:space="preserve"> * G</w:t>
      </w:r>
      <w:r w:rsidRPr="00F148B7">
        <w:rPr>
          <w:rFonts w:ascii="Times New Roman" w:hAnsi="Times New Roman"/>
          <w:szCs w:val="24"/>
          <w:vertAlign w:val="subscript"/>
        </w:rPr>
        <w:t>P3</w:t>
      </w:r>
      <w:r w:rsidRPr="00F148B7">
        <w:rPr>
          <w:rFonts w:ascii="Times New Roman" w:hAnsi="Times New Roman"/>
          <w:szCs w:val="24"/>
        </w:rPr>
        <w:t xml:space="preserve"> + </w:t>
      </w:r>
      <w:r w:rsidR="00F148B7" w:rsidRPr="00F148B7">
        <w:rPr>
          <w:rFonts w:ascii="Times New Roman" w:hAnsi="Times New Roman"/>
          <w:szCs w:val="24"/>
        </w:rPr>
        <w:t>0.089058282392833</w:t>
      </w:r>
      <w:r w:rsidRPr="00F148B7">
        <w:rPr>
          <w:rFonts w:ascii="Times New Roman" w:hAnsi="Times New Roman"/>
          <w:szCs w:val="24"/>
        </w:rPr>
        <w:t xml:space="preserve"> * B</w:t>
      </w:r>
      <w:r w:rsidRPr="00F148B7">
        <w:rPr>
          <w:rFonts w:ascii="Times New Roman" w:hAnsi="Times New Roman"/>
          <w:szCs w:val="24"/>
          <w:vertAlign w:val="subscript"/>
        </w:rPr>
        <w:t>P3</w:t>
      </w:r>
    </w:p>
    <w:p w14:paraId="072C025F" w14:textId="77777777" w:rsidR="002D4B5B" w:rsidRPr="002D4B5B" w:rsidRDefault="00A00B13" w:rsidP="002D4B5B">
      <w:pPr>
        <w:pStyle w:val="ListParagraph"/>
        <w:numPr>
          <w:ilvl w:val="1"/>
          <w:numId w:val="5"/>
        </w:numPr>
        <w:spacing w:after="120"/>
        <w:ind w:left="1077" w:hanging="357"/>
        <w:jc w:val="both"/>
        <w:rPr>
          <w:rFonts w:ascii="Times New Roman" w:hAnsi="Times New Roman"/>
        </w:rPr>
      </w:pPr>
      <w:r w:rsidRPr="002D4B5B">
        <w:rPr>
          <w:rFonts w:ascii="Times New Roman" w:hAnsi="Times New Roman"/>
        </w:rPr>
        <w:t xml:space="preserve">M = </w:t>
      </w:r>
      <w:r w:rsidR="008D11C3" w:rsidRPr="002D4B5B">
        <w:rPr>
          <w:rFonts w:ascii="Times New Roman" w:hAnsi="Times New Roman"/>
        </w:rPr>
        <w:t>0.158520235234873</w:t>
      </w:r>
      <w:r w:rsidRPr="002D4B5B">
        <w:rPr>
          <w:rFonts w:ascii="Times New Roman" w:hAnsi="Times New Roman"/>
        </w:rPr>
        <w:t xml:space="preserve"> * R</w:t>
      </w:r>
      <w:r w:rsidRPr="002D4B5B">
        <w:rPr>
          <w:rFonts w:ascii="Times New Roman" w:hAnsi="Times New Roman"/>
          <w:vertAlign w:val="subscript"/>
        </w:rPr>
        <w:t>P3</w:t>
      </w:r>
      <w:r w:rsidRPr="002D4B5B">
        <w:rPr>
          <w:rFonts w:ascii="Times New Roman" w:hAnsi="Times New Roman"/>
        </w:rPr>
        <w:t xml:space="preserve"> + </w:t>
      </w:r>
      <w:r w:rsidR="008D11C3" w:rsidRPr="002D4B5B">
        <w:rPr>
          <w:rFonts w:ascii="Times New Roman" w:hAnsi="Times New Roman"/>
        </w:rPr>
        <w:t>0.713612932646569</w:t>
      </w:r>
      <w:r w:rsidRPr="002D4B5B">
        <w:rPr>
          <w:rFonts w:ascii="Times New Roman" w:hAnsi="Times New Roman"/>
        </w:rPr>
        <w:t xml:space="preserve"> * G</w:t>
      </w:r>
      <w:r w:rsidRPr="002D4B5B">
        <w:rPr>
          <w:rFonts w:ascii="Times New Roman" w:hAnsi="Times New Roman"/>
          <w:vertAlign w:val="subscript"/>
        </w:rPr>
        <w:t>P3</w:t>
      </w:r>
      <w:r w:rsidRPr="002D4B5B">
        <w:rPr>
          <w:rFonts w:ascii="Times New Roman" w:hAnsi="Times New Roman"/>
        </w:rPr>
        <w:t xml:space="preserve"> + </w:t>
      </w:r>
      <w:r w:rsidR="008D11C3" w:rsidRPr="002D4B5B">
        <w:rPr>
          <w:rFonts w:ascii="Times New Roman" w:hAnsi="Times New Roman"/>
        </w:rPr>
        <w:t>0.127866832118557</w:t>
      </w:r>
      <w:r w:rsidRPr="002D4B5B">
        <w:rPr>
          <w:rFonts w:ascii="Times New Roman" w:hAnsi="Times New Roman"/>
        </w:rPr>
        <w:t xml:space="preserve"> * B</w:t>
      </w:r>
      <w:r w:rsidRPr="002D4B5B">
        <w:rPr>
          <w:rFonts w:ascii="Times New Roman" w:hAnsi="Times New Roman"/>
          <w:vertAlign w:val="subscript"/>
        </w:rPr>
        <w:t>P3</w:t>
      </w:r>
    </w:p>
    <w:p w14:paraId="5C2662E5" w14:textId="3E63B1EE" w:rsidR="00A00B13" w:rsidRPr="002D4B5B" w:rsidRDefault="00A00B13" w:rsidP="002D4B5B">
      <w:pPr>
        <w:pStyle w:val="ListParagraph"/>
        <w:numPr>
          <w:ilvl w:val="1"/>
          <w:numId w:val="5"/>
        </w:numPr>
        <w:spacing w:after="120"/>
        <w:ind w:left="1077" w:hanging="357"/>
        <w:jc w:val="both"/>
        <w:rPr>
          <w:rFonts w:ascii="Times New Roman" w:hAnsi="Times New Roman"/>
        </w:rPr>
      </w:pPr>
      <w:r w:rsidRPr="002D4B5B">
        <w:rPr>
          <w:rFonts w:ascii="Times New Roman" w:hAnsi="Times New Roman"/>
        </w:rPr>
        <w:t xml:space="preserve">S = </w:t>
      </w:r>
      <w:r w:rsidR="002D4B5B" w:rsidRPr="002D4B5B">
        <w:rPr>
          <w:rFonts w:ascii="Times New Roman" w:hAnsi="Times New Roman"/>
        </w:rPr>
        <w:t>0.020581197388829</w:t>
      </w:r>
      <w:r w:rsidRPr="002D4B5B">
        <w:rPr>
          <w:rFonts w:ascii="Times New Roman" w:hAnsi="Times New Roman"/>
        </w:rPr>
        <w:t xml:space="preserve"> * R</w:t>
      </w:r>
      <w:r w:rsidRPr="002D4B5B">
        <w:rPr>
          <w:rFonts w:ascii="Times New Roman" w:hAnsi="Times New Roman"/>
          <w:vertAlign w:val="subscript"/>
        </w:rPr>
        <w:t>P3</w:t>
      </w:r>
      <w:r w:rsidRPr="002D4B5B">
        <w:rPr>
          <w:rFonts w:ascii="Times New Roman" w:hAnsi="Times New Roman"/>
        </w:rPr>
        <w:t xml:space="preserve"> + </w:t>
      </w:r>
      <w:r w:rsidR="002D4B5B" w:rsidRPr="002D4B5B">
        <w:rPr>
          <w:rFonts w:ascii="Times New Roman" w:hAnsi="Times New Roman"/>
        </w:rPr>
        <w:t>0.091695662564561</w:t>
      </w:r>
      <w:r w:rsidRPr="002D4B5B">
        <w:rPr>
          <w:rFonts w:ascii="Times New Roman" w:hAnsi="Times New Roman"/>
        </w:rPr>
        <w:t xml:space="preserve"> * G</w:t>
      </w:r>
      <w:r w:rsidRPr="002D4B5B">
        <w:rPr>
          <w:rFonts w:ascii="Times New Roman" w:hAnsi="Times New Roman"/>
          <w:vertAlign w:val="subscript"/>
        </w:rPr>
        <w:t>P3</w:t>
      </w:r>
      <w:r w:rsidRPr="002D4B5B">
        <w:rPr>
          <w:rFonts w:ascii="Times New Roman" w:hAnsi="Times New Roman"/>
        </w:rPr>
        <w:t xml:space="preserve"> + </w:t>
      </w:r>
      <w:r w:rsidR="002D4B5B" w:rsidRPr="002D4B5B">
        <w:rPr>
          <w:rFonts w:ascii="Times New Roman" w:hAnsi="Times New Roman"/>
        </w:rPr>
        <w:t>0.88772314004661</w:t>
      </w:r>
      <w:r w:rsidRPr="002D4B5B">
        <w:rPr>
          <w:rFonts w:ascii="Times New Roman" w:hAnsi="Times New Roman"/>
        </w:rPr>
        <w:t xml:space="preserve"> * B</w:t>
      </w:r>
      <w:r w:rsidRPr="002D4B5B">
        <w:rPr>
          <w:rFonts w:ascii="Times New Roman" w:hAnsi="Times New Roman"/>
          <w:vertAlign w:val="subscript"/>
        </w:rPr>
        <w:t>P3</w:t>
      </w:r>
    </w:p>
    <w:p w14:paraId="679D39CC" w14:textId="093757BB" w:rsidR="009570AA" w:rsidRPr="00E3518C" w:rsidRDefault="009570AA" w:rsidP="009570AA">
      <w:pPr>
        <w:pStyle w:val="Heading3"/>
      </w:pPr>
      <w:bookmarkStart w:id="319" w:name="_Ref453678484"/>
      <w:r w:rsidRPr="00E3518C">
        <w:t xml:space="preserve">Conversion from </w:t>
      </w:r>
      <w:r w:rsidR="00515F1B">
        <w:t>LMS to L</w:t>
      </w:r>
      <w:r w:rsidR="00240595">
        <w:sym w:font="Symbol" w:char="F0A2"/>
      </w:r>
      <w:r w:rsidR="00515F1B">
        <w:t>M</w:t>
      </w:r>
      <w:r w:rsidR="00240595">
        <w:sym w:font="Symbol" w:char="F0A2"/>
      </w:r>
      <w:r w:rsidR="00515F1B">
        <w:t>S</w:t>
      </w:r>
      <w:bookmarkEnd w:id="319"/>
      <w:r w:rsidR="00240595">
        <w:sym w:font="Symbol" w:char="F0A2"/>
      </w:r>
      <w:r w:rsidRPr="00E3518C">
        <w:t xml:space="preserve"> </w:t>
      </w:r>
    </w:p>
    <w:p w14:paraId="15BF249F" w14:textId="0CA7F90C" w:rsidR="009570AA" w:rsidRPr="002D4B5B" w:rsidRDefault="002D4B5B" w:rsidP="009570AA">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Pr>
          <w:rFonts w:ascii="Times New Roman" w:hAnsi="Times New Roman"/>
          <w:szCs w:val="24"/>
        </w:rPr>
        <w:t>L</w:t>
      </w:r>
      <w:r w:rsidR="00240595">
        <w:sym w:font="Symbol" w:char="F0A2"/>
      </w:r>
      <w:r w:rsidR="009570AA" w:rsidRPr="002D4B5B">
        <w:rPr>
          <w:rFonts w:ascii="Times New Roman" w:hAnsi="Times New Roman"/>
          <w:szCs w:val="24"/>
        </w:rPr>
        <w:t xml:space="preserve"> = PQ_TF(max(0, min(</w:t>
      </w:r>
      <w:r>
        <w:rPr>
          <w:rFonts w:ascii="Times New Roman" w:hAnsi="Times New Roman"/>
          <w:szCs w:val="24"/>
        </w:rPr>
        <w:t>L</w:t>
      </w:r>
      <w:r w:rsidR="009570AA" w:rsidRPr="002D4B5B">
        <w:rPr>
          <w:rFonts w:ascii="Times New Roman" w:hAnsi="Times New Roman"/>
          <w:szCs w:val="24"/>
        </w:rPr>
        <w:t>/10000,1)) )</w:t>
      </w:r>
    </w:p>
    <w:p w14:paraId="60ECB59C" w14:textId="0951CA75" w:rsidR="009570AA" w:rsidRPr="002D4B5B" w:rsidRDefault="002D4B5B" w:rsidP="009570AA">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Pr>
          <w:rFonts w:ascii="Times New Roman" w:hAnsi="Times New Roman"/>
          <w:szCs w:val="24"/>
        </w:rPr>
        <w:t>M</w:t>
      </w:r>
      <w:r w:rsidR="00240595">
        <w:sym w:font="Symbol" w:char="F0A2"/>
      </w:r>
      <w:r>
        <w:rPr>
          <w:rFonts w:ascii="Times New Roman" w:hAnsi="Times New Roman"/>
          <w:szCs w:val="24"/>
        </w:rPr>
        <w:t xml:space="preserve"> = PQ_TF(max(0, min(M</w:t>
      </w:r>
      <w:r w:rsidR="009570AA" w:rsidRPr="002D4B5B">
        <w:rPr>
          <w:rFonts w:ascii="Times New Roman" w:hAnsi="Times New Roman"/>
          <w:szCs w:val="24"/>
        </w:rPr>
        <w:t>/10000,1)) )</w:t>
      </w:r>
    </w:p>
    <w:p w14:paraId="7400174E" w14:textId="007E3A81" w:rsidR="009570AA" w:rsidRPr="002D4B5B" w:rsidRDefault="002D4B5B" w:rsidP="009570AA">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Pr>
          <w:rFonts w:ascii="Times New Roman" w:hAnsi="Times New Roman"/>
          <w:szCs w:val="24"/>
        </w:rPr>
        <w:t>S</w:t>
      </w:r>
      <w:r w:rsidR="00240595">
        <w:sym w:font="Symbol" w:char="F0A2"/>
      </w:r>
      <w:r>
        <w:rPr>
          <w:rFonts w:ascii="Times New Roman" w:hAnsi="Times New Roman"/>
          <w:szCs w:val="24"/>
        </w:rPr>
        <w:t xml:space="preserve"> = PQ_TF(max(0, min(S</w:t>
      </w:r>
      <w:r w:rsidR="009570AA" w:rsidRPr="002D4B5B">
        <w:rPr>
          <w:rFonts w:ascii="Times New Roman" w:hAnsi="Times New Roman"/>
          <w:szCs w:val="24"/>
        </w:rPr>
        <w:t>/10000,1)) )</w:t>
      </w:r>
    </w:p>
    <w:p w14:paraId="428B1248" w14:textId="77777777" w:rsidR="009570AA" w:rsidRPr="002D4B5B" w:rsidRDefault="009570AA" w:rsidP="009570AA">
      <w:pPr>
        <w:pStyle w:val="BodyText"/>
        <w:spacing w:after="120" w:line="276" w:lineRule="auto"/>
        <w:ind w:firstLine="635"/>
        <w:rPr>
          <w:rFonts w:ascii="Times New Roman" w:hAnsi="Times New Roman"/>
          <w:sz w:val="24"/>
        </w:rPr>
      </w:pPr>
      <w:r w:rsidRPr="002D4B5B">
        <w:rPr>
          <w:rFonts w:ascii="Times New Roman" w:eastAsia="Calibri" w:hAnsi="Times New Roman"/>
          <w:sz w:val="24"/>
          <w:lang w:eastAsia="ja-JP"/>
        </w:rPr>
        <w:t>with</w:t>
      </w:r>
      <w:r w:rsidRPr="002D4B5B">
        <w:rPr>
          <w:rFonts w:ascii="Times New Roman" w:eastAsia="Calibri" w:hAnsi="Times New Roman"/>
          <w:sz w:val="24"/>
        </w:rPr>
        <w:tab/>
      </w:r>
      <w:r w:rsidRPr="002D4B5B">
        <w:rPr>
          <w:rFonts w:ascii="Times New Roman" w:eastAsia="Calibri" w:hAnsi="Times New Roman"/>
          <w:sz w:val="24"/>
        </w:rPr>
        <w:tab/>
      </w:r>
      <m:oMath>
        <m:r>
          <m:rPr>
            <m:sty m:val="p"/>
          </m:rPr>
          <w:rPr>
            <w:rFonts w:ascii="Cambria Math" w:hAnsi="Cambria Math"/>
            <w:sz w:val="24"/>
          </w:rPr>
          <m:t>PQ_TF</m:t>
        </m:r>
        <m:r>
          <w:rPr>
            <w:rFonts w:ascii="Cambria Math" w:hAnsi="Cambria Math"/>
            <w:sz w:val="24"/>
          </w:rPr>
          <m:t>(L)=</m:t>
        </m:r>
        <m:sSup>
          <m:sSupPr>
            <m:ctrlPr>
              <w:rPr>
                <w:rFonts w:ascii="Cambria Math" w:hAnsi="Cambria Math"/>
                <w:i/>
                <w:sz w:val="24"/>
              </w:rPr>
            </m:ctrlPr>
          </m:sSupPr>
          <m:e>
            <m:d>
              <m:dPr>
                <m:ctrlPr>
                  <w:rPr>
                    <w:rFonts w:ascii="Cambria Math" w:hAnsi="Cambria Math"/>
                    <w:i/>
                    <w:sz w:val="24"/>
                  </w:rPr>
                </m:ctrlPr>
              </m:dPr>
              <m:e>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c</m:t>
                        </m:r>
                      </m:e>
                      <m:sub>
                        <m:r>
                          <w:rPr>
                            <w:rFonts w:ascii="Cambria Math" w:hAnsi="Cambria Math"/>
                            <w:sz w:val="24"/>
                          </w:rPr>
                          <m:t>1</m:t>
                        </m:r>
                      </m:sub>
                    </m:sSub>
                    <m:r>
                      <w:rPr>
                        <w:rFonts w:ascii="Cambria Math" w:hAnsi="Cambria Math"/>
                        <w:sz w:val="24"/>
                      </w:rPr>
                      <m:t>+</m:t>
                    </m:r>
                    <m:sSub>
                      <m:sSubPr>
                        <m:ctrlPr>
                          <w:rPr>
                            <w:rFonts w:ascii="Cambria Math" w:hAnsi="Cambria Math"/>
                            <w:i/>
                            <w:sz w:val="24"/>
                          </w:rPr>
                        </m:ctrlPr>
                      </m:sSubPr>
                      <m:e>
                        <m:r>
                          <w:rPr>
                            <w:rFonts w:ascii="Cambria Math" w:hAnsi="Cambria Math"/>
                            <w:sz w:val="24"/>
                          </w:rPr>
                          <m:t>c</m:t>
                        </m:r>
                      </m:e>
                      <m:sub>
                        <m:r>
                          <w:rPr>
                            <w:rFonts w:ascii="Cambria Math" w:hAnsi="Cambria Math"/>
                            <w:sz w:val="24"/>
                          </w:rPr>
                          <m:t>2</m:t>
                        </m:r>
                      </m:sub>
                    </m:sSub>
                    <m:sSup>
                      <m:sSupPr>
                        <m:ctrlPr>
                          <w:rPr>
                            <w:rFonts w:ascii="Cambria Math" w:hAnsi="Cambria Math"/>
                            <w:i/>
                            <w:sz w:val="24"/>
                          </w:rPr>
                        </m:ctrlPr>
                      </m:sSupPr>
                      <m:e>
                        <m:r>
                          <w:rPr>
                            <w:rFonts w:ascii="Cambria Math" w:hAnsi="Cambria Math"/>
                            <w:sz w:val="24"/>
                          </w:rPr>
                          <m:t>L</m:t>
                        </m:r>
                      </m:e>
                      <m:sup>
                        <m:sSub>
                          <m:sSubPr>
                            <m:ctrlPr>
                              <w:rPr>
                                <w:rFonts w:ascii="Cambria Math" w:hAnsi="Cambria Math"/>
                                <w:i/>
                                <w:sz w:val="24"/>
                              </w:rPr>
                            </m:ctrlPr>
                          </m:sSubPr>
                          <m:e>
                            <m:r>
                              <w:rPr>
                                <w:rFonts w:ascii="Cambria Math" w:hAnsi="Cambria Math"/>
                                <w:sz w:val="24"/>
                              </w:rPr>
                              <m:t>m</m:t>
                            </m:r>
                          </m:e>
                          <m:sub>
                            <m:r>
                              <w:rPr>
                                <w:rFonts w:ascii="Cambria Math" w:hAnsi="Cambria Math"/>
                                <w:sz w:val="24"/>
                              </w:rPr>
                              <m:t>1</m:t>
                            </m:r>
                          </m:sub>
                        </m:sSub>
                      </m:sup>
                    </m:sSup>
                  </m:num>
                  <m:den>
                    <m:r>
                      <w:rPr>
                        <w:rFonts w:ascii="Cambria Math" w:hAnsi="Cambria Math"/>
                        <w:sz w:val="24"/>
                      </w:rPr>
                      <m:t>1+</m:t>
                    </m:r>
                    <m:sSub>
                      <m:sSubPr>
                        <m:ctrlPr>
                          <w:rPr>
                            <w:rFonts w:ascii="Cambria Math" w:hAnsi="Cambria Math"/>
                            <w:i/>
                            <w:sz w:val="24"/>
                          </w:rPr>
                        </m:ctrlPr>
                      </m:sSubPr>
                      <m:e>
                        <m:r>
                          <w:rPr>
                            <w:rFonts w:ascii="Cambria Math" w:hAnsi="Cambria Math"/>
                            <w:sz w:val="24"/>
                          </w:rPr>
                          <m:t>c</m:t>
                        </m:r>
                      </m:e>
                      <m:sub>
                        <m:r>
                          <w:rPr>
                            <w:rFonts w:ascii="Cambria Math" w:hAnsi="Cambria Math"/>
                            <w:sz w:val="24"/>
                          </w:rPr>
                          <m:t>3</m:t>
                        </m:r>
                      </m:sub>
                    </m:sSub>
                    <m:sSup>
                      <m:sSupPr>
                        <m:ctrlPr>
                          <w:rPr>
                            <w:rFonts w:ascii="Cambria Math" w:hAnsi="Cambria Math"/>
                            <w:i/>
                            <w:sz w:val="24"/>
                          </w:rPr>
                        </m:ctrlPr>
                      </m:sSupPr>
                      <m:e>
                        <m:r>
                          <w:rPr>
                            <w:rFonts w:ascii="Cambria Math" w:hAnsi="Cambria Math"/>
                            <w:sz w:val="24"/>
                          </w:rPr>
                          <m:t>L</m:t>
                        </m:r>
                      </m:e>
                      <m:sup>
                        <m:sSub>
                          <m:sSubPr>
                            <m:ctrlPr>
                              <w:rPr>
                                <w:rFonts w:ascii="Cambria Math" w:hAnsi="Cambria Math"/>
                                <w:i/>
                                <w:sz w:val="24"/>
                              </w:rPr>
                            </m:ctrlPr>
                          </m:sSubPr>
                          <m:e>
                            <m:r>
                              <w:rPr>
                                <w:rFonts w:ascii="Cambria Math" w:hAnsi="Cambria Math"/>
                                <w:sz w:val="24"/>
                              </w:rPr>
                              <m:t>m</m:t>
                            </m:r>
                          </m:e>
                          <m:sub>
                            <m:r>
                              <w:rPr>
                                <w:rFonts w:ascii="Cambria Math" w:hAnsi="Cambria Math"/>
                                <w:sz w:val="24"/>
                              </w:rPr>
                              <m:t>1</m:t>
                            </m:r>
                          </m:sub>
                        </m:sSub>
                      </m:sup>
                    </m:sSup>
                  </m:den>
                </m:f>
              </m:e>
            </m:d>
          </m:e>
          <m:sup>
            <m:sSub>
              <m:sSubPr>
                <m:ctrlPr>
                  <w:rPr>
                    <w:rFonts w:ascii="Cambria Math" w:hAnsi="Cambria Math"/>
                    <w:i/>
                    <w:sz w:val="24"/>
                  </w:rPr>
                </m:ctrlPr>
              </m:sSubPr>
              <m:e>
                <m:r>
                  <w:rPr>
                    <w:rFonts w:ascii="Cambria Math" w:hAnsi="Cambria Math"/>
                    <w:sz w:val="24"/>
                  </w:rPr>
                  <m:t>m</m:t>
                </m:r>
              </m:e>
              <m:sub>
                <m:r>
                  <w:rPr>
                    <w:rFonts w:ascii="Cambria Math" w:hAnsi="Cambria Math"/>
                    <w:sz w:val="24"/>
                  </w:rPr>
                  <m:t>2</m:t>
                </m:r>
              </m:sub>
            </m:sSub>
          </m:sup>
        </m:sSup>
      </m:oMath>
    </w:p>
    <w:p w14:paraId="6C49333D" w14:textId="77777777" w:rsidR="009570AA" w:rsidRPr="002D4B5B" w:rsidRDefault="009570AA" w:rsidP="009570AA">
      <w:pPr>
        <w:pStyle w:val="BodyText"/>
        <w:spacing w:after="120" w:line="276" w:lineRule="auto"/>
        <w:rPr>
          <w:rFonts w:ascii="Times New Roman" w:hAnsi="Times New Roman"/>
          <w:sz w:val="24"/>
        </w:rPr>
      </w:pPr>
      <w:r w:rsidRPr="002D4B5B">
        <w:rPr>
          <w:rFonts w:ascii="Times New Roman" w:hAnsi="Times New Roman"/>
          <w:sz w:val="24"/>
        </w:rPr>
        <w:tab/>
      </w:r>
      <w:r w:rsidRPr="002D4B5B">
        <w:rPr>
          <w:rFonts w:ascii="Times New Roman" w:hAnsi="Times New Roman"/>
          <w:sz w:val="24"/>
        </w:rPr>
        <w:tab/>
      </w:r>
      <w:r w:rsidRPr="002D4B5B">
        <w:rPr>
          <w:rFonts w:ascii="Times New Roman" w:hAnsi="Times New Roman"/>
          <w:sz w:val="24"/>
        </w:rPr>
        <w:tab/>
      </w:r>
      <m:oMath>
        <m:sSub>
          <m:sSubPr>
            <m:ctrlPr>
              <w:rPr>
                <w:rFonts w:ascii="Cambria Math" w:hAnsi="Cambria Math"/>
                <w:i/>
                <w:sz w:val="24"/>
              </w:rPr>
            </m:ctrlPr>
          </m:sSubPr>
          <m:e>
            <m:r>
              <w:rPr>
                <w:rFonts w:ascii="Cambria Math" w:hAnsi="Cambria Math"/>
                <w:sz w:val="24"/>
              </w:rPr>
              <m:t>m</m:t>
            </m:r>
          </m:e>
          <m:sub>
            <m:r>
              <w:rPr>
                <w:rFonts w:ascii="Cambria Math" w:hAnsi="Cambria Math"/>
                <w:sz w:val="24"/>
              </w:rPr>
              <m:t>1</m:t>
            </m:r>
          </m:sub>
        </m:sSub>
        <m:r>
          <w:rPr>
            <w:rFonts w:ascii="Cambria Math" w:hAnsi="Cambria Math"/>
            <w:sz w:val="24"/>
          </w:rPr>
          <m:t>=</m:t>
        </m:r>
        <m:f>
          <m:fPr>
            <m:ctrlPr>
              <w:rPr>
                <w:rFonts w:ascii="Cambria Math" w:hAnsi="Cambria Math"/>
                <w:i/>
                <w:sz w:val="24"/>
              </w:rPr>
            </m:ctrlPr>
          </m:fPr>
          <m:num>
            <m:r>
              <w:rPr>
                <w:rFonts w:ascii="Cambria Math" w:hAnsi="Cambria Math"/>
                <w:sz w:val="24"/>
              </w:rPr>
              <m:t>2610</m:t>
            </m:r>
          </m:num>
          <m:den>
            <m:r>
              <w:rPr>
                <w:rFonts w:ascii="Cambria Math" w:hAnsi="Cambria Math"/>
                <w:sz w:val="24"/>
              </w:rPr>
              <m:t>4096</m:t>
            </m:r>
          </m:den>
        </m:f>
        <m:r>
          <w:rPr>
            <w:rFonts w:ascii="Cambria Math" w:hAnsi="Cambria Math"/>
            <w:sz w:val="24"/>
          </w:rPr>
          <m:t>×</m:t>
        </m:r>
        <m:f>
          <m:fPr>
            <m:ctrlPr>
              <w:rPr>
                <w:rFonts w:ascii="Cambria Math" w:hAnsi="Cambria Math"/>
                <w:i/>
                <w:sz w:val="24"/>
              </w:rPr>
            </m:ctrlPr>
          </m:fPr>
          <m:num>
            <m:r>
              <w:rPr>
                <w:rFonts w:ascii="Cambria Math" w:hAnsi="Cambria Math"/>
                <w:sz w:val="24"/>
              </w:rPr>
              <m:t>1</m:t>
            </m:r>
          </m:num>
          <m:den>
            <m:r>
              <w:rPr>
                <w:rFonts w:ascii="Cambria Math" w:hAnsi="Cambria Math"/>
                <w:sz w:val="24"/>
              </w:rPr>
              <m:t>4</m:t>
            </m:r>
          </m:den>
        </m:f>
        <m:r>
          <w:rPr>
            <w:rFonts w:ascii="Cambria Math" w:eastAsia="SimSun" w:hAnsi="Cambria Math"/>
            <w:sz w:val="24"/>
          </w:rPr>
          <m:t>=0.1593017578125</m:t>
        </m:r>
      </m:oMath>
    </w:p>
    <w:p w14:paraId="4F3F9841" w14:textId="77777777" w:rsidR="009570AA" w:rsidRPr="002D4B5B" w:rsidRDefault="009570AA" w:rsidP="009570AA">
      <w:pPr>
        <w:pStyle w:val="BodyText"/>
        <w:spacing w:after="120" w:line="276" w:lineRule="auto"/>
        <w:rPr>
          <w:rFonts w:ascii="Times New Roman" w:hAnsi="Times New Roman"/>
          <w:sz w:val="24"/>
        </w:rPr>
      </w:pPr>
      <w:r w:rsidRPr="002D4B5B">
        <w:rPr>
          <w:rFonts w:ascii="Times New Roman" w:hAnsi="Times New Roman"/>
          <w:sz w:val="24"/>
        </w:rPr>
        <w:tab/>
      </w:r>
      <w:r w:rsidRPr="002D4B5B">
        <w:rPr>
          <w:rFonts w:ascii="Times New Roman" w:hAnsi="Times New Roman"/>
          <w:sz w:val="24"/>
        </w:rPr>
        <w:tab/>
      </w:r>
      <w:r w:rsidRPr="002D4B5B">
        <w:rPr>
          <w:rFonts w:ascii="Times New Roman" w:hAnsi="Times New Roman"/>
          <w:sz w:val="24"/>
        </w:rPr>
        <w:tab/>
      </w:r>
      <m:oMath>
        <m:sSub>
          <m:sSubPr>
            <m:ctrlPr>
              <w:rPr>
                <w:rFonts w:ascii="Cambria Math" w:hAnsi="Cambria Math"/>
                <w:i/>
                <w:sz w:val="24"/>
              </w:rPr>
            </m:ctrlPr>
          </m:sSubPr>
          <m:e>
            <m:r>
              <w:rPr>
                <w:rFonts w:ascii="Cambria Math" w:hAnsi="Cambria Math"/>
                <w:sz w:val="24"/>
              </w:rPr>
              <m:t>m</m:t>
            </m:r>
          </m:e>
          <m:sub>
            <m:r>
              <w:rPr>
                <w:rFonts w:ascii="Cambria Math" w:hAnsi="Cambria Math"/>
                <w:sz w:val="24"/>
              </w:rPr>
              <m:t>2</m:t>
            </m:r>
          </m:sub>
        </m:sSub>
        <m:r>
          <w:rPr>
            <w:rFonts w:ascii="Cambria Math" w:hAnsi="Cambria Math"/>
            <w:sz w:val="24"/>
          </w:rPr>
          <m:t>=</m:t>
        </m:r>
        <m:f>
          <m:fPr>
            <m:ctrlPr>
              <w:rPr>
                <w:rFonts w:ascii="Cambria Math" w:hAnsi="Cambria Math"/>
                <w:i/>
                <w:sz w:val="24"/>
              </w:rPr>
            </m:ctrlPr>
          </m:fPr>
          <m:num>
            <m:r>
              <w:rPr>
                <w:rFonts w:ascii="Cambria Math" w:hAnsi="Cambria Math"/>
                <w:sz w:val="24"/>
              </w:rPr>
              <m:t>2523</m:t>
            </m:r>
          </m:num>
          <m:den>
            <m:r>
              <w:rPr>
                <w:rFonts w:ascii="Cambria Math" w:hAnsi="Cambria Math"/>
                <w:sz w:val="24"/>
              </w:rPr>
              <m:t>4096</m:t>
            </m:r>
          </m:den>
        </m:f>
        <m:r>
          <w:rPr>
            <w:rFonts w:ascii="Cambria Math" w:hAnsi="Cambria Math"/>
            <w:sz w:val="24"/>
          </w:rPr>
          <m:t>×128</m:t>
        </m:r>
        <m:r>
          <m:rPr>
            <m:sty m:val="p"/>
          </m:rPr>
          <w:rPr>
            <w:rFonts w:ascii="Cambria Math" w:hAnsi="Cambria Math"/>
            <w:sz w:val="24"/>
          </w:rPr>
          <m:t>=78.84375</m:t>
        </m:r>
      </m:oMath>
    </w:p>
    <w:p w14:paraId="55C0E16F" w14:textId="77777777" w:rsidR="009570AA" w:rsidRPr="002D4B5B" w:rsidRDefault="009570AA" w:rsidP="009570AA">
      <w:pPr>
        <w:pStyle w:val="BodyText"/>
        <w:spacing w:after="120" w:line="276" w:lineRule="auto"/>
        <w:rPr>
          <w:rFonts w:ascii="Times New Roman" w:hAnsi="Times New Roman"/>
          <w:sz w:val="24"/>
        </w:rPr>
      </w:pPr>
      <w:r w:rsidRPr="002D4B5B">
        <w:rPr>
          <w:rFonts w:ascii="Times New Roman" w:hAnsi="Times New Roman"/>
          <w:sz w:val="24"/>
        </w:rPr>
        <w:tab/>
      </w:r>
      <w:r w:rsidRPr="002D4B5B">
        <w:rPr>
          <w:rFonts w:ascii="Times New Roman" w:hAnsi="Times New Roman"/>
          <w:sz w:val="24"/>
        </w:rPr>
        <w:tab/>
      </w:r>
      <w:r w:rsidRPr="002D4B5B">
        <w:rPr>
          <w:rFonts w:ascii="Times New Roman" w:hAnsi="Times New Roman"/>
          <w:sz w:val="24"/>
        </w:rPr>
        <w:tab/>
      </w:r>
      <m:oMath>
        <m:sSub>
          <m:sSubPr>
            <m:ctrlPr>
              <w:rPr>
                <w:rFonts w:ascii="Cambria Math" w:hAnsi="Cambria Math"/>
                <w:i/>
                <w:sz w:val="24"/>
              </w:rPr>
            </m:ctrlPr>
          </m:sSubPr>
          <m:e>
            <m:r>
              <w:rPr>
                <w:rFonts w:ascii="Cambria Math" w:hAnsi="Cambria Math"/>
                <w:sz w:val="24"/>
              </w:rPr>
              <m:t>c</m:t>
            </m:r>
          </m:e>
          <m:sub>
            <m:r>
              <w:rPr>
                <w:rFonts w:ascii="Cambria Math" w:hAnsi="Cambria Math"/>
                <w:sz w:val="24"/>
              </w:rPr>
              <m:t>1</m:t>
            </m:r>
          </m:sub>
        </m:sSub>
        <m:r>
          <w:rPr>
            <w:rFonts w:ascii="Cambria Math" w:hAnsi="Cambria Math"/>
            <w:sz w:val="24"/>
          </w:rPr>
          <m:t>=</m:t>
        </m:r>
        <m:sSub>
          <m:sSubPr>
            <m:ctrlPr>
              <w:rPr>
                <w:rFonts w:ascii="Cambria Math" w:hAnsi="Cambria Math"/>
                <w:i/>
                <w:sz w:val="24"/>
              </w:rPr>
            </m:ctrlPr>
          </m:sSubPr>
          <m:e>
            <m:r>
              <w:rPr>
                <w:rFonts w:ascii="Cambria Math" w:hAnsi="Cambria Math"/>
                <w:sz w:val="24"/>
              </w:rPr>
              <m:t>c</m:t>
            </m:r>
          </m:e>
          <m:sub>
            <m:r>
              <w:rPr>
                <w:rFonts w:ascii="Cambria Math" w:hAnsi="Cambria Math"/>
                <w:sz w:val="24"/>
              </w:rPr>
              <m:t>3</m:t>
            </m:r>
          </m:sub>
        </m:sSub>
        <m:r>
          <m:rPr>
            <m:sty m:val="p"/>
          </m:rPr>
          <w:rPr>
            <w:rFonts w:ascii="Cambria Math" w:hAnsi="Cambria Math"/>
            <w:sz w:val="24"/>
          </w:rPr>
          <m:t>-</m:t>
        </m:r>
        <m:sSub>
          <m:sSubPr>
            <m:ctrlPr>
              <w:rPr>
                <w:rFonts w:ascii="Cambria Math" w:hAnsi="Cambria Math"/>
                <w:i/>
                <w:sz w:val="24"/>
              </w:rPr>
            </m:ctrlPr>
          </m:sSubPr>
          <m:e>
            <m:r>
              <w:rPr>
                <w:rFonts w:ascii="Cambria Math" w:hAnsi="Cambria Math"/>
                <w:sz w:val="24"/>
              </w:rPr>
              <m:t>c</m:t>
            </m:r>
          </m:e>
          <m:sub>
            <m:r>
              <w:rPr>
                <w:rFonts w:ascii="Cambria Math" w:hAnsi="Cambria Math"/>
                <w:sz w:val="24"/>
              </w:rPr>
              <m:t>2</m:t>
            </m:r>
          </m:sub>
        </m:sSub>
        <m:r>
          <m:rPr>
            <m:sty m:val="p"/>
          </m:rPr>
          <w:rPr>
            <w:rFonts w:ascii="Cambria Math" w:hAnsi="Cambria Math"/>
            <w:sz w:val="24"/>
          </w:rPr>
          <m:t>+1=</m:t>
        </m:r>
        <m:f>
          <m:fPr>
            <m:ctrlPr>
              <w:rPr>
                <w:rFonts w:ascii="Cambria Math" w:hAnsi="Cambria Math"/>
                <w:sz w:val="24"/>
              </w:rPr>
            </m:ctrlPr>
          </m:fPr>
          <m:num>
            <m:r>
              <w:rPr>
                <w:rFonts w:ascii="Cambria Math" w:hAnsi="Cambria Math"/>
                <w:sz w:val="24"/>
              </w:rPr>
              <m:t>3424</m:t>
            </m:r>
          </m:num>
          <m:den>
            <m:r>
              <w:rPr>
                <w:rFonts w:ascii="Cambria Math" w:hAnsi="Cambria Math"/>
                <w:sz w:val="24"/>
              </w:rPr>
              <m:t>4096</m:t>
            </m:r>
          </m:den>
        </m:f>
        <m:r>
          <m:rPr>
            <m:sty m:val="p"/>
          </m:rPr>
          <w:rPr>
            <w:rFonts w:ascii="Cambria Math" w:hAnsi="Cambria Math"/>
            <w:sz w:val="24"/>
          </w:rPr>
          <m:t>=0.8359375</m:t>
        </m:r>
      </m:oMath>
    </w:p>
    <w:p w14:paraId="639547C6" w14:textId="77777777" w:rsidR="009570AA" w:rsidRPr="002D4B5B" w:rsidRDefault="009570AA" w:rsidP="009570AA">
      <w:pPr>
        <w:pStyle w:val="BodyText"/>
        <w:spacing w:after="120" w:line="276" w:lineRule="auto"/>
        <w:rPr>
          <w:rFonts w:ascii="Times New Roman" w:hAnsi="Times New Roman"/>
          <w:sz w:val="24"/>
        </w:rPr>
      </w:pPr>
      <w:r w:rsidRPr="002D4B5B">
        <w:rPr>
          <w:rFonts w:ascii="Times New Roman" w:hAnsi="Times New Roman"/>
          <w:sz w:val="24"/>
        </w:rPr>
        <w:tab/>
      </w:r>
      <w:r w:rsidRPr="002D4B5B">
        <w:rPr>
          <w:rFonts w:ascii="Times New Roman" w:hAnsi="Times New Roman"/>
          <w:sz w:val="24"/>
        </w:rPr>
        <w:tab/>
      </w:r>
      <w:r w:rsidRPr="002D4B5B">
        <w:rPr>
          <w:rFonts w:ascii="Times New Roman" w:hAnsi="Times New Roman"/>
          <w:sz w:val="24"/>
        </w:rPr>
        <w:tab/>
      </w:r>
      <m:oMath>
        <m:sSub>
          <m:sSubPr>
            <m:ctrlPr>
              <w:rPr>
                <w:rFonts w:ascii="Cambria Math" w:hAnsi="Cambria Math"/>
                <w:i/>
                <w:sz w:val="24"/>
              </w:rPr>
            </m:ctrlPr>
          </m:sSubPr>
          <m:e>
            <m:r>
              <w:rPr>
                <w:rFonts w:ascii="Cambria Math" w:hAnsi="Cambria Math"/>
                <w:sz w:val="24"/>
              </w:rPr>
              <m:t>c</m:t>
            </m:r>
          </m:e>
          <m:sub>
            <m:r>
              <w:rPr>
                <w:rFonts w:ascii="Cambria Math" w:hAnsi="Cambria Math"/>
                <w:sz w:val="24"/>
              </w:rPr>
              <m:t>2</m:t>
            </m:r>
          </m:sub>
        </m:sSub>
        <m:r>
          <w:rPr>
            <w:rFonts w:ascii="Cambria Math" w:hAnsi="Cambria Math"/>
            <w:sz w:val="24"/>
          </w:rPr>
          <m:t>=</m:t>
        </m:r>
        <m:f>
          <m:fPr>
            <m:ctrlPr>
              <w:rPr>
                <w:rFonts w:ascii="Cambria Math" w:hAnsi="Cambria Math"/>
                <w:i/>
                <w:sz w:val="24"/>
              </w:rPr>
            </m:ctrlPr>
          </m:fPr>
          <m:num>
            <m:r>
              <w:rPr>
                <w:rFonts w:ascii="Cambria Math" w:hAnsi="Cambria Math"/>
                <w:sz w:val="24"/>
              </w:rPr>
              <m:t>2413</m:t>
            </m:r>
          </m:num>
          <m:den>
            <m:r>
              <w:rPr>
                <w:rFonts w:ascii="Cambria Math" w:hAnsi="Cambria Math"/>
                <w:sz w:val="24"/>
              </w:rPr>
              <m:t>4096</m:t>
            </m:r>
          </m:den>
        </m:f>
        <m:r>
          <w:rPr>
            <w:rFonts w:ascii="Cambria Math" w:hAnsi="Cambria Math"/>
            <w:sz w:val="24"/>
          </w:rPr>
          <m:t>×32</m:t>
        </m:r>
        <m:r>
          <m:rPr>
            <m:sty m:val="p"/>
          </m:rPr>
          <w:rPr>
            <w:rFonts w:ascii="Cambria Math" w:hAnsi="Cambria Math"/>
            <w:sz w:val="24"/>
          </w:rPr>
          <m:t>=</m:t>
        </m:r>
        <m:r>
          <w:rPr>
            <w:rFonts w:ascii="Cambria Math" w:eastAsia="SimSun" w:hAnsi="Cambria Math"/>
            <w:sz w:val="24"/>
          </w:rPr>
          <m:t>18.8515625</m:t>
        </m:r>
      </m:oMath>
    </w:p>
    <w:p w14:paraId="70EF58B5" w14:textId="77777777" w:rsidR="009570AA" w:rsidRPr="002D4B5B" w:rsidRDefault="009570AA" w:rsidP="009570AA">
      <w:pPr>
        <w:pStyle w:val="BodyText"/>
        <w:spacing w:after="120" w:line="276" w:lineRule="auto"/>
        <w:rPr>
          <w:rFonts w:ascii="Times New Roman" w:hAnsi="Times New Roman"/>
          <w:i/>
          <w:sz w:val="24"/>
        </w:rPr>
      </w:pPr>
      <w:r w:rsidRPr="002D4B5B">
        <w:rPr>
          <w:rFonts w:ascii="Times New Roman" w:hAnsi="Times New Roman"/>
          <w:sz w:val="24"/>
        </w:rPr>
        <w:tab/>
      </w:r>
      <w:r w:rsidRPr="002D4B5B">
        <w:rPr>
          <w:rFonts w:ascii="Times New Roman" w:hAnsi="Times New Roman"/>
          <w:sz w:val="24"/>
        </w:rPr>
        <w:tab/>
      </w:r>
      <w:r w:rsidRPr="002D4B5B">
        <w:rPr>
          <w:rFonts w:ascii="Times New Roman" w:hAnsi="Times New Roman"/>
          <w:sz w:val="24"/>
        </w:rPr>
        <w:tab/>
      </w:r>
      <m:oMath>
        <m:sSub>
          <m:sSubPr>
            <m:ctrlPr>
              <w:rPr>
                <w:rFonts w:ascii="Cambria Math" w:hAnsi="Cambria Math"/>
                <w:i/>
                <w:sz w:val="24"/>
              </w:rPr>
            </m:ctrlPr>
          </m:sSubPr>
          <m:e>
            <m:r>
              <w:rPr>
                <w:rFonts w:ascii="Cambria Math" w:hAnsi="Cambria Math"/>
                <w:sz w:val="24"/>
              </w:rPr>
              <m:t>c</m:t>
            </m:r>
          </m:e>
          <m:sub>
            <m:r>
              <w:rPr>
                <w:rFonts w:ascii="Cambria Math" w:hAnsi="Cambria Math"/>
                <w:sz w:val="24"/>
              </w:rPr>
              <m:t>3</m:t>
            </m:r>
          </m:sub>
        </m:sSub>
        <m:r>
          <w:rPr>
            <w:rFonts w:ascii="Cambria Math" w:hAnsi="Cambria Math"/>
            <w:sz w:val="24"/>
          </w:rPr>
          <m:t>=</m:t>
        </m:r>
        <m:f>
          <m:fPr>
            <m:ctrlPr>
              <w:rPr>
                <w:rFonts w:ascii="Cambria Math" w:hAnsi="Cambria Math"/>
                <w:i/>
                <w:sz w:val="24"/>
              </w:rPr>
            </m:ctrlPr>
          </m:fPr>
          <m:num>
            <m:r>
              <w:rPr>
                <w:rFonts w:ascii="Cambria Math" w:hAnsi="Cambria Math"/>
                <w:sz w:val="24"/>
              </w:rPr>
              <m:t>2392</m:t>
            </m:r>
          </m:num>
          <m:den>
            <m:r>
              <w:rPr>
                <w:rFonts w:ascii="Cambria Math" w:hAnsi="Cambria Math"/>
                <w:sz w:val="24"/>
              </w:rPr>
              <m:t>4096</m:t>
            </m:r>
          </m:den>
        </m:f>
        <m:r>
          <w:rPr>
            <w:rFonts w:ascii="Cambria Math" w:hAnsi="Cambria Math"/>
            <w:sz w:val="24"/>
          </w:rPr>
          <m:t>×32=18.6875</m:t>
        </m:r>
      </m:oMath>
    </w:p>
    <w:p w14:paraId="292B1988" w14:textId="77777777" w:rsidR="009570AA" w:rsidRPr="002D4B5B" w:rsidRDefault="009570AA" w:rsidP="009570AA">
      <w:pPr>
        <w:pStyle w:val="ListParagraph"/>
        <w:tabs>
          <w:tab w:val="left" w:pos="1170"/>
        </w:tabs>
        <w:spacing w:after="0"/>
        <w:rPr>
          <w:rFonts w:ascii="Times New Roman" w:hAnsi="Times New Roman"/>
          <w:szCs w:val="24"/>
        </w:rPr>
      </w:pPr>
    </w:p>
    <w:p w14:paraId="757F40F5" w14:textId="64BB7E65" w:rsidR="009570AA" w:rsidRPr="00E3518C" w:rsidRDefault="00762E53" w:rsidP="009570AA">
      <w:pPr>
        <w:pStyle w:val="Heading3"/>
      </w:pPr>
      <w:bookmarkStart w:id="320" w:name="_Ref453678498"/>
      <w:r>
        <w:t xml:space="preserve">Conversion from </w:t>
      </w:r>
      <w:r w:rsidR="00392C3C">
        <w:t>L</w:t>
      </w:r>
      <w:r w:rsidR="00240595">
        <w:sym w:font="Symbol" w:char="F0A2"/>
      </w:r>
      <w:r w:rsidR="00392C3C">
        <w:t>M</w:t>
      </w:r>
      <w:r w:rsidR="00240595">
        <w:sym w:font="Symbol" w:char="F0A2"/>
      </w:r>
      <w:r w:rsidR="00392C3C">
        <w:t>S</w:t>
      </w:r>
      <w:r w:rsidR="00240595">
        <w:sym w:font="Symbol" w:char="F0A2"/>
      </w:r>
      <w:r>
        <w:t xml:space="preserve"> </w:t>
      </w:r>
      <w:r w:rsidR="009570AA" w:rsidRPr="00E3518C">
        <w:t xml:space="preserve">to </w:t>
      </w:r>
      <w:r w:rsidRPr="00725BD3">
        <w:t>IC</w:t>
      </w:r>
      <w:r w:rsidRPr="00725BD3">
        <w:rPr>
          <w:vertAlign w:val="subscript"/>
        </w:rPr>
        <w:t>T</w:t>
      </w:r>
      <w:r w:rsidRPr="00725BD3">
        <w:t>C</w:t>
      </w:r>
      <w:r w:rsidRPr="00725BD3">
        <w:rPr>
          <w:vertAlign w:val="subscript"/>
        </w:rPr>
        <w:t>P</w:t>
      </w:r>
      <w:bookmarkEnd w:id="320"/>
    </w:p>
    <w:p w14:paraId="66A6EEE3" w14:textId="205518C3" w:rsidR="009570AA" w:rsidRPr="009971B2" w:rsidRDefault="002D4B5B" w:rsidP="009570AA">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Pr>
          <w:rFonts w:ascii="Times New Roman" w:hAnsi="Times New Roman"/>
          <w:szCs w:val="24"/>
        </w:rPr>
        <w:t>I</w:t>
      </w:r>
      <w:r w:rsidR="002F5711">
        <w:rPr>
          <w:rFonts w:ascii="Times New Roman" w:hAnsi="Times New Roman"/>
          <w:szCs w:val="24"/>
        </w:rPr>
        <w:t xml:space="preserve"> = (</w:t>
      </w:r>
      <w:r w:rsidR="00DD29EC">
        <w:rPr>
          <w:rFonts w:ascii="Times New Roman" w:hAnsi="Times New Roman"/>
          <w:szCs w:val="24"/>
        </w:rPr>
        <w:t>2048</w:t>
      </w:r>
      <w:r w:rsidR="002F5711">
        <w:rPr>
          <w:rFonts w:ascii="Times New Roman" w:hAnsi="Times New Roman"/>
          <w:szCs w:val="24"/>
        </w:rPr>
        <w:t>.0</w:t>
      </w:r>
      <w:r w:rsidR="009570AA" w:rsidRPr="009971B2">
        <w:rPr>
          <w:rFonts w:ascii="Times New Roman" w:hAnsi="Times New Roman"/>
          <w:szCs w:val="24"/>
        </w:rPr>
        <w:t xml:space="preserve"> * </w:t>
      </w:r>
      <w:r w:rsidR="00DD29EC">
        <w:rPr>
          <w:rFonts w:ascii="Times New Roman" w:hAnsi="Times New Roman"/>
          <w:szCs w:val="24"/>
        </w:rPr>
        <w:t>L</w:t>
      </w:r>
      <w:r w:rsidR="00240595">
        <w:sym w:font="Symbol" w:char="F0A2"/>
      </w:r>
      <w:r w:rsidR="00DD29EC">
        <w:rPr>
          <w:rFonts w:ascii="Times New Roman" w:hAnsi="Times New Roman"/>
          <w:szCs w:val="24"/>
        </w:rPr>
        <w:t xml:space="preserve"> + </w:t>
      </w:r>
      <w:r w:rsidR="002F5711">
        <w:rPr>
          <w:rFonts w:ascii="Times New Roman" w:hAnsi="Times New Roman"/>
          <w:szCs w:val="24"/>
        </w:rPr>
        <w:t>2048.0</w:t>
      </w:r>
      <w:r w:rsidR="00DD29EC">
        <w:rPr>
          <w:rFonts w:ascii="Times New Roman" w:hAnsi="Times New Roman"/>
          <w:szCs w:val="24"/>
        </w:rPr>
        <w:t xml:space="preserve"> * M</w:t>
      </w:r>
      <w:r w:rsidR="00240595">
        <w:sym w:font="Symbol" w:char="F0A2"/>
      </w:r>
      <w:r w:rsidR="002F5711">
        <w:rPr>
          <w:rFonts w:ascii="Times New Roman" w:hAnsi="Times New Roman"/>
          <w:szCs w:val="24"/>
        </w:rPr>
        <w:t>)</w:t>
      </w:r>
      <w:r w:rsidR="005171A0">
        <w:rPr>
          <w:rFonts w:ascii="Times New Roman" w:hAnsi="Times New Roman"/>
          <w:szCs w:val="24"/>
        </w:rPr>
        <w:t xml:space="preserve"> </w:t>
      </w:r>
      <w:r w:rsidR="002F5711">
        <w:rPr>
          <w:rFonts w:ascii="Times New Roman" w:hAnsi="Times New Roman"/>
          <w:szCs w:val="24"/>
        </w:rPr>
        <w:t>/</w:t>
      </w:r>
      <w:r w:rsidR="005171A0">
        <w:rPr>
          <w:rFonts w:ascii="Times New Roman" w:hAnsi="Times New Roman"/>
          <w:szCs w:val="24"/>
        </w:rPr>
        <w:t xml:space="preserve"> </w:t>
      </w:r>
      <w:r w:rsidR="002F5711">
        <w:rPr>
          <w:rFonts w:ascii="Times New Roman" w:hAnsi="Times New Roman"/>
          <w:szCs w:val="24"/>
        </w:rPr>
        <w:t>4096.0</w:t>
      </w:r>
    </w:p>
    <w:p w14:paraId="2D276756" w14:textId="16464F63" w:rsidR="009570AA" w:rsidRPr="009971B2" w:rsidRDefault="002D4B5B" w:rsidP="009570AA">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Pr>
          <w:rFonts w:ascii="Times New Roman" w:hAnsi="Times New Roman"/>
          <w:szCs w:val="24"/>
        </w:rPr>
        <w:t>C</w:t>
      </w:r>
      <w:r w:rsidRPr="002D4B5B">
        <w:rPr>
          <w:rFonts w:ascii="Times New Roman" w:hAnsi="Times New Roman"/>
          <w:szCs w:val="24"/>
          <w:vertAlign w:val="subscript"/>
        </w:rPr>
        <w:t>T</w:t>
      </w:r>
      <w:r w:rsidR="005171A0">
        <w:rPr>
          <w:rFonts w:ascii="Times New Roman" w:hAnsi="Times New Roman"/>
          <w:szCs w:val="24"/>
        </w:rPr>
        <w:t xml:space="preserve"> = (6610.0</w:t>
      </w:r>
      <w:r w:rsidR="00DD29EC">
        <w:rPr>
          <w:rFonts w:ascii="Times New Roman" w:hAnsi="Times New Roman"/>
          <w:szCs w:val="24"/>
        </w:rPr>
        <w:t xml:space="preserve"> * L</w:t>
      </w:r>
      <w:r w:rsidR="00240595">
        <w:sym w:font="Symbol" w:char="F0A2"/>
      </w:r>
      <w:r w:rsidR="00DD29EC">
        <w:rPr>
          <w:rFonts w:ascii="Times New Roman" w:hAnsi="Times New Roman"/>
          <w:szCs w:val="24"/>
        </w:rPr>
        <w:t xml:space="preserve"> </w:t>
      </w:r>
      <w:r w:rsidR="007036E8">
        <w:rPr>
          <w:rFonts w:ascii="Times New Roman" w:hAnsi="Times New Roman"/>
        </w:rPr>
        <w:t>−</w:t>
      </w:r>
      <w:r w:rsidR="00DD29EC">
        <w:rPr>
          <w:rFonts w:ascii="Times New Roman" w:hAnsi="Times New Roman"/>
          <w:szCs w:val="24"/>
        </w:rPr>
        <w:t xml:space="preserve"> </w:t>
      </w:r>
      <w:r w:rsidR="005171A0">
        <w:rPr>
          <w:rFonts w:ascii="Times New Roman" w:hAnsi="Times New Roman"/>
          <w:szCs w:val="24"/>
        </w:rPr>
        <w:t>13613.0</w:t>
      </w:r>
      <w:r w:rsidR="00DD29EC">
        <w:rPr>
          <w:rFonts w:ascii="Times New Roman" w:hAnsi="Times New Roman"/>
          <w:szCs w:val="24"/>
        </w:rPr>
        <w:t xml:space="preserve"> * M</w:t>
      </w:r>
      <w:r w:rsidR="00240595">
        <w:sym w:font="Symbol" w:char="F0A2"/>
      </w:r>
      <w:r w:rsidR="005171A0">
        <w:rPr>
          <w:rFonts w:ascii="Times New Roman" w:hAnsi="Times New Roman"/>
          <w:szCs w:val="24"/>
        </w:rPr>
        <w:t xml:space="preserve"> + 7003.</w:t>
      </w:r>
      <w:r w:rsidR="00DD29EC">
        <w:rPr>
          <w:rFonts w:ascii="Times New Roman" w:hAnsi="Times New Roman"/>
          <w:szCs w:val="24"/>
        </w:rPr>
        <w:t>0 * S</w:t>
      </w:r>
      <w:r w:rsidR="00240595">
        <w:sym w:font="Symbol" w:char="F0A2"/>
      </w:r>
      <w:r w:rsidR="005171A0">
        <w:rPr>
          <w:rFonts w:ascii="Times New Roman" w:hAnsi="Times New Roman"/>
          <w:szCs w:val="24"/>
        </w:rPr>
        <w:t>) / 4096.0</w:t>
      </w:r>
    </w:p>
    <w:p w14:paraId="5BB42528" w14:textId="21DFEFA3" w:rsidR="009570AA" w:rsidRPr="009971B2" w:rsidRDefault="009570AA" w:rsidP="009570AA">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sidRPr="009971B2">
        <w:rPr>
          <w:rFonts w:ascii="Times New Roman" w:hAnsi="Times New Roman"/>
          <w:szCs w:val="24"/>
        </w:rPr>
        <w:t>C</w:t>
      </w:r>
      <w:r w:rsidR="002D4B5B" w:rsidRPr="002D4B5B">
        <w:rPr>
          <w:rFonts w:ascii="Times New Roman" w:hAnsi="Times New Roman"/>
          <w:szCs w:val="24"/>
          <w:vertAlign w:val="subscript"/>
        </w:rPr>
        <w:t>P</w:t>
      </w:r>
      <w:r w:rsidR="005171A0">
        <w:rPr>
          <w:rFonts w:ascii="Times New Roman" w:hAnsi="Times New Roman"/>
          <w:szCs w:val="24"/>
        </w:rPr>
        <w:t xml:space="preserve"> = (17933.0</w:t>
      </w:r>
      <w:r w:rsidRPr="009971B2">
        <w:rPr>
          <w:rFonts w:ascii="Times New Roman" w:hAnsi="Times New Roman"/>
          <w:szCs w:val="24"/>
        </w:rPr>
        <w:t xml:space="preserve"> *</w:t>
      </w:r>
      <w:r w:rsidR="00DD29EC">
        <w:rPr>
          <w:rFonts w:ascii="Times New Roman" w:hAnsi="Times New Roman"/>
          <w:szCs w:val="24"/>
        </w:rPr>
        <w:t xml:space="preserve"> L</w:t>
      </w:r>
      <w:r w:rsidR="00240595">
        <w:sym w:font="Symbol" w:char="F0A2"/>
      </w:r>
      <w:r w:rsidR="005171A0">
        <w:rPr>
          <w:rFonts w:ascii="Times New Roman" w:hAnsi="Times New Roman"/>
          <w:szCs w:val="24"/>
        </w:rPr>
        <w:t xml:space="preserve"> </w:t>
      </w:r>
      <w:r w:rsidR="007036E8">
        <w:rPr>
          <w:rFonts w:ascii="Times New Roman" w:hAnsi="Times New Roman"/>
        </w:rPr>
        <w:t>−</w:t>
      </w:r>
      <w:r w:rsidR="005171A0">
        <w:rPr>
          <w:rFonts w:ascii="Times New Roman" w:hAnsi="Times New Roman"/>
          <w:szCs w:val="24"/>
        </w:rPr>
        <w:t xml:space="preserve"> 17390.0</w:t>
      </w:r>
      <w:r w:rsidR="00DD29EC">
        <w:rPr>
          <w:rFonts w:ascii="Times New Roman" w:hAnsi="Times New Roman"/>
          <w:szCs w:val="24"/>
        </w:rPr>
        <w:t xml:space="preserve"> * M</w:t>
      </w:r>
      <w:r w:rsidR="00240595">
        <w:sym w:font="Symbol" w:char="F0A2"/>
      </w:r>
      <w:r w:rsidR="005171A0">
        <w:rPr>
          <w:rFonts w:ascii="Times New Roman" w:hAnsi="Times New Roman"/>
          <w:szCs w:val="24"/>
        </w:rPr>
        <w:t xml:space="preserve"> </w:t>
      </w:r>
      <w:r w:rsidR="004240D1" w:rsidRPr="00046D6D">
        <w:rPr>
          <w:rFonts w:ascii="Times New Roman" w:hAnsi="Times New Roman"/>
        </w:rPr>
        <w:t>–</w:t>
      </w:r>
      <w:r w:rsidR="005171A0">
        <w:rPr>
          <w:rFonts w:ascii="Times New Roman" w:hAnsi="Times New Roman"/>
          <w:szCs w:val="24"/>
        </w:rPr>
        <w:t xml:space="preserve"> 543.0</w:t>
      </w:r>
      <w:r w:rsidR="00DD29EC">
        <w:rPr>
          <w:rFonts w:ascii="Times New Roman" w:hAnsi="Times New Roman"/>
          <w:szCs w:val="24"/>
        </w:rPr>
        <w:t xml:space="preserve"> * S</w:t>
      </w:r>
      <w:r w:rsidR="00240595">
        <w:sym w:font="Symbol" w:char="F0A2"/>
      </w:r>
      <w:r w:rsidR="005171A0">
        <w:rPr>
          <w:rFonts w:ascii="Times New Roman" w:hAnsi="Times New Roman"/>
          <w:szCs w:val="24"/>
        </w:rPr>
        <w:t>) / 4096.0</w:t>
      </w:r>
    </w:p>
    <w:p w14:paraId="3E12FB6F" w14:textId="706DB070" w:rsidR="009570AA" w:rsidRPr="009971B2" w:rsidRDefault="009570AA" w:rsidP="009570AA">
      <w:pPr>
        <w:pStyle w:val="Heading2"/>
      </w:pPr>
      <w:bookmarkStart w:id="321" w:name="_Ref453678509"/>
      <w:r w:rsidRPr="009971B2">
        <w:t xml:space="preserve">Quantization from </w:t>
      </w:r>
      <w:r w:rsidR="00CD012D" w:rsidRPr="00240595">
        <w:t>IC</w:t>
      </w:r>
      <w:r w:rsidR="00CD012D" w:rsidRPr="00240595">
        <w:rPr>
          <w:vertAlign w:val="subscript"/>
        </w:rPr>
        <w:t>T</w:t>
      </w:r>
      <w:r w:rsidR="00CD012D" w:rsidRPr="00240595">
        <w:t>C</w:t>
      </w:r>
      <w:r w:rsidR="00CD012D" w:rsidRPr="00240595">
        <w:rPr>
          <w:vertAlign w:val="subscript"/>
        </w:rPr>
        <w:t>P</w:t>
      </w:r>
      <w:r w:rsidRPr="009971B2">
        <w:t xml:space="preserve"> into D</w:t>
      </w:r>
      <w:r w:rsidR="00CD012D" w:rsidRPr="0093605D">
        <w:rPr>
          <w:vertAlign w:val="subscript"/>
        </w:rPr>
        <w:t>I</w:t>
      </w:r>
      <w:r w:rsidR="00CD012D" w:rsidRPr="00CD012D">
        <w:t>D</w:t>
      </w:r>
      <w:r w:rsidR="00CD012D" w:rsidRPr="0093605D">
        <w:rPr>
          <w:vertAlign w:val="subscript"/>
        </w:rPr>
        <w:t>Ct</w:t>
      </w:r>
      <w:r w:rsidR="00CD012D" w:rsidRPr="00CD012D">
        <w:t>D</w:t>
      </w:r>
      <w:r w:rsidR="00CD012D" w:rsidRPr="0093605D">
        <w:rPr>
          <w:vertAlign w:val="subscript"/>
        </w:rPr>
        <w:t>Cp</w:t>
      </w:r>
      <w:bookmarkEnd w:id="321"/>
    </w:p>
    <w:p w14:paraId="79449D26" w14:textId="2B2244E8" w:rsidR="009570AA" w:rsidRPr="009971B2" w:rsidRDefault="009570AA" w:rsidP="009570AA">
      <w:pPr>
        <w:tabs>
          <w:tab w:val="left" w:pos="1170"/>
        </w:tabs>
        <w:spacing w:after="120"/>
        <w:jc w:val="both"/>
        <w:rPr>
          <w:szCs w:val="24"/>
        </w:rPr>
      </w:pPr>
      <w:r w:rsidRPr="009971B2">
        <w:rPr>
          <w:szCs w:val="24"/>
        </w:rPr>
        <w:t xml:space="preserve">This process quantizes the input </w:t>
      </w:r>
      <w:r w:rsidR="0093605D" w:rsidRPr="00725BD3">
        <w:t>IC</w:t>
      </w:r>
      <w:r w:rsidR="0093605D" w:rsidRPr="00725BD3">
        <w:rPr>
          <w:vertAlign w:val="subscript"/>
        </w:rPr>
        <w:t>T</w:t>
      </w:r>
      <w:r w:rsidR="0093605D" w:rsidRPr="00725BD3">
        <w:t>C</w:t>
      </w:r>
      <w:r w:rsidR="0093605D" w:rsidRPr="00725BD3">
        <w:rPr>
          <w:vertAlign w:val="subscript"/>
        </w:rPr>
        <w:t>P</w:t>
      </w:r>
      <w:r w:rsidRPr="009971B2">
        <w:rPr>
          <w:szCs w:val="24"/>
        </w:rPr>
        <w:t xml:space="preserve"> signal into a signal of bit-depth BitDepthY for the </w:t>
      </w:r>
      <w:r w:rsidR="0093605D">
        <w:rPr>
          <w:szCs w:val="24"/>
        </w:rPr>
        <w:t>I</w:t>
      </w:r>
      <w:r w:rsidRPr="009971B2">
        <w:rPr>
          <w:szCs w:val="24"/>
        </w:rPr>
        <w:t xml:space="preserve"> component and BitDep</w:t>
      </w:r>
      <w:r w:rsidR="00893DC5">
        <w:rPr>
          <w:szCs w:val="24"/>
        </w:rPr>
        <w:t>thC for the chroma components (Ct, Cp</w:t>
      </w:r>
      <w:r w:rsidRPr="009971B2">
        <w:rPr>
          <w:szCs w:val="24"/>
        </w:rPr>
        <w:t>).</w:t>
      </w:r>
    </w:p>
    <w:p w14:paraId="584DB41D" w14:textId="2178259D" w:rsidR="009570AA" w:rsidRPr="009971B2" w:rsidRDefault="00F867AA" w:rsidP="009570AA">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m:oMath>
        <m:sSub>
          <m:sSubPr>
            <m:ctrlPr>
              <w:rPr>
                <w:rFonts w:ascii="Cambria Math" w:hAnsi="Cambria Math"/>
                <w:szCs w:val="24"/>
              </w:rPr>
            </m:ctrlPr>
          </m:sSubPr>
          <m:e>
            <m:r>
              <m:rPr>
                <m:sty m:val="p"/>
              </m:rPr>
              <w:rPr>
                <w:rFonts w:ascii="Cambria Math" w:hAnsi="Cambria Math"/>
                <w:szCs w:val="24"/>
              </w:rPr>
              <m:t>D</m:t>
            </m:r>
          </m:e>
          <m:sub>
            <m:sSup>
              <m:sSupPr>
                <m:ctrlPr>
                  <w:rPr>
                    <w:rFonts w:ascii="Cambria Math" w:hAnsi="Cambria Math"/>
                    <w:szCs w:val="24"/>
                  </w:rPr>
                </m:ctrlPr>
              </m:sSupPr>
              <m:e>
                <m:r>
                  <m:rPr>
                    <m:sty m:val="p"/>
                  </m:rPr>
                  <w:rPr>
                    <w:rFonts w:ascii="Cambria Math" w:hAnsi="Cambria Math"/>
                    <w:szCs w:val="24"/>
                  </w:rPr>
                  <m:t>I</m:t>
                </m:r>
              </m:e>
              <m:sup/>
            </m:sSup>
          </m:sub>
        </m:sSub>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Clip1</m:t>
            </m:r>
          </m:e>
          <m:sub>
            <m:r>
              <m:rPr>
                <m:sty m:val="p"/>
              </m:rPr>
              <w:rPr>
                <w:rFonts w:ascii="Cambria Math" w:hAnsi="Cambria Math"/>
                <w:szCs w:val="24"/>
              </w:rPr>
              <m:t>Y</m:t>
            </m:r>
          </m:sub>
        </m:sSub>
        <m:d>
          <m:dPr>
            <m:ctrlPr>
              <w:rPr>
                <w:rFonts w:ascii="Cambria Math" w:hAnsi="Cambria Math"/>
                <w:szCs w:val="24"/>
              </w:rPr>
            </m:ctrlPr>
          </m:dPr>
          <m:e>
            <m:r>
              <m:rPr>
                <m:sty m:val="p"/>
              </m:rPr>
              <w:rPr>
                <w:rFonts w:ascii="Cambria Math" w:hAnsi="Cambria Math"/>
                <w:szCs w:val="24"/>
              </w:rPr>
              <m:t>Round</m:t>
            </m:r>
            <m:d>
              <m:dPr>
                <m:ctrlPr>
                  <w:rPr>
                    <w:rFonts w:ascii="Cambria Math" w:hAnsi="Cambria Math"/>
                    <w:szCs w:val="24"/>
                  </w:rPr>
                </m:ctrlPr>
              </m:dPr>
              <m:e>
                <m:d>
                  <m:dPr>
                    <m:ctrlPr>
                      <w:rPr>
                        <w:rFonts w:ascii="Cambria Math" w:hAnsi="Cambria Math"/>
                        <w:szCs w:val="24"/>
                      </w:rPr>
                    </m:ctrlPr>
                  </m:dPr>
                  <m:e>
                    <m:r>
                      <m:rPr>
                        <m:sty m:val="p"/>
                      </m:rPr>
                      <w:rPr>
                        <w:rFonts w:ascii="Cambria Math" w:hAnsi="Cambria Math"/>
                        <w:szCs w:val="24"/>
                      </w:rPr>
                      <m:t xml:space="preserve">1≪ </m:t>
                    </m:r>
                    <m:d>
                      <m:dPr>
                        <m:ctrlPr>
                          <w:rPr>
                            <w:rFonts w:ascii="Cambria Math" w:hAnsi="Cambria Math"/>
                            <w:szCs w:val="24"/>
                          </w:rPr>
                        </m:ctrlPr>
                      </m:dPr>
                      <m:e>
                        <m:sSub>
                          <m:sSubPr>
                            <m:ctrlPr>
                              <w:rPr>
                                <w:rFonts w:ascii="Cambria Math" w:hAnsi="Cambria Math"/>
                                <w:szCs w:val="24"/>
                              </w:rPr>
                            </m:ctrlPr>
                          </m:sSubPr>
                          <m:e>
                            <m:r>
                              <m:rPr>
                                <m:sty m:val="p"/>
                              </m:rPr>
                              <w:rPr>
                                <w:rFonts w:ascii="Cambria Math" w:hAnsi="Cambria Math"/>
                                <w:szCs w:val="24"/>
                              </w:rPr>
                              <m:t>BitDepth</m:t>
                            </m:r>
                          </m:e>
                          <m:sub>
                            <m:r>
                              <m:rPr>
                                <m:sty m:val="p"/>
                              </m:rPr>
                              <w:rPr>
                                <w:rFonts w:ascii="Cambria Math" w:hAnsi="Cambria Math"/>
                                <w:szCs w:val="24"/>
                              </w:rPr>
                              <m:t>Y</m:t>
                            </m:r>
                          </m:sub>
                        </m:sSub>
                        <m:r>
                          <m:rPr>
                            <m:sty m:val="p"/>
                          </m:rPr>
                          <w:rPr>
                            <w:rFonts w:ascii="Cambria Math" w:hAnsi="Cambria Math"/>
                            <w:szCs w:val="24"/>
                          </w:rPr>
                          <m:t>-8</m:t>
                        </m:r>
                      </m:e>
                    </m:d>
                  </m:e>
                </m:d>
                <m:r>
                  <m:rPr>
                    <m:sty m:val="p"/>
                  </m:rPr>
                  <w:rPr>
                    <w:rFonts w:ascii="Cambria Math" w:hAnsi="Cambria Math"/>
                    <w:szCs w:val="24"/>
                  </w:rPr>
                  <m:t xml:space="preserve">* </m:t>
                </m:r>
                <m:d>
                  <m:dPr>
                    <m:ctrlPr>
                      <w:rPr>
                        <w:rFonts w:ascii="Cambria Math" w:hAnsi="Cambria Math"/>
                        <w:szCs w:val="24"/>
                      </w:rPr>
                    </m:ctrlPr>
                  </m:dPr>
                  <m:e>
                    <m:r>
                      <m:rPr>
                        <m:sty m:val="p"/>
                      </m:rPr>
                      <w:rPr>
                        <w:rFonts w:ascii="Cambria Math" w:hAnsi="Cambria Math"/>
                        <w:szCs w:val="24"/>
                      </w:rPr>
                      <m:t>219*I+16</m:t>
                    </m:r>
                  </m:e>
                </m:d>
              </m:e>
            </m:d>
          </m:e>
        </m:d>
      </m:oMath>
    </w:p>
    <w:p w14:paraId="3803995F" w14:textId="10680D05" w:rsidR="009570AA" w:rsidRPr="009971B2" w:rsidRDefault="00F867AA" w:rsidP="009570AA">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m:oMath>
        <m:sSub>
          <m:sSubPr>
            <m:ctrlPr>
              <w:rPr>
                <w:rFonts w:ascii="Cambria Math" w:hAnsi="Cambria Math"/>
                <w:szCs w:val="24"/>
              </w:rPr>
            </m:ctrlPr>
          </m:sSubPr>
          <m:e>
            <m:r>
              <m:rPr>
                <m:sty m:val="p"/>
              </m:rPr>
              <w:rPr>
                <w:rFonts w:ascii="Cambria Math" w:hAnsi="Cambria Math"/>
                <w:szCs w:val="24"/>
              </w:rPr>
              <m:t>D</m:t>
            </m:r>
          </m:e>
          <m:sub>
            <m:r>
              <m:rPr>
                <m:sty m:val="p"/>
              </m:rPr>
              <w:rPr>
                <w:rFonts w:ascii="Cambria Math" w:hAnsi="Cambria Math"/>
                <w:szCs w:val="24"/>
              </w:rPr>
              <m:t>Ct</m:t>
            </m:r>
          </m:sub>
        </m:sSub>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Clip1</m:t>
            </m:r>
          </m:e>
          <m:sub>
            <m:r>
              <m:rPr>
                <m:sty m:val="p"/>
              </m:rPr>
              <w:rPr>
                <w:rFonts w:ascii="Cambria Math" w:hAnsi="Cambria Math"/>
                <w:szCs w:val="24"/>
              </w:rPr>
              <m:t>C</m:t>
            </m:r>
          </m:sub>
        </m:sSub>
        <m:d>
          <m:dPr>
            <m:ctrlPr>
              <w:rPr>
                <w:rFonts w:ascii="Cambria Math" w:hAnsi="Cambria Math"/>
                <w:szCs w:val="24"/>
              </w:rPr>
            </m:ctrlPr>
          </m:dPr>
          <m:e>
            <m:r>
              <m:rPr>
                <m:sty m:val="p"/>
              </m:rPr>
              <w:rPr>
                <w:rFonts w:ascii="Cambria Math" w:hAnsi="Cambria Math"/>
                <w:szCs w:val="24"/>
              </w:rPr>
              <m:t>Round</m:t>
            </m:r>
            <m:d>
              <m:dPr>
                <m:ctrlPr>
                  <w:rPr>
                    <w:rFonts w:ascii="Cambria Math" w:hAnsi="Cambria Math"/>
                    <w:szCs w:val="24"/>
                  </w:rPr>
                </m:ctrlPr>
              </m:dPr>
              <m:e>
                <m:d>
                  <m:dPr>
                    <m:ctrlPr>
                      <w:rPr>
                        <w:rFonts w:ascii="Cambria Math" w:hAnsi="Cambria Math"/>
                        <w:szCs w:val="24"/>
                      </w:rPr>
                    </m:ctrlPr>
                  </m:dPr>
                  <m:e>
                    <m:r>
                      <m:rPr>
                        <m:sty m:val="p"/>
                      </m:rPr>
                      <w:rPr>
                        <w:rFonts w:ascii="Cambria Math" w:hAnsi="Cambria Math"/>
                        <w:szCs w:val="24"/>
                      </w:rPr>
                      <m:t xml:space="preserve">1≪ </m:t>
                    </m:r>
                    <m:d>
                      <m:dPr>
                        <m:ctrlPr>
                          <w:rPr>
                            <w:rFonts w:ascii="Cambria Math" w:hAnsi="Cambria Math"/>
                            <w:szCs w:val="24"/>
                          </w:rPr>
                        </m:ctrlPr>
                      </m:dPr>
                      <m:e>
                        <m:sSub>
                          <m:sSubPr>
                            <m:ctrlPr>
                              <w:rPr>
                                <w:rFonts w:ascii="Cambria Math" w:hAnsi="Cambria Math"/>
                                <w:szCs w:val="24"/>
                              </w:rPr>
                            </m:ctrlPr>
                          </m:sSubPr>
                          <m:e>
                            <m:r>
                              <m:rPr>
                                <m:sty m:val="p"/>
                              </m:rPr>
                              <w:rPr>
                                <w:rFonts w:ascii="Cambria Math" w:hAnsi="Cambria Math"/>
                                <w:szCs w:val="24"/>
                              </w:rPr>
                              <m:t>BitDepth</m:t>
                            </m:r>
                          </m:e>
                          <m:sub>
                            <m:r>
                              <m:rPr>
                                <m:sty m:val="p"/>
                              </m:rPr>
                              <w:rPr>
                                <w:rFonts w:ascii="Cambria Math" w:hAnsi="Cambria Math"/>
                                <w:szCs w:val="24"/>
                              </w:rPr>
                              <m:t>C</m:t>
                            </m:r>
                          </m:sub>
                        </m:sSub>
                        <m:r>
                          <m:rPr>
                            <m:sty m:val="p"/>
                          </m:rPr>
                          <w:rPr>
                            <w:rFonts w:ascii="Cambria Math" w:hAnsi="Cambria Math"/>
                            <w:szCs w:val="24"/>
                          </w:rPr>
                          <m:t>-8</m:t>
                        </m:r>
                      </m:e>
                    </m:d>
                  </m:e>
                </m:d>
                <m:r>
                  <m:rPr>
                    <m:sty m:val="p"/>
                  </m:rPr>
                  <w:rPr>
                    <w:rFonts w:ascii="Cambria Math" w:hAnsi="Cambria Math"/>
                    <w:szCs w:val="24"/>
                  </w:rPr>
                  <m:t xml:space="preserve">* </m:t>
                </m:r>
                <m:d>
                  <m:dPr>
                    <m:ctrlPr>
                      <w:rPr>
                        <w:rFonts w:ascii="Cambria Math" w:hAnsi="Cambria Math"/>
                        <w:szCs w:val="24"/>
                      </w:rPr>
                    </m:ctrlPr>
                  </m:dPr>
                  <m:e>
                    <m:r>
                      <m:rPr>
                        <m:sty m:val="p"/>
                      </m:rPr>
                      <w:rPr>
                        <w:rFonts w:ascii="Cambria Math" w:hAnsi="Cambria Math"/>
                        <w:szCs w:val="24"/>
                      </w:rPr>
                      <m:t>224*Ct+128</m:t>
                    </m:r>
                  </m:e>
                </m:d>
              </m:e>
            </m:d>
          </m:e>
        </m:d>
      </m:oMath>
    </w:p>
    <w:p w14:paraId="7D1FAD5F" w14:textId="55FBB809" w:rsidR="009570AA" w:rsidRPr="009971B2" w:rsidRDefault="00F867AA" w:rsidP="009570AA">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m:oMath>
        <m:sSub>
          <m:sSubPr>
            <m:ctrlPr>
              <w:rPr>
                <w:rFonts w:ascii="Cambria Math" w:hAnsi="Cambria Math"/>
                <w:szCs w:val="24"/>
              </w:rPr>
            </m:ctrlPr>
          </m:sSubPr>
          <m:e>
            <m:r>
              <m:rPr>
                <m:sty m:val="p"/>
              </m:rPr>
              <w:rPr>
                <w:rFonts w:ascii="Cambria Math" w:hAnsi="Cambria Math"/>
                <w:szCs w:val="24"/>
              </w:rPr>
              <m:t>D</m:t>
            </m:r>
          </m:e>
          <m:sub>
            <m:r>
              <m:rPr>
                <m:sty m:val="p"/>
              </m:rPr>
              <w:rPr>
                <w:rFonts w:ascii="Cambria Math" w:hAnsi="Cambria Math"/>
                <w:szCs w:val="24"/>
              </w:rPr>
              <m:t>Cp</m:t>
            </m:r>
          </m:sub>
        </m:sSub>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Clip1</m:t>
            </m:r>
          </m:e>
          <m:sub>
            <m:r>
              <m:rPr>
                <m:sty m:val="p"/>
              </m:rPr>
              <w:rPr>
                <w:rFonts w:ascii="Cambria Math" w:hAnsi="Cambria Math"/>
                <w:szCs w:val="24"/>
              </w:rPr>
              <m:t>C</m:t>
            </m:r>
          </m:sub>
        </m:sSub>
        <m:d>
          <m:dPr>
            <m:ctrlPr>
              <w:rPr>
                <w:rFonts w:ascii="Cambria Math" w:hAnsi="Cambria Math"/>
                <w:szCs w:val="24"/>
              </w:rPr>
            </m:ctrlPr>
          </m:dPr>
          <m:e>
            <m:r>
              <m:rPr>
                <m:sty m:val="p"/>
              </m:rPr>
              <w:rPr>
                <w:rFonts w:ascii="Cambria Math" w:hAnsi="Cambria Math"/>
                <w:szCs w:val="24"/>
              </w:rPr>
              <m:t>Round</m:t>
            </m:r>
            <m:d>
              <m:dPr>
                <m:ctrlPr>
                  <w:rPr>
                    <w:rFonts w:ascii="Cambria Math" w:hAnsi="Cambria Math"/>
                    <w:szCs w:val="24"/>
                  </w:rPr>
                </m:ctrlPr>
              </m:dPr>
              <m:e>
                <m:d>
                  <m:dPr>
                    <m:ctrlPr>
                      <w:rPr>
                        <w:rFonts w:ascii="Cambria Math" w:hAnsi="Cambria Math"/>
                        <w:szCs w:val="24"/>
                      </w:rPr>
                    </m:ctrlPr>
                  </m:dPr>
                  <m:e>
                    <m:r>
                      <m:rPr>
                        <m:sty m:val="p"/>
                      </m:rPr>
                      <w:rPr>
                        <w:rFonts w:ascii="Cambria Math" w:hAnsi="Cambria Math"/>
                        <w:szCs w:val="24"/>
                      </w:rPr>
                      <m:t xml:space="preserve">1≪ </m:t>
                    </m:r>
                    <m:d>
                      <m:dPr>
                        <m:ctrlPr>
                          <w:rPr>
                            <w:rFonts w:ascii="Cambria Math" w:hAnsi="Cambria Math"/>
                            <w:szCs w:val="24"/>
                          </w:rPr>
                        </m:ctrlPr>
                      </m:dPr>
                      <m:e>
                        <m:sSub>
                          <m:sSubPr>
                            <m:ctrlPr>
                              <w:rPr>
                                <w:rFonts w:ascii="Cambria Math" w:hAnsi="Cambria Math"/>
                                <w:szCs w:val="24"/>
                              </w:rPr>
                            </m:ctrlPr>
                          </m:sSubPr>
                          <m:e>
                            <m:r>
                              <m:rPr>
                                <m:sty m:val="p"/>
                              </m:rPr>
                              <w:rPr>
                                <w:rFonts w:ascii="Cambria Math" w:hAnsi="Cambria Math"/>
                                <w:szCs w:val="24"/>
                              </w:rPr>
                              <m:t>BitDepth</m:t>
                            </m:r>
                          </m:e>
                          <m:sub>
                            <m:r>
                              <m:rPr>
                                <m:sty m:val="p"/>
                              </m:rPr>
                              <w:rPr>
                                <w:rFonts w:ascii="Cambria Math" w:hAnsi="Cambria Math"/>
                                <w:szCs w:val="24"/>
                              </w:rPr>
                              <m:t>C</m:t>
                            </m:r>
                          </m:sub>
                        </m:sSub>
                        <m:r>
                          <m:rPr>
                            <m:sty m:val="p"/>
                          </m:rPr>
                          <w:rPr>
                            <w:rFonts w:ascii="Cambria Math" w:hAnsi="Cambria Math"/>
                            <w:szCs w:val="24"/>
                          </w:rPr>
                          <m:t>-8</m:t>
                        </m:r>
                      </m:e>
                    </m:d>
                  </m:e>
                </m:d>
                <m:r>
                  <m:rPr>
                    <m:sty m:val="p"/>
                  </m:rPr>
                  <w:rPr>
                    <w:rFonts w:ascii="Cambria Math" w:hAnsi="Cambria Math"/>
                    <w:szCs w:val="24"/>
                  </w:rPr>
                  <m:t xml:space="preserve">* </m:t>
                </m:r>
                <m:d>
                  <m:dPr>
                    <m:ctrlPr>
                      <w:rPr>
                        <w:rFonts w:ascii="Cambria Math" w:hAnsi="Cambria Math"/>
                        <w:szCs w:val="24"/>
                      </w:rPr>
                    </m:ctrlPr>
                  </m:dPr>
                  <m:e>
                    <m:r>
                      <m:rPr>
                        <m:sty m:val="p"/>
                      </m:rPr>
                      <w:rPr>
                        <w:rFonts w:ascii="Cambria Math" w:hAnsi="Cambria Math"/>
                        <w:szCs w:val="24"/>
                      </w:rPr>
                      <m:t>224*Cp+128</m:t>
                    </m:r>
                  </m:e>
                </m:d>
              </m:e>
            </m:d>
          </m:e>
        </m:d>
      </m:oMath>
    </w:p>
    <w:p w14:paraId="434B09E0" w14:textId="77777777" w:rsidR="009570AA" w:rsidRPr="009971B2" w:rsidRDefault="009570AA" w:rsidP="009570AA">
      <w:pPr>
        <w:tabs>
          <w:tab w:val="left" w:pos="1170"/>
        </w:tabs>
        <w:rPr>
          <w:szCs w:val="24"/>
        </w:rPr>
      </w:pPr>
      <w:r w:rsidRPr="009971B2">
        <w:rPr>
          <w:szCs w:val="24"/>
        </w:rPr>
        <w:t>with</w:t>
      </w:r>
    </w:p>
    <w:p w14:paraId="30C6B3A9" w14:textId="77777777" w:rsidR="009570AA" w:rsidRPr="009971B2" w:rsidRDefault="009570AA" w:rsidP="009570AA">
      <w:pPr>
        <w:pStyle w:val="BodyText"/>
        <w:spacing w:after="0" w:line="276" w:lineRule="auto"/>
        <w:ind w:left="1701"/>
        <w:rPr>
          <w:rFonts w:ascii="Times New Roman" w:hAnsi="Times New Roman"/>
          <w:sz w:val="24"/>
        </w:rPr>
      </w:pPr>
      <w:r w:rsidRPr="009971B2">
        <w:rPr>
          <w:rFonts w:ascii="Times New Roman" w:hAnsi="Times New Roman"/>
          <w:i/>
          <w:sz w:val="24"/>
        </w:rPr>
        <w:tab/>
      </w:r>
      <w:r w:rsidRPr="009971B2">
        <w:rPr>
          <w:rFonts w:ascii="Times New Roman" w:hAnsi="Times New Roman"/>
          <w:sz w:val="24"/>
        </w:rPr>
        <w:t>Round( x ) = Sign( x ) * Floor( Abs( x ) + 0.5 )</w:t>
      </w:r>
    </w:p>
    <w:p w14:paraId="51E739B4" w14:textId="77777777" w:rsidR="009570AA" w:rsidRPr="009971B2" w:rsidRDefault="009570AA" w:rsidP="009570AA">
      <w:pPr>
        <w:pStyle w:val="BodyText"/>
        <w:spacing w:after="0" w:line="276" w:lineRule="auto"/>
        <w:ind w:left="1701" w:firstLine="459"/>
        <w:rPr>
          <w:rFonts w:ascii="Times New Roman" w:hAnsi="Times New Roman"/>
          <w:sz w:val="24"/>
        </w:rPr>
      </w:pPr>
      <w:r w:rsidRPr="009971B2">
        <w:rPr>
          <w:rFonts w:ascii="Times New Roman" w:hAnsi="Times New Roman"/>
          <w:sz w:val="24"/>
        </w:rPr>
        <w:t>Sign ( x ) = -1 if x &lt; 0, 0 if x=0, 1 if x &gt; 0</w:t>
      </w:r>
    </w:p>
    <w:p w14:paraId="2E9D8A08" w14:textId="77777777" w:rsidR="009570AA" w:rsidRPr="009971B2" w:rsidRDefault="009570AA" w:rsidP="009570AA">
      <w:pPr>
        <w:pStyle w:val="BodyText"/>
        <w:spacing w:after="0" w:line="276" w:lineRule="auto"/>
        <w:ind w:left="1701"/>
        <w:rPr>
          <w:rFonts w:ascii="Times New Roman" w:hAnsi="Times New Roman"/>
          <w:sz w:val="24"/>
        </w:rPr>
      </w:pPr>
      <w:r w:rsidRPr="009971B2">
        <w:rPr>
          <w:rFonts w:ascii="Times New Roman" w:hAnsi="Times New Roman"/>
          <w:sz w:val="24"/>
        </w:rPr>
        <w:tab/>
        <w:t>Floor( x )</w:t>
      </w:r>
      <w:r w:rsidRPr="009971B2">
        <w:rPr>
          <w:rFonts w:ascii="Times New Roman" w:hAnsi="Times New Roman"/>
          <w:sz w:val="24"/>
        </w:rPr>
        <w:tab/>
        <w:t>the largest integer less than or equal to x</w:t>
      </w:r>
    </w:p>
    <w:p w14:paraId="6CC50E00" w14:textId="77777777" w:rsidR="009570AA" w:rsidRPr="009971B2" w:rsidRDefault="009570AA" w:rsidP="009570AA">
      <w:pPr>
        <w:pStyle w:val="BodyText"/>
        <w:spacing w:after="0" w:line="276" w:lineRule="auto"/>
        <w:ind w:left="1701"/>
        <w:rPr>
          <w:rFonts w:ascii="Times New Roman" w:hAnsi="Times New Roman"/>
          <w:sz w:val="24"/>
        </w:rPr>
      </w:pPr>
      <w:r w:rsidRPr="009971B2">
        <w:rPr>
          <w:rFonts w:ascii="Times New Roman" w:hAnsi="Times New Roman"/>
          <w:sz w:val="24"/>
        </w:rPr>
        <w:tab/>
        <w:t>Abs( x ) = x if x&gt;=0, -x if x&lt;0</w:t>
      </w:r>
    </w:p>
    <w:p w14:paraId="5EB6FF93" w14:textId="77777777" w:rsidR="009570AA" w:rsidRPr="009971B2" w:rsidRDefault="009570AA" w:rsidP="009570AA">
      <w:pPr>
        <w:pStyle w:val="BodyText"/>
        <w:spacing w:after="0" w:line="276" w:lineRule="auto"/>
        <w:ind w:left="1701" w:firstLine="459"/>
        <w:rPr>
          <w:rFonts w:ascii="Times New Roman" w:hAnsi="Times New Roman"/>
          <w:sz w:val="24"/>
        </w:rPr>
      </w:pPr>
      <w:r w:rsidRPr="009971B2">
        <w:rPr>
          <w:rFonts w:ascii="Times New Roman" w:hAnsi="Times New Roman"/>
          <w:sz w:val="24"/>
        </w:rPr>
        <w:t>Clip1</w:t>
      </w:r>
      <w:r w:rsidRPr="009971B2">
        <w:rPr>
          <w:rFonts w:ascii="Times New Roman" w:hAnsi="Times New Roman"/>
          <w:sz w:val="24"/>
          <w:vertAlign w:val="subscript"/>
        </w:rPr>
        <w:t>Y</w:t>
      </w:r>
      <w:r w:rsidRPr="009971B2">
        <w:rPr>
          <w:rFonts w:ascii="Times New Roman" w:hAnsi="Times New Roman"/>
          <w:sz w:val="24"/>
        </w:rPr>
        <w:t>( x ) = Clip3( 0, ( 1  &lt;&lt;  BitDepth</w:t>
      </w:r>
      <w:r w:rsidRPr="009971B2">
        <w:rPr>
          <w:rFonts w:ascii="Times New Roman" w:hAnsi="Times New Roman"/>
          <w:sz w:val="24"/>
          <w:vertAlign w:val="subscript"/>
        </w:rPr>
        <w:t>Y</w:t>
      </w:r>
      <w:r w:rsidRPr="009971B2">
        <w:rPr>
          <w:rFonts w:ascii="Times New Roman" w:hAnsi="Times New Roman"/>
          <w:sz w:val="24"/>
        </w:rPr>
        <w:t xml:space="preserve"> ) − 1, x )</w:t>
      </w:r>
    </w:p>
    <w:p w14:paraId="2D7781B2" w14:textId="77777777" w:rsidR="009570AA" w:rsidRPr="009971B2" w:rsidRDefault="009570AA" w:rsidP="009570AA">
      <w:pPr>
        <w:pStyle w:val="BodyText"/>
        <w:spacing w:after="0" w:line="276" w:lineRule="auto"/>
        <w:ind w:left="1701" w:firstLine="459"/>
        <w:rPr>
          <w:rFonts w:ascii="Times New Roman" w:hAnsi="Times New Roman"/>
          <w:sz w:val="24"/>
        </w:rPr>
      </w:pPr>
      <w:r w:rsidRPr="009971B2">
        <w:rPr>
          <w:rFonts w:ascii="Times New Roman" w:hAnsi="Times New Roman"/>
          <w:sz w:val="24"/>
        </w:rPr>
        <w:t>Clip1</w:t>
      </w:r>
      <w:r w:rsidRPr="009971B2">
        <w:rPr>
          <w:rFonts w:ascii="Times New Roman" w:hAnsi="Times New Roman"/>
          <w:sz w:val="24"/>
          <w:vertAlign w:val="subscript"/>
        </w:rPr>
        <w:t>C</w:t>
      </w:r>
      <w:r w:rsidRPr="009971B2">
        <w:rPr>
          <w:rFonts w:ascii="Times New Roman" w:hAnsi="Times New Roman"/>
          <w:sz w:val="24"/>
        </w:rPr>
        <w:t>( x ) = Clip3( 0, ( 1  &lt;&lt;  BitDepth</w:t>
      </w:r>
      <w:r w:rsidRPr="009971B2">
        <w:rPr>
          <w:rFonts w:ascii="Times New Roman" w:hAnsi="Times New Roman"/>
          <w:sz w:val="24"/>
          <w:vertAlign w:val="subscript"/>
        </w:rPr>
        <w:t>C</w:t>
      </w:r>
      <w:r w:rsidRPr="009971B2">
        <w:rPr>
          <w:rFonts w:ascii="Times New Roman" w:hAnsi="Times New Roman"/>
          <w:sz w:val="24"/>
        </w:rPr>
        <w:t xml:space="preserve"> ) − 1, x )</w:t>
      </w:r>
    </w:p>
    <w:p w14:paraId="5CB75497" w14:textId="77777777" w:rsidR="009570AA" w:rsidRPr="000731D7" w:rsidRDefault="009570AA" w:rsidP="009570AA">
      <w:pPr>
        <w:pStyle w:val="BodyText"/>
        <w:spacing w:after="0" w:line="276" w:lineRule="auto"/>
        <w:ind w:left="1701" w:firstLine="459"/>
        <w:rPr>
          <w:rFonts w:ascii="Times New Roman" w:hAnsi="Times New Roman"/>
          <w:i/>
          <w:sz w:val="24"/>
        </w:rPr>
      </w:pPr>
      <w:r w:rsidRPr="000731D7">
        <w:rPr>
          <w:rFonts w:ascii="Times New Roman" w:hAnsi="Times New Roman"/>
          <w:sz w:val="24"/>
        </w:rPr>
        <w:t>Clip3( x,y,z ) = x if z&lt;x, y if z&gt;y, z otherwise</w:t>
      </w:r>
    </w:p>
    <w:p w14:paraId="00351746" w14:textId="77777777" w:rsidR="009570AA" w:rsidRPr="000731D7" w:rsidRDefault="009570AA" w:rsidP="009570AA">
      <w:pPr>
        <w:rPr>
          <w:sz w:val="20"/>
          <w:szCs w:val="24"/>
        </w:rPr>
      </w:pPr>
    </w:p>
    <w:p w14:paraId="0FCA99EC" w14:textId="77777777" w:rsidR="009570AA" w:rsidRPr="009971B2" w:rsidRDefault="009570AA" w:rsidP="009570AA">
      <w:pPr>
        <w:pStyle w:val="Heading2"/>
      </w:pPr>
      <w:bookmarkStart w:id="322" w:name="_Ref453678525"/>
      <w:r w:rsidRPr="009971B2">
        <w:t>Chroma downsampling from 4:4:4 to 4:2:0</w:t>
      </w:r>
      <w:bookmarkEnd w:id="322"/>
    </w:p>
    <w:p w14:paraId="6A7F9CC5" w14:textId="77777777" w:rsidR="009570AA" w:rsidRPr="009971B2" w:rsidRDefault="009570AA" w:rsidP="009570AA">
      <w:pPr>
        <w:tabs>
          <w:tab w:val="left" w:pos="1170"/>
        </w:tabs>
        <w:rPr>
          <w:szCs w:val="24"/>
        </w:rPr>
      </w:pPr>
      <w:r w:rsidRPr="009971B2">
        <w:rPr>
          <w:szCs w:val="24"/>
        </w:rPr>
        <w:t xml:space="preserve">The </w:t>
      </w:r>
      <w:r w:rsidRPr="009971B2">
        <w:t>chroma</w:t>
      </w:r>
      <w:r w:rsidRPr="009971B2">
        <w:rPr>
          <w:szCs w:val="24"/>
        </w:rPr>
        <w:t xml:space="preserve"> samples alignment is as follows:</w:t>
      </w:r>
    </w:p>
    <w:p w14:paraId="3CAE15F4" w14:textId="77777777" w:rsidR="009570AA" w:rsidRPr="009971B2" w:rsidRDefault="009570AA" w:rsidP="009570AA">
      <w:pPr>
        <w:pStyle w:val="ListParagraph"/>
        <w:ind w:left="1800"/>
        <w:jc w:val="center"/>
        <w:rPr>
          <w:rFonts w:ascii="Times New Roman" w:hAnsi="Times New Roman"/>
          <w:szCs w:val="24"/>
        </w:rPr>
      </w:pPr>
      <w:r w:rsidRPr="009971B2">
        <w:rPr>
          <w:rFonts w:ascii="Times New Roman" w:hAnsi="Times New Roman"/>
          <w:szCs w:val="24"/>
        </w:rPr>
        <w:object w:dxaOrig="19560" w:dyaOrig="9300" w14:anchorId="7F7E45EB">
          <v:shape id="_x0000_i1030" type="#_x0000_t75" style="width:333.4pt;height:161.85pt" o:ole="">
            <v:imagedata r:id="rId21" o:title=""/>
          </v:shape>
          <o:OLEObject Type="Embed" ProgID="Visio.Drawing.11" ShapeID="_x0000_i1030" DrawAspect="Content" ObjectID="_1552906026" r:id="rId28"/>
        </w:object>
      </w:r>
    </w:p>
    <w:tbl>
      <w:tblPr>
        <w:tblStyle w:val="TableGrid"/>
        <w:tblW w:w="0" w:type="auto"/>
        <w:tblInd w:w="2518" w:type="dxa"/>
        <w:tblLook w:val="04A0" w:firstRow="1" w:lastRow="0" w:firstColumn="1" w:lastColumn="0" w:noHBand="0" w:noVBand="1"/>
      </w:tblPr>
      <w:tblGrid>
        <w:gridCol w:w="1152"/>
        <w:gridCol w:w="1872"/>
        <w:gridCol w:w="1872"/>
      </w:tblGrid>
      <w:tr w:rsidR="009570AA" w:rsidRPr="00D25279" w14:paraId="60853703" w14:textId="77777777" w:rsidTr="00D25279">
        <w:trPr>
          <w:trHeight w:val="255"/>
        </w:trPr>
        <w:tc>
          <w:tcPr>
            <w:tcW w:w="1152" w:type="dxa"/>
          </w:tcPr>
          <w:p w14:paraId="7D8CFC44" w14:textId="77777777" w:rsidR="009570AA" w:rsidRPr="00D25279" w:rsidRDefault="009570AA" w:rsidP="00D25279">
            <w:pPr>
              <w:keepNext/>
              <w:spacing w:before="0"/>
              <w:jc w:val="center"/>
              <w:rPr>
                <w:szCs w:val="22"/>
              </w:rPr>
            </w:pPr>
            <w:r w:rsidRPr="00D25279">
              <w:rPr>
                <w:szCs w:val="22"/>
              </w:rPr>
              <w:t>Phase k</w:t>
            </w:r>
          </w:p>
        </w:tc>
        <w:tc>
          <w:tcPr>
            <w:tcW w:w="1872" w:type="dxa"/>
            <w:vAlign w:val="bottom"/>
          </w:tcPr>
          <w:p w14:paraId="24B6B99C" w14:textId="3CA937CF" w:rsidR="009570AA" w:rsidRPr="00D25279" w:rsidRDefault="009570AA" w:rsidP="00D25279">
            <w:pPr>
              <w:keepNext/>
              <w:spacing w:before="0"/>
              <w:jc w:val="center"/>
              <w:rPr>
                <w:szCs w:val="22"/>
              </w:rPr>
            </w:pPr>
            <w:r w:rsidRPr="00D25279">
              <w:rPr>
                <w:szCs w:val="22"/>
              </w:rPr>
              <w:t>Coefs</w:t>
            </w:r>
            <w:r w:rsidR="00CF3D72">
              <w:rPr>
                <w:szCs w:val="22"/>
              </w:rPr>
              <w:t xml:space="preserve"> </w:t>
            </w:r>
            <w:r w:rsidRPr="00D25279">
              <w:rPr>
                <w:szCs w:val="22"/>
              </w:rPr>
              <w:t>c1[k]</w:t>
            </w:r>
          </w:p>
          <w:p w14:paraId="10FB67B9" w14:textId="77777777" w:rsidR="009570AA" w:rsidRPr="00D25279" w:rsidRDefault="009570AA" w:rsidP="00D25279">
            <w:pPr>
              <w:keepNext/>
              <w:spacing w:before="0"/>
              <w:jc w:val="center"/>
              <w:rPr>
                <w:szCs w:val="22"/>
              </w:rPr>
            </w:pPr>
            <w:r w:rsidRPr="00D25279">
              <w:rPr>
                <w:szCs w:val="22"/>
              </w:rPr>
              <w:t xml:space="preserve">4:4:4 </w:t>
            </w:r>
            <w:r w:rsidRPr="00D25279">
              <w:rPr>
                <w:szCs w:val="22"/>
              </w:rPr>
              <w:sym w:font="Wingdings" w:char="F0E0"/>
            </w:r>
            <w:r w:rsidRPr="00D25279">
              <w:rPr>
                <w:szCs w:val="22"/>
              </w:rPr>
              <w:t xml:space="preserve"> 4:2:2</w:t>
            </w:r>
          </w:p>
          <w:p w14:paraId="17C6D3B7" w14:textId="77777777" w:rsidR="009570AA" w:rsidRPr="00D25279" w:rsidRDefault="009570AA" w:rsidP="00D25279">
            <w:pPr>
              <w:keepNext/>
              <w:spacing w:before="0"/>
              <w:jc w:val="center"/>
              <w:rPr>
                <w:szCs w:val="22"/>
              </w:rPr>
            </w:pPr>
            <w:r w:rsidRPr="00D25279">
              <w:rPr>
                <w:szCs w:val="22"/>
              </w:rPr>
              <w:t>(phase=0)</w:t>
            </w:r>
          </w:p>
        </w:tc>
        <w:tc>
          <w:tcPr>
            <w:tcW w:w="1872" w:type="dxa"/>
          </w:tcPr>
          <w:p w14:paraId="41B4CD1A" w14:textId="77777777" w:rsidR="009570AA" w:rsidRPr="00D25279" w:rsidRDefault="009570AA" w:rsidP="00D25279">
            <w:pPr>
              <w:keepNext/>
              <w:spacing w:before="0"/>
              <w:jc w:val="center"/>
              <w:rPr>
                <w:szCs w:val="22"/>
              </w:rPr>
            </w:pPr>
            <w:r w:rsidRPr="00D25279">
              <w:rPr>
                <w:szCs w:val="22"/>
              </w:rPr>
              <w:t>Coefs c2[k]</w:t>
            </w:r>
          </w:p>
          <w:p w14:paraId="502D2C12" w14:textId="77777777" w:rsidR="009570AA" w:rsidRPr="00D25279" w:rsidRDefault="009570AA" w:rsidP="00D25279">
            <w:pPr>
              <w:keepNext/>
              <w:spacing w:before="0"/>
              <w:jc w:val="center"/>
              <w:rPr>
                <w:szCs w:val="22"/>
              </w:rPr>
            </w:pPr>
            <w:r w:rsidRPr="00D25279">
              <w:rPr>
                <w:szCs w:val="22"/>
              </w:rPr>
              <w:t xml:space="preserve">4:2:2 </w:t>
            </w:r>
            <w:r w:rsidRPr="00D25279">
              <w:rPr>
                <w:szCs w:val="22"/>
              </w:rPr>
              <w:sym w:font="Wingdings" w:char="F0E0"/>
            </w:r>
            <w:r w:rsidRPr="00D25279">
              <w:rPr>
                <w:szCs w:val="22"/>
              </w:rPr>
              <w:t xml:space="preserve"> 4:2:0</w:t>
            </w:r>
          </w:p>
          <w:p w14:paraId="70008F45" w14:textId="77777777" w:rsidR="009570AA" w:rsidRPr="00D25279" w:rsidRDefault="009570AA" w:rsidP="00D25279">
            <w:pPr>
              <w:keepNext/>
              <w:spacing w:before="0"/>
              <w:jc w:val="center"/>
              <w:rPr>
                <w:szCs w:val="22"/>
              </w:rPr>
            </w:pPr>
            <w:r w:rsidRPr="00D25279">
              <w:rPr>
                <w:szCs w:val="22"/>
              </w:rPr>
              <w:t>(phase=0)</w:t>
            </w:r>
          </w:p>
        </w:tc>
      </w:tr>
      <w:tr w:rsidR="009570AA" w:rsidRPr="00D25279" w14:paraId="49AF7E33" w14:textId="77777777" w:rsidTr="00D25279">
        <w:trPr>
          <w:trHeight w:val="255"/>
        </w:trPr>
        <w:tc>
          <w:tcPr>
            <w:tcW w:w="1152" w:type="dxa"/>
          </w:tcPr>
          <w:p w14:paraId="719C4BF9" w14:textId="137F69D2" w:rsidR="009570AA" w:rsidRPr="00D25279" w:rsidRDefault="00D25279" w:rsidP="00D25279">
            <w:pPr>
              <w:keepNext/>
              <w:spacing w:before="0"/>
              <w:jc w:val="center"/>
              <w:rPr>
                <w:szCs w:val="22"/>
              </w:rPr>
            </w:pPr>
            <w:r w:rsidRPr="00D25279">
              <w:rPr>
                <w:szCs w:val="22"/>
              </w:rPr>
              <w:t>−</w:t>
            </w:r>
            <w:r w:rsidR="009570AA" w:rsidRPr="00D25279">
              <w:rPr>
                <w:szCs w:val="22"/>
              </w:rPr>
              <w:t>1</w:t>
            </w:r>
          </w:p>
        </w:tc>
        <w:tc>
          <w:tcPr>
            <w:tcW w:w="1872" w:type="dxa"/>
            <w:vAlign w:val="bottom"/>
          </w:tcPr>
          <w:p w14:paraId="141B8027" w14:textId="77777777" w:rsidR="009570AA" w:rsidRPr="00D25279" w:rsidRDefault="009570AA" w:rsidP="00D25279">
            <w:pPr>
              <w:keepNext/>
              <w:spacing w:before="0"/>
              <w:jc w:val="center"/>
              <w:rPr>
                <w:szCs w:val="22"/>
              </w:rPr>
            </w:pPr>
            <w:r w:rsidRPr="00D25279">
              <w:rPr>
                <w:szCs w:val="22"/>
              </w:rPr>
              <w:t>1</w:t>
            </w:r>
          </w:p>
        </w:tc>
        <w:tc>
          <w:tcPr>
            <w:tcW w:w="1872" w:type="dxa"/>
            <w:vAlign w:val="bottom"/>
          </w:tcPr>
          <w:p w14:paraId="7E1012D5" w14:textId="77777777" w:rsidR="009570AA" w:rsidRPr="00D25279" w:rsidRDefault="009570AA" w:rsidP="00D25279">
            <w:pPr>
              <w:keepNext/>
              <w:spacing w:before="0"/>
              <w:jc w:val="center"/>
              <w:rPr>
                <w:szCs w:val="22"/>
              </w:rPr>
            </w:pPr>
            <w:r w:rsidRPr="00D25279">
              <w:rPr>
                <w:szCs w:val="22"/>
              </w:rPr>
              <w:t>1</w:t>
            </w:r>
          </w:p>
        </w:tc>
      </w:tr>
      <w:tr w:rsidR="009570AA" w:rsidRPr="00D25279" w14:paraId="5042FFC7" w14:textId="77777777" w:rsidTr="00D25279">
        <w:trPr>
          <w:trHeight w:val="255"/>
        </w:trPr>
        <w:tc>
          <w:tcPr>
            <w:tcW w:w="1152" w:type="dxa"/>
          </w:tcPr>
          <w:p w14:paraId="6C8937ED" w14:textId="77777777" w:rsidR="009570AA" w:rsidRPr="00D25279" w:rsidRDefault="009570AA" w:rsidP="00D25279">
            <w:pPr>
              <w:keepNext/>
              <w:spacing w:before="0"/>
              <w:jc w:val="center"/>
              <w:rPr>
                <w:szCs w:val="22"/>
              </w:rPr>
            </w:pPr>
            <w:r w:rsidRPr="00D25279">
              <w:rPr>
                <w:szCs w:val="22"/>
              </w:rPr>
              <w:t>0</w:t>
            </w:r>
          </w:p>
        </w:tc>
        <w:tc>
          <w:tcPr>
            <w:tcW w:w="1872" w:type="dxa"/>
            <w:vAlign w:val="bottom"/>
          </w:tcPr>
          <w:p w14:paraId="67337149" w14:textId="77777777" w:rsidR="009570AA" w:rsidRPr="00D25279" w:rsidRDefault="009570AA" w:rsidP="00D25279">
            <w:pPr>
              <w:keepNext/>
              <w:spacing w:before="0"/>
              <w:jc w:val="center"/>
              <w:rPr>
                <w:szCs w:val="22"/>
              </w:rPr>
            </w:pPr>
            <w:r w:rsidRPr="00D25279">
              <w:rPr>
                <w:szCs w:val="22"/>
              </w:rPr>
              <w:t>6</w:t>
            </w:r>
          </w:p>
        </w:tc>
        <w:tc>
          <w:tcPr>
            <w:tcW w:w="1872" w:type="dxa"/>
            <w:vAlign w:val="bottom"/>
          </w:tcPr>
          <w:p w14:paraId="3B8DF6D4" w14:textId="77777777" w:rsidR="009570AA" w:rsidRPr="00D25279" w:rsidRDefault="009570AA" w:rsidP="00D25279">
            <w:pPr>
              <w:keepNext/>
              <w:spacing w:before="0"/>
              <w:jc w:val="center"/>
              <w:rPr>
                <w:szCs w:val="22"/>
              </w:rPr>
            </w:pPr>
            <w:r w:rsidRPr="00D25279">
              <w:rPr>
                <w:szCs w:val="22"/>
              </w:rPr>
              <w:t>6</w:t>
            </w:r>
          </w:p>
        </w:tc>
      </w:tr>
      <w:tr w:rsidR="009570AA" w:rsidRPr="00D25279" w14:paraId="2E21A9E2" w14:textId="77777777" w:rsidTr="00D25279">
        <w:trPr>
          <w:trHeight w:val="255"/>
        </w:trPr>
        <w:tc>
          <w:tcPr>
            <w:tcW w:w="1152" w:type="dxa"/>
          </w:tcPr>
          <w:p w14:paraId="355B4A30" w14:textId="77777777" w:rsidR="009570AA" w:rsidRPr="00D25279" w:rsidRDefault="009570AA" w:rsidP="006C269C">
            <w:pPr>
              <w:spacing w:before="0"/>
              <w:jc w:val="center"/>
              <w:rPr>
                <w:szCs w:val="22"/>
              </w:rPr>
            </w:pPr>
            <w:r w:rsidRPr="00D25279">
              <w:rPr>
                <w:szCs w:val="22"/>
              </w:rPr>
              <w:t>1</w:t>
            </w:r>
          </w:p>
        </w:tc>
        <w:tc>
          <w:tcPr>
            <w:tcW w:w="1872" w:type="dxa"/>
            <w:vAlign w:val="bottom"/>
          </w:tcPr>
          <w:p w14:paraId="0A39E590" w14:textId="77777777" w:rsidR="009570AA" w:rsidRPr="00D25279" w:rsidRDefault="009570AA" w:rsidP="006C269C">
            <w:pPr>
              <w:spacing w:before="0"/>
              <w:jc w:val="center"/>
              <w:rPr>
                <w:szCs w:val="22"/>
              </w:rPr>
            </w:pPr>
            <w:r w:rsidRPr="00D25279">
              <w:rPr>
                <w:szCs w:val="22"/>
              </w:rPr>
              <w:t>1</w:t>
            </w:r>
          </w:p>
        </w:tc>
        <w:tc>
          <w:tcPr>
            <w:tcW w:w="1872" w:type="dxa"/>
            <w:vAlign w:val="bottom"/>
          </w:tcPr>
          <w:p w14:paraId="6A287BC8" w14:textId="77777777" w:rsidR="009570AA" w:rsidRPr="00D25279" w:rsidRDefault="009570AA" w:rsidP="006C269C">
            <w:pPr>
              <w:spacing w:before="0"/>
              <w:jc w:val="center"/>
              <w:rPr>
                <w:szCs w:val="22"/>
              </w:rPr>
            </w:pPr>
            <w:r w:rsidRPr="00D25279">
              <w:rPr>
                <w:szCs w:val="22"/>
              </w:rPr>
              <w:t>1</w:t>
            </w:r>
          </w:p>
        </w:tc>
      </w:tr>
    </w:tbl>
    <w:p w14:paraId="5C7F111A" w14:textId="77777777" w:rsidR="009570AA" w:rsidRPr="0093605D" w:rsidRDefault="009570AA" w:rsidP="009570AA">
      <w:pPr>
        <w:rPr>
          <w:szCs w:val="24"/>
        </w:rPr>
      </w:pPr>
    </w:p>
    <w:p w14:paraId="11BFEFA9" w14:textId="77777777" w:rsidR="009570AA" w:rsidRPr="0093605D" w:rsidRDefault="009570AA" w:rsidP="009570AA">
      <w:pPr>
        <w:pStyle w:val="ListParagraph"/>
        <w:numPr>
          <w:ilvl w:val="0"/>
          <w:numId w:val="5"/>
        </w:numPr>
        <w:spacing w:after="120"/>
        <w:ind w:left="1077" w:hanging="357"/>
        <w:contextualSpacing w:val="0"/>
        <w:jc w:val="both"/>
        <w:rPr>
          <w:rFonts w:ascii="Times New Roman" w:hAnsi="Times New Roman"/>
          <w:szCs w:val="24"/>
        </w:rPr>
      </w:pPr>
      <w:r w:rsidRPr="0093605D">
        <w:rPr>
          <w:rFonts w:ascii="Times New Roman" w:hAnsi="Times New Roman"/>
          <w:szCs w:val="24"/>
        </w:rPr>
        <w:t>Define shift = 6 and offset = 32.</w:t>
      </w:r>
    </w:p>
    <w:p w14:paraId="0B59D860" w14:textId="77777777" w:rsidR="009570AA" w:rsidRPr="0093605D" w:rsidRDefault="009570AA" w:rsidP="009570AA">
      <w:pPr>
        <w:pStyle w:val="ListParagraph"/>
        <w:numPr>
          <w:ilvl w:val="0"/>
          <w:numId w:val="5"/>
        </w:numPr>
        <w:spacing w:after="120"/>
        <w:ind w:left="1077" w:hanging="357"/>
        <w:contextualSpacing w:val="0"/>
        <w:jc w:val="both"/>
        <w:rPr>
          <w:rFonts w:ascii="Times New Roman" w:hAnsi="Times New Roman"/>
          <w:szCs w:val="24"/>
        </w:rPr>
      </w:pPr>
      <w:r w:rsidRPr="0093605D">
        <w:rPr>
          <w:rFonts w:ascii="Times New Roman" w:hAnsi="Times New Roman"/>
          <w:szCs w:val="24"/>
        </w:rPr>
        <w:t xml:space="preserve">Let </w:t>
      </w:r>
      <w:r w:rsidRPr="0093605D">
        <w:rPr>
          <w:rFonts w:ascii="Times New Roman" w:hAnsi="Times New Roman"/>
          <w:i/>
          <w:szCs w:val="24"/>
        </w:rPr>
        <w:t>H</w:t>
      </w:r>
      <w:r w:rsidRPr="0093605D">
        <w:rPr>
          <w:rFonts w:ascii="Times New Roman" w:hAnsi="Times New Roman"/>
          <w:szCs w:val="24"/>
        </w:rPr>
        <w:t xml:space="preserve"> and </w:t>
      </w:r>
      <w:r w:rsidRPr="0093605D">
        <w:rPr>
          <w:rFonts w:ascii="Times New Roman" w:hAnsi="Times New Roman"/>
          <w:i/>
          <w:szCs w:val="24"/>
        </w:rPr>
        <w:t>W</w:t>
      </w:r>
      <w:r w:rsidRPr="0093605D">
        <w:rPr>
          <w:rFonts w:ascii="Times New Roman" w:hAnsi="Times New Roman"/>
          <w:szCs w:val="24"/>
        </w:rPr>
        <w:t xml:space="preserve"> be the input picture height and width in chroma samples. For </w:t>
      </w:r>
      <w:r w:rsidRPr="0093605D">
        <w:rPr>
          <w:rFonts w:ascii="Times New Roman" w:hAnsi="Times New Roman"/>
          <w:i/>
          <w:szCs w:val="24"/>
        </w:rPr>
        <w:t>i </w:t>
      </w:r>
      <w:r w:rsidRPr="0093605D">
        <w:rPr>
          <w:rFonts w:ascii="Times New Roman" w:hAnsi="Times New Roman"/>
          <w:szCs w:val="24"/>
        </w:rPr>
        <w:t>= 0..</w:t>
      </w:r>
      <w:r w:rsidRPr="0093605D">
        <w:rPr>
          <w:rFonts w:ascii="Times New Roman" w:hAnsi="Times New Roman"/>
          <w:i/>
          <w:szCs w:val="24"/>
        </w:rPr>
        <w:t>H</w:t>
      </w:r>
      <w:r w:rsidRPr="0093605D">
        <w:rPr>
          <w:rFonts w:ascii="Times New Roman" w:hAnsi="Times New Roman"/>
          <w:szCs w:val="24"/>
        </w:rPr>
        <w:t xml:space="preserve">-1, </w:t>
      </w:r>
      <w:r w:rsidRPr="0093605D">
        <w:rPr>
          <w:rFonts w:ascii="Times New Roman" w:hAnsi="Times New Roman"/>
          <w:i/>
          <w:szCs w:val="24"/>
        </w:rPr>
        <w:t>j </w:t>
      </w:r>
      <w:r w:rsidRPr="0093605D">
        <w:rPr>
          <w:rFonts w:ascii="Times New Roman" w:hAnsi="Times New Roman"/>
          <w:szCs w:val="24"/>
        </w:rPr>
        <w:t>= 0..</w:t>
      </w:r>
      <w:r w:rsidRPr="0093605D">
        <w:rPr>
          <w:rFonts w:ascii="Times New Roman" w:hAnsi="Times New Roman"/>
          <w:i/>
          <w:szCs w:val="24"/>
        </w:rPr>
        <w:t>W</w:t>
      </w:r>
      <w:r w:rsidRPr="0093605D">
        <w:rPr>
          <w:rFonts w:ascii="Times New Roman" w:hAnsi="Times New Roman"/>
          <w:szCs w:val="24"/>
        </w:rPr>
        <w:t xml:space="preserve">/2-1, the intermediate samples </w:t>
      </w:r>
      <w:r w:rsidRPr="0093605D">
        <w:rPr>
          <w:rFonts w:ascii="Times New Roman" w:hAnsi="Times New Roman"/>
          <w:i/>
          <w:szCs w:val="24"/>
        </w:rPr>
        <w:t>f</w:t>
      </w:r>
      <w:r w:rsidRPr="0093605D">
        <w:rPr>
          <w:rFonts w:ascii="Times New Roman" w:hAnsi="Times New Roman"/>
          <w:szCs w:val="24"/>
        </w:rPr>
        <w:t>[ </w:t>
      </w:r>
      <w:r w:rsidRPr="0093605D">
        <w:rPr>
          <w:rFonts w:ascii="Times New Roman" w:hAnsi="Times New Roman"/>
          <w:i/>
          <w:szCs w:val="24"/>
        </w:rPr>
        <w:t>i </w:t>
      </w:r>
      <w:r w:rsidRPr="0093605D">
        <w:rPr>
          <w:rFonts w:ascii="Times New Roman" w:hAnsi="Times New Roman"/>
          <w:szCs w:val="24"/>
        </w:rPr>
        <w:t>][ </w:t>
      </w:r>
      <w:r w:rsidRPr="0093605D">
        <w:rPr>
          <w:rFonts w:ascii="Times New Roman" w:hAnsi="Times New Roman"/>
          <w:i/>
          <w:szCs w:val="24"/>
        </w:rPr>
        <w:t>j </w:t>
      </w:r>
      <w:r w:rsidRPr="0093605D">
        <w:rPr>
          <w:rFonts w:ascii="Times New Roman" w:hAnsi="Times New Roman"/>
          <w:szCs w:val="24"/>
        </w:rPr>
        <w:t xml:space="preserve">] are derived from the input samples </w:t>
      </w:r>
      <w:r w:rsidRPr="0093605D">
        <w:rPr>
          <w:rFonts w:ascii="Times New Roman" w:hAnsi="Times New Roman"/>
          <w:i/>
          <w:szCs w:val="24"/>
        </w:rPr>
        <w:t>s</w:t>
      </w:r>
      <w:r w:rsidRPr="0093605D">
        <w:rPr>
          <w:rFonts w:ascii="Times New Roman" w:hAnsi="Times New Roman"/>
          <w:szCs w:val="24"/>
        </w:rPr>
        <w:t>[ </w:t>
      </w:r>
      <w:r w:rsidRPr="0093605D">
        <w:rPr>
          <w:rFonts w:ascii="Times New Roman" w:hAnsi="Times New Roman"/>
          <w:i/>
          <w:szCs w:val="24"/>
        </w:rPr>
        <w:t>i </w:t>
      </w:r>
      <w:r w:rsidRPr="0093605D">
        <w:rPr>
          <w:rFonts w:ascii="Times New Roman" w:hAnsi="Times New Roman"/>
          <w:szCs w:val="24"/>
        </w:rPr>
        <w:t>][ </w:t>
      </w:r>
      <w:r w:rsidRPr="0093605D">
        <w:rPr>
          <w:rFonts w:ascii="Times New Roman" w:hAnsi="Times New Roman"/>
          <w:i/>
          <w:szCs w:val="24"/>
        </w:rPr>
        <w:t>j </w:t>
      </w:r>
      <w:r w:rsidRPr="0093605D">
        <w:rPr>
          <w:rFonts w:ascii="Times New Roman" w:hAnsi="Times New Roman"/>
          <w:szCs w:val="24"/>
        </w:rPr>
        <w:t>] as follows:</w:t>
      </w:r>
    </w:p>
    <w:p w14:paraId="10CE9446" w14:textId="77777777" w:rsidR="009570AA" w:rsidRPr="0093605D" w:rsidRDefault="009570AA" w:rsidP="009570AA">
      <w:pPr>
        <w:rPr>
          <w:szCs w:val="24"/>
        </w:rPr>
      </w:pPr>
      <m:oMathPara>
        <m:oMath>
          <m:r>
            <w:rPr>
              <w:rFonts w:ascii="Cambria Math" w:hAnsi="Cambria Math"/>
              <w:szCs w:val="24"/>
            </w:rPr>
            <m:t>f</m:t>
          </m:r>
          <m:d>
            <m:dPr>
              <m:begChr m:val="["/>
              <m:endChr m:val="]"/>
              <m:ctrlPr>
                <w:rPr>
                  <w:rFonts w:ascii="Cambria Math" w:hAnsi="Cambria Math"/>
                  <w:i/>
                  <w:szCs w:val="24"/>
                </w:rPr>
              </m:ctrlPr>
            </m:dPr>
            <m:e>
              <m:r>
                <w:rPr>
                  <w:rFonts w:ascii="Cambria Math" w:hAnsi="Cambria Math"/>
                  <w:szCs w:val="24"/>
                </w:rPr>
                <m:t>i</m:t>
              </m:r>
            </m:e>
          </m:d>
          <m:r>
            <w:rPr>
              <w:rFonts w:ascii="Cambria Math" w:hAnsi="Cambria Math"/>
              <w:szCs w:val="24"/>
            </w:rPr>
            <m:t>[j]</m:t>
          </m:r>
          <m:r>
            <w:rPr>
              <w:rFonts w:ascii="Cambria Math" w:eastAsia="Cambria Math" w:hAnsi="Cambria Math"/>
              <w:szCs w:val="24"/>
            </w:rPr>
            <m:t>=</m:t>
          </m:r>
          <m:nary>
            <m:naryPr>
              <m:chr m:val="∑"/>
              <m:grow m:val="1"/>
              <m:ctrlPr>
                <w:rPr>
                  <w:rFonts w:ascii="Cambria Math" w:hAnsi="Cambria Math"/>
                  <w:szCs w:val="24"/>
                </w:rPr>
              </m:ctrlPr>
            </m:naryPr>
            <m:sub>
              <m:r>
                <w:rPr>
                  <w:rFonts w:ascii="Cambria Math" w:eastAsia="Cambria Math" w:hAnsi="Cambria Math"/>
                  <w:szCs w:val="24"/>
                </w:rPr>
                <m:t>k=-1</m:t>
              </m:r>
            </m:sub>
            <m:sup>
              <m:r>
                <w:rPr>
                  <w:rFonts w:ascii="Cambria Math" w:eastAsia="Cambria Math" w:hAnsi="Cambria Math"/>
                  <w:szCs w:val="24"/>
                </w:rPr>
                <m:t>1</m:t>
              </m:r>
            </m:sup>
            <m:e>
              <m:r>
                <w:rPr>
                  <w:rFonts w:ascii="Cambria Math" w:hAnsi="Cambria Math"/>
                  <w:szCs w:val="24"/>
                </w:rPr>
                <m:t>c1</m:t>
              </m:r>
              <m:d>
                <m:dPr>
                  <m:begChr m:val="["/>
                  <m:endChr m:val="]"/>
                  <m:ctrlPr>
                    <w:rPr>
                      <w:rFonts w:ascii="Cambria Math" w:hAnsi="Cambria Math"/>
                      <w:i/>
                      <w:szCs w:val="24"/>
                    </w:rPr>
                  </m:ctrlPr>
                </m:dPr>
                <m:e>
                  <m:r>
                    <w:rPr>
                      <w:rFonts w:ascii="Cambria Math" w:hAnsi="Cambria Math"/>
                      <w:szCs w:val="24"/>
                    </w:rPr>
                    <m:t>k</m:t>
                  </m:r>
                </m:e>
              </m:d>
              <m:r>
                <w:rPr>
                  <w:rFonts w:ascii="Cambria Math" w:hAnsi="Cambria Math"/>
                  <w:szCs w:val="24"/>
                </w:rPr>
                <m:t>* s</m:t>
              </m:r>
              <m:d>
                <m:dPr>
                  <m:begChr m:val="["/>
                  <m:endChr m:val="]"/>
                  <m:ctrlPr>
                    <w:rPr>
                      <w:rFonts w:ascii="Cambria Math" w:hAnsi="Cambria Math"/>
                      <w:i/>
                      <w:szCs w:val="24"/>
                    </w:rPr>
                  </m:ctrlPr>
                </m:dPr>
                <m:e>
                  <m:r>
                    <w:rPr>
                      <w:rFonts w:ascii="Cambria Math" w:hAnsi="Cambria Math"/>
                      <w:szCs w:val="24"/>
                    </w:rPr>
                    <m:t>i</m:t>
                  </m:r>
                </m:e>
              </m:d>
              <m:d>
                <m:dPr>
                  <m:begChr m:val="["/>
                  <m:endChr m:val="]"/>
                  <m:ctrlPr>
                    <w:rPr>
                      <w:rFonts w:ascii="Cambria Math" w:hAnsi="Cambria Math"/>
                      <w:i/>
                      <w:szCs w:val="24"/>
                    </w:rPr>
                  </m:ctrlPr>
                </m:dPr>
                <m:e>
                  <m:r>
                    <m:rPr>
                      <m:sty m:val="p"/>
                    </m:rPr>
                    <w:rPr>
                      <w:rFonts w:ascii="Cambria Math" w:hAnsi="Cambria Math"/>
                      <w:szCs w:val="24"/>
                    </w:rPr>
                    <m:t>Clip3</m:t>
                  </m:r>
                  <m:r>
                    <w:rPr>
                      <w:rFonts w:ascii="Cambria Math" w:hAnsi="Cambria Math"/>
                      <w:szCs w:val="24"/>
                    </w:rPr>
                    <m:t>(0,W-1,2*j+k)</m:t>
                  </m:r>
                </m:e>
              </m:d>
            </m:e>
          </m:nary>
        </m:oMath>
      </m:oMathPara>
    </w:p>
    <w:p w14:paraId="601AFA26" w14:textId="77777777" w:rsidR="009570AA" w:rsidRPr="0093605D" w:rsidRDefault="009570AA" w:rsidP="009570AA">
      <w:pPr>
        <w:pStyle w:val="BodyText"/>
        <w:spacing w:after="0" w:line="276" w:lineRule="auto"/>
        <w:ind w:left="1701"/>
        <w:rPr>
          <w:rFonts w:ascii="Times New Roman" w:hAnsi="Times New Roman"/>
          <w:i/>
          <w:sz w:val="24"/>
        </w:rPr>
      </w:pPr>
      <w:r w:rsidRPr="0093605D">
        <w:rPr>
          <w:rFonts w:ascii="Times New Roman" w:hAnsi="Times New Roman"/>
          <w:sz w:val="24"/>
        </w:rPr>
        <w:t>with</w:t>
      </w:r>
      <w:r w:rsidRPr="0093605D">
        <w:rPr>
          <w:rFonts w:ascii="Times New Roman" w:hAnsi="Times New Roman"/>
          <w:sz w:val="24"/>
        </w:rPr>
        <w:tab/>
        <w:t>Clip3</w:t>
      </w:r>
      <w:r w:rsidRPr="0093605D">
        <w:rPr>
          <w:rFonts w:ascii="Times New Roman" w:hAnsi="Times New Roman"/>
          <w:i/>
          <w:sz w:val="24"/>
        </w:rPr>
        <w:t>( x,y,z ) = x</w:t>
      </w:r>
      <w:r w:rsidRPr="0093605D">
        <w:rPr>
          <w:rFonts w:ascii="Times New Roman" w:hAnsi="Times New Roman"/>
          <w:sz w:val="24"/>
        </w:rPr>
        <w:t xml:space="preserve"> if </w:t>
      </w:r>
      <w:r w:rsidRPr="0093605D">
        <w:rPr>
          <w:rFonts w:ascii="Times New Roman" w:hAnsi="Times New Roman"/>
          <w:i/>
          <w:sz w:val="24"/>
        </w:rPr>
        <w:t xml:space="preserve">z&lt;x, </w:t>
      </w:r>
      <w:r w:rsidRPr="0093605D">
        <w:rPr>
          <w:rFonts w:ascii="Times New Roman" w:hAnsi="Times New Roman"/>
          <w:sz w:val="24"/>
        </w:rPr>
        <w:t>y if</w:t>
      </w:r>
      <w:r w:rsidRPr="0093605D">
        <w:rPr>
          <w:rFonts w:ascii="Times New Roman" w:hAnsi="Times New Roman"/>
          <w:i/>
          <w:sz w:val="24"/>
        </w:rPr>
        <w:t xml:space="preserve"> z&gt;y, z </w:t>
      </w:r>
      <w:r w:rsidRPr="0093605D">
        <w:rPr>
          <w:rFonts w:ascii="Times New Roman" w:hAnsi="Times New Roman"/>
          <w:sz w:val="24"/>
        </w:rPr>
        <w:t>otherwise</w:t>
      </w:r>
    </w:p>
    <w:p w14:paraId="05FB70E7" w14:textId="77777777" w:rsidR="009570AA" w:rsidRPr="0093605D" w:rsidRDefault="009570AA" w:rsidP="009570AA">
      <w:pPr>
        <w:rPr>
          <w:szCs w:val="24"/>
        </w:rPr>
      </w:pPr>
    </w:p>
    <w:p w14:paraId="1A271361" w14:textId="77777777" w:rsidR="009570AA" w:rsidRPr="0093605D" w:rsidRDefault="009570AA" w:rsidP="009570AA">
      <w:pPr>
        <w:pStyle w:val="ListParagraph"/>
        <w:numPr>
          <w:ilvl w:val="0"/>
          <w:numId w:val="5"/>
        </w:numPr>
        <w:spacing w:after="120"/>
        <w:ind w:left="1077" w:hanging="357"/>
        <w:contextualSpacing w:val="0"/>
        <w:jc w:val="both"/>
        <w:rPr>
          <w:rFonts w:ascii="Times New Roman" w:hAnsi="Times New Roman"/>
          <w:szCs w:val="24"/>
        </w:rPr>
      </w:pPr>
      <w:r w:rsidRPr="0093605D">
        <w:rPr>
          <w:rFonts w:ascii="Times New Roman" w:hAnsi="Times New Roman"/>
          <w:szCs w:val="24"/>
        </w:rPr>
        <w:t xml:space="preserve">For </w:t>
      </w:r>
      <w:r w:rsidRPr="0093605D">
        <w:rPr>
          <w:rFonts w:ascii="Times New Roman" w:hAnsi="Times New Roman"/>
          <w:i/>
          <w:szCs w:val="24"/>
        </w:rPr>
        <w:t>i </w:t>
      </w:r>
      <w:r w:rsidRPr="0093605D">
        <w:rPr>
          <w:rFonts w:ascii="Times New Roman" w:hAnsi="Times New Roman"/>
          <w:szCs w:val="24"/>
        </w:rPr>
        <w:t>= 0..</w:t>
      </w:r>
      <w:r w:rsidRPr="0093605D">
        <w:rPr>
          <w:rFonts w:ascii="Times New Roman" w:hAnsi="Times New Roman"/>
          <w:i/>
          <w:szCs w:val="24"/>
        </w:rPr>
        <w:t>H</w:t>
      </w:r>
      <w:r w:rsidRPr="0093605D">
        <w:rPr>
          <w:rFonts w:ascii="Times New Roman" w:hAnsi="Times New Roman"/>
          <w:szCs w:val="24"/>
        </w:rPr>
        <w:t xml:space="preserve">/2-1, </w:t>
      </w:r>
      <w:r w:rsidRPr="0093605D">
        <w:rPr>
          <w:rFonts w:ascii="Times New Roman" w:hAnsi="Times New Roman"/>
          <w:i/>
          <w:szCs w:val="24"/>
        </w:rPr>
        <w:t>j</w:t>
      </w:r>
      <w:r w:rsidRPr="0093605D">
        <w:rPr>
          <w:rFonts w:ascii="Times New Roman" w:hAnsi="Times New Roman"/>
          <w:szCs w:val="24"/>
        </w:rPr>
        <w:t> = 0..</w:t>
      </w:r>
      <w:r w:rsidRPr="0093605D">
        <w:rPr>
          <w:rFonts w:ascii="Times New Roman" w:hAnsi="Times New Roman"/>
          <w:i/>
          <w:szCs w:val="24"/>
        </w:rPr>
        <w:t>W</w:t>
      </w:r>
      <w:r w:rsidRPr="0093605D">
        <w:rPr>
          <w:rFonts w:ascii="Times New Roman" w:hAnsi="Times New Roman"/>
          <w:szCs w:val="24"/>
        </w:rPr>
        <w:t xml:space="preserve">/2-1, the output samples </w:t>
      </w:r>
      <w:r w:rsidRPr="0093605D">
        <w:rPr>
          <w:rFonts w:ascii="Times New Roman" w:hAnsi="Times New Roman"/>
          <w:i/>
          <w:szCs w:val="24"/>
        </w:rPr>
        <w:t>r</w:t>
      </w:r>
      <w:r w:rsidRPr="0093605D">
        <w:rPr>
          <w:rFonts w:ascii="Times New Roman" w:hAnsi="Times New Roman"/>
          <w:szCs w:val="24"/>
        </w:rPr>
        <w:t>[ </w:t>
      </w:r>
      <w:r w:rsidRPr="0093605D">
        <w:rPr>
          <w:rFonts w:ascii="Times New Roman" w:hAnsi="Times New Roman"/>
          <w:i/>
          <w:szCs w:val="24"/>
        </w:rPr>
        <w:t>i </w:t>
      </w:r>
      <w:r w:rsidRPr="0093605D">
        <w:rPr>
          <w:rFonts w:ascii="Times New Roman" w:hAnsi="Times New Roman"/>
          <w:szCs w:val="24"/>
        </w:rPr>
        <w:t>][ </w:t>
      </w:r>
      <w:r w:rsidRPr="0093605D">
        <w:rPr>
          <w:rFonts w:ascii="Times New Roman" w:hAnsi="Times New Roman"/>
          <w:i/>
          <w:szCs w:val="24"/>
        </w:rPr>
        <w:t>j </w:t>
      </w:r>
      <w:r w:rsidRPr="0093605D">
        <w:rPr>
          <w:rFonts w:ascii="Times New Roman" w:hAnsi="Times New Roman"/>
          <w:szCs w:val="24"/>
        </w:rPr>
        <w:t xml:space="preserve">] are derived from the intermediate samples </w:t>
      </w:r>
      <w:r w:rsidRPr="0093605D">
        <w:rPr>
          <w:rFonts w:ascii="Times New Roman" w:hAnsi="Times New Roman"/>
          <w:i/>
          <w:szCs w:val="24"/>
        </w:rPr>
        <w:t>f</w:t>
      </w:r>
      <w:r w:rsidRPr="0093605D">
        <w:rPr>
          <w:rFonts w:ascii="Times New Roman" w:hAnsi="Times New Roman"/>
          <w:szCs w:val="24"/>
        </w:rPr>
        <w:t>[ </w:t>
      </w:r>
      <w:r w:rsidRPr="0093605D">
        <w:rPr>
          <w:rFonts w:ascii="Times New Roman" w:hAnsi="Times New Roman"/>
          <w:i/>
          <w:szCs w:val="24"/>
        </w:rPr>
        <w:t>i </w:t>
      </w:r>
      <w:r w:rsidRPr="0093605D">
        <w:rPr>
          <w:rFonts w:ascii="Times New Roman" w:hAnsi="Times New Roman"/>
          <w:szCs w:val="24"/>
        </w:rPr>
        <w:t>][ </w:t>
      </w:r>
      <w:r w:rsidRPr="0093605D">
        <w:rPr>
          <w:rFonts w:ascii="Times New Roman" w:hAnsi="Times New Roman"/>
          <w:i/>
          <w:szCs w:val="24"/>
        </w:rPr>
        <w:t>j </w:t>
      </w:r>
      <w:r w:rsidRPr="0093605D">
        <w:rPr>
          <w:rFonts w:ascii="Times New Roman" w:hAnsi="Times New Roman"/>
          <w:szCs w:val="24"/>
        </w:rPr>
        <w:t>] as follows:</w:t>
      </w:r>
    </w:p>
    <w:p w14:paraId="681F3253" w14:textId="77777777" w:rsidR="009570AA" w:rsidRPr="0093605D" w:rsidRDefault="009570AA" w:rsidP="009570AA">
      <w:pPr>
        <w:rPr>
          <w:szCs w:val="24"/>
        </w:rPr>
      </w:pPr>
      <m:oMathPara>
        <m:oMath>
          <m:r>
            <w:rPr>
              <w:rFonts w:ascii="Cambria Math" w:hAnsi="Cambria Math"/>
              <w:szCs w:val="24"/>
            </w:rPr>
            <m:t>r</m:t>
          </m:r>
          <m:d>
            <m:dPr>
              <m:begChr m:val="["/>
              <m:endChr m:val="]"/>
              <m:ctrlPr>
                <w:rPr>
                  <w:rFonts w:ascii="Cambria Math" w:hAnsi="Cambria Math"/>
                  <w:i/>
                  <w:szCs w:val="24"/>
                </w:rPr>
              </m:ctrlPr>
            </m:dPr>
            <m:e>
              <m:r>
                <w:rPr>
                  <w:rFonts w:ascii="Cambria Math" w:hAnsi="Cambria Math"/>
                  <w:szCs w:val="24"/>
                </w:rPr>
                <m:t>i</m:t>
              </m:r>
            </m:e>
          </m:d>
          <m:r>
            <w:rPr>
              <w:rFonts w:ascii="Cambria Math" w:hAnsi="Cambria Math"/>
              <w:szCs w:val="24"/>
            </w:rPr>
            <m:t>[j]</m:t>
          </m:r>
          <m:r>
            <w:rPr>
              <w:rFonts w:ascii="Cambria Math" w:eastAsia="Cambria Math" w:hAnsi="Cambria Math"/>
              <w:szCs w:val="24"/>
            </w:rPr>
            <m:t>=(</m:t>
          </m:r>
          <m:nary>
            <m:naryPr>
              <m:chr m:val="∑"/>
              <m:grow m:val="1"/>
              <m:ctrlPr>
                <w:rPr>
                  <w:rFonts w:ascii="Cambria Math" w:hAnsi="Cambria Math"/>
                  <w:szCs w:val="24"/>
                </w:rPr>
              </m:ctrlPr>
            </m:naryPr>
            <m:sub>
              <m:r>
                <w:rPr>
                  <w:rFonts w:ascii="Cambria Math" w:eastAsia="Cambria Math" w:hAnsi="Cambria Math"/>
                  <w:szCs w:val="24"/>
                </w:rPr>
                <m:t>k=-1</m:t>
              </m:r>
            </m:sub>
            <m:sup>
              <m:r>
                <w:rPr>
                  <w:rFonts w:ascii="Cambria Math" w:eastAsia="Cambria Math" w:hAnsi="Cambria Math"/>
                  <w:szCs w:val="24"/>
                </w:rPr>
                <m:t>1</m:t>
              </m:r>
            </m:sup>
            <m:e>
              <m:r>
                <w:rPr>
                  <w:rFonts w:ascii="Cambria Math" w:hAnsi="Cambria Math"/>
                  <w:szCs w:val="24"/>
                </w:rPr>
                <m:t>c2</m:t>
              </m:r>
              <m:d>
                <m:dPr>
                  <m:begChr m:val="["/>
                  <m:endChr m:val="]"/>
                  <m:ctrlPr>
                    <w:rPr>
                      <w:rFonts w:ascii="Cambria Math" w:hAnsi="Cambria Math"/>
                      <w:i/>
                      <w:szCs w:val="24"/>
                    </w:rPr>
                  </m:ctrlPr>
                </m:dPr>
                <m:e>
                  <m:r>
                    <w:rPr>
                      <w:rFonts w:ascii="Cambria Math" w:hAnsi="Cambria Math"/>
                      <w:szCs w:val="24"/>
                    </w:rPr>
                    <m:t>k</m:t>
                  </m:r>
                </m:e>
              </m:d>
              <m:r>
                <w:rPr>
                  <w:rFonts w:ascii="Cambria Math" w:hAnsi="Cambria Math"/>
                  <w:szCs w:val="24"/>
                </w:rPr>
                <m:t>* f</m:t>
              </m:r>
              <m:d>
                <m:dPr>
                  <m:begChr m:val="["/>
                  <m:endChr m:val="]"/>
                  <m:ctrlPr>
                    <w:rPr>
                      <w:rFonts w:ascii="Cambria Math" w:hAnsi="Cambria Math"/>
                      <w:i/>
                      <w:szCs w:val="24"/>
                    </w:rPr>
                  </m:ctrlPr>
                </m:dPr>
                <m:e>
                  <m:r>
                    <m:rPr>
                      <m:sty m:val="p"/>
                    </m:rPr>
                    <w:rPr>
                      <w:rFonts w:ascii="Cambria Math" w:hAnsi="Cambria Math"/>
                      <w:szCs w:val="24"/>
                    </w:rPr>
                    <m:t>Clip3⁡</m:t>
                  </m:r>
                  <m:r>
                    <w:rPr>
                      <w:rFonts w:ascii="Cambria Math" w:hAnsi="Cambria Math"/>
                      <w:szCs w:val="24"/>
                    </w:rPr>
                    <m:t>(0, H-1, 2*i+k)</m:t>
                  </m:r>
                </m:e>
              </m:d>
              <m:d>
                <m:dPr>
                  <m:begChr m:val="["/>
                  <m:endChr m:val="]"/>
                  <m:ctrlPr>
                    <w:rPr>
                      <w:rFonts w:ascii="Cambria Math" w:hAnsi="Cambria Math"/>
                      <w:i/>
                      <w:szCs w:val="24"/>
                    </w:rPr>
                  </m:ctrlPr>
                </m:dPr>
                <m:e>
                  <m:r>
                    <w:rPr>
                      <w:rFonts w:ascii="Cambria Math" w:hAnsi="Cambria Math"/>
                      <w:szCs w:val="24"/>
                    </w:rPr>
                    <m:t xml:space="preserve"> j</m:t>
                  </m:r>
                </m:e>
              </m:d>
              <m:r>
                <w:rPr>
                  <w:rFonts w:ascii="Cambria Math" w:hAnsi="Cambria Math"/>
                  <w:szCs w:val="24"/>
                </w:rPr>
                <m:t>+offset)≫shift</m:t>
              </m:r>
            </m:e>
          </m:nary>
        </m:oMath>
      </m:oMathPara>
    </w:p>
    <w:p w14:paraId="0FDA7BF0" w14:textId="77777777" w:rsidR="009570AA" w:rsidRPr="0093605D" w:rsidRDefault="009570AA" w:rsidP="009570AA">
      <w:pPr>
        <w:rPr>
          <w:i/>
          <w:szCs w:val="24"/>
        </w:rPr>
      </w:pPr>
    </w:p>
    <w:p w14:paraId="4BD15B3D" w14:textId="77777777" w:rsidR="009570AA" w:rsidRPr="0093605D" w:rsidRDefault="009570AA" w:rsidP="009570AA">
      <w:pPr>
        <w:rPr>
          <w:i/>
          <w:szCs w:val="24"/>
        </w:rPr>
      </w:pPr>
      <w:r w:rsidRPr="0093605D">
        <w:rPr>
          <w:i/>
          <w:szCs w:val="24"/>
        </w:rPr>
        <w:t>Comment: new filters could be used following first anchors generation steps</w:t>
      </w:r>
    </w:p>
    <w:p w14:paraId="39A5FDB7" w14:textId="77777777" w:rsidR="009570AA" w:rsidRPr="0093605D" w:rsidRDefault="009570AA" w:rsidP="009570AA">
      <w:pPr>
        <w:rPr>
          <w:i/>
          <w:szCs w:val="24"/>
        </w:rPr>
      </w:pPr>
    </w:p>
    <w:p w14:paraId="3003250E" w14:textId="34D016CD" w:rsidR="009570AA" w:rsidRPr="00E3518C" w:rsidRDefault="009570AA" w:rsidP="009570AA">
      <w:pPr>
        <w:pStyle w:val="Heading2"/>
      </w:pPr>
      <w:bookmarkStart w:id="323" w:name="_Ref453678593"/>
      <w:r w:rsidRPr="0093605D">
        <w:t>Chroma upsampling from 4:2:0 to 4:4:4</w:t>
      </w:r>
      <w:bookmarkEnd w:id="323"/>
      <w:r w:rsidRPr="0093605D">
        <w:t xml:space="preserve"> </w:t>
      </w:r>
    </w:p>
    <w:p w14:paraId="03B1602F" w14:textId="77777777" w:rsidR="009570AA" w:rsidRPr="0093605D" w:rsidRDefault="009570AA" w:rsidP="009570AA">
      <w:pPr>
        <w:tabs>
          <w:tab w:val="left" w:pos="1170"/>
        </w:tabs>
        <w:spacing w:after="120"/>
        <w:jc w:val="both"/>
      </w:pPr>
      <w:r w:rsidRPr="0093605D">
        <w:t>The upsampling filter used is the same for both horizontal and vertical processes. First, vertical filtering is applied on the 4:2:0 picture, then horizontal filtering.</w:t>
      </w:r>
    </w:p>
    <w:p w14:paraId="46C3933C" w14:textId="3854D20C" w:rsidR="009570AA" w:rsidRPr="0093605D" w:rsidRDefault="009570AA" w:rsidP="009D6188">
      <w:pPr>
        <w:keepNext/>
        <w:tabs>
          <w:tab w:val="left" w:pos="1170"/>
        </w:tabs>
      </w:pPr>
      <w:r w:rsidRPr="0093605D">
        <w:t>Filter coeffi</w:t>
      </w:r>
      <w:r w:rsidR="00D25279">
        <w:t>cients values are as follows:</w:t>
      </w:r>
    </w:p>
    <w:tbl>
      <w:tblPr>
        <w:tblStyle w:val="TableGrid"/>
        <w:tblW w:w="0" w:type="auto"/>
        <w:jc w:val="center"/>
        <w:tblLook w:val="04A0" w:firstRow="1" w:lastRow="0" w:firstColumn="1" w:lastColumn="0" w:noHBand="0" w:noVBand="1"/>
      </w:tblPr>
      <w:tblGrid>
        <w:gridCol w:w="1248"/>
        <w:gridCol w:w="1187"/>
        <w:gridCol w:w="1418"/>
        <w:gridCol w:w="1559"/>
        <w:gridCol w:w="1559"/>
      </w:tblGrid>
      <w:tr w:rsidR="009570AA" w:rsidRPr="00D25279" w14:paraId="27C3BCB2" w14:textId="77777777" w:rsidTr="006C269C">
        <w:trPr>
          <w:trHeight w:val="309"/>
          <w:jc w:val="center"/>
        </w:trPr>
        <w:tc>
          <w:tcPr>
            <w:tcW w:w="1248" w:type="dxa"/>
            <w:vAlign w:val="center"/>
          </w:tcPr>
          <w:p w14:paraId="57F44C6C" w14:textId="77777777" w:rsidR="009570AA" w:rsidRPr="00D25279" w:rsidRDefault="009570AA" w:rsidP="009D6188">
            <w:pPr>
              <w:keepNext/>
              <w:spacing w:before="0"/>
              <w:jc w:val="center"/>
              <w:rPr>
                <w:szCs w:val="22"/>
              </w:rPr>
            </w:pPr>
            <w:r w:rsidRPr="00D25279">
              <w:rPr>
                <w:szCs w:val="22"/>
              </w:rPr>
              <w:t>Phase</w:t>
            </w:r>
          </w:p>
        </w:tc>
        <w:tc>
          <w:tcPr>
            <w:tcW w:w="1187" w:type="dxa"/>
            <w:vAlign w:val="center"/>
          </w:tcPr>
          <w:p w14:paraId="5224AD17" w14:textId="609B221C" w:rsidR="009570AA" w:rsidRPr="00D25279" w:rsidRDefault="009D6188" w:rsidP="009D6188">
            <w:pPr>
              <w:keepNext/>
              <w:spacing w:before="0"/>
              <w:jc w:val="center"/>
              <w:rPr>
                <w:szCs w:val="22"/>
              </w:rPr>
            </w:pPr>
            <w:r w:rsidRPr="00D25279">
              <w:rPr>
                <w:szCs w:val="22"/>
              </w:rPr>
              <w:t>−</w:t>
            </w:r>
            <w:r w:rsidR="009570AA" w:rsidRPr="00D25279">
              <w:rPr>
                <w:szCs w:val="22"/>
              </w:rPr>
              <w:t>2</w:t>
            </w:r>
          </w:p>
        </w:tc>
        <w:tc>
          <w:tcPr>
            <w:tcW w:w="1418" w:type="dxa"/>
            <w:vAlign w:val="center"/>
          </w:tcPr>
          <w:p w14:paraId="64112DBC" w14:textId="49A24217" w:rsidR="009570AA" w:rsidRPr="00D25279" w:rsidRDefault="009D6188" w:rsidP="009D6188">
            <w:pPr>
              <w:keepNext/>
              <w:spacing w:before="0"/>
              <w:jc w:val="center"/>
              <w:rPr>
                <w:szCs w:val="22"/>
              </w:rPr>
            </w:pPr>
            <w:r w:rsidRPr="00D25279">
              <w:rPr>
                <w:szCs w:val="22"/>
              </w:rPr>
              <w:t>−</w:t>
            </w:r>
            <w:r w:rsidR="009570AA" w:rsidRPr="00D25279">
              <w:rPr>
                <w:szCs w:val="22"/>
              </w:rPr>
              <w:t>1</w:t>
            </w:r>
          </w:p>
        </w:tc>
        <w:tc>
          <w:tcPr>
            <w:tcW w:w="1559" w:type="dxa"/>
            <w:vAlign w:val="center"/>
          </w:tcPr>
          <w:p w14:paraId="02147219" w14:textId="77777777" w:rsidR="009570AA" w:rsidRPr="00D25279" w:rsidRDefault="009570AA" w:rsidP="009D6188">
            <w:pPr>
              <w:keepNext/>
              <w:spacing w:before="0"/>
              <w:jc w:val="center"/>
              <w:rPr>
                <w:szCs w:val="22"/>
              </w:rPr>
            </w:pPr>
            <w:r w:rsidRPr="00D25279">
              <w:rPr>
                <w:szCs w:val="22"/>
              </w:rPr>
              <w:t>0</w:t>
            </w:r>
          </w:p>
        </w:tc>
        <w:tc>
          <w:tcPr>
            <w:tcW w:w="1559" w:type="dxa"/>
            <w:vAlign w:val="center"/>
          </w:tcPr>
          <w:p w14:paraId="6569D2AA" w14:textId="77777777" w:rsidR="009570AA" w:rsidRPr="00D25279" w:rsidRDefault="009570AA" w:rsidP="009D6188">
            <w:pPr>
              <w:keepNext/>
              <w:spacing w:before="0"/>
              <w:jc w:val="center"/>
              <w:rPr>
                <w:szCs w:val="22"/>
              </w:rPr>
            </w:pPr>
            <w:r w:rsidRPr="00D25279">
              <w:rPr>
                <w:szCs w:val="22"/>
              </w:rPr>
              <w:t>1</w:t>
            </w:r>
          </w:p>
        </w:tc>
      </w:tr>
      <w:tr w:rsidR="009570AA" w:rsidRPr="00D25279" w14:paraId="23BC7891" w14:textId="77777777" w:rsidTr="006C269C">
        <w:trPr>
          <w:trHeight w:val="309"/>
          <w:jc w:val="center"/>
        </w:trPr>
        <w:tc>
          <w:tcPr>
            <w:tcW w:w="1248" w:type="dxa"/>
            <w:vAlign w:val="center"/>
          </w:tcPr>
          <w:p w14:paraId="1B2AC997" w14:textId="77777777" w:rsidR="009570AA" w:rsidRPr="00D25279" w:rsidRDefault="009570AA" w:rsidP="006C269C">
            <w:pPr>
              <w:spacing w:before="0"/>
              <w:jc w:val="center"/>
              <w:rPr>
                <w:szCs w:val="22"/>
              </w:rPr>
            </w:pPr>
            <w:r w:rsidRPr="00D25279">
              <w:rPr>
                <w:szCs w:val="22"/>
              </w:rPr>
              <w:t>Coef c[k]</w:t>
            </w:r>
          </w:p>
        </w:tc>
        <w:tc>
          <w:tcPr>
            <w:tcW w:w="1187" w:type="dxa"/>
            <w:vAlign w:val="center"/>
          </w:tcPr>
          <w:p w14:paraId="53845FED" w14:textId="3DD6B130" w:rsidR="009570AA" w:rsidRPr="00D25279" w:rsidRDefault="009D6188" w:rsidP="006C269C">
            <w:pPr>
              <w:spacing w:before="0"/>
              <w:jc w:val="center"/>
              <w:rPr>
                <w:szCs w:val="22"/>
              </w:rPr>
            </w:pPr>
            <w:r w:rsidRPr="00D25279">
              <w:rPr>
                <w:szCs w:val="22"/>
              </w:rPr>
              <w:t>−</w:t>
            </w:r>
            <w:r w:rsidR="009570AA" w:rsidRPr="00D25279">
              <w:rPr>
                <w:szCs w:val="22"/>
              </w:rPr>
              <w:t>4</w:t>
            </w:r>
          </w:p>
        </w:tc>
        <w:tc>
          <w:tcPr>
            <w:tcW w:w="1418" w:type="dxa"/>
            <w:vAlign w:val="center"/>
          </w:tcPr>
          <w:p w14:paraId="1860D82C" w14:textId="77777777" w:rsidR="009570AA" w:rsidRPr="00D25279" w:rsidRDefault="009570AA" w:rsidP="006C269C">
            <w:pPr>
              <w:spacing w:before="0"/>
              <w:jc w:val="center"/>
              <w:rPr>
                <w:szCs w:val="22"/>
              </w:rPr>
            </w:pPr>
            <w:r w:rsidRPr="00D25279">
              <w:rPr>
                <w:szCs w:val="22"/>
              </w:rPr>
              <w:t>36</w:t>
            </w:r>
          </w:p>
        </w:tc>
        <w:tc>
          <w:tcPr>
            <w:tcW w:w="1559" w:type="dxa"/>
            <w:vAlign w:val="center"/>
          </w:tcPr>
          <w:p w14:paraId="5651D7FD" w14:textId="77777777" w:rsidR="009570AA" w:rsidRPr="00D25279" w:rsidRDefault="009570AA" w:rsidP="006C269C">
            <w:pPr>
              <w:spacing w:before="0"/>
              <w:jc w:val="center"/>
              <w:rPr>
                <w:szCs w:val="22"/>
              </w:rPr>
            </w:pPr>
            <w:r w:rsidRPr="00D25279">
              <w:rPr>
                <w:szCs w:val="22"/>
              </w:rPr>
              <w:t>36</w:t>
            </w:r>
          </w:p>
        </w:tc>
        <w:tc>
          <w:tcPr>
            <w:tcW w:w="1559" w:type="dxa"/>
            <w:vAlign w:val="center"/>
          </w:tcPr>
          <w:p w14:paraId="1CD7F41B" w14:textId="25004F2A" w:rsidR="009570AA" w:rsidRPr="00D25279" w:rsidRDefault="009D6188" w:rsidP="006C269C">
            <w:pPr>
              <w:spacing w:before="0"/>
              <w:jc w:val="center"/>
              <w:rPr>
                <w:szCs w:val="22"/>
              </w:rPr>
            </w:pPr>
            <w:r w:rsidRPr="00D25279">
              <w:rPr>
                <w:szCs w:val="22"/>
              </w:rPr>
              <w:t>−</w:t>
            </w:r>
            <w:r w:rsidR="009570AA" w:rsidRPr="00D25279">
              <w:rPr>
                <w:szCs w:val="22"/>
              </w:rPr>
              <w:t>4</w:t>
            </w:r>
          </w:p>
        </w:tc>
      </w:tr>
    </w:tbl>
    <w:p w14:paraId="106A1477" w14:textId="77777777" w:rsidR="009570AA" w:rsidRPr="0093605D" w:rsidRDefault="009570AA" w:rsidP="009570AA">
      <w:pPr>
        <w:rPr>
          <w:szCs w:val="24"/>
        </w:rPr>
      </w:pPr>
    </w:p>
    <w:p w14:paraId="509FDF23" w14:textId="77777777" w:rsidR="009570AA" w:rsidRPr="0093605D" w:rsidRDefault="009570AA" w:rsidP="009570AA">
      <w:pPr>
        <w:tabs>
          <w:tab w:val="left" w:pos="1170"/>
        </w:tabs>
      </w:pPr>
      <w:r w:rsidRPr="0093605D">
        <w:t>Define shift1 = 6, offset1 = 32, shift2 = 12, offset2 = 2048.</w:t>
      </w:r>
    </w:p>
    <w:p w14:paraId="20402D9D" w14:textId="617B09FC" w:rsidR="009570AA" w:rsidRPr="0093605D" w:rsidRDefault="009570AA" w:rsidP="009570AA">
      <w:pPr>
        <w:tabs>
          <w:tab w:val="left" w:pos="1170"/>
        </w:tabs>
        <w:spacing w:after="120"/>
        <w:jc w:val="both"/>
      </w:pPr>
      <w:r w:rsidRPr="0093605D">
        <w:t>Let H and W be the input picture height and width in chroma samples. For i = 0..H</w:t>
      </w:r>
      <w:r w:rsidR="009D6188">
        <w:t>−</w:t>
      </w:r>
      <w:r w:rsidRPr="0093605D">
        <w:t>1, j = 0..W</w:t>
      </w:r>
      <w:r w:rsidR="009D6188">
        <w:t>−</w:t>
      </w:r>
      <w:r w:rsidRPr="0093605D">
        <w:t>1, the intermediate samples f[ i ][ j ] are derived from the input samples s[ i ][ j ] as follows:</w:t>
      </w:r>
    </w:p>
    <w:p w14:paraId="5922A917" w14:textId="77777777" w:rsidR="009570AA" w:rsidRPr="0093605D" w:rsidRDefault="009570AA" w:rsidP="009570AA">
      <w:pPr>
        <w:ind w:left="360"/>
        <w:rPr>
          <w:szCs w:val="24"/>
        </w:rPr>
      </w:pPr>
      <m:oMathPara>
        <m:oMath>
          <m:r>
            <w:rPr>
              <w:rFonts w:ascii="Cambria Math" w:hAnsi="Cambria Math"/>
              <w:szCs w:val="24"/>
            </w:rPr>
            <m:t>f</m:t>
          </m:r>
          <m:d>
            <m:dPr>
              <m:begChr m:val="["/>
              <m:endChr m:val="]"/>
              <m:ctrlPr>
                <w:rPr>
                  <w:rFonts w:ascii="Cambria Math" w:hAnsi="Cambria Math"/>
                  <w:i/>
                  <w:szCs w:val="24"/>
                </w:rPr>
              </m:ctrlPr>
            </m:dPr>
            <m:e>
              <m:r>
                <w:rPr>
                  <w:rFonts w:ascii="Cambria Math" w:hAnsi="Cambria Math"/>
                  <w:szCs w:val="24"/>
                </w:rPr>
                <m:t>2*i</m:t>
              </m:r>
            </m:e>
          </m:d>
          <m:d>
            <m:dPr>
              <m:begChr m:val="["/>
              <m:endChr m:val="]"/>
              <m:ctrlPr>
                <w:rPr>
                  <w:rFonts w:ascii="Cambria Math" w:hAnsi="Cambria Math"/>
                  <w:i/>
                  <w:szCs w:val="24"/>
                </w:rPr>
              </m:ctrlPr>
            </m:dPr>
            <m:e>
              <m:r>
                <w:rPr>
                  <w:rFonts w:ascii="Cambria Math" w:hAnsi="Cambria Math"/>
                  <w:szCs w:val="24"/>
                </w:rPr>
                <m:t>j</m:t>
              </m:r>
            </m:e>
          </m:d>
          <m:r>
            <w:rPr>
              <w:rFonts w:ascii="Cambria Math" w:eastAsia="Cambria Math" w:hAnsi="Cambria Math"/>
              <w:szCs w:val="24"/>
            </w:rPr>
            <m:t>=s</m:t>
          </m:r>
          <m:d>
            <m:dPr>
              <m:begChr m:val="["/>
              <m:endChr m:val="]"/>
              <m:ctrlPr>
                <w:rPr>
                  <w:rFonts w:ascii="Cambria Math" w:eastAsia="Cambria Math" w:hAnsi="Cambria Math"/>
                  <w:i/>
                  <w:szCs w:val="24"/>
                </w:rPr>
              </m:ctrlPr>
            </m:dPr>
            <m:e>
              <m:r>
                <w:rPr>
                  <w:rFonts w:ascii="Cambria Math" w:eastAsia="Cambria Math" w:hAnsi="Cambria Math"/>
                  <w:szCs w:val="24"/>
                </w:rPr>
                <m:t>i</m:t>
              </m:r>
            </m:e>
          </m:d>
          <m:d>
            <m:dPr>
              <m:begChr m:val="["/>
              <m:endChr m:val="]"/>
              <m:ctrlPr>
                <w:rPr>
                  <w:rFonts w:ascii="Cambria Math" w:eastAsia="Cambria Math" w:hAnsi="Cambria Math"/>
                  <w:i/>
                  <w:szCs w:val="24"/>
                </w:rPr>
              </m:ctrlPr>
            </m:dPr>
            <m:e>
              <m:r>
                <w:rPr>
                  <w:rFonts w:ascii="Cambria Math" w:eastAsia="Cambria Math" w:hAnsi="Cambria Math"/>
                  <w:szCs w:val="24"/>
                </w:rPr>
                <m:t>j</m:t>
              </m:r>
            </m:e>
          </m:d>
          <m:r>
            <w:rPr>
              <w:rFonts w:ascii="Cambria Math" w:eastAsia="Cambria Math" w:hAnsi="Cambria Math"/>
              <w:szCs w:val="24"/>
            </w:rPr>
            <m:t>*64</m:t>
          </m:r>
        </m:oMath>
      </m:oMathPara>
    </w:p>
    <w:p w14:paraId="21BDB505" w14:textId="77777777" w:rsidR="009570AA" w:rsidRPr="0093605D" w:rsidRDefault="009570AA" w:rsidP="009570AA">
      <w:pPr>
        <w:ind w:left="360"/>
        <w:rPr>
          <w:szCs w:val="24"/>
        </w:rPr>
      </w:pPr>
      <m:oMathPara>
        <m:oMath>
          <m:r>
            <w:rPr>
              <w:rFonts w:ascii="Cambria Math" w:hAnsi="Cambria Math"/>
              <w:szCs w:val="24"/>
            </w:rPr>
            <m:t>f</m:t>
          </m:r>
          <m:d>
            <m:dPr>
              <m:begChr m:val="["/>
              <m:endChr m:val="]"/>
              <m:ctrlPr>
                <w:rPr>
                  <w:rFonts w:ascii="Cambria Math" w:hAnsi="Cambria Math"/>
                  <w:i/>
                  <w:szCs w:val="24"/>
                </w:rPr>
              </m:ctrlPr>
            </m:dPr>
            <m:e>
              <m:r>
                <w:rPr>
                  <w:rFonts w:ascii="Cambria Math" w:hAnsi="Cambria Math"/>
                  <w:szCs w:val="24"/>
                </w:rPr>
                <m:t>2*i+1</m:t>
              </m:r>
            </m:e>
          </m:d>
          <m:r>
            <w:rPr>
              <w:rFonts w:ascii="Cambria Math" w:hAnsi="Cambria Math"/>
              <w:szCs w:val="24"/>
            </w:rPr>
            <m:t>[j]</m:t>
          </m:r>
          <m:r>
            <w:rPr>
              <w:rFonts w:ascii="Cambria Math" w:eastAsia="Cambria Math" w:hAnsi="Cambria Math"/>
              <w:szCs w:val="24"/>
            </w:rPr>
            <m:t>=</m:t>
          </m:r>
          <m:nary>
            <m:naryPr>
              <m:chr m:val="∑"/>
              <m:grow m:val="1"/>
              <m:ctrlPr>
                <w:rPr>
                  <w:rFonts w:ascii="Cambria Math" w:hAnsi="Cambria Math"/>
                  <w:szCs w:val="24"/>
                </w:rPr>
              </m:ctrlPr>
            </m:naryPr>
            <m:sub>
              <m:r>
                <w:rPr>
                  <w:rFonts w:ascii="Cambria Math" w:eastAsia="Cambria Math" w:hAnsi="Cambria Math"/>
                  <w:szCs w:val="24"/>
                </w:rPr>
                <m:t>k=-2</m:t>
              </m:r>
            </m:sub>
            <m:sup>
              <m:r>
                <w:rPr>
                  <w:rFonts w:ascii="Cambria Math" w:eastAsia="Cambria Math" w:hAnsi="Cambria Math"/>
                  <w:szCs w:val="24"/>
                </w:rPr>
                <m:t>1</m:t>
              </m:r>
            </m:sup>
            <m:e>
              <m:r>
                <w:rPr>
                  <w:rFonts w:ascii="Cambria Math" w:hAnsi="Cambria Math"/>
                  <w:szCs w:val="24"/>
                </w:rPr>
                <m:t>c</m:t>
              </m:r>
              <m:d>
                <m:dPr>
                  <m:begChr m:val="["/>
                  <m:endChr m:val="]"/>
                  <m:ctrlPr>
                    <w:rPr>
                      <w:rFonts w:ascii="Cambria Math" w:hAnsi="Cambria Math"/>
                      <w:i/>
                      <w:szCs w:val="24"/>
                    </w:rPr>
                  </m:ctrlPr>
                </m:dPr>
                <m:e>
                  <m:r>
                    <w:rPr>
                      <w:rFonts w:ascii="Cambria Math" w:hAnsi="Cambria Math"/>
                      <w:szCs w:val="24"/>
                    </w:rPr>
                    <m:t>k</m:t>
                  </m:r>
                </m:e>
              </m:d>
              <m:r>
                <w:rPr>
                  <w:rFonts w:ascii="Cambria Math" w:hAnsi="Cambria Math"/>
                  <w:szCs w:val="24"/>
                </w:rPr>
                <m:t>* s</m:t>
              </m:r>
              <m:d>
                <m:dPr>
                  <m:begChr m:val="["/>
                  <m:endChr m:val="]"/>
                  <m:ctrlPr>
                    <w:rPr>
                      <w:rFonts w:ascii="Cambria Math" w:hAnsi="Cambria Math"/>
                      <w:i/>
                      <w:szCs w:val="24"/>
                    </w:rPr>
                  </m:ctrlPr>
                </m:dPr>
                <m:e>
                  <m:r>
                    <m:rPr>
                      <m:sty m:val="p"/>
                    </m:rPr>
                    <w:rPr>
                      <w:rFonts w:ascii="Cambria Math" w:hAnsi="Cambria Math"/>
                      <w:szCs w:val="24"/>
                    </w:rPr>
                    <m:t>Clip3</m:t>
                  </m:r>
                  <m:r>
                    <w:rPr>
                      <w:rFonts w:ascii="Cambria Math" w:hAnsi="Cambria Math"/>
                      <w:szCs w:val="24"/>
                    </w:rPr>
                    <m:t>(0, H-1,i+k+1)</m:t>
                  </m:r>
                </m:e>
              </m:d>
              <m:d>
                <m:dPr>
                  <m:begChr m:val="["/>
                  <m:endChr m:val="]"/>
                  <m:ctrlPr>
                    <w:rPr>
                      <w:rFonts w:ascii="Cambria Math" w:hAnsi="Cambria Math"/>
                      <w:i/>
                      <w:szCs w:val="24"/>
                    </w:rPr>
                  </m:ctrlPr>
                </m:dPr>
                <m:e>
                  <m:r>
                    <w:rPr>
                      <w:rFonts w:ascii="Cambria Math" w:hAnsi="Cambria Math"/>
                      <w:szCs w:val="24"/>
                    </w:rPr>
                    <m:t>j</m:t>
                  </m:r>
                </m:e>
              </m:d>
            </m:e>
          </m:nary>
        </m:oMath>
      </m:oMathPara>
    </w:p>
    <w:p w14:paraId="05D6363F" w14:textId="6C24D4DE" w:rsidR="009570AA" w:rsidRPr="0093605D" w:rsidRDefault="009570AA" w:rsidP="009570AA">
      <w:pPr>
        <w:tabs>
          <w:tab w:val="left" w:pos="1170"/>
        </w:tabs>
        <w:spacing w:after="120"/>
        <w:jc w:val="both"/>
        <w:rPr>
          <w:szCs w:val="24"/>
        </w:rPr>
      </w:pPr>
      <w:r w:rsidRPr="0093605D">
        <w:rPr>
          <w:szCs w:val="24"/>
        </w:rPr>
        <w:t>For i = 0..2*H</w:t>
      </w:r>
      <w:r w:rsidR="009D6188">
        <w:rPr>
          <w:szCs w:val="24"/>
        </w:rPr>
        <w:t>−</w:t>
      </w:r>
      <w:r w:rsidRPr="0093605D">
        <w:rPr>
          <w:szCs w:val="24"/>
        </w:rPr>
        <w:t>1, j = 0..W</w:t>
      </w:r>
      <w:r w:rsidR="009D6188">
        <w:rPr>
          <w:szCs w:val="24"/>
        </w:rPr>
        <w:t>−</w:t>
      </w:r>
      <w:r w:rsidRPr="0093605D">
        <w:rPr>
          <w:szCs w:val="24"/>
        </w:rPr>
        <w:t xml:space="preserve">1, the output samples r[ i ][ j ] are derived from the intermediate samples f[ i ][ j ] as </w:t>
      </w:r>
      <w:r w:rsidRPr="0093605D">
        <w:t>follows</w:t>
      </w:r>
      <w:r w:rsidRPr="0093605D">
        <w:rPr>
          <w:szCs w:val="24"/>
        </w:rPr>
        <w:t>:</w:t>
      </w:r>
    </w:p>
    <w:p w14:paraId="05EBAF8F" w14:textId="77777777" w:rsidR="009570AA" w:rsidRPr="0093605D" w:rsidRDefault="009570AA" w:rsidP="009570AA">
      <w:pPr>
        <w:ind w:left="360"/>
        <w:rPr>
          <w:szCs w:val="24"/>
        </w:rPr>
      </w:pPr>
      <m:oMathPara>
        <m:oMath>
          <m:r>
            <w:rPr>
              <w:rFonts w:ascii="Cambria Math" w:hAnsi="Cambria Math"/>
              <w:szCs w:val="24"/>
            </w:rPr>
            <m:t>r</m:t>
          </m:r>
          <m:d>
            <m:dPr>
              <m:begChr m:val="["/>
              <m:endChr m:val="]"/>
              <m:ctrlPr>
                <w:rPr>
                  <w:rFonts w:ascii="Cambria Math" w:hAnsi="Cambria Math"/>
                  <w:i/>
                  <w:szCs w:val="24"/>
                </w:rPr>
              </m:ctrlPr>
            </m:dPr>
            <m:e>
              <m:r>
                <w:rPr>
                  <w:rFonts w:ascii="Cambria Math" w:hAnsi="Cambria Math"/>
                  <w:szCs w:val="24"/>
                </w:rPr>
                <m:t>i</m:t>
              </m:r>
            </m:e>
          </m:d>
          <m:d>
            <m:dPr>
              <m:begChr m:val="["/>
              <m:endChr m:val="]"/>
              <m:ctrlPr>
                <w:rPr>
                  <w:rFonts w:ascii="Cambria Math" w:hAnsi="Cambria Math"/>
                  <w:i/>
                  <w:szCs w:val="24"/>
                </w:rPr>
              </m:ctrlPr>
            </m:dPr>
            <m:e>
              <m:r>
                <w:rPr>
                  <w:rFonts w:ascii="Cambria Math" w:hAnsi="Cambria Math"/>
                  <w:szCs w:val="24"/>
                </w:rPr>
                <m:t>2*j</m:t>
              </m:r>
            </m:e>
          </m:d>
          <m:r>
            <w:rPr>
              <w:rFonts w:ascii="Cambria Math" w:eastAsia="Cambria Math" w:hAnsi="Cambria Math"/>
              <w:szCs w:val="24"/>
            </w:rPr>
            <m:t>=</m:t>
          </m:r>
          <m:d>
            <m:dPr>
              <m:ctrlPr>
                <w:rPr>
                  <w:rFonts w:ascii="Cambria Math" w:eastAsia="Cambria Math" w:hAnsi="Cambria Math"/>
                  <w:i/>
                  <w:szCs w:val="24"/>
                </w:rPr>
              </m:ctrlPr>
            </m:dPr>
            <m:e>
              <m:r>
                <w:rPr>
                  <w:rFonts w:ascii="Cambria Math" w:eastAsia="Cambria Math" w:hAnsi="Cambria Math"/>
                  <w:szCs w:val="24"/>
                </w:rPr>
                <m:t xml:space="preserve"> </m:t>
              </m:r>
              <m:r>
                <w:rPr>
                  <w:rFonts w:ascii="Cambria Math" w:hAnsi="Cambria Math"/>
                  <w:szCs w:val="24"/>
                </w:rPr>
                <m:t>f</m:t>
              </m:r>
              <m:d>
                <m:dPr>
                  <m:begChr m:val="["/>
                  <m:endChr m:val="]"/>
                  <m:ctrlPr>
                    <w:rPr>
                      <w:rFonts w:ascii="Cambria Math" w:hAnsi="Cambria Math"/>
                      <w:i/>
                      <w:szCs w:val="24"/>
                    </w:rPr>
                  </m:ctrlPr>
                </m:dPr>
                <m:e>
                  <m:r>
                    <w:rPr>
                      <w:rFonts w:ascii="Cambria Math" w:hAnsi="Cambria Math"/>
                      <w:szCs w:val="24"/>
                    </w:rPr>
                    <m:t>i</m:t>
                  </m:r>
                </m:e>
              </m:d>
              <m:d>
                <m:dPr>
                  <m:begChr m:val="["/>
                  <m:endChr m:val="]"/>
                  <m:ctrlPr>
                    <w:rPr>
                      <w:rFonts w:ascii="Cambria Math" w:hAnsi="Cambria Math"/>
                      <w:i/>
                      <w:szCs w:val="24"/>
                    </w:rPr>
                  </m:ctrlPr>
                </m:dPr>
                <m:e>
                  <m:r>
                    <w:rPr>
                      <w:rFonts w:ascii="Cambria Math" w:hAnsi="Cambria Math"/>
                      <w:szCs w:val="24"/>
                    </w:rPr>
                    <m:t>j</m:t>
                  </m:r>
                </m:e>
              </m:d>
              <m:r>
                <w:rPr>
                  <w:rFonts w:ascii="Cambria Math" w:hAnsi="Cambria Math"/>
                  <w:szCs w:val="24"/>
                </w:rPr>
                <m:t xml:space="preserve">+offset1 </m:t>
              </m:r>
              <m:ctrlPr>
                <w:rPr>
                  <w:rFonts w:ascii="Cambria Math" w:hAnsi="Cambria Math"/>
                  <w:i/>
                  <w:szCs w:val="24"/>
                </w:rPr>
              </m:ctrlPr>
            </m:e>
          </m:d>
          <m:r>
            <w:rPr>
              <w:rFonts w:ascii="Cambria Math" w:hAnsi="Cambria Math"/>
              <w:szCs w:val="24"/>
            </w:rPr>
            <m:t>≫shift1</m:t>
          </m:r>
        </m:oMath>
      </m:oMathPara>
    </w:p>
    <w:p w14:paraId="3DBABBEB" w14:textId="77777777" w:rsidR="009570AA" w:rsidRPr="0093605D" w:rsidRDefault="009570AA" w:rsidP="009570AA">
      <w:pPr>
        <w:ind w:left="360"/>
      </w:pPr>
      <m:oMathPara>
        <m:oMath>
          <m:r>
            <w:rPr>
              <w:rFonts w:ascii="Cambria Math" w:hAnsi="Cambria Math"/>
            </w:rPr>
            <m:t>r</m:t>
          </m:r>
          <m:d>
            <m:dPr>
              <m:begChr m:val="["/>
              <m:endChr m:val="]"/>
              <m:ctrlPr>
                <w:rPr>
                  <w:rFonts w:ascii="Cambria Math" w:hAnsi="Cambria Math"/>
                  <w:i/>
                </w:rPr>
              </m:ctrlPr>
            </m:dPr>
            <m:e>
              <m:r>
                <w:rPr>
                  <w:rFonts w:ascii="Cambria Math" w:hAnsi="Cambria Math"/>
                </w:rPr>
                <m:t>i</m:t>
              </m:r>
            </m:e>
          </m:d>
          <m:d>
            <m:dPr>
              <m:begChr m:val="["/>
              <m:endChr m:val="]"/>
              <m:ctrlPr>
                <w:rPr>
                  <w:rFonts w:ascii="Cambria Math" w:hAnsi="Cambria Math"/>
                  <w:i/>
                </w:rPr>
              </m:ctrlPr>
            </m:dPr>
            <m:e>
              <m:r>
                <w:rPr>
                  <w:rFonts w:ascii="Cambria Math" w:hAnsi="Cambria Math"/>
                </w:rPr>
                <m:t>2*j+1</m:t>
              </m:r>
            </m:e>
          </m:d>
          <m:r>
            <w:rPr>
              <w:rFonts w:ascii="Cambria Math" w:eastAsia="Cambria Math" w:hAnsi="Cambria Math"/>
            </w:rPr>
            <m:t>=</m:t>
          </m:r>
          <m:d>
            <m:dPr>
              <m:ctrlPr>
                <w:rPr>
                  <w:rFonts w:ascii="Cambria Math" w:eastAsia="Cambria Math" w:hAnsi="Cambria Math"/>
                  <w:i/>
                </w:rPr>
              </m:ctrlPr>
            </m:dPr>
            <m:e>
              <m:nary>
                <m:naryPr>
                  <m:chr m:val="∑"/>
                  <m:grow m:val="1"/>
                  <m:ctrlPr>
                    <w:rPr>
                      <w:rFonts w:ascii="Cambria Math" w:hAnsi="Cambria Math"/>
                    </w:rPr>
                  </m:ctrlPr>
                </m:naryPr>
                <m:sub>
                  <m:r>
                    <w:rPr>
                      <w:rFonts w:ascii="Cambria Math" w:eastAsia="Cambria Math" w:hAnsi="Cambria Math"/>
                    </w:rPr>
                    <m:t>k=-2</m:t>
                  </m:r>
                </m:sub>
                <m:sup>
                  <m:r>
                    <w:rPr>
                      <w:rFonts w:ascii="Cambria Math" w:eastAsia="Cambria Math" w:hAnsi="Cambria Math"/>
                    </w:rPr>
                    <m:t>1</m:t>
                  </m:r>
                </m:sup>
                <m:e>
                  <m:r>
                    <w:rPr>
                      <w:rFonts w:ascii="Cambria Math" w:hAnsi="Cambria Math"/>
                    </w:rPr>
                    <m:t>c</m:t>
                  </m:r>
                  <m:d>
                    <m:dPr>
                      <m:begChr m:val="["/>
                      <m:endChr m:val="]"/>
                      <m:ctrlPr>
                        <w:rPr>
                          <w:rFonts w:ascii="Cambria Math" w:hAnsi="Cambria Math"/>
                          <w:i/>
                        </w:rPr>
                      </m:ctrlPr>
                    </m:dPr>
                    <m:e>
                      <m:r>
                        <w:rPr>
                          <w:rFonts w:ascii="Cambria Math" w:hAnsi="Cambria Math"/>
                        </w:rPr>
                        <m:t>k</m:t>
                      </m:r>
                    </m:e>
                  </m:d>
                  <m:r>
                    <w:rPr>
                      <w:rFonts w:ascii="Cambria Math" w:hAnsi="Cambria Math"/>
                    </w:rPr>
                    <m:t>* f</m:t>
                  </m:r>
                  <m:d>
                    <m:dPr>
                      <m:begChr m:val="["/>
                      <m:endChr m:val="]"/>
                      <m:ctrlPr>
                        <w:rPr>
                          <w:rFonts w:ascii="Cambria Math" w:hAnsi="Cambria Math"/>
                          <w:i/>
                        </w:rPr>
                      </m:ctrlPr>
                    </m:dPr>
                    <m:e>
                      <m:r>
                        <w:rPr>
                          <w:rFonts w:ascii="Cambria Math" w:hAnsi="Cambria Math"/>
                        </w:rPr>
                        <m:t>i</m:t>
                      </m:r>
                    </m:e>
                  </m:d>
                  <m:d>
                    <m:dPr>
                      <m:begChr m:val="["/>
                      <m:endChr m:val="]"/>
                      <m:ctrlPr>
                        <w:rPr>
                          <w:rFonts w:ascii="Cambria Math" w:hAnsi="Cambria Math"/>
                          <w:i/>
                        </w:rPr>
                      </m:ctrlPr>
                    </m:dPr>
                    <m:e>
                      <m:r>
                        <m:rPr>
                          <m:sty m:val="p"/>
                        </m:rPr>
                        <w:rPr>
                          <w:rFonts w:ascii="Cambria Math" w:hAnsi="Cambria Math"/>
                        </w:rPr>
                        <m:t>Clip3</m:t>
                      </m:r>
                      <m:r>
                        <w:rPr>
                          <w:rFonts w:ascii="Cambria Math" w:hAnsi="Cambria Math"/>
                        </w:rPr>
                        <m:t>(0,W-1,j+k+1)</m:t>
                      </m:r>
                    </m:e>
                  </m:d>
                </m:e>
              </m:nary>
              <m:r>
                <w:rPr>
                  <w:rFonts w:ascii="Cambria Math" w:hAnsi="Cambria Math"/>
                </w:rPr>
                <m:t>+offset2</m:t>
              </m:r>
              <m:ctrlPr>
                <w:rPr>
                  <w:rFonts w:ascii="Cambria Math" w:hAnsi="Cambria Math"/>
                  <w:i/>
                </w:rPr>
              </m:ctrlPr>
            </m:e>
          </m:d>
          <m:r>
            <w:rPr>
              <w:rFonts w:ascii="Cambria Math" w:hAnsi="Cambria Math"/>
            </w:rPr>
            <m:t>≫shift2</m:t>
          </m:r>
        </m:oMath>
      </m:oMathPara>
    </w:p>
    <w:p w14:paraId="3FC7FE56" w14:textId="77777777" w:rsidR="009570AA" w:rsidRPr="0093605D" w:rsidRDefault="009570AA" w:rsidP="009570AA">
      <w:pPr>
        <w:rPr>
          <w:i/>
          <w:szCs w:val="24"/>
        </w:rPr>
      </w:pPr>
    </w:p>
    <w:p w14:paraId="76750C85" w14:textId="77777777" w:rsidR="009570AA" w:rsidRPr="0093605D" w:rsidRDefault="009570AA" w:rsidP="009570AA">
      <w:pPr>
        <w:rPr>
          <w:i/>
          <w:szCs w:val="24"/>
        </w:rPr>
      </w:pPr>
      <w:r w:rsidRPr="0093605D">
        <w:rPr>
          <w:i/>
          <w:szCs w:val="24"/>
        </w:rPr>
        <w:t>Comment: new filters could be used following first anchors generation steps</w:t>
      </w:r>
    </w:p>
    <w:p w14:paraId="036E3E02" w14:textId="77777777" w:rsidR="009570AA" w:rsidRPr="0093605D" w:rsidRDefault="009570AA" w:rsidP="009570AA">
      <w:pPr>
        <w:rPr>
          <w:i/>
          <w:szCs w:val="24"/>
        </w:rPr>
      </w:pPr>
    </w:p>
    <w:p w14:paraId="374D9796" w14:textId="68C527E1" w:rsidR="009570AA" w:rsidRPr="0093605D" w:rsidRDefault="009570AA" w:rsidP="0093605D">
      <w:pPr>
        <w:pStyle w:val="Heading2"/>
        <w:ind w:left="720" w:hanging="720"/>
      </w:pPr>
      <w:bookmarkStart w:id="324" w:name="_Ref453678602"/>
      <w:r w:rsidRPr="0093605D">
        <w:t>Inverse Quantization from D</w:t>
      </w:r>
      <w:r w:rsidR="0093605D" w:rsidRPr="0093605D">
        <w:rPr>
          <w:vertAlign w:val="subscript"/>
        </w:rPr>
        <w:t>I</w:t>
      </w:r>
      <w:r w:rsidRPr="0093605D">
        <w:t>D</w:t>
      </w:r>
      <w:r w:rsidRPr="0093605D">
        <w:rPr>
          <w:vertAlign w:val="subscript"/>
        </w:rPr>
        <w:t>C</w:t>
      </w:r>
      <w:r w:rsidR="0093605D" w:rsidRPr="0093605D">
        <w:rPr>
          <w:vertAlign w:val="subscript"/>
        </w:rPr>
        <w:t>t</w:t>
      </w:r>
      <w:r w:rsidRPr="0093605D">
        <w:t>D</w:t>
      </w:r>
      <w:r w:rsidRPr="0093605D">
        <w:rPr>
          <w:vertAlign w:val="subscript"/>
        </w:rPr>
        <w:t>C</w:t>
      </w:r>
      <w:r w:rsidR="0093605D" w:rsidRPr="0093605D">
        <w:rPr>
          <w:vertAlign w:val="subscript"/>
        </w:rPr>
        <w:t>p</w:t>
      </w:r>
      <w:r w:rsidR="00CF3D72">
        <w:t xml:space="preserve"> </w:t>
      </w:r>
      <w:r w:rsidRPr="0093605D">
        <w:t xml:space="preserve">into </w:t>
      </w:r>
      <w:r w:rsidR="0093605D">
        <w:t>I</w:t>
      </w:r>
      <w:r w:rsidRPr="0093605D">
        <w:t>C</w:t>
      </w:r>
      <w:r w:rsidR="0093605D" w:rsidRPr="0093605D">
        <w:rPr>
          <w:vertAlign w:val="subscript"/>
        </w:rPr>
        <w:t>T</w:t>
      </w:r>
      <w:r w:rsidRPr="0093605D">
        <w:t>C</w:t>
      </w:r>
      <w:r w:rsidR="0093605D" w:rsidRPr="0093605D">
        <w:rPr>
          <w:vertAlign w:val="subscript"/>
        </w:rPr>
        <w:t>P</w:t>
      </w:r>
      <w:bookmarkEnd w:id="324"/>
    </w:p>
    <w:p w14:paraId="36BD2C8F" w14:textId="3210FDAC" w:rsidR="009570AA" w:rsidRPr="0093605D" w:rsidRDefault="009570AA" w:rsidP="009570AA">
      <w:pPr>
        <w:tabs>
          <w:tab w:val="left" w:pos="1170"/>
        </w:tabs>
        <w:spacing w:after="120"/>
        <w:jc w:val="both"/>
        <w:rPr>
          <w:szCs w:val="24"/>
        </w:rPr>
      </w:pPr>
      <w:r w:rsidRPr="0093605D">
        <w:rPr>
          <w:szCs w:val="24"/>
        </w:rPr>
        <w:t xml:space="preserve">This process dequantizes the input signal represented on BitDepthY bits for the </w:t>
      </w:r>
      <w:r w:rsidR="0093605D">
        <w:rPr>
          <w:szCs w:val="24"/>
        </w:rPr>
        <w:t>I</w:t>
      </w:r>
      <w:r w:rsidRPr="0093605D">
        <w:rPr>
          <w:szCs w:val="24"/>
        </w:rPr>
        <w:t xml:space="preserve"> component and BitDepthC bits for the chroma components (C</w:t>
      </w:r>
      <w:r w:rsidR="0093605D">
        <w:rPr>
          <w:szCs w:val="24"/>
        </w:rPr>
        <w:t>t</w:t>
      </w:r>
      <w:r w:rsidRPr="0093605D">
        <w:rPr>
          <w:szCs w:val="24"/>
        </w:rPr>
        <w:t>, C</w:t>
      </w:r>
      <w:r w:rsidR="0093605D">
        <w:rPr>
          <w:szCs w:val="24"/>
        </w:rPr>
        <w:t>p</w:t>
      </w:r>
      <w:r w:rsidRPr="0093605D">
        <w:rPr>
          <w:szCs w:val="24"/>
        </w:rPr>
        <w:t xml:space="preserve">) into a (float) signal </w:t>
      </w:r>
      <w:r w:rsidR="0093605D" w:rsidRPr="00725BD3">
        <w:t>IC</w:t>
      </w:r>
      <w:r w:rsidR="0093605D" w:rsidRPr="00725BD3">
        <w:rPr>
          <w:vertAlign w:val="subscript"/>
        </w:rPr>
        <w:t>T</w:t>
      </w:r>
      <w:r w:rsidR="0093605D" w:rsidRPr="00725BD3">
        <w:t>C</w:t>
      </w:r>
      <w:r w:rsidR="0093605D" w:rsidRPr="00725BD3">
        <w:rPr>
          <w:vertAlign w:val="subscript"/>
        </w:rPr>
        <w:t>P</w:t>
      </w:r>
      <w:r w:rsidRPr="0093605D">
        <w:rPr>
          <w:szCs w:val="24"/>
        </w:rPr>
        <w:t>.</w:t>
      </w:r>
    </w:p>
    <w:p w14:paraId="12634657" w14:textId="5CDDB5D4" w:rsidR="009570AA" w:rsidRPr="0093605D" w:rsidRDefault="000A7B00" w:rsidP="009570AA">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m:oMath>
        <m:r>
          <m:rPr>
            <m:sty m:val="p"/>
          </m:rPr>
          <w:rPr>
            <w:rFonts w:ascii="Cambria Math" w:hAnsi="Cambria Math"/>
            <w:szCs w:val="24"/>
          </w:rPr>
          <m:t>I=</m:t>
        </m:r>
        <m:sSub>
          <m:sSubPr>
            <m:ctrlPr>
              <w:rPr>
                <w:rFonts w:ascii="Cambria Math" w:hAnsi="Cambria Math"/>
                <w:szCs w:val="24"/>
              </w:rPr>
            </m:ctrlPr>
          </m:sSubPr>
          <m:e>
            <m:r>
              <m:rPr>
                <m:sty m:val="p"/>
              </m:rPr>
              <w:rPr>
                <w:rFonts w:ascii="Cambria Math" w:hAnsi="Cambria Math"/>
                <w:szCs w:val="24"/>
              </w:rPr>
              <m:t>Clip</m:t>
            </m:r>
          </m:e>
          <m:sub>
            <m:sSup>
              <m:sSupPr>
                <m:ctrlPr>
                  <w:rPr>
                    <w:rFonts w:ascii="Cambria Math" w:hAnsi="Cambria Math"/>
                    <w:szCs w:val="24"/>
                  </w:rPr>
                </m:ctrlPr>
              </m:sSupPr>
              <m:e>
                <m:r>
                  <m:rPr>
                    <m:sty m:val="p"/>
                  </m:rPr>
                  <w:rPr>
                    <w:rFonts w:ascii="Cambria Math" w:hAnsi="Cambria Math"/>
                    <w:szCs w:val="24"/>
                  </w:rPr>
                  <m:t>Y</m:t>
                </m:r>
              </m:e>
              <m:sup>
                <m:r>
                  <m:rPr>
                    <m:sty m:val="p"/>
                  </m:rPr>
                  <w:rPr>
                    <w:rFonts w:ascii="Cambria Math" w:hAnsi="Cambria Math"/>
                    <w:szCs w:val="24"/>
                  </w:rPr>
                  <m:t>'</m:t>
                </m:r>
              </m:sup>
            </m:sSup>
          </m:sub>
        </m:sSub>
        <m:d>
          <m:dPr>
            <m:ctrlPr>
              <w:rPr>
                <w:rFonts w:ascii="Cambria Math" w:hAnsi="Cambria Math"/>
                <w:szCs w:val="24"/>
              </w:rPr>
            </m:ctrlPr>
          </m:dPr>
          <m:e>
            <m:r>
              <m:rPr>
                <m:sty m:val="p"/>
              </m:rPr>
              <w:rPr>
                <w:rFonts w:ascii="Cambria Math" w:hAnsi="Cambria Math"/>
                <w:szCs w:val="24"/>
              </w:rPr>
              <m:t>(</m:t>
            </m:r>
            <m:f>
              <m:fPr>
                <m:ctrlPr>
                  <w:rPr>
                    <w:rFonts w:ascii="Cambria Math" w:hAnsi="Cambria Math"/>
                    <w:szCs w:val="24"/>
                  </w:rPr>
                </m:ctrlPr>
              </m:fPr>
              <m:num>
                <m:sSub>
                  <m:sSubPr>
                    <m:ctrlPr>
                      <w:rPr>
                        <w:rFonts w:ascii="Cambria Math" w:hAnsi="Cambria Math"/>
                        <w:szCs w:val="24"/>
                      </w:rPr>
                    </m:ctrlPr>
                  </m:sSubPr>
                  <m:e>
                    <m:sSup>
                      <m:sSupPr>
                        <m:ctrlPr>
                          <w:rPr>
                            <w:rFonts w:ascii="Cambria Math" w:hAnsi="Cambria Math"/>
                            <w:szCs w:val="24"/>
                          </w:rPr>
                        </m:ctrlPr>
                      </m:sSupPr>
                      <m:e>
                        <m:r>
                          <m:rPr>
                            <m:sty m:val="p"/>
                          </m:rPr>
                          <w:rPr>
                            <w:rFonts w:ascii="Cambria Math" w:hAnsi="Cambria Math"/>
                            <w:szCs w:val="24"/>
                          </w:rPr>
                          <m:t>D</m:t>
                        </m:r>
                      </m:e>
                      <m:sup/>
                    </m:sSup>
                  </m:e>
                  <m:sub>
                    <m:r>
                      <m:rPr>
                        <m:sty m:val="p"/>
                      </m:rPr>
                      <w:rPr>
                        <w:rFonts w:ascii="Cambria Math" w:hAnsi="Cambria Math"/>
                        <w:szCs w:val="24"/>
                      </w:rPr>
                      <m:t>I</m:t>
                    </m:r>
                  </m:sub>
                </m:sSub>
              </m:num>
              <m:den>
                <m:d>
                  <m:dPr>
                    <m:ctrlPr>
                      <w:rPr>
                        <w:rFonts w:ascii="Cambria Math" w:hAnsi="Cambria Math"/>
                        <w:szCs w:val="24"/>
                      </w:rPr>
                    </m:ctrlPr>
                  </m:dPr>
                  <m:e>
                    <m:r>
                      <m:rPr>
                        <m:sty m:val="p"/>
                      </m:rPr>
                      <w:rPr>
                        <w:rFonts w:ascii="Cambria Math" w:hAnsi="Cambria Math"/>
                        <w:szCs w:val="24"/>
                      </w:rPr>
                      <m:t>1 ≪</m:t>
                    </m:r>
                    <m:d>
                      <m:dPr>
                        <m:ctrlPr>
                          <w:rPr>
                            <w:rFonts w:ascii="Cambria Math" w:hAnsi="Cambria Math"/>
                            <w:szCs w:val="24"/>
                          </w:rPr>
                        </m:ctrlPr>
                      </m:dPr>
                      <m:e>
                        <m:sSub>
                          <m:sSubPr>
                            <m:ctrlPr>
                              <w:rPr>
                                <w:rFonts w:ascii="Cambria Math" w:hAnsi="Cambria Math"/>
                                <w:szCs w:val="24"/>
                              </w:rPr>
                            </m:ctrlPr>
                          </m:sSubPr>
                          <m:e>
                            <m:r>
                              <m:rPr>
                                <m:sty m:val="p"/>
                              </m:rPr>
                              <w:rPr>
                                <w:rFonts w:ascii="Cambria Math" w:hAnsi="Cambria Math"/>
                                <w:szCs w:val="24"/>
                              </w:rPr>
                              <m:t>BitDepth</m:t>
                            </m:r>
                          </m:e>
                          <m:sub>
                            <m:r>
                              <m:rPr>
                                <m:sty m:val="p"/>
                              </m:rPr>
                              <w:rPr>
                                <w:rFonts w:ascii="Cambria Math" w:hAnsi="Cambria Math"/>
                                <w:szCs w:val="24"/>
                              </w:rPr>
                              <m:t>Y</m:t>
                            </m:r>
                          </m:sub>
                        </m:sSub>
                        <m:r>
                          <m:rPr>
                            <m:sty m:val="p"/>
                          </m:rPr>
                          <w:rPr>
                            <w:rFonts w:ascii="Cambria Math" w:hAnsi="Cambria Math"/>
                            <w:szCs w:val="24"/>
                          </w:rPr>
                          <m:t>-8</m:t>
                        </m:r>
                      </m:e>
                    </m:d>
                  </m:e>
                </m:d>
              </m:den>
            </m:f>
            <m:r>
              <m:rPr>
                <m:sty m:val="p"/>
              </m:rPr>
              <w:rPr>
                <w:rFonts w:ascii="Cambria Math" w:hAnsi="Cambria Math"/>
                <w:szCs w:val="24"/>
              </w:rPr>
              <m:t>-16)/219</m:t>
            </m:r>
          </m:e>
        </m:d>
      </m:oMath>
    </w:p>
    <w:p w14:paraId="058E29A9" w14:textId="1E355210" w:rsidR="009570AA" w:rsidRPr="0093605D" w:rsidRDefault="009570AA" w:rsidP="009570AA">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m:oMath>
        <m:r>
          <m:rPr>
            <m:sty m:val="p"/>
          </m:rPr>
          <w:rPr>
            <w:rFonts w:ascii="Cambria Math" w:hAnsi="Cambria Math"/>
            <w:szCs w:val="24"/>
          </w:rPr>
          <m:t>Ct=</m:t>
        </m:r>
        <m:sSub>
          <m:sSubPr>
            <m:ctrlPr>
              <w:rPr>
                <w:rFonts w:ascii="Cambria Math" w:hAnsi="Cambria Math"/>
                <w:szCs w:val="24"/>
              </w:rPr>
            </m:ctrlPr>
          </m:sSubPr>
          <m:e>
            <m:r>
              <m:rPr>
                <m:sty m:val="p"/>
              </m:rPr>
              <w:rPr>
                <w:rFonts w:ascii="Cambria Math" w:hAnsi="Cambria Math"/>
                <w:szCs w:val="24"/>
              </w:rPr>
              <m:t>Clip</m:t>
            </m:r>
          </m:e>
          <m:sub>
            <m:r>
              <m:rPr>
                <m:sty m:val="p"/>
              </m:rPr>
              <w:rPr>
                <w:rFonts w:ascii="Cambria Math" w:hAnsi="Cambria Math"/>
                <w:szCs w:val="24"/>
              </w:rPr>
              <m:t>C</m:t>
            </m:r>
          </m:sub>
        </m:sSub>
        <m:d>
          <m:dPr>
            <m:ctrlPr>
              <w:rPr>
                <w:rFonts w:ascii="Cambria Math" w:hAnsi="Cambria Math"/>
                <w:szCs w:val="24"/>
              </w:rPr>
            </m:ctrlPr>
          </m:dPr>
          <m:e>
            <m:r>
              <m:rPr>
                <m:sty m:val="p"/>
              </m:rPr>
              <w:rPr>
                <w:rFonts w:ascii="Cambria Math" w:hAnsi="Cambria Math"/>
                <w:szCs w:val="24"/>
              </w:rPr>
              <m:t>(</m:t>
            </m:r>
            <m:f>
              <m:fPr>
                <m:ctrlPr>
                  <w:rPr>
                    <w:rFonts w:ascii="Cambria Math" w:hAnsi="Cambria Math"/>
                    <w:szCs w:val="24"/>
                  </w:rPr>
                </m:ctrlPr>
              </m:fPr>
              <m:num>
                <m:sSub>
                  <m:sSubPr>
                    <m:ctrlPr>
                      <w:rPr>
                        <w:rFonts w:ascii="Cambria Math" w:hAnsi="Cambria Math"/>
                        <w:szCs w:val="24"/>
                      </w:rPr>
                    </m:ctrlPr>
                  </m:sSubPr>
                  <m:e>
                    <m:sSup>
                      <m:sSupPr>
                        <m:ctrlPr>
                          <w:rPr>
                            <w:rFonts w:ascii="Cambria Math" w:hAnsi="Cambria Math"/>
                            <w:szCs w:val="24"/>
                          </w:rPr>
                        </m:ctrlPr>
                      </m:sSupPr>
                      <m:e>
                        <m:r>
                          <m:rPr>
                            <m:sty m:val="p"/>
                          </m:rPr>
                          <w:rPr>
                            <w:rFonts w:ascii="Cambria Math" w:hAnsi="Cambria Math"/>
                            <w:szCs w:val="24"/>
                          </w:rPr>
                          <m:t>D</m:t>
                        </m:r>
                      </m:e>
                      <m:sup/>
                    </m:sSup>
                  </m:e>
                  <m:sub>
                    <m:r>
                      <m:rPr>
                        <m:sty m:val="p"/>
                      </m:rPr>
                      <w:rPr>
                        <w:rFonts w:ascii="Cambria Math" w:hAnsi="Cambria Math"/>
                        <w:szCs w:val="24"/>
                      </w:rPr>
                      <m:t>Ct</m:t>
                    </m:r>
                  </m:sub>
                </m:sSub>
              </m:num>
              <m:den>
                <m:d>
                  <m:dPr>
                    <m:ctrlPr>
                      <w:rPr>
                        <w:rFonts w:ascii="Cambria Math" w:hAnsi="Cambria Math"/>
                        <w:szCs w:val="24"/>
                      </w:rPr>
                    </m:ctrlPr>
                  </m:dPr>
                  <m:e>
                    <m:r>
                      <m:rPr>
                        <m:sty m:val="p"/>
                      </m:rPr>
                      <w:rPr>
                        <w:rFonts w:ascii="Cambria Math" w:hAnsi="Cambria Math"/>
                        <w:szCs w:val="24"/>
                      </w:rPr>
                      <m:t>1 ≪</m:t>
                    </m:r>
                    <m:d>
                      <m:dPr>
                        <m:ctrlPr>
                          <w:rPr>
                            <w:rFonts w:ascii="Cambria Math" w:hAnsi="Cambria Math"/>
                            <w:szCs w:val="24"/>
                          </w:rPr>
                        </m:ctrlPr>
                      </m:dPr>
                      <m:e>
                        <m:sSub>
                          <m:sSubPr>
                            <m:ctrlPr>
                              <w:rPr>
                                <w:rFonts w:ascii="Cambria Math" w:hAnsi="Cambria Math"/>
                                <w:szCs w:val="24"/>
                              </w:rPr>
                            </m:ctrlPr>
                          </m:sSubPr>
                          <m:e>
                            <m:r>
                              <m:rPr>
                                <m:sty m:val="p"/>
                              </m:rPr>
                              <w:rPr>
                                <w:rFonts w:ascii="Cambria Math" w:hAnsi="Cambria Math"/>
                                <w:szCs w:val="24"/>
                              </w:rPr>
                              <m:t>BitDepth</m:t>
                            </m:r>
                          </m:e>
                          <m:sub>
                            <m:r>
                              <m:rPr>
                                <m:sty m:val="p"/>
                              </m:rPr>
                              <w:rPr>
                                <w:rFonts w:ascii="Cambria Math" w:hAnsi="Cambria Math"/>
                                <w:szCs w:val="24"/>
                              </w:rPr>
                              <m:t>C</m:t>
                            </m:r>
                          </m:sub>
                        </m:sSub>
                        <m:r>
                          <m:rPr>
                            <m:sty m:val="p"/>
                          </m:rPr>
                          <w:rPr>
                            <w:rFonts w:ascii="Cambria Math" w:hAnsi="Cambria Math"/>
                            <w:szCs w:val="24"/>
                          </w:rPr>
                          <m:t>-8</m:t>
                        </m:r>
                      </m:e>
                    </m:d>
                  </m:e>
                </m:d>
              </m:den>
            </m:f>
            <m:r>
              <m:rPr>
                <m:sty m:val="p"/>
              </m:rPr>
              <w:rPr>
                <w:rFonts w:ascii="Cambria Math" w:hAnsi="Cambria Math"/>
                <w:szCs w:val="24"/>
              </w:rPr>
              <m:t>-128)/224</m:t>
            </m:r>
          </m:e>
        </m:d>
      </m:oMath>
    </w:p>
    <w:p w14:paraId="39E0F8C2" w14:textId="4376B0C4" w:rsidR="009570AA" w:rsidRPr="0093605D" w:rsidRDefault="009570AA" w:rsidP="009570AA">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m:oMath>
        <m:r>
          <m:rPr>
            <m:sty m:val="p"/>
          </m:rPr>
          <w:rPr>
            <w:rFonts w:ascii="Cambria Math" w:hAnsi="Cambria Math"/>
            <w:szCs w:val="24"/>
          </w:rPr>
          <m:t>Cp=</m:t>
        </m:r>
        <m:sSub>
          <m:sSubPr>
            <m:ctrlPr>
              <w:rPr>
                <w:rFonts w:ascii="Cambria Math" w:hAnsi="Cambria Math"/>
                <w:szCs w:val="24"/>
              </w:rPr>
            </m:ctrlPr>
          </m:sSubPr>
          <m:e>
            <m:r>
              <m:rPr>
                <m:sty m:val="p"/>
              </m:rPr>
              <w:rPr>
                <w:rFonts w:ascii="Cambria Math" w:hAnsi="Cambria Math"/>
                <w:szCs w:val="24"/>
              </w:rPr>
              <m:t>Clip</m:t>
            </m:r>
          </m:e>
          <m:sub>
            <m:r>
              <m:rPr>
                <m:sty m:val="p"/>
              </m:rPr>
              <w:rPr>
                <w:rFonts w:ascii="Cambria Math" w:hAnsi="Cambria Math"/>
                <w:szCs w:val="24"/>
              </w:rPr>
              <m:t>C</m:t>
            </m:r>
          </m:sub>
        </m:sSub>
        <m:d>
          <m:dPr>
            <m:ctrlPr>
              <w:rPr>
                <w:rFonts w:ascii="Cambria Math" w:hAnsi="Cambria Math"/>
                <w:szCs w:val="24"/>
              </w:rPr>
            </m:ctrlPr>
          </m:dPr>
          <m:e>
            <m:r>
              <m:rPr>
                <m:sty m:val="p"/>
              </m:rPr>
              <w:rPr>
                <w:rFonts w:ascii="Cambria Math" w:hAnsi="Cambria Math"/>
                <w:szCs w:val="24"/>
              </w:rPr>
              <m:t>(</m:t>
            </m:r>
            <m:f>
              <m:fPr>
                <m:ctrlPr>
                  <w:rPr>
                    <w:rFonts w:ascii="Cambria Math" w:hAnsi="Cambria Math"/>
                    <w:szCs w:val="24"/>
                  </w:rPr>
                </m:ctrlPr>
              </m:fPr>
              <m:num>
                <m:sSub>
                  <m:sSubPr>
                    <m:ctrlPr>
                      <w:rPr>
                        <w:rFonts w:ascii="Cambria Math" w:hAnsi="Cambria Math"/>
                        <w:szCs w:val="24"/>
                      </w:rPr>
                    </m:ctrlPr>
                  </m:sSubPr>
                  <m:e>
                    <m:sSup>
                      <m:sSupPr>
                        <m:ctrlPr>
                          <w:rPr>
                            <w:rFonts w:ascii="Cambria Math" w:hAnsi="Cambria Math"/>
                            <w:szCs w:val="24"/>
                          </w:rPr>
                        </m:ctrlPr>
                      </m:sSupPr>
                      <m:e>
                        <m:r>
                          <m:rPr>
                            <m:sty m:val="p"/>
                          </m:rPr>
                          <w:rPr>
                            <w:rFonts w:ascii="Cambria Math" w:hAnsi="Cambria Math"/>
                            <w:szCs w:val="24"/>
                          </w:rPr>
                          <m:t>D</m:t>
                        </m:r>
                      </m:e>
                      <m:sup/>
                    </m:sSup>
                  </m:e>
                  <m:sub>
                    <m:r>
                      <m:rPr>
                        <m:sty m:val="p"/>
                      </m:rPr>
                      <w:rPr>
                        <w:rFonts w:ascii="Cambria Math" w:hAnsi="Cambria Math"/>
                        <w:szCs w:val="24"/>
                      </w:rPr>
                      <m:t>Cp</m:t>
                    </m:r>
                  </m:sub>
                </m:sSub>
              </m:num>
              <m:den>
                <m:d>
                  <m:dPr>
                    <m:ctrlPr>
                      <w:rPr>
                        <w:rFonts w:ascii="Cambria Math" w:hAnsi="Cambria Math"/>
                        <w:szCs w:val="24"/>
                      </w:rPr>
                    </m:ctrlPr>
                  </m:dPr>
                  <m:e>
                    <m:r>
                      <m:rPr>
                        <m:sty m:val="p"/>
                      </m:rPr>
                      <w:rPr>
                        <w:rFonts w:ascii="Cambria Math" w:hAnsi="Cambria Math"/>
                        <w:szCs w:val="24"/>
                      </w:rPr>
                      <m:t>1 ≪</m:t>
                    </m:r>
                    <m:d>
                      <m:dPr>
                        <m:ctrlPr>
                          <w:rPr>
                            <w:rFonts w:ascii="Cambria Math" w:hAnsi="Cambria Math"/>
                            <w:szCs w:val="24"/>
                          </w:rPr>
                        </m:ctrlPr>
                      </m:dPr>
                      <m:e>
                        <m:sSub>
                          <m:sSubPr>
                            <m:ctrlPr>
                              <w:rPr>
                                <w:rFonts w:ascii="Cambria Math" w:hAnsi="Cambria Math"/>
                                <w:szCs w:val="24"/>
                              </w:rPr>
                            </m:ctrlPr>
                          </m:sSubPr>
                          <m:e>
                            <m:r>
                              <m:rPr>
                                <m:sty m:val="p"/>
                              </m:rPr>
                              <w:rPr>
                                <w:rFonts w:ascii="Cambria Math" w:hAnsi="Cambria Math"/>
                                <w:szCs w:val="24"/>
                              </w:rPr>
                              <m:t>BitDepth</m:t>
                            </m:r>
                          </m:e>
                          <m:sub>
                            <m:r>
                              <m:rPr>
                                <m:sty m:val="p"/>
                              </m:rPr>
                              <w:rPr>
                                <w:rFonts w:ascii="Cambria Math" w:hAnsi="Cambria Math"/>
                                <w:szCs w:val="24"/>
                              </w:rPr>
                              <m:t>C</m:t>
                            </m:r>
                          </m:sub>
                        </m:sSub>
                        <m:r>
                          <m:rPr>
                            <m:sty m:val="p"/>
                          </m:rPr>
                          <w:rPr>
                            <w:rFonts w:ascii="Cambria Math" w:hAnsi="Cambria Math"/>
                            <w:szCs w:val="24"/>
                          </w:rPr>
                          <m:t>-8</m:t>
                        </m:r>
                      </m:e>
                    </m:d>
                  </m:e>
                </m:d>
              </m:den>
            </m:f>
            <m:r>
              <m:rPr>
                <m:sty m:val="p"/>
              </m:rPr>
              <w:rPr>
                <w:rFonts w:ascii="Cambria Math" w:hAnsi="Cambria Math"/>
                <w:szCs w:val="24"/>
              </w:rPr>
              <m:t>-128)/224</m:t>
            </m:r>
          </m:e>
        </m:d>
      </m:oMath>
    </w:p>
    <w:p w14:paraId="06B40571" w14:textId="77777777" w:rsidR="009570AA" w:rsidRPr="0093605D" w:rsidRDefault="009570AA" w:rsidP="009570AA">
      <w:pPr>
        <w:pStyle w:val="ListParagraph"/>
        <w:autoSpaceDE w:val="0"/>
        <w:autoSpaceDN w:val="0"/>
        <w:adjustRightInd w:val="0"/>
        <w:spacing w:after="0"/>
        <w:ind w:left="1440"/>
        <w:rPr>
          <w:rFonts w:ascii="Times New Roman" w:hAnsi="Times New Roman"/>
          <w:szCs w:val="24"/>
        </w:rPr>
      </w:pPr>
    </w:p>
    <w:p w14:paraId="43418728" w14:textId="77777777" w:rsidR="009570AA" w:rsidRPr="0093605D" w:rsidRDefault="009570AA" w:rsidP="009570AA">
      <w:pPr>
        <w:pStyle w:val="ListParagraph"/>
        <w:autoSpaceDE w:val="0"/>
        <w:autoSpaceDN w:val="0"/>
        <w:adjustRightInd w:val="0"/>
        <w:spacing w:after="0"/>
        <w:ind w:left="1440"/>
        <w:rPr>
          <w:rFonts w:ascii="Times New Roman" w:hAnsi="Times New Roman"/>
          <w:i/>
          <w:szCs w:val="24"/>
        </w:rPr>
      </w:pPr>
      <w:r w:rsidRPr="0093605D">
        <w:rPr>
          <w:rFonts w:ascii="Times New Roman" w:hAnsi="Times New Roman"/>
          <w:szCs w:val="24"/>
        </w:rPr>
        <w:t>with</w:t>
      </w:r>
      <w:r w:rsidRPr="0093605D">
        <w:rPr>
          <w:rFonts w:ascii="Times New Roman" w:hAnsi="Times New Roman"/>
          <w:i/>
          <w:szCs w:val="24"/>
        </w:rPr>
        <w:tab/>
      </w:r>
    </w:p>
    <w:p w14:paraId="43EAF1D5" w14:textId="5BB3C6CC" w:rsidR="009570AA" w:rsidRPr="0093605D" w:rsidRDefault="009570AA" w:rsidP="009570AA">
      <w:pPr>
        <w:pStyle w:val="ListParagraph"/>
        <w:autoSpaceDE w:val="0"/>
        <w:autoSpaceDN w:val="0"/>
        <w:adjustRightInd w:val="0"/>
        <w:spacing w:after="0"/>
        <w:ind w:left="1440" w:firstLine="720"/>
        <w:rPr>
          <w:rFonts w:ascii="Times New Roman" w:hAnsi="Times New Roman"/>
          <w:szCs w:val="24"/>
        </w:rPr>
      </w:pPr>
      <w:r w:rsidRPr="0093605D">
        <w:rPr>
          <w:rFonts w:ascii="Times New Roman" w:hAnsi="Times New Roman"/>
          <w:szCs w:val="24"/>
        </w:rPr>
        <w:t>Clip</w:t>
      </w:r>
      <w:r w:rsidRPr="007036E8">
        <w:rPr>
          <w:rFonts w:ascii="Times New Roman" w:hAnsi="Times New Roman"/>
          <w:vertAlign w:val="subscript"/>
        </w:rPr>
        <w:t>Y</w:t>
      </w:r>
      <w:r w:rsidRPr="0093605D">
        <w:rPr>
          <w:rFonts w:ascii="Times New Roman" w:hAnsi="Times New Roman"/>
          <w:szCs w:val="24"/>
        </w:rPr>
        <w:t>(x) = Clip3( 0, 1.0, x)</w:t>
      </w:r>
    </w:p>
    <w:p w14:paraId="274C4C3A" w14:textId="7A0EC24C" w:rsidR="009570AA" w:rsidRPr="000731D7" w:rsidRDefault="009570AA" w:rsidP="009570AA">
      <w:pPr>
        <w:pStyle w:val="ListParagraph"/>
        <w:autoSpaceDE w:val="0"/>
        <w:autoSpaceDN w:val="0"/>
        <w:adjustRightInd w:val="0"/>
        <w:spacing w:after="0"/>
        <w:ind w:left="1440"/>
        <w:rPr>
          <w:rFonts w:ascii="Times New Roman" w:hAnsi="Times New Roman"/>
          <w:szCs w:val="24"/>
        </w:rPr>
      </w:pPr>
      <w:r w:rsidRPr="0093605D">
        <w:rPr>
          <w:rFonts w:ascii="Times New Roman" w:hAnsi="Times New Roman"/>
          <w:szCs w:val="24"/>
        </w:rPr>
        <w:tab/>
      </w:r>
      <w:r w:rsidRPr="000731D7">
        <w:rPr>
          <w:rFonts w:ascii="Times New Roman" w:hAnsi="Times New Roman"/>
          <w:szCs w:val="24"/>
        </w:rPr>
        <w:t>Clip</w:t>
      </w:r>
      <w:r w:rsidRPr="000731D7">
        <w:rPr>
          <w:rFonts w:ascii="Times New Roman" w:hAnsi="Times New Roman"/>
          <w:szCs w:val="24"/>
          <w:vertAlign w:val="subscript"/>
        </w:rPr>
        <w:t>C</w:t>
      </w:r>
      <w:r w:rsidRPr="000731D7">
        <w:rPr>
          <w:rFonts w:ascii="Times New Roman" w:hAnsi="Times New Roman"/>
          <w:szCs w:val="24"/>
        </w:rPr>
        <w:t>(x) = Clip3</w:t>
      </w:r>
      <w:r w:rsidR="007036E8">
        <w:rPr>
          <w:rFonts w:ascii="Times New Roman" w:hAnsi="Times New Roman"/>
          <w:szCs w:val="24"/>
        </w:rPr>
        <w:t xml:space="preserve">( </w:t>
      </w:r>
      <w:r w:rsidR="007036E8">
        <w:rPr>
          <w:rFonts w:ascii="Times New Roman" w:hAnsi="Times New Roman"/>
        </w:rPr>
        <w:t>−</w:t>
      </w:r>
      <w:r w:rsidRPr="000731D7">
        <w:rPr>
          <w:rFonts w:ascii="Times New Roman" w:hAnsi="Times New Roman"/>
          <w:szCs w:val="24"/>
        </w:rPr>
        <w:t>0.5, 0.5, x)</w:t>
      </w:r>
    </w:p>
    <w:p w14:paraId="35150A5D" w14:textId="77777777" w:rsidR="009570AA" w:rsidRPr="000731D7" w:rsidRDefault="009570AA" w:rsidP="009570AA">
      <w:pPr>
        <w:pStyle w:val="ListParagraph"/>
        <w:autoSpaceDE w:val="0"/>
        <w:autoSpaceDN w:val="0"/>
        <w:adjustRightInd w:val="0"/>
        <w:spacing w:after="0"/>
        <w:ind w:left="1440"/>
        <w:rPr>
          <w:rFonts w:ascii="Times New Roman" w:hAnsi="Times New Roman"/>
          <w:szCs w:val="24"/>
        </w:rPr>
      </w:pPr>
      <w:r w:rsidRPr="000731D7">
        <w:rPr>
          <w:rFonts w:ascii="Times New Roman" w:hAnsi="Times New Roman"/>
          <w:szCs w:val="24"/>
        </w:rPr>
        <w:tab/>
        <w:t>Clip3( x,y,z ) = x if z&lt;x, y if z&gt;y, z otherwise</w:t>
      </w:r>
    </w:p>
    <w:p w14:paraId="1735867A" w14:textId="6A19B520" w:rsidR="009570AA" w:rsidRPr="0093605D" w:rsidRDefault="009570AA" w:rsidP="009570AA">
      <w:pPr>
        <w:pStyle w:val="Heading2"/>
      </w:pPr>
      <w:r w:rsidRPr="0093605D">
        <w:t xml:space="preserve">Colour transformation from </w:t>
      </w:r>
      <w:r w:rsidR="001B2E3B">
        <w:t>I</w:t>
      </w:r>
      <w:r w:rsidR="001B2E3B" w:rsidRPr="0093605D">
        <w:t>C</w:t>
      </w:r>
      <w:r w:rsidR="001B2E3B" w:rsidRPr="0093605D">
        <w:rPr>
          <w:vertAlign w:val="subscript"/>
        </w:rPr>
        <w:t>T</w:t>
      </w:r>
      <w:r w:rsidR="001B2E3B" w:rsidRPr="0093605D">
        <w:t>C</w:t>
      </w:r>
      <w:r w:rsidR="001B2E3B" w:rsidRPr="0093605D">
        <w:rPr>
          <w:vertAlign w:val="subscript"/>
        </w:rPr>
        <w:t>P</w:t>
      </w:r>
      <w:r w:rsidRPr="0093605D">
        <w:t xml:space="preserve"> to RGB</w:t>
      </w:r>
    </w:p>
    <w:p w14:paraId="7B74A8E5" w14:textId="5857E3EE" w:rsidR="009570AA" w:rsidRPr="002B4B68" w:rsidRDefault="001B2E3B" w:rsidP="009570AA">
      <w:pPr>
        <w:pStyle w:val="Heading3"/>
      </w:pPr>
      <w:bookmarkStart w:id="325" w:name="_Ref453678612"/>
      <w:r w:rsidRPr="00725BD3">
        <w:t>IC</w:t>
      </w:r>
      <w:r w:rsidRPr="00725BD3">
        <w:rPr>
          <w:vertAlign w:val="subscript"/>
        </w:rPr>
        <w:t>T</w:t>
      </w:r>
      <w:r w:rsidRPr="00725BD3">
        <w:t>C</w:t>
      </w:r>
      <w:r w:rsidRPr="00725BD3">
        <w:rPr>
          <w:vertAlign w:val="subscript"/>
        </w:rPr>
        <w:t>P</w:t>
      </w:r>
      <w:r>
        <w:t xml:space="preserve"> to L</w:t>
      </w:r>
      <w:r w:rsidR="00240595">
        <w:sym w:font="Symbol" w:char="F0A2"/>
      </w:r>
      <w:r>
        <w:t>M</w:t>
      </w:r>
      <w:r w:rsidR="00240595">
        <w:sym w:font="Symbol" w:char="F0A2"/>
      </w:r>
      <w:r>
        <w:t>S</w:t>
      </w:r>
      <w:bookmarkEnd w:id="325"/>
      <w:r w:rsidR="00240595">
        <w:sym w:font="Symbol" w:char="F0A2"/>
      </w:r>
      <w:r w:rsidR="009570AA" w:rsidRPr="002B4B68">
        <w:t xml:space="preserve"> </w:t>
      </w:r>
    </w:p>
    <w:p w14:paraId="2C4D9399" w14:textId="7C766242" w:rsidR="003D1A3B" w:rsidRPr="00046D6D" w:rsidRDefault="001B2E3B" w:rsidP="00046D6D">
      <w:pPr>
        <w:pStyle w:val="ListParagraph"/>
        <w:numPr>
          <w:ilvl w:val="0"/>
          <w:numId w:val="37"/>
        </w:numPr>
        <w:rPr>
          <w:rFonts w:ascii="Times New Roman" w:hAnsi="Times New Roman"/>
        </w:rPr>
      </w:pPr>
      <w:r w:rsidRPr="00046D6D">
        <w:rPr>
          <w:rFonts w:ascii="Times New Roman" w:hAnsi="Times New Roman"/>
        </w:rPr>
        <w:t>L</w:t>
      </w:r>
      <w:r w:rsidR="00240595">
        <w:sym w:font="Symbol" w:char="F0A2"/>
      </w:r>
      <w:r w:rsidR="009570AA" w:rsidRPr="00046D6D">
        <w:rPr>
          <w:rFonts w:ascii="Times New Roman" w:hAnsi="Times New Roman"/>
        </w:rPr>
        <w:t xml:space="preserve"> = clipRGB(</w:t>
      </w:r>
      <w:r w:rsidR="00B93187" w:rsidRPr="00046D6D">
        <w:rPr>
          <w:rFonts w:ascii="Times New Roman" w:hAnsi="Times New Roman"/>
        </w:rPr>
        <w:t>I</w:t>
      </w:r>
      <w:r w:rsidR="009570AA" w:rsidRPr="00046D6D">
        <w:rPr>
          <w:rFonts w:ascii="Times New Roman" w:hAnsi="Times New Roman"/>
        </w:rPr>
        <w:t xml:space="preserve"> + </w:t>
      </w:r>
      <w:r w:rsidR="00112027" w:rsidRPr="00046D6D">
        <w:rPr>
          <w:rFonts w:ascii="Times New Roman" w:hAnsi="Times New Roman"/>
        </w:rPr>
        <w:t>0.008609037037933</w:t>
      </w:r>
      <w:r w:rsidR="009570AA" w:rsidRPr="00046D6D">
        <w:rPr>
          <w:rFonts w:ascii="Times New Roman" w:hAnsi="Times New Roman"/>
        </w:rPr>
        <w:t xml:space="preserve"> * C</w:t>
      </w:r>
      <w:r w:rsidR="00B93187" w:rsidRPr="00046D6D">
        <w:rPr>
          <w:rFonts w:ascii="Times New Roman" w:hAnsi="Times New Roman"/>
        </w:rPr>
        <w:t>t</w:t>
      </w:r>
      <w:r w:rsidR="00112027" w:rsidRPr="00046D6D">
        <w:rPr>
          <w:rFonts w:ascii="Times New Roman" w:hAnsi="Times New Roman"/>
        </w:rPr>
        <w:t xml:space="preserve"> + </w:t>
      </w:r>
      <w:r w:rsidR="00AD55A2" w:rsidRPr="00046D6D">
        <w:rPr>
          <w:rFonts w:ascii="Times New Roman" w:hAnsi="Times New Roman"/>
        </w:rPr>
        <w:t xml:space="preserve">0.111029625003026 * </w:t>
      </w:r>
      <w:r w:rsidR="00112027" w:rsidRPr="00046D6D">
        <w:rPr>
          <w:rFonts w:ascii="Times New Roman" w:hAnsi="Times New Roman"/>
        </w:rPr>
        <w:t>Cp</w:t>
      </w:r>
      <w:r w:rsidR="003D1A3B" w:rsidRPr="00046D6D">
        <w:rPr>
          <w:rFonts w:ascii="Times New Roman" w:hAnsi="Times New Roman"/>
        </w:rPr>
        <w:t>)</w:t>
      </w:r>
    </w:p>
    <w:p w14:paraId="24BEE42F" w14:textId="17AD735F" w:rsidR="0055681A" w:rsidRPr="00046D6D" w:rsidRDefault="001B2E3B" w:rsidP="00046D6D">
      <w:pPr>
        <w:pStyle w:val="ListParagraph"/>
        <w:numPr>
          <w:ilvl w:val="0"/>
          <w:numId w:val="37"/>
        </w:numPr>
        <w:rPr>
          <w:rFonts w:ascii="Times New Roman" w:hAnsi="Times New Roman"/>
        </w:rPr>
      </w:pPr>
      <w:r w:rsidRPr="0055681A">
        <w:rPr>
          <w:rFonts w:ascii="Times New Roman" w:hAnsi="Times New Roman"/>
        </w:rPr>
        <w:t>M</w:t>
      </w:r>
      <w:r w:rsidR="00240595">
        <w:sym w:font="Symbol" w:char="F0A2"/>
      </w:r>
      <w:r w:rsidR="009570AA" w:rsidRPr="00046D6D">
        <w:rPr>
          <w:rFonts w:ascii="Times New Roman" w:hAnsi="Times New Roman"/>
        </w:rPr>
        <w:t xml:space="preserve"> = clipRGB(</w:t>
      </w:r>
      <w:r w:rsidR="00F06901" w:rsidRPr="00046D6D">
        <w:rPr>
          <w:rFonts w:ascii="Times New Roman" w:hAnsi="Times New Roman"/>
        </w:rPr>
        <w:t>I</w:t>
      </w:r>
      <w:r w:rsidR="007036E8">
        <w:rPr>
          <w:rFonts w:ascii="Times New Roman" w:hAnsi="Times New Roman"/>
        </w:rPr>
        <w:t xml:space="preserve"> −</w:t>
      </w:r>
      <w:r w:rsidR="009570AA" w:rsidRPr="00046D6D">
        <w:rPr>
          <w:rFonts w:ascii="Times New Roman" w:hAnsi="Times New Roman"/>
        </w:rPr>
        <w:t xml:space="preserve"> </w:t>
      </w:r>
      <w:r w:rsidR="003D1A3B" w:rsidRPr="00046D6D">
        <w:rPr>
          <w:rFonts w:ascii="Times New Roman" w:hAnsi="Times New Roman"/>
        </w:rPr>
        <w:t>0.008609037037933</w:t>
      </w:r>
      <w:r w:rsidR="009570AA" w:rsidRPr="0055681A">
        <w:rPr>
          <w:rFonts w:ascii="Times New Roman" w:hAnsi="Times New Roman"/>
        </w:rPr>
        <w:t xml:space="preserve"> * C</w:t>
      </w:r>
      <w:r w:rsidR="00F06901" w:rsidRPr="00046D6D">
        <w:rPr>
          <w:rFonts w:ascii="Times New Roman" w:hAnsi="Times New Roman"/>
        </w:rPr>
        <w:t>t</w:t>
      </w:r>
      <w:r w:rsidR="007036E8">
        <w:rPr>
          <w:rFonts w:ascii="Times New Roman" w:hAnsi="Times New Roman"/>
        </w:rPr>
        <w:t xml:space="preserve"> −</w:t>
      </w:r>
      <w:r w:rsidR="009570AA" w:rsidRPr="00046D6D">
        <w:rPr>
          <w:rFonts w:ascii="Times New Roman" w:hAnsi="Times New Roman"/>
        </w:rPr>
        <w:t xml:space="preserve"> </w:t>
      </w:r>
      <w:r w:rsidR="003D1A3B" w:rsidRPr="00046D6D">
        <w:rPr>
          <w:rFonts w:ascii="Times New Roman" w:hAnsi="Times New Roman"/>
        </w:rPr>
        <w:t>0.111029625003026</w:t>
      </w:r>
      <w:r w:rsidR="009570AA" w:rsidRPr="0055681A">
        <w:rPr>
          <w:rFonts w:ascii="Times New Roman" w:hAnsi="Times New Roman"/>
        </w:rPr>
        <w:t xml:space="preserve"> * C</w:t>
      </w:r>
      <w:r w:rsidR="00F06901" w:rsidRPr="00046D6D">
        <w:rPr>
          <w:rFonts w:ascii="Times New Roman" w:hAnsi="Times New Roman"/>
        </w:rPr>
        <w:t>p</w:t>
      </w:r>
      <w:r w:rsidR="009570AA" w:rsidRPr="00046D6D">
        <w:rPr>
          <w:rFonts w:ascii="Times New Roman" w:hAnsi="Times New Roman"/>
        </w:rPr>
        <w:t>)</w:t>
      </w:r>
    </w:p>
    <w:p w14:paraId="7E200674" w14:textId="14A69280" w:rsidR="009570AA" w:rsidRPr="00046D6D" w:rsidRDefault="001B2E3B" w:rsidP="00046D6D">
      <w:pPr>
        <w:pStyle w:val="ListParagraph"/>
        <w:numPr>
          <w:ilvl w:val="0"/>
          <w:numId w:val="37"/>
        </w:numPr>
        <w:rPr>
          <w:rFonts w:ascii="Times New Roman" w:hAnsi="Times New Roman"/>
        </w:rPr>
      </w:pPr>
      <w:r w:rsidRPr="00046D6D">
        <w:rPr>
          <w:rFonts w:ascii="Times New Roman" w:hAnsi="Times New Roman"/>
        </w:rPr>
        <w:t>S</w:t>
      </w:r>
      <w:r w:rsidR="00240595">
        <w:sym w:font="Symbol" w:char="F0A2"/>
      </w:r>
      <w:r w:rsidR="00F06901" w:rsidRPr="00046D6D">
        <w:rPr>
          <w:rFonts w:ascii="Times New Roman" w:hAnsi="Times New Roman"/>
        </w:rPr>
        <w:t xml:space="preserve"> = clipRGB(I</w:t>
      </w:r>
      <w:r w:rsidR="009570AA" w:rsidRPr="00046D6D">
        <w:rPr>
          <w:rFonts w:ascii="Times New Roman" w:hAnsi="Times New Roman"/>
        </w:rPr>
        <w:t xml:space="preserve"> + </w:t>
      </w:r>
      <w:r w:rsidR="0055681A" w:rsidRPr="00046D6D">
        <w:rPr>
          <w:rFonts w:ascii="Times New Roman" w:hAnsi="Times New Roman"/>
        </w:rPr>
        <w:t>0.560031335710679</w:t>
      </w:r>
      <w:r w:rsidR="009570AA" w:rsidRPr="0055681A">
        <w:rPr>
          <w:rFonts w:ascii="Times New Roman" w:hAnsi="Times New Roman"/>
        </w:rPr>
        <w:t xml:space="preserve"> * C</w:t>
      </w:r>
      <w:r w:rsidR="00F06901" w:rsidRPr="00046D6D">
        <w:rPr>
          <w:rFonts w:ascii="Times New Roman" w:hAnsi="Times New Roman"/>
        </w:rPr>
        <w:t>t</w:t>
      </w:r>
      <w:r w:rsidR="00127F12">
        <w:rPr>
          <w:rFonts w:ascii="Times New Roman" w:hAnsi="Times New Roman"/>
        </w:rPr>
        <w:t xml:space="preserve"> </w:t>
      </w:r>
      <w:r w:rsidR="007036E8">
        <w:rPr>
          <w:rFonts w:ascii="Times New Roman" w:hAnsi="Times New Roman"/>
        </w:rPr>
        <w:t>−</w:t>
      </w:r>
      <w:r w:rsidR="00F06901" w:rsidRPr="00046D6D">
        <w:rPr>
          <w:rFonts w:ascii="Times New Roman" w:hAnsi="Times New Roman"/>
        </w:rPr>
        <w:t xml:space="preserve"> </w:t>
      </w:r>
      <w:r w:rsidR="0055681A" w:rsidRPr="00046D6D">
        <w:rPr>
          <w:rFonts w:ascii="Times New Roman" w:hAnsi="Times New Roman"/>
        </w:rPr>
        <w:t>0.320627174987319</w:t>
      </w:r>
      <w:r w:rsidR="00F06901" w:rsidRPr="0055681A">
        <w:rPr>
          <w:rFonts w:ascii="Times New Roman" w:hAnsi="Times New Roman"/>
        </w:rPr>
        <w:t xml:space="preserve"> * C</w:t>
      </w:r>
      <w:r w:rsidR="00F06901" w:rsidRPr="00046D6D">
        <w:rPr>
          <w:rFonts w:ascii="Times New Roman" w:hAnsi="Times New Roman"/>
        </w:rPr>
        <w:t>p</w:t>
      </w:r>
      <w:r w:rsidR="009570AA" w:rsidRPr="00046D6D">
        <w:rPr>
          <w:rFonts w:ascii="Times New Roman" w:hAnsi="Times New Roman"/>
        </w:rPr>
        <w:t>)</w:t>
      </w:r>
    </w:p>
    <w:p w14:paraId="6B0CB215" w14:textId="217FC51D" w:rsidR="00397AEF" w:rsidRPr="00E3518C" w:rsidRDefault="00397AEF" w:rsidP="00397AEF">
      <w:pPr>
        <w:pStyle w:val="Heading3"/>
      </w:pPr>
      <w:bookmarkStart w:id="326" w:name="_Ref453678621"/>
      <w:r w:rsidRPr="00E3518C">
        <w:t xml:space="preserve">Conversion </w:t>
      </w:r>
      <w:r w:rsidRPr="00E472CD">
        <w:t>from</w:t>
      </w:r>
      <w:r w:rsidRPr="00E3518C">
        <w:t xml:space="preserve"> </w:t>
      </w:r>
      <w:r>
        <w:t>L</w:t>
      </w:r>
      <w:r w:rsidR="00240595">
        <w:sym w:font="Symbol" w:char="F0A2"/>
      </w:r>
      <w:r>
        <w:t>M</w:t>
      </w:r>
      <w:r w:rsidR="00240595">
        <w:sym w:font="Symbol" w:char="F0A2"/>
      </w:r>
      <w:r>
        <w:t>S</w:t>
      </w:r>
      <w:r w:rsidR="00240595">
        <w:sym w:font="Symbol" w:char="F0A2"/>
      </w:r>
      <w:r>
        <w:t xml:space="preserve"> to LMS</w:t>
      </w:r>
      <w:bookmarkEnd w:id="326"/>
    </w:p>
    <w:p w14:paraId="6118AF9C" w14:textId="16F121A0" w:rsidR="00397AEF" w:rsidRPr="00E472CD" w:rsidRDefault="00B52541" w:rsidP="00397AEF">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Pr>
          <w:rFonts w:ascii="Times New Roman" w:hAnsi="Times New Roman"/>
          <w:szCs w:val="24"/>
        </w:rPr>
        <w:t>L</w:t>
      </w:r>
      <w:r w:rsidR="00397AEF" w:rsidRPr="00E472CD">
        <w:rPr>
          <w:rFonts w:ascii="Times New Roman" w:hAnsi="Times New Roman"/>
          <w:szCs w:val="24"/>
        </w:rPr>
        <w:t xml:space="preserve"> = 10000*inversePQ_TF(</w:t>
      </w:r>
      <w:r>
        <w:rPr>
          <w:rFonts w:ascii="Times New Roman" w:hAnsi="Times New Roman"/>
          <w:szCs w:val="24"/>
        </w:rPr>
        <w:t>L</w:t>
      </w:r>
      <w:r w:rsidR="00240595">
        <w:sym w:font="Symbol" w:char="F0A2"/>
      </w:r>
      <w:r w:rsidR="00397AEF" w:rsidRPr="00E472CD">
        <w:rPr>
          <w:rFonts w:ascii="Times New Roman" w:hAnsi="Times New Roman"/>
          <w:szCs w:val="24"/>
        </w:rPr>
        <w:t>)</w:t>
      </w:r>
    </w:p>
    <w:p w14:paraId="0B15E7BD" w14:textId="5365C9F9" w:rsidR="00397AEF" w:rsidRPr="00E472CD" w:rsidRDefault="00B52541" w:rsidP="00397AEF">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Pr>
          <w:rFonts w:ascii="Times New Roman" w:hAnsi="Times New Roman"/>
          <w:szCs w:val="24"/>
        </w:rPr>
        <w:t>M = 10000*inversePQ_TF(M</w:t>
      </w:r>
      <w:r w:rsidR="00240595">
        <w:sym w:font="Symbol" w:char="F0A2"/>
      </w:r>
      <w:r w:rsidR="00397AEF" w:rsidRPr="00E472CD">
        <w:rPr>
          <w:rFonts w:ascii="Times New Roman" w:hAnsi="Times New Roman"/>
          <w:szCs w:val="24"/>
        </w:rPr>
        <w:t>)</w:t>
      </w:r>
    </w:p>
    <w:p w14:paraId="6267FEFF" w14:textId="07809559" w:rsidR="00397AEF" w:rsidRPr="00E472CD" w:rsidRDefault="00B52541" w:rsidP="00397AEF">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rPr>
      </w:pPr>
      <w:r>
        <w:rPr>
          <w:rFonts w:ascii="Times New Roman" w:hAnsi="Times New Roman"/>
          <w:szCs w:val="24"/>
        </w:rPr>
        <w:t>S = 10000*inversePQ_TF(S</w:t>
      </w:r>
      <w:r w:rsidR="00240595">
        <w:sym w:font="Symbol" w:char="F0A2"/>
      </w:r>
      <w:r w:rsidR="00397AEF" w:rsidRPr="00E472CD">
        <w:rPr>
          <w:rFonts w:ascii="Times New Roman" w:hAnsi="Times New Roman"/>
          <w:szCs w:val="24"/>
        </w:rPr>
        <w:t>)</w:t>
      </w:r>
    </w:p>
    <w:p w14:paraId="4AAE6576" w14:textId="22D74A86" w:rsidR="00397AEF" w:rsidRPr="00E472CD" w:rsidRDefault="00397AEF" w:rsidP="00397AEF">
      <w:pPr>
        <w:pStyle w:val="BodyText"/>
        <w:spacing w:after="120" w:line="276" w:lineRule="auto"/>
        <w:ind w:left="2127"/>
        <w:rPr>
          <w:rFonts w:ascii="Times New Roman" w:hAnsi="Times New Roman"/>
          <w:sz w:val="24"/>
        </w:rPr>
      </w:pPr>
      <w:r w:rsidRPr="00E472CD">
        <w:rPr>
          <w:rFonts w:ascii="Times New Roman" w:eastAsia="Calibri" w:hAnsi="Times New Roman"/>
          <w:sz w:val="24"/>
          <w:lang w:eastAsia="ja-JP"/>
        </w:rPr>
        <w:t xml:space="preserve">with </w:t>
      </w:r>
      <m:oMath>
        <m:r>
          <m:rPr>
            <m:sty m:val="p"/>
          </m:rPr>
          <w:rPr>
            <w:rFonts w:ascii="Cambria Math" w:hAnsi="Cambria Math"/>
            <w:sz w:val="24"/>
          </w:rPr>
          <m:t>inversePQ_TF</m:t>
        </m:r>
        <m:r>
          <w:rPr>
            <w:rFonts w:ascii="Cambria Math" w:hAnsi="Cambria Math"/>
            <w:sz w:val="24"/>
          </w:rPr>
          <m:t>(N)=</m:t>
        </m:r>
        <m:sSup>
          <m:sSupPr>
            <m:ctrlPr>
              <w:rPr>
                <w:rFonts w:ascii="Cambria Math" w:hAnsi="Cambria Math"/>
                <w:i/>
                <w:sz w:val="24"/>
              </w:rPr>
            </m:ctrlPr>
          </m:sSupPr>
          <m:e>
            <m:d>
              <m:dPr>
                <m:ctrlPr>
                  <w:rPr>
                    <w:rFonts w:ascii="Cambria Math" w:hAnsi="Cambria Math"/>
                    <w:i/>
                    <w:sz w:val="24"/>
                  </w:rPr>
                </m:ctrlPr>
              </m:dPr>
              <m:e>
                <m:f>
                  <m:fPr>
                    <m:ctrlPr>
                      <w:rPr>
                        <w:rFonts w:ascii="Cambria Math" w:hAnsi="Cambria Math"/>
                        <w:i/>
                        <w:sz w:val="24"/>
                      </w:rPr>
                    </m:ctrlPr>
                  </m:fPr>
                  <m:num>
                    <m:r>
                      <m:rPr>
                        <m:sty m:val="p"/>
                      </m:rPr>
                      <w:rPr>
                        <w:rFonts w:ascii="Cambria Math" w:hAnsi="Cambria Math"/>
                        <w:sz w:val="24"/>
                      </w:rPr>
                      <m:t>max</m:t>
                    </m:r>
                    <m:d>
                      <m:dPr>
                        <m:begChr m:val="["/>
                        <m:endChr m:val="]"/>
                        <m:ctrlPr>
                          <w:rPr>
                            <w:rFonts w:ascii="Cambria Math" w:hAnsi="Cambria Math"/>
                            <w:i/>
                            <w:sz w:val="24"/>
                          </w:rPr>
                        </m:ctrlPr>
                      </m:dPr>
                      <m:e>
                        <m:d>
                          <m:dPr>
                            <m:ctrlPr>
                              <w:rPr>
                                <w:rFonts w:ascii="Cambria Math" w:hAnsi="Cambria Math"/>
                                <w:i/>
                                <w:sz w:val="24"/>
                              </w:rPr>
                            </m:ctrlPr>
                          </m:dPr>
                          <m:e>
                            <m:sSup>
                              <m:sSupPr>
                                <m:ctrlPr>
                                  <w:rPr>
                                    <w:rFonts w:ascii="Cambria Math" w:hAnsi="Cambria Math"/>
                                    <w:i/>
                                    <w:sz w:val="24"/>
                                  </w:rPr>
                                </m:ctrlPr>
                              </m:sSupPr>
                              <m:e>
                                <m:r>
                                  <w:rPr>
                                    <w:rFonts w:ascii="Cambria Math" w:hAnsi="Cambria Math"/>
                                    <w:sz w:val="24"/>
                                  </w:rPr>
                                  <m:t>N</m:t>
                                </m:r>
                              </m:e>
                              <m:sup>
                                <m:f>
                                  <m:fPr>
                                    <m:type m:val="skw"/>
                                    <m:ctrlPr>
                                      <w:rPr>
                                        <w:rFonts w:ascii="Cambria Math" w:hAnsi="Cambria Math"/>
                                        <w:i/>
                                        <w:sz w:val="24"/>
                                      </w:rPr>
                                    </m:ctrlPr>
                                  </m:fPr>
                                  <m:num>
                                    <m:r>
                                      <w:rPr>
                                        <w:rFonts w:ascii="Cambria Math" w:hAnsi="Cambria Math"/>
                                        <w:sz w:val="24"/>
                                      </w:rPr>
                                      <m:t>1</m:t>
                                    </m:r>
                                  </m:num>
                                  <m:den>
                                    <m:sSub>
                                      <m:sSubPr>
                                        <m:ctrlPr>
                                          <w:rPr>
                                            <w:rFonts w:ascii="Cambria Math" w:hAnsi="Cambria Math"/>
                                            <w:i/>
                                            <w:sz w:val="24"/>
                                          </w:rPr>
                                        </m:ctrlPr>
                                      </m:sSubPr>
                                      <m:e>
                                        <m:r>
                                          <w:rPr>
                                            <w:rFonts w:ascii="Cambria Math" w:hAnsi="Cambria Math"/>
                                            <w:sz w:val="24"/>
                                          </w:rPr>
                                          <m:t>m</m:t>
                                        </m:r>
                                      </m:e>
                                      <m:sub>
                                        <m:r>
                                          <w:rPr>
                                            <w:rFonts w:ascii="Cambria Math" w:hAnsi="Cambria Math"/>
                                            <w:sz w:val="24"/>
                                          </w:rPr>
                                          <m:t>2</m:t>
                                        </m:r>
                                      </m:sub>
                                    </m:sSub>
                                  </m:den>
                                </m:f>
                              </m:sup>
                            </m:sSup>
                            <m:r>
                              <w:rPr>
                                <w:rFonts w:ascii="Cambria Math" w:hAnsi="Cambria Math"/>
                                <w:sz w:val="24"/>
                              </w:rPr>
                              <m:t>-</m:t>
                            </m:r>
                            <m:sSub>
                              <m:sSubPr>
                                <m:ctrlPr>
                                  <w:rPr>
                                    <w:rFonts w:ascii="Cambria Math" w:hAnsi="Cambria Math"/>
                                    <w:i/>
                                    <w:sz w:val="24"/>
                                  </w:rPr>
                                </m:ctrlPr>
                              </m:sSubPr>
                              <m:e>
                                <m:r>
                                  <w:rPr>
                                    <w:rFonts w:ascii="Cambria Math" w:hAnsi="Cambria Math"/>
                                    <w:sz w:val="24"/>
                                  </w:rPr>
                                  <m:t>c</m:t>
                                </m:r>
                              </m:e>
                              <m:sub>
                                <m:r>
                                  <w:rPr>
                                    <w:rFonts w:ascii="Cambria Math" w:hAnsi="Cambria Math"/>
                                    <w:sz w:val="24"/>
                                  </w:rPr>
                                  <m:t>1</m:t>
                                </m:r>
                              </m:sub>
                            </m:sSub>
                          </m:e>
                        </m:d>
                        <m:r>
                          <w:rPr>
                            <w:rFonts w:ascii="Cambria Math" w:hAnsi="Cambria Math"/>
                            <w:sz w:val="24"/>
                          </w:rPr>
                          <m:t>,0</m:t>
                        </m:r>
                      </m:e>
                    </m:d>
                  </m:num>
                  <m:den>
                    <m:sSub>
                      <m:sSubPr>
                        <m:ctrlPr>
                          <w:rPr>
                            <w:rFonts w:ascii="Cambria Math" w:hAnsi="Cambria Math"/>
                            <w:i/>
                            <w:sz w:val="24"/>
                          </w:rPr>
                        </m:ctrlPr>
                      </m:sSubPr>
                      <m:e>
                        <m:r>
                          <w:rPr>
                            <w:rFonts w:ascii="Cambria Math" w:hAnsi="Cambria Math"/>
                            <w:sz w:val="24"/>
                          </w:rPr>
                          <m:t>c</m:t>
                        </m:r>
                      </m:e>
                      <m:sub>
                        <m:r>
                          <w:rPr>
                            <w:rFonts w:ascii="Cambria Math" w:hAnsi="Cambria Math"/>
                            <w:sz w:val="24"/>
                          </w:rPr>
                          <m:t>2</m:t>
                        </m:r>
                      </m:sub>
                    </m:sSub>
                    <m:r>
                      <w:rPr>
                        <w:rFonts w:ascii="Cambria Math" w:hAnsi="Cambria Math"/>
                        <w:sz w:val="24"/>
                      </w:rPr>
                      <m:t>-</m:t>
                    </m:r>
                    <m:sSub>
                      <m:sSubPr>
                        <m:ctrlPr>
                          <w:rPr>
                            <w:rFonts w:ascii="Cambria Math" w:hAnsi="Cambria Math"/>
                            <w:i/>
                            <w:sz w:val="24"/>
                          </w:rPr>
                        </m:ctrlPr>
                      </m:sSubPr>
                      <m:e>
                        <m:r>
                          <w:rPr>
                            <w:rFonts w:ascii="Cambria Math" w:hAnsi="Cambria Math"/>
                            <w:sz w:val="24"/>
                          </w:rPr>
                          <m:t>c</m:t>
                        </m:r>
                      </m:e>
                      <m:sub>
                        <m:r>
                          <w:rPr>
                            <w:rFonts w:ascii="Cambria Math" w:hAnsi="Cambria Math"/>
                            <w:sz w:val="24"/>
                          </w:rPr>
                          <m:t>3</m:t>
                        </m:r>
                      </m:sub>
                    </m:sSub>
                    <m:sSup>
                      <m:sSupPr>
                        <m:ctrlPr>
                          <w:rPr>
                            <w:rFonts w:ascii="Cambria Math" w:hAnsi="Cambria Math"/>
                            <w:i/>
                            <w:sz w:val="24"/>
                          </w:rPr>
                        </m:ctrlPr>
                      </m:sSupPr>
                      <m:e>
                        <m:r>
                          <w:rPr>
                            <w:rFonts w:ascii="Cambria Math" w:hAnsi="Cambria Math"/>
                            <w:sz w:val="24"/>
                          </w:rPr>
                          <m:t>N</m:t>
                        </m:r>
                      </m:e>
                      <m:sup>
                        <m:f>
                          <m:fPr>
                            <m:type m:val="skw"/>
                            <m:ctrlPr>
                              <w:rPr>
                                <w:rFonts w:ascii="Cambria Math" w:hAnsi="Cambria Math"/>
                                <w:i/>
                                <w:sz w:val="24"/>
                              </w:rPr>
                            </m:ctrlPr>
                          </m:fPr>
                          <m:num>
                            <m:r>
                              <w:rPr>
                                <w:rFonts w:ascii="Cambria Math" w:hAnsi="Cambria Math"/>
                                <w:sz w:val="24"/>
                              </w:rPr>
                              <m:t>1</m:t>
                            </m:r>
                          </m:num>
                          <m:den>
                            <m:sSub>
                              <m:sSubPr>
                                <m:ctrlPr>
                                  <w:rPr>
                                    <w:rFonts w:ascii="Cambria Math" w:hAnsi="Cambria Math"/>
                                    <w:i/>
                                    <w:sz w:val="24"/>
                                  </w:rPr>
                                </m:ctrlPr>
                              </m:sSubPr>
                              <m:e>
                                <m:r>
                                  <w:rPr>
                                    <w:rFonts w:ascii="Cambria Math" w:hAnsi="Cambria Math"/>
                                    <w:sz w:val="24"/>
                                  </w:rPr>
                                  <m:t>m</m:t>
                                </m:r>
                              </m:e>
                              <m:sub>
                                <m:r>
                                  <w:rPr>
                                    <w:rFonts w:ascii="Cambria Math" w:hAnsi="Cambria Math"/>
                                    <w:sz w:val="24"/>
                                  </w:rPr>
                                  <m:t>2</m:t>
                                </m:r>
                              </m:sub>
                            </m:sSub>
                          </m:den>
                        </m:f>
                      </m:sup>
                    </m:sSup>
                  </m:den>
                </m:f>
              </m:e>
            </m:d>
          </m:e>
          <m:sup>
            <m:f>
              <m:fPr>
                <m:type m:val="skw"/>
                <m:ctrlPr>
                  <w:rPr>
                    <w:rFonts w:ascii="Cambria Math" w:hAnsi="Cambria Math"/>
                    <w:i/>
                    <w:sz w:val="24"/>
                  </w:rPr>
                </m:ctrlPr>
              </m:fPr>
              <m:num>
                <m:r>
                  <w:rPr>
                    <w:rFonts w:ascii="Cambria Math" w:hAnsi="Cambria Math"/>
                    <w:sz w:val="24"/>
                  </w:rPr>
                  <m:t>1</m:t>
                </m:r>
              </m:num>
              <m:den>
                <m:sSub>
                  <m:sSubPr>
                    <m:ctrlPr>
                      <w:rPr>
                        <w:rFonts w:ascii="Cambria Math" w:hAnsi="Cambria Math"/>
                        <w:i/>
                        <w:sz w:val="24"/>
                      </w:rPr>
                    </m:ctrlPr>
                  </m:sSubPr>
                  <m:e>
                    <m:r>
                      <w:rPr>
                        <w:rFonts w:ascii="Cambria Math" w:hAnsi="Cambria Math"/>
                        <w:sz w:val="24"/>
                      </w:rPr>
                      <m:t>m</m:t>
                    </m:r>
                  </m:e>
                  <m:sub>
                    <m:r>
                      <w:rPr>
                        <w:rFonts w:ascii="Cambria Math" w:hAnsi="Cambria Math"/>
                        <w:sz w:val="24"/>
                      </w:rPr>
                      <m:t>1</m:t>
                    </m:r>
                  </m:sub>
                </m:sSub>
              </m:den>
            </m:f>
          </m:sup>
        </m:sSup>
      </m:oMath>
    </w:p>
    <w:p w14:paraId="1F773E21" w14:textId="77777777" w:rsidR="00397AEF" w:rsidRPr="00E472CD" w:rsidRDefault="00F867AA" w:rsidP="00397AEF">
      <w:pPr>
        <w:ind w:left="2835"/>
        <w:rPr>
          <w:rFonts w:eastAsia="SimSun"/>
          <w:szCs w:val="24"/>
        </w:rPr>
      </w:pPr>
      <m:oMathPara>
        <m:oMathParaPr>
          <m:jc m:val="left"/>
        </m:oMathParaPr>
        <m:oMath>
          <m:sSub>
            <m:sSubPr>
              <m:ctrlPr>
                <w:rPr>
                  <w:rFonts w:ascii="Cambria Math" w:hAnsi="Cambria Math"/>
                  <w:i/>
                  <w:szCs w:val="24"/>
                </w:rPr>
              </m:ctrlPr>
            </m:sSubPr>
            <m:e>
              <m:r>
                <w:rPr>
                  <w:rFonts w:ascii="Cambria Math" w:hAnsi="Cambria Math"/>
                  <w:szCs w:val="24"/>
                </w:rPr>
                <m:t>m</m:t>
              </m:r>
            </m:e>
            <m:sub>
              <m:r>
                <w:rPr>
                  <w:rFonts w:ascii="Cambria Math" w:hAnsi="Cambria Math"/>
                  <w:szCs w:val="24"/>
                </w:rPr>
                <m:t>1</m:t>
              </m:r>
            </m:sub>
          </m:sSub>
          <m:r>
            <w:rPr>
              <w:rFonts w:ascii="Cambria Math" w:hAnsi="Cambria Math"/>
              <w:szCs w:val="24"/>
            </w:rPr>
            <m:t>=</m:t>
          </m:r>
          <m:f>
            <m:fPr>
              <m:ctrlPr>
                <w:rPr>
                  <w:rFonts w:ascii="Cambria Math" w:hAnsi="Cambria Math"/>
                  <w:i/>
                  <w:szCs w:val="24"/>
                </w:rPr>
              </m:ctrlPr>
            </m:fPr>
            <m:num>
              <m:r>
                <w:rPr>
                  <w:rFonts w:ascii="Cambria Math" w:hAnsi="Cambria Math"/>
                  <w:szCs w:val="24"/>
                </w:rPr>
                <m:t>2610</m:t>
              </m:r>
            </m:num>
            <m:den>
              <m:r>
                <w:rPr>
                  <w:rFonts w:ascii="Cambria Math" w:hAnsi="Cambria Math"/>
                  <w:szCs w:val="24"/>
                </w:rPr>
                <m:t>4096</m:t>
              </m:r>
            </m:den>
          </m:f>
          <m:r>
            <w:rPr>
              <w:rFonts w:ascii="Cambria Math" w:hAnsi="Cambria Math"/>
              <w:szCs w:val="24"/>
            </w:rPr>
            <m:t>×</m:t>
          </m:r>
          <m:f>
            <m:fPr>
              <m:ctrlPr>
                <w:rPr>
                  <w:rFonts w:ascii="Cambria Math" w:hAnsi="Cambria Math"/>
                  <w:i/>
                  <w:szCs w:val="24"/>
                </w:rPr>
              </m:ctrlPr>
            </m:fPr>
            <m:num>
              <m:r>
                <w:rPr>
                  <w:rFonts w:ascii="Cambria Math" w:hAnsi="Cambria Math"/>
                  <w:szCs w:val="24"/>
                </w:rPr>
                <m:t>1</m:t>
              </m:r>
            </m:num>
            <m:den>
              <m:r>
                <w:rPr>
                  <w:rFonts w:ascii="Cambria Math" w:hAnsi="Cambria Math"/>
                  <w:szCs w:val="24"/>
                </w:rPr>
                <m:t>4</m:t>
              </m:r>
            </m:den>
          </m:f>
          <m:r>
            <w:rPr>
              <w:rFonts w:ascii="Cambria Math" w:eastAsia="SimSun" w:hAnsi="Cambria Math"/>
              <w:szCs w:val="24"/>
            </w:rPr>
            <m:t>=0.1593017578125</m:t>
          </m:r>
          <m:r>
            <m:rPr>
              <m:sty m:val="p"/>
            </m:rPr>
            <w:rPr>
              <w:rFonts w:ascii="Cambria Math" w:hAnsi="Cambria Math"/>
              <w:szCs w:val="24"/>
            </w:rPr>
            <w:br/>
          </m:r>
        </m:oMath>
        <m:oMath>
          <m:sSub>
            <m:sSubPr>
              <m:ctrlPr>
                <w:rPr>
                  <w:rFonts w:ascii="Cambria Math" w:hAnsi="Cambria Math"/>
                  <w:i/>
                  <w:szCs w:val="24"/>
                </w:rPr>
              </m:ctrlPr>
            </m:sSubPr>
            <m:e>
              <m:r>
                <w:rPr>
                  <w:rFonts w:ascii="Cambria Math" w:hAnsi="Cambria Math"/>
                  <w:szCs w:val="24"/>
                </w:rPr>
                <m:t>m</m:t>
              </m:r>
            </m:e>
            <m:sub>
              <m:r>
                <w:rPr>
                  <w:rFonts w:ascii="Cambria Math" w:hAnsi="Cambria Math"/>
                  <w:szCs w:val="24"/>
                </w:rPr>
                <m:t>2</m:t>
              </m:r>
            </m:sub>
          </m:sSub>
          <m:r>
            <w:rPr>
              <w:rFonts w:ascii="Cambria Math" w:hAnsi="Cambria Math"/>
              <w:szCs w:val="24"/>
            </w:rPr>
            <m:t>=</m:t>
          </m:r>
          <m:f>
            <m:fPr>
              <m:ctrlPr>
                <w:rPr>
                  <w:rFonts w:ascii="Cambria Math" w:hAnsi="Cambria Math"/>
                  <w:i/>
                  <w:szCs w:val="24"/>
                </w:rPr>
              </m:ctrlPr>
            </m:fPr>
            <m:num>
              <m:r>
                <w:rPr>
                  <w:rFonts w:ascii="Cambria Math" w:hAnsi="Cambria Math"/>
                  <w:szCs w:val="24"/>
                </w:rPr>
                <m:t>2523</m:t>
              </m:r>
            </m:num>
            <m:den>
              <m:r>
                <w:rPr>
                  <w:rFonts w:ascii="Cambria Math" w:hAnsi="Cambria Math"/>
                  <w:szCs w:val="24"/>
                </w:rPr>
                <m:t>4096</m:t>
              </m:r>
            </m:den>
          </m:f>
          <m:r>
            <w:rPr>
              <w:rFonts w:ascii="Cambria Math" w:hAnsi="Cambria Math"/>
              <w:szCs w:val="24"/>
            </w:rPr>
            <m:t>×128</m:t>
          </m:r>
          <m:r>
            <m:rPr>
              <m:sty m:val="p"/>
            </m:rPr>
            <w:rPr>
              <w:rFonts w:ascii="Cambria Math" w:hAnsi="Cambria Math"/>
              <w:szCs w:val="24"/>
            </w:rPr>
            <m:t>=78.84375</m:t>
          </m:r>
          <m:r>
            <m:rPr>
              <m:sty m:val="p"/>
            </m:rPr>
            <w:rPr>
              <w:rFonts w:ascii="Cambria Math" w:hAnsi="Cambria Math"/>
              <w:szCs w:val="24"/>
            </w:rPr>
            <w:br/>
          </m:r>
        </m:oMath>
        <m:oMath>
          <m:sSub>
            <m:sSubPr>
              <m:ctrlPr>
                <w:rPr>
                  <w:rFonts w:ascii="Cambria Math" w:hAnsi="Cambria Math"/>
                  <w:i/>
                  <w:szCs w:val="24"/>
                </w:rPr>
              </m:ctrlPr>
            </m:sSubPr>
            <m:e>
              <m:r>
                <w:rPr>
                  <w:rFonts w:ascii="Cambria Math" w:hAnsi="Cambria Math"/>
                  <w:szCs w:val="24"/>
                </w:rPr>
                <m:t>c</m:t>
              </m:r>
            </m:e>
            <m:sub>
              <m:r>
                <w:rPr>
                  <w:rFonts w:ascii="Cambria Math" w:hAnsi="Cambria Math"/>
                  <w:szCs w:val="24"/>
                </w:rPr>
                <m:t>1</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c</m:t>
              </m:r>
            </m:e>
            <m:sub>
              <m:r>
                <w:rPr>
                  <w:rFonts w:ascii="Cambria Math" w:hAnsi="Cambria Math"/>
                  <w:szCs w:val="24"/>
                </w:rPr>
                <m:t>3</m:t>
              </m:r>
            </m:sub>
          </m:sSub>
          <m:r>
            <m:rPr>
              <m:sty m:val="p"/>
            </m:rPr>
            <w:rPr>
              <w:rFonts w:ascii="Cambria Math" w:hAnsi="Cambria Math"/>
              <w:szCs w:val="24"/>
            </w:rPr>
            <m:t>-</m:t>
          </m:r>
          <m:sSub>
            <m:sSubPr>
              <m:ctrlPr>
                <w:rPr>
                  <w:rFonts w:ascii="Cambria Math" w:hAnsi="Cambria Math"/>
                  <w:i/>
                  <w:szCs w:val="24"/>
                </w:rPr>
              </m:ctrlPr>
            </m:sSubPr>
            <m:e>
              <m:r>
                <w:rPr>
                  <w:rFonts w:ascii="Cambria Math" w:hAnsi="Cambria Math"/>
                  <w:szCs w:val="24"/>
                </w:rPr>
                <m:t>c</m:t>
              </m:r>
            </m:e>
            <m:sub>
              <m:r>
                <w:rPr>
                  <w:rFonts w:ascii="Cambria Math" w:hAnsi="Cambria Math"/>
                  <w:szCs w:val="24"/>
                </w:rPr>
                <m:t>2</m:t>
              </m:r>
            </m:sub>
          </m:sSub>
          <m:r>
            <m:rPr>
              <m:sty m:val="p"/>
            </m:rPr>
            <w:rPr>
              <w:rFonts w:ascii="Cambria Math" w:hAnsi="Cambria Math"/>
              <w:szCs w:val="24"/>
            </w:rPr>
            <m:t>+1=</m:t>
          </m:r>
          <m:f>
            <m:fPr>
              <m:ctrlPr>
                <w:rPr>
                  <w:rFonts w:ascii="Cambria Math" w:hAnsi="Cambria Math"/>
                  <w:szCs w:val="24"/>
                </w:rPr>
              </m:ctrlPr>
            </m:fPr>
            <m:num>
              <m:r>
                <w:rPr>
                  <w:rFonts w:ascii="Cambria Math" w:hAnsi="Cambria Math"/>
                  <w:szCs w:val="24"/>
                </w:rPr>
                <m:t>3424</m:t>
              </m:r>
            </m:num>
            <m:den>
              <m:r>
                <w:rPr>
                  <w:rFonts w:ascii="Cambria Math" w:hAnsi="Cambria Math"/>
                  <w:szCs w:val="24"/>
                </w:rPr>
                <m:t>4096</m:t>
              </m:r>
            </m:den>
          </m:f>
          <m:r>
            <m:rPr>
              <m:sty m:val="p"/>
            </m:rPr>
            <w:rPr>
              <w:rFonts w:ascii="Cambria Math" w:hAnsi="Cambria Math"/>
              <w:szCs w:val="24"/>
            </w:rPr>
            <m:t>=0.8359375</m:t>
          </m:r>
          <m:r>
            <m:rPr>
              <m:sty m:val="p"/>
            </m:rPr>
            <w:rPr>
              <w:rFonts w:ascii="Cambria Math" w:hAnsi="Cambria Math"/>
              <w:szCs w:val="24"/>
            </w:rPr>
            <w:br/>
          </m:r>
        </m:oMath>
        <m:oMath>
          <m:sSub>
            <m:sSubPr>
              <m:ctrlPr>
                <w:rPr>
                  <w:rFonts w:ascii="Cambria Math" w:hAnsi="Cambria Math"/>
                  <w:i/>
                  <w:szCs w:val="24"/>
                </w:rPr>
              </m:ctrlPr>
            </m:sSubPr>
            <m:e>
              <m:r>
                <w:rPr>
                  <w:rFonts w:ascii="Cambria Math" w:hAnsi="Cambria Math"/>
                  <w:szCs w:val="24"/>
                </w:rPr>
                <m:t>c</m:t>
              </m:r>
            </m:e>
            <m:sub>
              <m:r>
                <w:rPr>
                  <w:rFonts w:ascii="Cambria Math" w:hAnsi="Cambria Math"/>
                  <w:szCs w:val="24"/>
                </w:rPr>
                <m:t>2</m:t>
              </m:r>
            </m:sub>
          </m:sSub>
          <m:r>
            <w:rPr>
              <w:rFonts w:ascii="Cambria Math" w:hAnsi="Cambria Math"/>
              <w:szCs w:val="24"/>
            </w:rPr>
            <m:t>=</m:t>
          </m:r>
          <m:f>
            <m:fPr>
              <m:ctrlPr>
                <w:rPr>
                  <w:rFonts w:ascii="Cambria Math" w:hAnsi="Cambria Math"/>
                  <w:i/>
                  <w:szCs w:val="24"/>
                </w:rPr>
              </m:ctrlPr>
            </m:fPr>
            <m:num>
              <m:r>
                <w:rPr>
                  <w:rFonts w:ascii="Cambria Math" w:hAnsi="Cambria Math"/>
                  <w:szCs w:val="24"/>
                </w:rPr>
                <m:t>2413</m:t>
              </m:r>
            </m:num>
            <m:den>
              <m:r>
                <w:rPr>
                  <w:rFonts w:ascii="Cambria Math" w:hAnsi="Cambria Math"/>
                  <w:szCs w:val="24"/>
                </w:rPr>
                <m:t>4096</m:t>
              </m:r>
            </m:den>
          </m:f>
          <m:r>
            <w:rPr>
              <w:rFonts w:ascii="Cambria Math" w:hAnsi="Cambria Math"/>
              <w:szCs w:val="24"/>
            </w:rPr>
            <m:t>×32</m:t>
          </m:r>
          <m:r>
            <m:rPr>
              <m:sty m:val="p"/>
            </m:rPr>
            <w:rPr>
              <w:rFonts w:ascii="Cambria Math" w:hAnsi="Cambria Math"/>
              <w:szCs w:val="24"/>
            </w:rPr>
            <m:t>=</m:t>
          </m:r>
          <m:r>
            <w:rPr>
              <w:rFonts w:ascii="Cambria Math" w:eastAsia="SimSun" w:hAnsi="Cambria Math"/>
              <w:szCs w:val="24"/>
            </w:rPr>
            <m:t>18.8515625</m:t>
          </m:r>
          <m:r>
            <m:rPr>
              <m:sty m:val="p"/>
            </m:rPr>
            <w:rPr>
              <w:rFonts w:ascii="Cambria Math" w:hAnsi="Cambria Math"/>
              <w:szCs w:val="24"/>
            </w:rPr>
            <w:br/>
          </m:r>
        </m:oMath>
        <m:oMath>
          <m:sSub>
            <m:sSubPr>
              <m:ctrlPr>
                <w:rPr>
                  <w:rFonts w:ascii="Cambria Math" w:hAnsi="Cambria Math"/>
                  <w:i/>
                  <w:szCs w:val="24"/>
                </w:rPr>
              </m:ctrlPr>
            </m:sSubPr>
            <m:e>
              <m:r>
                <w:rPr>
                  <w:rFonts w:ascii="Cambria Math" w:hAnsi="Cambria Math"/>
                  <w:szCs w:val="24"/>
                </w:rPr>
                <m:t>c</m:t>
              </m:r>
            </m:e>
            <m:sub>
              <m:r>
                <w:rPr>
                  <w:rFonts w:ascii="Cambria Math" w:hAnsi="Cambria Math"/>
                  <w:szCs w:val="24"/>
                </w:rPr>
                <m:t>3</m:t>
              </m:r>
            </m:sub>
          </m:sSub>
          <m:r>
            <w:rPr>
              <w:rFonts w:ascii="Cambria Math" w:hAnsi="Cambria Math"/>
              <w:szCs w:val="24"/>
            </w:rPr>
            <m:t>=</m:t>
          </m:r>
          <m:f>
            <m:fPr>
              <m:ctrlPr>
                <w:rPr>
                  <w:rFonts w:ascii="Cambria Math" w:hAnsi="Cambria Math"/>
                  <w:i/>
                  <w:szCs w:val="24"/>
                </w:rPr>
              </m:ctrlPr>
            </m:fPr>
            <m:num>
              <m:r>
                <w:rPr>
                  <w:rFonts w:ascii="Cambria Math" w:hAnsi="Cambria Math"/>
                  <w:szCs w:val="24"/>
                </w:rPr>
                <m:t>2392</m:t>
              </m:r>
            </m:num>
            <m:den>
              <m:r>
                <w:rPr>
                  <w:rFonts w:ascii="Cambria Math" w:hAnsi="Cambria Math"/>
                  <w:szCs w:val="24"/>
                </w:rPr>
                <m:t>4096</m:t>
              </m:r>
            </m:den>
          </m:f>
          <m:r>
            <w:rPr>
              <w:rFonts w:ascii="Cambria Math" w:hAnsi="Cambria Math"/>
              <w:szCs w:val="24"/>
            </w:rPr>
            <m:t>×32</m:t>
          </m:r>
          <m:r>
            <m:rPr>
              <m:sty m:val="p"/>
            </m:rPr>
            <w:rPr>
              <w:rFonts w:ascii="Cambria Math" w:hAnsi="Cambria Math"/>
              <w:szCs w:val="24"/>
            </w:rPr>
            <m:t>=</m:t>
          </m:r>
          <m:r>
            <w:rPr>
              <w:rFonts w:ascii="Cambria Math" w:eastAsia="SimSun" w:hAnsi="Cambria Math"/>
              <w:szCs w:val="24"/>
            </w:rPr>
            <m:t>18.6875</m:t>
          </m:r>
        </m:oMath>
      </m:oMathPara>
    </w:p>
    <w:p w14:paraId="2DA481F5" w14:textId="77777777" w:rsidR="009570AA" w:rsidRDefault="009570AA" w:rsidP="009570AA">
      <w:pPr>
        <w:pStyle w:val="ListParagraph"/>
        <w:autoSpaceDE w:val="0"/>
        <w:autoSpaceDN w:val="0"/>
        <w:adjustRightInd w:val="0"/>
        <w:spacing w:after="0"/>
        <w:ind w:left="2520"/>
        <w:rPr>
          <w:rFonts w:ascii="Times New Roman" w:hAnsi="Times New Roman"/>
          <w:szCs w:val="24"/>
        </w:rPr>
      </w:pPr>
    </w:p>
    <w:p w14:paraId="1B1A6A8C" w14:textId="59D71AC7" w:rsidR="009570AA" w:rsidRPr="00E3518C" w:rsidRDefault="00397AEF" w:rsidP="009570AA">
      <w:pPr>
        <w:pStyle w:val="Heading3"/>
      </w:pPr>
      <w:bookmarkStart w:id="327" w:name="_Ref453678629"/>
      <w:r>
        <w:t>LMS</w:t>
      </w:r>
      <w:r w:rsidR="009570AA" w:rsidRPr="002B4B68" w:rsidDel="00C031F4">
        <w:t xml:space="preserve"> </w:t>
      </w:r>
      <w:r w:rsidR="009570AA" w:rsidRPr="00AE11E9">
        <w:t xml:space="preserve">to </w:t>
      </w:r>
      <w:ins w:id="328" w:author="Francois Edouard" w:date="2017-04-04T08:57:00Z">
        <w:r w:rsidR="00715784" w:rsidRPr="002B4B68">
          <w:rPr>
            <w:szCs w:val="24"/>
          </w:rPr>
          <w:t>BT.2</w:t>
        </w:r>
        <w:r w:rsidR="00715784">
          <w:rPr>
            <w:szCs w:val="24"/>
          </w:rPr>
          <w:t>100</w:t>
        </w:r>
        <w:r w:rsidR="00715784" w:rsidRPr="002B4B68">
          <w:rPr>
            <w:szCs w:val="24"/>
          </w:rPr>
          <w:t xml:space="preserve"> </w:t>
        </w:r>
      </w:ins>
      <w:del w:id="329" w:author="Francois Edouard" w:date="2017-04-04T08:57:00Z">
        <w:r w:rsidR="007036E8" w:rsidDel="00715784">
          <w:delText>BT.</w:delText>
        </w:r>
        <w:r w:rsidDel="00715784">
          <w:delText xml:space="preserve">2020 </w:delText>
        </w:r>
      </w:del>
      <w:r>
        <w:t>RGB</w:t>
      </w:r>
      <w:bookmarkEnd w:id="327"/>
      <w:r w:rsidR="009570AA" w:rsidRPr="00E3518C">
        <w:t xml:space="preserve"> </w:t>
      </w:r>
    </w:p>
    <w:p w14:paraId="5F764ED4" w14:textId="18A124C6" w:rsidR="009570AA" w:rsidRPr="007F0E3C" w:rsidRDefault="00B064AD" w:rsidP="007F0E3C">
      <w:pPr>
        <w:pStyle w:val="ListParagraph"/>
        <w:numPr>
          <w:ilvl w:val="1"/>
          <w:numId w:val="5"/>
        </w:numPr>
        <w:spacing w:after="120"/>
        <w:ind w:left="720" w:hanging="632"/>
        <w:jc w:val="both"/>
        <w:rPr>
          <w:rFonts w:ascii="Times New Roman" w:hAnsi="Times New Roman"/>
        </w:rPr>
      </w:pPr>
      <w:r w:rsidRPr="007F0E3C">
        <w:rPr>
          <w:rFonts w:ascii="Times New Roman" w:hAnsi="Times New Roman"/>
        </w:rPr>
        <w:t>R</w:t>
      </w:r>
      <w:r w:rsidR="00397AEF" w:rsidRPr="007F0E3C">
        <w:rPr>
          <w:rFonts w:ascii="Times New Roman" w:hAnsi="Times New Roman"/>
        </w:rPr>
        <w:t xml:space="preserve"> = clipRGB(</w:t>
      </w:r>
      <w:r w:rsidR="002B4170" w:rsidRPr="007F0E3C">
        <w:rPr>
          <w:rFonts w:ascii="Times New Roman" w:hAnsi="Times New Roman"/>
        </w:rPr>
        <w:t xml:space="preserve">3.436606694333079 * </w:t>
      </w:r>
      <w:r w:rsidR="00397AEF" w:rsidRPr="007F0E3C">
        <w:rPr>
          <w:rFonts w:ascii="Times New Roman" w:hAnsi="Times New Roman"/>
        </w:rPr>
        <w:t xml:space="preserve">L </w:t>
      </w:r>
      <w:r w:rsidR="007036E8">
        <w:rPr>
          <w:rFonts w:ascii="Times New Roman" w:hAnsi="Times New Roman"/>
        </w:rPr>
        <w:t>−</w:t>
      </w:r>
      <w:r w:rsidR="00397AEF" w:rsidRPr="007F0E3C">
        <w:rPr>
          <w:rFonts w:ascii="Times New Roman" w:hAnsi="Times New Roman"/>
        </w:rPr>
        <w:t xml:space="preserve"> </w:t>
      </w:r>
      <w:r w:rsidR="002B4170" w:rsidRPr="007F0E3C">
        <w:rPr>
          <w:rFonts w:ascii="Times New Roman" w:hAnsi="Times New Roman"/>
        </w:rPr>
        <w:t>2.506452118656270</w:t>
      </w:r>
      <w:r w:rsidR="00397AEF" w:rsidRPr="007F0E3C">
        <w:rPr>
          <w:rFonts w:ascii="Times New Roman" w:hAnsi="Times New Roman"/>
        </w:rPr>
        <w:t xml:space="preserve"> * M</w:t>
      </w:r>
      <w:r w:rsidRPr="007F0E3C">
        <w:rPr>
          <w:rFonts w:ascii="Times New Roman" w:hAnsi="Times New Roman"/>
        </w:rPr>
        <w:t xml:space="preserve"> </w:t>
      </w:r>
      <w:r w:rsidR="00397AEF" w:rsidRPr="007F0E3C">
        <w:rPr>
          <w:rFonts w:ascii="Times New Roman" w:hAnsi="Times New Roman"/>
        </w:rPr>
        <w:t xml:space="preserve">+ </w:t>
      </w:r>
      <w:r w:rsidR="002B4170" w:rsidRPr="007F0E3C">
        <w:rPr>
          <w:rFonts w:ascii="Times New Roman" w:hAnsi="Times New Roman"/>
        </w:rPr>
        <w:t>0.069845424323191</w:t>
      </w:r>
      <w:r w:rsidR="00397AEF" w:rsidRPr="007F0E3C">
        <w:rPr>
          <w:rFonts w:ascii="Times New Roman" w:hAnsi="Times New Roman"/>
        </w:rPr>
        <w:t xml:space="preserve"> *</w:t>
      </w:r>
      <w:r w:rsidR="002B4170" w:rsidRPr="007F0E3C">
        <w:rPr>
          <w:rFonts w:ascii="Times New Roman" w:hAnsi="Times New Roman"/>
        </w:rPr>
        <w:t xml:space="preserve"> </w:t>
      </w:r>
      <w:r w:rsidR="00397AEF" w:rsidRPr="007F0E3C">
        <w:rPr>
          <w:rFonts w:ascii="Times New Roman" w:hAnsi="Times New Roman"/>
        </w:rPr>
        <w:t>S</w:t>
      </w:r>
      <w:r w:rsidR="009570AA" w:rsidRPr="007F0E3C">
        <w:rPr>
          <w:rFonts w:ascii="Times New Roman" w:hAnsi="Times New Roman"/>
        </w:rPr>
        <w:t>)</w:t>
      </w:r>
    </w:p>
    <w:p w14:paraId="58BB1047" w14:textId="48BBF785" w:rsidR="009570AA" w:rsidRPr="007F0E3C" w:rsidRDefault="00B064AD" w:rsidP="007F0E3C">
      <w:pPr>
        <w:pStyle w:val="ListParagraph"/>
        <w:numPr>
          <w:ilvl w:val="1"/>
          <w:numId w:val="5"/>
        </w:numPr>
        <w:spacing w:after="120"/>
        <w:ind w:left="720" w:hanging="632"/>
        <w:jc w:val="both"/>
        <w:rPr>
          <w:rFonts w:ascii="Times New Roman" w:hAnsi="Times New Roman"/>
        </w:rPr>
      </w:pPr>
      <w:r w:rsidRPr="007F0E3C">
        <w:rPr>
          <w:rFonts w:ascii="Times New Roman" w:hAnsi="Times New Roman"/>
        </w:rPr>
        <w:t>G</w:t>
      </w:r>
      <w:r w:rsidR="009570AA" w:rsidRPr="007F0E3C">
        <w:rPr>
          <w:rFonts w:ascii="Times New Roman" w:hAnsi="Times New Roman"/>
        </w:rPr>
        <w:t xml:space="preserve"> = clipRGB(</w:t>
      </w:r>
      <w:r w:rsidR="007036E8">
        <w:rPr>
          <w:rFonts w:ascii="Times New Roman" w:hAnsi="Times New Roman"/>
        </w:rPr>
        <w:t>−</w:t>
      </w:r>
      <w:r w:rsidR="002B4170" w:rsidRPr="007F0E3C">
        <w:rPr>
          <w:rFonts w:ascii="Times New Roman" w:hAnsi="Times New Roman"/>
        </w:rPr>
        <w:t xml:space="preserve">0.791329555598929 * </w:t>
      </w:r>
      <w:r w:rsidR="00397AEF" w:rsidRPr="007F0E3C">
        <w:rPr>
          <w:rFonts w:ascii="Times New Roman" w:hAnsi="Times New Roman"/>
        </w:rPr>
        <w:t>L</w:t>
      </w:r>
      <w:r w:rsidR="002B4170" w:rsidRPr="007F0E3C">
        <w:rPr>
          <w:rFonts w:ascii="Times New Roman" w:hAnsi="Times New Roman"/>
        </w:rPr>
        <w:t xml:space="preserve"> + 1.983600451792291</w:t>
      </w:r>
      <w:r w:rsidR="009570AA" w:rsidRPr="007F0E3C">
        <w:rPr>
          <w:rFonts w:ascii="Times New Roman" w:hAnsi="Times New Roman"/>
        </w:rPr>
        <w:t xml:space="preserve"> * </w:t>
      </w:r>
      <w:r w:rsidR="002B4170" w:rsidRPr="007F0E3C">
        <w:rPr>
          <w:rFonts w:ascii="Times New Roman" w:hAnsi="Times New Roman"/>
        </w:rPr>
        <w:t>M</w:t>
      </w:r>
      <w:r w:rsidR="007036E8">
        <w:rPr>
          <w:rFonts w:ascii="Times New Roman" w:hAnsi="Times New Roman"/>
        </w:rPr>
        <w:t xml:space="preserve"> −</w:t>
      </w:r>
      <w:r w:rsidR="009570AA" w:rsidRPr="007F0E3C">
        <w:rPr>
          <w:rFonts w:ascii="Times New Roman" w:hAnsi="Times New Roman"/>
        </w:rPr>
        <w:t xml:space="preserve"> </w:t>
      </w:r>
      <w:r w:rsidR="002B4170" w:rsidRPr="007F0E3C">
        <w:rPr>
          <w:rFonts w:ascii="Times New Roman" w:hAnsi="Times New Roman"/>
        </w:rPr>
        <w:t>0.192270896193362</w:t>
      </w:r>
      <w:r w:rsidR="009570AA" w:rsidRPr="007F0E3C">
        <w:rPr>
          <w:rFonts w:ascii="Times New Roman" w:hAnsi="Times New Roman"/>
        </w:rPr>
        <w:t xml:space="preserve"> * </w:t>
      </w:r>
      <w:r w:rsidR="002B4170" w:rsidRPr="007F0E3C">
        <w:rPr>
          <w:rFonts w:ascii="Times New Roman" w:hAnsi="Times New Roman"/>
        </w:rPr>
        <w:t>S</w:t>
      </w:r>
      <w:r w:rsidR="009570AA" w:rsidRPr="007F0E3C">
        <w:rPr>
          <w:rFonts w:ascii="Times New Roman" w:hAnsi="Times New Roman"/>
        </w:rPr>
        <w:t>)</w:t>
      </w:r>
    </w:p>
    <w:p w14:paraId="1B6C57E6" w14:textId="02AA9DE9" w:rsidR="009570AA" w:rsidRPr="007F0E3C" w:rsidRDefault="00B064AD" w:rsidP="007F0E3C">
      <w:pPr>
        <w:pStyle w:val="ListParagraph"/>
        <w:numPr>
          <w:ilvl w:val="1"/>
          <w:numId w:val="5"/>
        </w:numPr>
        <w:spacing w:after="120"/>
        <w:ind w:left="720" w:hanging="632"/>
        <w:jc w:val="both"/>
        <w:rPr>
          <w:rFonts w:ascii="Times New Roman" w:hAnsi="Times New Roman"/>
        </w:rPr>
      </w:pPr>
      <w:r w:rsidRPr="007F0E3C">
        <w:rPr>
          <w:rFonts w:ascii="Times New Roman" w:hAnsi="Times New Roman"/>
        </w:rPr>
        <w:t>B</w:t>
      </w:r>
      <w:r w:rsidR="009570AA" w:rsidRPr="007F0E3C">
        <w:rPr>
          <w:rFonts w:ascii="Times New Roman" w:hAnsi="Times New Roman"/>
        </w:rPr>
        <w:t xml:space="preserve"> = clipRGB(</w:t>
      </w:r>
      <w:r w:rsidR="007036E8">
        <w:rPr>
          <w:rFonts w:ascii="Times New Roman" w:hAnsi="Times New Roman"/>
        </w:rPr>
        <w:t>−</w:t>
      </w:r>
      <w:r w:rsidR="002B4170" w:rsidRPr="007F0E3C">
        <w:rPr>
          <w:rFonts w:ascii="Times New Roman" w:hAnsi="Times New Roman"/>
        </w:rPr>
        <w:t xml:space="preserve">0.025949899690593 * </w:t>
      </w:r>
      <w:r w:rsidRPr="007F0E3C">
        <w:rPr>
          <w:rFonts w:ascii="Times New Roman" w:hAnsi="Times New Roman"/>
        </w:rPr>
        <w:t xml:space="preserve">L </w:t>
      </w:r>
      <w:r w:rsidR="007036E8">
        <w:rPr>
          <w:rFonts w:ascii="Times New Roman" w:hAnsi="Times New Roman"/>
        </w:rPr>
        <w:t>−</w:t>
      </w:r>
      <w:r w:rsidR="002B4170" w:rsidRPr="007F0E3C">
        <w:rPr>
          <w:rFonts w:ascii="Times New Roman" w:hAnsi="Times New Roman"/>
        </w:rPr>
        <w:t xml:space="preserve"> 0.098913714711726</w:t>
      </w:r>
      <w:r w:rsidRPr="007F0E3C">
        <w:rPr>
          <w:rFonts w:ascii="Times New Roman" w:hAnsi="Times New Roman"/>
        </w:rPr>
        <w:t xml:space="preserve">* M + </w:t>
      </w:r>
      <w:r w:rsidR="002B4170" w:rsidRPr="007F0E3C">
        <w:rPr>
          <w:rFonts w:ascii="Times New Roman" w:hAnsi="Times New Roman"/>
        </w:rPr>
        <w:t>1.124863614402319</w:t>
      </w:r>
      <w:r w:rsidRPr="007F0E3C">
        <w:rPr>
          <w:rFonts w:ascii="Times New Roman" w:hAnsi="Times New Roman"/>
        </w:rPr>
        <w:t>* S</w:t>
      </w:r>
      <w:r w:rsidR="009570AA" w:rsidRPr="007F0E3C">
        <w:rPr>
          <w:rFonts w:ascii="Times New Roman" w:hAnsi="Times New Roman"/>
        </w:rPr>
        <w:t>)</w:t>
      </w:r>
    </w:p>
    <w:p w14:paraId="6CBAC616" w14:textId="77777777" w:rsidR="009570AA" w:rsidRPr="001B2E3B" w:rsidRDefault="009570AA" w:rsidP="009570AA">
      <w:pPr>
        <w:ind w:left="851" w:firstLine="589"/>
        <w:rPr>
          <w:szCs w:val="24"/>
        </w:rPr>
      </w:pPr>
      <w:r w:rsidRPr="001B2E3B">
        <w:rPr>
          <w:szCs w:val="24"/>
        </w:rPr>
        <w:t>with clipRGB( x ) = Clip3( 0, 1, x )</w:t>
      </w:r>
    </w:p>
    <w:p w14:paraId="544E3B8B" w14:textId="77777777" w:rsidR="009570AA" w:rsidRPr="000731D7" w:rsidRDefault="009570AA" w:rsidP="009570AA">
      <w:pPr>
        <w:ind w:left="851" w:firstLine="589"/>
        <w:rPr>
          <w:szCs w:val="24"/>
        </w:rPr>
      </w:pPr>
      <w:r w:rsidRPr="000731D7">
        <w:rPr>
          <w:szCs w:val="24"/>
        </w:rPr>
        <w:t>Clip3( x,y,z ) = x if z&lt;x, y if z&gt;y, z otherwise</w:t>
      </w:r>
    </w:p>
    <w:p w14:paraId="584F1F95" w14:textId="77777777" w:rsidR="009570AA" w:rsidRPr="000731D7" w:rsidRDefault="009570AA" w:rsidP="009570AA">
      <w:pPr>
        <w:pStyle w:val="ListParagraph"/>
        <w:autoSpaceDE w:val="0"/>
        <w:autoSpaceDN w:val="0"/>
        <w:adjustRightInd w:val="0"/>
        <w:spacing w:after="0"/>
        <w:ind w:left="1134"/>
        <w:rPr>
          <w:rFonts w:ascii="Times New Roman" w:hAnsi="Times New Roman"/>
          <w:szCs w:val="24"/>
        </w:rPr>
      </w:pPr>
    </w:p>
    <w:p w14:paraId="105FE0CF" w14:textId="77777777" w:rsidR="009570AA" w:rsidRPr="002B4170" w:rsidRDefault="009570AA" w:rsidP="009570AA">
      <w:pPr>
        <w:pStyle w:val="Heading2"/>
      </w:pPr>
      <w:r w:rsidRPr="002B4170">
        <w:t>HM encoding</w:t>
      </w:r>
    </w:p>
    <w:p w14:paraId="1E555DDF" w14:textId="333E0F97" w:rsidR="0066210D" w:rsidRDefault="0066210D" w:rsidP="009570AA">
      <w:r>
        <w:t xml:space="preserve">The same HM encoding method, as described in section </w:t>
      </w:r>
      <w:r w:rsidR="00B1691D">
        <w:fldChar w:fldCharType="begin"/>
      </w:r>
      <w:r w:rsidR="00B1691D">
        <w:instrText xml:space="preserve"> REF _Ref453680996 \r \h </w:instrText>
      </w:r>
      <w:r w:rsidR="00B1691D">
        <w:fldChar w:fldCharType="separate"/>
      </w:r>
      <w:r w:rsidR="000413DA">
        <w:t>4.13</w:t>
      </w:r>
      <w:r w:rsidR="00B1691D">
        <w:fldChar w:fldCharType="end"/>
      </w:r>
      <w:r>
        <w:t xml:space="preserve"> is used.</w:t>
      </w:r>
      <w:r w:rsidR="008F34AA">
        <w:t xml:space="preserve"> Com</w:t>
      </w:r>
      <w:r w:rsidR="009E7778">
        <w:t>pared to Y</w:t>
      </w:r>
      <w:r w:rsidR="007036E8">
        <w:t>′</w:t>
      </w:r>
      <w:r w:rsidR="009E7778">
        <w:t xml:space="preserve">CbCr anchor, the configuration parameters for </w:t>
      </w:r>
      <w:r w:rsidR="009E7778" w:rsidRPr="002B4170">
        <w:t>luma delta QP</w:t>
      </w:r>
      <w:r w:rsidR="009E7778">
        <w:t xml:space="preserve"> is </w:t>
      </w:r>
      <w:r w:rsidR="00DC63FE">
        <w:t xml:space="preserve">kept </w:t>
      </w:r>
      <w:r w:rsidR="009E7778">
        <w:t xml:space="preserve">the same. The configuration parameters for chroma qp offset is listed as in </w:t>
      </w:r>
      <w:r w:rsidR="00D26A6F">
        <w:fldChar w:fldCharType="begin"/>
      </w:r>
      <w:r w:rsidR="00D26A6F">
        <w:instrText xml:space="preserve"> REF _Ref450651671 \h </w:instrText>
      </w:r>
      <w:r w:rsidR="00D26A6F">
        <w:fldChar w:fldCharType="separate"/>
      </w:r>
      <w:r w:rsidR="000413DA">
        <w:t xml:space="preserve">Table </w:t>
      </w:r>
      <w:r w:rsidR="000413DA">
        <w:rPr>
          <w:noProof/>
        </w:rPr>
        <w:t>4</w:t>
      </w:r>
      <w:r w:rsidR="00D26A6F">
        <w:fldChar w:fldCharType="end"/>
      </w:r>
      <w:r w:rsidR="009E7778">
        <w:t>.</w:t>
      </w:r>
    </w:p>
    <w:p w14:paraId="36353AD3" w14:textId="77777777" w:rsidR="009774CE" w:rsidRDefault="009774CE" w:rsidP="009570AA"/>
    <w:p w14:paraId="59BA27CD" w14:textId="56A3112C" w:rsidR="009E7778" w:rsidRPr="00417836" w:rsidRDefault="009E7778" w:rsidP="007036E8">
      <w:pPr>
        <w:pStyle w:val="Caption"/>
        <w:keepNext/>
      </w:pPr>
      <w:bookmarkStart w:id="330" w:name="_Ref450651671"/>
      <w:r>
        <w:t xml:space="preserve">Table </w:t>
      </w:r>
      <w:fldSimple w:instr=" SEQ Table \* ARABIC ">
        <w:r w:rsidR="000413DA">
          <w:rPr>
            <w:noProof/>
          </w:rPr>
          <w:t>4</w:t>
        </w:r>
      </w:fldSimple>
      <w:bookmarkEnd w:id="330"/>
      <w:r w:rsidR="009774CE">
        <w:t xml:space="preserve">. </w:t>
      </w:r>
      <w:r w:rsidRPr="00464E83">
        <w:t>Chroma QP offset parameters</w:t>
      </w:r>
      <w:r>
        <w:t xml:space="preserve"> for </w:t>
      </w:r>
      <w:r w:rsidRPr="00417836">
        <w:t>ICTCP PQ signal</w:t>
      </w:r>
    </w:p>
    <w:tbl>
      <w:tblPr>
        <w:tblW w:w="9202" w:type="dxa"/>
        <w:jc w:val="center"/>
        <w:tblLayout w:type="fixed"/>
        <w:tblLook w:val="04A0" w:firstRow="1" w:lastRow="0" w:firstColumn="1" w:lastColumn="0" w:noHBand="0" w:noVBand="1"/>
      </w:tblPr>
      <w:tblGrid>
        <w:gridCol w:w="1008"/>
        <w:gridCol w:w="1440"/>
        <w:gridCol w:w="1440"/>
        <w:gridCol w:w="1260"/>
        <w:gridCol w:w="1440"/>
        <w:gridCol w:w="1350"/>
        <w:gridCol w:w="1264"/>
      </w:tblGrid>
      <w:tr w:rsidR="009C1AB1" w:rsidRPr="005D7AAB" w14:paraId="70EDC6D1" w14:textId="77777777" w:rsidTr="007036E8">
        <w:trPr>
          <w:trHeight w:val="312"/>
          <w:jc w:val="center"/>
        </w:trPr>
        <w:tc>
          <w:tcPr>
            <w:tcW w:w="1008"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5595C63A" w14:textId="77777777" w:rsidR="009C1AB1" w:rsidRPr="005D7AAB" w:rsidRDefault="009C1AB1" w:rsidP="007036E8">
            <w:pPr>
              <w:keepNext/>
              <w:spacing w:before="60" w:after="60"/>
              <w:jc w:val="center"/>
              <w:rPr>
                <w:b/>
                <w:bCs/>
                <w:color w:val="000000"/>
                <w:sz w:val="20"/>
                <w:lang w:eastAsia="zh-CN"/>
              </w:rPr>
            </w:pPr>
            <w:r w:rsidRPr="005D7AAB">
              <w:rPr>
                <w:b/>
                <w:bCs/>
                <w:color w:val="000000"/>
                <w:sz w:val="20"/>
                <w:lang w:eastAsia="zh-CN"/>
              </w:rPr>
              <w:t>Type</w:t>
            </w:r>
          </w:p>
        </w:tc>
        <w:tc>
          <w:tcPr>
            <w:tcW w:w="1440" w:type="dxa"/>
            <w:tcBorders>
              <w:top w:val="single" w:sz="8" w:space="0" w:color="auto"/>
              <w:left w:val="nil"/>
              <w:bottom w:val="single" w:sz="4" w:space="0" w:color="auto"/>
              <w:right w:val="nil"/>
            </w:tcBorders>
            <w:shd w:val="clear" w:color="auto" w:fill="auto"/>
            <w:noWrap/>
            <w:vAlign w:val="bottom"/>
            <w:hideMark/>
          </w:tcPr>
          <w:p w14:paraId="6DE28858" w14:textId="12E2963F" w:rsidR="009C1AB1" w:rsidRPr="005D7AAB" w:rsidRDefault="009C1AB1" w:rsidP="007036E8">
            <w:pPr>
              <w:keepNext/>
              <w:spacing w:before="60" w:after="60"/>
              <w:jc w:val="center"/>
              <w:rPr>
                <w:b/>
                <w:color w:val="000000"/>
                <w:sz w:val="20"/>
                <w:lang w:eastAsia="zh-CN"/>
              </w:rPr>
            </w:pPr>
            <w:r w:rsidRPr="0093088E">
              <w:rPr>
                <w:b/>
                <w:color w:val="000000"/>
                <w:sz w:val="20"/>
                <w:lang w:eastAsia="zh-CN"/>
              </w:rPr>
              <w:t>WCGPPSChromaQpScale</w:t>
            </w:r>
          </w:p>
        </w:tc>
        <w:tc>
          <w:tcPr>
            <w:tcW w:w="1440" w:type="dxa"/>
            <w:tcBorders>
              <w:top w:val="single" w:sz="8" w:space="0" w:color="auto"/>
              <w:left w:val="nil"/>
              <w:bottom w:val="single" w:sz="4" w:space="0" w:color="auto"/>
              <w:right w:val="nil"/>
            </w:tcBorders>
            <w:vAlign w:val="bottom"/>
          </w:tcPr>
          <w:p w14:paraId="3878FB59" w14:textId="58B680DB" w:rsidR="009C1AB1" w:rsidRPr="0093088E" w:rsidRDefault="009C1AB1" w:rsidP="007036E8">
            <w:pPr>
              <w:keepNext/>
              <w:spacing w:before="60" w:after="60"/>
              <w:jc w:val="center"/>
              <w:rPr>
                <w:b/>
                <w:color w:val="000000"/>
                <w:sz w:val="20"/>
                <w:lang w:eastAsia="zh-CN"/>
              </w:rPr>
            </w:pPr>
            <w:r w:rsidRPr="0093088E">
              <w:rPr>
                <w:b/>
                <w:color w:val="000000"/>
                <w:sz w:val="20"/>
                <w:lang w:eastAsia="zh-CN"/>
              </w:rPr>
              <w:t>WCGPPSChromaQpOffset</w:t>
            </w:r>
          </w:p>
        </w:tc>
        <w:tc>
          <w:tcPr>
            <w:tcW w:w="1260" w:type="dxa"/>
            <w:tcBorders>
              <w:top w:val="single" w:sz="8" w:space="0" w:color="auto"/>
              <w:left w:val="nil"/>
              <w:bottom w:val="single" w:sz="4" w:space="0" w:color="auto"/>
              <w:right w:val="nil"/>
            </w:tcBorders>
            <w:shd w:val="clear" w:color="auto" w:fill="auto"/>
            <w:noWrap/>
            <w:vAlign w:val="bottom"/>
            <w:hideMark/>
          </w:tcPr>
          <w:p w14:paraId="4F69B64B" w14:textId="77C74DB0" w:rsidR="009C1AB1" w:rsidRPr="005D7AAB" w:rsidRDefault="009C1AB1" w:rsidP="007036E8">
            <w:pPr>
              <w:keepNext/>
              <w:spacing w:before="60" w:after="60"/>
              <w:jc w:val="center"/>
              <w:rPr>
                <w:b/>
                <w:color w:val="000000"/>
                <w:sz w:val="20"/>
                <w:lang w:eastAsia="zh-CN"/>
              </w:rPr>
            </w:pPr>
            <w:r w:rsidRPr="0093088E">
              <w:rPr>
                <w:b/>
                <w:color w:val="000000"/>
                <w:sz w:val="20"/>
                <w:lang w:eastAsia="zh-CN"/>
              </w:rPr>
              <w:t>WCGPPSCbQpScale</w:t>
            </w:r>
          </w:p>
        </w:tc>
        <w:tc>
          <w:tcPr>
            <w:tcW w:w="1440" w:type="dxa"/>
            <w:tcBorders>
              <w:top w:val="single" w:sz="8" w:space="0" w:color="auto"/>
              <w:left w:val="nil"/>
              <w:bottom w:val="single" w:sz="4" w:space="0" w:color="auto"/>
              <w:right w:val="single" w:sz="4" w:space="0" w:color="auto"/>
            </w:tcBorders>
            <w:shd w:val="clear" w:color="auto" w:fill="auto"/>
            <w:noWrap/>
            <w:vAlign w:val="bottom"/>
            <w:hideMark/>
          </w:tcPr>
          <w:p w14:paraId="258329EC" w14:textId="33FC44E9" w:rsidR="009C1AB1" w:rsidRPr="005D7AAB" w:rsidRDefault="009C1AB1" w:rsidP="007036E8">
            <w:pPr>
              <w:keepNext/>
              <w:spacing w:before="60" w:after="60"/>
              <w:jc w:val="center"/>
              <w:rPr>
                <w:b/>
                <w:color w:val="000000"/>
                <w:sz w:val="20"/>
                <w:lang w:eastAsia="zh-CN"/>
              </w:rPr>
            </w:pPr>
            <w:r w:rsidRPr="0093088E">
              <w:rPr>
                <w:b/>
                <w:color w:val="000000"/>
                <w:sz w:val="20"/>
                <w:lang w:eastAsia="zh-CN"/>
              </w:rPr>
              <w:t>WCGPPSCrQpScale</w:t>
            </w:r>
          </w:p>
        </w:tc>
        <w:tc>
          <w:tcPr>
            <w:tcW w:w="1350" w:type="dxa"/>
            <w:tcBorders>
              <w:top w:val="single" w:sz="8" w:space="0" w:color="auto"/>
              <w:left w:val="nil"/>
              <w:bottom w:val="single" w:sz="4" w:space="0" w:color="auto"/>
              <w:right w:val="nil"/>
            </w:tcBorders>
            <w:shd w:val="clear" w:color="auto" w:fill="auto"/>
            <w:noWrap/>
            <w:vAlign w:val="bottom"/>
            <w:hideMark/>
          </w:tcPr>
          <w:p w14:paraId="33EC11EF" w14:textId="7DD2B391" w:rsidR="009C1AB1" w:rsidRPr="005D7AAB" w:rsidRDefault="009C1AB1" w:rsidP="007036E8">
            <w:pPr>
              <w:keepNext/>
              <w:spacing w:before="60" w:after="60"/>
              <w:jc w:val="center"/>
              <w:rPr>
                <w:b/>
                <w:color w:val="000000"/>
                <w:sz w:val="20"/>
                <w:lang w:eastAsia="zh-CN"/>
              </w:rPr>
            </w:pPr>
            <w:r>
              <w:rPr>
                <w:b/>
                <w:color w:val="000000"/>
                <w:sz w:val="20"/>
                <w:lang w:eastAsia="zh-CN"/>
              </w:rPr>
              <w:t>C</w:t>
            </w:r>
            <w:r w:rsidRPr="005D7AAB">
              <w:rPr>
                <w:b/>
                <w:color w:val="000000"/>
                <w:sz w:val="20"/>
                <w:lang w:eastAsia="zh-CN"/>
              </w:rPr>
              <w:t>bQP</w:t>
            </w:r>
            <w:r>
              <w:rPr>
                <w:b/>
                <w:color w:val="000000"/>
                <w:sz w:val="20"/>
                <w:lang w:eastAsia="zh-CN"/>
              </w:rPr>
              <w:t>O</w:t>
            </w:r>
            <w:r w:rsidRPr="005D7AAB">
              <w:rPr>
                <w:b/>
                <w:color w:val="000000"/>
                <w:sz w:val="20"/>
                <w:lang w:eastAsia="zh-CN"/>
              </w:rPr>
              <w:t>ffset</w:t>
            </w:r>
          </w:p>
        </w:tc>
        <w:tc>
          <w:tcPr>
            <w:tcW w:w="1264" w:type="dxa"/>
            <w:tcBorders>
              <w:top w:val="single" w:sz="8" w:space="0" w:color="auto"/>
              <w:left w:val="nil"/>
              <w:bottom w:val="single" w:sz="4" w:space="0" w:color="auto"/>
              <w:right w:val="single" w:sz="8" w:space="0" w:color="auto"/>
            </w:tcBorders>
            <w:shd w:val="clear" w:color="auto" w:fill="auto"/>
            <w:noWrap/>
            <w:vAlign w:val="bottom"/>
            <w:hideMark/>
          </w:tcPr>
          <w:p w14:paraId="0278D771" w14:textId="1936DB6D" w:rsidR="009C1AB1" w:rsidRPr="005D7AAB" w:rsidRDefault="009C1AB1" w:rsidP="007036E8">
            <w:pPr>
              <w:keepNext/>
              <w:spacing w:before="60" w:after="60"/>
              <w:jc w:val="center"/>
              <w:rPr>
                <w:b/>
                <w:color w:val="000000"/>
                <w:sz w:val="20"/>
                <w:lang w:eastAsia="zh-CN"/>
              </w:rPr>
            </w:pPr>
            <w:r>
              <w:rPr>
                <w:b/>
                <w:color w:val="000000"/>
                <w:sz w:val="20"/>
                <w:lang w:eastAsia="zh-CN"/>
              </w:rPr>
              <w:t>C</w:t>
            </w:r>
            <w:r w:rsidRPr="005D7AAB">
              <w:rPr>
                <w:b/>
                <w:color w:val="000000"/>
                <w:sz w:val="20"/>
                <w:lang w:eastAsia="zh-CN"/>
              </w:rPr>
              <w:t>rQP</w:t>
            </w:r>
            <w:r>
              <w:rPr>
                <w:b/>
                <w:color w:val="000000"/>
                <w:sz w:val="20"/>
                <w:lang w:eastAsia="zh-CN"/>
              </w:rPr>
              <w:t>O</w:t>
            </w:r>
            <w:r w:rsidRPr="005D7AAB">
              <w:rPr>
                <w:b/>
                <w:color w:val="000000"/>
                <w:sz w:val="20"/>
                <w:lang w:eastAsia="zh-CN"/>
              </w:rPr>
              <w:t>ffset</w:t>
            </w:r>
          </w:p>
        </w:tc>
      </w:tr>
      <w:tr w:rsidR="009C1AB1" w:rsidRPr="005D7AAB" w14:paraId="06884701" w14:textId="77777777" w:rsidTr="007036E8">
        <w:trPr>
          <w:trHeight w:val="312"/>
          <w:jc w:val="center"/>
        </w:trPr>
        <w:tc>
          <w:tcPr>
            <w:tcW w:w="1008" w:type="dxa"/>
            <w:tcBorders>
              <w:top w:val="nil"/>
              <w:left w:val="single" w:sz="8" w:space="0" w:color="auto"/>
              <w:bottom w:val="nil"/>
              <w:right w:val="single" w:sz="4" w:space="0" w:color="auto"/>
            </w:tcBorders>
            <w:shd w:val="clear" w:color="auto" w:fill="auto"/>
            <w:noWrap/>
            <w:vAlign w:val="bottom"/>
            <w:hideMark/>
          </w:tcPr>
          <w:p w14:paraId="6CF125AE" w14:textId="7D92BDB6" w:rsidR="009C1AB1" w:rsidRPr="005D7AAB" w:rsidRDefault="007036E8" w:rsidP="007036E8">
            <w:pPr>
              <w:keepNext/>
              <w:spacing w:before="60" w:after="60"/>
              <w:jc w:val="center"/>
              <w:rPr>
                <w:b/>
                <w:bCs/>
                <w:color w:val="000000"/>
                <w:sz w:val="20"/>
                <w:lang w:eastAsia="zh-CN"/>
              </w:rPr>
            </w:pPr>
            <w:r>
              <w:rPr>
                <w:b/>
                <w:bCs/>
                <w:color w:val="000000"/>
                <w:sz w:val="20"/>
                <w:lang w:eastAsia="zh-CN"/>
              </w:rPr>
              <w:t>BT.</w:t>
            </w:r>
            <w:r w:rsidR="009C1AB1" w:rsidRPr="005D7AAB">
              <w:rPr>
                <w:b/>
                <w:bCs/>
                <w:color w:val="000000"/>
                <w:sz w:val="20"/>
                <w:lang w:eastAsia="zh-CN"/>
              </w:rPr>
              <w:t>709</w:t>
            </w:r>
          </w:p>
        </w:tc>
        <w:tc>
          <w:tcPr>
            <w:tcW w:w="1440" w:type="dxa"/>
            <w:tcBorders>
              <w:top w:val="nil"/>
              <w:left w:val="nil"/>
              <w:bottom w:val="nil"/>
              <w:right w:val="nil"/>
            </w:tcBorders>
            <w:shd w:val="clear" w:color="auto" w:fill="auto"/>
            <w:noWrap/>
            <w:vAlign w:val="bottom"/>
            <w:hideMark/>
          </w:tcPr>
          <w:p w14:paraId="7A3F683D" w14:textId="5EB4472F" w:rsidR="009C1AB1" w:rsidRPr="005D7AAB" w:rsidRDefault="007036E8" w:rsidP="007036E8">
            <w:pPr>
              <w:keepNext/>
              <w:spacing w:before="60" w:after="60"/>
              <w:jc w:val="center"/>
              <w:rPr>
                <w:color w:val="000000"/>
                <w:sz w:val="20"/>
                <w:lang w:eastAsia="zh-CN"/>
              </w:rPr>
            </w:pPr>
            <w:r>
              <w:rPr>
                <w:szCs w:val="24"/>
              </w:rPr>
              <w:t>−</w:t>
            </w:r>
            <w:r w:rsidR="009C1AB1" w:rsidRPr="005D7AAB">
              <w:rPr>
                <w:color w:val="000000"/>
                <w:sz w:val="20"/>
                <w:lang w:eastAsia="zh-CN"/>
              </w:rPr>
              <w:t>0.46</w:t>
            </w:r>
          </w:p>
        </w:tc>
        <w:tc>
          <w:tcPr>
            <w:tcW w:w="1440" w:type="dxa"/>
            <w:tcBorders>
              <w:top w:val="nil"/>
              <w:left w:val="nil"/>
              <w:bottom w:val="nil"/>
              <w:right w:val="nil"/>
            </w:tcBorders>
            <w:vAlign w:val="bottom"/>
          </w:tcPr>
          <w:p w14:paraId="4492A631" w14:textId="6C7A46D2" w:rsidR="009C1AB1" w:rsidRPr="005D7AAB" w:rsidRDefault="009C1AB1" w:rsidP="007036E8">
            <w:pPr>
              <w:keepNext/>
              <w:spacing w:before="60" w:after="60"/>
              <w:jc w:val="center"/>
              <w:rPr>
                <w:color w:val="000000"/>
                <w:sz w:val="20"/>
                <w:lang w:eastAsia="zh-CN"/>
              </w:rPr>
            </w:pPr>
            <w:r w:rsidRPr="005D7AAB">
              <w:rPr>
                <w:color w:val="000000"/>
                <w:sz w:val="20"/>
                <w:lang w:eastAsia="zh-CN"/>
              </w:rPr>
              <w:t>10</w:t>
            </w:r>
          </w:p>
        </w:tc>
        <w:tc>
          <w:tcPr>
            <w:tcW w:w="1260" w:type="dxa"/>
            <w:tcBorders>
              <w:top w:val="nil"/>
              <w:left w:val="nil"/>
              <w:bottom w:val="nil"/>
              <w:right w:val="nil"/>
            </w:tcBorders>
            <w:shd w:val="clear" w:color="000000" w:fill="FDE9D9"/>
            <w:noWrap/>
            <w:vAlign w:val="bottom"/>
            <w:hideMark/>
          </w:tcPr>
          <w:p w14:paraId="1C231F29" w14:textId="77777777" w:rsidR="009C1AB1" w:rsidRPr="005D7AAB" w:rsidRDefault="009C1AB1" w:rsidP="007036E8">
            <w:pPr>
              <w:keepNext/>
              <w:spacing w:before="60" w:after="60"/>
              <w:jc w:val="center"/>
              <w:rPr>
                <w:color w:val="000000"/>
                <w:sz w:val="20"/>
                <w:lang w:eastAsia="zh-CN"/>
              </w:rPr>
            </w:pPr>
            <w:r w:rsidRPr="005D7AAB">
              <w:rPr>
                <w:color w:val="000000"/>
                <w:sz w:val="20"/>
                <w:lang w:eastAsia="zh-CN"/>
              </w:rPr>
              <w:t>0.9</w:t>
            </w:r>
          </w:p>
        </w:tc>
        <w:tc>
          <w:tcPr>
            <w:tcW w:w="1440" w:type="dxa"/>
            <w:tcBorders>
              <w:top w:val="nil"/>
              <w:left w:val="nil"/>
              <w:bottom w:val="nil"/>
              <w:right w:val="single" w:sz="4" w:space="0" w:color="auto"/>
            </w:tcBorders>
            <w:shd w:val="clear" w:color="000000" w:fill="FDE9D9"/>
            <w:noWrap/>
            <w:vAlign w:val="bottom"/>
            <w:hideMark/>
          </w:tcPr>
          <w:p w14:paraId="0A6F1F45" w14:textId="77777777" w:rsidR="009C1AB1" w:rsidRPr="005D7AAB" w:rsidRDefault="009C1AB1" w:rsidP="007036E8">
            <w:pPr>
              <w:keepNext/>
              <w:spacing w:before="60" w:after="60"/>
              <w:jc w:val="center"/>
              <w:rPr>
                <w:color w:val="000000"/>
                <w:sz w:val="20"/>
                <w:lang w:eastAsia="zh-CN"/>
              </w:rPr>
            </w:pPr>
            <w:r w:rsidRPr="005D7AAB">
              <w:rPr>
                <w:color w:val="000000"/>
                <w:sz w:val="20"/>
                <w:lang w:eastAsia="zh-CN"/>
              </w:rPr>
              <w:t>1.6</w:t>
            </w:r>
          </w:p>
        </w:tc>
        <w:tc>
          <w:tcPr>
            <w:tcW w:w="1350" w:type="dxa"/>
            <w:tcBorders>
              <w:top w:val="nil"/>
              <w:left w:val="nil"/>
              <w:bottom w:val="nil"/>
              <w:right w:val="nil"/>
            </w:tcBorders>
            <w:shd w:val="clear" w:color="000000" w:fill="FDE9D9"/>
            <w:noWrap/>
            <w:vAlign w:val="bottom"/>
            <w:hideMark/>
          </w:tcPr>
          <w:p w14:paraId="640F5675" w14:textId="77777777" w:rsidR="009C1AB1" w:rsidRPr="005D7AAB" w:rsidRDefault="009C1AB1" w:rsidP="007036E8">
            <w:pPr>
              <w:keepNext/>
              <w:spacing w:before="60" w:after="60"/>
              <w:jc w:val="center"/>
              <w:rPr>
                <w:color w:val="000000"/>
                <w:sz w:val="20"/>
                <w:lang w:eastAsia="zh-CN"/>
              </w:rPr>
            </w:pPr>
            <w:r w:rsidRPr="005D7AAB">
              <w:rPr>
                <w:color w:val="000000"/>
                <w:sz w:val="20"/>
                <w:lang w:eastAsia="zh-CN"/>
              </w:rPr>
              <w:t>6</w:t>
            </w:r>
          </w:p>
        </w:tc>
        <w:tc>
          <w:tcPr>
            <w:tcW w:w="1264" w:type="dxa"/>
            <w:tcBorders>
              <w:top w:val="nil"/>
              <w:left w:val="nil"/>
              <w:bottom w:val="nil"/>
              <w:right w:val="single" w:sz="8" w:space="0" w:color="auto"/>
            </w:tcBorders>
            <w:shd w:val="clear" w:color="000000" w:fill="FDE9D9"/>
            <w:noWrap/>
            <w:vAlign w:val="bottom"/>
            <w:hideMark/>
          </w:tcPr>
          <w:p w14:paraId="3B74AFC7" w14:textId="77777777" w:rsidR="009C1AB1" w:rsidRPr="005D7AAB" w:rsidRDefault="009C1AB1" w:rsidP="007036E8">
            <w:pPr>
              <w:keepNext/>
              <w:spacing w:before="60" w:after="60"/>
              <w:jc w:val="center"/>
              <w:rPr>
                <w:color w:val="000000"/>
                <w:sz w:val="20"/>
                <w:lang w:eastAsia="zh-CN"/>
              </w:rPr>
            </w:pPr>
            <w:r w:rsidRPr="005D7AAB">
              <w:rPr>
                <w:color w:val="000000"/>
                <w:sz w:val="20"/>
                <w:lang w:eastAsia="zh-CN"/>
              </w:rPr>
              <w:t>6</w:t>
            </w:r>
          </w:p>
        </w:tc>
      </w:tr>
      <w:tr w:rsidR="009C1AB1" w:rsidRPr="005D7AAB" w14:paraId="0DEB6995" w14:textId="77777777" w:rsidTr="007036E8">
        <w:trPr>
          <w:trHeight w:val="312"/>
          <w:jc w:val="center"/>
        </w:trPr>
        <w:tc>
          <w:tcPr>
            <w:tcW w:w="1008" w:type="dxa"/>
            <w:tcBorders>
              <w:top w:val="nil"/>
              <w:left w:val="single" w:sz="8" w:space="0" w:color="auto"/>
              <w:bottom w:val="single" w:sz="8" w:space="0" w:color="auto"/>
              <w:right w:val="single" w:sz="4" w:space="0" w:color="auto"/>
            </w:tcBorders>
            <w:shd w:val="clear" w:color="auto" w:fill="auto"/>
            <w:noWrap/>
            <w:vAlign w:val="bottom"/>
            <w:hideMark/>
          </w:tcPr>
          <w:p w14:paraId="35189F72" w14:textId="77777777" w:rsidR="009C1AB1" w:rsidRPr="005D7AAB" w:rsidRDefault="009C1AB1" w:rsidP="007036E8">
            <w:pPr>
              <w:spacing w:before="60" w:after="60"/>
              <w:jc w:val="center"/>
              <w:rPr>
                <w:b/>
                <w:bCs/>
                <w:color w:val="000000"/>
                <w:sz w:val="20"/>
                <w:lang w:eastAsia="zh-CN"/>
              </w:rPr>
            </w:pPr>
            <w:r w:rsidRPr="005D7AAB">
              <w:rPr>
                <w:b/>
                <w:bCs/>
                <w:color w:val="000000"/>
                <w:sz w:val="20"/>
                <w:lang w:eastAsia="zh-CN"/>
              </w:rPr>
              <w:t>P3</w:t>
            </w:r>
          </w:p>
        </w:tc>
        <w:tc>
          <w:tcPr>
            <w:tcW w:w="1440" w:type="dxa"/>
            <w:tcBorders>
              <w:top w:val="nil"/>
              <w:left w:val="nil"/>
              <w:bottom w:val="single" w:sz="8" w:space="0" w:color="auto"/>
              <w:right w:val="nil"/>
            </w:tcBorders>
            <w:shd w:val="clear" w:color="auto" w:fill="auto"/>
            <w:noWrap/>
            <w:vAlign w:val="bottom"/>
            <w:hideMark/>
          </w:tcPr>
          <w:p w14:paraId="0CA9A718" w14:textId="172D8BCF" w:rsidR="009C1AB1" w:rsidRPr="005D7AAB" w:rsidRDefault="007036E8" w:rsidP="007036E8">
            <w:pPr>
              <w:spacing w:before="60" w:after="60"/>
              <w:jc w:val="center"/>
              <w:rPr>
                <w:color w:val="000000"/>
                <w:sz w:val="20"/>
                <w:lang w:eastAsia="zh-CN"/>
              </w:rPr>
            </w:pPr>
            <w:r>
              <w:rPr>
                <w:szCs w:val="24"/>
              </w:rPr>
              <w:t>−</w:t>
            </w:r>
            <w:r w:rsidR="009C1AB1" w:rsidRPr="005D7AAB">
              <w:rPr>
                <w:color w:val="000000"/>
                <w:sz w:val="20"/>
                <w:lang w:eastAsia="zh-CN"/>
              </w:rPr>
              <w:t>0.46</w:t>
            </w:r>
          </w:p>
        </w:tc>
        <w:tc>
          <w:tcPr>
            <w:tcW w:w="1440" w:type="dxa"/>
            <w:tcBorders>
              <w:top w:val="nil"/>
              <w:left w:val="nil"/>
              <w:bottom w:val="single" w:sz="8" w:space="0" w:color="auto"/>
              <w:right w:val="nil"/>
            </w:tcBorders>
            <w:vAlign w:val="bottom"/>
          </w:tcPr>
          <w:p w14:paraId="64402199" w14:textId="29FBCA65" w:rsidR="009C1AB1" w:rsidRPr="005D7AAB" w:rsidRDefault="009C1AB1" w:rsidP="007036E8">
            <w:pPr>
              <w:spacing w:before="60" w:after="60"/>
              <w:jc w:val="center"/>
              <w:rPr>
                <w:color w:val="000000"/>
                <w:sz w:val="20"/>
                <w:lang w:eastAsia="zh-CN"/>
              </w:rPr>
            </w:pPr>
            <w:r w:rsidRPr="005D7AAB">
              <w:rPr>
                <w:color w:val="000000"/>
                <w:sz w:val="20"/>
                <w:lang w:eastAsia="zh-CN"/>
              </w:rPr>
              <w:t>10</w:t>
            </w:r>
          </w:p>
        </w:tc>
        <w:tc>
          <w:tcPr>
            <w:tcW w:w="1260" w:type="dxa"/>
            <w:tcBorders>
              <w:top w:val="nil"/>
              <w:left w:val="nil"/>
              <w:bottom w:val="single" w:sz="8" w:space="0" w:color="auto"/>
              <w:right w:val="nil"/>
            </w:tcBorders>
            <w:shd w:val="clear" w:color="000000" w:fill="E4DFEC"/>
            <w:noWrap/>
            <w:vAlign w:val="bottom"/>
            <w:hideMark/>
          </w:tcPr>
          <w:p w14:paraId="242EDD34" w14:textId="77777777" w:rsidR="009C1AB1" w:rsidRPr="005D7AAB" w:rsidRDefault="009C1AB1" w:rsidP="007036E8">
            <w:pPr>
              <w:spacing w:before="60" w:after="60"/>
              <w:jc w:val="center"/>
              <w:rPr>
                <w:color w:val="000000"/>
                <w:sz w:val="20"/>
                <w:lang w:eastAsia="zh-CN"/>
              </w:rPr>
            </w:pPr>
            <w:r w:rsidRPr="005D7AAB">
              <w:rPr>
                <w:color w:val="000000"/>
                <w:sz w:val="20"/>
                <w:lang w:eastAsia="zh-CN"/>
              </w:rPr>
              <w:t>0.5</w:t>
            </w:r>
          </w:p>
        </w:tc>
        <w:tc>
          <w:tcPr>
            <w:tcW w:w="1440" w:type="dxa"/>
            <w:tcBorders>
              <w:top w:val="nil"/>
              <w:left w:val="nil"/>
              <w:bottom w:val="single" w:sz="8" w:space="0" w:color="auto"/>
              <w:right w:val="single" w:sz="4" w:space="0" w:color="auto"/>
            </w:tcBorders>
            <w:shd w:val="clear" w:color="000000" w:fill="E4DFEC"/>
            <w:noWrap/>
            <w:vAlign w:val="bottom"/>
            <w:hideMark/>
          </w:tcPr>
          <w:p w14:paraId="34E8D0A9" w14:textId="77777777" w:rsidR="009C1AB1" w:rsidRPr="005D7AAB" w:rsidRDefault="009C1AB1" w:rsidP="007036E8">
            <w:pPr>
              <w:spacing w:before="60" w:after="60"/>
              <w:jc w:val="center"/>
              <w:rPr>
                <w:color w:val="000000"/>
                <w:sz w:val="20"/>
                <w:lang w:eastAsia="zh-CN"/>
              </w:rPr>
            </w:pPr>
            <w:r w:rsidRPr="005D7AAB">
              <w:rPr>
                <w:color w:val="000000"/>
                <w:sz w:val="20"/>
                <w:lang w:eastAsia="zh-CN"/>
              </w:rPr>
              <w:t>0.9</w:t>
            </w:r>
          </w:p>
        </w:tc>
        <w:tc>
          <w:tcPr>
            <w:tcW w:w="1350" w:type="dxa"/>
            <w:tcBorders>
              <w:top w:val="nil"/>
              <w:left w:val="nil"/>
              <w:bottom w:val="single" w:sz="8" w:space="0" w:color="auto"/>
              <w:right w:val="nil"/>
            </w:tcBorders>
            <w:shd w:val="clear" w:color="000000" w:fill="E4DFEC"/>
            <w:noWrap/>
            <w:vAlign w:val="bottom"/>
            <w:hideMark/>
          </w:tcPr>
          <w:p w14:paraId="6299A2C8" w14:textId="77777777" w:rsidR="009C1AB1" w:rsidRPr="005D7AAB" w:rsidRDefault="009C1AB1" w:rsidP="007036E8">
            <w:pPr>
              <w:spacing w:before="60" w:after="60"/>
              <w:jc w:val="center"/>
              <w:rPr>
                <w:color w:val="000000"/>
                <w:sz w:val="20"/>
                <w:lang w:eastAsia="zh-CN"/>
              </w:rPr>
            </w:pPr>
            <w:r w:rsidRPr="005D7AAB">
              <w:rPr>
                <w:color w:val="000000"/>
                <w:sz w:val="20"/>
                <w:lang w:eastAsia="zh-CN"/>
              </w:rPr>
              <w:t>8</w:t>
            </w:r>
          </w:p>
        </w:tc>
        <w:tc>
          <w:tcPr>
            <w:tcW w:w="1264" w:type="dxa"/>
            <w:tcBorders>
              <w:top w:val="nil"/>
              <w:left w:val="nil"/>
              <w:bottom w:val="single" w:sz="8" w:space="0" w:color="auto"/>
              <w:right w:val="single" w:sz="8" w:space="0" w:color="auto"/>
            </w:tcBorders>
            <w:shd w:val="clear" w:color="000000" w:fill="E4DFEC"/>
            <w:noWrap/>
            <w:vAlign w:val="bottom"/>
            <w:hideMark/>
          </w:tcPr>
          <w:p w14:paraId="3B06C61F" w14:textId="77777777" w:rsidR="009C1AB1" w:rsidRPr="005D7AAB" w:rsidRDefault="009C1AB1" w:rsidP="007036E8">
            <w:pPr>
              <w:spacing w:before="60" w:after="60"/>
              <w:jc w:val="center"/>
              <w:rPr>
                <w:color w:val="000000"/>
                <w:sz w:val="20"/>
                <w:lang w:eastAsia="zh-CN"/>
              </w:rPr>
            </w:pPr>
            <w:r w:rsidRPr="005D7AAB">
              <w:rPr>
                <w:color w:val="000000"/>
                <w:sz w:val="20"/>
                <w:lang w:eastAsia="zh-CN"/>
              </w:rPr>
              <w:t>7</w:t>
            </w:r>
          </w:p>
        </w:tc>
      </w:tr>
    </w:tbl>
    <w:p w14:paraId="5501F6FF" w14:textId="77777777" w:rsidR="0093088E" w:rsidRDefault="0093088E" w:rsidP="009570AA"/>
    <w:p w14:paraId="277C2E45" w14:textId="1A35FC2D" w:rsidR="000922E0" w:rsidRDefault="000922E0" w:rsidP="009570AA">
      <w:r>
        <w:t xml:space="preserve">Another change of configuration parameters in HM encoder is </w:t>
      </w:r>
      <w:r w:rsidR="007036E8">
        <w:t xml:space="preserve">the </w:t>
      </w:r>
      <w:r>
        <w:rPr>
          <w:lang w:val="en-CA"/>
        </w:rPr>
        <w:t>MatrixCoefficients</w:t>
      </w:r>
      <w:r>
        <w:t xml:space="preserve"> setting in </w:t>
      </w:r>
      <w:r w:rsidR="007036E8">
        <w:t xml:space="preserve">the </w:t>
      </w:r>
      <w:r>
        <w:t xml:space="preserve">VUI, as shown in </w:t>
      </w:r>
      <w:r w:rsidR="00D26A6F" w:rsidRPr="00B1691D">
        <w:fldChar w:fldCharType="begin"/>
      </w:r>
      <w:r w:rsidR="00D26A6F" w:rsidRPr="00B1691D">
        <w:instrText xml:space="preserve"> REF _Ref450644125 \h </w:instrText>
      </w:r>
      <w:r w:rsidR="00B1691D" w:rsidRPr="00A1073A">
        <w:instrText xml:space="preserve"> \* MERGEFORMAT </w:instrText>
      </w:r>
      <w:r w:rsidR="00D26A6F" w:rsidRPr="00B1691D">
        <w:fldChar w:fldCharType="separate"/>
      </w:r>
      <w:ins w:id="331" w:author="Francois Edouard" w:date="2017-04-04T09:42:00Z">
        <w:r w:rsidR="000413DA" w:rsidRPr="00417836">
          <w:t xml:space="preserve">Table </w:t>
        </w:r>
        <w:r w:rsidR="000413DA">
          <w:rPr>
            <w:noProof/>
          </w:rPr>
          <w:t>5</w:t>
        </w:r>
      </w:ins>
      <w:del w:id="332" w:author="Francois Edouard" w:date="2017-04-04T09:42:00Z">
        <w:r w:rsidR="00417836" w:rsidRPr="002A42A6" w:rsidDel="000413DA">
          <w:delText xml:space="preserve">Table </w:delText>
        </w:r>
        <w:r w:rsidR="00417836" w:rsidRPr="00417836" w:rsidDel="000413DA">
          <w:rPr>
            <w:noProof/>
          </w:rPr>
          <w:delText>5</w:delText>
        </w:r>
      </w:del>
      <w:r w:rsidR="00D26A6F" w:rsidRPr="00B1691D">
        <w:fldChar w:fldCharType="end"/>
      </w:r>
      <w:r w:rsidRPr="00B1691D">
        <w:t>.</w:t>
      </w:r>
    </w:p>
    <w:p w14:paraId="67752AF3" w14:textId="6AC37BB6" w:rsidR="00563892" w:rsidRPr="00417836" w:rsidRDefault="00563892" w:rsidP="007036E8">
      <w:pPr>
        <w:pStyle w:val="Caption"/>
        <w:keepNext/>
      </w:pPr>
      <w:bookmarkStart w:id="333" w:name="_Ref450644125"/>
      <w:r w:rsidRPr="00417836">
        <w:t xml:space="preserve">Table </w:t>
      </w:r>
      <w:fldSimple w:instr=" SEQ Table \* ARABIC ">
        <w:r w:rsidR="000413DA">
          <w:rPr>
            <w:noProof/>
          </w:rPr>
          <w:t>5</w:t>
        </w:r>
      </w:fldSimple>
      <w:bookmarkEnd w:id="333"/>
      <w:r w:rsidR="009774CE">
        <w:t>.</w:t>
      </w:r>
      <w:r w:rsidRPr="00417836">
        <w:t xml:space="preserve"> VUI parameters in HM encoding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7"/>
        <w:gridCol w:w="1767"/>
      </w:tblGrid>
      <w:tr w:rsidR="0093088E" w:rsidRPr="002A42A6" w14:paraId="119E9664" w14:textId="77777777" w:rsidTr="00AD5FFB">
        <w:trPr>
          <w:trHeight w:val="300"/>
          <w:jc w:val="center"/>
        </w:trPr>
        <w:tc>
          <w:tcPr>
            <w:tcW w:w="2417" w:type="dxa"/>
            <w:shd w:val="clear" w:color="auto" w:fill="auto"/>
            <w:noWrap/>
            <w:hideMark/>
          </w:tcPr>
          <w:p w14:paraId="14FD9674" w14:textId="77777777" w:rsidR="0093088E" w:rsidRPr="002A42A6" w:rsidRDefault="0093088E" w:rsidP="007036E8">
            <w:pPr>
              <w:keepNext/>
              <w:spacing w:before="60" w:after="60"/>
              <w:jc w:val="center"/>
            </w:pPr>
          </w:p>
        </w:tc>
        <w:tc>
          <w:tcPr>
            <w:tcW w:w="1767" w:type="dxa"/>
            <w:shd w:val="clear" w:color="auto" w:fill="auto"/>
            <w:noWrap/>
            <w:hideMark/>
          </w:tcPr>
          <w:p w14:paraId="0B3F2C99" w14:textId="77777777" w:rsidR="0093088E" w:rsidRPr="00D43FBF" w:rsidRDefault="0093088E" w:rsidP="007036E8">
            <w:pPr>
              <w:keepNext/>
              <w:spacing w:before="60" w:after="60"/>
              <w:jc w:val="center"/>
              <w:rPr>
                <w:b/>
              </w:rPr>
            </w:pPr>
            <w:r w:rsidRPr="00725BD3">
              <w:rPr>
                <w:b/>
                <w:lang w:val="en-CA"/>
              </w:rPr>
              <w:t>IC</w:t>
            </w:r>
            <w:r w:rsidRPr="00725BD3">
              <w:rPr>
                <w:b/>
                <w:vertAlign w:val="subscript"/>
                <w:lang w:val="en-CA"/>
              </w:rPr>
              <w:t>T</w:t>
            </w:r>
            <w:r w:rsidRPr="00725BD3">
              <w:rPr>
                <w:b/>
                <w:lang w:val="en-CA"/>
              </w:rPr>
              <w:t>C</w:t>
            </w:r>
            <w:r w:rsidRPr="00725BD3">
              <w:rPr>
                <w:b/>
                <w:vertAlign w:val="subscript"/>
                <w:lang w:val="en-CA"/>
              </w:rPr>
              <w:t>P</w:t>
            </w:r>
            <w:r w:rsidRPr="00D43FBF">
              <w:rPr>
                <w:b/>
              </w:rPr>
              <w:t xml:space="preserve"> PQ</w:t>
            </w:r>
          </w:p>
        </w:tc>
      </w:tr>
      <w:tr w:rsidR="0093088E" w:rsidRPr="002A42A6" w14:paraId="1778B11B" w14:textId="77777777" w:rsidTr="00AD5FFB">
        <w:trPr>
          <w:trHeight w:val="300"/>
          <w:jc w:val="center"/>
        </w:trPr>
        <w:tc>
          <w:tcPr>
            <w:tcW w:w="2417" w:type="dxa"/>
            <w:shd w:val="clear" w:color="auto" w:fill="auto"/>
            <w:noWrap/>
            <w:hideMark/>
          </w:tcPr>
          <w:p w14:paraId="0BFC45A2" w14:textId="77777777" w:rsidR="0093088E" w:rsidRPr="00D43FBF" w:rsidRDefault="0093088E" w:rsidP="007036E8">
            <w:pPr>
              <w:spacing w:before="60" w:after="60"/>
              <w:jc w:val="center"/>
              <w:rPr>
                <w:b/>
              </w:rPr>
            </w:pPr>
            <w:r>
              <w:rPr>
                <w:b/>
              </w:rPr>
              <w:t>MatrixCoefficients</w:t>
            </w:r>
          </w:p>
        </w:tc>
        <w:tc>
          <w:tcPr>
            <w:tcW w:w="1767" w:type="dxa"/>
            <w:shd w:val="clear" w:color="auto" w:fill="auto"/>
            <w:noWrap/>
            <w:hideMark/>
          </w:tcPr>
          <w:p w14:paraId="1ACF22D9" w14:textId="77777777" w:rsidR="0093088E" w:rsidRPr="002A42A6" w:rsidRDefault="0093088E" w:rsidP="007036E8">
            <w:pPr>
              <w:spacing w:before="60" w:after="60"/>
              <w:jc w:val="center"/>
            </w:pPr>
            <w:r w:rsidRPr="002A42A6">
              <w:t>1</w:t>
            </w:r>
            <w:r>
              <w:t>4</w:t>
            </w:r>
          </w:p>
        </w:tc>
      </w:tr>
    </w:tbl>
    <w:p w14:paraId="5F2FE548" w14:textId="202869C5" w:rsidR="000922E0" w:rsidDel="00DD5711" w:rsidRDefault="000922E0">
      <w:pPr>
        <w:rPr>
          <w:del w:id="334" w:author="Francois Edouard" w:date="2017-04-04T08:39:00Z"/>
        </w:rPr>
      </w:pPr>
      <w:r>
        <w:t xml:space="preserve"> </w:t>
      </w:r>
    </w:p>
    <w:p w14:paraId="035A2AA9" w14:textId="496E7E56" w:rsidR="000D1792" w:rsidRPr="00563892" w:rsidDel="00DD5711" w:rsidRDefault="000D1792">
      <w:pPr>
        <w:rPr>
          <w:del w:id="335" w:author="Francois Edouard" w:date="2017-04-04T08:39:00Z"/>
        </w:rPr>
        <w:pPrChange w:id="336" w:author="Francois Edouard" w:date="2017-04-04T08:39:00Z">
          <w:pPr>
            <w:pStyle w:val="ANNEX"/>
            <w:numPr>
              <w:numId w:val="13"/>
            </w:numPr>
            <w:ind w:left="0" w:firstLine="0"/>
          </w:pPr>
        </w:pPrChange>
      </w:pPr>
    </w:p>
    <w:p w14:paraId="352356E2" w14:textId="1359B136" w:rsidR="000D1792" w:rsidRPr="002B4B68" w:rsidDel="00DD5711" w:rsidRDefault="000D1792">
      <w:pPr>
        <w:rPr>
          <w:del w:id="337" w:author="Francois Edouard" w:date="2017-04-04T08:39:00Z"/>
          <w:b/>
        </w:rPr>
        <w:pPrChange w:id="338" w:author="Francois Edouard" w:date="2017-04-04T08:39:00Z">
          <w:pPr>
            <w:jc w:val="center"/>
          </w:pPr>
        </w:pPrChange>
      </w:pPr>
      <w:del w:id="339" w:author="Francois Edouard" w:date="2017-04-04T08:39:00Z">
        <w:r w:rsidRPr="00E3518C" w:rsidDel="00DD5711">
          <w:rPr>
            <w:b/>
          </w:rPr>
          <w:delText>Access and copyright conditions statements fo</w:delText>
        </w:r>
        <w:r w:rsidRPr="002B4B68" w:rsidDel="00DD5711">
          <w:rPr>
            <w:b/>
          </w:rPr>
          <w:delText>r test sequences</w:delText>
        </w:r>
      </w:del>
    </w:p>
    <w:p w14:paraId="27C8EC80" w14:textId="003DD4DF" w:rsidR="000D1792" w:rsidRPr="005A352D" w:rsidDel="00DD5711" w:rsidRDefault="000D1792">
      <w:pPr>
        <w:rPr>
          <w:del w:id="340" w:author="Francois Edouard" w:date="2017-04-04T08:39:00Z"/>
        </w:rPr>
        <w:pPrChange w:id="341" w:author="Francois Edouard" w:date="2017-04-04T08:39:00Z">
          <w:pPr>
            <w:pStyle w:val="a2"/>
          </w:pPr>
        </w:pPrChange>
      </w:pPr>
      <w:del w:id="342" w:author="Francois Edouard" w:date="2017-04-04T08:39:00Z">
        <w:r w:rsidRPr="005A352D" w:rsidDel="00DD5711">
          <w:delText xml:space="preserve">Access to test sequences </w:delText>
        </w:r>
      </w:del>
    </w:p>
    <w:p w14:paraId="6225C084" w14:textId="6AA93666" w:rsidR="000D1792" w:rsidRPr="005A352D" w:rsidDel="00DD5711" w:rsidRDefault="000D1792">
      <w:pPr>
        <w:rPr>
          <w:del w:id="343" w:author="Francois Edouard" w:date="2017-04-04T08:39:00Z"/>
          <w:szCs w:val="24"/>
        </w:rPr>
        <w:pPrChange w:id="344" w:author="Francois Edouard" w:date="2017-04-04T08:39:00Z">
          <w:pPr>
            <w:tabs>
              <w:tab w:val="left" w:pos="1170"/>
            </w:tabs>
          </w:pPr>
        </w:pPrChange>
      </w:pPr>
      <w:del w:id="345" w:author="Francois Edouard" w:date="2017-04-04T08:39:00Z">
        <w:r w:rsidRPr="005A352D" w:rsidDel="00DD5711">
          <w:rPr>
            <w:szCs w:val="24"/>
          </w:rPr>
          <w:delText>Access information to sequences from classes A, A</w:delText>
        </w:r>
        <w:r w:rsidR="007036E8" w:rsidDel="00DD5711">
          <w:rPr>
            <w:szCs w:val="24"/>
          </w:rPr>
          <w:delText>′</w:delText>
        </w:r>
        <w:r w:rsidRPr="005A352D" w:rsidDel="00DD5711">
          <w:rPr>
            <w:szCs w:val="24"/>
          </w:rPr>
          <w:delText xml:space="preserve"> and G, AA and GG can be obtained from Edouard Francois (edouard.francois@technicolor.com).</w:delText>
        </w:r>
      </w:del>
    </w:p>
    <w:p w14:paraId="5D5775DF" w14:textId="1954CA09" w:rsidR="000D1792" w:rsidRPr="005A352D" w:rsidDel="00DD5711" w:rsidRDefault="000D1792">
      <w:pPr>
        <w:rPr>
          <w:del w:id="346" w:author="Francois Edouard" w:date="2017-04-04T08:39:00Z"/>
          <w:szCs w:val="24"/>
        </w:rPr>
        <w:pPrChange w:id="347" w:author="Francois Edouard" w:date="2017-04-04T08:39:00Z">
          <w:pPr>
            <w:tabs>
              <w:tab w:val="left" w:pos="1170"/>
            </w:tabs>
          </w:pPr>
        </w:pPrChange>
      </w:pPr>
      <w:del w:id="348" w:author="Francois Edouard" w:date="2017-04-04T08:39:00Z">
        <w:r w:rsidRPr="005A352D" w:rsidDel="00DD5711">
          <w:rPr>
            <w:szCs w:val="24"/>
          </w:rPr>
          <w:delText xml:space="preserve">Access information to sequence from classes B and BB can be obtained from Walt Husak (WJH@dolby.com). </w:delText>
        </w:r>
      </w:del>
    </w:p>
    <w:p w14:paraId="7F51D7C1" w14:textId="66F44748" w:rsidR="000D1792" w:rsidRPr="005A352D" w:rsidDel="00DD5711" w:rsidRDefault="000D1792">
      <w:pPr>
        <w:rPr>
          <w:del w:id="349" w:author="Francois Edouard" w:date="2017-04-04T08:39:00Z"/>
          <w:szCs w:val="24"/>
        </w:rPr>
        <w:pPrChange w:id="350" w:author="Francois Edouard" w:date="2017-04-04T08:39:00Z">
          <w:pPr>
            <w:tabs>
              <w:tab w:val="left" w:pos="1170"/>
            </w:tabs>
          </w:pPr>
        </w:pPrChange>
      </w:pPr>
      <w:del w:id="351" w:author="Francois Edouard" w:date="2017-04-04T08:39:00Z">
        <w:r w:rsidRPr="005A352D" w:rsidDel="00DD5711">
          <w:rPr>
            <w:szCs w:val="24"/>
          </w:rPr>
          <w:delText>Access information to sequences from classes C and CC can be obtained from Jan Fröhlich (jan@fr.oehli.ch).</w:delText>
        </w:r>
      </w:del>
    </w:p>
    <w:p w14:paraId="01CF0EF6" w14:textId="666EC99A" w:rsidR="000D1792" w:rsidRPr="00563892" w:rsidDel="00DD5711" w:rsidRDefault="000D1792">
      <w:pPr>
        <w:rPr>
          <w:del w:id="352" w:author="Francois Edouard" w:date="2017-04-04T08:39:00Z"/>
          <w:i/>
          <w:szCs w:val="24"/>
        </w:rPr>
        <w:pPrChange w:id="353" w:author="Francois Edouard" w:date="2017-04-04T08:39:00Z">
          <w:pPr>
            <w:tabs>
              <w:tab w:val="left" w:pos="1170"/>
            </w:tabs>
          </w:pPr>
        </w:pPrChange>
      </w:pPr>
      <w:del w:id="354" w:author="Francois Edouard" w:date="2017-04-04T08:39:00Z">
        <w:r w:rsidRPr="005A352D" w:rsidDel="00DD5711">
          <w:rPr>
            <w:szCs w:val="24"/>
          </w:rPr>
          <w:delText xml:space="preserve">Sequences from classes D and DD are clips extracted from content in its complete version. Details to access this content can be found at </w:delText>
        </w:r>
        <w:r w:rsidR="00DD5711" w:rsidDel="00DD5711">
          <w:fldChar w:fldCharType="begin"/>
        </w:r>
        <w:r w:rsidR="00DD5711" w:rsidDel="00DD5711">
          <w:delInstrText xml:space="preserve"> HYPERLINK "http://www.dcimovies.com/2014_StEM_Access/" </w:delInstrText>
        </w:r>
        <w:r w:rsidR="00DD5711" w:rsidDel="00DD5711">
          <w:fldChar w:fldCharType="separate"/>
        </w:r>
        <w:r w:rsidRPr="00563892" w:rsidDel="00DD5711">
          <w:rPr>
            <w:rStyle w:val="Hyperlink"/>
            <w:szCs w:val="24"/>
          </w:rPr>
          <w:delText>http://www.dcimovies.com/2014_StEM_Access/</w:delText>
        </w:r>
        <w:r w:rsidR="00DD5711" w:rsidDel="00DD5711">
          <w:rPr>
            <w:rStyle w:val="Hyperlink"/>
            <w:szCs w:val="24"/>
          </w:rPr>
          <w:fldChar w:fldCharType="end"/>
        </w:r>
        <w:r w:rsidRPr="00563892" w:rsidDel="00DD5711">
          <w:rPr>
            <w:szCs w:val="24"/>
          </w:rPr>
          <w:delText xml:space="preserve">. Special care has to be made about the copyright license. The proponents are invited to perform on their own clips extraction from the complete content. </w:delText>
        </w:r>
      </w:del>
    </w:p>
    <w:p w14:paraId="7F7DB2FA" w14:textId="7FC04165" w:rsidR="000D1792" w:rsidRPr="00563892" w:rsidDel="00DD5711" w:rsidRDefault="000D1792">
      <w:pPr>
        <w:rPr>
          <w:del w:id="355" w:author="Francois Edouard" w:date="2017-04-04T08:39:00Z"/>
        </w:rPr>
        <w:pPrChange w:id="356" w:author="Francois Edouard" w:date="2017-04-04T08:39:00Z">
          <w:pPr>
            <w:pStyle w:val="a2"/>
          </w:pPr>
        </w:pPrChange>
      </w:pPr>
      <w:del w:id="357" w:author="Francois Edouard" w:date="2017-04-04T08:39:00Z">
        <w:r w:rsidRPr="00563892" w:rsidDel="00DD5711">
          <w:delText xml:space="preserve">Copyright conditions statements for test sequences </w:delText>
        </w:r>
      </w:del>
    </w:p>
    <w:p w14:paraId="14482932" w14:textId="60B0CB5A" w:rsidR="000D1792" w:rsidRPr="00563892" w:rsidDel="00DD5711" w:rsidRDefault="000D1792">
      <w:pPr>
        <w:rPr>
          <w:del w:id="358" w:author="Francois Edouard" w:date="2017-04-04T08:39:00Z"/>
        </w:rPr>
        <w:pPrChange w:id="359" w:author="Francois Edouard" w:date="2017-04-04T08:39:00Z">
          <w:pPr>
            <w:pStyle w:val="a3"/>
          </w:pPr>
        </w:pPrChange>
      </w:pPr>
      <w:del w:id="360" w:author="Francois Edouard" w:date="2017-04-04T08:39:00Z">
        <w:r w:rsidRPr="00563892" w:rsidDel="00DD5711">
          <w:delText>Classes A sequences:</w:delText>
        </w:r>
      </w:del>
    </w:p>
    <w:p w14:paraId="2F611DD6" w14:textId="6A2B3BB3" w:rsidR="000D1792" w:rsidRPr="002B4B68" w:rsidDel="00DD5711" w:rsidRDefault="000D1792">
      <w:pPr>
        <w:rPr>
          <w:del w:id="361" w:author="Francois Edouard" w:date="2017-04-04T08:39:00Z"/>
          <w:sz w:val="20"/>
        </w:rPr>
      </w:pPr>
      <w:del w:id="362" w:author="Francois Edouard" w:date="2017-04-04T08:39:00Z">
        <w:r w:rsidRPr="00E3518C" w:rsidDel="00DD5711">
          <w:rPr>
            <w:sz w:val="20"/>
          </w:rPr>
          <w:delText>This video content (“Content”) may only be used for the purpose of developing, testing and promulgating technology standards developed by the MPEG, VCEG or JCTVC s</w:delText>
        </w:r>
        <w:r w:rsidRPr="002B4B68" w:rsidDel="00DD5711">
          <w:rPr>
            <w:sz w:val="20"/>
          </w:rPr>
          <w:delText>tandardization groups (“Purpose”), under Technicolor R&amp;D France SNC (“Technicolor”) owned or controlled copyrights, by individual(s) or organization(s) that participates, contributes or is part of such standardization groups (“User(s)”).</w:delText>
        </w:r>
      </w:del>
    </w:p>
    <w:p w14:paraId="298A1D25" w14:textId="1B969F1C" w:rsidR="000D1792" w:rsidRPr="002F741A" w:rsidDel="00DD5711" w:rsidRDefault="000D1792">
      <w:pPr>
        <w:rPr>
          <w:del w:id="363" w:author="Francois Edouard" w:date="2017-04-04T08:39:00Z"/>
          <w:sz w:val="20"/>
        </w:rPr>
      </w:pPr>
      <w:del w:id="364" w:author="Francois Edouard" w:date="2017-04-04T08:39:00Z">
        <w:r w:rsidRPr="00AE11E9" w:rsidDel="00DD5711">
          <w:rPr>
            <w:b/>
            <w:bCs/>
            <w:sz w:val="20"/>
            <w:u w:val="single"/>
          </w:rPr>
          <w:delText>RESTRICTIONS:</w:delText>
        </w:r>
        <w:r w:rsidRPr="004D4F58" w:rsidDel="00DD5711">
          <w:rPr>
            <w:sz w:val="20"/>
          </w:rPr>
          <w:delText xml:space="preserve"> No license whatsoever is implied except from this expressed limited personal, non-sublicensable, non-transferrable authorization. In particular no right under any patent of Technicolor or its affiliates is granted. Any other use is strictly prohibited. This Co</w:delText>
        </w:r>
        <w:r w:rsidRPr="00E83893" w:rsidDel="00DD5711">
          <w:rPr>
            <w:sz w:val="20"/>
          </w:rPr>
          <w:delText>ntent cannot be distributed or otherwise disposed of or made available (via internet or otherwise), broadcasted, disclosed to third parties (except to other User(s) who agreed with the present terms and conditions), used for providing any services to third parties or for any commercial use, nor copied</w:delText>
        </w:r>
        <w:r w:rsidRPr="000605ED" w:rsidDel="00DD5711">
          <w:rPr>
            <w:sz w:val="20"/>
          </w:rPr>
          <w:delText xml:space="preserve"> (except as technically necessary for the Pur</w:delText>
        </w:r>
        <w:r w:rsidRPr="00BA08FE" w:rsidDel="00DD5711">
          <w:rPr>
            <w:sz w:val="20"/>
          </w:rPr>
          <w:delText>pose), modified, adapted, translated, exchanged, publicly performed (even for demonstration or educational purposes), integrated, without limitation. This Content and all intellectual property rights, titles and interests therein, are and remain the exclus</w:delText>
        </w:r>
        <w:r w:rsidRPr="002F741A" w:rsidDel="00DD5711">
          <w:rPr>
            <w:sz w:val="20"/>
          </w:rPr>
          <w:delText xml:space="preserve">ive property of Technicolor or its affiliates. </w:delText>
        </w:r>
      </w:del>
    </w:p>
    <w:p w14:paraId="61848A03" w14:textId="3BA2D269" w:rsidR="000D1792" w:rsidRPr="00112027" w:rsidDel="00DD5711" w:rsidRDefault="000D1792">
      <w:pPr>
        <w:rPr>
          <w:del w:id="365" w:author="Francois Edouard" w:date="2017-04-04T08:39:00Z"/>
          <w:sz w:val="20"/>
        </w:rPr>
      </w:pPr>
      <w:del w:id="366" w:author="Francois Edouard" w:date="2017-04-04T08:39:00Z">
        <w:r w:rsidRPr="00A00B13" w:rsidDel="00DD5711">
          <w:rPr>
            <w:b/>
            <w:bCs/>
            <w:sz w:val="20"/>
            <w:u w:val="single"/>
          </w:rPr>
          <w:delText>NO WARRANTY:</w:delText>
        </w:r>
        <w:r w:rsidRPr="00A00B13" w:rsidDel="00DD5711">
          <w:rPr>
            <w:sz w:val="20"/>
          </w:rPr>
          <w:delText xml:space="preserve"> This Content is supplied "as is" and without any warranty of any kind, expressed or implied, including but not limited to any warranty for accuracy or performance, fitness for a general or partic</w:delText>
        </w:r>
        <w:r w:rsidRPr="00893DC5" w:rsidDel="00DD5711">
          <w:rPr>
            <w:sz w:val="20"/>
          </w:rPr>
          <w:delText>ular purposes, or any warranty arising by statute or by law, or non-infringement of any third parties’ rights. In no event will Technicolor be liable for damages of any kind, including without limitation, any special, indirect, incidental, or consequential</w:delText>
        </w:r>
        <w:r w:rsidRPr="00112027" w:rsidDel="00DD5711">
          <w:rPr>
            <w:sz w:val="20"/>
          </w:rPr>
          <w:delText xml:space="preserve"> damages even if Technicolor has been advised of the possibility of such damages.</w:delText>
        </w:r>
      </w:del>
    </w:p>
    <w:p w14:paraId="34AF71DA" w14:textId="18B1B81D" w:rsidR="000D1792" w:rsidRPr="00B064AD" w:rsidDel="00DD5711" w:rsidRDefault="000D1792">
      <w:pPr>
        <w:rPr>
          <w:del w:id="367" w:author="Francois Edouard" w:date="2017-04-04T08:39:00Z"/>
          <w:sz w:val="20"/>
        </w:rPr>
      </w:pPr>
      <w:del w:id="368" w:author="Francois Edouard" w:date="2017-04-04T08:39:00Z">
        <w:r w:rsidRPr="00397AEF" w:rsidDel="00DD5711">
          <w:rPr>
            <w:sz w:val="20"/>
          </w:rPr>
          <w:delText>This authorization is effective as of the date of use of the Content and shall expire on January, 1, 2020. Technicolor may nevertheless terminate it at any time for any reaso</w:delText>
        </w:r>
        <w:r w:rsidRPr="00B064AD" w:rsidDel="00DD5711">
          <w:rPr>
            <w:sz w:val="20"/>
          </w:rPr>
          <w:delText>n upon notice to User(s). It is governed by the laws of France without regard to conflict of laws. It shall be exclusively submitted to the first instance civil court of Paris, France (TGI) in the event of a dispute not settled amicably.</w:delText>
        </w:r>
      </w:del>
    </w:p>
    <w:p w14:paraId="6EC47D79" w14:textId="62DFAF9F" w:rsidR="000D1792" w:rsidRPr="002B4170" w:rsidDel="00DD5711" w:rsidRDefault="000D1792">
      <w:pPr>
        <w:rPr>
          <w:del w:id="369" w:author="Francois Edouard" w:date="2017-04-04T08:39:00Z"/>
          <w:b/>
          <w:bCs/>
        </w:rPr>
      </w:pPr>
      <w:del w:id="370" w:author="Francois Edouard" w:date="2017-04-04T08:39:00Z">
        <w:r w:rsidRPr="00B064AD" w:rsidDel="00DD5711">
          <w:rPr>
            <w:b/>
            <w:bCs/>
          </w:rPr>
          <w:delText>BY USING THIS CONT</w:delText>
        </w:r>
        <w:r w:rsidRPr="002B4170" w:rsidDel="00DD5711">
          <w:rPr>
            <w:b/>
            <w:bCs/>
          </w:rPr>
          <w:delText>ENT USER(S) AGREES AND ACCEPTS THE ABOVE MENTIONED TERMS AND CONDITIONS. IF USER(S) DOES NOT AGREE TO THESE TERMS AND CONDITIONS, IT SHALL NOT ACCESS OR OTHERWISE USE THIS CONTENT. DO NOT REMOVE OR MODIFY TECHNICOLOR OR ITS AFFILIATES’ NAMES, SIGNS, LOGOS, NOTICES OF/IN THE CONTENT.</w:delText>
        </w:r>
      </w:del>
    </w:p>
    <w:p w14:paraId="030E8E29" w14:textId="3A6144A6" w:rsidR="000D1792" w:rsidRPr="00563892" w:rsidDel="00DD5711" w:rsidRDefault="000D1792">
      <w:pPr>
        <w:rPr>
          <w:del w:id="371" w:author="Francois Edouard" w:date="2017-04-04T08:39:00Z"/>
          <w:b/>
          <w:bCs/>
        </w:rPr>
      </w:pPr>
    </w:p>
    <w:p w14:paraId="60707077" w14:textId="70A24DE2" w:rsidR="000D1792" w:rsidRPr="00E3518C" w:rsidDel="00DD5711" w:rsidRDefault="000D1792">
      <w:pPr>
        <w:rPr>
          <w:del w:id="372" w:author="Francois Edouard" w:date="2017-04-04T08:39:00Z"/>
          <w:b/>
          <w:bCs/>
          <w:sz w:val="20"/>
        </w:rPr>
        <w:pPrChange w:id="373" w:author="Francois Edouard" w:date="2017-04-04T08:39:00Z">
          <w:pPr>
            <w:shd w:val="clear" w:color="auto" w:fill="D9D9D9"/>
          </w:pPr>
        </w:pPrChange>
      </w:pPr>
      <w:del w:id="374" w:author="Francois Edouard" w:date="2017-04-04T08:39:00Z">
        <w:r w:rsidRPr="00E3518C" w:rsidDel="00DD5711">
          <w:rPr>
            <w:b/>
            <w:bCs/>
            <w:sz w:val="20"/>
          </w:rPr>
          <w:delText>Copyright © 2012-2014 – Technicolor R&amp;D France, SNC</w:delText>
        </w:r>
      </w:del>
    </w:p>
    <w:p w14:paraId="54978090" w14:textId="20E57081" w:rsidR="000D1792" w:rsidRPr="00E3518C" w:rsidDel="00DD5711" w:rsidRDefault="000D1792">
      <w:pPr>
        <w:rPr>
          <w:del w:id="375" w:author="Francois Edouard" w:date="2017-04-04T08:39:00Z"/>
          <w:b/>
          <w:bCs/>
          <w:sz w:val="20"/>
        </w:rPr>
        <w:pPrChange w:id="376" w:author="Francois Edouard" w:date="2017-04-04T08:39:00Z">
          <w:pPr>
            <w:shd w:val="clear" w:color="auto" w:fill="D9D9D9"/>
          </w:pPr>
        </w:pPrChange>
      </w:pPr>
      <w:del w:id="377" w:author="Francois Edouard" w:date="2017-04-04T08:39:00Z">
        <w:r w:rsidRPr="00E3518C" w:rsidDel="00DD5711">
          <w:rPr>
            <w:b/>
            <w:bCs/>
            <w:sz w:val="20"/>
          </w:rPr>
          <w:delText>All Rights Reserved</w:delText>
        </w:r>
      </w:del>
    </w:p>
    <w:p w14:paraId="5AB1D96E" w14:textId="7EBED367" w:rsidR="000D1792" w:rsidRPr="00563892" w:rsidDel="00DD5711" w:rsidRDefault="000D1792">
      <w:pPr>
        <w:rPr>
          <w:del w:id="378" w:author="Francois Edouard" w:date="2017-04-04T08:39:00Z"/>
        </w:rPr>
        <w:pPrChange w:id="379" w:author="Francois Edouard" w:date="2017-04-04T08:39:00Z">
          <w:pPr>
            <w:pStyle w:val="a3"/>
          </w:pPr>
        </w:pPrChange>
      </w:pPr>
      <w:del w:id="380" w:author="Francois Edouard" w:date="2017-04-04T08:39:00Z">
        <w:r w:rsidRPr="00563892" w:rsidDel="00DD5711">
          <w:delText>Classes B sequences:</w:delText>
        </w:r>
      </w:del>
    </w:p>
    <w:p w14:paraId="73EF2E05" w14:textId="001A7D1A" w:rsidR="000D1792" w:rsidRPr="00563892" w:rsidDel="00DD5711" w:rsidRDefault="000D1792">
      <w:pPr>
        <w:rPr>
          <w:del w:id="381" w:author="Francois Edouard" w:date="2017-04-04T08:39:00Z"/>
        </w:rPr>
      </w:pPr>
      <w:del w:id="382" w:author="Francois Edouard" w:date="2017-04-04T08:39:00Z">
        <w:r w:rsidRPr="00563892" w:rsidDel="00DD5711">
          <w:delText>The copyright conditions statement for this content is attached with this document (DOLBY LIMITED CLIP LICENSE AGREEMENT_112014.pdf).</w:delText>
        </w:r>
      </w:del>
    </w:p>
    <w:p w14:paraId="39C56696" w14:textId="133DF76F" w:rsidR="000D1792" w:rsidRPr="00563892" w:rsidDel="00DD5711" w:rsidRDefault="000D1792">
      <w:pPr>
        <w:rPr>
          <w:del w:id="383" w:author="Francois Edouard" w:date="2017-04-04T08:39:00Z"/>
        </w:rPr>
      </w:pPr>
    </w:p>
    <w:p w14:paraId="64FD4A34" w14:textId="758170D8" w:rsidR="000D1792" w:rsidRPr="00563892" w:rsidDel="00DD5711" w:rsidRDefault="000D1792">
      <w:pPr>
        <w:rPr>
          <w:del w:id="384" w:author="Francois Edouard" w:date="2017-04-04T08:39:00Z"/>
        </w:rPr>
        <w:pPrChange w:id="385" w:author="Francois Edouard" w:date="2017-04-04T08:39:00Z">
          <w:pPr>
            <w:pStyle w:val="a3"/>
          </w:pPr>
        </w:pPrChange>
      </w:pPr>
      <w:del w:id="386" w:author="Francois Edouard" w:date="2017-04-04T08:39:00Z">
        <w:r w:rsidRPr="00563892" w:rsidDel="00DD5711">
          <w:delText>Classes C sequences:</w:delText>
        </w:r>
      </w:del>
    </w:p>
    <w:p w14:paraId="64149231" w14:textId="1582954A" w:rsidR="000D1792" w:rsidRPr="00563892" w:rsidDel="00DD5711" w:rsidRDefault="000D1792">
      <w:pPr>
        <w:rPr>
          <w:del w:id="387" w:author="Francois Edouard" w:date="2017-04-04T08:39:00Z"/>
        </w:rPr>
      </w:pPr>
      <w:del w:id="388" w:author="Francois Edouard" w:date="2017-04-04T08:39:00Z">
        <w:r w:rsidRPr="00563892" w:rsidDel="00DD5711">
          <w:delText>The copyright conditions statement for this content is attached with this document (Stuttgart_14_10_07_EULA_Unterschrift.pdf).</w:delText>
        </w:r>
      </w:del>
    </w:p>
    <w:p w14:paraId="043951D3" w14:textId="4DA602D0" w:rsidR="000D1792" w:rsidRPr="00563892" w:rsidDel="00DD5711" w:rsidRDefault="000D1792">
      <w:pPr>
        <w:rPr>
          <w:del w:id="389" w:author="Francois Edouard" w:date="2017-04-04T08:39:00Z"/>
          <w:i/>
          <w:highlight w:val="yellow"/>
        </w:rPr>
      </w:pPr>
    </w:p>
    <w:p w14:paraId="2604ADF9" w14:textId="090B3430" w:rsidR="000D1792" w:rsidRPr="00563892" w:rsidDel="00DD5711" w:rsidRDefault="000D1792">
      <w:pPr>
        <w:rPr>
          <w:del w:id="390" w:author="Francois Edouard" w:date="2017-04-04T08:39:00Z"/>
        </w:rPr>
        <w:pPrChange w:id="391" w:author="Francois Edouard" w:date="2017-04-04T08:39:00Z">
          <w:pPr>
            <w:pStyle w:val="a3"/>
          </w:pPr>
        </w:pPrChange>
      </w:pPr>
      <w:del w:id="392" w:author="Francois Edouard" w:date="2017-04-04T08:39:00Z">
        <w:r w:rsidRPr="00563892" w:rsidDel="00DD5711">
          <w:delText>Classes D sequences:</w:delText>
        </w:r>
      </w:del>
    </w:p>
    <w:p w14:paraId="1C92E447" w14:textId="0F29D96D" w:rsidR="000D1792" w:rsidRPr="00563892" w:rsidDel="00DD5711" w:rsidRDefault="000D1792">
      <w:pPr>
        <w:rPr>
          <w:del w:id="393" w:author="Francois Edouard" w:date="2017-04-04T08:39:00Z"/>
          <w:szCs w:val="24"/>
        </w:rPr>
        <w:pPrChange w:id="394" w:author="Francois Edouard" w:date="2017-04-04T08:39:00Z">
          <w:pPr>
            <w:spacing w:before="120"/>
          </w:pPr>
        </w:pPrChange>
      </w:pPr>
      <w:del w:id="395" w:author="Francois Edouard" w:date="2017-04-04T08:39:00Z">
        <w:r w:rsidRPr="00563892" w:rsidDel="00DD5711">
          <w:rPr>
            <w:szCs w:val="24"/>
          </w:rPr>
          <w:delText>The copyright conditions statement for this content can be found at:</w:delText>
        </w:r>
      </w:del>
    </w:p>
    <w:p w14:paraId="4A4C41D2" w14:textId="1D02281C" w:rsidR="000D1792" w:rsidRPr="00563892" w:rsidDel="00DD5711" w:rsidRDefault="00DD5711">
      <w:pPr>
        <w:rPr>
          <w:del w:id="396" w:author="Francois Edouard" w:date="2017-04-04T08:39:00Z"/>
          <w:szCs w:val="24"/>
        </w:rPr>
        <w:pPrChange w:id="397" w:author="Francois Edouard" w:date="2017-04-04T08:39:00Z">
          <w:pPr>
            <w:spacing w:before="120"/>
          </w:pPr>
        </w:pPrChange>
      </w:pPr>
      <w:del w:id="398" w:author="Francois Edouard" w:date="2017-04-04T08:39:00Z">
        <w:r w:rsidDel="00DD5711">
          <w:fldChar w:fldCharType="begin"/>
        </w:r>
        <w:r w:rsidDel="00DD5711">
          <w:delInstrText xml:space="preserve"> HYPERLINK "http://www.dcimovies.com/2014_StEM_Access/" </w:delInstrText>
        </w:r>
        <w:r w:rsidDel="00DD5711">
          <w:fldChar w:fldCharType="separate"/>
        </w:r>
        <w:r w:rsidR="000D1792" w:rsidRPr="00563892" w:rsidDel="00DD5711">
          <w:rPr>
            <w:rStyle w:val="Hyperlink"/>
            <w:szCs w:val="24"/>
          </w:rPr>
          <w:delText>http://www.dcimovies.com/2014_StEM_Access/</w:delText>
        </w:r>
        <w:r w:rsidDel="00DD5711">
          <w:rPr>
            <w:rStyle w:val="Hyperlink"/>
            <w:szCs w:val="24"/>
          </w:rPr>
          <w:fldChar w:fldCharType="end"/>
        </w:r>
        <w:r w:rsidR="000D1792" w:rsidRPr="00563892" w:rsidDel="00DD5711">
          <w:rPr>
            <w:szCs w:val="24"/>
          </w:rPr>
          <w:delText>.</w:delText>
        </w:r>
      </w:del>
    </w:p>
    <w:p w14:paraId="6A8600CF" w14:textId="76C97104" w:rsidR="000D1792" w:rsidRPr="00563892" w:rsidDel="00DD5711" w:rsidRDefault="000D1792">
      <w:pPr>
        <w:rPr>
          <w:del w:id="399" w:author="Francois Edouard" w:date="2017-04-04T08:39:00Z"/>
          <w:i/>
        </w:rPr>
        <w:pPrChange w:id="400" w:author="Francois Edouard" w:date="2017-04-04T08:39:00Z">
          <w:pPr>
            <w:spacing w:before="120"/>
          </w:pPr>
        </w:pPrChange>
      </w:pPr>
    </w:p>
    <w:p w14:paraId="31D9F824" w14:textId="3F29CF5D" w:rsidR="000D1792" w:rsidRPr="00563892" w:rsidDel="00DD5711" w:rsidRDefault="000D1792">
      <w:pPr>
        <w:rPr>
          <w:del w:id="401" w:author="Francois Edouard" w:date="2017-04-04T08:39:00Z"/>
        </w:rPr>
        <w:pPrChange w:id="402" w:author="Francois Edouard" w:date="2017-04-04T08:39:00Z">
          <w:pPr>
            <w:pStyle w:val="a3"/>
            <w:jc w:val="left"/>
          </w:pPr>
        </w:pPrChange>
      </w:pPr>
      <w:del w:id="403" w:author="Francois Edouard" w:date="2017-04-04T08:39:00Z">
        <w:r w:rsidRPr="00563892" w:rsidDel="00DD5711">
          <w:delText>Classes G sequences:</w:delText>
        </w:r>
      </w:del>
    </w:p>
    <w:p w14:paraId="121148FC" w14:textId="5630E2B7" w:rsidR="000D1792" w:rsidRPr="00563892" w:rsidRDefault="000D1792">
      <w:pPr>
        <w:pPrChange w:id="404" w:author="Francois Edouard" w:date="2017-04-04T08:39:00Z">
          <w:pPr>
            <w:spacing w:before="120"/>
          </w:pPr>
        </w:pPrChange>
      </w:pPr>
      <w:del w:id="405" w:author="Francois Edouard" w:date="2017-04-04T08:39:00Z">
        <w:r w:rsidRPr="00563892" w:rsidDel="00DD5711">
          <w:delText>The copyright conditions statement for this content is attached with this document (CableLabs_Creative Commons Attribution-NonCommercial-NoDerivatives 4.0 International Public License.pdf).</w:delText>
        </w:r>
      </w:del>
    </w:p>
    <w:p w14:paraId="76B4FCF1" w14:textId="77777777" w:rsidR="000D1792" w:rsidRPr="00563892" w:rsidRDefault="000D1792" w:rsidP="008217E5">
      <w:pPr>
        <w:keepNext/>
        <w:tabs>
          <w:tab w:val="clear" w:pos="360"/>
          <w:tab w:val="clear" w:pos="720"/>
          <w:tab w:val="clear" w:pos="1080"/>
          <w:tab w:val="clear" w:pos="1440"/>
          <w:tab w:val="left" w:pos="450"/>
          <w:tab w:val="left" w:pos="1191"/>
          <w:tab w:val="left" w:pos="1588"/>
          <w:tab w:val="left" w:pos="1985"/>
        </w:tabs>
        <w:spacing w:before="360" w:after="240" w:line="310" w:lineRule="exact"/>
        <w:outlineLvl w:val="0"/>
        <w:rPr>
          <w:color w:val="000000"/>
          <w:szCs w:val="24"/>
        </w:rPr>
      </w:pPr>
    </w:p>
    <w:sectPr w:rsidR="000D1792" w:rsidRPr="00563892" w:rsidSect="00A01439">
      <w:footerReference w:type="default" r:id="rId29"/>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79FE34" w14:textId="77777777" w:rsidR="00CA55D9" w:rsidRDefault="00CA55D9">
      <w:r>
        <w:separator/>
      </w:r>
    </w:p>
  </w:endnote>
  <w:endnote w:type="continuationSeparator" w:id="0">
    <w:p w14:paraId="7ECD2867" w14:textId="77777777" w:rsidR="00CA55D9" w:rsidRDefault="00CA5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Yu Gothic"/>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9ED05" w14:textId="57907B4D" w:rsidR="00B11330" w:rsidRDefault="00B1133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F867AA">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ins w:id="406" w:author="Gary Sullivan" w:date="2017-04-05T13:59:00Z">
      <w:r w:rsidR="00F867AA">
        <w:rPr>
          <w:rStyle w:val="PageNumber"/>
          <w:noProof/>
        </w:rPr>
        <w:t>2017-04-04</w:t>
      </w:r>
    </w:ins>
    <w:ins w:id="407" w:author="Francois Edouard" w:date="2017-04-05T06:15:00Z">
      <w:del w:id="408" w:author="Gary Sullivan" w:date="2017-04-05T13:59:00Z">
        <w:r w:rsidR="005B35FB" w:rsidDel="00F867AA">
          <w:rPr>
            <w:rStyle w:val="PageNumber"/>
            <w:noProof/>
          </w:rPr>
          <w:delText>2017-04-05</w:delText>
        </w:r>
      </w:del>
    </w:ins>
    <w:del w:id="409" w:author="Gary Sullivan" w:date="2017-04-05T13:59:00Z">
      <w:r w:rsidDel="00F867AA">
        <w:rPr>
          <w:rStyle w:val="PageNumber"/>
          <w:noProof/>
        </w:rPr>
        <w:delText>2017-03-02</w:delText>
      </w:r>
    </w:del>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E2781F" w14:textId="77777777" w:rsidR="00CA55D9" w:rsidRDefault="00CA55D9">
      <w:r>
        <w:separator/>
      </w:r>
    </w:p>
  </w:footnote>
  <w:footnote w:type="continuationSeparator" w:id="0">
    <w:p w14:paraId="243325B8" w14:textId="77777777" w:rsidR="00CA55D9" w:rsidRDefault="00CA55D9">
      <w:r>
        <w:continuationSeparator/>
      </w:r>
    </w:p>
  </w:footnote>
  <w:footnote w:id="1">
    <w:p w14:paraId="0FDB7835" w14:textId="6B253DF8" w:rsidR="00B11330" w:rsidRPr="00FA42C0" w:rsidRDefault="00B11330" w:rsidP="00105BCB">
      <w:pPr>
        <w:pStyle w:val="FootnoteText"/>
        <w:rPr>
          <w:sz w:val="20"/>
        </w:rPr>
      </w:pPr>
      <w:r w:rsidRPr="00FA42C0">
        <w:rPr>
          <w:rStyle w:val="FootnoteReference"/>
          <w:sz w:val="20"/>
        </w:rPr>
        <w:footnoteRef/>
      </w:r>
      <w:r w:rsidRPr="00FA42C0">
        <w:rPr>
          <w:sz w:val="20"/>
        </w:rPr>
        <w:t xml:space="preserve"> Since standard range</w:t>
      </w:r>
      <w:r>
        <w:rPr>
          <w:sz w:val="20"/>
        </w:rPr>
        <w:t xml:space="preserve"> is used</w:t>
      </w:r>
      <w:r w:rsidRPr="00FA42C0">
        <w:rPr>
          <w:sz w:val="20"/>
        </w:rPr>
        <w:t>, where 0.0 is mapped to code word 64 and 1.0 is mapped to code word 940, the starting interval is [64, 940] rather than [0, 1023].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6544C"/>
    <w:multiLevelType w:val="hybridMultilevel"/>
    <w:tmpl w:val="6C64BBC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F252BD"/>
    <w:multiLevelType w:val="singleLevel"/>
    <w:tmpl w:val="77FA1664"/>
    <w:lvl w:ilvl="0">
      <w:start w:val="1"/>
      <w:numFmt w:val="decimal"/>
      <w:pStyle w:val="Bibliography1"/>
      <w:lvlText w:val="[%1]"/>
      <w:lvlJc w:val="left"/>
      <w:pPr>
        <w:tabs>
          <w:tab w:val="num" w:pos="360"/>
        </w:tabs>
        <w:ind w:left="360" w:hanging="360"/>
      </w:pPr>
    </w:lvl>
  </w:abstractNum>
  <w:abstractNum w:abstractNumId="2" w15:restartNumberingAfterBreak="0">
    <w:nsid w:val="08A55008"/>
    <w:multiLevelType w:val="multilevel"/>
    <w:tmpl w:val="23E201C4"/>
    <w:styleLink w:val="Legal"/>
    <w:lvl w:ilvl="0">
      <w:start w:val="1"/>
      <w:numFmt w:val="upperLetter"/>
      <w:suff w:val="nothing"/>
      <w:lvlText w:val="Annex %1"/>
      <w:lvlJc w:val="left"/>
      <w:pPr>
        <w:ind w:left="0" w:firstLine="0"/>
      </w:pPr>
      <w:rPr>
        <w:rFonts w:hint="default"/>
        <w:b/>
        <w:i w:val="0"/>
      </w:rPr>
    </w:lvl>
    <w:lvl w:ilvl="1">
      <w:start w:val="1"/>
      <w:numFmt w:val="decimal"/>
      <w:lvlText w:val="%1.%2."/>
      <w:lvlJc w:val="left"/>
      <w:pPr>
        <w:tabs>
          <w:tab w:val="num" w:pos="720"/>
        </w:tabs>
        <w:ind w:left="0" w:firstLine="0"/>
      </w:pPr>
      <w:rPr>
        <w:rFonts w:hint="default"/>
        <w:b/>
        <w:i w:val="0"/>
      </w:rPr>
    </w:lvl>
    <w:lvl w:ilvl="2">
      <w:start w:val="1"/>
      <w:numFmt w:val="decimal"/>
      <w:lvlText w:val="%1.%2.%3."/>
      <w:lvlJc w:val="left"/>
      <w:pPr>
        <w:tabs>
          <w:tab w:val="num" w:pos="1296"/>
        </w:tabs>
        <w:ind w:left="0" w:firstLine="0"/>
      </w:pPr>
      <w:rPr>
        <w:rFonts w:hint="default"/>
        <w:b/>
        <w:i w:val="0"/>
      </w:rPr>
    </w:lvl>
    <w:lvl w:ilvl="3">
      <w:start w:val="1"/>
      <w:numFmt w:val="decimal"/>
      <w:lvlText w:val="%1.%2.%3.%4."/>
      <w:lvlJc w:val="left"/>
      <w:pPr>
        <w:tabs>
          <w:tab w:val="num" w:pos="4032"/>
        </w:tabs>
        <w:ind w:left="3096" w:hanging="3096"/>
      </w:pPr>
      <w:rPr>
        <w:rFonts w:hint="default"/>
        <w:b/>
        <w:i w:val="0"/>
      </w:rPr>
    </w:lvl>
    <w:lvl w:ilvl="4">
      <w:start w:val="1"/>
      <w:numFmt w:val="decimal"/>
      <w:lvlText w:val="%1.%2.%3.%4.%5."/>
      <w:lvlJc w:val="left"/>
      <w:pPr>
        <w:tabs>
          <w:tab w:val="num" w:pos="1800"/>
        </w:tabs>
        <w:ind w:left="0" w:firstLine="0"/>
      </w:pPr>
      <w:rPr>
        <w:rFonts w:hint="default"/>
        <w:b/>
        <w:i w:val="0"/>
      </w:rPr>
    </w:lvl>
    <w:lvl w:ilvl="5">
      <w:start w:val="1"/>
      <w:numFmt w:val="decimal"/>
      <w:lvlText w:val="%1.%2.%3.%4.%5.%6."/>
      <w:lvlJc w:val="left"/>
      <w:pPr>
        <w:tabs>
          <w:tab w:val="num" w:pos="1800"/>
        </w:tabs>
        <w:ind w:left="0" w:firstLine="0"/>
      </w:pPr>
      <w:rPr>
        <w:rFonts w:hint="default"/>
        <w:b/>
        <w:i w:val="0"/>
      </w:rPr>
    </w:lvl>
    <w:lvl w:ilvl="6">
      <w:start w:val="1"/>
      <w:numFmt w:val="decimal"/>
      <w:lvlText w:val="%1.%2.%3.%4.%5.%6.%7"/>
      <w:lvlJc w:val="left"/>
      <w:pPr>
        <w:tabs>
          <w:tab w:val="num" w:pos="5040"/>
        </w:tabs>
        <w:ind w:left="4320" w:hanging="4320"/>
      </w:pPr>
      <w:rPr>
        <w:rFonts w:hint="default"/>
      </w:rPr>
    </w:lvl>
    <w:lvl w:ilvl="7">
      <w:start w:val="1"/>
      <w:numFmt w:val="decimal"/>
      <w:lvlText w:val="%1.%2.%3.%4.%5.%6.%7.%8"/>
      <w:lvlJc w:val="left"/>
      <w:pPr>
        <w:tabs>
          <w:tab w:val="num" w:pos="5400"/>
        </w:tabs>
        <w:ind w:left="5040" w:hanging="5040"/>
      </w:pPr>
      <w:rPr>
        <w:rFonts w:hint="default"/>
      </w:rPr>
    </w:lvl>
    <w:lvl w:ilvl="8">
      <w:start w:val="1"/>
      <w:numFmt w:val="decimal"/>
      <w:lvlText w:val="%1.%2.%3.%4.%5.%6.%7.%9.%9."/>
      <w:lvlJc w:val="left"/>
      <w:pPr>
        <w:tabs>
          <w:tab w:val="num" w:pos="5760"/>
        </w:tabs>
        <w:ind w:left="5760" w:hanging="5760"/>
      </w:pPr>
      <w:rPr>
        <w:rFonts w:hint="default"/>
      </w:rPr>
    </w:lvl>
  </w:abstractNum>
  <w:abstractNum w:abstractNumId="3" w15:restartNumberingAfterBreak="0">
    <w:nsid w:val="12241519"/>
    <w:multiLevelType w:val="hybridMultilevel"/>
    <w:tmpl w:val="4948B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4901AB"/>
    <w:multiLevelType w:val="hybridMultilevel"/>
    <w:tmpl w:val="7AF8F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B17F8D"/>
    <w:multiLevelType w:val="hybridMultilevel"/>
    <w:tmpl w:val="294CC7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B51204"/>
    <w:multiLevelType w:val="multilevel"/>
    <w:tmpl w:val="19FC2620"/>
    <w:lvl w:ilvl="0">
      <w:start w:val="1"/>
      <w:numFmt w:val="upperLetter"/>
      <w:suff w:val="nothing"/>
      <w:lvlText w:val="Annex %1"/>
      <w:lvlJc w:val="left"/>
      <w:pPr>
        <w:ind w:left="5310" w:firstLine="0"/>
      </w:pPr>
      <w:rPr>
        <w:rFonts w:hint="default"/>
        <w:b/>
        <w:i w:val="0"/>
      </w:rPr>
    </w:lvl>
    <w:lvl w:ilvl="1">
      <w:start w:val="1"/>
      <w:numFmt w:val="decimal"/>
      <w:lvlText w:val="%1.%2."/>
      <w:lvlJc w:val="left"/>
      <w:pPr>
        <w:tabs>
          <w:tab w:val="num" w:pos="720"/>
        </w:tabs>
        <w:ind w:left="0" w:firstLine="0"/>
      </w:pPr>
      <w:rPr>
        <w:rFonts w:hint="default"/>
        <w:b/>
        <w:i w:val="0"/>
      </w:rPr>
    </w:lvl>
    <w:lvl w:ilvl="2">
      <w:start w:val="1"/>
      <w:numFmt w:val="decimal"/>
      <w:lvlText w:val="%1.%2.%3."/>
      <w:lvlJc w:val="left"/>
      <w:pPr>
        <w:tabs>
          <w:tab w:val="num" w:pos="1080"/>
        </w:tabs>
        <w:ind w:left="0" w:firstLine="0"/>
      </w:pPr>
      <w:rPr>
        <w:rFonts w:hint="default"/>
        <w:b/>
        <w:i w:val="0"/>
      </w:rPr>
    </w:lvl>
    <w:lvl w:ilvl="3">
      <w:start w:val="1"/>
      <w:numFmt w:val="decimal"/>
      <w:lvlText w:val="%1.%2.%3.%4."/>
      <w:lvlJc w:val="left"/>
      <w:pPr>
        <w:tabs>
          <w:tab w:val="num" w:pos="1080"/>
        </w:tabs>
        <w:ind w:left="0" w:firstLine="0"/>
      </w:pPr>
      <w:rPr>
        <w:rFonts w:ascii="Times New Roman Bold" w:hAnsi="Times New Roman Bold" w:hint="default"/>
        <w:b/>
        <w:bCs/>
        <w:i w:val="0"/>
        <w:iCs w:val="0"/>
        <w:sz w:val="26"/>
        <w:szCs w:val="26"/>
      </w:rPr>
    </w:lvl>
    <w:lvl w:ilvl="4">
      <w:start w:val="1"/>
      <w:numFmt w:val="decimal"/>
      <w:lvlText w:val="%1.%2.%3.%4.%5."/>
      <w:lvlJc w:val="left"/>
      <w:pPr>
        <w:tabs>
          <w:tab w:val="num" w:pos="1728"/>
        </w:tabs>
        <w:ind w:left="1296" w:hanging="1296"/>
      </w:pPr>
      <w:rPr>
        <w:rFonts w:ascii="Times New Roman Bold" w:hAnsi="Times New Roman Bold" w:hint="default"/>
        <w:b/>
        <w:bCs/>
        <w:i w:val="0"/>
        <w:iCs w:val="0"/>
        <w:sz w:val="26"/>
        <w:szCs w:val="26"/>
      </w:rPr>
    </w:lvl>
    <w:lvl w:ilvl="5">
      <w:start w:val="1"/>
      <w:numFmt w:val="decimal"/>
      <w:lvlText w:val="%1.%2.%3.%4.%5.%6."/>
      <w:lvlJc w:val="left"/>
      <w:pPr>
        <w:tabs>
          <w:tab w:val="num" w:pos="1440"/>
        </w:tabs>
        <w:ind w:left="2880" w:hanging="2880"/>
      </w:pPr>
      <w:rPr>
        <w:rFonts w:ascii="Times New Roman Bold" w:hAnsi="Times New Roman Bold" w:hint="default"/>
        <w:b/>
        <w:bCs/>
        <w:i w:val="0"/>
        <w:iCs w:val="0"/>
        <w:sz w:val="24"/>
        <w:szCs w:val="24"/>
      </w:rPr>
    </w:lvl>
    <w:lvl w:ilvl="6">
      <w:start w:val="1"/>
      <w:numFmt w:val="decimal"/>
      <w:lvlText w:val="%1.%2.%3.%4.%5.%6.%7"/>
      <w:lvlJc w:val="left"/>
      <w:pPr>
        <w:tabs>
          <w:tab w:val="num" w:pos="5040"/>
        </w:tabs>
        <w:ind w:left="4320" w:hanging="4320"/>
      </w:pPr>
      <w:rPr>
        <w:rFonts w:hint="default"/>
      </w:rPr>
    </w:lvl>
    <w:lvl w:ilvl="7">
      <w:start w:val="1"/>
      <w:numFmt w:val="decimal"/>
      <w:lvlText w:val="%1.%2.%3.%4.%5.%6.%7.%8"/>
      <w:lvlJc w:val="left"/>
      <w:pPr>
        <w:tabs>
          <w:tab w:val="num" w:pos="5400"/>
        </w:tabs>
        <w:ind w:left="5040" w:hanging="5040"/>
      </w:pPr>
      <w:rPr>
        <w:rFonts w:hint="default"/>
      </w:rPr>
    </w:lvl>
    <w:lvl w:ilvl="8">
      <w:start w:val="1"/>
      <w:numFmt w:val="decimal"/>
      <w:lvlText w:val="%1.%2.%3.%4.%5.%6.%7.%9.%9."/>
      <w:lvlJc w:val="left"/>
      <w:pPr>
        <w:tabs>
          <w:tab w:val="num" w:pos="5760"/>
        </w:tabs>
        <w:ind w:left="5760" w:hanging="5760"/>
      </w:pPr>
      <w:rPr>
        <w:rFonts w:hint="default"/>
      </w:rPr>
    </w:lvl>
  </w:abstractNum>
  <w:abstractNum w:abstractNumId="7" w15:restartNumberingAfterBreak="0">
    <w:nsid w:val="20FB6634"/>
    <w:multiLevelType w:val="hybridMultilevel"/>
    <w:tmpl w:val="573068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2FB28CF"/>
    <w:multiLevelType w:val="hybridMultilevel"/>
    <w:tmpl w:val="81BEF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25415FF7"/>
    <w:multiLevelType w:val="hybridMultilevel"/>
    <w:tmpl w:val="B6C4F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056EFA"/>
    <w:multiLevelType w:val="multilevel"/>
    <w:tmpl w:val="B3E839FE"/>
    <w:lvl w:ilvl="0">
      <w:start w:val="1"/>
      <w:numFmt w:val="decimal"/>
      <w:lvlText w:val="%1."/>
      <w:lvlJc w:val="left"/>
      <w:pPr>
        <w:ind w:left="432" w:hanging="432"/>
      </w:pPr>
      <w:rPr>
        <w:rFonts w:hint="default"/>
        <w:b/>
        <w:bCs/>
        <w:i w:val="0"/>
        <w:iCs w:val="0"/>
        <w:caps w:val="0"/>
        <w:smallCaps w:val="0"/>
        <w:strike w:val="0"/>
        <w:dstrike w:val="0"/>
        <w:noProof w:val="0"/>
        <w:snapToGrid w:val="0"/>
        <w:vanish w:val="0"/>
        <w:color w:val="000000"/>
        <w:spacing w:val="0"/>
        <w:w w:val="0"/>
        <w:kern w:val="0"/>
        <w:position w:val="0"/>
        <w:sz w:val="26"/>
        <w:szCs w:val="26"/>
        <w:u w:val="none"/>
        <w:vertAlign w:val="baseline"/>
        <w:em w:val="none"/>
      </w:rPr>
    </w:lvl>
    <w:lvl w:ilvl="1">
      <w:start w:val="1"/>
      <w:numFmt w:val="decimal"/>
      <w:lvlText w:val="%1.%2."/>
      <w:lvlJc w:val="left"/>
      <w:pPr>
        <w:ind w:left="432" w:hanging="432"/>
      </w:pPr>
      <w:rPr>
        <w:rFonts w:hint="default"/>
        <w:lang w:val="en-US"/>
      </w:rPr>
    </w:lvl>
    <w:lvl w:ilvl="2">
      <w:start w:val="1"/>
      <w:numFmt w:val="decimal"/>
      <w:lvlText w:val="%1.%2.%3."/>
      <w:lvlJc w:val="left"/>
      <w:pPr>
        <w:ind w:left="576" w:hanging="576"/>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936" w:hanging="936"/>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2DE96F89"/>
    <w:multiLevelType w:val="hybridMultilevel"/>
    <w:tmpl w:val="70BA0720"/>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32470D9F"/>
    <w:multiLevelType w:val="hybridMultilevel"/>
    <w:tmpl w:val="1904EF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226A17"/>
    <w:multiLevelType w:val="hybridMultilevel"/>
    <w:tmpl w:val="6BB0B6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603713"/>
    <w:multiLevelType w:val="hybridMultilevel"/>
    <w:tmpl w:val="14B243C8"/>
    <w:lvl w:ilvl="0" w:tplc="CA140B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8B4204"/>
    <w:multiLevelType w:val="hybridMultilevel"/>
    <w:tmpl w:val="AFEC8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C11B31"/>
    <w:multiLevelType w:val="hybridMultilevel"/>
    <w:tmpl w:val="D2A0F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1D0EE3"/>
    <w:multiLevelType w:val="hybridMultilevel"/>
    <w:tmpl w:val="8146F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4103FD"/>
    <w:multiLevelType w:val="hybridMultilevel"/>
    <w:tmpl w:val="239C6DD2"/>
    <w:lvl w:ilvl="0" w:tplc="FA30BAA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2"/>
  </w:num>
  <w:num w:numId="4">
    <w:abstractNumId w:val="1"/>
  </w:num>
  <w:num w:numId="5">
    <w:abstractNumId w:val="12"/>
  </w:num>
  <w:num w:numId="6">
    <w:abstractNumId w:val="17"/>
  </w:num>
  <w:num w:numId="7">
    <w:abstractNumId w:val="5"/>
  </w:num>
  <w:num w:numId="8">
    <w:abstractNumId w:val="13"/>
  </w:num>
  <w:num w:numId="9">
    <w:abstractNumId w:val="8"/>
  </w:num>
  <w:num w:numId="10">
    <w:abstractNumId w:val="4"/>
  </w:num>
  <w:num w:numId="11">
    <w:abstractNumId w:val="3"/>
  </w:num>
  <w:num w:numId="12">
    <w:abstractNumId w:val="16"/>
  </w:num>
  <w:num w:numId="13">
    <w:abstractNumId w:val="6"/>
  </w:num>
  <w:num w:numId="14">
    <w:abstractNumId w:val="14"/>
  </w:num>
  <w:num w:numId="15">
    <w:abstractNumId w:val="10"/>
  </w:num>
  <w:num w:numId="16">
    <w:abstractNumId w:val="9"/>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9"/>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9"/>
  </w:num>
  <w:num w:numId="35">
    <w:abstractNumId w:val="19"/>
  </w:num>
  <w:num w:numId="36">
    <w:abstractNumId w:val="9"/>
  </w:num>
  <w:num w:numId="37">
    <w:abstractNumId w:val="0"/>
  </w:num>
  <w:num w:numId="38">
    <w:abstractNumId w:val="15"/>
  </w:num>
  <w:num w:numId="39">
    <w:abstractNumId w:val="18"/>
  </w:num>
  <w:num w:numId="40">
    <w:abstractNumId w:val="7"/>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ary Sullivan">
    <w15:presenceInfo w15:providerId="None" w15:userId="Gary Sullivan"/>
  </w15:person>
  <w15:person w15:author="Francois Edouard">
    <w15:presenceInfo w15:providerId="AD" w15:userId="S-1-5-21-796845957-1606980848-1801674531-2022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0D42"/>
    <w:rsid w:val="00001441"/>
    <w:rsid w:val="00005756"/>
    <w:rsid w:val="00013B72"/>
    <w:rsid w:val="0002184B"/>
    <w:rsid w:val="000228E1"/>
    <w:rsid w:val="00022C60"/>
    <w:rsid w:val="0002300A"/>
    <w:rsid w:val="00027ADA"/>
    <w:rsid w:val="00027E0B"/>
    <w:rsid w:val="00030195"/>
    <w:rsid w:val="000308A3"/>
    <w:rsid w:val="000342B7"/>
    <w:rsid w:val="000413DA"/>
    <w:rsid w:val="0004386F"/>
    <w:rsid w:val="000445BD"/>
    <w:rsid w:val="000458BC"/>
    <w:rsid w:val="00045C41"/>
    <w:rsid w:val="00046C03"/>
    <w:rsid w:val="00046D6D"/>
    <w:rsid w:val="000548C1"/>
    <w:rsid w:val="00055E24"/>
    <w:rsid w:val="00057C84"/>
    <w:rsid w:val="000605ED"/>
    <w:rsid w:val="00060A23"/>
    <w:rsid w:val="0006100F"/>
    <w:rsid w:val="00061BAF"/>
    <w:rsid w:val="00064537"/>
    <w:rsid w:val="00065039"/>
    <w:rsid w:val="000731D7"/>
    <w:rsid w:val="0007614F"/>
    <w:rsid w:val="00077CAF"/>
    <w:rsid w:val="00087B5B"/>
    <w:rsid w:val="000922E0"/>
    <w:rsid w:val="00093FF0"/>
    <w:rsid w:val="00097E3A"/>
    <w:rsid w:val="000A0AD0"/>
    <w:rsid w:val="000A3112"/>
    <w:rsid w:val="000A7B00"/>
    <w:rsid w:val="000B07B9"/>
    <w:rsid w:val="000B0C0F"/>
    <w:rsid w:val="000B1120"/>
    <w:rsid w:val="000B12D5"/>
    <w:rsid w:val="000B1C6B"/>
    <w:rsid w:val="000B4538"/>
    <w:rsid w:val="000B4FF9"/>
    <w:rsid w:val="000B68A0"/>
    <w:rsid w:val="000B7EEB"/>
    <w:rsid w:val="000C09AC"/>
    <w:rsid w:val="000D1792"/>
    <w:rsid w:val="000D1B4D"/>
    <w:rsid w:val="000D61C2"/>
    <w:rsid w:val="000E00F3"/>
    <w:rsid w:val="000E758B"/>
    <w:rsid w:val="000F158C"/>
    <w:rsid w:val="000F547B"/>
    <w:rsid w:val="00102F3D"/>
    <w:rsid w:val="0010397B"/>
    <w:rsid w:val="00105BCB"/>
    <w:rsid w:val="00107F89"/>
    <w:rsid w:val="00112027"/>
    <w:rsid w:val="00121DD6"/>
    <w:rsid w:val="001237D6"/>
    <w:rsid w:val="00124E38"/>
    <w:rsid w:val="0012580B"/>
    <w:rsid w:val="00127F12"/>
    <w:rsid w:val="00130DFA"/>
    <w:rsid w:val="00131F90"/>
    <w:rsid w:val="0013526E"/>
    <w:rsid w:val="0013527D"/>
    <w:rsid w:val="001378B4"/>
    <w:rsid w:val="00146152"/>
    <w:rsid w:val="001559C0"/>
    <w:rsid w:val="001620C8"/>
    <w:rsid w:val="001631FC"/>
    <w:rsid w:val="00171371"/>
    <w:rsid w:val="00171C7C"/>
    <w:rsid w:val="00175A24"/>
    <w:rsid w:val="00175FD0"/>
    <w:rsid w:val="0018126B"/>
    <w:rsid w:val="00184B5F"/>
    <w:rsid w:val="00187026"/>
    <w:rsid w:val="00187E58"/>
    <w:rsid w:val="00190FB3"/>
    <w:rsid w:val="001A2313"/>
    <w:rsid w:val="001A297E"/>
    <w:rsid w:val="001A368E"/>
    <w:rsid w:val="001A72D7"/>
    <w:rsid w:val="001A7329"/>
    <w:rsid w:val="001A792F"/>
    <w:rsid w:val="001A7CB6"/>
    <w:rsid w:val="001B2E3B"/>
    <w:rsid w:val="001B436D"/>
    <w:rsid w:val="001B4E28"/>
    <w:rsid w:val="001C1961"/>
    <w:rsid w:val="001C3525"/>
    <w:rsid w:val="001C3AAB"/>
    <w:rsid w:val="001C3AFB"/>
    <w:rsid w:val="001C50FD"/>
    <w:rsid w:val="001C5734"/>
    <w:rsid w:val="001D1BD2"/>
    <w:rsid w:val="001D3C04"/>
    <w:rsid w:val="001E02BE"/>
    <w:rsid w:val="001E3B37"/>
    <w:rsid w:val="001E40C4"/>
    <w:rsid w:val="001F01FC"/>
    <w:rsid w:val="001F2594"/>
    <w:rsid w:val="001F294D"/>
    <w:rsid w:val="001F48EA"/>
    <w:rsid w:val="001F5D0C"/>
    <w:rsid w:val="001F7823"/>
    <w:rsid w:val="00203C31"/>
    <w:rsid w:val="00204EE2"/>
    <w:rsid w:val="00205289"/>
    <w:rsid w:val="002055A6"/>
    <w:rsid w:val="00206460"/>
    <w:rsid w:val="002069B4"/>
    <w:rsid w:val="00212A31"/>
    <w:rsid w:val="0021309B"/>
    <w:rsid w:val="00213ED0"/>
    <w:rsid w:val="00215DFC"/>
    <w:rsid w:val="00217DA5"/>
    <w:rsid w:val="002212DF"/>
    <w:rsid w:val="00221666"/>
    <w:rsid w:val="002226A2"/>
    <w:rsid w:val="00222CD4"/>
    <w:rsid w:val="00222DDC"/>
    <w:rsid w:val="00224E23"/>
    <w:rsid w:val="00225016"/>
    <w:rsid w:val="002250C3"/>
    <w:rsid w:val="002264A6"/>
    <w:rsid w:val="00226900"/>
    <w:rsid w:val="00227BA7"/>
    <w:rsid w:val="0023011C"/>
    <w:rsid w:val="002302C2"/>
    <w:rsid w:val="002375C1"/>
    <w:rsid w:val="00240595"/>
    <w:rsid w:val="00241E4E"/>
    <w:rsid w:val="00243D61"/>
    <w:rsid w:val="00243F58"/>
    <w:rsid w:val="0024451D"/>
    <w:rsid w:val="00256FD3"/>
    <w:rsid w:val="00263398"/>
    <w:rsid w:val="00264054"/>
    <w:rsid w:val="00266F06"/>
    <w:rsid w:val="0027165F"/>
    <w:rsid w:val="002723BC"/>
    <w:rsid w:val="00273412"/>
    <w:rsid w:val="002746C8"/>
    <w:rsid w:val="00275BCF"/>
    <w:rsid w:val="00284140"/>
    <w:rsid w:val="00291001"/>
    <w:rsid w:val="00291AB5"/>
    <w:rsid w:val="00291E36"/>
    <w:rsid w:val="00292257"/>
    <w:rsid w:val="002929CC"/>
    <w:rsid w:val="002A54E0"/>
    <w:rsid w:val="002B1595"/>
    <w:rsid w:val="002B191D"/>
    <w:rsid w:val="002B4170"/>
    <w:rsid w:val="002B4B68"/>
    <w:rsid w:val="002C17FE"/>
    <w:rsid w:val="002C36AB"/>
    <w:rsid w:val="002C46F4"/>
    <w:rsid w:val="002D0AF6"/>
    <w:rsid w:val="002D2671"/>
    <w:rsid w:val="002D4B5B"/>
    <w:rsid w:val="002D5C24"/>
    <w:rsid w:val="002E4B63"/>
    <w:rsid w:val="002F164D"/>
    <w:rsid w:val="002F2A31"/>
    <w:rsid w:val="002F3D8E"/>
    <w:rsid w:val="002F5711"/>
    <w:rsid w:val="002F741A"/>
    <w:rsid w:val="00303A3D"/>
    <w:rsid w:val="00303AB2"/>
    <w:rsid w:val="00304BEA"/>
    <w:rsid w:val="00305429"/>
    <w:rsid w:val="00306206"/>
    <w:rsid w:val="003076B4"/>
    <w:rsid w:val="0031315F"/>
    <w:rsid w:val="00314EA1"/>
    <w:rsid w:val="00317658"/>
    <w:rsid w:val="00317D85"/>
    <w:rsid w:val="00324649"/>
    <w:rsid w:val="00327C56"/>
    <w:rsid w:val="0033117E"/>
    <w:rsid w:val="003315A1"/>
    <w:rsid w:val="00334C74"/>
    <w:rsid w:val="003373EC"/>
    <w:rsid w:val="00342FF4"/>
    <w:rsid w:val="00346148"/>
    <w:rsid w:val="003635BA"/>
    <w:rsid w:val="003639FD"/>
    <w:rsid w:val="003652E4"/>
    <w:rsid w:val="00365B8E"/>
    <w:rsid w:val="003669EA"/>
    <w:rsid w:val="00367A8D"/>
    <w:rsid w:val="003706CC"/>
    <w:rsid w:val="00370E99"/>
    <w:rsid w:val="003719C3"/>
    <w:rsid w:val="00377710"/>
    <w:rsid w:val="00377CF5"/>
    <w:rsid w:val="00380385"/>
    <w:rsid w:val="00392C3C"/>
    <w:rsid w:val="00397AEF"/>
    <w:rsid w:val="003A2D8E"/>
    <w:rsid w:val="003A33B6"/>
    <w:rsid w:val="003A593F"/>
    <w:rsid w:val="003A5D17"/>
    <w:rsid w:val="003A7B21"/>
    <w:rsid w:val="003A7CE6"/>
    <w:rsid w:val="003B06A9"/>
    <w:rsid w:val="003B1689"/>
    <w:rsid w:val="003B1C1F"/>
    <w:rsid w:val="003B38BF"/>
    <w:rsid w:val="003C20E4"/>
    <w:rsid w:val="003C235B"/>
    <w:rsid w:val="003C6C50"/>
    <w:rsid w:val="003D121E"/>
    <w:rsid w:val="003D1A3B"/>
    <w:rsid w:val="003D4722"/>
    <w:rsid w:val="003D5E98"/>
    <w:rsid w:val="003D6342"/>
    <w:rsid w:val="003E1B56"/>
    <w:rsid w:val="003E6F90"/>
    <w:rsid w:val="003F47C1"/>
    <w:rsid w:val="003F5D0F"/>
    <w:rsid w:val="003F5F5A"/>
    <w:rsid w:val="003F766A"/>
    <w:rsid w:val="004004BF"/>
    <w:rsid w:val="004064E7"/>
    <w:rsid w:val="00406DCD"/>
    <w:rsid w:val="00410C1F"/>
    <w:rsid w:val="00414101"/>
    <w:rsid w:val="004162E5"/>
    <w:rsid w:val="00417836"/>
    <w:rsid w:val="004231C3"/>
    <w:rsid w:val="004234F0"/>
    <w:rsid w:val="004240D1"/>
    <w:rsid w:val="0043337E"/>
    <w:rsid w:val="00433DDB"/>
    <w:rsid w:val="00436033"/>
    <w:rsid w:val="00437619"/>
    <w:rsid w:val="004416A7"/>
    <w:rsid w:val="00447A29"/>
    <w:rsid w:val="00452E3B"/>
    <w:rsid w:val="00456A27"/>
    <w:rsid w:val="00460682"/>
    <w:rsid w:val="004614A1"/>
    <w:rsid w:val="00465A1E"/>
    <w:rsid w:val="00474FC1"/>
    <w:rsid w:val="00481E36"/>
    <w:rsid w:val="004944E5"/>
    <w:rsid w:val="004A11E1"/>
    <w:rsid w:val="004A2A63"/>
    <w:rsid w:val="004A3C28"/>
    <w:rsid w:val="004A44B4"/>
    <w:rsid w:val="004A4780"/>
    <w:rsid w:val="004A7E2C"/>
    <w:rsid w:val="004B210C"/>
    <w:rsid w:val="004C282A"/>
    <w:rsid w:val="004C5E1F"/>
    <w:rsid w:val="004C6135"/>
    <w:rsid w:val="004D3FAD"/>
    <w:rsid w:val="004D405F"/>
    <w:rsid w:val="004D44AF"/>
    <w:rsid w:val="004D4F58"/>
    <w:rsid w:val="004E1631"/>
    <w:rsid w:val="004E3794"/>
    <w:rsid w:val="004E4270"/>
    <w:rsid w:val="004E4F4A"/>
    <w:rsid w:val="004E4F4F"/>
    <w:rsid w:val="004E6789"/>
    <w:rsid w:val="004F1DE3"/>
    <w:rsid w:val="004F2018"/>
    <w:rsid w:val="004F4592"/>
    <w:rsid w:val="004F61E3"/>
    <w:rsid w:val="004F7F47"/>
    <w:rsid w:val="005026EA"/>
    <w:rsid w:val="00502E10"/>
    <w:rsid w:val="005068B2"/>
    <w:rsid w:val="0051015C"/>
    <w:rsid w:val="00512892"/>
    <w:rsid w:val="0051491E"/>
    <w:rsid w:val="00515F1B"/>
    <w:rsid w:val="00516CF1"/>
    <w:rsid w:val="005171A0"/>
    <w:rsid w:val="00520D34"/>
    <w:rsid w:val="00522869"/>
    <w:rsid w:val="00531AE9"/>
    <w:rsid w:val="00533EE3"/>
    <w:rsid w:val="005362E8"/>
    <w:rsid w:val="0054036C"/>
    <w:rsid w:val="005425D1"/>
    <w:rsid w:val="00550A66"/>
    <w:rsid w:val="0055681A"/>
    <w:rsid w:val="00557840"/>
    <w:rsid w:val="00563382"/>
    <w:rsid w:val="00563892"/>
    <w:rsid w:val="0056483D"/>
    <w:rsid w:val="00567EC7"/>
    <w:rsid w:val="00570013"/>
    <w:rsid w:val="00575687"/>
    <w:rsid w:val="005801A2"/>
    <w:rsid w:val="005910A0"/>
    <w:rsid w:val="005952A5"/>
    <w:rsid w:val="005A33A1"/>
    <w:rsid w:val="005A352D"/>
    <w:rsid w:val="005A4D5D"/>
    <w:rsid w:val="005B05DE"/>
    <w:rsid w:val="005B217D"/>
    <w:rsid w:val="005B23E9"/>
    <w:rsid w:val="005B35FB"/>
    <w:rsid w:val="005B370B"/>
    <w:rsid w:val="005B52CC"/>
    <w:rsid w:val="005C385F"/>
    <w:rsid w:val="005C6EAD"/>
    <w:rsid w:val="005D1B70"/>
    <w:rsid w:val="005D3348"/>
    <w:rsid w:val="005D36A7"/>
    <w:rsid w:val="005E1AC6"/>
    <w:rsid w:val="005E7EE3"/>
    <w:rsid w:val="005F08BA"/>
    <w:rsid w:val="005F6F1B"/>
    <w:rsid w:val="005F7AA4"/>
    <w:rsid w:val="00603F96"/>
    <w:rsid w:val="006159F8"/>
    <w:rsid w:val="0061793C"/>
    <w:rsid w:val="00620D4E"/>
    <w:rsid w:val="00621AD3"/>
    <w:rsid w:val="00624B33"/>
    <w:rsid w:val="00630012"/>
    <w:rsid w:val="0063041A"/>
    <w:rsid w:val="00630AA2"/>
    <w:rsid w:val="00640BA5"/>
    <w:rsid w:val="00645FAA"/>
    <w:rsid w:val="00646707"/>
    <w:rsid w:val="00646FAD"/>
    <w:rsid w:val="00655E7E"/>
    <w:rsid w:val="00657F7E"/>
    <w:rsid w:val="00661AD4"/>
    <w:rsid w:val="0066210D"/>
    <w:rsid w:val="00662E58"/>
    <w:rsid w:val="0066390D"/>
    <w:rsid w:val="00664DCF"/>
    <w:rsid w:val="00672586"/>
    <w:rsid w:val="00680E08"/>
    <w:rsid w:val="0068561D"/>
    <w:rsid w:val="00692EB7"/>
    <w:rsid w:val="006A1AA7"/>
    <w:rsid w:val="006A6CE9"/>
    <w:rsid w:val="006A771E"/>
    <w:rsid w:val="006B397E"/>
    <w:rsid w:val="006C269C"/>
    <w:rsid w:val="006C2BF2"/>
    <w:rsid w:val="006C5D39"/>
    <w:rsid w:val="006D6D9B"/>
    <w:rsid w:val="006E26BC"/>
    <w:rsid w:val="006E2810"/>
    <w:rsid w:val="006E411F"/>
    <w:rsid w:val="006E5417"/>
    <w:rsid w:val="006E67F0"/>
    <w:rsid w:val="006F1BDD"/>
    <w:rsid w:val="007023DE"/>
    <w:rsid w:val="007036E8"/>
    <w:rsid w:val="00706667"/>
    <w:rsid w:val="00710096"/>
    <w:rsid w:val="00712F60"/>
    <w:rsid w:val="00715784"/>
    <w:rsid w:val="00720E3B"/>
    <w:rsid w:val="00725B61"/>
    <w:rsid w:val="00725BD3"/>
    <w:rsid w:val="00731554"/>
    <w:rsid w:val="00731BB1"/>
    <w:rsid w:val="0074393F"/>
    <w:rsid w:val="00745F6B"/>
    <w:rsid w:val="0075384B"/>
    <w:rsid w:val="0075585E"/>
    <w:rsid w:val="00760F01"/>
    <w:rsid w:val="00762B7D"/>
    <w:rsid w:val="00762E53"/>
    <w:rsid w:val="0077008B"/>
    <w:rsid w:val="007702CA"/>
    <w:rsid w:val="00770571"/>
    <w:rsid w:val="00770BCB"/>
    <w:rsid w:val="00771C0A"/>
    <w:rsid w:val="0077353E"/>
    <w:rsid w:val="00773748"/>
    <w:rsid w:val="007768FF"/>
    <w:rsid w:val="00777027"/>
    <w:rsid w:val="007824D3"/>
    <w:rsid w:val="00787B3E"/>
    <w:rsid w:val="0079024C"/>
    <w:rsid w:val="007920A4"/>
    <w:rsid w:val="00796EE3"/>
    <w:rsid w:val="007A769D"/>
    <w:rsid w:val="007A7D29"/>
    <w:rsid w:val="007B257B"/>
    <w:rsid w:val="007B4AB8"/>
    <w:rsid w:val="007B7058"/>
    <w:rsid w:val="007C23CC"/>
    <w:rsid w:val="007D0F31"/>
    <w:rsid w:val="007D1181"/>
    <w:rsid w:val="007D450E"/>
    <w:rsid w:val="007D6E6A"/>
    <w:rsid w:val="007E01A3"/>
    <w:rsid w:val="007E0741"/>
    <w:rsid w:val="007E690F"/>
    <w:rsid w:val="007F0E3C"/>
    <w:rsid w:val="007F1F8B"/>
    <w:rsid w:val="007F5354"/>
    <w:rsid w:val="007F67A1"/>
    <w:rsid w:val="00801D4E"/>
    <w:rsid w:val="008050C0"/>
    <w:rsid w:val="008064B6"/>
    <w:rsid w:val="008069A2"/>
    <w:rsid w:val="00807A7E"/>
    <w:rsid w:val="00807CF5"/>
    <w:rsid w:val="008109BB"/>
    <w:rsid w:val="00811BE2"/>
    <w:rsid w:val="00811C05"/>
    <w:rsid w:val="00814012"/>
    <w:rsid w:val="00814333"/>
    <w:rsid w:val="008206C8"/>
    <w:rsid w:val="008217E5"/>
    <w:rsid w:val="00822AF9"/>
    <w:rsid w:val="00823D15"/>
    <w:rsid w:val="008279C1"/>
    <w:rsid w:val="00831C57"/>
    <w:rsid w:val="00833D74"/>
    <w:rsid w:val="0084469C"/>
    <w:rsid w:val="00863810"/>
    <w:rsid w:val="0086387C"/>
    <w:rsid w:val="0086649C"/>
    <w:rsid w:val="00874A6C"/>
    <w:rsid w:val="00876C65"/>
    <w:rsid w:val="00877A0C"/>
    <w:rsid w:val="00893DC5"/>
    <w:rsid w:val="00897670"/>
    <w:rsid w:val="008A23B9"/>
    <w:rsid w:val="008A4B4C"/>
    <w:rsid w:val="008A746B"/>
    <w:rsid w:val="008B4EC0"/>
    <w:rsid w:val="008B77F5"/>
    <w:rsid w:val="008C1E53"/>
    <w:rsid w:val="008C239F"/>
    <w:rsid w:val="008C490B"/>
    <w:rsid w:val="008D11C3"/>
    <w:rsid w:val="008D157F"/>
    <w:rsid w:val="008D3116"/>
    <w:rsid w:val="008D5F3B"/>
    <w:rsid w:val="008D7860"/>
    <w:rsid w:val="008E4699"/>
    <w:rsid w:val="008E480C"/>
    <w:rsid w:val="008E52B0"/>
    <w:rsid w:val="008F3171"/>
    <w:rsid w:val="008F34AA"/>
    <w:rsid w:val="009004E8"/>
    <w:rsid w:val="009015C6"/>
    <w:rsid w:val="00904C77"/>
    <w:rsid w:val="00907757"/>
    <w:rsid w:val="009104FF"/>
    <w:rsid w:val="009212B0"/>
    <w:rsid w:val="00921610"/>
    <w:rsid w:val="00921FA1"/>
    <w:rsid w:val="009234A5"/>
    <w:rsid w:val="009251A8"/>
    <w:rsid w:val="0093088E"/>
    <w:rsid w:val="00933453"/>
    <w:rsid w:val="009336F7"/>
    <w:rsid w:val="0093403D"/>
    <w:rsid w:val="0093520F"/>
    <w:rsid w:val="00935CB1"/>
    <w:rsid w:val="0093605D"/>
    <w:rsid w:val="0093636C"/>
    <w:rsid w:val="009374A7"/>
    <w:rsid w:val="00941B9C"/>
    <w:rsid w:val="00945C9D"/>
    <w:rsid w:val="0095554F"/>
    <w:rsid w:val="00955F6D"/>
    <w:rsid w:val="009560F7"/>
    <w:rsid w:val="009570AA"/>
    <w:rsid w:val="009624ED"/>
    <w:rsid w:val="009636B2"/>
    <w:rsid w:val="00963DE1"/>
    <w:rsid w:val="00964783"/>
    <w:rsid w:val="009651E2"/>
    <w:rsid w:val="009774CE"/>
    <w:rsid w:val="00980DC7"/>
    <w:rsid w:val="00984BA4"/>
    <w:rsid w:val="0098551D"/>
    <w:rsid w:val="0099518F"/>
    <w:rsid w:val="009971B2"/>
    <w:rsid w:val="0099769F"/>
    <w:rsid w:val="009978FD"/>
    <w:rsid w:val="009A0824"/>
    <w:rsid w:val="009A523D"/>
    <w:rsid w:val="009A583A"/>
    <w:rsid w:val="009A75E2"/>
    <w:rsid w:val="009B02A1"/>
    <w:rsid w:val="009B42F1"/>
    <w:rsid w:val="009C1AB1"/>
    <w:rsid w:val="009D12C6"/>
    <w:rsid w:val="009D240E"/>
    <w:rsid w:val="009D6188"/>
    <w:rsid w:val="009E2843"/>
    <w:rsid w:val="009E7778"/>
    <w:rsid w:val="009F0A05"/>
    <w:rsid w:val="009F4015"/>
    <w:rsid w:val="009F496B"/>
    <w:rsid w:val="00A00B13"/>
    <w:rsid w:val="00A01439"/>
    <w:rsid w:val="00A01BF1"/>
    <w:rsid w:val="00A02E61"/>
    <w:rsid w:val="00A05CFF"/>
    <w:rsid w:val="00A06863"/>
    <w:rsid w:val="00A07431"/>
    <w:rsid w:val="00A10170"/>
    <w:rsid w:val="00A1073A"/>
    <w:rsid w:val="00A10819"/>
    <w:rsid w:val="00A13048"/>
    <w:rsid w:val="00A22F1D"/>
    <w:rsid w:val="00A303A3"/>
    <w:rsid w:val="00A46843"/>
    <w:rsid w:val="00A526EC"/>
    <w:rsid w:val="00A52D80"/>
    <w:rsid w:val="00A56B97"/>
    <w:rsid w:val="00A6093D"/>
    <w:rsid w:val="00A61B0B"/>
    <w:rsid w:val="00A712DF"/>
    <w:rsid w:val="00A767DC"/>
    <w:rsid w:val="00A76A6D"/>
    <w:rsid w:val="00A81EA3"/>
    <w:rsid w:val="00A83253"/>
    <w:rsid w:val="00A9158E"/>
    <w:rsid w:val="00A94B10"/>
    <w:rsid w:val="00A9737C"/>
    <w:rsid w:val="00A97A2E"/>
    <w:rsid w:val="00AA3B83"/>
    <w:rsid w:val="00AA6E84"/>
    <w:rsid w:val="00AB4AD4"/>
    <w:rsid w:val="00AB4F01"/>
    <w:rsid w:val="00AC0B48"/>
    <w:rsid w:val="00AC1F1F"/>
    <w:rsid w:val="00AC3304"/>
    <w:rsid w:val="00AC4324"/>
    <w:rsid w:val="00AD05A8"/>
    <w:rsid w:val="00AD55A2"/>
    <w:rsid w:val="00AD5FFB"/>
    <w:rsid w:val="00AE11E9"/>
    <w:rsid w:val="00AE1BD4"/>
    <w:rsid w:val="00AE341B"/>
    <w:rsid w:val="00AE38A5"/>
    <w:rsid w:val="00AE40E4"/>
    <w:rsid w:val="00AE5EC8"/>
    <w:rsid w:val="00AF5676"/>
    <w:rsid w:val="00B01616"/>
    <w:rsid w:val="00B01E48"/>
    <w:rsid w:val="00B04227"/>
    <w:rsid w:val="00B04776"/>
    <w:rsid w:val="00B064AD"/>
    <w:rsid w:val="00B07CA7"/>
    <w:rsid w:val="00B10465"/>
    <w:rsid w:val="00B11330"/>
    <w:rsid w:val="00B1279A"/>
    <w:rsid w:val="00B1691D"/>
    <w:rsid w:val="00B20523"/>
    <w:rsid w:val="00B4194A"/>
    <w:rsid w:val="00B4430E"/>
    <w:rsid w:val="00B50380"/>
    <w:rsid w:val="00B504D0"/>
    <w:rsid w:val="00B5222E"/>
    <w:rsid w:val="00B52541"/>
    <w:rsid w:val="00B53179"/>
    <w:rsid w:val="00B600CD"/>
    <w:rsid w:val="00B61C96"/>
    <w:rsid w:val="00B70EC7"/>
    <w:rsid w:val="00B73A2A"/>
    <w:rsid w:val="00B8551B"/>
    <w:rsid w:val="00B93187"/>
    <w:rsid w:val="00B94A82"/>
    <w:rsid w:val="00B94B06"/>
    <w:rsid w:val="00B94C28"/>
    <w:rsid w:val="00B96574"/>
    <w:rsid w:val="00BA05DF"/>
    <w:rsid w:val="00BA08FE"/>
    <w:rsid w:val="00BB3B8A"/>
    <w:rsid w:val="00BB742C"/>
    <w:rsid w:val="00BC10BA"/>
    <w:rsid w:val="00BC3043"/>
    <w:rsid w:val="00BC4F6E"/>
    <w:rsid w:val="00BC5AFD"/>
    <w:rsid w:val="00BC7738"/>
    <w:rsid w:val="00BD0B4D"/>
    <w:rsid w:val="00BE2A95"/>
    <w:rsid w:val="00BE5E1A"/>
    <w:rsid w:val="00BF0098"/>
    <w:rsid w:val="00BF1199"/>
    <w:rsid w:val="00BF27D4"/>
    <w:rsid w:val="00BF5E54"/>
    <w:rsid w:val="00C0057E"/>
    <w:rsid w:val="00C04F43"/>
    <w:rsid w:val="00C05714"/>
    <w:rsid w:val="00C0609D"/>
    <w:rsid w:val="00C077D9"/>
    <w:rsid w:val="00C106AF"/>
    <w:rsid w:val="00C115AB"/>
    <w:rsid w:val="00C11925"/>
    <w:rsid w:val="00C11F3E"/>
    <w:rsid w:val="00C133DF"/>
    <w:rsid w:val="00C133E4"/>
    <w:rsid w:val="00C16D5E"/>
    <w:rsid w:val="00C26CCB"/>
    <w:rsid w:val="00C30249"/>
    <w:rsid w:val="00C3307C"/>
    <w:rsid w:val="00C3609E"/>
    <w:rsid w:val="00C3723B"/>
    <w:rsid w:val="00C405A5"/>
    <w:rsid w:val="00C42466"/>
    <w:rsid w:val="00C436B3"/>
    <w:rsid w:val="00C54859"/>
    <w:rsid w:val="00C55203"/>
    <w:rsid w:val="00C606C9"/>
    <w:rsid w:val="00C67519"/>
    <w:rsid w:val="00C7060E"/>
    <w:rsid w:val="00C72457"/>
    <w:rsid w:val="00C74B24"/>
    <w:rsid w:val="00C80288"/>
    <w:rsid w:val="00C84003"/>
    <w:rsid w:val="00C841B0"/>
    <w:rsid w:val="00C90650"/>
    <w:rsid w:val="00C913AC"/>
    <w:rsid w:val="00C91CFE"/>
    <w:rsid w:val="00C97D78"/>
    <w:rsid w:val="00CA290B"/>
    <w:rsid w:val="00CA55D9"/>
    <w:rsid w:val="00CB4399"/>
    <w:rsid w:val="00CB669A"/>
    <w:rsid w:val="00CC0EBB"/>
    <w:rsid w:val="00CC190E"/>
    <w:rsid w:val="00CC2AAE"/>
    <w:rsid w:val="00CC57B2"/>
    <w:rsid w:val="00CC5A42"/>
    <w:rsid w:val="00CD012D"/>
    <w:rsid w:val="00CD0EAB"/>
    <w:rsid w:val="00CD275E"/>
    <w:rsid w:val="00CE5E02"/>
    <w:rsid w:val="00CE79AC"/>
    <w:rsid w:val="00CF34DB"/>
    <w:rsid w:val="00CF3D72"/>
    <w:rsid w:val="00CF558F"/>
    <w:rsid w:val="00D010C0"/>
    <w:rsid w:val="00D02D5B"/>
    <w:rsid w:val="00D04FEA"/>
    <w:rsid w:val="00D073E2"/>
    <w:rsid w:val="00D13721"/>
    <w:rsid w:val="00D16873"/>
    <w:rsid w:val="00D176D9"/>
    <w:rsid w:val="00D204C3"/>
    <w:rsid w:val="00D25279"/>
    <w:rsid w:val="00D26A6F"/>
    <w:rsid w:val="00D41694"/>
    <w:rsid w:val="00D419D1"/>
    <w:rsid w:val="00D446CE"/>
    <w:rsid w:val="00D446EC"/>
    <w:rsid w:val="00D46681"/>
    <w:rsid w:val="00D501D6"/>
    <w:rsid w:val="00D51BF0"/>
    <w:rsid w:val="00D55942"/>
    <w:rsid w:val="00D5763B"/>
    <w:rsid w:val="00D57BDF"/>
    <w:rsid w:val="00D60905"/>
    <w:rsid w:val="00D6357B"/>
    <w:rsid w:val="00D71CBE"/>
    <w:rsid w:val="00D72107"/>
    <w:rsid w:val="00D729DC"/>
    <w:rsid w:val="00D72CB6"/>
    <w:rsid w:val="00D747D8"/>
    <w:rsid w:val="00D771E3"/>
    <w:rsid w:val="00D804AE"/>
    <w:rsid w:val="00D807BF"/>
    <w:rsid w:val="00D81279"/>
    <w:rsid w:val="00D812AE"/>
    <w:rsid w:val="00D82FCC"/>
    <w:rsid w:val="00D83F36"/>
    <w:rsid w:val="00D8711D"/>
    <w:rsid w:val="00D90DE2"/>
    <w:rsid w:val="00D92CED"/>
    <w:rsid w:val="00D97827"/>
    <w:rsid w:val="00DA17FC"/>
    <w:rsid w:val="00DA2104"/>
    <w:rsid w:val="00DA593A"/>
    <w:rsid w:val="00DA670E"/>
    <w:rsid w:val="00DA7887"/>
    <w:rsid w:val="00DB0B57"/>
    <w:rsid w:val="00DB0ED9"/>
    <w:rsid w:val="00DB2C26"/>
    <w:rsid w:val="00DB30EF"/>
    <w:rsid w:val="00DC1A7C"/>
    <w:rsid w:val="00DC45CA"/>
    <w:rsid w:val="00DC5A8B"/>
    <w:rsid w:val="00DC63FE"/>
    <w:rsid w:val="00DD02F4"/>
    <w:rsid w:val="00DD29EC"/>
    <w:rsid w:val="00DD4A08"/>
    <w:rsid w:val="00DD5711"/>
    <w:rsid w:val="00DD5D41"/>
    <w:rsid w:val="00DE0FC4"/>
    <w:rsid w:val="00DE1318"/>
    <w:rsid w:val="00DE6995"/>
    <w:rsid w:val="00DE6B43"/>
    <w:rsid w:val="00DF1BD0"/>
    <w:rsid w:val="00DF3F0B"/>
    <w:rsid w:val="00E0134F"/>
    <w:rsid w:val="00E04D65"/>
    <w:rsid w:val="00E11923"/>
    <w:rsid w:val="00E1247B"/>
    <w:rsid w:val="00E14D52"/>
    <w:rsid w:val="00E14D57"/>
    <w:rsid w:val="00E165EA"/>
    <w:rsid w:val="00E20D66"/>
    <w:rsid w:val="00E22DA6"/>
    <w:rsid w:val="00E2372D"/>
    <w:rsid w:val="00E262D4"/>
    <w:rsid w:val="00E336EF"/>
    <w:rsid w:val="00E3518C"/>
    <w:rsid w:val="00E36250"/>
    <w:rsid w:val="00E47F81"/>
    <w:rsid w:val="00E54511"/>
    <w:rsid w:val="00E61DAC"/>
    <w:rsid w:val="00E717EC"/>
    <w:rsid w:val="00E72575"/>
    <w:rsid w:val="00E72B80"/>
    <w:rsid w:val="00E75FE3"/>
    <w:rsid w:val="00E8031C"/>
    <w:rsid w:val="00E83893"/>
    <w:rsid w:val="00E86C4C"/>
    <w:rsid w:val="00E87B79"/>
    <w:rsid w:val="00E87DBC"/>
    <w:rsid w:val="00E907A3"/>
    <w:rsid w:val="00E97BDB"/>
    <w:rsid w:val="00EA54C5"/>
    <w:rsid w:val="00EA5AE0"/>
    <w:rsid w:val="00EB45E3"/>
    <w:rsid w:val="00EB7A2D"/>
    <w:rsid w:val="00EB7AB1"/>
    <w:rsid w:val="00EC67E5"/>
    <w:rsid w:val="00ED1D09"/>
    <w:rsid w:val="00ED723F"/>
    <w:rsid w:val="00EE22DD"/>
    <w:rsid w:val="00EE427E"/>
    <w:rsid w:val="00EE7CD8"/>
    <w:rsid w:val="00EF48CC"/>
    <w:rsid w:val="00F00801"/>
    <w:rsid w:val="00F06901"/>
    <w:rsid w:val="00F10B59"/>
    <w:rsid w:val="00F148B7"/>
    <w:rsid w:val="00F155B5"/>
    <w:rsid w:val="00F1619D"/>
    <w:rsid w:val="00F16CD3"/>
    <w:rsid w:val="00F20D04"/>
    <w:rsid w:val="00F37031"/>
    <w:rsid w:val="00F63F27"/>
    <w:rsid w:val="00F72F84"/>
    <w:rsid w:val="00F73032"/>
    <w:rsid w:val="00F7336B"/>
    <w:rsid w:val="00F7575D"/>
    <w:rsid w:val="00F848FC"/>
    <w:rsid w:val="00F85597"/>
    <w:rsid w:val="00F867AA"/>
    <w:rsid w:val="00F9282A"/>
    <w:rsid w:val="00F96BAD"/>
    <w:rsid w:val="00FA139D"/>
    <w:rsid w:val="00FA1AA8"/>
    <w:rsid w:val="00FA4203"/>
    <w:rsid w:val="00FA42C0"/>
    <w:rsid w:val="00FA5828"/>
    <w:rsid w:val="00FB0E84"/>
    <w:rsid w:val="00FB255D"/>
    <w:rsid w:val="00FC1861"/>
    <w:rsid w:val="00FC570E"/>
    <w:rsid w:val="00FD01C2"/>
    <w:rsid w:val="00FD0266"/>
    <w:rsid w:val="00FD143A"/>
    <w:rsid w:val="00FD4F37"/>
    <w:rsid w:val="00FD50B0"/>
    <w:rsid w:val="00FD5E9D"/>
    <w:rsid w:val="00FE3DDD"/>
    <w:rsid w:val="00FE477A"/>
    <w:rsid w:val="00FE595C"/>
    <w:rsid w:val="00FE6358"/>
    <w:rsid w:val="00FF0CE3"/>
    <w:rsid w:val="00FF0CF7"/>
    <w:rsid w:val="00FF72B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4:docId w14:val="02A460DF"/>
  <w15:docId w15:val="{CEDADAF9-6C60-4E31-BA09-9C32E6179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2B4170"/>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aliases w:val="h1,Heading U,H1,H11,Œ©o‚µ 1,?co??E 1,뙥,?c,?co?ƒÊ 1,?,Œ"/>
    <w:basedOn w:val="Normal"/>
    <w:next w:val="Normal"/>
    <w:link w:val="Heading1Char"/>
    <w:uiPriority w:val="9"/>
    <w:qFormat/>
    <w:rsid w:val="00E11923"/>
    <w:pPr>
      <w:keepNext/>
      <w:numPr>
        <w:numId w:val="1"/>
      </w:numPr>
      <w:spacing w:before="240" w:after="60"/>
      <w:outlineLvl w:val="0"/>
    </w:pPr>
    <w:rPr>
      <w:rFonts w:cs="Arial"/>
      <w:b/>
      <w:bCs/>
      <w:kern w:val="32"/>
      <w:sz w:val="32"/>
      <w:szCs w:val="32"/>
    </w:rPr>
  </w:style>
  <w:style w:type="paragraph" w:styleId="Heading2">
    <w:name w:val="heading 2"/>
    <w:basedOn w:val="Normal"/>
    <w:next w:val="Normal"/>
    <w:link w:val="Heading2Char"/>
    <w:uiPriority w:val="9"/>
    <w:qFormat/>
    <w:rsid w:val="00E11923"/>
    <w:pPr>
      <w:keepNext/>
      <w:numPr>
        <w:ilvl w:val="1"/>
        <w:numId w:val="1"/>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
    <w:qFormat/>
    <w:rsid w:val="002B191D"/>
    <w:pPr>
      <w:keepNext/>
      <w:numPr>
        <w:ilvl w:val="2"/>
        <w:numId w:val="1"/>
      </w:numPr>
      <w:spacing w:before="240" w:after="60"/>
      <w:outlineLvl w:val="2"/>
    </w:pPr>
    <w:rPr>
      <w:b/>
      <w:bCs/>
      <w:sz w:val="26"/>
      <w:szCs w:val="26"/>
    </w:rPr>
  </w:style>
  <w:style w:type="paragraph" w:styleId="Heading4">
    <w:name w:val="heading 4"/>
    <w:basedOn w:val="Normal"/>
    <w:next w:val="Normal"/>
    <w:link w:val="Heading4Char"/>
    <w:uiPriority w:val="9"/>
    <w:qFormat/>
    <w:rsid w:val="004234F0"/>
    <w:pPr>
      <w:keepNext/>
      <w:numPr>
        <w:ilvl w:val="3"/>
        <w:numId w:val="1"/>
      </w:numPr>
      <w:spacing w:before="240" w:after="60"/>
      <w:ind w:right="1008"/>
      <w:outlineLvl w:val="3"/>
    </w:pPr>
    <w:rPr>
      <w:rFonts w:ascii="Times New Roman Bold" w:hAnsi="Times New Roman Bold"/>
      <w:b/>
      <w:bCs/>
      <w:sz w:val="24"/>
      <w:szCs w:val="28"/>
    </w:rPr>
  </w:style>
  <w:style w:type="paragraph" w:styleId="Heading5">
    <w:name w:val="heading 5"/>
    <w:basedOn w:val="Normal"/>
    <w:next w:val="Normal"/>
    <w:link w:val="Heading5Char"/>
    <w:uiPriority w:val="9"/>
    <w:qFormat/>
    <w:rsid w:val="004234F0"/>
    <w:pPr>
      <w:keepNext/>
      <w:numPr>
        <w:ilvl w:val="4"/>
        <w:numId w:val="1"/>
      </w:numPr>
      <w:spacing w:before="240" w:after="60"/>
      <w:ind w:left="1080" w:hanging="1080"/>
      <w:outlineLvl w:val="4"/>
    </w:pPr>
    <w:rPr>
      <w:b/>
      <w:bCs/>
      <w:i/>
      <w:iCs/>
      <w:sz w:val="24"/>
      <w:szCs w:val="26"/>
    </w:rPr>
  </w:style>
  <w:style w:type="paragraph" w:styleId="Heading6">
    <w:name w:val="heading 6"/>
    <w:basedOn w:val="Normal"/>
    <w:next w:val="Normal"/>
    <w:link w:val="Heading6Char"/>
    <w:uiPriority w:val="9"/>
    <w:qFormat/>
    <w:rsid w:val="000E00F3"/>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uiPriority w:val="9"/>
    <w:qFormat/>
    <w:rsid w:val="004234F0"/>
    <w:pPr>
      <w:keepNext/>
      <w:numPr>
        <w:ilvl w:val="6"/>
        <w:numId w:val="1"/>
      </w:numPr>
      <w:spacing w:before="240" w:after="60"/>
      <w:ind w:left="1440" w:hanging="1440"/>
      <w:outlineLvl w:val="6"/>
    </w:pPr>
    <w:rPr>
      <w:szCs w:val="24"/>
    </w:rPr>
  </w:style>
  <w:style w:type="paragraph" w:styleId="Heading8">
    <w:name w:val="heading 8"/>
    <w:basedOn w:val="Normal"/>
    <w:next w:val="Normal"/>
    <w:link w:val="Heading8Char"/>
    <w:uiPriority w:val="9"/>
    <w:qFormat/>
    <w:rsid w:val="004234F0"/>
    <w:pPr>
      <w:keepNext/>
      <w:numPr>
        <w:ilvl w:val="7"/>
        <w:numId w:val="1"/>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uiPriority w:val="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Heading2Char">
    <w:name w:val="Heading 2 Char"/>
    <w:link w:val="Heading2"/>
    <w:uiPriority w:val="9"/>
    <w:rsid w:val="00E11923"/>
    <w:rPr>
      <w:b/>
      <w:bCs/>
      <w:i/>
      <w:iCs/>
      <w:sz w:val="28"/>
      <w:szCs w:val="28"/>
    </w:rPr>
  </w:style>
  <w:style w:type="character" w:customStyle="1" w:styleId="Heading3Char">
    <w:name w:val="Heading 3 Char"/>
    <w:link w:val="Heading3"/>
    <w:uiPriority w:val="9"/>
    <w:rsid w:val="002B191D"/>
    <w:rPr>
      <w:b/>
      <w:bCs/>
      <w:sz w:val="26"/>
      <w:szCs w:val="26"/>
    </w:rPr>
  </w:style>
  <w:style w:type="character" w:customStyle="1" w:styleId="Heading4Char">
    <w:name w:val="Heading 4 Char"/>
    <w:link w:val="Heading4"/>
    <w:uiPriority w:val="9"/>
    <w:rsid w:val="004234F0"/>
    <w:rPr>
      <w:rFonts w:ascii="Times New Roman Bold" w:hAnsi="Times New Roman Bold"/>
      <w:b/>
      <w:bCs/>
      <w:sz w:val="24"/>
      <w:szCs w:val="28"/>
    </w:rPr>
  </w:style>
  <w:style w:type="character" w:customStyle="1" w:styleId="Heading5Char">
    <w:name w:val="Heading 5 Char"/>
    <w:link w:val="Heading5"/>
    <w:uiPriority w:val="9"/>
    <w:rsid w:val="004234F0"/>
    <w:rPr>
      <w:b/>
      <w:bCs/>
      <w:i/>
      <w:iCs/>
      <w:sz w:val="24"/>
      <w:szCs w:val="26"/>
    </w:rPr>
  </w:style>
  <w:style w:type="character" w:customStyle="1" w:styleId="Heading6Char">
    <w:name w:val="Heading 6 Char"/>
    <w:link w:val="Heading6"/>
    <w:uiPriority w:val="9"/>
    <w:rsid w:val="000E00F3"/>
    <w:rPr>
      <w:b/>
      <w:bCs/>
      <w:sz w:val="22"/>
      <w:szCs w:val="22"/>
    </w:rPr>
  </w:style>
  <w:style w:type="character" w:customStyle="1" w:styleId="Heading7Char">
    <w:name w:val="Heading 7 Char"/>
    <w:link w:val="Heading7"/>
    <w:uiPriority w:val="9"/>
    <w:rsid w:val="004234F0"/>
    <w:rPr>
      <w:sz w:val="22"/>
      <w:szCs w:val="24"/>
    </w:rPr>
  </w:style>
  <w:style w:type="character" w:customStyle="1" w:styleId="Heading8Char">
    <w:name w:val="Heading 8 Char"/>
    <w:link w:val="Heading8"/>
    <w:uiPriority w:val="9"/>
    <w:rsid w:val="004234F0"/>
    <w:rPr>
      <w:i/>
      <w:iCs/>
      <w:sz w:val="22"/>
      <w:szCs w:val="24"/>
    </w:rPr>
  </w:style>
  <w:style w:type="character" w:customStyle="1" w:styleId="Heading9Char">
    <w:name w:val="Heading 9 Char"/>
    <w:link w:val="Heading9"/>
    <w:uiPriority w:val="9"/>
    <w:rsid w:val="000E00F3"/>
    <w:rPr>
      <w:b/>
      <w:sz w:val="22"/>
      <w:szCs w:val="22"/>
      <w:lang w:eastAsia="en-US"/>
    </w:rPr>
  </w:style>
  <w:style w:type="character" w:styleId="FollowedHyperlink">
    <w:name w:val="FollowedHyperlink"/>
    <w:uiPriority w:val="99"/>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uiPriority w:val="99"/>
    <w:rsid w:val="00E11923"/>
    <w:rPr>
      <w:rFonts w:ascii="Tahoma" w:hAnsi="Tahoma" w:cs="Tahoma"/>
      <w:sz w:val="16"/>
      <w:szCs w:val="16"/>
    </w:rPr>
  </w:style>
  <w:style w:type="character" w:customStyle="1" w:styleId="DocumentMapChar">
    <w:name w:val="Document Map Char"/>
    <w:link w:val="DocumentMap"/>
    <w:uiPriority w:val="99"/>
    <w:rsid w:val="00E11923"/>
    <w:rPr>
      <w:rFonts w:ascii="Tahoma" w:hAnsi="Tahoma" w:cs="Tahoma"/>
      <w:sz w:val="16"/>
      <w:szCs w:val="16"/>
      <w:lang w:eastAsia="en-US"/>
    </w:rPr>
  </w:style>
  <w:style w:type="paragraph" w:styleId="Caption">
    <w:name w:val="caption"/>
    <w:basedOn w:val="Normal"/>
    <w:next w:val="Normal"/>
    <w:unhideWhenUsed/>
    <w:qFormat/>
    <w:rsid w:val="0084469C"/>
    <w:pPr>
      <w:tabs>
        <w:tab w:val="clear" w:pos="360"/>
        <w:tab w:val="clear" w:pos="720"/>
        <w:tab w:val="clear" w:pos="1080"/>
        <w:tab w:val="clear" w:pos="1440"/>
      </w:tabs>
      <w:overflowPunct/>
      <w:autoSpaceDE/>
      <w:autoSpaceDN/>
      <w:adjustRightInd/>
      <w:spacing w:before="0" w:after="120"/>
      <w:jc w:val="center"/>
      <w:textAlignment w:val="auto"/>
    </w:pPr>
    <w:rPr>
      <w:rFonts w:eastAsia="Calibri"/>
      <w:b/>
      <w:bCs/>
      <w:color w:val="4F81BD"/>
      <w:szCs w:val="18"/>
    </w:rPr>
  </w:style>
  <w:style w:type="character" w:styleId="CommentReference">
    <w:name w:val="annotation reference"/>
    <w:uiPriority w:val="99"/>
    <w:rsid w:val="00964783"/>
    <w:rPr>
      <w:sz w:val="16"/>
      <w:szCs w:val="16"/>
    </w:rPr>
  </w:style>
  <w:style w:type="paragraph" w:styleId="CommentText">
    <w:name w:val="annotation text"/>
    <w:basedOn w:val="Normal"/>
    <w:link w:val="CommentTextChar"/>
    <w:uiPriority w:val="99"/>
    <w:rsid w:val="00964783"/>
    <w:rPr>
      <w:sz w:val="20"/>
    </w:rPr>
  </w:style>
  <w:style w:type="character" w:customStyle="1" w:styleId="CommentTextChar">
    <w:name w:val="Comment Text Char"/>
    <w:link w:val="CommentText"/>
    <w:uiPriority w:val="99"/>
    <w:rsid w:val="00964783"/>
    <w:rPr>
      <w:lang w:eastAsia="en-US"/>
    </w:rPr>
  </w:style>
  <w:style w:type="paragraph" w:styleId="CommentSubject">
    <w:name w:val="annotation subject"/>
    <w:basedOn w:val="CommentText"/>
    <w:next w:val="CommentText"/>
    <w:link w:val="CommentSubjectChar"/>
    <w:uiPriority w:val="99"/>
    <w:rsid w:val="00964783"/>
    <w:rPr>
      <w:b/>
      <w:bCs/>
    </w:rPr>
  </w:style>
  <w:style w:type="character" w:customStyle="1" w:styleId="CommentSubjectChar">
    <w:name w:val="Comment Subject Char"/>
    <w:link w:val="CommentSubject"/>
    <w:uiPriority w:val="99"/>
    <w:rsid w:val="00964783"/>
    <w:rPr>
      <w:b/>
      <w:bCs/>
      <w:lang w:eastAsia="en-US"/>
    </w:rPr>
  </w:style>
  <w:style w:type="paragraph" w:styleId="ListParagraph">
    <w:name w:val="List Paragraph"/>
    <w:basedOn w:val="Normal"/>
    <w:uiPriority w:val="34"/>
    <w:qFormat/>
    <w:rsid w:val="002C17FE"/>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MS Mincho" w:hAnsi="Calibri"/>
      <w:szCs w:val="22"/>
      <w:lang w:eastAsia="ja-JP"/>
    </w:rPr>
  </w:style>
  <w:style w:type="character" w:styleId="PlaceholderText">
    <w:name w:val="Placeholder Text"/>
    <w:basedOn w:val="DefaultParagraphFont"/>
    <w:uiPriority w:val="99"/>
    <w:semiHidden/>
    <w:rsid w:val="00C74B24"/>
    <w:rPr>
      <w:color w:val="808080"/>
    </w:rPr>
  </w:style>
  <w:style w:type="character" w:customStyle="1" w:styleId="Heading1Char">
    <w:name w:val="Heading 1 Char"/>
    <w:aliases w:val="h1 Char,Heading U Char,H1 Char,H11 Char,Œ©o‚µ 1 Char,?co??E 1 Char,뙥 Char,?c Char,?co?ƒÊ 1 Char,? Char,Œ Char"/>
    <w:basedOn w:val="DefaultParagraphFont"/>
    <w:link w:val="Heading1"/>
    <w:uiPriority w:val="9"/>
    <w:rsid w:val="000D1792"/>
    <w:rPr>
      <w:rFonts w:cs="Arial"/>
      <w:b/>
      <w:bCs/>
      <w:kern w:val="32"/>
      <w:sz w:val="32"/>
      <w:szCs w:val="32"/>
    </w:rPr>
  </w:style>
  <w:style w:type="character" w:styleId="SubtleEmphasis">
    <w:name w:val="Subtle Emphasis"/>
    <w:uiPriority w:val="19"/>
    <w:qFormat/>
    <w:rsid w:val="000D1792"/>
  </w:style>
  <w:style w:type="character" w:styleId="Emphasis">
    <w:name w:val="Emphasis"/>
    <w:basedOn w:val="DefaultParagraphFont"/>
    <w:uiPriority w:val="20"/>
    <w:qFormat/>
    <w:rsid w:val="000D1792"/>
    <w:rPr>
      <w:i/>
      <w:iCs/>
    </w:rPr>
  </w:style>
  <w:style w:type="character" w:customStyle="1" w:styleId="st">
    <w:name w:val="st"/>
    <w:basedOn w:val="DefaultParagraphFont"/>
    <w:rsid w:val="000D1792"/>
  </w:style>
  <w:style w:type="character" w:customStyle="1" w:styleId="BalloonTextChar">
    <w:name w:val="Balloon Text Char"/>
    <w:basedOn w:val="DefaultParagraphFont"/>
    <w:link w:val="BalloonText"/>
    <w:uiPriority w:val="99"/>
    <w:semiHidden/>
    <w:rsid w:val="000D1792"/>
    <w:rPr>
      <w:rFonts w:ascii="Tahoma" w:hAnsi="Tahoma" w:cs="Tahoma"/>
      <w:sz w:val="16"/>
      <w:szCs w:val="16"/>
    </w:rPr>
  </w:style>
  <w:style w:type="paragraph" w:styleId="NormalWeb">
    <w:name w:val="Normal (Web)"/>
    <w:basedOn w:val="Normal"/>
    <w:uiPriority w:val="99"/>
    <w:unhideWhenUsed/>
    <w:rsid w:val="000D1792"/>
    <w:pPr>
      <w:tabs>
        <w:tab w:val="clear" w:pos="360"/>
        <w:tab w:val="clear" w:pos="720"/>
        <w:tab w:val="clear" w:pos="1080"/>
        <w:tab w:val="clear" w:pos="1440"/>
      </w:tabs>
      <w:overflowPunct/>
      <w:autoSpaceDE/>
      <w:autoSpaceDN/>
      <w:adjustRightInd/>
      <w:spacing w:before="100" w:beforeAutospacing="1" w:after="100" w:afterAutospacing="1"/>
      <w:jc w:val="both"/>
      <w:textAlignment w:val="auto"/>
    </w:pPr>
    <w:rPr>
      <w:rFonts w:eastAsiaTheme="minorEastAsia"/>
      <w:sz w:val="24"/>
      <w:szCs w:val="24"/>
      <w:lang w:val="en-GB" w:eastAsia="en-GB"/>
    </w:rPr>
  </w:style>
  <w:style w:type="paragraph" w:styleId="Revision">
    <w:name w:val="Revision"/>
    <w:hidden/>
    <w:uiPriority w:val="99"/>
    <w:semiHidden/>
    <w:rsid w:val="000D1792"/>
    <w:rPr>
      <w:rFonts w:eastAsia="Calibri"/>
      <w:sz w:val="22"/>
      <w:szCs w:val="22"/>
    </w:rPr>
  </w:style>
  <w:style w:type="character" w:customStyle="1" w:styleId="entry-body">
    <w:name w:val="entry-body"/>
    <w:basedOn w:val="DefaultParagraphFont"/>
    <w:rsid w:val="000D1792"/>
  </w:style>
  <w:style w:type="character" w:customStyle="1" w:styleId="HeaderChar">
    <w:name w:val="Header Char"/>
    <w:basedOn w:val="DefaultParagraphFont"/>
    <w:link w:val="Header"/>
    <w:uiPriority w:val="99"/>
    <w:rsid w:val="000D1792"/>
    <w:rPr>
      <w:sz w:val="22"/>
    </w:rPr>
  </w:style>
  <w:style w:type="character" w:customStyle="1" w:styleId="FooterChar">
    <w:name w:val="Footer Char"/>
    <w:basedOn w:val="DefaultParagraphFont"/>
    <w:link w:val="Footer"/>
    <w:uiPriority w:val="99"/>
    <w:rsid w:val="000D1792"/>
    <w:rPr>
      <w:sz w:val="22"/>
    </w:rPr>
  </w:style>
  <w:style w:type="table" w:styleId="TableGrid">
    <w:name w:val="Table Grid"/>
    <w:basedOn w:val="TableNormal"/>
    <w:rsid w:val="000D1792"/>
    <w:rPr>
      <w:rFonts w:eastAsia="MS Mincho"/>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D1792"/>
    <w:pPr>
      <w:tabs>
        <w:tab w:val="clear" w:pos="360"/>
        <w:tab w:val="clear" w:pos="720"/>
        <w:tab w:val="clear" w:pos="1080"/>
        <w:tab w:val="clear" w:pos="1440"/>
      </w:tabs>
      <w:overflowPunct/>
      <w:autoSpaceDE/>
      <w:autoSpaceDN/>
      <w:adjustRightInd/>
      <w:spacing w:before="0" w:after="240"/>
      <w:jc w:val="both"/>
      <w:textAlignment w:val="auto"/>
    </w:pPr>
    <w:rPr>
      <w:rFonts w:ascii="Arial" w:eastAsia="Arial Unicode MS" w:hAnsi="Arial"/>
      <w:sz w:val="20"/>
      <w:szCs w:val="24"/>
    </w:rPr>
  </w:style>
  <w:style w:type="character" w:customStyle="1" w:styleId="BodyTextChar">
    <w:name w:val="Body Text Char"/>
    <w:basedOn w:val="DefaultParagraphFont"/>
    <w:link w:val="BodyText"/>
    <w:rsid w:val="000D1792"/>
    <w:rPr>
      <w:rFonts w:ascii="Arial" w:eastAsia="Arial Unicode MS" w:hAnsi="Arial"/>
      <w:szCs w:val="24"/>
    </w:rPr>
  </w:style>
  <w:style w:type="paragraph" w:customStyle="1" w:styleId="a2">
    <w:name w:val="a2"/>
    <w:basedOn w:val="Heading2"/>
    <w:next w:val="Normal"/>
    <w:qFormat/>
    <w:rsid w:val="000D1792"/>
    <w:pPr>
      <w:numPr>
        <w:ilvl w:val="0"/>
        <w:numId w:val="0"/>
      </w:numPr>
      <w:tabs>
        <w:tab w:val="clear" w:pos="720"/>
        <w:tab w:val="clear" w:pos="1080"/>
        <w:tab w:val="clear" w:pos="1440"/>
        <w:tab w:val="left" w:pos="500"/>
      </w:tabs>
      <w:suppressAutoHyphens/>
      <w:spacing w:before="270" w:after="240" w:line="270" w:lineRule="exact"/>
      <w:jc w:val="both"/>
    </w:pPr>
    <w:rPr>
      <w:rFonts w:eastAsia="MS Mincho"/>
      <w:i w:val="0"/>
      <w:iCs w:val="0"/>
      <w:sz w:val="26"/>
      <w:lang w:val="en-GB" w:eastAsia="ja-JP"/>
    </w:rPr>
  </w:style>
  <w:style w:type="paragraph" w:customStyle="1" w:styleId="a3">
    <w:name w:val="a3"/>
    <w:basedOn w:val="Heading3"/>
    <w:next w:val="Normal"/>
    <w:qFormat/>
    <w:rsid w:val="000D1792"/>
    <w:pPr>
      <w:numPr>
        <w:ilvl w:val="0"/>
        <w:numId w:val="0"/>
      </w:numPr>
      <w:tabs>
        <w:tab w:val="clear" w:pos="360"/>
        <w:tab w:val="clear" w:pos="720"/>
        <w:tab w:val="clear" w:pos="1080"/>
        <w:tab w:val="clear" w:pos="1440"/>
        <w:tab w:val="left" w:pos="640"/>
        <w:tab w:val="left" w:pos="880"/>
      </w:tabs>
      <w:suppressAutoHyphens/>
      <w:spacing w:after="120" w:line="250" w:lineRule="exact"/>
      <w:jc w:val="both"/>
    </w:pPr>
    <w:rPr>
      <w:rFonts w:eastAsia="MS Mincho"/>
      <w:bCs w:val="0"/>
      <w:szCs w:val="20"/>
      <w:lang w:val="en-GB" w:eastAsia="ja-JP"/>
    </w:rPr>
  </w:style>
  <w:style w:type="paragraph" w:customStyle="1" w:styleId="a4">
    <w:name w:val="a4"/>
    <w:basedOn w:val="Heading4"/>
    <w:next w:val="Normal"/>
    <w:qFormat/>
    <w:rsid w:val="000D1792"/>
    <w:pPr>
      <w:numPr>
        <w:ilvl w:val="0"/>
        <w:numId w:val="0"/>
      </w:numPr>
      <w:tabs>
        <w:tab w:val="clear" w:pos="360"/>
        <w:tab w:val="clear" w:pos="720"/>
        <w:tab w:val="clear" w:pos="1080"/>
        <w:tab w:val="clear" w:pos="1440"/>
        <w:tab w:val="left" w:pos="880"/>
      </w:tabs>
      <w:suppressAutoHyphens/>
      <w:overflowPunct/>
      <w:autoSpaceDE/>
      <w:autoSpaceDN/>
      <w:adjustRightInd/>
      <w:spacing w:after="240" w:line="230" w:lineRule="exact"/>
      <w:ind w:right="0"/>
      <w:jc w:val="both"/>
      <w:textAlignment w:val="auto"/>
    </w:pPr>
    <w:rPr>
      <w:rFonts w:ascii="Times New Roman" w:eastAsia="MS Mincho" w:hAnsi="Times New Roman"/>
      <w:sz w:val="26"/>
      <w:szCs w:val="24"/>
      <w:lang w:val="en-GB" w:eastAsia="ja-JP"/>
    </w:rPr>
  </w:style>
  <w:style w:type="paragraph" w:customStyle="1" w:styleId="a5">
    <w:name w:val="a5"/>
    <w:basedOn w:val="Heading5"/>
    <w:next w:val="Normal"/>
    <w:rsid w:val="000D1792"/>
    <w:pPr>
      <w:numPr>
        <w:ilvl w:val="0"/>
        <w:numId w:val="0"/>
      </w:numPr>
      <w:tabs>
        <w:tab w:val="clear" w:pos="360"/>
        <w:tab w:val="clear" w:pos="720"/>
        <w:tab w:val="clear" w:pos="1080"/>
        <w:tab w:val="clear" w:pos="1440"/>
        <w:tab w:val="left" w:pos="1140"/>
        <w:tab w:val="left" w:pos="1360"/>
      </w:tabs>
      <w:suppressAutoHyphens/>
      <w:overflowPunct/>
      <w:autoSpaceDE/>
      <w:autoSpaceDN/>
      <w:adjustRightInd/>
      <w:spacing w:before="60" w:after="240"/>
      <w:jc w:val="both"/>
      <w:textAlignment w:val="auto"/>
    </w:pPr>
    <w:rPr>
      <w:rFonts w:eastAsia="MS Mincho"/>
      <w:bCs w:val="0"/>
      <w:i w:val="0"/>
      <w:iCs w:val="0"/>
      <w:sz w:val="26"/>
      <w:szCs w:val="20"/>
      <w:lang w:val="en-GB" w:eastAsia="ja-JP"/>
    </w:rPr>
  </w:style>
  <w:style w:type="paragraph" w:customStyle="1" w:styleId="a6">
    <w:name w:val="a6"/>
    <w:basedOn w:val="Heading6"/>
    <w:next w:val="Normal"/>
    <w:rsid w:val="000D1792"/>
    <w:pPr>
      <w:numPr>
        <w:ilvl w:val="0"/>
        <w:numId w:val="0"/>
      </w:numPr>
      <w:tabs>
        <w:tab w:val="clear" w:pos="360"/>
        <w:tab w:val="clear" w:pos="720"/>
        <w:tab w:val="clear" w:pos="1080"/>
        <w:tab w:val="clear" w:pos="1440"/>
        <w:tab w:val="left" w:pos="1140"/>
        <w:tab w:val="left" w:pos="1360"/>
      </w:tabs>
      <w:suppressAutoHyphens/>
      <w:overflowPunct/>
      <w:autoSpaceDE/>
      <w:autoSpaceDN/>
      <w:adjustRightInd/>
      <w:spacing w:before="60" w:after="240" w:line="230" w:lineRule="exact"/>
      <w:jc w:val="both"/>
      <w:textAlignment w:val="auto"/>
    </w:pPr>
    <w:rPr>
      <w:rFonts w:eastAsia="MS Mincho"/>
      <w:bCs w:val="0"/>
      <w:sz w:val="24"/>
      <w:szCs w:val="20"/>
      <w:lang w:val="en-GB" w:eastAsia="ja-JP"/>
    </w:rPr>
  </w:style>
  <w:style w:type="paragraph" w:customStyle="1" w:styleId="ANNEX">
    <w:name w:val="ANNEX"/>
    <w:basedOn w:val="Heading1"/>
    <w:next w:val="Normal"/>
    <w:rsid w:val="000D1792"/>
    <w:pPr>
      <w:pageBreakBefore/>
      <w:tabs>
        <w:tab w:val="clear" w:pos="360"/>
        <w:tab w:val="clear" w:pos="720"/>
        <w:tab w:val="clear" w:pos="1080"/>
        <w:tab w:val="clear" w:pos="1440"/>
        <w:tab w:val="left" w:pos="450"/>
        <w:tab w:val="left" w:pos="1191"/>
        <w:tab w:val="left" w:pos="1588"/>
        <w:tab w:val="left" w:pos="1985"/>
      </w:tabs>
      <w:spacing w:before="360" w:after="240" w:line="310" w:lineRule="exact"/>
      <w:jc w:val="center"/>
    </w:pPr>
    <w:rPr>
      <w:rFonts w:eastAsia="MS Mincho" w:cs="Times New Roman"/>
      <w:b w:val="0"/>
      <w:bCs w:val="0"/>
      <w:caps/>
      <w:kern w:val="0"/>
      <w:sz w:val="28"/>
      <w:szCs w:val="28"/>
      <w:lang w:val="en-GB" w:eastAsia="ja-JP"/>
    </w:rPr>
  </w:style>
  <w:style w:type="numbering" w:customStyle="1" w:styleId="Legal">
    <w:name w:val="Legal"/>
    <w:rsid w:val="000D1792"/>
    <w:pPr>
      <w:numPr>
        <w:numId w:val="3"/>
      </w:numPr>
    </w:pPr>
  </w:style>
  <w:style w:type="paragraph" w:styleId="PlainText">
    <w:name w:val="Plain Text"/>
    <w:basedOn w:val="Normal"/>
    <w:link w:val="PlainTextChar"/>
    <w:uiPriority w:val="99"/>
    <w:unhideWhenUsed/>
    <w:rsid w:val="000D1792"/>
    <w:pPr>
      <w:tabs>
        <w:tab w:val="clear" w:pos="360"/>
        <w:tab w:val="clear" w:pos="720"/>
        <w:tab w:val="clear" w:pos="1080"/>
        <w:tab w:val="clear" w:pos="1440"/>
      </w:tabs>
      <w:overflowPunct/>
      <w:autoSpaceDE/>
      <w:autoSpaceDN/>
      <w:adjustRightInd/>
      <w:spacing w:before="0"/>
      <w:jc w:val="both"/>
      <w:textAlignment w:val="auto"/>
    </w:pPr>
    <w:rPr>
      <w:rFonts w:ascii="Georgia" w:eastAsiaTheme="minorHAnsi" w:hAnsi="Georgia"/>
      <w:color w:val="0009B4"/>
      <w:sz w:val="24"/>
      <w:szCs w:val="22"/>
    </w:rPr>
  </w:style>
  <w:style w:type="character" w:customStyle="1" w:styleId="PlainTextChar">
    <w:name w:val="Plain Text Char"/>
    <w:basedOn w:val="DefaultParagraphFont"/>
    <w:link w:val="PlainText"/>
    <w:uiPriority w:val="99"/>
    <w:rsid w:val="000D1792"/>
    <w:rPr>
      <w:rFonts w:ascii="Georgia" w:eastAsiaTheme="minorHAnsi" w:hAnsi="Georgia"/>
      <w:color w:val="0009B4"/>
      <w:sz w:val="24"/>
      <w:szCs w:val="22"/>
    </w:rPr>
  </w:style>
  <w:style w:type="paragraph" w:customStyle="1" w:styleId="Bibliography1">
    <w:name w:val="Bibliography1"/>
    <w:basedOn w:val="Normal"/>
    <w:rsid w:val="000D1792"/>
    <w:pPr>
      <w:numPr>
        <w:numId w:val="4"/>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character" w:customStyle="1" w:styleId="apple-converted-space">
    <w:name w:val="apple-converted-space"/>
    <w:basedOn w:val="DefaultParagraphFont"/>
    <w:rsid w:val="000D1792"/>
  </w:style>
  <w:style w:type="character" w:customStyle="1" w:styleId="zmsearchresult">
    <w:name w:val="zmsearchresult"/>
    <w:basedOn w:val="DefaultParagraphFont"/>
    <w:rsid w:val="000D1792"/>
  </w:style>
  <w:style w:type="character" w:customStyle="1" w:styleId="object">
    <w:name w:val="object"/>
    <w:basedOn w:val="DefaultParagraphFont"/>
    <w:rsid w:val="000D1792"/>
  </w:style>
  <w:style w:type="paragraph" w:styleId="FootnoteText">
    <w:name w:val="footnote text"/>
    <w:basedOn w:val="Normal"/>
    <w:link w:val="FootnoteTextChar"/>
    <w:uiPriority w:val="99"/>
    <w:unhideWhenUsed/>
    <w:rsid w:val="000D1792"/>
    <w:pPr>
      <w:tabs>
        <w:tab w:val="clear" w:pos="360"/>
        <w:tab w:val="clear" w:pos="720"/>
        <w:tab w:val="clear" w:pos="1080"/>
        <w:tab w:val="clear" w:pos="1440"/>
      </w:tabs>
      <w:overflowPunct/>
      <w:autoSpaceDE/>
      <w:autoSpaceDN/>
      <w:adjustRightInd/>
      <w:spacing w:before="0"/>
      <w:jc w:val="both"/>
      <w:textAlignment w:val="auto"/>
    </w:pPr>
    <w:rPr>
      <w:rFonts w:eastAsia="Calibri"/>
      <w:sz w:val="24"/>
      <w:szCs w:val="24"/>
    </w:rPr>
  </w:style>
  <w:style w:type="character" w:customStyle="1" w:styleId="FootnoteTextChar">
    <w:name w:val="Footnote Text Char"/>
    <w:basedOn w:val="DefaultParagraphFont"/>
    <w:link w:val="FootnoteText"/>
    <w:uiPriority w:val="99"/>
    <w:rsid w:val="000D1792"/>
    <w:rPr>
      <w:rFonts w:eastAsia="Calibri"/>
      <w:sz w:val="24"/>
      <w:szCs w:val="24"/>
    </w:rPr>
  </w:style>
  <w:style w:type="character" w:styleId="FootnoteReference">
    <w:name w:val="footnote reference"/>
    <w:basedOn w:val="DefaultParagraphFont"/>
    <w:uiPriority w:val="99"/>
    <w:unhideWhenUsed/>
    <w:rsid w:val="000D1792"/>
    <w:rPr>
      <w:vertAlign w:val="superscript"/>
    </w:rPr>
  </w:style>
  <w:style w:type="character" w:customStyle="1" w:styleId="citation">
    <w:name w:val="citation"/>
    <w:basedOn w:val="DefaultParagraphFont"/>
    <w:rsid w:val="000D1792"/>
  </w:style>
  <w:style w:type="character" w:customStyle="1" w:styleId="reference-accessdate">
    <w:name w:val="reference-accessdate"/>
    <w:basedOn w:val="DefaultParagraphFont"/>
    <w:rsid w:val="000D1792"/>
  </w:style>
  <w:style w:type="character" w:customStyle="1" w:styleId="nowrap">
    <w:name w:val="nowrap"/>
    <w:basedOn w:val="DefaultParagraphFont"/>
    <w:rsid w:val="000D1792"/>
  </w:style>
  <w:style w:type="character" w:customStyle="1" w:styleId="xapple-style-span">
    <w:name w:val="x_apple-style-span"/>
    <w:basedOn w:val="DefaultParagraphFont"/>
    <w:rsid w:val="000D1792"/>
  </w:style>
  <w:style w:type="paragraph" w:customStyle="1" w:styleId="Abstract">
    <w:name w:val="Abstract"/>
    <w:basedOn w:val="Heading1"/>
    <w:link w:val="AbstractChar"/>
    <w:qFormat/>
    <w:rsid w:val="000D1792"/>
    <w:pPr>
      <w:numPr>
        <w:numId w:val="0"/>
      </w:numPr>
      <w:tabs>
        <w:tab w:val="clear" w:pos="360"/>
        <w:tab w:val="clear" w:pos="720"/>
        <w:tab w:val="clear" w:pos="1080"/>
        <w:tab w:val="clear" w:pos="1440"/>
        <w:tab w:val="left" w:pos="450"/>
        <w:tab w:val="left" w:pos="1191"/>
        <w:tab w:val="left" w:pos="1588"/>
        <w:tab w:val="left" w:pos="1985"/>
      </w:tabs>
      <w:spacing w:before="360" w:after="120"/>
      <w:jc w:val="both"/>
    </w:pPr>
    <w:rPr>
      <w:rFonts w:eastAsia="MS Mincho"/>
      <w:bCs w:val="0"/>
      <w:sz w:val="26"/>
      <w:lang w:val="en-GB" w:eastAsia="ja-JP"/>
    </w:rPr>
  </w:style>
  <w:style w:type="character" w:customStyle="1" w:styleId="AbstractChar">
    <w:name w:val="Abstract Char"/>
    <w:basedOn w:val="Heading1Char"/>
    <w:link w:val="Abstract"/>
    <w:rsid w:val="000D1792"/>
    <w:rPr>
      <w:rFonts w:eastAsia="MS Mincho" w:cs="Arial"/>
      <w:b/>
      <w:bCs w:val="0"/>
      <w:kern w:val="32"/>
      <w:sz w:val="26"/>
      <w:szCs w:val="32"/>
      <w:lang w:val="en-GB" w:eastAsia="ja-JP"/>
    </w:rPr>
  </w:style>
  <w:style w:type="paragraph" w:customStyle="1" w:styleId="Figure">
    <w:name w:val="Figure"/>
    <w:basedOn w:val="Normal"/>
    <w:next w:val="Normal"/>
    <w:qFormat/>
    <w:rsid w:val="000D1792"/>
    <w:pPr>
      <w:tabs>
        <w:tab w:val="clear" w:pos="360"/>
        <w:tab w:val="clear" w:pos="720"/>
        <w:tab w:val="clear" w:pos="1080"/>
        <w:tab w:val="clear" w:pos="1440"/>
      </w:tabs>
      <w:overflowPunct/>
      <w:autoSpaceDE/>
      <w:autoSpaceDN/>
      <w:adjustRightInd/>
      <w:spacing w:before="120" w:after="240"/>
      <w:jc w:val="center"/>
      <w:textAlignment w:val="auto"/>
    </w:pPr>
    <w:rPr>
      <w:rFonts w:eastAsia="Calibri"/>
      <w:b/>
      <w:color w:val="000000"/>
      <w:sz w:val="24"/>
      <w:szCs w:val="24"/>
      <w:lang w:val="en-GB" w:eastAsia="ja-JP"/>
    </w:rPr>
  </w:style>
  <w:style w:type="paragraph" w:customStyle="1" w:styleId="AnnexTitle">
    <w:name w:val="Annex Title"/>
    <w:basedOn w:val="Heading1"/>
    <w:qFormat/>
    <w:rsid w:val="000D1792"/>
    <w:pPr>
      <w:numPr>
        <w:numId w:val="0"/>
      </w:numPr>
      <w:tabs>
        <w:tab w:val="clear" w:pos="360"/>
        <w:tab w:val="clear" w:pos="720"/>
        <w:tab w:val="clear" w:pos="1080"/>
        <w:tab w:val="clear" w:pos="1440"/>
        <w:tab w:val="left" w:pos="450"/>
        <w:tab w:val="left" w:pos="1191"/>
        <w:tab w:val="left" w:pos="1588"/>
        <w:tab w:val="left" w:pos="1985"/>
      </w:tabs>
      <w:spacing w:before="360" w:after="120"/>
      <w:jc w:val="center"/>
    </w:pPr>
    <w:rPr>
      <w:rFonts w:eastAsia="MS Mincho" w:cs="Times New Roman"/>
      <w:kern w:val="0"/>
      <w:sz w:val="28"/>
      <w:szCs w:val="28"/>
      <w:lang w:val="en-GB" w:eastAsia="ja-JP"/>
    </w:rPr>
  </w:style>
  <w:style w:type="character" w:styleId="Mention">
    <w:name w:val="Mention"/>
    <w:basedOn w:val="DefaultParagraphFont"/>
    <w:uiPriority w:val="99"/>
    <w:semiHidden/>
    <w:unhideWhenUsed/>
    <w:rsid w:val="00093FF0"/>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66480">
      <w:bodyDiv w:val="1"/>
      <w:marLeft w:val="0"/>
      <w:marRight w:val="0"/>
      <w:marTop w:val="0"/>
      <w:marBottom w:val="0"/>
      <w:divBdr>
        <w:top w:val="none" w:sz="0" w:space="0" w:color="auto"/>
        <w:left w:val="none" w:sz="0" w:space="0" w:color="auto"/>
        <w:bottom w:val="none" w:sz="0" w:space="0" w:color="auto"/>
        <w:right w:val="none" w:sz="0" w:space="0" w:color="auto"/>
      </w:divBdr>
      <w:divsChild>
        <w:div w:id="415396322">
          <w:marLeft w:val="850"/>
          <w:marRight w:val="0"/>
          <w:marTop w:val="120"/>
          <w:marBottom w:val="0"/>
          <w:divBdr>
            <w:top w:val="none" w:sz="0" w:space="0" w:color="auto"/>
            <w:left w:val="none" w:sz="0" w:space="0" w:color="auto"/>
            <w:bottom w:val="none" w:sz="0" w:space="0" w:color="auto"/>
            <w:right w:val="none" w:sz="0" w:space="0" w:color="auto"/>
          </w:divBdr>
        </w:div>
        <w:div w:id="1341081441">
          <w:marLeft w:val="850"/>
          <w:marRight w:val="0"/>
          <w:marTop w:val="120"/>
          <w:marBottom w:val="0"/>
          <w:divBdr>
            <w:top w:val="none" w:sz="0" w:space="0" w:color="auto"/>
            <w:left w:val="none" w:sz="0" w:space="0" w:color="auto"/>
            <w:bottom w:val="none" w:sz="0" w:space="0" w:color="auto"/>
            <w:right w:val="none" w:sz="0" w:space="0" w:color="auto"/>
          </w:divBdr>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00480003">
      <w:bodyDiv w:val="1"/>
      <w:marLeft w:val="0"/>
      <w:marRight w:val="0"/>
      <w:marTop w:val="0"/>
      <w:marBottom w:val="0"/>
      <w:divBdr>
        <w:top w:val="none" w:sz="0" w:space="0" w:color="auto"/>
        <w:left w:val="none" w:sz="0" w:space="0" w:color="auto"/>
        <w:bottom w:val="none" w:sz="0" w:space="0" w:color="auto"/>
        <w:right w:val="none" w:sz="0" w:space="0" w:color="auto"/>
      </w:divBdr>
      <w:divsChild>
        <w:div w:id="259720324">
          <w:marLeft w:val="850"/>
          <w:marRight w:val="0"/>
          <w:marTop w:val="120"/>
          <w:marBottom w:val="0"/>
          <w:divBdr>
            <w:top w:val="none" w:sz="0" w:space="0" w:color="auto"/>
            <w:left w:val="none" w:sz="0" w:space="0" w:color="auto"/>
            <w:bottom w:val="none" w:sz="0" w:space="0" w:color="auto"/>
            <w:right w:val="none" w:sz="0" w:space="0" w:color="auto"/>
          </w:divBdr>
        </w:div>
        <w:div w:id="573247831">
          <w:marLeft w:val="850"/>
          <w:marRight w:val="0"/>
          <w:marTop w:val="120"/>
          <w:marBottom w:val="0"/>
          <w:divBdr>
            <w:top w:val="none" w:sz="0" w:space="0" w:color="auto"/>
            <w:left w:val="none" w:sz="0" w:space="0" w:color="auto"/>
            <w:bottom w:val="none" w:sz="0" w:space="0" w:color="auto"/>
            <w:right w:val="none" w:sz="0" w:space="0" w:color="auto"/>
          </w:divBdr>
        </w:div>
        <w:div w:id="1571622090">
          <w:marLeft w:val="850"/>
          <w:marRight w:val="0"/>
          <w:marTop w:val="120"/>
          <w:marBottom w:val="0"/>
          <w:divBdr>
            <w:top w:val="none" w:sz="0" w:space="0" w:color="auto"/>
            <w:left w:val="none" w:sz="0" w:space="0" w:color="auto"/>
            <w:bottom w:val="none" w:sz="0" w:space="0" w:color="auto"/>
            <w:right w:val="none" w:sz="0" w:space="0" w:color="auto"/>
          </w:divBdr>
        </w:div>
        <w:div w:id="1827628779">
          <w:marLeft w:val="850"/>
          <w:marRight w:val="0"/>
          <w:marTop w:val="120"/>
          <w:marBottom w:val="0"/>
          <w:divBdr>
            <w:top w:val="none" w:sz="0" w:space="0" w:color="auto"/>
            <w:left w:val="none" w:sz="0" w:space="0" w:color="auto"/>
            <w:bottom w:val="none" w:sz="0" w:space="0" w:color="auto"/>
            <w:right w:val="none" w:sz="0" w:space="0" w:color="auto"/>
          </w:divBdr>
        </w:div>
        <w:div w:id="2138446659">
          <w:marLeft w:val="85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jacob.strom@ericsson.com" TargetMode="External"/><Relationship Id="rId18" Type="http://schemas.openxmlformats.org/officeDocument/2006/relationships/oleObject" Target="embeddings/Microsoft_Visio_2003-2010_Drawing.vsd"/><Relationship Id="rId26" Type="http://schemas.openxmlformats.org/officeDocument/2006/relationships/image" Target="media/image10.emf"/><Relationship Id="rId3" Type="http://schemas.openxmlformats.org/officeDocument/2006/relationships/styles" Target="styles.xml"/><Relationship Id="rId21" Type="http://schemas.openxmlformats.org/officeDocument/2006/relationships/image" Target="media/image7.emf"/><Relationship Id="rId7" Type="http://schemas.openxmlformats.org/officeDocument/2006/relationships/endnotes" Target="endnotes.xml"/><Relationship Id="rId12" Type="http://schemas.openxmlformats.org/officeDocument/2006/relationships/hyperlink" Target="mailto:joels@qti.qualcomm.com" TargetMode="External"/><Relationship Id="rId17" Type="http://schemas.openxmlformats.org/officeDocument/2006/relationships/image" Target="media/image5.emf"/><Relationship Id="rId25" Type="http://schemas.openxmlformats.org/officeDocument/2006/relationships/oleObject" Target="embeddings/Microsoft_Visio_2003-2010_Drawing3.vsd"/><Relationship Id="rId2" Type="http://schemas.openxmlformats.org/officeDocument/2006/relationships/numbering" Target="numbering.xml"/><Relationship Id="rId16" Type="http://schemas.openxmlformats.org/officeDocument/2006/relationships/hyperlink" Target="https://gitlab.com/standards/HDRTools/" TargetMode="External"/><Relationship Id="rId20" Type="http://schemas.openxmlformats.org/officeDocument/2006/relationships/oleObject" Target="embeddings/Microsoft_Visio_2003-2010_Drawing1.vsd"/><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yin@dolby.com" TargetMode="External"/><Relationship Id="rId24" Type="http://schemas.openxmlformats.org/officeDocument/2006/relationships/image" Target="media/image9.emf"/><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image" Target="media/image8.png"/><Relationship Id="rId28" Type="http://schemas.openxmlformats.org/officeDocument/2006/relationships/oleObject" Target="embeddings/Microsoft_Visio_2003-2010_Drawing5.vsd"/><Relationship Id="rId10" Type="http://schemas.openxmlformats.org/officeDocument/2006/relationships/hyperlink" Target="mailto:edouard.francois@technicolor.com" TargetMode="External"/><Relationship Id="rId19" Type="http://schemas.openxmlformats.org/officeDocument/2006/relationships/image" Target="media/image6.emf"/><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3.png"/><Relationship Id="rId22" Type="http://schemas.openxmlformats.org/officeDocument/2006/relationships/oleObject" Target="embeddings/Microsoft_Visio_2003-2010_Drawing2.vsd"/><Relationship Id="rId27" Type="http://schemas.openxmlformats.org/officeDocument/2006/relationships/oleObject" Target="embeddings/Microsoft_Visio_2003-2010_Drawing4.vsd"/><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595C19-8EBA-4DF8-A5AD-ED1CD94FA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484</TotalTime>
  <Pages>26</Pages>
  <Words>9014</Words>
  <Characters>51382</Characters>
  <Application>Microsoft Office Word</Application>
  <DocSecurity>0</DocSecurity>
  <Lines>428</Lines>
  <Paragraphs>120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60276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Gary Sullivan</cp:lastModifiedBy>
  <cp:revision>62</cp:revision>
  <cp:lastPrinted>2016-01-09T02:04:00Z</cp:lastPrinted>
  <dcterms:created xsi:type="dcterms:W3CDTF">2016-06-30T19:03:00Z</dcterms:created>
  <dcterms:modified xsi:type="dcterms:W3CDTF">2017-04-05T21:00:00Z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