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4B3E578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16414669" w:rsidR="00E61DAC" w:rsidRPr="005B217D" w:rsidRDefault="00FA0684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25th</w:t>
            </w:r>
            <w:r w:rsidRPr="00B648F1">
              <w:t xml:space="preserve"> Meeting: </w:t>
            </w:r>
            <w:r>
              <w:rPr>
                <w:lang w:val="en-CA"/>
              </w:rPr>
              <w:t>Chengdu</w:t>
            </w:r>
            <w:r w:rsidRPr="00657F7E">
              <w:rPr>
                <w:lang w:val="en-CA"/>
              </w:rPr>
              <w:t xml:space="preserve">, </w:t>
            </w:r>
            <w:r>
              <w:rPr>
                <w:lang w:val="en-CA"/>
              </w:rPr>
              <w:t>CN</w:t>
            </w:r>
            <w:r w:rsidRPr="00657F7E">
              <w:rPr>
                <w:lang w:val="en-CA"/>
              </w:rPr>
              <w:t xml:space="preserve">, </w:t>
            </w:r>
            <w:r>
              <w:rPr>
                <w:lang w:val="en-CA"/>
              </w:rPr>
              <w:t>14</w:t>
            </w:r>
            <w:r w:rsidRPr="00657F7E">
              <w:rPr>
                <w:lang w:val="en-CA"/>
              </w:rPr>
              <w:t>–</w:t>
            </w:r>
            <w:r>
              <w:rPr>
                <w:lang w:val="en-CA"/>
              </w:rPr>
              <w:t>21</w:t>
            </w:r>
            <w:r w:rsidRPr="00657F7E">
              <w:rPr>
                <w:lang w:val="en-CA"/>
              </w:rPr>
              <w:t xml:space="preserve"> </w:t>
            </w:r>
            <w:r>
              <w:rPr>
                <w:lang w:val="en-CA"/>
              </w:rPr>
              <w:t>October</w:t>
            </w:r>
            <w:r w:rsidRPr="00657F7E">
              <w:rPr>
                <w:lang w:val="en-CA"/>
              </w:rPr>
              <w:t xml:space="preserve"> 2016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43F7DE6B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FA0684">
              <w:rPr>
                <w:lang w:val="en-CA"/>
              </w:rPr>
              <w:t>Y</w:t>
            </w:r>
            <w:r w:rsidR="00BB42DD">
              <w:rPr>
                <w:lang w:val="en-CA"/>
              </w:rPr>
              <w:t>0006</w:t>
            </w:r>
            <w:ins w:id="0" w:author="haoping yu" w:date="2016-10-13T21:42:00Z">
              <w:r w:rsidR="006441F4">
                <w:rPr>
                  <w:lang w:val="en-CA"/>
                </w:rPr>
                <w:t>-r1</w:t>
              </w:r>
            </w:ins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2BD8D134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925B79" w:rsidRPr="00925B79">
              <w:rPr>
                <w:b/>
              </w:rPr>
              <w:t xml:space="preserve">SCC </w:t>
            </w:r>
            <w:r w:rsidR="007A6CB7">
              <w:rPr>
                <w:b/>
              </w:rPr>
              <w:t xml:space="preserve">extensions </w:t>
            </w:r>
            <w:r w:rsidR="00925B79" w:rsidRPr="00925B79">
              <w:rPr>
                <w:b/>
              </w:rPr>
              <w:t>verification testing (AHG6)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14335705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1F46F6">
              <w:rPr>
                <w:szCs w:val="22"/>
                <w:lang w:val="en-CA"/>
              </w:rPr>
              <w:t>Futurewei</w:t>
            </w:r>
            <w:proofErr w:type="spellEnd"/>
            <w:r w:rsidR="001F46F6">
              <w:rPr>
                <w:szCs w:val="22"/>
                <w:lang w:val="en-CA"/>
              </w:rPr>
              <w:t xml:space="preserve"> Technologies</w:t>
            </w:r>
          </w:p>
          <w:p w14:paraId="6B6A7B89" w14:textId="1193266B" w:rsidR="00FA7215" w:rsidRDefault="007A6CB7" w:rsidP="00802A31">
            <w:pPr>
              <w:spacing w:before="60" w:after="60"/>
              <w:rPr>
                <w:szCs w:val="22"/>
                <w:lang w:val="en-CA"/>
              </w:rPr>
            </w:pPr>
            <w:r w:rsidRPr="007A6CB7">
              <w:rPr>
                <w:szCs w:val="22"/>
                <w:lang w:val="en-CA"/>
              </w:rPr>
              <w:t xml:space="preserve">Vittorio </w:t>
            </w:r>
            <w:proofErr w:type="spellStart"/>
            <w:r w:rsidRPr="007A6CB7">
              <w:rPr>
                <w:szCs w:val="22"/>
                <w:lang w:val="en-CA"/>
              </w:rPr>
              <w:t>Baroncini</w:t>
            </w:r>
            <w:proofErr w:type="spellEnd"/>
            <w:r w:rsidR="00FA7215">
              <w:rPr>
                <w:szCs w:val="22"/>
                <w:lang w:val="en-CA"/>
              </w:rPr>
              <w:br/>
            </w:r>
            <w:proofErr w:type="spellStart"/>
            <w:r w:rsidR="00EB723C">
              <w:rPr>
                <w:szCs w:val="22"/>
                <w:lang w:val="en-CA"/>
              </w:rPr>
              <w:t>GBTech</w:t>
            </w:r>
            <w:proofErr w:type="spellEnd"/>
          </w:p>
          <w:p w14:paraId="077C3E9A" w14:textId="4CF7BA4B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447A45B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Alberto </w:t>
            </w:r>
            <w:proofErr w:type="spellStart"/>
            <w:r>
              <w:rPr>
                <w:szCs w:val="22"/>
                <w:lang w:val="en-CA"/>
              </w:rPr>
              <w:t>Duenas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NGCodec</w:t>
            </w:r>
            <w:proofErr w:type="spellEnd"/>
          </w:p>
          <w:p w14:paraId="664377EE" w14:textId="03EC3448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FA7215">
              <w:rPr>
                <w:szCs w:val="22"/>
                <w:lang w:val="en-CA"/>
              </w:rPr>
              <w:br/>
              <w:t>Apple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  <w:p w14:paraId="161D50DE" w14:textId="178EE082" w:rsidR="00802A31" w:rsidRPr="005B217D" w:rsidRDefault="00776B39" w:rsidP="009D4DE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Xiaozhong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haoping.yu@huawei.com</w:t>
            </w:r>
            <w:proofErr w:type="gramEnd"/>
            <w:r w:rsidRPr="005B217D">
              <w:rPr>
                <w:szCs w:val="22"/>
                <w:lang w:val="en-CA"/>
              </w:rPr>
              <w:br/>
            </w:r>
          </w:p>
          <w:p w14:paraId="23276D84" w14:textId="3E8A5CC0" w:rsidR="007A6CB7" w:rsidRDefault="006441F4" w:rsidP="00521493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7A6CB7" w:rsidRPr="008659CE">
                <w:rPr>
                  <w:rStyle w:val="Hyperlink"/>
                  <w:szCs w:val="22"/>
                  <w:lang w:val="en-CA"/>
                </w:rPr>
                <w:t>baroncini@gmx.com</w:t>
              </w:r>
            </w:hyperlink>
          </w:p>
          <w:p w14:paraId="2C83F1CB" w14:textId="77777777" w:rsidR="007A6CB7" w:rsidRDefault="007A6CB7" w:rsidP="00521493">
            <w:pPr>
              <w:spacing w:before="60" w:after="60"/>
              <w:rPr>
                <w:szCs w:val="22"/>
                <w:lang w:val="en-CA"/>
              </w:rPr>
            </w:pPr>
          </w:p>
          <w:p w14:paraId="6490CF38" w14:textId="31BE1968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cohen@merl.com</w:t>
            </w:r>
            <w:proofErr w:type="gramEnd"/>
            <w:r>
              <w:rPr>
                <w:szCs w:val="22"/>
                <w:lang w:val="en-CA"/>
              </w:rPr>
              <w:t xml:space="preserve"> </w:t>
            </w:r>
            <w:r w:rsidR="00FA7215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br/>
            </w:r>
            <w:hyperlink r:id="rId11" w:history="1">
              <w:r w:rsidR="00FA7215" w:rsidRPr="008659CE">
                <w:rPr>
                  <w:rStyle w:val="Hyperlink"/>
                  <w:szCs w:val="22"/>
                  <w:lang w:val="en-CA"/>
                </w:rPr>
                <w:t>alberto@ngcodec.com</w:t>
              </w:r>
            </w:hyperlink>
            <w:r w:rsidR="00FA7215">
              <w:rPr>
                <w:szCs w:val="22"/>
                <w:lang w:val="en-CA"/>
              </w:rPr>
              <w:br/>
            </w:r>
          </w:p>
          <w:p w14:paraId="6D8CAFCE" w14:textId="64E16659" w:rsidR="00802A31" w:rsidRPr="0035532B" w:rsidRDefault="007A6CB7" w:rsidP="00521493">
            <w:pPr>
              <w:spacing w:before="60" w:after="60"/>
              <w:rPr>
                <w:szCs w:val="22"/>
                <w:lang w:val="en-CA"/>
              </w:rPr>
            </w:pPr>
            <w:r w:rsidRPr="007A6CB7">
              <w:rPr>
                <w:szCs w:val="22"/>
                <w:lang w:val="en-CA"/>
              </w:rPr>
              <w:t>krapaka@apple.com</w:t>
            </w:r>
            <w:r w:rsidR="00802A31" w:rsidRPr="00E03568">
              <w:rPr>
                <w:szCs w:val="22"/>
                <w:lang w:val="en-CA"/>
              </w:rPr>
              <w:br/>
            </w:r>
          </w:p>
          <w:p w14:paraId="6FDA8B6B" w14:textId="36204DAF" w:rsidR="00776B39" w:rsidRDefault="006441F4" w:rsidP="00776B39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776B39" w:rsidRPr="00EA2E52">
                <w:rPr>
                  <w:rStyle w:val="Hyperlink"/>
                  <w:color w:val="auto"/>
                  <w:szCs w:val="22"/>
                  <w:lang w:val="en-CA"/>
                </w:rPr>
                <w:t>jzxu@microsoft.com</w:t>
              </w:r>
            </w:hyperlink>
            <w:r w:rsidR="00FA7215">
              <w:br/>
            </w:r>
            <w:r w:rsidR="00173B7B">
              <w:rPr>
                <w:szCs w:val="22"/>
                <w:lang w:val="en-CA"/>
              </w:rPr>
              <w:t xml:space="preserve"> </w:t>
            </w:r>
          </w:p>
          <w:p w14:paraId="446B4074" w14:textId="7EAB1E68" w:rsidR="00776B39" w:rsidRDefault="00A81B8F" w:rsidP="00776B39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xiaozhong.xu</w:t>
            </w:r>
            <w:r w:rsidR="00776B39" w:rsidRPr="00833AFF">
              <w:rPr>
                <w:szCs w:val="22"/>
                <w:lang w:val="en-CA"/>
              </w:rPr>
              <w:t>@mediatek.com</w:t>
            </w:r>
            <w:proofErr w:type="gramEnd"/>
            <w:r w:rsidR="00776B39">
              <w:rPr>
                <w:szCs w:val="22"/>
                <w:lang w:val="en-CA"/>
              </w:rPr>
              <w:br/>
            </w:r>
          </w:p>
          <w:p w14:paraId="49416CCB" w14:textId="02140F25" w:rsidR="006069B2" w:rsidRPr="005B217D" w:rsidRDefault="006069B2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46959F2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58652692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925B79" w:rsidRPr="00925B79">
        <w:t xml:space="preserve">SCC </w:t>
      </w:r>
      <w:r w:rsidR="009E26AD">
        <w:t>extensions</w:t>
      </w:r>
      <w:r w:rsidR="007A6CB7">
        <w:t xml:space="preserve"> </w:t>
      </w:r>
      <w:r w:rsidR="00925B79" w:rsidRPr="00925B79">
        <w:t xml:space="preserve">verification testing </w:t>
      </w:r>
      <w:r>
        <w:t>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JCT-VC </w:t>
      </w:r>
      <w:r w:rsidR="0020630A">
        <w:t>2</w:t>
      </w:r>
      <w:r w:rsidR="007A6CB7">
        <w:t>4</w:t>
      </w:r>
      <w:r w:rsidR="007A6CB7">
        <w:rPr>
          <w:vertAlign w:val="superscript"/>
        </w:rPr>
        <w:t>th</w:t>
      </w:r>
      <w:r w:rsidR="00C308D5">
        <w:t xml:space="preserve"> meeting in </w:t>
      </w:r>
      <w:r w:rsidR="007A6CB7">
        <w:t>Geneva, Switzerland</w:t>
      </w:r>
      <w:r w:rsidR="00437A6C">
        <w:t xml:space="preserve">, and the </w:t>
      </w:r>
      <w:r w:rsidR="00433876">
        <w:t>2</w:t>
      </w:r>
      <w:r w:rsidR="007A6CB7">
        <w:t>5</w:t>
      </w:r>
      <w:r w:rsidR="00925B79">
        <w:rPr>
          <w:vertAlign w:val="superscript"/>
        </w:rPr>
        <w:t>th</w:t>
      </w:r>
      <w:r w:rsidR="00437A6C">
        <w:t xml:space="preserve"> meeting in</w:t>
      </w:r>
      <w:r w:rsidR="00FB2A2F">
        <w:t xml:space="preserve"> </w:t>
      </w:r>
      <w:r w:rsidR="007A6CB7">
        <w:t>Chengdu</w:t>
      </w:r>
      <w:r w:rsidR="00C51992">
        <w:t xml:space="preserve">, </w:t>
      </w:r>
      <w:r w:rsidR="007A6CB7">
        <w:t>China</w:t>
      </w:r>
      <w:r>
        <w:t>.</w:t>
      </w:r>
      <w:r w:rsidR="00C51992">
        <w:t xml:space="preserve"> </w:t>
      </w:r>
    </w:p>
    <w:p w14:paraId="358EC3CA" w14:textId="77777777" w:rsidR="00802A31" w:rsidRDefault="00802A31" w:rsidP="00802A31">
      <w:pPr>
        <w:pStyle w:val="Heading1"/>
        <w:rPr>
          <w:lang w:val="en-CA"/>
        </w:rPr>
      </w:pPr>
      <w:r>
        <w:rPr>
          <w:lang w:val="en-CA"/>
        </w:rPr>
        <w:t>Mandates</w:t>
      </w:r>
    </w:p>
    <w:p w14:paraId="3E920E77" w14:textId="0C9ED463" w:rsidR="00173B7B" w:rsidRPr="00173B7B" w:rsidRDefault="00173B7B" w:rsidP="00EB723C">
      <w:pPr>
        <w:pStyle w:val="Heading1"/>
        <w:numPr>
          <w:ilvl w:val="0"/>
          <w:numId w:val="31"/>
        </w:numPr>
        <w:spacing w:before="0" w:after="0"/>
        <w:rPr>
          <w:rFonts w:cs="Times New Roman"/>
          <w:b w:val="0"/>
          <w:bCs w:val="0"/>
          <w:kern w:val="0"/>
          <w:sz w:val="22"/>
          <w:szCs w:val="20"/>
        </w:rPr>
      </w:pPr>
      <w:r w:rsidRPr="00173B7B">
        <w:rPr>
          <w:rFonts w:cs="Times New Roman"/>
          <w:b w:val="0"/>
          <w:bCs w:val="0"/>
          <w:kern w:val="0"/>
          <w:sz w:val="22"/>
          <w:szCs w:val="20"/>
        </w:rPr>
        <w:t>Study test conditions and coding performance analysis methods for verification of SCC coding performance.</w:t>
      </w:r>
    </w:p>
    <w:p w14:paraId="0441D3C3" w14:textId="4B8B3698" w:rsidR="00173B7B" w:rsidRPr="00173B7B" w:rsidRDefault="00173B7B" w:rsidP="00EB723C">
      <w:pPr>
        <w:pStyle w:val="Heading1"/>
        <w:numPr>
          <w:ilvl w:val="0"/>
          <w:numId w:val="31"/>
        </w:numPr>
        <w:spacing w:before="0" w:after="0"/>
        <w:rPr>
          <w:rFonts w:cs="Times New Roman"/>
          <w:b w:val="0"/>
          <w:bCs w:val="0"/>
          <w:kern w:val="0"/>
          <w:sz w:val="22"/>
          <w:szCs w:val="20"/>
        </w:rPr>
      </w:pPr>
      <w:r w:rsidRPr="00173B7B">
        <w:rPr>
          <w:rFonts w:cs="Times New Roman"/>
          <w:b w:val="0"/>
          <w:bCs w:val="0"/>
          <w:kern w:val="0"/>
          <w:sz w:val="22"/>
          <w:szCs w:val="20"/>
        </w:rPr>
        <w:t>Prepare the draft verification test plan for SCC X1006</w:t>
      </w:r>
    </w:p>
    <w:p w14:paraId="6C6592DD" w14:textId="77777777" w:rsidR="00173B7B" w:rsidRPr="00173B7B" w:rsidRDefault="00173B7B" w:rsidP="00EB723C">
      <w:pPr>
        <w:pStyle w:val="Heading1"/>
        <w:numPr>
          <w:ilvl w:val="0"/>
          <w:numId w:val="0"/>
        </w:numPr>
        <w:spacing w:before="0" w:after="0"/>
        <w:rPr>
          <w:rFonts w:cs="Times New Roman"/>
          <w:b w:val="0"/>
          <w:bCs w:val="0"/>
          <w:kern w:val="0"/>
          <w:sz w:val="22"/>
          <w:szCs w:val="20"/>
        </w:rPr>
      </w:pPr>
      <w:r w:rsidRPr="00173B7B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73B7B">
        <w:rPr>
          <w:rFonts w:cs="Times New Roman"/>
          <w:b w:val="0"/>
          <w:bCs w:val="0"/>
          <w:kern w:val="0"/>
          <w:sz w:val="22"/>
          <w:szCs w:val="20"/>
        </w:rPr>
        <w:tab/>
        <w:t>Develop and propose further improvements of the test plan</w:t>
      </w:r>
    </w:p>
    <w:p w14:paraId="71F4E215" w14:textId="77777777" w:rsidR="00521493" w:rsidRPr="00521493" w:rsidRDefault="00521493" w:rsidP="00370B3E">
      <w:pPr>
        <w:pStyle w:val="Heading1"/>
        <w:rPr>
          <w:lang w:val="en-CA"/>
        </w:rPr>
      </w:pPr>
      <w:r w:rsidRPr="00521493">
        <w:rPr>
          <w:lang w:val="en-CA"/>
        </w:rPr>
        <w:t>Activities</w:t>
      </w:r>
    </w:p>
    <w:p w14:paraId="5A9245F9" w14:textId="77777777" w:rsidR="00521493" w:rsidRPr="00521493" w:rsidRDefault="00521493" w:rsidP="002F41C3">
      <w:pPr>
        <w:pStyle w:val="Heading2"/>
      </w:pPr>
      <w:r w:rsidRPr="00521493">
        <w:t>Email reflector activity</w:t>
      </w:r>
    </w:p>
    <w:p w14:paraId="38935586" w14:textId="2C3C2D81" w:rsidR="00A70352" w:rsidRDefault="00521493" w:rsidP="00521493">
      <w:r>
        <w:t>The kick-of</w:t>
      </w:r>
      <w:r w:rsidR="00180F99">
        <w:t>f message for A</w:t>
      </w:r>
      <w:r w:rsidR="00D53BCC">
        <w:t>H</w:t>
      </w:r>
      <w:r w:rsidR="00180F99">
        <w:t xml:space="preserve">G </w:t>
      </w:r>
      <w:r w:rsidR="00E03568">
        <w:t>6</w:t>
      </w:r>
      <w:r w:rsidR="00180F99">
        <w:t xml:space="preserve"> was sent out on</w:t>
      </w:r>
      <w:r w:rsidR="00E03568">
        <w:t xml:space="preserve"> </w:t>
      </w:r>
      <w:r w:rsidR="00421C55">
        <w:t>Aug. 28</w:t>
      </w:r>
      <w:r w:rsidR="005801E9">
        <w:t>, 201</w:t>
      </w:r>
      <w:r w:rsidR="00C303A9">
        <w:t>6</w:t>
      </w:r>
      <w:r w:rsidR="00895594">
        <w:t xml:space="preserve">. </w:t>
      </w:r>
    </w:p>
    <w:p w14:paraId="0320AC72" w14:textId="171C984C" w:rsidR="00421C55" w:rsidRDefault="00421C55" w:rsidP="00521493">
      <w:r>
        <w:t>There were a few emails</w:t>
      </w:r>
      <w:r w:rsidR="00026777">
        <w:t xml:space="preserve"> </w:t>
      </w:r>
      <w:r w:rsidR="009E26AD">
        <w:t xml:space="preserve">on the reflector </w:t>
      </w:r>
      <w:r w:rsidR="00026777">
        <w:t>discussing the coding results of the new SCC sequences submitted in JVET-C00</w:t>
      </w:r>
      <w:ins w:id="1" w:author="haoping yu" w:date="2016-10-13T21:42:00Z">
        <w:r w:rsidR="006441F4">
          <w:t>44</w:t>
        </w:r>
      </w:ins>
      <w:bookmarkStart w:id="2" w:name="_GoBack"/>
      <w:bookmarkEnd w:id="2"/>
      <w:del w:id="3" w:author="haoping yu" w:date="2016-10-13T21:42:00Z">
        <w:r w:rsidR="00026777" w:rsidDel="006441F4">
          <w:delText>22</w:delText>
        </w:r>
      </w:del>
      <w:r w:rsidR="00026777">
        <w:t xml:space="preserve">. </w:t>
      </w:r>
      <w:r w:rsidR="009E26AD">
        <w:t>Basically t</w:t>
      </w:r>
      <w:r w:rsidR="00765A26">
        <w:t xml:space="preserve">hese sequences are typical screen content that were captured from computer display. They </w:t>
      </w:r>
      <w:r w:rsidR="00721110">
        <w:t xml:space="preserve">exhibit text and graphics in motion that we commonly see in cloud/cloud-mobile computing, remote desktop, </w:t>
      </w:r>
      <w:proofErr w:type="gramStart"/>
      <w:r w:rsidR="00721110">
        <w:t>PC</w:t>
      </w:r>
      <w:proofErr w:type="gramEnd"/>
      <w:r w:rsidR="00721110">
        <w:t xml:space="preserve">-over-IP, </w:t>
      </w:r>
      <w:r w:rsidR="00A205DA">
        <w:t xml:space="preserve">and </w:t>
      </w:r>
      <w:r w:rsidR="00721110">
        <w:t xml:space="preserve">interactive TV applications. More information about these sequences as well as the coding test results is available in JVET-C0044 and JCTVC-Y0036. </w:t>
      </w:r>
    </w:p>
    <w:p w14:paraId="0744B705" w14:textId="756F8FB0" w:rsidR="00A70352" w:rsidRDefault="009B306F" w:rsidP="002F41C3">
      <w:pPr>
        <w:pStyle w:val="Heading2"/>
      </w:pPr>
      <w:r>
        <w:lastRenderedPageBreak/>
        <w:t>SCC verification test plan</w:t>
      </w:r>
    </w:p>
    <w:p w14:paraId="0EDD6E8A" w14:textId="24F1DA5A" w:rsidR="00CF532F" w:rsidRDefault="00CF532F" w:rsidP="00CF532F">
      <w:r>
        <w:t>A draft test plan JCTVC-X</w:t>
      </w:r>
      <w:r w:rsidR="0036283C">
        <w:t xml:space="preserve">1006 </w:t>
      </w:r>
      <w:r>
        <w:t>is submitted</w:t>
      </w:r>
      <w:r w:rsidR="00A118BD">
        <w:t>. It provides</w:t>
      </w:r>
      <w:r w:rsidR="00A205DA">
        <w:t xml:space="preserve"> a list of </w:t>
      </w:r>
      <w:r w:rsidR="00E9598F">
        <w:t xml:space="preserve">the candidate sequences for the verification tests. These are all </w:t>
      </w:r>
      <w:r w:rsidR="00A205DA">
        <w:t xml:space="preserve">the non-CTC sequences </w:t>
      </w:r>
      <w:r w:rsidR="00A118BD">
        <w:t>available today</w:t>
      </w:r>
      <w:r w:rsidR="00FB2F9C">
        <w:t xml:space="preserve"> for screen content</w:t>
      </w:r>
      <w:r w:rsidR="00E9598F">
        <w:t>. T</w:t>
      </w:r>
      <w:r w:rsidR="00FB2F9C">
        <w:t xml:space="preserve">he final selection </w:t>
      </w:r>
      <w:r w:rsidR="00E9598F">
        <w:t xml:space="preserve">of test material </w:t>
      </w:r>
      <w:proofErr w:type="gramStart"/>
      <w:r w:rsidR="00FB2F9C">
        <w:t xml:space="preserve">is expected </w:t>
      </w:r>
      <w:r w:rsidR="00693D30">
        <w:t>to be made</w:t>
      </w:r>
      <w:proofErr w:type="gramEnd"/>
      <w:r w:rsidR="00693D30">
        <w:t xml:space="preserve"> </w:t>
      </w:r>
      <w:r w:rsidR="00FB2F9C">
        <w:t xml:space="preserve">in Chengdu. </w:t>
      </w:r>
      <w:r w:rsidR="00E9598F">
        <w:t xml:space="preserve">The draft test plan </w:t>
      </w:r>
      <w:r>
        <w:t>proposes the following test condition:</w:t>
      </w:r>
    </w:p>
    <w:p w14:paraId="43956643" w14:textId="0F27E5A8" w:rsidR="004379AD" w:rsidRDefault="004379AD" w:rsidP="00EA2E52">
      <w:pPr>
        <w:pStyle w:val="ListParagraph"/>
        <w:numPr>
          <w:ilvl w:val="0"/>
          <w:numId w:val="29"/>
        </w:numPr>
      </w:pPr>
      <w:r>
        <w:t>Software: SCM-8.</w:t>
      </w:r>
      <w:r w:rsidR="00F622B2">
        <w:t>1</w:t>
      </w:r>
      <w:r>
        <w:t>, HM-16.</w:t>
      </w:r>
      <w:r w:rsidR="003E601A">
        <w:t>12</w:t>
      </w:r>
      <w:r>
        <w:t>, JM-19.0</w:t>
      </w:r>
    </w:p>
    <w:p w14:paraId="4A906852" w14:textId="02FFD4F5" w:rsidR="00CF532F" w:rsidRDefault="00CF532F" w:rsidP="00EA2E52">
      <w:pPr>
        <w:pStyle w:val="ListParagraph"/>
        <w:numPr>
          <w:ilvl w:val="0"/>
          <w:numId w:val="29"/>
        </w:numPr>
      </w:pPr>
      <w:r>
        <w:t>8 test cases: 4:4:4 lossless, 4:2:0 lossless, 4:4:4 AI/RA/LB, and 4:2:0 AI/RA/LB</w:t>
      </w:r>
    </w:p>
    <w:p w14:paraId="33BF3CE8" w14:textId="646DC12A" w:rsidR="00CF532F" w:rsidRDefault="00CF532F" w:rsidP="00EA2E52">
      <w:pPr>
        <w:pStyle w:val="ListParagraph"/>
        <w:numPr>
          <w:ilvl w:val="0"/>
          <w:numId w:val="29"/>
        </w:numPr>
      </w:pPr>
      <w:r>
        <w:t>Test points: 4 QPs for SCM, i.e. QP=22, 27, 32, and 37</w:t>
      </w:r>
      <w:r w:rsidR="0078164F">
        <w:t>.</w:t>
      </w:r>
    </w:p>
    <w:p w14:paraId="1F240272" w14:textId="4CEDF53E" w:rsidR="00F622B2" w:rsidRDefault="00F622B2" w:rsidP="00724505">
      <w:r>
        <w:t>It also provides a DCR-based procedure for subjection evaluation.</w:t>
      </w:r>
    </w:p>
    <w:p w14:paraId="069E6268" w14:textId="5FE62A02" w:rsidR="0078164F" w:rsidRDefault="00F622B2" w:rsidP="00724505">
      <w:r>
        <w:t>Open issues:</w:t>
      </w:r>
    </w:p>
    <w:p w14:paraId="18F5331E" w14:textId="1BE66A71" w:rsidR="0078164F" w:rsidRDefault="0078164F" w:rsidP="00EA2E52">
      <w:pPr>
        <w:pStyle w:val="ListParagraph"/>
        <w:numPr>
          <w:ilvl w:val="0"/>
          <w:numId w:val="30"/>
        </w:numPr>
      </w:pPr>
      <w:r>
        <w:t>Time line</w:t>
      </w:r>
    </w:p>
    <w:p w14:paraId="5E096F58" w14:textId="31139B9E" w:rsidR="00F622B2" w:rsidRDefault="003E601A" w:rsidP="00EA2E52">
      <w:pPr>
        <w:pStyle w:val="ListParagraph"/>
        <w:numPr>
          <w:ilvl w:val="0"/>
          <w:numId w:val="30"/>
        </w:numPr>
      </w:pPr>
      <w:r>
        <w:t>T</w:t>
      </w:r>
      <w:r w:rsidR="00F622B2">
        <w:t>est material</w:t>
      </w:r>
      <w:r>
        <w:t xml:space="preserve"> selection</w:t>
      </w:r>
    </w:p>
    <w:p w14:paraId="7362A88B" w14:textId="1E5D1905" w:rsidR="00F622B2" w:rsidRDefault="00F622B2" w:rsidP="00EA2E52">
      <w:pPr>
        <w:pStyle w:val="ListParagraph"/>
        <w:numPr>
          <w:ilvl w:val="0"/>
          <w:numId w:val="30"/>
        </w:numPr>
      </w:pPr>
      <w:r>
        <w:t>Decision on color space, YUV</w:t>
      </w:r>
      <w:r w:rsidR="003E601A">
        <w:t xml:space="preserve"> only or </w:t>
      </w:r>
      <w:r>
        <w:t>RGB only or both</w:t>
      </w:r>
    </w:p>
    <w:p w14:paraId="17CE4FB5" w14:textId="77777777" w:rsidR="00F622B2" w:rsidRDefault="00F622B2" w:rsidP="00EA2E52">
      <w:pPr>
        <w:pStyle w:val="ListParagraph"/>
        <w:numPr>
          <w:ilvl w:val="0"/>
          <w:numId w:val="30"/>
        </w:numPr>
      </w:pPr>
      <w:r>
        <w:t>Decision on color sampling format, 4:4:4 only or both 4:4:4 and 4:2:0</w:t>
      </w:r>
    </w:p>
    <w:p w14:paraId="59161B5C" w14:textId="718E311D" w:rsidR="00892BCB" w:rsidRDefault="003E601A" w:rsidP="00EA2E52">
      <w:pPr>
        <w:pStyle w:val="ListParagraph"/>
        <w:numPr>
          <w:ilvl w:val="0"/>
          <w:numId w:val="30"/>
        </w:numPr>
      </w:pPr>
      <w:r>
        <w:t>Selection and d</w:t>
      </w:r>
      <w:r w:rsidR="00F622B2">
        <w:t>ecision on subjective evaluation test points</w:t>
      </w:r>
      <w:r>
        <w:t xml:space="preserve">. It may not be practical to run subjective test for all </w:t>
      </w:r>
      <w:r w:rsidR="00C44006">
        <w:t>“</w:t>
      </w:r>
      <w:proofErr w:type="spellStart"/>
      <w:r w:rsidR="00C44006">
        <w:t>Lo</w:t>
      </w:r>
      <w:r>
        <w:t>s</w:t>
      </w:r>
      <w:r w:rsidR="00C44006">
        <w:t>s</w:t>
      </w:r>
      <w:r>
        <w:t>y</w:t>
      </w:r>
      <w:proofErr w:type="spellEnd"/>
      <w:r>
        <w:t>” test</w:t>
      </w:r>
      <w:r w:rsidR="00C44006">
        <w:t xml:space="preserve"> points.</w:t>
      </w:r>
      <w:r w:rsidR="00F622B2">
        <w:t xml:space="preserve"> </w:t>
      </w:r>
    </w:p>
    <w:p w14:paraId="044770B0" w14:textId="273457AD" w:rsidR="00892BCB" w:rsidRDefault="00892BCB" w:rsidP="00892BCB">
      <w:pPr>
        <w:pStyle w:val="ListParagraph"/>
        <w:numPr>
          <w:ilvl w:val="0"/>
          <w:numId w:val="30"/>
        </w:numPr>
      </w:pPr>
      <w:r>
        <w:t>Matching bit-rates or QP values for HM and JM?</w:t>
      </w:r>
    </w:p>
    <w:p w14:paraId="1A577935" w14:textId="77777777" w:rsidR="0086724F" w:rsidRDefault="0086724F" w:rsidP="00521493"/>
    <w:p w14:paraId="591432AF" w14:textId="00514B42" w:rsidR="00C824D2" w:rsidRDefault="00C824D2" w:rsidP="002F41C3">
      <w:pPr>
        <w:pStyle w:val="Heading2"/>
        <w:rPr>
          <w:lang w:eastAsia="zh-TW"/>
        </w:rPr>
      </w:pPr>
      <w:r>
        <w:rPr>
          <w:lang w:eastAsia="zh-TW"/>
        </w:rPr>
        <w:t>Related contributions</w:t>
      </w:r>
    </w:p>
    <w:p w14:paraId="3C25B04D" w14:textId="77777777" w:rsidR="0056267E" w:rsidRDefault="00FF291C" w:rsidP="00521493">
      <w:pPr>
        <w:rPr>
          <w:b/>
          <w:szCs w:val="22"/>
          <w:lang w:val="en-CA"/>
        </w:rPr>
      </w:pPr>
      <w:r>
        <w:rPr>
          <w:b/>
        </w:rPr>
        <w:t xml:space="preserve">JCTVC-X1006: </w:t>
      </w:r>
      <w:r w:rsidR="0092301F" w:rsidRPr="00E446C1">
        <w:rPr>
          <w:b/>
          <w:szCs w:val="22"/>
          <w:lang w:val="en-CA"/>
        </w:rPr>
        <w:t>Draft verification test plan for HEVC screen content coding extensions</w:t>
      </w:r>
      <w:r w:rsidR="0092301F">
        <w:rPr>
          <w:b/>
          <w:szCs w:val="22"/>
          <w:lang w:val="en-CA"/>
        </w:rPr>
        <w:t xml:space="preserve"> [H. Yu, V. </w:t>
      </w:r>
      <w:proofErr w:type="spellStart"/>
      <w:r w:rsidR="0092301F">
        <w:rPr>
          <w:b/>
          <w:szCs w:val="22"/>
          <w:lang w:val="en-CA"/>
        </w:rPr>
        <w:t>Baroncini</w:t>
      </w:r>
      <w:proofErr w:type="spellEnd"/>
      <w:r w:rsidR="0092301F">
        <w:rPr>
          <w:b/>
          <w:szCs w:val="22"/>
          <w:lang w:val="en-CA"/>
        </w:rPr>
        <w:t xml:space="preserve">, R. Cohen, K. </w:t>
      </w:r>
      <w:proofErr w:type="spellStart"/>
      <w:r w:rsidR="0092301F">
        <w:rPr>
          <w:b/>
          <w:szCs w:val="22"/>
          <w:lang w:val="en-CA"/>
        </w:rPr>
        <w:t>Rapaka</w:t>
      </w:r>
      <w:proofErr w:type="spellEnd"/>
      <w:r w:rsidR="0092301F">
        <w:rPr>
          <w:b/>
          <w:szCs w:val="22"/>
          <w:lang w:val="en-CA"/>
        </w:rPr>
        <w:t xml:space="preserve">, J. </w:t>
      </w:r>
      <w:proofErr w:type="spellStart"/>
      <w:r w:rsidR="0092301F">
        <w:rPr>
          <w:b/>
          <w:szCs w:val="22"/>
          <w:lang w:val="en-CA"/>
        </w:rPr>
        <w:t>Xu</w:t>
      </w:r>
      <w:proofErr w:type="spellEnd"/>
      <w:r w:rsidR="0092301F">
        <w:rPr>
          <w:b/>
          <w:szCs w:val="22"/>
          <w:lang w:val="en-CA"/>
        </w:rPr>
        <w:t>]</w:t>
      </w:r>
    </w:p>
    <w:p w14:paraId="11527308" w14:textId="0CE9559D" w:rsidR="0092301F" w:rsidRPr="00EB723C" w:rsidRDefault="0092301F" w:rsidP="00521493">
      <w:pPr>
        <w:rPr>
          <w:b/>
          <w:szCs w:val="22"/>
          <w:lang w:val="en-CA"/>
        </w:rPr>
      </w:pPr>
      <w:r>
        <w:rPr>
          <w:lang w:val="en-CA"/>
        </w:rPr>
        <w:t>This contribution provides a draft test plan for verification of the coding performance of HEVC screen content coding extensions. It describes a set of test conditions under consideration and presents a preliminary work plan for test preparation.</w:t>
      </w:r>
    </w:p>
    <w:p w14:paraId="3AC0CD0A" w14:textId="77777777" w:rsidR="0092301F" w:rsidRDefault="0092301F" w:rsidP="00521493">
      <w:pPr>
        <w:rPr>
          <w:b/>
        </w:rPr>
      </w:pPr>
    </w:p>
    <w:p w14:paraId="2AB1D890" w14:textId="315563A7" w:rsidR="0056267E" w:rsidRDefault="006D1A31" w:rsidP="005626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b/>
          <w:szCs w:val="22"/>
          <w:lang w:val="en-CA"/>
        </w:rPr>
      </w:pPr>
      <w:r w:rsidRPr="00B8759E">
        <w:rPr>
          <w:b/>
        </w:rPr>
        <w:t>JCTVC-</w:t>
      </w:r>
      <w:r w:rsidR="00FF291C">
        <w:rPr>
          <w:b/>
        </w:rPr>
        <w:t>Y</w:t>
      </w:r>
      <w:r w:rsidR="00CF2F5C">
        <w:rPr>
          <w:b/>
        </w:rPr>
        <w:t>00</w:t>
      </w:r>
      <w:r w:rsidR="00FF291C">
        <w:rPr>
          <w:b/>
        </w:rPr>
        <w:t>36</w:t>
      </w:r>
      <w:r>
        <w:t xml:space="preserve">: </w:t>
      </w:r>
      <w:r w:rsidR="00FF291C" w:rsidRPr="00FF291C">
        <w:rPr>
          <w:b/>
          <w:szCs w:val="22"/>
          <w:lang w:val="en-CA"/>
        </w:rPr>
        <w:t>AHG6: Compression Performance Comparison of Thirteen TGM Sequences</w:t>
      </w:r>
      <w:r w:rsidR="00FF291C">
        <w:rPr>
          <w:b/>
          <w:szCs w:val="22"/>
          <w:lang w:val="en-CA"/>
        </w:rPr>
        <w:t xml:space="preserve"> [S. Wang, J. </w:t>
      </w:r>
      <w:proofErr w:type="spellStart"/>
      <w:r w:rsidR="00FF291C">
        <w:rPr>
          <w:b/>
          <w:szCs w:val="22"/>
          <w:lang w:val="en-CA"/>
        </w:rPr>
        <w:t>Guo</w:t>
      </w:r>
      <w:proofErr w:type="spellEnd"/>
      <w:r w:rsidR="00FF291C">
        <w:rPr>
          <w:b/>
          <w:szCs w:val="22"/>
          <w:lang w:val="en-CA"/>
        </w:rPr>
        <w:t>, L. Zhao, T. Lin (</w:t>
      </w:r>
      <w:proofErr w:type="spellStart"/>
      <w:r w:rsidR="00FF291C">
        <w:rPr>
          <w:b/>
          <w:szCs w:val="22"/>
          <w:lang w:val="en-CA"/>
        </w:rPr>
        <w:t>Tongji</w:t>
      </w:r>
      <w:proofErr w:type="spellEnd"/>
      <w:r w:rsidR="00FF291C">
        <w:rPr>
          <w:b/>
          <w:szCs w:val="22"/>
          <w:lang w:val="en-CA"/>
        </w:rPr>
        <w:t xml:space="preserve"> Univ.)]</w:t>
      </w:r>
    </w:p>
    <w:p w14:paraId="34E8EBDD" w14:textId="03CDE39C" w:rsidR="0056267E" w:rsidRPr="0056267E" w:rsidRDefault="0056267E" w:rsidP="00EB723C">
      <w:pPr>
        <w:rPr>
          <w:b/>
          <w:szCs w:val="22"/>
          <w:lang w:val="en-CA"/>
        </w:rPr>
      </w:pPr>
      <w:r w:rsidRPr="00EB723C">
        <w:rPr>
          <w:szCs w:val="22"/>
          <w:lang w:val="en-CA"/>
        </w:rPr>
        <w:t xml:space="preserve">This contribution provides the BD-rate based compression performance comparison </w:t>
      </w:r>
      <w:proofErr w:type="spellStart"/>
      <w:r w:rsidRPr="00EB723C">
        <w:rPr>
          <w:szCs w:val="22"/>
          <w:lang w:val="en-CA"/>
        </w:rPr>
        <w:t>betweem</w:t>
      </w:r>
      <w:proofErr w:type="spellEnd"/>
      <w:r w:rsidRPr="00EB723C">
        <w:rPr>
          <w:szCs w:val="22"/>
          <w:lang w:val="en-CA"/>
        </w:rPr>
        <w:t xml:space="preserve"> HEVC </w:t>
      </w:r>
      <w:proofErr w:type="spellStart"/>
      <w:r w:rsidRPr="00EB723C">
        <w:rPr>
          <w:szCs w:val="22"/>
          <w:lang w:val="en-CA"/>
        </w:rPr>
        <w:t>RExt</w:t>
      </w:r>
      <w:proofErr w:type="spellEnd"/>
      <w:r w:rsidRPr="00EB723C">
        <w:rPr>
          <w:szCs w:val="22"/>
          <w:lang w:val="en-CA"/>
        </w:rPr>
        <w:t xml:space="preserve"> HM16.4 and HEVC SCC SCM8.1 </w:t>
      </w:r>
      <w:proofErr w:type="spellStart"/>
      <w:r w:rsidRPr="00EB723C">
        <w:rPr>
          <w:szCs w:val="22"/>
          <w:lang w:val="en-CA"/>
        </w:rPr>
        <w:t>lossy</w:t>
      </w:r>
      <w:proofErr w:type="spellEnd"/>
      <w:r w:rsidRPr="00EB723C">
        <w:rPr>
          <w:szCs w:val="22"/>
          <w:lang w:val="en-CA"/>
        </w:rPr>
        <w:t xml:space="preserve"> coding for thirteen TGM </w:t>
      </w:r>
      <w:proofErr w:type="spellStart"/>
      <w:r w:rsidRPr="00EB723C">
        <w:rPr>
          <w:szCs w:val="22"/>
          <w:lang w:val="en-CA"/>
        </w:rPr>
        <w:t>YCbCr</w:t>
      </w:r>
      <w:proofErr w:type="spellEnd"/>
      <w:r w:rsidRPr="00EB723C">
        <w:rPr>
          <w:szCs w:val="22"/>
          <w:lang w:val="en-CA"/>
        </w:rPr>
        <w:t xml:space="preserve"> sequences including eight HEVC SCC CTC TGM sequences and five new (and hard to compress) TGM sequences proposed in JVET-C0044. </w:t>
      </w:r>
    </w:p>
    <w:p w14:paraId="66AD431E" w14:textId="77777777" w:rsidR="0056267E" w:rsidRPr="00EB723C" w:rsidRDefault="0056267E" w:rsidP="005626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CA"/>
        </w:rPr>
      </w:pPr>
      <w:r w:rsidRPr="00EB723C">
        <w:rPr>
          <w:szCs w:val="22"/>
          <w:lang w:val="en-CA"/>
        </w:rPr>
        <w:t xml:space="preserve">The overall Y BD-rate for the thirteen sequences is -66.70%, -63.12%, </w:t>
      </w:r>
      <w:proofErr w:type="gramStart"/>
      <w:r w:rsidRPr="00EB723C">
        <w:rPr>
          <w:szCs w:val="22"/>
          <w:lang w:val="en-CA"/>
        </w:rPr>
        <w:t>-</w:t>
      </w:r>
      <w:proofErr w:type="gramEnd"/>
      <w:r w:rsidRPr="00EB723C">
        <w:rPr>
          <w:szCs w:val="22"/>
          <w:lang w:val="en-CA"/>
        </w:rPr>
        <w:t xml:space="preserve">52.42% for AI, RA, LB. </w:t>
      </w:r>
    </w:p>
    <w:p w14:paraId="1FF4BAD4" w14:textId="77777777" w:rsidR="0056267E" w:rsidRPr="00EB723C" w:rsidRDefault="0056267E" w:rsidP="005626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CA"/>
        </w:rPr>
      </w:pPr>
      <w:r w:rsidRPr="00EB723C">
        <w:rPr>
          <w:szCs w:val="22"/>
          <w:lang w:val="en-CA"/>
        </w:rPr>
        <w:t xml:space="preserve">The overall Y BD-rate for the eight CTC sequences is -58.33%, -53.03%, </w:t>
      </w:r>
      <w:proofErr w:type="gramStart"/>
      <w:r w:rsidRPr="00EB723C">
        <w:rPr>
          <w:szCs w:val="22"/>
          <w:lang w:val="en-CA"/>
        </w:rPr>
        <w:t>-</w:t>
      </w:r>
      <w:proofErr w:type="gramEnd"/>
      <w:r w:rsidRPr="00EB723C">
        <w:rPr>
          <w:szCs w:val="22"/>
          <w:lang w:val="en-CA"/>
        </w:rPr>
        <w:t>42.42% for AI, RA, LB.</w:t>
      </w:r>
    </w:p>
    <w:p w14:paraId="0AB02432" w14:textId="77777777" w:rsidR="0056267E" w:rsidRPr="00EB723C" w:rsidRDefault="0056267E" w:rsidP="005626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CA"/>
        </w:rPr>
      </w:pPr>
      <w:r w:rsidRPr="00EB723C">
        <w:rPr>
          <w:szCs w:val="22"/>
          <w:lang w:val="en-CA"/>
        </w:rPr>
        <w:t xml:space="preserve">The overall Y BD-rate for the five new sequences is -80.09%, -79.27%, </w:t>
      </w:r>
      <w:proofErr w:type="gramStart"/>
      <w:r w:rsidRPr="00EB723C">
        <w:rPr>
          <w:szCs w:val="22"/>
          <w:lang w:val="en-CA"/>
        </w:rPr>
        <w:t>-</w:t>
      </w:r>
      <w:proofErr w:type="gramEnd"/>
      <w:r w:rsidRPr="00EB723C">
        <w:rPr>
          <w:szCs w:val="22"/>
          <w:lang w:val="en-CA"/>
        </w:rPr>
        <w:t>68.42% for AI, RA, LB.</w:t>
      </w:r>
    </w:p>
    <w:p w14:paraId="2F87549E" w14:textId="55BA9EB8" w:rsidR="006D1A31" w:rsidRDefault="006D1A31" w:rsidP="00EB723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val="en-CA" w:eastAsia="zh-CN"/>
        </w:rPr>
      </w:pPr>
    </w:p>
    <w:p w14:paraId="385F7EC6" w14:textId="51EAB051" w:rsidR="00C102D8" w:rsidRDefault="00C102D8" w:rsidP="002F41C3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14:paraId="61783333" w14:textId="2DC20D72" w:rsidR="00892BCB" w:rsidRPr="00EA2E52" w:rsidRDefault="00C102D8" w:rsidP="00EB723C">
      <w:pPr>
        <w:ind w:left="432"/>
        <w:rPr>
          <w:szCs w:val="22"/>
          <w:lang w:val="en-CA"/>
        </w:rPr>
      </w:pPr>
      <w:r>
        <w:t xml:space="preserve">It is recommended to </w:t>
      </w:r>
    </w:p>
    <w:p w14:paraId="517B6F71" w14:textId="37030F7B" w:rsidR="007F1F8B" w:rsidRPr="005B217D" w:rsidRDefault="009F40BB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proofErr w:type="gramStart"/>
      <w:r>
        <w:t>discuss</w:t>
      </w:r>
      <w:proofErr w:type="gramEnd"/>
      <w:r>
        <w:t xml:space="preserve"> the open issues </w:t>
      </w:r>
      <w:r w:rsidR="008E5076">
        <w:t>above</w:t>
      </w:r>
      <w:r>
        <w:t xml:space="preserve">, </w:t>
      </w:r>
      <w:r w:rsidR="008E5076">
        <w:t xml:space="preserve">select test material, </w:t>
      </w:r>
      <w:r>
        <w:t xml:space="preserve">provide </w:t>
      </w:r>
      <w:r w:rsidR="008E5076">
        <w:t xml:space="preserve">recommendations for </w:t>
      </w:r>
      <w:proofErr w:type="spellStart"/>
      <w:r>
        <w:t>bitstream</w:t>
      </w:r>
      <w:proofErr w:type="spellEnd"/>
      <w:r>
        <w:t xml:space="preserve"> generation, </w:t>
      </w:r>
      <w:r w:rsidR="00D8227B">
        <w:t>subjective test</w:t>
      </w:r>
      <w:r w:rsidR="008E5076">
        <w:t xml:space="preserve"> points</w:t>
      </w:r>
      <w:r>
        <w:t xml:space="preserve">, and </w:t>
      </w:r>
      <w:r w:rsidR="00D8227B">
        <w:t xml:space="preserve">time-line. </w:t>
      </w:r>
      <w:r w:rsidR="00594E89">
        <w:t xml:space="preserve"> 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21459" w15:done="0"/>
  <w15:commentEx w15:paraId="67D35EBD" w15:done="0"/>
  <w15:commentEx w15:paraId="32E672A5" w15:done="0"/>
  <w15:commentEx w15:paraId="4DC8F2B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C78D" w14:textId="77777777" w:rsidR="003E601A" w:rsidRDefault="003E601A">
      <w:r>
        <w:separator/>
      </w:r>
    </w:p>
  </w:endnote>
  <w:endnote w:type="continuationSeparator" w:id="0">
    <w:p w14:paraId="05693586" w14:textId="77777777" w:rsidR="003E601A" w:rsidRDefault="003E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47B9E93D" w:rsidR="003E601A" w:rsidRDefault="003E601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41F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4586C">
      <w:rPr>
        <w:rStyle w:val="PageNumber"/>
        <w:noProof/>
      </w:rPr>
      <w:t>2016-10-07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200E6" w14:textId="77777777" w:rsidR="003E601A" w:rsidRDefault="003E601A">
      <w:r>
        <w:separator/>
      </w:r>
    </w:p>
  </w:footnote>
  <w:footnote w:type="continuationSeparator" w:id="0">
    <w:p w14:paraId="5CAC5916" w14:textId="77777777" w:rsidR="003E601A" w:rsidRDefault="003E6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95846"/>
    <w:multiLevelType w:val="hybridMultilevel"/>
    <w:tmpl w:val="74487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F581F"/>
    <w:multiLevelType w:val="hybridMultilevel"/>
    <w:tmpl w:val="6D724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B3B3D"/>
    <w:multiLevelType w:val="multilevel"/>
    <w:tmpl w:val="74487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B7CED2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28E92C86"/>
    <w:multiLevelType w:val="hybridMultilevel"/>
    <w:tmpl w:val="92BC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E3A89"/>
    <w:multiLevelType w:val="multilevel"/>
    <w:tmpl w:val="C8448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3C7C0A"/>
    <w:multiLevelType w:val="multilevel"/>
    <w:tmpl w:val="021409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C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602E92"/>
    <w:multiLevelType w:val="hybridMultilevel"/>
    <w:tmpl w:val="B738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6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9"/>
  </w:num>
  <w:num w:numId="4">
    <w:abstractNumId w:val="16"/>
  </w:num>
  <w:num w:numId="5">
    <w:abstractNumId w:val="18"/>
  </w:num>
  <w:num w:numId="6">
    <w:abstractNumId w:val="10"/>
  </w:num>
  <w:num w:numId="7">
    <w:abstractNumId w:val="14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  <w:num w:numId="12">
    <w:abstractNumId w:val="22"/>
  </w:num>
  <w:num w:numId="13">
    <w:abstractNumId w:val="9"/>
  </w:num>
  <w:num w:numId="14">
    <w:abstractNumId w:val="11"/>
  </w:num>
  <w:num w:numId="15">
    <w:abstractNumId w:val="5"/>
  </w:num>
  <w:num w:numId="16">
    <w:abstractNumId w:val="26"/>
  </w:num>
  <w:num w:numId="17">
    <w:abstractNumId w:val="10"/>
  </w:num>
  <w:num w:numId="18">
    <w:abstractNumId w:val="20"/>
  </w:num>
  <w:num w:numId="19">
    <w:abstractNumId w:val="6"/>
  </w:num>
  <w:num w:numId="20">
    <w:abstractNumId w:val="28"/>
  </w:num>
  <w:num w:numId="21">
    <w:abstractNumId w:val="10"/>
  </w:num>
  <w:num w:numId="22">
    <w:abstractNumId w:val="10"/>
  </w:num>
  <w:num w:numId="23">
    <w:abstractNumId w:val="13"/>
  </w:num>
  <w:num w:numId="24">
    <w:abstractNumId w:val="27"/>
  </w:num>
  <w:num w:numId="25">
    <w:abstractNumId w:val="10"/>
  </w:num>
  <w:num w:numId="26">
    <w:abstractNumId w:val="29"/>
  </w:num>
  <w:num w:numId="27">
    <w:abstractNumId w:val="25"/>
  </w:num>
  <w:num w:numId="28">
    <w:abstractNumId w:val="21"/>
  </w:num>
  <w:num w:numId="29">
    <w:abstractNumId w:val="12"/>
  </w:num>
  <w:num w:numId="30">
    <w:abstractNumId w:val="23"/>
  </w:num>
  <w:num w:numId="31">
    <w:abstractNumId w:val="4"/>
  </w:num>
  <w:num w:numId="32">
    <w:abstractNumId w:val="17"/>
  </w:num>
  <w:num w:numId="33">
    <w:abstractNumId w:val="2"/>
  </w:num>
  <w:num w:numId="34">
    <w:abstractNumId w:val="7"/>
  </w:num>
  <w:num w:numId="35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6777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509A"/>
    <w:rsid w:val="0007614F"/>
    <w:rsid w:val="00077FFC"/>
    <w:rsid w:val="0008395D"/>
    <w:rsid w:val="00083CEC"/>
    <w:rsid w:val="00093C40"/>
    <w:rsid w:val="00096405"/>
    <w:rsid w:val="000A610F"/>
    <w:rsid w:val="000B1C6B"/>
    <w:rsid w:val="000B26D0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06DB1"/>
    <w:rsid w:val="0012100B"/>
    <w:rsid w:val="00121A08"/>
    <w:rsid w:val="00124E38"/>
    <w:rsid w:val="0012580B"/>
    <w:rsid w:val="00127251"/>
    <w:rsid w:val="00131F90"/>
    <w:rsid w:val="001348D7"/>
    <w:rsid w:val="0013526E"/>
    <w:rsid w:val="00155F6D"/>
    <w:rsid w:val="00166340"/>
    <w:rsid w:val="00171371"/>
    <w:rsid w:val="00173B7B"/>
    <w:rsid w:val="00175A24"/>
    <w:rsid w:val="0017605A"/>
    <w:rsid w:val="00180F99"/>
    <w:rsid w:val="001812FA"/>
    <w:rsid w:val="0018422F"/>
    <w:rsid w:val="00187E58"/>
    <w:rsid w:val="001921F0"/>
    <w:rsid w:val="0019530F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E02BE"/>
    <w:rsid w:val="001E0D74"/>
    <w:rsid w:val="001E3341"/>
    <w:rsid w:val="001E3B37"/>
    <w:rsid w:val="001F2594"/>
    <w:rsid w:val="001F46F6"/>
    <w:rsid w:val="001F69F6"/>
    <w:rsid w:val="002055A6"/>
    <w:rsid w:val="0020630A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0A6F"/>
    <w:rsid w:val="00287931"/>
    <w:rsid w:val="00292257"/>
    <w:rsid w:val="002A54E0"/>
    <w:rsid w:val="002B1595"/>
    <w:rsid w:val="002B191D"/>
    <w:rsid w:val="002B2A9C"/>
    <w:rsid w:val="002B4DEF"/>
    <w:rsid w:val="002C10CF"/>
    <w:rsid w:val="002C4C68"/>
    <w:rsid w:val="002C76B2"/>
    <w:rsid w:val="002D0AF6"/>
    <w:rsid w:val="002D54AA"/>
    <w:rsid w:val="002D6077"/>
    <w:rsid w:val="002F164D"/>
    <w:rsid w:val="002F41C3"/>
    <w:rsid w:val="002F4865"/>
    <w:rsid w:val="0030075F"/>
    <w:rsid w:val="003033B3"/>
    <w:rsid w:val="00303756"/>
    <w:rsid w:val="00306206"/>
    <w:rsid w:val="00316B83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283C"/>
    <w:rsid w:val="0036558D"/>
    <w:rsid w:val="003669EA"/>
    <w:rsid w:val="003706CC"/>
    <w:rsid w:val="00370AF1"/>
    <w:rsid w:val="00370B3E"/>
    <w:rsid w:val="00377710"/>
    <w:rsid w:val="003A2D8E"/>
    <w:rsid w:val="003B361F"/>
    <w:rsid w:val="003C20E4"/>
    <w:rsid w:val="003C3FAB"/>
    <w:rsid w:val="003E1C8C"/>
    <w:rsid w:val="003E601A"/>
    <w:rsid w:val="003E6C6F"/>
    <w:rsid w:val="003E6F90"/>
    <w:rsid w:val="003F5D0F"/>
    <w:rsid w:val="00404AB4"/>
    <w:rsid w:val="00404F42"/>
    <w:rsid w:val="00413B09"/>
    <w:rsid w:val="00414101"/>
    <w:rsid w:val="00421C55"/>
    <w:rsid w:val="0042226D"/>
    <w:rsid w:val="004234F0"/>
    <w:rsid w:val="00433876"/>
    <w:rsid w:val="00433DDB"/>
    <w:rsid w:val="004341B2"/>
    <w:rsid w:val="00437619"/>
    <w:rsid w:val="004379AD"/>
    <w:rsid w:val="00437A6C"/>
    <w:rsid w:val="00443754"/>
    <w:rsid w:val="00450970"/>
    <w:rsid w:val="00452EB2"/>
    <w:rsid w:val="004628B5"/>
    <w:rsid w:val="00465A1E"/>
    <w:rsid w:val="004703FC"/>
    <w:rsid w:val="00472CF9"/>
    <w:rsid w:val="00475197"/>
    <w:rsid w:val="004807B1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267E"/>
    <w:rsid w:val="005647A6"/>
    <w:rsid w:val="005671AA"/>
    <w:rsid w:val="00567EC7"/>
    <w:rsid w:val="00570013"/>
    <w:rsid w:val="005701B2"/>
    <w:rsid w:val="005801A2"/>
    <w:rsid w:val="005801E9"/>
    <w:rsid w:val="005946B7"/>
    <w:rsid w:val="00594E89"/>
    <w:rsid w:val="005952A5"/>
    <w:rsid w:val="005967AE"/>
    <w:rsid w:val="005973B6"/>
    <w:rsid w:val="005A33A1"/>
    <w:rsid w:val="005B217D"/>
    <w:rsid w:val="005C385F"/>
    <w:rsid w:val="005C5993"/>
    <w:rsid w:val="005C72F6"/>
    <w:rsid w:val="005C78C8"/>
    <w:rsid w:val="005D7726"/>
    <w:rsid w:val="005E1AC6"/>
    <w:rsid w:val="005F2A68"/>
    <w:rsid w:val="005F6F1B"/>
    <w:rsid w:val="005F7502"/>
    <w:rsid w:val="006063DD"/>
    <w:rsid w:val="006069B2"/>
    <w:rsid w:val="00610E99"/>
    <w:rsid w:val="00624B33"/>
    <w:rsid w:val="00626DB0"/>
    <w:rsid w:val="0063041A"/>
    <w:rsid w:val="00630AA2"/>
    <w:rsid w:val="006350A7"/>
    <w:rsid w:val="006441F4"/>
    <w:rsid w:val="00646707"/>
    <w:rsid w:val="00657F40"/>
    <w:rsid w:val="006626C9"/>
    <w:rsid w:val="00662E58"/>
    <w:rsid w:val="0066410E"/>
    <w:rsid w:val="00664836"/>
    <w:rsid w:val="00664DCF"/>
    <w:rsid w:val="00673868"/>
    <w:rsid w:val="006838C4"/>
    <w:rsid w:val="00693D30"/>
    <w:rsid w:val="006A1882"/>
    <w:rsid w:val="006A3EAC"/>
    <w:rsid w:val="006A4075"/>
    <w:rsid w:val="006A702A"/>
    <w:rsid w:val="006B69CE"/>
    <w:rsid w:val="006C2FBD"/>
    <w:rsid w:val="006C5D39"/>
    <w:rsid w:val="006C7B47"/>
    <w:rsid w:val="006D17AF"/>
    <w:rsid w:val="006D1A31"/>
    <w:rsid w:val="006D6D9B"/>
    <w:rsid w:val="006E2810"/>
    <w:rsid w:val="006E300F"/>
    <w:rsid w:val="006E5417"/>
    <w:rsid w:val="00704691"/>
    <w:rsid w:val="00705905"/>
    <w:rsid w:val="00712F60"/>
    <w:rsid w:val="00714E2D"/>
    <w:rsid w:val="00714F52"/>
    <w:rsid w:val="00716BE8"/>
    <w:rsid w:val="00716CAD"/>
    <w:rsid w:val="00720E3B"/>
    <w:rsid w:val="00721110"/>
    <w:rsid w:val="00724505"/>
    <w:rsid w:val="00730E60"/>
    <w:rsid w:val="00734560"/>
    <w:rsid w:val="0074393F"/>
    <w:rsid w:val="00745F6B"/>
    <w:rsid w:val="0075585E"/>
    <w:rsid w:val="00765A26"/>
    <w:rsid w:val="00767944"/>
    <w:rsid w:val="00770571"/>
    <w:rsid w:val="00776390"/>
    <w:rsid w:val="007768FF"/>
    <w:rsid w:val="00776B39"/>
    <w:rsid w:val="00777C6E"/>
    <w:rsid w:val="0078164F"/>
    <w:rsid w:val="007824D3"/>
    <w:rsid w:val="00784589"/>
    <w:rsid w:val="00785C73"/>
    <w:rsid w:val="00793D47"/>
    <w:rsid w:val="00796EE3"/>
    <w:rsid w:val="007A0D94"/>
    <w:rsid w:val="007A3B45"/>
    <w:rsid w:val="007A6CB7"/>
    <w:rsid w:val="007A7D29"/>
    <w:rsid w:val="007B4AB8"/>
    <w:rsid w:val="007B7EB9"/>
    <w:rsid w:val="007C7565"/>
    <w:rsid w:val="007D07E9"/>
    <w:rsid w:val="007D0B5C"/>
    <w:rsid w:val="007D2FAA"/>
    <w:rsid w:val="007E01A3"/>
    <w:rsid w:val="007E1313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73F3"/>
    <w:rsid w:val="00853A04"/>
    <w:rsid w:val="00855247"/>
    <w:rsid w:val="0086387C"/>
    <w:rsid w:val="00866BA8"/>
    <w:rsid w:val="0086724F"/>
    <w:rsid w:val="00874A6C"/>
    <w:rsid w:val="00876C65"/>
    <w:rsid w:val="008904F6"/>
    <w:rsid w:val="00892BCB"/>
    <w:rsid w:val="00895594"/>
    <w:rsid w:val="008A0B3F"/>
    <w:rsid w:val="008A27C9"/>
    <w:rsid w:val="008A4B4C"/>
    <w:rsid w:val="008B3C3C"/>
    <w:rsid w:val="008B7C5F"/>
    <w:rsid w:val="008C239F"/>
    <w:rsid w:val="008C53B6"/>
    <w:rsid w:val="008E168F"/>
    <w:rsid w:val="008E480C"/>
    <w:rsid w:val="008E5076"/>
    <w:rsid w:val="008F53A7"/>
    <w:rsid w:val="00901CC6"/>
    <w:rsid w:val="00901E74"/>
    <w:rsid w:val="009042A0"/>
    <w:rsid w:val="00906B35"/>
    <w:rsid w:val="00907757"/>
    <w:rsid w:val="00911F20"/>
    <w:rsid w:val="00915B32"/>
    <w:rsid w:val="00920258"/>
    <w:rsid w:val="009212B0"/>
    <w:rsid w:val="00921FA1"/>
    <w:rsid w:val="0092301F"/>
    <w:rsid w:val="009234A5"/>
    <w:rsid w:val="00923691"/>
    <w:rsid w:val="0092373A"/>
    <w:rsid w:val="00924A18"/>
    <w:rsid w:val="00925B79"/>
    <w:rsid w:val="0092786D"/>
    <w:rsid w:val="00933453"/>
    <w:rsid w:val="009336F7"/>
    <w:rsid w:val="0093636C"/>
    <w:rsid w:val="009369DE"/>
    <w:rsid w:val="009374A7"/>
    <w:rsid w:val="00947101"/>
    <w:rsid w:val="009500F0"/>
    <w:rsid w:val="009512D2"/>
    <w:rsid w:val="00955C6F"/>
    <w:rsid w:val="0098551D"/>
    <w:rsid w:val="00994A95"/>
    <w:rsid w:val="0099518F"/>
    <w:rsid w:val="009A523D"/>
    <w:rsid w:val="009B02A1"/>
    <w:rsid w:val="009B306F"/>
    <w:rsid w:val="009D4DEA"/>
    <w:rsid w:val="009E26AD"/>
    <w:rsid w:val="009F1EAF"/>
    <w:rsid w:val="009F40BB"/>
    <w:rsid w:val="009F496B"/>
    <w:rsid w:val="00A01439"/>
    <w:rsid w:val="00A02E61"/>
    <w:rsid w:val="00A048A4"/>
    <w:rsid w:val="00A05CFF"/>
    <w:rsid w:val="00A118BD"/>
    <w:rsid w:val="00A1446A"/>
    <w:rsid w:val="00A157A7"/>
    <w:rsid w:val="00A205DA"/>
    <w:rsid w:val="00A25DFD"/>
    <w:rsid w:val="00A4182D"/>
    <w:rsid w:val="00A4586C"/>
    <w:rsid w:val="00A54380"/>
    <w:rsid w:val="00A5688C"/>
    <w:rsid w:val="00A56B97"/>
    <w:rsid w:val="00A6093D"/>
    <w:rsid w:val="00A70352"/>
    <w:rsid w:val="00A746A0"/>
    <w:rsid w:val="00A76A6D"/>
    <w:rsid w:val="00A81B4B"/>
    <w:rsid w:val="00A81B8F"/>
    <w:rsid w:val="00A83253"/>
    <w:rsid w:val="00AA1365"/>
    <w:rsid w:val="00AA3CDA"/>
    <w:rsid w:val="00AA470C"/>
    <w:rsid w:val="00AA6E84"/>
    <w:rsid w:val="00AB4BC9"/>
    <w:rsid w:val="00AB569D"/>
    <w:rsid w:val="00AB7419"/>
    <w:rsid w:val="00AD2D59"/>
    <w:rsid w:val="00AE341B"/>
    <w:rsid w:val="00AE4077"/>
    <w:rsid w:val="00AF015E"/>
    <w:rsid w:val="00AF2FFA"/>
    <w:rsid w:val="00AF59E2"/>
    <w:rsid w:val="00B0079D"/>
    <w:rsid w:val="00B070E7"/>
    <w:rsid w:val="00B07CA7"/>
    <w:rsid w:val="00B1279A"/>
    <w:rsid w:val="00B12F72"/>
    <w:rsid w:val="00B2391C"/>
    <w:rsid w:val="00B3336A"/>
    <w:rsid w:val="00B3607C"/>
    <w:rsid w:val="00B4194A"/>
    <w:rsid w:val="00B5222E"/>
    <w:rsid w:val="00B53179"/>
    <w:rsid w:val="00B5698C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3D21"/>
    <w:rsid w:val="00BC5AFD"/>
    <w:rsid w:val="00BD45C4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3A9"/>
    <w:rsid w:val="00C308D5"/>
    <w:rsid w:val="00C3723B"/>
    <w:rsid w:val="00C4304C"/>
    <w:rsid w:val="00C44006"/>
    <w:rsid w:val="00C46528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1C61"/>
    <w:rsid w:val="00C94589"/>
    <w:rsid w:val="00C97D78"/>
    <w:rsid w:val="00CC0518"/>
    <w:rsid w:val="00CC2AAE"/>
    <w:rsid w:val="00CC5A42"/>
    <w:rsid w:val="00CD0EAB"/>
    <w:rsid w:val="00CD2799"/>
    <w:rsid w:val="00CF2F5C"/>
    <w:rsid w:val="00CF34DB"/>
    <w:rsid w:val="00CF532F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72B3D"/>
    <w:rsid w:val="00D807BF"/>
    <w:rsid w:val="00D8227B"/>
    <w:rsid w:val="00D82FCC"/>
    <w:rsid w:val="00D84D14"/>
    <w:rsid w:val="00D924B0"/>
    <w:rsid w:val="00DA17FC"/>
    <w:rsid w:val="00DA1EE8"/>
    <w:rsid w:val="00DA22F3"/>
    <w:rsid w:val="00DA7887"/>
    <w:rsid w:val="00DB2C26"/>
    <w:rsid w:val="00DC4B0B"/>
    <w:rsid w:val="00DD7D60"/>
    <w:rsid w:val="00DE0292"/>
    <w:rsid w:val="00DE6B43"/>
    <w:rsid w:val="00DF1AA7"/>
    <w:rsid w:val="00E00A09"/>
    <w:rsid w:val="00E00AC0"/>
    <w:rsid w:val="00E02D89"/>
    <w:rsid w:val="00E03568"/>
    <w:rsid w:val="00E03AF4"/>
    <w:rsid w:val="00E06143"/>
    <w:rsid w:val="00E11923"/>
    <w:rsid w:val="00E12E6C"/>
    <w:rsid w:val="00E14EB3"/>
    <w:rsid w:val="00E2134C"/>
    <w:rsid w:val="00E262D4"/>
    <w:rsid w:val="00E36250"/>
    <w:rsid w:val="00E37282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62D8"/>
    <w:rsid w:val="00E86C4C"/>
    <w:rsid w:val="00E9598F"/>
    <w:rsid w:val="00EA2E52"/>
    <w:rsid w:val="00EB236F"/>
    <w:rsid w:val="00EB4F68"/>
    <w:rsid w:val="00EB723C"/>
    <w:rsid w:val="00EB7AB1"/>
    <w:rsid w:val="00ED5601"/>
    <w:rsid w:val="00EE3033"/>
    <w:rsid w:val="00EE7CB9"/>
    <w:rsid w:val="00EE7CD8"/>
    <w:rsid w:val="00EF48CC"/>
    <w:rsid w:val="00F02284"/>
    <w:rsid w:val="00F02DB9"/>
    <w:rsid w:val="00F25CB5"/>
    <w:rsid w:val="00F27794"/>
    <w:rsid w:val="00F33DBA"/>
    <w:rsid w:val="00F42663"/>
    <w:rsid w:val="00F42C16"/>
    <w:rsid w:val="00F466EF"/>
    <w:rsid w:val="00F50EFF"/>
    <w:rsid w:val="00F51C2D"/>
    <w:rsid w:val="00F56A36"/>
    <w:rsid w:val="00F56B2A"/>
    <w:rsid w:val="00F6086A"/>
    <w:rsid w:val="00F622B2"/>
    <w:rsid w:val="00F73032"/>
    <w:rsid w:val="00F74A3B"/>
    <w:rsid w:val="00F814E3"/>
    <w:rsid w:val="00F848FC"/>
    <w:rsid w:val="00F87028"/>
    <w:rsid w:val="00F91833"/>
    <w:rsid w:val="00F9282A"/>
    <w:rsid w:val="00F96BAD"/>
    <w:rsid w:val="00FA0684"/>
    <w:rsid w:val="00FA139D"/>
    <w:rsid w:val="00FA7215"/>
    <w:rsid w:val="00FB0AEA"/>
    <w:rsid w:val="00FB0D19"/>
    <w:rsid w:val="00FB0E84"/>
    <w:rsid w:val="00FB2A2F"/>
    <w:rsid w:val="00FB2F9C"/>
    <w:rsid w:val="00FC5750"/>
    <w:rsid w:val="00FD01C2"/>
    <w:rsid w:val="00FD42A7"/>
    <w:rsid w:val="00FD5976"/>
    <w:rsid w:val="00FD6528"/>
    <w:rsid w:val="00FF08FC"/>
    <w:rsid w:val="00FF0CE3"/>
    <w:rsid w:val="00FF1E58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3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32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3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32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32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3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3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32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3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32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32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32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32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3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3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32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lberto@ngcodec.com" TargetMode="External"/><Relationship Id="rId12" Type="http://schemas.openxmlformats.org/officeDocument/2006/relationships/hyperlink" Target="mailto:jzxu@microsoft.com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baroncini@gm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4121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haoping yu</cp:lastModifiedBy>
  <cp:revision>2</cp:revision>
  <dcterms:created xsi:type="dcterms:W3CDTF">2016-10-14T01:42:00Z</dcterms:created>
  <dcterms:modified xsi:type="dcterms:W3CDTF">2016-10-14T01:42:00Z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