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B7BB9">
        <w:tc>
          <w:tcPr>
            <w:tcW w:w="6408" w:type="dxa"/>
          </w:tcPr>
          <w:p w:rsidR="006C5D39" w:rsidRPr="00AB7BB9" w:rsidRDefault="00DF5A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E799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of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:rsidR="00E61DAC" w:rsidRPr="00AB7BB9" w:rsidRDefault="008E0E73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ins w:id="0" w:author="haoping yu" w:date="2016-07-11T18:08:00Z">
              <w:r w:rsidRPr="002F4865">
                <w:t>24th Meeting: Geneva, CH, 26 May – 1 June 2016</w:t>
              </w:r>
            </w:ins>
            <w:del w:id="1" w:author="haoping yu" w:date="2015-07-13T21:46:00Z">
              <w:r w:rsidR="0001320E" w:rsidRPr="0042716A" w:rsidDel="00B17DA5">
                <w:rPr>
                  <w:szCs w:val="22"/>
                </w:rPr>
                <w:delText xml:space="preserve">20th Meeting: Geneva, CH, </w:delText>
              </w:r>
              <w:r w:rsidR="0001320E" w:rsidRPr="0042716A" w:rsidDel="00B17DA5">
                <w:delText>10–1</w:delText>
              </w:r>
              <w:r w:rsidR="0001320E" w:rsidDel="00B17DA5">
                <w:delText>7</w:delText>
              </w:r>
              <w:r w:rsidR="0001320E" w:rsidRPr="0042716A" w:rsidDel="00B17DA5">
                <w:delText xml:space="preserve"> Feb. 2015</w:delText>
              </w:r>
            </w:del>
          </w:p>
        </w:tc>
        <w:tc>
          <w:tcPr>
            <w:tcW w:w="3168" w:type="dxa"/>
          </w:tcPr>
          <w:p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ins w:id="2" w:author="haoping yu" w:date="2015-07-13T21:46:00Z">
              <w:r w:rsidR="008E0E73">
                <w:rPr>
                  <w:lang w:val="en-CA"/>
                </w:rPr>
                <w:t>X</w:t>
              </w:r>
            </w:ins>
            <w:del w:id="3" w:author="haoping yu" w:date="2015-07-13T21:46:00Z">
              <w:r w:rsidR="0001320E" w:rsidDel="00B17DA5">
                <w:rPr>
                  <w:lang w:val="en-CA"/>
                </w:rPr>
                <w:delText>T</w:delText>
              </w:r>
            </w:del>
            <w:r w:rsidR="0021555E" w:rsidRPr="00681162">
              <w:rPr>
                <w:lang w:val="en-CA"/>
              </w:rPr>
              <w:t>1015</w:t>
            </w:r>
            <w:ins w:id="4" w:author="haoping yu" w:date="2016-08-13T17:10:00Z">
              <w:r w:rsidR="00661EC4">
                <w:rPr>
                  <w:lang w:val="en-CA"/>
                </w:rPr>
                <w:t>-r1</w:t>
              </w:r>
            </w:ins>
            <w:bookmarkStart w:id="5" w:name="_GoBack"/>
            <w:bookmarkEnd w:id="5"/>
            <w:del w:id="6" w:author="haoping yu" w:date="2015-07-15T20:05:00Z">
              <w:r w:rsidR="00180010" w:rsidDel="00806DA0">
                <w:rPr>
                  <w:lang w:val="en-CA"/>
                </w:rPr>
                <w:delText>-r1</w:delText>
              </w:r>
            </w:del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612"/>
        <w:gridCol w:w="850"/>
        <w:gridCol w:w="3656"/>
      </w:tblGrid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Common </w:t>
            </w:r>
            <w:r w:rsidR="0001320E">
              <w:rPr>
                <w:b/>
                <w:szCs w:val="22"/>
                <w:lang w:val="en-CA"/>
              </w:rPr>
              <w:t xml:space="preserve">test </w:t>
            </w:r>
            <w:r w:rsidRPr="00AB7BB9">
              <w:rPr>
                <w:b/>
                <w:szCs w:val="22"/>
                <w:lang w:val="en-CA"/>
              </w:rPr>
              <w:t>conditions for screen content coding</w:t>
            </w:r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:rsidTr="00260D15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>Krishna Rapaka</w:t>
            </w:r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Xu</w:t>
            </w:r>
          </w:p>
        </w:tc>
        <w:tc>
          <w:tcPr>
            <w:tcW w:w="850" w:type="dxa"/>
          </w:tcPr>
          <w:p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:rsidR="00AA714D" w:rsidRPr="00AB7BB9" w:rsidRDefault="00DF5AF2" w:rsidP="008E77BB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1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3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:rsidR="00420EC8" w:rsidRDefault="00420EC8" w:rsidP="00420EC8">
      <w:pPr>
        <w:jc w:val="both"/>
      </w:pPr>
      <w:r>
        <w:t xml:space="preserve">This document defines common test conditions and software reference configurations to be used in the </w:t>
      </w:r>
      <w:ins w:id="7" w:author="haoping yu" w:date="2016-07-11T18:10:00Z">
        <w:r w:rsidR="00BE7F62">
          <w:t xml:space="preserve">coding experiments relating to </w:t>
        </w:r>
      </w:ins>
      <w:del w:id="8" w:author="haoping yu" w:date="2016-07-11T18:10:00Z">
        <w:r w:rsidDel="008E0E73">
          <w:delText>development</w:delText>
        </w:r>
      </w:del>
      <w:del w:id="9" w:author="haoping yu" w:date="2016-07-11T19:52:00Z">
        <w:r w:rsidDel="00BE7F62">
          <w:delText xml:space="preserve"> </w:delText>
        </w:r>
      </w:del>
      <w:ins w:id="10" w:author="haoping yu" w:date="2016-07-11T19:53:00Z">
        <w:r w:rsidR="00BE7F62">
          <w:t>the</w:t>
        </w:r>
      </w:ins>
      <w:del w:id="11" w:author="haoping yu" w:date="2016-07-11T19:53:00Z">
        <w:r w:rsidDel="00BE7F62">
          <w:delText>of</w:delText>
        </w:r>
      </w:del>
      <w:r>
        <w:t xml:space="preserve">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</w:t>
      </w:r>
      <w:r w:rsidR="0001320E">
        <w:t>2</w:t>
      </w:r>
      <w:ins w:id="12" w:author="haoping yu" w:date="2015-07-13T21:47:00Z">
        <w:r w:rsidR="008E0E73">
          <w:t>4</w:t>
        </w:r>
      </w:ins>
      <w:del w:id="13" w:author="haoping yu" w:date="2015-07-13T21:47:00Z">
        <w:r w:rsidR="0001320E" w:rsidDel="00B17DA5">
          <w:delText>0</w:delText>
        </w:r>
      </w:del>
      <w:ins w:id="14" w:author="haoping yu" w:date="2015-07-13T21:47:00Z">
        <w:r w:rsidR="008E0E73">
          <w:rPr>
            <w:vertAlign w:val="superscript"/>
          </w:rPr>
          <w:t>th</w:t>
        </w:r>
      </w:ins>
      <w:del w:id="15" w:author="haoping yu" w:date="2015-07-13T21:47:00Z">
        <w:r w:rsidRPr="006D4472" w:rsidDel="00B17DA5">
          <w:rPr>
            <w:vertAlign w:val="superscript"/>
          </w:rPr>
          <w:delText>th</w:delText>
        </w:r>
      </w:del>
      <w:r>
        <w:t xml:space="preserve"> and the </w:t>
      </w:r>
      <w:r w:rsidR="00CD50A1">
        <w:t>2</w:t>
      </w:r>
      <w:ins w:id="16" w:author="haoping yu" w:date="2015-07-13T21:47:00Z">
        <w:r w:rsidR="008E0E73">
          <w:t>5</w:t>
        </w:r>
      </w:ins>
      <w:del w:id="17" w:author="haoping yu" w:date="2015-07-13T21:47:00Z">
        <w:r w:rsidR="0001320E" w:rsidDel="00B17DA5">
          <w:delText>1</w:delText>
        </w:r>
      </w:del>
      <w:ins w:id="18" w:author="haoping yu" w:date="2015-07-13T21:47:00Z">
        <w:r w:rsidR="008E0E73">
          <w:rPr>
            <w:vertAlign w:val="superscript"/>
          </w:rPr>
          <w:t>th</w:t>
        </w:r>
      </w:ins>
      <w:del w:id="19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meetings. These common test conditions are also recommended for </w:t>
      </w:r>
      <w:ins w:id="20" w:author="haoping yu" w:date="2016-07-11T19:53:00Z">
        <w:r w:rsidR="00BE7F62">
          <w:t xml:space="preserve">general </w:t>
        </w:r>
      </w:ins>
      <w:r>
        <w:t xml:space="preserve">use in </w:t>
      </w:r>
      <w:ins w:id="21" w:author="haoping yu" w:date="2016-07-11T19:53:00Z">
        <w:r w:rsidR="00BE7F62">
          <w:t xml:space="preserve">SCC-related </w:t>
        </w:r>
      </w:ins>
      <w:r>
        <w:t xml:space="preserve">technical contributions to the </w:t>
      </w:r>
      <w:r w:rsidR="00CD50A1">
        <w:t>2</w:t>
      </w:r>
      <w:ins w:id="22" w:author="haoping yu" w:date="2015-07-13T21:47:00Z">
        <w:r w:rsidR="008E0E73">
          <w:t>5</w:t>
        </w:r>
      </w:ins>
      <w:del w:id="23" w:author="haoping yu" w:date="2015-07-13T21:47:00Z">
        <w:r w:rsidR="0001320E" w:rsidDel="00B17DA5">
          <w:delText>1</w:delText>
        </w:r>
      </w:del>
      <w:proofErr w:type="gramStart"/>
      <w:ins w:id="24" w:author="haoping yu" w:date="2015-07-13T21:47:00Z">
        <w:r w:rsidR="008E0E73">
          <w:rPr>
            <w:vertAlign w:val="superscript"/>
          </w:rPr>
          <w:t>th</w:t>
        </w:r>
      </w:ins>
      <w:proofErr w:type="gramEnd"/>
      <w:del w:id="25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meeting, if applicable.</w:t>
      </w:r>
    </w:p>
    <w:p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DF5AF2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DF5AF2">
        <w:rPr>
          <w:szCs w:val="22"/>
        </w:rPr>
      </w:r>
      <w:r w:rsidR="00DF5AF2">
        <w:rPr>
          <w:szCs w:val="22"/>
        </w:rPr>
        <w:fldChar w:fldCharType="separate"/>
      </w:r>
      <w:r w:rsidR="006820F1">
        <w:t xml:space="preserve">Table </w:t>
      </w:r>
      <w:r w:rsidR="006820F1">
        <w:rPr>
          <w:noProof/>
        </w:rPr>
        <w:t>1</w:t>
      </w:r>
      <w:r w:rsidR="00DF5AF2">
        <w:rPr>
          <w:szCs w:val="22"/>
        </w:rPr>
        <w:fldChar w:fldCharType="end"/>
      </w:r>
      <w:r w:rsidR="003E45E2">
        <w:rPr>
          <w:szCs w:val="22"/>
        </w:rPr>
        <w:t>.</w:t>
      </w:r>
    </w:p>
    <w:p w:rsidR="006C42A6" w:rsidRDefault="006C42A6" w:rsidP="00420EC8">
      <w:pPr>
        <w:jc w:val="both"/>
        <w:rPr>
          <w:szCs w:val="22"/>
        </w:rPr>
      </w:pPr>
    </w:p>
    <w:p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26" w:name="_Ref370958098"/>
      <w:proofErr w:type="gramStart"/>
      <w:r>
        <w:t xml:space="preserve">Table </w:t>
      </w:r>
      <w:r w:rsidR="00DF5AF2">
        <w:fldChar w:fldCharType="begin"/>
      </w:r>
      <w:r w:rsidR="00730CE7">
        <w:instrText xml:space="preserve"> SEQ Table \* ARABIC </w:instrText>
      </w:r>
      <w:r w:rsidR="00DF5AF2">
        <w:fldChar w:fldCharType="separate"/>
      </w:r>
      <w:r w:rsidR="006820F1">
        <w:rPr>
          <w:noProof/>
        </w:rPr>
        <w:t>1</w:t>
      </w:r>
      <w:r w:rsidR="00DF5AF2">
        <w:rPr>
          <w:noProof/>
        </w:rPr>
        <w:fldChar w:fldCharType="end"/>
      </w:r>
      <w:bookmarkEnd w:id="26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476"/>
        <w:gridCol w:w="2201"/>
      </w:tblGrid>
      <w:tr w:rsidR="00F14BCC" w:rsidRPr="00AB7BB9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Lossy</w:t>
            </w:r>
            <w:proofErr w:type="spellEnd"/>
          </w:p>
          <w:p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  <w:p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Y’CbCr</w:t>
            </w:r>
            <w:proofErr w:type="spellEnd"/>
            <w:r>
              <w:rPr>
                <w:sz w:val="18"/>
                <w:szCs w:val="18"/>
              </w:rPr>
              <w:t xml:space="preserve"> 4:2:0</w:t>
            </w:r>
          </w:p>
        </w:tc>
      </w:tr>
      <w:tr w:rsidR="00F14BCC" w:rsidRPr="00AB7BB9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Lossy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DF5AF2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DF5AF2">
        <w:rPr>
          <w:szCs w:val="22"/>
        </w:rPr>
      </w:r>
      <w:r w:rsidR="00DF5AF2">
        <w:rPr>
          <w:szCs w:val="22"/>
        </w:rPr>
        <w:fldChar w:fldCharType="separate"/>
      </w:r>
      <w:r w:rsidR="006820F1">
        <w:rPr>
          <w:szCs w:val="22"/>
        </w:rPr>
        <w:t>2.5</w:t>
      </w:r>
      <w:r w:rsidR="00DF5AF2">
        <w:rPr>
          <w:szCs w:val="22"/>
        </w:rPr>
        <w:fldChar w:fldCharType="end"/>
      </w:r>
      <w:r w:rsidR="004C6818">
        <w:rPr>
          <w:szCs w:val="22"/>
        </w:rPr>
        <w:t>.</w:t>
      </w:r>
    </w:p>
    <w:p w:rsidR="00B10AEB" w:rsidRDefault="00701041" w:rsidP="00B10AEB">
      <w:pPr>
        <w:jc w:val="both"/>
        <w:rPr>
          <w:szCs w:val="22"/>
        </w:rPr>
      </w:pPr>
      <w:r>
        <w:rPr>
          <w:szCs w:val="22"/>
        </w:rPr>
        <w:lastRenderedPageBreak/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DF5AF2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DF5AF2">
        <w:rPr>
          <w:szCs w:val="22"/>
        </w:rPr>
      </w:r>
      <w:r w:rsidR="00DF5AF2">
        <w:rPr>
          <w:szCs w:val="22"/>
        </w:rPr>
        <w:fldChar w:fldCharType="separate"/>
      </w:r>
      <w:r w:rsidR="006820F1">
        <w:rPr>
          <w:szCs w:val="22"/>
        </w:rPr>
        <w:t>2.6</w:t>
      </w:r>
      <w:r w:rsidR="00DF5AF2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:rsidR="00701041" w:rsidRDefault="00701041" w:rsidP="00420EC8">
      <w:pPr>
        <w:jc w:val="both"/>
        <w:rPr>
          <w:szCs w:val="22"/>
        </w:rPr>
      </w:pPr>
    </w:p>
    <w:p w:rsidR="00523BF6" w:rsidRDefault="004730A2" w:rsidP="00420EC8">
      <w:pPr>
        <w:jc w:val="both"/>
        <w:rPr>
          <w:szCs w:val="22"/>
        </w:rPr>
      </w:pPr>
      <w:r>
        <w:rPr>
          <w:szCs w:val="22"/>
        </w:rPr>
        <w:t>The reference software</w:t>
      </w:r>
      <w:r w:rsidR="00970AAD">
        <w:t xml:space="preserve"> </w:t>
      </w:r>
      <w:r w:rsidR="00EE3539">
        <w:t>SCM-</w:t>
      </w:r>
      <w:ins w:id="27" w:author="haoping yu" w:date="2015-07-14T22:02:00Z">
        <w:r w:rsidR="005E04AD">
          <w:t>8.1</w:t>
        </w:r>
      </w:ins>
      <w:del w:id="28" w:author="haoping yu" w:date="2015-07-14T22:02:00Z">
        <w:r w:rsidR="00B10AEB" w:rsidDel="00C42225">
          <w:delText>4</w:delText>
        </w:r>
      </w:del>
      <w:del w:id="29" w:author="haoping yu" w:date="2016-07-11T18:12:00Z">
        <w:r w:rsidR="00970AAD" w:rsidDel="00D07107">
          <w:delText>.</w:delText>
        </w:r>
      </w:del>
      <w:del w:id="30" w:author="haoping yu" w:date="2015-08-17T13:21:00Z">
        <w:r w:rsidR="00970AAD" w:rsidDel="001E5A74">
          <w:delText>0</w:delText>
        </w:r>
      </w:del>
      <w:r w:rsidR="00861059">
        <w:rPr>
          <w:szCs w:val="22"/>
        </w:rPr>
        <w:t xml:space="preserve"> </w:t>
      </w:r>
      <w:r w:rsidR="00420EC8">
        <w:rPr>
          <w:szCs w:val="22"/>
        </w:rPr>
        <w:t xml:space="preserve">is </w:t>
      </w:r>
      <w:ins w:id="31" w:author="haoping yu" w:date="2015-08-17T13:22:00Z">
        <w:r w:rsidR="001E5A74">
          <w:rPr>
            <w:szCs w:val="22"/>
          </w:rPr>
          <w:t>suggested</w:t>
        </w:r>
      </w:ins>
      <w:del w:id="32" w:author="haoping yu" w:date="2015-08-17T13:22:00Z">
        <w:r w:rsidR="00420EC8" w:rsidDel="001E5A74">
          <w:rPr>
            <w:szCs w:val="22"/>
          </w:rPr>
          <w:delText>expected</w:delText>
        </w:r>
      </w:del>
      <w:r w:rsidR="00420EC8">
        <w:rPr>
          <w:szCs w:val="22"/>
        </w:rPr>
        <w:t xml:space="preserve"> to be used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p w:rsidR="00B10AEB" w:rsidDel="007B5CDA" w:rsidRDefault="00DF5AF2" w:rsidP="00B10AEB">
      <w:pPr>
        <w:jc w:val="both"/>
        <w:rPr>
          <w:del w:id="33" w:author="haoping yu" w:date="2015-09-18T10:20:00Z"/>
          <w:szCs w:val="22"/>
        </w:rPr>
      </w:pPr>
      <w:ins w:id="34" w:author="haoping yu" w:date="2016-07-18T14:28:00Z">
        <w:r>
          <w:rPr>
            <w:rFonts w:cs="Calibri"/>
            <w:color w:val="1F497D"/>
          </w:rPr>
          <w:fldChar w:fldCharType="begin"/>
        </w:r>
        <w:r w:rsidR="005E04AD">
          <w:rPr>
            <w:rFonts w:cs="Calibri"/>
            <w:color w:val="1F497D"/>
          </w:rPr>
          <w:instrText xml:space="preserve"> HYPERLINK "</w:instrText>
        </w:r>
      </w:ins>
      <w:ins w:id="35" w:author="haoping yu" w:date="2015-09-18T10:20:00Z">
        <w:r w:rsidRPr="00DF5AF2">
          <w:rPr>
            <w:color w:val="1F497D"/>
            <w:rPrChange w:id="36" w:author="haoping yu" w:date="2016-07-18T14:28:00Z">
              <w:rPr>
                <w:rStyle w:val="Hyperlink"/>
                <w:rFonts w:cs="Calibri"/>
              </w:rPr>
            </w:rPrChange>
          </w:rPr>
          <w:instrText>https://hevc.hhi.fraunhofer.de/svn/svn_HEVCSoftware/tags/HM-16.12+SCM-8.1/</w:instrText>
        </w:r>
      </w:ins>
      <w:ins w:id="37" w:author="haoping yu" w:date="2016-07-18T14:28:00Z">
        <w:r w:rsidR="005E04AD">
          <w:rPr>
            <w:rFonts w:cs="Calibri"/>
            <w:color w:val="1F497D"/>
          </w:rPr>
          <w:instrText xml:space="preserve">" </w:instrText>
        </w:r>
        <w:r>
          <w:rPr>
            <w:rFonts w:cs="Calibri"/>
            <w:color w:val="1F497D"/>
          </w:rPr>
          <w:fldChar w:fldCharType="separate"/>
        </w:r>
      </w:ins>
      <w:ins w:id="38" w:author="haoping yu" w:date="2015-09-18T10:20:00Z">
        <w:r w:rsidR="005E04AD" w:rsidRPr="00DD09B9">
          <w:rPr>
            <w:rStyle w:val="Hyperlink"/>
            <w:rFonts w:cs="Calibri"/>
          </w:rPr>
          <w:t>https://hevc.hhi.fraunhofer.de/svn/svn_HEVCSoftware/tags/HM-16.12+SCM-8.1/</w:t>
        </w:r>
      </w:ins>
      <w:ins w:id="39" w:author="haoping yu" w:date="2016-07-18T14:28:00Z">
        <w:r>
          <w:rPr>
            <w:rFonts w:cs="Calibri"/>
            <w:color w:val="1F497D"/>
          </w:rPr>
          <w:fldChar w:fldCharType="end"/>
        </w:r>
      </w:ins>
      <w:ins w:id="40" w:author="haoping yu" w:date="2015-09-18T10:20:00Z">
        <w:r w:rsidR="007B5CDA">
          <w:rPr>
            <w:color w:val="1F497D"/>
          </w:rPr>
          <w:t xml:space="preserve"> </w:t>
        </w:r>
      </w:ins>
      <w:del w:id="41" w:author="haoping yu" w:date="2015-09-18T10:20:00Z">
        <w:r w:rsidRPr="00DF5AF2">
          <w:rPr>
            <w:highlight w:val="yellow"/>
            <w:rPrChange w:id="42" w:author="haoping yu" w:date="2015-08-17T13:22:00Z">
              <w:rPr>
                <w:rStyle w:val="Hyperlink"/>
              </w:rPr>
            </w:rPrChange>
          </w:rPr>
          <w:delText>https://hevc.hhi.fraunhofer.de/svn/svn_HEVCSoftware/tags/HM-16.x+SCM-</w:delText>
        </w:r>
      </w:del>
      <w:del w:id="43" w:author="haoping yu" w:date="2015-07-14T22:02:00Z">
        <w:r w:rsidRPr="00DF5AF2">
          <w:rPr>
            <w:highlight w:val="yellow"/>
            <w:rPrChange w:id="44" w:author="haoping yu" w:date="2015-08-17T13:22:00Z">
              <w:rPr>
                <w:rStyle w:val="Hyperlink"/>
                <w:szCs w:val="22"/>
              </w:rPr>
            </w:rPrChange>
          </w:rPr>
          <w:delText>4</w:delText>
        </w:r>
      </w:del>
      <w:del w:id="45" w:author="haoping yu" w:date="2015-09-18T10:20:00Z">
        <w:r w:rsidRPr="00DF5AF2">
          <w:rPr>
            <w:highlight w:val="yellow"/>
            <w:rPrChange w:id="46" w:author="haoping yu" w:date="2015-08-17T13:22:00Z">
              <w:rPr>
                <w:rStyle w:val="Hyperlink"/>
                <w:szCs w:val="22"/>
              </w:rPr>
            </w:rPrChange>
          </w:rPr>
          <w:delText>.</w:delText>
        </w:r>
      </w:del>
      <w:del w:id="47" w:author="haoping yu" w:date="2015-08-17T13:22:00Z">
        <w:r w:rsidRPr="00DF5AF2">
          <w:rPr>
            <w:highlight w:val="yellow"/>
            <w:rPrChange w:id="48" w:author="haoping yu" w:date="2015-08-17T13:22:00Z">
              <w:rPr>
                <w:rStyle w:val="Hyperlink"/>
                <w:szCs w:val="22"/>
              </w:rPr>
            </w:rPrChange>
          </w:rPr>
          <w:delText>0</w:delText>
        </w:r>
      </w:del>
      <w:del w:id="49" w:author="haoping yu" w:date="2015-09-18T10:20:00Z">
        <w:r w:rsidR="00BA4427" w:rsidDel="007B5CDA">
          <w:rPr>
            <w:szCs w:val="22"/>
          </w:rPr>
          <w:delText xml:space="preserve"> </w:delText>
        </w:r>
        <w:r w:rsidR="00A81C9D" w:rsidDel="007B5CDA">
          <w:rPr>
            <w:szCs w:val="22"/>
          </w:rPr>
          <w:delText xml:space="preserve"> </w:delText>
        </w:r>
      </w:del>
    </w:p>
    <w:p w:rsidR="00EE3539" w:rsidRDefault="00EE3539" w:rsidP="00420EC8">
      <w:pPr>
        <w:jc w:val="both"/>
        <w:rPr>
          <w:szCs w:val="22"/>
        </w:rPr>
      </w:pPr>
    </w:p>
    <w:p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:rsidR="006E5B95" w:rsidRDefault="006E5B95" w:rsidP="001F1460">
      <w:pPr>
        <w:pStyle w:val="Heading1"/>
      </w:pPr>
      <w:bookmarkStart w:id="50" w:name="_Ref370957339"/>
      <w:r>
        <w:t>Descriptions</w:t>
      </w:r>
    </w:p>
    <w:p w:rsidR="006E5B95" w:rsidRDefault="006E5B95" w:rsidP="001F1460">
      <w:pPr>
        <w:pStyle w:val="Heading2"/>
      </w:pPr>
      <w:r>
        <w:t>Coding modes</w:t>
      </w:r>
    </w:p>
    <w:p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proofErr w:type="spellStart"/>
      <w:r w:rsidRPr="006D4472">
        <w:rPr>
          <w:b/>
          <w:bCs/>
          <w:sz w:val="22"/>
          <w:szCs w:val="22"/>
          <w:lang w:val="en-CA"/>
        </w:rPr>
        <w:t>Lossy</w:t>
      </w:r>
      <w:proofErr w:type="spellEnd"/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:rsidR="003665FE" w:rsidRDefault="00214830" w:rsidP="006E5B95">
      <w:pPr>
        <w:pStyle w:val="Heading2"/>
      </w:pPr>
      <w:r>
        <w:t>Configurations</w:t>
      </w:r>
      <w:bookmarkEnd w:id="50"/>
    </w:p>
    <w:p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 xml:space="preserve">software package.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>: encoder_intra_main_</w:t>
      </w:r>
      <w:r w:rsidR="00CE6C4F">
        <w:t>sc</w:t>
      </w:r>
      <w:r w:rsidR="00177F58">
        <w:t>c</w:t>
      </w:r>
      <w:r w:rsidR="003F2B8B">
        <w:t>.cfg</w:t>
      </w:r>
    </w:p>
    <w:p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>: encoder_randomaccess_main_</w:t>
      </w:r>
      <w:r w:rsidR="00177F58">
        <w:t>scc</w:t>
      </w:r>
      <w:r>
        <w:t>.cfg</w:t>
      </w:r>
    </w:p>
    <w:p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>: encoder_lowdelay_main_</w:t>
      </w:r>
      <w:r w:rsidR="00177F58">
        <w:t>scc</w:t>
      </w:r>
      <w:r>
        <w:t>.cfg</w:t>
      </w:r>
    </w:p>
    <w:p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del w:id="51" w:author="haoping yu" w:date="2016-07-11T20:06:00Z">
        <w:r w:rsidR="00690178" w:rsidDel="00B65F44">
          <w:delText xml:space="preserve">24 for 24fps, </w:delText>
        </w:r>
      </w:del>
      <w:r>
        <w:t xml:space="preserve">32 for </w:t>
      </w:r>
      <w:ins w:id="52" w:author="haoping yu" w:date="2016-07-11T20:06:00Z">
        <w:r w:rsidR="00B65F44">
          <w:t xml:space="preserve">24fps and </w:t>
        </w:r>
      </w:ins>
      <w:r>
        <w:t xml:space="preserve">30fps, </w:t>
      </w:r>
      <w:r w:rsidR="00690178">
        <w:t xml:space="preserve">48 for 50fps, </w:t>
      </w:r>
      <w:r>
        <w:t>and 64 for 60fps.</w:t>
      </w:r>
    </w:p>
    <w:p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:rsidR="00204B7B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:rsidR="00446BFC" w:rsidRPr="006D4472" w:rsidRDefault="00042E62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042E62">
        <w:rPr>
          <w:rFonts w:eastAsia="SimSun"/>
          <w:sz w:val="22"/>
          <w:szCs w:val="20"/>
        </w:rPr>
        <w:t>TransquantBypassInferTUSplit</w:t>
      </w:r>
      <w:proofErr w:type="spellEnd"/>
      <w:r w:rsidRPr="00042E62">
        <w:rPr>
          <w:rFonts w:eastAsia="SimSun"/>
          <w:sz w:val="22"/>
          <w:szCs w:val="20"/>
        </w:rPr>
        <w:t>=1</w:t>
      </w:r>
    </w:p>
    <w:p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lastRenderedPageBreak/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:rsidR="00087CE1" w:rsidRDefault="00087CE1" w:rsidP="001F1460">
      <w:pPr>
        <w:jc w:val="both"/>
        <w:rPr>
          <w:lang w:val="en-CA"/>
        </w:rPr>
      </w:pPr>
    </w:p>
    <w:p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MSEBasedSequencePSNR</w:t>
      </w:r>
      <w:proofErr w:type="spellEnd"/>
      <w:r>
        <w:t>=1</w:t>
      </w:r>
    </w:p>
    <w:p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proofErr w:type="spellStart"/>
      <w:r w:rsidRPr="0061379D">
        <w:t>PrintClippedPSNR</w:t>
      </w:r>
      <w:proofErr w:type="spellEnd"/>
      <w:r>
        <w:t>=1</w:t>
      </w:r>
    </w:p>
    <w:p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:rsidR="002639AD" w:rsidRDefault="006157D0" w:rsidP="00826489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</w:t>
      </w:r>
      <w:r w:rsidR="00826489" w:rsidDel="00C23F6A">
        <w:t xml:space="preserve"> </w:t>
      </w:r>
    </w:p>
    <w:p w:rsidR="003F2B8B" w:rsidRDefault="003F2B8B" w:rsidP="003F2B8B">
      <w:pPr>
        <w:pStyle w:val="Heading2"/>
      </w:pPr>
      <w:bookmarkStart w:id="53" w:name="_Ref370957396"/>
      <w:r>
        <w:t xml:space="preserve">Encoding </w:t>
      </w:r>
      <w:bookmarkEnd w:id="53"/>
      <w:r w:rsidR="0092254F">
        <w:t>formats</w:t>
      </w:r>
    </w:p>
    <w:p w:rsidR="003F2B8B" w:rsidRDefault="0092254F" w:rsidP="003F2B8B">
      <w:pPr>
        <w:tabs>
          <w:tab w:val="clear" w:pos="720"/>
        </w:tabs>
        <w:jc w:val="both"/>
      </w:pPr>
      <w:r>
        <w:t xml:space="preserve">The encoding format is the </w:t>
      </w:r>
      <w:proofErr w:type="spellStart"/>
      <w:r>
        <w:t>chroma</w:t>
      </w:r>
      <w:proofErr w:type="spellEnd"/>
      <w:r>
        <w:t xml:space="preserve">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</w:t>
      </w:r>
      <w:proofErr w:type="spellStart"/>
      <w:r>
        <w:t>chroma</w:t>
      </w:r>
      <w:proofErr w:type="spellEnd"/>
      <w:r>
        <w:t xml:space="preserve">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:rsidR="00214830" w:rsidRDefault="00214830" w:rsidP="00214830">
      <w:pPr>
        <w:pStyle w:val="Heading2"/>
      </w:pPr>
      <w:bookmarkStart w:id="54" w:name="_Ref370957365"/>
      <w:r>
        <w:t xml:space="preserve">QP </w:t>
      </w:r>
      <w:r w:rsidR="00751DBC">
        <w:t>values</w:t>
      </w:r>
      <w:bookmarkEnd w:id="54"/>
    </w:p>
    <w:p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proofErr w:type="spellStart"/>
      <w:r w:rsidR="00D15FD5">
        <w:t>lossy</w:t>
      </w:r>
      <w:proofErr w:type="spellEnd"/>
      <w:r w:rsidR="00D15FD5">
        <w:t xml:space="preserve"> configuration</w:t>
      </w:r>
      <w:r w:rsidR="009D152D">
        <w:t>s</w:t>
      </w:r>
      <w:r>
        <w:t>:</w:t>
      </w:r>
    </w:p>
    <w:p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:rsidR="00A27765" w:rsidRDefault="00A27765" w:rsidP="00A6094B">
      <w:pPr>
        <w:pStyle w:val="Heading2"/>
        <w:rPr>
          <w:lang w:eastAsia="ja-JP"/>
        </w:rPr>
      </w:pPr>
      <w:bookmarkStart w:id="55" w:name="_Ref370959628"/>
      <w:r>
        <w:rPr>
          <w:lang w:eastAsia="ja-JP"/>
        </w:rPr>
        <w:t>Test sequences</w:t>
      </w:r>
      <w:bookmarkEnd w:id="55"/>
    </w:p>
    <w:p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:rsidR="00535464" w:rsidRDefault="00DF5AF2" w:rsidP="00535464">
      <w:pPr>
        <w:numPr>
          <w:ilvl w:val="0"/>
          <w:numId w:val="12"/>
        </w:numPr>
        <w:jc w:val="both"/>
      </w:pPr>
      <w:hyperlink r:id="rId14" w:history="1">
        <w:r w:rsidR="00C02392" w:rsidRPr="00722792">
          <w:rPr>
            <w:rStyle w:val="Hyperlink"/>
          </w:rPr>
          <w:t>ftp://hevc@ftp.tnt.uni-hannover.de/testsequences</w:t>
        </w:r>
      </w:hyperlink>
    </w:p>
    <w:p w:rsidR="002C07E7" w:rsidRDefault="00DF5AF2" w:rsidP="00535464">
      <w:pPr>
        <w:numPr>
          <w:ilvl w:val="0"/>
          <w:numId w:val="12"/>
        </w:numPr>
        <w:jc w:val="both"/>
      </w:pPr>
      <w:ins w:id="56" w:author="haoping yu" w:date="2015-07-15T20:05:00Z">
        <w:r>
          <w:rPr>
            <w:lang w:val="en-CA"/>
          </w:rPr>
          <w:fldChar w:fldCharType="begin"/>
        </w:r>
        <w:r w:rsidR="00806DA0">
          <w:rPr>
            <w:lang w:val="en-CA"/>
          </w:rPr>
          <w:instrText xml:space="preserve"> HYPERLINK "</w:instrText>
        </w:r>
      </w:ins>
      <w:r w:rsidRPr="00DF5AF2">
        <w:rPr>
          <w:rPrChange w:id="57" w:author="haoping yu" w:date="2015-07-15T20:05:00Z">
            <w:rPr>
              <w:rStyle w:val="Hyperlink"/>
              <w:lang w:val="en-CA"/>
            </w:rPr>
          </w:rPrChange>
        </w:rPr>
        <w:instrText>ftp://hevc@ftp.tnt.uni-hannover.de/testsequences/FrExt-candidate-sequences/</w:instrText>
      </w:r>
      <w:ins w:id="58" w:author="haoping yu" w:date="2015-07-15T20:04:00Z">
        <w:r w:rsidRPr="00DF5AF2">
          <w:rPr>
            <w:rPrChange w:id="59" w:author="haoping yu" w:date="2015-07-15T20:05:00Z">
              <w:rPr>
                <w:rStyle w:val="Hyperlink"/>
                <w:lang w:val="en-CA"/>
              </w:rPr>
            </w:rPrChange>
          </w:rPr>
          <w:instrText>upload/</w:instrText>
        </w:r>
      </w:ins>
      <w:r w:rsidRPr="00DF5AF2">
        <w:rPr>
          <w:rPrChange w:id="60" w:author="haoping yu" w:date="2015-07-15T20:05:00Z">
            <w:rPr>
              <w:rStyle w:val="Hyperlink"/>
              <w:lang w:val="en-CA"/>
            </w:rPr>
          </w:rPrChange>
        </w:rPr>
        <w:instrText>screen_content/ScExt-TestSequences</w:instrText>
      </w:r>
      <w:ins w:id="61" w:author="haoping yu" w:date="2015-07-15T20:05:00Z">
        <w:r w:rsidR="00806DA0">
          <w:rPr>
            <w:lang w:val="en-CA"/>
          </w:rPr>
          <w:instrText xml:space="preserve">" </w:instrText>
        </w:r>
        <w:r>
          <w:rPr>
            <w:lang w:val="en-CA"/>
          </w:rPr>
          <w:fldChar w:fldCharType="separate"/>
        </w:r>
      </w:ins>
      <w:r w:rsidR="00806DA0" w:rsidRPr="00806DA0">
        <w:rPr>
          <w:rStyle w:val="Hyperlink"/>
          <w:lang w:val="en-CA"/>
        </w:rPr>
        <w:t>ftp://hevc@ftp.tnt</w:t>
      </w:r>
      <w:r w:rsidR="00806DA0" w:rsidRPr="00DD7C44">
        <w:rPr>
          <w:rStyle w:val="Hyperlink"/>
          <w:lang w:val="en-CA"/>
        </w:rPr>
        <w:t>.uni-hannover.de/testsequences/FrExt-candidate-sequences/</w:t>
      </w:r>
      <w:ins w:id="62" w:author="haoping yu" w:date="2015-07-15T20:04:00Z">
        <w:r w:rsidR="00806DA0" w:rsidRPr="00DD7C44">
          <w:rPr>
            <w:rStyle w:val="Hyperlink"/>
            <w:lang w:val="en-CA"/>
          </w:rPr>
          <w:t>upload/</w:t>
        </w:r>
      </w:ins>
      <w:r w:rsidR="00806DA0" w:rsidRPr="00DD7C44">
        <w:rPr>
          <w:rStyle w:val="Hyperlink"/>
          <w:lang w:val="en-CA"/>
        </w:rPr>
        <w:t>screen_content/ScExt-TestSequences</w:t>
      </w:r>
      <w:ins w:id="63" w:author="haoping yu" w:date="2015-07-15T20:05:00Z">
        <w:r>
          <w:rPr>
            <w:lang w:val="en-CA"/>
          </w:rPr>
          <w:fldChar w:fldCharType="end"/>
        </w:r>
      </w:ins>
      <w:r w:rsidR="00A00C07">
        <w:t>.</w:t>
      </w:r>
    </w:p>
    <w:p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:rsidR="00423D4F" w:rsidRDefault="00DF5AF2" w:rsidP="00BF6E47">
      <w:pPr>
        <w:numPr>
          <w:ilvl w:val="0"/>
          <w:numId w:val="22"/>
        </w:numPr>
        <w:jc w:val="both"/>
      </w:pPr>
      <w:hyperlink r:id="rId15" w:history="1">
        <w:r w:rsidR="00553840" w:rsidRPr="004721ED">
          <w:rPr>
            <w:rStyle w:val="Hyperlink"/>
          </w:rPr>
          <w:t>http://tech.ebu.ch/testsequences/uhd-1_public_form</w:t>
        </w:r>
      </w:hyperlink>
    </w:p>
    <w:p w:rsidR="00041BA6" w:rsidRDefault="00553840">
      <w:pPr>
        <w:jc w:val="both"/>
      </w:pPr>
      <w:r>
        <w:t xml:space="preserve">The test sequences that are part of these common conditions are listed in </w:t>
      </w:r>
      <w:fldSimple w:instr=" REF _Ref384995827 \h  \* MERGEFORMAT ">
        <w:r w:rsidR="006820F1" w:rsidRPr="00076424">
          <w:rPr>
            <w:szCs w:val="22"/>
            <w:lang w:val="en-CA"/>
          </w:rPr>
          <w:t>Table 2</w:t>
        </w:r>
      </w:fldSimple>
      <w:r w:rsidR="00643057">
        <w:t xml:space="preserve"> </w:t>
      </w:r>
      <w:r w:rsidR="00643057" w:rsidRPr="00C02392">
        <w:t xml:space="preserve">and </w:t>
      </w:r>
      <w:fldSimple w:instr=" REF _Ref276825343 \h  \* MERGEFORMAT ">
        <w:r w:rsidR="006820F1" w:rsidRPr="00076424">
          <w:rPr>
            <w:szCs w:val="22"/>
            <w:lang w:val="en-CA"/>
          </w:rPr>
          <w:t xml:space="preserve">Table </w:t>
        </w:r>
        <w:r w:rsidR="006820F1" w:rsidRPr="00076424">
          <w:rPr>
            <w:noProof/>
            <w:szCs w:val="22"/>
            <w:lang w:val="en-CA"/>
          </w:rPr>
          <w:t>3</w:t>
        </w:r>
      </w:fldSimple>
      <w:r>
        <w:t>.</w:t>
      </w:r>
    </w:p>
    <w:p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4" w:name="_Ref377686880"/>
      <w:bookmarkStart w:id="65" w:name="_Ref378079750"/>
    </w:p>
    <w:p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66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2</w:t>
      </w:r>
      <w:r w:rsidR="00DF5AF2" w:rsidRPr="006D4472">
        <w:rPr>
          <w:b/>
          <w:szCs w:val="22"/>
          <w:lang w:val="en-CA"/>
        </w:rPr>
        <w:fldChar w:fldCharType="end"/>
      </w:r>
      <w:bookmarkEnd w:id="64"/>
      <w:bookmarkEnd w:id="66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6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9"/>
        <w:gridCol w:w="4410"/>
        <w:gridCol w:w="1179"/>
        <w:gridCol w:w="630"/>
        <w:gridCol w:w="1170"/>
      </w:tblGrid>
      <w:tr w:rsidR="00901F12" w:rsidRPr="00AB7BB9" w:rsidDel="00B17DA5" w:rsidTr="00681162">
        <w:trPr>
          <w:jc w:val="center"/>
          <w:del w:id="67" w:author="haoping yu" w:date="2015-07-13T21:49:00Z"/>
        </w:trPr>
        <w:tc>
          <w:tcPr>
            <w:tcW w:w="1269" w:type="dxa"/>
          </w:tcPr>
          <w:p w:rsidR="00901F12" w:rsidRPr="00AB7BB9" w:rsidDel="00B17DA5" w:rsidRDefault="00901F12" w:rsidP="00E04582">
            <w:pPr>
              <w:keepNext/>
              <w:rPr>
                <w:del w:id="68" w:author="haoping yu" w:date="2015-07-13T21:49:00Z"/>
                <w:b/>
                <w:bCs/>
                <w:sz w:val="20"/>
                <w:lang w:val="en-CA"/>
              </w:rPr>
            </w:pPr>
            <w:del w:id="69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</w:tcPr>
          <w:p w:rsidR="00901F12" w:rsidRPr="00AB7BB9" w:rsidDel="00B17DA5" w:rsidRDefault="00901F12" w:rsidP="00E04582">
            <w:pPr>
              <w:keepNext/>
              <w:rPr>
                <w:del w:id="70" w:author="haoping yu" w:date="2015-07-13T21:49:00Z"/>
                <w:b/>
                <w:bCs/>
                <w:sz w:val="20"/>
                <w:lang w:val="en-CA"/>
              </w:rPr>
            </w:pPr>
            <w:del w:id="71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</w:tcPr>
          <w:p w:rsidR="00901F12" w:rsidRPr="00AB7BB9" w:rsidDel="00B17DA5" w:rsidRDefault="00901F12" w:rsidP="00E04582">
            <w:pPr>
              <w:keepNext/>
              <w:jc w:val="center"/>
              <w:rPr>
                <w:del w:id="72" w:author="haoping yu" w:date="2015-07-13T21:49:00Z"/>
                <w:b/>
                <w:bCs/>
                <w:sz w:val="20"/>
                <w:lang w:val="en-CA"/>
              </w:rPr>
            </w:pPr>
            <w:del w:id="73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</w:tcPr>
          <w:p w:rsidR="00901F12" w:rsidRPr="00AB7BB9" w:rsidDel="00B17DA5" w:rsidRDefault="00901F12" w:rsidP="00E04582">
            <w:pPr>
              <w:keepNext/>
              <w:jc w:val="center"/>
              <w:rPr>
                <w:del w:id="74" w:author="haoping yu" w:date="2015-07-13T21:49:00Z"/>
                <w:b/>
                <w:bCs/>
                <w:sz w:val="20"/>
                <w:lang w:val="en-CA"/>
              </w:rPr>
            </w:pPr>
            <w:del w:id="75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</w:tcPr>
          <w:p w:rsidR="00901F12" w:rsidRPr="00AB7BB9" w:rsidDel="00B17DA5" w:rsidRDefault="00901F12" w:rsidP="00E04582">
            <w:pPr>
              <w:keepNext/>
              <w:jc w:val="center"/>
              <w:rPr>
                <w:del w:id="76" w:author="haoping yu" w:date="2015-07-13T21:49:00Z"/>
                <w:b/>
                <w:bCs/>
                <w:sz w:val="20"/>
                <w:lang w:val="en-CA"/>
              </w:rPr>
            </w:pPr>
            <w:del w:id="77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Frames to be encoded</w:delText>
              </w:r>
            </w:del>
          </w:p>
        </w:tc>
      </w:tr>
      <w:tr w:rsidR="00901F12" w:rsidRPr="00AB7BB9" w:rsidDel="00B17DA5" w:rsidTr="00681162">
        <w:trPr>
          <w:trHeight w:val="1134"/>
          <w:jc w:val="center"/>
          <w:del w:id="78" w:author="haoping yu" w:date="2015-07-13T21:49:00Z"/>
        </w:trPr>
        <w:tc>
          <w:tcPr>
            <w:tcW w:w="1269" w:type="dxa"/>
          </w:tcPr>
          <w:p w:rsidR="00901F12" w:rsidRPr="0080399E" w:rsidDel="00B17DA5" w:rsidRDefault="00901F12" w:rsidP="00E04582">
            <w:pPr>
              <w:keepNext/>
              <w:rPr>
                <w:del w:id="79" w:author="haoping yu" w:date="2015-07-13T21:49:00Z"/>
                <w:sz w:val="20"/>
                <w:szCs w:val="22"/>
                <w:lang w:val="en-CA"/>
              </w:rPr>
            </w:pPr>
            <w:del w:id="80" w:author="haoping yu" w:date="2015-07-13T21:49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</w:tcPr>
          <w:p w:rsidR="00901F12" w:rsidRPr="0080399E" w:rsidDel="00B17DA5" w:rsidRDefault="00901F12" w:rsidP="00E04582">
            <w:pPr>
              <w:keepNext/>
              <w:rPr>
                <w:del w:id="81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82" w:author="haoping yu" w:date="2015-07-13T21:49:00Z">
              <w:r w:rsidRPr="0080399E" w:rsidDel="00B17DA5">
                <w:rPr>
                  <w:sz w:val="20"/>
                  <w:lang w:val="en-CA"/>
                </w:rPr>
                <w:delText>sc_flyingGraphics_1920x1080_60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  <w:r w:rsidR="00130106"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83" w:author="haoping yu" w:date="2015-07-13T21:49:00Z"/>
                <w:sz w:val="20"/>
                <w:szCs w:val="22"/>
                <w:lang w:val="en-CA"/>
              </w:rPr>
            </w:pPr>
            <w:del w:id="84" w:author="haoping yu" w:date="2015-07-13T21:49:00Z">
              <w:r w:rsidRPr="0080399E" w:rsidDel="00B17DA5">
                <w:rPr>
                  <w:sz w:val="20"/>
                  <w:lang w:val="en-CA"/>
                </w:rPr>
                <w:delText>sc_desktop_1920x1080_60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85" w:author="haoping yu" w:date="2015-07-13T21:49:00Z"/>
                <w:sz w:val="20"/>
                <w:szCs w:val="22"/>
                <w:lang w:val="en-CA"/>
              </w:rPr>
            </w:pPr>
            <w:del w:id="86" w:author="haoping yu" w:date="2015-07-13T21:49:00Z">
              <w:r w:rsidRPr="0080399E" w:rsidDel="00B17DA5">
                <w:rPr>
                  <w:sz w:val="20"/>
                  <w:lang w:val="en-CA"/>
                </w:rPr>
                <w:delText>sc_console_1920x1080_60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87" w:author="haoping yu" w:date="2015-07-13T21:49:00Z"/>
                <w:sz w:val="20"/>
                <w:lang w:val="en-CA"/>
              </w:rPr>
            </w:pPr>
            <w:del w:id="88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MissionControlClip3_1920x1080_60p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:rsidR="00901F12" w:rsidRPr="0080399E" w:rsidDel="00B17DA5" w:rsidRDefault="00336612" w:rsidP="00901F12">
            <w:pPr>
              <w:keepNext/>
              <w:rPr>
                <w:del w:id="89" w:author="haoping yu" w:date="2015-07-13T21:49:00Z"/>
                <w:sz w:val="20"/>
              </w:rPr>
            </w:pPr>
            <w:del w:id="90" w:author="haoping yu" w:date="2015-07-13T21:49:00Z">
              <w:r w:rsidRPr="0080399E" w:rsidDel="00B17DA5">
                <w:rPr>
                  <w:sz w:val="20"/>
                </w:rPr>
                <w:delText>EBURainFruits_1920x1080_50_10bit</w:delText>
              </w:r>
              <w:r w:rsidR="00130106" w:rsidRPr="0080399E" w:rsidDel="00B17DA5">
                <w:rPr>
                  <w:sz w:val="20"/>
                </w:rPr>
                <w:delText>**</w:delText>
              </w:r>
            </w:del>
          </w:p>
          <w:p w:rsidR="00901F12" w:rsidRPr="0080399E" w:rsidDel="00B17DA5" w:rsidRDefault="00336612" w:rsidP="00E04582">
            <w:pPr>
              <w:keepNext/>
              <w:rPr>
                <w:del w:id="91" w:author="haoping yu" w:date="2015-07-13T21:49:00Z"/>
                <w:sz w:val="20"/>
                <w:szCs w:val="22"/>
                <w:lang w:val="en-CA"/>
              </w:rPr>
            </w:pPr>
            <w:del w:id="92" w:author="haoping yu" w:date="2015-07-13T21:49:00Z">
              <w:r w:rsidRPr="0080399E" w:rsidDel="00B17DA5">
                <w:rPr>
                  <w:sz w:val="20"/>
                </w:rPr>
                <w:delText>Kimono1_1920x1080_24_10bit</w:delText>
              </w:r>
              <w:r w:rsidR="00130106" w:rsidRPr="0080399E" w:rsidDel="00B17DA5">
                <w:rPr>
                  <w:sz w:val="20"/>
                </w:rPr>
                <w:delText>***</w:delText>
              </w:r>
            </w:del>
          </w:p>
        </w:tc>
        <w:tc>
          <w:tcPr>
            <w:tcW w:w="1179" w:type="dxa"/>
          </w:tcPr>
          <w:p w:rsidR="00901F12" w:rsidRPr="0080399E" w:rsidDel="00B17DA5" w:rsidRDefault="00901F12" w:rsidP="00901F12">
            <w:pPr>
              <w:keepNext/>
              <w:jc w:val="center"/>
              <w:rPr>
                <w:del w:id="93" w:author="haoping yu" w:date="2015-07-13T21:49:00Z"/>
                <w:sz w:val="20"/>
                <w:szCs w:val="22"/>
                <w:lang w:val="en-CA"/>
              </w:rPr>
            </w:pPr>
            <w:del w:id="94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1F1460">
            <w:pPr>
              <w:keepNext/>
              <w:jc w:val="center"/>
              <w:rPr>
                <w:del w:id="95" w:author="haoping yu" w:date="2015-07-13T21:49:00Z"/>
                <w:sz w:val="20"/>
                <w:szCs w:val="22"/>
                <w:lang w:val="en-CA"/>
              </w:rPr>
            </w:pPr>
            <w:del w:id="96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1F1460">
            <w:pPr>
              <w:keepNext/>
              <w:jc w:val="center"/>
              <w:rPr>
                <w:del w:id="97" w:author="haoping yu" w:date="2015-07-13T21:49:00Z"/>
                <w:sz w:val="20"/>
                <w:szCs w:val="22"/>
                <w:lang w:val="en-CA"/>
              </w:rPr>
            </w:pPr>
            <w:del w:id="98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1F1460">
            <w:pPr>
              <w:keepNext/>
              <w:jc w:val="center"/>
              <w:rPr>
                <w:del w:id="99" w:author="haoping yu" w:date="2015-07-13T21:49:00Z"/>
                <w:sz w:val="20"/>
                <w:szCs w:val="22"/>
                <w:lang w:val="en-CA"/>
              </w:rPr>
            </w:pPr>
            <w:del w:id="100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:rsidR="00901F12" w:rsidRPr="0080399E" w:rsidDel="00B17DA5" w:rsidRDefault="00901F12" w:rsidP="001F1460">
            <w:pPr>
              <w:keepNext/>
              <w:jc w:val="center"/>
              <w:rPr>
                <w:del w:id="101" w:author="haoping yu" w:date="2015-07-13T21:49:00Z"/>
                <w:sz w:val="20"/>
                <w:lang w:val="en-CA"/>
              </w:rPr>
            </w:pPr>
            <w:del w:id="102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  <w:p w:rsidR="00901F12" w:rsidRPr="0080399E" w:rsidDel="00B17DA5" w:rsidRDefault="00901F12" w:rsidP="001F1460">
            <w:pPr>
              <w:keepNext/>
              <w:jc w:val="center"/>
              <w:rPr>
                <w:del w:id="103" w:author="haoping yu" w:date="2015-07-13T21:49:00Z"/>
                <w:sz w:val="20"/>
                <w:szCs w:val="22"/>
                <w:lang w:val="en-CA"/>
              </w:rPr>
            </w:pPr>
            <w:del w:id="104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</w:tc>
        <w:tc>
          <w:tcPr>
            <w:tcW w:w="63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05" w:author="haoping yu" w:date="2015-07-13T21:49:00Z"/>
                <w:sz w:val="20"/>
                <w:szCs w:val="22"/>
                <w:lang w:val="en-CA"/>
              </w:rPr>
            </w:pPr>
            <w:del w:id="106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07" w:author="haoping yu" w:date="2015-07-13T21:49:00Z"/>
                <w:sz w:val="20"/>
                <w:szCs w:val="22"/>
                <w:lang w:val="en-CA"/>
              </w:rPr>
            </w:pPr>
            <w:del w:id="108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09" w:author="haoping yu" w:date="2015-07-13T21:49:00Z"/>
                <w:sz w:val="20"/>
                <w:szCs w:val="22"/>
                <w:lang w:val="en-CA"/>
              </w:rPr>
            </w:pPr>
            <w:del w:id="110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11" w:author="haoping yu" w:date="2015-07-13T21:49:00Z"/>
                <w:sz w:val="20"/>
                <w:szCs w:val="22"/>
                <w:lang w:val="en-CA"/>
              </w:rPr>
            </w:pPr>
            <w:del w:id="112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54257E" w:rsidP="00E04582">
            <w:pPr>
              <w:keepNext/>
              <w:jc w:val="center"/>
              <w:rPr>
                <w:del w:id="113" w:author="haoping yu" w:date="2015-07-13T21:49:00Z"/>
                <w:sz w:val="20"/>
                <w:lang w:val="en-CA"/>
              </w:rPr>
            </w:pPr>
            <w:del w:id="114" w:author="haoping yu" w:date="2015-07-13T21:49:00Z">
              <w:r w:rsidRPr="0080399E" w:rsidDel="00B17DA5">
                <w:rPr>
                  <w:sz w:val="20"/>
                  <w:lang w:val="en-CA"/>
                </w:rPr>
                <w:delText>50</w:delText>
              </w:r>
            </w:del>
          </w:p>
          <w:p w:rsidR="00901F12" w:rsidRPr="0080399E" w:rsidDel="00B17DA5" w:rsidRDefault="0054257E" w:rsidP="00E04582">
            <w:pPr>
              <w:keepNext/>
              <w:jc w:val="center"/>
              <w:rPr>
                <w:del w:id="115" w:author="haoping yu" w:date="2015-07-13T21:49:00Z"/>
                <w:sz w:val="20"/>
                <w:szCs w:val="22"/>
                <w:lang w:val="en-CA"/>
              </w:rPr>
            </w:pPr>
            <w:del w:id="116" w:author="haoping yu" w:date="2015-07-13T21:49:00Z">
              <w:r w:rsidRPr="0080399E" w:rsidDel="00B17DA5">
                <w:rPr>
                  <w:sz w:val="20"/>
                  <w:lang w:val="en-CA"/>
                </w:rPr>
                <w:delText>24</w:delText>
              </w:r>
            </w:del>
          </w:p>
        </w:tc>
        <w:tc>
          <w:tcPr>
            <w:tcW w:w="117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17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118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="0052670A" w:rsidRPr="0080399E" w:rsidDel="00B17DA5">
                <w:rPr>
                  <w:sz w:val="20"/>
                  <w:vertAlign w:val="superscript"/>
                  <w:lang w:val="en-CA"/>
                </w:rPr>
                <w:delText>*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19" w:author="haoping yu" w:date="2015-07-13T21:49:00Z"/>
                <w:sz w:val="20"/>
                <w:szCs w:val="22"/>
                <w:lang w:val="en-CA"/>
              </w:rPr>
            </w:pPr>
            <w:del w:id="120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21" w:author="haoping yu" w:date="2015-07-13T21:49:00Z"/>
                <w:sz w:val="20"/>
                <w:szCs w:val="22"/>
                <w:lang w:val="en-CA"/>
              </w:rPr>
            </w:pPr>
            <w:del w:id="122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23" w:author="haoping yu" w:date="2015-07-13T21:49:00Z"/>
                <w:sz w:val="20"/>
                <w:szCs w:val="22"/>
                <w:lang w:val="en-CA"/>
              </w:rPr>
            </w:pPr>
            <w:del w:id="124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901F12" w:rsidRPr="0080399E" w:rsidDel="00B17DA5" w:rsidRDefault="00336612" w:rsidP="00E04582">
            <w:pPr>
              <w:keepNext/>
              <w:jc w:val="center"/>
              <w:rPr>
                <w:del w:id="125" w:author="haoping yu" w:date="2015-07-13T21:49:00Z"/>
                <w:sz w:val="20"/>
                <w:lang w:val="en-CA"/>
              </w:rPr>
            </w:pPr>
            <w:del w:id="126" w:author="haoping yu" w:date="2015-07-13T21:49:00Z">
              <w:r w:rsidRPr="0080399E" w:rsidDel="00B17DA5">
                <w:rPr>
                  <w:sz w:val="20"/>
                  <w:lang w:val="en-CA"/>
                </w:rPr>
                <w:delText>0-249**</w:delText>
              </w:r>
            </w:del>
          </w:p>
          <w:p w:rsidR="00901F12" w:rsidRPr="0080399E" w:rsidDel="00B17DA5" w:rsidRDefault="00336612" w:rsidP="00AB5047">
            <w:pPr>
              <w:keepNext/>
              <w:jc w:val="center"/>
              <w:rPr>
                <w:del w:id="127" w:author="haoping yu" w:date="2015-07-13T21:49:00Z"/>
                <w:sz w:val="20"/>
                <w:szCs w:val="22"/>
                <w:lang w:val="en-CA"/>
              </w:rPr>
            </w:pPr>
            <w:del w:id="128" w:author="haoping yu" w:date="2015-07-13T21:49:00Z">
              <w:r w:rsidRPr="0080399E" w:rsidDel="00B17DA5">
                <w:rPr>
                  <w:sz w:val="20"/>
                  <w:lang w:val="en-CA"/>
                </w:rPr>
                <w:delText>0-119***</w:delText>
              </w:r>
            </w:del>
          </w:p>
        </w:tc>
      </w:tr>
      <w:tr w:rsidR="00901F12" w:rsidRPr="00AB7BB9" w:rsidDel="00B17DA5" w:rsidTr="00681162">
        <w:trPr>
          <w:trHeight w:val="1134"/>
          <w:jc w:val="center"/>
          <w:del w:id="129" w:author="haoping yu" w:date="2015-07-13T21:49:00Z"/>
        </w:trPr>
        <w:tc>
          <w:tcPr>
            <w:tcW w:w="1269" w:type="dxa"/>
          </w:tcPr>
          <w:p w:rsidR="00901F12" w:rsidRPr="0080399E" w:rsidDel="00B17DA5" w:rsidRDefault="00901F12" w:rsidP="00E04582">
            <w:pPr>
              <w:keepNext/>
              <w:rPr>
                <w:del w:id="130" w:author="haoping yu" w:date="2015-07-13T21:49:00Z"/>
                <w:sz w:val="20"/>
                <w:szCs w:val="22"/>
                <w:lang w:val="en-CA"/>
              </w:rPr>
            </w:pPr>
            <w:del w:id="131" w:author="haoping yu" w:date="2015-07-13T21:49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</w:tcPr>
          <w:p w:rsidR="00901F12" w:rsidRPr="0080399E" w:rsidDel="00B17DA5" w:rsidRDefault="00901F12" w:rsidP="00E04582">
            <w:pPr>
              <w:keepNext/>
              <w:rPr>
                <w:del w:id="132" w:author="haoping yu" w:date="2015-07-13T21:49:00Z"/>
                <w:sz w:val="20"/>
                <w:szCs w:val="22"/>
                <w:lang w:val="en-CA"/>
              </w:rPr>
            </w:pPr>
            <w:del w:id="133" w:author="haoping yu" w:date="2015-07-13T21:49:00Z">
              <w:r w:rsidRPr="0080399E" w:rsidDel="00B17DA5">
                <w:rPr>
                  <w:sz w:val="20"/>
                  <w:lang w:val="en-CA"/>
                </w:rPr>
                <w:delText>sc_web_browsing_1280x720_30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134" w:author="haoping yu" w:date="2015-07-13T21:49:00Z"/>
                <w:sz w:val="20"/>
                <w:szCs w:val="22"/>
                <w:lang w:val="en-CA"/>
              </w:rPr>
            </w:pPr>
            <w:del w:id="135" w:author="haoping yu" w:date="2015-07-13T21:49:00Z">
              <w:r w:rsidRPr="0080399E" w:rsidDel="00B17DA5">
                <w:rPr>
                  <w:sz w:val="20"/>
                  <w:lang w:val="en-CA"/>
                </w:rPr>
                <w:delText>sc_map_1280x720_60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136" w:author="haoping yu" w:date="2015-07-13T21:49:00Z"/>
                <w:sz w:val="20"/>
                <w:szCs w:val="22"/>
                <w:lang w:val="en-CA"/>
              </w:rPr>
            </w:pPr>
            <w:del w:id="137" w:author="haoping yu" w:date="2015-07-13T21:49:00Z">
              <w:r w:rsidRPr="0080399E" w:rsidDel="00B17DA5">
                <w:rPr>
                  <w:sz w:val="20"/>
                  <w:lang w:val="en-CA"/>
                </w:rPr>
                <w:delText>sc_programming_1280x720_60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138" w:author="haoping yu" w:date="2015-07-13T21:49:00Z"/>
                <w:sz w:val="20"/>
                <w:szCs w:val="22"/>
                <w:lang w:val="en-CA"/>
              </w:rPr>
            </w:pPr>
            <w:del w:id="139" w:author="haoping yu" w:date="2015-07-13T21:49:00Z">
              <w:r w:rsidRPr="0080399E" w:rsidDel="00B17DA5">
                <w:rPr>
                  <w:sz w:val="20"/>
                  <w:lang w:val="en-CA"/>
                </w:rPr>
                <w:delText>sc_SlideShow_1280x720_20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140" w:author="haoping yu" w:date="2015-07-13T21:49:00Z"/>
                <w:sz w:val="20"/>
                <w:szCs w:val="22"/>
                <w:lang w:val="en-CA"/>
              </w:rPr>
            </w:pPr>
            <w:del w:id="141" w:author="haoping yu" w:date="2015-07-13T21:49:00Z">
              <w:r w:rsidRPr="0080399E" w:rsidDel="00B17DA5">
                <w:rPr>
                  <w:sz w:val="20"/>
                  <w:lang w:val="en-CA"/>
                </w:rPr>
                <w:delText>sc_robot_1280x720_30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</w:tc>
        <w:tc>
          <w:tcPr>
            <w:tcW w:w="1179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42" w:author="haoping yu" w:date="2015-07-13T21:49:00Z"/>
                <w:sz w:val="20"/>
                <w:szCs w:val="22"/>
                <w:lang w:val="en-CA"/>
              </w:rPr>
            </w:pPr>
            <w:del w:id="143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44" w:author="haoping yu" w:date="2015-07-13T21:49:00Z"/>
                <w:sz w:val="20"/>
                <w:szCs w:val="22"/>
                <w:lang w:val="en-CA"/>
              </w:rPr>
            </w:pPr>
            <w:del w:id="145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46" w:author="haoping yu" w:date="2015-07-13T21:49:00Z"/>
                <w:sz w:val="20"/>
                <w:szCs w:val="22"/>
                <w:lang w:val="en-CA"/>
              </w:rPr>
            </w:pPr>
            <w:del w:id="147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48" w:author="haoping yu" w:date="2015-07-13T21:49:00Z"/>
                <w:sz w:val="20"/>
                <w:szCs w:val="22"/>
                <w:lang w:val="en-CA"/>
              </w:rPr>
            </w:pPr>
            <w:del w:id="149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50" w:author="haoping yu" w:date="2015-07-13T21:49:00Z"/>
                <w:sz w:val="20"/>
                <w:szCs w:val="22"/>
                <w:lang w:val="en-CA"/>
              </w:rPr>
            </w:pPr>
            <w:del w:id="151" w:author="haoping yu" w:date="2015-07-13T21:49:00Z"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52" w:author="haoping yu" w:date="2015-07-13T21:49:00Z"/>
                <w:sz w:val="20"/>
                <w:szCs w:val="22"/>
                <w:lang w:val="en-CA"/>
              </w:rPr>
            </w:pPr>
            <w:del w:id="153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54" w:author="haoping yu" w:date="2015-07-13T21:49:00Z"/>
                <w:sz w:val="20"/>
                <w:szCs w:val="22"/>
                <w:lang w:val="en-CA"/>
              </w:rPr>
            </w:pPr>
            <w:del w:id="155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56" w:author="haoping yu" w:date="2015-07-13T21:49:00Z"/>
                <w:sz w:val="20"/>
                <w:szCs w:val="22"/>
                <w:lang w:val="en-CA"/>
              </w:rPr>
            </w:pPr>
            <w:del w:id="157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58" w:author="haoping yu" w:date="2015-07-13T21:49:00Z"/>
                <w:sz w:val="20"/>
                <w:szCs w:val="22"/>
                <w:lang w:val="en-CA"/>
              </w:rPr>
            </w:pPr>
            <w:del w:id="159" w:author="haoping yu" w:date="2015-07-13T21:49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60" w:author="haoping yu" w:date="2015-07-13T21:49:00Z"/>
                <w:sz w:val="20"/>
                <w:szCs w:val="22"/>
                <w:lang w:val="en-CA"/>
              </w:rPr>
            </w:pPr>
            <w:del w:id="161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62" w:author="haoping yu" w:date="2015-07-13T21:49:00Z"/>
                <w:sz w:val="20"/>
                <w:szCs w:val="22"/>
                <w:lang w:val="en-CA"/>
              </w:rPr>
            </w:pPr>
            <w:del w:id="163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64" w:author="haoping yu" w:date="2015-07-13T21:49:00Z"/>
                <w:sz w:val="20"/>
                <w:szCs w:val="22"/>
                <w:lang w:val="en-CA"/>
              </w:rPr>
            </w:pPr>
            <w:del w:id="165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66" w:author="haoping yu" w:date="2015-07-13T21:49:00Z"/>
                <w:sz w:val="20"/>
                <w:szCs w:val="22"/>
                <w:lang w:val="en-CA"/>
              </w:rPr>
            </w:pPr>
            <w:del w:id="167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68" w:author="haoping yu" w:date="2015-07-13T21:49:00Z"/>
                <w:sz w:val="20"/>
                <w:szCs w:val="22"/>
                <w:lang w:val="en-CA"/>
              </w:rPr>
            </w:pPr>
            <w:del w:id="169" w:author="haoping yu" w:date="2015-07-13T21:49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70" w:author="haoping yu" w:date="2015-07-13T21:49:00Z"/>
                <w:sz w:val="20"/>
                <w:szCs w:val="22"/>
                <w:lang w:val="en-CA"/>
              </w:rPr>
            </w:pPr>
            <w:del w:id="171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901F12" w:rsidRPr="00AB7BB9" w:rsidDel="00B17DA5" w:rsidTr="00681162">
        <w:trPr>
          <w:trHeight w:val="597"/>
          <w:jc w:val="center"/>
          <w:del w:id="172" w:author="haoping yu" w:date="2015-07-13T21:49:00Z"/>
        </w:trPr>
        <w:tc>
          <w:tcPr>
            <w:tcW w:w="1269" w:type="dxa"/>
          </w:tcPr>
          <w:p w:rsidR="00901F12" w:rsidRPr="0080399E" w:rsidDel="00B17DA5" w:rsidRDefault="00901F12" w:rsidP="00E04582">
            <w:pPr>
              <w:keepNext/>
              <w:rPr>
                <w:del w:id="173" w:author="haoping yu" w:date="2015-07-13T21:49:00Z"/>
                <w:sz w:val="20"/>
                <w:lang w:val="en-CA"/>
              </w:rPr>
            </w:pPr>
            <w:del w:id="174" w:author="haoping yu" w:date="2015-07-13T21:49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</w:tcPr>
          <w:p w:rsidR="00901F12" w:rsidRPr="0080399E" w:rsidDel="00B17DA5" w:rsidRDefault="00901F12" w:rsidP="00E04582">
            <w:pPr>
              <w:keepNext/>
              <w:rPr>
                <w:del w:id="175" w:author="haoping yu" w:date="2015-07-13T21:49:00Z"/>
                <w:sz w:val="20"/>
                <w:lang w:val="en-CA"/>
              </w:rPr>
            </w:pPr>
            <w:del w:id="176" w:author="haoping yu" w:date="2015-07-13T21:49:00Z">
              <w:r w:rsidRPr="0080399E" w:rsidDel="00B17DA5">
                <w:rPr>
                  <w:sz w:val="20"/>
                  <w:lang w:val="en-CA"/>
                </w:rPr>
                <w:delText>Basketball_Screen_2560x1440_60p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:rsidR="00901F12" w:rsidRPr="0080399E" w:rsidDel="00B17DA5" w:rsidRDefault="00901F12" w:rsidP="00E04582">
            <w:pPr>
              <w:keepNext/>
              <w:rPr>
                <w:del w:id="177" w:author="haoping yu" w:date="2015-07-13T21:49:00Z"/>
                <w:sz w:val="20"/>
                <w:lang w:val="en-CA"/>
              </w:rPr>
            </w:pPr>
            <w:del w:id="178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MissionControlClip2_2560x1440_60p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</w:tc>
        <w:tc>
          <w:tcPr>
            <w:tcW w:w="1179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79" w:author="haoping yu" w:date="2015-07-13T21:49:00Z"/>
                <w:sz w:val="20"/>
                <w:lang w:val="en-CA"/>
              </w:rPr>
            </w:pPr>
            <w:del w:id="180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81" w:author="haoping yu" w:date="2015-07-13T21:49:00Z"/>
                <w:sz w:val="20"/>
                <w:lang w:val="en-CA"/>
              </w:rPr>
            </w:pPr>
            <w:del w:id="182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83" w:author="haoping yu" w:date="2015-07-13T21:49:00Z"/>
                <w:sz w:val="20"/>
                <w:lang w:val="en-CA"/>
              </w:rPr>
            </w:pPr>
            <w:del w:id="184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85" w:author="haoping yu" w:date="2015-07-13T21:49:00Z"/>
                <w:sz w:val="20"/>
                <w:lang w:val="en-CA"/>
              </w:rPr>
            </w:pPr>
            <w:del w:id="186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</w:tcPr>
          <w:p w:rsidR="00901F12" w:rsidRPr="0080399E" w:rsidDel="00B17DA5" w:rsidRDefault="00901F12" w:rsidP="00E04582">
            <w:pPr>
              <w:keepNext/>
              <w:jc w:val="center"/>
              <w:rPr>
                <w:del w:id="187" w:author="haoping yu" w:date="2015-07-13T21:49:00Z"/>
                <w:sz w:val="20"/>
                <w:lang w:val="en-CA"/>
              </w:rPr>
            </w:pPr>
            <w:del w:id="188" w:author="haoping yu" w:date="2015-07-13T21:49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:rsidR="00901F12" w:rsidRPr="0080399E" w:rsidDel="00B17DA5" w:rsidRDefault="00901F12" w:rsidP="00E04582">
            <w:pPr>
              <w:keepNext/>
              <w:jc w:val="center"/>
              <w:rPr>
                <w:del w:id="189" w:author="haoping yu" w:date="2015-07-13T21:49:00Z"/>
                <w:sz w:val="20"/>
                <w:lang w:val="en-CA"/>
              </w:rPr>
            </w:pPr>
            <w:del w:id="190" w:author="haoping yu" w:date="2015-07-13T21:49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A17C6A" w:rsidRPr="00AB7BB9" w:rsidDel="00B17DA5" w:rsidTr="008A1C57">
        <w:trPr>
          <w:trHeight w:val="597"/>
          <w:jc w:val="center"/>
          <w:del w:id="191" w:author="haoping yu" w:date="2015-07-13T21:49:00Z"/>
        </w:trPr>
        <w:tc>
          <w:tcPr>
            <w:tcW w:w="8658" w:type="dxa"/>
            <w:gridSpan w:val="5"/>
          </w:tcPr>
          <w:p w:rsidR="0052670A" w:rsidDel="00B17DA5" w:rsidRDefault="003506DF" w:rsidP="0080399E">
            <w:pPr>
              <w:keepNext/>
              <w:spacing w:before="80"/>
              <w:rPr>
                <w:del w:id="192" w:author="haoping yu" w:date="2015-07-13T21:49:00Z"/>
                <w:sz w:val="20"/>
                <w:szCs w:val="22"/>
              </w:rPr>
            </w:pPr>
            <w:del w:id="193" w:author="haoping yu" w:date="2015-07-13T21:49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="0052670A"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:rsidR="00A52509" w:rsidRPr="006D4472" w:rsidDel="00B17DA5" w:rsidRDefault="00336612" w:rsidP="0080399E">
            <w:pPr>
              <w:keepNext/>
              <w:spacing w:before="80"/>
              <w:rPr>
                <w:del w:id="194" w:author="haoping yu" w:date="2015-07-13T21:49:00Z"/>
                <w:sz w:val="20"/>
                <w:szCs w:val="22"/>
                <w:highlight w:val="yellow"/>
              </w:rPr>
            </w:pPr>
            <w:del w:id="195" w:author="haoping yu" w:date="2015-07-13T21:49:00Z">
              <w:r w:rsidRPr="00681162" w:rsidDel="00B17DA5">
                <w:rPr>
                  <w:sz w:val="20"/>
                  <w:szCs w:val="22"/>
                </w:rPr>
                <w:delText>**Note that only the first 250 frames of this 10-bit sequence are used, and InternalBitDepth is set to 8.</w:delText>
              </w:r>
            </w:del>
          </w:p>
          <w:p w:rsidR="00A52509" w:rsidRPr="00AB7BB9" w:rsidDel="00B17DA5" w:rsidRDefault="00336612" w:rsidP="0080399E">
            <w:pPr>
              <w:keepNext/>
              <w:spacing w:before="80"/>
              <w:rPr>
                <w:del w:id="196" w:author="haoping yu" w:date="2015-07-13T21:49:00Z"/>
                <w:sz w:val="20"/>
                <w:szCs w:val="22"/>
              </w:rPr>
            </w:pPr>
            <w:del w:id="197" w:author="haoping yu" w:date="2015-07-13T21:49:00Z">
              <w:r w:rsidRPr="00681162" w:rsidDel="00B17DA5">
                <w:rPr>
                  <w:sz w:val="20"/>
                  <w:szCs w:val="22"/>
                </w:rPr>
                <w:delText>***Note that only the first 120 frames of this 10-bit sequence are used, and InternalBitDepth is set to 8</w:delText>
              </w:r>
            </w:del>
          </w:p>
          <w:p w:rsidR="00A17C6A" w:rsidRPr="00AB7BB9" w:rsidDel="00B17DA5" w:rsidRDefault="00A17C6A" w:rsidP="006D4472">
            <w:pPr>
              <w:keepNext/>
              <w:rPr>
                <w:del w:id="198" w:author="haoping yu" w:date="2015-07-13T21:49:00Z"/>
                <w:lang w:val="en-CA"/>
              </w:rPr>
            </w:pPr>
            <w:del w:id="199" w:author="haoping yu" w:date="2015-07-13T21:49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:rsidTr="00313B37">
        <w:trPr>
          <w:jc w:val="center"/>
          <w:ins w:id="200" w:author="haoping yu" w:date="2015-07-13T21:50:00Z"/>
        </w:trPr>
        <w:tc>
          <w:tcPr>
            <w:tcW w:w="1269" w:type="dxa"/>
          </w:tcPr>
          <w:p w:rsidR="00B17DA5" w:rsidRPr="00AB7BB9" w:rsidRDefault="00B17DA5" w:rsidP="00313B37">
            <w:pPr>
              <w:keepNext/>
              <w:rPr>
                <w:ins w:id="201" w:author="haoping yu" w:date="2015-07-13T21:50:00Z"/>
                <w:b/>
                <w:bCs/>
                <w:sz w:val="20"/>
                <w:lang w:val="en-CA"/>
              </w:rPr>
            </w:pPr>
            <w:ins w:id="202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</w:tcPr>
          <w:p w:rsidR="00B17DA5" w:rsidRPr="00AB7BB9" w:rsidRDefault="00B17DA5" w:rsidP="00313B37">
            <w:pPr>
              <w:keepNext/>
              <w:rPr>
                <w:ins w:id="203" w:author="haoping yu" w:date="2015-07-13T21:50:00Z"/>
                <w:b/>
                <w:bCs/>
                <w:sz w:val="20"/>
                <w:lang w:val="en-CA"/>
              </w:rPr>
            </w:pPr>
            <w:ins w:id="204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</w:tcPr>
          <w:p w:rsidR="00B17DA5" w:rsidRPr="00AB7BB9" w:rsidRDefault="00B17DA5" w:rsidP="00313B37">
            <w:pPr>
              <w:keepNext/>
              <w:jc w:val="center"/>
              <w:rPr>
                <w:ins w:id="205" w:author="haoping yu" w:date="2015-07-13T21:50:00Z"/>
                <w:b/>
                <w:bCs/>
                <w:sz w:val="20"/>
                <w:lang w:val="en-CA"/>
              </w:rPr>
            </w:pPr>
            <w:ins w:id="206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</w:tcPr>
          <w:p w:rsidR="00B17DA5" w:rsidRPr="00AB7BB9" w:rsidRDefault="00B17DA5" w:rsidP="00313B37">
            <w:pPr>
              <w:keepNext/>
              <w:jc w:val="center"/>
              <w:rPr>
                <w:ins w:id="207" w:author="haoping yu" w:date="2015-07-13T21:50:00Z"/>
                <w:b/>
                <w:bCs/>
                <w:sz w:val="20"/>
                <w:lang w:val="en-CA"/>
              </w:rPr>
            </w:pPr>
            <w:ins w:id="208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</w:tcPr>
          <w:p w:rsidR="00B17DA5" w:rsidRPr="00AB7BB9" w:rsidRDefault="00B17DA5" w:rsidP="00313B37">
            <w:pPr>
              <w:keepNext/>
              <w:jc w:val="center"/>
              <w:rPr>
                <w:ins w:id="209" w:author="haoping yu" w:date="2015-07-13T21:50:00Z"/>
                <w:b/>
                <w:bCs/>
                <w:sz w:val="20"/>
                <w:lang w:val="en-CA"/>
              </w:rPr>
            </w:pPr>
            <w:ins w:id="210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:rsidTr="00313B37">
        <w:trPr>
          <w:trHeight w:val="1134"/>
          <w:jc w:val="center"/>
          <w:ins w:id="211" w:author="haoping yu" w:date="2015-07-13T21:50:00Z"/>
        </w:trPr>
        <w:tc>
          <w:tcPr>
            <w:tcW w:w="1269" w:type="dxa"/>
          </w:tcPr>
          <w:p w:rsidR="00B17DA5" w:rsidRPr="0080399E" w:rsidRDefault="00B17DA5" w:rsidP="00313B37">
            <w:pPr>
              <w:keepNext/>
              <w:rPr>
                <w:ins w:id="212" w:author="haoping yu" w:date="2015-07-13T21:50:00Z"/>
                <w:sz w:val="20"/>
                <w:szCs w:val="22"/>
                <w:lang w:val="en-CA"/>
              </w:rPr>
            </w:pPr>
            <w:ins w:id="213" w:author="haoping yu" w:date="2015-07-13T21:50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</w:tcPr>
          <w:p w:rsidR="00B17DA5" w:rsidRPr="0080399E" w:rsidRDefault="00B17DA5" w:rsidP="00313B37">
            <w:pPr>
              <w:keepNext/>
              <w:rPr>
                <w:ins w:id="214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15" w:author="haoping yu" w:date="2015-07-13T21:50:00Z">
              <w:r w:rsidRPr="0080399E">
                <w:rPr>
                  <w:sz w:val="20"/>
                  <w:lang w:val="en-CA"/>
                </w:rPr>
                <w:t>sc_flyingGraphics_1920x1080_60_8bit*</w:t>
              </w:r>
            </w:ins>
          </w:p>
          <w:p w:rsidR="00B17DA5" w:rsidRPr="0080399E" w:rsidRDefault="00B17DA5" w:rsidP="00313B37">
            <w:pPr>
              <w:keepNext/>
              <w:rPr>
                <w:ins w:id="216" w:author="haoping yu" w:date="2015-07-13T21:50:00Z"/>
                <w:sz w:val="20"/>
                <w:szCs w:val="22"/>
                <w:lang w:val="en-CA"/>
              </w:rPr>
            </w:pPr>
            <w:ins w:id="217" w:author="haoping yu" w:date="2015-07-13T21:50:00Z">
              <w:r w:rsidRPr="0080399E">
                <w:rPr>
                  <w:sz w:val="20"/>
                  <w:lang w:val="en-CA"/>
                </w:rPr>
                <w:t>sc_desktop_1920x1080_60_8bit</w:t>
              </w:r>
            </w:ins>
          </w:p>
          <w:p w:rsidR="00B17DA5" w:rsidRDefault="00B17DA5" w:rsidP="00313B37">
            <w:pPr>
              <w:keepNext/>
              <w:rPr>
                <w:ins w:id="218" w:author="haoping yu" w:date="2015-07-13T21:50:00Z"/>
                <w:sz w:val="20"/>
                <w:lang w:val="en-CA"/>
              </w:rPr>
            </w:pPr>
            <w:ins w:id="219" w:author="haoping yu" w:date="2015-07-13T21:50:00Z">
              <w:r w:rsidRPr="0080399E">
                <w:rPr>
                  <w:sz w:val="20"/>
                  <w:lang w:val="en-CA"/>
                </w:rPr>
                <w:t>sc_console_1920x1080_60_8bit</w:t>
              </w:r>
            </w:ins>
          </w:p>
          <w:p w:rsidR="00B17DA5" w:rsidRPr="0080399E" w:rsidRDefault="00B17DA5" w:rsidP="00313B37">
            <w:pPr>
              <w:keepNext/>
              <w:rPr>
                <w:ins w:id="220" w:author="haoping yu" w:date="2015-07-13T21:50:00Z"/>
                <w:sz w:val="20"/>
                <w:szCs w:val="22"/>
                <w:lang w:val="en-CA"/>
              </w:rPr>
            </w:pPr>
            <w:ins w:id="221" w:author="haoping yu" w:date="2015-07-13T21:50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</w:t>
              </w:r>
            </w:ins>
          </w:p>
          <w:p w:rsidR="00B17DA5" w:rsidRPr="0080399E" w:rsidRDefault="00B17DA5" w:rsidP="00313B37">
            <w:pPr>
              <w:keepNext/>
              <w:rPr>
                <w:ins w:id="222" w:author="haoping yu" w:date="2015-07-13T21:50:00Z"/>
                <w:sz w:val="20"/>
                <w:lang w:val="en-CA"/>
              </w:rPr>
            </w:pPr>
            <w:ins w:id="223" w:author="haoping yu" w:date="2015-07-13T21:50:00Z">
              <w:r w:rsidRPr="0080399E">
                <w:rPr>
                  <w:sz w:val="20"/>
                  <w:lang w:val="en-CA"/>
                </w:rPr>
                <w:t>MissionControlClip3_1920x1080_60p_8b444</w:t>
              </w:r>
            </w:ins>
          </w:p>
          <w:p w:rsidR="00B17DA5" w:rsidRPr="0080399E" w:rsidRDefault="00B17DA5" w:rsidP="00313B37">
            <w:pPr>
              <w:keepNext/>
              <w:rPr>
                <w:ins w:id="224" w:author="haoping yu" w:date="2015-07-13T21:50:00Z"/>
                <w:sz w:val="20"/>
              </w:rPr>
            </w:pPr>
            <w:ins w:id="225" w:author="haoping yu" w:date="2015-07-13T21:50:00Z">
              <w:r w:rsidRPr="0080399E">
                <w:rPr>
                  <w:sz w:val="20"/>
                </w:rPr>
                <w:t>EBURainFruits_1920x1080_50_10bit**</w:t>
              </w:r>
            </w:ins>
          </w:p>
          <w:p w:rsidR="00B17DA5" w:rsidRPr="0080399E" w:rsidRDefault="00B17DA5" w:rsidP="00313B37">
            <w:pPr>
              <w:keepNext/>
              <w:rPr>
                <w:ins w:id="226" w:author="haoping yu" w:date="2015-07-13T21:50:00Z"/>
                <w:sz w:val="20"/>
                <w:szCs w:val="22"/>
                <w:lang w:val="en-CA"/>
              </w:rPr>
            </w:pPr>
            <w:ins w:id="227" w:author="haoping yu" w:date="2015-07-13T21:50:00Z">
              <w:r w:rsidRPr="0080399E">
                <w:rPr>
                  <w:sz w:val="20"/>
                </w:rPr>
                <w:t>Kimono1_1920x1080_24_10bit***</w:t>
              </w:r>
            </w:ins>
          </w:p>
        </w:tc>
        <w:tc>
          <w:tcPr>
            <w:tcW w:w="1179" w:type="dxa"/>
          </w:tcPr>
          <w:p w:rsidR="00B17DA5" w:rsidRPr="0080399E" w:rsidRDefault="00B17DA5" w:rsidP="00313B37">
            <w:pPr>
              <w:keepNext/>
              <w:jc w:val="center"/>
              <w:rPr>
                <w:ins w:id="228" w:author="haoping yu" w:date="2015-07-13T21:50:00Z"/>
                <w:sz w:val="20"/>
                <w:szCs w:val="22"/>
                <w:lang w:val="en-CA"/>
              </w:rPr>
            </w:pPr>
            <w:ins w:id="229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30" w:author="haoping yu" w:date="2015-07-13T21:50:00Z"/>
                <w:sz w:val="20"/>
                <w:szCs w:val="22"/>
                <w:lang w:val="en-CA"/>
              </w:rPr>
            </w:pPr>
            <w:ins w:id="231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Default="00B17DA5" w:rsidP="00313B37">
            <w:pPr>
              <w:keepNext/>
              <w:jc w:val="center"/>
              <w:rPr>
                <w:ins w:id="232" w:author="haoping yu" w:date="2015-07-13T21:50:00Z"/>
                <w:sz w:val="20"/>
                <w:lang w:val="en-CA"/>
              </w:rPr>
            </w:pPr>
            <w:ins w:id="233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34" w:author="haoping yu" w:date="2015-07-13T21:50:00Z"/>
                <w:sz w:val="20"/>
                <w:szCs w:val="22"/>
                <w:lang w:val="en-CA"/>
              </w:rPr>
            </w:pPr>
            <w:ins w:id="235" w:author="haoping yu" w:date="2015-07-13T21:50:00Z">
              <w:r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36" w:author="haoping yu" w:date="2015-07-13T21:50:00Z"/>
                <w:sz w:val="20"/>
                <w:szCs w:val="22"/>
                <w:lang w:val="en-CA"/>
              </w:rPr>
            </w:pPr>
            <w:ins w:id="237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38" w:author="haoping yu" w:date="2015-07-13T21:50:00Z"/>
                <w:sz w:val="20"/>
                <w:lang w:val="en-CA"/>
              </w:rPr>
            </w:pPr>
            <w:ins w:id="239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40" w:author="haoping yu" w:date="2015-07-13T21:50:00Z"/>
                <w:sz w:val="20"/>
                <w:szCs w:val="22"/>
                <w:lang w:val="en-CA"/>
              </w:rPr>
            </w:pPr>
            <w:ins w:id="241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</w:tc>
        <w:tc>
          <w:tcPr>
            <w:tcW w:w="630" w:type="dxa"/>
          </w:tcPr>
          <w:p w:rsidR="00B17DA5" w:rsidRPr="0080399E" w:rsidRDefault="00B17DA5" w:rsidP="00313B37">
            <w:pPr>
              <w:keepNext/>
              <w:jc w:val="center"/>
              <w:rPr>
                <w:ins w:id="242" w:author="haoping yu" w:date="2015-07-13T21:50:00Z"/>
                <w:sz w:val="20"/>
                <w:szCs w:val="22"/>
                <w:lang w:val="en-CA"/>
              </w:rPr>
            </w:pPr>
            <w:ins w:id="243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44" w:author="haoping yu" w:date="2015-07-13T21:50:00Z"/>
                <w:sz w:val="20"/>
                <w:szCs w:val="22"/>
                <w:lang w:val="en-CA"/>
              </w:rPr>
            </w:pPr>
            <w:ins w:id="24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Default="00B17DA5" w:rsidP="00313B37">
            <w:pPr>
              <w:keepNext/>
              <w:jc w:val="center"/>
              <w:rPr>
                <w:ins w:id="246" w:author="haoping yu" w:date="2015-07-13T21:50:00Z"/>
                <w:sz w:val="20"/>
                <w:lang w:val="en-CA"/>
              </w:rPr>
            </w:pPr>
            <w:ins w:id="247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48" w:author="haoping yu" w:date="2015-07-13T21:50:00Z"/>
                <w:sz w:val="20"/>
                <w:szCs w:val="22"/>
                <w:lang w:val="en-CA"/>
              </w:rPr>
            </w:pPr>
            <w:ins w:id="249" w:author="haoping yu" w:date="2015-07-13T21:50:00Z">
              <w:r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50" w:author="haoping yu" w:date="2015-07-13T21:50:00Z"/>
                <w:sz w:val="20"/>
                <w:szCs w:val="22"/>
                <w:lang w:val="en-CA"/>
              </w:rPr>
            </w:pPr>
            <w:ins w:id="251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52" w:author="haoping yu" w:date="2015-07-13T21:50:00Z"/>
                <w:sz w:val="20"/>
                <w:lang w:val="en-CA"/>
              </w:rPr>
            </w:pPr>
            <w:ins w:id="253" w:author="haoping yu" w:date="2015-07-13T21:50:00Z">
              <w:r w:rsidRPr="0080399E">
                <w:rPr>
                  <w:sz w:val="20"/>
                  <w:lang w:val="en-CA"/>
                </w:rPr>
                <w:t>50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54" w:author="haoping yu" w:date="2015-07-13T21:50:00Z"/>
                <w:sz w:val="20"/>
                <w:szCs w:val="22"/>
                <w:lang w:val="en-CA"/>
              </w:rPr>
            </w:pPr>
            <w:ins w:id="255" w:author="haoping yu" w:date="2015-07-13T21:50:00Z">
              <w:r w:rsidRPr="0080399E">
                <w:rPr>
                  <w:sz w:val="20"/>
                  <w:lang w:val="en-CA"/>
                </w:rPr>
                <w:t>24</w:t>
              </w:r>
            </w:ins>
          </w:p>
        </w:tc>
        <w:tc>
          <w:tcPr>
            <w:tcW w:w="1170" w:type="dxa"/>
          </w:tcPr>
          <w:p w:rsidR="00B17DA5" w:rsidRPr="0080399E" w:rsidRDefault="00B17DA5" w:rsidP="00313B37">
            <w:pPr>
              <w:keepNext/>
              <w:jc w:val="center"/>
              <w:rPr>
                <w:ins w:id="256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57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  <w:r w:rsidRPr="0080399E">
                <w:rPr>
                  <w:sz w:val="20"/>
                  <w:vertAlign w:val="superscript"/>
                  <w:lang w:val="en-CA"/>
                </w:rPr>
                <w:t>*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58" w:author="haoping yu" w:date="2015-07-13T21:50:00Z"/>
                <w:sz w:val="20"/>
                <w:szCs w:val="22"/>
                <w:lang w:val="en-CA"/>
              </w:rPr>
            </w:pPr>
            <w:ins w:id="259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Default="00B17DA5" w:rsidP="00313B37">
            <w:pPr>
              <w:keepNext/>
              <w:jc w:val="center"/>
              <w:rPr>
                <w:ins w:id="260" w:author="haoping yu" w:date="2015-07-13T21:50:00Z"/>
                <w:sz w:val="20"/>
                <w:lang w:val="en-CA"/>
              </w:rPr>
            </w:pPr>
            <w:ins w:id="261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62" w:author="haoping yu" w:date="2015-07-13T21:50:00Z"/>
                <w:sz w:val="20"/>
                <w:szCs w:val="22"/>
                <w:lang w:val="en-CA"/>
              </w:rPr>
            </w:pPr>
            <w:ins w:id="263" w:author="haoping yu" w:date="2015-07-13T21:50:00Z">
              <w:r>
                <w:rPr>
                  <w:sz w:val="20"/>
                  <w:lang w:val="en-CA"/>
                </w:rPr>
                <w:t>0-599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64" w:author="haoping yu" w:date="2015-07-13T21:50:00Z"/>
                <w:sz w:val="20"/>
                <w:szCs w:val="22"/>
                <w:lang w:val="en-CA"/>
              </w:rPr>
            </w:pPr>
            <w:ins w:id="265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66" w:author="haoping yu" w:date="2015-07-13T21:50:00Z"/>
                <w:sz w:val="20"/>
                <w:lang w:val="en-CA"/>
              </w:rPr>
            </w:pPr>
            <w:ins w:id="267" w:author="haoping yu" w:date="2015-07-13T21:50:00Z">
              <w:r w:rsidRPr="0080399E">
                <w:rPr>
                  <w:sz w:val="20"/>
                  <w:lang w:val="en-CA"/>
                </w:rPr>
                <w:t>0-249**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68" w:author="haoping yu" w:date="2015-07-13T21:50:00Z"/>
                <w:sz w:val="20"/>
                <w:szCs w:val="22"/>
                <w:lang w:val="en-CA"/>
              </w:rPr>
            </w:pPr>
            <w:ins w:id="269" w:author="haoping yu" w:date="2015-07-13T21:50:00Z">
              <w:r w:rsidRPr="0080399E">
                <w:rPr>
                  <w:sz w:val="20"/>
                  <w:lang w:val="en-CA"/>
                </w:rPr>
                <w:t>0-119***</w:t>
              </w:r>
            </w:ins>
          </w:p>
        </w:tc>
      </w:tr>
      <w:tr w:rsidR="00B17DA5" w:rsidRPr="00AB7BB9" w:rsidTr="00313B37">
        <w:trPr>
          <w:trHeight w:val="1134"/>
          <w:jc w:val="center"/>
          <w:ins w:id="270" w:author="haoping yu" w:date="2015-07-13T21:50:00Z"/>
        </w:trPr>
        <w:tc>
          <w:tcPr>
            <w:tcW w:w="1269" w:type="dxa"/>
          </w:tcPr>
          <w:p w:rsidR="00B17DA5" w:rsidRPr="0080399E" w:rsidRDefault="00B17DA5" w:rsidP="00313B37">
            <w:pPr>
              <w:keepNext/>
              <w:rPr>
                <w:ins w:id="271" w:author="haoping yu" w:date="2015-07-13T21:50:00Z"/>
                <w:sz w:val="20"/>
                <w:szCs w:val="22"/>
                <w:lang w:val="en-CA"/>
              </w:rPr>
            </w:pPr>
            <w:ins w:id="272" w:author="haoping yu" w:date="2015-07-13T21:50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</w:tcPr>
          <w:p w:rsidR="00B17DA5" w:rsidRPr="0080399E" w:rsidRDefault="00B17DA5" w:rsidP="00313B37">
            <w:pPr>
              <w:keepNext/>
              <w:rPr>
                <w:ins w:id="273" w:author="haoping yu" w:date="2015-07-13T21:50:00Z"/>
                <w:sz w:val="20"/>
                <w:szCs w:val="22"/>
                <w:lang w:val="en-CA"/>
              </w:rPr>
            </w:pPr>
            <w:ins w:id="274" w:author="haoping yu" w:date="2015-07-13T21:50:00Z">
              <w:r w:rsidRPr="0080399E">
                <w:rPr>
                  <w:sz w:val="20"/>
                  <w:lang w:val="en-CA"/>
                </w:rPr>
                <w:t>sc_web_browsing_1280x720_30_8bit</w:t>
              </w:r>
            </w:ins>
          </w:p>
          <w:p w:rsidR="00B17DA5" w:rsidRPr="0080399E" w:rsidRDefault="00B17DA5" w:rsidP="00313B37">
            <w:pPr>
              <w:keepNext/>
              <w:rPr>
                <w:ins w:id="275" w:author="haoping yu" w:date="2015-07-13T21:50:00Z"/>
                <w:sz w:val="20"/>
                <w:szCs w:val="22"/>
                <w:lang w:val="en-CA"/>
              </w:rPr>
            </w:pPr>
            <w:ins w:id="276" w:author="haoping yu" w:date="2015-07-13T21:50:00Z">
              <w:r w:rsidRPr="0080399E">
                <w:rPr>
                  <w:sz w:val="20"/>
                  <w:lang w:val="en-CA"/>
                </w:rPr>
                <w:t>sc_map_1280x720_60_8bit</w:t>
              </w:r>
            </w:ins>
          </w:p>
          <w:p w:rsidR="00B17DA5" w:rsidRPr="0080399E" w:rsidRDefault="00B17DA5" w:rsidP="00313B37">
            <w:pPr>
              <w:keepNext/>
              <w:rPr>
                <w:ins w:id="277" w:author="haoping yu" w:date="2015-07-13T21:50:00Z"/>
                <w:sz w:val="20"/>
                <w:szCs w:val="22"/>
                <w:lang w:val="en-CA"/>
              </w:rPr>
            </w:pPr>
            <w:ins w:id="278" w:author="haoping yu" w:date="2015-07-13T21:50:00Z">
              <w:r w:rsidRPr="0080399E">
                <w:rPr>
                  <w:sz w:val="20"/>
                  <w:lang w:val="en-CA"/>
                </w:rPr>
                <w:t>sc_programming_1280x720_60_8bit</w:t>
              </w:r>
            </w:ins>
          </w:p>
          <w:p w:rsidR="00B17DA5" w:rsidRPr="0080399E" w:rsidRDefault="00B17DA5" w:rsidP="00313B37">
            <w:pPr>
              <w:keepNext/>
              <w:rPr>
                <w:ins w:id="279" w:author="haoping yu" w:date="2015-07-13T21:50:00Z"/>
                <w:sz w:val="20"/>
                <w:szCs w:val="22"/>
                <w:lang w:val="en-CA"/>
              </w:rPr>
            </w:pPr>
            <w:ins w:id="280" w:author="haoping yu" w:date="2015-07-13T21:50:00Z">
              <w:r w:rsidRPr="0080399E">
                <w:rPr>
                  <w:sz w:val="20"/>
                  <w:lang w:val="en-CA"/>
                </w:rPr>
                <w:t>sc_SlideShow_1280x720_20_8bit</w:t>
              </w:r>
            </w:ins>
          </w:p>
          <w:p w:rsidR="00B17DA5" w:rsidRPr="0080399E" w:rsidRDefault="00B17DA5" w:rsidP="00313B37">
            <w:pPr>
              <w:keepNext/>
              <w:rPr>
                <w:ins w:id="281" w:author="haoping yu" w:date="2015-07-13T21:50:00Z"/>
                <w:sz w:val="20"/>
                <w:szCs w:val="22"/>
                <w:lang w:val="en-CA"/>
              </w:rPr>
            </w:pPr>
            <w:ins w:id="282" w:author="haoping yu" w:date="2015-07-13T21:50:00Z">
              <w:r w:rsidRPr="0080399E">
                <w:rPr>
                  <w:sz w:val="20"/>
                  <w:lang w:val="en-CA"/>
                </w:rPr>
                <w:t>sc_robot_1280x720_30_8bit</w:t>
              </w:r>
            </w:ins>
          </w:p>
        </w:tc>
        <w:tc>
          <w:tcPr>
            <w:tcW w:w="1179" w:type="dxa"/>
          </w:tcPr>
          <w:p w:rsidR="00B17DA5" w:rsidRPr="0080399E" w:rsidRDefault="00B17DA5" w:rsidP="00313B37">
            <w:pPr>
              <w:keepNext/>
              <w:jc w:val="center"/>
              <w:rPr>
                <w:ins w:id="283" w:author="haoping yu" w:date="2015-07-13T21:50:00Z"/>
                <w:sz w:val="20"/>
                <w:szCs w:val="22"/>
                <w:lang w:val="en-CA"/>
              </w:rPr>
            </w:pPr>
            <w:ins w:id="284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85" w:author="haoping yu" w:date="2015-07-13T21:50:00Z"/>
                <w:sz w:val="20"/>
                <w:szCs w:val="22"/>
                <w:lang w:val="en-CA"/>
              </w:rPr>
            </w:pPr>
            <w:ins w:id="286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87" w:author="haoping yu" w:date="2015-07-13T21:50:00Z"/>
                <w:sz w:val="20"/>
                <w:szCs w:val="22"/>
                <w:lang w:val="en-CA"/>
              </w:rPr>
            </w:pPr>
            <w:ins w:id="288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89" w:author="haoping yu" w:date="2015-07-13T21:50:00Z"/>
                <w:sz w:val="20"/>
                <w:szCs w:val="22"/>
                <w:lang w:val="en-CA"/>
              </w:rPr>
            </w:pPr>
            <w:ins w:id="290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91" w:author="haoping yu" w:date="2015-07-13T21:50:00Z"/>
                <w:sz w:val="20"/>
                <w:szCs w:val="22"/>
                <w:lang w:val="en-CA"/>
              </w:rPr>
            </w:pPr>
            <w:ins w:id="292" w:author="haoping yu" w:date="2015-07-13T21:50:00Z"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</w:tcPr>
          <w:p w:rsidR="00B17DA5" w:rsidRPr="0080399E" w:rsidRDefault="00B17DA5" w:rsidP="00313B37">
            <w:pPr>
              <w:keepNext/>
              <w:jc w:val="center"/>
              <w:rPr>
                <w:ins w:id="293" w:author="haoping yu" w:date="2015-07-13T21:50:00Z"/>
                <w:sz w:val="20"/>
                <w:szCs w:val="22"/>
                <w:lang w:val="en-CA"/>
              </w:rPr>
            </w:pPr>
            <w:ins w:id="294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95" w:author="haoping yu" w:date="2015-07-13T21:50:00Z"/>
                <w:sz w:val="20"/>
                <w:szCs w:val="22"/>
                <w:lang w:val="en-CA"/>
              </w:rPr>
            </w:pPr>
            <w:ins w:id="296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97" w:author="haoping yu" w:date="2015-07-13T21:50:00Z"/>
                <w:sz w:val="20"/>
                <w:szCs w:val="22"/>
                <w:lang w:val="en-CA"/>
              </w:rPr>
            </w:pPr>
            <w:ins w:id="298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299" w:author="haoping yu" w:date="2015-07-13T21:50:00Z"/>
                <w:sz w:val="20"/>
                <w:szCs w:val="22"/>
                <w:lang w:val="en-CA"/>
              </w:rPr>
            </w:pPr>
            <w:ins w:id="300" w:author="haoping yu" w:date="2015-07-13T21:50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01" w:author="haoping yu" w:date="2015-07-13T21:50:00Z"/>
                <w:sz w:val="20"/>
                <w:szCs w:val="22"/>
                <w:lang w:val="en-CA"/>
              </w:rPr>
            </w:pPr>
            <w:ins w:id="302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</w:tcPr>
          <w:p w:rsidR="00B17DA5" w:rsidRPr="0080399E" w:rsidRDefault="00B17DA5" w:rsidP="00313B37">
            <w:pPr>
              <w:keepNext/>
              <w:jc w:val="center"/>
              <w:rPr>
                <w:ins w:id="303" w:author="haoping yu" w:date="2015-07-13T21:50:00Z"/>
                <w:sz w:val="20"/>
                <w:szCs w:val="22"/>
                <w:lang w:val="en-CA"/>
              </w:rPr>
            </w:pPr>
            <w:ins w:id="304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05" w:author="haoping yu" w:date="2015-07-13T21:50:00Z"/>
                <w:sz w:val="20"/>
                <w:szCs w:val="22"/>
                <w:lang w:val="en-CA"/>
              </w:rPr>
            </w:pPr>
            <w:ins w:id="306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07" w:author="haoping yu" w:date="2015-07-13T21:50:00Z"/>
                <w:sz w:val="20"/>
                <w:szCs w:val="22"/>
                <w:lang w:val="en-CA"/>
              </w:rPr>
            </w:pPr>
            <w:ins w:id="308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09" w:author="haoping yu" w:date="2015-07-13T21:50:00Z"/>
                <w:sz w:val="20"/>
                <w:szCs w:val="22"/>
                <w:lang w:val="en-CA"/>
              </w:rPr>
            </w:pPr>
            <w:ins w:id="310" w:author="haoping yu" w:date="2015-07-13T21:50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11" w:author="haoping yu" w:date="2015-07-13T21:50:00Z"/>
                <w:sz w:val="20"/>
                <w:szCs w:val="22"/>
                <w:lang w:val="en-CA"/>
              </w:rPr>
            </w:pPr>
            <w:ins w:id="312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:rsidTr="00313B37">
        <w:trPr>
          <w:trHeight w:val="597"/>
          <w:jc w:val="center"/>
          <w:ins w:id="313" w:author="haoping yu" w:date="2015-07-13T21:50:00Z"/>
        </w:trPr>
        <w:tc>
          <w:tcPr>
            <w:tcW w:w="1269" w:type="dxa"/>
          </w:tcPr>
          <w:p w:rsidR="00B17DA5" w:rsidRPr="0080399E" w:rsidRDefault="00B17DA5" w:rsidP="00313B37">
            <w:pPr>
              <w:keepNext/>
              <w:rPr>
                <w:ins w:id="314" w:author="haoping yu" w:date="2015-07-13T21:50:00Z"/>
                <w:sz w:val="20"/>
                <w:lang w:val="en-CA"/>
              </w:rPr>
            </w:pPr>
            <w:ins w:id="315" w:author="haoping yu" w:date="2015-07-13T21:50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</w:tcPr>
          <w:p w:rsidR="00B17DA5" w:rsidRPr="0080399E" w:rsidRDefault="00B17DA5" w:rsidP="00313B37">
            <w:pPr>
              <w:keepNext/>
              <w:rPr>
                <w:ins w:id="316" w:author="haoping yu" w:date="2015-07-13T21:50:00Z"/>
                <w:sz w:val="20"/>
                <w:lang w:val="en-CA"/>
              </w:rPr>
            </w:pPr>
            <w:ins w:id="317" w:author="haoping yu" w:date="2015-07-13T21:50:00Z">
              <w:r w:rsidRPr="0080399E">
                <w:rPr>
                  <w:sz w:val="20"/>
                  <w:lang w:val="en-CA"/>
                </w:rPr>
                <w:t>Basketball_Screen_2560x1440_60p_8b444</w:t>
              </w:r>
            </w:ins>
          </w:p>
          <w:p w:rsidR="00B17DA5" w:rsidRPr="0080399E" w:rsidRDefault="00B17DA5" w:rsidP="00313B37">
            <w:pPr>
              <w:keepNext/>
              <w:rPr>
                <w:ins w:id="318" w:author="haoping yu" w:date="2015-07-13T21:50:00Z"/>
                <w:sz w:val="20"/>
                <w:lang w:val="en-CA"/>
              </w:rPr>
            </w:pPr>
            <w:ins w:id="319" w:author="haoping yu" w:date="2015-07-13T21:50:00Z">
              <w:r w:rsidRPr="0080399E">
                <w:rPr>
                  <w:sz w:val="20"/>
                  <w:lang w:val="en-CA"/>
                </w:rPr>
                <w:t>MissionControlClip2_2560x1440_60p_8444</w:t>
              </w:r>
            </w:ins>
          </w:p>
        </w:tc>
        <w:tc>
          <w:tcPr>
            <w:tcW w:w="1179" w:type="dxa"/>
          </w:tcPr>
          <w:p w:rsidR="00B17DA5" w:rsidRPr="0080399E" w:rsidRDefault="00B17DA5" w:rsidP="00313B37">
            <w:pPr>
              <w:keepNext/>
              <w:jc w:val="center"/>
              <w:rPr>
                <w:ins w:id="320" w:author="haoping yu" w:date="2015-07-13T21:50:00Z"/>
                <w:sz w:val="20"/>
                <w:lang w:val="en-CA"/>
              </w:rPr>
            </w:pPr>
            <w:ins w:id="321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22" w:author="haoping yu" w:date="2015-07-13T21:50:00Z"/>
                <w:sz w:val="20"/>
                <w:lang w:val="en-CA"/>
              </w:rPr>
            </w:pPr>
            <w:ins w:id="323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</w:tcPr>
          <w:p w:rsidR="00B17DA5" w:rsidRPr="0080399E" w:rsidRDefault="00B17DA5" w:rsidP="00313B37">
            <w:pPr>
              <w:keepNext/>
              <w:jc w:val="center"/>
              <w:rPr>
                <w:ins w:id="324" w:author="haoping yu" w:date="2015-07-13T21:50:00Z"/>
                <w:sz w:val="20"/>
                <w:lang w:val="en-CA"/>
              </w:rPr>
            </w:pPr>
            <w:ins w:id="325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26" w:author="haoping yu" w:date="2015-07-13T21:50:00Z"/>
                <w:sz w:val="20"/>
                <w:lang w:val="en-CA"/>
              </w:rPr>
            </w:pPr>
            <w:ins w:id="327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</w:tcPr>
          <w:p w:rsidR="00B17DA5" w:rsidRPr="0080399E" w:rsidRDefault="00B17DA5" w:rsidP="00313B37">
            <w:pPr>
              <w:keepNext/>
              <w:jc w:val="center"/>
              <w:rPr>
                <w:ins w:id="328" w:author="haoping yu" w:date="2015-07-13T21:50:00Z"/>
                <w:sz w:val="20"/>
                <w:lang w:val="en-CA"/>
              </w:rPr>
            </w:pPr>
            <w:ins w:id="329" w:author="haoping yu" w:date="2015-07-13T21:50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:rsidR="00B17DA5" w:rsidRPr="0080399E" w:rsidRDefault="00B17DA5" w:rsidP="00313B37">
            <w:pPr>
              <w:keepNext/>
              <w:jc w:val="center"/>
              <w:rPr>
                <w:ins w:id="330" w:author="haoping yu" w:date="2015-07-13T21:50:00Z"/>
                <w:sz w:val="20"/>
                <w:lang w:val="en-CA"/>
              </w:rPr>
            </w:pPr>
            <w:ins w:id="331" w:author="haoping yu" w:date="2015-07-13T21:50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:rsidTr="00313B37">
        <w:trPr>
          <w:trHeight w:val="597"/>
          <w:jc w:val="center"/>
          <w:ins w:id="332" w:author="haoping yu" w:date="2015-07-13T21:50:00Z"/>
        </w:trPr>
        <w:tc>
          <w:tcPr>
            <w:tcW w:w="8658" w:type="dxa"/>
            <w:gridSpan w:val="5"/>
          </w:tcPr>
          <w:p w:rsidR="00B17DA5" w:rsidRDefault="00B17DA5" w:rsidP="00313B37">
            <w:pPr>
              <w:keepNext/>
              <w:spacing w:before="80"/>
              <w:rPr>
                <w:ins w:id="333" w:author="haoping yu" w:date="2015-07-13T21:50:00Z"/>
                <w:sz w:val="20"/>
                <w:szCs w:val="22"/>
              </w:rPr>
            </w:pPr>
            <w:ins w:id="334" w:author="haoping yu" w:date="2015-07-13T21:50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:rsidR="00B17DA5" w:rsidRPr="006D4472" w:rsidRDefault="00B17DA5" w:rsidP="00313B37">
            <w:pPr>
              <w:keepNext/>
              <w:spacing w:before="80"/>
              <w:rPr>
                <w:ins w:id="335" w:author="haoping yu" w:date="2015-07-13T21:50:00Z"/>
                <w:sz w:val="20"/>
                <w:szCs w:val="22"/>
                <w:highlight w:val="yellow"/>
              </w:rPr>
            </w:pPr>
            <w:ins w:id="336" w:author="haoping yu" w:date="2015-07-13T21:50:00Z">
              <w:r w:rsidRPr="00681162">
                <w:rPr>
                  <w:sz w:val="20"/>
                  <w:szCs w:val="22"/>
                </w:rPr>
                <w:t xml:space="preserve">**Note that only the first 250 frames of this 10-bit sequence are used, and </w:t>
              </w:r>
              <w:proofErr w:type="spellStart"/>
              <w:r w:rsidRPr="00681162">
                <w:rPr>
                  <w:sz w:val="20"/>
                  <w:szCs w:val="22"/>
                </w:rPr>
                <w:t>InternalBitDepth</w:t>
              </w:r>
              <w:proofErr w:type="spellEnd"/>
              <w:r w:rsidRPr="00681162">
                <w:rPr>
                  <w:sz w:val="20"/>
                  <w:szCs w:val="22"/>
                </w:rPr>
                <w:t xml:space="preserve"> is set to 8.</w:t>
              </w:r>
            </w:ins>
          </w:p>
          <w:p w:rsidR="00B17DA5" w:rsidRPr="00AB7BB9" w:rsidRDefault="00B17DA5" w:rsidP="00313B37">
            <w:pPr>
              <w:keepNext/>
              <w:spacing w:before="80"/>
              <w:rPr>
                <w:ins w:id="337" w:author="haoping yu" w:date="2015-07-13T21:50:00Z"/>
                <w:sz w:val="20"/>
                <w:szCs w:val="22"/>
              </w:rPr>
            </w:pPr>
            <w:ins w:id="338" w:author="haoping yu" w:date="2015-07-13T21:50:00Z">
              <w:r w:rsidRPr="00681162">
                <w:rPr>
                  <w:sz w:val="20"/>
                  <w:szCs w:val="22"/>
                </w:rPr>
                <w:t xml:space="preserve">***Note that only the first 120 frames of this 10-bit sequence are used, and </w:t>
              </w:r>
              <w:proofErr w:type="spellStart"/>
              <w:r w:rsidRPr="00681162">
                <w:rPr>
                  <w:sz w:val="20"/>
                  <w:szCs w:val="22"/>
                </w:rPr>
                <w:t>InternalBitDepth</w:t>
              </w:r>
              <w:proofErr w:type="spellEnd"/>
              <w:r w:rsidRPr="00681162">
                <w:rPr>
                  <w:sz w:val="20"/>
                  <w:szCs w:val="22"/>
                </w:rPr>
                <w:t xml:space="preserve"> is set to 8</w:t>
              </w:r>
            </w:ins>
          </w:p>
          <w:p w:rsidR="00B17DA5" w:rsidRPr="00AB7BB9" w:rsidRDefault="00B17DA5" w:rsidP="00313B37">
            <w:pPr>
              <w:keepNext/>
              <w:rPr>
                <w:ins w:id="339" w:author="haoping yu" w:date="2015-07-13T21:50:00Z"/>
                <w:lang w:val="en-CA"/>
              </w:rPr>
            </w:pPr>
            <w:ins w:id="340" w:author="haoping yu" w:date="2015-07-13T21:50:00Z">
              <w:r w:rsidRPr="006D4472">
                <w:rPr>
                  <w:sz w:val="20"/>
                  <w:szCs w:val="22"/>
                </w:rPr>
                <w:lastRenderedPageBreak/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:rsidR="00E04582" w:rsidRDefault="00E04582" w:rsidP="00A27765">
      <w:pPr>
        <w:jc w:val="both"/>
        <w:rPr>
          <w:lang w:val="en-CA"/>
        </w:rPr>
      </w:pPr>
    </w:p>
    <w:p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341" w:name="_Ref276825343"/>
      <w:r w:rsidRPr="006D4472">
        <w:rPr>
          <w:b/>
          <w:szCs w:val="22"/>
          <w:lang w:val="en-CA"/>
        </w:rPr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3</w:t>
      </w:r>
      <w:r w:rsidR="00DF5AF2" w:rsidRPr="006D4472">
        <w:rPr>
          <w:b/>
          <w:szCs w:val="22"/>
          <w:lang w:val="en-CA"/>
        </w:rPr>
        <w:fldChar w:fldCharType="end"/>
      </w:r>
      <w:bookmarkEnd w:id="341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9"/>
        <w:gridCol w:w="4410"/>
        <w:gridCol w:w="1179"/>
        <w:gridCol w:w="630"/>
        <w:gridCol w:w="1170"/>
      </w:tblGrid>
      <w:tr w:rsidR="00445C96" w:rsidRPr="00AB7BB9" w:rsidDel="00B17DA5" w:rsidTr="00076424">
        <w:trPr>
          <w:trHeight w:val="431"/>
          <w:jc w:val="center"/>
          <w:del w:id="342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43" w:author="haoping yu" w:date="2015-07-13T21:50:00Z"/>
                <w:sz w:val="20"/>
                <w:lang w:val="en-CA"/>
              </w:rPr>
            </w:pPr>
            <w:del w:id="344" w:author="haoping yu" w:date="2015-07-13T21:50:00Z">
              <w:r w:rsidRPr="00C979FA" w:rsidDel="00B17DA5">
                <w:rPr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45" w:author="haoping yu" w:date="2015-07-13T21:50:00Z"/>
                <w:sz w:val="20"/>
                <w:lang w:val="en-CA"/>
              </w:rPr>
            </w:pPr>
            <w:del w:id="346" w:author="haoping yu" w:date="2015-07-13T21:50:00Z">
              <w:r w:rsidRPr="00C979FA" w:rsidDel="00B17DA5">
                <w:rPr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47" w:author="haoping yu" w:date="2015-07-13T21:50:00Z"/>
                <w:sz w:val="20"/>
                <w:lang w:val="en-CA"/>
              </w:rPr>
            </w:pPr>
            <w:del w:id="348" w:author="haoping yu" w:date="2015-07-13T21:50:00Z">
              <w:r w:rsidRPr="00C979FA" w:rsidDel="00B17DA5">
                <w:rPr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49" w:author="haoping yu" w:date="2015-07-13T21:50:00Z"/>
                <w:sz w:val="20"/>
                <w:lang w:val="en-CA"/>
              </w:rPr>
            </w:pPr>
            <w:del w:id="350" w:author="haoping yu" w:date="2015-07-13T21:50:00Z">
              <w:r w:rsidRPr="00C979FA" w:rsidDel="00B17DA5">
                <w:rPr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51" w:author="haoping yu" w:date="2015-07-13T21:50:00Z"/>
                <w:sz w:val="20"/>
                <w:lang w:val="en-CA"/>
              </w:rPr>
            </w:pPr>
            <w:del w:id="352" w:author="haoping yu" w:date="2015-07-13T21:50:00Z">
              <w:r w:rsidRPr="00C979FA" w:rsidDel="00B17DA5">
                <w:rPr>
                  <w:sz w:val="20"/>
                  <w:lang w:val="en-CA"/>
                </w:rPr>
                <w:delText>Frames to be encoded</w:delText>
              </w:r>
            </w:del>
          </w:p>
        </w:tc>
      </w:tr>
      <w:tr w:rsidR="00445C96" w:rsidRPr="00AB7BB9" w:rsidDel="00B17DA5" w:rsidTr="00076424">
        <w:trPr>
          <w:trHeight w:val="1538"/>
          <w:jc w:val="center"/>
          <w:del w:id="353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54" w:author="haoping yu" w:date="2015-07-13T21:50:00Z"/>
                <w:sz w:val="20"/>
                <w:lang w:val="en-CA"/>
              </w:rPr>
            </w:pPr>
            <w:del w:id="355" w:author="haoping yu" w:date="2015-07-13T21:50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56" w:author="haoping yu" w:date="2015-07-13T21:50:00Z"/>
                <w:sz w:val="20"/>
                <w:lang w:val="en-CA"/>
              </w:rPr>
            </w:pPr>
            <w:del w:id="357" w:author="haoping yu" w:date="2015-07-13T21:50:00Z">
              <w:r w:rsidRPr="0080399E" w:rsidDel="00B17DA5">
                <w:rPr>
                  <w:sz w:val="20"/>
                  <w:lang w:val="en-CA"/>
                </w:rPr>
                <w:delText>sc_flyingGraphics_1920x1080_60_8bit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  <w:r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58" w:author="haoping yu" w:date="2015-07-13T21:50:00Z"/>
                <w:sz w:val="20"/>
                <w:lang w:val="en-CA"/>
              </w:rPr>
            </w:pPr>
            <w:del w:id="359" w:author="haoping yu" w:date="2015-07-13T21:50:00Z">
              <w:r w:rsidRPr="0080399E" w:rsidDel="00B17DA5">
                <w:rPr>
                  <w:sz w:val="20"/>
                  <w:lang w:val="en-CA"/>
                </w:rPr>
                <w:delText>sc_desktop_1920x1080_60_8bit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60" w:author="haoping yu" w:date="2015-07-13T21:50:00Z"/>
                <w:sz w:val="20"/>
                <w:lang w:val="en-CA"/>
              </w:rPr>
            </w:pPr>
            <w:del w:id="361" w:author="haoping yu" w:date="2015-07-13T21:50:00Z">
              <w:r w:rsidRPr="0080399E" w:rsidDel="00B17DA5">
                <w:rPr>
                  <w:sz w:val="20"/>
                  <w:lang w:val="en-CA"/>
                </w:rPr>
                <w:delText>sc_console_1920x1080_60_8bit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:rsidR="00445C96" w:rsidRPr="004B15C3" w:rsidDel="00B17DA5" w:rsidRDefault="00445C96" w:rsidP="00313B37">
            <w:pPr>
              <w:keepNext/>
              <w:rPr>
                <w:del w:id="362" w:author="haoping yu" w:date="2015-07-13T21:50:00Z"/>
                <w:sz w:val="20"/>
                <w:lang w:val="en-CA"/>
              </w:rPr>
            </w:pPr>
            <w:del w:id="363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MissionControlClip3_1920x1080_60p_8b4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64" w:author="haoping yu" w:date="2015-07-13T21:50:00Z"/>
                <w:sz w:val="20"/>
                <w:lang w:val="en-CA"/>
              </w:rPr>
            </w:pPr>
            <w:del w:id="365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66" w:author="haoping yu" w:date="2015-07-13T21:50:00Z"/>
                <w:sz w:val="20"/>
                <w:lang w:val="en-CA"/>
              </w:rPr>
            </w:pPr>
            <w:del w:id="367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68" w:author="haoping yu" w:date="2015-07-13T21:50:00Z"/>
                <w:sz w:val="20"/>
                <w:lang w:val="en-CA"/>
              </w:rPr>
            </w:pPr>
            <w:del w:id="36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70" w:author="haoping yu" w:date="2015-07-13T21:50:00Z"/>
                <w:sz w:val="20"/>
                <w:lang w:val="en-CA"/>
              </w:rPr>
            </w:pPr>
            <w:del w:id="371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72" w:author="haoping yu" w:date="2015-07-13T21:50:00Z"/>
                <w:sz w:val="20"/>
                <w:lang w:val="en-CA"/>
              </w:rPr>
            </w:pPr>
            <w:del w:id="37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74" w:author="haoping yu" w:date="2015-07-13T21:50:00Z"/>
                <w:sz w:val="20"/>
                <w:lang w:val="en-CA"/>
              </w:rPr>
            </w:pPr>
            <w:del w:id="375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76" w:author="haoping yu" w:date="2015-07-13T21:50:00Z"/>
                <w:sz w:val="20"/>
                <w:lang w:val="en-CA"/>
              </w:rPr>
            </w:pPr>
            <w:del w:id="377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78" w:author="haoping yu" w:date="2015-07-13T21:50:00Z"/>
                <w:sz w:val="20"/>
                <w:lang w:val="en-CA"/>
              </w:rPr>
            </w:pPr>
            <w:del w:id="379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80" w:author="haoping yu" w:date="2015-07-13T21:50:00Z"/>
                <w:sz w:val="20"/>
                <w:lang w:val="en-CA"/>
              </w:rPr>
            </w:pPr>
            <w:del w:id="381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Pr="00C979FA" w:rsidDel="00B17DA5">
                <w:rPr>
                  <w:sz w:val="20"/>
                  <w:lang w:val="en-CA"/>
                </w:rPr>
                <w:delText>*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82" w:author="haoping yu" w:date="2015-07-13T21:50:00Z"/>
                <w:sz w:val="20"/>
                <w:lang w:val="en-CA"/>
              </w:rPr>
            </w:pPr>
            <w:del w:id="383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84" w:author="haoping yu" w:date="2015-07-13T21:50:00Z"/>
                <w:sz w:val="20"/>
                <w:lang w:val="en-CA"/>
              </w:rPr>
            </w:pPr>
            <w:del w:id="385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86" w:author="haoping yu" w:date="2015-07-13T21:50:00Z"/>
                <w:sz w:val="20"/>
                <w:lang w:val="en-CA"/>
              </w:rPr>
            </w:pPr>
            <w:del w:id="387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</w:tc>
      </w:tr>
      <w:tr w:rsidR="00445C96" w:rsidRPr="00AB7BB9" w:rsidDel="00B17DA5" w:rsidTr="00313B37">
        <w:trPr>
          <w:trHeight w:val="597"/>
          <w:jc w:val="center"/>
          <w:del w:id="388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89" w:author="haoping yu" w:date="2015-07-13T21:50:00Z"/>
                <w:sz w:val="20"/>
                <w:lang w:val="en-CA"/>
              </w:rPr>
            </w:pPr>
            <w:del w:id="390" w:author="haoping yu" w:date="2015-07-13T21:50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391" w:author="haoping yu" w:date="2015-07-13T21:50:00Z"/>
                <w:sz w:val="20"/>
                <w:lang w:val="en-CA"/>
              </w:rPr>
            </w:pPr>
            <w:del w:id="392" w:author="haoping yu" w:date="2015-07-13T21:50:00Z">
              <w:r w:rsidRPr="0080399E" w:rsidDel="00B17DA5">
                <w:rPr>
                  <w:sz w:val="20"/>
                  <w:lang w:val="en-CA"/>
                </w:rPr>
                <w:delText>sc_web_browsing_1280x720_30_8bit</w:delText>
              </w:r>
              <w:r w:rsidDel="00B17DA5">
                <w:rPr>
                  <w:sz w:val="20"/>
                  <w:lang w:val="en-CA"/>
                </w:rPr>
                <w:delText>_420_r1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93" w:author="haoping yu" w:date="2015-07-13T21:50:00Z"/>
                <w:sz w:val="20"/>
                <w:lang w:val="en-CA"/>
              </w:rPr>
            </w:pPr>
            <w:del w:id="394" w:author="haoping yu" w:date="2015-07-13T21:50:00Z">
              <w:r w:rsidRPr="0080399E" w:rsidDel="00B17DA5">
                <w:rPr>
                  <w:sz w:val="20"/>
                  <w:lang w:val="en-CA"/>
                </w:rPr>
                <w:delText>sc_map_1280x720_60_8bit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95" w:author="haoping yu" w:date="2015-07-13T21:50:00Z"/>
                <w:sz w:val="20"/>
                <w:lang w:val="en-CA"/>
              </w:rPr>
            </w:pPr>
            <w:del w:id="396" w:author="haoping yu" w:date="2015-07-13T21:50:00Z">
              <w:r w:rsidRPr="0080399E" w:rsidDel="00B17DA5">
                <w:rPr>
                  <w:sz w:val="20"/>
                  <w:lang w:val="en-CA"/>
                </w:rPr>
                <w:delText>sc_programming_1280x720_60_8bit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97" w:author="haoping yu" w:date="2015-07-13T21:50:00Z"/>
                <w:sz w:val="20"/>
                <w:lang w:val="en-CA"/>
              </w:rPr>
            </w:pPr>
            <w:del w:id="398" w:author="haoping yu" w:date="2015-07-13T21:50:00Z">
              <w:r w:rsidDel="00B17DA5">
                <w:rPr>
                  <w:sz w:val="20"/>
                  <w:lang w:val="en-CA"/>
                </w:rPr>
                <w:delText>SlideShow_1280x720_20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399" w:author="haoping yu" w:date="2015-07-13T21:50:00Z"/>
                <w:sz w:val="20"/>
                <w:lang w:val="en-CA"/>
              </w:rPr>
            </w:pPr>
            <w:del w:id="400" w:author="haoping yu" w:date="2015-07-13T21:50:00Z">
              <w:r w:rsidRPr="0080399E" w:rsidDel="00B17DA5">
                <w:rPr>
                  <w:sz w:val="20"/>
                  <w:lang w:val="en-CA"/>
                </w:rPr>
                <w:delText>sc_robot_1280x720_30_8bit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401" w:author="haoping yu" w:date="2015-07-13T21:50:00Z"/>
                <w:sz w:val="20"/>
                <w:lang w:val="en-CA"/>
              </w:rPr>
            </w:pPr>
            <w:del w:id="402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03" w:author="haoping yu" w:date="2015-07-13T21:50:00Z"/>
                <w:sz w:val="20"/>
                <w:lang w:val="en-CA"/>
              </w:rPr>
            </w:pPr>
            <w:del w:id="404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05" w:author="haoping yu" w:date="2015-07-13T21:50:00Z"/>
                <w:sz w:val="20"/>
                <w:lang w:val="en-CA"/>
              </w:rPr>
            </w:pPr>
            <w:del w:id="406" w:author="haoping yu" w:date="2015-07-13T21:50:00Z">
              <w:r w:rsidDel="00B17DA5">
                <w:rPr>
                  <w:sz w:val="20"/>
                  <w:lang w:val="en-CA"/>
                </w:rPr>
                <w:delText>4:2: 0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07" w:author="haoping yu" w:date="2015-07-13T21:50:00Z"/>
                <w:sz w:val="20"/>
                <w:lang w:val="en-CA"/>
              </w:rPr>
            </w:pPr>
            <w:del w:id="408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09" w:author="haoping yu" w:date="2015-07-13T21:50:00Z"/>
                <w:sz w:val="20"/>
                <w:lang w:val="en-CA"/>
              </w:rPr>
            </w:pPr>
            <w:del w:id="410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411" w:author="haoping yu" w:date="2015-07-13T21:50:00Z"/>
                <w:sz w:val="20"/>
                <w:lang w:val="en-CA"/>
              </w:rPr>
            </w:pPr>
            <w:del w:id="412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13" w:author="haoping yu" w:date="2015-07-13T21:50:00Z"/>
                <w:sz w:val="20"/>
                <w:lang w:val="en-CA"/>
              </w:rPr>
            </w:pPr>
            <w:del w:id="414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15" w:author="haoping yu" w:date="2015-07-13T21:50:00Z"/>
                <w:sz w:val="20"/>
                <w:lang w:val="en-CA"/>
              </w:rPr>
            </w:pPr>
            <w:del w:id="416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17" w:author="haoping yu" w:date="2015-07-13T21:50:00Z"/>
                <w:sz w:val="20"/>
                <w:lang w:val="en-CA"/>
              </w:rPr>
            </w:pPr>
            <w:del w:id="418" w:author="haoping yu" w:date="2015-07-13T21:50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19" w:author="haoping yu" w:date="2015-07-13T21:50:00Z"/>
                <w:sz w:val="20"/>
                <w:lang w:val="en-CA"/>
              </w:rPr>
            </w:pPr>
            <w:del w:id="420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C979FA" w:rsidDel="00B17DA5" w:rsidRDefault="00445C96" w:rsidP="00313B37">
            <w:pPr>
              <w:keepNext/>
              <w:rPr>
                <w:del w:id="421" w:author="haoping yu" w:date="2015-07-13T21:50:00Z"/>
                <w:sz w:val="20"/>
                <w:lang w:val="en-CA"/>
              </w:rPr>
            </w:pPr>
            <w:del w:id="422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23" w:author="haoping yu" w:date="2015-07-13T21:50:00Z"/>
                <w:sz w:val="20"/>
                <w:lang w:val="en-CA"/>
              </w:rPr>
            </w:pPr>
            <w:del w:id="424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25" w:author="haoping yu" w:date="2015-07-13T21:50:00Z"/>
                <w:sz w:val="20"/>
                <w:lang w:val="en-CA"/>
              </w:rPr>
            </w:pPr>
            <w:del w:id="426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27" w:author="haoping yu" w:date="2015-07-13T21:50:00Z"/>
                <w:sz w:val="20"/>
                <w:lang w:val="en-CA"/>
              </w:rPr>
            </w:pPr>
            <w:del w:id="428" w:author="haoping yu" w:date="2015-07-13T21:50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:rsidR="00445C96" w:rsidRPr="00C979FA" w:rsidDel="00B17DA5" w:rsidRDefault="00445C96" w:rsidP="00313B37">
            <w:pPr>
              <w:keepNext/>
              <w:rPr>
                <w:del w:id="429" w:author="haoping yu" w:date="2015-07-13T21:50:00Z"/>
                <w:sz w:val="20"/>
                <w:lang w:val="en-CA"/>
              </w:rPr>
            </w:pPr>
            <w:del w:id="430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445C96" w:rsidRPr="00AB7BB9" w:rsidDel="00B17DA5" w:rsidTr="00313B37">
        <w:trPr>
          <w:trHeight w:val="597"/>
          <w:jc w:val="center"/>
          <w:del w:id="431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32" w:author="haoping yu" w:date="2015-07-13T21:50:00Z"/>
                <w:sz w:val="20"/>
                <w:lang w:val="en-CA"/>
              </w:rPr>
            </w:pPr>
            <w:del w:id="433" w:author="haoping yu" w:date="2015-07-13T21:50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34" w:author="haoping yu" w:date="2015-07-13T21:50:00Z"/>
                <w:sz w:val="20"/>
                <w:lang w:val="en-CA"/>
              </w:rPr>
            </w:pPr>
            <w:del w:id="435" w:author="haoping yu" w:date="2015-07-13T21:50:00Z">
              <w:r w:rsidRPr="0080399E" w:rsidDel="00B17DA5">
                <w:rPr>
                  <w:sz w:val="20"/>
                  <w:lang w:val="en-CA"/>
                </w:rPr>
                <w:delText>Basketball_Screen_2560x1440_60p_8b4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  <w:p w:rsidR="00445C96" w:rsidRPr="0080399E" w:rsidDel="00B17DA5" w:rsidRDefault="00445C96" w:rsidP="00313B37">
            <w:pPr>
              <w:keepNext/>
              <w:rPr>
                <w:del w:id="436" w:author="haoping yu" w:date="2015-07-13T21:50:00Z"/>
                <w:sz w:val="20"/>
                <w:lang w:val="en-CA"/>
              </w:rPr>
            </w:pPr>
            <w:del w:id="437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MissionControlClip2_2560x1440_60p_84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38" w:author="haoping yu" w:date="2015-07-13T21:50:00Z"/>
                <w:sz w:val="20"/>
                <w:lang w:val="en-CA"/>
              </w:rPr>
            </w:pPr>
            <w:del w:id="43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:rsidR="00445C96" w:rsidRPr="0080399E" w:rsidDel="00B17DA5" w:rsidRDefault="00445C96" w:rsidP="00313B37">
            <w:pPr>
              <w:keepNext/>
              <w:rPr>
                <w:del w:id="440" w:author="haoping yu" w:date="2015-07-13T21:50:00Z"/>
                <w:sz w:val="20"/>
                <w:lang w:val="en-CA"/>
              </w:rPr>
            </w:pPr>
            <w:del w:id="441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42" w:author="haoping yu" w:date="2015-07-13T21:50:00Z"/>
                <w:sz w:val="20"/>
                <w:lang w:val="en-CA"/>
              </w:rPr>
            </w:pPr>
            <w:del w:id="443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:rsidR="00445C96" w:rsidRPr="0080399E" w:rsidDel="00B17DA5" w:rsidRDefault="00445C96" w:rsidP="00313B37">
            <w:pPr>
              <w:keepNext/>
              <w:rPr>
                <w:del w:id="444" w:author="haoping yu" w:date="2015-07-13T21:50:00Z"/>
                <w:sz w:val="20"/>
                <w:lang w:val="en-CA"/>
              </w:rPr>
            </w:pPr>
            <w:del w:id="445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46" w:author="haoping yu" w:date="2015-07-13T21:50:00Z"/>
                <w:sz w:val="20"/>
                <w:lang w:val="en-CA"/>
              </w:rPr>
            </w:pPr>
            <w:del w:id="447" w:author="haoping yu" w:date="2015-07-13T21:50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:rsidR="00445C96" w:rsidRPr="0080399E" w:rsidDel="00B17DA5" w:rsidRDefault="00445C96" w:rsidP="00313B37">
            <w:pPr>
              <w:keepNext/>
              <w:rPr>
                <w:del w:id="448" w:author="haoping yu" w:date="2015-07-13T21:50:00Z"/>
                <w:sz w:val="20"/>
                <w:lang w:val="en-CA"/>
              </w:rPr>
            </w:pPr>
            <w:del w:id="449" w:author="haoping yu" w:date="2015-07-13T21:50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445C96" w:rsidRPr="00AB7BB9" w:rsidDel="00B17DA5" w:rsidTr="00076424">
        <w:trPr>
          <w:trHeight w:val="467"/>
          <w:jc w:val="center"/>
          <w:del w:id="450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51" w:author="haoping yu" w:date="2015-07-13T21:50:00Z"/>
                <w:sz w:val="20"/>
                <w:lang w:val="en-CA"/>
              </w:rPr>
            </w:pPr>
            <w:del w:id="452" w:author="haoping yu" w:date="2015-07-13T21:50:00Z">
              <w:r w:rsidRPr="0080399E" w:rsidDel="00B17DA5">
                <w:rPr>
                  <w:sz w:val="20"/>
                  <w:lang w:val="en-CA"/>
                </w:rPr>
                <w:delText>1</w:delText>
              </w:r>
              <w:r w:rsidDel="00B17DA5">
                <w:rPr>
                  <w:sz w:val="20"/>
                  <w:lang w:val="en-CA"/>
                </w:rPr>
                <w:delText>024x768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53" w:author="haoping yu" w:date="2015-07-13T21:50:00Z"/>
                <w:sz w:val="20"/>
                <w:lang w:val="en-CA"/>
              </w:rPr>
            </w:pPr>
            <w:del w:id="454" w:author="haoping yu" w:date="2015-07-13T21:50:00Z">
              <w:r w:rsidDel="00B17DA5">
                <w:rPr>
                  <w:sz w:val="20"/>
                  <w:lang w:val="en-CA"/>
                </w:rPr>
                <w:delText>ChinaSpeed_1024x768_30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Del="00B17DA5" w:rsidRDefault="00445C96" w:rsidP="00313B37">
            <w:pPr>
              <w:keepNext/>
              <w:rPr>
                <w:del w:id="455" w:author="haoping yu" w:date="2015-07-13T21:50:00Z"/>
                <w:sz w:val="20"/>
                <w:lang w:val="en-CA"/>
              </w:rPr>
            </w:pPr>
            <w:del w:id="456" w:author="haoping yu" w:date="2015-07-13T21:50:00Z">
              <w:r w:rsidDel="00B17DA5">
                <w:rPr>
                  <w:sz w:val="20"/>
                  <w:lang w:val="en-CA"/>
                </w:rPr>
                <w:delText>4:2:0 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57" w:author="haoping yu" w:date="2015-07-13T21:50:00Z"/>
                <w:sz w:val="20"/>
                <w:lang w:val="en-CA"/>
              </w:rPr>
            </w:pPr>
            <w:del w:id="458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96" w:rsidRPr="0080399E" w:rsidDel="00B17DA5" w:rsidRDefault="00445C96" w:rsidP="00313B37">
            <w:pPr>
              <w:keepNext/>
              <w:rPr>
                <w:del w:id="459" w:author="haoping yu" w:date="2015-07-13T21:50:00Z"/>
                <w:sz w:val="20"/>
                <w:lang w:val="en-CA"/>
              </w:rPr>
            </w:pPr>
            <w:del w:id="460" w:author="haoping yu" w:date="2015-07-13T21:50:00Z">
              <w:r w:rsidDel="00B17DA5">
                <w:rPr>
                  <w:sz w:val="20"/>
                  <w:lang w:val="en-CA"/>
                </w:rPr>
                <w:delText>0-499</w:delText>
              </w:r>
            </w:del>
          </w:p>
        </w:tc>
      </w:tr>
      <w:tr w:rsidR="00445C96" w:rsidRPr="00AB7BB9" w:rsidDel="00B17DA5" w:rsidTr="00313B37">
        <w:trPr>
          <w:trHeight w:val="597"/>
          <w:jc w:val="center"/>
          <w:del w:id="461" w:author="haoping yu" w:date="2015-07-13T21:50:00Z"/>
        </w:trPr>
        <w:tc>
          <w:tcPr>
            <w:tcW w:w="8658" w:type="dxa"/>
            <w:gridSpan w:val="5"/>
          </w:tcPr>
          <w:p w:rsidR="00445C96" w:rsidDel="00B17DA5" w:rsidRDefault="00445C96" w:rsidP="00313B37">
            <w:pPr>
              <w:keepNext/>
              <w:spacing w:before="80"/>
              <w:rPr>
                <w:del w:id="462" w:author="haoping yu" w:date="2015-07-13T21:50:00Z"/>
                <w:sz w:val="20"/>
                <w:szCs w:val="22"/>
              </w:rPr>
            </w:pPr>
            <w:del w:id="463" w:author="haoping yu" w:date="2015-07-13T21:50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:rsidR="00445C96" w:rsidRPr="00AB7BB9" w:rsidDel="00B17DA5" w:rsidRDefault="00445C96" w:rsidP="00313B37">
            <w:pPr>
              <w:keepNext/>
              <w:rPr>
                <w:del w:id="464" w:author="haoping yu" w:date="2015-07-13T21:50:00Z"/>
                <w:lang w:val="en-CA"/>
              </w:rPr>
            </w:pPr>
            <w:del w:id="465" w:author="haoping yu" w:date="2015-07-13T21:50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:rsidTr="00313B37">
        <w:trPr>
          <w:trHeight w:val="431"/>
          <w:jc w:val="center"/>
          <w:ins w:id="466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67" w:author="haoping yu" w:date="2015-07-13T21:51:00Z"/>
                <w:sz w:val="20"/>
                <w:lang w:val="en-CA"/>
              </w:rPr>
            </w:pPr>
            <w:ins w:id="468" w:author="haoping yu" w:date="2015-07-13T21:51:00Z">
              <w:r w:rsidRPr="00C979FA">
                <w:rPr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69" w:author="haoping yu" w:date="2015-07-13T21:51:00Z"/>
                <w:sz w:val="20"/>
                <w:lang w:val="en-CA"/>
              </w:rPr>
            </w:pPr>
            <w:ins w:id="470" w:author="haoping yu" w:date="2015-07-13T21:51:00Z">
              <w:r w:rsidRPr="00C979FA">
                <w:rPr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71" w:author="haoping yu" w:date="2015-07-13T21:51:00Z"/>
                <w:sz w:val="20"/>
                <w:lang w:val="en-CA"/>
              </w:rPr>
            </w:pPr>
            <w:ins w:id="472" w:author="haoping yu" w:date="2015-07-13T21:51:00Z">
              <w:r w:rsidRPr="00C979FA">
                <w:rPr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73" w:author="haoping yu" w:date="2015-07-13T21:51:00Z"/>
                <w:sz w:val="20"/>
                <w:lang w:val="en-CA"/>
              </w:rPr>
            </w:pPr>
            <w:ins w:id="474" w:author="haoping yu" w:date="2015-07-13T21:51:00Z">
              <w:r w:rsidRPr="00C979FA">
                <w:rPr>
                  <w:sz w:val="20"/>
                  <w:lang w:val="en-CA"/>
                </w:rPr>
                <w:t>fps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75" w:author="haoping yu" w:date="2015-07-13T21:51:00Z"/>
                <w:sz w:val="20"/>
                <w:lang w:val="en-CA"/>
              </w:rPr>
            </w:pPr>
            <w:ins w:id="476" w:author="haoping yu" w:date="2015-07-13T21:51:00Z">
              <w:r w:rsidRPr="00C979FA">
                <w:rPr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:rsidTr="00313B37">
        <w:trPr>
          <w:trHeight w:val="1538"/>
          <w:jc w:val="center"/>
          <w:ins w:id="477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78" w:author="haoping yu" w:date="2015-07-13T21:51:00Z"/>
                <w:sz w:val="20"/>
                <w:lang w:val="en-CA"/>
              </w:rPr>
            </w:pPr>
            <w:ins w:id="479" w:author="haoping yu" w:date="2015-07-13T21:51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80" w:author="haoping yu" w:date="2015-07-13T21:51:00Z"/>
                <w:sz w:val="20"/>
                <w:lang w:val="en-CA"/>
              </w:rPr>
            </w:pPr>
            <w:ins w:id="481" w:author="haoping yu" w:date="2015-07-13T21:51:00Z">
              <w:r w:rsidRPr="0080399E">
                <w:rPr>
                  <w:sz w:val="20"/>
                  <w:lang w:val="en-CA"/>
                </w:rPr>
                <w:t>sc_flyingGraphics_1920x1080_60_8bit</w:t>
              </w:r>
              <w:r>
                <w:rPr>
                  <w:sz w:val="20"/>
                  <w:lang w:val="en-CA"/>
                </w:rPr>
                <w:t>_420</w:t>
              </w:r>
              <w:r w:rsidRPr="0080399E">
                <w:rPr>
                  <w:sz w:val="20"/>
                  <w:lang w:val="en-CA"/>
                </w:rPr>
                <w:t>*</w:t>
              </w:r>
            </w:ins>
          </w:p>
          <w:p w:rsidR="00B17DA5" w:rsidRPr="00C979FA" w:rsidRDefault="00B17DA5" w:rsidP="00313B37">
            <w:pPr>
              <w:keepNext/>
              <w:rPr>
                <w:ins w:id="482" w:author="haoping yu" w:date="2015-07-13T21:51:00Z"/>
                <w:sz w:val="20"/>
                <w:lang w:val="en-CA"/>
              </w:rPr>
            </w:pPr>
            <w:ins w:id="483" w:author="haoping yu" w:date="2015-07-13T21:51:00Z">
              <w:r w:rsidRPr="0080399E">
                <w:rPr>
                  <w:sz w:val="20"/>
                  <w:lang w:val="en-CA"/>
                </w:rPr>
                <w:t>sc_desktop_1920x1080_60_8bit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:rsidR="00B17DA5" w:rsidRDefault="00B17DA5" w:rsidP="00313B37">
            <w:pPr>
              <w:keepNext/>
              <w:rPr>
                <w:ins w:id="484" w:author="haoping yu" w:date="2015-07-13T21:51:00Z"/>
                <w:sz w:val="20"/>
                <w:lang w:val="en-CA"/>
              </w:rPr>
            </w:pPr>
            <w:ins w:id="485" w:author="haoping yu" w:date="2015-07-13T21:51:00Z">
              <w:r w:rsidRPr="0080399E">
                <w:rPr>
                  <w:sz w:val="20"/>
                  <w:lang w:val="en-CA"/>
                </w:rPr>
                <w:t>sc_console_1920x1080_60_8bit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:rsidR="00B17DA5" w:rsidRPr="00C979FA" w:rsidRDefault="00B17DA5" w:rsidP="00313B37">
            <w:pPr>
              <w:keepNext/>
              <w:rPr>
                <w:ins w:id="486" w:author="haoping yu" w:date="2015-07-13T21:51:00Z"/>
                <w:sz w:val="20"/>
                <w:lang w:val="en-CA"/>
              </w:rPr>
            </w:pPr>
            <w:ins w:id="487" w:author="haoping yu" w:date="2015-07-13T21:51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</w:t>
              </w:r>
            </w:ins>
          </w:p>
          <w:p w:rsidR="00B17DA5" w:rsidRPr="004B15C3" w:rsidRDefault="00B17DA5" w:rsidP="00313B37">
            <w:pPr>
              <w:keepNext/>
              <w:rPr>
                <w:ins w:id="488" w:author="haoping yu" w:date="2015-07-13T21:51:00Z"/>
                <w:sz w:val="20"/>
                <w:lang w:val="en-CA"/>
              </w:rPr>
            </w:pPr>
            <w:ins w:id="489" w:author="haoping yu" w:date="2015-07-13T21:51:00Z">
              <w:r w:rsidRPr="0080399E">
                <w:rPr>
                  <w:sz w:val="20"/>
                  <w:lang w:val="en-CA"/>
                </w:rPr>
                <w:t>MissionControlClip3_1920x1080_60p_8b4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490" w:author="haoping yu" w:date="2015-07-13T21:51:00Z"/>
                <w:sz w:val="20"/>
                <w:lang w:val="en-CA"/>
              </w:rPr>
            </w:pPr>
            <w:ins w:id="49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492" w:author="haoping yu" w:date="2015-07-13T21:51:00Z"/>
                <w:sz w:val="20"/>
                <w:lang w:val="en-CA"/>
              </w:rPr>
            </w:pPr>
            <w:ins w:id="493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Default="00B17DA5" w:rsidP="00313B37">
            <w:pPr>
              <w:keepNext/>
              <w:rPr>
                <w:ins w:id="494" w:author="haoping yu" w:date="2015-07-13T21:51:00Z"/>
                <w:sz w:val="20"/>
                <w:lang w:val="en-CA"/>
              </w:rPr>
            </w:pPr>
            <w:ins w:id="495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496" w:author="haoping yu" w:date="2015-07-13T21:51:00Z"/>
                <w:sz w:val="20"/>
                <w:lang w:val="en-CA"/>
              </w:rPr>
            </w:pPr>
            <w:ins w:id="497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498" w:author="haoping yu" w:date="2015-07-13T21:51:00Z"/>
                <w:sz w:val="20"/>
                <w:lang w:val="en-CA"/>
              </w:rPr>
            </w:pPr>
            <w:ins w:id="499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00" w:author="haoping yu" w:date="2015-07-13T21:51:00Z"/>
                <w:sz w:val="20"/>
                <w:lang w:val="en-CA"/>
              </w:rPr>
            </w:pPr>
            <w:ins w:id="501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C979FA" w:rsidRDefault="00B17DA5" w:rsidP="00313B37">
            <w:pPr>
              <w:keepNext/>
              <w:rPr>
                <w:ins w:id="502" w:author="haoping yu" w:date="2015-07-13T21:51:00Z"/>
                <w:sz w:val="20"/>
                <w:lang w:val="en-CA"/>
              </w:rPr>
            </w:pPr>
            <w:ins w:id="503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Default="00B17DA5" w:rsidP="00313B37">
            <w:pPr>
              <w:keepNext/>
              <w:rPr>
                <w:ins w:id="504" w:author="haoping yu" w:date="2015-07-13T21:51:00Z"/>
                <w:sz w:val="20"/>
                <w:lang w:val="en-CA"/>
              </w:rPr>
            </w:pPr>
            <w:ins w:id="505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C979FA" w:rsidRDefault="00B17DA5" w:rsidP="00313B37">
            <w:pPr>
              <w:keepNext/>
              <w:rPr>
                <w:ins w:id="506" w:author="haoping yu" w:date="2015-07-13T21:51:00Z"/>
                <w:sz w:val="20"/>
                <w:lang w:val="en-CA"/>
              </w:rPr>
            </w:pPr>
            <w:ins w:id="507" w:author="haoping yu" w:date="2015-07-13T21:51:00Z">
              <w:r>
                <w:rPr>
                  <w:sz w:val="20"/>
                  <w:lang w:val="en-CA"/>
                </w:rPr>
                <w:t>60</w:t>
              </w:r>
            </w:ins>
          </w:p>
          <w:p w:rsidR="00B17DA5" w:rsidRPr="00C979FA" w:rsidRDefault="00B17DA5" w:rsidP="00313B37">
            <w:pPr>
              <w:keepNext/>
              <w:rPr>
                <w:ins w:id="508" w:author="haoping yu" w:date="2015-07-13T21:51:00Z"/>
                <w:sz w:val="20"/>
                <w:lang w:val="en-CA"/>
              </w:rPr>
            </w:pPr>
            <w:ins w:id="509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10" w:author="haoping yu" w:date="2015-07-13T21:51:00Z"/>
                <w:sz w:val="20"/>
                <w:lang w:val="en-CA"/>
              </w:rPr>
            </w:pPr>
            <w:ins w:id="511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  <w:r w:rsidRPr="00C979FA">
                <w:rPr>
                  <w:sz w:val="20"/>
                  <w:lang w:val="en-CA"/>
                </w:rPr>
                <w:t>*</w:t>
              </w:r>
            </w:ins>
          </w:p>
          <w:p w:rsidR="00B17DA5" w:rsidRPr="00C979FA" w:rsidRDefault="00B17DA5" w:rsidP="00313B37">
            <w:pPr>
              <w:keepNext/>
              <w:rPr>
                <w:ins w:id="512" w:author="haoping yu" w:date="2015-07-13T21:51:00Z"/>
                <w:sz w:val="20"/>
                <w:lang w:val="en-CA"/>
              </w:rPr>
            </w:pPr>
            <w:ins w:id="513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Default="00B17DA5" w:rsidP="00313B37">
            <w:pPr>
              <w:keepNext/>
              <w:rPr>
                <w:ins w:id="514" w:author="haoping yu" w:date="2015-07-13T21:51:00Z"/>
                <w:sz w:val="20"/>
                <w:lang w:val="en-CA"/>
              </w:rPr>
            </w:pPr>
            <w:ins w:id="515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C979FA" w:rsidRDefault="00B17DA5" w:rsidP="00313B37">
            <w:pPr>
              <w:keepNext/>
              <w:rPr>
                <w:ins w:id="516" w:author="haoping yu" w:date="2015-07-13T21:51:00Z"/>
                <w:sz w:val="20"/>
                <w:lang w:val="en-CA"/>
              </w:rPr>
            </w:pPr>
            <w:ins w:id="517" w:author="haoping yu" w:date="2015-07-13T21:51:00Z">
              <w:r>
                <w:rPr>
                  <w:sz w:val="20"/>
                  <w:lang w:val="en-CA"/>
                </w:rPr>
                <w:t>0-599</w:t>
              </w:r>
            </w:ins>
          </w:p>
          <w:p w:rsidR="00B17DA5" w:rsidRPr="00C979FA" w:rsidRDefault="00B17DA5" w:rsidP="00313B37">
            <w:pPr>
              <w:keepNext/>
              <w:rPr>
                <w:ins w:id="518" w:author="haoping yu" w:date="2015-07-13T21:51:00Z"/>
                <w:sz w:val="20"/>
                <w:lang w:val="en-CA"/>
              </w:rPr>
            </w:pPr>
            <w:ins w:id="519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</w:tc>
      </w:tr>
      <w:tr w:rsidR="00B17DA5" w:rsidRPr="00AB7BB9" w:rsidTr="00313B37">
        <w:trPr>
          <w:trHeight w:val="597"/>
          <w:jc w:val="center"/>
          <w:ins w:id="520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21" w:author="haoping yu" w:date="2015-07-13T21:51:00Z"/>
                <w:sz w:val="20"/>
                <w:lang w:val="en-CA"/>
              </w:rPr>
            </w:pPr>
            <w:ins w:id="522" w:author="haoping yu" w:date="2015-07-13T21:51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23" w:author="haoping yu" w:date="2015-07-13T21:51:00Z"/>
                <w:sz w:val="20"/>
                <w:lang w:val="en-CA"/>
              </w:rPr>
            </w:pPr>
            <w:ins w:id="524" w:author="haoping yu" w:date="2015-07-13T21:51:00Z">
              <w:r w:rsidRPr="0080399E">
                <w:rPr>
                  <w:sz w:val="20"/>
                  <w:lang w:val="en-CA"/>
                </w:rPr>
                <w:t>sc_web_browsing_1280x720_30_8bit</w:t>
              </w:r>
              <w:r>
                <w:rPr>
                  <w:sz w:val="20"/>
                  <w:lang w:val="en-CA"/>
                </w:rPr>
                <w:t>_420_r1</w:t>
              </w:r>
            </w:ins>
          </w:p>
          <w:p w:rsidR="00B17DA5" w:rsidRPr="00C979FA" w:rsidRDefault="00B17DA5" w:rsidP="00313B37">
            <w:pPr>
              <w:keepNext/>
              <w:rPr>
                <w:ins w:id="525" w:author="haoping yu" w:date="2015-07-13T21:51:00Z"/>
                <w:sz w:val="20"/>
                <w:lang w:val="en-CA"/>
              </w:rPr>
            </w:pPr>
            <w:ins w:id="526" w:author="haoping yu" w:date="2015-07-13T21:51:00Z">
              <w:r w:rsidRPr="0080399E">
                <w:rPr>
                  <w:sz w:val="20"/>
                  <w:lang w:val="en-CA"/>
                </w:rPr>
                <w:t>sc_map_1280x720_60_8bit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:rsidR="00B17DA5" w:rsidRPr="00C979FA" w:rsidRDefault="00B17DA5" w:rsidP="00313B37">
            <w:pPr>
              <w:keepNext/>
              <w:rPr>
                <w:ins w:id="527" w:author="haoping yu" w:date="2015-07-13T21:51:00Z"/>
                <w:sz w:val="20"/>
                <w:lang w:val="en-CA"/>
              </w:rPr>
            </w:pPr>
            <w:ins w:id="528" w:author="haoping yu" w:date="2015-07-13T21:51:00Z">
              <w:r w:rsidRPr="0080399E">
                <w:rPr>
                  <w:sz w:val="20"/>
                  <w:lang w:val="en-CA"/>
                </w:rPr>
                <w:t>sc_programming_1280x720_60_8bit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:rsidR="00B17DA5" w:rsidRPr="00C979FA" w:rsidRDefault="00B17DA5" w:rsidP="00313B37">
            <w:pPr>
              <w:keepNext/>
              <w:rPr>
                <w:ins w:id="529" w:author="haoping yu" w:date="2015-07-13T21:51:00Z"/>
                <w:sz w:val="20"/>
                <w:lang w:val="en-CA"/>
              </w:rPr>
            </w:pPr>
            <w:ins w:id="530" w:author="haoping yu" w:date="2015-07-13T21:51:00Z">
              <w:r>
                <w:rPr>
                  <w:sz w:val="20"/>
                  <w:lang w:val="en-CA"/>
                </w:rPr>
                <w:t>SlideShow_1280x720_20</w:t>
              </w:r>
            </w:ins>
          </w:p>
          <w:p w:rsidR="00B17DA5" w:rsidRPr="00C979FA" w:rsidRDefault="00B17DA5" w:rsidP="00313B37">
            <w:pPr>
              <w:keepNext/>
              <w:rPr>
                <w:ins w:id="531" w:author="haoping yu" w:date="2015-07-13T21:51:00Z"/>
                <w:sz w:val="20"/>
                <w:lang w:val="en-CA"/>
              </w:rPr>
            </w:pPr>
            <w:ins w:id="532" w:author="haoping yu" w:date="2015-07-13T21:51:00Z">
              <w:r w:rsidRPr="0080399E">
                <w:rPr>
                  <w:sz w:val="20"/>
                  <w:lang w:val="en-CA"/>
                </w:rPr>
                <w:t>sc_robot_1280x720_30_8bit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33" w:author="haoping yu" w:date="2015-07-13T21:51:00Z"/>
                <w:sz w:val="20"/>
                <w:lang w:val="en-CA"/>
              </w:rPr>
            </w:pPr>
            <w:ins w:id="534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535" w:author="haoping yu" w:date="2015-07-13T21:51:00Z"/>
                <w:sz w:val="20"/>
                <w:lang w:val="en-CA"/>
              </w:rPr>
            </w:pPr>
            <w:ins w:id="536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537" w:author="haoping yu" w:date="2015-07-13T21:51:00Z"/>
                <w:sz w:val="20"/>
                <w:lang w:val="en-CA"/>
              </w:rPr>
            </w:pPr>
            <w:ins w:id="538" w:author="haoping yu" w:date="2015-07-13T21:51:00Z">
              <w:r>
                <w:rPr>
                  <w:sz w:val="20"/>
                  <w:lang w:val="en-CA"/>
                </w:rPr>
                <w:t>4:2: 0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539" w:author="haoping yu" w:date="2015-07-13T21:51:00Z"/>
                <w:sz w:val="20"/>
                <w:lang w:val="en-CA"/>
              </w:rPr>
            </w:pPr>
            <w:ins w:id="540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:rsidR="00B17DA5" w:rsidRPr="00C979FA" w:rsidRDefault="00B17DA5" w:rsidP="00313B37">
            <w:pPr>
              <w:keepNext/>
              <w:rPr>
                <w:ins w:id="541" w:author="haoping yu" w:date="2015-07-13T21:51:00Z"/>
                <w:sz w:val="20"/>
                <w:lang w:val="en-CA"/>
              </w:rPr>
            </w:pPr>
            <w:ins w:id="542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43" w:author="haoping yu" w:date="2015-07-13T21:51:00Z"/>
                <w:sz w:val="20"/>
                <w:lang w:val="en-CA"/>
              </w:rPr>
            </w:pPr>
            <w:ins w:id="544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:rsidR="00B17DA5" w:rsidRPr="00C979FA" w:rsidRDefault="00B17DA5" w:rsidP="00313B37">
            <w:pPr>
              <w:keepNext/>
              <w:rPr>
                <w:ins w:id="545" w:author="haoping yu" w:date="2015-07-13T21:51:00Z"/>
                <w:sz w:val="20"/>
                <w:lang w:val="en-CA"/>
              </w:rPr>
            </w:pPr>
            <w:ins w:id="546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C979FA" w:rsidRDefault="00B17DA5" w:rsidP="00313B37">
            <w:pPr>
              <w:keepNext/>
              <w:rPr>
                <w:ins w:id="547" w:author="haoping yu" w:date="2015-07-13T21:51:00Z"/>
                <w:sz w:val="20"/>
                <w:lang w:val="en-CA"/>
              </w:rPr>
            </w:pPr>
            <w:ins w:id="548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C979FA" w:rsidRDefault="00B17DA5" w:rsidP="00313B37">
            <w:pPr>
              <w:keepNext/>
              <w:rPr>
                <w:ins w:id="549" w:author="haoping yu" w:date="2015-07-13T21:51:00Z"/>
                <w:sz w:val="20"/>
                <w:lang w:val="en-CA"/>
              </w:rPr>
            </w:pPr>
            <w:ins w:id="550" w:author="haoping yu" w:date="2015-07-13T21:51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:rsidR="00B17DA5" w:rsidRPr="00C979FA" w:rsidRDefault="00B17DA5" w:rsidP="00313B37">
            <w:pPr>
              <w:keepNext/>
              <w:rPr>
                <w:ins w:id="551" w:author="haoping yu" w:date="2015-07-13T21:51:00Z"/>
                <w:sz w:val="20"/>
                <w:lang w:val="en-CA"/>
              </w:rPr>
            </w:pPr>
            <w:ins w:id="552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C979FA" w:rsidRDefault="00B17DA5" w:rsidP="00313B37">
            <w:pPr>
              <w:keepNext/>
              <w:rPr>
                <w:ins w:id="553" w:author="haoping yu" w:date="2015-07-13T21:51:00Z"/>
                <w:sz w:val="20"/>
                <w:lang w:val="en-CA"/>
              </w:rPr>
            </w:pPr>
            <w:ins w:id="554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:rsidR="00B17DA5" w:rsidRPr="00C979FA" w:rsidRDefault="00B17DA5" w:rsidP="00313B37">
            <w:pPr>
              <w:keepNext/>
              <w:rPr>
                <w:ins w:id="555" w:author="haoping yu" w:date="2015-07-13T21:51:00Z"/>
                <w:sz w:val="20"/>
                <w:lang w:val="en-CA"/>
              </w:rPr>
            </w:pPr>
            <w:ins w:id="556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C979FA" w:rsidRDefault="00B17DA5" w:rsidP="00313B37">
            <w:pPr>
              <w:keepNext/>
              <w:rPr>
                <w:ins w:id="557" w:author="haoping yu" w:date="2015-07-13T21:51:00Z"/>
                <w:sz w:val="20"/>
                <w:lang w:val="en-CA"/>
              </w:rPr>
            </w:pPr>
            <w:ins w:id="558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:rsidR="00B17DA5" w:rsidRPr="00C979FA" w:rsidRDefault="00B17DA5" w:rsidP="00313B37">
            <w:pPr>
              <w:keepNext/>
              <w:rPr>
                <w:ins w:id="559" w:author="haoping yu" w:date="2015-07-13T21:51:00Z"/>
                <w:sz w:val="20"/>
                <w:lang w:val="en-CA"/>
              </w:rPr>
            </w:pPr>
            <w:ins w:id="560" w:author="haoping yu" w:date="2015-07-13T21:51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:rsidR="00B17DA5" w:rsidRPr="00C979FA" w:rsidRDefault="00B17DA5" w:rsidP="00313B37">
            <w:pPr>
              <w:keepNext/>
              <w:rPr>
                <w:ins w:id="561" w:author="haoping yu" w:date="2015-07-13T21:51:00Z"/>
                <w:sz w:val="20"/>
                <w:lang w:val="en-CA"/>
              </w:rPr>
            </w:pPr>
            <w:ins w:id="562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:rsidTr="00313B37">
        <w:trPr>
          <w:trHeight w:val="597"/>
          <w:jc w:val="center"/>
          <w:ins w:id="563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64" w:author="haoping yu" w:date="2015-07-13T21:51:00Z"/>
                <w:sz w:val="20"/>
                <w:lang w:val="en-CA"/>
              </w:rPr>
            </w:pPr>
            <w:ins w:id="565" w:author="haoping yu" w:date="2015-07-13T21:51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66" w:author="haoping yu" w:date="2015-07-13T21:51:00Z"/>
                <w:sz w:val="20"/>
                <w:lang w:val="en-CA"/>
              </w:rPr>
            </w:pPr>
            <w:ins w:id="567" w:author="haoping yu" w:date="2015-07-13T21:51:00Z">
              <w:r w:rsidRPr="0080399E">
                <w:rPr>
                  <w:sz w:val="20"/>
                  <w:lang w:val="en-CA"/>
                </w:rPr>
                <w:t>Basketball_Screen_2560x1440_60p_8b4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  <w:p w:rsidR="00B17DA5" w:rsidRPr="0080399E" w:rsidRDefault="00B17DA5" w:rsidP="00313B37">
            <w:pPr>
              <w:keepNext/>
              <w:rPr>
                <w:ins w:id="568" w:author="haoping yu" w:date="2015-07-13T21:51:00Z"/>
                <w:sz w:val="20"/>
                <w:lang w:val="en-CA"/>
              </w:rPr>
            </w:pPr>
            <w:ins w:id="569" w:author="haoping yu" w:date="2015-07-13T21:51:00Z">
              <w:r w:rsidRPr="0080399E">
                <w:rPr>
                  <w:sz w:val="20"/>
                  <w:lang w:val="en-CA"/>
                </w:rPr>
                <w:t>MissionControlClip2_2560x1440_60p_84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70" w:author="haoping yu" w:date="2015-07-13T21:51:00Z"/>
                <w:sz w:val="20"/>
                <w:lang w:val="en-CA"/>
              </w:rPr>
            </w:pPr>
            <w:ins w:id="57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  <w:p w:rsidR="00B17DA5" w:rsidRPr="0080399E" w:rsidRDefault="00B17DA5" w:rsidP="00313B37">
            <w:pPr>
              <w:keepNext/>
              <w:rPr>
                <w:ins w:id="572" w:author="haoping yu" w:date="2015-07-13T21:51:00Z"/>
                <w:sz w:val="20"/>
                <w:lang w:val="en-CA"/>
              </w:rPr>
            </w:pPr>
            <w:ins w:id="573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74" w:author="haoping yu" w:date="2015-07-13T21:51:00Z"/>
                <w:sz w:val="20"/>
                <w:lang w:val="en-CA"/>
              </w:rPr>
            </w:pPr>
            <w:ins w:id="575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:rsidR="00B17DA5" w:rsidRPr="0080399E" w:rsidRDefault="00B17DA5" w:rsidP="00313B37">
            <w:pPr>
              <w:keepNext/>
              <w:rPr>
                <w:ins w:id="576" w:author="haoping yu" w:date="2015-07-13T21:51:00Z"/>
                <w:sz w:val="20"/>
                <w:lang w:val="en-CA"/>
              </w:rPr>
            </w:pPr>
            <w:ins w:id="577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78" w:author="haoping yu" w:date="2015-07-13T21:51:00Z"/>
                <w:sz w:val="20"/>
                <w:lang w:val="en-CA"/>
              </w:rPr>
            </w:pPr>
            <w:ins w:id="579" w:author="haoping yu" w:date="2015-07-13T21:51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:rsidR="00B17DA5" w:rsidRPr="0080399E" w:rsidRDefault="00B17DA5" w:rsidP="00313B37">
            <w:pPr>
              <w:keepNext/>
              <w:rPr>
                <w:ins w:id="580" w:author="haoping yu" w:date="2015-07-13T21:51:00Z"/>
                <w:sz w:val="20"/>
                <w:lang w:val="en-CA"/>
              </w:rPr>
            </w:pPr>
            <w:ins w:id="581" w:author="haoping yu" w:date="2015-07-13T21:51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:rsidTr="00313B37">
        <w:trPr>
          <w:trHeight w:val="467"/>
          <w:jc w:val="center"/>
          <w:ins w:id="582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83" w:author="haoping yu" w:date="2015-07-13T21:51:00Z"/>
                <w:sz w:val="20"/>
                <w:lang w:val="en-CA"/>
              </w:rPr>
            </w:pPr>
            <w:ins w:id="584" w:author="haoping yu" w:date="2015-07-13T21:51:00Z">
              <w:r w:rsidRPr="0080399E">
                <w:rPr>
                  <w:sz w:val="20"/>
                  <w:lang w:val="en-CA"/>
                </w:rPr>
                <w:t>1</w:t>
              </w:r>
              <w:r>
                <w:rPr>
                  <w:sz w:val="20"/>
                  <w:lang w:val="en-CA"/>
                </w:rPr>
                <w:t>024x768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85" w:author="haoping yu" w:date="2015-07-13T21:51:00Z"/>
                <w:sz w:val="20"/>
                <w:lang w:val="en-CA"/>
              </w:rPr>
            </w:pPr>
            <w:ins w:id="586" w:author="haoping yu" w:date="2015-07-13T21:51:00Z">
              <w:r>
                <w:rPr>
                  <w:sz w:val="20"/>
                  <w:lang w:val="en-CA"/>
                </w:rPr>
                <w:t>ChinaSpeed_1024x768_30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Default="00B17DA5" w:rsidP="00313B37">
            <w:pPr>
              <w:keepNext/>
              <w:rPr>
                <w:ins w:id="587" w:author="haoping yu" w:date="2015-07-13T21:51:00Z"/>
                <w:sz w:val="20"/>
                <w:lang w:val="en-CA"/>
              </w:rPr>
            </w:pPr>
            <w:ins w:id="588" w:author="haoping yu" w:date="2015-07-13T21:51:00Z">
              <w:r>
                <w:rPr>
                  <w:sz w:val="20"/>
                  <w:lang w:val="en-CA"/>
                </w:rPr>
                <w:t>4:2:0 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89" w:author="haoping yu" w:date="2015-07-13T21:51:00Z"/>
                <w:sz w:val="20"/>
                <w:lang w:val="en-CA"/>
              </w:rPr>
            </w:pPr>
            <w:ins w:id="590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A5" w:rsidRPr="0080399E" w:rsidRDefault="00B17DA5" w:rsidP="00313B37">
            <w:pPr>
              <w:keepNext/>
              <w:rPr>
                <w:ins w:id="591" w:author="haoping yu" w:date="2015-07-13T21:51:00Z"/>
                <w:sz w:val="20"/>
                <w:lang w:val="en-CA"/>
              </w:rPr>
            </w:pPr>
            <w:ins w:id="592" w:author="haoping yu" w:date="2015-07-13T21:51:00Z">
              <w:r>
                <w:rPr>
                  <w:sz w:val="20"/>
                  <w:lang w:val="en-CA"/>
                </w:rPr>
                <w:t>0-499</w:t>
              </w:r>
            </w:ins>
          </w:p>
        </w:tc>
      </w:tr>
      <w:tr w:rsidR="00B17DA5" w:rsidRPr="00AB7BB9" w:rsidTr="00313B37">
        <w:trPr>
          <w:trHeight w:val="597"/>
          <w:jc w:val="center"/>
          <w:ins w:id="593" w:author="haoping yu" w:date="2015-07-13T21:51:00Z"/>
        </w:trPr>
        <w:tc>
          <w:tcPr>
            <w:tcW w:w="8658" w:type="dxa"/>
            <w:gridSpan w:val="5"/>
          </w:tcPr>
          <w:p w:rsidR="00B17DA5" w:rsidRDefault="00B17DA5" w:rsidP="00313B37">
            <w:pPr>
              <w:keepNext/>
              <w:spacing w:before="80"/>
              <w:rPr>
                <w:ins w:id="594" w:author="haoping yu" w:date="2015-07-13T21:51:00Z"/>
                <w:sz w:val="20"/>
                <w:szCs w:val="22"/>
              </w:rPr>
            </w:pPr>
            <w:ins w:id="595" w:author="haoping yu" w:date="2015-07-13T21:51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:rsidR="00B17DA5" w:rsidRPr="00AB7BB9" w:rsidRDefault="00B17DA5" w:rsidP="00313B37">
            <w:pPr>
              <w:keepNext/>
              <w:rPr>
                <w:ins w:id="596" w:author="haoping yu" w:date="2015-07-13T21:51:00Z"/>
                <w:lang w:val="en-CA"/>
              </w:rPr>
            </w:pPr>
            <w:ins w:id="597" w:author="haoping yu" w:date="2015-07-13T21:51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:rsidR="00643057" w:rsidRDefault="00643057" w:rsidP="00A27765">
      <w:pPr>
        <w:jc w:val="both"/>
        <w:rPr>
          <w:lang w:val="en-CA"/>
        </w:rPr>
      </w:pPr>
    </w:p>
    <w:p w:rsidR="00690493" w:rsidRDefault="00690493" w:rsidP="00A27765">
      <w:pPr>
        <w:jc w:val="both"/>
      </w:pPr>
      <w:r w:rsidRPr="00690493">
        <w:lastRenderedPageBreak/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:rsidR="00B93E65" w:rsidRDefault="00B93E65" w:rsidP="0061379D">
      <w:pPr>
        <w:pStyle w:val="Heading2"/>
        <w:ind w:left="720" w:hanging="720"/>
        <w:rPr>
          <w:noProof/>
        </w:rPr>
      </w:pPr>
      <w:bookmarkStart w:id="598" w:name="_Ref395112614"/>
      <w:r>
        <w:t>Encoder settings for anchors</w:t>
      </w:r>
      <w:bookmarkEnd w:id="598"/>
      <w:r w:rsidR="00A41116">
        <w:t xml:space="preserve"> </w:t>
      </w:r>
    </w:p>
    <w:p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IntraBlockCopyEnabled</w:t>
      </w:r>
      <w:proofErr w:type="spellEnd"/>
      <w:r>
        <w:t xml:space="preserve"> = 1          </w:t>
      </w:r>
    </w:p>
    <w:p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HashBasedIntraBlockCopySearchEnabled</w:t>
      </w:r>
      <w:proofErr w:type="spellEnd"/>
      <w:r>
        <w:t xml:space="preserve"> = 1             </w:t>
      </w:r>
    </w:p>
    <w:p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IntraBlockCopySearchWidthInCTUs</w:t>
      </w:r>
      <w:proofErr w:type="spellEnd"/>
      <w:r>
        <w:t xml:space="preserve"> = -1            </w:t>
      </w:r>
    </w:p>
    <w:p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IntraBlockCopyNonHashSearchWidthInCTUs</w:t>
      </w:r>
      <w:proofErr w:type="spellEnd"/>
      <w:r>
        <w:t xml:space="preserve"> = 1             </w:t>
      </w:r>
    </w:p>
    <w:p w:rsidR="00DC1285" w:rsidRDefault="00DC1285" w:rsidP="00DC1285">
      <w:pPr>
        <w:pStyle w:val="ListParagraph"/>
        <w:numPr>
          <w:ilvl w:val="0"/>
          <w:numId w:val="29"/>
        </w:numPr>
      </w:pPr>
      <w:proofErr w:type="spellStart"/>
      <w:r>
        <w:t>ColorTransform</w:t>
      </w:r>
      <w:proofErr w:type="spellEnd"/>
      <w:r>
        <w:t xml:space="preserve"> = 1            </w:t>
      </w:r>
    </w:p>
    <w:p w:rsidR="00E27951" w:rsidRDefault="00DC1285" w:rsidP="0061379D">
      <w:pPr>
        <w:pStyle w:val="ListParagraph"/>
        <w:numPr>
          <w:ilvl w:val="0"/>
          <w:numId w:val="29"/>
        </w:numPr>
      </w:pPr>
      <w:proofErr w:type="spellStart"/>
      <w:r>
        <w:t>PaletteMode</w:t>
      </w:r>
      <w:proofErr w:type="spellEnd"/>
      <w:r>
        <w:t xml:space="preserve"> = 1 </w:t>
      </w:r>
    </w:p>
    <w:p w:rsidR="00A67D01" w:rsidRDefault="00E27951" w:rsidP="0061379D">
      <w:pPr>
        <w:pStyle w:val="ListParagraph"/>
        <w:numPr>
          <w:ilvl w:val="0"/>
          <w:numId w:val="29"/>
        </w:numPr>
      </w:pPr>
      <w:proofErr w:type="spellStart"/>
      <w:r w:rsidRPr="00E27951">
        <w:t>IntraBoundaryFilterDisabled</w:t>
      </w:r>
      <w:proofErr w:type="spellEnd"/>
      <w:r>
        <w:t xml:space="preserve"> = 1</w:t>
      </w:r>
      <w:r w:rsidR="00DC1285">
        <w:t xml:space="preserve">  </w:t>
      </w:r>
    </w:p>
    <w:p w:rsidR="00446BFC" w:rsidRDefault="00A67D01" w:rsidP="0061379D">
      <w:pPr>
        <w:pStyle w:val="ListParagraph"/>
        <w:numPr>
          <w:ilvl w:val="0"/>
          <w:numId w:val="29"/>
        </w:numPr>
      </w:pPr>
      <w:proofErr w:type="spellStart"/>
      <w:r w:rsidRPr="00A67D01">
        <w:t>UseAdaptiveMvResolution</w:t>
      </w:r>
      <w:proofErr w:type="spellEnd"/>
      <w:r>
        <w:t xml:space="preserve"> = 1 (RA and LB)</w:t>
      </w:r>
    </w:p>
    <w:p w:rsidR="003A6C81" w:rsidRDefault="00407B9C" w:rsidP="0061379D">
      <w:pPr>
        <w:pStyle w:val="ListParagraph"/>
        <w:numPr>
          <w:ilvl w:val="0"/>
          <w:numId w:val="29"/>
        </w:numPr>
      </w:pPr>
      <w:proofErr w:type="spellStart"/>
      <w:r w:rsidRPr="00B8126B">
        <w:t>SelectiveRDOQ</w:t>
      </w:r>
      <w:proofErr w:type="spellEnd"/>
      <w:r w:rsidRPr="00B8126B">
        <w:t xml:space="preserve"> = 1</w:t>
      </w:r>
      <w:r w:rsidRPr="00B8126B" w:rsidDel="00B8126B">
        <w:t xml:space="preserve"> </w:t>
      </w:r>
      <w:r w:rsidR="00DC1285">
        <w:t xml:space="preserve"> </w:t>
      </w:r>
    </w:p>
    <w:p w:rsidR="00322FE4" w:rsidRPr="00076424" w:rsidRDefault="00815A81" w:rsidP="000272EF">
      <w:pPr>
        <w:pStyle w:val="Heading2"/>
        <w:numPr>
          <w:ilvl w:val="0"/>
          <w:numId w:val="0"/>
        </w:numPr>
        <w:rPr>
          <w:b w:val="0"/>
          <w:bCs w:val="0"/>
          <w:i w:val="0"/>
          <w:iCs w:val="0"/>
          <w:sz w:val="22"/>
          <w:szCs w:val="20"/>
        </w:rPr>
      </w:pPr>
      <w:r w:rsidRPr="00076424">
        <w:rPr>
          <w:b w:val="0"/>
          <w:bCs w:val="0"/>
          <w:i w:val="0"/>
          <w:iCs w:val="0"/>
          <w:sz w:val="22"/>
          <w:szCs w:val="20"/>
        </w:rPr>
        <w:t xml:space="preserve">In addition, </w:t>
      </w:r>
      <w:proofErr w:type="spellStart"/>
      <w:r w:rsidR="00322FE4" w:rsidRPr="00076424">
        <w:rPr>
          <w:b w:val="0"/>
          <w:bCs w:val="0"/>
          <w:i w:val="0"/>
          <w:iCs w:val="0"/>
          <w:sz w:val="22"/>
          <w:szCs w:val="20"/>
        </w:rPr>
        <w:t>lossy</w:t>
      </w:r>
      <w:proofErr w:type="spellEnd"/>
      <w:r w:rsidR="00322FE4" w:rsidRPr="00076424">
        <w:rPr>
          <w:b w:val="0"/>
          <w:bCs w:val="0"/>
          <w:i w:val="0"/>
          <w:iCs w:val="0"/>
          <w:sz w:val="22"/>
          <w:szCs w:val="20"/>
        </w:rPr>
        <w:t xml:space="preserve"> coding </w:t>
      </w:r>
      <w:r w:rsidRPr="00076424">
        <w:rPr>
          <w:b w:val="0"/>
          <w:bCs w:val="0"/>
          <w:i w:val="0"/>
          <w:iCs w:val="0"/>
          <w:sz w:val="22"/>
          <w:szCs w:val="20"/>
        </w:rPr>
        <w:t xml:space="preserve">anchors with constrained IBC search area are also generated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using the following IBC related encoder settings</w:t>
      </w:r>
      <w:r w:rsidR="00FA454F" w:rsidRPr="00076424">
        <w:rPr>
          <w:b w:val="0"/>
          <w:bCs w:val="0"/>
          <w:i w:val="0"/>
          <w:iCs w:val="0"/>
          <w:sz w:val="22"/>
          <w:szCs w:val="20"/>
        </w:rPr>
        <w:t xml:space="preserve"> for 4:4:4 sequences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:</w:t>
      </w:r>
    </w:p>
    <w:p w:rsidR="005F0C9D" w:rsidRDefault="005F0C9D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>
        <w:t>HashBasedIntraBlockCopySearchEnabled</w:t>
      </w:r>
      <w:proofErr w:type="spellEnd"/>
      <w:r>
        <w:t xml:space="preserve"> = 1</w:t>
      </w:r>
    </w:p>
    <w:p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IntraBlockCopySearchWidthInCTUs</w:t>
      </w:r>
      <w:proofErr w:type="spellEnd"/>
      <w:r w:rsidRPr="00723D9A">
        <w:rPr>
          <w:rFonts w:eastAsia="PMingLiU"/>
        </w:rPr>
        <w:t xml:space="preserve"> = 3            </w:t>
      </w:r>
    </w:p>
    <w:p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</w:t>
      </w:r>
      <w:r w:rsidR="00537888">
        <w:rPr>
          <w:rFonts w:eastAsia="PMingLiU"/>
        </w:rPr>
        <w:t>CopyNonHashSearchWidthInCTUs</w:t>
      </w:r>
      <w:proofErr w:type="spellEnd"/>
      <w:r w:rsidR="00537888">
        <w:rPr>
          <w:rFonts w:eastAsia="PMingLiU"/>
        </w:rPr>
        <w:t xml:space="preserve"> = 1</w:t>
      </w:r>
      <w:r w:rsidRPr="00723D9A">
        <w:rPr>
          <w:rFonts w:eastAsia="PMingLiU"/>
        </w:rPr>
        <w:t xml:space="preserve">             </w:t>
      </w:r>
    </w:p>
    <w:p w:rsidR="000272EF" w:rsidRPr="00943A5F" w:rsidRDefault="00815A81" w:rsidP="00723D9A">
      <w:pPr>
        <w:pStyle w:val="Heading2"/>
        <w:numPr>
          <w:ilvl w:val="0"/>
          <w:numId w:val="0"/>
        </w:numPr>
        <w:rPr>
          <w:noProof/>
        </w:rPr>
      </w:pPr>
      <w:r>
        <w:rPr>
          <w:b w:val="0"/>
          <w:i w:val="0"/>
        </w:rPr>
        <w:t xml:space="preserve"> </w:t>
      </w:r>
      <w:r w:rsidR="00690493">
        <w:br w:type="page"/>
      </w:r>
      <w:bookmarkStart w:id="599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fldSimple w:instr=" REF _Ref276825390 \h  \* MERGEFORMAT ">
        <w:r w:rsidR="006820F1" w:rsidRPr="00076424">
          <w:rPr>
            <w:szCs w:val="22"/>
            <w:lang w:val="en-CA"/>
          </w:rPr>
          <w:t xml:space="preserve">Table </w:t>
        </w:r>
        <w:r w:rsidR="006820F1" w:rsidRPr="00076424">
          <w:rPr>
            <w:noProof/>
            <w:szCs w:val="22"/>
            <w:lang w:val="en-CA"/>
          </w:rPr>
          <w:t>4</w:t>
        </w:r>
      </w:fldSimple>
      <w:r w:rsidRPr="00C02392">
        <w:rPr>
          <w:lang w:val="en-GB"/>
        </w:rPr>
        <w:t>.</w:t>
      </w:r>
    </w:p>
    <w:p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600" w:name="_Ref276825390"/>
      <w:r w:rsidRPr="006D4472">
        <w:rPr>
          <w:b/>
          <w:szCs w:val="22"/>
          <w:lang w:val="en-CA"/>
        </w:rPr>
        <w:t xml:space="preserve">Table </w:t>
      </w:r>
      <w:r w:rsidR="00DF5AF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DF5AF2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4</w:t>
      </w:r>
      <w:r w:rsidR="00DF5AF2" w:rsidRPr="006D4472">
        <w:rPr>
          <w:b/>
          <w:szCs w:val="22"/>
          <w:lang w:val="en-CA"/>
        </w:rPr>
        <w:fldChar w:fldCharType="end"/>
      </w:r>
      <w:bookmarkEnd w:id="600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720" w:type="dxa"/>
        <w:tblInd w:w="18" w:type="dxa"/>
        <w:tblLayout w:type="fixed"/>
        <w:tblLook w:val="04A0"/>
        <w:tblPrChange w:id="601" w:author="y73926" w:date="2016-08-12T19:59:00Z">
          <w:tblPr>
            <w:tblW w:w="9720" w:type="dxa"/>
            <w:tblInd w:w="18" w:type="dxa"/>
            <w:tblLayout w:type="fixed"/>
            <w:tblLook w:val="04A0"/>
          </w:tblPr>
        </w:tblPrChange>
      </w:tblPr>
      <w:tblGrid>
        <w:gridCol w:w="900"/>
        <w:gridCol w:w="5220"/>
        <w:gridCol w:w="3600"/>
        <w:tblGridChange w:id="602">
          <w:tblGrid>
            <w:gridCol w:w="900"/>
            <w:gridCol w:w="4320"/>
            <w:gridCol w:w="4500"/>
          </w:tblGrid>
        </w:tblGridChange>
      </w:tblGrid>
      <w:tr w:rsidR="00D53AE4" w:rsidRPr="00E81DBC" w:rsidTr="00D53AE4">
        <w:trPr>
          <w:trHeight w:val="315"/>
          <w:ins w:id="603" w:author="haoping yu" w:date="2015-07-13T21:52:00Z"/>
          <w:trPrChange w:id="604" w:author="y73926" w:date="2016-08-12T19:59:00Z">
            <w:trPr>
              <w:trHeight w:val="315"/>
            </w:trPr>
          </w:trPrChange>
        </w:trPr>
        <w:tc>
          <w:tcPr>
            <w:tcW w:w="900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05" w:author="y73926" w:date="2016-08-12T19:59:00Z">
              <w:tcPr>
                <w:tcW w:w="900" w:type="dxa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07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format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0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file name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B63ED4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3" w:author="haoping yu" w:date="2015-07-13T21:52:00Z">
              <w:r w:rsidRPr="00B63ED4">
                <w:rPr>
                  <w:rFonts w:eastAsia="Times New Roman"/>
                  <w:color w:val="000000"/>
                  <w:szCs w:val="22"/>
                  <w:lang w:eastAsia="zh-CN"/>
                </w:rPr>
                <w:t>MD5</w:t>
              </w:r>
            </w:ins>
          </w:p>
        </w:tc>
      </w:tr>
      <w:tr w:rsidR="00D53AE4" w:rsidRPr="00E81DBC" w:rsidTr="00094F6E">
        <w:trPr>
          <w:cantSplit/>
          <w:trHeight w:val="303"/>
          <w:ins w:id="614" w:author="haoping yu" w:date="2015-07-13T21:52:00Z"/>
          <w:trPrChange w:id="615" w:author="y73926" w:date="2016-08-12T20:08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16" w:author="y73926" w:date="2016-08-12T20:08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18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RGB</w:t>
              </w:r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9" w:author="y73926" w:date="2016-08-12T20:08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2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2" w:author="y73926" w:date="2016-08-12T20:08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2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24" w:author="haoping yu" w:date="2016-08-13T16:54:00Z">
                  <w:rPr>
                    <w:ins w:id="62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26" w:author="y73926" w:date="2016-08-12T20:02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2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2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5ec2977e16da42a2d4373b893d7bd636</w:t>
              </w:r>
            </w:ins>
          </w:p>
        </w:tc>
      </w:tr>
      <w:tr w:rsidR="00D53AE4" w:rsidRPr="00E81DBC" w:rsidTr="00D53AE4">
        <w:trPr>
          <w:trHeight w:val="315"/>
          <w:ins w:id="629" w:author="haoping yu" w:date="2015-07-13T21:52:00Z"/>
          <w:trPrChange w:id="63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3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3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3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3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38" w:author="haoping yu" w:date="2016-08-13T16:54:00Z">
                  <w:rPr>
                    <w:ins w:id="63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4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4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4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45d2d0ad013a5cb1313c5b542c98ec5f</w:t>
              </w:r>
            </w:ins>
          </w:p>
        </w:tc>
      </w:tr>
      <w:tr w:rsidR="00D53AE4" w:rsidRPr="00E81DBC" w:rsidTr="00D53AE4">
        <w:trPr>
          <w:trHeight w:val="315"/>
          <w:ins w:id="643" w:author="haoping yu" w:date="2015-07-13T21:52:00Z"/>
          <w:trPrChange w:id="64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4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4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4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5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52" w:author="haoping yu" w:date="2016-08-13T16:54:00Z">
                  <w:rPr>
                    <w:ins w:id="65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5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5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5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6181644352dc7194146fca0c4daf54ee</w:t>
              </w:r>
            </w:ins>
          </w:p>
        </w:tc>
      </w:tr>
      <w:tr w:rsidR="00D53AE4" w:rsidRPr="00E81DBC" w:rsidTr="00D53AE4">
        <w:trPr>
          <w:trHeight w:val="315"/>
          <w:ins w:id="657" w:author="haoping yu" w:date="2015-07-13T21:52:00Z"/>
          <w:trPrChange w:id="65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5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6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63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6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66" w:author="haoping yu" w:date="2016-08-13T16:54:00Z">
                  <w:rPr>
                    <w:ins w:id="66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6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6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7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d5100ab1dbbad87aba92364254eee82f</w:t>
              </w:r>
            </w:ins>
          </w:p>
        </w:tc>
      </w:tr>
      <w:tr w:rsidR="00D53AE4" w:rsidRPr="00E81DBC" w:rsidTr="00D53AE4">
        <w:trPr>
          <w:trHeight w:val="315"/>
          <w:ins w:id="671" w:author="haoping yu" w:date="2015-07-13T21:52:00Z"/>
          <w:trPrChange w:id="67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7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7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7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80" w:author="haoping yu" w:date="2016-08-13T16:54:00Z">
                  <w:rPr>
                    <w:ins w:id="68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8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8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8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81dbb94053a737a203236c888808a9ae</w:t>
              </w:r>
            </w:ins>
          </w:p>
        </w:tc>
      </w:tr>
      <w:tr w:rsidR="00D53AE4" w:rsidRPr="00E81DBC" w:rsidTr="00D53AE4">
        <w:trPr>
          <w:trHeight w:val="315"/>
          <w:ins w:id="685" w:author="haoping yu" w:date="2015-07-13T21:52:00Z"/>
          <w:trPrChange w:id="686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87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9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69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EBURainFruits_1920x1080_50_10bit_444_rgb_ebu.zip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2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69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694" w:author="haoping yu" w:date="2016-08-13T16:54:00Z">
                  <w:rPr>
                    <w:ins w:id="69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696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69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69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6086e46bc8337b1f6752c51e25b9d0f7</w:t>
              </w:r>
            </w:ins>
          </w:p>
        </w:tc>
      </w:tr>
      <w:tr w:rsidR="00D53AE4" w:rsidRPr="00E81DBC" w:rsidTr="00D53AE4">
        <w:trPr>
          <w:trHeight w:val="315"/>
          <w:ins w:id="699" w:author="haoping yu" w:date="2015-07-13T21:52:00Z"/>
          <w:trPrChange w:id="70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0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0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0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0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08" w:author="haoping yu" w:date="2016-08-13T16:54:00Z">
                  <w:rPr>
                    <w:ins w:id="70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1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1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1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682e252e549a64d2e3f4676e3bf9ffab</w:t>
              </w:r>
            </w:ins>
          </w:p>
        </w:tc>
      </w:tr>
      <w:tr w:rsidR="00D53AE4" w:rsidRPr="00E81DBC" w:rsidTr="00D53AE4">
        <w:trPr>
          <w:trHeight w:val="315"/>
          <w:ins w:id="713" w:author="haoping yu" w:date="2015-07-13T21:52:00Z"/>
          <w:trPrChange w:id="71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1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1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2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22" w:author="haoping yu" w:date="2016-08-13T16:54:00Z">
                  <w:rPr>
                    <w:ins w:id="72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2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2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2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04d5451b34bb601e4e83e3688643ecb3</w:t>
              </w:r>
            </w:ins>
          </w:p>
        </w:tc>
      </w:tr>
      <w:tr w:rsidR="00D53AE4" w:rsidRPr="00E81DBC" w:rsidTr="00D53AE4">
        <w:trPr>
          <w:trHeight w:val="315"/>
          <w:ins w:id="727" w:author="haoping yu" w:date="2015-07-13T21:52:00Z"/>
          <w:trPrChange w:id="72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2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3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3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36" w:author="haoping yu" w:date="2016-08-13T16:54:00Z">
                  <w:rPr>
                    <w:ins w:id="73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3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3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4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fbb45233360302e115e2c331c16e534a</w:t>
              </w:r>
            </w:ins>
          </w:p>
        </w:tc>
      </w:tr>
      <w:tr w:rsidR="00D53AE4" w:rsidRPr="00E81DBC" w:rsidTr="00D53AE4">
        <w:trPr>
          <w:trHeight w:val="315"/>
          <w:ins w:id="741" w:author="haoping yu" w:date="2015-07-13T21:52:00Z"/>
          <w:trPrChange w:id="742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43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4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5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4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8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49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50" w:author="haoping yu" w:date="2016-08-13T16:54:00Z">
                  <w:rPr>
                    <w:ins w:id="751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52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53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54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8cef6e8149bef2903dc1f6cb4c7c46b0</w:t>
              </w:r>
            </w:ins>
          </w:p>
        </w:tc>
      </w:tr>
      <w:tr w:rsidR="00D53AE4" w:rsidRPr="00E81DBC" w:rsidTr="00A81AD6">
        <w:trPr>
          <w:trHeight w:val="315"/>
          <w:ins w:id="755" w:author="haoping yu" w:date="2015-07-13T21:52:00Z"/>
          <w:trPrChange w:id="756" w:author="y73926" w:date="2016-08-12T20:12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57" w:author="y73926" w:date="2016-08-12T20:12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9" w:author="y73926" w:date="2016-08-12T20:12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6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PrChange w:id="762" w:author="y73926" w:date="2016-08-12T20:12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 w:rsidP="00A81AD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63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64" w:author="haoping yu" w:date="2016-08-13T16:54:00Z">
                  <w:rPr>
                    <w:ins w:id="765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66" w:author="y73926" w:date="2016-08-12T20:12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67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68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D53AE4" w:rsidRPr="00E81DBC" w:rsidTr="00D53AE4">
        <w:trPr>
          <w:trHeight w:val="315"/>
          <w:ins w:id="769" w:author="haoping yu" w:date="2015-07-13T21:52:00Z"/>
          <w:trPrChange w:id="770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71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7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sc_robot_1280x720_30_8bit_300_rgb.zip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7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78" w:author="haoping yu" w:date="2016-08-13T16:54:00Z">
                  <w:rPr>
                    <w:ins w:id="77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8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8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8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36d3ef423954ee8d98deabb1b6a82477</w:t>
              </w:r>
            </w:ins>
          </w:p>
        </w:tc>
      </w:tr>
      <w:tr w:rsidR="00D53AE4" w:rsidRPr="00E81DBC" w:rsidTr="00D53AE4">
        <w:trPr>
          <w:trHeight w:val="315"/>
          <w:ins w:id="783" w:author="haoping yu" w:date="2015-07-13T21:52:00Z"/>
          <w:trPrChange w:id="78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8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8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78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79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792" w:author="haoping yu" w:date="2016-08-13T16:54:00Z">
                  <w:rPr>
                    <w:ins w:id="79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79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79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79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215784fd2cab1ade97dc740883c24c93</w:t>
              </w:r>
            </w:ins>
          </w:p>
        </w:tc>
      </w:tr>
      <w:tr w:rsidR="00D53AE4" w:rsidRPr="00E81DBC" w:rsidTr="00D53AE4">
        <w:trPr>
          <w:trHeight w:val="315"/>
          <w:ins w:id="797" w:author="haoping yu" w:date="2015-07-13T21:52:00Z"/>
          <w:trPrChange w:id="798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99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1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0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4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05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06" w:author="haoping yu" w:date="2016-08-13T16:54:00Z">
                  <w:rPr>
                    <w:ins w:id="807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08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09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10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f535830c4ed233a9e998426c3b593294</w:t>
              </w:r>
            </w:ins>
          </w:p>
        </w:tc>
      </w:tr>
      <w:tr w:rsidR="00D53AE4" w:rsidRPr="00E81DBC" w:rsidTr="00D53AE4">
        <w:trPr>
          <w:trHeight w:val="315"/>
          <w:ins w:id="811" w:author="haoping yu" w:date="2015-07-13T21:52:00Z"/>
          <w:trPrChange w:id="812" w:author="y73926" w:date="2016-08-12T19:59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13" w:author="y73926" w:date="2016-08-12T19:59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553840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15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proofErr w:type="spellStart"/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Y’CbCr</w:t>
              </w:r>
              <w:proofErr w:type="spellEnd"/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1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2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21" w:author="haoping yu" w:date="2016-08-13T16:54:00Z">
                  <w:rPr>
                    <w:ins w:id="82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2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2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2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d1ef8f76e0d0e025401b3cc03bde8986</w:t>
              </w:r>
            </w:ins>
          </w:p>
        </w:tc>
      </w:tr>
      <w:tr w:rsidR="00D53AE4" w:rsidRPr="00E81DBC" w:rsidTr="00D53AE4">
        <w:trPr>
          <w:trHeight w:val="315"/>
          <w:ins w:id="826" w:author="haoping yu" w:date="2015-07-13T21:52:00Z"/>
          <w:trPrChange w:id="82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2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2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3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3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35" w:author="haoping yu" w:date="2016-08-13T16:54:00Z">
                  <w:rPr>
                    <w:ins w:id="83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3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3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3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cf94582dc37dc62f8c0b3ac36894c8b5</w:t>
              </w:r>
            </w:ins>
          </w:p>
        </w:tc>
      </w:tr>
      <w:tr w:rsidR="00D53AE4" w:rsidRPr="00E81DBC" w:rsidTr="00D53AE4">
        <w:trPr>
          <w:trHeight w:val="315"/>
          <w:ins w:id="840" w:author="haoping yu" w:date="2015-07-13T21:52:00Z"/>
          <w:trPrChange w:id="84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4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4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4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4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49" w:author="haoping yu" w:date="2016-08-13T16:54:00Z">
                  <w:rPr>
                    <w:ins w:id="85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5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5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5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ad9fee7d7e32c891cf183b7ea43b325a</w:t>
              </w:r>
            </w:ins>
          </w:p>
        </w:tc>
      </w:tr>
      <w:tr w:rsidR="00D53AE4" w:rsidRPr="00E81DBC" w:rsidTr="00D53AE4">
        <w:trPr>
          <w:trHeight w:val="315"/>
          <w:ins w:id="854" w:author="haoping yu" w:date="2015-07-13T21:52:00Z"/>
          <w:trPrChange w:id="85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5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5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60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6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6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63" w:author="haoping yu" w:date="2016-08-13T16:54:00Z">
                  <w:rPr>
                    <w:ins w:id="86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6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6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6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750dacd3c851765ba4e7f80a11459fca</w:t>
              </w:r>
            </w:ins>
          </w:p>
        </w:tc>
      </w:tr>
      <w:tr w:rsidR="00D53AE4" w:rsidRPr="00E81DBC" w:rsidTr="00D53AE4">
        <w:trPr>
          <w:trHeight w:val="315"/>
          <w:ins w:id="868" w:author="haoping yu" w:date="2015-07-13T21:52:00Z"/>
          <w:trPrChange w:id="86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7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7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7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7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77" w:author="haoping yu" w:date="2016-08-13T16:54:00Z">
                  <w:rPr>
                    <w:ins w:id="87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7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8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8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4b441b49f8c7fb7ae4031b266f330671</w:t>
              </w:r>
            </w:ins>
          </w:p>
        </w:tc>
      </w:tr>
      <w:tr w:rsidR="00D53AE4" w:rsidRPr="00E81DBC" w:rsidTr="00D53AE4">
        <w:trPr>
          <w:trHeight w:val="315"/>
          <w:ins w:id="882" w:author="haoping yu" w:date="2015-07-13T21:52:00Z"/>
          <w:trPrChange w:id="88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8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8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88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EBURainFruits_1920x1080_50_10bit_444_ebu.zip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89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891" w:author="haoping yu" w:date="2016-08-13T16:54:00Z">
                  <w:rPr>
                    <w:ins w:id="89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89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89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89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7a73333b9e63938b5b194fc86718d30a</w:t>
              </w:r>
            </w:ins>
          </w:p>
        </w:tc>
      </w:tr>
      <w:tr w:rsidR="00D53AE4" w:rsidRPr="00E81DBC" w:rsidTr="00D53AE4">
        <w:trPr>
          <w:trHeight w:val="315"/>
          <w:ins w:id="896" w:author="haoping yu" w:date="2015-07-13T21:52:00Z"/>
          <w:trPrChange w:id="89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9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89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0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0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05" w:author="haoping yu" w:date="2016-08-13T16:54:00Z">
                  <w:rPr>
                    <w:ins w:id="90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0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0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0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29490eccf2742c6e9fcaeb3165de4847</w:t>
              </w:r>
            </w:ins>
          </w:p>
        </w:tc>
      </w:tr>
      <w:tr w:rsidR="00D53AE4" w:rsidRPr="00E81DBC" w:rsidTr="00D53AE4">
        <w:trPr>
          <w:trHeight w:val="315"/>
          <w:ins w:id="910" w:author="haoping yu" w:date="2015-07-13T21:52:00Z"/>
          <w:trPrChange w:id="91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1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1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1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sc_web_browsing_1280x720_30_8bit_300_444_r1.zip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1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19" w:author="haoping yu" w:date="2016-08-13T16:54:00Z">
                  <w:rPr>
                    <w:ins w:id="92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2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2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2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6d88218a4585f3e88e1c01cfcc3026ac</w:t>
              </w:r>
            </w:ins>
          </w:p>
        </w:tc>
      </w:tr>
      <w:tr w:rsidR="00D53AE4" w:rsidRPr="00E81DBC" w:rsidTr="00D53AE4">
        <w:trPr>
          <w:trHeight w:val="315"/>
          <w:ins w:id="924" w:author="haoping yu" w:date="2015-07-13T21:52:00Z"/>
          <w:trPrChange w:id="92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2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2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3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3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3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33" w:author="haoping yu" w:date="2016-08-13T16:54:00Z">
                  <w:rPr>
                    <w:ins w:id="93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3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3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3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5bf31c2c90ca5e8baa30d6e90372b5e7</w:t>
              </w:r>
            </w:ins>
          </w:p>
        </w:tc>
      </w:tr>
      <w:tr w:rsidR="00D53AE4" w:rsidRPr="00E81DBC" w:rsidTr="00D53AE4">
        <w:trPr>
          <w:trHeight w:val="315"/>
          <w:ins w:id="938" w:author="haoping yu" w:date="2015-07-13T21:52:00Z"/>
          <w:trPrChange w:id="93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4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4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4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4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4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47" w:author="haoping yu" w:date="2016-08-13T16:54:00Z">
                  <w:rPr>
                    <w:ins w:id="94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4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5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5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cbea3b976a60aa69acbd48eb6a7ffdf7</w:t>
              </w:r>
            </w:ins>
          </w:p>
        </w:tc>
      </w:tr>
      <w:tr w:rsidR="00D53AE4" w:rsidRPr="00E81DBC" w:rsidTr="00094F6E">
        <w:trPr>
          <w:trHeight w:val="315"/>
          <w:ins w:id="952" w:author="haoping yu" w:date="2015-07-13T21:52:00Z"/>
          <w:trPrChange w:id="953" w:author="y73926" w:date="2016-08-12T20:0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54" w:author="y73926" w:date="2016-08-12T20:0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5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6" w:author="y73926" w:date="2016-08-12T20:0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5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sc_SlideShow_1280x720_20_8bit_500.zip (RGB&amp;YUV)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PrChange w:id="959" w:author="y73926" w:date="2016-08-12T20:0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 w:rsidP="00A81AD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6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61" w:author="haoping yu" w:date="2016-08-13T16:54:00Z">
                  <w:rPr>
                    <w:ins w:id="96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63" w:author="y73926" w:date="2016-08-12T20:13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6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6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D53AE4" w:rsidRPr="00E81DBC" w:rsidTr="00D53AE4">
        <w:trPr>
          <w:trHeight w:val="315"/>
          <w:ins w:id="966" w:author="haoping yu" w:date="2015-07-13T21:52:00Z"/>
          <w:trPrChange w:id="96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6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6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7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sc_robot_1280x720_30_8bit_300_444.zip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7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75" w:author="haoping yu" w:date="2016-08-13T16:54:00Z">
                  <w:rPr>
                    <w:ins w:id="97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7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7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7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0a03b4c5e508a4a7c00bd8331d926922</w:t>
              </w:r>
            </w:ins>
          </w:p>
        </w:tc>
      </w:tr>
      <w:tr w:rsidR="00D53AE4" w:rsidRPr="00E81DBC" w:rsidTr="00D53AE4">
        <w:trPr>
          <w:trHeight w:val="315"/>
          <w:ins w:id="980" w:author="haoping yu" w:date="2015-07-13T21:52:00Z"/>
          <w:trPrChange w:id="98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8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8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8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8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98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989" w:author="haoping yu" w:date="2016-08-13T16:54:00Z">
                  <w:rPr>
                    <w:ins w:id="99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99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99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99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367bc916228f52a4c4ab66d19f0c406b</w:t>
              </w:r>
            </w:ins>
          </w:p>
        </w:tc>
      </w:tr>
      <w:tr w:rsidR="00D53AE4" w:rsidRPr="00E81DBC" w:rsidTr="00D53AE4">
        <w:trPr>
          <w:trHeight w:val="315"/>
          <w:ins w:id="994" w:author="haoping yu" w:date="2015-07-13T21:52:00Z"/>
          <w:trPrChange w:id="99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9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spacing w:before="0"/>
              <w:rPr>
                <w:ins w:id="99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0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MissionControlClip2_2560x1440_60p_8b444YUV.zip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0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0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03" w:author="haoping yu" w:date="2016-08-13T16:54:00Z">
                  <w:rPr>
                    <w:ins w:id="100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0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0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0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3d71ecafc94a9b919eac3f0ef1270dae</w:t>
              </w:r>
            </w:ins>
          </w:p>
        </w:tc>
      </w:tr>
      <w:tr w:rsidR="00D53AE4" w:rsidRPr="00E81DBC" w:rsidTr="00D53AE4">
        <w:trPr>
          <w:trHeight w:val="315"/>
          <w:ins w:id="1008" w:author="haoping yu" w:date="2015-07-13T21:52:00Z"/>
          <w:trPrChange w:id="1009" w:author="y73926" w:date="2016-08-12T19:59:00Z">
            <w:trPr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10" w:author="y73926" w:date="2016-08-12T19:59:00Z">
              <w:tcPr>
                <w:tcW w:w="900" w:type="dxa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ins w:id="1012" w:author="haoping yu" w:date="2015-07-13T21:52:00Z"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4:2:0</w:t>
              </w:r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 </w:t>
              </w:r>
              <w:proofErr w:type="spellStart"/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Y’CbC</w:t>
              </w:r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lastRenderedPageBreak/>
                <w:t>r</w:t>
              </w:r>
              <w:proofErr w:type="spellEnd"/>
            </w:ins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3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1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lastRenderedPageBreak/>
                <w:t>SlideShow_1280x720_20.zip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6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17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18" w:author="haoping yu" w:date="2016-08-13T16:54:00Z">
                  <w:rPr>
                    <w:ins w:id="1019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20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21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22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34fbaf67d600a5d8bf06b3064934bb88</w:t>
              </w:r>
            </w:ins>
          </w:p>
        </w:tc>
      </w:tr>
      <w:tr w:rsidR="00D53AE4" w:rsidRPr="00E81DBC" w:rsidTr="00D53AE4">
        <w:trPr>
          <w:trHeight w:val="315"/>
          <w:ins w:id="1023" w:author="haoping yu" w:date="2015-07-13T21:52:00Z"/>
          <w:trPrChange w:id="1024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25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2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7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2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ChinaSpeed_1024x768_30.zip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30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31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32" w:author="haoping yu" w:date="2016-08-13T16:54:00Z">
                  <w:rPr>
                    <w:ins w:id="1033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34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35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36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2ce970e611113b24</w:t>
              </w:r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3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lastRenderedPageBreak/>
                <w:t>9f0365cfb6e2ca5c</w:t>
              </w:r>
            </w:ins>
          </w:p>
        </w:tc>
      </w:tr>
      <w:tr w:rsidR="00D53AE4" w:rsidRPr="00E81DBC" w:rsidTr="00D53AE4">
        <w:trPr>
          <w:trHeight w:val="315"/>
          <w:ins w:id="1038" w:author="haoping yu" w:date="2015-07-13T21:52:00Z"/>
          <w:trPrChange w:id="103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4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4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4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4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sc_flyingGraphics_1920x1080_60_8bit_420.zip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4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4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47" w:author="haoping yu" w:date="2016-08-13T16:54:00Z">
                  <w:rPr>
                    <w:ins w:id="104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4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5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5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8296308afe0421796a901d6f191f8a2a</w:t>
              </w:r>
            </w:ins>
          </w:p>
        </w:tc>
      </w:tr>
      <w:tr w:rsidR="00D53AE4" w:rsidRPr="00E81DBC" w:rsidTr="00D53AE4">
        <w:trPr>
          <w:trHeight w:val="315"/>
          <w:ins w:id="1052" w:author="haoping yu" w:date="2015-07-13T21:52:00Z"/>
          <w:trPrChange w:id="105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5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5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5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sc_desktop_1920x1080_60_8bit_420.zip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6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61" w:author="haoping yu" w:date="2016-08-13T16:54:00Z">
                  <w:rPr>
                    <w:ins w:id="106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6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6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6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9d2de5da7982fbc2fd2d42437b3d9b6f</w:t>
              </w:r>
            </w:ins>
          </w:p>
        </w:tc>
      </w:tr>
      <w:tr w:rsidR="00D53AE4" w:rsidRPr="00E81DBC" w:rsidTr="00D53AE4">
        <w:trPr>
          <w:trHeight w:val="315"/>
          <w:ins w:id="1066" w:author="haoping yu" w:date="2015-07-13T21:52:00Z"/>
          <w:trPrChange w:id="106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6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7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7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sc_console_1920x1080_60_8bit_420.zip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7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7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75" w:author="haoping yu" w:date="2016-08-13T16:54:00Z">
                  <w:rPr>
                    <w:ins w:id="107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7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7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7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f946f37a415cf15ef0d6773b2a6e39fd</w:t>
              </w:r>
            </w:ins>
          </w:p>
        </w:tc>
      </w:tr>
      <w:tr w:rsidR="00D53AE4" w:rsidRPr="00E81DBC" w:rsidTr="00D53AE4">
        <w:trPr>
          <w:trHeight w:val="315"/>
          <w:ins w:id="1080" w:author="haoping yu" w:date="2015-07-13T21:52:00Z"/>
          <w:trPrChange w:id="108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8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8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86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08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089" w:author="haoping yu" w:date="2016-08-13T16:54:00Z">
                  <w:rPr>
                    <w:ins w:id="109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09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092" w:author="haoping yu" w:date="2015-07-16T13:2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093" w:author="haoping yu" w:date="2016-08-13T16:54:00Z">
                    <w:rPr>
                      <w:rFonts w:eastAsia="Times New Roman"/>
                      <w:color w:val="000000"/>
                      <w:sz w:val="18"/>
                      <w:szCs w:val="18"/>
                      <w:u w:val="single"/>
                      <w:lang w:eastAsia="zh-CN"/>
                    </w:rPr>
                  </w:rPrChange>
                </w:rPr>
                <w:t>dfb5754be4eafe02de48f80e6896ed87</w:t>
              </w:r>
            </w:ins>
          </w:p>
        </w:tc>
      </w:tr>
      <w:tr w:rsidR="00D53AE4" w:rsidRPr="00E81DBC" w:rsidTr="00D53AE4">
        <w:trPr>
          <w:trHeight w:val="315"/>
          <w:ins w:id="1094" w:author="haoping yu" w:date="2015-07-13T21:52:00Z"/>
          <w:trPrChange w:id="109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9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9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0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sc_web_browsing_1280x720_30_8bit_300_420_r1.zip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0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0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03" w:author="haoping yu" w:date="2016-08-13T16:54:00Z">
                  <w:rPr>
                    <w:ins w:id="110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0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0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0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d1f20953a1fe477ab7ff77d0d833b812</w:t>
              </w:r>
            </w:ins>
          </w:p>
        </w:tc>
      </w:tr>
      <w:tr w:rsidR="00D53AE4" w:rsidRPr="00E81DBC" w:rsidTr="00D53AE4">
        <w:trPr>
          <w:trHeight w:val="315"/>
          <w:ins w:id="1108" w:author="haoping yu" w:date="2015-07-13T21:52:00Z"/>
          <w:trPrChange w:id="110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1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1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1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1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sc_map_1280x720_60_8bit_420.zip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1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1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17" w:author="haoping yu" w:date="2016-08-13T16:54:00Z">
                  <w:rPr>
                    <w:ins w:id="111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1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2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2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8d4f15bd463d156ea9032dc4bb356fed</w:t>
              </w:r>
            </w:ins>
          </w:p>
        </w:tc>
      </w:tr>
      <w:tr w:rsidR="00D53AE4" w:rsidRPr="00E81DBC" w:rsidTr="00D53AE4">
        <w:trPr>
          <w:trHeight w:val="315"/>
          <w:ins w:id="1122" w:author="haoping yu" w:date="2015-07-13T21:52:00Z"/>
          <w:trPrChange w:id="1123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24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6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2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9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30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31" w:author="haoping yu" w:date="2016-08-13T16:54:00Z">
                  <w:rPr>
                    <w:ins w:id="1132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33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34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35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6a3f7ebdb2e66ac7914a327f428caca0</w:t>
              </w:r>
            </w:ins>
          </w:p>
        </w:tc>
      </w:tr>
      <w:tr w:rsidR="00D53AE4" w:rsidRPr="00E81DBC" w:rsidTr="00D53AE4">
        <w:trPr>
          <w:trHeight w:val="315"/>
          <w:ins w:id="1136" w:author="haoping yu" w:date="2015-07-13T21:52:00Z"/>
          <w:trPrChange w:id="1137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38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3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40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4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43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44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45" w:author="haoping yu" w:date="2016-08-13T16:54:00Z">
                  <w:rPr>
                    <w:ins w:id="1146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47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48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49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f3df660027bc1cb71a9336f98c066ddb</w:t>
              </w:r>
            </w:ins>
          </w:p>
        </w:tc>
      </w:tr>
      <w:tr w:rsidR="00D53AE4" w:rsidRPr="00E81DBC" w:rsidTr="00D53AE4">
        <w:trPr>
          <w:trHeight w:val="315"/>
          <w:ins w:id="1150" w:author="haoping yu" w:date="2015-07-13T21:52:00Z"/>
          <w:trPrChange w:id="1151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52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5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4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5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sc_robot_1280x720_30_8bit_300_420.zip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7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58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59" w:author="haoping yu" w:date="2016-08-13T16:54:00Z">
                  <w:rPr>
                    <w:ins w:id="1160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61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62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63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4e822bc43b49a3c64809cc54dbd8065f</w:t>
              </w:r>
            </w:ins>
          </w:p>
        </w:tc>
      </w:tr>
      <w:tr w:rsidR="00D53AE4" w:rsidRPr="00E81DBC" w:rsidTr="00D53AE4">
        <w:trPr>
          <w:trHeight w:val="315"/>
          <w:ins w:id="1164" w:author="haoping yu" w:date="2015-07-13T21:52:00Z"/>
          <w:trPrChange w:id="1165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66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6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8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7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sc_programming_1280x720_60_8bit_420.zip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71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72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73" w:author="haoping yu" w:date="2016-08-13T16:54:00Z">
                  <w:rPr>
                    <w:ins w:id="1174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75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76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77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c81a7dff676e8edcd4f58fd7a82c4369</w:t>
              </w:r>
            </w:ins>
          </w:p>
        </w:tc>
      </w:tr>
      <w:tr w:rsidR="00D53AE4" w:rsidRPr="00E81DBC" w:rsidTr="00D53AE4">
        <w:trPr>
          <w:trHeight w:val="315"/>
          <w:ins w:id="1178" w:author="haoping yu" w:date="2015-07-13T21:52:00Z"/>
          <w:trPrChange w:id="1179" w:author="y73926" w:date="2016-08-12T19:59:00Z">
            <w:trPr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80" w:author="y73926" w:date="2016-08-12T19:59:00Z">
              <w:tcPr>
                <w:tcW w:w="900" w:type="dxa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:rsidR="00B63ED4" w:rsidRPr="00E81DBC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8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82" w:author="y73926" w:date="2016-08-12T19:59:00Z">
              <w:tcPr>
                <w:tcW w:w="432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B63ED4" w:rsidRPr="00945E37" w:rsidRDefault="00B63ED4" w:rsidP="00313B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8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8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Basketball_Screen_2560x1440_60p_8b420.zip</w:t>
              </w:r>
            </w:ins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85" w:author="y73926" w:date="2016-08-12T19:59:00Z">
              <w:tcPr>
                <w:tcW w:w="450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000000" w:rsidRDefault="00DF5AF2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textAlignment w:val="auto"/>
              <w:outlineLvl w:val="8"/>
              <w:rPr>
                <w:ins w:id="1186" w:author="haoping yu" w:date="2015-07-13T21:52:00Z"/>
                <w:rFonts w:ascii="Courier" w:eastAsia="Times New Roman" w:hAnsi="Courier" w:cs="Arial"/>
                <w:color w:val="000000"/>
                <w:sz w:val="16"/>
                <w:szCs w:val="16"/>
                <w:lang w:eastAsia="zh-CN"/>
                <w:rPrChange w:id="1187" w:author="haoping yu" w:date="2016-08-13T16:54:00Z">
                  <w:rPr>
                    <w:ins w:id="1188" w:author="haoping yu" w:date="2015-07-13T21:52:00Z"/>
                    <w:rFonts w:eastAsia="Times New Roman"/>
                    <w:b/>
                    <w:bCs/>
                    <w:color w:val="000000"/>
                    <w:szCs w:val="22"/>
                    <w:lang w:eastAsia="zh-CN"/>
                  </w:rPr>
                </w:rPrChange>
              </w:rPr>
              <w:pPrChange w:id="1189" w:author="y73926" w:date="2016-08-12T19:57:00Z">
                <w:pPr>
                  <w:keepNext/>
                  <w:numPr>
                    <w:ilvl w:val="2"/>
                    <w:numId w:val="6"/>
                  </w:numPr>
                  <w:tabs>
                    <w:tab w:val="clear" w:pos="360"/>
                    <w:tab w:val="clear" w:pos="720"/>
                    <w:tab w:val="clear" w:pos="1080"/>
                    <w:tab w:val="clear" w:pos="1440"/>
                    <w:tab w:val="left" w:pos="1800"/>
                    <w:tab w:val="left" w:pos="2160"/>
                    <w:tab w:val="left" w:pos="2520"/>
                    <w:tab w:val="left" w:pos="2880"/>
                    <w:tab w:val="center" w:pos="4320"/>
                    <w:tab w:val="right" w:pos="8640"/>
                  </w:tabs>
                  <w:overflowPunct/>
                  <w:autoSpaceDE/>
                  <w:autoSpaceDN/>
                  <w:adjustRightInd/>
                  <w:spacing w:before="0" w:after="60"/>
                  <w:ind w:left="1440" w:hanging="1440"/>
                  <w:jc w:val="center"/>
                  <w:textAlignment w:val="auto"/>
                  <w:outlineLvl w:val="8"/>
                </w:pPr>
              </w:pPrChange>
            </w:pPr>
            <w:ins w:id="1190" w:author="haoping yu" w:date="2015-07-13T21:52:00Z">
              <w:r w:rsidRPr="00DF5AF2">
                <w:rPr>
                  <w:rFonts w:ascii="Courier" w:eastAsia="Times New Roman" w:hAnsi="Courier" w:cs="Arial"/>
                  <w:color w:val="000000"/>
                  <w:sz w:val="16"/>
                  <w:szCs w:val="16"/>
                  <w:lang w:eastAsia="zh-CN"/>
                  <w:rPrChange w:id="1191" w:author="haoping yu" w:date="2016-08-13T16:54:00Z">
                    <w:rPr>
                      <w:rFonts w:eastAsia="Times New Roman"/>
                      <w:color w:val="000000"/>
                      <w:szCs w:val="22"/>
                      <w:u w:val="single"/>
                      <w:lang w:eastAsia="zh-CN"/>
                    </w:rPr>
                  </w:rPrChange>
                </w:rPr>
                <w:t>11e047d398f42a627ca5158dad20516e</w:t>
              </w:r>
            </w:ins>
          </w:p>
        </w:tc>
      </w:tr>
    </w:tbl>
    <w:p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599"/>
    <w:p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E4" w:rsidRDefault="00D53AE4">
      <w:r>
        <w:separator/>
      </w:r>
    </w:p>
  </w:endnote>
  <w:endnote w:type="continuationSeparator" w:id="0">
    <w:p w:rsidR="00D53AE4" w:rsidRDefault="00D53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E4" w:rsidRDefault="00D53AE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F5AF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F5AF2">
      <w:rPr>
        <w:rStyle w:val="PageNumber"/>
      </w:rPr>
      <w:fldChar w:fldCharType="separate"/>
    </w:r>
    <w:r w:rsidR="00A81AD6">
      <w:rPr>
        <w:rStyle w:val="PageNumber"/>
        <w:noProof/>
      </w:rPr>
      <w:t>2</w:t>
    </w:r>
    <w:r w:rsidR="00DF5AF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F5AF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F5AF2">
      <w:rPr>
        <w:rStyle w:val="PageNumber"/>
      </w:rPr>
      <w:fldChar w:fldCharType="separate"/>
    </w:r>
    <w:ins w:id="1192" w:author="y73926" w:date="2016-08-12T20:12:00Z">
      <w:r w:rsidR="00A81AD6">
        <w:rPr>
          <w:rStyle w:val="PageNumber"/>
          <w:noProof/>
        </w:rPr>
        <w:t>2016-08-12</w:t>
      </w:r>
    </w:ins>
    <w:ins w:id="1193" w:author="haoping yu" w:date="2016-08-13T17:10:00Z">
      <w:del w:id="1194" w:author="y73926" w:date="2016-08-12T19:54:00Z">
        <w:r w:rsidDel="00D53AE4">
          <w:rPr>
            <w:rStyle w:val="PageNumber"/>
            <w:noProof/>
          </w:rPr>
          <w:delText>2016-08-13</w:delText>
        </w:r>
      </w:del>
    </w:ins>
    <w:del w:id="1195" w:author="y73926" w:date="2016-08-12T19:54:00Z">
      <w:r w:rsidDel="00D53AE4">
        <w:rPr>
          <w:rStyle w:val="PageNumber"/>
          <w:noProof/>
        </w:rPr>
        <w:delText>2015-03-13</w:delText>
      </w:r>
    </w:del>
    <w:r w:rsidR="00DF5AF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E4" w:rsidRDefault="00D53AE4">
      <w:r>
        <w:separator/>
      </w:r>
    </w:p>
  </w:footnote>
  <w:footnote w:type="continuationSeparator" w:id="0">
    <w:p w:rsidR="00D53AE4" w:rsidRDefault="00D53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97B23"/>
    <w:multiLevelType w:val="hybridMultilevel"/>
    <w:tmpl w:val="7D1E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3"/>
  </w:num>
  <w:num w:numId="13">
    <w:abstractNumId w:val="5"/>
  </w:num>
  <w:num w:numId="14">
    <w:abstractNumId w:val="14"/>
  </w:num>
  <w:num w:numId="15">
    <w:abstractNumId w:val="7"/>
  </w:num>
  <w:num w:numId="16">
    <w:abstractNumId w:val="24"/>
  </w:num>
  <w:num w:numId="17">
    <w:abstractNumId w:val="3"/>
  </w:num>
  <w:num w:numId="18">
    <w:abstractNumId w:val="2"/>
  </w:num>
  <w:num w:numId="19">
    <w:abstractNumId w:val="13"/>
  </w:num>
  <w:num w:numId="20">
    <w:abstractNumId w:val="18"/>
  </w:num>
  <w:num w:numId="21">
    <w:abstractNumId w:val="17"/>
  </w:num>
  <w:num w:numId="22">
    <w:abstractNumId w:val="9"/>
  </w:num>
  <w:num w:numId="23">
    <w:abstractNumId w:val="26"/>
  </w:num>
  <w:num w:numId="24">
    <w:abstractNumId w:val="6"/>
  </w:num>
  <w:num w:numId="25">
    <w:abstractNumId w:val="11"/>
  </w:num>
  <w:num w:numId="26">
    <w:abstractNumId w:val="8"/>
  </w:num>
  <w:num w:numId="27">
    <w:abstractNumId w:val="27"/>
  </w:num>
  <w:num w:numId="28">
    <w:abstractNumId w:val="12"/>
  </w:num>
  <w:num w:numId="29">
    <w:abstractNumId w:val="22"/>
  </w:num>
  <w:num w:numId="3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20E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2E62"/>
    <w:rsid w:val="000448B5"/>
    <w:rsid w:val="00045573"/>
    <w:rsid w:val="000458BC"/>
    <w:rsid w:val="00045C41"/>
    <w:rsid w:val="00046C03"/>
    <w:rsid w:val="000607FA"/>
    <w:rsid w:val="00061794"/>
    <w:rsid w:val="0007026B"/>
    <w:rsid w:val="0007614F"/>
    <w:rsid w:val="00076424"/>
    <w:rsid w:val="000845A7"/>
    <w:rsid w:val="000877F1"/>
    <w:rsid w:val="00087CE1"/>
    <w:rsid w:val="00094F6E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254A"/>
    <w:rsid w:val="000F3919"/>
    <w:rsid w:val="00102F3D"/>
    <w:rsid w:val="001038CA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0010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3663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E5A74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A7F46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3B37"/>
    <w:rsid w:val="003145BF"/>
    <w:rsid w:val="00317D85"/>
    <w:rsid w:val="00322E22"/>
    <w:rsid w:val="00322FE4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A6C81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07B9C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45C96"/>
    <w:rsid w:val="00446BFC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1273"/>
    <w:rsid w:val="00492164"/>
    <w:rsid w:val="004965BC"/>
    <w:rsid w:val="004A0389"/>
    <w:rsid w:val="004A1D2C"/>
    <w:rsid w:val="004A2A63"/>
    <w:rsid w:val="004B210C"/>
    <w:rsid w:val="004B2516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35464"/>
    <w:rsid w:val="00537888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4AD"/>
    <w:rsid w:val="005E0E72"/>
    <w:rsid w:val="005E1AC6"/>
    <w:rsid w:val="005E2131"/>
    <w:rsid w:val="005E4C62"/>
    <w:rsid w:val="005E5CBF"/>
    <w:rsid w:val="005F0C9D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1EC4"/>
    <w:rsid w:val="00662E58"/>
    <w:rsid w:val="00664DCF"/>
    <w:rsid w:val="00673EE2"/>
    <w:rsid w:val="00676AB3"/>
    <w:rsid w:val="00681162"/>
    <w:rsid w:val="006820F1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C68E8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3D9A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6729F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B5CDA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06DA0"/>
    <w:rsid w:val="00811C05"/>
    <w:rsid w:val="00812D3F"/>
    <w:rsid w:val="0081423C"/>
    <w:rsid w:val="00815A81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3B94"/>
    <w:rsid w:val="008D7438"/>
    <w:rsid w:val="008E0E73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1719"/>
    <w:rsid w:val="00945E37"/>
    <w:rsid w:val="00945F96"/>
    <w:rsid w:val="009541EA"/>
    <w:rsid w:val="00955E38"/>
    <w:rsid w:val="00960A36"/>
    <w:rsid w:val="0097068E"/>
    <w:rsid w:val="00970AAD"/>
    <w:rsid w:val="00973DE1"/>
    <w:rsid w:val="0097404E"/>
    <w:rsid w:val="00975EF7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3042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6BE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67D01"/>
    <w:rsid w:val="00A76A6D"/>
    <w:rsid w:val="00A80046"/>
    <w:rsid w:val="00A81AD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5051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0AEB"/>
    <w:rsid w:val="00B1279A"/>
    <w:rsid w:val="00B17DA5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63ED4"/>
    <w:rsid w:val="00B65F44"/>
    <w:rsid w:val="00B71CDA"/>
    <w:rsid w:val="00B732C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3EFC"/>
    <w:rsid w:val="00BB67F1"/>
    <w:rsid w:val="00BB6A06"/>
    <w:rsid w:val="00BC10BA"/>
    <w:rsid w:val="00BC5AFD"/>
    <w:rsid w:val="00BD1B69"/>
    <w:rsid w:val="00BD1CA2"/>
    <w:rsid w:val="00BD1CA4"/>
    <w:rsid w:val="00BD3F21"/>
    <w:rsid w:val="00BD606F"/>
    <w:rsid w:val="00BD7425"/>
    <w:rsid w:val="00BE7F62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42225"/>
    <w:rsid w:val="00C5117A"/>
    <w:rsid w:val="00C51A6D"/>
    <w:rsid w:val="00C529D7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9FA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107"/>
    <w:rsid w:val="00D073E2"/>
    <w:rsid w:val="00D10D40"/>
    <w:rsid w:val="00D15FD5"/>
    <w:rsid w:val="00D23673"/>
    <w:rsid w:val="00D446EC"/>
    <w:rsid w:val="00D454E2"/>
    <w:rsid w:val="00D47D65"/>
    <w:rsid w:val="00D51BF0"/>
    <w:rsid w:val="00D53AE4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57CE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D7057"/>
    <w:rsid w:val="00DE0289"/>
    <w:rsid w:val="00DE3053"/>
    <w:rsid w:val="00DE3486"/>
    <w:rsid w:val="00DE6B43"/>
    <w:rsid w:val="00DE7996"/>
    <w:rsid w:val="00DF0CA6"/>
    <w:rsid w:val="00DF5AF2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17A9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06CA4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BAD"/>
    <w:rsid w:val="00FA454F"/>
    <w:rsid w:val="00FB0E84"/>
    <w:rsid w:val="00FB1B86"/>
    <w:rsid w:val="00FB5337"/>
    <w:rsid w:val="00FB6649"/>
    <w:rsid w:val="00FB7406"/>
    <w:rsid w:val="00FB77B4"/>
    <w:rsid w:val="00FC06C0"/>
    <w:rsid w:val="00FC0BC5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zxu@microsoft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apaka@qti.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hen@mer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ech.ebu.ch/testsequences/uhd-1_public_form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haoping.yu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tp://hevc@ftp.tnt.uni-hannover.de/testsequences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C7ED5-8CDA-4F34-862A-03BAC975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1394</Words>
  <Characters>14214</Characters>
  <Application>Microsoft Office Word</Application>
  <DocSecurity>0</DocSecurity>
  <Lines>118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15577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y73926</cp:lastModifiedBy>
  <cp:revision>6</cp:revision>
  <cp:lastPrinted>2015-03-11T20:44:00Z</cp:lastPrinted>
  <dcterms:created xsi:type="dcterms:W3CDTF">2016-08-13T20:49:00Z</dcterms:created>
  <dcterms:modified xsi:type="dcterms:W3CDTF">2016-08-13T00:13:00Z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-1368269064</vt:i4>
  </property>
  <property fmtid="{D5CDD505-2E9C-101B-9397-08002B2CF9AE}" pid="4" name="_EmailSubject">
    <vt:lpwstr>T1015 draft</vt:lpwstr>
  </property>
  <property fmtid="{D5CDD505-2E9C-101B-9397-08002B2CF9AE}" pid="5" name="_AuthorEmail">
    <vt:lpwstr>krapaka@qti.qualcomm.com</vt:lpwstr>
  </property>
  <property fmtid="{D5CDD505-2E9C-101B-9397-08002B2CF9AE}" pid="6" name="_AuthorEmailDisplayName">
    <vt:lpwstr>Rapaka, Krishna</vt:lpwstr>
  </property>
  <property fmtid="{D5CDD505-2E9C-101B-9397-08002B2CF9AE}" pid="7" name="_PreviousAdHocReviewCycleID">
    <vt:i4>-838560534</vt:i4>
  </property>
  <property fmtid="{D5CDD505-2E9C-101B-9397-08002B2CF9AE}" pid="8" name="_ReviewingToolsShownOnce">
    <vt:lpwstr/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1471047142</vt:lpwstr>
  </property>
</Properties>
</file>