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156EC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294DBC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914BB">
              <w:t>24th Meeting: Geneva, CH, 26 May – 1 June 2016</w:t>
            </w:r>
          </w:p>
        </w:tc>
        <w:tc>
          <w:tcPr>
            <w:tcW w:w="3168" w:type="dxa"/>
          </w:tcPr>
          <w:p w:rsidR="008A4B4C" w:rsidRPr="00367021" w:rsidRDefault="00E61DAC" w:rsidP="0033165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294DBC">
              <w:rPr>
                <w:lang w:val="en-CA"/>
              </w:rPr>
              <w:t>X</w:t>
            </w:r>
            <w:r w:rsidR="0055488A" w:rsidRPr="00CC0818">
              <w:rPr>
                <w:lang w:val="en-CA"/>
              </w:rPr>
              <w:t>0</w:t>
            </w:r>
            <w:r w:rsidR="00294DBC">
              <w:rPr>
                <w:lang w:val="en-CA"/>
              </w:rPr>
              <w:t>0</w:t>
            </w:r>
            <w:r w:rsidR="0033165C">
              <w:rPr>
                <w:lang w:val="en-CA"/>
              </w:rPr>
              <w:t>78</w:t>
            </w:r>
            <w:ins w:id="0" w:author="Yin, Peng" w:date="2016-05-28T12:18:00Z">
              <w:r w:rsidR="00AB1F2D">
                <w:rPr>
                  <w:lang w:val="en-CA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F622A" w:rsidRDefault="00853E6E" w:rsidP="00BF622A">
            <w:pPr>
              <w:spacing w:before="60" w:after="60"/>
              <w:rPr>
                <w:b/>
                <w:szCs w:val="22"/>
              </w:rPr>
            </w:pPr>
            <w:bookmarkStart w:id="1" w:name="OLE_LINK12"/>
            <w:bookmarkStart w:id="2" w:name="OLE_LINK13"/>
            <w:bookmarkStart w:id="3" w:name="OLE_LINK14"/>
            <w:r>
              <w:rPr>
                <w:b/>
                <w:szCs w:val="22"/>
                <w:lang w:val="en-CA"/>
              </w:rPr>
              <w:t xml:space="preserve">Crosscheck of JCTVC-X0072: </w:t>
            </w:r>
            <w:r w:rsidRPr="00853E6E">
              <w:rPr>
                <w:b/>
                <w:szCs w:val="22"/>
                <w:lang w:val="en-CA"/>
              </w:rPr>
              <w:t xml:space="preserve">On </w:t>
            </w:r>
            <w:bookmarkStart w:id="4" w:name="OLE_LINK3"/>
            <w:bookmarkStart w:id="5" w:name="OLE_LINK4"/>
            <w:bookmarkStart w:id="6" w:name="OLE_LINK5"/>
            <w:r w:rsidRPr="00853E6E">
              <w:rPr>
                <w:b/>
                <w:szCs w:val="22"/>
                <w:lang w:val="en-CA"/>
              </w:rPr>
              <w:t>closed form HDR 4:2:0 chroma subsampling</w:t>
            </w:r>
            <w:bookmarkEnd w:id="4"/>
            <w:bookmarkEnd w:id="5"/>
            <w:bookmarkEnd w:id="6"/>
            <w:r w:rsidRPr="00853E6E">
              <w:rPr>
                <w:b/>
                <w:szCs w:val="22"/>
                <w:lang w:val="en-CA"/>
              </w:rPr>
              <w:t xml:space="preserve"> (AHG13 related)</w:t>
            </w:r>
            <w:bookmarkEnd w:id="1"/>
            <w:bookmarkEnd w:id="2"/>
            <w:bookmarkEnd w:id="3"/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853E6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Crosscheck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853E6E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Taoran Lu, Fangjun Pu, Peng Yin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 xml:space="preserve">432 Lakeside </w:t>
            </w:r>
            <w:proofErr w:type="spellStart"/>
            <w:r>
              <w:rPr>
                <w:szCs w:val="22"/>
              </w:rPr>
              <w:t>Dr</w:t>
            </w:r>
            <w:proofErr w:type="spellEnd"/>
            <w:r>
              <w:rPr>
                <w:szCs w:val="22"/>
              </w:rPr>
              <w:t xml:space="preserve">, 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Sunnyvale</w:t>
            </w:r>
            <w:r w:rsidR="00775C51" w:rsidRPr="00367021">
              <w:rPr>
                <w:szCs w:val="22"/>
              </w:rPr>
              <w:t>, CA 9</w:t>
            </w:r>
            <w:r>
              <w:rPr>
                <w:szCs w:val="22"/>
              </w:rPr>
              <w:t>4085</w:t>
            </w:r>
            <w:r w:rsidR="00C1033E">
              <w:rPr>
                <w:szCs w:val="22"/>
              </w:rPr>
              <w:t xml:space="preserve">, </w:t>
            </w:r>
            <w:r w:rsidR="00775C51"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</w:t>
            </w:r>
            <w:r w:rsidR="00853E6E">
              <w:rPr>
                <w:szCs w:val="22"/>
              </w:rPr>
              <w:t>408</w:t>
            </w:r>
            <w:r w:rsidR="00775C51" w:rsidRPr="00367021">
              <w:rPr>
                <w:szCs w:val="22"/>
              </w:rPr>
              <w:t>-</w:t>
            </w:r>
            <w:r w:rsidR="00853E6E">
              <w:rPr>
                <w:szCs w:val="22"/>
              </w:rPr>
              <w:t>330</w:t>
            </w:r>
            <w:r w:rsidR="00775C51" w:rsidRPr="00367021">
              <w:rPr>
                <w:szCs w:val="22"/>
              </w:rPr>
              <w:t>-</w:t>
            </w:r>
            <w:r w:rsidR="00853E6E">
              <w:rPr>
                <w:szCs w:val="22"/>
              </w:rPr>
              <w:t>3252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853E6E" w:rsidRPr="00BA79C1">
                <w:rPr>
                  <w:rStyle w:val="Hyperlink"/>
                  <w:szCs w:val="22"/>
                  <w:lang w:val="en-CA"/>
                </w:rPr>
                <w:t>tlu@dolby.com</w:t>
              </w:r>
            </w:hyperlink>
          </w:p>
          <w:p w:rsidR="009B2C58" w:rsidRPr="009B2C58" w:rsidRDefault="00BD6F4D" w:rsidP="00853E6E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2" w:history="1">
              <w:r w:rsidR="00853E6E" w:rsidRPr="00BA79C1">
                <w:rPr>
                  <w:rStyle w:val="Hyperlink"/>
                  <w:szCs w:val="22"/>
                  <w:lang w:val="en-CA"/>
                </w:rPr>
                <w:t>pyin@dolby.com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853E6E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Dolby Laboratories</w:t>
            </w:r>
            <w:r w:rsidR="00775C51" w:rsidRPr="00367021">
              <w:rPr>
                <w:szCs w:val="22"/>
              </w:rPr>
              <w:t xml:space="preserve">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del w:id="7" w:author="Yin, Peng" w:date="2016-05-28T12:18:00Z">
        <w:r w:rsidDel="00AB1F2D">
          <w:rPr>
            <w:lang w:val="en-CA"/>
          </w:rPr>
          <w:delText xml:space="preserve">the </w:delText>
        </w:r>
      </w:del>
      <w:ins w:id="8" w:author="Yin, Peng" w:date="2016-05-28T12:18:00Z">
        <w:r w:rsidR="00AB1F2D">
          <w:rPr>
            <w:lang w:val="en-CA"/>
          </w:rPr>
          <w:t>a</w:t>
        </w:r>
        <w:r w:rsidR="00AB1F2D">
          <w:rPr>
            <w:lang w:val="en-CA"/>
          </w:rPr>
          <w:t xml:space="preserve"> </w:t>
        </w:r>
      </w:ins>
      <w:r>
        <w:rPr>
          <w:lang w:val="en-CA"/>
        </w:rPr>
        <w:t xml:space="preserve">crosscheck results for </w:t>
      </w:r>
      <w:r w:rsidR="00913D0B">
        <w:rPr>
          <w:lang w:val="en-CA"/>
        </w:rPr>
        <w:t>proposal JCTVC-</w:t>
      </w:r>
      <w:r w:rsidR="00107B89">
        <w:rPr>
          <w:lang w:val="en-CA"/>
        </w:rPr>
        <w:t>X</w:t>
      </w:r>
      <w:r w:rsidR="00913D0B">
        <w:rPr>
          <w:lang w:val="en-CA"/>
        </w:rPr>
        <w:t>0</w:t>
      </w:r>
      <w:r w:rsidR="00107B89">
        <w:rPr>
          <w:lang w:val="en-CA"/>
        </w:rPr>
        <w:t>0</w:t>
      </w:r>
      <w:r w:rsidR="00853E6E">
        <w:rPr>
          <w:lang w:val="en-CA"/>
        </w:rPr>
        <w:t>72</w:t>
      </w:r>
      <w:r>
        <w:rPr>
          <w:lang w:val="en-CA"/>
        </w:rPr>
        <w:t xml:space="preserve"> on </w:t>
      </w:r>
      <w:r w:rsidR="00853E6E" w:rsidRPr="00853E6E">
        <w:rPr>
          <w:lang w:val="en-CA"/>
        </w:rPr>
        <w:t>closed form HDR 4:2:0 chroma subsampling</w:t>
      </w:r>
      <w:r>
        <w:rPr>
          <w:lang w:val="en-CA"/>
        </w:rPr>
        <w:t>.</w:t>
      </w:r>
      <w:r w:rsidR="00971150">
        <w:rPr>
          <w:lang w:val="en-CA"/>
        </w:rPr>
        <w:t xml:space="preserve"> </w:t>
      </w:r>
      <w:r w:rsidR="00BE3CEE">
        <w:rPr>
          <w:lang w:val="en-CA"/>
        </w:rPr>
        <w:t>X0072 evaluated s</w:t>
      </w:r>
      <w:r w:rsidR="007B465C">
        <w:rPr>
          <w:lang w:val="en-CA"/>
        </w:rPr>
        <w:t xml:space="preserve">everal luma adjustment algorithms (disable, iterative micro-grading, proposed Algorithm1 and proposed Algorithm2) </w:t>
      </w:r>
      <w:r w:rsidR="00BE3CEE">
        <w:rPr>
          <w:lang w:val="en-CA"/>
        </w:rPr>
        <w:t>and also studied p</w:t>
      </w:r>
      <w:r w:rsidR="00623029">
        <w:rPr>
          <w:lang w:val="en-CA"/>
        </w:rPr>
        <w:t>ractical scenario</w:t>
      </w:r>
      <w:r w:rsidR="007B465C">
        <w:rPr>
          <w:lang w:val="en-CA"/>
        </w:rPr>
        <w:t xml:space="preserve"> using</w:t>
      </w:r>
      <w:r w:rsidR="00623029">
        <w:rPr>
          <w:lang w:val="en-CA"/>
        </w:rPr>
        <w:t xml:space="preserve"> mismatched </w:t>
      </w:r>
      <w:proofErr w:type="spellStart"/>
      <w:r w:rsidR="00623029">
        <w:rPr>
          <w:lang w:val="en-CA"/>
        </w:rPr>
        <w:t>upsampling</w:t>
      </w:r>
      <w:proofErr w:type="spellEnd"/>
      <w:r w:rsidR="00623029">
        <w:rPr>
          <w:lang w:val="en-CA"/>
        </w:rPr>
        <w:t xml:space="preserve"> filter</w:t>
      </w:r>
      <w:r w:rsidR="00507FF5">
        <w:rPr>
          <w:lang w:val="en-CA"/>
        </w:rPr>
        <w:t>s</w:t>
      </w:r>
      <w:r w:rsidR="00623029">
        <w:rPr>
          <w:lang w:val="en-CA"/>
        </w:rPr>
        <w:t xml:space="preserve">. </w:t>
      </w:r>
      <w:r w:rsidR="00507FF5">
        <w:rPr>
          <w:lang w:val="en-CA"/>
        </w:rPr>
        <w:t>We repeated the experiments and t</w:t>
      </w:r>
      <w:r w:rsidR="00853E6E">
        <w:rPr>
          <w:lang w:val="en-CA"/>
        </w:rPr>
        <w:t>he o</w:t>
      </w:r>
      <w:r w:rsidR="000B4A92">
        <w:rPr>
          <w:lang w:val="en-CA"/>
        </w:rPr>
        <w:t>bjective metrics</w:t>
      </w:r>
      <w:r w:rsidR="00853E6E">
        <w:rPr>
          <w:lang w:val="en-CA"/>
        </w:rPr>
        <w:t xml:space="preserve"> </w:t>
      </w:r>
      <w:r>
        <w:rPr>
          <w:lang w:val="en-CA"/>
        </w:rPr>
        <w:t>match</w:t>
      </w:r>
      <w:r w:rsidR="000B4A92">
        <w:rPr>
          <w:lang w:val="en-CA"/>
        </w:rPr>
        <w:t>ed</w:t>
      </w:r>
      <w:r w:rsidR="00853E6E">
        <w:rPr>
          <w:lang w:val="en-CA"/>
        </w:rPr>
        <w:t xml:space="preserve"> with</w:t>
      </w:r>
      <w:r>
        <w:rPr>
          <w:lang w:val="en-CA"/>
        </w:rPr>
        <w:t xml:space="preserve"> </w:t>
      </w:r>
      <w:r w:rsidR="00107B89">
        <w:rPr>
          <w:lang w:val="en-CA"/>
        </w:rPr>
        <w:t xml:space="preserve">those results </w:t>
      </w:r>
      <w:r>
        <w:rPr>
          <w:lang w:val="en-CA"/>
        </w:rPr>
        <w:t>provided in JCTVC-</w:t>
      </w:r>
      <w:r w:rsidR="00107B89">
        <w:rPr>
          <w:lang w:val="en-CA"/>
        </w:rPr>
        <w:t>X00</w:t>
      </w:r>
      <w:r w:rsidR="00853E6E">
        <w:rPr>
          <w:lang w:val="en-CA"/>
        </w:rPr>
        <w:t xml:space="preserve">72. </w:t>
      </w:r>
      <w:bookmarkStart w:id="9" w:name="OLE_LINK39"/>
      <w:bookmarkStart w:id="10" w:name="OLE_LINK40"/>
      <w:r w:rsidR="00853E6E">
        <w:rPr>
          <w:lang w:val="en-CA"/>
        </w:rPr>
        <w:t>Results</w:t>
      </w:r>
      <w:r w:rsidR="007B465C">
        <w:rPr>
          <w:lang w:val="en-CA"/>
        </w:rPr>
        <w:t xml:space="preserve"> indicate that </w:t>
      </w:r>
      <w:r w:rsidR="00507FF5">
        <w:rPr>
          <w:lang w:val="en-CA"/>
        </w:rPr>
        <w:t>t</w:t>
      </w:r>
      <w:r w:rsidR="00507FF5" w:rsidRPr="00507FF5">
        <w:rPr>
          <w:lang w:val="en-CA"/>
        </w:rPr>
        <w:t xml:space="preserve">he difference in performance of Algorithm 2 and micro-grading is smaller than the </w:t>
      </w:r>
      <w:r w:rsidR="00DE5976" w:rsidRPr="00507FF5">
        <w:rPr>
          <w:lang w:val="en-CA"/>
        </w:rPr>
        <w:t xml:space="preserve">performance </w:t>
      </w:r>
      <w:r w:rsidR="00507FF5" w:rsidRPr="00507FF5">
        <w:rPr>
          <w:lang w:val="en-CA"/>
        </w:rPr>
        <w:t xml:space="preserve">drop when the </w:t>
      </w:r>
      <w:proofErr w:type="spellStart"/>
      <w:r w:rsidR="00507FF5" w:rsidRPr="00507FF5">
        <w:rPr>
          <w:lang w:val="en-CA"/>
        </w:rPr>
        <w:t>upsampling</w:t>
      </w:r>
      <w:proofErr w:type="spellEnd"/>
      <w:r w:rsidR="00507FF5" w:rsidRPr="00507FF5">
        <w:rPr>
          <w:lang w:val="en-CA"/>
        </w:rPr>
        <w:t xml:space="preserve"> filter in the “decoder” mismatches the </w:t>
      </w:r>
      <w:proofErr w:type="spellStart"/>
      <w:r w:rsidR="00507FF5" w:rsidRPr="00507FF5">
        <w:rPr>
          <w:lang w:val="en-CA"/>
        </w:rPr>
        <w:t>upsampling</w:t>
      </w:r>
      <w:proofErr w:type="spellEnd"/>
      <w:r w:rsidR="00507FF5" w:rsidRPr="00507FF5">
        <w:rPr>
          <w:lang w:val="en-CA"/>
        </w:rPr>
        <w:t xml:space="preserve"> filter in the “encoder”</w:t>
      </w:r>
      <w:bookmarkEnd w:id="9"/>
      <w:bookmarkEnd w:id="10"/>
      <w:r w:rsidR="00507FF5" w:rsidRPr="00507FF5">
        <w:rPr>
          <w:lang w:val="en-CA"/>
        </w:rPr>
        <w:t>.</w:t>
      </w:r>
      <w:r w:rsidR="00D40946">
        <w:rPr>
          <w:lang w:val="en-CA"/>
        </w:rPr>
        <w:t xml:space="preserve"> </w:t>
      </w:r>
      <w:r w:rsidR="00E96CF8">
        <w:rPr>
          <w:lang w:val="en-CA"/>
        </w:rPr>
        <w:t>For the test dataset, t</w:t>
      </w:r>
      <w:r w:rsidR="00D40946">
        <w:rPr>
          <w:lang w:val="en-CA"/>
        </w:rPr>
        <w:t>he subjective quality of the Algorithm 2 is indistinguishable to micro-grading</w:t>
      </w:r>
      <w:r w:rsidR="00596E82">
        <w:rPr>
          <w:lang w:val="en-CA"/>
        </w:rPr>
        <w:t xml:space="preserve"> </w:t>
      </w:r>
      <w:r w:rsidR="004D2F5A">
        <w:rPr>
          <w:lang w:val="en-CA"/>
        </w:rPr>
        <w:t>with lower</w:t>
      </w:r>
      <w:r w:rsidR="00596E82">
        <w:rPr>
          <w:lang w:val="en-CA"/>
        </w:rPr>
        <w:t xml:space="preserve"> </w:t>
      </w:r>
      <w:r w:rsidR="004D2F5A">
        <w:rPr>
          <w:lang w:val="en-CA"/>
        </w:rPr>
        <w:t>complexity</w:t>
      </w:r>
      <w:r w:rsidR="00D40946">
        <w:rPr>
          <w:lang w:val="en-CA"/>
        </w:rPr>
        <w:t>.</w:t>
      </w:r>
      <w:r w:rsidR="00507FF5" w:rsidRPr="00507FF5">
        <w:rPr>
          <w:lang w:val="en-CA"/>
        </w:rPr>
        <w:t xml:space="preserve"> </w:t>
      </w:r>
      <w:r w:rsidR="00507FF5">
        <w:rPr>
          <w:lang w:val="en-CA"/>
        </w:rPr>
        <w:t xml:space="preserve"> </w:t>
      </w:r>
      <w:r w:rsidR="007B465C">
        <w:rPr>
          <w:lang w:val="en-CA"/>
        </w:rPr>
        <w:t xml:space="preserve"> </w:t>
      </w:r>
      <w:r w:rsidR="00853E6E">
        <w:rPr>
          <w:lang w:val="en-CA"/>
        </w:rPr>
        <w:t xml:space="preserve"> </w:t>
      </w:r>
      <w:r>
        <w:rPr>
          <w:lang w:val="en-CA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0F76C9" w:rsidRDefault="00B8375E" w:rsidP="00D20BE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Luma adjustment was initially introduced to correct the </w:t>
      </w:r>
      <w:r w:rsidR="000F76C9">
        <w:rPr>
          <w:szCs w:val="22"/>
          <w:lang w:val="en-CA"/>
        </w:rPr>
        <w:t>non-constant luminance</w:t>
      </w:r>
      <w:r>
        <w:rPr>
          <w:szCs w:val="22"/>
          <w:lang w:val="en-CA"/>
        </w:rPr>
        <w:t xml:space="preserve"> error</w:t>
      </w:r>
      <w:r w:rsidR="000F76C9">
        <w:rPr>
          <w:szCs w:val="22"/>
          <w:lang w:val="en-CA"/>
        </w:rPr>
        <w:t xml:space="preserve"> of</w:t>
      </w:r>
      <w:r>
        <w:rPr>
          <w:szCs w:val="22"/>
          <w:lang w:val="en-CA"/>
        </w:rPr>
        <w:t xml:space="preserve"> </w:t>
      </w:r>
      <w:r w:rsidR="000F76C9">
        <w:rPr>
          <w:szCs w:val="22"/>
          <w:lang w:val="en-CA"/>
        </w:rPr>
        <w:t xml:space="preserve">NCL </w:t>
      </w:r>
      <w:proofErr w:type="spellStart"/>
      <w:r w:rsidR="000F76C9">
        <w:rPr>
          <w:szCs w:val="22"/>
          <w:lang w:val="en-CA"/>
        </w:rPr>
        <w:t>YCbCr</w:t>
      </w:r>
      <w:proofErr w:type="spellEnd"/>
      <w:r w:rsidR="000F76C9">
        <w:rPr>
          <w:szCs w:val="22"/>
          <w:lang w:val="en-CA"/>
        </w:rPr>
        <w:t xml:space="preserve"> introduced in</w:t>
      </w:r>
      <w:r>
        <w:rPr>
          <w:szCs w:val="22"/>
          <w:lang w:val="en-CA"/>
        </w:rPr>
        <w:t xml:space="preserve"> chroma downsampling in the pre-processing stage before encoding.</w:t>
      </w:r>
      <w:r w:rsidR="000F76C9">
        <w:rPr>
          <w:szCs w:val="22"/>
          <w:lang w:val="en-CA"/>
        </w:rPr>
        <w:t xml:space="preserve"> The original iterative micro-grading algorithm used in current Anchor generation process is having very high complexity due to the iterative close loop conversion.</w:t>
      </w:r>
      <w:r>
        <w:rPr>
          <w:szCs w:val="22"/>
          <w:lang w:val="en-CA"/>
        </w:rPr>
        <w:t xml:space="preserve"> </w:t>
      </w:r>
      <w:r w:rsidR="0011057F">
        <w:rPr>
          <w:szCs w:val="22"/>
          <w:lang w:val="en-CA"/>
        </w:rPr>
        <w:t>JCTVC-</w:t>
      </w:r>
      <w:r w:rsidR="00107B89">
        <w:rPr>
          <w:szCs w:val="22"/>
          <w:lang w:val="en-CA"/>
        </w:rPr>
        <w:t>X</w:t>
      </w:r>
      <w:r w:rsidR="000168A5">
        <w:rPr>
          <w:szCs w:val="22"/>
          <w:lang w:val="en-CA"/>
        </w:rPr>
        <w:t>0</w:t>
      </w:r>
      <w:r w:rsidR="00107B89">
        <w:rPr>
          <w:szCs w:val="22"/>
          <w:lang w:val="en-CA"/>
        </w:rPr>
        <w:t>0</w:t>
      </w:r>
      <w:r w:rsidR="007B465C">
        <w:rPr>
          <w:szCs w:val="22"/>
          <w:lang w:val="en-CA"/>
        </w:rPr>
        <w:t>72</w:t>
      </w:r>
      <w:r w:rsidR="00D40946">
        <w:rPr>
          <w:szCs w:val="22"/>
          <w:lang w:val="en-CA"/>
        </w:rPr>
        <w:t xml:space="preserve"> </w:t>
      </w:r>
      <w:r w:rsidR="007B465C">
        <w:rPr>
          <w:szCs w:val="22"/>
          <w:lang w:val="en-CA"/>
        </w:rPr>
        <w:fldChar w:fldCharType="begin"/>
      </w:r>
      <w:r w:rsidR="007B465C">
        <w:rPr>
          <w:szCs w:val="22"/>
          <w:lang w:val="en-CA"/>
        </w:rPr>
        <w:instrText xml:space="preserve"> REF _Ref391027170 \r \h </w:instrText>
      </w:r>
      <w:r w:rsidR="007B465C">
        <w:rPr>
          <w:szCs w:val="22"/>
          <w:lang w:val="en-CA"/>
        </w:rPr>
      </w:r>
      <w:r w:rsidR="007B465C">
        <w:rPr>
          <w:szCs w:val="22"/>
          <w:lang w:val="en-CA"/>
        </w:rPr>
        <w:fldChar w:fldCharType="separate"/>
      </w:r>
      <w:r w:rsidR="007B465C">
        <w:rPr>
          <w:szCs w:val="22"/>
          <w:lang w:val="en-CA"/>
        </w:rPr>
        <w:t>[1]</w:t>
      </w:r>
      <w:r w:rsidR="007B465C">
        <w:rPr>
          <w:szCs w:val="22"/>
          <w:lang w:val="en-CA"/>
        </w:rPr>
        <w:fldChar w:fldCharType="end"/>
      </w:r>
      <w:r w:rsidR="0011057F">
        <w:rPr>
          <w:szCs w:val="22"/>
          <w:lang w:val="en-CA"/>
        </w:rPr>
        <w:t xml:space="preserve"> </w:t>
      </w:r>
      <w:r w:rsidR="000F76C9">
        <w:rPr>
          <w:szCs w:val="22"/>
          <w:lang w:val="en-CA"/>
        </w:rPr>
        <w:t>proposed two closed</w:t>
      </w:r>
      <w:r w:rsidR="00297DE5">
        <w:rPr>
          <w:szCs w:val="22"/>
          <w:lang w:val="en-CA"/>
        </w:rPr>
        <w:t>-</w:t>
      </w:r>
      <w:r w:rsidR="000F76C9">
        <w:rPr>
          <w:szCs w:val="22"/>
          <w:lang w:val="en-CA"/>
        </w:rPr>
        <w:t>form solutions to reduce the complexity and</w:t>
      </w:r>
      <w:r>
        <w:rPr>
          <w:szCs w:val="22"/>
          <w:lang w:val="en-CA"/>
        </w:rPr>
        <w:t xml:space="preserve"> test</w:t>
      </w:r>
      <w:r w:rsidR="00C20878">
        <w:rPr>
          <w:szCs w:val="22"/>
          <w:lang w:val="en-CA"/>
        </w:rPr>
        <w:t>ed</w:t>
      </w:r>
      <w:r>
        <w:rPr>
          <w:szCs w:val="22"/>
          <w:lang w:val="en-CA"/>
        </w:rPr>
        <w:t xml:space="preserve"> its </w:t>
      </w:r>
      <w:r w:rsidR="00D04044">
        <w:rPr>
          <w:szCs w:val="22"/>
          <w:lang w:val="en-CA"/>
        </w:rPr>
        <w:t>e</w:t>
      </w:r>
      <w:r>
        <w:rPr>
          <w:szCs w:val="22"/>
          <w:lang w:val="en-CA"/>
        </w:rPr>
        <w:t xml:space="preserve">ffect </w:t>
      </w:r>
      <w:r w:rsidR="000B4A92">
        <w:rPr>
          <w:szCs w:val="22"/>
          <w:lang w:val="en-CA"/>
        </w:rPr>
        <w:t>under</w:t>
      </w:r>
      <w:r>
        <w:rPr>
          <w:szCs w:val="22"/>
          <w:lang w:val="en-CA"/>
        </w:rPr>
        <w:t xml:space="preserve"> various conditions</w:t>
      </w:r>
      <w:r w:rsidR="00BF622A">
        <w:rPr>
          <w:szCs w:val="22"/>
          <w:lang w:val="en-CA"/>
        </w:rPr>
        <w:t xml:space="preserve">. </w:t>
      </w:r>
      <w:bookmarkStart w:id="11" w:name="OLE_LINK15"/>
      <w:bookmarkStart w:id="12" w:name="OLE_LINK16"/>
      <w:bookmarkStart w:id="13" w:name="OLE_LINK17"/>
    </w:p>
    <w:p w:rsidR="00297DE5" w:rsidRDefault="00971150" w:rsidP="00D20BE7">
      <w:pPr>
        <w:jc w:val="both"/>
        <w:rPr>
          <w:lang w:val="en-CA"/>
        </w:rPr>
      </w:pPr>
      <w:r>
        <w:rPr>
          <w:lang w:val="en-CA"/>
        </w:rPr>
        <w:t>The experiments are conducted</w:t>
      </w:r>
      <w:bookmarkStart w:id="14" w:name="_GoBack"/>
      <w:bookmarkEnd w:id="14"/>
      <w:r>
        <w:rPr>
          <w:lang w:val="en-CA"/>
        </w:rPr>
        <w:t xml:space="preserve"> using v0.11 of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 xml:space="preserve"> software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_Ref315090207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[2]</w:t>
      </w:r>
      <w:r>
        <w:rPr>
          <w:lang w:val="en-CA"/>
        </w:rPr>
        <w:fldChar w:fldCharType="end"/>
      </w:r>
      <w:r>
        <w:rPr>
          <w:lang w:val="en-CA"/>
        </w:rPr>
        <w:t xml:space="preserve"> and are purely conversion-only tests consisting end to end RGB to YCbCr420 to RGB conversion. </w:t>
      </w:r>
      <w:r w:rsidR="00D20BE7">
        <w:rPr>
          <w:lang w:val="en-CA"/>
        </w:rPr>
        <w:t>Several luma adjustment algorithms</w:t>
      </w:r>
      <w:r w:rsidR="00297DE5">
        <w:rPr>
          <w:lang w:val="en-CA"/>
        </w:rPr>
        <w:t xml:space="preserve"> are evaluated</w:t>
      </w:r>
      <w:r w:rsidR="00297DE5" w:rsidRPr="00297DE5">
        <w:rPr>
          <w:lang w:val="en-CA"/>
        </w:rPr>
        <w:t xml:space="preserve"> </w:t>
      </w:r>
      <w:r w:rsidR="00297DE5">
        <w:rPr>
          <w:lang w:val="en-CA"/>
        </w:rPr>
        <w:t>by setting different values of parameter “</w:t>
      </w:r>
      <w:proofErr w:type="spellStart"/>
      <w:r w:rsidR="00297DE5" w:rsidRPr="00107B89">
        <w:rPr>
          <w:lang w:val="en-CA"/>
        </w:rPr>
        <w:t>ClosedLoopConversion</w:t>
      </w:r>
      <w:proofErr w:type="spellEnd"/>
      <w:r w:rsidR="00297DE5">
        <w:rPr>
          <w:lang w:val="en-CA"/>
        </w:rPr>
        <w:t xml:space="preserve">” in </w:t>
      </w:r>
      <w:proofErr w:type="spellStart"/>
      <w:r w:rsidR="00297DE5">
        <w:rPr>
          <w:lang w:val="en-CA"/>
        </w:rPr>
        <w:t>HDRTools</w:t>
      </w:r>
      <w:proofErr w:type="spellEnd"/>
      <w:r w:rsidR="00297DE5">
        <w:rPr>
          <w:lang w:val="en-CA"/>
        </w:rPr>
        <w:t xml:space="preserve"> configuration file:</w:t>
      </w:r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 xml:space="preserve">Direct: </w:t>
      </w:r>
      <w:r w:rsidR="00A61529">
        <w:rPr>
          <w:lang w:val="en-CA"/>
        </w:rPr>
        <w:t>d</w:t>
      </w:r>
      <w:r w:rsidRPr="00297DE5">
        <w:rPr>
          <w:lang w:val="en-CA"/>
        </w:rPr>
        <w:t>isable luma adjust (</w:t>
      </w:r>
      <w:bookmarkStart w:id="15" w:name="OLE_LINK48"/>
      <w:bookmarkStart w:id="16" w:name="OLE_LINK49"/>
      <w:proofErr w:type="spellStart"/>
      <w:r w:rsidRPr="00297DE5">
        <w:rPr>
          <w:lang w:val="en-CA"/>
        </w:rPr>
        <w:t>ClosedLoopCon</w:t>
      </w:r>
      <w:bookmarkStart w:id="17" w:name="OLE_LINK57"/>
      <w:bookmarkStart w:id="18" w:name="OLE_LINK58"/>
      <w:r w:rsidRPr="00297DE5">
        <w:rPr>
          <w:lang w:val="en-CA"/>
        </w:rPr>
        <w:t>version</w:t>
      </w:r>
      <w:proofErr w:type="spellEnd"/>
      <w:r w:rsidRPr="00297DE5">
        <w:rPr>
          <w:lang w:val="en-CA"/>
        </w:rPr>
        <w:t xml:space="preserve"> = 0)</w:t>
      </w:r>
      <w:bookmarkEnd w:id="17"/>
      <w:bookmarkEnd w:id="18"/>
    </w:p>
    <w:bookmarkEnd w:id="15"/>
    <w:bookmarkEnd w:id="16"/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 xml:space="preserve">Micro-grading: iterative luma adjust with 10 iterations </w:t>
      </w:r>
      <w:bookmarkStart w:id="19" w:name="OLE_LINK50"/>
      <w:bookmarkStart w:id="20" w:name="OLE_LINK51"/>
      <w:bookmarkStart w:id="21" w:name="OLE_LINK52"/>
      <w:bookmarkStart w:id="22" w:name="OLE_LINK53"/>
      <w:r w:rsidRPr="00297DE5">
        <w:rPr>
          <w:lang w:val="en-CA"/>
        </w:rPr>
        <w:t>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5)</w:t>
      </w:r>
      <w:bookmarkEnd w:id="19"/>
      <w:bookmarkEnd w:id="20"/>
      <w:bookmarkEnd w:id="21"/>
      <w:bookmarkEnd w:id="22"/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bookmarkStart w:id="23" w:name="OLE_LINK54"/>
      <w:bookmarkStart w:id="24" w:name="OLE_LINK55"/>
      <w:bookmarkStart w:id="25" w:name="OLE_LINK56"/>
      <w:r w:rsidRPr="00297DE5">
        <w:rPr>
          <w:lang w:val="en-CA"/>
        </w:rPr>
        <w:t xml:space="preserve">Algorithm1: </w:t>
      </w:r>
      <w:bookmarkEnd w:id="23"/>
      <w:bookmarkEnd w:id="24"/>
      <w:bookmarkEnd w:id="25"/>
      <w:r w:rsidRPr="00297DE5">
        <w:rPr>
          <w:lang w:val="en-CA"/>
        </w:rPr>
        <w:t>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16)</w:t>
      </w:r>
    </w:p>
    <w:p w:rsidR="00297DE5" w:rsidRPr="00297DE5" w:rsidRDefault="00297DE5" w:rsidP="00297DE5">
      <w:pPr>
        <w:pStyle w:val="ListParagraph"/>
        <w:numPr>
          <w:ilvl w:val="0"/>
          <w:numId w:val="23"/>
        </w:numPr>
        <w:jc w:val="both"/>
        <w:rPr>
          <w:lang w:val="en-CA"/>
        </w:rPr>
      </w:pPr>
      <w:r w:rsidRPr="00297DE5">
        <w:rPr>
          <w:lang w:val="en-CA"/>
        </w:rPr>
        <w:t>Algorithm2: (</w:t>
      </w:r>
      <w:proofErr w:type="spellStart"/>
      <w:r w:rsidRPr="00297DE5">
        <w:rPr>
          <w:lang w:val="en-CA"/>
        </w:rPr>
        <w:t>ClosedLoopConversion</w:t>
      </w:r>
      <w:proofErr w:type="spellEnd"/>
      <w:r w:rsidRPr="00297DE5">
        <w:rPr>
          <w:lang w:val="en-CA"/>
        </w:rPr>
        <w:t xml:space="preserve"> = 17)</w:t>
      </w:r>
    </w:p>
    <w:bookmarkEnd w:id="11"/>
    <w:bookmarkEnd w:id="12"/>
    <w:bookmarkEnd w:id="13"/>
    <w:p w:rsidR="00D20BE7" w:rsidRDefault="000F76C9" w:rsidP="00D20BE7">
      <w:pPr>
        <w:jc w:val="both"/>
        <w:rPr>
          <w:szCs w:val="22"/>
          <w:lang w:val="en-CA"/>
        </w:rPr>
      </w:pPr>
      <w:r>
        <w:rPr>
          <w:lang w:val="en-CA"/>
        </w:rPr>
        <w:t xml:space="preserve">The </w:t>
      </w:r>
      <w:proofErr w:type="spellStart"/>
      <w:r>
        <w:rPr>
          <w:lang w:val="en-CA"/>
        </w:rPr>
        <w:t>downsampling</w:t>
      </w:r>
      <w:proofErr w:type="spellEnd"/>
      <w:r>
        <w:rPr>
          <w:lang w:val="en-CA"/>
        </w:rPr>
        <w:t xml:space="preserve"> filter and </w:t>
      </w:r>
      <w:proofErr w:type="spellStart"/>
      <w:r>
        <w:rPr>
          <w:lang w:val="en-CA"/>
        </w:rPr>
        <w:t>upsampling</w:t>
      </w:r>
      <w:proofErr w:type="spellEnd"/>
      <w:r>
        <w:rPr>
          <w:lang w:val="en-CA"/>
        </w:rPr>
        <w:t xml:space="preserve"> filter used in pre-processing are kept same as in Anchor generation process. In post process, an additional test set with mismatched </w:t>
      </w:r>
      <w:proofErr w:type="spellStart"/>
      <w:r>
        <w:rPr>
          <w:lang w:val="en-CA"/>
        </w:rPr>
        <w:t>upsampling</w:t>
      </w:r>
      <w:proofErr w:type="spellEnd"/>
      <w:r>
        <w:rPr>
          <w:lang w:val="en-CA"/>
        </w:rPr>
        <w:t xml:space="preserve"> filters are conducted as well.</w:t>
      </w:r>
      <w:r w:rsidR="00971150">
        <w:rPr>
          <w:lang w:val="en-CA"/>
        </w:rPr>
        <w:t xml:space="preserve"> </w:t>
      </w:r>
      <w:r w:rsidR="00971150" w:rsidRPr="00971150">
        <w:rPr>
          <w:lang w:val="en-CA"/>
        </w:rPr>
        <w:fldChar w:fldCharType="begin"/>
      </w:r>
      <w:r w:rsidR="00971150" w:rsidRPr="00971150">
        <w:rPr>
          <w:lang w:val="en-CA"/>
        </w:rPr>
        <w:instrText xml:space="preserve"> REF _Ref451855481 \h  \* MERGEFORMAT </w:instrText>
      </w:r>
      <w:r w:rsidR="00971150" w:rsidRPr="00971150">
        <w:rPr>
          <w:lang w:val="en-CA"/>
        </w:rPr>
      </w:r>
      <w:r w:rsidR="00971150" w:rsidRPr="00971150">
        <w:rPr>
          <w:lang w:val="en-CA"/>
        </w:rPr>
        <w:fldChar w:fldCharType="separate"/>
      </w:r>
      <w:r w:rsidR="00971150" w:rsidRPr="00971150">
        <w:t xml:space="preserve">Table </w:t>
      </w:r>
      <w:r w:rsidR="00971150" w:rsidRPr="00971150">
        <w:rPr>
          <w:noProof/>
        </w:rPr>
        <w:t>1</w:t>
      </w:r>
      <w:r w:rsidR="00971150" w:rsidRPr="00971150">
        <w:rPr>
          <w:lang w:val="en-CA"/>
        </w:rPr>
        <w:fldChar w:fldCharType="end"/>
      </w:r>
      <w:r w:rsidR="00971150" w:rsidRPr="00971150">
        <w:rPr>
          <w:lang w:val="en-CA"/>
        </w:rPr>
        <w:t xml:space="preserve"> summarizes</w:t>
      </w:r>
      <w:r w:rsidR="00971150">
        <w:rPr>
          <w:lang w:val="en-CA"/>
        </w:rPr>
        <w:t xml:space="preserve"> the parameter settings in the 16 test cases.</w:t>
      </w:r>
      <w:r w:rsidR="009239DE">
        <w:rPr>
          <w:lang w:val="en-CA"/>
        </w:rPr>
        <w:t xml:space="preserve"> Note that one difference from this experiment to the Anchor is that the parameters </w:t>
      </w:r>
      <w:proofErr w:type="spellStart"/>
      <w:r w:rsidR="009239DE" w:rsidRPr="009239DE">
        <w:rPr>
          <w:lang w:val="en-CA"/>
        </w:rPr>
        <w:t>OutputChromaLocationTop</w:t>
      </w:r>
      <w:proofErr w:type="spellEnd"/>
      <w:r w:rsidR="009239DE">
        <w:rPr>
          <w:lang w:val="en-CA"/>
        </w:rPr>
        <w:t xml:space="preserve">, </w:t>
      </w:r>
      <w:proofErr w:type="spellStart"/>
      <w:r w:rsidR="009239DE" w:rsidRPr="009239DE">
        <w:rPr>
          <w:lang w:val="en-CA"/>
        </w:rPr>
        <w:t>OutputChromaLocationBottom</w:t>
      </w:r>
      <w:proofErr w:type="spellEnd"/>
      <w:r w:rsidR="009239DE">
        <w:rPr>
          <w:lang w:val="en-CA"/>
        </w:rPr>
        <w:t xml:space="preserve">, </w:t>
      </w:r>
      <w:proofErr w:type="spellStart"/>
      <w:r w:rsidR="009239DE" w:rsidRPr="009239DE">
        <w:rPr>
          <w:lang w:val="en-CA"/>
        </w:rPr>
        <w:t>SourceChromaLocationTop</w:t>
      </w:r>
      <w:proofErr w:type="spellEnd"/>
      <w:r w:rsidR="009239DE">
        <w:rPr>
          <w:lang w:val="en-CA"/>
        </w:rPr>
        <w:t xml:space="preserve">, </w:t>
      </w:r>
      <w:proofErr w:type="spellStart"/>
      <w:proofErr w:type="gramStart"/>
      <w:r w:rsidR="009239DE" w:rsidRPr="009239DE">
        <w:rPr>
          <w:lang w:val="en-CA"/>
        </w:rPr>
        <w:t>SourceChromaLocationBottom</w:t>
      </w:r>
      <w:proofErr w:type="spellEnd"/>
      <w:proofErr w:type="gramEnd"/>
      <w:r w:rsidR="009239DE">
        <w:rPr>
          <w:lang w:val="en-CA"/>
        </w:rPr>
        <w:t xml:space="preserve"> are set to default value (0) instead of 2 which is used in Anchor.</w:t>
      </w:r>
      <w:r>
        <w:rPr>
          <w:lang w:val="en-CA"/>
        </w:rPr>
        <w:t xml:space="preserve">   </w:t>
      </w:r>
    </w:p>
    <w:p w:rsidR="00297DE5" w:rsidRDefault="00297DE5" w:rsidP="00971150">
      <w:pPr>
        <w:jc w:val="center"/>
        <w:rPr>
          <w:b/>
          <w:sz w:val="20"/>
        </w:rPr>
      </w:pPr>
      <w:bookmarkStart w:id="26" w:name="_Ref451855481"/>
    </w:p>
    <w:p w:rsidR="00D20BE7" w:rsidRPr="0033152B" w:rsidRDefault="00971150" w:rsidP="00971150">
      <w:pPr>
        <w:jc w:val="center"/>
        <w:rPr>
          <w:b/>
          <w:sz w:val="20"/>
          <w:szCs w:val="22"/>
          <w:lang w:val="en-CA"/>
        </w:rPr>
      </w:pPr>
      <w:proofErr w:type="gramStart"/>
      <w:r w:rsidRPr="0033152B">
        <w:rPr>
          <w:b/>
          <w:sz w:val="20"/>
        </w:rPr>
        <w:lastRenderedPageBreak/>
        <w:t xml:space="preserve">Table </w:t>
      </w:r>
      <w:r w:rsidRPr="0033152B">
        <w:rPr>
          <w:b/>
          <w:sz w:val="20"/>
        </w:rPr>
        <w:fldChar w:fldCharType="begin"/>
      </w:r>
      <w:r w:rsidRPr="0033152B">
        <w:rPr>
          <w:b/>
          <w:sz w:val="20"/>
        </w:rPr>
        <w:instrText xml:space="preserve"> SEQ Table \* ARABIC </w:instrText>
      </w:r>
      <w:r w:rsidRPr="0033152B">
        <w:rPr>
          <w:b/>
          <w:sz w:val="20"/>
        </w:rPr>
        <w:fldChar w:fldCharType="separate"/>
      </w:r>
      <w:r w:rsidRPr="0033152B">
        <w:rPr>
          <w:b/>
          <w:noProof/>
          <w:sz w:val="20"/>
        </w:rPr>
        <w:t>1</w:t>
      </w:r>
      <w:r w:rsidRPr="0033152B">
        <w:rPr>
          <w:b/>
          <w:sz w:val="20"/>
        </w:rPr>
        <w:fldChar w:fldCharType="end"/>
      </w:r>
      <w:bookmarkEnd w:id="26"/>
      <w:r w:rsidRPr="0033152B">
        <w:rPr>
          <w:b/>
          <w:sz w:val="20"/>
        </w:rPr>
        <w:t>.</w:t>
      </w:r>
      <w:proofErr w:type="gramEnd"/>
      <w:r w:rsidRPr="0033152B">
        <w:rPr>
          <w:b/>
          <w:sz w:val="20"/>
        </w:rPr>
        <w:t xml:space="preserve"> Parameter setting in Test Cases </w:t>
      </w: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2580"/>
        <w:gridCol w:w="306"/>
        <w:gridCol w:w="306"/>
        <w:gridCol w:w="513"/>
        <w:gridCol w:w="513"/>
        <w:gridCol w:w="306"/>
        <w:gridCol w:w="306"/>
        <w:gridCol w:w="513"/>
        <w:gridCol w:w="513"/>
        <w:gridCol w:w="306"/>
        <w:gridCol w:w="450"/>
        <w:gridCol w:w="450"/>
        <w:gridCol w:w="450"/>
        <w:gridCol w:w="400"/>
        <w:gridCol w:w="400"/>
        <w:gridCol w:w="400"/>
        <w:gridCol w:w="400"/>
      </w:tblGrid>
      <w:tr w:rsidR="00507FF5" w:rsidRPr="0033152B" w:rsidTr="00507FF5">
        <w:trPr>
          <w:trHeight w:val="585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ct709 match </w:t>
            </w:r>
            <w:proofErr w:type="spellStart"/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upfilter</w:t>
            </w:r>
            <w:proofErr w:type="spellEnd"/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ct2020 match </w:t>
            </w:r>
            <w:proofErr w:type="spellStart"/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upfilter</w:t>
            </w:r>
            <w:proofErr w:type="spellEnd"/>
          </w:p>
        </w:tc>
        <w:tc>
          <w:tcPr>
            <w:tcW w:w="160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ct709 mismatch </w:t>
            </w:r>
            <w:proofErr w:type="spellStart"/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upfilter</w:t>
            </w:r>
            <w:proofErr w:type="spellEnd"/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ct2020 mismatch </w:t>
            </w:r>
            <w:proofErr w:type="spellStart"/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upfilter</w:t>
            </w:r>
            <w:proofErr w:type="spellEnd"/>
          </w:p>
        </w:tc>
      </w:tr>
      <w:tr w:rsidR="00507FF5" w:rsidRPr="0033152B" w:rsidTr="00D20BE7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9711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Test</w:t>
            </w:r>
            <w:r w:rsidR="00971150"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 C</w:t>
            </w: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ase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>16</w:t>
            </w:r>
          </w:p>
        </w:tc>
      </w:tr>
      <w:tr w:rsidR="00507FF5" w:rsidRPr="0033152B" w:rsidTr="00507FF5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Pre</w:t>
            </w:r>
            <w:r w:rsidR="009B420C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-</w:t>
            </w: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process: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07FF5" w:rsidRPr="0033152B" w:rsidTr="00D20BE7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OutputColorPrimaries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</w:tr>
      <w:tr w:rsidR="00507FF5" w:rsidRPr="0033152B" w:rsidTr="00D20BE7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ChromaDownsampleFilter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2</w:t>
            </w:r>
          </w:p>
        </w:tc>
      </w:tr>
      <w:tr w:rsidR="00507FF5" w:rsidRPr="0033152B" w:rsidTr="00D20BE7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ChromaUpsampleFilter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</w:tr>
      <w:tr w:rsidR="00507FF5" w:rsidRPr="0033152B" w:rsidTr="00D20BE7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bookmarkStart w:id="27" w:name="OLE_LINK45"/>
            <w:bookmarkStart w:id="28" w:name="OLE_LINK46"/>
            <w:bookmarkStart w:id="29" w:name="OLE_LINK47"/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ClosedLoopConversion</w:t>
            </w:r>
            <w:bookmarkEnd w:id="27"/>
            <w:bookmarkEnd w:id="28"/>
            <w:bookmarkEnd w:id="29"/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sz w:val="18"/>
                <w:szCs w:val="18"/>
                <w:lang w:eastAsia="zh-CN"/>
              </w:rPr>
              <w:t>17</w:t>
            </w:r>
          </w:p>
        </w:tc>
      </w:tr>
      <w:tr w:rsidR="00507FF5" w:rsidRPr="0033152B" w:rsidTr="00507FF5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9B42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</w:pP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Post</w:t>
            </w:r>
            <w:r w:rsidR="009B420C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-</w:t>
            </w:r>
            <w:r w:rsidRPr="0033152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zh-CN"/>
              </w:rPr>
              <w:t>process: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07FF5" w:rsidRPr="0033152B" w:rsidTr="00D20BE7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SourceColorPrimaries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:rsidR="00507FF5" w:rsidRPr="0033152B" w:rsidTr="00D20BE7">
        <w:trPr>
          <w:trHeight w:val="315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D20B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ChromaUpsampleFilter</w:t>
            </w:r>
            <w:proofErr w:type="spellEnd"/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7FF5" w:rsidRPr="0033152B" w:rsidRDefault="00507FF5" w:rsidP="00507FF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3152B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6</w:t>
            </w:r>
          </w:p>
        </w:tc>
      </w:tr>
    </w:tbl>
    <w:p w:rsidR="007B465C" w:rsidRDefault="007B465C" w:rsidP="00725E47">
      <w:pPr>
        <w:jc w:val="both"/>
        <w:rPr>
          <w:szCs w:val="22"/>
          <w:lang w:val="en-CA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30" w:name="_Toc341951811"/>
      <w:r>
        <w:t>Simulation results</w:t>
      </w:r>
      <w:r w:rsidR="00F35982" w:rsidRPr="006D1415">
        <w:t xml:space="preserve"> </w:t>
      </w:r>
      <w:bookmarkEnd w:id="30"/>
    </w:p>
    <w:p w:rsidR="00B40B58" w:rsidRDefault="00793F7F" w:rsidP="00FC5F61">
      <w:pPr>
        <w:jc w:val="both"/>
      </w:pP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_Ref368998184 \h </w:instrText>
      </w:r>
      <w:r w:rsidR="00270282">
        <w:rPr>
          <w:szCs w:val="22"/>
          <w:lang w:val="en-CA"/>
        </w:rPr>
        <w:instrText xml:space="preserve"> \* MERGEFORMAT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33152B" w:rsidRPr="00270282">
        <w:rPr>
          <w:szCs w:val="22"/>
          <w:lang w:val="en-CA"/>
        </w:rPr>
        <w:t>Table 2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shows the PSNR results for conversion </w:t>
      </w:r>
      <w:r w:rsidR="000B4A92">
        <w:rPr>
          <w:szCs w:val="22"/>
          <w:lang w:val="en-CA"/>
        </w:rPr>
        <w:t xml:space="preserve">only </w:t>
      </w:r>
      <w:r w:rsidR="00B40B58">
        <w:rPr>
          <w:szCs w:val="22"/>
          <w:lang w:val="en-CA"/>
        </w:rPr>
        <w:t>in different test cases</w:t>
      </w:r>
      <w:r>
        <w:rPr>
          <w:szCs w:val="22"/>
          <w:lang w:val="en-CA"/>
        </w:rPr>
        <w:t>.</w:t>
      </w:r>
      <w:r w:rsidR="003F7D8E" w:rsidRPr="00270282">
        <w:rPr>
          <w:szCs w:val="22"/>
          <w:lang w:val="en-CA"/>
        </w:rPr>
        <w:t xml:space="preserve"> </w:t>
      </w:r>
      <w:r w:rsidR="00BA5BED" w:rsidRPr="00270282">
        <w:rPr>
          <w:szCs w:val="22"/>
          <w:lang w:val="en-CA"/>
        </w:rPr>
        <w:t>These results match those provided in JCTVC-X00</w:t>
      </w:r>
      <w:r w:rsidR="00B40B58" w:rsidRPr="00270282">
        <w:rPr>
          <w:szCs w:val="22"/>
          <w:lang w:val="en-CA"/>
        </w:rPr>
        <w:t>72</w:t>
      </w:r>
      <w:r w:rsidR="00BA5BED" w:rsidRPr="00270282">
        <w:rPr>
          <w:szCs w:val="22"/>
          <w:lang w:val="en-CA"/>
        </w:rPr>
        <w:t xml:space="preserve"> (Table </w:t>
      </w:r>
      <w:r w:rsidR="00B40B58" w:rsidRPr="00270282">
        <w:rPr>
          <w:szCs w:val="22"/>
          <w:lang w:val="en-CA"/>
        </w:rPr>
        <w:t>1-4</w:t>
      </w:r>
      <w:r w:rsidR="00BA5BED" w:rsidRPr="00270282">
        <w:rPr>
          <w:szCs w:val="22"/>
          <w:lang w:val="en-CA"/>
        </w:rPr>
        <w:t xml:space="preserve">). </w:t>
      </w:r>
      <w:r w:rsidR="00B40B58" w:rsidRPr="00270282">
        <w:rPr>
          <w:szCs w:val="22"/>
          <w:lang w:val="en-CA"/>
        </w:rPr>
        <w:t xml:space="preserve">It can be observed from the results that Algorithm 2 minimizing the linear luminance closely resembles in performance the luma micro-grading algorithm. The difference between the performance of Algorithm 2 and Micro-grading is smaller than the drop in performance of either of these two algorithms when the </w:t>
      </w:r>
      <w:proofErr w:type="spellStart"/>
      <w:r w:rsidR="00B40B58" w:rsidRPr="00270282">
        <w:rPr>
          <w:szCs w:val="22"/>
          <w:lang w:val="en-CA"/>
        </w:rPr>
        <w:t>upsampling</w:t>
      </w:r>
      <w:proofErr w:type="spellEnd"/>
      <w:r w:rsidR="00B40B58" w:rsidRPr="00270282">
        <w:rPr>
          <w:szCs w:val="22"/>
          <w:lang w:val="en-CA"/>
        </w:rPr>
        <w:t xml:space="preserve"> filter in the “decoder” does not match the </w:t>
      </w:r>
      <w:proofErr w:type="spellStart"/>
      <w:r w:rsidR="00B40B58" w:rsidRPr="00270282">
        <w:rPr>
          <w:szCs w:val="22"/>
          <w:lang w:val="en-CA"/>
        </w:rPr>
        <w:t>upsampling</w:t>
      </w:r>
      <w:proofErr w:type="spellEnd"/>
      <w:r w:rsidR="00B40B58" w:rsidRPr="00270282">
        <w:rPr>
          <w:szCs w:val="22"/>
          <w:lang w:val="en-CA"/>
        </w:rPr>
        <w:t xml:space="preserve"> filter in the “encoder”.</w:t>
      </w:r>
      <w:r w:rsidR="00B7081E">
        <w:rPr>
          <w:szCs w:val="22"/>
          <w:lang w:val="en-CA"/>
        </w:rPr>
        <w:t xml:space="preserve"> Per-sequence results can be found in the attached excel sheet.</w:t>
      </w:r>
    </w:p>
    <w:p w:rsidR="00FC5F61" w:rsidRDefault="00FC5F61" w:rsidP="00032A2C">
      <w:pPr>
        <w:pStyle w:val="Caption"/>
        <w:jc w:val="center"/>
      </w:pPr>
      <w:bookmarkStart w:id="31" w:name="_Ref368998184"/>
      <w:bookmarkStart w:id="32" w:name="OLE_LINK24"/>
      <w:bookmarkStart w:id="33" w:name="OLE_LINK25"/>
      <w:bookmarkStart w:id="34" w:name="OLE_LINK26"/>
      <w:bookmarkStart w:id="35" w:name="OLE_LINK34"/>
      <w:bookmarkStart w:id="36" w:name="OLE_LINK35"/>
      <w:bookmarkStart w:id="37" w:name="_Ref361310567"/>
    </w:p>
    <w:p w:rsidR="00032A2C" w:rsidRDefault="00032A2C" w:rsidP="00032A2C">
      <w:pPr>
        <w:pStyle w:val="Caption"/>
        <w:jc w:val="center"/>
      </w:pPr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B40B58">
        <w:rPr>
          <w:noProof/>
        </w:rPr>
        <w:t>2</w:t>
      </w:r>
      <w:r w:rsidR="00A56CA4" w:rsidRPr="00FA1324">
        <w:fldChar w:fldCharType="end"/>
      </w:r>
      <w:bookmarkEnd w:id="31"/>
      <w:r w:rsidRPr="00FA1324">
        <w:t>.</w:t>
      </w:r>
      <w:proofErr w:type="gramEnd"/>
      <w:r w:rsidRPr="00FA1324">
        <w:t xml:space="preserve"> </w:t>
      </w:r>
      <w:r w:rsidR="001870FB">
        <w:t xml:space="preserve">PSNR for conversion results of Y’CbCr </w:t>
      </w:r>
      <w:bookmarkEnd w:id="32"/>
      <w:bookmarkEnd w:id="33"/>
      <w:bookmarkEnd w:id="34"/>
      <w:r w:rsidR="00B40B58">
        <w:t>in different test cases</w:t>
      </w:r>
    </w:p>
    <w:tbl>
      <w:tblPr>
        <w:tblW w:w="963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915"/>
        <w:gridCol w:w="1086"/>
        <w:gridCol w:w="1260"/>
        <w:gridCol w:w="796"/>
        <w:gridCol w:w="796"/>
        <w:gridCol w:w="796"/>
        <w:gridCol w:w="796"/>
        <w:gridCol w:w="796"/>
        <w:gridCol w:w="796"/>
        <w:gridCol w:w="796"/>
        <w:gridCol w:w="797"/>
      </w:tblGrid>
      <w:tr w:rsidR="00D71882" w:rsidRPr="001222E7" w:rsidTr="00D71882">
        <w:trPr>
          <w:trHeight w:val="315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35"/>
          <w:bookmarkEnd w:id="36"/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proofErr w:type="spellStart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tPSNR</w:t>
            </w:r>
            <w:proofErr w:type="spellEnd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-X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proofErr w:type="spellStart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tPSNR</w:t>
            </w:r>
            <w:proofErr w:type="spellEnd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-Y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proofErr w:type="spellStart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tPSNR</w:t>
            </w:r>
            <w:proofErr w:type="spellEnd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-Z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proofErr w:type="spellStart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tPSNR</w:t>
            </w:r>
            <w:proofErr w:type="spellEnd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-XYZ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proofErr w:type="spellStart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tOSNR</w:t>
            </w:r>
            <w:proofErr w:type="spellEnd"/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-XYZ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DE100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MD100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222E7" w:rsidRPr="001222E7" w:rsidRDefault="001222E7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b/>
                <w:bCs/>
                <w:color w:val="000000"/>
                <w:sz w:val="18"/>
                <w:szCs w:val="22"/>
                <w:lang w:eastAsia="zh-CN"/>
              </w:rPr>
              <w:t>PSNRL100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BT.709 in BT.709 container</w:t>
            </w:r>
          </w:p>
        </w:tc>
        <w:tc>
          <w:tcPr>
            <w:tcW w:w="10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matched </w:t>
            </w:r>
            <w:proofErr w:type="spellStart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upsampling</w:t>
            </w:r>
            <w:proofErr w:type="spellEnd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 filter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direct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50.96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55.04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47.97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50.30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50.29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39.28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22.59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45.48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micro-grading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56.51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69.78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47.64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51.83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51.35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49.63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59.37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46.79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22.47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44.13</w:t>
            </w:r>
          </w:p>
        </w:tc>
      </w:tr>
      <w:tr w:rsidR="009877F9" w:rsidRPr="001222E7" w:rsidTr="009877F9">
        <w:trPr>
          <w:trHeight w:val="315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56.50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67.02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47.61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sz w:val="18"/>
                <w:szCs w:val="18"/>
              </w:rPr>
            </w:pPr>
            <w:r w:rsidRPr="009877F9">
              <w:rPr>
                <w:sz w:val="18"/>
                <w:szCs w:val="18"/>
              </w:rPr>
              <w:t>51.78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22.59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49.29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mismatched </w:t>
            </w:r>
            <w:proofErr w:type="spellStart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upsampling</w:t>
            </w:r>
            <w:proofErr w:type="spellEnd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 filter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direct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51.17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55.24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22.38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45.49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micro-grading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55.87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64.56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47.72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48.33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56.80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53.36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46.81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39.71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22.24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43.78</w:t>
            </w:r>
          </w:p>
        </w:tc>
      </w:tr>
      <w:tr w:rsidR="009877F9" w:rsidRPr="001222E7" w:rsidTr="009877F9">
        <w:trPr>
          <w:trHeight w:val="315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55.86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63.38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47.68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51.16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39.68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22.37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48.13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BT.2020 container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matched </w:t>
            </w:r>
            <w:proofErr w:type="spellStart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upsampling</w:t>
            </w:r>
            <w:proofErr w:type="spellEnd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 filter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direct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52.65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62.76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45.52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49.41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48.36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micro-grading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54.33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69.66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50.27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56.59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46.05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49.07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44.95</w:t>
            </w:r>
          </w:p>
        </w:tc>
      </w:tr>
      <w:tr w:rsidR="009877F9" w:rsidRPr="001222E7" w:rsidTr="009877F9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68.46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49.45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50.03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mismatched </w:t>
            </w:r>
            <w:proofErr w:type="spellStart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upsampling</w:t>
            </w:r>
            <w:proofErr w:type="spellEnd"/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 xml:space="preserve"> filter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direct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52.82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62.95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49.55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48.39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micro-grading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54.37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68.43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49.90</w:t>
            </w:r>
          </w:p>
        </w:tc>
      </w:tr>
      <w:tr w:rsidR="009877F9" w:rsidRPr="001222E7" w:rsidTr="009877F9">
        <w:trPr>
          <w:trHeight w:val="300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55.78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46.11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49.78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44.84</w:t>
            </w:r>
          </w:p>
        </w:tc>
      </w:tr>
      <w:tr w:rsidR="009877F9" w:rsidRPr="001222E7" w:rsidTr="009877F9">
        <w:trPr>
          <w:trHeight w:val="315"/>
        </w:trPr>
        <w:tc>
          <w:tcPr>
            <w:tcW w:w="9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7F9" w:rsidRPr="001222E7" w:rsidRDefault="009877F9" w:rsidP="001222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8"/>
                <w:szCs w:val="22"/>
                <w:lang w:eastAsia="zh-CN"/>
              </w:rPr>
            </w:pPr>
            <w:r w:rsidRPr="001222E7">
              <w:rPr>
                <w:rFonts w:eastAsia="Times New Roman"/>
                <w:color w:val="000000"/>
                <w:sz w:val="18"/>
                <w:szCs w:val="22"/>
                <w:lang w:eastAsia="zh-CN"/>
              </w:rPr>
              <w:t>algorithm2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54.40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67.32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45.36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49.57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48.44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38.21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22.68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77F9" w:rsidRPr="009877F9" w:rsidRDefault="009877F9">
            <w:pPr>
              <w:jc w:val="center"/>
              <w:rPr>
                <w:color w:val="000000"/>
                <w:sz w:val="18"/>
                <w:szCs w:val="18"/>
              </w:rPr>
            </w:pPr>
            <w:r w:rsidRPr="009877F9">
              <w:rPr>
                <w:color w:val="000000"/>
                <w:sz w:val="18"/>
                <w:szCs w:val="18"/>
              </w:rPr>
              <w:t>49.68</w:t>
            </w:r>
          </w:p>
        </w:tc>
      </w:tr>
    </w:tbl>
    <w:p w:rsidR="00D177DB" w:rsidRDefault="0033152B" w:rsidP="00D177DB">
      <w:pPr>
        <w:jc w:val="both"/>
      </w:pPr>
      <w:r w:rsidRPr="00270282">
        <w:rPr>
          <w:szCs w:val="22"/>
          <w:lang w:val="en-CA"/>
        </w:rPr>
        <w:t>We also observed the complexity difference between the tested algorithms. All the conversions are conducted on the same testing platform</w:t>
      </w:r>
      <w:r w:rsidR="00270282" w:rsidRPr="00270282">
        <w:rPr>
          <w:szCs w:val="22"/>
          <w:lang w:val="en-CA"/>
        </w:rPr>
        <w:t xml:space="preserve"> (Xeon-E5-2643v2@3.5GHz, RAM=128GB</w:t>
      </w:r>
      <w:r w:rsidRPr="00270282">
        <w:rPr>
          <w:szCs w:val="22"/>
          <w:lang w:val="en-CA"/>
        </w:rPr>
        <w:t xml:space="preserve"> CentOS </w:t>
      </w:r>
      <w:r w:rsidR="00270282" w:rsidRPr="00270282">
        <w:rPr>
          <w:szCs w:val="22"/>
          <w:lang w:val="en-CA"/>
        </w:rPr>
        <w:t xml:space="preserve">system). </w:t>
      </w:r>
      <w:r w:rsidRPr="00270282">
        <w:rPr>
          <w:szCs w:val="22"/>
          <w:lang w:val="en-CA"/>
        </w:rPr>
        <w:t xml:space="preserve">Measured by the conversion speed in frames per second (fps), </w:t>
      </w:r>
      <w:r w:rsidR="00676B04">
        <w:rPr>
          <w:szCs w:val="22"/>
          <w:lang w:val="en-CA"/>
        </w:rPr>
        <w:fldChar w:fldCharType="begin"/>
      </w:r>
      <w:r w:rsidR="00676B04">
        <w:rPr>
          <w:szCs w:val="22"/>
          <w:lang w:val="en-CA"/>
        </w:rPr>
        <w:instrText xml:space="preserve"> REF _Ref451861052 \h </w:instrText>
      </w:r>
      <w:r w:rsidR="00676B04">
        <w:rPr>
          <w:szCs w:val="22"/>
          <w:lang w:val="en-CA"/>
        </w:rPr>
      </w:r>
      <w:r w:rsidR="00676B04">
        <w:rPr>
          <w:szCs w:val="22"/>
          <w:lang w:val="en-CA"/>
        </w:rPr>
        <w:fldChar w:fldCharType="separate"/>
      </w:r>
      <w:r w:rsidR="00676B04" w:rsidRPr="00FA1324">
        <w:t xml:space="preserve">Table </w:t>
      </w:r>
      <w:r w:rsidR="00676B04">
        <w:rPr>
          <w:noProof/>
        </w:rPr>
        <w:t>3</w:t>
      </w:r>
      <w:r w:rsidR="00676B04">
        <w:rPr>
          <w:szCs w:val="22"/>
          <w:lang w:val="en-CA"/>
        </w:rPr>
        <w:fldChar w:fldCharType="end"/>
      </w:r>
      <w:r w:rsidR="00676B04">
        <w:rPr>
          <w:szCs w:val="22"/>
          <w:lang w:val="en-CA"/>
        </w:rPr>
        <w:t xml:space="preserve"> </w:t>
      </w:r>
      <w:r w:rsidRPr="00270282">
        <w:rPr>
          <w:szCs w:val="22"/>
          <w:lang w:val="en-CA"/>
        </w:rPr>
        <w:t>shows the complexity comparison</w:t>
      </w:r>
      <w:r w:rsidR="00676B04">
        <w:rPr>
          <w:szCs w:val="22"/>
          <w:lang w:val="en-CA"/>
        </w:rPr>
        <w:t>.</w:t>
      </w:r>
      <w:r w:rsidR="00D177DB">
        <w:rPr>
          <w:szCs w:val="22"/>
          <w:lang w:val="en-CA"/>
        </w:rPr>
        <w:t xml:space="preserve"> </w:t>
      </w:r>
      <w:r w:rsidR="00D177DB">
        <w:rPr>
          <w:szCs w:val="22"/>
          <w:lang w:val="en-CA"/>
        </w:rPr>
        <w:lastRenderedPageBreak/>
        <w:t>It is observed that enabling close loop conversion with iterative micro-grading tak</w:t>
      </w:r>
      <w:r w:rsidR="001C1108">
        <w:rPr>
          <w:szCs w:val="22"/>
          <w:lang w:val="en-CA"/>
        </w:rPr>
        <w:t>es</w:t>
      </w:r>
      <w:r w:rsidR="00D177DB">
        <w:rPr>
          <w:szCs w:val="22"/>
          <w:lang w:val="en-CA"/>
        </w:rPr>
        <w:t xml:space="preserve"> about </w:t>
      </w:r>
      <w:r w:rsidR="006245F4">
        <w:rPr>
          <w:szCs w:val="22"/>
          <w:lang w:val="en-CA"/>
        </w:rPr>
        <w:t>8x (eight</w:t>
      </w:r>
      <w:r w:rsidR="00D177DB">
        <w:rPr>
          <w:szCs w:val="22"/>
          <w:lang w:val="en-CA"/>
        </w:rPr>
        <w:t xml:space="preserve"> times</w:t>
      </w:r>
      <w:r w:rsidR="006245F4">
        <w:rPr>
          <w:szCs w:val="22"/>
          <w:lang w:val="en-CA"/>
        </w:rPr>
        <w:t>)</w:t>
      </w:r>
      <w:r w:rsidR="00D177DB">
        <w:rPr>
          <w:szCs w:val="22"/>
          <w:lang w:val="en-CA"/>
        </w:rPr>
        <w:t xml:space="preserve"> </w:t>
      </w:r>
      <w:r w:rsidR="001C1108">
        <w:rPr>
          <w:szCs w:val="22"/>
          <w:lang w:val="en-CA"/>
        </w:rPr>
        <w:t xml:space="preserve">time </w:t>
      </w:r>
      <w:r w:rsidR="00FC5F61">
        <w:rPr>
          <w:szCs w:val="22"/>
          <w:lang w:val="en-CA"/>
        </w:rPr>
        <w:t xml:space="preserve">compared </w:t>
      </w:r>
      <w:r w:rsidR="00D177DB">
        <w:rPr>
          <w:szCs w:val="22"/>
          <w:lang w:val="en-CA"/>
        </w:rPr>
        <w:t>to not using it</w:t>
      </w:r>
      <w:r w:rsidR="00FC5F61">
        <w:rPr>
          <w:szCs w:val="22"/>
          <w:lang w:val="en-CA"/>
        </w:rPr>
        <w:t>;</w:t>
      </w:r>
      <w:r w:rsidR="00D177DB">
        <w:rPr>
          <w:szCs w:val="22"/>
          <w:lang w:val="en-CA"/>
        </w:rPr>
        <w:t xml:space="preserve"> while using the proposed</w:t>
      </w:r>
      <w:r w:rsidR="00FC5F61">
        <w:rPr>
          <w:szCs w:val="22"/>
          <w:lang w:val="en-CA"/>
        </w:rPr>
        <w:t xml:space="preserve"> closed</w:t>
      </w:r>
      <w:r w:rsidR="006245F4">
        <w:rPr>
          <w:szCs w:val="22"/>
          <w:lang w:val="en-CA"/>
        </w:rPr>
        <w:t>-</w:t>
      </w:r>
      <w:r w:rsidR="00FC5F61">
        <w:rPr>
          <w:szCs w:val="22"/>
          <w:lang w:val="en-CA"/>
        </w:rPr>
        <w:t>form</w:t>
      </w:r>
      <w:r w:rsidR="00D177DB">
        <w:rPr>
          <w:szCs w:val="22"/>
          <w:lang w:val="en-CA"/>
        </w:rPr>
        <w:t xml:space="preserve"> algorithms</w:t>
      </w:r>
      <w:r w:rsidR="006245F4">
        <w:rPr>
          <w:szCs w:val="22"/>
          <w:lang w:val="en-CA"/>
        </w:rPr>
        <w:t xml:space="preserve"> 1 and </w:t>
      </w:r>
      <w:r w:rsidR="00FC5F61">
        <w:rPr>
          <w:szCs w:val="22"/>
          <w:lang w:val="en-CA"/>
        </w:rPr>
        <w:t>2</w:t>
      </w:r>
      <w:r w:rsidR="00D177DB">
        <w:rPr>
          <w:szCs w:val="22"/>
          <w:lang w:val="en-CA"/>
        </w:rPr>
        <w:t>, the conversion speed is about 3</w:t>
      </w:r>
      <w:r w:rsidR="006245F4">
        <w:rPr>
          <w:szCs w:val="22"/>
          <w:lang w:val="en-CA"/>
        </w:rPr>
        <w:t>x (three</w:t>
      </w:r>
      <w:r w:rsidR="00D177DB">
        <w:rPr>
          <w:szCs w:val="22"/>
          <w:lang w:val="en-CA"/>
        </w:rPr>
        <w:t xml:space="preserve"> times</w:t>
      </w:r>
      <w:r w:rsidR="006245F4">
        <w:rPr>
          <w:szCs w:val="22"/>
          <w:lang w:val="en-CA"/>
        </w:rPr>
        <w:t>)</w:t>
      </w:r>
      <w:r w:rsidR="00D177DB">
        <w:rPr>
          <w:szCs w:val="22"/>
          <w:lang w:val="en-CA"/>
        </w:rPr>
        <w:t xml:space="preserve"> to the iterative </w:t>
      </w:r>
      <w:r w:rsidR="00FC5F61">
        <w:rPr>
          <w:szCs w:val="22"/>
          <w:lang w:val="en-CA"/>
        </w:rPr>
        <w:t>micro-grading</w:t>
      </w:r>
      <w:r w:rsidR="00D177DB">
        <w:rPr>
          <w:szCs w:val="22"/>
          <w:lang w:val="en-CA"/>
        </w:rPr>
        <w:t>.</w:t>
      </w:r>
      <w:r w:rsidRPr="00270282">
        <w:rPr>
          <w:szCs w:val="22"/>
          <w:lang w:val="en-CA"/>
        </w:rPr>
        <w:t xml:space="preserve"> </w:t>
      </w:r>
    </w:p>
    <w:p w:rsidR="00D177DB" w:rsidRDefault="00676B04" w:rsidP="00676B04">
      <w:pPr>
        <w:pStyle w:val="Caption"/>
        <w:jc w:val="center"/>
      </w:pPr>
      <w:r>
        <w:tab/>
      </w:r>
      <w:bookmarkStart w:id="38" w:name="_Ref451861052"/>
    </w:p>
    <w:p w:rsidR="00676B04" w:rsidRDefault="00676B04" w:rsidP="00676B04">
      <w:pPr>
        <w:pStyle w:val="Caption"/>
        <w:jc w:val="center"/>
      </w:pPr>
      <w:proofErr w:type="gramStart"/>
      <w:r w:rsidRPr="00FA1324">
        <w:t xml:space="preserve">Table </w:t>
      </w:r>
      <w:fldSimple w:instr=" SEQ Table \* ARABIC ">
        <w:r>
          <w:rPr>
            <w:noProof/>
          </w:rPr>
          <w:t>3</w:t>
        </w:r>
      </w:fldSimple>
      <w:bookmarkEnd w:id="38"/>
      <w:r w:rsidRPr="00FA1324">
        <w:t>.</w:t>
      </w:r>
      <w:proofErr w:type="gramEnd"/>
      <w:r w:rsidRPr="00FA1324">
        <w:t xml:space="preserve"> </w:t>
      </w:r>
      <w:r>
        <w:t xml:space="preserve">Pre-processing conversion speed comparison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0"/>
        <w:gridCol w:w="3242"/>
        <w:gridCol w:w="1638"/>
      </w:tblGrid>
      <w:tr w:rsidR="0033152B" w:rsidRPr="0033152B" w:rsidTr="0033152B">
        <w:trPr>
          <w:trHeight w:val="315"/>
          <w:jc w:val="center"/>
        </w:trPr>
        <w:tc>
          <w:tcPr>
            <w:tcW w:w="1420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 </w:t>
            </w:r>
          </w:p>
        </w:tc>
        <w:tc>
          <w:tcPr>
            <w:tcW w:w="3242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b/>
                <w:bCs/>
                <w:sz w:val="18"/>
              </w:rPr>
            </w:pPr>
            <w:r w:rsidRPr="0033152B">
              <w:rPr>
                <w:b/>
                <w:bCs/>
                <w:sz w:val="18"/>
              </w:rPr>
              <w:t>pre-processing conversion speed (fps)</w:t>
            </w:r>
          </w:p>
        </w:tc>
        <w:tc>
          <w:tcPr>
            <w:tcW w:w="1638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b/>
                <w:bCs/>
                <w:sz w:val="18"/>
              </w:rPr>
            </w:pPr>
            <w:r w:rsidRPr="0033152B">
              <w:rPr>
                <w:b/>
                <w:bCs/>
                <w:sz w:val="18"/>
              </w:rPr>
              <w:t>complexity</w:t>
            </w:r>
          </w:p>
        </w:tc>
      </w:tr>
      <w:tr w:rsidR="0033152B" w:rsidRPr="0033152B" w:rsidTr="0033152B">
        <w:trPr>
          <w:trHeight w:val="300"/>
          <w:jc w:val="center"/>
        </w:trPr>
        <w:tc>
          <w:tcPr>
            <w:tcW w:w="1420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right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direct</w:t>
            </w:r>
          </w:p>
        </w:tc>
        <w:tc>
          <w:tcPr>
            <w:tcW w:w="3242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center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0.77</w:t>
            </w:r>
          </w:p>
        </w:tc>
        <w:tc>
          <w:tcPr>
            <w:tcW w:w="1638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low</w:t>
            </w:r>
          </w:p>
        </w:tc>
      </w:tr>
      <w:tr w:rsidR="0033152B" w:rsidRPr="0033152B" w:rsidTr="0033152B">
        <w:trPr>
          <w:trHeight w:val="300"/>
          <w:jc w:val="center"/>
        </w:trPr>
        <w:tc>
          <w:tcPr>
            <w:tcW w:w="1420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right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micro-grading</w:t>
            </w:r>
          </w:p>
        </w:tc>
        <w:tc>
          <w:tcPr>
            <w:tcW w:w="3242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center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0.10</w:t>
            </w:r>
          </w:p>
        </w:tc>
        <w:tc>
          <w:tcPr>
            <w:tcW w:w="1638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high</w:t>
            </w:r>
          </w:p>
        </w:tc>
      </w:tr>
      <w:tr w:rsidR="0033152B" w:rsidRPr="0033152B" w:rsidTr="0033152B">
        <w:trPr>
          <w:trHeight w:val="300"/>
          <w:jc w:val="center"/>
        </w:trPr>
        <w:tc>
          <w:tcPr>
            <w:tcW w:w="1420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right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algorithm1</w:t>
            </w:r>
          </w:p>
        </w:tc>
        <w:tc>
          <w:tcPr>
            <w:tcW w:w="3242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center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0.28</w:t>
            </w:r>
          </w:p>
        </w:tc>
        <w:tc>
          <w:tcPr>
            <w:tcW w:w="1638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medium</w:t>
            </w:r>
          </w:p>
        </w:tc>
      </w:tr>
      <w:tr w:rsidR="0033152B" w:rsidRPr="0033152B" w:rsidTr="0033152B">
        <w:trPr>
          <w:trHeight w:val="315"/>
          <w:jc w:val="center"/>
        </w:trPr>
        <w:tc>
          <w:tcPr>
            <w:tcW w:w="1420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right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algorithm2</w:t>
            </w:r>
          </w:p>
        </w:tc>
        <w:tc>
          <w:tcPr>
            <w:tcW w:w="3242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center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0.28</w:t>
            </w:r>
          </w:p>
        </w:tc>
        <w:tc>
          <w:tcPr>
            <w:tcW w:w="1638" w:type="dxa"/>
            <w:noWrap/>
            <w:hideMark/>
          </w:tcPr>
          <w:p w:rsidR="0033152B" w:rsidRPr="0033152B" w:rsidRDefault="0033152B" w:rsidP="003315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120"/>
              <w:jc w:val="both"/>
              <w:textAlignment w:val="auto"/>
              <w:rPr>
                <w:sz w:val="18"/>
              </w:rPr>
            </w:pPr>
            <w:r w:rsidRPr="0033152B">
              <w:rPr>
                <w:sz w:val="18"/>
              </w:rPr>
              <w:t>medium</w:t>
            </w:r>
          </w:p>
        </w:tc>
      </w:tr>
    </w:tbl>
    <w:bookmarkEnd w:id="37"/>
    <w:p w:rsidR="001870FB" w:rsidRPr="006D1415" w:rsidRDefault="001870FB" w:rsidP="001870FB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Subjective quality comparisons</w:t>
      </w:r>
    </w:p>
    <w:p w:rsidR="006245F4" w:rsidRDefault="00B7081E" w:rsidP="00B7081E">
      <w:pPr>
        <w:jc w:val="both"/>
        <w:rPr>
          <w:szCs w:val="22"/>
          <w:lang w:val="en-CA"/>
        </w:rPr>
      </w:pPr>
      <w:r w:rsidRPr="00B7081E">
        <w:rPr>
          <w:szCs w:val="22"/>
          <w:lang w:val="en-CA"/>
        </w:rPr>
        <w:t>We performed s</w:t>
      </w:r>
      <w:r w:rsidR="00002A2C" w:rsidRPr="00B7081E">
        <w:rPr>
          <w:szCs w:val="22"/>
          <w:lang w:val="en-CA"/>
        </w:rPr>
        <w:t>ubjective viewing</w:t>
      </w:r>
      <w:r w:rsidR="002E2B69">
        <w:rPr>
          <w:szCs w:val="22"/>
          <w:lang w:val="en-CA"/>
        </w:rPr>
        <w:t xml:space="preserve"> of the Market </w:t>
      </w:r>
      <w:r w:rsidR="006245F4">
        <w:rPr>
          <w:szCs w:val="22"/>
          <w:lang w:val="en-CA"/>
        </w:rPr>
        <w:t>clip</w:t>
      </w:r>
      <w:r w:rsidR="00002A2C" w:rsidRPr="00B7081E">
        <w:rPr>
          <w:szCs w:val="22"/>
          <w:lang w:val="en-CA"/>
        </w:rPr>
        <w:t xml:space="preserve"> on </w:t>
      </w:r>
      <w:r w:rsidR="00F12FA1">
        <w:rPr>
          <w:szCs w:val="22"/>
          <w:lang w:val="en-CA"/>
        </w:rPr>
        <w:t>HDR</w:t>
      </w:r>
      <w:r w:rsidR="00002A2C" w:rsidRPr="00B7081E">
        <w:rPr>
          <w:szCs w:val="22"/>
          <w:lang w:val="en-CA"/>
        </w:rPr>
        <w:t xml:space="preserve"> display</w:t>
      </w:r>
      <w:r w:rsidRPr="00B7081E">
        <w:rPr>
          <w:szCs w:val="22"/>
          <w:lang w:val="en-CA"/>
        </w:rPr>
        <w:t xml:space="preserve">. </w:t>
      </w:r>
    </w:p>
    <w:p w:rsidR="006245F4" w:rsidRDefault="00B7081E" w:rsidP="00B7081E">
      <w:pPr>
        <w:jc w:val="both"/>
        <w:rPr>
          <w:szCs w:val="22"/>
          <w:lang w:val="en-CA"/>
        </w:rPr>
      </w:pPr>
      <w:r w:rsidRPr="00B7081E">
        <w:rPr>
          <w:szCs w:val="22"/>
          <w:lang w:val="en-CA"/>
        </w:rPr>
        <w:t xml:space="preserve">For test cases in BT.2020 container, the subjective quality of all test </w:t>
      </w:r>
      <w:r w:rsidR="002E2B69">
        <w:rPr>
          <w:szCs w:val="22"/>
          <w:lang w:val="en-CA"/>
        </w:rPr>
        <w:t>algorithms</w:t>
      </w:r>
      <w:r w:rsidRPr="00B7081E">
        <w:rPr>
          <w:szCs w:val="22"/>
          <w:lang w:val="en-CA"/>
        </w:rPr>
        <w:t xml:space="preserve"> (disabling luma adjust</w:t>
      </w:r>
      <w:r>
        <w:rPr>
          <w:szCs w:val="22"/>
          <w:lang w:val="en-CA"/>
        </w:rPr>
        <w:t xml:space="preserve">, </w:t>
      </w:r>
      <w:r w:rsidR="002E2B69">
        <w:rPr>
          <w:szCs w:val="22"/>
          <w:lang w:val="en-CA"/>
        </w:rPr>
        <w:t>micro-grading, algorithm1, algorithm2</w:t>
      </w:r>
      <w:r w:rsidRPr="00B7081E">
        <w:rPr>
          <w:szCs w:val="22"/>
          <w:lang w:val="en-CA"/>
        </w:rPr>
        <w:t xml:space="preserve">) are indistinguishable. </w:t>
      </w:r>
    </w:p>
    <w:p w:rsidR="00226CF2" w:rsidRDefault="00B7081E" w:rsidP="00B7081E">
      <w:pPr>
        <w:jc w:val="both"/>
        <w:rPr>
          <w:lang w:val="en-CA"/>
        </w:rPr>
      </w:pPr>
      <w:r w:rsidRPr="00B7081E">
        <w:rPr>
          <w:szCs w:val="22"/>
          <w:lang w:val="en-CA"/>
        </w:rPr>
        <w:t>For test cases in BT. 709 container,</w:t>
      </w:r>
      <w:r w:rsidR="006245F4">
        <w:rPr>
          <w:szCs w:val="22"/>
          <w:lang w:val="en-CA"/>
        </w:rPr>
        <w:t xml:space="preserve"> luma adjust algorithms (micro-grading, algorithm1, algorithm2) show advantage than disabling luma adjustment. The </w:t>
      </w:r>
      <w:r w:rsidR="00DF1684">
        <w:rPr>
          <w:szCs w:val="22"/>
          <w:lang w:val="en-CA"/>
        </w:rPr>
        <w:t>performances of the iterative micro-grading and proposed Algorithm 2 are</w:t>
      </w:r>
      <w:r w:rsidR="006245F4">
        <w:rPr>
          <w:szCs w:val="22"/>
          <w:lang w:val="en-CA"/>
        </w:rPr>
        <w:t xml:space="preserve"> indistinguishable</w:t>
      </w:r>
      <w:r w:rsidR="00002A2C" w:rsidRPr="00B7081E">
        <w:rPr>
          <w:szCs w:val="22"/>
          <w:lang w:val="en-CA"/>
        </w:rPr>
        <w:t>.</w:t>
      </w:r>
      <w:r w:rsidR="006245F4">
        <w:rPr>
          <w:szCs w:val="22"/>
          <w:lang w:val="en-CA"/>
        </w:rPr>
        <w:t xml:space="preserve"> When mismatched </w:t>
      </w:r>
      <w:proofErr w:type="spellStart"/>
      <w:r w:rsidR="006245F4">
        <w:rPr>
          <w:szCs w:val="22"/>
          <w:lang w:val="en-CA"/>
        </w:rPr>
        <w:t>upsampling</w:t>
      </w:r>
      <w:proofErr w:type="spellEnd"/>
      <w:r w:rsidR="006245F4">
        <w:rPr>
          <w:szCs w:val="22"/>
          <w:lang w:val="en-CA"/>
        </w:rPr>
        <w:t xml:space="preserve"> filters are used</w:t>
      </w:r>
      <w:r w:rsidR="008D3212">
        <w:rPr>
          <w:szCs w:val="22"/>
          <w:lang w:val="en-CA"/>
        </w:rPr>
        <w:t xml:space="preserve"> for closed loop luma adjustment</w:t>
      </w:r>
      <w:r w:rsidR="006245F4">
        <w:rPr>
          <w:szCs w:val="22"/>
          <w:lang w:val="en-CA"/>
        </w:rPr>
        <w:t xml:space="preserve">, </w:t>
      </w:r>
      <w:r w:rsidR="008D3212">
        <w:rPr>
          <w:szCs w:val="22"/>
          <w:lang w:val="en-CA"/>
        </w:rPr>
        <w:t>some subjective artifacts are</w:t>
      </w:r>
      <w:r w:rsidR="006245F4">
        <w:rPr>
          <w:szCs w:val="22"/>
          <w:lang w:val="en-CA"/>
        </w:rPr>
        <w:t xml:space="preserve"> observed </w:t>
      </w:r>
      <w:r w:rsidR="008D3212">
        <w:rPr>
          <w:szCs w:val="22"/>
          <w:lang w:val="en-CA"/>
        </w:rPr>
        <w:t>(</w:t>
      </w:r>
      <w:r w:rsidR="00397A8F">
        <w:rPr>
          <w:szCs w:val="22"/>
          <w:lang w:val="en-CA"/>
        </w:rPr>
        <w:t xml:space="preserve">example is </w:t>
      </w:r>
      <w:r w:rsidR="008D3212">
        <w:rPr>
          <w:szCs w:val="22"/>
          <w:lang w:val="en-CA"/>
        </w:rPr>
        <w:t xml:space="preserve">shown in </w:t>
      </w:r>
      <w:r w:rsidR="008D3212">
        <w:rPr>
          <w:szCs w:val="22"/>
          <w:lang w:val="en-CA"/>
        </w:rPr>
        <w:fldChar w:fldCharType="begin"/>
      </w:r>
      <w:r w:rsidR="008D3212">
        <w:rPr>
          <w:szCs w:val="22"/>
          <w:lang w:val="en-CA"/>
        </w:rPr>
        <w:instrText xml:space="preserve"> REF _Ref451864272 \h </w:instrText>
      </w:r>
      <w:r w:rsidR="008D3212">
        <w:rPr>
          <w:szCs w:val="22"/>
          <w:lang w:val="en-CA"/>
        </w:rPr>
      </w:r>
      <w:r w:rsidR="008D3212">
        <w:rPr>
          <w:szCs w:val="22"/>
          <w:lang w:val="en-CA"/>
        </w:rPr>
        <w:fldChar w:fldCharType="separate"/>
      </w:r>
      <w:r w:rsidR="008D3212">
        <w:t xml:space="preserve">Figure </w:t>
      </w:r>
      <w:r w:rsidR="008D3212">
        <w:rPr>
          <w:noProof/>
        </w:rPr>
        <w:t>1</w:t>
      </w:r>
      <w:r w:rsidR="008D3212">
        <w:rPr>
          <w:szCs w:val="22"/>
          <w:lang w:val="en-CA"/>
        </w:rPr>
        <w:fldChar w:fldCharType="end"/>
      </w:r>
      <w:r w:rsidR="008D3212">
        <w:rPr>
          <w:szCs w:val="22"/>
          <w:lang w:val="en-CA"/>
        </w:rPr>
        <w:t xml:space="preserve">), </w:t>
      </w:r>
      <w:r w:rsidR="008D3212">
        <w:rPr>
          <w:lang w:val="en-CA"/>
        </w:rPr>
        <w:t>indicating that t</w:t>
      </w:r>
      <w:r w:rsidR="008D3212" w:rsidRPr="00507FF5">
        <w:rPr>
          <w:lang w:val="en-CA"/>
        </w:rPr>
        <w:t xml:space="preserve">he difference in performance of Algorithm 2 and micro-grading is smaller than the </w:t>
      </w:r>
      <w:r w:rsidR="00D40946" w:rsidRPr="00507FF5">
        <w:rPr>
          <w:lang w:val="en-CA"/>
        </w:rPr>
        <w:t xml:space="preserve">performance </w:t>
      </w:r>
      <w:r w:rsidR="008D3212" w:rsidRPr="00507FF5">
        <w:rPr>
          <w:lang w:val="en-CA"/>
        </w:rPr>
        <w:t xml:space="preserve">drop when the </w:t>
      </w:r>
      <w:proofErr w:type="spellStart"/>
      <w:r w:rsidR="008D3212" w:rsidRPr="00507FF5">
        <w:rPr>
          <w:lang w:val="en-CA"/>
        </w:rPr>
        <w:t>upsampling</w:t>
      </w:r>
      <w:proofErr w:type="spellEnd"/>
      <w:r w:rsidR="008D3212" w:rsidRPr="00507FF5">
        <w:rPr>
          <w:lang w:val="en-CA"/>
        </w:rPr>
        <w:t xml:space="preserve"> filter in the “decoder” mismatches the </w:t>
      </w:r>
      <w:proofErr w:type="spellStart"/>
      <w:r w:rsidR="008D3212" w:rsidRPr="00507FF5">
        <w:rPr>
          <w:lang w:val="en-CA"/>
        </w:rPr>
        <w:t>upsampling</w:t>
      </w:r>
      <w:proofErr w:type="spellEnd"/>
      <w:r w:rsidR="008D3212" w:rsidRPr="00507FF5">
        <w:rPr>
          <w:lang w:val="en-CA"/>
        </w:rPr>
        <w:t xml:space="preserve"> filter in the “encoder”</w:t>
      </w:r>
      <w:r w:rsidR="008D3212">
        <w:rPr>
          <w:lang w:val="en-CA"/>
        </w:rPr>
        <w:t>.</w:t>
      </w:r>
    </w:p>
    <w:p w:rsidR="008D3212" w:rsidRDefault="008D3212" w:rsidP="008D3212">
      <w:pPr>
        <w:keepNext/>
        <w:jc w:val="center"/>
      </w:pPr>
      <w:r>
        <w:rPr>
          <w:noProof/>
        </w:rPr>
        <w:drawing>
          <wp:inline distT="0" distB="0" distL="0" distR="0" wp14:anchorId="0DC17A92" wp14:editId="5287E743">
            <wp:extent cx="5916416" cy="23951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94" cy="2396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3212" w:rsidRDefault="008D3212" w:rsidP="008D3212">
      <w:pPr>
        <w:pStyle w:val="Caption"/>
        <w:jc w:val="center"/>
        <w:rPr>
          <w:lang w:val="en-CA"/>
        </w:rPr>
      </w:pPr>
      <w:bookmarkStart w:id="39" w:name="_Ref451864272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39"/>
      <w:r>
        <w:t xml:space="preserve"> </w:t>
      </w:r>
      <w:r w:rsidRPr="00C552E3">
        <w:t>Market in BT.709 container: comparison of the test cases</w:t>
      </w:r>
    </w:p>
    <w:p w:rsidR="008D3212" w:rsidRPr="00B7081E" w:rsidRDefault="008D3212" w:rsidP="00B7081E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40" w:name="_Toc258950902"/>
      <w:bookmarkStart w:id="41" w:name="_Toc341951835"/>
      <w:r w:rsidRPr="00855F5E">
        <w:rPr>
          <w:rFonts w:hint="eastAsia"/>
        </w:rPr>
        <w:t>References</w:t>
      </w:r>
      <w:bookmarkEnd w:id="40"/>
      <w:bookmarkEnd w:id="41"/>
    </w:p>
    <w:p w:rsidR="00322929" w:rsidRPr="00623029" w:rsidRDefault="00623029" w:rsidP="00623029">
      <w:pPr>
        <w:pStyle w:val="SPIEreferencelisting"/>
        <w:numPr>
          <w:ilvl w:val="0"/>
          <w:numId w:val="20"/>
        </w:numPr>
        <w:rPr>
          <w:rFonts w:eastAsia="宋体"/>
          <w:sz w:val="22"/>
          <w:szCs w:val="20"/>
          <w:lang w:val="en-GB"/>
        </w:rPr>
      </w:pPr>
      <w:bookmarkStart w:id="42" w:name="_Ref391027170"/>
      <w:bookmarkStart w:id="43" w:name="_Ref391049742"/>
      <w:r w:rsidRPr="00623029">
        <w:rPr>
          <w:rFonts w:eastAsia="宋体"/>
          <w:sz w:val="22"/>
          <w:szCs w:val="20"/>
          <w:lang w:val="en-GB"/>
        </w:rPr>
        <w:t>Andrey Norkin</w:t>
      </w:r>
      <w:r w:rsidR="00191885" w:rsidRPr="00623029">
        <w:rPr>
          <w:rFonts w:eastAsia="宋体"/>
          <w:sz w:val="22"/>
          <w:szCs w:val="20"/>
          <w:lang w:val="en-GB"/>
        </w:rPr>
        <w:t>,</w:t>
      </w:r>
      <w:r w:rsidR="006F3FCA" w:rsidRPr="00623029">
        <w:rPr>
          <w:rFonts w:eastAsia="宋体"/>
          <w:sz w:val="22"/>
          <w:szCs w:val="20"/>
          <w:lang w:val="en-GB"/>
        </w:rPr>
        <w:t xml:space="preserve"> </w:t>
      </w:r>
      <w:r w:rsidR="00882FEA" w:rsidRPr="00623029">
        <w:rPr>
          <w:rFonts w:eastAsia="宋体"/>
          <w:sz w:val="22"/>
          <w:szCs w:val="20"/>
          <w:lang w:val="en-GB"/>
        </w:rPr>
        <w:t>“</w:t>
      </w:r>
      <w:r w:rsidRPr="00623029">
        <w:rPr>
          <w:rFonts w:eastAsia="宋体"/>
          <w:sz w:val="22"/>
          <w:szCs w:val="20"/>
          <w:lang w:val="en-GB"/>
        </w:rPr>
        <w:t>On closed form HDR 4:2:0 chroma subsampling (AHG13 related)</w:t>
      </w:r>
      <w:r w:rsidR="006F3FCA" w:rsidRPr="00623029">
        <w:rPr>
          <w:rFonts w:eastAsia="宋体"/>
          <w:sz w:val="22"/>
          <w:szCs w:val="20"/>
          <w:lang w:val="en-GB"/>
        </w:rPr>
        <w:t>”</w:t>
      </w:r>
      <w:r w:rsidR="00882FEA" w:rsidRPr="00623029">
        <w:rPr>
          <w:rFonts w:eastAsia="宋体"/>
          <w:sz w:val="22"/>
          <w:szCs w:val="20"/>
          <w:lang w:val="en-GB"/>
        </w:rPr>
        <w:t>, JCTVC-</w:t>
      </w:r>
      <w:r w:rsidR="00294DBC" w:rsidRPr="00623029">
        <w:rPr>
          <w:rFonts w:eastAsia="宋体"/>
          <w:sz w:val="22"/>
          <w:szCs w:val="20"/>
          <w:lang w:val="en-GB"/>
        </w:rPr>
        <w:t>X</w:t>
      </w:r>
      <w:r w:rsidR="006F3FCA" w:rsidRPr="00623029">
        <w:rPr>
          <w:rFonts w:eastAsia="宋体"/>
          <w:sz w:val="22"/>
          <w:szCs w:val="20"/>
          <w:lang w:val="en-GB"/>
        </w:rPr>
        <w:t>0</w:t>
      </w:r>
      <w:r w:rsidR="00294DBC" w:rsidRPr="00623029">
        <w:rPr>
          <w:rFonts w:eastAsia="宋体"/>
          <w:sz w:val="22"/>
          <w:szCs w:val="20"/>
          <w:lang w:val="en-GB"/>
        </w:rPr>
        <w:t>0</w:t>
      </w:r>
      <w:r w:rsidRPr="00623029">
        <w:rPr>
          <w:rFonts w:eastAsia="宋体"/>
          <w:sz w:val="22"/>
          <w:szCs w:val="20"/>
          <w:lang w:val="en-GB"/>
        </w:rPr>
        <w:t>72</w:t>
      </w:r>
      <w:r w:rsidR="00882FEA" w:rsidRPr="00623029">
        <w:rPr>
          <w:rFonts w:eastAsia="宋体"/>
          <w:sz w:val="22"/>
          <w:szCs w:val="20"/>
          <w:lang w:val="en-GB"/>
        </w:rPr>
        <w:t xml:space="preserve">, </w:t>
      </w:r>
      <w:r w:rsidR="00294DBC" w:rsidRPr="00623029">
        <w:rPr>
          <w:rFonts w:eastAsia="宋体"/>
          <w:sz w:val="22"/>
          <w:szCs w:val="20"/>
          <w:lang w:val="en-GB"/>
        </w:rPr>
        <w:t>May</w:t>
      </w:r>
      <w:r w:rsidR="00882FEA" w:rsidRPr="00623029">
        <w:rPr>
          <w:rFonts w:eastAsia="宋体"/>
          <w:sz w:val="22"/>
          <w:szCs w:val="20"/>
          <w:lang w:val="en-GB"/>
        </w:rPr>
        <w:t>. 201</w:t>
      </w:r>
      <w:r w:rsidR="00294DBC" w:rsidRPr="00623029">
        <w:rPr>
          <w:rFonts w:eastAsia="宋体"/>
          <w:sz w:val="22"/>
          <w:szCs w:val="20"/>
          <w:lang w:val="en-GB"/>
        </w:rPr>
        <w:t>6</w:t>
      </w:r>
      <w:r w:rsidR="00D26082" w:rsidRPr="00623029">
        <w:rPr>
          <w:rFonts w:eastAsia="宋体"/>
          <w:sz w:val="22"/>
          <w:szCs w:val="20"/>
          <w:lang w:val="en-GB"/>
        </w:rPr>
        <w:t>, Geneva, CH</w:t>
      </w:r>
      <w:r w:rsidR="00882FEA" w:rsidRPr="00623029">
        <w:rPr>
          <w:rFonts w:eastAsia="宋体"/>
          <w:sz w:val="22"/>
          <w:szCs w:val="20"/>
          <w:lang w:val="en-GB"/>
        </w:rPr>
        <w:t>.</w:t>
      </w:r>
      <w:bookmarkEnd w:id="42"/>
      <w:bookmarkEnd w:id="43"/>
    </w:p>
    <w:p w:rsidR="00971150" w:rsidRPr="00971150" w:rsidRDefault="00971150" w:rsidP="00971150">
      <w:pPr>
        <w:pStyle w:val="SPIEreferencelisting"/>
        <w:numPr>
          <w:ilvl w:val="0"/>
          <w:numId w:val="20"/>
        </w:numPr>
        <w:rPr>
          <w:sz w:val="22"/>
          <w:szCs w:val="22"/>
        </w:rPr>
      </w:pPr>
      <w:bookmarkStart w:id="44" w:name="_Ref315090207"/>
      <w:proofErr w:type="spellStart"/>
      <w:r w:rsidRPr="00971150">
        <w:rPr>
          <w:sz w:val="22"/>
          <w:szCs w:val="22"/>
        </w:rPr>
        <w:t>HDRTools</w:t>
      </w:r>
      <w:proofErr w:type="spellEnd"/>
      <w:r w:rsidRPr="00971150">
        <w:rPr>
          <w:sz w:val="22"/>
          <w:szCs w:val="22"/>
        </w:rPr>
        <w:t xml:space="preserve"> software package (Apple). Alexis M. Tourapis.</w:t>
      </w:r>
      <w:bookmarkEnd w:id="44"/>
      <w:r w:rsidRPr="00971150">
        <w:rPr>
          <w:sz w:val="22"/>
          <w:szCs w:val="22"/>
        </w:rPr>
        <w:t xml:space="preserve"> </w:t>
      </w:r>
    </w:p>
    <w:p w:rsidR="00294DBC" w:rsidRPr="00727D61" w:rsidRDefault="00294DBC" w:rsidP="00FC5F61">
      <w:pPr>
        <w:pStyle w:val="SPIEreferencelisting"/>
        <w:numPr>
          <w:ilvl w:val="0"/>
          <w:numId w:val="0"/>
        </w:numPr>
        <w:rPr>
          <w:rFonts w:eastAsia="宋体"/>
          <w:sz w:val="22"/>
          <w:szCs w:val="20"/>
          <w:lang w:val="en-GB"/>
        </w:rPr>
      </w:pPr>
    </w:p>
    <w:sectPr w:rsidR="00294DBC" w:rsidRPr="00727D61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F4D" w:rsidRDefault="00BD6F4D">
      <w:r>
        <w:separator/>
      </w:r>
    </w:p>
  </w:endnote>
  <w:endnote w:type="continuationSeparator" w:id="0">
    <w:p w:rsidR="00BD6F4D" w:rsidRDefault="00BD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E7" w:rsidRDefault="001222E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B1F2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56EC8">
      <w:rPr>
        <w:rStyle w:val="PageNumber"/>
        <w:noProof/>
      </w:rPr>
      <w:t>2016-05-26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F4D" w:rsidRDefault="00BD6F4D">
      <w:r>
        <w:separator/>
      </w:r>
    </w:p>
  </w:footnote>
  <w:footnote w:type="continuationSeparator" w:id="0">
    <w:p w:rsidR="00BD6F4D" w:rsidRDefault="00BD6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D6067"/>
    <w:multiLevelType w:val="hybridMultilevel"/>
    <w:tmpl w:val="3A9E117A"/>
    <w:lvl w:ilvl="0" w:tplc="B84496F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CF3B96"/>
    <w:multiLevelType w:val="hybridMultilevel"/>
    <w:tmpl w:val="300E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275C0D"/>
    <w:multiLevelType w:val="singleLevel"/>
    <w:tmpl w:val="DEF049D8"/>
    <w:lvl w:ilvl="0">
      <w:start w:val="1"/>
      <w:numFmt w:val="decimal"/>
      <w:pStyle w:val="Reference"/>
      <w:lvlText w:val="[%1]"/>
      <w:lvlJc w:val="right"/>
      <w:pPr>
        <w:tabs>
          <w:tab w:val="num" w:pos="360"/>
        </w:tabs>
        <w:ind w:left="360" w:hanging="72"/>
      </w:pPr>
    </w:lvl>
  </w:abstractNum>
  <w:abstractNum w:abstractNumId="17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7"/>
  </w:num>
  <w:num w:numId="14">
    <w:abstractNumId w:val="9"/>
  </w:num>
  <w:num w:numId="15">
    <w:abstractNumId w:val="19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6"/>
    <w:lvlOverride w:ilvl="0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874"/>
    <w:rsid w:val="00002A2C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A92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0F76C9"/>
    <w:rsid w:val="00100CFA"/>
    <w:rsid w:val="00102F3D"/>
    <w:rsid w:val="00107B89"/>
    <w:rsid w:val="0011057F"/>
    <w:rsid w:val="00112578"/>
    <w:rsid w:val="001179FF"/>
    <w:rsid w:val="001217A8"/>
    <w:rsid w:val="001222E7"/>
    <w:rsid w:val="00123186"/>
    <w:rsid w:val="00123623"/>
    <w:rsid w:val="00124309"/>
    <w:rsid w:val="00124E38"/>
    <w:rsid w:val="0012580B"/>
    <w:rsid w:val="00131B15"/>
    <w:rsid w:val="00131F90"/>
    <w:rsid w:val="0013526E"/>
    <w:rsid w:val="00135AE3"/>
    <w:rsid w:val="00142491"/>
    <w:rsid w:val="00150DB3"/>
    <w:rsid w:val="00156EC8"/>
    <w:rsid w:val="0016463F"/>
    <w:rsid w:val="00171371"/>
    <w:rsid w:val="001716E7"/>
    <w:rsid w:val="00175A24"/>
    <w:rsid w:val="001801B6"/>
    <w:rsid w:val="00182045"/>
    <w:rsid w:val="00185BEF"/>
    <w:rsid w:val="001870FB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1108"/>
    <w:rsid w:val="001C31E8"/>
    <w:rsid w:val="001C3525"/>
    <w:rsid w:val="001C4B1B"/>
    <w:rsid w:val="001C5396"/>
    <w:rsid w:val="001D1BD2"/>
    <w:rsid w:val="001D4A7D"/>
    <w:rsid w:val="001D6769"/>
    <w:rsid w:val="001D72F6"/>
    <w:rsid w:val="001D7D1E"/>
    <w:rsid w:val="001E02BE"/>
    <w:rsid w:val="001E2B98"/>
    <w:rsid w:val="001E3B37"/>
    <w:rsid w:val="001E3C91"/>
    <w:rsid w:val="001E45EE"/>
    <w:rsid w:val="001F1FEF"/>
    <w:rsid w:val="001F23F8"/>
    <w:rsid w:val="001F2594"/>
    <w:rsid w:val="001F3719"/>
    <w:rsid w:val="001F4185"/>
    <w:rsid w:val="001F465B"/>
    <w:rsid w:val="001F53A9"/>
    <w:rsid w:val="001F75C6"/>
    <w:rsid w:val="001F7AFD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ABE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0282"/>
    <w:rsid w:val="0027361E"/>
    <w:rsid w:val="00275BCF"/>
    <w:rsid w:val="00281C66"/>
    <w:rsid w:val="00292257"/>
    <w:rsid w:val="0029231F"/>
    <w:rsid w:val="00294DBC"/>
    <w:rsid w:val="0029612F"/>
    <w:rsid w:val="00297DE5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2B69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2B"/>
    <w:rsid w:val="003315A1"/>
    <w:rsid w:val="0033165C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1F2D"/>
    <w:rsid w:val="00372E55"/>
    <w:rsid w:val="00377710"/>
    <w:rsid w:val="003868CC"/>
    <w:rsid w:val="00387363"/>
    <w:rsid w:val="00392202"/>
    <w:rsid w:val="0039386A"/>
    <w:rsid w:val="00397A8F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33C7"/>
    <w:rsid w:val="004B6443"/>
    <w:rsid w:val="004C443F"/>
    <w:rsid w:val="004C6686"/>
    <w:rsid w:val="004D08E4"/>
    <w:rsid w:val="004D2F5A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07FF5"/>
    <w:rsid w:val="0051015C"/>
    <w:rsid w:val="00513744"/>
    <w:rsid w:val="005167B8"/>
    <w:rsid w:val="00516CF1"/>
    <w:rsid w:val="00520EB4"/>
    <w:rsid w:val="005210B2"/>
    <w:rsid w:val="00522FB8"/>
    <w:rsid w:val="0052454B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96E82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3029"/>
    <w:rsid w:val="00624028"/>
    <w:rsid w:val="006245F4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6B04"/>
    <w:rsid w:val="00677CF9"/>
    <w:rsid w:val="00684FC3"/>
    <w:rsid w:val="006A6122"/>
    <w:rsid w:val="006A6571"/>
    <w:rsid w:val="006B106E"/>
    <w:rsid w:val="006B405B"/>
    <w:rsid w:val="006B45E6"/>
    <w:rsid w:val="006B6F1D"/>
    <w:rsid w:val="006C3F93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27D61"/>
    <w:rsid w:val="00732350"/>
    <w:rsid w:val="00737E2A"/>
    <w:rsid w:val="007419D6"/>
    <w:rsid w:val="00743D9A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3F7F"/>
    <w:rsid w:val="00796EE3"/>
    <w:rsid w:val="007A5AD9"/>
    <w:rsid w:val="007A63E0"/>
    <w:rsid w:val="007A7D29"/>
    <w:rsid w:val="007B465C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3C32"/>
    <w:rsid w:val="0082421D"/>
    <w:rsid w:val="0083497D"/>
    <w:rsid w:val="008367F7"/>
    <w:rsid w:val="00836C99"/>
    <w:rsid w:val="00842038"/>
    <w:rsid w:val="00844A9E"/>
    <w:rsid w:val="00846A78"/>
    <w:rsid w:val="00853E6E"/>
    <w:rsid w:val="0085652C"/>
    <w:rsid w:val="00856959"/>
    <w:rsid w:val="00856B7A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264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D3212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39DE"/>
    <w:rsid w:val="009253BA"/>
    <w:rsid w:val="00926163"/>
    <w:rsid w:val="00930CB3"/>
    <w:rsid w:val="009336F7"/>
    <w:rsid w:val="009374A7"/>
    <w:rsid w:val="009465CE"/>
    <w:rsid w:val="00952ACA"/>
    <w:rsid w:val="0095627D"/>
    <w:rsid w:val="009614CC"/>
    <w:rsid w:val="009621C8"/>
    <w:rsid w:val="00967C7A"/>
    <w:rsid w:val="00971150"/>
    <w:rsid w:val="009718A6"/>
    <w:rsid w:val="0097269A"/>
    <w:rsid w:val="0097480D"/>
    <w:rsid w:val="0098551D"/>
    <w:rsid w:val="009877F9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B420C"/>
    <w:rsid w:val="009C24B5"/>
    <w:rsid w:val="009E1448"/>
    <w:rsid w:val="009E59B1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796"/>
    <w:rsid w:val="00A419EE"/>
    <w:rsid w:val="00A4230E"/>
    <w:rsid w:val="00A500CF"/>
    <w:rsid w:val="00A53BAD"/>
    <w:rsid w:val="00A53FEE"/>
    <w:rsid w:val="00A557CE"/>
    <w:rsid w:val="00A56B97"/>
    <w:rsid w:val="00A56CA4"/>
    <w:rsid w:val="00A6093D"/>
    <w:rsid w:val="00A61529"/>
    <w:rsid w:val="00A72B09"/>
    <w:rsid w:val="00A73E90"/>
    <w:rsid w:val="00A74D0B"/>
    <w:rsid w:val="00A76A6D"/>
    <w:rsid w:val="00A83253"/>
    <w:rsid w:val="00A832F5"/>
    <w:rsid w:val="00A92C8D"/>
    <w:rsid w:val="00A978A9"/>
    <w:rsid w:val="00AA216B"/>
    <w:rsid w:val="00AA6E84"/>
    <w:rsid w:val="00AB1F2D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1D5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0B58"/>
    <w:rsid w:val="00B44D52"/>
    <w:rsid w:val="00B5222E"/>
    <w:rsid w:val="00B61C96"/>
    <w:rsid w:val="00B675DC"/>
    <w:rsid w:val="00B67E05"/>
    <w:rsid w:val="00B7081E"/>
    <w:rsid w:val="00B70A0D"/>
    <w:rsid w:val="00B73A2A"/>
    <w:rsid w:val="00B76CF4"/>
    <w:rsid w:val="00B83368"/>
    <w:rsid w:val="00B834FD"/>
    <w:rsid w:val="00B8375E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5BED"/>
    <w:rsid w:val="00BB225E"/>
    <w:rsid w:val="00BB38CF"/>
    <w:rsid w:val="00BB3FAB"/>
    <w:rsid w:val="00BB54C3"/>
    <w:rsid w:val="00BC10BA"/>
    <w:rsid w:val="00BC276B"/>
    <w:rsid w:val="00BC5AFD"/>
    <w:rsid w:val="00BD6051"/>
    <w:rsid w:val="00BD6E0C"/>
    <w:rsid w:val="00BD6F4D"/>
    <w:rsid w:val="00BE3CEE"/>
    <w:rsid w:val="00BE6479"/>
    <w:rsid w:val="00BF3FB8"/>
    <w:rsid w:val="00BF42C4"/>
    <w:rsid w:val="00BF5B1F"/>
    <w:rsid w:val="00BF622A"/>
    <w:rsid w:val="00C04F43"/>
    <w:rsid w:val="00C0609D"/>
    <w:rsid w:val="00C1033E"/>
    <w:rsid w:val="00C10490"/>
    <w:rsid w:val="00C115AB"/>
    <w:rsid w:val="00C1202B"/>
    <w:rsid w:val="00C13DD5"/>
    <w:rsid w:val="00C152F6"/>
    <w:rsid w:val="00C20878"/>
    <w:rsid w:val="00C30249"/>
    <w:rsid w:val="00C344FD"/>
    <w:rsid w:val="00C3723B"/>
    <w:rsid w:val="00C373E6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6608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0ED6"/>
    <w:rsid w:val="00D01330"/>
    <w:rsid w:val="00D04044"/>
    <w:rsid w:val="00D073E2"/>
    <w:rsid w:val="00D115B0"/>
    <w:rsid w:val="00D1561B"/>
    <w:rsid w:val="00D175BD"/>
    <w:rsid w:val="00D177DB"/>
    <w:rsid w:val="00D17D3E"/>
    <w:rsid w:val="00D20BE7"/>
    <w:rsid w:val="00D21A01"/>
    <w:rsid w:val="00D235DE"/>
    <w:rsid w:val="00D26082"/>
    <w:rsid w:val="00D32002"/>
    <w:rsid w:val="00D36324"/>
    <w:rsid w:val="00D40946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882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5976"/>
    <w:rsid w:val="00DE6556"/>
    <w:rsid w:val="00DE6B43"/>
    <w:rsid w:val="00DF1684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A7D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CF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E6084"/>
    <w:rsid w:val="00EF48CC"/>
    <w:rsid w:val="00EF5F69"/>
    <w:rsid w:val="00F00E58"/>
    <w:rsid w:val="00F12FA1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5F61"/>
    <w:rsid w:val="00FC7B65"/>
    <w:rsid w:val="00FD01C2"/>
    <w:rsid w:val="00FD2BD1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paragraph" w:customStyle="1" w:styleId="Reference">
    <w:name w:val="Reference"/>
    <w:basedOn w:val="Normal"/>
    <w:rsid w:val="00971150"/>
    <w:pPr>
      <w:numPr>
        <w:numId w:val="2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8D321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paragraph" w:customStyle="1" w:styleId="Reference">
    <w:name w:val="Reference"/>
    <w:basedOn w:val="Normal"/>
    <w:rsid w:val="00971150"/>
    <w:pPr>
      <w:numPr>
        <w:numId w:val="2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8D321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yin@dolby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lu@dolby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386E1-A364-4F73-ADEC-0C3A1926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1138</Words>
  <Characters>6490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7613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Yin, Peng</cp:lastModifiedBy>
  <cp:revision>3</cp:revision>
  <cp:lastPrinted>2013-04-08T19:19:00Z</cp:lastPrinted>
  <dcterms:created xsi:type="dcterms:W3CDTF">2016-05-28T10:18:00Z</dcterms:created>
  <dcterms:modified xsi:type="dcterms:W3CDTF">2016-05-28T10:18:00Z</dcterms:modified>
</cp:coreProperties>
</file>