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504" w:rsidRDefault="00FF7504" w:rsidP="00FF7504">
      <w:pPr>
        <w:pStyle w:val="Heading1"/>
        <w:numPr>
          <w:ilvl w:val="0"/>
          <w:numId w:val="0"/>
        </w:numPr>
        <w:ind w:left="432"/>
        <w:rPr>
          <w:lang w:val="en-CA"/>
        </w:rPr>
      </w:pPr>
      <w:r>
        <w:rPr>
          <w:lang w:val="en-CA"/>
        </w:rPr>
        <w:t>Proposed text to document “</w:t>
      </w:r>
      <w:r w:rsidRPr="00DF65DD">
        <w:rPr>
          <w:szCs w:val="22"/>
        </w:rPr>
        <w:t>Conversion and Coding Practices for HDR/WCG Video</w:t>
      </w:r>
      <w:r>
        <w:rPr>
          <w:lang w:val="en-CA"/>
        </w:rPr>
        <w:t>”, Annex A</w:t>
      </w:r>
    </w:p>
    <w:p w:rsidR="00FF7504" w:rsidRPr="00DF65DD" w:rsidRDefault="00FF7504" w:rsidP="00FF7504">
      <w:pPr>
        <w:pStyle w:val="Annex2"/>
        <w:numPr>
          <w:ilvl w:val="1"/>
          <w:numId w:val="2"/>
        </w:numPr>
        <w:rPr>
          <w:lang w:val="en-CA"/>
        </w:rPr>
      </w:pPr>
      <w:r>
        <w:rPr>
          <w:lang w:val="en-CA"/>
        </w:rPr>
        <w:t>Colour Remapping</w:t>
      </w:r>
      <w:r w:rsidRPr="00DF65DD">
        <w:rPr>
          <w:lang w:val="en-CA"/>
        </w:rPr>
        <w:t xml:space="preserve"> information SEI message</w:t>
      </w:r>
      <w:r>
        <w:rPr>
          <w:lang w:val="en-CA"/>
        </w:rPr>
        <w:t xml:space="preserve"> for Dynamic Range Adjustment</w:t>
      </w:r>
    </w:p>
    <w:p w:rsidR="00FF7504" w:rsidRPr="00305177" w:rsidRDefault="00FF7504" w:rsidP="00FF7504">
      <w:pPr>
        <w:pStyle w:val="Annex2"/>
        <w:numPr>
          <w:ilvl w:val="2"/>
          <w:numId w:val="2"/>
        </w:numPr>
        <w:rPr>
          <w:lang w:val="en-CA"/>
        </w:rPr>
      </w:pPr>
      <w:r w:rsidRPr="00305177">
        <w:rPr>
          <w:lang w:val="en-CA"/>
        </w:rPr>
        <w:t>Context</w:t>
      </w:r>
    </w:p>
    <w:p w:rsidR="00FF7504" w:rsidRDefault="00FF7504" w:rsidP="00FF7504">
      <w:pPr>
        <w:jc w:val="both"/>
        <w:rPr>
          <w:lang w:val="en-CA"/>
        </w:rPr>
      </w:pPr>
      <w:r>
        <w:t xml:space="preserve">The colour remapping information (CRI) SEI message defined in HEVC conveys information that is used to remap decoded pictures </w:t>
      </w:r>
      <w:r>
        <w:rPr>
          <w:lang w:val="en-CA"/>
        </w:rPr>
        <w:t xml:space="preserve">from one colour volume to another one.  </w:t>
      </w:r>
      <w:r>
        <w:t xml:space="preserve">The syntax of the CRI model in the CRI SEI message includes three parts: </w:t>
      </w:r>
      <w:r w:rsidRPr="001233EA">
        <w:t>a first piece-wise linear function applied to each colour component (</w:t>
      </w:r>
      <w:r>
        <w:t>“Pre-LUT”</w:t>
      </w:r>
      <w:r w:rsidRPr="001233EA">
        <w:t>), followed by a three</w:t>
      </w:r>
      <w:r>
        <w:t>-</w:t>
      </w:r>
      <w:r w:rsidRPr="001233EA">
        <w:t>by-three matrix applied to the three resulting colour components, followed by a second piece-wise linear function applied to each resulting colour component (</w:t>
      </w:r>
      <w:r>
        <w:t>“Post-LUT”</w:t>
      </w:r>
      <w:r w:rsidRPr="001233EA">
        <w:t>)</w:t>
      </w:r>
      <w:r>
        <w:t>.</w:t>
      </w:r>
      <w:r w:rsidRPr="000A4E9F">
        <w:rPr>
          <w:lang w:val="en-CA"/>
        </w:rPr>
        <w:t xml:space="preserve"> </w:t>
      </w:r>
      <w:r w:rsidRPr="00277754">
        <w:rPr>
          <w:lang w:val="en-CA"/>
        </w:rPr>
        <w:t xml:space="preserve">Each one of these </w:t>
      </w:r>
      <w:r>
        <w:rPr>
          <w:lang w:val="en-CA"/>
        </w:rPr>
        <w:t>set of data</w:t>
      </w:r>
      <w:r w:rsidRPr="00277754">
        <w:rPr>
          <w:lang w:val="en-CA"/>
        </w:rPr>
        <w:t xml:space="preserve"> is optional (for instance only </w:t>
      </w:r>
      <w:r>
        <w:rPr>
          <w:lang w:val="en-CA"/>
        </w:rPr>
        <w:t>the Pre-</w:t>
      </w:r>
      <w:r w:rsidRPr="00277754">
        <w:rPr>
          <w:lang w:val="en-CA"/>
        </w:rPr>
        <w:t xml:space="preserve">LUTs can apply, leading to the application of only one transfer function to each </w:t>
      </w:r>
      <w:r>
        <w:rPr>
          <w:lang w:val="en-CA"/>
        </w:rPr>
        <w:t>colour</w:t>
      </w:r>
      <w:r w:rsidRPr="00277754">
        <w:rPr>
          <w:lang w:val="en-CA"/>
        </w:rPr>
        <w:t xml:space="preserve"> component of the input signal).</w:t>
      </w:r>
      <w:r w:rsidRPr="00BF51D6">
        <w:rPr>
          <w:lang w:val="en-CA"/>
        </w:rPr>
        <w:t xml:space="preserve"> </w:t>
      </w:r>
      <w:r>
        <w:rPr>
          <w:lang w:val="en-CA"/>
        </w:rPr>
        <w:t xml:space="preserve">A maximum of 33 pivot points per LUT are coded to specify the </w:t>
      </w:r>
      <w:r w:rsidRPr="001233EA">
        <w:t>piece-wise linear function</w:t>
      </w:r>
      <w:r>
        <w:t>s.</w:t>
      </w:r>
    </w:p>
    <w:p w:rsidR="00FF7504" w:rsidRDefault="00FF7504" w:rsidP="00FF7504">
      <w:pPr>
        <w:jc w:val="both"/>
      </w:pPr>
      <w:r>
        <w:t>The CRI SEI message also includes a syntax element colour_remap_id, th</w:t>
      </w:r>
      <w:r w:rsidRPr="001233EA">
        <w:t>at may be used to identify the purpose of the colour remapping information.</w:t>
      </w:r>
      <w:r w:rsidRPr="00BF51D6">
        <w:t xml:space="preserve"> </w:t>
      </w:r>
      <w:r>
        <w:t>For instance, colour_remap_id value may be used to indicate that the input of the remapping is the result of a first conversion process, such as conversion to YCbCr or GBR colour representation, or to enable cascading of different</w:t>
      </w:r>
      <w:r w:rsidRPr="001233EA">
        <w:t xml:space="preserve"> </w:t>
      </w:r>
      <w:r>
        <w:t xml:space="preserve">remapping </w:t>
      </w:r>
      <w:r w:rsidRPr="001233EA">
        <w:t>processes</w:t>
      </w:r>
      <w:r>
        <w:t>.</w:t>
      </w:r>
    </w:p>
    <w:p w:rsidR="00FF7504" w:rsidRPr="00305177" w:rsidRDefault="00FF7504" w:rsidP="00FF7504">
      <w:pPr>
        <w:pStyle w:val="Annex2"/>
        <w:numPr>
          <w:ilvl w:val="2"/>
          <w:numId w:val="2"/>
        </w:numPr>
        <w:rPr>
          <w:lang w:val="en-CA"/>
        </w:rPr>
      </w:pPr>
      <w:r>
        <w:rPr>
          <w:lang w:val="en-CA"/>
        </w:rPr>
        <w:t>Dynamic range adjustment for providing SDR backward compatibility</w:t>
      </w:r>
    </w:p>
    <w:p w:rsidR="00FF7504" w:rsidRDefault="00FF7504" w:rsidP="00FF7504">
      <w:pPr>
        <w:jc w:val="both"/>
        <w:rPr>
          <w:lang w:val="en-CA" w:eastAsia="zh-CN"/>
        </w:rPr>
      </w:pPr>
      <w:r>
        <w:rPr>
          <w:lang w:val="en-CA"/>
        </w:rPr>
        <w:t>C</w:t>
      </w:r>
      <w:r w:rsidRPr="006640B3">
        <w:rPr>
          <w:lang w:val="en-CA"/>
        </w:rPr>
        <w:t>RI</w:t>
      </w:r>
      <w:r>
        <w:rPr>
          <w:lang w:val="en-CA"/>
        </w:rPr>
        <w:t xml:space="preserve">  SEI message</w:t>
      </w:r>
      <w:r w:rsidRPr="006640B3">
        <w:rPr>
          <w:lang w:val="en-CA"/>
        </w:rPr>
        <w:t xml:space="preserve"> </w:t>
      </w:r>
      <w:r>
        <w:rPr>
          <w:lang w:val="en-CA"/>
        </w:rPr>
        <w:t>is proposed to enable conversion of a video content from one colour volume to another one. For example, CRI can be used in a post-processing step following the decoding to convert a decoded HDR video with BT.2020 primaries and SMPTE ST 2084 transfer function to an SDR video with BT.709 primaries and BT.1886 transfer function (</w:t>
      </w:r>
      <w:hyperlink r:id="rId5" w:history="1">
        <w:r>
          <w:rPr>
            <w:rStyle w:val="Hyperlink"/>
          </w:rPr>
          <w:t>JCTVC-Q0074</w:t>
        </w:r>
      </w:hyperlink>
      <w:r>
        <w:t>).</w:t>
      </w:r>
      <w:r>
        <w:rPr>
          <w:lang w:val="en-CA" w:eastAsia="zh-CN"/>
        </w:rPr>
        <w:t xml:space="preserve"> Application of the CRI for providing different types of SDR backward compatibility for video signal with BT.2020 primaries would follow its original intent. </w:t>
      </w:r>
    </w:p>
    <w:p w:rsidR="00FF7504" w:rsidRDefault="00FF7504" w:rsidP="00FF7504">
      <w:pPr>
        <w:jc w:val="both"/>
        <w:rPr>
          <w:lang w:val="en-CA" w:eastAsia="zh-CN"/>
        </w:rPr>
      </w:pPr>
      <w:r>
        <w:rPr>
          <w:lang w:val="en-CA" w:eastAsia="zh-CN"/>
        </w:rPr>
        <w:t>Several CRI-compatible designs providing backward compatibility to SDR receivers (devices capable to handle video with BT.1886 transfer characteristics and BT.2020 colour primaries) has been proposed to MPEG and JCTVC in [] and []. In such design, CRI post-processing can be used to provide a guided mapping (dynamical range adaptation) from SDR/BT.2020 to HDR/BT.2020 representation. Alternatively, CRI post-processing can be used to provide a guided mapping from HDR/BT.2020 to SDR/BT.2020, thus enabling display compatibility.</w:t>
      </w:r>
    </w:p>
    <w:p w:rsidR="00FF7504" w:rsidRDefault="00FF7504" w:rsidP="00FF7504">
      <w:pPr>
        <w:jc w:val="both"/>
        <w:rPr>
          <w:b/>
          <w:lang w:val="en-CA"/>
        </w:rPr>
      </w:pPr>
      <w:r>
        <w:rPr>
          <w:b/>
          <w:lang w:val="en-CA"/>
        </w:rPr>
        <w:t>CRI for guided mapping from SDR/BT.2020 to HDR/BT.2020 (bitstream backward compatibility)</w:t>
      </w:r>
    </w:p>
    <w:p w:rsidR="00FF7504" w:rsidRDefault="00FF7504" w:rsidP="00FF7504">
      <w:pPr>
        <w:jc w:val="both"/>
        <w:rPr>
          <w:lang w:val="en-CA" w:eastAsia="zh-CN"/>
        </w:rPr>
      </w:pPr>
      <w:r>
        <w:rPr>
          <w:lang w:val="en-CA" w:eastAsia="zh-CN"/>
        </w:rPr>
        <w:t xml:space="preserve">The problem of dynamical range conversion from SDR to HDR has been studied in [3] and [4]. In this section we present recommendation on enabling CRI-based solution for these use cases. </w:t>
      </w:r>
    </w:p>
    <w:p w:rsidR="00FF7504" w:rsidRDefault="00FF7504" w:rsidP="00FF7504">
      <w:pPr>
        <w:jc w:val="both"/>
        <w:rPr>
          <w:ins w:id="0" w:author="Rusanovskyy, Dmytro" w:date="2016-05-16T17:48:00Z"/>
          <w:lang w:val="en-CA"/>
        </w:rPr>
      </w:pPr>
      <w:r>
        <w:rPr>
          <w:lang w:val="en-CA" w:eastAsia="zh-CN"/>
        </w:rPr>
        <w:t xml:space="preserve">An example of encoding process producing SDR/BT.2020 compatible HEVC bitsream is illustrated in </w:t>
      </w:r>
      <w:r>
        <w:rPr>
          <w:lang w:val="en-CA" w:eastAsia="zh-CN"/>
        </w:rPr>
        <w:fldChar w:fldCharType="begin"/>
      </w:r>
      <w:r>
        <w:rPr>
          <w:lang w:val="en-CA" w:eastAsia="zh-CN"/>
        </w:rPr>
        <w:instrText xml:space="preserve"> REF _Ref451189765 \h </w:instrText>
      </w:r>
      <w:r>
        <w:rPr>
          <w:lang w:val="en-CA" w:eastAsia="zh-CN"/>
        </w:rPr>
      </w:r>
      <w:r>
        <w:rPr>
          <w:lang w:val="en-CA" w:eastAsia="zh-CN"/>
        </w:rPr>
        <w:fldChar w:fldCharType="separate"/>
      </w:r>
      <w:r w:rsidRPr="006F4038">
        <w:t xml:space="preserve">Figure </w:t>
      </w:r>
      <w:r>
        <w:rPr>
          <w:noProof/>
        </w:rPr>
        <w:t>3</w:t>
      </w:r>
      <w:r>
        <w:rPr>
          <w:lang w:val="en-CA" w:eastAsia="zh-CN"/>
        </w:rPr>
        <w:fldChar w:fldCharType="end"/>
      </w:r>
      <w:r>
        <w:rPr>
          <w:lang w:val="en-CA" w:eastAsia="zh-CN"/>
        </w:rPr>
        <w:t>. DRA typically applies three transfer functions to the Y, Cb, and Cr components of the input HDR10 signal. These functions are derived from the analysis of the input HDR signal properties and aim to produce an SDR approximation. The resulting YCbCr signal has BT.1886 transfer characteristics and BT.2020 color primaries is then encoded, using an HEVC Main10 compliant encoder.</w:t>
      </w:r>
      <w:r w:rsidRPr="00396250">
        <w:rPr>
          <w:lang w:val="en-CA"/>
        </w:rPr>
        <w:t xml:space="preserve"> </w:t>
      </w:r>
      <w:r>
        <w:rPr>
          <w:lang w:val="en-CA"/>
        </w:rPr>
        <w:t>The functions are implemented in the shape of 1D look-up-tables (</w:t>
      </w:r>
      <w:r w:rsidRPr="00842C84">
        <w:rPr>
          <w:i/>
          <w:lang w:val="en-CA"/>
        </w:rPr>
        <w:t>LUT</w:t>
      </w:r>
      <w:r w:rsidRPr="00842C84">
        <w:rPr>
          <w:i/>
          <w:vertAlign w:val="subscript"/>
          <w:lang w:val="en-CA"/>
        </w:rPr>
        <w:t>DRAk</w:t>
      </w:r>
      <w:r>
        <w:rPr>
          <w:lang w:val="en-CA"/>
        </w:rPr>
        <w:t xml:space="preserve">, for </w:t>
      </w:r>
      <w:r w:rsidRPr="0015342F">
        <w:rPr>
          <w:i/>
          <w:lang w:val="en-CA"/>
        </w:rPr>
        <w:t>k</w:t>
      </w:r>
      <w:r>
        <w:rPr>
          <w:lang w:val="en-CA"/>
        </w:rPr>
        <w:t>=0, 1, 2), that directly apply to the HDR10 Y, Cb and Cr components.</w:t>
      </w:r>
    </w:p>
    <w:p w:rsidR="00FF7504" w:rsidRDefault="00FF7504" w:rsidP="00FF7504">
      <w:pPr>
        <w:jc w:val="both"/>
        <w:rPr>
          <w:lang w:val="en-CA" w:eastAsia="zh-CN"/>
        </w:rPr>
      </w:pPr>
      <w:r>
        <w:rPr>
          <w:noProof/>
        </w:rPr>
        <w:lastRenderedPageBreak/>
        <mc:AlternateContent>
          <mc:Choice Requires="wpc">
            <w:drawing>
              <wp:inline distT="0" distB="0" distL="0" distR="0" wp14:anchorId="394B2D13" wp14:editId="140CF1D2">
                <wp:extent cx="6090920" cy="2001292"/>
                <wp:effectExtent l="19050" t="0" r="0" b="0"/>
                <wp:docPr id="207" name="Canvas 20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8" name="Group 28"/>
                        <wpg:cNvGrpSpPr/>
                        <wpg:grpSpPr>
                          <a:xfrm>
                            <a:off x="0" y="255437"/>
                            <a:ext cx="5796717" cy="1593062"/>
                            <a:chOff x="0" y="387704"/>
                            <a:chExt cx="5573903" cy="1490652"/>
                          </a:xfrm>
                        </wpg:grpSpPr>
                        <wps:wsp>
                          <wps:cNvPr id="29" name="Flowchart: Data 29"/>
                          <wps:cNvSpPr>
                            <a:spLocks noChangeArrowheads="1"/>
                          </wps:cNvSpPr>
                          <wps:spPr bwMode="auto">
                            <a:xfrm>
                              <a:off x="0" y="687351"/>
                              <a:ext cx="782726" cy="462882"/>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232C2F" w:rsidRDefault="00FF7504" w:rsidP="00FF7504">
                                <w:pPr>
                                  <w:pStyle w:val="NormalWeb"/>
                                  <w:spacing w:before="0" w:beforeAutospacing="0" w:after="120" w:afterAutospacing="0"/>
                                  <w:jc w:val="center"/>
                                  <w:rPr>
                                    <w:sz w:val="16"/>
                                    <w:szCs w:val="16"/>
                                  </w:rPr>
                                </w:pPr>
                                <w:r w:rsidRPr="00232C2F">
                                  <w:rPr>
                                    <w:rFonts w:eastAsia="SimSun" w:cstheme="minorBidi"/>
                                    <w:color w:val="000000"/>
                                    <w:kern w:val="24"/>
                                    <w:sz w:val="16"/>
                                    <w:szCs w:val="16"/>
                                    <w:lang w:val="en-GB"/>
                                  </w:rPr>
                                  <w:t>Linear RGB</w:t>
                                </w:r>
                              </w:p>
                            </w:txbxContent>
                          </wps:txbx>
                          <wps:bodyPr rot="0" vert="horz" wrap="square" lIns="91440" tIns="45720" rIns="91440" bIns="45720" anchor="ctr" anchorCtr="0" upright="1">
                            <a:noAutofit/>
                          </wps:bodyPr>
                        </wps:wsp>
                        <wps:wsp>
                          <wps:cNvPr id="30" name="Rectangle 30"/>
                          <wps:cNvSpPr>
                            <a:spLocks noChangeArrowheads="1"/>
                          </wps:cNvSpPr>
                          <wps:spPr bwMode="auto">
                            <a:xfrm>
                              <a:off x="4783999" y="1394716"/>
                              <a:ext cx="675166" cy="465208"/>
                            </a:xfrm>
                            <a:prstGeom prst="rect">
                              <a:avLst/>
                            </a:prstGeom>
                            <a:solidFill>
                              <a:srgbClr val="5B9BD5"/>
                            </a:solidFill>
                            <a:ln w="12700" cap="flat" cmpd="sng" algn="ctr">
                              <a:solidFill>
                                <a:srgbClr val="41719C"/>
                              </a:solidFill>
                              <a:prstDash val="solid"/>
                              <a:miter lim="800000"/>
                              <a:headEnd/>
                              <a:tailEnd/>
                            </a:ln>
                          </wps:spPr>
                          <wps:txbx>
                            <w:txbxContent>
                              <w:p w:rsidR="00FF7504" w:rsidRPr="00232C2F" w:rsidRDefault="00FF7504" w:rsidP="00FF7504">
                                <w:pPr>
                                  <w:pStyle w:val="NormalWeb"/>
                                  <w:spacing w:before="0" w:beforeAutospacing="0" w:after="160" w:afterAutospacing="0" w:line="254" w:lineRule="auto"/>
                                  <w:jc w:val="center"/>
                                  <w:rPr>
                                    <w:sz w:val="16"/>
                                    <w:szCs w:val="16"/>
                                  </w:rPr>
                                </w:pPr>
                                <w:r w:rsidRPr="00232C2F">
                                  <w:rPr>
                                    <w:rFonts w:eastAsia="Calibri" w:cstheme="minorBidi"/>
                                    <w:color w:val="000000" w:themeColor="text1"/>
                                    <w:kern w:val="24"/>
                                    <w:sz w:val="16"/>
                                    <w:szCs w:val="16"/>
                                    <w:lang w:val="en-GB"/>
                                  </w:rPr>
                                  <w:t>HEVC main10</w:t>
                                </w:r>
                                <w:r w:rsidRPr="00232C2F">
                                  <w:rPr>
                                    <w:rFonts w:eastAsia="Calibri" w:cstheme="minorBidi"/>
                                    <w:color w:val="000000" w:themeColor="text1"/>
                                    <w:kern w:val="24"/>
                                    <w:sz w:val="16"/>
                                    <w:szCs w:val="16"/>
                                    <w:lang w:val="en-GB"/>
                                  </w:rPr>
                                  <w:br/>
                                  <w:t>encoder</w:t>
                                </w:r>
                              </w:p>
                            </w:txbxContent>
                          </wps:txbx>
                          <wps:bodyPr rot="0" vert="horz" wrap="square" lIns="91440" tIns="45720" rIns="91440" bIns="45720" anchor="ctr" anchorCtr="0" upright="1">
                            <a:noAutofit/>
                          </wps:bodyPr>
                        </wps:wsp>
                        <wps:wsp>
                          <wps:cNvPr id="31" name="Elbow Connector 31"/>
                          <wps:cNvCnPr>
                            <a:cxnSpLocks noChangeShapeType="1"/>
                            <a:stCxn id="29" idx="5"/>
                            <a:endCxn id="38" idx="1"/>
                          </wps:cNvCnPr>
                          <wps:spPr bwMode="auto">
                            <a:xfrm>
                              <a:off x="704453" y="918792"/>
                              <a:ext cx="237868" cy="2592"/>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grpSp>
                          <wpg:cNvPr id="32" name="Group 32"/>
                          <wpg:cNvGrpSpPr/>
                          <wpg:grpSpPr>
                            <a:xfrm>
                              <a:off x="851152" y="387704"/>
                              <a:ext cx="3867124" cy="876201"/>
                              <a:chOff x="1012082" y="387704"/>
                              <a:chExt cx="3867124" cy="876201"/>
                            </a:xfrm>
                          </wpg:grpSpPr>
                          <wps:wsp>
                            <wps:cNvPr id="33" name="Rectangle 33"/>
                            <wps:cNvSpPr/>
                            <wps:spPr bwMode="auto">
                              <a:xfrm>
                                <a:off x="1012082" y="387704"/>
                                <a:ext cx="3702425" cy="876201"/>
                              </a:xfrm>
                              <a:prstGeom prst="rect">
                                <a:avLst/>
                              </a:prstGeom>
                              <a:noFill/>
                              <a:ln>
                                <a:solidFill>
                                  <a:srgbClr val="41719C"/>
                                </a:solidFill>
                              </a:ln>
                              <a:extLst/>
                            </wps:spPr>
                            <wps:txbx>
                              <w:txbxContent>
                                <w:p w:rsidR="00FF7504" w:rsidRPr="005F563B" w:rsidRDefault="00FF7504" w:rsidP="00FF7504">
                                  <w:pPr>
                                    <w:pStyle w:val="NormalWeb"/>
                                    <w:spacing w:before="0" w:beforeAutospacing="0" w:after="0" w:afterAutospacing="0"/>
                                  </w:pPr>
                                  <w:r w:rsidRPr="005F563B">
                                    <w:rPr>
                                      <w:rFonts w:asciiTheme="minorHAnsi" w:hAnsi="Calibri" w:cstheme="minorBidi"/>
                                      <w:kern w:val="24"/>
                                    </w:rPr>
                                    <w:t>HDR/WCG Encoder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4" name="Rectangle 34"/>
                            <wps:cNvSpPr>
                              <a:spLocks noChangeArrowheads="1"/>
                            </wps:cNvSpPr>
                            <wps:spPr bwMode="auto">
                              <a:xfrm>
                                <a:off x="2568045" y="687351"/>
                                <a:ext cx="617533" cy="462883"/>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232C2F" w:rsidRDefault="00FF7504" w:rsidP="00FF7504">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Quant 10bits</w:t>
                                  </w:r>
                                </w:p>
                              </w:txbxContent>
                            </wps:txbx>
                            <wps:bodyPr rot="0" vert="horz" wrap="square" lIns="91440" tIns="45720" rIns="91440" bIns="45720" anchor="ctr" anchorCtr="0" upright="1">
                              <a:noAutofit/>
                            </wps:bodyPr>
                          </wps:wsp>
                          <wps:wsp>
                            <wps:cNvPr id="35" name="Rectangle 35"/>
                            <wps:cNvSpPr>
                              <a:spLocks noChangeArrowheads="1"/>
                            </wps:cNvSpPr>
                            <wps:spPr bwMode="auto">
                              <a:xfrm>
                                <a:off x="4039996" y="687351"/>
                                <a:ext cx="587863" cy="468575"/>
                              </a:xfrm>
                              <a:prstGeom prst="rect">
                                <a:avLst/>
                              </a:prstGeom>
                              <a:noFill/>
                              <a:ln w="12700" cap="flat" cmpd="sng" algn="ctr">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60" w:afterAutospacing="0" w:line="252" w:lineRule="auto"/>
                                    <w:jc w:val="center"/>
                                    <w:rPr>
                                      <w:sz w:val="18"/>
                                      <w:szCs w:val="18"/>
                                    </w:rPr>
                                  </w:pPr>
                                  <w:r w:rsidRPr="005F563B">
                                    <w:rPr>
                                      <w:rFonts w:eastAsia="Times New Roman" w:cstheme="minorBidi"/>
                                      <w:color w:val="000000" w:themeColor="text1"/>
                                      <w:kern w:val="24"/>
                                      <w:sz w:val="18"/>
                                      <w:szCs w:val="18"/>
                                    </w:rPr>
                                    <w:t>DRA</w:t>
                                  </w:r>
                                </w:p>
                              </w:txbxContent>
                            </wps:txbx>
                            <wps:bodyPr rot="0" vert="horz" wrap="square" lIns="91440" tIns="45720" rIns="91440" bIns="45720" anchor="ctr" anchorCtr="0" upright="1">
                              <a:noAutofit/>
                            </wps:bodyPr>
                          </wps:wsp>
                          <wps:wsp>
                            <wps:cNvPr id="36" name="Elbow Connector 36"/>
                            <wps:cNvCnPr>
                              <a:cxnSpLocks noChangeShapeType="1"/>
                              <a:stCxn id="34" idx="3"/>
                              <a:endCxn id="39" idx="1"/>
                            </wps:cNvCnPr>
                            <wps:spPr bwMode="auto">
                              <a:xfrm>
                                <a:off x="3185578" y="918793"/>
                                <a:ext cx="129204" cy="1865"/>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37" name="Elbow Connector 37"/>
                            <wps:cNvCnPr>
                              <a:cxnSpLocks noChangeShapeType="1"/>
                              <a:stCxn id="42" idx="3"/>
                              <a:endCxn id="34" idx="1"/>
                            </wps:cNvCnPr>
                            <wps:spPr bwMode="auto">
                              <a:xfrm>
                                <a:off x="2451607" y="918792"/>
                                <a:ext cx="116438" cy="1"/>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38" name="Rectangle 38"/>
                            <wps:cNvSpPr>
                              <a:spLocks noChangeArrowheads="1"/>
                            </wps:cNvSpPr>
                            <wps:spPr bwMode="auto">
                              <a:xfrm>
                                <a:off x="1103251" y="687350"/>
                                <a:ext cx="580770" cy="468068"/>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232C2F" w:rsidRDefault="00FF7504" w:rsidP="00FF7504">
                                  <w:pPr>
                                    <w:pStyle w:val="NormalWeb"/>
                                    <w:spacing w:before="0" w:beforeAutospacing="0" w:after="160" w:afterAutospacing="0" w:line="254" w:lineRule="auto"/>
                                    <w:jc w:val="center"/>
                                    <w:rPr>
                                      <w:sz w:val="16"/>
                                      <w:szCs w:val="16"/>
                                    </w:rPr>
                                  </w:pPr>
                                  <w:r>
                                    <w:rPr>
                                      <w:rFonts w:eastAsia="Times New Roman" w:cstheme="minorBidi"/>
                                      <w:color w:val="000000"/>
                                      <w:kern w:val="24"/>
                                      <w:sz w:val="16"/>
                                      <w:szCs w:val="16"/>
                                      <w:lang w:val="en-GB"/>
                                    </w:rPr>
                                    <w:t xml:space="preserve">Inv. </w:t>
                                  </w:r>
                                  <w:r w:rsidRPr="00232C2F">
                                    <w:rPr>
                                      <w:rFonts w:eastAsia="Times New Roman" w:cstheme="minorBidi"/>
                                      <w:color w:val="000000"/>
                                      <w:kern w:val="24"/>
                                      <w:sz w:val="16"/>
                                      <w:szCs w:val="16"/>
                                      <w:lang w:val="en-GB"/>
                                    </w:rPr>
                                    <w:t>ST.2084</w:t>
                                  </w:r>
                                  <w:r w:rsidRPr="00232C2F">
                                    <w:rPr>
                                      <w:rFonts w:eastAsia="Times New Roman" w:cstheme="minorBidi"/>
                                      <w:color w:val="000000" w:themeColor="text1"/>
                                      <w:kern w:val="24"/>
                                      <w:sz w:val="16"/>
                                      <w:szCs w:val="16"/>
                                    </w:rPr>
                                    <w:br/>
                                  </w:r>
                                </w:p>
                              </w:txbxContent>
                            </wps:txbx>
                            <wps:bodyPr rot="0" vert="horz" wrap="square" lIns="91440" tIns="45720" rIns="91440" bIns="45720" anchor="ctr" anchorCtr="0" upright="1">
                              <a:noAutofit/>
                            </wps:bodyPr>
                          </wps:wsp>
                          <wps:wsp>
                            <wps:cNvPr id="39" name="Rectangle 39"/>
                            <wps:cNvSpPr>
                              <a:spLocks noChangeArrowheads="1"/>
                            </wps:cNvSpPr>
                            <wps:spPr bwMode="auto">
                              <a:xfrm>
                                <a:off x="3314782" y="687351"/>
                                <a:ext cx="596009" cy="466614"/>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232C2F" w:rsidRDefault="00FF7504" w:rsidP="00FF7504">
                                  <w:pPr>
                                    <w:pStyle w:val="NormalWeb"/>
                                    <w:spacing w:before="0" w:beforeAutospacing="0" w:after="160" w:afterAutospacing="0" w:line="252" w:lineRule="auto"/>
                                    <w:jc w:val="center"/>
                                    <w:rPr>
                                      <w:sz w:val="16"/>
                                      <w:szCs w:val="16"/>
                                    </w:rPr>
                                  </w:pPr>
                                  <w:r w:rsidRPr="00232C2F">
                                    <w:rPr>
                                      <w:rFonts w:eastAsia="Times New Roman" w:cstheme="minorBidi"/>
                                      <w:color w:val="000000"/>
                                      <w:kern w:val="24"/>
                                      <w:sz w:val="16"/>
                                      <w:szCs w:val="16"/>
                                      <w:lang w:val="en-GB"/>
                                    </w:rPr>
                                    <w:t>Chroma Sampling</w:t>
                                  </w:r>
                                  <w:r w:rsidRPr="00232C2F">
                                    <w:rPr>
                                      <w:rFonts w:eastAsia="Times New Roman" w:cstheme="minorBidi"/>
                                      <w:color w:val="000000" w:themeColor="text1"/>
                                      <w:kern w:val="24"/>
                                      <w:sz w:val="16"/>
                                      <w:szCs w:val="16"/>
                                    </w:rPr>
                                    <w:br/>
                                    <w:t>4:2:0</w:t>
                                  </w:r>
                                </w:p>
                              </w:txbxContent>
                            </wps:txbx>
                            <wps:bodyPr rot="0" vert="horz" wrap="square" lIns="91440" tIns="45720" rIns="91440" bIns="45720" anchor="ctr" anchorCtr="0" upright="1">
                              <a:noAutofit/>
                            </wps:bodyPr>
                          </wps:wsp>
                          <wps:wsp>
                            <wps:cNvPr id="40" name="Elbow Connector 40"/>
                            <wps:cNvCnPr>
                              <a:cxnSpLocks noChangeShapeType="1"/>
                              <a:stCxn id="39" idx="3"/>
                              <a:endCxn id="35" idx="1"/>
                            </wps:cNvCnPr>
                            <wps:spPr bwMode="auto">
                              <a:xfrm>
                                <a:off x="3910791" y="920658"/>
                                <a:ext cx="129205" cy="981"/>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41" name="Elbow Connector 41"/>
                            <wps:cNvCnPr>
                              <a:cxnSpLocks noChangeShapeType="1"/>
                              <a:stCxn id="35" idx="3"/>
                              <a:endCxn id="47" idx="2"/>
                            </wps:cNvCnPr>
                            <wps:spPr bwMode="auto">
                              <a:xfrm>
                                <a:off x="4627859" y="921639"/>
                                <a:ext cx="251347" cy="260"/>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42" name="Rectangle 42"/>
                            <wps:cNvSpPr>
                              <a:spLocks noChangeArrowheads="1"/>
                            </wps:cNvSpPr>
                            <wps:spPr bwMode="auto">
                              <a:xfrm>
                                <a:off x="1815288" y="687350"/>
                                <a:ext cx="636319" cy="462883"/>
                              </a:xfrm>
                              <a:prstGeom prst="rect">
                                <a:avLst/>
                              </a:prstGeom>
                              <a:noFill/>
                              <a:ln w="12700" cap="flat" cmpd="sng" algn="ctr">
                                <a:solidFill>
                                  <a:srgbClr val="0070C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232C2F" w:rsidRDefault="00FF7504" w:rsidP="00FF7504">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YCbCr Convers</w:t>
                                  </w:r>
                                  <w:r>
                                    <w:rPr>
                                      <w:rFonts w:eastAsia="Calibri" w:cstheme="minorBidi"/>
                                      <w:color w:val="000000"/>
                                      <w:kern w:val="24"/>
                                      <w:sz w:val="16"/>
                                      <w:szCs w:val="16"/>
                                      <w:lang w:val="en-GB"/>
                                    </w:rPr>
                                    <w:t>.</w:t>
                                  </w:r>
                                </w:p>
                              </w:txbxContent>
                            </wps:txbx>
                            <wps:bodyPr rot="0" vert="horz" wrap="square" lIns="91440" tIns="45720" rIns="91440" bIns="45720" anchor="ctr" anchorCtr="0" upright="1">
                              <a:noAutofit/>
                            </wps:bodyPr>
                          </wps:wsp>
                          <wps:wsp>
                            <wps:cNvPr id="43" name="Elbow Connector 43"/>
                            <wps:cNvCnPr>
                              <a:cxnSpLocks noChangeShapeType="1"/>
                              <a:stCxn id="38" idx="3"/>
                              <a:endCxn id="42" idx="1"/>
                            </wps:cNvCnPr>
                            <wps:spPr bwMode="auto">
                              <a:xfrm flipV="1">
                                <a:off x="1684021" y="918792"/>
                                <a:ext cx="131267" cy="2593"/>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grpSp>
                        <wps:wsp>
                          <wps:cNvPr id="44" name="Elbow Connector 44"/>
                          <wps:cNvCnPr>
                            <a:stCxn id="35" idx="2"/>
                            <a:endCxn id="30" idx="1"/>
                          </wps:cNvCnPr>
                          <wps:spPr>
                            <a:xfrm rot="16200000" flipH="1">
                              <a:off x="4242801" y="1086121"/>
                              <a:ext cx="471394" cy="611002"/>
                            </a:xfrm>
                            <a:prstGeom prst="bentConnector2">
                              <a:avLst/>
                            </a:prstGeom>
                            <a:ln w="12700">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45" name="TextBox 27"/>
                          <wps:cNvSpPr txBox="1"/>
                          <wps:spPr>
                            <a:xfrm>
                              <a:off x="3547528" y="1643406"/>
                              <a:ext cx="1289685" cy="234950"/>
                            </a:xfrm>
                            <a:prstGeom prst="rect">
                              <a:avLst/>
                            </a:prstGeom>
                            <a:noFill/>
                          </wps:spPr>
                          <wps:txbx>
                            <w:txbxContent>
                              <w:p w:rsidR="00FF7504" w:rsidRPr="00232C2F" w:rsidRDefault="00FF7504" w:rsidP="00FF7504">
                                <w:pPr>
                                  <w:pStyle w:val="NormalWeb"/>
                                  <w:spacing w:before="0" w:beforeAutospacing="0" w:after="60" w:afterAutospacing="0" w:line="216" w:lineRule="auto"/>
                                  <w:rPr>
                                    <w:sz w:val="16"/>
                                    <w:szCs w:val="16"/>
                                  </w:rPr>
                                </w:pPr>
                                <w:r w:rsidRPr="00232C2F">
                                  <w:rPr>
                                    <w:rFonts w:ascii="Calibre Semibold" w:hAnsi="Calibre Semibold" w:cstheme="minorBidi"/>
                                    <w:color w:val="FF0000"/>
                                    <w:kern w:val="24"/>
                                    <w:sz w:val="16"/>
                                    <w:szCs w:val="16"/>
                                  </w:rPr>
                                  <w:t>DRA control over CRI SEI</w:t>
                                </w:r>
                              </w:p>
                            </w:txbxContent>
                          </wps:txbx>
                          <wps:bodyPr wrap="square" rtlCol="0">
                            <a:noAutofit/>
                          </wps:bodyPr>
                        </wps:wsp>
                        <wps:wsp>
                          <wps:cNvPr id="47" name="Flowchart: Data 47"/>
                          <wps:cNvSpPr>
                            <a:spLocks noChangeArrowheads="1"/>
                          </wps:cNvSpPr>
                          <wps:spPr bwMode="auto">
                            <a:xfrm>
                              <a:off x="4623206" y="692781"/>
                              <a:ext cx="950697" cy="458236"/>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290D65" w:rsidRDefault="00FF7504" w:rsidP="00FF7504">
                                <w:pPr>
                                  <w:pStyle w:val="NormalWeb"/>
                                  <w:spacing w:before="0" w:beforeAutospacing="0" w:after="120" w:afterAutospacing="0"/>
                                  <w:jc w:val="center"/>
                                  <w:rPr>
                                    <w:sz w:val="16"/>
                                    <w:szCs w:val="16"/>
                                  </w:rPr>
                                </w:pPr>
                                <w:r w:rsidRPr="00290D65">
                                  <w:rPr>
                                    <w:rFonts w:eastAsia="SimSun" w:cstheme="minorBidi"/>
                                    <w:color w:val="000000"/>
                                    <w:kern w:val="24"/>
                                    <w:sz w:val="16"/>
                                    <w:szCs w:val="16"/>
                                    <w:lang w:val="en-GB"/>
                                  </w:rPr>
                                  <w:t>YCbCR BT.1886</w:t>
                                </w:r>
                                <w:r w:rsidRPr="00290D65">
                                  <w:rPr>
                                    <w:rFonts w:eastAsia="SimSun" w:cstheme="minorBidi"/>
                                    <w:color w:val="000000" w:themeColor="text1"/>
                                    <w:kern w:val="24"/>
                                    <w:sz w:val="16"/>
                                    <w:szCs w:val="16"/>
                                  </w:rPr>
                                  <w:br/>
                                  <w:t>BT.2020</w:t>
                                </w:r>
                              </w:p>
                            </w:txbxContent>
                          </wps:txbx>
                          <wps:bodyPr rot="0" vert="horz" wrap="square" lIns="91440" tIns="45720" rIns="91440" bIns="45720" anchor="ctr" anchorCtr="0" upright="1">
                            <a:noAutofit/>
                          </wps:bodyPr>
                        </wps:wsp>
                        <wps:wsp>
                          <wps:cNvPr id="48" name="Elbow Connector 48"/>
                          <wps:cNvCnPr>
                            <a:cxnSpLocks noChangeShapeType="1"/>
                            <a:stCxn id="47" idx="4"/>
                            <a:endCxn id="30" idx="0"/>
                          </wps:cNvCnPr>
                          <wps:spPr bwMode="auto">
                            <a:xfrm rot="16200000" flipH="1">
                              <a:off x="4988219" y="1261352"/>
                              <a:ext cx="243699" cy="23027"/>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wgp>
                      <wps:wsp>
                        <wps:cNvPr id="49" name="Elbow Connector 49"/>
                        <wps:cNvCnPr>
                          <a:cxnSpLocks noChangeShapeType="1"/>
                          <a:stCxn id="30" idx="3"/>
                        </wps:cNvCnPr>
                        <wps:spPr bwMode="auto">
                          <a:xfrm flipV="1">
                            <a:off x="5677392" y="1579864"/>
                            <a:ext cx="162691" cy="176"/>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394B2D13" id="Canvas 207" o:spid="_x0000_s1026" editas="canvas" style="width:479.6pt;height:157.6pt;mso-position-horizontal-relative:char;mso-position-vertical-relative:line" coordsize="60909,20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909;height:20008;visibility:visible;mso-wrap-style:square">
                  <v:fill o:detectmouseclick="t"/>
                  <v:path o:connecttype="none"/>
                </v:shape>
                <v:group id="Group 28" o:spid="_x0000_s1028" style="position:absolute;top:2554;width:57967;height:15930" coordorigin=",3877" coordsize="55739,149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type id="_x0000_t111" coordsize="21600,21600" o:spt="111" path="m4321,l21600,,17204,21600,,21600xe">
                    <v:stroke joinstyle="miter"/>
                    <v:path gradientshapeok="t" o:connecttype="custom" o:connectlocs="12961,0;10800,0;2161,10800;8602,21600;10800,21600;19402,10800" textboxrect="4321,0,17204,21600"/>
                  </v:shapetype>
                  <v:shape id="Flowchart: Data 29" o:spid="_x0000_s1029" type="#_x0000_t111" style="position:absolute;top:6873;width:7827;height:4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GYJ8MA&#10;AADbAAAADwAAAGRycy9kb3ducmV2LnhtbESPQWsCMRSE7wX/Q3hCb5p1RanbjSJCpT1pbQ8eH5u3&#10;2a2blyVJdfvvTaHQ4zAz3zDlZrCduJIPrWMFs2kGgrhyumWj4PPjZfIEIkRkjZ1jUvBDATbr0UOJ&#10;hXY3fqfrKRqRIBwKVNDE2BdShqohi2HqeuLk1c5bjEl6I7XHW4LbTuZZtpQWW04LDfa0a6i6nL6t&#10;gsPch/zty+yjkcdFdqzPgz84pR7Hw/YZRKQh/of/2q9aQb6C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GYJ8MAAADbAAAADwAAAAAAAAAAAAAAAACYAgAAZHJzL2Rv&#10;d25yZXYueG1sUEsFBgAAAAAEAAQA9QAAAIgDAAAAAA==&#10;" filled="f" strokecolor="#41719c" strokeweight="1pt">
                    <v:textbox>
                      <w:txbxContent>
                        <w:p w:rsidR="00FF7504" w:rsidRPr="00232C2F" w:rsidRDefault="00FF7504" w:rsidP="00FF7504">
                          <w:pPr>
                            <w:pStyle w:val="NormalWeb"/>
                            <w:spacing w:before="0" w:beforeAutospacing="0" w:after="120" w:afterAutospacing="0"/>
                            <w:jc w:val="center"/>
                            <w:rPr>
                              <w:sz w:val="16"/>
                              <w:szCs w:val="16"/>
                            </w:rPr>
                          </w:pPr>
                          <w:r w:rsidRPr="00232C2F">
                            <w:rPr>
                              <w:rFonts w:eastAsia="SimSun" w:cstheme="minorBidi"/>
                              <w:color w:val="000000"/>
                              <w:kern w:val="24"/>
                              <w:sz w:val="16"/>
                              <w:szCs w:val="16"/>
                              <w:lang w:val="en-GB"/>
                            </w:rPr>
                            <w:t>Linear RGB</w:t>
                          </w:r>
                        </w:p>
                      </w:txbxContent>
                    </v:textbox>
                  </v:shape>
                  <v:rect id="Rectangle 30" o:spid="_x0000_s1030" style="position:absolute;left:47839;top:13947;width:6752;height:46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52HMQA&#10;AADbAAAADwAAAGRycy9kb3ducmV2LnhtbERPz2vCMBS+C/sfwhvsIjN14hidUXRso3iRunnY7dE8&#10;27LkpSRRq3+9OQgeP77fs0VvjTiSD61jBeNRBoK4crrlWsHvz9fzG4gQkTUax6TgTAEW84fBDHPt&#10;TlzScRtrkUI45KigibHLpQxVQxbDyHXEids7bzEm6GupPZ5SuDXyJctepcWWU0ODHX00VP1vD1bB&#10;qtwU56m/HFbFfv23+za7y+fQKPX02C/fQUTq4118cxdawSStT1/SD5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edhzEAAAA2wAAAA8AAAAAAAAAAAAAAAAAmAIAAGRycy9k&#10;b3ducmV2LnhtbFBLBQYAAAAABAAEAPUAAACJAwAAAAA=&#10;" fillcolor="#5b9bd5" strokecolor="#41719c" strokeweight="1pt">
                    <v:textbox>
                      <w:txbxContent>
                        <w:p w:rsidR="00FF7504" w:rsidRPr="00232C2F" w:rsidRDefault="00FF7504" w:rsidP="00FF7504">
                          <w:pPr>
                            <w:pStyle w:val="NormalWeb"/>
                            <w:spacing w:before="0" w:beforeAutospacing="0" w:after="160" w:afterAutospacing="0" w:line="254" w:lineRule="auto"/>
                            <w:jc w:val="center"/>
                            <w:rPr>
                              <w:sz w:val="16"/>
                              <w:szCs w:val="16"/>
                            </w:rPr>
                          </w:pPr>
                          <w:r w:rsidRPr="00232C2F">
                            <w:rPr>
                              <w:rFonts w:eastAsia="Calibri" w:cstheme="minorBidi"/>
                              <w:color w:val="000000" w:themeColor="text1"/>
                              <w:kern w:val="24"/>
                              <w:sz w:val="16"/>
                              <w:szCs w:val="16"/>
                              <w:lang w:val="en-GB"/>
                            </w:rPr>
                            <w:t>HEVC main10</w:t>
                          </w:r>
                          <w:r w:rsidRPr="00232C2F">
                            <w:rPr>
                              <w:rFonts w:eastAsia="Calibri" w:cstheme="minorBidi"/>
                              <w:color w:val="000000" w:themeColor="text1"/>
                              <w:kern w:val="24"/>
                              <w:sz w:val="16"/>
                              <w:szCs w:val="16"/>
                              <w:lang w:val="en-GB"/>
                            </w:rPr>
                            <w:br/>
                            <w:t>encoder</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1" o:spid="_x0000_s1031" type="#_x0000_t34" style="position:absolute;left:7044;top:9187;width:2379;height:2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vywcQAAADbAAAADwAAAGRycy9kb3ducmV2LnhtbESPzWrCQBSF90LfYbgFd3ViBanRiRTb&#10;otBVYyx1d5O5TYKZOyEzmvj2nYLg8nB+Ps5qPZhGXKhztWUF00kEgriwuuZSQbb/eHoB4TyyxsYy&#10;KbiSg3XyMFphrG3PX3RJfSnCCLsYFVTet7GUrqjIoJvYljh4v7Yz6IPsSqk77MO4aeRzFM2lwZoD&#10;ocKWNhUVp/RsArfoPw+LHI/l97Yf8ref63vWpEqNH4fXJQhPg7+Hb+2dVjCbwv+X8ANk8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q/LBxAAAANsAAAAPAAAAAAAAAAAA&#10;AAAAAKECAABkcnMvZG93bnJldi54bWxQSwUGAAAAAAQABAD5AAAAkgMAAAAA&#10;" strokecolor="#5b9bd5" strokeweight=".5pt">
                    <v:stroke endarrow="block"/>
                  </v:shape>
                  <v:group id="Group 32" o:spid="_x0000_s1032" style="position:absolute;left:8511;top:3877;width:38671;height:8762" coordorigin="10120,3877" coordsize="38671,87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rect id="Rectangle 33" o:spid="_x0000_s1033" style="position:absolute;left:10120;top:3877;width:37025;height:8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lFyMMA&#10;AADbAAAADwAAAGRycy9kb3ducmV2LnhtbESPT2sCMRTE7wW/Q3iCl6LZulBkNYpKhd5EKz0/Nm//&#10;6OZlTbLr9ts3BaHHYWZ+w6w2g2lET87XlhW8zRIQxLnVNZcKLl+H6QKED8gaG8uk4Ic8bNajlxVm&#10;2j74RP05lCJC2GeooAqhzaT0eUUG/cy2xNErrDMYonSl1A4fEW4aOU+Sd2mw5rhQYUv7ivLbuTMK&#10;XrvikKTfH4sO765Id93xcu2PSk3Gw3YJItAQ/sPP9qdWkKbw9yX+AL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6lFyMMAAADbAAAADwAAAAAAAAAAAAAAAACYAgAAZHJzL2Rv&#10;d25yZXYueG1sUEsFBgAAAAAEAAQA9QAAAIgDAAAAAA==&#10;" filled="f" strokecolor="#41719c">
                      <v:textbox>
                        <w:txbxContent>
                          <w:p w:rsidR="00FF7504" w:rsidRPr="005F563B" w:rsidRDefault="00FF7504" w:rsidP="00FF7504">
                            <w:pPr>
                              <w:pStyle w:val="NormalWeb"/>
                              <w:spacing w:before="0" w:beforeAutospacing="0" w:after="0" w:afterAutospacing="0"/>
                            </w:pPr>
                            <w:r w:rsidRPr="005F563B">
                              <w:rPr>
                                <w:rFonts w:asciiTheme="minorHAnsi" w:hAnsi="Calibri" w:cstheme="minorBidi"/>
                                <w:kern w:val="24"/>
                              </w:rPr>
                              <w:t>HDR/WCG Encoder</w:t>
                            </w:r>
                          </w:p>
                        </w:txbxContent>
                      </v:textbox>
                    </v:rect>
                    <v:rect id="Rectangle 34" o:spid="_x0000_s1034" style="position:absolute;left:25680;top:6873;width:6175;height:4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oAy8YA&#10;AADbAAAADwAAAGRycy9kb3ducmV2LnhtbESP0WrCQBRE3wX/YblCX6RurKWVNKuUoiL6IFU/4LJ7&#10;mwSzd0N2TWK/visUfBxm5gyTLXtbiZYaXzpWMJ0kIIi1MyXnCs6n9fMchA/IBivHpOBGHpaL4SDD&#10;1LiOv6k9hlxECPsUFRQh1KmUXhdk0U9cTRy9H9dYDFE2uTQNdhFuK/mSJG/SYslxocCavgrSl+PV&#10;KljtDr/j8nJe71b7/XTzrq2+thulnkb95weIQH14hP/bW6Ng9gr3L/EH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oAy8YAAADbAAAADwAAAAAAAAAAAAAAAACYAgAAZHJz&#10;L2Rvd25yZXYueG1sUEsFBgAAAAAEAAQA9QAAAIsDAAAAAA==&#10;" filled="f" strokecolor="#41719c" strokeweight="1pt">
                      <v:textbox>
                        <w:txbxContent>
                          <w:p w:rsidR="00FF7504" w:rsidRPr="00232C2F" w:rsidRDefault="00FF7504" w:rsidP="00FF7504">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Quant 10bits</w:t>
                            </w:r>
                          </w:p>
                        </w:txbxContent>
                      </v:textbox>
                    </v:rect>
                    <v:rect id="Rectangle 35" o:spid="_x0000_s1035" style="position:absolute;left:40399;top:6873;width:5879;height:4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4Y98IA&#10;AADbAAAADwAAAGRycy9kb3ducmV2LnhtbESPzYoCMRCE78K+Q+gFb5pRUZdZoyyiIHjwZ4W9NpPe&#10;mcFJJyRRx7c3guCxqK6vumaL1jTiSj7UlhUM+hkI4sLqmksFp9917wtEiMgaG8uk4E4BFvOPzgxz&#10;bW98oOsxliJBOOSooIrR5VKGoiKDoW8dcfL+rTcYk/Sl1B5vCW4aOcyyiTRYc2qo0NGyouJ8vJj0&#10;hmv2Tl9259PfoF37ld4GLKdKdT/bn28Qkdr4Pn6lN1rBaAzPLQkA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vhj3wgAAANsAAAAPAAAAAAAAAAAAAAAAAJgCAABkcnMvZG93&#10;bnJldi54bWxQSwUGAAAAAAQABAD1AAAAhwMAAAAA&#10;" filled="f" strokecolor="red" strokeweight="1pt">
                      <v:textbox>
                        <w:txbxContent>
                          <w:p w:rsidR="00FF7504" w:rsidRPr="005F563B" w:rsidRDefault="00FF7504" w:rsidP="00FF7504">
                            <w:pPr>
                              <w:pStyle w:val="NormalWeb"/>
                              <w:spacing w:before="0" w:beforeAutospacing="0" w:after="160" w:afterAutospacing="0" w:line="252" w:lineRule="auto"/>
                              <w:jc w:val="center"/>
                              <w:rPr>
                                <w:sz w:val="18"/>
                                <w:szCs w:val="18"/>
                              </w:rPr>
                            </w:pPr>
                            <w:r w:rsidRPr="005F563B">
                              <w:rPr>
                                <w:rFonts w:eastAsia="Times New Roman" w:cstheme="minorBidi"/>
                                <w:color w:val="000000" w:themeColor="text1"/>
                                <w:kern w:val="24"/>
                                <w:sz w:val="18"/>
                                <w:szCs w:val="18"/>
                              </w:rPr>
                              <w:t>DRA</w:t>
                            </w:r>
                          </w:p>
                        </w:txbxContent>
                      </v:textbox>
                    </v:rect>
                    <v:shape id="Elbow Connector 36" o:spid="_x0000_s1036" type="#_x0000_t34" style="position:absolute;left:31855;top:9187;width:1292;height: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JqtcMAAADbAAAADwAAAGRycy9kb3ducmV2LnhtbESPzWrCQBSF9wXfYbiCuzpRQWp0FGkV&#10;BVdNVXR3zVyTYOZOyIwmvr1TKHR5OD8fZ7ZoTSkeVLvCsoJBPwJBnFpdcKZg/7N+/wDhPLLG0jIp&#10;eJKDxbzzNsNY24a/6ZH4TIQRdjEqyL2vYildmpNB17cVcfCutjbog6wzqWtswrgp5TCKxtJgwYGQ&#10;Y0WfOaW35G4CN212h8kFz9lx07SXr9NztS8TpXrddjkF4an1/+G/9lYrGI3h90v4AX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BCarXDAAAA2wAAAA8AAAAAAAAAAAAA&#10;AAAAoQIAAGRycy9kb3ducmV2LnhtbFBLBQYAAAAABAAEAPkAAACRAwAAAAA=&#10;" strokecolor="#5b9bd5" strokeweight=".5pt">
                      <v:stroke endarrow="block"/>
                    </v:shape>
                    <v:shape id="Elbow Connector 37" o:spid="_x0000_s1037" type="#_x0000_t34" style="position:absolute;left:24516;top:9187;width:1164;height: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7PLsQAAADbAAAADwAAAGRycy9kb3ducmV2LnhtbESPS2vCQBSF9wX/w3AFd3Wigm2jo4gP&#10;LHRlakV318w1CWbuhMxo4r/vFAouD+fxcabz1pTiTrUrLCsY9CMQxKnVBWcK9t+b13cQziNrLC2T&#10;ggc5mM86L1OMtW14R/fEZyKMsItRQe59FUvp0pwMur6tiIN3sbVBH2SdSV1jE8ZNKYdRNJYGCw6E&#10;HCta5pRek5sJ3LT5+vk44yk7bJv2vDo+1vsyUarXbRcTEJ5a/wz/tz+1gtEb/H0JP0DO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Ds8uxAAAANsAAAAPAAAAAAAAAAAA&#10;AAAAAKECAABkcnMvZG93bnJldi54bWxQSwUGAAAAAAQABAD5AAAAkgMAAAAA&#10;" strokecolor="#5b9bd5" strokeweight=".5pt">
                      <v:stroke endarrow="block"/>
                    </v:shape>
                    <v:rect id="Rectangle 38" o:spid="_x0000_s1038" style="position:absolute;left:11032;top:6873;width:5808;height:46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cKzsEA&#10;AADbAAAADwAAAGRycy9kb3ducmV2LnhtbERPzYrCMBC+C75DGMGLaKoLKtUoIiqLHpZVH2BIxrbY&#10;TEoTa/XpN4cFjx/f/3Ld2lI0VPvCsYLxKAFBrJ0pOFNwveyHcxA+IBssHZOCF3lYr7qdJabGPfmX&#10;mnPIRAxhn6KCPIQqldLrnCz6kauII3dztcUQYZ1JU+MzhttSTpJkKi0WHBtyrGibk76fH1bB7vjz&#10;HhT36/64O53Gh5m2+tEclOr32s0CRKA2fMT/7m+j4CuOjV/iD5C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HCs7BAAAA2wAAAA8AAAAAAAAAAAAAAAAAmAIAAGRycy9kb3du&#10;cmV2LnhtbFBLBQYAAAAABAAEAPUAAACGAwAAAAA=&#10;" filled="f" strokecolor="#41719c" strokeweight="1pt">
                      <v:textbox>
                        <w:txbxContent>
                          <w:p w:rsidR="00FF7504" w:rsidRPr="00232C2F" w:rsidRDefault="00FF7504" w:rsidP="00FF7504">
                            <w:pPr>
                              <w:pStyle w:val="NormalWeb"/>
                              <w:spacing w:before="0" w:beforeAutospacing="0" w:after="160" w:afterAutospacing="0" w:line="254" w:lineRule="auto"/>
                              <w:jc w:val="center"/>
                              <w:rPr>
                                <w:sz w:val="16"/>
                                <w:szCs w:val="16"/>
                              </w:rPr>
                            </w:pPr>
                            <w:r>
                              <w:rPr>
                                <w:rFonts w:eastAsia="Times New Roman" w:cstheme="minorBidi"/>
                                <w:color w:val="000000"/>
                                <w:kern w:val="24"/>
                                <w:sz w:val="16"/>
                                <w:szCs w:val="16"/>
                                <w:lang w:val="en-GB"/>
                              </w:rPr>
                              <w:t xml:space="preserve">Inv. </w:t>
                            </w:r>
                            <w:r w:rsidRPr="00232C2F">
                              <w:rPr>
                                <w:rFonts w:eastAsia="Times New Roman" w:cstheme="minorBidi"/>
                                <w:color w:val="000000"/>
                                <w:kern w:val="24"/>
                                <w:sz w:val="16"/>
                                <w:szCs w:val="16"/>
                                <w:lang w:val="en-GB"/>
                              </w:rPr>
                              <w:t>ST.2084</w:t>
                            </w:r>
                            <w:r w:rsidRPr="00232C2F">
                              <w:rPr>
                                <w:rFonts w:eastAsia="Times New Roman" w:cstheme="minorBidi"/>
                                <w:color w:val="000000" w:themeColor="text1"/>
                                <w:kern w:val="24"/>
                                <w:sz w:val="16"/>
                                <w:szCs w:val="16"/>
                              </w:rPr>
                              <w:br/>
                            </w:r>
                          </w:p>
                        </w:txbxContent>
                      </v:textbox>
                    </v:rect>
                    <v:rect id="Rectangle 39" o:spid="_x0000_s1039" style="position:absolute;left:33147;top:6873;width:5960;height:46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uvVcYA&#10;AADbAAAADwAAAGRycy9kb3ducmV2LnhtbESP0WrCQBRE3wX/YblCX6RurNDWNKuUoiL6IFU/4LJ7&#10;mwSzd0N2TWK/visUfBxm5gyTLXtbiZYaXzpWMJ0kIIi1MyXnCs6n9fM7CB+QDVaOScGNPCwXw0GG&#10;qXEdf1N7DLmIEPYpKihCqFMpvS7Iop+4mjh6P66xGKJscmka7CLcVvIlSV6lxZLjQoE1fRWkL8er&#10;VbDaHX7H5eW83q32++nmTVt9bTdKPY36zw8QgfrwCP+3t0bBbA73L/EH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4uvVcYAAADbAAAADwAAAAAAAAAAAAAAAACYAgAAZHJz&#10;L2Rvd25yZXYueG1sUEsFBgAAAAAEAAQA9QAAAIsDAAAAAA==&#10;" filled="f" strokecolor="#41719c" strokeweight="1pt">
                      <v:textbox>
                        <w:txbxContent>
                          <w:p w:rsidR="00FF7504" w:rsidRPr="00232C2F" w:rsidRDefault="00FF7504" w:rsidP="00FF7504">
                            <w:pPr>
                              <w:pStyle w:val="NormalWeb"/>
                              <w:spacing w:before="0" w:beforeAutospacing="0" w:after="160" w:afterAutospacing="0" w:line="252" w:lineRule="auto"/>
                              <w:jc w:val="center"/>
                              <w:rPr>
                                <w:sz w:val="16"/>
                                <w:szCs w:val="16"/>
                              </w:rPr>
                            </w:pPr>
                            <w:r w:rsidRPr="00232C2F">
                              <w:rPr>
                                <w:rFonts w:eastAsia="Times New Roman" w:cstheme="minorBidi"/>
                                <w:color w:val="000000"/>
                                <w:kern w:val="24"/>
                                <w:sz w:val="16"/>
                                <w:szCs w:val="16"/>
                                <w:lang w:val="en-GB"/>
                              </w:rPr>
                              <w:t>Chroma Sampling</w:t>
                            </w:r>
                            <w:r w:rsidRPr="00232C2F">
                              <w:rPr>
                                <w:rFonts w:eastAsia="Times New Roman" w:cstheme="minorBidi"/>
                                <w:color w:val="000000" w:themeColor="text1"/>
                                <w:kern w:val="24"/>
                                <w:sz w:val="16"/>
                                <w:szCs w:val="16"/>
                              </w:rPr>
                              <w:br/>
                              <w:t>4:2:0</w:t>
                            </w:r>
                          </w:p>
                        </w:txbxContent>
                      </v:textbox>
                    </v:rect>
                    <v:shape id="Elbow Connector 40" o:spid="_x0000_s1040" type="#_x0000_t34" style="position:absolute;left:39107;top:9206;width:1292;height:1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kJ8EAAADbAAAADwAAAGRycy9kb3ducmV2LnhtbERPS2vCQBC+F/wPywje6sZSSo2uIn2g&#10;0FNTFb2N2TEJZmdDdjXx33cOhR4/vvd82bta3agNlWcDk3ECijj3tuLCwPbn8/EVVIjIFmvPZOBO&#10;AZaLwcMcU+s7/qZbFgslIRxSNFDG2KRah7wkh2HsG2Lhzr51GAW2hbYtdhLuav2UJC/aYcXSUGJD&#10;byXll+zqpDfvvnbTEx6L/brrT++H+8e2zowZDfvVDFSkPv6L/9wba+BZ1ssX+QF68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4SQnwQAAANsAAAAPAAAAAAAAAAAAAAAA&#10;AKECAABkcnMvZG93bnJldi54bWxQSwUGAAAAAAQABAD5AAAAjwMAAAAA&#10;" strokecolor="#5b9bd5" strokeweight=".5pt">
                      <v:stroke endarrow="block"/>
                    </v:shape>
                    <v:shape id="Elbow Connector 41" o:spid="_x0000_s1041" type="#_x0000_t34" style="position:absolute;left:46278;top:9216;width:2514;height: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2BvMQAAADbAAAADwAAAGRycy9kb3ducmV2LnhtbESPzWrCQBSF90LfYbgFd3ViEanRiRTb&#10;otBVYyx1d5O5TYKZOyEzmvj2nYLg8nB+Ps5qPZhGXKhztWUF00kEgriwuuZSQbb/eHoB4TyyxsYy&#10;KbiSg3XyMFphrG3PX3RJfSnCCLsYFVTet7GUrqjIoJvYljh4v7Yz6IPsSqk77MO4aeRzFM2lwZoD&#10;ocKWNhUVp/RsArfoPw+LHI/l97Yf8ref63vWpEqNH4fXJQhPg7+Hb+2dVjCbwv+X8ANk8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rYG8xAAAANsAAAAPAAAAAAAAAAAA&#10;AAAAAKECAABkcnMvZG93bnJldi54bWxQSwUGAAAAAAQABAD5AAAAkgMAAAAA&#10;" strokecolor="#5b9bd5" strokeweight=".5pt">
                      <v:stroke endarrow="block"/>
                    </v:shape>
                    <v:rect id="Rectangle 42" o:spid="_x0000_s1042" style="position:absolute;left:18152;top:6873;width:6364;height:4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bxMEA&#10;AADbAAAADwAAAGRycy9kb3ducmV2LnhtbESPQWuDQBSE74H+h+UVeotrg0hqswlSWii5xbT3h/uq&#10;UvetuK9R/303EMhxmPlmmN1hdr260Bg6zwaekxQUce1tx42Br/PHegsqCLLF3jMZWCjAYf+w2mFh&#10;/cQnulTSqFjCoUADrchQaB3qlhyGxA/E0fvxo0OJcmy0HXGK5a7XmzTNtcOO40KLA721VP9Wf85A&#10;tsmyXKZT10t1PL8s3+X7kpfGPD3O5SsooVnu4Rv9aa8cXL/EH6D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NW8TBAAAA2wAAAA8AAAAAAAAAAAAAAAAAmAIAAGRycy9kb3du&#10;cmV2LnhtbFBLBQYAAAAABAAEAPUAAACGAwAAAAA=&#10;" filled="f" strokecolor="#0070c0" strokeweight="1pt">
                      <v:textbox>
                        <w:txbxContent>
                          <w:p w:rsidR="00FF7504" w:rsidRPr="00232C2F" w:rsidRDefault="00FF7504" w:rsidP="00FF7504">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YCbCr Convers</w:t>
                            </w:r>
                            <w:r>
                              <w:rPr>
                                <w:rFonts w:eastAsia="Calibri" w:cstheme="minorBidi"/>
                                <w:color w:val="000000"/>
                                <w:kern w:val="24"/>
                                <w:sz w:val="16"/>
                                <w:szCs w:val="16"/>
                                <w:lang w:val="en-GB"/>
                              </w:rPr>
                              <w:t>.</w:t>
                            </w:r>
                          </w:p>
                        </w:txbxContent>
                      </v:textbox>
                    </v:rect>
                    <v:shape id="Elbow Connector 43" o:spid="_x0000_s1043" type="#_x0000_t34" style="position:absolute;left:16840;top:9187;width:1312;height:26;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qGbMMAAADbAAAADwAAAGRycy9kb3ducmV2LnhtbESPQWvCQBSE74L/YXlCb3VjWoqNrqKC&#10;ph7VXrw9ss9s2uzbkN1o+u+7guBxmJlvmPmyt7W4Uusrxwom4wQEceF0xaWC79P2dQrCB2SNtWNS&#10;8EcelovhYI6Zdjc+0PUYShEh7DNUYEJoMil9YciiH7uGOHoX11oMUbal1C3eItzWMk2SD2mx4rhg&#10;sKGNoeL32FkFeZOmZk+7c/eTf666dW/3+WWn1MuoX81ABOrDM/xof2kF729w/xJ/gF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86hmzDAAAA2wAAAA8AAAAAAAAAAAAA&#10;AAAAoQIAAGRycy9kb3ducmV2LnhtbFBLBQYAAAAABAAEAPkAAACRAwAAAAA=&#10;" strokecolor="#5b9bd5" strokeweight=".5pt">
                      <v:stroke endarrow="block"/>
                    </v:shape>
                  </v:group>
                  <v:shapetype id="_x0000_t33" coordsize="21600,21600" o:spt="33" o:oned="t" path="m,l21600,r,21600e" filled="f">
                    <v:stroke joinstyle="miter"/>
                    <v:path arrowok="t" fillok="f" o:connecttype="none"/>
                    <o:lock v:ext="edit" shapetype="t"/>
                  </v:shapetype>
                  <v:shape id="Elbow Connector 44" o:spid="_x0000_s1044" type="#_x0000_t33" style="position:absolute;left:42427;top:10861;width:4714;height:611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Q0qcQAAADbAAAADwAAAGRycy9kb3ducmV2LnhtbESPQWvCQBSE7wX/w/IEb3WjhFqiq0ih&#10;6KEXTTz09sw+k5Ds25Bdk/TfuwXB4zAz3zCb3Wga0VPnKssKFvMIBHFudcWFgiz9fv8E4TyyxsYy&#10;KfgjB7vt5G2DibYDn6g/+0IECLsEFZTet4mULi/JoJvbljh4N9sZ9EF2hdQdDgFuGrmMog9psOKw&#10;UGJLXyXl9fluFKRZP4xFrK8/2WWZpb/1anWor0rNpuN+DcLT6F/hZ/uoFcQx/H8JP0B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lDSpxAAAANsAAAAPAAAAAAAAAAAA&#10;AAAAAKECAABkcnMvZG93bnJldi54bWxQSwUGAAAAAAQABAD5AAAAkgMAAAAA&#10;" strokecolor="red" strokeweight="1pt">
                    <v:stroke dashstyle="dash" endarrow="block"/>
                  </v:shape>
                  <v:shapetype id="_x0000_t202" coordsize="21600,21600" o:spt="202" path="m,l,21600r21600,l21600,xe">
                    <v:stroke joinstyle="miter"/>
                    <v:path gradientshapeok="t" o:connecttype="rect"/>
                  </v:shapetype>
                  <v:shape id="TextBox 27" o:spid="_x0000_s1045" type="#_x0000_t202" style="position:absolute;left:35475;top:16434;width:12897;height:2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RZfMMA&#10;AADbAAAADwAAAGRycy9kb3ducmV2LnhtbESPQWvCQBSE74L/YXmCN7NrMVLTrFJaCp5atK3Q2yP7&#10;TILZtyG7TdJ/3xUEj8PMfMPku9E2oqfO1441LBMFgrhwpuZSw9fn2+IRhA/IBhvHpOGPPOy200mO&#10;mXEDH6g/hlJECPsMNVQhtJmUvqjIok9cSxy9s+sshii7UpoOhwi3jXxQai0t1hwXKmzppaLicvy1&#10;Gr7fzz+nlfooX23aDm5Uku1Gaj2fjc9PIAKN4R6+tfdGwyqF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RZfMMAAADbAAAADwAAAAAAAAAAAAAAAACYAgAAZHJzL2Rv&#10;d25yZXYueG1sUEsFBgAAAAAEAAQA9QAAAIgDAAAAAA==&#10;" filled="f" stroked="f">
                    <v:textbox>
                      <w:txbxContent>
                        <w:p w:rsidR="00FF7504" w:rsidRPr="00232C2F" w:rsidRDefault="00FF7504" w:rsidP="00FF7504">
                          <w:pPr>
                            <w:pStyle w:val="NormalWeb"/>
                            <w:spacing w:before="0" w:beforeAutospacing="0" w:after="60" w:afterAutospacing="0" w:line="216" w:lineRule="auto"/>
                            <w:rPr>
                              <w:sz w:val="16"/>
                              <w:szCs w:val="16"/>
                            </w:rPr>
                          </w:pPr>
                          <w:r w:rsidRPr="00232C2F">
                            <w:rPr>
                              <w:rFonts w:ascii="Calibre Semibold" w:hAnsi="Calibre Semibold" w:cstheme="minorBidi"/>
                              <w:color w:val="FF0000"/>
                              <w:kern w:val="24"/>
                              <w:sz w:val="16"/>
                              <w:szCs w:val="16"/>
                            </w:rPr>
                            <w:t>DRA control over CRI SEI</w:t>
                          </w:r>
                        </w:p>
                      </w:txbxContent>
                    </v:textbox>
                  </v:shape>
                  <v:shape id="Flowchart: Data 47" o:spid="_x0000_s1046" type="#_x0000_t111" style="position:absolute;left:46232;top:6927;width:9507;height:45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1MbsQA&#10;AADbAAAADwAAAGRycy9kb3ducmV2LnhtbESPQWsCMRSE7wX/Q3gFbzVbbausG0UKlXrSqgePj83b&#10;7LablyWJuv33jVDwOMzMN0yx7G0rLuRD41jB8ygDQVw63bBRcDx8PM1AhIissXVMCn4pwHIxeCgw&#10;1+7KX3TZRyMShEOOCuoYu1zKUNZkMYxcR5y8ynmLMUlvpPZ4TXDbynGWvUmLDaeFGjt6r6n82Z+t&#10;gu3Eh/Hm26yjkbvXbFeder91Sg0f+9UcRKQ+3sP/7U+t4GUKty/pB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dTG7EAAAA2wAAAA8AAAAAAAAAAAAAAAAAmAIAAGRycy9k&#10;b3ducmV2LnhtbFBLBQYAAAAABAAEAPUAAACJAwAAAAA=&#10;" filled="f" strokecolor="#41719c" strokeweight="1pt">
                    <v:textbox>
                      <w:txbxContent>
                        <w:p w:rsidR="00FF7504" w:rsidRPr="00290D65" w:rsidRDefault="00FF7504" w:rsidP="00FF7504">
                          <w:pPr>
                            <w:pStyle w:val="NormalWeb"/>
                            <w:spacing w:before="0" w:beforeAutospacing="0" w:after="120" w:afterAutospacing="0"/>
                            <w:jc w:val="center"/>
                            <w:rPr>
                              <w:sz w:val="16"/>
                              <w:szCs w:val="16"/>
                            </w:rPr>
                          </w:pPr>
                          <w:r w:rsidRPr="00290D65">
                            <w:rPr>
                              <w:rFonts w:eastAsia="SimSun" w:cstheme="minorBidi"/>
                              <w:color w:val="000000"/>
                              <w:kern w:val="24"/>
                              <w:sz w:val="16"/>
                              <w:szCs w:val="16"/>
                              <w:lang w:val="en-GB"/>
                            </w:rPr>
                            <w:t>YCbCR BT.1886</w:t>
                          </w:r>
                          <w:r w:rsidRPr="00290D65">
                            <w:rPr>
                              <w:rFonts w:eastAsia="SimSun" w:cstheme="minorBidi"/>
                              <w:color w:val="000000" w:themeColor="text1"/>
                              <w:kern w:val="24"/>
                              <w:sz w:val="16"/>
                              <w:szCs w:val="16"/>
                            </w:rPr>
                            <w:br/>
                            <w:t>BT.2020</w:t>
                          </w:r>
                        </w:p>
                      </w:txbxContent>
                    </v:textbox>
                  </v:shape>
                  <v:shape id="Elbow Connector 48" o:spid="_x0000_s1047" type="#_x0000_t34" style="position:absolute;left:49881;top:12614;width:2437;height:23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keiMEAAADbAAAADwAAAGRycy9kb3ducmV2LnhtbERP3WrCMBS+F/YO4Qy807S6iVSj6GbB&#10;gSDt9gDH5qwta05qE2v39svFwMuP73+9HUwjeupcbVlBPI1AEBdW11wq+PpMJ0sQziNrbCyTgl9y&#10;sN08jdaYaHvnjPrclyKEsEtQQeV9m0jpiooMuqltiQP3bTuDPsCulLrDewg3jZxF0UIarDk0VNjS&#10;W0XFT34zCuT8tIjTy6s+p/Z85ffD3hw/MqXGz8NuBcLT4B/if/dRK3gJY8OX8APk5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R6IwQAAANsAAAAPAAAAAAAAAAAAAAAA&#10;AKECAABkcnMvZG93bnJldi54bWxQSwUGAAAAAAQABAD5AAAAjwMAAAAA&#10;" strokecolor="#5b9bd5" strokeweight=".5pt">
                    <v:stroke endarrow="block"/>
                  </v:shape>
                </v:group>
                <v:shape id="Elbow Connector 49" o:spid="_x0000_s1048" type="#_x0000_t34" style="position:absolute;left:56773;top:15798;width:1627;height: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KxhsMAAADbAAAADwAAAGRycy9kb3ducmV2LnhtbESPQWvCQBSE7wX/w/IEb3VjKKVGV1Gh&#10;Ro9VL94e2Wc2mn0bshuN/94tFHocZuYbZr7sbS3u1PrKsYLJOAFBXDhdcangdPx+/wLhA7LG2jEp&#10;eJKH5WLwNsdMuwf/0P0QShEh7DNUYEJoMil9YciiH7uGOHoX11oMUbal1C0+ItzWMk2ST2mx4rhg&#10;sKGNoeJ26KyCvElTs6ftubvm01W37u0+v2yVGg371QxEoD78h//aO63gYwq/X+IPkI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7SsYbDAAAA2wAAAA8AAAAAAAAAAAAA&#10;AAAAoQIAAGRycy9kb3ducmV2LnhtbFBLBQYAAAAABAAEAPkAAACRAwAAAAA=&#10;" strokecolor="#5b9bd5" strokeweight=".5pt">
                  <v:stroke endarrow="block"/>
                </v:shape>
                <w10:anchorlock/>
              </v:group>
            </w:pict>
          </mc:Fallback>
        </mc:AlternateContent>
      </w:r>
    </w:p>
    <w:p w:rsidR="00FF7504" w:rsidRDefault="00FF7504" w:rsidP="00FF7504">
      <w:pPr>
        <w:pStyle w:val="Caption"/>
      </w:pPr>
      <w:r w:rsidRPr="006F4038">
        <w:t xml:space="preserve">Figure </w:t>
      </w:r>
      <w:r>
        <w:fldChar w:fldCharType="begin"/>
      </w:r>
      <w:r>
        <w:instrText xml:space="preserve"> SEQ Figure \* ARABIC </w:instrText>
      </w:r>
      <w:r>
        <w:fldChar w:fldCharType="separate"/>
      </w:r>
      <w:r>
        <w:rPr>
          <w:noProof/>
        </w:rPr>
        <w:t>3</w:t>
      </w:r>
      <w:r>
        <w:rPr>
          <w:noProof/>
        </w:rPr>
        <w:fldChar w:fldCharType="end"/>
      </w:r>
      <w:r w:rsidRPr="006F4038">
        <w:t>.</w:t>
      </w:r>
      <w:r w:rsidRPr="009A1A29">
        <w:t xml:space="preserve"> </w:t>
      </w:r>
      <w:r>
        <w:t>P</w:t>
      </w:r>
      <w:r w:rsidRPr="009A1A29">
        <w:t xml:space="preserve">re-processing </w:t>
      </w:r>
      <w:r>
        <w:t>using CRI for producing a backward compatible bitstream</w:t>
      </w:r>
    </w:p>
    <w:p w:rsidR="00FF7504" w:rsidRDefault="00FF7504" w:rsidP="00FF7504">
      <w:pPr>
        <w:pStyle w:val="Caption"/>
      </w:pPr>
      <w:r>
        <w:rPr>
          <w:noProof/>
        </w:rPr>
        <mc:AlternateContent>
          <mc:Choice Requires="wpc">
            <w:drawing>
              <wp:inline distT="0" distB="0" distL="0" distR="0" wp14:anchorId="4FA5B671" wp14:editId="2354ECE3">
                <wp:extent cx="5943600" cy="1550059"/>
                <wp:effectExtent l="19050" t="0" r="0" b="0"/>
                <wp:docPr id="208" name="Canvas 20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50" name="Group 50"/>
                        <wpg:cNvGrpSpPr/>
                        <wpg:grpSpPr>
                          <a:xfrm>
                            <a:off x="0" y="94890"/>
                            <a:ext cx="5710686" cy="1247039"/>
                            <a:chOff x="0" y="2500237"/>
                            <a:chExt cx="5529208" cy="1171202"/>
                          </a:xfrm>
                        </wpg:grpSpPr>
                        <wps:wsp>
                          <wps:cNvPr id="51" name="Rectangle 51"/>
                          <wps:cNvSpPr/>
                          <wps:spPr bwMode="auto">
                            <a:xfrm>
                              <a:off x="877589" y="2794724"/>
                              <a:ext cx="3702713" cy="876715"/>
                            </a:xfrm>
                            <a:prstGeom prst="rect">
                              <a:avLst/>
                            </a:prstGeom>
                            <a:noFill/>
                            <a:ln>
                              <a:solidFill>
                                <a:srgbClr val="41719C"/>
                              </a:solidFill>
                            </a:ln>
                            <a:extLst/>
                          </wps:spPr>
                          <wps:txbx>
                            <w:txbxContent>
                              <w:p w:rsidR="00FF7504" w:rsidRPr="00895681" w:rsidRDefault="00FF7504" w:rsidP="00FF7504">
                                <w:pPr>
                                  <w:pStyle w:val="NormalWeb"/>
                                  <w:spacing w:before="0" w:beforeAutospacing="0" w:after="0" w:afterAutospacing="0"/>
                                </w:pPr>
                                <w:r w:rsidRPr="005F563B">
                                  <w:rPr>
                                    <w:rFonts w:asciiTheme="minorHAnsi" w:hAnsi="Calibri" w:cstheme="minorBidi"/>
                                    <w:kern w:val="24"/>
                                  </w:rPr>
                                  <w:t>HDR/WCG Decoder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2" name="Rectangle 52"/>
                          <wps:cNvSpPr>
                            <a:spLocks noChangeArrowheads="1"/>
                          </wps:cNvSpPr>
                          <wps:spPr bwMode="auto">
                            <a:xfrm>
                              <a:off x="2437838" y="3112711"/>
                              <a:ext cx="595923" cy="446685"/>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Dequant 10bits</w:t>
                                </w:r>
                              </w:p>
                            </w:txbxContent>
                          </wps:txbx>
                          <wps:bodyPr rot="0" vert="horz" wrap="square" lIns="91440" tIns="45720" rIns="91440" bIns="45720" anchor="ctr" anchorCtr="0" upright="1">
                            <a:noAutofit/>
                          </wps:bodyPr>
                        </wps:wsp>
                        <wps:wsp>
                          <wps:cNvPr id="53" name="Rectangle 53"/>
                          <wps:cNvSpPr>
                            <a:spLocks noChangeArrowheads="1"/>
                          </wps:cNvSpPr>
                          <wps:spPr bwMode="auto">
                            <a:xfrm>
                              <a:off x="3887069" y="3112711"/>
                              <a:ext cx="567291" cy="452178"/>
                            </a:xfrm>
                            <a:prstGeom prst="rect">
                              <a:avLst/>
                            </a:prstGeom>
                            <a:noFill/>
                            <a:ln w="12700" cap="flat" cmpd="sng" algn="ctr">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Inverse DRA</w:t>
                                </w:r>
                              </w:p>
                            </w:txbxContent>
                          </wps:txbx>
                          <wps:bodyPr rot="0" vert="horz" wrap="square" lIns="91440" tIns="45720" rIns="91440" bIns="45720" anchor="ctr" anchorCtr="0" upright="1">
                            <a:noAutofit/>
                          </wps:bodyPr>
                        </wps:wsp>
                        <wps:wsp>
                          <wps:cNvPr id="54" name="Elbow Connector 54"/>
                          <wps:cNvCnPr>
                            <a:cxnSpLocks noChangeShapeType="1"/>
                            <a:stCxn id="52" idx="3"/>
                            <a:endCxn id="61" idx="1"/>
                          </wps:cNvCnPr>
                          <wps:spPr bwMode="auto">
                            <a:xfrm>
                              <a:off x="3033761" y="3336054"/>
                              <a:ext cx="114556" cy="1512"/>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55" name="Flowchart: Data 55"/>
                          <wps:cNvSpPr>
                            <a:spLocks noChangeArrowheads="1"/>
                          </wps:cNvSpPr>
                          <wps:spPr bwMode="auto">
                            <a:xfrm>
                              <a:off x="0" y="3112392"/>
                              <a:ext cx="802256" cy="446684"/>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Linear RGB</w:t>
                                </w:r>
                              </w:p>
                            </w:txbxContent>
                          </wps:txbx>
                          <wps:bodyPr rot="0" vert="horz" wrap="square" lIns="91440" tIns="45720" rIns="91440" bIns="45720" anchor="ctr" anchorCtr="0" upright="1">
                            <a:noAutofit/>
                          </wps:bodyPr>
                        </wps:wsp>
                        <wps:wsp>
                          <wps:cNvPr id="56" name="Rectangle 56"/>
                          <wps:cNvSpPr>
                            <a:spLocks noChangeArrowheads="1"/>
                          </wps:cNvSpPr>
                          <wps:spPr bwMode="auto">
                            <a:xfrm>
                              <a:off x="4835531" y="2500237"/>
                              <a:ext cx="651539" cy="448927"/>
                            </a:xfrm>
                            <a:prstGeom prst="rect">
                              <a:avLst/>
                            </a:prstGeom>
                            <a:solidFill>
                              <a:srgbClr val="5B9BD5"/>
                            </a:solidFill>
                            <a:ln w="12700" cap="flat" cmpd="sng" algn="ctr">
                              <a:solidFill>
                                <a:srgbClr val="41719C"/>
                              </a:solidFill>
                              <a:prstDash val="solid"/>
                              <a:miter lim="800000"/>
                              <a:headEnd/>
                              <a:tailEnd/>
                            </a:ln>
                          </wps:spPr>
                          <wps:txbx>
                            <w:txbxContent>
                              <w:p w:rsidR="00FF7504" w:rsidRPr="005F563B" w:rsidRDefault="00FF7504" w:rsidP="00FF7504">
                                <w:pPr>
                                  <w:pStyle w:val="NormalWeb"/>
                                  <w:spacing w:before="0" w:beforeAutospacing="0" w:after="160" w:afterAutospacing="0" w:line="254" w:lineRule="auto"/>
                                  <w:jc w:val="center"/>
                                  <w:rPr>
                                    <w:sz w:val="16"/>
                                    <w:szCs w:val="16"/>
                                  </w:rPr>
                                </w:pPr>
                                <w:r w:rsidRPr="005F563B">
                                  <w:rPr>
                                    <w:rFonts w:eastAsia="Calibri" w:cstheme="minorBidi"/>
                                    <w:color w:val="000000" w:themeColor="text1"/>
                                    <w:kern w:val="24"/>
                                    <w:sz w:val="16"/>
                                    <w:szCs w:val="16"/>
                                    <w:lang w:val="en-GB"/>
                                  </w:rPr>
                                  <w:t>HEVC main10</w:t>
                                </w:r>
                                <w:r w:rsidRPr="005F563B">
                                  <w:rPr>
                                    <w:rFonts w:eastAsia="Calibri" w:cstheme="minorBidi"/>
                                    <w:color w:val="000000" w:themeColor="text1"/>
                                    <w:kern w:val="24"/>
                                    <w:sz w:val="16"/>
                                    <w:szCs w:val="16"/>
                                    <w:lang w:val="en-GB"/>
                                  </w:rPr>
                                  <w:br/>
                                  <w:t>decoder</w:t>
                                </w:r>
                              </w:p>
                            </w:txbxContent>
                          </wps:txbx>
                          <wps:bodyPr rot="0" vert="horz" wrap="square" lIns="91440" tIns="45720" rIns="91440" bIns="45720" anchor="ctr" anchorCtr="0" upright="1">
                            <a:noAutofit/>
                          </wps:bodyPr>
                        </wps:wsp>
                        <wps:wsp>
                          <wps:cNvPr id="57" name="Elbow Connector 57"/>
                          <wps:cNvCnPr>
                            <a:cxnSpLocks noChangeShapeType="1"/>
                            <a:stCxn id="64" idx="3"/>
                            <a:endCxn id="52" idx="1"/>
                          </wps:cNvCnPr>
                          <wps:spPr bwMode="auto">
                            <a:xfrm>
                              <a:off x="2293880" y="3331049"/>
                              <a:ext cx="143958" cy="5005"/>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58" name="Straight Arrow Connector 58"/>
                          <wps:cNvCnPr>
                            <a:cxnSpLocks noChangeShapeType="1"/>
                            <a:stCxn id="87" idx="5"/>
                          </wps:cNvCnPr>
                          <wps:spPr bwMode="auto">
                            <a:xfrm flipH="1" flipV="1">
                              <a:off x="5421804" y="3337175"/>
                              <a:ext cx="14511" cy="3046"/>
                            </a:xfrm>
                            <a:prstGeom prst="straightConnector1">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59" name="Rectangle 59"/>
                          <wps:cNvSpPr>
                            <a:spLocks noChangeArrowheads="1"/>
                          </wps:cNvSpPr>
                          <wps:spPr bwMode="auto">
                            <a:xfrm>
                              <a:off x="975455" y="3107707"/>
                              <a:ext cx="560447" cy="451688"/>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60" w:afterAutospacing="0" w:line="254" w:lineRule="auto"/>
                                  <w:jc w:val="center"/>
                                  <w:rPr>
                                    <w:sz w:val="16"/>
                                    <w:szCs w:val="16"/>
                                  </w:rPr>
                                </w:pPr>
                                <w:r w:rsidRPr="005F563B">
                                  <w:rPr>
                                    <w:rFonts w:eastAsia="Times New Roman" w:cstheme="minorBidi"/>
                                    <w:color w:val="000000"/>
                                    <w:kern w:val="24"/>
                                    <w:sz w:val="16"/>
                                    <w:szCs w:val="16"/>
                                    <w:lang w:val="en-GB"/>
                                  </w:rPr>
                                  <w:t>ST.2084</w:t>
                                </w:r>
                                <w:r w:rsidRPr="005F563B">
                                  <w:rPr>
                                    <w:rFonts w:eastAsia="Times New Roman" w:cstheme="minorBidi"/>
                                    <w:color w:val="000000" w:themeColor="text1"/>
                                    <w:kern w:val="24"/>
                                    <w:sz w:val="16"/>
                                    <w:szCs w:val="16"/>
                                  </w:rPr>
                                  <w:br/>
                                  <w:t>EOTF</w:t>
                                </w:r>
                              </w:p>
                            </w:txbxContent>
                          </wps:txbx>
                          <wps:bodyPr rot="0" vert="horz" wrap="square" lIns="91440" tIns="45720" rIns="91440" bIns="45720" anchor="ctr" anchorCtr="0" upright="1">
                            <a:noAutofit/>
                          </wps:bodyPr>
                        </wps:wsp>
                        <wps:wsp>
                          <wps:cNvPr id="60" name="Elbow Connector 60"/>
                          <wps:cNvCnPr>
                            <a:cxnSpLocks noChangeShapeType="1"/>
                            <a:endCxn id="59" idx="1"/>
                          </wps:cNvCnPr>
                          <wps:spPr bwMode="auto">
                            <a:xfrm flipV="1">
                              <a:off x="704453" y="3333551"/>
                              <a:ext cx="271002" cy="1442"/>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61" name="Rectangle 61"/>
                          <wps:cNvSpPr>
                            <a:spLocks noChangeArrowheads="1"/>
                          </wps:cNvSpPr>
                          <wps:spPr bwMode="auto">
                            <a:xfrm>
                              <a:off x="3148317" y="3112446"/>
                              <a:ext cx="614070" cy="450286"/>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60" w:afterAutospacing="0" w:line="252" w:lineRule="auto"/>
                                  <w:jc w:val="center"/>
                                  <w:rPr>
                                    <w:sz w:val="16"/>
                                    <w:szCs w:val="16"/>
                                  </w:rPr>
                                </w:pPr>
                                <w:r w:rsidRPr="005F563B">
                                  <w:rPr>
                                    <w:rFonts w:eastAsia="Times New Roman" w:cstheme="minorBidi"/>
                                    <w:color w:val="000000"/>
                                    <w:kern w:val="24"/>
                                    <w:sz w:val="16"/>
                                    <w:szCs w:val="16"/>
                                    <w:lang w:val="en-GB"/>
                                  </w:rPr>
                                  <w:t>Chroma Sampling</w:t>
                                </w:r>
                                <w:r w:rsidRPr="005F563B">
                                  <w:rPr>
                                    <w:rFonts w:eastAsia="Times New Roman" w:cstheme="minorBidi"/>
                                    <w:color w:val="000000" w:themeColor="text1"/>
                                    <w:kern w:val="24"/>
                                    <w:sz w:val="16"/>
                                    <w:szCs w:val="16"/>
                                  </w:rPr>
                                  <w:br/>
                                  <w:t>4:4:4</w:t>
                                </w:r>
                              </w:p>
                            </w:txbxContent>
                          </wps:txbx>
                          <wps:bodyPr rot="0" vert="horz" wrap="square" lIns="91440" tIns="45720" rIns="91440" bIns="45720" anchor="ctr" anchorCtr="0" upright="1">
                            <a:noAutofit/>
                          </wps:bodyPr>
                        </wps:wsp>
                        <wps:wsp>
                          <wps:cNvPr id="62" name="Elbow Connector 62"/>
                          <wps:cNvCnPr>
                            <a:cxnSpLocks noChangeShapeType="1"/>
                            <a:stCxn id="61" idx="3"/>
                            <a:endCxn id="53" idx="1"/>
                          </wps:cNvCnPr>
                          <wps:spPr bwMode="auto">
                            <a:xfrm>
                              <a:off x="3762387" y="3337566"/>
                              <a:ext cx="124682" cy="1234"/>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63" name="Elbow Connector 63"/>
                          <wps:cNvCnPr>
                            <a:cxnSpLocks noChangeShapeType="1"/>
                            <a:stCxn id="53" idx="3"/>
                            <a:endCxn id="87" idx="2"/>
                          </wps:cNvCnPr>
                          <wps:spPr bwMode="auto">
                            <a:xfrm>
                              <a:off x="4454360" y="3338800"/>
                              <a:ext cx="238813" cy="1421"/>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64" name="Rectangle 64"/>
                          <wps:cNvSpPr>
                            <a:spLocks noChangeArrowheads="1"/>
                          </wps:cNvSpPr>
                          <wps:spPr bwMode="auto">
                            <a:xfrm>
                              <a:off x="1679492" y="3107707"/>
                              <a:ext cx="614388" cy="446684"/>
                            </a:xfrm>
                            <a:prstGeom prst="rect">
                              <a:avLst/>
                            </a:prstGeom>
                            <a:noFill/>
                            <a:ln w="12700" cap="flat" cmpd="sng" algn="ctr">
                              <a:solidFill>
                                <a:srgbClr val="0070C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60" w:afterAutospacing="0" w:line="254" w:lineRule="auto"/>
                                  <w:jc w:val="center"/>
                                  <w:rPr>
                                    <w:sz w:val="16"/>
                                    <w:szCs w:val="16"/>
                                  </w:rPr>
                                </w:pPr>
                                <w:r w:rsidRPr="005F563B">
                                  <w:rPr>
                                    <w:rFonts w:eastAsia="Calibri" w:cstheme="minorBidi"/>
                                    <w:color w:val="000000"/>
                                    <w:kern w:val="24"/>
                                    <w:sz w:val="16"/>
                                    <w:szCs w:val="16"/>
                                    <w:lang w:val="en-GB"/>
                                  </w:rPr>
                                  <w:t>Inverse</w:t>
                                </w:r>
                                <w:r w:rsidRPr="005F563B">
                                  <w:rPr>
                                    <w:rFonts w:eastAsia="Calibri" w:cstheme="minorBidi"/>
                                    <w:color w:val="000000"/>
                                    <w:kern w:val="24"/>
                                    <w:sz w:val="16"/>
                                    <w:szCs w:val="16"/>
                                    <w:lang w:val="en-GB"/>
                                  </w:rPr>
                                  <w:br/>
                                  <w:t>YCbCr Convers</w:t>
                                </w:r>
                                <w:r>
                                  <w:rPr>
                                    <w:rFonts w:eastAsia="Calibri" w:cstheme="minorBidi"/>
                                    <w:color w:val="000000"/>
                                    <w:kern w:val="24"/>
                                    <w:sz w:val="16"/>
                                    <w:szCs w:val="16"/>
                                    <w:lang w:val="en-GB"/>
                                  </w:rPr>
                                  <w:t>.</w:t>
                                </w:r>
                              </w:p>
                            </w:txbxContent>
                          </wps:txbx>
                          <wps:bodyPr rot="0" vert="horz" wrap="square" lIns="91440" tIns="45720" rIns="91440" bIns="45720" anchor="ctr" anchorCtr="0" upright="1">
                            <a:noAutofit/>
                          </wps:bodyPr>
                        </wps:wsp>
                        <wps:wsp>
                          <wps:cNvPr id="65" name="Elbow Connector 65"/>
                          <wps:cNvCnPr>
                            <a:cxnSpLocks noChangeShapeType="1"/>
                            <a:stCxn id="59" idx="3"/>
                            <a:endCxn id="64" idx="1"/>
                          </wps:cNvCnPr>
                          <wps:spPr bwMode="auto">
                            <a:xfrm flipV="1">
                              <a:off x="1535902" y="3331049"/>
                              <a:ext cx="143590" cy="2502"/>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66" name="Elbow Connector 66"/>
                          <wps:cNvCnPr>
                            <a:stCxn id="53" idx="0"/>
                            <a:endCxn id="56" idx="1"/>
                          </wps:cNvCnPr>
                          <wps:spPr>
                            <a:xfrm rot="5400000" flipH="1" flipV="1">
                              <a:off x="4309118" y="2586298"/>
                              <a:ext cx="388010" cy="664816"/>
                            </a:xfrm>
                            <a:prstGeom prst="bentConnector2">
                              <a:avLst/>
                            </a:prstGeom>
                            <a:ln w="12700">
                              <a:solidFill>
                                <a:srgbClr val="FF0000"/>
                              </a:solidFill>
                              <a:prstDash val="dash"/>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86" name="TextBox 69"/>
                          <wps:cNvSpPr txBox="1"/>
                          <wps:spPr>
                            <a:xfrm>
                              <a:off x="3572097" y="2549666"/>
                              <a:ext cx="1289685" cy="234950"/>
                            </a:xfrm>
                            <a:prstGeom prst="rect">
                              <a:avLst/>
                            </a:prstGeom>
                            <a:noFill/>
                          </wps:spPr>
                          <wps:txbx>
                            <w:txbxContent>
                              <w:p w:rsidR="00FF7504" w:rsidRPr="005F563B" w:rsidRDefault="00FF7504" w:rsidP="00FF7504">
                                <w:pPr>
                                  <w:pStyle w:val="NormalWeb"/>
                                  <w:spacing w:before="0" w:beforeAutospacing="0" w:after="60" w:afterAutospacing="0" w:line="216" w:lineRule="auto"/>
                                  <w:rPr>
                                    <w:sz w:val="16"/>
                                    <w:szCs w:val="16"/>
                                  </w:rPr>
                                </w:pPr>
                                <w:r w:rsidRPr="005F563B">
                                  <w:rPr>
                                    <w:rFonts w:ascii="Calibre Semibold" w:hAnsi="Calibre Semibold" w:cstheme="minorBidi"/>
                                    <w:color w:val="FF0000"/>
                                    <w:kern w:val="24"/>
                                    <w:sz w:val="16"/>
                                    <w:szCs w:val="16"/>
                                  </w:rPr>
                                  <w:t>DRA control over CRI SEI</w:t>
                                </w:r>
                              </w:p>
                            </w:txbxContent>
                          </wps:txbx>
                          <wps:bodyPr wrap="square" rtlCol="0">
                            <a:noAutofit/>
                          </wps:bodyPr>
                        </wps:wsp>
                        <wps:wsp>
                          <wps:cNvPr id="87" name="Flowchart: Data 87"/>
                          <wps:cNvSpPr>
                            <a:spLocks noChangeArrowheads="1"/>
                          </wps:cNvSpPr>
                          <wps:spPr bwMode="auto">
                            <a:xfrm>
                              <a:off x="4600280" y="3116397"/>
                              <a:ext cx="928928" cy="447694"/>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YCbCR BT.1886</w:t>
                                </w:r>
                                <w:r w:rsidRPr="005F563B">
                                  <w:rPr>
                                    <w:rFonts w:eastAsia="SimSun" w:cstheme="minorBidi"/>
                                    <w:color w:val="000000" w:themeColor="text1"/>
                                    <w:kern w:val="24"/>
                                    <w:sz w:val="16"/>
                                    <w:szCs w:val="16"/>
                                  </w:rPr>
                                  <w:br/>
                                  <w:t>BT.2020</w:t>
                                </w:r>
                              </w:p>
                            </w:txbxContent>
                          </wps:txbx>
                          <wps:bodyPr rot="0" vert="horz" wrap="square" lIns="91440" tIns="45720" rIns="91440" bIns="45720" anchor="ctr" anchorCtr="0" upright="1">
                            <a:noAutofit/>
                          </wps:bodyPr>
                        </wps:wsp>
                        <wps:wsp>
                          <wps:cNvPr id="88" name="Elbow Connector 88"/>
                          <wps:cNvCnPr>
                            <a:cxnSpLocks noChangeShapeType="1"/>
                            <a:stCxn id="56" idx="2"/>
                            <a:endCxn id="87" idx="0"/>
                          </wps:cNvCnPr>
                          <wps:spPr bwMode="auto">
                            <a:xfrm rot="5400000">
                              <a:off x="5075853" y="3030948"/>
                              <a:ext cx="167233" cy="3664"/>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wgp>
                      <wps:wsp>
                        <wps:cNvPr id="89" name="Elbow Connector 89"/>
                        <wps:cNvCnPr>
                          <a:cxnSpLocks noChangeShapeType="1"/>
                          <a:endCxn id="56" idx="3"/>
                        </wps:cNvCnPr>
                        <wps:spPr bwMode="auto">
                          <a:xfrm rot="10800000" flipV="1">
                            <a:off x="5667166" y="333634"/>
                            <a:ext cx="207427" cy="17"/>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4FA5B671" id="Canvas 208" o:spid="_x0000_s1049" editas="canvas" style="width:468pt;height:122.05pt;mso-position-horizontal-relative:char;mso-position-vertical-relative:line" coordsize="59436,15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">
                <v:shape id="_x0000_s1050" type="#_x0000_t75" style="position:absolute;width:59436;height:15500;visibility:visible;mso-wrap-style:square">
                  <v:fill o:detectmouseclick="t"/>
                  <v:path o:connecttype="none"/>
                </v:shape>
                <v:group id="Group 50" o:spid="_x0000_s1051" style="position:absolute;top:948;width:57106;height:12471" coordorigin=",25002" coordsize="55292,11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rect id="Rectangle 51" o:spid="_x0000_s1052" style="position:absolute;left:8775;top:27947;width:37028;height:87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ibhMMA&#10;AADbAAAADwAAAGRycy9kb3ducmV2LnhtbESPT2sCMRTE74LfITyhF9GsSkVWo9ii0JvUiufH5u0f&#10;3bysSXbdfvumUOhxmJnfMJtdb2rRkfOVZQWzaQKCOLO64kLB5es4WYHwAVljbZkUfJOH3XY42GCq&#10;7ZM/qTuHQkQI+xQVlCE0qZQ+K8mgn9qGOHq5dQZDlK6Q2uEzwk0t50mylAYrjgslNvReUnY/t0bB&#10;uM2PyeJ6WLX4cPnirT1dbt1JqZdRv1+DCNSH//Bf+0MreJ3B75f4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ibhMMAAADbAAAADwAAAAAAAAAAAAAAAACYAgAAZHJzL2Rv&#10;d25yZXYueG1sUEsFBgAAAAAEAAQA9QAAAIgDAAAAAA==&#10;" filled="f" strokecolor="#41719c">
                    <v:textbox>
                      <w:txbxContent>
                        <w:p w:rsidR="00FF7504" w:rsidRPr="00895681" w:rsidRDefault="00FF7504" w:rsidP="00FF7504">
                          <w:pPr>
                            <w:pStyle w:val="NormalWeb"/>
                            <w:spacing w:before="0" w:beforeAutospacing="0" w:after="0" w:afterAutospacing="0"/>
                          </w:pPr>
                          <w:r w:rsidRPr="005F563B">
                            <w:rPr>
                              <w:rFonts w:asciiTheme="minorHAnsi" w:hAnsi="Calibri" w:cstheme="minorBidi"/>
                              <w:kern w:val="24"/>
                            </w:rPr>
                            <w:t>HDR/WCG Decoder</w:t>
                          </w:r>
                        </w:p>
                      </w:txbxContent>
                    </v:textbox>
                  </v:rect>
                  <v:rect id="Rectangle 52" o:spid="_x0000_s1053" style="position:absolute;left:24378;top:31127;width:5959;height:44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DYhMQA&#10;AADbAAAADwAAAGRycy9kb3ducmV2LnhtbESP0YrCMBRE3wX/IVxhX0RTBV2pRlkWlUUfRNcPuCTX&#10;ttjclCbW7n69EQQfh5k5wyxWrS1FQ7UvHCsYDRMQxNqZgjMF59/NYAbCB2SDpWNS8EceVstuZ4Gp&#10;cXc+UnMKmYgQ9ikqyEOoUim9zsmiH7qKOHoXV1sMUdaZNDXeI9yWcpwkU2mx4LiQY0XfOenr6WYV&#10;rHeH/35xPW926/1+tP3UVt+arVIfvfZrDiJQG97hV/vHKJiM4f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w2ITEAAAA2wAAAA8AAAAAAAAAAAAAAAAAmAIAAGRycy9k&#10;b3ducmV2LnhtbFBLBQYAAAAABAAEAPUAAACJAwAAAAA=&#10;" filled="f" strokecolor="#41719c" strokeweight="1pt">
                    <v:textbox>
                      <w:txbxContent>
                        <w:p w:rsidR="00FF7504" w:rsidRPr="005F563B" w:rsidRDefault="00FF7504" w:rsidP="00FF7504">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Dequant 10bits</w:t>
                          </w:r>
                        </w:p>
                      </w:txbxContent>
                    </v:textbox>
                  </v:rect>
                  <v:rect id="Rectangle 53" o:spid="_x0000_s1054" style="position:absolute;left:38870;top:31127;width:5673;height:4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TAuMIA&#10;AADbAAAADwAAAGRycy9kb3ducmV2LnhtbESPzYoCMRCE78K+Q+gFb5pRUZdZoyyiIHjwZ4W9NpPe&#10;mcFJJyRRx7c3guCxqK6vumaL1jTiSj7UlhUM+hkI4sLqmksFp9917wtEiMgaG8uk4E4BFvOPzgxz&#10;bW98oOsxliJBOOSooIrR5VKGoiKDoW8dcfL+rTcYk/Sl1B5vCW4aOcyyiTRYc2qo0NGyouJ8vJj0&#10;hmv2Tl9259PfoF37ld4GLKdKdT/bn28Qkdr4Pn6lN1rBeATPLQkA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xMC4wgAAANsAAAAPAAAAAAAAAAAAAAAAAJgCAABkcnMvZG93&#10;bnJldi54bWxQSwUGAAAAAAQABAD1AAAAhwMAAAAA&#10;" filled="f" strokecolor="red" strokeweight="1pt">
                    <v:textbox>
                      <w:txbxContent>
                        <w:p w:rsidR="00FF7504" w:rsidRPr="005F563B" w:rsidRDefault="00FF7504" w:rsidP="00FF7504">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Inverse DRA</w:t>
                          </w:r>
                        </w:p>
                      </w:txbxContent>
                    </v:textbox>
                  </v:rect>
                  <v:shape id="Elbow Connector 54" o:spid="_x0000_s1055" type="#_x0000_t34" style="position:absolute;left:30337;top:33360;width:1146;height:1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lHKMIAAADbAAAADwAAAGRycy9kb3ducmV2LnhtbESPQYvCMBSE7wv+h/CEva1pZZVSjSKC&#10;4MWD2greHs2zLTYvpYla/70RBI/DzHzDzJe9acSdOldbVhCPIhDEhdU1lwqy4+YvAeE8ssbGMil4&#10;koPlYvAzx1TbB+/pfvClCBB2KSqovG9TKV1RkUE3si1x8C62M+iD7EqpO3wEuGnkOIqm0mDNYaHC&#10;ltYVFdfDzSjYP5O42ZhyfMFpsjtncZyd8lyp32G/moHw1Ptv+NPeagWTf3h/CT9AL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plHKMIAAADbAAAADwAAAAAAAAAAAAAA&#10;AAChAgAAZHJzL2Rvd25yZXYueG1sUEsFBgAAAAAEAAQA+QAAAJADAAAAAA==&#10;" strokecolor="#5b9bd5" strokeweight=".5pt">
                    <v:stroke startarrow="block"/>
                  </v:shape>
                  <v:shape id="Flowchart: Data 55" o:spid="_x0000_s1056" type="#_x0000_t111" style="position:absolute;top:31123;width:8022;height:44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rhX8IA&#10;AADbAAAADwAAAGRycy9kb3ducmV2LnhtbESPQWsCMRSE74L/ITyhN81qWSmrUURoaU/q1oPHx+aZ&#10;Xd28LEmq239vhEKPw8x8wyzXvW3FjXxoHCuYTjIQxJXTDRsFx+/38RuIEJE1to5JwS8FWK+GgyUW&#10;2t35QLcyGpEgHApUUMfYFVKGqiaLYeI64uSdnbcYk/RGao/3BLetnGXZXFpsOC3U2NG2pupa/lgF&#10;u1cfZl8X8xGN3OfZ/nzq/c4p9TLqNwsQkfr4H/5rf2oFeQ7PL+k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2uFfwgAAANsAAAAPAAAAAAAAAAAAAAAAAJgCAABkcnMvZG93&#10;bnJldi54bWxQSwUGAAAAAAQABAD1AAAAhwMAAAAA&#10;" filled="f" strokecolor="#41719c" strokeweight="1pt">
                    <v:textbox>
                      <w:txbxContent>
                        <w:p w:rsidR="00FF7504" w:rsidRPr="005F563B" w:rsidRDefault="00FF7504" w:rsidP="00FF7504">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Linear RGB</w:t>
                          </w:r>
                        </w:p>
                      </w:txbxContent>
                    </v:textbox>
                  </v:shape>
                  <v:rect id="Rectangle 56" o:spid="_x0000_s1057" style="position:absolute;left:48355;top:25002;width:6515;height:44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SuU8YA&#10;AADbAAAADwAAAGRycy9kb3ducmV2LnhtbESPQWsCMRSE70L/Q3iFXkSzLShlNYoWLUsvRasHb4/N&#10;c3cxeVmSqKu/vikUPA4z8w0znXfWiAv50DhW8DrMQBCXTjdcKdj9rAfvIEJE1mgck4IbBZjPnnpT&#10;zLW78oYu21iJBOGQo4I6xjaXMpQ1WQxD1xIn7+i8xZikr6T2eE1wa+Rblo2lxYbTQo0tfdRUnrZn&#10;q2C5+S5uI38/L4vj12H/afb3Vd8o9fLcLSYgInXxEf5vF1rBaAx/X9IPk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SuU8YAAADbAAAADwAAAAAAAAAAAAAAAACYAgAAZHJz&#10;L2Rvd25yZXYueG1sUEsFBgAAAAAEAAQA9QAAAIsDAAAAAA==&#10;" fillcolor="#5b9bd5" strokecolor="#41719c" strokeweight="1pt">
                    <v:textbox>
                      <w:txbxContent>
                        <w:p w:rsidR="00FF7504" w:rsidRPr="005F563B" w:rsidRDefault="00FF7504" w:rsidP="00FF7504">
                          <w:pPr>
                            <w:pStyle w:val="NormalWeb"/>
                            <w:spacing w:before="0" w:beforeAutospacing="0" w:after="160" w:afterAutospacing="0" w:line="254" w:lineRule="auto"/>
                            <w:jc w:val="center"/>
                            <w:rPr>
                              <w:sz w:val="16"/>
                              <w:szCs w:val="16"/>
                            </w:rPr>
                          </w:pPr>
                          <w:r w:rsidRPr="005F563B">
                            <w:rPr>
                              <w:rFonts w:eastAsia="Calibri" w:cstheme="minorBidi"/>
                              <w:color w:val="000000" w:themeColor="text1"/>
                              <w:kern w:val="24"/>
                              <w:sz w:val="16"/>
                              <w:szCs w:val="16"/>
                              <w:lang w:val="en-GB"/>
                            </w:rPr>
                            <w:t>HEVC main10</w:t>
                          </w:r>
                          <w:r w:rsidRPr="005F563B">
                            <w:rPr>
                              <w:rFonts w:eastAsia="Calibri" w:cstheme="minorBidi"/>
                              <w:color w:val="000000" w:themeColor="text1"/>
                              <w:kern w:val="24"/>
                              <w:sz w:val="16"/>
                              <w:szCs w:val="16"/>
                              <w:lang w:val="en-GB"/>
                            </w:rPr>
                            <w:br/>
                            <w:t>decoder</w:t>
                          </w:r>
                        </w:p>
                      </w:txbxContent>
                    </v:textbox>
                  </v:rect>
                  <v:shape id="Elbow Connector 57" o:spid="_x0000_s1058" type="#_x0000_t34" style="position:absolute;left:22938;top:33310;width:1440;height:5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vZX8IAAADbAAAADwAAAGRycy9kb3ducmV2LnhtbESPQYvCMBSE74L/ITxhb5pWWC3VKCII&#10;XjyoreDt0TzbYvNSmqj13xthYY/DzHzDLNe9acSTOldbVhBPIhDEhdU1lwqy826cgHAeWWNjmRS8&#10;ycF6NRwsMdX2xUd6nnwpAoRdigoq79tUSldUZNBNbEscvJvtDPogu1LqDl8Bbho5jaKZNFhzWKiw&#10;pW1Fxf30MAqO7yRudqac3nCWHK5ZHGeXPFfqZ9RvFiA89f4//NfeawW/c/h+CT9Arj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kvZX8IAAADbAAAADwAAAAAAAAAAAAAA&#10;AAChAgAAZHJzL2Rvd25yZXYueG1sUEsFBgAAAAAEAAQA+QAAAJADAAAAAA==&#10;" strokecolor="#5b9bd5" strokeweight=".5pt">
                    <v:stroke startarrow="block"/>
                  </v:shape>
                  <v:shapetype id="_x0000_t32" coordsize="21600,21600" o:spt="32" o:oned="t" path="m,l21600,21600e" filled="f">
                    <v:path arrowok="t" fillok="f" o:connecttype="none"/>
                    <o:lock v:ext="edit" shapetype="t"/>
                  </v:shapetype>
                  <v:shape id="Straight Arrow Connector 58" o:spid="_x0000_s1059" type="#_x0000_t32" style="position:absolute;left:54218;top:33371;width:145;height:3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b5MEAAADbAAAADwAAAGRycy9kb3ducmV2LnhtbERPTWuDQBC9F/oflinkVtcGYop1E0qg&#10;0EMPjTGH3gZ3qlJ3RtyNmn/fPQRyfLzvYr+4Xk00+k7YwEuSgiKuxXbcGKhOH8+voHxAttgLk4Er&#10;edjvHh8KzK3MfKSpDI2KIexzNNCGMORa+7olhz6RgThyvzI6DBGOjbYjzjHc9Xqdppl22HFsaHGg&#10;Q0v1X3lxBmR7sPX0LaejfM3brLr+9NN5MGb1tLy/gQq0hLv45v60BjZxbPwSf4De/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tvkwQAAANsAAAAPAAAAAAAAAAAAAAAA&#10;AKECAABkcnMvZG93bnJldi54bWxQSwUGAAAAAAQABAD5AAAAjwMAAAAA&#10;" strokecolor="#5b9bd5" strokeweight=".5pt">
                    <v:stroke startarrow="block" joinstyle="miter"/>
                  </v:shape>
                  <v:rect id="Rectangle 59" o:spid="_x0000_s1060" style="position:absolute;left:9754;top:31077;width:5605;height:45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RK9cYA&#10;AADbAAAADwAAAGRycy9kb3ducmV2LnhtbESP0WrCQBRE3wX/YblCX6RuLNjWNKuUoiL6IFU/4LJ7&#10;mwSzd0N2TWK/visUfBxm5gyTLXtbiZYaXzpWMJ0kIIi1MyXnCs6n9fM7CB+QDVaOScGNPCwXw0GG&#10;qXEdf1N7DLmIEPYpKihCqFMpvS7Iop+4mjh6P66xGKJscmka7CLcVvIlSV6lxZLjQoE1fRWkL8er&#10;VbDaHX7H5eW83q32++nmTVt9bTdKPY36zw8QgfrwCP+3t0bBbA73L/EH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lRK9cYAAADbAAAADwAAAAAAAAAAAAAAAACYAgAAZHJz&#10;L2Rvd25yZXYueG1sUEsFBgAAAAAEAAQA9QAAAIsDAAAAAA==&#10;" filled="f" strokecolor="#41719c" strokeweight="1pt">
                    <v:textbox>
                      <w:txbxContent>
                        <w:p w:rsidR="00FF7504" w:rsidRPr="005F563B" w:rsidRDefault="00FF7504" w:rsidP="00FF7504">
                          <w:pPr>
                            <w:pStyle w:val="NormalWeb"/>
                            <w:spacing w:before="0" w:beforeAutospacing="0" w:after="160" w:afterAutospacing="0" w:line="254" w:lineRule="auto"/>
                            <w:jc w:val="center"/>
                            <w:rPr>
                              <w:sz w:val="16"/>
                              <w:szCs w:val="16"/>
                            </w:rPr>
                          </w:pPr>
                          <w:r w:rsidRPr="005F563B">
                            <w:rPr>
                              <w:rFonts w:eastAsia="Times New Roman" w:cstheme="minorBidi"/>
                              <w:color w:val="000000"/>
                              <w:kern w:val="24"/>
                              <w:sz w:val="16"/>
                              <w:szCs w:val="16"/>
                              <w:lang w:val="en-GB"/>
                            </w:rPr>
                            <w:t>ST.2084</w:t>
                          </w:r>
                          <w:r w:rsidRPr="005F563B">
                            <w:rPr>
                              <w:rFonts w:eastAsia="Times New Roman" w:cstheme="minorBidi"/>
                              <w:color w:val="000000" w:themeColor="text1"/>
                              <w:kern w:val="24"/>
                              <w:sz w:val="16"/>
                              <w:szCs w:val="16"/>
                            </w:rPr>
                            <w:br/>
                            <w:t>EOTF</w:t>
                          </w:r>
                        </w:p>
                      </w:txbxContent>
                    </v:textbox>
                  </v:rect>
                  <v:shape id="Elbow Connector 60" o:spid="_x0000_s1061" type="#_x0000_t34" style="position:absolute;left:7044;top:33335;width:2710;height:1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DHmb4AAADbAAAADwAAAGRycy9kb3ducmV2LnhtbERPTWvCQBC9C/6HZYTedKMUkegqRREE&#10;T6b1PmTHJJidTXfXGPvrO4dCj4/3vdkNrlU9hdh4NjCfZaCIS28brgx8fR6nK1AxIVtsPZOBF0XY&#10;bcejDebWP/lCfZEqJSEcczRQp9TlWseyJodx5jti4W4+OEwCQ6VtwKeEu1YvsmypHTYsDTV2tK+p&#10;vBcPJyXOX++vPivSWYfj/P1n9X24lMa8TYaPNahEQ/oX/7lP1sBS1ssX+QF6+w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kMeZvgAAANsAAAAPAAAAAAAAAAAAAAAAAKEC&#10;AABkcnMvZG93bnJldi54bWxQSwUGAAAAAAQABAD5AAAAjAMAAAAA&#10;" strokecolor="#5b9bd5" strokeweight=".5pt">
                    <v:stroke startarrow="block"/>
                  </v:shape>
                  <v:rect id="Rectangle 61" o:spid="_x0000_s1062" style="position:absolute;left:31483;top:31124;width:6140;height:45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6MTsQA&#10;AADbAAAADwAAAGRycy9kb3ducmV2LnhtbESP3YrCMBSE7xd8h3CEvVk0rReuVKOIqIheLP48wCE5&#10;tsXmpDSxdn16Iyzs5TAz3zCzRWcr0VLjS8cK0mECglg7U3Ku4HLeDCYgfEA2WDkmBb/kYTHvfcww&#10;M+7BR2pPIRcRwj5DBUUIdSal1wVZ9ENXE0fv6hqLIcoml6bBR4TbSo6SZCwtlhwXCqxpVZC+ne5W&#10;wXr/8/wqb5fNfn04pNtvbfW93Sr12e+WUxCBuvAf/mvvjIJxCu8v8Qf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OjE7EAAAA2wAAAA8AAAAAAAAAAAAAAAAAmAIAAGRycy9k&#10;b3ducmV2LnhtbFBLBQYAAAAABAAEAPUAAACJAwAAAAA=&#10;" filled="f" strokecolor="#41719c" strokeweight="1pt">
                    <v:textbox>
                      <w:txbxContent>
                        <w:p w:rsidR="00FF7504" w:rsidRPr="005F563B" w:rsidRDefault="00FF7504" w:rsidP="00FF7504">
                          <w:pPr>
                            <w:pStyle w:val="NormalWeb"/>
                            <w:spacing w:before="0" w:beforeAutospacing="0" w:after="160" w:afterAutospacing="0" w:line="252" w:lineRule="auto"/>
                            <w:jc w:val="center"/>
                            <w:rPr>
                              <w:sz w:val="16"/>
                              <w:szCs w:val="16"/>
                            </w:rPr>
                          </w:pPr>
                          <w:r w:rsidRPr="005F563B">
                            <w:rPr>
                              <w:rFonts w:eastAsia="Times New Roman" w:cstheme="minorBidi"/>
                              <w:color w:val="000000"/>
                              <w:kern w:val="24"/>
                              <w:sz w:val="16"/>
                              <w:szCs w:val="16"/>
                              <w:lang w:val="en-GB"/>
                            </w:rPr>
                            <w:t>Chroma Sampling</w:t>
                          </w:r>
                          <w:r w:rsidRPr="005F563B">
                            <w:rPr>
                              <w:rFonts w:eastAsia="Times New Roman" w:cstheme="minorBidi"/>
                              <w:color w:val="000000" w:themeColor="text1"/>
                              <w:kern w:val="24"/>
                              <w:sz w:val="16"/>
                              <w:szCs w:val="16"/>
                            </w:rPr>
                            <w:br/>
                            <w:t>4:4:4</w:t>
                          </w:r>
                        </w:p>
                      </w:txbxContent>
                    </v:textbox>
                  </v:rect>
                  <v:shape id="Elbow Connector 62" o:spid="_x0000_s1063" type="#_x0000_t34" style="position:absolute;left:37623;top:33375;width:1247;height:1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CwesMAAADbAAAADwAAAGRycy9kb3ducmV2LnhtbESPzWrDMBCE74W+g9hCbo1sH4xxrIRS&#10;COSSg1OnkNtirX+ItTKW4jhvHwUKPQ4z8w1T7BYziJkm11tWEK8jEMS11T23Cqqf/WcGwnlkjYNl&#10;UvAgB7vt+1uBubZ3Lmk++VYECLscFXTej7mUru7IoFvbkTh4jZ0M+iCnVuoJ7wFuBplEUSoN9hwW&#10;Ohzpu6P6eroZBeUji4e9aZMG0+x4qeK4+j2flVp9LF8bEJ4W/x/+ax+0gjSB15fwA+T2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xQsHrDAAAA2wAAAA8AAAAAAAAAAAAA&#10;AAAAoQIAAGRycy9kb3ducmV2LnhtbFBLBQYAAAAABAAEAPkAAACRAwAAAAA=&#10;" strokecolor="#5b9bd5" strokeweight=".5pt">
                    <v:stroke startarrow="block"/>
                  </v:shape>
                  <v:shape id="Elbow Connector 63" o:spid="_x0000_s1064" type="#_x0000_t34" style="position:absolute;left:44543;top:33388;width:2388;height:1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wV4cMAAADbAAAADwAAAGRycy9kb3ducmV2LnhtbESPQWvCQBSE7wX/w/IEb3UThRBSVxFB&#10;8OIhaVLo7ZF9JqHZtyG7avLv3UKhx2FmvmF2h8n04kGj6ywriNcRCOLa6o4bBeXn+T0F4Tyyxt4y&#10;KZjJwWG/eNthpu2Tc3oUvhEBwi5DBa33Qyalq1sy6NZ2IA7ezY4GfZBjI/WIzwA3vdxEUSINdhwW&#10;Whzo1FL9U9yNgnxO4/5sms0Nk/T6XcZx+VVVSq2W0/EDhKfJ/4f/2hetINnC75fwA+T+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McFeHDAAAA2wAAAA8AAAAAAAAAAAAA&#10;AAAAoQIAAGRycy9kb3ducmV2LnhtbFBLBQYAAAAABAAEAPkAAACRAwAAAAA=&#10;" strokecolor="#5b9bd5" strokeweight=".5pt">
                    <v:stroke startarrow="block"/>
                  </v:shape>
                  <v:rect id="Rectangle 64" o:spid="_x0000_s1065" style="position:absolute;left:16794;top:31077;width:6144;height:44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06S8IA&#10;AADbAAAADwAAAGRycy9kb3ducmV2LnhtbESPQWuDQBSE74X+h+UVeqtrg0hqswlSEii9xaT3h/uq&#10;UvetuK9R/303EMhxmJlvmM1udr260Bg6zwZekxQUce1tx42B8+nwsgYVBNli75kMLBRgt3182GBh&#10;/cRHulTSqAjhUKCBVmQotA51Sw5D4gfi6P340aFEOTbajjhFuOv1Kk1z7bDjuNDiQB8t1b/VnzOQ&#10;rbIsl+nY9VJ9nd6W73K/5KUxz09z+Q5KaJZ7+Nb+tAbyDK5f4g/Q2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nTpLwgAAANsAAAAPAAAAAAAAAAAAAAAAAJgCAABkcnMvZG93&#10;bnJldi54bWxQSwUGAAAAAAQABAD1AAAAhwMAAAAA&#10;" filled="f" strokecolor="#0070c0" strokeweight="1pt">
                    <v:textbox>
                      <w:txbxContent>
                        <w:p w:rsidR="00FF7504" w:rsidRPr="005F563B" w:rsidRDefault="00FF7504" w:rsidP="00FF7504">
                          <w:pPr>
                            <w:pStyle w:val="NormalWeb"/>
                            <w:spacing w:before="0" w:beforeAutospacing="0" w:after="160" w:afterAutospacing="0" w:line="254" w:lineRule="auto"/>
                            <w:jc w:val="center"/>
                            <w:rPr>
                              <w:sz w:val="16"/>
                              <w:szCs w:val="16"/>
                            </w:rPr>
                          </w:pPr>
                          <w:r w:rsidRPr="005F563B">
                            <w:rPr>
                              <w:rFonts w:eastAsia="Calibri" w:cstheme="minorBidi"/>
                              <w:color w:val="000000"/>
                              <w:kern w:val="24"/>
                              <w:sz w:val="16"/>
                              <w:szCs w:val="16"/>
                              <w:lang w:val="en-GB"/>
                            </w:rPr>
                            <w:t>Inverse</w:t>
                          </w:r>
                          <w:r w:rsidRPr="005F563B">
                            <w:rPr>
                              <w:rFonts w:eastAsia="Calibri" w:cstheme="minorBidi"/>
                              <w:color w:val="000000"/>
                              <w:kern w:val="24"/>
                              <w:sz w:val="16"/>
                              <w:szCs w:val="16"/>
                              <w:lang w:val="en-GB"/>
                            </w:rPr>
                            <w:br/>
                            <w:t>YCbCr Convers</w:t>
                          </w:r>
                          <w:r>
                            <w:rPr>
                              <w:rFonts w:eastAsia="Calibri" w:cstheme="minorBidi"/>
                              <w:color w:val="000000"/>
                              <w:kern w:val="24"/>
                              <w:sz w:val="16"/>
                              <w:szCs w:val="16"/>
                              <w:lang w:val="en-GB"/>
                            </w:rPr>
                            <w:t>.</w:t>
                          </w:r>
                        </w:p>
                      </w:txbxContent>
                    </v:textbox>
                  </v:rect>
                  <v:shape id="Elbow Connector 65" o:spid="_x0000_s1066" type="#_x0000_t34" style="position:absolute;left:15359;top:33310;width:1435;height:25;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dkAcAAAADbAAAADwAAAGRycy9kb3ducmV2LnhtbESPzYrCMBSF94LvEK7gTlMHFalGEQdB&#10;cGVH95fm2habm5rEWn16MzAwy8P5+TirTWdq0ZLzlWUFk3ECgji3uuJCwflnP1qA8AFZY22ZFLzI&#10;w2bd760w1fbJJ2qzUIg4wj5FBWUITSqlz0sy6Me2IY7e1TqDIUpXSO3wGcdNLb+SZC4NVhwJJTa0&#10;Kym/ZQ8TIcZebq82ycJRuv1k+l7cv0+5UsNBt12CCNSF//Bf+6AVzGfw+yX+AL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znZAHAAAAA2wAAAA8AAAAAAAAAAAAAAAAA&#10;oQIAAGRycy9kb3ducmV2LnhtbFBLBQYAAAAABAAEAPkAAACOAwAAAAA=&#10;" strokecolor="#5b9bd5" strokeweight=".5pt">
                    <v:stroke startarrow="block"/>
                  </v:shape>
                  <v:shape id="Elbow Connector 66" o:spid="_x0000_s1067" type="#_x0000_t33" style="position:absolute;left:43091;top:25863;width:3880;height:664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exwsMAAADbAAAADwAAAGRycy9kb3ducmV2LnhtbESPT2vCQBTE7wW/w/IEb3Wjh2Cjq/iH&#10;grdq7KW3R/aZBLNvY/ZV47fvCkKPw8z8hlmseteoG3Wh9mxgMk5AERfe1lwa+D59vs9ABUG22Hgm&#10;Aw8KsFoO3haYWX/nI91yKVWEcMjQQCXSZlqHoiKHYexb4uidfedQouxKbTu8R7hr9DRJUu2w5rhQ&#10;YUvbiopL/usM/Hzt6naPm6kUh8vH6bDLryRbY0bDfj0HJdTLf/jV3lsDaQrPL/EH6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HscLDAAAA2wAAAA8AAAAAAAAAAAAA&#10;AAAAoQIAAGRycy9kb3ducmV2LnhtbFBLBQYAAAAABAAEAPkAAACRAwAAAAA=&#10;" strokecolor="red" strokeweight="1pt">
                    <v:stroke dashstyle="dash" startarrow="block"/>
                  </v:shape>
                  <v:shape id="TextBox 69" o:spid="_x0000_s1068" type="#_x0000_t202" style="position:absolute;left:35720;top:25496;width:12897;height:2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99kcIA&#10;AADbAAAADwAAAGRycy9kb3ducmV2LnhtbESPQYvCMBSE74L/ITzBmybKKm7XKKIseFJ0dwVvj+bZ&#10;lm1eShNt/fdGEDwOM/MNM1+2thQ3qn3hWMNoqEAQp84UnGn4/fkezED4gGywdEwa7uRhueh25pgY&#10;1/CBbseQiQhhn6CGPIQqkdKnOVn0Q1cRR+/iaoshyjqTpsYmwm0px0pNpcWC40KOFa1zSv+PV6vh&#10;b3c5nz7UPtvYSdW4Vkm2n1Lrfq9dfYEI1IZ3+NXeGg2zK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32RwgAAANsAAAAPAAAAAAAAAAAAAAAAAJgCAABkcnMvZG93&#10;bnJldi54bWxQSwUGAAAAAAQABAD1AAAAhwMAAAAA&#10;" filled="f" stroked="f">
                    <v:textbox>
                      <w:txbxContent>
                        <w:p w:rsidR="00FF7504" w:rsidRPr="005F563B" w:rsidRDefault="00FF7504" w:rsidP="00FF7504">
                          <w:pPr>
                            <w:pStyle w:val="NormalWeb"/>
                            <w:spacing w:before="0" w:beforeAutospacing="0" w:after="60" w:afterAutospacing="0" w:line="216" w:lineRule="auto"/>
                            <w:rPr>
                              <w:sz w:val="16"/>
                              <w:szCs w:val="16"/>
                            </w:rPr>
                          </w:pPr>
                          <w:r w:rsidRPr="005F563B">
                            <w:rPr>
                              <w:rFonts w:ascii="Calibre Semibold" w:hAnsi="Calibre Semibold" w:cstheme="minorBidi"/>
                              <w:color w:val="FF0000"/>
                              <w:kern w:val="24"/>
                              <w:sz w:val="16"/>
                              <w:szCs w:val="16"/>
                            </w:rPr>
                            <w:t>DRA control over CRI SEI</w:t>
                          </w:r>
                        </w:p>
                      </w:txbxContent>
                    </v:textbox>
                  </v:shape>
                  <v:shape id="Flowchart: Data 87" o:spid="_x0000_s1069" type="#_x0000_t111" style="position:absolute;left:46002;top:31163;width:9290;height:4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T29MQA&#10;AADbAAAADwAAAGRycy9kb3ducmV2LnhtbESPQWsCMRSE7wX/Q3hCbzWrxVZWs4sILe1J3Xrw+Ng8&#10;s6ublyVJdfvvTaHQ4zAz3zCrcrCduJIPrWMF00kGgrh2umWj4PD19rQAESKyxs4xKfihAGUxelhh&#10;rt2N93StohEJwiFHBU2MfS5lqBuyGCauJ07eyXmLMUlvpPZ4S3DbyVmWvUiLLaeFBnvaNFRfqm+r&#10;YPvsw+zzbN6jkbt5tjsdB791Sj2Oh/USRKQh/of/2h9aweIVfr+kH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k9vTEAAAA2wAAAA8AAAAAAAAAAAAAAAAAmAIAAGRycy9k&#10;b3ducmV2LnhtbFBLBQYAAAAABAAEAPUAAACJAwAAAAA=&#10;" filled="f" strokecolor="#41719c" strokeweight="1pt">
                    <v:textbox>
                      <w:txbxContent>
                        <w:p w:rsidR="00FF7504" w:rsidRPr="005F563B" w:rsidRDefault="00FF7504" w:rsidP="00FF7504">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YCbCR BT.1886</w:t>
                          </w:r>
                          <w:r w:rsidRPr="005F563B">
                            <w:rPr>
                              <w:rFonts w:eastAsia="SimSun" w:cstheme="minorBidi"/>
                              <w:color w:val="000000" w:themeColor="text1"/>
                              <w:kern w:val="24"/>
                              <w:sz w:val="16"/>
                              <w:szCs w:val="16"/>
                            </w:rPr>
                            <w:br/>
                            <w:t>BT.2020</w:t>
                          </w:r>
                        </w:p>
                      </w:txbxContent>
                    </v:textbox>
                  </v:shape>
                  <v:shape id="Elbow Connector 88" o:spid="_x0000_s1070" type="#_x0000_t34" style="position:absolute;left:50759;top:30308;width:1672;height:3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tVncEAAADbAAAADwAAAGRycy9kb3ducmV2LnhtbERPTWvCQBC9F/wPywje6kaRNkRXCYJQ&#10;Sy0YFa9DdkxCsrMhu03Sf+8eCj0+3vdmN5pG9NS5yrKCxTwCQZxbXXGh4Ho5vMYgnEfW2FgmBb/k&#10;YLedvGww0XbgM/WZL0QIYZeggtL7NpHS5SUZdHPbEgfuYTuDPsCukLrDIYSbRi6j6E0arDg0lNjS&#10;vqS8zn6MgvvjePr07/Ww6m+3xqSF+17ZL6Vm0zFdg/A0+n/xn/tDK4jD2PAl/AC5f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W1WdwQAAANsAAAAPAAAAAAAAAAAAAAAA&#10;AKECAABkcnMvZG93bnJldi54bWxQSwUGAAAAAAQABAD5AAAAjwMAAAAA&#10;" strokecolor="#5b9bd5" strokeweight=".5pt">
                    <v:stroke endarrow="block"/>
                  </v:shape>
                </v:group>
                <v:shape id="Elbow Connector 89" o:spid="_x0000_s1071" type="#_x0000_t34" style="position:absolute;left:56671;top:3336;width:2074;height:0;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pPMUAAADbAAAADwAAAGRycy9kb3ducmV2LnhtbESPQWvCQBSE74L/YXkFb7qxotXUVdqq&#10;IFKoRi/eXrOvSTD7NmRXjf/eFYQeh5n5hpnOG1OKC9WusKyg34tAEKdWF5wpOOxX3TEI55E1lpZJ&#10;wY0czGft1hRjba+8o0viMxEg7GJUkHtfxVK6NCeDrmcr4uD92dqgD7LOpK7xGuCmlK9RNJIGCw4L&#10;OVb0lVN6Ss5GwXDwu03oW/989hfpmY/LzUi+bZTqvDQf7yA8Nf4//GyvtYLxBB5fwg+Qs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GpPMUAAADbAAAADwAAAAAAAAAA&#10;AAAAAAChAgAAZHJzL2Rvd25yZXYueG1sUEsFBgAAAAAEAAQA+QAAAJMDAAAAAA==&#10;" strokecolor="#5b9bd5" strokeweight=".5pt">
                  <v:stroke endarrow="block"/>
                </v:shape>
                <w10:anchorlock/>
              </v:group>
            </w:pict>
          </mc:Fallback>
        </mc:AlternateContent>
      </w:r>
    </w:p>
    <w:p w:rsidR="00FF7504" w:rsidRDefault="00FF7504" w:rsidP="00FF7504">
      <w:pPr>
        <w:pStyle w:val="Caption"/>
      </w:pPr>
      <w:r w:rsidRPr="006F4038">
        <w:t xml:space="preserve">Figure </w:t>
      </w:r>
      <w:r>
        <w:fldChar w:fldCharType="begin"/>
      </w:r>
      <w:r>
        <w:instrText xml:space="preserve"> SEQ Figure \* ARABIC </w:instrText>
      </w:r>
      <w:r>
        <w:fldChar w:fldCharType="separate"/>
      </w:r>
      <w:r>
        <w:rPr>
          <w:noProof/>
        </w:rPr>
        <w:t>4</w:t>
      </w:r>
      <w:r>
        <w:rPr>
          <w:noProof/>
        </w:rPr>
        <w:fldChar w:fldCharType="end"/>
      </w:r>
      <w:r w:rsidRPr="006F4038">
        <w:t>.</w:t>
      </w:r>
      <w:r w:rsidRPr="009A1A29">
        <w:t xml:space="preserve"> </w:t>
      </w:r>
      <w:r>
        <w:t>Post</w:t>
      </w:r>
      <w:r w:rsidRPr="009A1A29">
        <w:t xml:space="preserve">-processing </w:t>
      </w:r>
      <w:r>
        <w:t>using CRI for guided conversion from SDR/BT.2020 to HDR/BT.2020</w:t>
      </w:r>
    </w:p>
    <w:p w:rsidR="00FF7504" w:rsidRDefault="00FF7504" w:rsidP="00FF7504">
      <w:pPr>
        <w:jc w:val="both"/>
        <w:rPr>
          <w:lang w:val="en-CA"/>
        </w:rPr>
      </w:pPr>
      <w:r>
        <w:rPr>
          <w:lang w:val="en-CA" w:eastAsia="zh-CN"/>
        </w:rPr>
        <w:t xml:space="preserve">The decoding process inverse to the described above encoding includes the inverse DRA process is illustrated in </w:t>
      </w:r>
      <w:r>
        <w:rPr>
          <w:lang w:val="en-CA" w:eastAsia="zh-CN"/>
        </w:rPr>
        <w:fldChar w:fldCharType="begin"/>
      </w:r>
      <w:r>
        <w:rPr>
          <w:lang w:val="en-CA" w:eastAsia="zh-CN"/>
        </w:rPr>
        <w:instrText xml:space="preserve"> REF _Ref451189768 \h </w:instrText>
      </w:r>
      <w:r>
        <w:rPr>
          <w:lang w:val="en-CA" w:eastAsia="zh-CN"/>
        </w:rPr>
      </w:r>
      <w:r>
        <w:rPr>
          <w:lang w:val="en-CA" w:eastAsia="zh-CN"/>
        </w:rPr>
        <w:fldChar w:fldCharType="separate"/>
      </w:r>
      <w:r w:rsidRPr="006F4038">
        <w:t xml:space="preserve">Figure </w:t>
      </w:r>
      <w:r>
        <w:rPr>
          <w:noProof/>
        </w:rPr>
        <w:t>4</w:t>
      </w:r>
      <w:r>
        <w:rPr>
          <w:lang w:val="en-CA" w:eastAsia="zh-CN"/>
        </w:rPr>
        <w:fldChar w:fldCharType="end"/>
      </w:r>
      <w:r>
        <w:rPr>
          <w:lang w:val="en-CA" w:eastAsia="zh-CN"/>
        </w:rPr>
        <w:t xml:space="preserve">  After HEVC Main 10-compliant decoding, the decoded signal has BT.1886 transfer characteristics and BT.2020 colour primaries. The CRI-defined post-processed is used to reconstruct the HDR10 compatible signal using the inverse DRA transfer functions. These functions are coded </w:t>
      </w:r>
      <w:r>
        <w:rPr>
          <w:lang w:val="en-CA"/>
        </w:rPr>
        <w:t>using the three Pre-LUTs</w:t>
      </w:r>
      <w:r>
        <w:rPr>
          <w:lang w:val="en-CA" w:eastAsia="zh-CN"/>
        </w:rPr>
        <w:t xml:space="preserve"> of a CRI SEI message</w:t>
      </w:r>
      <w:r w:rsidRPr="008D0C03">
        <w:rPr>
          <w:lang w:val="en-CA" w:eastAsia="zh-CN"/>
        </w:rPr>
        <w:t xml:space="preserve">. </w:t>
      </w:r>
      <w:r>
        <w:rPr>
          <w:lang w:val="en-CA"/>
        </w:rPr>
        <w:t xml:space="preserve">The </w:t>
      </w:r>
      <w:r w:rsidRPr="009E0188">
        <w:rPr>
          <w:lang w:val="en-CA"/>
        </w:rPr>
        <w:t xml:space="preserve">three-by-three </w:t>
      </w:r>
      <w:r>
        <w:rPr>
          <w:lang w:val="en-CA"/>
        </w:rPr>
        <w:t xml:space="preserve">matrix and the Post-LUTs are not activated. </w:t>
      </w:r>
    </w:p>
    <w:p w:rsidR="00FF7504" w:rsidRDefault="00FF7504" w:rsidP="00FF7504">
      <w:pPr>
        <w:pStyle w:val="BodyText"/>
        <w:rPr>
          <w:sz w:val="22"/>
          <w:szCs w:val="22"/>
        </w:rPr>
      </w:pPr>
      <w:r>
        <w:rPr>
          <w:sz w:val="22"/>
          <w:szCs w:val="22"/>
        </w:rPr>
        <w:t xml:space="preserve">For SDR backwards compatibility, parameters of DRA can be derived from HDR graded signal by using a reference HDR to SDR algorithm or from the graded SDR signal directly when it is available. </w:t>
      </w:r>
      <w:r>
        <w:rPr>
          <w:lang w:val="en-CA" w:eastAsia="zh-CN"/>
        </w:rPr>
        <w:fldChar w:fldCharType="begin"/>
      </w:r>
      <w:r>
        <w:rPr>
          <w:lang w:val="en-CA" w:eastAsia="zh-CN"/>
        </w:rPr>
        <w:instrText xml:space="preserve"> REF _Ref451189770 \h </w:instrText>
      </w:r>
      <w:r>
        <w:rPr>
          <w:lang w:val="en-CA" w:eastAsia="zh-CN"/>
        </w:rPr>
      </w:r>
      <w:r>
        <w:rPr>
          <w:lang w:val="en-CA" w:eastAsia="zh-CN"/>
        </w:rPr>
        <w:fldChar w:fldCharType="separate"/>
      </w:r>
      <w:r w:rsidRPr="006F4038">
        <w:t xml:space="preserve">Figure </w:t>
      </w:r>
      <w:r>
        <w:rPr>
          <w:noProof/>
        </w:rPr>
        <w:t>5</w:t>
      </w:r>
      <w:r>
        <w:rPr>
          <w:lang w:val="en-CA" w:eastAsia="zh-CN"/>
        </w:rPr>
        <w:fldChar w:fldCharType="end"/>
      </w:r>
      <w:r>
        <w:rPr>
          <w:sz w:val="22"/>
          <w:szCs w:val="22"/>
        </w:rPr>
        <w:t xml:space="preserve"> illustrates the pre-processing chain for DRA derivation. </w:t>
      </w:r>
    </w:p>
    <w:p w:rsidR="00FF7504" w:rsidRDefault="00FF7504" w:rsidP="00FF7504">
      <w:pPr>
        <w:jc w:val="both"/>
      </w:pPr>
      <w:r w:rsidRPr="00E24781">
        <w:rPr>
          <w:noProof/>
        </w:rPr>
        <w:drawing>
          <wp:inline distT="0" distB="0" distL="0" distR="0" wp14:anchorId="0C108028" wp14:editId="70114124">
            <wp:extent cx="6443980" cy="1612900"/>
            <wp:effectExtent l="0" t="0" r="0" b="6350"/>
            <wp:docPr id="209" name="Picture 209" descr="gradedS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radedSD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43980" cy="1612900"/>
                    </a:xfrm>
                    <a:prstGeom prst="rect">
                      <a:avLst/>
                    </a:prstGeom>
                    <a:noFill/>
                    <a:ln>
                      <a:noFill/>
                    </a:ln>
                  </pic:spPr>
                </pic:pic>
              </a:graphicData>
            </a:graphic>
          </wp:inline>
        </w:drawing>
      </w:r>
    </w:p>
    <w:p w:rsidR="00FF7504" w:rsidRDefault="00FF7504" w:rsidP="00FF7504">
      <w:pPr>
        <w:pStyle w:val="Caption"/>
      </w:pPr>
      <w:r w:rsidRPr="006F4038">
        <w:t xml:space="preserve">Figure </w:t>
      </w:r>
      <w:r>
        <w:fldChar w:fldCharType="begin"/>
      </w:r>
      <w:r>
        <w:instrText xml:space="preserve"> SEQ Figure \* ARABIC </w:instrText>
      </w:r>
      <w:r>
        <w:fldChar w:fldCharType="separate"/>
      </w:r>
      <w:r>
        <w:rPr>
          <w:noProof/>
        </w:rPr>
        <w:t>5</w:t>
      </w:r>
      <w:r>
        <w:rPr>
          <w:noProof/>
        </w:rPr>
        <w:fldChar w:fldCharType="end"/>
      </w:r>
      <w:r w:rsidRPr="006F4038">
        <w:t>.</w:t>
      </w:r>
      <w:r w:rsidRPr="009A1A29">
        <w:t xml:space="preserve"> </w:t>
      </w:r>
      <w:r>
        <w:t xml:space="preserve">Block diagram of DRA parameters derivation from available SDR/BT.2020 and HDR/BT.2020 version </w:t>
      </w:r>
    </w:p>
    <w:p w:rsidR="00FF7504" w:rsidRPr="009172F2" w:rsidRDefault="00FF7504" w:rsidP="00FF7504">
      <w:pPr>
        <w:jc w:val="both"/>
      </w:pPr>
    </w:p>
    <w:p w:rsidR="00FF7504" w:rsidRDefault="00FF7504" w:rsidP="00FF7504">
      <w:pPr>
        <w:pStyle w:val="BodyText"/>
        <w:spacing w:before="30" w:after="30"/>
      </w:pPr>
      <w:r>
        <w:t xml:space="preserve">The following parameters of HEVC main10 bitstreams shall be specified to correctly display at displays compatible to SDR/BT.2020 representation and conduct the HDR reconstruction to HDR10 compatible representation.  </w:t>
      </w:r>
    </w:p>
    <w:p w:rsidR="00FF7504" w:rsidRDefault="00FF7504" w:rsidP="00FF7504">
      <w:pPr>
        <w:pStyle w:val="BodyText"/>
        <w:spacing w:before="30" w:after="30"/>
      </w:pPr>
    </w:p>
    <w:p w:rsidR="00FF7504" w:rsidRPr="006A3A1F" w:rsidRDefault="00FF7504" w:rsidP="00FF7504">
      <w:pPr>
        <w:pStyle w:val="BodyText"/>
        <w:numPr>
          <w:ilvl w:val="0"/>
          <w:numId w:val="3"/>
        </w:numPr>
        <w:spacing w:before="30" w:after="30"/>
        <w:rPr>
          <w:sz w:val="22"/>
          <w:szCs w:val="22"/>
        </w:rPr>
      </w:pPr>
      <w:r w:rsidRPr="006A3A1F">
        <w:rPr>
          <w:sz w:val="22"/>
          <w:szCs w:val="22"/>
        </w:rPr>
        <w:t>The transfer characteristics shall be set to ITU BT.1886</w:t>
      </w:r>
    </w:p>
    <w:p w:rsidR="00FF7504" w:rsidRPr="006A3A1F" w:rsidRDefault="00FF7504" w:rsidP="00FF7504">
      <w:pPr>
        <w:pStyle w:val="BodyTextfirstgraph"/>
        <w:numPr>
          <w:ilvl w:val="1"/>
          <w:numId w:val="3"/>
        </w:numPr>
        <w:rPr>
          <w:sz w:val="22"/>
          <w:szCs w:val="22"/>
          <w:lang w:val="en-CA"/>
        </w:rPr>
      </w:pPr>
      <w:r w:rsidRPr="006A3A1F">
        <w:rPr>
          <w:sz w:val="22"/>
          <w:szCs w:val="22"/>
          <w:lang w:val="en-CA"/>
        </w:rPr>
        <w:t>Each VUI parameter transfer_characteristics shall be present and can be set to 1,6,14 or 15.</w:t>
      </w:r>
    </w:p>
    <w:p w:rsidR="00FF7504" w:rsidRPr="006A3A1F" w:rsidRDefault="00FF7504" w:rsidP="00FF7504">
      <w:pPr>
        <w:pStyle w:val="BodyTextfirstgraph"/>
        <w:numPr>
          <w:ilvl w:val="0"/>
          <w:numId w:val="3"/>
        </w:numPr>
        <w:rPr>
          <w:sz w:val="22"/>
          <w:szCs w:val="22"/>
        </w:rPr>
      </w:pPr>
      <w:r w:rsidRPr="006A3A1F">
        <w:rPr>
          <w:sz w:val="22"/>
          <w:szCs w:val="22"/>
        </w:rPr>
        <w:t xml:space="preserve">The color space container shall be Rec.2020 </w:t>
      </w:r>
      <w:r w:rsidRPr="006A3A1F">
        <w:rPr>
          <w:sz w:val="22"/>
          <w:szCs w:val="22"/>
        </w:rPr>
        <w:fldChar w:fldCharType="begin"/>
      </w:r>
      <w:r w:rsidRPr="006A3A1F">
        <w:rPr>
          <w:sz w:val="22"/>
          <w:szCs w:val="22"/>
        </w:rPr>
        <w:instrText xml:space="preserve"> REF _Ref420421750 \r \h </w:instrText>
      </w:r>
      <w:r>
        <w:rPr>
          <w:sz w:val="22"/>
          <w:szCs w:val="22"/>
        </w:rPr>
        <w:instrText xml:space="preserve"> \* MERGEFORMAT </w:instrText>
      </w:r>
      <w:r w:rsidRPr="006A3A1F">
        <w:rPr>
          <w:sz w:val="22"/>
          <w:szCs w:val="22"/>
        </w:rPr>
      </w:r>
      <w:r w:rsidRPr="006A3A1F">
        <w:rPr>
          <w:sz w:val="22"/>
          <w:szCs w:val="22"/>
        </w:rPr>
        <w:fldChar w:fldCharType="separate"/>
      </w:r>
      <w:r w:rsidRPr="006A3A1F">
        <w:rPr>
          <w:sz w:val="22"/>
          <w:szCs w:val="22"/>
        </w:rPr>
        <w:t>[5]</w:t>
      </w:r>
      <w:r w:rsidRPr="006A3A1F">
        <w:rPr>
          <w:sz w:val="22"/>
          <w:szCs w:val="22"/>
        </w:rPr>
        <w:fldChar w:fldCharType="end"/>
      </w:r>
      <w:r w:rsidRPr="006A3A1F">
        <w:rPr>
          <w:sz w:val="22"/>
          <w:szCs w:val="22"/>
        </w:rPr>
        <w:t>, non-constant luminance, i.e.,</w:t>
      </w:r>
    </w:p>
    <w:p w:rsidR="00FF7504" w:rsidRPr="006A3A1F" w:rsidRDefault="00FF7504" w:rsidP="00FF7504">
      <w:pPr>
        <w:pStyle w:val="BodyTextfirstgraph"/>
        <w:numPr>
          <w:ilvl w:val="1"/>
          <w:numId w:val="3"/>
        </w:numPr>
        <w:rPr>
          <w:sz w:val="22"/>
          <w:szCs w:val="22"/>
        </w:rPr>
      </w:pPr>
      <w:r w:rsidRPr="006A3A1F">
        <w:rPr>
          <w:sz w:val="22"/>
          <w:szCs w:val="22"/>
          <w:lang w:val="en-CA"/>
        </w:rPr>
        <w:t>Each VUI parameter colour_primaries shall be set equal to 9.</w:t>
      </w:r>
    </w:p>
    <w:p w:rsidR="00FF7504" w:rsidRPr="006A3A1F" w:rsidRDefault="00FF7504" w:rsidP="00FF7504">
      <w:pPr>
        <w:pStyle w:val="BodyTextfirstgraph"/>
        <w:numPr>
          <w:ilvl w:val="1"/>
          <w:numId w:val="3"/>
        </w:numPr>
        <w:rPr>
          <w:sz w:val="22"/>
          <w:szCs w:val="22"/>
        </w:rPr>
      </w:pPr>
      <w:r w:rsidRPr="006A3A1F">
        <w:rPr>
          <w:sz w:val="22"/>
          <w:szCs w:val="22"/>
          <w:lang w:val="en-CA"/>
        </w:rPr>
        <w:t>Each VUI parameter matrix_coeffs shall be set equal to 9.</w:t>
      </w:r>
    </w:p>
    <w:p w:rsidR="00FF7504" w:rsidRPr="006A3A1F" w:rsidRDefault="00FF7504" w:rsidP="00FF7504">
      <w:pPr>
        <w:pStyle w:val="BodyText"/>
        <w:numPr>
          <w:ilvl w:val="0"/>
          <w:numId w:val="3"/>
        </w:numPr>
        <w:spacing w:before="30" w:after="30"/>
        <w:rPr>
          <w:sz w:val="22"/>
          <w:szCs w:val="22"/>
        </w:rPr>
      </w:pPr>
      <w:r w:rsidRPr="006A3A1F">
        <w:rPr>
          <w:sz w:val="22"/>
          <w:szCs w:val="22"/>
        </w:rPr>
        <w:t>The bitdepth shall be 10 bits with sample values in the standard range, i.e.,</w:t>
      </w:r>
    </w:p>
    <w:p w:rsidR="00FF7504" w:rsidRPr="006A3A1F" w:rsidRDefault="00FF7504" w:rsidP="00FF7504">
      <w:pPr>
        <w:pStyle w:val="BodyText"/>
        <w:numPr>
          <w:ilvl w:val="1"/>
          <w:numId w:val="3"/>
        </w:numPr>
        <w:spacing w:before="30" w:after="30"/>
        <w:rPr>
          <w:sz w:val="22"/>
          <w:szCs w:val="22"/>
        </w:rPr>
      </w:pPr>
      <w:r w:rsidRPr="006A3A1F">
        <w:rPr>
          <w:sz w:val="22"/>
          <w:szCs w:val="22"/>
          <w:lang w:val="en-CA"/>
        </w:rPr>
        <w:t>Each SPS shall have bit_depth_luma_minus8 and bit_depth_chroma_minus8 set to 2.</w:t>
      </w:r>
    </w:p>
    <w:p w:rsidR="00FF7504" w:rsidRPr="006A3A1F" w:rsidRDefault="00FF7504" w:rsidP="00FF7504">
      <w:pPr>
        <w:pStyle w:val="BodyText"/>
        <w:numPr>
          <w:ilvl w:val="1"/>
          <w:numId w:val="3"/>
        </w:numPr>
        <w:spacing w:before="30" w:after="30"/>
        <w:rPr>
          <w:sz w:val="22"/>
          <w:szCs w:val="22"/>
        </w:rPr>
      </w:pPr>
      <w:r w:rsidRPr="006A3A1F">
        <w:rPr>
          <w:sz w:val="22"/>
          <w:szCs w:val="22"/>
          <w:lang w:val="en-CA"/>
        </w:rPr>
        <w:t>Each VUI parameter video_full_range_flag shall be set to 0.</w:t>
      </w:r>
    </w:p>
    <w:p w:rsidR="00FF7504" w:rsidRPr="006A3A1F" w:rsidRDefault="00FF7504" w:rsidP="00FF7504">
      <w:pPr>
        <w:pStyle w:val="BodyText"/>
        <w:numPr>
          <w:ilvl w:val="0"/>
          <w:numId w:val="3"/>
        </w:numPr>
        <w:spacing w:before="30" w:after="30"/>
        <w:rPr>
          <w:sz w:val="22"/>
          <w:szCs w:val="22"/>
        </w:rPr>
      </w:pPr>
      <w:r w:rsidRPr="006A3A1F">
        <w:rPr>
          <w:sz w:val="22"/>
          <w:szCs w:val="22"/>
        </w:rPr>
        <w:t>The CRI SEI message shall be included, the following parameters of CRI shall be specified:</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the value of colour_remap_video_signal_info_present_flag set equal to 1</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the value of colour_remap_transfer_function set to 16.</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the value of colour_remap_full_range_flag shall be set to 0.</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the value of colour_remap_primaries shall be set to 9.</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the value of colour_remap_matrix_coefficients shall be set to 9.</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the value of colour_remap_output_bit_depth shall be set to 10.</w:t>
      </w:r>
    </w:p>
    <w:p w:rsidR="00FF7504" w:rsidRDefault="00FF7504" w:rsidP="00FF7504">
      <w:pPr>
        <w:jc w:val="both"/>
        <w:rPr>
          <w:b/>
          <w:lang w:val="en-CA"/>
        </w:rPr>
      </w:pPr>
    </w:p>
    <w:p w:rsidR="00FF7504" w:rsidRDefault="00FF7504" w:rsidP="00FF7504">
      <w:pPr>
        <w:jc w:val="both"/>
        <w:rPr>
          <w:b/>
          <w:lang w:val="en-CA"/>
        </w:rPr>
      </w:pPr>
      <w:r>
        <w:rPr>
          <w:b/>
          <w:lang w:val="en-CA"/>
        </w:rPr>
        <w:t>CRI for guided mapping from HDR/BT.2020 to SDR/BT.2020 (display backward compatibility)</w:t>
      </w:r>
    </w:p>
    <w:p w:rsidR="00FF7504" w:rsidRDefault="00FF7504" w:rsidP="00FF7504">
      <w:pPr>
        <w:jc w:val="both"/>
        <w:rPr>
          <w:lang w:val="en-CA" w:eastAsia="zh-CN"/>
        </w:rPr>
      </w:pPr>
      <w:r>
        <w:rPr>
          <w:lang w:val="en-CA" w:eastAsia="zh-CN"/>
        </w:rPr>
        <w:t xml:space="preserve">Dynamical range conversion from HDR to SDR is an inverse problem of that studied in the in [3] and [4]. Due to invertability of the DRA process, this system design would be straightforward by placing a forward DRA process to the decoder side and signaling DRA parameters through CRI SEI message. </w:t>
      </w:r>
    </w:p>
    <w:p w:rsidR="00FF7504" w:rsidRDefault="00FF7504" w:rsidP="00FF7504">
      <w:pPr>
        <w:jc w:val="both"/>
        <w:rPr>
          <w:lang w:val="en-CA" w:eastAsia="zh-CN"/>
        </w:rPr>
      </w:pPr>
      <w:r>
        <w:rPr>
          <w:lang w:val="en-CA" w:eastAsia="zh-CN"/>
        </w:rPr>
        <w:t xml:space="preserve">An encoding process producing HDR/BT.2020 compatible HEVC bitsream which includes DRA control parameters for decoder side guided conversion from HDR to SDR is illustrated in </w:t>
      </w:r>
      <w:r>
        <w:rPr>
          <w:lang w:val="en-CA" w:eastAsia="zh-CN"/>
        </w:rPr>
        <w:fldChar w:fldCharType="begin"/>
      </w:r>
      <w:r>
        <w:rPr>
          <w:lang w:val="en-CA" w:eastAsia="zh-CN"/>
        </w:rPr>
        <w:instrText xml:space="preserve"> REF _Ref451189771 \h </w:instrText>
      </w:r>
      <w:r>
        <w:rPr>
          <w:lang w:val="en-CA" w:eastAsia="zh-CN"/>
        </w:rPr>
      </w:r>
      <w:r>
        <w:rPr>
          <w:lang w:val="en-CA" w:eastAsia="zh-CN"/>
        </w:rPr>
        <w:fldChar w:fldCharType="separate"/>
      </w:r>
      <w:r w:rsidRPr="006F4038">
        <w:t xml:space="preserve">Figure </w:t>
      </w:r>
      <w:r>
        <w:rPr>
          <w:noProof/>
        </w:rPr>
        <w:t>6</w:t>
      </w:r>
      <w:r>
        <w:rPr>
          <w:lang w:val="en-CA" w:eastAsia="zh-CN"/>
        </w:rPr>
        <w:fldChar w:fldCharType="end"/>
      </w:r>
      <w:r>
        <w:rPr>
          <w:lang w:val="en-CA" w:eastAsia="zh-CN"/>
        </w:rPr>
        <w:t xml:space="preserve">. </w:t>
      </w:r>
    </w:p>
    <w:p w:rsidR="00FF7504" w:rsidRDefault="00FF7504" w:rsidP="00FF7504">
      <w:pPr>
        <w:jc w:val="both"/>
        <w:rPr>
          <w:lang w:val="en-CA"/>
        </w:rPr>
      </w:pPr>
      <w:r>
        <w:rPr>
          <w:lang w:val="en-CA" w:eastAsia="zh-CN"/>
        </w:rPr>
        <w:t xml:space="preserve">A corresponding decoding process which able to conduct an optional guided mapping from HDR to SDR through forward DRA process is illustrated in </w:t>
      </w:r>
      <w:r>
        <w:rPr>
          <w:lang w:val="en-CA" w:eastAsia="zh-CN"/>
        </w:rPr>
        <w:fldChar w:fldCharType="begin"/>
      </w:r>
      <w:r>
        <w:rPr>
          <w:lang w:val="en-CA" w:eastAsia="zh-CN"/>
        </w:rPr>
        <w:instrText xml:space="preserve"> REF _Ref451189985 \h </w:instrText>
      </w:r>
      <w:r>
        <w:rPr>
          <w:lang w:val="en-CA" w:eastAsia="zh-CN"/>
        </w:rPr>
      </w:r>
      <w:r>
        <w:rPr>
          <w:lang w:val="en-CA" w:eastAsia="zh-CN"/>
        </w:rPr>
        <w:fldChar w:fldCharType="separate"/>
      </w:r>
      <w:r w:rsidRPr="006F4038">
        <w:t xml:space="preserve">Figure </w:t>
      </w:r>
      <w:r>
        <w:rPr>
          <w:noProof/>
        </w:rPr>
        <w:t>7</w:t>
      </w:r>
      <w:r>
        <w:rPr>
          <w:lang w:val="en-CA" w:eastAsia="zh-CN"/>
        </w:rPr>
        <w:fldChar w:fldCharType="end"/>
      </w:r>
      <w:r>
        <w:rPr>
          <w:lang w:val="en-CA" w:eastAsia="zh-CN"/>
        </w:rPr>
        <w:t>.  After HEVC Main 10-compliant decoding, the decoded signal has ST2084 transfer characteristics and BT.2020 colour primaries which makes it HDR10 compatible. The CRI-defined post-processed can be used to convert decoded HDR/BT.2020 signal to SDR/BT.2020 representation. DRA typically applies three transfer functions to the Y, Cb, and Cr components of the decoded HDR10 signal. The resulting YCbCr signal has BT.1886 transfer characteristics and BT.2020 color primaries.</w:t>
      </w:r>
      <w:r w:rsidRPr="00396250">
        <w:rPr>
          <w:lang w:val="en-CA"/>
        </w:rPr>
        <w:t xml:space="preserve"> </w:t>
      </w:r>
      <w:r>
        <w:rPr>
          <w:lang w:val="en-CA"/>
        </w:rPr>
        <w:t>Parameters of DRA can be derived with a method described in the section above. The functions are implemented in the shape of 1D look-up-tables (</w:t>
      </w:r>
      <w:r w:rsidRPr="00842C84">
        <w:rPr>
          <w:i/>
          <w:lang w:val="en-CA"/>
        </w:rPr>
        <w:t>LUT</w:t>
      </w:r>
      <w:r w:rsidRPr="00842C84">
        <w:rPr>
          <w:i/>
          <w:vertAlign w:val="subscript"/>
          <w:lang w:val="en-CA"/>
        </w:rPr>
        <w:t>DRAk</w:t>
      </w:r>
      <w:r>
        <w:rPr>
          <w:lang w:val="en-CA"/>
        </w:rPr>
        <w:t xml:space="preserve">, for </w:t>
      </w:r>
      <w:r w:rsidRPr="0015342F">
        <w:rPr>
          <w:i/>
          <w:lang w:val="en-CA"/>
        </w:rPr>
        <w:t>k</w:t>
      </w:r>
      <w:r>
        <w:rPr>
          <w:lang w:val="en-CA"/>
        </w:rPr>
        <w:t xml:space="preserve">=0, 1, 2), that directly apply to the HDR10 Y, Cb and Cr components. </w:t>
      </w:r>
      <w:r>
        <w:rPr>
          <w:lang w:val="en-CA" w:eastAsia="zh-CN"/>
        </w:rPr>
        <w:t xml:space="preserve">These functions are coded </w:t>
      </w:r>
      <w:r>
        <w:rPr>
          <w:lang w:val="en-CA"/>
        </w:rPr>
        <w:t>using the three Pre-LUTs</w:t>
      </w:r>
      <w:r>
        <w:rPr>
          <w:lang w:val="en-CA" w:eastAsia="zh-CN"/>
        </w:rPr>
        <w:t xml:space="preserve"> of a CRI SEI message</w:t>
      </w:r>
      <w:r w:rsidRPr="008D0C03">
        <w:rPr>
          <w:lang w:val="en-CA" w:eastAsia="zh-CN"/>
        </w:rPr>
        <w:t xml:space="preserve">. </w:t>
      </w:r>
      <w:r>
        <w:rPr>
          <w:lang w:val="en-CA"/>
        </w:rPr>
        <w:t xml:space="preserve">The </w:t>
      </w:r>
      <w:r w:rsidRPr="009E0188">
        <w:rPr>
          <w:lang w:val="en-CA"/>
        </w:rPr>
        <w:t xml:space="preserve">three-by-three </w:t>
      </w:r>
      <w:r>
        <w:rPr>
          <w:lang w:val="en-CA"/>
        </w:rPr>
        <w:t xml:space="preserve">matrix and the Post-LUTs are not activated. </w:t>
      </w:r>
    </w:p>
    <w:p w:rsidR="00FF7504" w:rsidRDefault="00FF7504" w:rsidP="00FF7504">
      <w:pPr>
        <w:jc w:val="both"/>
        <w:rPr>
          <w:lang w:val="en-CA" w:eastAsia="zh-CN"/>
        </w:rPr>
      </w:pPr>
    </w:p>
    <w:p w:rsidR="00FF7504" w:rsidRDefault="00FF7504" w:rsidP="00FF7504">
      <w:pPr>
        <w:jc w:val="both"/>
        <w:rPr>
          <w:lang w:val="en-CA" w:eastAsia="zh-CN"/>
        </w:rPr>
      </w:pPr>
      <w:r>
        <w:rPr>
          <w:noProof/>
        </w:rPr>
        <w:lastRenderedPageBreak/>
        <mc:AlternateContent>
          <mc:Choice Requires="wpc">
            <w:drawing>
              <wp:inline distT="0" distB="0" distL="0" distR="0" wp14:anchorId="60FCEE46" wp14:editId="624DD85B">
                <wp:extent cx="6090920" cy="2001292"/>
                <wp:effectExtent l="19050" t="0" r="0" b="0"/>
                <wp:docPr id="210" name="Canvas 21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90" name="Flowchart: Data 90"/>
                        <wps:cNvSpPr>
                          <a:spLocks noChangeArrowheads="1"/>
                        </wps:cNvSpPr>
                        <wps:spPr bwMode="auto">
                          <a:xfrm>
                            <a:off x="0" y="575670"/>
                            <a:ext cx="814015" cy="494683"/>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232C2F" w:rsidRDefault="00FF7504" w:rsidP="00FF7504">
                              <w:pPr>
                                <w:pStyle w:val="NormalWeb"/>
                                <w:spacing w:before="0" w:beforeAutospacing="0" w:after="120" w:afterAutospacing="0"/>
                                <w:jc w:val="center"/>
                                <w:rPr>
                                  <w:sz w:val="16"/>
                                  <w:szCs w:val="16"/>
                                </w:rPr>
                              </w:pPr>
                              <w:r w:rsidRPr="00232C2F">
                                <w:rPr>
                                  <w:rFonts w:eastAsia="SimSun" w:cstheme="minorBidi"/>
                                  <w:color w:val="000000"/>
                                  <w:kern w:val="24"/>
                                  <w:sz w:val="16"/>
                                  <w:szCs w:val="16"/>
                                  <w:lang w:val="en-GB"/>
                                </w:rPr>
                                <w:t>Linear RGB</w:t>
                              </w:r>
                            </w:p>
                          </w:txbxContent>
                        </wps:txbx>
                        <wps:bodyPr rot="0" vert="horz" wrap="square" lIns="91440" tIns="45720" rIns="91440" bIns="45720" anchor="ctr" anchorCtr="0" upright="1">
                          <a:noAutofit/>
                        </wps:bodyPr>
                      </wps:wsp>
                      <wps:wsp>
                        <wps:cNvPr id="91" name="Rectangle 91"/>
                        <wps:cNvSpPr>
                          <a:spLocks noChangeArrowheads="1"/>
                        </wps:cNvSpPr>
                        <wps:spPr bwMode="auto">
                          <a:xfrm>
                            <a:off x="4975237" y="1331632"/>
                            <a:ext cx="702155" cy="497168"/>
                          </a:xfrm>
                          <a:prstGeom prst="rect">
                            <a:avLst/>
                          </a:prstGeom>
                          <a:solidFill>
                            <a:srgbClr val="5B9BD5"/>
                          </a:solidFill>
                          <a:ln w="12700" cap="flat" cmpd="sng" algn="ctr">
                            <a:solidFill>
                              <a:srgbClr val="41719C"/>
                            </a:solidFill>
                            <a:prstDash val="solid"/>
                            <a:miter lim="800000"/>
                            <a:headEnd/>
                            <a:tailEnd/>
                          </a:ln>
                        </wps:spPr>
                        <wps:txbx>
                          <w:txbxContent>
                            <w:p w:rsidR="00FF7504" w:rsidRPr="00232C2F" w:rsidRDefault="00FF7504" w:rsidP="00FF7504">
                              <w:pPr>
                                <w:pStyle w:val="NormalWeb"/>
                                <w:spacing w:before="0" w:beforeAutospacing="0" w:after="160" w:afterAutospacing="0" w:line="254" w:lineRule="auto"/>
                                <w:jc w:val="center"/>
                                <w:rPr>
                                  <w:sz w:val="16"/>
                                  <w:szCs w:val="16"/>
                                </w:rPr>
                              </w:pPr>
                              <w:r w:rsidRPr="00232C2F">
                                <w:rPr>
                                  <w:rFonts w:eastAsia="Calibri" w:cstheme="minorBidi"/>
                                  <w:color w:val="000000" w:themeColor="text1"/>
                                  <w:kern w:val="24"/>
                                  <w:sz w:val="16"/>
                                  <w:szCs w:val="16"/>
                                  <w:lang w:val="en-GB"/>
                                </w:rPr>
                                <w:t>HEVC main10</w:t>
                              </w:r>
                              <w:r w:rsidRPr="00232C2F">
                                <w:rPr>
                                  <w:rFonts w:eastAsia="Calibri" w:cstheme="minorBidi"/>
                                  <w:color w:val="000000" w:themeColor="text1"/>
                                  <w:kern w:val="24"/>
                                  <w:sz w:val="16"/>
                                  <w:szCs w:val="16"/>
                                  <w:lang w:val="en-GB"/>
                                </w:rPr>
                                <w:br/>
                                <w:t>encoder</w:t>
                              </w:r>
                            </w:p>
                          </w:txbxContent>
                        </wps:txbx>
                        <wps:bodyPr rot="0" vert="horz" wrap="square" lIns="91440" tIns="45720" rIns="91440" bIns="45720" anchor="ctr" anchorCtr="0" upright="1">
                          <a:noAutofit/>
                        </wps:bodyPr>
                      </wps:wsp>
                      <wps:wsp>
                        <wps:cNvPr id="92" name="Elbow Connector 92"/>
                        <wps:cNvCnPr>
                          <a:cxnSpLocks noChangeShapeType="1"/>
                          <a:stCxn id="90" idx="5"/>
                          <a:endCxn id="99" idx="1"/>
                        </wps:cNvCnPr>
                        <wps:spPr bwMode="auto">
                          <a:xfrm>
                            <a:off x="732613" y="823012"/>
                            <a:ext cx="247377" cy="2770"/>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wgp>
                        <wpg:cNvPr id="93" name="Group 93"/>
                        <wpg:cNvGrpSpPr/>
                        <wpg:grpSpPr>
                          <a:xfrm>
                            <a:off x="885176" y="255437"/>
                            <a:ext cx="4030337" cy="1573360"/>
                            <a:chOff x="1012082" y="387704"/>
                            <a:chExt cx="3875419" cy="1472217"/>
                          </a:xfrm>
                        </wpg:grpSpPr>
                        <wps:wsp>
                          <wps:cNvPr id="94" name="Rectangle 94"/>
                          <wps:cNvSpPr/>
                          <wps:spPr bwMode="auto">
                            <a:xfrm>
                              <a:off x="1012082" y="387704"/>
                              <a:ext cx="3702425" cy="876201"/>
                            </a:xfrm>
                            <a:prstGeom prst="rect">
                              <a:avLst/>
                            </a:prstGeom>
                            <a:noFill/>
                            <a:ln>
                              <a:solidFill>
                                <a:srgbClr val="41719C"/>
                              </a:solidFill>
                            </a:ln>
                            <a:extLst/>
                          </wps:spPr>
                          <wps:txbx>
                            <w:txbxContent>
                              <w:p w:rsidR="00FF7504" w:rsidRPr="005F563B" w:rsidRDefault="00FF7504" w:rsidP="00FF7504">
                                <w:pPr>
                                  <w:pStyle w:val="NormalWeb"/>
                                  <w:spacing w:before="0" w:beforeAutospacing="0" w:after="0" w:afterAutospacing="0"/>
                                </w:pPr>
                                <w:r w:rsidRPr="005F563B">
                                  <w:rPr>
                                    <w:rFonts w:asciiTheme="minorHAnsi" w:hAnsi="Calibri" w:cstheme="minorBidi"/>
                                    <w:kern w:val="24"/>
                                  </w:rPr>
                                  <w:t>HDR/WCG Encoder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5" name="Rectangle 95"/>
                          <wps:cNvSpPr>
                            <a:spLocks noChangeArrowheads="1"/>
                          </wps:cNvSpPr>
                          <wps:spPr bwMode="auto">
                            <a:xfrm>
                              <a:off x="2568045" y="687351"/>
                              <a:ext cx="617533" cy="462883"/>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232C2F" w:rsidRDefault="00FF7504" w:rsidP="00FF7504">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Quant 10bits</w:t>
                                </w:r>
                              </w:p>
                            </w:txbxContent>
                          </wps:txbx>
                          <wps:bodyPr rot="0" vert="horz" wrap="square" lIns="91440" tIns="45720" rIns="91440" bIns="45720" anchor="ctr" anchorCtr="0" upright="1">
                            <a:noAutofit/>
                          </wps:bodyPr>
                        </wps:wsp>
                        <wps:wsp>
                          <wps:cNvPr id="96" name="Rectangle 96"/>
                          <wps:cNvSpPr>
                            <a:spLocks noChangeArrowheads="1"/>
                          </wps:cNvSpPr>
                          <wps:spPr bwMode="auto">
                            <a:xfrm>
                              <a:off x="3791150" y="1391346"/>
                              <a:ext cx="691387" cy="468575"/>
                            </a:xfrm>
                            <a:prstGeom prst="rect">
                              <a:avLst/>
                            </a:prstGeom>
                            <a:noFill/>
                            <a:ln w="12700" cap="flat" cmpd="sng" algn="ctr">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60" w:afterAutospacing="0" w:line="252" w:lineRule="auto"/>
                                  <w:jc w:val="center"/>
                                  <w:rPr>
                                    <w:sz w:val="18"/>
                                    <w:szCs w:val="18"/>
                                  </w:rPr>
                                </w:pPr>
                                <w:r w:rsidRPr="005F563B">
                                  <w:rPr>
                                    <w:rFonts w:eastAsia="Times New Roman" w:cstheme="minorBidi"/>
                                    <w:color w:val="000000" w:themeColor="text1"/>
                                    <w:kern w:val="24"/>
                                    <w:sz w:val="18"/>
                                    <w:szCs w:val="18"/>
                                  </w:rPr>
                                  <w:t>DRA</w:t>
                                </w:r>
                                <w:r>
                                  <w:rPr>
                                    <w:rFonts w:eastAsia="Times New Roman" w:cstheme="minorBidi"/>
                                    <w:color w:val="000000" w:themeColor="text1"/>
                                    <w:kern w:val="24"/>
                                    <w:sz w:val="18"/>
                                    <w:szCs w:val="18"/>
                                  </w:rPr>
                                  <w:br/>
                                  <w:t>Derivation</w:t>
                                </w:r>
                              </w:p>
                            </w:txbxContent>
                          </wps:txbx>
                          <wps:bodyPr rot="0" vert="horz" wrap="square" lIns="91440" tIns="45720" rIns="91440" bIns="45720" anchor="ctr" anchorCtr="0" upright="1">
                            <a:noAutofit/>
                          </wps:bodyPr>
                        </wps:wsp>
                        <wps:wsp>
                          <wps:cNvPr id="97" name="Elbow Connector 97"/>
                          <wps:cNvCnPr>
                            <a:cxnSpLocks noChangeShapeType="1"/>
                            <a:stCxn id="95" idx="3"/>
                            <a:endCxn id="100" idx="1"/>
                          </wps:cNvCnPr>
                          <wps:spPr bwMode="auto">
                            <a:xfrm>
                              <a:off x="3185578" y="918793"/>
                              <a:ext cx="129204" cy="1865"/>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98" name="Elbow Connector 98"/>
                          <wps:cNvCnPr>
                            <a:cxnSpLocks noChangeShapeType="1"/>
                            <a:stCxn id="103" idx="3"/>
                            <a:endCxn id="95" idx="1"/>
                          </wps:cNvCnPr>
                          <wps:spPr bwMode="auto">
                            <a:xfrm>
                              <a:off x="2451607" y="918792"/>
                              <a:ext cx="116438" cy="1"/>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99" name="Rectangle 99"/>
                          <wps:cNvSpPr>
                            <a:spLocks noChangeArrowheads="1"/>
                          </wps:cNvSpPr>
                          <wps:spPr bwMode="auto">
                            <a:xfrm>
                              <a:off x="1103251" y="687350"/>
                              <a:ext cx="580770" cy="468068"/>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232C2F" w:rsidRDefault="00FF7504" w:rsidP="00FF7504">
                                <w:pPr>
                                  <w:pStyle w:val="NormalWeb"/>
                                  <w:spacing w:before="0" w:beforeAutospacing="0" w:after="160" w:afterAutospacing="0" w:line="254" w:lineRule="auto"/>
                                  <w:jc w:val="center"/>
                                  <w:rPr>
                                    <w:sz w:val="16"/>
                                    <w:szCs w:val="16"/>
                                  </w:rPr>
                                </w:pPr>
                                <w:r>
                                  <w:rPr>
                                    <w:rFonts w:eastAsia="Times New Roman" w:cstheme="minorBidi"/>
                                    <w:color w:val="000000"/>
                                    <w:kern w:val="24"/>
                                    <w:sz w:val="16"/>
                                    <w:szCs w:val="16"/>
                                    <w:lang w:val="en-GB"/>
                                  </w:rPr>
                                  <w:t xml:space="preserve">Inv. </w:t>
                                </w:r>
                                <w:r w:rsidRPr="00232C2F">
                                  <w:rPr>
                                    <w:rFonts w:eastAsia="Times New Roman" w:cstheme="minorBidi"/>
                                    <w:color w:val="000000"/>
                                    <w:kern w:val="24"/>
                                    <w:sz w:val="16"/>
                                    <w:szCs w:val="16"/>
                                    <w:lang w:val="en-GB"/>
                                  </w:rPr>
                                  <w:t>ST.2084</w:t>
                                </w:r>
                                <w:r w:rsidRPr="00232C2F">
                                  <w:rPr>
                                    <w:rFonts w:eastAsia="Times New Roman" w:cstheme="minorBidi"/>
                                    <w:color w:val="000000" w:themeColor="text1"/>
                                    <w:kern w:val="24"/>
                                    <w:sz w:val="16"/>
                                    <w:szCs w:val="16"/>
                                  </w:rPr>
                                  <w:br/>
                                </w:r>
                              </w:p>
                            </w:txbxContent>
                          </wps:txbx>
                          <wps:bodyPr rot="0" vert="horz" wrap="square" lIns="91440" tIns="45720" rIns="91440" bIns="45720" anchor="ctr" anchorCtr="0" upright="1">
                            <a:noAutofit/>
                          </wps:bodyPr>
                        </wps:wsp>
                        <wps:wsp>
                          <wps:cNvPr id="100" name="Rectangle 100"/>
                          <wps:cNvSpPr>
                            <a:spLocks noChangeArrowheads="1"/>
                          </wps:cNvSpPr>
                          <wps:spPr bwMode="auto">
                            <a:xfrm>
                              <a:off x="3314782" y="687351"/>
                              <a:ext cx="596009" cy="466614"/>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232C2F" w:rsidRDefault="00FF7504" w:rsidP="00FF7504">
                                <w:pPr>
                                  <w:pStyle w:val="NormalWeb"/>
                                  <w:spacing w:before="0" w:beforeAutospacing="0" w:after="160" w:afterAutospacing="0" w:line="252" w:lineRule="auto"/>
                                  <w:jc w:val="center"/>
                                  <w:rPr>
                                    <w:sz w:val="16"/>
                                    <w:szCs w:val="16"/>
                                  </w:rPr>
                                </w:pPr>
                                <w:r w:rsidRPr="00232C2F">
                                  <w:rPr>
                                    <w:rFonts w:eastAsia="Times New Roman" w:cstheme="minorBidi"/>
                                    <w:color w:val="000000"/>
                                    <w:kern w:val="24"/>
                                    <w:sz w:val="16"/>
                                    <w:szCs w:val="16"/>
                                    <w:lang w:val="en-GB"/>
                                  </w:rPr>
                                  <w:t>Chroma Sampling</w:t>
                                </w:r>
                                <w:r w:rsidRPr="00232C2F">
                                  <w:rPr>
                                    <w:rFonts w:eastAsia="Times New Roman" w:cstheme="minorBidi"/>
                                    <w:color w:val="000000" w:themeColor="text1"/>
                                    <w:kern w:val="24"/>
                                    <w:sz w:val="16"/>
                                    <w:szCs w:val="16"/>
                                  </w:rPr>
                                  <w:br/>
                                  <w:t>4:2:0</w:t>
                                </w:r>
                              </w:p>
                            </w:txbxContent>
                          </wps:txbx>
                          <wps:bodyPr rot="0" vert="horz" wrap="square" lIns="91440" tIns="45720" rIns="91440" bIns="45720" anchor="ctr" anchorCtr="0" upright="1">
                            <a:noAutofit/>
                          </wps:bodyPr>
                        </wps:wsp>
                        <wps:wsp>
                          <wps:cNvPr id="101" name="Elbow Connector 101"/>
                          <wps:cNvCnPr>
                            <a:cxnSpLocks noChangeShapeType="1"/>
                            <a:stCxn id="100" idx="3"/>
                            <a:endCxn id="96" idx="0"/>
                          </wps:cNvCnPr>
                          <wps:spPr bwMode="auto">
                            <a:xfrm>
                              <a:off x="3910791" y="920658"/>
                              <a:ext cx="226054" cy="470687"/>
                            </a:xfrm>
                            <a:prstGeom prst="bentConnector2">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02" name="Elbow Connector 102"/>
                          <wps:cNvCnPr>
                            <a:cxnSpLocks noChangeShapeType="1"/>
                            <a:stCxn id="100" idx="3"/>
                            <a:endCxn id="109" idx="2"/>
                          </wps:cNvCnPr>
                          <wps:spPr bwMode="auto">
                            <a:xfrm>
                              <a:off x="3910791" y="920658"/>
                              <a:ext cx="976710" cy="465"/>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03" name="Rectangle 103"/>
                          <wps:cNvSpPr>
                            <a:spLocks noChangeArrowheads="1"/>
                          </wps:cNvSpPr>
                          <wps:spPr bwMode="auto">
                            <a:xfrm>
                              <a:off x="1815288" y="687350"/>
                              <a:ext cx="636319" cy="462883"/>
                            </a:xfrm>
                            <a:prstGeom prst="rect">
                              <a:avLst/>
                            </a:prstGeom>
                            <a:noFill/>
                            <a:ln w="12700" cap="flat" cmpd="sng" algn="ctr">
                              <a:solidFill>
                                <a:srgbClr val="0070C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232C2F" w:rsidRDefault="00FF7504" w:rsidP="00FF7504">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YCbCr Convers</w:t>
                                </w:r>
                                <w:r>
                                  <w:rPr>
                                    <w:rFonts w:eastAsia="Calibri" w:cstheme="minorBidi"/>
                                    <w:color w:val="000000"/>
                                    <w:kern w:val="24"/>
                                    <w:sz w:val="16"/>
                                    <w:szCs w:val="16"/>
                                    <w:lang w:val="en-GB"/>
                                  </w:rPr>
                                  <w:t>.</w:t>
                                </w:r>
                              </w:p>
                            </w:txbxContent>
                          </wps:txbx>
                          <wps:bodyPr rot="0" vert="horz" wrap="square" lIns="91440" tIns="45720" rIns="91440" bIns="45720" anchor="ctr" anchorCtr="0" upright="1">
                            <a:noAutofit/>
                          </wps:bodyPr>
                        </wps:wsp>
                        <wps:wsp>
                          <wps:cNvPr id="104" name="Elbow Connector 104"/>
                          <wps:cNvCnPr>
                            <a:cxnSpLocks noChangeShapeType="1"/>
                            <a:stCxn id="99" idx="3"/>
                            <a:endCxn id="103" idx="1"/>
                          </wps:cNvCnPr>
                          <wps:spPr bwMode="auto">
                            <a:xfrm flipV="1">
                              <a:off x="1684021" y="918792"/>
                              <a:ext cx="131267" cy="2593"/>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wgp>
                      <wps:wsp>
                        <wps:cNvPr id="105" name="Elbow Connector 105"/>
                        <wps:cNvCnPr>
                          <a:stCxn id="96" idx="3"/>
                          <a:endCxn id="91" idx="1"/>
                        </wps:cNvCnPr>
                        <wps:spPr>
                          <a:xfrm>
                            <a:off x="4494361" y="1578414"/>
                            <a:ext cx="480876" cy="1802"/>
                          </a:xfrm>
                          <a:prstGeom prst="bentConnector3">
                            <a:avLst>
                              <a:gd name="adj1" fmla="val 50000"/>
                            </a:avLst>
                          </a:prstGeom>
                          <a:ln w="12700">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06" name="TextBox 27"/>
                        <wps:cNvSpPr txBox="1"/>
                        <wps:spPr>
                          <a:xfrm>
                            <a:off x="4551981" y="1371275"/>
                            <a:ext cx="399581" cy="303982"/>
                          </a:xfrm>
                          <a:prstGeom prst="rect">
                            <a:avLst/>
                          </a:prstGeom>
                          <a:noFill/>
                        </wps:spPr>
                        <wps:txbx>
                          <w:txbxContent>
                            <w:p w:rsidR="00FF7504" w:rsidRPr="00232C2F" w:rsidRDefault="00FF7504" w:rsidP="00FF7504">
                              <w:pPr>
                                <w:pStyle w:val="NormalWeb"/>
                                <w:spacing w:before="0" w:beforeAutospacing="0" w:after="60" w:afterAutospacing="0" w:line="216" w:lineRule="auto"/>
                                <w:rPr>
                                  <w:sz w:val="16"/>
                                  <w:szCs w:val="16"/>
                                </w:rPr>
                              </w:pPr>
                              <w:r w:rsidRPr="00232C2F">
                                <w:rPr>
                                  <w:rFonts w:ascii="Calibre Semibold" w:hAnsi="Calibre Semibold" w:cstheme="minorBidi"/>
                                  <w:color w:val="FF0000"/>
                                  <w:kern w:val="24"/>
                                  <w:sz w:val="16"/>
                                  <w:szCs w:val="16"/>
                                </w:rPr>
                                <w:t xml:space="preserve">CRI </w:t>
                              </w:r>
                            </w:p>
                          </w:txbxContent>
                        </wps:txbx>
                        <wps:bodyPr wrap="square" rtlCol="0">
                          <a:noAutofit/>
                        </wps:bodyPr>
                      </wps:wsp>
                      <wps:wsp>
                        <wps:cNvPr id="109" name="Flowchart: Data 109"/>
                        <wps:cNvSpPr>
                          <a:spLocks noChangeArrowheads="1"/>
                        </wps:cNvSpPr>
                        <wps:spPr bwMode="auto">
                          <a:xfrm>
                            <a:off x="4816642" y="580644"/>
                            <a:ext cx="988701" cy="489717"/>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290D65" w:rsidRDefault="00FF7504" w:rsidP="00FF7504">
                              <w:pPr>
                                <w:pStyle w:val="NormalWeb"/>
                                <w:spacing w:before="0" w:beforeAutospacing="0" w:after="120" w:afterAutospacing="0"/>
                                <w:jc w:val="center"/>
                                <w:rPr>
                                  <w:sz w:val="16"/>
                                  <w:szCs w:val="16"/>
                                </w:rPr>
                              </w:pPr>
                              <w:r w:rsidRPr="00290D65">
                                <w:rPr>
                                  <w:rFonts w:eastAsia="SimSun" w:cstheme="minorBidi"/>
                                  <w:color w:val="000000"/>
                                  <w:kern w:val="24"/>
                                  <w:sz w:val="16"/>
                                  <w:szCs w:val="16"/>
                                  <w:lang w:val="en-GB"/>
                                </w:rPr>
                                <w:t xml:space="preserve">YCbCR </w:t>
                              </w:r>
                              <w:r>
                                <w:rPr>
                                  <w:rFonts w:eastAsia="SimSun" w:cstheme="minorBidi"/>
                                  <w:color w:val="000000"/>
                                  <w:kern w:val="24"/>
                                  <w:sz w:val="16"/>
                                  <w:szCs w:val="16"/>
                                  <w:lang w:val="en-GB"/>
                                </w:rPr>
                                <w:t xml:space="preserve">ST 2084 </w:t>
                              </w:r>
                              <w:r w:rsidRPr="00290D65">
                                <w:rPr>
                                  <w:rFonts w:eastAsia="SimSun" w:cstheme="minorBidi"/>
                                  <w:color w:val="000000" w:themeColor="text1"/>
                                  <w:kern w:val="24"/>
                                  <w:sz w:val="16"/>
                                  <w:szCs w:val="16"/>
                                </w:rPr>
                                <w:t>BT.2020</w:t>
                              </w:r>
                            </w:p>
                          </w:txbxContent>
                        </wps:txbx>
                        <wps:bodyPr rot="0" vert="horz" wrap="square" lIns="91440" tIns="45720" rIns="91440" bIns="45720" anchor="ctr" anchorCtr="0" upright="1">
                          <a:noAutofit/>
                        </wps:bodyPr>
                      </wps:wsp>
                      <wps:wsp>
                        <wps:cNvPr id="110" name="Elbow Connector 110"/>
                        <wps:cNvCnPr>
                          <a:cxnSpLocks noChangeShapeType="1"/>
                          <a:stCxn id="109" idx="4"/>
                          <a:endCxn id="91" idx="0"/>
                        </wps:cNvCnPr>
                        <wps:spPr bwMode="auto">
                          <a:xfrm rot="16200000" flipH="1">
                            <a:off x="5188019" y="1193335"/>
                            <a:ext cx="261271" cy="15322"/>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11" name="Elbow Connector 111"/>
                        <wps:cNvCnPr>
                          <a:cxnSpLocks noChangeShapeType="1"/>
                          <a:stCxn id="91" idx="3"/>
                        </wps:cNvCnPr>
                        <wps:spPr bwMode="auto">
                          <a:xfrm flipV="1">
                            <a:off x="5677392" y="1579864"/>
                            <a:ext cx="162691" cy="176"/>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12" name="Elbow Connector 112"/>
                        <wps:cNvCnPr>
                          <a:endCxn id="96" idx="1"/>
                        </wps:cNvCnPr>
                        <wps:spPr>
                          <a:xfrm>
                            <a:off x="3338422" y="1577772"/>
                            <a:ext cx="436914" cy="321"/>
                          </a:xfrm>
                          <a:prstGeom prst="bentConnector3">
                            <a:avLst>
                              <a:gd name="adj1" fmla="val 50000"/>
                            </a:avLst>
                          </a:prstGeom>
                          <a:ln w="12700">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13" name="TextBox 27"/>
                        <wps:cNvSpPr txBox="1"/>
                        <wps:spPr>
                          <a:xfrm>
                            <a:off x="2881222" y="1369359"/>
                            <a:ext cx="793632" cy="303530"/>
                          </a:xfrm>
                          <a:prstGeom prst="rect">
                            <a:avLst/>
                          </a:prstGeom>
                          <a:noFill/>
                        </wps:spPr>
                        <wps:txbx>
                          <w:txbxContent>
                            <w:p w:rsidR="00FF7504" w:rsidRDefault="00FF7504" w:rsidP="00FF7504">
                              <w:pPr>
                                <w:pStyle w:val="NormalWeb"/>
                                <w:spacing w:before="0" w:beforeAutospacing="0" w:after="60" w:afterAutospacing="0" w:line="216" w:lineRule="auto"/>
                              </w:pPr>
                              <w:r>
                                <w:rPr>
                                  <w:rFonts w:ascii="Calibre Semibold" w:eastAsia="MS Mincho" w:hAnsi="Calibre Semibold"/>
                                  <w:color w:val="FF0000"/>
                                  <w:kern w:val="24"/>
                                  <w:sz w:val="16"/>
                                  <w:szCs w:val="16"/>
                                </w:rPr>
                                <w:t xml:space="preserve">SDR reference </w:t>
                              </w:r>
                            </w:p>
                          </w:txbxContent>
                        </wps:txbx>
                        <wps:bodyPr wrap="square" rtlCol="0">
                          <a:noAutofit/>
                        </wps:bodyPr>
                      </wps:wsp>
                    </wpc:wpc>
                  </a:graphicData>
                </a:graphic>
              </wp:inline>
            </w:drawing>
          </mc:Choice>
          <mc:Fallback>
            <w:pict>
              <v:group w14:anchorId="60FCEE46" id="Canvas 210" o:spid="_x0000_s1072" editas="canvas" style="width:479.6pt;height:157.6pt;mso-position-horizontal-relative:char;mso-position-vertical-relative:line" coordsize="60909,20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">
                <v:shape id="_x0000_s1073" type="#_x0000_t75" style="position:absolute;width:60909;height:20008;visibility:visible;mso-wrap-style:square">
                  <v:fill o:detectmouseclick="t"/>
                  <v:path o:connecttype="none"/>
                </v:shape>
                <v:shape id="Flowchart: Data 90" o:spid="_x0000_s1074" type="#_x0000_t111" style="position:absolute;top:5756;width:8140;height:49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T4XcEA&#10;AADbAAAADwAAAGRycy9kb3ducmV2LnhtbERPu2rDMBTdA/0HcQPdEjkpKalr2ZRASjLl1aHjxbqW&#10;3VpXRlIT5++rodDxcN5FNdpeXMmHzrGCxTwDQVw73bFR8HHZztYgQkTW2DsmBXcKUJUPkwJz7W58&#10;ous5GpFCOOSooI1xyKUMdUsWw9wNxIlrnLcYE/RGao+3FG57ucyyZ2mx49TQ4kCblurv849VcHjy&#10;Ybn/Mu/RyOMqOzafoz84pR6n49sriEhj/Bf/uXdawUtan76kHy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U+F3BAAAA2wAAAA8AAAAAAAAAAAAAAAAAmAIAAGRycy9kb3du&#10;cmV2LnhtbFBLBQYAAAAABAAEAPUAAACGAwAAAAA=&#10;" filled="f" strokecolor="#41719c" strokeweight="1pt">
                  <v:textbox>
                    <w:txbxContent>
                      <w:p w:rsidR="00FF7504" w:rsidRPr="00232C2F" w:rsidRDefault="00FF7504" w:rsidP="00FF7504">
                        <w:pPr>
                          <w:pStyle w:val="NormalWeb"/>
                          <w:spacing w:before="0" w:beforeAutospacing="0" w:after="120" w:afterAutospacing="0"/>
                          <w:jc w:val="center"/>
                          <w:rPr>
                            <w:sz w:val="16"/>
                            <w:szCs w:val="16"/>
                          </w:rPr>
                        </w:pPr>
                        <w:r w:rsidRPr="00232C2F">
                          <w:rPr>
                            <w:rFonts w:eastAsia="SimSun" w:cstheme="minorBidi"/>
                            <w:color w:val="000000"/>
                            <w:kern w:val="24"/>
                            <w:sz w:val="16"/>
                            <w:szCs w:val="16"/>
                            <w:lang w:val="en-GB"/>
                          </w:rPr>
                          <w:t>Linear RGB</w:t>
                        </w:r>
                      </w:p>
                    </w:txbxContent>
                  </v:textbox>
                </v:shape>
                <v:rect id="Rectangle 91" o:spid="_x0000_s1075" style="position:absolute;left:49752;top:13316;width:7021;height:49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SMvcYA&#10;AADbAAAADwAAAGRycy9kb3ducmV2LnhtbESPQWsCMRSE70L/Q3gFL6JZBUu7NUoVW5ZeRKuH3h6b&#10;5+7S5GVJoq7+elMo9DjMzDfMbNFZI87kQ+NYwXiUgSAunW64UrD/eh8+gwgRWaNxTAquFGAxf+jN&#10;MNfuwls672IlEoRDjgrqGNtcylDWZDGMXEucvKPzFmOSvpLa4yXBrZGTLHuSFhtOCzW2tKqp/Nmd&#10;rILldlNcp/52WhbHz+/Dhznc1gOjVP+xe3sFEamL/+G/dqEVvIzh90v6AX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zSMvcYAAADbAAAADwAAAAAAAAAAAAAAAACYAgAAZHJz&#10;L2Rvd25yZXYueG1sUEsFBgAAAAAEAAQA9QAAAIsDAAAAAA==&#10;" fillcolor="#5b9bd5" strokecolor="#41719c" strokeweight="1pt">
                  <v:textbox>
                    <w:txbxContent>
                      <w:p w:rsidR="00FF7504" w:rsidRPr="00232C2F" w:rsidRDefault="00FF7504" w:rsidP="00FF7504">
                        <w:pPr>
                          <w:pStyle w:val="NormalWeb"/>
                          <w:spacing w:before="0" w:beforeAutospacing="0" w:after="160" w:afterAutospacing="0" w:line="254" w:lineRule="auto"/>
                          <w:jc w:val="center"/>
                          <w:rPr>
                            <w:sz w:val="16"/>
                            <w:szCs w:val="16"/>
                          </w:rPr>
                        </w:pPr>
                        <w:r w:rsidRPr="00232C2F">
                          <w:rPr>
                            <w:rFonts w:eastAsia="Calibri" w:cstheme="minorBidi"/>
                            <w:color w:val="000000" w:themeColor="text1"/>
                            <w:kern w:val="24"/>
                            <w:sz w:val="16"/>
                            <w:szCs w:val="16"/>
                            <w:lang w:val="en-GB"/>
                          </w:rPr>
                          <w:t>HEVC main10</w:t>
                        </w:r>
                        <w:r w:rsidRPr="00232C2F">
                          <w:rPr>
                            <w:rFonts w:eastAsia="Calibri" w:cstheme="minorBidi"/>
                            <w:color w:val="000000" w:themeColor="text1"/>
                            <w:kern w:val="24"/>
                            <w:sz w:val="16"/>
                            <w:szCs w:val="16"/>
                            <w:lang w:val="en-GB"/>
                          </w:rPr>
                          <w:br/>
                          <w:t>encoder</w:t>
                        </w:r>
                      </w:p>
                    </w:txbxContent>
                  </v:textbox>
                </v:rect>
                <v:shape id="Elbow Connector 92" o:spid="_x0000_s1076" type="#_x0000_t34" style="position:absolute;left:7326;top:8230;width:2473;height:2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8zjMMAAADbAAAADwAAAGRycy9kb3ducmV2LnhtbESPS4vCMBSF9wP+h3AFd2OqCxmrUcQH&#10;Dsxq6gPdXZtrW2xuSpOx9d9PBMHl4Tw+znTemlLcqXaFZQWDfgSCOLW64EzBfrf5/ALhPLLG0jIp&#10;eJCD+azzMcVY24Z/6Z74TIQRdjEqyL2vYildmpNB17cVcfCutjbog6wzqWtswrgp5TCKRtJgwYGQ&#10;Y0XLnNJb8mcCN21+DuMLnrPjtmkvq9NjvS8TpXrddjEB4an17/Cr/a0VjIfw/BJ+gJ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fM4zDAAAA2wAAAA8AAAAAAAAAAAAA&#10;AAAAoQIAAGRycy9kb3ducmV2LnhtbFBLBQYAAAAABAAEAPkAAACRAwAAAAA=&#10;" strokecolor="#5b9bd5" strokeweight=".5pt">
                  <v:stroke endarrow="block"/>
                </v:shape>
                <v:group id="Group 93" o:spid="_x0000_s1077" style="position:absolute;left:8851;top:2554;width:40304;height:15733" coordorigin="10120,3877" coordsize="38754,14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rect id="Rectangle 94" o:spid="_x0000_s1078" style="position:absolute;left:10120;top:3877;width:37025;height:8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aChsQA&#10;AADbAAAADwAAAGRycy9kb3ducmV2LnhtbESPT2sCMRTE74LfIbyCF6nZqhTdGsUWhd6kVjw/Nm//&#10;tJuXbZJd12/fCILHYWZ+w6w2valFR85XlhW8TBIQxJnVFRcKTt/75wUIH5A11pZJwZU8bNbDwQpT&#10;bS/8Rd0xFCJC2KeooAyhSaX0WUkG/cQ2xNHLrTMYonSF1A4vEW5qOU2SV2mw4rhQYkMfJWW/x9Yo&#10;GLf5Ppmdd4sW/1w+e28Pp5/uoNToqd++gQjUh0f43v7UCpZzuH2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mgobEAAAA2wAAAA8AAAAAAAAAAAAAAAAAmAIAAGRycy9k&#10;b3ducmV2LnhtbFBLBQYAAAAABAAEAPUAAACJAwAAAAA=&#10;" filled="f" strokecolor="#41719c">
                    <v:textbox>
                      <w:txbxContent>
                        <w:p w:rsidR="00FF7504" w:rsidRPr="005F563B" w:rsidRDefault="00FF7504" w:rsidP="00FF7504">
                          <w:pPr>
                            <w:pStyle w:val="NormalWeb"/>
                            <w:spacing w:before="0" w:beforeAutospacing="0" w:after="0" w:afterAutospacing="0"/>
                          </w:pPr>
                          <w:r w:rsidRPr="005F563B">
                            <w:rPr>
                              <w:rFonts w:asciiTheme="minorHAnsi" w:hAnsi="Calibri" w:cstheme="minorBidi"/>
                              <w:kern w:val="24"/>
                            </w:rPr>
                            <w:t>HDR/WCG Encoder</w:t>
                          </w:r>
                        </w:p>
                      </w:txbxContent>
                    </v:textbox>
                  </v:rect>
                  <v:rect id="Rectangle 95" o:spid="_x0000_s1079" style="position:absolute;left:25680;top:6873;width:6175;height:4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D6asYA&#10;AADbAAAADwAAAGRycy9kb3ducmV2LnhtbESP0WrCQBRE3wX/YblCX6RuLNjWNKuUoiL6IFU/4LJ7&#10;mwSzd0N2TWK/visUfBxm5gyTLXtbiZYaXzpWMJ0kIIi1MyXnCs6n9fM7CB+QDVaOScGNPCwXw0GG&#10;qXEdf1N7DLmIEPYpKihCqFMpvS7Iop+4mjh6P66xGKJscmka7CLcVvIlSV6lxZLjQoE1fRWkL8er&#10;VbDaHX7H5eW83q32++nmTVt9bTdKPY36zw8QgfrwCP+3t0bBfAb3L/EH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KD6asYAAADbAAAADwAAAAAAAAAAAAAAAACYAgAAZHJz&#10;L2Rvd25yZXYueG1sUEsFBgAAAAAEAAQA9QAAAIsDAAAAAA==&#10;" filled="f" strokecolor="#41719c" strokeweight="1pt">
                    <v:textbox>
                      <w:txbxContent>
                        <w:p w:rsidR="00FF7504" w:rsidRPr="00232C2F" w:rsidRDefault="00FF7504" w:rsidP="00FF7504">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Quant 10bits</w:t>
                          </w:r>
                        </w:p>
                      </w:txbxContent>
                    </v:textbox>
                  </v:rect>
                  <v:rect id="Rectangle 96" o:spid="_x0000_s1080" style="position:absolute;left:37911;top:13913;width:6914;height:4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rZusEA&#10;AADbAAAADwAAAGRycy9kb3ducmV2LnhtbESPwYoCMRBE7wv+Q2jB25rRg7uORhFREDysq4LXZtLO&#10;DE46IYk6/r0RBI9Fdb3qms5b04gb+VBbVjDoZyCIC6trLhUcD+vvXxAhImtsLJOCBwWYzzpfU8y1&#10;vfM/3faxFAnCIUcFVYwulzIUFRkMfeuIk3e23mBM0pdSe7wnuGnkMMtG0mDNqaFCR8uKisv+atIb&#10;rtk5ff27HE+Ddu1Xehuw/FGq120XExCR2vg5fqc3WsF4BK8tCQBy9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K2brBAAAA2wAAAA8AAAAAAAAAAAAAAAAAmAIAAGRycy9kb3du&#10;cmV2LnhtbFBLBQYAAAAABAAEAPUAAACGAwAAAAA=&#10;" filled="f" strokecolor="red" strokeweight="1pt">
                    <v:textbox>
                      <w:txbxContent>
                        <w:p w:rsidR="00FF7504" w:rsidRPr="005F563B" w:rsidRDefault="00FF7504" w:rsidP="00FF7504">
                          <w:pPr>
                            <w:pStyle w:val="NormalWeb"/>
                            <w:spacing w:before="0" w:beforeAutospacing="0" w:after="160" w:afterAutospacing="0" w:line="252" w:lineRule="auto"/>
                            <w:jc w:val="center"/>
                            <w:rPr>
                              <w:sz w:val="18"/>
                              <w:szCs w:val="18"/>
                            </w:rPr>
                          </w:pPr>
                          <w:r w:rsidRPr="005F563B">
                            <w:rPr>
                              <w:rFonts w:eastAsia="Times New Roman" w:cstheme="minorBidi"/>
                              <w:color w:val="000000" w:themeColor="text1"/>
                              <w:kern w:val="24"/>
                              <w:sz w:val="18"/>
                              <w:szCs w:val="18"/>
                            </w:rPr>
                            <w:t>DRA</w:t>
                          </w:r>
                          <w:r>
                            <w:rPr>
                              <w:rFonts w:eastAsia="Times New Roman" w:cstheme="minorBidi"/>
                              <w:color w:val="000000" w:themeColor="text1"/>
                              <w:kern w:val="24"/>
                              <w:sz w:val="18"/>
                              <w:szCs w:val="18"/>
                            </w:rPr>
                            <w:br/>
                            <w:t>Derivation</w:t>
                          </w:r>
                        </w:p>
                      </w:txbxContent>
                    </v:textbox>
                  </v:rect>
                  <v:shape id="Elbow Connector 97" o:spid="_x0000_s1081" type="#_x0000_t34" style="position:absolute;left:31855;top:9187;width:1292;height: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iQFMQAAADbAAAADwAAAGRycy9kb3ducmV2LnhtbESPS2vCQBSF9wX/w3AFd3ViFz6io0hb&#10;acGV8YHurplrEszcCZnRxH/vCIUuD+fxcWaL1pTiTrUrLCsY9CMQxKnVBWcKdtvV+xiE88gaS8uk&#10;4EEOFvPO2wxjbRve0D3xmQgj7GJUkHtfxVK6NCeDrm8r4uBdbG3QB1lnUtfYhHFTyo8oGkqDBQdC&#10;jhV95pRek5sJ3LRZ7ydnPGWHn6Y9fx0f37syUarXbZdTEJ5a/x/+a/9qBZMRvL6EHyDn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aJAUxAAAANsAAAAPAAAAAAAAAAAA&#10;AAAAAKECAABkcnMvZG93bnJldi54bWxQSwUGAAAAAAQABAD5AAAAkgMAAAAA&#10;" strokecolor="#5b9bd5" strokeweight=".5pt">
                    <v:stroke endarrow="block"/>
                  </v:shape>
                  <v:shape id="Elbow Connector 98" o:spid="_x0000_s1082" type="#_x0000_t34" style="position:absolute;left:24516;top:9187;width:1164;height: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cEZsEAAADbAAAADwAAAGRycy9kb3ducmV2LnhtbERPTWvCQBC9C/0PyxS86aYeikZXKW2l&#10;hZ4a06K3MTsmodnZkF1N/PfOoeDx8b5Xm8E16kJdqD0beJomoIgLb2suDeS77WQOKkRki41nMnCl&#10;AJv1w2iFqfU9f9Mli6WSEA4pGqhibFOtQ1GRwzD1LbFwJ985jAK7UtsOewl3jZ4lybN2WLM0VNjS&#10;a0XFX3Z20lv0Xz+LIx7K349+OL7tr+95kxkzfhxelqAiDfEu/nd/WgMLGStf5Afo9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9wRmwQAAANsAAAAPAAAAAAAAAAAAAAAA&#10;AKECAABkcnMvZG93bnJldi54bWxQSwUGAAAAAAQABAD5AAAAjwMAAAAA&#10;" strokecolor="#5b9bd5" strokeweight=".5pt">
                    <v:stroke endarrow="block"/>
                  </v:shape>
                  <v:rect id="Rectangle 99" o:spid="_x0000_s1083" style="position:absolute;left:11032;top:6873;width:5808;height:46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3wb8QA&#10;AADbAAAADwAAAGRycy9kb3ducmV2LnhtbESPQYvCMBSE78L+h/CEvYimeljXapRFVEQPousPeCTP&#10;tti8lCbWrr9+Iwgeh5n5hpktWluKhmpfOFYwHCQgiLUzBWcKzr/r/jcIH5ANlo5JwR95WMw/OjNM&#10;jbvzkZpTyESEsE9RQR5ClUrpdU4W/cBVxNG7uNpiiLLOpKnxHuG2lKMk+ZIWC44LOVa0zElfTzer&#10;YLU7PHrF9bzerfb74Wasrb41G6U+u+3PFESgNrzDr/bWKJhM4Pkl/gA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t8G/EAAAA2wAAAA8AAAAAAAAAAAAAAAAAmAIAAGRycy9k&#10;b3ducmV2LnhtbFBLBQYAAAAABAAEAPUAAACJAwAAAAA=&#10;" filled="f" strokecolor="#41719c" strokeweight="1pt">
                    <v:textbox>
                      <w:txbxContent>
                        <w:p w:rsidR="00FF7504" w:rsidRPr="00232C2F" w:rsidRDefault="00FF7504" w:rsidP="00FF7504">
                          <w:pPr>
                            <w:pStyle w:val="NormalWeb"/>
                            <w:spacing w:before="0" w:beforeAutospacing="0" w:after="160" w:afterAutospacing="0" w:line="254" w:lineRule="auto"/>
                            <w:jc w:val="center"/>
                            <w:rPr>
                              <w:sz w:val="16"/>
                              <w:szCs w:val="16"/>
                            </w:rPr>
                          </w:pPr>
                          <w:r>
                            <w:rPr>
                              <w:rFonts w:eastAsia="Times New Roman" w:cstheme="minorBidi"/>
                              <w:color w:val="000000"/>
                              <w:kern w:val="24"/>
                              <w:sz w:val="16"/>
                              <w:szCs w:val="16"/>
                              <w:lang w:val="en-GB"/>
                            </w:rPr>
                            <w:t xml:space="preserve">Inv. </w:t>
                          </w:r>
                          <w:r w:rsidRPr="00232C2F">
                            <w:rPr>
                              <w:rFonts w:eastAsia="Times New Roman" w:cstheme="minorBidi"/>
                              <w:color w:val="000000"/>
                              <w:kern w:val="24"/>
                              <w:sz w:val="16"/>
                              <w:szCs w:val="16"/>
                              <w:lang w:val="en-GB"/>
                            </w:rPr>
                            <w:t>ST.2084</w:t>
                          </w:r>
                          <w:r w:rsidRPr="00232C2F">
                            <w:rPr>
                              <w:rFonts w:eastAsia="Times New Roman" w:cstheme="minorBidi"/>
                              <w:color w:val="000000" w:themeColor="text1"/>
                              <w:kern w:val="24"/>
                              <w:sz w:val="16"/>
                              <w:szCs w:val="16"/>
                            </w:rPr>
                            <w:br/>
                          </w:r>
                        </w:p>
                      </w:txbxContent>
                    </v:textbox>
                  </v:rect>
                  <v:rect id="Rectangle 100" o:spid="_x0000_s1084" style="position:absolute;left:33147;top:6873;width:5960;height:46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4i/McA&#10;AADcAAAADwAAAGRycy9kb3ducmV2LnhtbESPQWvCQBCF70L/wzKFXqRu7KGWNBuRolL0IFp/wLA7&#10;JsHsbMiuMe2v7xwKvc3w3rz3TbEcfasG6mMT2MB8loEitsE1XBk4f22e30DFhOywDUwGvinCsnyY&#10;FJi7cOcjDadUKQnhmKOBOqUu1zramjzGWeiIRbuE3mOSta+06/Eu4b7VL1n2qj02LA01dvRRk72e&#10;bt7Aenf4mTbX82a33u/n24X19jZsjXl6HFfvoBKN6d/8d/3pBD8TfHlGJtD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IvzHAAAA3AAAAA8AAAAAAAAAAAAAAAAAmAIAAGRy&#10;cy9kb3ducmV2LnhtbFBLBQYAAAAABAAEAPUAAACMAwAAAAA=&#10;" filled="f" strokecolor="#41719c" strokeweight="1pt">
                    <v:textbox>
                      <w:txbxContent>
                        <w:p w:rsidR="00FF7504" w:rsidRPr="00232C2F" w:rsidRDefault="00FF7504" w:rsidP="00FF7504">
                          <w:pPr>
                            <w:pStyle w:val="NormalWeb"/>
                            <w:spacing w:before="0" w:beforeAutospacing="0" w:after="160" w:afterAutospacing="0" w:line="252" w:lineRule="auto"/>
                            <w:jc w:val="center"/>
                            <w:rPr>
                              <w:sz w:val="16"/>
                              <w:szCs w:val="16"/>
                            </w:rPr>
                          </w:pPr>
                          <w:r w:rsidRPr="00232C2F">
                            <w:rPr>
                              <w:rFonts w:eastAsia="Times New Roman" w:cstheme="minorBidi"/>
                              <w:color w:val="000000"/>
                              <w:kern w:val="24"/>
                              <w:sz w:val="16"/>
                              <w:szCs w:val="16"/>
                              <w:lang w:val="en-GB"/>
                            </w:rPr>
                            <w:t>Chroma Sampling</w:t>
                          </w:r>
                          <w:r w:rsidRPr="00232C2F">
                            <w:rPr>
                              <w:rFonts w:eastAsia="Times New Roman" w:cstheme="minorBidi"/>
                              <w:color w:val="000000" w:themeColor="text1"/>
                              <w:kern w:val="24"/>
                              <w:sz w:val="16"/>
                              <w:szCs w:val="16"/>
                            </w:rPr>
                            <w:br/>
                            <w:t>4:2:0</w:t>
                          </w:r>
                        </w:p>
                      </w:txbxContent>
                    </v:textbox>
                  </v:rect>
                  <v:shape id="Elbow Connector 101" o:spid="_x0000_s1085" type="#_x0000_t33" style="position:absolute;left:39107;top:9206;width:2261;height:470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jWSMMAAADcAAAADwAAAGRycy9kb3ducmV2LnhtbERPTWvCQBC9F/wPywi91Y2FBkldRSKV&#10;XIxUc+ltzI5JMDsbsqvG/vquUPA2j/c58+VgWnGl3jWWFUwnEQji0uqGKwXF4ettBsJ5ZI2tZVJw&#10;JwfLxehljom2N/6m695XIoSwS1BB7X2XSOnKmgy6ie2IA3eyvUEfYF9J3eMthJtWvkdRLA02HBpq&#10;7CitqTzvL0bBx2bWxKf1sdpt6SdPfXHIivxXqdfxsPoE4WnwT/G/O9NhfjSFxzPhAr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sY1kjDAAAA3AAAAA8AAAAAAAAAAAAA&#10;AAAAoQIAAGRycy9kb3ducmV2LnhtbFBLBQYAAAAABAAEAPkAAACRAwAAAAA=&#10;" strokecolor="#5b9bd5" strokeweight=".5pt">
                    <v:stroke endarrow="block"/>
                  </v:shape>
                  <v:shape id="Elbow Connector 102" o:spid="_x0000_s1086" type="#_x0000_t34" style="position:absolute;left:39107;top:9206;width:9768;height: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biWcYAAADcAAAADwAAAGRycy9kb3ducmV2LnhtbESPQWvCQBCF7wX/wzKF3ppNcyhtdBXR&#10;lhZ6MkbR25gdk2B2NmS3Sfz3XaHgbYb35n1vZovRNKKnztWWFbxEMQjiwuqaSwX59vP5DYTzyBob&#10;y6TgSg4W88nDDFNtB95Qn/lShBB2KSqovG9TKV1RkUEX2ZY4aGfbGfRh7UqpOxxCuGlkEsev0mDN&#10;gVBhS6uKikv2awK3GH527yc8lvuvYTytD9ePvMmUenocl1MQnkZ/N/9ff+tQP07g9kyYQ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424lnGAAAA3AAAAA8AAAAAAAAA&#10;AAAAAAAAoQIAAGRycy9kb3ducmV2LnhtbFBLBQYAAAAABAAEAPkAAACUAwAAAAA=&#10;" strokecolor="#5b9bd5" strokeweight=".5pt">
                    <v:stroke endarrow="block"/>
                  </v:shape>
                  <v:rect id="Rectangle 103" o:spid="_x0000_s1087" style="position:absolute;left:18152;top:6873;width:6364;height:46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98sEA&#10;AADcAAAADwAAAGRycy9kb3ducmV2LnhtbERPTUvDQBC9C/6HZYTe7MY2hBq7LUFaEG9N633Ijkkw&#10;OxuyY5P8e1co9DaP9znb/eQ6daUhtJ4NvCwTUMSVty3XBi7n4/MGVBBki51nMjBTgP3u8WGLufUj&#10;n+haSq1iCIccDTQifa51qBpyGJa+J47ctx8cSoRDre2AYwx3nV4lSaYdthwbGuzpvaHqp/x1BtJV&#10;mmYyntpOys/z6/xVHOasMGbxNBVvoIQmuYtv7g8b5ydr+H8mXqB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B/fLBAAAA3AAAAA8AAAAAAAAAAAAAAAAAmAIAAGRycy9kb3du&#10;cmV2LnhtbFBLBQYAAAAABAAEAPUAAACGAwAAAAA=&#10;" filled="f" strokecolor="#0070c0" strokeweight="1pt">
                    <v:textbox>
                      <w:txbxContent>
                        <w:p w:rsidR="00FF7504" w:rsidRPr="00232C2F" w:rsidRDefault="00FF7504" w:rsidP="00FF7504">
                          <w:pPr>
                            <w:pStyle w:val="NormalWeb"/>
                            <w:spacing w:before="0" w:beforeAutospacing="0" w:after="160" w:afterAutospacing="0" w:line="254" w:lineRule="auto"/>
                            <w:jc w:val="center"/>
                            <w:rPr>
                              <w:sz w:val="16"/>
                              <w:szCs w:val="16"/>
                            </w:rPr>
                          </w:pPr>
                          <w:r w:rsidRPr="00232C2F">
                            <w:rPr>
                              <w:rFonts w:eastAsia="Calibri" w:cstheme="minorBidi"/>
                              <w:color w:val="000000"/>
                              <w:kern w:val="24"/>
                              <w:sz w:val="16"/>
                              <w:szCs w:val="16"/>
                              <w:lang w:val="en-GB"/>
                            </w:rPr>
                            <w:t>YCbCr Convers</w:t>
                          </w:r>
                          <w:r>
                            <w:rPr>
                              <w:rFonts w:eastAsia="Calibri" w:cstheme="minorBidi"/>
                              <w:color w:val="000000"/>
                              <w:kern w:val="24"/>
                              <w:sz w:val="16"/>
                              <w:szCs w:val="16"/>
                              <w:lang w:val="en-GB"/>
                            </w:rPr>
                            <w:t>.</w:t>
                          </w:r>
                        </w:p>
                      </w:txbxContent>
                    </v:textbox>
                  </v:rect>
                  <v:shape id="Elbow Connector 104" o:spid="_x0000_s1088" type="#_x0000_t34" style="position:absolute;left:16840;top:9187;width:1312;height:26;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iNiMEAAADcAAAADwAAAGRycy9kb3ducmV2LnhtbERPTWvCQBC9C/0PyxR6042hiEZXsYWa&#10;ejT20tuQHbPR7GzIbjT9911B8DaP9zmrzWAbcaXO144VTCcJCOLS6ZorBT/Hr/EchA/IGhvHpOCP&#10;PGzWL6MVZtrd+EDXIlQihrDPUIEJoc2k9KUhi37iWuLInVxnMUTYVVJ3eIvhtpFpksykxZpjg8GW&#10;Pg2Vl6K3CvI2Tc2edr/9OV9s+4/B7vPTTqm312G7BBFoCE/xw/2t4/zkHe7PxAvk+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2I2IwQAAANwAAAAPAAAAAAAAAAAAAAAA&#10;AKECAABkcnMvZG93bnJldi54bWxQSwUGAAAAAAQABAD5AAAAjwMAAAAA&#10;" strokecolor="#5b9bd5" strokeweight=".5pt">
                    <v:stroke endarrow="block"/>
                  </v:shape>
                </v:group>
                <v:shape id="Elbow Connector 105" o:spid="_x0000_s1089" type="#_x0000_t34" style="position:absolute;left:44943;top:15784;width:4809;height:1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hNycIAAADcAAAADwAAAGRycy9kb3ducmV2LnhtbESP3YrCMBCF7xd8hzCCd2taQZFqlGVV&#10;XL3z5wGGZmxKm0lJonbffrMgeDfDOd+ZM8t1b1vxIB9qxwrycQaCuHS65krB9bL7nIMIEVlj65gU&#10;/FKA9WrwscRCuyef6HGOlUghHApUYGLsCilDachiGLuOOGk35y3GtPpKao/PFG5bOcmymbRYc7pg&#10;sKNvQ2VzvttU43Dw1TxMzLHJ91vr8ma7mTVKjYb91wJEpD6+zS/6Rycum8L/M2kC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5hNycIAAADcAAAADwAAAAAAAAAAAAAA&#10;AAChAgAAZHJzL2Rvd25yZXYueG1sUEsFBgAAAAAEAAQA+QAAAJADAAAAAA==&#10;" strokecolor="red" strokeweight="1pt">
                  <v:stroke dashstyle="dash" endarrow="block"/>
                </v:shape>
                <v:shape id="TextBox 27" o:spid="_x0000_s1090" type="#_x0000_t202" style="position:absolute;left:45519;top:13712;width:3996;height:3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iD8AA&#10;AADcAAAADwAAAGRycy9kb3ducmV2LnhtbERPS4vCMBC+C/6HMMLeNFFU3GoUUYQ9rfjYhb0NzdgW&#10;m0lpou3+eyMI3ubje85i1dpS3Kn2hWMNw4ECQZw6U3Cm4Xza9WcgfEA2WDomDf/kYbXsdhaYGNfw&#10;ge7HkIkYwj5BDXkIVSKlT3Oy6AeuIo7cxdUWQ4R1Jk2NTQy3pRwpNZUWC44NOVa0ySm9Hm9Ww8/3&#10;5e93rPbZ1k6qxrVKsv2UWn/02vUcRKA2vMUv95eJ89UUns/EC+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UiD8AAAADcAAAADwAAAAAAAAAAAAAAAACYAgAAZHJzL2Rvd25y&#10;ZXYueG1sUEsFBgAAAAAEAAQA9QAAAIUDAAAAAA==&#10;" filled="f" stroked="f">
                  <v:textbox>
                    <w:txbxContent>
                      <w:p w:rsidR="00FF7504" w:rsidRPr="00232C2F" w:rsidRDefault="00FF7504" w:rsidP="00FF7504">
                        <w:pPr>
                          <w:pStyle w:val="NormalWeb"/>
                          <w:spacing w:before="0" w:beforeAutospacing="0" w:after="60" w:afterAutospacing="0" w:line="216" w:lineRule="auto"/>
                          <w:rPr>
                            <w:sz w:val="16"/>
                            <w:szCs w:val="16"/>
                          </w:rPr>
                        </w:pPr>
                        <w:r w:rsidRPr="00232C2F">
                          <w:rPr>
                            <w:rFonts w:ascii="Calibre Semibold" w:hAnsi="Calibre Semibold" w:cstheme="minorBidi"/>
                            <w:color w:val="FF0000"/>
                            <w:kern w:val="24"/>
                            <w:sz w:val="16"/>
                            <w:szCs w:val="16"/>
                          </w:rPr>
                          <w:t xml:space="preserve">CRI </w:t>
                        </w:r>
                      </w:p>
                    </w:txbxContent>
                  </v:textbox>
                </v:shape>
                <v:shape id="Flowchart: Data 109" o:spid="_x0000_s1091" type="#_x0000_t111" style="position:absolute;left:48166;top:5806;width:9887;height:48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ORXsEA&#10;AADcAAAADwAAAGRycy9kb3ducmV2LnhtbERPTWsCMRC9C/0PYQq9aVJFsVujlILSntRtDz0OmzG7&#10;7WayJFG3/94Igrd5vM9ZrHrXihOF2HjW8DxSIIgrbxq2Gr6/1sM5iJiQDbaeScM/RVgtHwYLLIw/&#10;855OZbIih3AsUEOdUldIGauaHMaR74gzd/DBYcowWGkCnnO4a+VYqZl02HBuqLGj95qqv/LoNGwn&#10;IY4/f+0mWbmbqt3hpw9br/XTY//2CiJRn+7im/vD5PnqBa7P5Avk8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jkV7BAAAA3AAAAA8AAAAAAAAAAAAAAAAAmAIAAGRycy9kb3du&#10;cmV2LnhtbFBLBQYAAAAABAAEAPUAAACGAwAAAAA=&#10;" filled="f" strokecolor="#41719c" strokeweight="1pt">
                  <v:textbox>
                    <w:txbxContent>
                      <w:p w:rsidR="00FF7504" w:rsidRPr="00290D65" w:rsidRDefault="00FF7504" w:rsidP="00FF7504">
                        <w:pPr>
                          <w:pStyle w:val="NormalWeb"/>
                          <w:spacing w:before="0" w:beforeAutospacing="0" w:after="120" w:afterAutospacing="0"/>
                          <w:jc w:val="center"/>
                          <w:rPr>
                            <w:sz w:val="16"/>
                            <w:szCs w:val="16"/>
                          </w:rPr>
                        </w:pPr>
                        <w:r w:rsidRPr="00290D65">
                          <w:rPr>
                            <w:rFonts w:eastAsia="SimSun" w:cstheme="minorBidi"/>
                            <w:color w:val="000000"/>
                            <w:kern w:val="24"/>
                            <w:sz w:val="16"/>
                            <w:szCs w:val="16"/>
                            <w:lang w:val="en-GB"/>
                          </w:rPr>
                          <w:t xml:space="preserve">YCbCR </w:t>
                        </w:r>
                        <w:r>
                          <w:rPr>
                            <w:rFonts w:eastAsia="SimSun" w:cstheme="minorBidi"/>
                            <w:color w:val="000000"/>
                            <w:kern w:val="24"/>
                            <w:sz w:val="16"/>
                            <w:szCs w:val="16"/>
                            <w:lang w:val="en-GB"/>
                          </w:rPr>
                          <w:t xml:space="preserve">ST 2084 </w:t>
                        </w:r>
                        <w:r w:rsidRPr="00290D65">
                          <w:rPr>
                            <w:rFonts w:eastAsia="SimSun" w:cstheme="minorBidi"/>
                            <w:color w:val="000000" w:themeColor="text1"/>
                            <w:kern w:val="24"/>
                            <w:sz w:val="16"/>
                            <w:szCs w:val="16"/>
                          </w:rPr>
                          <w:t>BT.2020</w:t>
                        </w:r>
                      </w:p>
                    </w:txbxContent>
                  </v:textbox>
                </v:shape>
                <v:shape id="Elbow Connector 110" o:spid="_x0000_s1092" type="#_x0000_t34" style="position:absolute;left:51879;top:11933;width:2613;height:15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4ziMUAAADcAAAADwAAAGRycy9kb3ducmV2LnhtbESP0WrCQBBF3wX/YRmhb7qJpVKiq6ht&#10;wIIgsf2AMTtNQrOzaXar6d93HoS+zXDv3HtmtRlcq67Uh8azgXSWgCIuvW24MvDxnk+fQYWIbLH1&#10;TAZ+KcBmPR6tMLP+xgVdz7FSEsIhQwN1jF2mdShrchhmviMW7dP3DqOsfaVtjzcJd62eJ8lCO2xY&#10;GmrsaF9T+XX+cQb043GR5pcne8r96ZtfXnfu8FYY8zAZtktQkYb4b75fH6zgp4Ivz8gEev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K4ziMUAAADcAAAADwAAAAAAAAAA&#10;AAAAAAChAgAAZHJzL2Rvd25yZXYueG1sUEsFBgAAAAAEAAQA+QAAAJMDAAAAAA==&#10;" strokecolor="#5b9bd5" strokeweight=".5pt">
                  <v:stroke endarrow="block"/>
                </v:shape>
                <v:shape id="Elbow Connector 111" o:spid="_x0000_s1093" type="#_x0000_t34" style="position:absolute;left:56773;top:15798;width:1627;height: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a4zcEAAADcAAAADwAAAGRycy9kb3ducmV2LnhtbERPPW/CMBDdkfofrENiI04yVCXFIKhU&#10;UsYCS7dTfMSB+BzFDoR/X1eqxHZP7/OW69G24ka9bxwryJIUBHHldMO1gtPxc/4Gwgdkja1jUvAg&#10;D+vVy2SJhXZ3/qbbIdQihrAvUIEJoSuk9JUhiz5xHXHkzq63GCLsa6l7vMdw28o8TV+lxYZjg8GO&#10;PgxV18NgFZRdnps97X6GS7nYDNvR7svzTqnZdNy8gwg0hqf43/2l4/wsg79n4gVy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drjNwQAAANwAAAAPAAAAAAAAAAAAAAAA&#10;AKECAABkcnMvZG93bnJldi54bWxQSwUGAAAAAAQABAD5AAAAjwMAAAAA&#10;" strokecolor="#5b9bd5" strokeweight=".5pt">
                  <v:stroke endarrow="block"/>
                </v:shape>
                <v:shape id="Elbow Connector 112" o:spid="_x0000_s1094" type="#_x0000_t34" style="position:absolute;left:33384;top:15777;width:4369;height: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hDYMIAAADcAAAADwAAAGRycy9kb3ducmV2LnhtbESP3YrCMBCF7xd8hzDC3q1peyFSjSL+&#10;4Lp3qz7A0IxNaTMpSdT69kZY2LsZzvnOnFmsBtuJO/nQOFaQTzIQxJXTDdcKLuf91wxEiMgaO8ek&#10;4EkBVsvRxwJL7R78S/dTrEUK4VCiAhNjX0oZKkMWw8T1xEm7Om8xptXXUnt8pHDbySLLptJiw+mC&#10;wZ42hqr2dLOpxvHo61kozE+bH3bW5e1uO22V+hwP6zmISEP8N//R3zpxeQHvZ9IEcv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ahDYMIAAADcAAAADwAAAAAAAAAAAAAA&#10;AAChAgAAZHJzL2Rvd25yZXYueG1sUEsFBgAAAAAEAAQA+QAAAJADAAAAAA==&#10;" strokecolor="red" strokeweight="1pt">
                  <v:stroke dashstyle="dash" endarrow="block"/>
                </v:shape>
                <v:shape id="TextBox 27" o:spid="_x0000_s1095" type="#_x0000_t202" style="position:absolute;left:28812;top:13693;width:7936;height:3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sXSsEA&#10;AADcAAAADwAAAGRycy9kb3ducmV2LnhtbERPTYvCMBC9C/6HMIK3NXHVZbcaZVEET4ruKuxtaMa2&#10;2ExKE23990ZY8DaP9zmzRWtLcaPaF441DAcKBHHqTMGZht+f9dsnCB+QDZaOScOdPCzm3c4ME+Ma&#10;3tPtEDIRQ9gnqCEPoUqk9GlOFv3AVcSRO7vaYoiwzqSpsYnhtpTvSn1IiwXHhhwrWuaUXg5Xq+G4&#10;Pf+dxmqXreykalyrJNsvqXW/135PQQRqw0v8796YOH84gu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bF0rBAAAA3AAAAA8AAAAAAAAAAAAAAAAAmAIAAGRycy9kb3du&#10;cmV2LnhtbFBLBQYAAAAABAAEAPUAAACGAwAAAAA=&#10;" filled="f" stroked="f">
                  <v:textbox>
                    <w:txbxContent>
                      <w:p w:rsidR="00FF7504" w:rsidRDefault="00FF7504" w:rsidP="00FF7504">
                        <w:pPr>
                          <w:pStyle w:val="NormalWeb"/>
                          <w:spacing w:before="0" w:beforeAutospacing="0" w:after="60" w:afterAutospacing="0" w:line="216" w:lineRule="auto"/>
                        </w:pPr>
                        <w:r>
                          <w:rPr>
                            <w:rFonts w:ascii="Calibre Semibold" w:eastAsia="MS Mincho" w:hAnsi="Calibre Semibold"/>
                            <w:color w:val="FF0000"/>
                            <w:kern w:val="24"/>
                            <w:sz w:val="16"/>
                            <w:szCs w:val="16"/>
                          </w:rPr>
                          <w:t xml:space="preserve">SDR reference </w:t>
                        </w:r>
                      </w:p>
                    </w:txbxContent>
                  </v:textbox>
                </v:shape>
                <w10:anchorlock/>
              </v:group>
            </w:pict>
          </mc:Fallback>
        </mc:AlternateContent>
      </w:r>
    </w:p>
    <w:p w:rsidR="00FF7504" w:rsidRDefault="00FF7504" w:rsidP="00FF7504">
      <w:pPr>
        <w:pStyle w:val="Caption"/>
      </w:pPr>
      <w:r w:rsidRPr="006F4038">
        <w:t xml:space="preserve">Figure </w:t>
      </w:r>
      <w:r>
        <w:fldChar w:fldCharType="begin"/>
      </w:r>
      <w:r>
        <w:instrText xml:space="preserve"> SEQ Figure \* ARABIC </w:instrText>
      </w:r>
      <w:r>
        <w:fldChar w:fldCharType="separate"/>
      </w:r>
      <w:r>
        <w:rPr>
          <w:noProof/>
        </w:rPr>
        <w:t>6</w:t>
      </w:r>
      <w:r>
        <w:rPr>
          <w:noProof/>
        </w:rPr>
        <w:fldChar w:fldCharType="end"/>
      </w:r>
      <w:r w:rsidRPr="006F4038">
        <w:t>.</w:t>
      </w:r>
      <w:r w:rsidRPr="009A1A29">
        <w:t xml:space="preserve"> </w:t>
      </w:r>
      <w:r>
        <w:t>Example of p</w:t>
      </w:r>
      <w:r w:rsidRPr="009A1A29">
        <w:t xml:space="preserve">re-processing </w:t>
      </w:r>
      <w:r>
        <w:t>using CRI for backward compatible bitstream</w:t>
      </w:r>
    </w:p>
    <w:p w:rsidR="00FF7504" w:rsidRDefault="00FF7504" w:rsidP="00FF7504">
      <w:pPr>
        <w:pStyle w:val="Caption"/>
      </w:pPr>
      <w:r>
        <w:rPr>
          <w:noProof/>
        </w:rPr>
        <mc:AlternateContent>
          <mc:Choice Requires="wpc">
            <w:drawing>
              <wp:inline distT="0" distB="0" distL="0" distR="0" wp14:anchorId="5F720E99" wp14:editId="35A6E0DE">
                <wp:extent cx="5943600" cy="2162511"/>
                <wp:effectExtent l="19050" t="0" r="0" b="0"/>
                <wp:docPr id="211" name="Canvas 21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14" name="Group 114"/>
                        <wpg:cNvGrpSpPr/>
                        <wpg:grpSpPr>
                          <a:xfrm>
                            <a:off x="0" y="363198"/>
                            <a:ext cx="5689373" cy="1591044"/>
                            <a:chOff x="0" y="2176998"/>
                            <a:chExt cx="5508572" cy="1494286"/>
                          </a:xfrm>
                        </wpg:grpSpPr>
                        <wps:wsp>
                          <wps:cNvPr id="115" name="Rectangle 115"/>
                          <wps:cNvSpPr/>
                          <wps:spPr bwMode="auto">
                            <a:xfrm>
                              <a:off x="877588" y="2794569"/>
                              <a:ext cx="3189971" cy="876715"/>
                            </a:xfrm>
                            <a:prstGeom prst="rect">
                              <a:avLst/>
                            </a:prstGeom>
                            <a:noFill/>
                            <a:ln>
                              <a:solidFill>
                                <a:srgbClr val="41719C"/>
                              </a:solidFill>
                            </a:ln>
                            <a:extLst/>
                          </wps:spPr>
                          <wps:txbx>
                            <w:txbxContent>
                              <w:p w:rsidR="00FF7504" w:rsidRPr="00895681" w:rsidRDefault="00FF7504" w:rsidP="00FF7504">
                                <w:pPr>
                                  <w:pStyle w:val="NormalWeb"/>
                                  <w:spacing w:before="0" w:beforeAutospacing="0" w:after="0" w:afterAutospacing="0"/>
                                </w:pPr>
                                <w:r w:rsidRPr="005F563B">
                                  <w:rPr>
                                    <w:rFonts w:asciiTheme="minorHAnsi" w:hAnsi="Calibri" w:cstheme="minorBidi"/>
                                    <w:kern w:val="24"/>
                                  </w:rPr>
                                  <w:t>HDR/WCG Decoder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6" name="Rectangle 116"/>
                          <wps:cNvSpPr>
                            <a:spLocks noChangeArrowheads="1"/>
                          </wps:cNvSpPr>
                          <wps:spPr bwMode="auto">
                            <a:xfrm>
                              <a:off x="2437838" y="3112711"/>
                              <a:ext cx="595923" cy="446685"/>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Dequant 10bits</w:t>
                                </w:r>
                              </w:p>
                            </w:txbxContent>
                          </wps:txbx>
                          <wps:bodyPr rot="0" vert="horz" wrap="square" lIns="91440" tIns="45720" rIns="91440" bIns="45720" anchor="ctr" anchorCtr="0" upright="1">
                            <a:noAutofit/>
                          </wps:bodyPr>
                        </wps:wsp>
                        <wps:wsp>
                          <wps:cNvPr id="117" name="Rectangle 117"/>
                          <wps:cNvSpPr>
                            <a:spLocks noChangeArrowheads="1"/>
                          </wps:cNvSpPr>
                          <wps:spPr bwMode="auto">
                            <a:xfrm>
                              <a:off x="3965318" y="2176998"/>
                              <a:ext cx="567291" cy="452178"/>
                            </a:xfrm>
                            <a:prstGeom prst="rect">
                              <a:avLst/>
                            </a:prstGeom>
                            <a:noFill/>
                            <a:ln w="12700" cap="flat" cmpd="sng" algn="ctr">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DRA</w:t>
                                </w:r>
                              </w:p>
                            </w:txbxContent>
                          </wps:txbx>
                          <wps:bodyPr rot="0" vert="horz" wrap="square" lIns="91440" tIns="45720" rIns="91440" bIns="45720" anchor="ctr" anchorCtr="0" upright="1">
                            <a:noAutofit/>
                          </wps:bodyPr>
                        </wps:wsp>
                        <wps:wsp>
                          <wps:cNvPr id="118" name="Elbow Connector 118"/>
                          <wps:cNvCnPr>
                            <a:cxnSpLocks noChangeShapeType="1"/>
                            <a:stCxn id="116" idx="3"/>
                            <a:endCxn id="125" idx="1"/>
                          </wps:cNvCnPr>
                          <wps:spPr bwMode="auto">
                            <a:xfrm>
                              <a:off x="3033761" y="3336054"/>
                              <a:ext cx="114556" cy="1512"/>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19" name="Flowchart: Data 119"/>
                          <wps:cNvSpPr>
                            <a:spLocks noChangeArrowheads="1"/>
                          </wps:cNvSpPr>
                          <wps:spPr bwMode="auto">
                            <a:xfrm>
                              <a:off x="0" y="3112392"/>
                              <a:ext cx="802256" cy="446684"/>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Linear RGB</w:t>
                                </w:r>
                              </w:p>
                            </w:txbxContent>
                          </wps:txbx>
                          <wps:bodyPr rot="0" vert="horz" wrap="square" lIns="91440" tIns="45720" rIns="91440" bIns="45720" anchor="ctr" anchorCtr="0" upright="1">
                            <a:noAutofit/>
                          </wps:bodyPr>
                        </wps:wsp>
                        <wps:wsp>
                          <wps:cNvPr id="120" name="Rectangle 120"/>
                          <wps:cNvSpPr>
                            <a:spLocks noChangeArrowheads="1"/>
                          </wps:cNvSpPr>
                          <wps:spPr bwMode="auto">
                            <a:xfrm>
                              <a:off x="4810474" y="2180972"/>
                              <a:ext cx="651539" cy="448927"/>
                            </a:xfrm>
                            <a:prstGeom prst="rect">
                              <a:avLst/>
                            </a:prstGeom>
                            <a:solidFill>
                              <a:srgbClr val="5B9BD5"/>
                            </a:solidFill>
                            <a:ln w="12700" cap="flat" cmpd="sng" algn="ctr">
                              <a:solidFill>
                                <a:srgbClr val="41719C"/>
                              </a:solidFill>
                              <a:prstDash val="solid"/>
                              <a:miter lim="800000"/>
                              <a:headEnd/>
                              <a:tailEnd/>
                            </a:ln>
                          </wps:spPr>
                          <wps:txbx>
                            <w:txbxContent>
                              <w:p w:rsidR="00FF7504" w:rsidRPr="005F563B" w:rsidRDefault="00FF7504" w:rsidP="00FF7504">
                                <w:pPr>
                                  <w:pStyle w:val="NormalWeb"/>
                                  <w:spacing w:before="0" w:beforeAutospacing="0" w:after="160" w:afterAutospacing="0" w:line="254" w:lineRule="auto"/>
                                  <w:jc w:val="center"/>
                                  <w:rPr>
                                    <w:sz w:val="16"/>
                                    <w:szCs w:val="16"/>
                                  </w:rPr>
                                </w:pPr>
                                <w:r w:rsidRPr="005F563B">
                                  <w:rPr>
                                    <w:rFonts w:eastAsia="Calibri" w:cstheme="minorBidi"/>
                                    <w:color w:val="000000" w:themeColor="text1"/>
                                    <w:kern w:val="24"/>
                                    <w:sz w:val="16"/>
                                    <w:szCs w:val="16"/>
                                    <w:lang w:val="en-GB"/>
                                  </w:rPr>
                                  <w:t>HEVC main10</w:t>
                                </w:r>
                                <w:r w:rsidRPr="005F563B">
                                  <w:rPr>
                                    <w:rFonts w:eastAsia="Calibri" w:cstheme="minorBidi"/>
                                    <w:color w:val="000000" w:themeColor="text1"/>
                                    <w:kern w:val="24"/>
                                    <w:sz w:val="16"/>
                                    <w:szCs w:val="16"/>
                                    <w:lang w:val="en-GB"/>
                                  </w:rPr>
                                  <w:br/>
                                  <w:t>decoder</w:t>
                                </w:r>
                              </w:p>
                            </w:txbxContent>
                          </wps:txbx>
                          <wps:bodyPr rot="0" vert="horz" wrap="square" lIns="91440" tIns="45720" rIns="91440" bIns="45720" anchor="ctr" anchorCtr="0" upright="1">
                            <a:noAutofit/>
                          </wps:bodyPr>
                        </wps:wsp>
                        <wps:wsp>
                          <wps:cNvPr id="121" name="Elbow Connector 121"/>
                          <wps:cNvCnPr>
                            <a:cxnSpLocks noChangeShapeType="1"/>
                            <a:stCxn id="128" idx="3"/>
                            <a:endCxn id="116" idx="1"/>
                          </wps:cNvCnPr>
                          <wps:spPr bwMode="auto">
                            <a:xfrm>
                              <a:off x="2293880" y="3331049"/>
                              <a:ext cx="143958" cy="5005"/>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22" name="Straight Arrow Connector 122"/>
                          <wps:cNvCnPr>
                            <a:cxnSpLocks noChangeShapeType="1"/>
                            <a:stCxn id="202" idx="5"/>
                          </wps:cNvCnPr>
                          <wps:spPr bwMode="auto">
                            <a:xfrm flipH="1" flipV="1">
                              <a:off x="5401168" y="3337175"/>
                              <a:ext cx="14511" cy="3046"/>
                            </a:xfrm>
                            <a:prstGeom prst="straightConnector1">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23" name="Rectangle 123"/>
                          <wps:cNvSpPr>
                            <a:spLocks noChangeArrowheads="1"/>
                          </wps:cNvSpPr>
                          <wps:spPr bwMode="auto">
                            <a:xfrm>
                              <a:off x="975455" y="3107707"/>
                              <a:ext cx="560447" cy="451688"/>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60" w:afterAutospacing="0" w:line="254" w:lineRule="auto"/>
                                  <w:jc w:val="center"/>
                                  <w:rPr>
                                    <w:sz w:val="16"/>
                                    <w:szCs w:val="16"/>
                                  </w:rPr>
                                </w:pPr>
                                <w:r w:rsidRPr="005F563B">
                                  <w:rPr>
                                    <w:rFonts w:eastAsia="Times New Roman" w:cstheme="minorBidi"/>
                                    <w:color w:val="000000"/>
                                    <w:kern w:val="24"/>
                                    <w:sz w:val="16"/>
                                    <w:szCs w:val="16"/>
                                    <w:lang w:val="en-GB"/>
                                  </w:rPr>
                                  <w:t>ST.2084</w:t>
                                </w:r>
                                <w:r w:rsidRPr="005F563B">
                                  <w:rPr>
                                    <w:rFonts w:eastAsia="Times New Roman" w:cstheme="minorBidi"/>
                                    <w:color w:val="000000" w:themeColor="text1"/>
                                    <w:kern w:val="24"/>
                                    <w:sz w:val="16"/>
                                    <w:szCs w:val="16"/>
                                  </w:rPr>
                                  <w:br/>
                                  <w:t>EOTF</w:t>
                                </w:r>
                              </w:p>
                            </w:txbxContent>
                          </wps:txbx>
                          <wps:bodyPr rot="0" vert="horz" wrap="square" lIns="91440" tIns="45720" rIns="91440" bIns="45720" anchor="ctr" anchorCtr="0" upright="1">
                            <a:noAutofit/>
                          </wps:bodyPr>
                        </wps:wsp>
                        <wps:wsp>
                          <wps:cNvPr id="124" name="Elbow Connector 124"/>
                          <wps:cNvCnPr>
                            <a:cxnSpLocks noChangeShapeType="1"/>
                            <a:endCxn id="123" idx="1"/>
                          </wps:cNvCnPr>
                          <wps:spPr bwMode="auto">
                            <a:xfrm flipV="1">
                              <a:off x="704453" y="3333551"/>
                              <a:ext cx="271002" cy="1442"/>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25" name="Rectangle 125"/>
                          <wps:cNvSpPr>
                            <a:spLocks noChangeArrowheads="1"/>
                          </wps:cNvSpPr>
                          <wps:spPr bwMode="auto">
                            <a:xfrm>
                              <a:off x="3148317" y="3112446"/>
                              <a:ext cx="614070" cy="450286"/>
                            </a:xfrm>
                            <a:prstGeom prst="rec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60" w:afterAutospacing="0" w:line="252" w:lineRule="auto"/>
                                  <w:jc w:val="center"/>
                                  <w:rPr>
                                    <w:sz w:val="16"/>
                                    <w:szCs w:val="16"/>
                                  </w:rPr>
                                </w:pPr>
                                <w:r w:rsidRPr="005F563B">
                                  <w:rPr>
                                    <w:rFonts w:eastAsia="Times New Roman" w:cstheme="minorBidi"/>
                                    <w:color w:val="000000"/>
                                    <w:kern w:val="24"/>
                                    <w:sz w:val="16"/>
                                    <w:szCs w:val="16"/>
                                    <w:lang w:val="en-GB"/>
                                  </w:rPr>
                                  <w:t>Chroma Sampling</w:t>
                                </w:r>
                                <w:r w:rsidRPr="005F563B">
                                  <w:rPr>
                                    <w:rFonts w:eastAsia="Times New Roman" w:cstheme="minorBidi"/>
                                    <w:color w:val="000000" w:themeColor="text1"/>
                                    <w:kern w:val="24"/>
                                    <w:sz w:val="16"/>
                                    <w:szCs w:val="16"/>
                                  </w:rPr>
                                  <w:br/>
                                  <w:t>4:4:4</w:t>
                                </w:r>
                              </w:p>
                            </w:txbxContent>
                          </wps:txbx>
                          <wps:bodyPr rot="0" vert="horz" wrap="square" lIns="91440" tIns="45720" rIns="91440" bIns="45720" anchor="ctr" anchorCtr="0" upright="1">
                            <a:noAutofit/>
                          </wps:bodyPr>
                        </wps:wsp>
                        <wps:wsp>
                          <wps:cNvPr id="126" name="Elbow Connector 126"/>
                          <wps:cNvCnPr>
                            <a:cxnSpLocks noChangeShapeType="1"/>
                            <a:stCxn id="117" idx="2"/>
                            <a:endCxn id="202" idx="2"/>
                          </wps:cNvCnPr>
                          <wps:spPr bwMode="auto">
                            <a:xfrm rot="16200000" flipH="1">
                              <a:off x="4105217" y="2772923"/>
                              <a:ext cx="711068" cy="423574"/>
                            </a:xfrm>
                            <a:prstGeom prst="bentConnector2">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27" name="Elbow Connector 127"/>
                          <wps:cNvCnPr>
                            <a:cxnSpLocks noChangeShapeType="1"/>
                            <a:stCxn id="125" idx="3"/>
                            <a:endCxn id="202" idx="2"/>
                          </wps:cNvCnPr>
                          <wps:spPr bwMode="auto">
                            <a:xfrm>
                              <a:off x="3762387" y="3337590"/>
                              <a:ext cx="910150" cy="2654"/>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28" name="Rectangle 128"/>
                          <wps:cNvSpPr>
                            <a:spLocks noChangeArrowheads="1"/>
                          </wps:cNvSpPr>
                          <wps:spPr bwMode="auto">
                            <a:xfrm>
                              <a:off x="1679492" y="3107707"/>
                              <a:ext cx="614388" cy="446684"/>
                            </a:xfrm>
                            <a:prstGeom prst="rect">
                              <a:avLst/>
                            </a:prstGeom>
                            <a:noFill/>
                            <a:ln w="12700" cap="flat" cmpd="sng" algn="ctr">
                              <a:solidFill>
                                <a:srgbClr val="0070C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60" w:afterAutospacing="0" w:line="254" w:lineRule="auto"/>
                                  <w:jc w:val="center"/>
                                  <w:rPr>
                                    <w:sz w:val="16"/>
                                    <w:szCs w:val="16"/>
                                  </w:rPr>
                                </w:pPr>
                                <w:r w:rsidRPr="005F563B">
                                  <w:rPr>
                                    <w:rFonts w:eastAsia="Calibri" w:cstheme="minorBidi"/>
                                    <w:color w:val="000000"/>
                                    <w:kern w:val="24"/>
                                    <w:sz w:val="16"/>
                                    <w:szCs w:val="16"/>
                                    <w:lang w:val="en-GB"/>
                                  </w:rPr>
                                  <w:t>Inverse</w:t>
                                </w:r>
                                <w:r w:rsidRPr="005F563B">
                                  <w:rPr>
                                    <w:rFonts w:eastAsia="Calibri" w:cstheme="minorBidi"/>
                                    <w:color w:val="000000"/>
                                    <w:kern w:val="24"/>
                                    <w:sz w:val="16"/>
                                    <w:szCs w:val="16"/>
                                    <w:lang w:val="en-GB"/>
                                  </w:rPr>
                                  <w:br/>
                                  <w:t>YCbCr Convers</w:t>
                                </w:r>
                                <w:r>
                                  <w:rPr>
                                    <w:rFonts w:eastAsia="Calibri" w:cstheme="minorBidi"/>
                                    <w:color w:val="000000"/>
                                    <w:kern w:val="24"/>
                                    <w:sz w:val="16"/>
                                    <w:szCs w:val="16"/>
                                    <w:lang w:val="en-GB"/>
                                  </w:rPr>
                                  <w:t>.</w:t>
                                </w:r>
                              </w:p>
                            </w:txbxContent>
                          </wps:txbx>
                          <wps:bodyPr rot="0" vert="horz" wrap="square" lIns="91440" tIns="45720" rIns="91440" bIns="45720" anchor="ctr" anchorCtr="0" upright="1">
                            <a:noAutofit/>
                          </wps:bodyPr>
                        </wps:wsp>
                        <wps:wsp>
                          <wps:cNvPr id="151" name="Elbow Connector 151"/>
                          <wps:cNvCnPr>
                            <a:cxnSpLocks noChangeShapeType="1"/>
                            <a:stCxn id="123" idx="3"/>
                            <a:endCxn id="128" idx="1"/>
                          </wps:cNvCnPr>
                          <wps:spPr bwMode="auto">
                            <a:xfrm flipV="1">
                              <a:off x="1535902" y="3331049"/>
                              <a:ext cx="143590" cy="2502"/>
                            </a:xfrm>
                            <a:prstGeom prst="bentConnector3">
                              <a:avLst>
                                <a:gd name="adj1" fmla="val 50000"/>
                              </a:avLst>
                            </a:prstGeom>
                            <a:noFill/>
                            <a:ln w="6350" cap="flat" cmpd="sng" algn="ctr">
                              <a:solidFill>
                                <a:srgbClr val="5B9BD5"/>
                              </a:solidFill>
                              <a:prstDash val="solid"/>
                              <a:miter lim="800000"/>
                              <a:headEnd type="triangle"/>
                              <a:tailEnd type="none" w="med" len="med"/>
                            </a:ln>
                            <a:extLst>
                              <a:ext uri="{909E8E84-426E-40DD-AFC4-6F175D3DCCD1}">
                                <a14:hiddenFill xmlns:a14="http://schemas.microsoft.com/office/drawing/2010/main">
                                  <a:noFill/>
                                </a14:hiddenFill>
                              </a:ext>
                            </a:extLst>
                          </wps:spPr>
                          <wps:bodyPr/>
                        </wps:wsp>
                        <wps:wsp>
                          <wps:cNvPr id="153" name="Elbow Connector 153"/>
                          <wps:cNvCnPr>
                            <a:stCxn id="117" idx="3"/>
                            <a:endCxn id="120" idx="1"/>
                          </wps:cNvCnPr>
                          <wps:spPr>
                            <a:xfrm>
                              <a:off x="4532609" y="2403087"/>
                              <a:ext cx="277865" cy="2348"/>
                            </a:xfrm>
                            <a:prstGeom prst="bentConnector3">
                              <a:avLst>
                                <a:gd name="adj1" fmla="val 50000"/>
                              </a:avLst>
                            </a:prstGeom>
                            <a:ln w="12700">
                              <a:solidFill>
                                <a:srgbClr val="FF0000"/>
                              </a:solidFill>
                              <a:prstDash val="dash"/>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201" name="TextBox 69"/>
                          <wps:cNvSpPr txBox="1"/>
                          <wps:spPr>
                            <a:xfrm>
                              <a:off x="4524256" y="2217451"/>
                              <a:ext cx="378531" cy="234950"/>
                            </a:xfrm>
                            <a:prstGeom prst="rect">
                              <a:avLst/>
                            </a:prstGeom>
                            <a:noFill/>
                          </wps:spPr>
                          <wps:txbx>
                            <w:txbxContent>
                              <w:p w:rsidR="00FF7504" w:rsidRPr="005F563B" w:rsidRDefault="00FF7504" w:rsidP="00FF7504">
                                <w:pPr>
                                  <w:pStyle w:val="NormalWeb"/>
                                  <w:spacing w:before="0" w:beforeAutospacing="0" w:after="60" w:afterAutospacing="0" w:line="216" w:lineRule="auto"/>
                                  <w:rPr>
                                    <w:sz w:val="16"/>
                                    <w:szCs w:val="16"/>
                                  </w:rPr>
                                </w:pPr>
                                <w:r w:rsidRPr="005F563B">
                                  <w:rPr>
                                    <w:rFonts w:ascii="Calibre Semibold" w:hAnsi="Calibre Semibold" w:cstheme="minorBidi"/>
                                    <w:color w:val="FF0000"/>
                                    <w:kern w:val="24"/>
                                    <w:sz w:val="16"/>
                                    <w:szCs w:val="16"/>
                                  </w:rPr>
                                  <w:t xml:space="preserve">CRI </w:t>
                                </w:r>
                              </w:p>
                            </w:txbxContent>
                          </wps:txbx>
                          <wps:bodyPr wrap="square" rtlCol="0">
                            <a:noAutofit/>
                          </wps:bodyPr>
                        </wps:wsp>
                        <wps:wsp>
                          <wps:cNvPr id="202" name="Flowchart: Data 202"/>
                          <wps:cNvSpPr>
                            <a:spLocks noChangeArrowheads="1"/>
                          </wps:cNvSpPr>
                          <wps:spPr bwMode="auto">
                            <a:xfrm>
                              <a:off x="4579644" y="3116397"/>
                              <a:ext cx="928928" cy="447694"/>
                            </a:xfrm>
                            <a:prstGeom prst="flowChartInputOutput">
                              <a:avLst/>
                            </a:prstGeom>
                            <a:noFill/>
                            <a:ln w="12700" cap="flat" cmpd="sng" algn="ctr">
                              <a:solidFill>
                                <a:srgbClr val="41719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Pr="005F563B" w:rsidRDefault="00FF7504" w:rsidP="00FF7504">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 xml:space="preserve">YCbCR </w:t>
                                </w:r>
                                <w:r>
                                  <w:rPr>
                                    <w:rFonts w:eastAsia="SimSun" w:cstheme="minorBidi"/>
                                    <w:color w:val="000000"/>
                                    <w:kern w:val="24"/>
                                    <w:sz w:val="16"/>
                                    <w:szCs w:val="16"/>
                                    <w:lang w:val="en-GB"/>
                                  </w:rPr>
                                  <w:t>ST 2084</w:t>
                                </w:r>
                                <w:r w:rsidRPr="005F563B">
                                  <w:rPr>
                                    <w:rFonts w:eastAsia="SimSun" w:cstheme="minorBidi"/>
                                    <w:color w:val="000000" w:themeColor="text1"/>
                                    <w:kern w:val="24"/>
                                    <w:sz w:val="16"/>
                                    <w:szCs w:val="16"/>
                                  </w:rPr>
                                  <w:br/>
                                  <w:t>BT.2020</w:t>
                                </w:r>
                              </w:p>
                            </w:txbxContent>
                          </wps:txbx>
                          <wps:bodyPr rot="0" vert="horz" wrap="square" lIns="91440" tIns="45720" rIns="91440" bIns="45720" anchor="ctr" anchorCtr="0" upright="1">
                            <a:noAutofit/>
                          </wps:bodyPr>
                        </wps:wsp>
                        <wps:wsp>
                          <wps:cNvPr id="203" name="Elbow Connector 203"/>
                          <wps:cNvCnPr>
                            <a:cxnSpLocks noChangeShapeType="1"/>
                            <a:stCxn id="120" idx="2"/>
                            <a:endCxn id="202" idx="0"/>
                          </wps:cNvCnPr>
                          <wps:spPr bwMode="auto">
                            <a:xfrm rot="16200000" flipH="1">
                              <a:off x="4893373" y="2872769"/>
                              <a:ext cx="486498" cy="757"/>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g:wgp>
                      <wps:wsp>
                        <wps:cNvPr id="204" name="Elbow Connector 204"/>
                        <wps:cNvCnPr>
                          <a:cxnSpLocks noChangeShapeType="1"/>
                          <a:endCxn id="120" idx="3"/>
                        </wps:cNvCnPr>
                        <wps:spPr bwMode="auto">
                          <a:xfrm rot="10800000" flipV="1">
                            <a:off x="5641287" y="606172"/>
                            <a:ext cx="207427" cy="17"/>
                          </a:xfrm>
                          <a:prstGeom prst="bentConnector3">
                            <a:avLst>
                              <a:gd name="adj1" fmla="val 50000"/>
                            </a:avLst>
                          </a:prstGeom>
                          <a:noFill/>
                          <a:ln w="6350" cap="flat" cmpd="sng" algn="ctr">
                            <a:solidFill>
                              <a:srgbClr val="5B9BD5"/>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05" name="Flowchart: Data 205"/>
                        <wps:cNvSpPr>
                          <a:spLocks noChangeArrowheads="1"/>
                        </wps:cNvSpPr>
                        <wps:spPr bwMode="auto">
                          <a:xfrm>
                            <a:off x="2940453" y="363171"/>
                            <a:ext cx="958850" cy="476250"/>
                          </a:xfrm>
                          <a:prstGeom prst="flowChartInputOutput">
                            <a:avLst/>
                          </a:prstGeom>
                          <a:noFill/>
                          <a:ln w="12700" cap="flat" cmpd="sng" algn="ctr">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F7504" w:rsidRDefault="00FF7504" w:rsidP="00FF7504">
                              <w:pPr>
                                <w:pStyle w:val="NormalWeb"/>
                                <w:spacing w:before="0" w:beforeAutospacing="0" w:after="120" w:afterAutospacing="0"/>
                                <w:jc w:val="center"/>
                              </w:pPr>
                              <w:r>
                                <w:rPr>
                                  <w:rFonts w:eastAsia="SimSun"/>
                                  <w:color w:val="000000"/>
                                  <w:kern w:val="24"/>
                                  <w:sz w:val="16"/>
                                  <w:szCs w:val="16"/>
                                  <w:lang w:val="en-GB"/>
                                </w:rPr>
                                <w:t>YCbCR BT.1886</w:t>
                              </w:r>
                              <w:r>
                                <w:rPr>
                                  <w:rFonts w:eastAsia="SimSun"/>
                                  <w:color w:val="000000"/>
                                  <w:kern w:val="24"/>
                                  <w:sz w:val="16"/>
                                  <w:szCs w:val="16"/>
                                </w:rPr>
                                <w:t>BT.2020</w:t>
                              </w:r>
                            </w:p>
                          </w:txbxContent>
                        </wps:txbx>
                        <wps:bodyPr rot="0" vert="horz" wrap="square" lIns="91440" tIns="45720" rIns="91440" bIns="45720" anchor="ctr" anchorCtr="0" upright="1">
                          <a:noAutofit/>
                        </wps:bodyPr>
                      </wps:wsp>
                      <wps:wsp>
                        <wps:cNvPr id="206" name="Elbow Connector 206"/>
                        <wps:cNvCnPr>
                          <a:cxnSpLocks noChangeShapeType="1"/>
                          <a:stCxn id="117" idx="1"/>
                          <a:endCxn id="205" idx="5"/>
                        </wps:cNvCnPr>
                        <wps:spPr bwMode="auto">
                          <a:xfrm rot="10800000">
                            <a:off x="3803419" y="601203"/>
                            <a:ext cx="292049" cy="2632"/>
                          </a:xfrm>
                          <a:prstGeom prst="bentConnector3">
                            <a:avLst>
                              <a:gd name="adj1" fmla="val 50000"/>
                            </a:avLst>
                          </a:prstGeom>
                          <a:noFill/>
                          <a:ln w="6350" cap="flat" cmpd="sng" algn="ctr">
                            <a:solidFill>
                              <a:srgbClr val="FF0000"/>
                            </a:solidFill>
                            <a:prstDash val="solid"/>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F720E99" id="Canvas 211" o:spid="_x0000_s1096" editas="canvas" style="width:468pt;height:170.3pt;mso-position-horizontal-relative:char;mso-position-vertical-relative:line" coordsize="59436,21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">
                <v:shape id="_x0000_s1097" type="#_x0000_t75" style="position:absolute;width:59436;height:21621;visibility:visible;mso-wrap-style:square">
                  <v:fill o:detectmouseclick="t"/>
                  <v:path o:connecttype="none"/>
                </v:shape>
                <v:group id="Group 114" o:spid="_x0000_s1098" style="position:absolute;top:3631;width:56893;height:15911" coordorigin=",21769" coordsize="55085,14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rect id="Rectangle 115" o:spid="_x0000_s1099" style="position:absolute;left:8775;top:27945;width:31900;height:87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8DVcIA&#10;AADcAAAADwAAAGRycy9kb3ducmV2LnhtbERPS2sCMRC+C/6HMEIvolmViqxGsUWhN6kVz8Nm9qGb&#10;yZpk1+2/bwqF3ubje85m15tadOR8ZVnBbJqAIM6srrhQcPk6TlYgfEDWWFsmBd/kYbcdDjaYavvk&#10;T+rOoRAxhH2KCsoQmlRKn5Vk0E9tQxy53DqDIUJXSO3wGcNNLedJspQGK44NJTb0XlJ2P7dGwbjN&#10;j8nieli1+HD54q09XW7dSamXUb9fgwjUh3/xn/tDx/mzV/h9Jl4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PwNVwgAAANwAAAAPAAAAAAAAAAAAAAAAAJgCAABkcnMvZG93&#10;bnJldi54bWxQSwUGAAAAAAQABAD1AAAAhwMAAAAA&#10;" filled="f" strokecolor="#41719c">
                    <v:textbox>
                      <w:txbxContent>
                        <w:p w:rsidR="00FF7504" w:rsidRPr="00895681" w:rsidRDefault="00FF7504" w:rsidP="00FF7504">
                          <w:pPr>
                            <w:pStyle w:val="NormalWeb"/>
                            <w:spacing w:before="0" w:beforeAutospacing="0" w:after="0" w:afterAutospacing="0"/>
                          </w:pPr>
                          <w:r w:rsidRPr="005F563B">
                            <w:rPr>
                              <w:rFonts w:asciiTheme="minorHAnsi" w:hAnsi="Calibri" w:cstheme="minorBidi"/>
                              <w:kern w:val="24"/>
                            </w:rPr>
                            <w:t>HDR/WCG Decoder</w:t>
                          </w:r>
                        </w:p>
                      </w:txbxContent>
                    </v:textbox>
                  </v:rect>
                  <v:rect id="Rectangle 116" o:spid="_x0000_s1100" style="position:absolute;left:24378;top:31127;width:5959;height:44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KJzsMA&#10;AADcAAAADwAAAGRycy9kb3ducmV2LnhtbERPzYrCMBC+L/gOYYS9LJrWgyvVKCIqoofFnwcYkrEt&#10;NpPSxNr16Y2wsLf5+H5ntuhsJVpqfOlYQTpMQBBrZ0rOFVzOm8EEhA/IBivHpOCXPCzmvY8ZZsY9&#10;+EjtKeQihrDPUEERQp1J6XVBFv3Q1cSRu7rGYoiwyaVp8BHDbSVHSTKWFkuODQXWtCpI3053q2C9&#10;/3l+lbfLZr8+HNLtt7b63m6V+ux3yymIQF34F/+5dybOT8fwfiZe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KJzsMAAADcAAAADwAAAAAAAAAAAAAAAACYAgAAZHJzL2Rv&#10;d25yZXYueG1sUEsFBgAAAAAEAAQA9QAAAIgDAAAAAA==&#10;" filled="f" strokecolor="#41719c" strokeweight="1pt">
                    <v:textbox>
                      <w:txbxContent>
                        <w:p w:rsidR="00FF7504" w:rsidRPr="005F563B" w:rsidRDefault="00FF7504" w:rsidP="00FF7504">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Dequant 10bits</w:t>
                          </w:r>
                        </w:p>
                      </w:txbxContent>
                    </v:textbox>
                  </v:rect>
                  <v:rect id="Rectangle 117" o:spid="_x0000_s1101" style="position:absolute;left:39653;top:21769;width:5673;height:45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5EsIA&#10;AADcAAAADwAAAGRycy9kb3ducmV2LnhtbESPQYvCMBCF7wv+hzDC3ta0HnSpRhFREDzoquB1aMa2&#10;2ExCErX7740geJvhve/Nm+m8M624kw+NZQX5IANBXFrdcKXgdFz//IIIEVlja5kU/FOA+az3NcVC&#10;2wf/0f0QK5FCOBSooI7RFVKGsiaDYWAdcdIu1huMafWV1B4fKdy0cphlI2mw4XShRkfLmsrr4WZS&#10;Ddfunb7trqdz3q39Sm8DVmOlvvvdYgIiUhc/5je90YnLx/B6Jk0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DkSwgAAANwAAAAPAAAAAAAAAAAAAAAAAJgCAABkcnMvZG93&#10;bnJldi54bWxQSwUGAAAAAAQABAD1AAAAhwMAAAAA&#10;" filled="f" strokecolor="red" strokeweight="1pt">
                    <v:textbox>
                      <w:txbxContent>
                        <w:p w:rsidR="00FF7504" w:rsidRPr="005F563B" w:rsidRDefault="00FF7504" w:rsidP="00FF7504">
                          <w:pPr>
                            <w:pStyle w:val="NormalWeb"/>
                            <w:spacing w:before="0" w:beforeAutospacing="0" w:after="160" w:afterAutospacing="0" w:line="252" w:lineRule="auto"/>
                            <w:jc w:val="center"/>
                            <w:rPr>
                              <w:sz w:val="18"/>
                              <w:szCs w:val="18"/>
                            </w:rPr>
                          </w:pPr>
                          <w:r w:rsidRPr="005F563B">
                            <w:rPr>
                              <w:rFonts w:eastAsia="Calibri" w:cstheme="minorBidi"/>
                              <w:color w:val="000000"/>
                              <w:kern w:val="24"/>
                              <w:sz w:val="18"/>
                              <w:szCs w:val="18"/>
                              <w:lang w:val="en-GB"/>
                            </w:rPr>
                            <w:t>DRA</w:t>
                          </w:r>
                        </w:p>
                      </w:txbxContent>
                    </v:textbox>
                  </v:rect>
                  <v:shape id="Elbow Connector 118" o:spid="_x0000_s1102" type="#_x0000_t34" style="position:absolute;left:30337;top:33360;width:1146;height:1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UgI8MAAADcAAAADwAAAGRycy9kb3ducmV2LnhtbESPQYvCMBCF7wv+hzALe1vTeJDSNYos&#10;CF48qFXY29CMbbGZlCZq/fc7B8HbDO/Ne98sVqPv1J2G2Aa2YKYZKOIquJZrC+Vx852DignZYReY&#10;LDwpwmo5+Vhg4cKD93Q/pFpJCMcCLTQp9YXWsWrIY5yGnli0Sxg8JlmHWrsBHxLuOz3Lsrn22LI0&#10;NNjTb0PV9XDzFvbP3HQbX88uOM93f6Ux5fl0svbrc1z/gEo0prf5db11gm+EVp6RCf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iVICPDAAAA3AAAAA8AAAAAAAAAAAAA&#10;AAAAoQIAAGRycy9kb3ducmV2LnhtbFBLBQYAAAAABAAEAPkAAACRAwAAAAA=&#10;" strokecolor="#5b9bd5" strokeweight=".5pt">
                    <v:stroke startarrow="block"/>
                  </v:shape>
                  <v:shape id="Flowchart: Data 119" o:spid="_x0000_s1103" type="#_x0000_t111" style="position:absolute;top:31123;width:8022;height:44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oHg8IA&#10;AADcAAAADwAAAGRycy9kb3ducmV2LnhtbERPTWsCMRC9F/wPYYTealbFYtfNigiV9qSuPXgcNmN2&#10;281kSVLd/ntTKPQ2j/c5xXqwnbiSD61jBdNJBoK4drplo+Dj9Pq0BBEissbOMSn4oQDrcvRQYK7d&#10;jY90raIRKYRDjgqaGPtcylA3ZDFMXE+cuIvzFmOC3kjt8ZbCbSdnWfYsLbacGhrsadtQ/VV9WwX7&#10;uQ+z90+zi0YeFtnhch783in1OB42KxCRhvgv/nO/6TR/+gK/z6QL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geDwgAAANwAAAAPAAAAAAAAAAAAAAAAAJgCAABkcnMvZG93&#10;bnJldi54bWxQSwUGAAAAAAQABAD1AAAAhwMAAAAA&#10;" filled="f" strokecolor="#41719c" strokeweight="1pt">
                    <v:textbox>
                      <w:txbxContent>
                        <w:p w:rsidR="00FF7504" w:rsidRPr="005F563B" w:rsidRDefault="00FF7504" w:rsidP="00FF7504">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Linear RGB</w:t>
                          </w:r>
                        </w:p>
                      </w:txbxContent>
                    </v:textbox>
                  </v:shape>
                  <v:rect id="Rectangle 120" o:spid="_x0000_s1104" style="position:absolute;left:48104;top:21809;width:6516;height:44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vEp8gA&#10;AADcAAAADwAAAGRycy9kb3ducmV2LnhtbESPQUsDMRCF70L/Q5iCF7HZFhRZmxZbVBYv0moP3obN&#10;dHcxmSxJ2m77652D0NsM781738yXg3fqSDF1gQ1MJwUo4jrYjhsD319v90+gUka26AKTgTMlWC5G&#10;N3MsbTjxho7b3CgJ4VSigTbnvtQ61S15TJPQE4u2D9FjljU22kY8Sbh3elYUj9pjx9LQYk/rlurf&#10;7cEbWG0+q/NDvBxW1f7jZ/fudpfXO2fM7Xh4eQaVachX8/91ZQV/JvjyjEyg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W8SnyAAAANwAAAAPAAAAAAAAAAAAAAAAAJgCAABk&#10;cnMvZG93bnJldi54bWxQSwUGAAAAAAQABAD1AAAAjQMAAAAA&#10;" fillcolor="#5b9bd5" strokecolor="#41719c" strokeweight="1pt">
                    <v:textbox>
                      <w:txbxContent>
                        <w:p w:rsidR="00FF7504" w:rsidRPr="005F563B" w:rsidRDefault="00FF7504" w:rsidP="00FF7504">
                          <w:pPr>
                            <w:pStyle w:val="NormalWeb"/>
                            <w:spacing w:before="0" w:beforeAutospacing="0" w:after="160" w:afterAutospacing="0" w:line="254" w:lineRule="auto"/>
                            <w:jc w:val="center"/>
                            <w:rPr>
                              <w:sz w:val="16"/>
                              <w:szCs w:val="16"/>
                            </w:rPr>
                          </w:pPr>
                          <w:r w:rsidRPr="005F563B">
                            <w:rPr>
                              <w:rFonts w:eastAsia="Calibri" w:cstheme="minorBidi"/>
                              <w:color w:val="000000" w:themeColor="text1"/>
                              <w:kern w:val="24"/>
                              <w:sz w:val="16"/>
                              <w:szCs w:val="16"/>
                              <w:lang w:val="en-GB"/>
                            </w:rPr>
                            <w:t>HEVC main10</w:t>
                          </w:r>
                          <w:r w:rsidRPr="005F563B">
                            <w:rPr>
                              <w:rFonts w:eastAsia="Calibri" w:cstheme="minorBidi"/>
                              <w:color w:val="000000" w:themeColor="text1"/>
                              <w:kern w:val="24"/>
                              <w:sz w:val="16"/>
                              <w:szCs w:val="16"/>
                              <w:lang w:val="en-GB"/>
                            </w:rPr>
                            <w:br/>
                            <w:t>decoder</w:t>
                          </w:r>
                        </w:p>
                      </w:txbxContent>
                    </v:textbox>
                  </v:rect>
                  <v:shape id="Elbow Connector 121" o:spid="_x0000_s1105" type="#_x0000_t34" style="position:absolute;left:22938;top:33310;width:1440;height:5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NDA8AAAADcAAAADwAAAGRycy9kb3ducmV2LnhtbERPTYvCMBC9L/gfwgje1jQ9SKlGEUHw&#10;4kG3Ct6GZmyLzaQ0Ueu/N8KCt3m8z1msBtuKB/W+caxBTRMQxKUzDVcair/tbwbCB2SDrWPS8CIP&#10;q+XoZ4G5cU8+0OMYKhFD2OeooQ6hy6X0ZU0W/dR1xJG7ut5iiLCvpOnxGcNtK9MkmUmLDceGGjva&#10;1FTejner4fDKVLu1VXrFWba/FEoV59NJ68l4WM9BBBrCV/zv3pk4P1XweSZe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fDQwPAAAAA3AAAAA8AAAAAAAAAAAAAAAAA&#10;oQIAAGRycy9kb3ducmV2LnhtbFBLBQYAAAAABAAEAPkAAACOAwAAAAA=&#10;" strokecolor="#5b9bd5" strokeweight=".5pt">
                    <v:stroke startarrow="block"/>
                  </v:shape>
                  <v:shape id="Straight Arrow Connector 122" o:spid="_x0000_s1106" type="#_x0000_t32" style="position:absolute;left:54011;top:33371;width:145;height:3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qnLcEAAADcAAAADwAAAGRycy9kb3ducmV2LnhtbERPS4vCMBC+C/6HMMLeNLUHlWoUEQQP&#10;e1gfe9jb0IxtsZkpTWzrv98sLHibj+85m93gatVR6ythA/NZAoo4F1txYeB2PU5XoHxAtlgLk4EX&#10;edhtx6MNZlZ6PlN3CYWKIewzNFCG0GRa+7wkh34mDXHk7tI6DBG2hbYt9jHc1TpNkoV2WHFsKLGh&#10;Q0n54/J0BmR5sHn3JdezfPbLxe31U3ffjTEfk2G/BhVoCG/xv/tk4/w0hb9n4gV6+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qctwQAAANwAAAAPAAAAAAAAAAAAAAAA&#10;AKECAABkcnMvZG93bnJldi54bWxQSwUGAAAAAAQABAD5AAAAjwMAAAAA&#10;" strokecolor="#5b9bd5" strokeweight=".5pt">
                    <v:stroke startarrow="block" joinstyle="miter"/>
                  </v:shape>
                  <v:rect id="Rectangle 123" o:spid="_x0000_s1107" style="position:absolute;left:9754;top:31077;width:5605;height:45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ng68MA&#10;AADcAAAADwAAAGRycy9kb3ducmV2LnhtbERPzYrCMBC+C75DGGEvoqkKrlSjLIvKogfR9QGGZGyL&#10;zaQ0sXb36Y0geJuP73cWq9aWoqHaF44VjIYJCGLtTMGZgvPvZjAD4QOywdIxKfgjD6tlt7PA1Lg7&#10;H6k5hUzEEPYpKshDqFIpvc7Joh+6ijhyF1dbDBHWmTQ13mO4LeU4SabSYsGxIceKvnPS19PNKljv&#10;Dv/94nre7Nb7/Wj7qa2+NVulPnrt1xxEoDa8xS/3j4nzxxN4PhMv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ng68MAAADcAAAADwAAAAAAAAAAAAAAAACYAgAAZHJzL2Rv&#10;d25yZXYueG1sUEsFBgAAAAAEAAQA9QAAAIgDAAAAAA==&#10;" filled="f" strokecolor="#41719c" strokeweight="1pt">
                    <v:textbox>
                      <w:txbxContent>
                        <w:p w:rsidR="00FF7504" w:rsidRPr="005F563B" w:rsidRDefault="00FF7504" w:rsidP="00FF7504">
                          <w:pPr>
                            <w:pStyle w:val="NormalWeb"/>
                            <w:spacing w:before="0" w:beforeAutospacing="0" w:after="160" w:afterAutospacing="0" w:line="254" w:lineRule="auto"/>
                            <w:jc w:val="center"/>
                            <w:rPr>
                              <w:sz w:val="16"/>
                              <w:szCs w:val="16"/>
                            </w:rPr>
                          </w:pPr>
                          <w:r w:rsidRPr="005F563B">
                            <w:rPr>
                              <w:rFonts w:eastAsia="Times New Roman" w:cstheme="minorBidi"/>
                              <w:color w:val="000000"/>
                              <w:kern w:val="24"/>
                              <w:sz w:val="16"/>
                              <w:szCs w:val="16"/>
                              <w:lang w:val="en-GB"/>
                            </w:rPr>
                            <w:t>ST.2084</w:t>
                          </w:r>
                          <w:r w:rsidRPr="005F563B">
                            <w:rPr>
                              <w:rFonts w:eastAsia="Times New Roman" w:cstheme="minorBidi"/>
                              <w:color w:val="000000" w:themeColor="text1"/>
                              <w:kern w:val="24"/>
                              <w:sz w:val="16"/>
                              <w:szCs w:val="16"/>
                            </w:rPr>
                            <w:br/>
                            <w:t>EOTF</w:t>
                          </w:r>
                        </w:p>
                      </w:txbxContent>
                    </v:textbox>
                  </v:rect>
                  <v:shape id="Elbow Connector 124" o:spid="_x0000_s1108" type="#_x0000_t34" style="position:absolute;left:7044;top:33335;width:2710;height:1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c0kMEAAADcAAAADwAAAGRycy9kb3ducmV2LnhtbESPQYvCMBCF7wv+hzCCtzVVZJFqFFEE&#10;wZNV70MztsVmUpNYq7/eLAjeZnhv3vdmvuxMLVpyvrKsYDRMQBDnVldcKDgdt79TED4ga6wtk4In&#10;eVguej9zTLV98IHaLBQihrBPUUEZQpNK6fOSDPqhbYijdrHOYIirK6R2+IjhppbjJPmTBiuOhBIb&#10;WpeUX7O7iRBjz9dnm2RhL912NHlNb5tDrtSg361mIAJ14Wv+XO90rD+ewP8zcQK5e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JzSQwQAAANwAAAAPAAAAAAAAAAAAAAAA&#10;AKECAABkcnMvZG93bnJldi54bWxQSwUGAAAAAAQABAD5AAAAjwMAAAAA&#10;" strokecolor="#5b9bd5" strokeweight=".5pt">
                    <v:stroke startarrow="block"/>
                  </v:shape>
                  <v:rect id="Rectangle 125" o:spid="_x0000_s1109" style="position:absolute;left:31483;top:31124;width:6140;height:45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zdBMMA&#10;AADcAAAADwAAAGRycy9kb3ducmV2LnhtbERPzYrCMBC+C75DGGEvoqmCrlSjLIvKogfR9QGGZGyL&#10;zaQ0sXb36Y0geJuP73cWq9aWoqHaF44VjIYJCGLtTMGZgvPvZjAD4QOywdIxKfgjD6tlt7PA1Lg7&#10;H6k5hUzEEPYpKshDqFIpvc7Joh+6ijhyF1dbDBHWmTQ13mO4LeU4SabSYsGxIceKvnPS19PNKljv&#10;Dv/94nre7Nb7/Wj7qa2+NVulPnrt1xxEoDa8xS/3j4nzxxN4PhMv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zdBMMAAADcAAAADwAAAAAAAAAAAAAAAACYAgAAZHJzL2Rv&#10;d25yZXYueG1sUEsFBgAAAAAEAAQA9QAAAIgDAAAAAA==&#10;" filled="f" strokecolor="#41719c" strokeweight="1pt">
                    <v:textbox>
                      <w:txbxContent>
                        <w:p w:rsidR="00FF7504" w:rsidRPr="005F563B" w:rsidRDefault="00FF7504" w:rsidP="00FF7504">
                          <w:pPr>
                            <w:pStyle w:val="NormalWeb"/>
                            <w:spacing w:before="0" w:beforeAutospacing="0" w:after="160" w:afterAutospacing="0" w:line="252" w:lineRule="auto"/>
                            <w:jc w:val="center"/>
                            <w:rPr>
                              <w:sz w:val="16"/>
                              <w:szCs w:val="16"/>
                            </w:rPr>
                          </w:pPr>
                          <w:r w:rsidRPr="005F563B">
                            <w:rPr>
                              <w:rFonts w:eastAsia="Times New Roman" w:cstheme="minorBidi"/>
                              <w:color w:val="000000"/>
                              <w:kern w:val="24"/>
                              <w:sz w:val="16"/>
                              <w:szCs w:val="16"/>
                              <w:lang w:val="en-GB"/>
                            </w:rPr>
                            <w:t>Chroma Sampling</w:t>
                          </w:r>
                          <w:r w:rsidRPr="005F563B">
                            <w:rPr>
                              <w:rFonts w:eastAsia="Times New Roman" w:cstheme="minorBidi"/>
                              <w:color w:val="000000" w:themeColor="text1"/>
                              <w:kern w:val="24"/>
                              <w:sz w:val="16"/>
                              <w:szCs w:val="16"/>
                            </w:rPr>
                            <w:br/>
                            <w:t>4:4:4</w:t>
                          </w:r>
                        </w:p>
                      </w:txbxContent>
                    </v:textbox>
                  </v:rect>
                  <v:shape id="Elbow Connector 126" o:spid="_x0000_s1110" type="#_x0000_t33" style="position:absolute;left:41051;top:27729;width:7111;height:4236;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lfD78AAADcAAAADwAAAGRycy9kb3ducmV2LnhtbERPzYrCMBC+L/gOYQRva2pBka6xlFVB&#10;8GLdfYChmW3KNpPaRK1vbwTB23x8v7PKB9uKK/W+caxgNk1AEFdON1wr+P3ZfS5B+ICssXVMCu7k&#10;IV+PPlaYaXfjkq6nUIsYwj5DBSaELpPSV4Ys+qnriCP353qLIcK+lrrHWwy3rUyTZCEtNhwbDHb0&#10;baj6P12sArLNke12vil0SQe3O5fFfW6UmoyH4gtEoCG8xS/3Xsf56QKez8QL5Po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1qlfD78AAADcAAAADwAAAAAAAAAAAAAAAACh&#10;AgAAZHJzL2Rvd25yZXYueG1sUEsFBgAAAAAEAAQA+QAAAI0DAAAAAA==&#10;" strokecolor="#5b9bd5" strokeweight=".5pt">
                    <v:stroke startarrow="block"/>
                  </v:shape>
                  <v:shape id="Elbow Connector 127" o:spid="_x0000_s1111" type="#_x0000_t34" style="position:absolute;left:37623;top:33375;width:9102;height:2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Z+7MIAAADcAAAADwAAAGRycy9kb3ducmV2LnhtbERPS2uDQBC+F/oflink1qx6MGKzSggI&#10;veSQ1BR6G9zxQd1ZcbfR/PtuoZDbfHzP2ZerGcWNZjdYVhBvIxDEjdUDdwrqj+o1A+E8ssbRMim4&#10;k4OyeH7aY67twme6XXwnQgi7HBX03k+5lK7pyaDb2ok4cK2dDfoA507qGZcQbkaZRFEqDQ4cGnqc&#10;6NhT8335MQrO9yweK9MlLabZ6auO4/rzelVq87Ie3kB4Wv1D/O9+12F+soO/Z8IFsv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2Z+7MIAAADcAAAADwAAAAAAAAAAAAAA&#10;AAChAgAAZHJzL2Rvd25yZXYueG1sUEsFBgAAAAAEAAQA+QAAAJADAAAAAA==&#10;" strokecolor="#5b9bd5" strokeweight=".5pt">
                    <v:stroke startarrow="block"/>
                  </v:shape>
                  <v:rect id="Rectangle 128" o:spid="_x0000_s1112" style="position:absolute;left:16794;top:31077;width:6144;height:44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Az48IA&#10;AADcAAAADwAAAGRycy9kb3ducmV2LnhtbESPQUvEQAyF74L/YYjgzZ1aStG6s0sRBfG2Xb2HTmyL&#10;nUzpxG37781B8JbwXt77sj+uYTQXmtMQ2cH9LgND3EY/cOfg4/x69wAmCbLHMTI52CjB8XB9tcfK&#10;x4VPdGmkMxrCqUIHvchUWZvangKmXZyIVfuKc0DRde6sn3HR8DDaPMtKG3Bgbehxouee2u/mJzgo&#10;8qIoZTkNozTv58fts37Zytq525u1fgIjtMq/+e/6zSt+rrT6jE5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DPjwgAAANwAAAAPAAAAAAAAAAAAAAAAAJgCAABkcnMvZG93&#10;bnJldi54bWxQSwUGAAAAAAQABAD1AAAAhwMAAAAA&#10;" filled="f" strokecolor="#0070c0" strokeweight="1pt">
                    <v:textbox>
                      <w:txbxContent>
                        <w:p w:rsidR="00FF7504" w:rsidRPr="005F563B" w:rsidRDefault="00FF7504" w:rsidP="00FF7504">
                          <w:pPr>
                            <w:pStyle w:val="NormalWeb"/>
                            <w:spacing w:before="0" w:beforeAutospacing="0" w:after="160" w:afterAutospacing="0" w:line="254" w:lineRule="auto"/>
                            <w:jc w:val="center"/>
                            <w:rPr>
                              <w:sz w:val="16"/>
                              <w:szCs w:val="16"/>
                            </w:rPr>
                          </w:pPr>
                          <w:r w:rsidRPr="005F563B">
                            <w:rPr>
                              <w:rFonts w:eastAsia="Calibri" w:cstheme="minorBidi"/>
                              <w:color w:val="000000"/>
                              <w:kern w:val="24"/>
                              <w:sz w:val="16"/>
                              <w:szCs w:val="16"/>
                              <w:lang w:val="en-GB"/>
                            </w:rPr>
                            <w:t>Inverse</w:t>
                          </w:r>
                          <w:r w:rsidRPr="005F563B">
                            <w:rPr>
                              <w:rFonts w:eastAsia="Calibri" w:cstheme="minorBidi"/>
                              <w:color w:val="000000"/>
                              <w:kern w:val="24"/>
                              <w:sz w:val="16"/>
                              <w:szCs w:val="16"/>
                              <w:lang w:val="en-GB"/>
                            </w:rPr>
                            <w:br/>
                            <w:t>YCbCr Convers</w:t>
                          </w:r>
                          <w:r>
                            <w:rPr>
                              <w:rFonts w:eastAsia="Calibri" w:cstheme="minorBidi"/>
                              <w:color w:val="000000"/>
                              <w:kern w:val="24"/>
                              <w:sz w:val="16"/>
                              <w:szCs w:val="16"/>
                              <w:lang w:val="en-GB"/>
                            </w:rPr>
                            <w:t>.</w:t>
                          </w:r>
                        </w:p>
                      </w:txbxContent>
                    </v:textbox>
                  </v:rect>
                  <v:shape id="Elbow Connector 151" o:spid="_x0000_s1113" type="#_x0000_t34" style="position:absolute;left:15359;top:33310;width:1435;height:25;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bkdcIAAADcAAAADwAAAGRycy9kb3ducmV2LnhtbESPQYvCMBCF78L+hzCCN027rCJdo4gi&#10;LHiy6n1oZttiM+km2Vr99UYQvM3w3rzvzWLVm0Z05HxtWUE6SUAQF1bXXCo4HXfjOQgfkDU2lknB&#10;jTyslh+DBWbaXvlAXR5KEUPYZ6igCqHNpPRFRQb9xLbEUfu1zmCIqyuldniN4aaRn0kykwZrjoQK&#10;W9pUVFzyfxMhxp4vty7Jw166Xfp1n/9tD4VSo2G//gYRqA9v8+v6R8f60xSez8QJ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FbkdcIAAADcAAAADwAAAAAAAAAAAAAA&#10;AAChAgAAZHJzL2Rvd25yZXYueG1sUEsFBgAAAAAEAAQA+QAAAJADAAAAAA==&#10;" strokecolor="#5b9bd5" strokeweight=".5pt">
                    <v:stroke startarrow="block"/>
                  </v:shape>
                  <v:shape id="Elbow Connector 153" o:spid="_x0000_s1114" type="#_x0000_t34" style="position:absolute;left:45326;top:24030;width:2778;height:2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fb8AAADcAAAADwAAAGRycy9kb3ducmV2LnhtbERP24rCMBB9F/yHMMK+aaqL4lajLILg&#10;k+DlA4Zmtik2k5Jk226/fiMIvs3hXGe7720tWvKhcqxgPstAEBdOV1wquN+O0zWIEJE11o5JwR8F&#10;2O/Goy3m2nV8ofYaS5FCOOSowMTY5FKGwpDFMHMNceJ+nLcYE/Sl1B67FG5ruciylbRYcWow2NDB&#10;UPG4/loFQ9YO7h6+ymNnzt74IZweXaHUx6T/3oCI1Me3+OU+6TR/+QnPZ9IFcvc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J+/fb8AAADcAAAADwAAAAAAAAAAAAAAAACh&#10;AgAAZHJzL2Rvd25yZXYueG1sUEsFBgAAAAAEAAQA+QAAAI0DAAAAAA==&#10;" strokecolor="red" strokeweight="1pt">
                    <v:stroke dashstyle="dash" startarrow="block"/>
                  </v:shape>
                  <v:shape id="TextBox 69" o:spid="_x0000_s1115" type="#_x0000_t202" style="position:absolute;left:45242;top:22174;width:3785;height:2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nbB8QA&#10;AADcAAAADwAAAGRycy9kb3ducmV2LnhtbESPzWrDMBCE74W8g9hAb7Xk0JbEsWJCS6CnluYPclus&#10;jW1irYylxO7bV4VCjsPMfMPkxWhbcaPeN441pIkCQVw603ClYb/bPM1B+IBssHVMGn7IQ7GaPOSY&#10;GTfwN922oRIRwj5DDXUIXSalL2uy6BPXEUfv7HqLIcq+kqbHIcJtK2dKvUqLDceFGjt6q6m8bK9W&#10;w+HzfDo+q6/q3b50gxuVZLuQWj9Ox/USRKAx3MP/7Q+jYaZS+DsTj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52wfEAAAA3AAAAA8AAAAAAAAAAAAAAAAAmAIAAGRycy9k&#10;b3ducmV2LnhtbFBLBQYAAAAABAAEAPUAAACJAwAAAAA=&#10;" filled="f" stroked="f">
                    <v:textbox>
                      <w:txbxContent>
                        <w:p w:rsidR="00FF7504" w:rsidRPr="005F563B" w:rsidRDefault="00FF7504" w:rsidP="00FF7504">
                          <w:pPr>
                            <w:pStyle w:val="NormalWeb"/>
                            <w:spacing w:before="0" w:beforeAutospacing="0" w:after="60" w:afterAutospacing="0" w:line="216" w:lineRule="auto"/>
                            <w:rPr>
                              <w:sz w:val="16"/>
                              <w:szCs w:val="16"/>
                            </w:rPr>
                          </w:pPr>
                          <w:r w:rsidRPr="005F563B">
                            <w:rPr>
                              <w:rFonts w:ascii="Calibre Semibold" w:hAnsi="Calibre Semibold" w:cstheme="minorBidi"/>
                              <w:color w:val="FF0000"/>
                              <w:kern w:val="24"/>
                              <w:sz w:val="16"/>
                              <w:szCs w:val="16"/>
                            </w:rPr>
                            <w:t xml:space="preserve">CRI </w:t>
                          </w:r>
                        </w:p>
                      </w:txbxContent>
                    </v:textbox>
                  </v:shape>
                  <v:shape id="Flowchart: Data 202" o:spid="_x0000_s1116" type="#_x0000_t111" style="position:absolute;left:45796;top:31163;width:9289;height:4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JiU8MA&#10;AADcAAAADwAAAGRycy9kb3ducmV2LnhtbESPT2sCMRTE74LfITyhN026RSlboxRBaU/+66HHx+aZ&#10;Xd28LEnU7bdvhEKPw8z8hpkve9eKG4XYeNbwPFEgiCtvGrYavo7r8SuImJANtp5Jww9FWC6GgzmW&#10;xt95T7dDsiJDOJaooU6pK6WMVU0O48R3xNk7+eAwZRmsNAHvGe5aWSg1kw4bzgs1drSqqbocrk7D&#10;9iXE4vNsN8nK3VTtTt992Hqtn0b9+xuIRH36D/+1P4yGQhXwOJOP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JiU8MAAADcAAAADwAAAAAAAAAAAAAAAACYAgAAZHJzL2Rv&#10;d25yZXYueG1sUEsFBgAAAAAEAAQA9QAAAIgDAAAAAA==&#10;" filled="f" strokecolor="#41719c" strokeweight="1pt">
                    <v:textbox>
                      <w:txbxContent>
                        <w:p w:rsidR="00FF7504" w:rsidRPr="005F563B" w:rsidRDefault="00FF7504" w:rsidP="00FF7504">
                          <w:pPr>
                            <w:pStyle w:val="NormalWeb"/>
                            <w:spacing w:before="0" w:beforeAutospacing="0" w:after="120" w:afterAutospacing="0"/>
                            <w:jc w:val="center"/>
                            <w:rPr>
                              <w:sz w:val="16"/>
                              <w:szCs w:val="16"/>
                            </w:rPr>
                          </w:pPr>
                          <w:r w:rsidRPr="005F563B">
                            <w:rPr>
                              <w:rFonts w:eastAsia="SimSun" w:cstheme="minorBidi"/>
                              <w:color w:val="000000"/>
                              <w:kern w:val="24"/>
                              <w:sz w:val="16"/>
                              <w:szCs w:val="16"/>
                              <w:lang w:val="en-GB"/>
                            </w:rPr>
                            <w:t xml:space="preserve">YCbCR </w:t>
                          </w:r>
                          <w:r>
                            <w:rPr>
                              <w:rFonts w:eastAsia="SimSun" w:cstheme="minorBidi"/>
                              <w:color w:val="000000"/>
                              <w:kern w:val="24"/>
                              <w:sz w:val="16"/>
                              <w:szCs w:val="16"/>
                              <w:lang w:val="en-GB"/>
                            </w:rPr>
                            <w:t>ST 2084</w:t>
                          </w:r>
                          <w:r w:rsidRPr="005F563B">
                            <w:rPr>
                              <w:rFonts w:eastAsia="SimSun" w:cstheme="minorBidi"/>
                              <w:color w:val="000000" w:themeColor="text1"/>
                              <w:kern w:val="24"/>
                              <w:sz w:val="16"/>
                              <w:szCs w:val="16"/>
                            </w:rPr>
                            <w:br/>
                            <w:t>BT.2020</w:t>
                          </w:r>
                        </w:p>
                      </w:txbxContent>
                    </v:textbox>
                  </v:shape>
                  <v:shape id="Elbow Connector 203" o:spid="_x0000_s1117" type="#_x0000_t34" style="position:absolute;left:48933;top:28727;width:4865;height:8;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BaXsQAAADcAAAADwAAAGRycy9kb3ducmV2LnhtbESP3YrCMBSE7xd8h3AE79ZUZUW6RvGv&#10;oCBIdR/gbHO2LTYntclqfXsjCF4OM/MNM523phJXalxpWcGgH4EgzqwuOVfwc0o+JyCcR9ZYWSYF&#10;d3Iwn3U+phhre+OUrkefiwBhF6OCwvs6ltJlBRl0fVsTB+/PNgZ9kE0udYO3ADeVHEbRWBosOSwU&#10;WNOqoOx8/DcK5Gg/HiS/X/qQ2MOF15ul2e5SpXrddvENwlPr3+FXe6sVDKMRPM+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gFpexAAAANwAAAAPAAAAAAAAAAAA&#10;AAAAAKECAABkcnMvZG93bnJldi54bWxQSwUGAAAAAAQABAD5AAAAkgMAAAAA&#10;" strokecolor="#5b9bd5" strokeweight=".5pt">
                    <v:stroke endarrow="block"/>
                  </v:shape>
                </v:group>
                <v:shape id="Elbow Connector 204" o:spid="_x0000_s1118" type="#_x0000_t34" style="position:absolute;left:56412;top:6061;width:2075;height:0;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SoYMYAAADcAAAADwAAAGRycy9kb3ducmV2LnhtbESPT2vCQBTE7wW/w/KE3uomtlVJ3Yj2&#10;D4gIrdGLt9fsMwlm34bsqum3dwWhx2FmfsNMZ52pxZlaV1lWEA8iEMS51RUXCnbbr6cJCOeRNdaW&#10;ScEfOZilvYcpJtpeeEPnzBciQNglqKD0vkmkdHlJBt3ANsTBO9jWoA+yLaRu8RLgppbDKBpJgxWH&#10;hRIbei8pP2Yno+D1+fcno7X+XsQf+Yn3n6uRHK+Ueux38zcQnjr/H763l1rBMHqB25lwBGR6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lkqGDGAAAA3AAAAA8AAAAAAAAA&#10;AAAAAAAAoQIAAGRycy9kb3ducmV2LnhtbFBLBQYAAAAABAAEAPkAAACUAwAAAAA=&#10;" strokecolor="#5b9bd5" strokeweight=".5pt">
                  <v:stroke endarrow="block"/>
                </v:shape>
                <v:shape id="Flowchart: Data 205" o:spid="_x0000_s1119" type="#_x0000_t111" style="position:absolute;left:29404;top:3631;width:9589;height:4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y/jMIA&#10;AADcAAAADwAAAGRycy9kb3ducmV2LnhtbESP3WoCMRSE7wu+QziCdzXRYpGtUcqCWBCk/vT+sDlu&#10;lm5OliTq+vZGKPRymJlvmMWqd624UoiNZw2TsQJBXHnTcK3hdFy/zkHEhGyw9Uwa7hRhtRy8LLAw&#10;/sZ7uh5SLTKEY4EabEpdIWWsLDmMY98RZ+/sg8OUZailCXjLcNfKqVLv0mHDecFiR6Wl6vdwcRrO&#10;l9L83P1uY8vtN+2N4nXwb1qPhv3nB4hEffoP/7W/jIapmsHzTD4C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nL+MwgAAANwAAAAPAAAAAAAAAAAAAAAAAJgCAABkcnMvZG93&#10;bnJldi54bWxQSwUGAAAAAAQABAD1AAAAhwMAAAAA&#10;" filled="f" strokecolor="red" strokeweight="1pt">
                  <v:textbox>
                    <w:txbxContent>
                      <w:p w:rsidR="00FF7504" w:rsidRDefault="00FF7504" w:rsidP="00FF7504">
                        <w:pPr>
                          <w:pStyle w:val="NormalWeb"/>
                          <w:spacing w:before="0" w:beforeAutospacing="0" w:after="120" w:afterAutospacing="0"/>
                          <w:jc w:val="center"/>
                        </w:pPr>
                        <w:r>
                          <w:rPr>
                            <w:rFonts w:eastAsia="SimSun"/>
                            <w:color w:val="000000"/>
                            <w:kern w:val="24"/>
                            <w:sz w:val="16"/>
                            <w:szCs w:val="16"/>
                            <w:lang w:val="en-GB"/>
                          </w:rPr>
                          <w:t>YCbCR BT.1886</w:t>
                        </w:r>
                        <w:r>
                          <w:rPr>
                            <w:rFonts w:eastAsia="SimSun"/>
                            <w:color w:val="000000"/>
                            <w:kern w:val="24"/>
                            <w:sz w:val="16"/>
                            <w:szCs w:val="16"/>
                          </w:rPr>
                          <w:t>BT.2020</w:t>
                        </w:r>
                      </w:p>
                    </w:txbxContent>
                  </v:textbox>
                </v:shape>
                <v:shape id="Elbow Connector 206" o:spid="_x0000_s1120" type="#_x0000_t34" style="position:absolute;left:38034;top:6012;width:2920;height:26;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le2sMAAADcAAAADwAAAGRycy9kb3ducmV2LnhtbESP3YrCMBSE7xd8h3AE79ZUhbJUo/jL&#10;7oJe+PMAh+aYFpuT2kStb78RhL0cZuYbZjJrbSXu1PjSsYJBPwFBnDtdslFwOm4+v0D4gKyxckwK&#10;nuRhNu18TDDT7sF7uh+CERHCPkMFRQh1JqXPC7Lo+64mjt7ZNRZDlI2RusFHhNtKDpMklRZLjgsF&#10;1rQsKL8cblbB9/q8XehRe7vuVnPz/DWpy7eoVK/bzscgArXhP/xu/2gFwySF15l4BOT0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ZJXtrDAAAA3AAAAA8AAAAAAAAAAAAA&#10;AAAAoQIAAGRycy9kb3ducmV2LnhtbFBLBQYAAAAABAAEAPkAAACRAwAAAAA=&#10;" strokecolor="red" strokeweight=".5pt">
                  <v:stroke endarrow="block"/>
                </v:shape>
                <w10:anchorlock/>
              </v:group>
            </w:pict>
          </mc:Fallback>
        </mc:AlternateContent>
      </w:r>
    </w:p>
    <w:p w:rsidR="00FF7504" w:rsidRDefault="00FF7504" w:rsidP="00FF7504">
      <w:pPr>
        <w:pStyle w:val="Caption"/>
      </w:pPr>
      <w:r w:rsidRPr="006F4038">
        <w:t xml:space="preserve">Figure </w:t>
      </w:r>
      <w:r>
        <w:fldChar w:fldCharType="begin"/>
      </w:r>
      <w:r>
        <w:instrText xml:space="preserve"> SEQ Figure \* ARABIC </w:instrText>
      </w:r>
      <w:r>
        <w:fldChar w:fldCharType="separate"/>
      </w:r>
      <w:r>
        <w:rPr>
          <w:noProof/>
        </w:rPr>
        <w:t>7</w:t>
      </w:r>
      <w:r>
        <w:rPr>
          <w:noProof/>
        </w:rPr>
        <w:fldChar w:fldCharType="end"/>
      </w:r>
      <w:r w:rsidRPr="006F4038">
        <w:t>.</w:t>
      </w:r>
      <w:r w:rsidRPr="009A1A29">
        <w:t xml:space="preserve"> </w:t>
      </w:r>
      <w:r>
        <w:t>Post</w:t>
      </w:r>
      <w:r w:rsidRPr="009A1A29">
        <w:t xml:space="preserve">-processing </w:t>
      </w:r>
      <w:r>
        <w:t>using CRI for guided conversion from HDR/BT.2020 to SDR/BT.2020</w:t>
      </w:r>
    </w:p>
    <w:p w:rsidR="00FF7504" w:rsidRPr="006A3A1F" w:rsidRDefault="00FF7504" w:rsidP="00FF7504">
      <w:pPr>
        <w:pStyle w:val="BodyText"/>
        <w:spacing w:before="30" w:after="30"/>
        <w:rPr>
          <w:sz w:val="22"/>
          <w:szCs w:val="22"/>
        </w:rPr>
      </w:pPr>
      <w:r w:rsidRPr="006A3A1F">
        <w:rPr>
          <w:sz w:val="22"/>
          <w:szCs w:val="22"/>
        </w:rPr>
        <w:t xml:space="preserve">The following parameters of HEVC main10 bitstreams shall be specified to correctly display video </w:t>
      </w:r>
      <w:r>
        <w:rPr>
          <w:sz w:val="22"/>
          <w:szCs w:val="22"/>
        </w:rPr>
        <w:t>on</w:t>
      </w:r>
      <w:r w:rsidRPr="006A3A1F">
        <w:rPr>
          <w:sz w:val="22"/>
          <w:szCs w:val="22"/>
        </w:rPr>
        <w:t xml:space="preserve"> HDR10 compatible devices and to conduct </w:t>
      </w:r>
      <w:r>
        <w:rPr>
          <w:sz w:val="22"/>
          <w:szCs w:val="22"/>
        </w:rPr>
        <w:t xml:space="preserve">a guided mapping </w:t>
      </w:r>
      <w:r w:rsidRPr="006A3A1F">
        <w:rPr>
          <w:sz w:val="22"/>
          <w:szCs w:val="22"/>
        </w:rPr>
        <w:t>from SDR to HDR</w:t>
      </w:r>
      <w:r>
        <w:rPr>
          <w:sz w:val="22"/>
          <w:szCs w:val="22"/>
        </w:rPr>
        <w:t xml:space="preserve"> with CRI post-processing</w:t>
      </w:r>
      <w:r w:rsidRPr="006A3A1F">
        <w:rPr>
          <w:sz w:val="22"/>
          <w:szCs w:val="22"/>
        </w:rPr>
        <w:t xml:space="preserve">.  </w:t>
      </w:r>
    </w:p>
    <w:p w:rsidR="00FF7504" w:rsidRPr="006A3A1F" w:rsidRDefault="00FF7504" w:rsidP="00FF7504">
      <w:pPr>
        <w:pStyle w:val="BodyText"/>
        <w:numPr>
          <w:ilvl w:val="0"/>
          <w:numId w:val="3"/>
        </w:numPr>
        <w:spacing w:before="30" w:after="30"/>
        <w:rPr>
          <w:sz w:val="22"/>
          <w:szCs w:val="22"/>
        </w:rPr>
      </w:pPr>
      <w:r w:rsidRPr="006A3A1F">
        <w:rPr>
          <w:sz w:val="22"/>
          <w:szCs w:val="22"/>
        </w:rPr>
        <w:t>The transfer characteristics shall be set to ST 2084</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Each VUI parameter transfer_characteristics shall be present and to be set to 16.</w:t>
      </w:r>
    </w:p>
    <w:p w:rsidR="00FF7504" w:rsidRPr="006A3A1F" w:rsidRDefault="00FF7504" w:rsidP="00FF7504">
      <w:pPr>
        <w:pStyle w:val="BodyTextfirstgraph"/>
        <w:numPr>
          <w:ilvl w:val="0"/>
          <w:numId w:val="3"/>
        </w:numPr>
        <w:rPr>
          <w:sz w:val="22"/>
          <w:szCs w:val="22"/>
        </w:rPr>
      </w:pPr>
      <w:r w:rsidRPr="006A3A1F">
        <w:rPr>
          <w:sz w:val="22"/>
          <w:szCs w:val="22"/>
        </w:rPr>
        <w:t xml:space="preserve">The color space container shall be Rec.2020 </w:t>
      </w:r>
      <w:r w:rsidRPr="006A3A1F">
        <w:rPr>
          <w:sz w:val="22"/>
          <w:szCs w:val="22"/>
        </w:rPr>
        <w:fldChar w:fldCharType="begin"/>
      </w:r>
      <w:r w:rsidRPr="006A3A1F">
        <w:rPr>
          <w:sz w:val="22"/>
          <w:szCs w:val="22"/>
        </w:rPr>
        <w:instrText xml:space="preserve"> REF _Ref420421750 \r \h </w:instrText>
      </w:r>
      <w:r>
        <w:rPr>
          <w:sz w:val="22"/>
          <w:szCs w:val="22"/>
        </w:rPr>
        <w:instrText xml:space="preserve"> \* MERGEFORMAT </w:instrText>
      </w:r>
      <w:r w:rsidRPr="006A3A1F">
        <w:rPr>
          <w:sz w:val="22"/>
          <w:szCs w:val="22"/>
        </w:rPr>
      </w:r>
      <w:r w:rsidRPr="006A3A1F">
        <w:rPr>
          <w:sz w:val="22"/>
          <w:szCs w:val="22"/>
        </w:rPr>
        <w:fldChar w:fldCharType="separate"/>
      </w:r>
      <w:r w:rsidRPr="006A3A1F">
        <w:rPr>
          <w:sz w:val="22"/>
          <w:szCs w:val="22"/>
        </w:rPr>
        <w:t>[5]</w:t>
      </w:r>
      <w:r w:rsidRPr="006A3A1F">
        <w:rPr>
          <w:sz w:val="22"/>
          <w:szCs w:val="22"/>
        </w:rPr>
        <w:fldChar w:fldCharType="end"/>
      </w:r>
      <w:r w:rsidRPr="006A3A1F">
        <w:rPr>
          <w:sz w:val="22"/>
          <w:szCs w:val="22"/>
        </w:rPr>
        <w:t>, non-constant luminance, i.e.,</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Each VUI parameter colour_primaries shall be set equal to 9.</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Each VUI parameter matrix_coeffs shall be set equal to 9.</w:t>
      </w:r>
    </w:p>
    <w:p w:rsidR="00FF7504" w:rsidRPr="006A3A1F" w:rsidRDefault="00FF7504" w:rsidP="00FF7504">
      <w:pPr>
        <w:pStyle w:val="BodyText"/>
        <w:numPr>
          <w:ilvl w:val="0"/>
          <w:numId w:val="3"/>
        </w:numPr>
        <w:spacing w:before="30" w:after="30"/>
        <w:rPr>
          <w:sz w:val="22"/>
          <w:szCs w:val="22"/>
        </w:rPr>
      </w:pPr>
      <w:r w:rsidRPr="006A3A1F">
        <w:rPr>
          <w:sz w:val="22"/>
          <w:szCs w:val="22"/>
        </w:rPr>
        <w:t>The bitdepth shall be 10 bits with sample values in the standard range, i.e.,</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Each SPS shall have bit_depth_luma_minus8 and bit_depth_chroma_minus8 set to 2.</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Each VUI parameter video_full_range_flag shall be set to 0.</w:t>
      </w:r>
    </w:p>
    <w:p w:rsidR="00FF7504" w:rsidRPr="006A3A1F" w:rsidRDefault="00FF7504" w:rsidP="00FF7504">
      <w:pPr>
        <w:pStyle w:val="BodyText"/>
        <w:numPr>
          <w:ilvl w:val="0"/>
          <w:numId w:val="3"/>
        </w:numPr>
        <w:spacing w:before="30" w:after="30"/>
        <w:rPr>
          <w:sz w:val="22"/>
          <w:szCs w:val="22"/>
        </w:rPr>
      </w:pPr>
      <w:r w:rsidRPr="006A3A1F">
        <w:rPr>
          <w:sz w:val="22"/>
          <w:szCs w:val="22"/>
        </w:rPr>
        <w:t>The CRI SEI message shall be included, the following parameters of CRI shall be specified:</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the value of colour_remap_video_signal_info_present_flag set equal to 1</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the value of colour_remap_transfer_function set to 1, 6, 14 or 15.</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the value of colour_remap_full_range_flag shall be set to 0.</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the value of colour_remap_primaries shall be set to 9.</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the value of colour_remap_matrix_coefficients shall be set to 9.</w:t>
      </w:r>
    </w:p>
    <w:p w:rsidR="00FF7504" w:rsidRPr="006A3A1F" w:rsidRDefault="00FF7504" w:rsidP="00FF7504">
      <w:pPr>
        <w:pStyle w:val="BodyText"/>
        <w:numPr>
          <w:ilvl w:val="1"/>
          <w:numId w:val="3"/>
        </w:numPr>
        <w:spacing w:before="30" w:after="30"/>
        <w:rPr>
          <w:sz w:val="22"/>
          <w:szCs w:val="22"/>
          <w:lang w:val="en-CA"/>
        </w:rPr>
      </w:pPr>
      <w:r w:rsidRPr="006A3A1F">
        <w:rPr>
          <w:sz w:val="22"/>
          <w:szCs w:val="22"/>
          <w:lang w:val="en-CA"/>
        </w:rPr>
        <w:t>the value of colour_remap_output_bit_depth shall be set to 10.</w:t>
      </w:r>
    </w:p>
    <w:p w:rsidR="0083723C" w:rsidRDefault="0083723C">
      <w:bookmarkStart w:id="1" w:name="_GoBack"/>
      <w:bookmarkEnd w:id="1"/>
    </w:p>
    <w:sectPr w:rsidR="008372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e Semibold">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277862AD"/>
    <w:multiLevelType w:val="hybridMultilevel"/>
    <w:tmpl w:val="289E7F8A"/>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 w15:restartNumberingAfterBreak="0">
    <w:nsid w:val="6E4C1C3B"/>
    <w:multiLevelType w:val="multilevel"/>
    <w:tmpl w:val="C6ECE012"/>
    <w:lvl w:ilvl="0">
      <w:start w:val="1"/>
      <w:numFmt w:val="upperLetter"/>
      <w:suff w:val="nothing"/>
      <w:lvlText w:val="%1"/>
      <w:lvlJc w:val="left"/>
      <w:pPr>
        <w:ind w:left="360" w:hanging="360"/>
      </w:pPr>
      <w:rPr>
        <w:rFonts w:ascii="Times New Roman" w:hAnsi="Times New Roman" w:cs="Times New Roman" w:hint="default"/>
        <w:vanish/>
        <w:webHidden w:val="0"/>
        <w:color w:val="FFFFFF"/>
        <w:specVanish w:val="0"/>
      </w:rPr>
    </w:lvl>
    <w:lvl w:ilvl="1">
      <w:start w:val="3"/>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sanovskyy, Dmytro">
    <w15:presenceInfo w15:providerId="AD" w15:userId="S-1-5-21-945540591-4024260831-3861152641-10171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504"/>
    <w:rsid w:val="00003D8D"/>
    <w:rsid w:val="00004402"/>
    <w:rsid w:val="0002243B"/>
    <w:rsid w:val="00023962"/>
    <w:rsid w:val="0003128B"/>
    <w:rsid w:val="00034344"/>
    <w:rsid w:val="00044855"/>
    <w:rsid w:val="00047689"/>
    <w:rsid w:val="00067119"/>
    <w:rsid w:val="000855E5"/>
    <w:rsid w:val="000943BD"/>
    <w:rsid w:val="00094A5D"/>
    <w:rsid w:val="000A0466"/>
    <w:rsid w:val="000B4F3B"/>
    <w:rsid w:val="000B7116"/>
    <w:rsid w:val="000C012F"/>
    <w:rsid w:val="000C16C4"/>
    <w:rsid w:val="000C4056"/>
    <w:rsid w:val="000E1169"/>
    <w:rsid w:val="000E73A3"/>
    <w:rsid w:val="000E7FFD"/>
    <w:rsid w:val="001271E9"/>
    <w:rsid w:val="00127864"/>
    <w:rsid w:val="00130480"/>
    <w:rsid w:val="00136E72"/>
    <w:rsid w:val="00175FC1"/>
    <w:rsid w:val="0018571B"/>
    <w:rsid w:val="00193C15"/>
    <w:rsid w:val="001A0AFE"/>
    <w:rsid w:val="001B0847"/>
    <w:rsid w:val="001B464E"/>
    <w:rsid w:val="001C298E"/>
    <w:rsid w:val="001C4D41"/>
    <w:rsid w:val="001C5533"/>
    <w:rsid w:val="001C732F"/>
    <w:rsid w:val="001D37FE"/>
    <w:rsid w:val="001E025C"/>
    <w:rsid w:val="001E2210"/>
    <w:rsid w:val="001E6CDC"/>
    <w:rsid w:val="001F59C4"/>
    <w:rsid w:val="0020253F"/>
    <w:rsid w:val="0021527E"/>
    <w:rsid w:val="00217F26"/>
    <w:rsid w:val="00223E3B"/>
    <w:rsid w:val="0022739A"/>
    <w:rsid w:val="00241B34"/>
    <w:rsid w:val="00243F58"/>
    <w:rsid w:val="0025624C"/>
    <w:rsid w:val="00257C53"/>
    <w:rsid w:val="00265B8A"/>
    <w:rsid w:val="002725D4"/>
    <w:rsid w:val="00272813"/>
    <w:rsid w:val="002763F8"/>
    <w:rsid w:val="002A1D6D"/>
    <w:rsid w:val="002B0836"/>
    <w:rsid w:val="002B0C80"/>
    <w:rsid w:val="002D7A18"/>
    <w:rsid w:val="002E4029"/>
    <w:rsid w:val="002F77C7"/>
    <w:rsid w:val="00311352"/>
    <w:rsid w:val="003126DE"/>
    <w:rsid w:val="003317D7"/>
    <w:rsid w:val="00356DC4"/>
    <w:rsid w:val="00362465"/>
    <w:rsid w:val="00363B29"/>
    <w:rsid w:val="00394853"/>
    <w:rsid w:val="003971AA"/>
    <w:rsid w:val="003C15C2"/>
    <w:rsid w:val="003F4862"/>
    <w:rsid w:val="004076B5"/>
    <w:rsid w:val="004134BF"/>
    <w:rsid w:val="00416CB3"/>
    <w:rsid w:val="00416D56"/>
    <w:rsid w:val="004563C3"/>
    <w:rsid w:val="004650FD"/>
    <w:rsid w:val="00495989"/>
    <w:rsid w:val="004D65BC"/>
    <w:rsid w:val="004E38B5"/>
    <w:rsid w:val="00500FB9"/>
    <w:rsid w:val="00501A00"/>
    <w:rsid w:val="00507CA7"/>
    <w:rsid w:val="00514952"/>
    <w:rsid w:val="00526B77"/>
    <w:rsid w:val="0053000B"/>
    <w:rsid w:val="005363DC"/>
    <w:rsid w:val="0054007F"/>
    <w:rsid w:val="00540FA3"/>
    <w:rsid w:val="00550CB1"/>
    <w:rsid w:val="00564694"/>
    <w:rsid w:val="00564AA8"/>
    <w:rsid w:val="00566427"/>
    <w:rsid w:val="00567321"/>
    <w:rsid w:val="00575416"/>
    <w:rsid w:val="005777F4"/>
    <w:rsid w:val="005916B3"/>
    <w:rsid w:val="005C360A"/>
    <w:rsid w:val="005C6801"/>
    <w:rsid w:val="005D4122"/>
    <w:rsid w:val="005E605C"/>
    <w:rsid w:val="005F0AED"/>
    <w:rsid w:val="0060329D"/>
    <w:rsid w:val="00605FCF"/>
    <w:rsid w:val="0061286F"/>
    <w:rsid w:val="00624BDE"/>
    <w:rsid w:val="00624C44"/>
    <w:rsid w:val="00630D25"/>
    <w:rsid w:val="006365F5"/>
    <w:rsid w:val="00654B2A"/>
    <w:rsid w:val="00672DCF"/>
    <w:rsid w:val="006754B0"/>
    <w:rsid w:val="00692BA2"/>
    <w:rsid w:val="00693B28"/>
    <w:rsid w:val="00697E0B"/>
    <w:rsid w:val="006B65FF"/>
    <w:rsid w:val="006C18DC"/>
    <w:rsid w:val="006C4E13"/>
    <w:rsid w:val="006C62E3"/>
    <w:rsid w:val="006C7C42"/>
    <w:rsid w:val="006D599E"/>
    <w:rsid w:val="006D5A5A"/>
    <w:rsid w:val="006D679B"/>
    <w:rsid w:val="006E15FF"/>
    <w:rsid w:val="006F0F09"/>
    <w:rsid w:val="00700FF9"/>
    <w:rsid w:val="00706531"/>
    <w:rsid w:val="007067D4"/>
    <w:rsid w:val="007333F8"/>
    <w:rsid w:val="00752A71"/>
    <w:rsid w:val="0076786B"/>
    <w:rsid w:val="007A06AC"/>
    <w:rsid w:val="007A0ADA"/>
    <w:rsid w:val="007A6C61"/>
    <w:rsid w:val="007E7FC4"/>
    <w:rsid w:val="007F1AE4"/>
    <w:rsid w:val="00814308"/>
    <w:rsid w:val="00824C79"/>
    <w:rsid w:val="0083723C"/>
    <w:rsid w:val="00846E74"/>
    <w:rsid w:val="00847BE7"/>
    <w:rsid w:val="00847F80"/>
    <w:rsid w:val="00852FBC"/>
    <w:rsid w:val="00854222"/>
    <w:rsid w:val="00861E18"/>
    <w:rsid w:val="00863696"/>
    <w:rsid w:val="00863D09"/>
    <w:rsid w:val="00865407"/>
    <w:rsid w:val="00874CAC"/>
    <w:rsid w:val="0089028B"/>
    <w:rsid w:val="00894C98"/>
    <w:rsid w:val="00895160"/>
    <w:rsid w:val="008B2784"/>
    <w:rsid w:val="008C01CB"/>
    <w:rsid w:val="008D4BC2"/>
    <w:rsid w:val="008E552E"/>
    <w:rsid w:val="008E7143"/>
    <w:rsid w:val="008F0295"/>
    <w:rsid w:val="00902995"/>
    <w:rsid w:val="00905572"/>
    <w:rsid w:val="0091300F"/>
    <w:rsid w:val="00930A10"/>
    <w:rsid w:val="00955FE7"/>
    <w:rsid w:val="009719FA"/>
    <w:rsid w:val="00982817"/>
    <w:rsid w:val="00982996"/>
    <w:rsid w:val="009858D5"/>
    <w:rsid w:val="00993092"/>
    <w:rsid w:val="009A0AE1"/>
    <w:rsid w:val="009A2DD4"/>
    <w:rsid w:val="009B5E20"/>
    <w:rsid w:val="009D2695"/>
    <w:rsid w:val="009D75E5"/>
    <w:rsid w:val="009E04C2"/>
    <w:rsid w:val="009F0294"/>
    <w:rsid w:val="00A16AE6"/>
    <w:rsid w:val="00A27901"/>
    <w:rsid w:val="00A34076"/>
    <w:rsid w:val="00A3763F"/>
    <w:rsid w:val="00A50954"/>
    <w:rsid w:val="00A525BF"/>
    <w:rsid w:val="00A53D27"/>
    <w:rsid w:val="00A55EA4"/>
    <w:rsid w:val="00A6100F"/>
    <w:rsid w:val="00A75C22"/>
    <w:rsid w:val="00A90B22"/>
    <w:rsid w:val="00AB21F6"/>
    <w:rsid w:val="00AB6112"/>
    <w:rsid w:val="00AC2C63"/>
    <w:rsid w:val="00AE0EBB"/>
    <w:rsid w:val="00AE710B"/>
    <w:rsid w:val="00AE7B95"/>
    <w:rsid w:val="00AF0A65"/>
    <w:rsid w:val="00AF3C7E"/>
    <w:rsid w:val="00B31C91"/>
    <w:rsid w:val="00B33EE2"/>
    <w:rsid w:val="00B571FF"/>
    <w:rsid w:val="00B90CF7"/>
    <w:rsid w:val="00B95C4F"/>
    <w:rsid w:val="00BA72FC"/>
    <w:rsid w:val="00BA7914"/>
    <w:rsid w:val="00BA79D7"/>
    <w:rsid w:val="00BC6EEF"/>
    <w:rsid w:val="00BE0098"/>
    <w:rsid w:val="00BE2DB9"/>
    <w:rsid w:val="00BF4CAD"/>
    <w:rsid w:val="00C040D1"/>
    <w:rsid w:val="00C0578F"/>
    <w:rsid w:val="00C05EE5"/>
    <w:rsid w:val="00C07881"/>
    <w:rsid w:val="00C105AD"/>
    <w:rsid w:val="00C416A3"/>
    <w:rsid w:val="00C42927"/>
    <w:rsid w:val="00C526FC"/>
    <w:rsid w:val="00CB5128"/>
    <w:rsid w:val="00CC2A98"/>
    <w:rsid w:val="00CC400D"/>
    <w:rsid w:val="00CD6EA6"/>
    <w:rsid w:val="00CF3225"/>
    <w:rsid w:val="00D0749C"/>
    <w:rsid w:val="00D106EA"/>
    <w:rsid w:val="00D25C88"/>
    <w:rsid w:val="00D3439F"/>
    <w:rsid w:val="00D41E80"/>
    <w:rsid w:val="00D845FC"/>
    <w:rsid w:val="00D93DCC"/>
    <w:rsid w:val="00D97FA2"/>
    <w:rsid w:val="00DA546E"/>
    <w:rsid w:val="00DB46D4"/>
    <w:rsid w:val="00DC4FFE"/>
    <w:rsid w:val="00DE3E9F"/>
    <w:rsid w:val="00DE6D90"/>
    <w:rsid w:val="00DF1AF1"/>
    <w:rsid w:val="00E050CC"/>
    <w:rsid w:val="00E0557D"/>
    <w:rsid w:val="00E41DA4"/>
    <w:rsid w:val="00E43F1C"/>
    <w:rsid w:val="00E52A8D"/>
    <w:rsid w:val="00E61F03"/>
    <w:rsid w:val="00E624CD"/>
    <w:rsid w:val="00E93076"/>
    <w:rsid w:val="00E97459"/>
    <w:rsid w:val="00EA655C"/>
    <w:rsid w:val="00EB552C"/>
    <w:rsid w:val="00EB7FCB"/>
    <w:rsid w:val="00ED5ABE"/>
    <w:rsid w:val="00EF0144"/>
    <w:rsid w:val="00EF2711"/>
    <w:rsid w:val="00F121B4"/>
    <w:rsid w:val="00F1779F"/>
    <w:rsid w:val="00F235C8"/>
    <w:rsid w:val="00F25EE9"/>
    <w:rsid w:val="00F4337C"/>
    <w:rsid w:val="00F441EA"/>
    <w:rsid w:val="00F67C82"/>
    <w:rsid w:val="00F81D69"/>
    <w:rsid w:val="00F8239D"/>
    <w:rsid w:val="00F93FB1"/>
    <w:rsid w:val="00F95CBA"/>
    <w:rsid w:val="00FD11C5"/>
    <w:rsid w:val="00FE4C3D"/>
    <w:rsid w:val="00FE53EB"/>
    <w:rsid w:val="00FF1762"/>
    <w:rsid w:val="00FF7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BD2E13-D496-45D1-87AF-1670C4E01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504"/>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FF7504"/>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FF7504"/>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FF7504"/>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FF7504"/>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FF7504"/>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FF7504"/>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FF7504"/>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FF7504"/>
    <w:pPr>
      <w:keepNext/>
      <w:numPr>
        <w:ilvl w:val="7"/>
        <w:numId w:val="1"/>
      </w:numPr>
      <w:tabs>
        <w:tab w:val="left" w:pos="1800"/>
      </w:tabs>
      <w:spacing w:before="240" w:after="60"/>
      <w:ind w:left="1800" w:hanging="180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7504"/>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FF7504"/>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FF7504"/>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FF7504"/>
    <w:rPr>
      <w:rFonts w:ascii="Times New Roman Bold" w:eastAsia="Times New Roman" w:hAnsi="Times New Roman Bold" w:cs="Times New Roman"/>
      <w:b/>
      <w:bCs/>
      <w:sz w:val="24"/>
      <w:szCs w:val="28"/>
    </w:rPr>
  </w:style>
  <w:style w:type="character" w:customStyle="1" w:styleId="Heading5Char">
    <w:name w:val="Heading 5 Char"/>
    <w:basedOn w:val="DefaultParagraphFont"/>
    <w:link w:val="Heading5"/>
    <w:rsid w:val="00FF7504"/>
    <w:rPr>
      <w:rFonts w:ascii="Times New Roman" w:eastAsia="Times New Roman" w:hAnsi="Times New Roman" w:cs="Times New Roman"/>
      <w:b/>
      <w:bCs/>
      <w:i/>
      <w:iCs/>
      <w:sz w:val="24"/>
      <w:szCs w:val="26"/>
    </w:rPr>
  </w:style>
  <w:style w:type="character" w:customStyle="1" w:styleId="Heading6Char">
    <w:name w:val="Heading 6 Char"/>
    <w:basedOn w:val="DefaultParagraphFont"/>
    <w:link w:val="Heading6"/>
    <w:rsid w:val="00FF7504"/>
    <w:rPr>
      <w:rFonts w:ascii="Times New Roman" w:eastAsia="Times New Roman" w:hAnsi="Times New Roman" w:cs="Times New Roman"/>
      <w:b/>
      <w:bCs/>
    </w:rPr>
  </w:style>
  <w:style w:type="character" w:customStyle="1" w:styleId="Heading7Char">
    <w:name w:val="Heading 7 Char"/>
    <w:basedOn w:val="DefaultParagraphFont"/>
    <w:link w:val="Heading7"/>
    <w:rsid w:val="00FF7504"/>
    <w:rPr>
      <w:rFonts w:ascii="Times New Roman" w:eastAsia="Times New Roman" w:hAnsi="Times New Roman" w:cs="Times New Roman"/>
      <w:szCs w:val="24"/>
    </w:rPr>
  </w:style>
  <w:style w:type="character" w:customStyle="1" w:styleId="Heading8Char">
    <w:name w:val="Heading 8 Char"/>
    <w:basedOn w:val="DefaultParagraphFont"/>
    <w:link w:val="Heading8"/>
    <w:rsid w:val="00FF7504"/>
    <w:rPr>
      <w:rFonts w:ascii="Times New Roman" w:eastAsia="Times New Roman" w:hAnsi="Times New Roman" w:cs="Times New Roman"/>
      <w:i/>
      <w:iCs/>
      <w:szCs w:val="24"/>
    </w:rPr>
  </w:style>
  <w:style w:type="character" w:styleId="Hyperlink">
    <w:name w:val="Hyperlink"/>
    <w:rsid w:val="00FF7504"/>
    <w:rPr>
      <w:color w:val="0000FF"/>
      <w:u w:val="single"/>
    </w:rPr>
  </w:style>
  <w:style w:type="character" w:customStyle="1" w:styleId="Annex2Char">
    <w:name w:val="Annex 2 Char"/>
    <w:link w:val="Annex2"/>
    <w:uiPriority w:val="99"/>
    <w:locked/>
    <w:rsid w:val="00FF7504"/>
    <w:rPr>
      <w:b/>
      <w:bCs/>
      <w:lang w:val="en-GB"/>
    </w:rPr>
  </w:style>
  <w:style w:type="paragraph" w:customStyle="1" w:styleId="Annex2">
    <w:name w:val="Annex 2"/>
    <w:basedOn w:val="Normal"/>
    <w:next w:val="Normal"/>
    <w:link w:val="Annex2Char"/>
    <w:uiPriority w:val="99"/>
    <w:qFormat/>
    <w:rsid w:val="00FF7504"/>
    <w:pPr>
      <w:keepNext/>
      <w:keepLines/>
      <w:tabs>
        <w:tab w:val="clear" w:pos="360"/>
        <w:tab w:val="clear" w:pos="720"/>
        <w:tab w:val="clear" w:pos="1080"/>
        <w:tab w:val="left" w:pos="794"/>
        <w:tab w:val="num" w:pos="1020"/>
        <w:tab w:val="left" w:pos="1191"/>
        <w:tab w:val="num" w:pos="1440"/>
        <w:tab w:val="left" w:pos="1588"/>
        <w:tab w:val="left" w:pos="1985"/>
        <w:tab w:val="left" w:pos="4853"/>
        <w:tab w:val="right" w:pos="9691"/>
      </w:tabs>
      <w:spacing w:before="313"/>
      <w:ind w:left="1440" w:hanging="360"/>
      <w:jc w:val="both"/>
      <w:textAlignment w:val="auto"/>
      <w:outlineLvl w:val="1"/>
    </w:pPr>
    <w:rPr>
      <w:rFonts w:asciiTheme="minorHAnsi" w:eastAsiaTheme="minorHAnsi" w:hAnsiTheme="minorHAnsi" w:cstheme="minorBidi"/>
      <w:b/>
      <w:bCs/>
      <w:szCs w:val="22"/>
      <w:lang w:val="en-GB"/>
    </w:rPr>
  </w:style>
  <w:style w:type="paragraph" w:styleId="Caption">
    <w:name w:val="caption"/>
    <w:basedOn w:val="Normal"/>
    <w:next w:val="Normal"/>
    <w:unhideWhenUsed/>
    <w:qFormat/>
    <w:rsid w:val="00FF7504"/>
    <w:pPr>
      <w:spacing w:before="0" w:after="200"/>
      <w:jc w:val="center"/>
    </w:pPr>
    <w:rPr>
      <w:b/>
      <w:iCs/>
      <w:sz w:val="18"/>
      <w:szCs w:val="18"/>
    </w:rPr>
  </w:style>
  <w:style w:type="paragraph" w:styleId="NormalWeb">
    <w:name w:val="Normal (Web)"/>
    <w:basedOn w:val="Normal"/>
    <w:uiPriority w:val="99"/>
    <w:unhideWhenUsed/>
    <w:rsid w:val="00FF7504"/>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rPr>
  </w:style>
  <w:style w:type="paragraph" w:styleId="BodyText">
    <w:name w:val="Body Text"/>
    <w:basedOn w:val="Normal"/>
    <w:link w:val="BodyTextChar"/>
    <w:uiPriority w:val="99"/>
    <w:unhideWhenUsed/>
    <w:rsid w:val="00FF7504"/>
    <w:pPr>
      <w:tabs>
        <w:tab w:val="clear" w:pos="360"/>
        <w:tab w:val="clear" w:pos="720"/>
        <w:tab w:val="clear" w:pos="1080"/>
        <w:tab w:val="clear" w:pos="1440"/>
      </w:tabs>
      <w:overflowPunct/>
      <w:autoSpaceDE/>
      <w:autoSpaceDN/>
      <w:adjustRightInd/>
      <w:spacing w:before="0" w:after="120"/>
      <w:jc w:val="both"/>
      <w:textAlignment w:val="auto"/>
    </w:pPr>
    <w:rPr>
      <w:rFonts w:eastAsia="MS Mincho"/>
      <w:sz w:val="24"/>
      <w:szCs w:val="24"/>
    </w:rPr>
  </w:style>
  <w:style w:type="character" w:customStyle="1" w:styleId="BodyTextChar">
    <w:name w:val="Body Text Char"/>
    <w:basedOn w:val="DefaultParagraphFont"/>
    <w:link w:val="BodyText"/>
    <w:uiPriority w:val="99"/>
    <w:rsid w:val="00FF7504"/>
    <w:rPr>
      <w:rFonts w:ascii="Times New Roman" w:eastAsia="MS Mincho" w:hAnsi="Times New Roman" w:cs="Times New Roman"/>
      <w:sz w:val="24"/>
      <w:szCs w:val="24"/>
    </w:rPr>
  </w:style>
  <w:style w:type="paragraph" w:customStyle="1" w:styleId="BodyTextfirstgraph">
    <w:name w:val="Body Text (first graph)"/>
    <w:basedOn w:val="BodyText"/>
    <w:next w:val="BodyText"/>
    <w:link w:val="BodyTextfirstgraphChar"/>
    <w:uiPriority w:val="99"/>
    <w:qFormat/>
    <w:rsid w:val="00FF7504"/>
    <w:pPr>
      <w:spacing w:before="30" w:after="30"/>
    </w:pPr>
    <w:rPr>
      <w:rFonts w:eastAsia="Times New Roman"/>
    </w:rPr>
  </w:style>
  <w:style w:type="character" w:customStyle="1" w:styleId="BodyTextfirstgraphChar">
    <w:name w:val="Body Text (first graph) Char"/>
    <w:link w:val="BodyTextfirstgraph"/>
    <w:uiPriority w:val="99"/>
    <w:locked/>
    <w:rsid w:val="00FF75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phenix.it-sudparis.eu/jct/doc_end_user/documents/17_Valencia/wg11/JCTVC-Q0074-v4.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1355</Words>
  <Characters>7729</Characters>
  <Application>Microsoft Office Word</Application>
  <DocSecurity>0</DocSecurity>
  <Lines>64</Lines>
  <Paragraphs>18</Paragraphs>
  <ScaleCrop>false</ScaleCrop>
  <Company>Qualcomm Incorporated</Company>
  <LinksUpToDate>false</LinksUpToDate>
  <CharactersWithSpaces>9066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Rusanovskyy, Dmytro</dc:creator>
  <cp:keywords/>
  <dc:description/>
  <cp:lastModifiedBy>Rusanovskyy, Dmytro</cp:lastModifiedBy>
  <cp:revision>2</cp:revision>
  <dcterms:created xsi:type="dcterms:W3CDTF">2016-05-17T19:53:00Z</dcterms:created>
  <dcterms:modified xsi:type="dcterms:W3CDTF">2016-05-17T19:54:00Z</dcterms:modified>
</cp:coreProperties>
</file>