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C33E4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DED4B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96630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  <w:r w:rsidR="0096630B">
              <w:rPr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6630B" w:rsidRDefault="0096630B" w:rsidP="009663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96630B">
              <w:rPr>
                <w:b/>
                <w:szCs w:val="22"/>
                <w:lang w:val="en-CA"/>
              </w:rPr>
              <w:t>Cross-check of JCTVC-X0041: Usage of CRI for HDR video compression with dynamic range adaptation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210B2" w:rsidRDefault="0096630B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Dmytro Rusanovskyy</w:t>
            </w:r>
            <w:r w:rsidR="00E61DAC" w:rsidRPr="00367021">
              <w:rPr>
                <w:szCs w:val="22"/>
                <w:lang w:val="en-CA"/>
              </w:rPr>
              <w:br/>
            </w: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96630B" w:rsidRPr="0090167E">
                <w:rPr>
                  <w:rStyle w:val="Hyperlink"/>
                  <w:szCs w:val="22"/>
                  <w:lang w:val="en-CA"/>
                </w:rPr>
                <w:t>dmytror@qti.qualcomm.com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96630B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  <w:bookmarkStart w:id="0" w:name="_GoBack"/>
            <w:bookmarkEnd w:id="0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6630B" w:rsidRDefault="0011057F" w:rsidP="00725E47">
      <w:pPr>
        <w:tabs>
          <w:tab w:val="left" w:pos="6480"/>
        </w:tabs>
        <w:jc w:val="both"/>
        <w:rPr>
          <w:lang w:val="en-CA"/>
        </w:rPr>
      </w:pPr>
      <w:r>
        <w:rPr>
          <w:lang w:val="en-CA"/>
        </w:rPr>
        <w:t xml:space="preserve">This document reports </w:t>
      </w:r>
      <w:r w:rsidR="007479E5">
        <w:rPr>
          <w:lang w:val="en-CA"/>
        </w:rPr>
        <w:t xml:space="preserve">a </w:t>
      </w:r>
      <w:r>
        <w:rPr>
          <w:lang w:val="en-CA"/>
        </w:rPr>
        <w:t xml:space="preserve">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96630B">
        <w:rPr>
          <w:lang w:val="en-CA"/>
        </w:rPr>
        <w:t>41 on u</w:t>
      </w:r>
      <w:r w:rsidR="0096630B" w:rsidRPr="0096630B">
        <w:rPr>
          <w:lang w:val="en-CA"/>
        </w:rPr>
        <w:t xml:space="preserve">sage of </w:t>
      </w:r>
      <w:r w:rsidR="0096630B">
        <w:rPr>
          <w:lang w:val="en-CA"/>
        </w:rPr>
        <w:t xml:space="preserve">color remapping information (CRI) SEI message </w:t>
      </w:r>
      <w:r w:rsidR="007479E5">
        <w:rPr>
          <w:lang w:val="en-CA"/>
        </w:rPr>
        <w:t xml:space="preserve">for improvement of </w:t>
      </w:r>
      <w:r w:rsidR="00AD5163">
        <w:rPr>
          <w:lang w:val="en-CA"/>
        </w:rPr>
        <w:t xml:space="preserve">compression </w:t>
      </w:r>
      <w:r w:rsidR="0096630B">
        <w:rPr>
          <w:lang w:val="en-CA"/>
        </w:rPr>
        <w:t xml:space="preserve">efficiency of HEVC </w:t>
      </w:r>
      <w:r w:rsidR="00AD5163">
        <w:rPr>
          <w:lang w:val="en-CA"/>
        </w:rPr>
        <w:t xml:space="preserve">Main10 </w:t>
      </w:r>
      <w:r w:rsidR="0096630B">
        <w:rPr>
          <w:lang w:val="en-CA"/>
        </w:rPr>
        <w:t xml:space="preserve">for HDR/WCG video signals. The contribution </w:t>
      </w:r>
      <w:r w:rsidR="007479E5">
        <w:rPr>
          <w:lang w:val="en-CA"/>
        </w:rPr>
        <w:t>JCTVC-</w:t>
      </w:r>
      <w:r w:rsidR="0096630B">
        <w:rPr>
          <w:lang w:val="en-CA"/>
        </w:rPr>
        <w:t xml:space="preserve">X0041 reports three different CRI configurations with 33, 17 and 9 pivot points targeting different accuracy of the Dynamical Range </w:t>
      </w:r>
      <w:r w:rsidR="00162268">
        <w:rPr>
          <w:lang w:val="en-CA"/>
        </w:rPr>
        <w:t>Adjustment</w:t>
      </w:r>
      <w:r w:rsidR="0096630B">
        <w:rPr>
          <w:lang w:val="en-CA"/>
        </w:rPr>
        <w:t xml:space="preserve"> model</w:t>
      </w:r>
      <w:r w:rsidR="00162268">
        <w:rPr>
          <w:lang w:val="en-CA"/>
        </w:rPr>
        <w:t>ing</w:t>
      </w:r>
      <w:r w:rsidR="007479E5">
        <w:rPr>
          <w:lang w:val="en-CA"/>
        </w:rPr>
        <w:t xml:space="preserve"> (</w:t>
      </w:r>
      <w:proofErr w:type="spellStart"/>
      <w:r w:rsidR="007479E5">
        <w:rPr>
          <w:lang w:val="en-CA"/>
        </w:rPr>
        <w:t>reshaper</w:t>
      </w:r>
      <w:proofErr w:type="spellEnd"/>
      <w:r w:rsidR="007479E5">
        <w:rPr>
          <w:lang w:val="en-CA"/>
        </w:rPr>
        <w:t>) of the modified HDR Exploratory Test Model (ETM) presented in JCTVC-W0084</w:t>
      </w:r>
      <w:r w:rsidR="0096630B">
        <w:rPr>
          <w:lang w:val="en-CA"/>
        </w:rPr>
        <w:t xml:space="preserve">. </w:t>
      </w:r>
    </w:p>
    <w:p w:rsidR="0096630B" w:rsidRDefault="0096630B" w:rsidP="00725E47">
      <w:pPr>
        <w:tabs>
          <w:tab w:val="left" w:pos="6480"/>
        </w:tabs>
        <w:jc w:val="both"/>
        <w:rPr>
          <w:lang w:val="en-CA"/>
        </w:rPr>
      </w:pPr>
      <w:r>
        <w:rPr>
          <w:lang w:val="en-CA"/>
        </w:rPr>
        <w:t xml:space="preserve">Objective simulation results produced by Qualcomm confirmed the objective results reported in the proposal X0041. </w:t>
      </w:r>
      <w:r w:rsidR="00162268">
        <w:rPr>
          <w:lang w:val="en-CA"/>
        </w:rPr>
        <w:t xml:space="preserve">A minor mismatch was observed for 2 sequences, however it was identified that </w:t>
      </w:r>
      <w:r w:rsidR="0051024E">
        <w:rPr>
          <w:lang w:val="en-CA"/>
        </w:rPr>
        <w:t xml:space="preserve">a </w:t>
      </w:r>
      <w:r w:rsidR="00162268">
        <w:rPr>
          <w:lang w:val="en-CA"/>
        </w:rPr>
        <w:t>source of this mismatch is not related to the CRI</w:t>
      </w:r>
      <w:r w:rsidR="0051024E">
        <w:rPr>
          <w:lang w:val="en-CA"/>
        </w:rPr>
        <w:t xml:space="preserve"> implementation</w:t>
      </w:r>
      <w:r w:rsidR="00162268">
        <w:rPr>
          <w:lang w:val="en-CA"/>
        </w:rPr>
        <w:t xml:space="preserve">. This mismatch was also observed in the original </w:t>
      </w:r>
      <w:r w:rsidR="00AD5163">
        <w:rPr>
          <w:lang w:val="en-CA"/>
        </w:rPr>
        <w:t xml:space="preserve">ETM </w:t>
      </w:r>
      <w:r w:rsidR="00162268">
        <w:rPr>
          <w:lang w:val="en-CA"/>
        </w:rPr>
        <w:t xml:space="preserve">code base utilized for the CRI implementation. </w:t>
      </w:r>
    </w:p>
    <w:p w:rsidR="00162268" w:rsidRDefault="00162268" w:rsidP="00725E47">
      <w:pPr>
        <w:tabs>
          <w:tab w:val="left" w:pos="6480"/>
        </w:tabs>
        <w:jc w:val="both"/>
        <w:rPr>
          <w:rFonts w:eastAsia="Malgun Gothic"/>
          <w:kern w:val="2"/>
        </w:rPr>
      </w:pP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162268" w:rsidRDefault="00162268" w:rsidP="00162268">
      <w:pPr>
        <w:jc w:val="both"/>
        <w:rPr>
          <w:lang w:val="en-CA"/>
        </w:rPr>
      </w:pPr>
      <w:bookmarkStart w:id="1" w:name="_Toc341951811"/>
      <w:r>
        <w:rPr>
          <w:lang w:val="en-CA"/>
        </w:rPr>
        <w:t>The contribution X0041 presented results of experiments consisting in using CRI for Dynamic Range Adaptation (DRA) (a.k.a. reshaping) for HDR/WCG video compression efficiency. CRI was specified to perform content conversion from one colour volume to another one. CRI was also mentioned in 22</w:t>
      </w:r>
      <w:r>
        <w:rPr>
          <w:vertAlign w:val="superscript"/>
          <w:lang w:val="en-CA"/>
        </w:rPr>
        <w:t>nd</w:t>
      </w:r>
      <w:r>
        <w:rPr>
          <w:lang w:val="en-CA"/>
        </w:rPr>
        <w:t xml:space="preserve"> and 23</w:t>
      </w:r>
      <w:r>
        <w:rPr>
          <w:vertAlign w:val="superscript"/>
          <w:lang w:val="en-CA"/>
        </w:rPr>
        <w:t>rd</w:t>
      </w:r>
      <w:r>
        <w:rPr>
          <w:lang w:val="en-CA"/>
        </w:rPr>
        <w:t xml:space="preserve"> JCT-VC meetings as a relevant SEI message to perform DRA for improving coding efficiency of HDR10 signal, as achieved by the modified HDR Exploratory Test Model (ETM) presented in JCTVC-W0084. Experiments presented in the X0041 contribution are based on the modified ETM of JCTVC-W0084, in which the DRA metadata are embedded in a CRI SEI message instead of PPS. Proposal X0041 reports that objective results similar or slightly better of those reported in W0084 are produced with signaling and post-processing implemented with a piece-wise linear model of CR.  Authors of X0041 propose to add a description of CRI SEI usage for DRA to the Annex A of document “Conversion and Coding Practices for HDR/WCG Video”, as an option to improve HDR coding efficiency.</w:t>
      </w:r>
    </w:p>
    <w:p w:rsidR="00162268" w:rsidRDefault="00162268" w:rsidP="00162268">
      <w:pPr>
        <w:jc w:val="both"/>
        <w:rPr>
          <w:lang w:val="en-CA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1"/>
    </w:p>
    <w:p w:rsidR="0051024E" w:rsidRDefault="00793F7F" w:rsidP="00162268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szCs w:val="22"/>
          <w:lang w:val="en-CA"/>
        </w:rPr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_Ref368998184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rPr>
          <w:szCs w:val="22"/>
          <w:lang w:val="en-CA"/>
        </w:rPr>
        <w:fldChar w:fldCharType="end"/>
      </w:r>
      <w:r w:rsidR="00162268">
        <w:rPr>
          <w:szCs w:val="22"/>
          <w:lang w:val="en-CA"/>
        </w:rPr>
        <w:t xml:space="preserve">, 2 and 3 </w:t>
      </w:r>
      <w:r>
        <w:rPr>
          <w:szCs w:val="22"/>
          <w:lang w:val="en-CA"/>
        </w:rPr>
        <w:t xml:space="preserve">shows the </w:t>
      </w:r>
      <w:r w:rsidR="00162268">
        <w:rPr>
          <w:szCs w:val="22"/>
          <w:lang w:val="en-CA"/>
        </w:rPr>
        <w:t>comparative results of the simulation</w:t>
      </w:r>
      <w:r w:rsidR="0051024E">
        <w:rPr>
          <w:szCs w:val="22"/>
          <w:lang w:val="en-CA"/>
        </w:rPr>
        <w:t>s conducted by Qualcomm comparing</w:t>
      </w:r>
      <w:r w:rsidR="00162268">
        <w:rPr>
          <w:szCs w:val="22"/>
          <w:lang w:val="en-CA"/>
        </w:rPr>
        <w:t xml:space="preserve"> against the results reported by </w:t>
      </w:r>
      <w:r w:rsidR="0051024E">
        <w:rPr>
          <w:szCs w:val="22"/>
          <w:lang w:val="en-CA"/>
        </w:rPr>
        <w:t xml:space="preserve">the </w:t>
      </w:r>
      <w:r w:rsidR="00162268">
        <w:rPr>
          <w:szCs w:val="22"/>
          <w:lang w:val="en-CA"/>
        </w:rPr>
        <w:t xml:space="preserve">proponents of </w:t>
      </w:r>
      <w:r w:rsidR="0051024E">
        <w:rPr>
          <w:szCs w:val="22"/>
          <w:lang w:val="en-CA"/>
        </w:rPr>
        <w:t xml:space="preserve">the </w:t>
      </w:r>
      <w:r w:rsidR="00162268">
        <w:rPr>
          <w:szCs w:val="22"/>
          <w:lang w:val="en-CA"/>
        </w:rPr>
        <w:t xml:space="preserve">X0041. </w:t>
      </w:r>
    </w:p>
    <w:p w:rsidR="0051024E" w:rsidRPr="00226CF2" w:rsidRDefault="00002A2C" w:rsidP="0051024E">
      <w:r>
        <w:rPr>
          <w:lang w:val="en-GB"/>
        </w:rPr>
        <w:t xml:space="preserve">Subjective viewing was conducted by the cross-checkers on SIM2 display. </w:t>
      </w:r>
      <w:r w:rsidR="0051024E">
        <w:rPr>
          <w:lang w:val="en-GB"/>
        </w:rPr>
        <w:t xml:space="preserve">During informal visual assessment of results X0041, it was concluded that no visual difference against the reference scheme (W0084) can be perceived. </w:t>
      </w:r>
    </w:p>
    <w:p w:rsidR="00226CF2" w:rsidRDefault="00226CF2" w:rsidP="00226CF2"/>
    <w:p w:rsidR="0051024E" w:rsidRDefault="0051024E" w:rsidP="0051024E">
      <w:pPr>
        <w:pStyle w:val="Caption"/>
        <w:rPr>
          <w:lang w:val="en-CA"/>
        </w:rPr>
      </w:pPr>
      <w:bookmarkStart w:id="2" w:name="_Ref450668565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2"/>
      <w:r>
        <w:t xml:space="preserve">. Simulation results for ETM with CRI 9 points produced in Qualcomm compared against </w:t>
      </w:r>
      <w:r w:rsidR="00902F6E">
        <w:t>the results reported in</w:t>
      </w:r>
      <w:r>
        <w:t xml:space="preserve"> X0041</w:t>
      </w:r>
    </w:p>
    <w:p w:rsidR="0051024E" w:rsidRDefault="0051024E" w:rsidP="00226CF2">
      <w:r w:rsidRPr="0051024E">
        <w:rPr>
          <w:noProof/>
        </w:rPr>
        <w:drawing>
          <wp:inline distT="0" distB="0" distL="0" distR="0">
            <wp:extent cx="5943600" cy="2634574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F6E" w:rsidRDefault="00902F6E" w:rsidP="0051024E">
      <w:pPr>
        <w:pStyle w:val="Caption"/>
      </w:pPr>
    </w:p>
    <w:p w:rsidR="0051024E" w:rsidRDefault="0051024E" w:rsidP="0051024E">
      <w:pPr>
        <w:pStyle w:val="Caption"/>
        <w:rPr>
          <w:lang w:val="en-CA"/>
        </w:rPr>
      </w:pPr>
      <w:r>
        <w:t xml:space="preserve">Table </w:t>
      </w:r>
      <w:fldSimple w:instr=" SEQ Table \* ARABIC ">
        <w:r w:rsidR="00902F6E">
          <w:rPr>
            <w:noProof/>
          </w:rPr>
          <w:t>2</w:t>
        </w:r>
      </w:fldSimple>
      <w:r>
        <w:t xml:space="preserve">. Simulation results for ETM with CRI </w:t>
      </w:r>
      <w:r w:rsidR="00902F6E">
        <w:t>17</w:t>
      </w:r>
      <w:r>
        <w:t xml:space="preserve"> points produced in Qualcomm compared against the </w:t>
      </w:r>
      <w:r w:rsidR="00902F6E">
        <w:t xml:space="preserve">results reported in </w:t>
      </w:r>
      <w:r>
        <w:t>X0041</w:t>
      </w:r>
    </w:p>
    <w:p w:rsidR="0051024E" w:rsidRDefault="00902F6E" w:rsidP="00226CF2">
      <w:r w:rsidRPr="00902F6E">
        <w:rPr>
          <w:noProof/>
        </w:rPr>
        <w:drawing>
          <wp:inline distT="0" distB="0" distL="0" distR="0">
            <wp:extent cx="5943600" cy="2634574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902F6E" w:rsidRDefault="00902F6E" w:rsidP="00226CF2"/>
    <w:p w:rsidR="0051024E" w:rsidRDefault="0051024E" w:rsidP="0051024E">
      <w:pPr>
        <w:pStyle w:val="Caption"/>
      </w:pPr>
      <w:r>
        <w:t xml:space="preserve">Table </w:t>
      </w:r>
      <w:fldSimple w:instr=" SEQ Table \* ARABIC ">
        <w:r w:rsidR="00902F6E">
          <w:rPr>
            <w:noProof/>
          </w:rPr>
          <w:t>3</w:t>
        </w:r>
      </w:fldSimple>
      <w:r>
        <w:t xml:space="preserve">. Simulation results for ETM with CRI </w:t>
      </w:r>
      <w:r w:rsidR="00003C97">
        <w:t>33</w:t>
      </w:r>
      <w:r>
        <w:t xml:space="preserve"> points produced in Qualcomm compared against the </w:t>
      </w:r>
      <w:r w:rsidR="00902F6E">
        <w:t xml:space="preserve">results reported in </w:t>
      </w:r>
      <w:r>
        <w:t>X0041</w:t>
      </w:r>
    </w:p>
    <w:p w:rsidR="0051024E" w:rsidRPr="0051024E" w:rsidRDefault="0051024E" w:rsidP="0051024E">
      <w:r w:rsidRPr="0051024E">
        <w:rPr>
          <w:noProof/>
        </w:rPr>
        <w:drawing>
          <wp:inline distT="0" distB="0" distL="0" distR="0">
            <wp:extent cx="5495925" cy="332422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24E" w:rsidRPr="0051024E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48" w:rsidRDefault="009C2048">
      <w:r>
        <w:separator/>
      </w:r>
    </w:p>
  </w:endnote>
  <w:endnote w:type="continuationSeparator" w:id="0">
    <w:p w:rsidR="009C2048" w:rsidRDefault="009C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9E5" w:rsidRDefault="007479E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437B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3" w:author="Rusanovskyy, Dmytro" w:date="2016-05-26T15:15:00Z">
      <w:r>
        <w:rPr>
          <w:rStyle w:val="PageNumber"/>
          <w:noProof/>
        </w:rPr>
        <w:t>2016-05-26</w:t>
      </w:r>
    </w:ins>
    <w:del w:id="4" w:author="Rusanovskyy, Dmytro" w:date="2016-05-26T15:15:00Z">
      <w:r w:rsidDel="007479E5">
        <w:rPr>
          <w:rStyle w:val="PageNumber"/>
          <w:noProof/>
        </w:rPr>
        <w:delText>2016-05-25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48" w:rsidRDefault="009C2048">
      <w:r>
        <w:separator/>
      </w:r>
    </w:p>
  </w:footnote>
  <w:footnote w:type="continuationSeparator" w:id="0">
    <w:p w:rsidR="009C2048" w:rsidRDefault="009C2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usanovskyy, Dmytro">
    <w15:presenceInfo w15:providerId="AD" w15:userId="S-1-5-21-945540591-4024260831-3861152641-1017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25E"/>
    <w:rsid w:val="00000874"/>
    <w:rsid w:val="00002A2C"/>
    <w:rsid w:val="0000337D"/>
    <w:rsid w:val="00003C97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53C62"/>
    <w:rsid w:val="00162268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27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024E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BF9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106E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479E5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2F6E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37B5"/>
    <w:rsid w:val="009465CE"/>
    <w:rsid w:val="00952ACA"/>
    <w:rsid w:val="0095627D"/>
    <w:rsid w:val="009614CC"/>
    <w:rsid w:val="009621C8"/>
    <w:rsid w:val="0096630B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048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C09A4"/>
    <w:rsid w:val="00AC4A60"/>
    <w:rsid w:val="00AC7441"/>
    <w:rsid w:val="00AC774F"/>
    <w:rsid w:val="00AD08D4"/>
    <w:rsid w:val="00AD5163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3E46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6EF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mytror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03FE-92B5-470A-815D-83FAD026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3316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Rusanovskyy, Dmytro</cp:lastModifiedBy>
  <cp:revision>3</cp:revision>
  <cp:lastPrinted>2013-04-08T19:19:00Z</cp:lastPrinted>
  <dcterms:created xsi:type="dcterms:W3CDTF">2016-05-25T22:03:00Z</dcterms:created>
  <dcterms:modified xsi:type="dcterms:W3CDTF">2016-05-26T13:53:00Z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