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526E4D4E" w14:textId="77777777">
        <w:tc>
          <w:tcPr>
            <w:tcW w:w="6408" w:type="dxa"/>
          </w:tcPr>
          <w:p w14:paraId="5B6E0902" w14:textId="0150087D" w:rsidR="006C5D39" w:rsidRPr="005B217D" w:rsidRDefault="00220B56"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43734496" wp14:editId="381B1405">
                      <wp:simplePos x="0" y="0"/>
                      <wp:positionH relativeFrom="column">
                        <wp:posOffset>-52705</wp:posOffset>
                      </wp:positionH>
                      <wp:positionV relativeFrom="paragraph">
                        <wp:posOffset>-349250</wp:posOffset>
                      </wp:positionV>
                      <wp:extent cx="295910" cy="31242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 o:spid="_x0000_s1026" style="position:absolute;margin-left:-4.1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YFTnTerAADS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nkz+7TNp617kGKUg59RKjldiDbckNW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J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mEhxp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l6BNL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WwIIe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lB+bvAAA&#10;ANoAAAAPAAAAZHJzL2Rvd25yZXYueG1sRE9Na8JAEL0X/A/LCL3VjT2oRFcRoUW8meh9yI7ZYHY2&#10;Zrca++s7h4LHx/tebQbfqjv1sQlsYDrJQBFXwTZcGziVXx8LUDEhW2wDk4EnRdisR28rzG148JHu&#10;RaqVhHDM0YBLqcu1jpUjj3ESOmLhLqH3mAT2tbY9PiTct/ozy2baY8PS4LCjnaPqWvx46S2mZ3+k&#10;2/y3Lr8PNtrBlcEZ8z4etktQiYb0Ev+799aAbJUrcgP0+g8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PeUH5u8AAAA2gAAAA8AAAAAAAAAAAAAAAAAlwIAAGRycy9kb3ducmV2Lnht&#10;bFBLBQYAAAAABAAEAPUAAACA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GNluxAAA&#10;ANoAAAAPAAAAZHJzL2Rvd25yZXYueG1sRI9Ba8JAFITvBf/D8oTezEZbq42uQQotFvHQxIu3R/Y1&#10;iWbfhuw2pv/eLQg9DjPzDbNOB9OInjpXW1YwjWIQxIXVNZcKjvn7ZAnCeWSNjWVS8EsO0s3oYY2J&#10;tlf+oj7zpQgQdgkqqLxvEyldUZFBF9mWOHjftjPog+xKqTu8Brhp5CyOX6TBmsNChS29VVRcsh+j&#10;4OnDz5vPjONDLvWzOS/m+8GdlHocD9sVCE+D/w/f2zut4BX+roQbIDc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RjZbsQAAADaAAAADwAAAAAAAAAAAAAAAACXAgAAZHJzL2Rv&#10;d25yZXYueG1sUEsFBgAAAAAEAAQA9QAAAIg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X9BEwwAA&#10;ANsAAAAPAAAAZHJzL2Rvd25yZXYueG1sRI9Ba8JAEIXvBf/DMoK3ulFLG6KriCJ66KWpeB6yYxLM&#10;zobsamJ/fedQ6G2G9+a9b1abwTXqQV2oPRuYTRNQxIW3NZcGzt+H1xRUiMgWG89k4EkBNuvRywoz&#10;63v+okceSyUhHDI0UMXYZlqHoiKHYepbYtGuvnMYZe1KbTvsJdw1ep4k79phzdJQYUu7iopbfncG&#10;Lmn/Mb8Ot/39J31DzE9cfi6OxkzGw3YJKtIQ/81/1ycr+EIvv8gAev0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9X9BEwwAAANs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tIelwwAA&#10;ANsAAAAPAAAAZHJzL2Rvd25yZXYueG1sRE9Na8JAEL0L/Q/LFHopukkPYqOr2JQQLxWaFvU4ZMck&#10;mJ0N2dWk/75bKHibx/uc1WY0rbhR7xrLCuJZBIK4tLrhSsH3VzZdgHAeWWNrmRT8kIPN+mGywkTb&#10;gT/pVvhKhBB2CSqove8SKV1Zk0E3sx1x4M62N+gD7CupexxCuGnlSxTNpcGGQ0ONHaU1lZfiahQU&#10;x/z0mu/frh/V3Ozw/ZA9p1mm1NPjuF2C8DT6u/jfvdNhfgx/v4Q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tIel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tVQPwwAA&#10;ANsAAAAPAAAAZHJzL2Rvd25yZXYueG1sRE9Na8JAEL0X/A/LFLzppoJWYjahBIQevDQVbG9jdkxi&#10;s7MxuzWpv75bEHqbx/ucJBtNK67Uu8aygqd5BIK4tLrhSsH+fTtbg3AeWWNrmRT8kIMsnTwkGGs7&#10;8BtdC1+JEMIuRgW1910spStrMujmtiMO3Mn2Bn2AfSV1j0MIN61cRNFKGmw4NNTYUV5T+VV8GwXL&#10;59v+cC53eLxsPz6jLl8TyZ1S08fxZQPC0+j/xXf3qw7zF/D3SzhAp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YtVQPwwAAANsAAAAPAAAAAAAAAAAAAAAAAJcCAABkcnMvZG93&#10;bnJldi54bWxQSwUGAAAAAAQABAD1AAAAhwM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yDZSwQAA&#10;ANsAAAAPAAAAZHJzL2Rvd25yZXYueG1sRE9Na8MwDL0P+h+MCrstThsYXVq3lELZYKdlhbCbiJU4&#10;NJZD7CXZfv1cKOymx/vU7jDbTow0+NaxglWSgiCunG65UXD5PD9tQPiArLFzTAp+yMNhv3jYYa7d&#10;xB80FqERMYR9jgpMCH0upa8MWfSJ64kjV7vBYohwaKQecIrhtpPrNH2WFluODQZ7OhmqrsW3VfA1&#10;vhaSX46p1bLMNlTO9fuvUepxOR+3IALN4V98d7/pOD+D2y/xALn/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G8g2Us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8p+AwgAA&#10;ANsAAAAPAAAAZHJzL2Rvd25yZXYueG1sRE9LawIxEL4X+h/CFLwUzbZI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yn4D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RVmMwwAA&#10;ANsAAAAPAAAAZHJzL2Rvd25yZXYueG1sRE9LawIxEL4L/ocwQm+arVofq1GktKWHik/wOmymm8XN&#10;ZLuJuv33plDwNh/fc+bLxpbiSrUvHCt47iUgiDOnC84VHA/v3QkIH5A1lo5JwS95WC7arTmm2t14&#10;R9d9yEUMYZ+iAhNClUrpM0MWfc9VxJH7drXFEGGdS13jLYbbUvaTZCQtFhwbDFb0aig77y9Wwddo&#10;sx5s3n76w4/psDJ0GGyT8Umpp06zmoEI1ISH+N/9qeP8F/j7JR4gF3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URVmM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Dc+6vAAA&#10;ANsAAAAPAAAAZHJzL2Rvd25yZXYueG1sRE9LCsIwEN0L3iGM4E5TXYhUo/hBcKm1iMuhGdtiMylN&#10;1OrpjSC4m8f7znzZmko8qHGlZQWjYQSCOLO65FxBetoNpiCcR9ZYWSYFL3KwXHQ7c4y1ffKRHonP&#10;RQhhF6OCwvs6ltJlBRl0Q1sTB+5qG4M+wCaXusFnCDeVHEfRRBosOTQUWNOmoOyW3I2C9/aKa5KO&#10;3+cqPaTbS5KbLFGq32tXMxCeWv8X/9x7HeZP4PtLOEAuPgA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BMNz7q8AAAA2wAAAA8AAAAAAAAAAAAAAAAAlwIAAGRycy9kb3ducmV2Lnht&#10;bFBLBQYAAAAABAAEAPUAAACA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I4wWwgAA&#10;ANsAAAAPAAAAZHJzL2Rvd25yZXYueG1sRE9NawIxEL0X/A9hhF6KZt2DldUooghFe6l68TYk0+za&#10;zWTZpOvWX98UCt7m8T5nsepdLTpqQ+VZwWScgSDW3lRsFZxPu9EMRIjIBmvPpOCHAqyWg6cFFsbf&#10;+IO6Y7QihXAoUEEZY1NIGXRJDsPYN8SJ+/Stw5hga6Vp8ZbCXS3zLJtKhxWnhhIb2pSkv47fTsF+&#10;+o76hS97e7mf9PWQb88Tvir1POzXcxCR+vgQ/7vfTJr/Cn+/pAPk8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IjjBbCAAAA2wAAAA8AAAAAAAAAAAAAAAAAlwIAAGRycy9kb3du&#10;cmV2LnhtbFBLBQYAAAAABAAEAPUAAACGAw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HzawQAA&#10;ANsAAAAPAAAAZHJzL2Rvd25yZXYueG1sRI/NqsIwEIX3gu8QRnCnqVcQrUYRL4KCG/8W7sZmbIvN&#10;pDZR69sbQXA3wznnmzOTWW0K8aDK5ZYV9LoRCOLE6pxTBYf9sjME4TyyxsIyKXiRg9m02ZhgrO2T&#10;t/TY+VQECLsYFWTel7GULsnIoOvakjhoF1sZ9GGtUqkrfAa4KeRfFA2kwZzDhQxLWmSUXHd3Eygo&#10;+7fNsjz/HxcnW/t1vr3Yl1LtVj0fg/BU+5/5m17pUH8En1/CAHL6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vgB82sEAAADbAAAADwAAAAAAAAAAAAAAAACXAgAAZHJzL2Rvd25y&#10;ZXYueG1sUEsFBgAAAAAEAAQA9QAAAIU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epg3wQAA&#10;ANsAAAAPAAAAZHJzL2Rvd25yZXYueG1sRE9Na8JAEL0L/Q/LFLzpRqUiqasUQSjaizG21zE7TUKz&#10;s2l2q+m/dw6Cx8f7Xq5716gLdaH2bGAyTkARF97WXBrIj9vRAlSIyBYbz2TgnwKsV0+DJabWX/lA&#10;lyyWSkI4pGigirFNtQ5FRQ7D2LfEwn37zmEU2JXadniVcNfoaZLMtcOapaHCljYVFT/ZnzMwPeUv&#10;uS5nu4/fr+xzf57skvN+bszwuX97BRWpjw/x3f1uxSfr5Yv8AL26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S3qYN8EAAADbAAAADwAAAAAAAAAAAAAAAACXAgAAZHJzL2Rvd25y&#10;ZXYueG1sUEsFBgAAAAAEAAQA9QAAAIUDA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yrLMwwAA&#10;ANsAAAAPAAAAZHJzL2Rvd25yZXYueG1sRI9Bi8IwFITvwv6H8Bb2pqkeRLtGkYWFgnTBKrrHR/Ns&#10;is1LaaLWf28EweMwM98wi1VvG3GlzteOFYxHCQji0umaKwX73e9wBsIHZI2NY1JwJw+r5cdggal2&#10;N97StQiViBD2KSowIbSplL40ZNGPXEscvZPrLIYou0rqDm8Rbhs5SZKptFhzXDDY0o+h8lxcrILD&#10;5r/ITG6yo572h/Nflt/zYq7U12e//gYRqA/v8KudaQWTMTy/xB8gl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pyrLMwwAAANsAAAAPAAAAAAAAAAAAAAAAAJcCAABkcnMvZG93&#10;bnJldi54bWxQSwUGAAAAAAQABAD1AAAAhwM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WIDJwgAA&#10;ANsAAAAPAAAAZHJzL2Rvd25yZXYueG1sRI9Ba8JAFITvgv9heUJvumkOJaSuIkqgHhvFXh/Z12xi&#10;9m3IbpP477uFgsdhZr5htvvZdmKkwTeOFbxuEhDEldMN1wqul2KdgfABWWPnmBQ8yMN+t1xsMddu&#10;4k8ay1CLCGGfowITQp9L6StDFv3G9cTR+3aDxRDlUEs94BThtpNpkrxJiw3HBYM9HQ1V9/LHKjid&#10;i7aU7fHw1U33U1tk0tyyUamX1Xx4BxFoDs/wf/tDK0hT+PsSf4Dc/Q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9YgMn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szwuwwAA&#10;ANsAAAAPAAAAZHJzL2Rvd25yZXYueG1sRI/disIwFITvF3yHcATv1tSfXbQaRUTFGxdafYBDc2yL&#10;zUltYq1vv1kQ9nKYmW+Y5bozlWipcaVlBaNhBII4s7rkXMHlvP+cgXAeWWNlmRS8yMF61ftYYqzt&#10;kxNqU5+LAGEXo4LC+zqW0mUFGXRDWxMH72obgz7IJpe6wWeAm0qOo+hbGiw5LBRY07ag7JY+TKDM&#10;b5N7dtSbn8cuSg5fp2kq26lSg363WYDw1Pn/8Lt91ArGE/j7En6AXP0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Xszwu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vohuxQAA&#10;ANsAAAAPAAAAZHJzL2Rvd25yZXYueG1sRI9Ba8JAFITvQv/D8gq96aZBS0ldpRQFoQdTLfb6yL5m&#10;Q7Jvw+5q0v56t1DwOMzMN8xyPdpOXMiHxrGCx1kGgrhyuuFawedxO30GESKyxs4xKfihAOvV3WSJ&#10;hXYDf9DlEGuRIBwKVGBi7AspQ2XIYpi5njh5385bjEn6WmqPQ4LbTuZZ9iQtNpwWDPb0ZqhqD2er&#10;wO7nJ5Pvv9p6c1q8H/1v2Q5lqdTD/fj6AiLSGG/h//ZOK8jn8Pcl/QC5u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S+iG7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5MtHxAAA&#10;ANsAAAAPAAAAZHJzL2Rvd25yZXYueG1sRI/dagIxFITvC75DOEJvimYVLLoaRQuFClJw9QEOydkf&#10;3Zwsm6irT2+EQi+HmfmGWaw6W4srtb5yrGA0TEAQa2cqLhQcD9+DKQgfkA3WjknBnTyslr23BabG&#10;3XhP1ywUIkLYp6igDKFJpfS6JIt+6Bri6OWutRiibAtpWrxFuK3lOEk+pcWK40KJDX2VpM/ZxSrQ&#10;H7P89Chy57fbnf59bMwku8yUeu936zmIQF34D/+1f4yC8QReX+IPkMsn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uTLR8QAAADbAAAADwAAAAAAAAAAAAAAAACXAgAAZHJzL2Rv&#10;d25yZXYueG1sUEsFBgAAAAAEAAQA9QAAAIgDA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01DBE261" wp14:editId="6B885F8E">
                  <wp:simplePos x="0" y="0"/>
                  <wp:positionH relativeFrom="column">
                    <wp:posOffset>610235</wp:posOffset>
                  </wp:positionH>
                  <wp:positionV relativeFrom="paragraph">
                    <wp:posOffset>-318770</wp:posOffset>
                  </wp:positionV>
                  <wp:extent cx="293370" cy="267335"/>
                  <wp:effectExtent l="0" t="0" r="11430" b="12065"/>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69C6ACE4" wp14:editId="05E3A3BD">
                  <wp:simplePos x="0" y="0"/>
                  <wp:positionH relativeFrom="column">
                    <wp:posOffset>268605</wp:posOffset>
                  </wp:positionH>
                  <wp:positionV relativeFrom="paragraph">
                    <wp:posOffset>-318770</wp:posOffset>
                  </wp:positionV>
                  <wp:extent cx="294640" cy="267335"/>
                  <wp:effectExtent l="0" t="0" r="10160" b="12065"/>
                  <wp:wrapNone/>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275C832B"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320E29D" w14:textId="77777777" w:rsidR="00E61DAC" w:rsidRPr="005B217D" w:rsidRDefault="00B600CD" w:rsidP="00657F7E">
            <w:pPr>
              <w:tabs>
                <w:tab w:val="left" w:pos="7200"/>
              </w:tabs>
              <w:spacing w:before="0"/>
              <w:rPr>
                <w:b/>
                <w:szCs w:val="22"/>
                <w:lang w:val="en-CA"/>
              </w:rPr>
            </w:pPr>
            <w:r>
              <w:t>2</w:t>
            </w:r>
            <w:r w:rsidR="00657F7E">
              <w:t>3r</w:t>
            </w:r>
            <w:r w:rsidR="00A46843">
              <w:t>d</w:t>
            </w:r>
            <w:r w:rsidR="00A767DC" w:rsidRPr="00B648F1">
              <w:t xml:space="preserve"> Meeting: </w:t>
            </w:r>
            <w:r w:rsidR="00657F7E" w:rsidRPr="00657F7E">
              <w:rPr>
                <w:lang w:val="en-CA"/>
              </w:rPr>
              <w:t>San Diego, USA, 19–26 February 2016</w:t>
            </w:r>
          </w:p>
        </w:tc>
        <w:tc>
          <w:tcPr>
            <w:tcW w:w="3168" w:type="dxa"/>
          </w:tcPr>
          <w:p w14:paraId="3FA25A48" w14:textId="77777777" w:rsidR="008A4B4C" w:rsidRPr="005B217D" w:rsidRDefault="00E61DAC" w:rsidP="001E602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657F7E">
              <w:rPr>
                <w:lang w:val="en-CA"/>
              </w:rPr>
              <w:t>W</w:t>
            </w:r>
            <w:r w:rsidR="001E602E">
              <w:rPr>
                <w:lang w:val="en-CA"/>
              </w:rPr>
              <w:t>1018</w:t>
            </w:r>
          </w:p>
        </w:tc>
      </w:tr>
    </w:tbl>
    <w:p w14:paraId="6C98784F" w14:textId="77777777" w:rsidR="00E61DAC" w:rsidRPr="005B217D" w:rsidRDefault="00E61DAC" w:rsidP="00531AE9">
      <w:pPr>
        <w:spacing w:before="0"/>
        <w:rPr>
          <w:lang w:val="en-CA"/>
        </w:rPr>
      </w:pPr>
    </w:p>
    <w:tbl>
      <w:tblPr>
        <w:tblW w:w="9747" w:type="dxa"/>
        <w:tblLayout w:type="fixed"/>
        <w:tblLook w:val="0000" w:firstRow="0" w:lastRow="0" w:firstColumn="0" w:lastColumn="0" w:noHBand="0" w:noVBand="0"/>
      </w:tblPr>
      <w:tblGrid>
        <w:gridCol w:w="1458"/>
        <w:gridCol w:w="4050"/>
        <w:gridCol w:w="837"/>
        <w:gridCol w:w="3402"/>
      </w:tblGrid>
      <w:tr w:rsidR="00E61DAC" w:rsidRPr="009F3054" w14:paraId="778365F2" w14:textId="77777777" w:rsidTr="000A73C3">
        <w:tc>
          <w:tcPr>
            <w:tcW w:w="1458" w:type="dxa"/>
          </w:tcPr>
          <w:p w14:paraId="304C59C6" w14:textId="77777777" w:rsidR="00E61DAC" w:rsidRPr="005B217D" w:rsidRDefault="00E61DAC">
            <w:pPr>
              <w:spacing w:before="60" w:after="60"/>
              <w:rPr>
                <w:i/>
                <w:szCs w:val="22"/>
                <w:lang w:val="en-CA"/>
              </w:rPr>
            </w:pPr>
            <w:r w:rsidRPr="005B217D">
              <w:rPr>
                <w:i/>
                <w:szCs w:val="22"/>
                <w:lang w:val="en-CA"/>
              </w:rPr>
              <w:t>Title:</w:t>
            </w:r>
          </w:p>
        </w:tc>
        <w:tc>
          <w:tcPr>
            <w:tcW w:w="8289" w:type="dxa"/>
            <w:gridSpan w:val="3"/>
          </w:tcPr>
          <w:p w14:paraId="7C1CCA22" w14:textId="290FB6AB" w:rsidR="00E61DAC" w:rsidRPr="005B217D" w:rsidRDefault="00F20F32" w:rsidP="009F3054">
            <w:pPr>
              <w:spacing w:before="60" w:after="60"/>
              <w:rPr>
                <w:b/>
                <w:szCs w:val="22"/>
                <w:lang w:val="en-CA"/>
              </w:rPr>
            </w:pPr>
            <w:r>
              <w:rPr>
                <w:b/>
                <w:szCs w:val="22"/>
                <w:lang w:val="en-CA"/>
              </w:rPr>
              <w:t>V</w:t>
            </w:r>
            <w:r w:rsidR="00AE0A98" w:rsidRPr="00AE0A98">
              <w:rPr>
                <w:b/>
                <w:szCs w:val="22"/>
                <w:lang w:val="en-CA"/>
              </w:rPr>
              <w:t>erif</w:t>
            </w:r>
            <w:r w:rsidR="00134E4F">
              <w:rPr>
                <w:b/>
                <w:szCs w:val="22"/>
                <w:lang w:val="en-CA"/>
              </w:rPr>
              <w:t>ication</w:t>
            </w:r>
            <w:r w:rsidR="00AE0A98" w:rsidRPr="00AE0A98">
              <w:rPr>
                <w:b/>
                <w:szCs w:val="22"/>
                <w:lang w:val="en-CA"/>
              </w:rPr>
              <w:t xml:space="preserve"> test plan for HDR</w:t>
            </w:r>
            <w:r w:rsidR="00F452AD">
              <w:rPr>
                <w:b/>
                <w:szCs w:val="22"/>
                <w:lang w:val="en-CA"/>
              </w:rPr>
              <w:t>/WCG</w:t>
            </w:r>
            <w:r w:rsidR="00AE0A98" w:rsidRPr="00AE0A98">
              <w:rPr>
                <w:b/>
                <w:szCs w:val="22"/>
                <w:lang w:val="en-CA"/>
              </w:rPr>
              <w:t xml:space="preserve"> coding </w:t>
            </w:r>
            <w:r w:rsidR="009F3054">
              <w:rPr>
                <w:b/>
                <w:szCs w:val="22"/>
                <w:lang w:val="en-CA"/>
              </w:rPr>
              <w:t>using</w:t>
            </w:r>
            <w:r w:rsidR="00AE0A98" w:rsidRPr="00AE0A98">
              <w:rPr>
                <w:b/>
                <w:szCs w:val="22"/>
                <w:lang w:val="en-CA"/>
              </w:rPr>
              <w:t xml:space="preserve"> HEVC</w:t>
            </w:r>
            <w:r w:rsidR="009F3054">
              <w:rPr>
                <w:b/>
                <w:szCs w:val="22"/>
                <w:lang w:val="en-CA"/>
              </w:rPr>
              <w:t xml:space="preserve"> Main 10 Profile</w:t>
            </w:r>
          </w:p>
        </w:tc>
      </w:tr>
      <w:tr w:rsidR="00E61DAC" w:rsidRPr="005B217D" w14:paraId="0390487D" w14:textId="77777777" w:rsidTr="000A73C3">
        <w:tc>
          <w:tcPr>
            <w:tcW w:w="1458" w:type="dxa"/>
          </w:tcPr>
          <w:p w14:paraId="06EAEED4" w14:textId="77777777" w:rsidR="00E61DAC" w:rsidRPr="005B217D" w:rsidRDefault="00E61DAC">
            <w:pPr>
              <w:spacing w:before="60" w:after="60"/>
              <w:rPr>
                <w:i/>
                <w:szCs w:val="22"/>
                <w:lang w:val="en-CA"/>
              </w:rPr>
            </w:pPr>
            <w:r w:rsidRPr="005B217D">
              <w:rPr>
                <w:i/>
                <w:szCs w:val="22"/>
                <w:lang w:val="en-CA"/>
              </w:rPr>
              <w:t>Status:</w:t>
            </w:r>
          </w:p>
        </w:tc>
        <w:tc>
          <w:tcPr>
            <w:tcW w:w="8289" w:type="dxa"/>
            <w:gridSpan w:val="3"/>
          </w:tcPr>
          <w:p w14:paraId="7DD8DC81" w14:textId="77777777" w:rsidR="00E61DAC" w:rsidRPr="005B217D" w:rsidRDefault="00E61DAC" w:rsidP="002A38F0">
            <w:pPr>
              <w:spacing w:before="60" w:after="60"/>
              <w:rPr>
                <w:szCs w:val="22"/>
                <w:lang w:val="en-CA"/>
              </w:rPr>
            </w:pPr>
            <w:r w:rsidRPr="005B217D">
              <w:rPr>
                <w:szCs w:val="22"/>
                <w:lang w:val="en-CA"/>
              </w:rPr>
              <w:t xml:space="preserve">Output Document </w:t>
            </w:r>
            <w:r w:rsidR="002A38F0">
              <w:rPr>
                <w:szCs w:val="22"/>
                <w:lang w:val="en-CA"/>
              </w:rPr>
              <w:t>from</w:t>
            </w:r>
            <w:r w:rsidR="002A38F0" w:rsidRPr="005B217D">
              <w:rPr>
                <w:szCs w:val="22"/>
                <w:lang w:val="en-CA"/>
              </w:rPr>
              <w:t xml:space="preserve"> </w:t>
            </w:r>
            <w:r w:rsidR="00AE341B" w:rsidRPr="005B217D">
              <w:rPr>
                <w:szCs w:val="22"/>
                <w:lang w:val="en-CA"/>
              </w:rPr>
              <w:t>JCT-VC</w:t>
            </w:r>
          </w:p>
        </w:tc>
      </w:tr>
      <w:tr w:rsidR="00E61DAC" w:rsidRPr="005B217D" w14:paraId="2AE6A0CA" w14:textId="77777777" w:rsidTr="000A73C3">
        <w:tc>
          <w:tcPr>
            <w:tcW w:w="1458" w:type="dxa"/>
          </w:tcPr>
          <w:p w14:paraId="51398E32" w14:textId="77777777" w:rsidR="00E61DAC" w:rsidRPr="005B217D" w:rsidRDefault="00E61DAC">
            <w:pPr>
              <w:spacing w:before="60" w:after="60"/>
              <w:rPr>
                <w:i/>
                <w:szCs w:val="22"/>
                <w:lang w:val="en-CA"/>
              </w:rPr>
            </w:pPr>
            <w:r w:rsidRPr="005B217D">
              <w:rPr>
                <w:i/>
                <w:szCs w:val="22"/>
                <w:lang w:val="en-CA"/>
              </w:rPr>
              <w:t>Purpose:</w:t>
            </w:r>
          </w:p>
        </w:tc>
        <w:tc>
          <w:tcPr>
            <w:tcW w:w="8289" w:type="dxa"/>
            <w:gridSpan w:val="3"/>
          </w:tcPr>
          <w:p w14:paraId="2810E324" w14:textId="77777777" w:rsidR="00E61DAC" w:rsidRPr="005B217D" w:rsidRDefault="001E602E" w:rsidP="001E602E">
            <w:pPr>
              <w:spacing w:before="60" w:after="60"/>
              <w:rPr>
                <w:szCs w:val="22"/>
                <w:lang w:val="en-CA"/>
              </w:rPr>
            </w:pPr>
            <w:r>
              <w:rPr>
                <w:szCs w:val="22"/>
                <w:lang w:val="en-CA"/>
              </w:rPr>
              <w:t>Test Plan</w:t>
            </w:r>
          </w:p>
        </w:tc>
      </w:tr>
      <w:tr w:rsidR="00E61DAC" w:rsidRPr="005B217D" w14:paraId="00DCF9BE" w14:textId="77777777" w:rsidTr="000A73C3">
        <w:tc>
          <w:tcPr>
            <w:tcW w:w="1458" w:type="dxa"/>
          </w:tcPr>
          <w:p w14:paraId="6CB32E8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310C3C38" w14:textId="60594600" w:rsidR="00E61DAC" w:rsidRPr="004A3BF6" w:rsidRDefault="00FC241C" w:rsidP="001E602E">
            <w:pPr>
              <w:spacing w:before="60" w:after="60"/>
              <w:rPr>
                <w:szCs w:val="22"/>
              </w:rPr>
            </w:pPr>
            <w:r>
              <w:rPr>
                <w:szCs w:val="22"/>
              </w:rPr>
              <w:t>R.</w:t>
            </w:r>
            <w:r w:rsidR="00603A45" w:rsidRPr="00CB7257">
              <w:rPr>
                <w:szCs w:val="22"/>
              </w:rPr>
              <w:t xml:space="preserve"> Sjöberg (Ericsson)</w:t>
            </w:r>
            <w:r w:rsidR="00603A45">
              <w:rPr>
                <w:szCs w:val="22"/>
              </w:rPr>
              <w:br/>
            </w:r>
            <w:r w:rsidR="005D2C87" w:rsidRPr="004A3BF6">
              <w:rPr>
                <w:szCs w:val="22"/>
              </w:rPr>
              <w:t>V</w:t>
            </w:r>
            <w:r>
              <w:rPr>
                <w:szCs w:val="22"/>
              </w:rPr>
              <w:t>.</w:t>
            </w:r>
            <w:r w:rsidR="005D2C87" w:rsidRPr="004A3BF6">
              <w:rPr>
                <w:szCs w:val="22"/>
              </w:rPr>
              <w:t xml:space="preserve"> </w:t>
            </w:r>
            <w:proofErr w:type="spellStart"/>
            <w:r w:rsidR="005D2C87" w:rsidRPr="004A3BF6">
              <w:rPr>
                <w:szCs w:val="22"/>
              </w:rPr>
              <w:t>Baroncini</w:t>
            </w:r>
            <w:proofErr w:type="spellEnd"/>
            <w:r w:rsidR="005D2C87" w:rsidRPr="004A3BF6">
              <w:rPr>
                <w:szCs w:val="22"/>
              </w:rPr>
              <w:t xml:space="preserve"> (MPEG Test Chair)</w:t>
            </w:r>
            <w:r w:rsidR="00603A45">
              <w:rPr>
                <w:szCs w:val="22"/>
              </w:rPr>
              <w:br/>
            </w:r>
            <w:r w:rsidR="005D2C87">
              <w:rPr>
                <w:szCs w:val="22"/>
                <w:lang w:val="en-CA"/>
              </w:rPr>
              <w:t>A</w:t>
            </w:r>
            <w:r>
              <w:rPr>
                <w:szCs w:val="22"/>
                <w:lang w:val="en-CA"/>
              </w:rPr>
              <w:t>.</w:t>
            </w:r>
            <w:r w:rsidR="005D2C87">
              <w:rPr>
                <w:szCs w:val="22"/>
                <w:lang w:val="en-CA"/>
              </w:rPr>
              <w:t xml:space="preserve"> K. </w:t>
            </w:r>
            <w:proofErr w:type="spellStart"/>
            <w:r w:rsidR="005D2C87">
              <w:rPr>
                <w:szCs w:val="22"/>
                <w:lang w:val="en-CA"/>
              </w:rPr>
              <w:t>Ramasubramonian</w:t>
            </w:r>
            <w:proofErr w:type="spellEnd"/>
            <w:r w:rsidR="005D2C87">
              <w:rPr>
                <w:szCs w:val="22"/>
                <w:lang w:val="en-CA"/>
              </w:rPr>
              <w:t xml:space="preserve"> (Qualcomm)</w:t>
            </w:r>
          </w:p>
          <w:p w14:paraId="3D6F0816" w14:textId="77777777" w:rsidR="001E602E" w:rsidRPr="004A3BF6" w:rsidRDefault="001E602E" w:rsidP="001E602E">
            <w:pPr>
              <w:spacing w:before="60" w:after="60"/>
              <w:rPr>
                <w:szCs w:val="22"/>
              </w:rPr>
            </w:pPr>
          </w:p>
          <w:p w14:paraId="6796025D" w14:textId="77777777" w:rsidR="001E602E" w:rsidRPr="004A3BF6" w:rsidRDefault="001E602E" w:rsidP="001E602E">
            <w:pPr>
              <w:spacing w:before="60" w:after="60"/>
              <w:rPr>
                <w:szCs w:val="22"/>
              </w:rPr>
            </w:pPr>
          </w:p>
        </w:tc>
        <w:tc>
          <w:tcPr>
            <w:tcW w:w="837" w:type="dxa"/>
          </w:tcPr>
          <w:p w14:paraId="00E5A9D7" w14:textId="77777777" w:rsidR="00E61DAC" w:rsidRPr="005B217D" w:rsidRDefault="00E61DAC" w:rsidP="001E602E">
            <w:pPr>
              <w:spacing w:before="60" w:after="60"/>
              <w:rPr>
                <w:szCs w:val="22"/>
                <w:lang w:val="en-CA"/>
              </w:rPr>
            </w:pPr>
            <w:r w:rsidRPr="005B217D">
              <w:rPr>
                <w:szCs w:val="22"/>
                <w:lang w:val="en-CA"/>
              </w:rPr>
              <w:t>Email:</w:t>
            </w:r>
          </w:p>
        </w:tc>
        <w:tc>
          <w:tcPr>
            <w:tcW w:w="3402" w:type="dxa"/>
          </w:tcPr>
          <w:p w14:paraId="05B160D8" w14:textId="7B12F083" w:rsidR="005D2C87" w:rsidRPr="004A3BF6" w:rsidRDefault="00CA1262" w:rsidP="005216FE">
            <w:pPr>
              <w:spacing w:before="60" w:after="60"/>
              <w:rPr>
                <w:szCs w:val="22"/>
                <w:lang w:val="en-GB"/>
              </w:rPr>
            </w:pPr>
            <w:r>
              <w:fldChar w:fldCharType="begin"/>
            </w:r>
            <w:r>
              <w:instrText xml:space="preserve"> HYPERLINK "mailto:rickard.sjoberg@ericsson.com" </w:instrText>
            </w:r>
            <w:r>
              <w:fldChar w:fldCharType="separate"/>
            </w:r>
            <w:r w:rsidR="00603A45" w:rsidRPr="003A72BE">
              <w:rPr>
                <w:rStyle w:val="Hyperlink"/>
                <w:szCs w:val="22"/>
                <w:lang w:val="en-GB"/>
              </w:rPr>
              <w:t>rickard.sjoberg@ericsson.com</w:t>
            </w:r>
            <w:r>
              <w:rPr>
                <w:rStyle w:val="Hyperlink"/>
                <w:szCs w:val="22"/>
                <w:lang w:val="en-GB"/>
              </w:rPr>
              <w:fldChar w:fldCharType="end"/>
            </w:r>
            <w:r w:rsidR="00603A45">
              <w:rPr>
                <w:szCs w:val="22"/>
                <w:lang w:val="en-GB"/>
              </w:rPr>
              <w:br/>
            </w:r>
            <w:r>
              <w:fldChar w:fldCharType="begin"/>
            </w:r>
            <w:r>
              <w:instrText xml:space="preserve"> HYPERLINK "mailto:baroncini@gmx.com" </w:instrText>
            </w:r>
            <w:r>
              <w:fldChar w:fldCharType="separate"/>
            </w:r>
            <w:r w:rsidR="005D2C87" w:rsidRPr="003A72BE">
              <w:rPr>
                <w:rStyle w:val="Hyperlink"/>
                <w:szCs w:val="22"/>
                <w:lang w:val="en-CA"/>
              </w:rPr>
              <w:t>baroncini@gmx.com</w:t>
            </w:r>
            <w:r>
              <w:rPr>
                <w:rStyle w:val="Hyperlink"/>
                <w:szCs w:val="22"/>
                <w:lang w:val="en-CA"/>
              </w:rPr>
              <w:fldChar w:fldCharType="end"/>
            </w:r>
            <w:r w:rsidR="00603A45">
              <w:rPr>
                <w:szCs w:val="22"/>
                <w:lang w:val="en-CA"/>
              </w:rPr>
              <w:br/>
            </w:r>
            <w:r>
              <w:fldChar w:fldCharType="begin"/>
            </w:r>
            <w:r>
              <w:instrText xml:space="preserve"> HYPERLINK "mailto:aramasub@qti.qualcomm.com" </w:instrText>
            </w:r>
            <w:r>
              <w:fldChar w:fldCharType="separate"/>
            </w:r>
            <w:r w:rsidR="005D2C87" w:rsidRPr="00247FAB">
              <w:rPr>
                <w:rStyle w:val="Hyperlink"/>
                <w:szCs w:val="22"/>
                <w:lang w:val="en-CA"/>
              </w:rPr>
              <w:t>aramasub@qti.qualcomm.com</w:t>
            </w:r>
            <w:r>
              <w:rPr>
                <w:rStyle w:val="Hyperlink"/>
                <w:szCs w:val="22"/>
                <w:lang w:val="en-CA"/>
              </w:rPr>
              <w:fldChar w:fldCharType="end"/>
            </w:r>
          </w:p>
        </w:tc>
      </w:tr>
      <w:tr w:rsidR="00E61DAC" w:rsidRPr="005B217D" w14:paraId="294DBD7C" w14:textId="77777777" w:rsidTr="000A73C3">
        <w:tc>
          <w:tcPr>
            <w:tcW w:w="1458" w:type="dxa"/>
          </w:tcPr>
          <w:p w14:paraId="3865A0A2" w14:textId="30D50FFE" w:rsidR="00E61DAC" w:rsidRPr="005B217D" w:rsidRDefault="00E61DAC">
            <w:pPr>
              <w:spacing w:before="60" w:after="60"/>
              <w:rPr>
                <w:i/>
                <w:szCs w:val="22"/>
                <w:lang w:val="en-CA"/>
              </w:rPr>
            </w:pPr>
            <w:r w:rsidRPr="005B217D">
              <w:rPr>
                <w:i/>
                <w:szCs w:val="22"/>
                <w:lang w:val="en-CA"/>
              </w:rPr>
              <w:t>Source:</w:t>
            </w:r>
          </w:p>
        </w:tc>
        <w:tc>
          <w:tcPr>
            <w:tcW w:w="8289" w:type="dxa"/>
            <w:gridSpan w:val="3"/>
          </w:tcPr>
          <w:p w14:paraId="2DD040AB" w14:textId="5D0F1124" w:rsidR="00E61DAC" w:rsidRPr="005B217D" w:rsidRDefault="005D2C87">
            <w:pPr>
              <w:spacing w:before="60" w:after="60"/>
              <w:rPr>
                <w:szCs w:val="22"/>
                <w:lang w:val="en-CA"/>
              </w:rPr>
            </w:pPr>
            <w:r>
              <w:rPr>
                <w:szCs w:val="22"/>
                <w:lang w:val="en-CA"/>
              </w:rPr>
              <w:t>JCT-VC</w:t>
            </w:r>
          </w:p>
        </w:tc>
      </w:tr>
    </w:tbl>
    <w:p w14:paraId="266AFDF6"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732F8D26" w14:textId="77777777" w:rsidR="009F3054" w:rsidRDefault="009F3054" w:rsidP="009F3054">
      <w:pPr>
        <w:rPr>
          <w:lang w:val="en-CA"/>
        </w:rPr>
      </w:pPr>
    </w:p>
    <w:p w14:paraId="0DEF4783" w14:textId="2D33C107" w:rsidR="009F3054" w:rsidRPr="009F3054" w:rsidDel="00A23284" w:rsidRDefault="009F3054" w:rsidP="009F3054">
      <w:pPr>
        <w:rPr>
          <w:del w:id="0" w:author="Rickard Sjöberg" w:date="2016-03-07T14:19:00Z"/>
          <w:sz w:val="28"/>
          <w:lang w:val="en-CA"/>
        </w:rPr>
      </w:pPr>
      <w:del w:id="1" w:author="Rickard Sjöberg" w:date="2016-03-07T14:19:00Z">
        <w:r w:rsidRPr="009F3054" w:rsidDel="00A23284">
          <w:rPr>
            <w:sz w:val="28"/>
            <w:highlight w:val="yellow"/>
            <w:lang w:val="en-CA"/>
          </w:rPr>
          <w:delText xml:space="preserve">Note that the text in this document is a draft </w:delText>
        </w:r>
        <w:r w:rsidR="00D95744" w:rsidDel="00A23284">
          <w:rPr>
            <w:sz w:val="28"/>
            <w:highlight w:val="yellow"/>
            <w:lang w:val="en-CA"/>
          </w:rPr>
          <w:delText>that</w:delText>
        </w:r>
        <w:r w:rsidRPr="009F3054" w:rsidDel="00A23284">
          <w:rPr>
            <w:sz w:val="28"/>
            <w:highlight w:val="yellow"/>
            <w:lang w:val="en-CA"/>
          </w:rPr>
          <w:delText xml:space="preserve"> </w:delText>
        </w:r>
        <w:r w:rsidR="00D95744" w:rsidDel="00A23284">
          <w:rPr>
            <w:sz w:val="28"/>
            <w:highlight w:val="yellow"/>
            <w:lang w:val="en-CA"/>
          </w:rPr>
          <w:delText>will</w:delText>
        </w:r>
        <w:r w:rsidRPr="009F3054" w:rsidDel="00A23284">
          <w:rPr>
            <w:sz w:val="28"/>
            <w:highlight w:val="yellow"/>
            <w:lang w:val="en-CA"/>
          </w:rPr>
          <w:delText xml:space="preserve"> be change</w:delText>
        </w:r>
        <w:r w:rsidR="00D95744" w:rsidDel="00A23284">
          <w:rPr>
            <w:sz w:val="28"/>
            <w:highlight w:val="yellow"/>
            <w:lang w:val="en-CA"/>
          </w:rPr>
          <w:delText>d</w:delText>
        </w:r>
        <w:r w:rsidRPr="009F3054" w:rsidDel="00A23284">
          <w:rPr>
            <w:sz w:val="28"/>
            <w:highlight w:val="yellow"/>
            <w:lang w:val="en-CA"/>
          </w:rPr>
          <w:delText xml:space="preserve">. A final version </w:delText>
        </w:r>
        <w:r w:rsidDel="00A23284">
          <w:rPr>
            <w:sz w:val="28"/>
            <w:highlight w:val="yellow"/>
            <w:lang w:val="en-CA"/>
          </w:rPr>
          <w:delText xml:space="preserve">of this document </w:delText>
        </w:r>
        <w:r w:rsidRPr="009F3054" w:rsidDel="00A23284">
          <w:rPr>
            <w:sz w:val="28"/>
            <w:highlight w:val="yellow"/>
            <w:lang w:val="en-CA"/>
          </w:rPr>
          <w:delText xml:space="preserve">will be made available </w:delText>
        </w:r>
        <w:r w:rsidDel="00A23284">
          <w:rPr>
            <w:sz w:val="28"/>
            <w:highlight w:val="yellow"/>
            <w:lang w:val="en-CA"/>
          </w:rPr>
          <w:delText>no later than March 11</w:delText>
        </w:r>
        <w:r w:rsidRPr="009F3054" w:rsidDel="00A23284">
          <w:rPr>
            <w:sz w:val="28"/>
            <w:highlight w:val="yellow"/>
            <w:lang w:val="en-CA"/>
          </w:rPr>
          <w:delText xml:space="preserve"> 2016 and render this draft obsolete</w:delText>
        </w:r>
        <w:r w:rsidDel="00A23284">
          <w:rPr>
            <w:sz w:val="28"/>
            <w:highlight w:val="yellow"/>
            <w:lang w:val="en-CA"/>
          </w:rPr>
          <w:delText>.</w:delText>
        </w:r>
      </w:del>
    </w:p>
    <w:p w14:paraId="69FAAA16" w14:textId="77777777" w:rsidR="009F3054" w:rsidRDefault="009F3054" w:rsidP="009F3054">
      <w:pPr>
        <w:rPr>
          <w:lang w:val="en-CA"/>
        </w:rPr>
      </w:pPr>
    </w:p>
    <w:p w14:paraId="719D9DE1" w14:textId="77777777" w:rsidR="00745F6B" w:rsidRPr="005B217D" w:rsidRDefault="009D01C8" w:rsidP="00E11923">
      <w:pPr>
        <w:pStyle w:val="Heading1"/>
        <w:rPr>
          <w:lang w:val="en-CA"/>
        </w:rPr>
      </w:pPr>
      <w:r>
        <w:rPr>
          <w:lang w:val="en-CA"/>
        </w:rPr>
        <w:t>Introduction</w:t>
      </w:r>
    </w:p>
    <w:p w14:paraId="46BEC6EF" w14:textId="4D97A16C" w:rsidR="009D01C8" w:rsidRDefault="009D01C8" w:rsidP="009D01C8">
      <w:pPr>
        <w:rPr>
          <w:szCs w:val="22"/>
          <w:lang w:val="en-CA" w:eastAsia="ko-KR"/>
        </w:rPr>
      </w:pPr>
      <w:r w:rsidRPr="00E62350">
        <w:t xml:space="preserve">This document contains </w:t>
      </w:r>
      <w:r>
        <w:t xml:space="preserve">a </w:t>
      </w:r>
      <w:r w:rsidRPr="00E62350">
        <w:t xml:space="preserve">plan for </w:t>
      </w:r>
      <w:r w:rsidR="00F20F32">
        <w:t>an</w:t>
      </w:r>
      <w:r w:rsidR="00F20F32" w:rsidRPr="00E62350">
        <w:t xml:space="preserve"> </w:t>
      </w:r>
      <w:r>
        <w:t xml:space="preserve">HDR </w:t>
      </w:r>
      <w:r w:rsidRPr="00E62350">
        <w:t xml:space="preserve">video verification test </w:t>
      </w:r>
      <w:r w:rsidR="00C86609">
        <w:t>for sin</w:t>
      </w:r>
      <w:r w:rsidR="00F20F32">
        <w:t>gle-</w:t>
      </w:r>
      <w:r w:rsidR="00C86609">
        <w:t xml:space="preserve">layer coding </w:t>
      </w:r>
      <w:r w:rsidRPr="00E62350">
        <w:t xml:space="preserve">to be conducted to </w:t>
      </w:r>
      <w:r w:rsidR="00136A8B">
        <w:t>test</w:t>
      </w:r>
      <w:r w:rsidR="00136A8B" w:rsidRPr="00E62350">
        <w:t xml:space="preserve"> </w:t>
      </w:r>
      <w:r w:rsidRPr="00E62350">
        <w:t xml:space="preserve">the coding performance </w:t>
      </w:r>
      <w:r>
        <w:t xml:space="preserve">of </w:t>
      </w:r>
      <w:r>
        <w:rPr>
          <w:szCs w:val="22"/>
          <w:lang w:val="en-CA" w:eastAsia="ko-KR"/>
        </w:rPr>
        <w:t>High Dynamic Range (HDR) content using HEVC Main 10 coding as specified in HEVC version 2.</w:t>
      </w:r>
    </w:p>
    <w:p w14:paraId="1FE2A4F4" w14:textId="365A20C1" w:rsidR="00936350" w:rsidRDefault="00136A8B" w:rsidP="009D01C8">
      <w:r>
        <w:t>S</w:t>
      </w:r>
      <w:r w:rsidR="009D01C8" w:rsidRPr="00E62350">
        <w:t xml:space="preserve">ubjective </w:t>
      </w:r>
      <w:r w:rsidR="002A38F0">
        <w:rPr>
          <w:lang w:val="en-GB"/>
        </w:rPr>
        <w:t>tests</w:t>
      </w:r>
      <w:r w:rsidR="002A38F0" w:rsidRPr="00E62350">
        <w:rPr>
          <w:lang w:val="en-GB"/>
        </w:rPr>
        <w:t xml:space="preserve"> </w:t>
      </w:r>
      <w:r>
        <w:rPr>
          <w:lang w:val="en-GB"/>
        </w:rPr>
        <w:t>will be</w:t>
      </w:r>
      <w:r w:rsidR="009D01C8" w:rsidRPr="00E62350">
        <w:t xml:space="preserve"> conducted </w:t>
      </w:r>
      <w:r w:rsidR="002A38F0">
        <w:t xml:space="preserve">in-between </w:t>
      </w:r>
      <w:r w:rsidR="009D01C8">
        <w:t xml:space="preserve">the </w:t>
      </w:r>
      <w:r w:rsidR="002A38F0">
        <w:t>23</w:t>
      </w:r>
      <w:r w:rsidR="002A38F0" w:rsidRPr="00E474A0">
        <w:rPr>
          <w:vertAlign w:val="superscript"/>
        </w:rPr>
        <w:t>rd</w:t>
      </w:r>
      <w:r w:rsidR="002A38F0">
        <w:t xml:space="preserve"> and </w:t>
      </w:r>
      <w:r w:rsidR="009D01C8">
        <w:t>24</w:t>
      </w:r>
      <w:r w:rsidR="009D01C8" w:rsidRPr="009D01C8">
        <w:rPr>
          <w:vertAlign w:val="superscript"/>
        </w:rPr>
        <w:t>th</w:t>
      </w:r>
      <w:r w:rsidR="009D01C8">
        <w:t xml:space="preserve"> JCT-VC meeting</w:t>
      </w:r>
      <w:r w:rsidR="00C86609">
        <w:t>.</w:t>
      </w:r>
      <w:r w:rsidR="009D01C8">
        <w:t xml:space="preserve"> </w:t>
      </w:r>
      <w:r w:rsidR="00C86609">
        <w:t>The test</w:t>
      </w:r>
      <w:r>
        <w:t>s</w:t>
      </w:r>
      <w:r w:rsidR="00C86609">
        <w:t xml:space="preserve"> will</w:t>
      </w:r>
      <w:r w:rsidR="009D01C8">
        <w:t xml:space="preserve"> compare </w:t>
      </w:r>
      <w:r w:rsidR="00936350">
        <w:t xml:space="preserve">the current state-of-the-art HEVC Main 10 coding of HDR against the MPEG HDR </w:t>
      </w:r>
      <w:proofErr w:type="spellStart"/>
      <w:r w:rsidR="00936350">
        <w:t>CfE</w:t>
      </w:r>
      <w:proofErr w:type="spellEnd"/>
      <w:r w:rsidR="00936350">
        <w:t xml:space="preserve"> </w:t>
      </w:r>
      <w:r w:rsidR="0033478D">
        <w:t>coding configuration from</w:t>
      </w:r>
      <w:r w:rsidR="00936350">
        <w:t xml:space="preserve"> </w:t>
      </w:r>
      <w:r w:rsidR="0033478D">
        <w:t xml:space="preserve">the </w:t>
      </w:r>
      <w:r w:rsidR="00936350">
        <w:t>version 1.0</w:t>
      </w:r>
      <w:r w:rsidR="00C94872">
        <w:t xml:space="preserve"> </w:t>
      </w:r>
      <w:r w:rsidR="0033478D">
        <w:t xml:space="preserve">anchors, but </w:t>
      </w:r>
      <w:r w:rsidR="00C94872">
        <w:t>generated with HM 16.7</w:t>
      </w:r>
      <w:r w:rsidR="0033478D">
        <w:t xml:space="preserve"> using new bitrates</w:t>
      </w:r>
      <w:r w:rsidR="00936350">
        <w:t xml:space="preserve">. The current state-of-the-art coding </w:t>
      </w:r>
      <w:r>
        <w:t>will</w:t>
      </w:r>
      <w:r w:rsidR="00936350">
        <w:t xml:space="preserve"> use technology described in </w:t>
      </w:r>
      <w:r w:rsidR="00F608C1">
        <w:t>JCT</w:t>
      </w:r>
      <w:r w:rsidR="00936350">
        <w:t>VC</w:t>
      </w:r>
      <w:r w:rsidR="00F608C1">
        <w:t>-W1017</w:t>
      </w:r>
      <w:r w:rsidR="00936350">
        <w:t xml:space="preserve"> [1]</w:t>
      </w:r>
      <w:r w:rsidR="007E2FDA">
        <w:t xml:space="preserve"> and as implemented in </w:t>
      </w:r>
      <w:r w:rsidR="007E24C3" w:rsidRPr="00136A8B">
        <w:t>JCTVC-</w:t>
      </w:r>
      <w:r w:rsidR="0033478D" w:rsidRPr="00136A8B">
        <w:t>W1020</w:t>
      </w:r>
      <w:r w:rsidR="00954214">
        <w:t xml:space="preserve"> [5]</w:t>
      </w:r>
      <w:r w:rsidR="007E2FDA">
        <w:t>.</w:t>
      </w:r>
    </w:p>
    <w:p w14:paraId="54DEEE38" w14:textId="77777777" w:rsidR="002C30FC" w:rsidRDefault="002C30FC" w:rsidP="002C30FC">
      <w:pPr>
        <w:pStyle w:val="Heading1"/>
      </w:pPr>
      <w:r>
        <w:t>Schedule</w:t>
      </w:r>
    </w:p>
    <w:p w14:paraId="0765C26C" w14:textId="77777777" w:rsidR="006024FD" w:rsidRDefault="002C30FC" w:rsidP="006024FD">
      <w:pPr>
        <w:rPr>
          <w:lang w:val="en-CA" w:eastAsia="ja-JP"/>
        </w:rPr>
      </w:pPr>
      <w:r>
        <w:rPr>
          <w:lang w:val="en-CA" w:eastAsia="ja-JP"/>
        </w:rPr>
        <w:t xml:space="preserve">The following schedule is </w:t>
      </w:r>
      <w:r w:rsidR="006024FD">
        <w:rPr>
          <w:lang w:val="en-CA" w:eastAsia="ja-JP"/>
        </w:rPr>
        <w:t>anticipated</w:t>
      </w:r>
      <w:r>
        <w:rPr>
          <w:lang w:val="en-CA" w:eastAsia="ja-JP"/>
        </w:rPr>
        <w:t xml:space="preserve"> for the subjective test:</w:t>
      </w:r>
    </w:p>
    <w:p w14:paraId="65E0682C" w14:textId="3F882315" w:rsidR="002C30FC" w:rsidRPr="00603A45" w:rsidRDefault="002C30FC" w:rsidP="00DB7822">
      <w:pPr>
        <w:numPr>
          <w:ilvl w:val="0"/>
          <w:numId w:val="48"/>
        </w:numPr>
        <w:rPr>
          <w:lang w:val="en-CA" w:eastAsia="ja-JP"/>
        </w:rPr>
      </w:pPr>
      <w:r w:rsidRPr="006024FD">
        <w:rPr>
          <w:lang w:val="en-CA" w:eastAsia="ja-JP"/>
        </w:rPr>
        <w:t>B</w:t>
      </w:r>
      <w:r w:rsidR="006024FD" w:rsidRPr="006024FD">
        <w:rPr>
          <w:lang w:val="en-CA" w:eastAsia="ja-JP"/>
        </w:rPr>
        <w:t>itstreams encoded and m</w:t>
      </w:r>
      <w:r w:rsidR="00F74D0A" w:rsidRPr="006024FD">
        <w:rPr>
          <w:lang w:val="en-CA" w:eastAsia="ja-JP"/>
        </w:rPr>
        <w:t>ade available by April 1</w:t>
      </w:r>
      <w:r w:rsidR="006024FD">
        <w:rPr>
          <w:lang w:val="en-CA" w:eastAsia="ja-JP"/>
        </w:rPr>
        <w:t>,</w:t>
      </w:r>
      <w:r w:rsidRPr="006024FD">
        <w:rPr>
          <w:lang w:val="en-CA" w:eastAsia="ja-JP"/>
        </w:rPr>
        <w:t xml:space="preserve"> 201</w:t>
      </w:r>
      <w:r w:rsidR="00F74D0A" w:rsidRPr="006024FD">
        <w:rPr>
          <w:lang w:val="en-CA" w:eastAsia="ja-JP"/>
        </w:rPr>
        <w:t>6</w:t>
      </w:r>
    </w:p>
    <w:p w14:paraId="6D095000" w14:textId="77777777" w:rsidR="002A38F0" w:rsidRPr="0019099B" w:rsidRDefault="002A38F0" w:rsidP="00DB7822">
      <w:pPr>
        <w:numPr>
          <w:ilvl w:val="0"/>
          <w:numId w:val="48"/>
        </w:numPr>
      </w:pPr>
      <w:r w:rsidRPr="0019099B">
        <w:t xml:space="preserve">Subjective </w:t>
      </w:r>
      <w:r w:rsidRPr="0019099B">
        <w:rPr>
          <w:lang w:val="en-GB"/>
        </w:rPr>
        <w:t xml:space="preserve">evaluation </w:t>
      </w:r>
      <w:r w:rsidRPr="0019099B">
        <w:t xml:space="preserve">starts: </w:t>
      </w:r>
      <w:r>
        <w:t>April 4, 2016</w:t>
      </w:r>
    </w:p>
    <w:p w14:paraId="194EFF0C" w14:textId="77777777" w:rsidR="002A38F0" w:rsidRPr="0019099B" w:rsidRDefault="002A38F0" w:rsidP="00DB7822">
      <w:pPr>
        <w:numPr>
          <w:ilvl w:val="0"/>
          <w:numId w:val="48"/>
        </w:numPr>
      </w:pPr>
      <w:r w:rsidRPr="0019099B">
        <w:t xml:space="preserve">Subjective </w:t>
      </w:r>
      <w:r w:rsidRPr="0019099B">
        <w:rPr>
          <w:lang w:val="en-GB"/>
        </w:rPr>
        <w:t xml:space="preserve">evaluation </w:t>
      </w:r>
      <w:r w:rsidRPr="0019099B">
        <w:t xml:space="preserve">completed: </w:t>
      </w:r>
      <w:r>
        <w:t>May</w:t>
      </w:r>
      <w:r w:rsidRPr="0019099B">
        <w:t xml:space="preserve"> </w:t>
      </w:r>
      <w:r>
        <w:t>4, 2016</w:t>
      </w:r>
    </w:p>
    <w:p w14:paraId="069B2A55" w14:textId="77777777" w:rsidR="002A38F0" w:rsidRPr="008C6831" w:rsidRDefault="002A38F0" w:rsidP="00DB7822">
      <w:pPr>
        <w:numPr>
          <w:ilvl w:val="0"/>
          <w:numId w:val="48"/>
        </w:numPr>
      </w:pPr>
      <w:r w:rsidRPr="0019099B">
        <w:t xml:space="preserve">Subjective </w:t>
      </w:r>
      <w:r w:rsidRPr="0019099B">
        <w:rPr>
          <w:lang w:val="en-GB"/>
        </w:rPr>
        <w:t xml:space="preserve">evaluation </w:t>
      </w:r>
      <w:r w:rsidRPr="0019099B">
        <w:t xml:space="preserve">results available: </w:t>
      </w:r>
      <w:r w:rsidR="00DD5822">
        <w:t xml:space="preserve">Wednesday </w:t>
      </w:r>
      <w:r>
        <w:t>May</w:t>
      </w:r>
      <w:r w:rsidRPr="0019099B">
        <w:t xml:space="preserve"> 2</w:t>
      </w:r>
      <w:r w:rsidR="000C106E">
        <w:t>5</w:t>
      </w:r>
      <w:r>
        <w:t>, 2016</w:t>
      </w:r>
    </w:p>
    <w:p w14:paraId="09B3B07C" w14:textId="7F6649DF" w:rsidR="002C30FC" w:rsidRPr="006024FD" w:rsidRDefault="002A38F0" w:rsidP="006024FD">
      <w:pPr>
        <w:rPr>
          <w:lang w:val="en-CA" w:eastAsia="ja-JP"/>
        </w:rPr>
      </w:pPr>
      <w:r>
        <w:rPr>
          <w:lang w:eastAsia="ja-JP"/>
        </w:rPr>
        <w:t xml:space="preserve">(For information, </w:t>
      </w:r>
      <w:r w:rsidR="0056375F">
        <w:rPr>
          <w:lang w:eastAsia="ja-JP"/>
        </w:rPr>
        <w:t xml:space="preserve">JCT-VC </w:t>
      </w:r>
      <w:del w:id="2" w:author="Rickard Sjöberg" w:date="2016-03-08T13:05:00Z">
        <w:r w:rsidR="0056375F" w:rsidDel="00AA0384">
          <w:rPr>
            <w:lang w:eastAsia="ja-JP"/>
          </w:rPr>
          <w:delText xml:space="preserve">in </w:delText>
        </w:r>
      </w:del>
      <w:ins w:id="3" w:author="Rickard Sjöberg" w:date="2016-03-08T13:05:00Z">
        <w:r w:rsidR="00AA0384">
          <w:rPr>
            <w:lang w:eastAsia="ja-JP"/>
          </w:rPr>
          <w:t>is</w:t>
        </w:r>
        <w:r w:rsidR="00AA0384">
          <w:rPr>
            <w:lang w:eastAsia="ja-JP"/>
          </w:rPr>
          <w:t xml:space="preserve"> </w:t>
        </w:r>
      </w:ins>
      <w:r w:rsidR="0056375F">
        <w:rPr>
          <w:lang w:eastAsia="ja-JP"/>
        </w:rPr>
        <w:t>planned to start Thursday May 26, 2016)</w:t>
      </w:r>
    </w:p>
    <w:p w14:paraId="4D8641F7" w14:textId="77777777" w:rsidR="000C106E" w:rsidRDefault="000C106E" w:rsidP="002C30FC">
      <w:pPr>
        <w:pStyle w:val="Heading1"/>
      </w:pPr>
      <w:r>
        <w:t>Test sites</w:t>
      </w:r>
    </w:p>
    <w:p w14:paraId="329D6E0F" w14:textId="77777777" w:rsidR="000C106E" w:rsidRDefault="000C106E" w:rsidP="000C106E">
      <w:pPr>
        <w:rPr>
          <w:lang w:val="en-CA" w:eastAsia="ja-JP"/>
        </w:rPr>
      </w:pPr>
      <w:r>
        <w:rPr>
          <w:lang w:val="en-CA" w:eastAsia="ja-JP"/>
        </w:rPr>
        <w:t>The subjective test shall be carried out at multiple test sites. The following test sites have been identified.</w:t>
      </w:r>
    </w:p>
    <w:p w14:paraId="5C93FA4F" w14:textId="77777777" w:rsidR="000C106E" w:rsidRDefault="00DB7822" w:rsidP="000C106E">
      <w:pPr>
        <w:pStyle w:val="ListParagraph"/>
        <w:numPr>
          <w:ilvl w:val="0"/>
          <w:numId w:val="46"/>
        </w:numPr>
      </w:pPr>
      <w:r>
        <w:t>Rome Laboratory</w:t>
      </w:r>
      <w:r w:rsidR="000C106E">
        <w:t>, Italy</w:t>
      </w:r>
    </w:p>
    <w:p w14:paraId="33F67FC4" w14:textId="77777777" w:rsidR="000C106E" w:rsidRDefault="000C106E" w:rsidP="00E474A0">
      <w:pPr>
        <w:pStyle w:val="ListParagraph"/>
        <w:numPr>
          <w:ilvl w:val="0"/>
          <w:numId w:val="46"/>
        </w:numPr>
      </w:pPr>
      <w:r>
        <w:t>Ericsson AB, Sweden</w:t>
      </w:r>
    </w:p>
    <w:p w14:paraId="12905E98" w14:textId="77777777" w:rsidR="002C30FC" w:rsidRDefault="000C106E" w:rsidP="002C30FC">
      <w:pPr>
        <w:pStyle w:val="Heading1"/>
      </w:pPr>
      <w:r>
        <w:lastRenderedPageBreak/>
        <w:t>T</w:t>
      </w:r>
      <w:r w:rsidR="002C30FC">
        <w:t>est conditions</w:t>
      </w:r>
    </w:p>
    <w:p w14:paraId="47899F45" w14:textId="7F579C02" w:rsidR="000575BA" w:rsidRDefault="000575BA" w:rsidP="000575BA">
      <w:r>
        <w:t xml:space="preserve">The following test conditions </w:t>
      </w:r>
      <w:del w:id="4" w:author="Rickard Sjöberg" w:date="2016-03-08T13:05:00Z">
        <w:r w:rsidDel="00AA0384">
          <w:delText>are suggested to</w:delText>
        </w:r>
      </w:del>
      <w:ins w:id="5" w:author="Rickard Sjöberg" w:date="2016-03-08T13:05:00Z">
        <w:r w:rsidR="00AA0384">
          <w:t>will</w:t>
        </w:r>
      </w:ins>
      <w:r>
        <w:t xml:space="preserve"> be used for the verification test:</w:t>
      </w:r>
    </w:p>
    <w:p w14:paraId="05B000CC" w14:textId="77777777" w:rsidR="006024FD" w:rsidRDefault="00D54305" w:rsidP="000575BA">
      <w:pPr>
        <w:numPr>
          <w:ilvl w:val="0"/>
          <w:numId w:val="14"/>
        </w:numPr>
      </w:pPr>
      <w:r>
        <w:t>Number of sequences,</w:t>
      </w:r>
      <w:r w:rsidR="000575BA" w:rsidRPr="00F74D0A">
        <w:t xml:space="preserve"> resolutions</w:t>
      </w:r>
      <w:r>
        <w:t>, and frame rates</w:t>
      </w:r>
    </w:p>
    <w:p w14:paraId="4C1B46B5" w14:textId="77777777" w:rsidR="000575BA" w:rsidRDefault="006024FD" w:rsidP="006024FD">
      <w:pPr>
        <w:numPr>
          <w:ilvl w:val="1"/>
          <w:numId w:val="14"/>
        </w:numPr>
      </w:pPr>
      <w:r w:rsidRPr="00D54305">
        <w:t>6</w:t>
      </w:r>
      <w:r>
        <w:t xml:space="preserve"> sequences in 1080p resolution</w:t>
      </w:r>
    </w:p>
    <w:p w14:paraId="4D747B39" w14:textId="5F08F8A1" w:rsidR="00D54305" w:rsidRPr="00F74D0A" w:rsidRDefault="007A4C64" w:rsidP="006024FD">
      <w:pPr>
        <w:numPr>
          <w:ilvl w:val="1"/>
          <w:numId w:val="14"/>
        </w:numPr>
      </w:pPr>
      <w:r>
        <w:t>3</w:t>
      </w:r>
      <w:r w:rsidR="00D54305">
        <w:t xml:space="preserve"> sequen</w:t>
      </w:r>
      <w:r>
        <w:t xml:space="preserve">ces are 24 </w:t>
      </w:r>
      <w:ins w:id="6" w:author="Rickard Sjöberg" w:date="2016-03-08T13:05:00Z">
        <w:r w:rsidR="00AA0384">
          <w:t xml:space="preserve">or 25 </w:t>
        </w:r>
      </w:ins>
      <w:r>
        <w:t>fps and 3</w:t>
      </w:r>
      <w:r w:rsidR="00D54305">
        <w:t xml:space="preserve"> sequences are 50 fps</w:t>
      </w:r>
    </w:p>
    <w:p w14:paraId="08A82203" w14:textId="77777777" w:rsidR="000575BA" w:rsidRPr="00F74D0A" w:rsidRDefault="000575BA" w:rsidP="000575BA">
      <w:pPr>
        <w:numPr>
          <w:ilvl w:val="0"/>
          <w:numId w:val="14"/>
        </w:numPr>
      </w:pPr>
      <w:r w:rsidRPr="00F74D0A">
        <w:t>Bitstreams</w:t>
      </w:r>
    </w:p>
    <w:p w14:paraId="352D7A93" w14:textId="508777E4" w:rsidR="000575BA" w:rsidRPr="000D7FFC" w:rsidRDefault="00F74D0A" w:rsidP="0022015A">
      <w:pPr>
        <w:numPr>
          <w:ilvl w:val="1"/>
          <w:numId w:val="14"/>
        </w:numPr>
      </w:pPr>
      <w:r>
        <w:t xml:space="preserve">Anchor 1.0 </w:t>
      </w:r>
      <w:r w:rsidR="0033478D">
        <w:t xml:space="preserve">configuration </w:t>
      </w:r>
      <w:r>
        <w:t>bitstream</w:t>
      </w:r>
      <w:r w:rsidR="0022015A">
        <w:t xml:space="preserve">s generated </w:t>
      </w:r>
      <w:ins w:id="7" w:author="Rickard Sjöberg" w:date="2016-03-07T16:19:00Z">
        <w:r w:rsidR="008041E6">
          <w:t>as described in Annex B</w:t>
        </w:r>
      </w:ins>
      <w:del w:id="8" w:author="Rickard Sjöberg" w:date="2016-03-07T16:19:00Z">
        <w:r w:rsidR="0022015A" w:rsidDel="008041E6">
          <w:delText>by HDRTools 0.10</w:delText>
        </w:r>
        <w:r w:rsidR="00F20F32" w:rsidDel="008041E6">
          <w:delText>. The source code and configurations can be found at</w:delText>
        </w:r>
        <w:r w:rsidR="0022015A" w:rsidDel="008041E6">
          <w:delText xml:space="preserve"> </w:delText>
        </w:r>
        <w:r w:rsidR="00CA1262" w:rsidDel="008041E6">
          <w:fldChar w:fldCharType="begin"/>
        </w:r>
        <w:r w:rsidR="00CA1262" w:rsidDel="008041E6">
          <w:delInstrText xml:space="preserve"> HYPERLINK "http://wg11.sc29.org/svn/repos/Explorations/XYZ/HDRTools/tags/0.10/" </w:delInstrText>
        </w:r>
        <w:r w:rsidR="00CA1262" w:rsidDel="008041E6">
          <w:fldChar w:fldCharType="separate"/>
        </w:r>
        <w:r w:rsidR="0022015A" w:rsidRPr="00B66542" w:rsidDel="008041E6">
          <w:rPr>
            <w:rStyle w:val="Hyperlink"/>
          </w:rPr>
          <w:delText>http://wg11.sc29.org/svn/repos/Explorations/XYZ/HDRTools/tags/0.10/</w:delText>
        </w:r>
        <w:r w:rsidR="00CA1262" w:rsidDel="008041E6">
          <w:rPr>
            <w:rStyle w:val="Hyperlink"/>
          </w:rPr>
          <w:fldChar w:fldCharType="end"/>
        </w:r>
        <w:r w:rsidR="0022015A" w:rsidDel="008041E6">
          <w:delText xml:space="preserve">  and </w:delText>
        </w:r>
        <w:r w:rsidR="00CA1262" w:rsidDel="008041E6">
          <w:fldChar w:fldCharType="begin"/>
        </w:r>
        <w:r w:rsidR="00CA1262" w:rsidDel="008041E6">
          <w:delInstrText xml:space="preserve"> HYPERLINK "https://hevc.hhi.fraunhofer.de/svn/svn_HEVCSoftware/tags/HM-16.7" </w:delInstrText>
        </w:r>
        <w:r w:rsidR="00CA1262" w:rsidDel="008041E6">
          <w:fldChar w:fldCharType="separate"/>
        </w:r>
        <w:r w:rsidR="0022015A" w:rsidRPr="00B66542" w:rsidDel="008041E6">
          <w:rPr>
            <w:rStyle w:val="Hyperlink"/>
          </w:rPr>
          <w:delText>https://hevc.hhi.fraunhofer.de/svn/svn_HEVCSoftware/tags/HM-16.7</w:delText>
        </w:r>
        <w:r w:rsidR="00CA1262" w:rsidDel="008041E6">
          <w:rPr>
            <w:rStyle w:val="Hyperlink"/>
          </w:rPr>
          <w:fldChar w:fldCharType="end"/>
        </w:r>
        <w:r w:rsidDel="008041E6">
          <w:delText>.</w:delText>
        </w:r>
      </w:del>
    </w:p>
    <w:p w14:paraId="2CC416B2" w14:textId="115A4EA3" w:rsidR="000575BA" w:rsidRPr="000D7FFC" w:rsidRDefault="00F74D0A" w:rsidP="0022015A">
      <w:pPr>
        <w:numPr>
          <w:ilvl w:val="1"/>
          <w:numId w:val="14"/>
        </w:numPr>
      </w:pPr>
      <w:r>
        <w:t>Anchor 3.2</w:t>
      </w:r>
      <w:r w:rsidR="0033478D">
        <w:t xml:space="preserve"> configuration</w:t>
      </w:r>
      <w:r>
        <w:t xml:space="preserve"> bitstreams generated</w:t>
      </w:r>
      <w:ins w:id="9" w:author="Rickard Sjöberg" w:date="2016-03-07T16:19:00Z">
        <w:r w:rsidR="008041E6">
          <w:t xml:space="preserve"> as described in Annex</w:t>
        </w:r>
      </w:ins>
      <w:ins w:id="10" w:author="Rickard Sjöberg" w:date="2016-03-07T16:20:00Z">
        <w:r w:rsidR="008041E6">
          <w:t xml:space="preserve"> B</w:t>
        </w:r>
      </w:ins>
      <w:del w:id="11" w:author="Rickard Sjöberg" w:date="2016-03-07T16:19:00Z">
        <w:r w:rsidDel="008041E6">
          <w:delText xml:space="preserve"> by </w:delText>
        </w:r>
        <w:r w:rsidR="0022015A" w:rsidDel="008041E6">
          <w:delText>patched versions of HDRTools 0.10 and HM-16.7</w:delText>
        </w:r>
        <w:r w:rsidDel="008041E6">
          <w:delText xml:space="preserve">. </w:delText>
        </w:r>
        <w:r w:rsidR="00F20F32" w:rsidDel="008041E6">
          <w:delText>The source c</w:delText>
        </w:r>
        <w:r w:rsidDel="008041E6">
          <w:delText xml:space="preserve">ode </w:delText>
        </w:r>
        <w:r w:rsidR="00D5072E" w:rsidDel="008041E6">
          <w:delText xml:space="preserve">and configurations </w:delText>
        </w:r>
        <w:r w:rsidR="00885D7C" w:rsidDel="008041E6">
          <w:delText xml:space="preserve">can be </w:delText>
        </w:r>
        <w:r w:rsidDel="008041E6">
          <w:delText>found</w:delText>
        </w:r>
        <w:r w:rsidR="0022015A" w:rsidDel="008041E6">
          <w:delText xml:space="preserve"> at</w:delText>
        </w:r>
        <w:r w:rsidDel="008041E6">
          <w:delText xml:space="preserve"> </w:delText>
        </w:r>
        <w:r w:rsidR="00CA1262" w:rsidDel="008041E6">
          <w:fldChar w:fldCharType="begin"/>
        </w:r>
        <w:r w:rsidR="00CA1262" w:rsidDel="008041E6">
          <w:delInstrText xml:space="preserve"> HYPERLINK "http://wg11.sc29.org/content/Explorations/HDR/CEs_Software_113/CE1/updatedCTCsPackage_20160127.zip" </w:delInstrText>
        </w:r>
        <w:r w:rsidR="00CA1262" w:rsidDel="008041E6">
          <w:fldChar w:fldCharType="separate"/>
        </w:r>
        <w:r w:rsidR="00885D7C" w:rsidRPr="00EA54DA" w:rsidDel="008041E6">
          <w:rPr>
            <w:rStyle w:val="Hyperlink"/>
          </w:rPr>
          <w:delText>http://wg11.sc29.org/content/Explorations/HDR/CEs_Software_113/CE1/updatedCTCsPackage_20160127.zip</w:delText>
        </w:r>
        <w:r w:rsidR="00CA1262" w:rsidDel="008041E6">
          <w:rPr>
            <w:rStyle w:val="Hyperlink"/>
          </w:rPr>
          <w:fldChar w:fldCharType="end"/>
        </w:r>
      </w:del>
      <w:del w:id="12" w:author="Rickard Sjöberg" w:date="2016-03-07T16:20:00Z">
        <w:r w:rsidR="0022015A" w:rsidDel="008041E6">
          <w:delText>.</w:delText>
        </w:r>
      </w:del>
    </w:p>
    <w:p w14:paraId="79A77477" w14:textId="77777777" w:rsidR="000575BA" w:rsidRDefault="000575BA" w:rsidP="000575BA">
      <w:pPr>
        <w:numPr>
          <w:ilvl w:val="0"/>
          <w:numId w:val="14"/>
        </w:numPr>
      </w:pPr>
      <w:r>
        <w:t xml:space="preserve">Encoding parameters </w:t>
      </w:r>
    </w:p>
    <w:p w14:paraId="282BF636" w14:textId="77777777" w:rsidR="000575BA" w:rsidRDefault="00522678" w:rsidP="000575BA">
      <w:pPr>
        <w:numPr>
          <w:ilvl w:val="1"/>
          <w:numId w:val="14"/>
        </w:numPr>
      </w:pPr>
      <w:r>
        <w:t>Quantization</w:t>
      </w:r>
    </w:p>
    <w:p w14:paraId="39914E8F" w14:textId="77777777" w:rsidR="000575BA" w:rsidRDefault="00C216E8" w:rsidP="000575BA">
      <w:pPr>
        <w:numPr>
          <w:ilvl w:val="2"/>
          <w:numId w:val="14"/>
        </w:numPr>
      </w:pPr>
      <w:r>
        <w:t>4</w:t>
      </w:r>
      <w:r w:rsidR="006024FD">
        <w:t xml:space="preserve"> bit rate points per sequence</w:t>
      </w:r>
    </w:p>
    <w:p w14:paraId="167F8EBB" w14:textId="77777777" w:rsidR="00522678" w:rsidRDefault="00522678" w:rsidP="000575BA">
      <w:pPr>
        <w:numPr>
          <w:ilvl w:val="2"/>
          <w:numId w:val="14"/>
        </w:numPr>
      </w:pPr>
      <w:r>
        <w:t>Bitrates shall not exceed the target rate point. Rate matching using at most one single QP step change per sequence will be used</w:t>
      </w:r>
    </w:p>
    <w:p w14:paraId="36935A0D" w14:textId="77777777" w:rsidR="000575BA" w:rsidRDefault="000575BA" w:rsidP="000575BA">
      <w:pPr>
        <w:numPr>
          <w:ilvl w:val="1"/>
          <w:numId w:val="14"/>
        </w:numPr>
      </w:pPr>
      <w:r>
        <w:t>Bit depth</w:t>
      </w:r>
    </w:p>
    <w:p w14:paraId="4DF26E74" w14:textId="77777777" w:rsidR="000575BA" w:rsidRPr="00DB7822" w:rsidRDefault="004D3A8F" w:rsidP="000575BA">
      <w:pPr>
        <w:numPr>
          <w:ilvl w:val="2"/>
          <w:numId w:val="14"/>
        </w:numPr>
      </w:pPr>
      <w:r w:rsidRPr="00DB7822">
        <w:t>10 bit encoding</w:t>
      </w:r>
      <w:r w:rsidR="006024FD" w:rsidRPr="00DB7822">
        <w:t xml:space="preserve"> for all sequences</w:t>
      </w:r>
    </w:p>
    <w:p w14:paraId="688427CA" w14:textId="77777777" w:rsidR="000575BA" w:rsidRDefault="000575BA" w:rsidP="000575BA">
      <w:pPr>
        <w:numPr>
          <w:ilvl w:val="1"/>
          <w:numId w:val="14"/>
        </w:numPr>
      </w:pPr>
      <w:r>
        <w:t>Coding structure</w:t>
      </w:r>
    </w:p>
    <w:p w14:paraId="30F74D72" w14:textId="77777777" w:rsidR="006024FD" w:rsidRDefault="006024FD" w:rsidP="006024FD">
      <w:pPr>
        <w:numPr>
          <w:ilvl w:val="2"/>
          <w:numId w:val="14"/>
        </w:numPr>
      </w:pPr>
      <w:r>
        <w:t>Random access coding structure using 7 B-pictures in a hierarchical sub-GOP structure</w:t>
      </w:r>
    </w:p>
    <w:p w14:paraId="1A62D8D2" w14:textId="77777777" w:rsidR="00936350" w:rsidRDefault="000575BA" w:rsidP="00936350">
      <w:pPr>
        <w:numPr>
          <w:ilvl w:val="2"/>
          <w:numId w:val="14"/>
        </w:numPr>
      </w:pPr>
      <w:r>
        <w:t>IRAP pic</w:t>
      </w:r>
      <w:r w:rsidR="006024FD">
        <w:t>ture period at approximately 1.0</w:t>
      </w:r>
      <w:r>
        <w:t xml:space="preserve"> second</w:t>
      </w:r>
    </w:p>
    <w:p w14:paraId="5D24B1ED" w14:textId="1AD50592" w:rsidR="00A00CBD" w:rsidRDefault="00A00CBD" w:rsidP="00A00CBD">
      <w:pPr>
        <w:numPr>
          <w:ilvl w:val="1"/>
          <w:numId w:val="14"/>
        </w:numPr>
      </w:pPr>
      <w:r>
        <w:t>Other settings as in the configuration files</w:t>
      </w:r>
      <w:ins w:id="13" w:author="Rickard Sjöberg" w:date="2016-03-08T11:12:00Z">
        <w:r w:rsidR="00CF68B6">
          <w:t xml:space="preserve"> as described in Annex B</w:t>
        </w:r>
      </w:ins>
    </w:p>
    <w:p w14:paraId="63CAAF6E" w14:textId="08792AFB" w:rsidR="00A00CBD" w:rsidDel="00CF68B6" w:rsidRDefault="00A00CBD" w:rsidP="00A00CBD">
      <w:pPr>
        <w:numPr>
          <w:ilvl w:val="2"/>
          <w:numId w:val="14"/>
        </w:numPr>
        <w:rPr>
          <w:del w:id="14" w:author="Rickard Sjöberg" w:date="2016-03-08T11:12:00Z"/>
        </w:rPr>
      </w:pPr>
      <w:del w:id="15" w:author="Rickard Sjöberg" w:date="2016-03-08T11:12:00Z">
        <w:r w:rsidDel="00CF68B6">
          <w:delText xml:space="preserve">encoder_randomaccess_main10.cfg </w:delText>
        </w:r>
        <w:r w:rsidR="00F20F32" w:rsidDel="00CF68B6">
          <w:delText xml:space="preserve">as in the CTC </w:delText>
        </w:r>
        <w:r w:rsidDel="00CF68B6">
          <w:delText>for all encodings</w:delText>
        </w:r>
      </w:del>
    </w:p>
    <w:p w14:paraId="71B90319" w14:textId="77777777" w:rsidR="00A00CBD" w:rsidRDefault="00A00CBD" w:rsidP="00A00CBD">
      <w:pPr>
        <w:pStyle w:val="Heading1"/>
        <w:ind w:left="432" w:hanging="432"/>
        <w:rPr>
          <w:lang w:val="en-CA" w:eastAsia="ja-JP"/>
        </w:rPr>
      </w:pPr>
      <w:r>
        <w:rPr>
          <w:lang w:val="en-CA" w:eastAsia="ja-JP"/>
        </w:rPr>
        <w:t>Test Sequences</w:t>
      </w:r>
    </w:p>
    <w:p w14:paraId="61B8C4C0" w14:textId="69086E82" w:rsidR="00A00CBD" w:rsidRDefault="00522678" w:rsidP="00A00CBD">
      <w:pPr>
        <w:rPr>
          <w:lang w:val="en-CA" w:eastAsia="ja-JP"/>
        </w:rPr>
      </w:pPr>
      <w:r>
        <w:rPr>
          <w:lang w:val="en-CA" w:eastAsia="ja-JP"/>
        </w:rPr>
        <w:t xml:space="preserve">The proposed </w:t>
      </w:r>
      <w:r w:rsidR="00A00CBD">
        <w:rPr>
          <w:lang w:val="en-CA" w:eastAsia="ja-JP"/>
        </w:rPr>
        <w:t xml:space="preserve">test sequences </w:t>
      </w:r>
      <w:r>
        <w:rPr>
          <w:lang w:val="en-CA" w:eastAsia="ja-JP"/>
        </w:rPr>
        <w:t xml:space="preserve">to use are listed in Table 1. Bitstreams will be generated using </w:t>
      </w:r>
      <w:r w:rsidRPr="00641E47">
        <w:rPr>
          <w:szCs w:val="24"/>
          <w:lang w:val="en-GB"/>
        </w:rPr>
        <w:t xml:space="preserve">HEVC Main 10 Profile, BT.2020 </w:t>
      </w:r>
      <w:r w:rsidR="0033478D">
        <w:rPr>
          <w:szCs w:val="24"/>
          <w:lang w:val="en-GB"/>
        </w:rPr>
        <w:t>container</w:t>
      </w:r>
      <w:r w:rsidR="001D5ED6">
        <w:rPr>
          <w:szCs w:val="24"/>
          <w:lang w:val="en-GB"/>
        </w:rPr>
        <w:t xml:space="preserve">, </w:t>
      </w:r>
      <w:r w:rsidR="001D5ED6" w:rsidRPr="00641E47">
        <w:rPr>
          <w:szCs w:val="24"/>
          <w:lang w:val="en-GB"/>
        </w:rPr>
        <w:t xml:space="preserve">ST 2084 Transfer Function </w:t>
      </w:r>
      <w:r w:rsidRPr="00641E47">
        <w:rPr>
          <w:szCs w:val="24"/>
          <w:lang w:val="en-GB"/>
        </w:rPr>
        <w:t xml:space="preserve">and NCL </w:t>
      </w:r>
      <w:proofErr w:type="spellStart"/>
      <w:r w:rsidRPr="00641E47">
        <w:rPr>
          <w:szCs w:val="24"/>
          <w:lang w:val="en-GB"/>
        </w:rPr>
        <w:t>Y’CbCr</w:t>
      </w:r>
      <w:proofErr w:type="spellEnd"/>
      <w:r w:rsidRPr="00641E47">
        <w:rPr>
          <w:szCs w:val="24"/>
          <w:lang w:val="en-GB"/>
        </w:rPr>
        <w:t xml:space="preserve"> colour space conversion</w:t>
      </w:r>
      <w:r>
        <w:rPr>
          <w:szCs w:val="24"/>
          <w:lang w:val="en-GB"/>
        </w:rPr>
        <w:t>.</w:t>
      </w:r>
    </w:p>
    <w:p w14:paraId="0860DE88" w14:textId="77777777" w:rsidR="00522678" w:rsidRPr="00641E47" w:rsidRDefault="00522678" w:rsidP="00522678">
      <w:pPr>
        <w:tabs>
          <w:tab w:val="left" w:pos="1170"/>
        </w:tabs>
        <w:rPr>
          <w:szCs w:val="24"/>
          <w:lang w:val="en-GB"/>
        </w:rPr>
      </w:pPr>
      <w:r w:rsidRPr="00641E47">
        <w:rPr>
          <w:szCs w:val="24"/>
          <w:lang w:val="en-GB"/>
        </w:rPr>
        <w:t>All the test sequences have the following characteristics:</w:t>
      </w:r>
    </w:p>
    <w:p w14:paraId="0745C6A6" w14:textId="77777777" w:rsidR="00522678" w:rsidRPr="00641E47" w:rsidRDefault="00522678" w:rsidP="00522678">
      <w:pPr>
        <w:pStyle w:val="ListParagraph"/>
        <w:numPr>
          <w:ilvl w:val="0"/>
          <w:numId w:val="47"/>
        </w:numPr>
        <w:tabs>
          <w:tab w:val="clear" w:pos="360"/>
          <w:tab w:val="clear" w:pos="720"/>
          <w:tab w:val="clear" w:pos="1080"/>
          <w:tab w:val="clear" w:pos="1440"/>
          <w:tab w:val="left" w:pos="567"/>
          <w:tab w:val="left" w:pos="2835"/>
          <w:tab w:val="left" w:pos="3828"/>
        </w:tabs>
        <w:overflowPunct/>
        <w:autoSpaceDE/>
        <w:autoSpaceDN/>
        <w:adjustRightInd/>
        <w:spacing w:before="0" w:after="60"/>
        <w:ind w:left="2835" w:hanging="2478"/>
        <w:contextualSpacing w:val="0"/>
        <w:jc w:val="both"/>
        <w:textAlignment w:val="auto"/>
        <w:rPr>
          <w:szCs w:val="24"/>
          <w:lang w:val="en-GB"/>
        </w:rPr>
      </w:pPr>
      <w:r w:rsidRPr="00641E47">
        <w:rPr>
          <w:szCs w:val="24"/>
          <w:lang w:val="en-GB"/>
        </w:rPr>
        <w:t>Resolution: 1920x1080 progressive</w:t>
      </w:r>
    </w:p>
    <w:p w14:paraId="1AE28D79" w14:textId="03846CB6" w:rsidR="00522678" w:rsidRDefault="0033478D" w:rsidP="00522678">
      <w:pPr>
        <w:pStyle w:val="ListParagraph"/>
        <w:numPr>
          <w:ilvl w:val="0"/>
          <w:numId w:val="47"/>
        </w:numPr>
        <w:tabs>
          <w:tab w:val="clear" w:pos="360"/>
          <w:tab w:val="clear" w:pos="720"/>
          <w:tab w:val="clear" w:pos="1080"/>
          <w:tab w:val="clear" w:pos="1440"/>
          <w:tab w:val="left" w:pos="567"/>
          <w:tab w:val="left" w:pos="2835"/>
          <w:tab w:val="left" w:pos="3828"/>
        </w:tabs>
        <w:overflowPunct/>
        <w:autoSpaceDE/>
        <w:autoSpaceDN/>
        <w:adjustRightInd/>
        <w:spacing w:before="0" w:after="60"/>
        <w:ind w:left="2835" w:hanging="2478"/>
        <w:contextualSpacing w:val="0"/>
        <w:jc w:val="both"/>
        <w:textAlignment w:val="auto"/>
        <w:rPr>
          <w:szCs w:val="24"/>
          <w:lang w:val="en-GB"/>
        </w:rPr>
      </w:pPr>
      <w:r>
        <w:rPr>
          <w:szCs w:val="24"/>
          <w:lang w:val="en-GB"/>
        </w:rPr>
        <w:t>Original (not coding) c</w:t>
      </w:r>
      <w:r w:rsidR="00DE0765">
        <w:rPr>
          <w:szCs w:val="24"/>
          <w:lang w:val="en-GB"/>
        </w:rPr>
        <w:t>olour format: RGB 4:4:4</w:t>
      </w:r>
    </w:p>
    <w:p w14:paraId="7A1E91D0" w14:textId="61A55DB7" w:rsidR="0033478D" w:rsidRDefault="0033478D" w:rsidP="00522678">
      <w:pPr>
        <w:pStyle w:val="ListParagraph"/>
        <w:numPr>
          <w:ilvl w:val="0"/>
          <w:numId w:val="47"/>
        </w:numPr>
        <w:tabs>
          <w:tab w:val="clear" w:pos="360"/>
          <w:tab w:val="clear" w:pos="720"/>
          <w:tab w:val="clear" w:pos="1080"/>
          <w:tab w:val="clear" w:pos="1440"/>
          <w:tab w:val="left" w:pos="567"/>
          <w:tab w:val="left" w:pos="2835"/>
          <w:tab w:val="left" w:pos="3828"/>
        </w:tabs>
        <w:overflowPunct/>
        <w:autoSpaceDE/>
        <w:autoSpaceDN/>
        <w:adjustRightInd/>
        <w:spacing w:before="0" w:after="60"/>
        <w:ind w:left="2835" w:hanging="2478"/>
        <w:contextualSpacing w:val="0"/>
        <w:jc w:val="both"/>
        <w:textAlignment w:val="auto"/>
        <w:rPr>
          <w:szCs w:val="24"/>
          <w:lang w:val="en-GB"/>
        </w:rPr>
      </w:pPr>
      <w:r>
        <w:rPr>
          <w:szCs w:val="24"/>
          <w:lang w:val="en-GB"/>
        </w:rPr>
        <w:t>Coding format: 10 bit 4:2:0</w:t>
      </w:r>
    </w:p>
    <w:p w14:paraId="005A1328" w14:textId="1C390A15" w:rsidR="00DE0765" w:rsidRDefault="00DE0765" w:rsidP="00DE0765">
      <w:pPr>
        <w:pStyle w:val="ListParagraph"/>
        <w:numPr>
          <w:ilvl w:val="0"/>
          <w:numId w:val="47"/>
        </w:numPr>
        <w:tabs>
          <w:tab w:val="clear" w:pos="360"/>
          <w:tab w:val="clear" w:pos="720"/>
          <w:tab w:val="clear" w:pos="1080"/>
          <w:tab w:val="clear" w:pos="1440"/>
          <w:tab w:val="left" w:pos="567"/>
          <w:tab w:val="left" w:pos="2835"/>
          <w:tab w:val="left" w:pos="3828"/>
        </w:tabs>
        <w:overflowPunct/>
        <w:autoSpaceDE/>
        <w:autoSpaceDN/>
        <w:adjustRightInd/>
        <w:spacing w:before="0" w:after="60"/>
        <w:ind w:left="2835" w:hanging="2478"/>
        <w:contextualSpacing w:val="0"/>
        <w:jc w:val="both"/>
        <w:textAlignment w:val="auto"/>
        <w:rPr>
          <w:szCs w:val="24"/>
          <w:lang w:val="en-GB"/>
        </w:rPr>
      </w:pPr>
      <w:r w:rsidRPr="000D1792">
        <w:rPr>
          <w:szCs w:val="24"/>
          <w:lang w:val="en-GB"/>
        </w:rPr>
        <w:t xml:space="preserve">Container: BT.2020 </w:t>
      </w:r>
      <w:r w:rsidR="00E54C5B">
        <w:rPr>
          <w:szCs w:val="24"/>
          <w:lang w:val="en-GB"/>
        </w:rPr>
        <w:t xml:space="preserve">(Gamut: BT. 709 </w:t>
      </w:r>
      <w:r w:rsidRPr="000D1792">
        <w:rPr>
          <w:szCs w:val="24"/>
          <w:lang w:val="en-GB"/>
        </w:rPr>
        <w:t>or P3D65 depending on the content</w:t>
      </w:r>
      <w:r w:rsidR="00E54C5B">
        <w:rPr>
          <w:szCs w:val="24"/>
          <w:lang w:val="en-GB"/>
        </w:rPr>
        <w:t>)</w:t>
      </w:r>
    </w:p>
    <w:p w14:paraId="1A9DA1DA" w14:textId="77777777" w:rsidR="00082D06" w:rsidRPr="00DE0765" w:rsidRDefault="00082D06" w:rsidP="00082D06">
      <w:pPr>
        <w:pStyle w:val="ListParagraph"/>
        <w:tabs>
          <w:tab w:val="clear" w:pos="360"/>
          <w:tab w:val="clear" w:pos="720"/>
          <w:tab w:val="clear" w:pos="1080"/>
          <w:tab w:val="clear" w:pos="1440"/>
          <w:tab w:val="left" w:pos="567"/>
          <w:tab w:val="left" w:pos="2835"/>
          <w:tab w:val="left" w:pos="3828"/>
        </w:tabs>
        <w:overflowPunct/>
        <w:autoSpaceDE/>
        <w:autoSpaceDN/>
        <w:adjustRightInd/>
        <w:spacing w:before="0" w:after="60"/>
        <w:ind w:left="0"/>
        <w:contextualSpacing w:val="0"/>
        <w:jc w:val="both"/>
        <w:textAlignment w:val="auto"/>
        <w:rPr>
          <w:szCs w:val="24"/>
          <w:lang w:val="en-GB"/>
        </w:rPr>
      </w:pPr>
    </w:p>
    <w:p w14:paraId="2C56E424" w14:textId="77777777" w:rsidR="00A00CBD" w:rsidRDefault="00A00CBD" w:rsidP="00A00CBD">
      <w:pPr>
        <w:pStyle w:val="Caption"/>
      </w:pPr>
      <w:bookmarkStart w:id="16" w:name="_Ref242763368"/>
      <w:r>
        <w:t xml:space="preserve">Table </w:t>
      </w:r>
      <w:r>
        <w:fldChar w:fldCharType="begin"/>
      </w:r>
      <w:r>
        <w:instrText xml:space="preserve"> SEQ Table \* ARABIC </w:instrText>
      </w:r>
      <w:r>
        <w:fldChar w:fldCharType="separate"/>
      </w:r>
      <w:r>
        <w:rPr>
          <w:noProof/>
        </w:rPr>
        <w:t>1</w:t>
      </w:r>
      <w:r>
        <w:rPr>
          <w:noProof/>
        </w:rPr>
        <w:fldChar w:fldCharType="end"/>
      </w:r>
      <w:bookmarkEnd w:id="16"/>
      <w:r>
        <w:t xml:space="preserve">: Selected test sequences and </w:t>
      </w:r>
      <w:r w:rsidRPr="008832D0">
        <w:t>properties</w:t>
      </w:r>
    </w:p>
    <w:tbl>
      <w:tblPr>
        <w:tblW w:w="9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1"/>
        <w:gridCol w:w="1273"/>
        <w:gridCol w:w="925"/>
        <w:gridCol w:w="1750"/>
        <w:gridCol w:w="895"/>
        <w:gridCol w:w="895"/>
        <w:gridCol w:w="895"/>
        <w:gridCol w:w="895"/>
      </w:tblGrid>
      <w:tr w:rsidR="00054B58" w14:paraId="059750AB" w14:textId="77777777" w:rsidTr="004A3BF6">
        <w:tc>
          <w:tcPr>
            <w:tcW w:w="2001" w:type="dxa"/>
            <w:tcBorders>
              <w:top w:val="single" w:sz="12" w:space="0" w:color="auto"/>
              <w:left w:val="single" w:sz="12" w:space="0" w:color="auto"/>
              <w:bottom w:val="single" w:sz="12" w:space="0" w:color="auto"/>
            </w:tcBorders>
            <w:shd w:val="clear" w:color="auto" w:fill="auto"/>
          </w:tcPr>
          <w:p w14:paraId="1C7B06EA" w14:textId="77777777" w:rsidR="00054B58" w:rsidRPr="004D3A8F" w:rsidRDefault="00054B58" w:rsidP="000817F8">
            <w:r w:rsidRPr="004D3A8F">
              <w:t>Sequence</w:t>
            </w:r>
          </w:p>
        </w:tc>
        <w:tc>
          <w:tcPr>
            <w:tcW w:w="1273" w:type="dxa"/>
            <w:tcBorders>
              <w:top w:val="single" w:sz="12" w:space="0" w:color="auto"/>
              <w:bottom w:val="single" w:sz="12" w:space="0" w:color="auto"/>
            </w:tcBorders>
            <w:shd w:val="clear" w:color="auto" w:fill="auto"/>
          </w:tcPr>
          <w:p w14:paraId="36C4EFC9" w14:textId="77777777" w:rsidR="00054B58" w:rsidRPr="004D3A8F" w:rsidRDefault="00054B58" w:rsidP="000817F8">
            <w:pPr>
              <w:jc w:val="center"/>
            </w:pPr>
            <w:r w:rsidRPr="004D3A8F">
              <w:t>Frame rate</w:t>
            </w:r>
          </w:p>
        </w:tc>
        <w:tc>
          <w:tcPr>
            <w:tcW w:w="925" w:type="dxa"/>
            <w:tcBorders>
              <w:top w:val="single" w:sz="12" w:space="0" w:color="auto"/>
              <w:bottom w:val="single" w:sz="12" w:space="0" w:color="auto"/>
            </w:tcBorders>
          </w:tcPr>
          <w:p w14:paraId="133CA485" w14:textId="689DA7E4" w:rsidR="00054B58" w:rsidRPr="00982E19" w:rsidRDefault="00054B58" w:rsidP="000817F8">
            <w:pPr>
              <w:jc w:val="center"/>
              <w:rPr>
                <w:lang w:val="en-CA" w:eastAsia="ja-JP"/>
              </w:rPr>
            </w:pPr>
            <w:r>
              <w:rPr>
                <w:lang w:val="en-CA" w:eastAsia="ja-JP"/>
              </w:rPr>
              <w:t>Gamut</w:t>
            </w:r>
          </w:p>
        </w:tc>
        <w:tc>
          <w:tcPr>
            <w:tcW w:w="1750" w:type="dxa"/>
            <w:tcBorders>
              <w:top w:val="single" w:sz="12" w:space="0" w:color="auto"/>
              <w:bottom w:val="single" w:sz="12" w:space="0" w:color="auto"/>
            </w:tcBorders>
            <w:shd w:val="clear" w:color="auto" w:fill="auto"/>
          </w:tcPr>
          <w:p w14:paraId="3C2FD560" w14:textId="5517F5C7" w:rsidR="00054B58" w:rsidRPr="00982E19" w:rsidRDefault="00054B58" w:rsidP="000817F8">
            <w:pPr>
              <w:jc w:val="center"/>
              <w:rPr>
                <w:lang w:val="en-CA" w:eastAsia="ja-JP"/>
              </w:rPr>
            </w:pPr>
            <w:r w:rsidRPr="00982E19">
              <w:rPr>
                <w:lang w:val="en-CA" w:eastAsia="ja-JP"/>
              </w:rPr>
              <w:t>Length (frames)</w:t>
            </w:r>
          </w:p>
        </w:tc>
        <w:tc>
          <w:tcPr>
            <w:tcW w:w="895" w:type="dxa"/>
            <w:tcBorders>
              <w:top w:val="single" w:sz="12" w:space="0" w:color="auto"/>
              <w:bottom w:val="single" w:sz="12" w:space="0" w:color="auto"/>
            </w:tcBorders>
          </w:tcPr>
          <w:p w14:paraId="1219982C" w14:textId="77777777" w:rsidR="00054B58" w:rsidRDefault="00054B58" w:rsidP="000817F8">
            <w:pPr>
              <w:jc w:val="center"/>
              <w:rPr>
                <w:lang w:val="en-CA" w:eastAsia="ja-JP"/>
              </w:rPr>
            </w:pPr>
            <w:r>
              <w:rPr>
                <w:lang w:val="en-CA" w:eastAsia="ja-JP"/>
              </w:rPr>
              <w:t>Rate 1</w:t>
            </w:r>
          </w:p>
        </w:tc>
        <w:tc>
          <w:tcPr>
            <w:tcW w:w="895" w:type="dxa"/>
            <w:tcBorders>
              <w:top w:val="single" w:sz="12" w:space="0" w:color="auto"/>
              <w:bottom w:val="single" w:sz="12" w:space="0" w:color="auto"/>
            </w:tcBorders>
          </w:tcPr>
          <w:p w14:paraId="7AEF90B8" w14:textId="77777777" w:rsidR="00054B58" w:rsidRPr="00982E19" w:rsidRDefault="00054B58" w:rsidP="000817F8">
            <w:pPr>
              <w:jc w:val="center"/>
              <w:rPr>
                <w:lang w:val="en-CA" w:eastAsia="ja-JP"/>
              </w:rPr>
            </w:pPr>
            <w:r>
              <w:rPr>
                <w:lang w:val="en-CA" w:eastAsia="ja-JP"/>
              </w:rPr>
              <w:t>Rate 2</w:t>
            </w:r>
          </w:p>
        </w:tc>
        <w:tc>
          <w:tcPr>
            <w:tcW w:w="895" w:type="dxa"/>
            <w:tcBorders>
              <w:top w:val="single" w:sz="12" w:space="0" w:color="auto"/>
              <w:bottom w:val="single" w:sz="12" w:space="0" w:color="auto"/>
            </w:tcBorders>
          </w:tcPr>
          <w:p w14:paraId="538FE0A6" w14:textId="77777777" w:rsidR="00054B58" w:rsidRDefault="00054B58" w:rsidP="000817F8">
            <w:pPr>
              <w:jc w:val="center"/>
              <w:rPr>
                <w:lang w:val="en-CA" w:eastAsia="ja-JP"/>
              </w:rPr>
            </w:pPr>
            <w:r>
              <w:rPr>
                <w:lang w:val="en-CA" w:eastAsia="ja-JP"/>
              </w:rPr>
              <w:t>Rate 3</w:t>
            </w:r>
          </w:p>
        </w:tc>
        <w:tc>
          <w:tcPr>
            <w:tcW w:w="895" w:type="dxa"/>
            <w:tcBorders>
              <w:top w:val="single" w:sz="12" w:space="0" w:color="auto"/>
              <w:bottom w:val="single" w:sz="12" w:space="0" w:color="auto"/>
            </w:tcBorders>
          </w:tcPr>
          <w:p w14:paraId="51AA193E" w14:textId="77777777" w:rsidR="00054B58" w:rsidRDefault="00054B58" w:rsidP="000817F8">
            <w:pPr>
              <w:jc w:val="center"/>
              <w:rPr>
                <w:lang w:val="en-CA" w:eastAsia="ja-JP"/>
              </w:rPr>
            </w:pPr>
            <w:r>
              <w:rPr>
                <w:lang w:val="en-CA" w:eastAsia="ja-JP"/>
              </w:rPr>
              <w:t>Rate 4</w:t>
            </w:r>
          </w:p>
        </w:tc>
      </w:tr>
      <w:tr w:rsidR="00054B58" w:rsidRPr="001D77E3" w14:paraId="5E5D5268" w14:textId="77777777" w:rsidTr="004A3BF6">
        <w:tc>
          <w:tcPr>
            <w:tcW w:w="2001" w:type="dxa"/>
            <w:tcBorders>
              <w:left w:val="single" w:sz="12" w:space="0" w:color="auto"/>
            </w:tcBorders>
            <w:shd w:val="clear" w:color="auto" w:fill="auto"/>
          </w:tcPr>
          <w:p w14:paraId="18FE6E3D" w14:textId="77777777" w:rsidR="00054B58" w:rsidRPr="001D77E3" w:rsidRDefault="00054B58" w:rsidP="000817F8">
            <w:r w:rsidRPr="001D77E3">
              <w:t>Market3</w:t>
            </w:r>
          </w:p>
        </w:tc>
        <w:tc>
          <w:tcPr>
            <w:tcW w:w="1273" w:type="dxa"/>
            <w:shd w:val="clear" w:color="auto" w:fill="auto"/>
          </w:tcPr>
          <w:p w14:paraId="73D7E3E3" w14:textId="77777777" w:rsidR="00054B58" w:rsidRPr="001D77E3" w:rsidRDefault="00054B58" w:rsidP="000817F8">
            <w:pPr>
              <w:jc w:val="center"/>
            </w:pPr>
            <w:r w:rsidRPr="001D77E3">
              <w:t>50</w:t>
            </w:r>
          </w:p>
        </w:tc>
        <w:tc>
          <w:tcPr>
            <w:tcW w:w="925" w:type="dxa"/>
          </w:tcPr>
          <w:p w14:paraId="09070526" w14:textId="033EB285" w:rsidR="00054B58" w:rsidRPr="001D77E3" w:rsidRDefault="00054B58" w:rsidP="000817F8">
            <w:pPr>
              <w:jc w:val="center"/>
            </w:pPr>
            <w:r>
              <w:t>BT.709</w:t>
            </w:r>
          </w:p>
        </w:tc>
        <w:tc>
          <w:tcPr>
            <w:tcW w:w="1750" w:type="dxa"/>
            <w:shd w:val="clear" w:color="auto" w:fill="auto"/>
          </w:tcPr>
          <w:p w14:paraId="3C4E717A" w14:textId="188031E6" w:rsidR="00054B58" w:rsidRPr="001D77E3" w:rsidRDefault="00054B58" w:rsidP="000817F8">
            <w:pPr>
              <w:jc w:val="center"/>
            </w:pPr>
            <w:r w:rsidRPr="001D77E3">
              <w:t>400</w:t>
            </w:r>
          </w:p>
        </w:tc>
        <w:tc>
          <w:tcPr>
            <w:tcW w:w="895" w:type="dxa"/>
          </w:tcPr>
          <w:p w14:paraId="28643275" w14:textId="3B810E99" w:rsidR="00054B58" w:rsidRDefault="00054B58" w:rsidP="000817F8">
            <w:pPr>
              <w:jc w:val="center"/>
            </w:pPr>
            <w:del w:id="17" w:author="Rickard Sjöberg" w:date="2016-03-07T14:20:00Z">
              <w:r w:rsidDel="00A23284">
                <w:delText>7900</w:delText>
              </w:r>
            </w:del>
            <w:ins w:id="18" w:author="Rickard Sjöberg" w:date="2016-03-07T14:20:00Z">
              <w:r w:rsidR="00A23284">
                <w:t>5400</w:t>
              </w:r>
            </w:ins>
          </w:p>
        </w:tc>
        <w:tc>
          <w:tcPr>
            <w:tcW w:w="895" w:type="dxa"/>
          </w:tcPr>
          <w:p w14:paraId="26F083E1" w14:textId="77777777" w:rsidR="00054B58" w:rsidRPr="001D77E3" w:rsidRDefault="00054B58" w:rsidP="000817F8">
            <w:pPr>
              <w:jc w:val="center"/>
            </w:pPr>
            <w:r>
              <w:t>2700</w:t>
            </w:r>
          </w:p>
        </w:tc>
        <w:tc>
          <w:tcPr>
            <w:tcW w:w="895" w:type="dxa"/>
          </w:tcPr>
          <w:p w14:paraId="74000C40" w14:textId="77777777" w:rsidR="00054B58" w:rsidRPr="001D77E3" w:rsidRDefault="00054B58" w:rsidP="000817F8">
            <w:pPr>
              <w:jc w:val="center"/>
            </w:pPr>
            <w:r>
              <w:t>1700</w:t>
            </w:r>
          </w:p>
        </w:tc>
        <w:tc>
          <w:tcPr>
            <w:tcW w:w="895" w:type="dxa"/>
          </w:tcPr>
          <w:p w14:paraId="40E2F853" w14:textId="77777777" w:rsidR="00054B58" w:rsidRPr="001D77E3" w:rsidRDefault="00054B58" w:rsidP="000817F8">
            <w:pPr>
              <w:jc w:val="center"/>
            </w:pPr>
            <w:r>
              <w:t>1300</w:t>
            </w:r>
          </w:p>
        </w:tc>
      </w:tr>
      <w:tr w:rsidR="00054B58" w:rsidRPr="001D77E3" w14:paraId="1946FF39" w14:textId="77777777" w:rsidTr="004A3BF6">
        <w:tc>
          <w:tcPr>
            <w:tcW w:w="2001" w:type="dxa"/>
            <w:tcBorders>
              <w:left w:val="single" w:sz="12" w:space="0" w:color="auto"/>
            </w:tcBorders>
            <w:shd w:val="clear" w:color="auto" w:fill="auto"/>
          </w:tcPr>
          <w:p w14:paraId="3D2F39D8" w14:textId="77777777" w:rsidR="00054B58" w:rsidRPr="00CC5D77" w:rsidRDefault="00054B58" w:rsidP="000817F8">
            <w:pPr>
              <w:rPr>
                <w:lang w:val="en-CA" w:eastAsia="ja-JP"/>
              </w:rPr>
            </w:pPr>
            <w:r w:rsidRPr="00CC5D77">
              <w:rPr>
                <w:lang w:val="en-CA" w:eastAsia="ja-JP"/>
              </w:rPr>
              <w:lastRenderedPageBreak/>
              <w:t>Showgirl</w:t>
            </w:r>
          </w:p>
        </w:tc>
        <w:tc>
          <w:tcPr>
            <w:tcW w:w="1273" w:type="dxa"/>
            <w:shd w:val="clear" w:color="auto" w:fill="auto"/>
          </w:tcPr>
          <w:p w14:paraId="57CAFA0B" w14:textId="51F9B6E7" w:rsidR="00054B58" w:rsidRPr="001D77E3" w:rsidRDefault="00054B58" w:rsidP="000817F8">
            <w:pPr>
              <w:jc w:val="center"/>
            </w:pPr>
            <w:del w:id="19" w:author="Rickard Sjöberg" w:date="2016-03-08T13:06:00Z">
              <w:r w:rsidDel="00AA0384">
                <w:delText>24</w:delText>
              </w:r>
            </w:del>
            <w:ins w:id="20" w:author="Rickard Sjöberg" w:date="2016-03-08T13:06:00Z">
              <w:r w:rsidR="00AA0384">
                <w:t>25</w:t>
              </w:r>
            </w:ins>
            <w:bookmarkStart w:id="21" w:name="_GoBack"/>
            <w:bookmarkEnd w:id="21"/>
          </w:p>
        </w:tc>
        <w:tc>
          <w:tcPr>
            <w:tcW w:w="925" w:type="dxa"/>
          </w:tcPr>
          <w:p w14:paraId="29859606" w14:textId="17533FE2" w:rsidR="00054B58" w:rsidRDefault="00054B58" w:rsidP="000817F8">
            <w:pPr>
              <w:jc w:val="center"/>
            </w:pPr>
            <w:r>
              <w:t>P3D65</w:t>
            </w:r>
          </w:p>
        </w:tc>
        <w:tc>
          <w:tcPr>
            <w:tcW w:w="1750" w:type="dxa"/>
            <w:shd w:val="clear" w:color="auto" w:fill="auto"/>
          </w:tcPr>
          <w:p w14:paraId="20E76B63" w14:textId="6D5D25F2" w:rsidR="00054B58" w:rsidRPr="001D77E3" w:rsidRDefault="00054B58" w:rsidP="000817F8">
            <w:pPr>
              <w:jc w:val="center"/>
            </w:pPr>
            <w:r>
              <w:t>339</w:t>
            </w:r>
          </w:p>
        </w:tc>
        <w:tc>
          <w:tcPr>
            <w:tcW w:w="895" w:type="dxa"/>
          </w:tcPr>
          <w:p w14:paraId="690F8450" w14:textId="77777777" w:rsidR="00054B58" w:rsidRDefault="00054B58" w:rsidP="000817F8">
            <w:pPr>
              <w:jc w:val="center"/>
            </w:pPr>
            <w:r>
              <w:t>3400</w:t>
            </w:r>
          </w:p>
        </w:tc>
        <w:tc>
          <w:tcPr>
            <w:tcW w:w="895" w:type="dxa"/>
          </w:tcPr>
          <w:p w14:paraId="1353D89E" w14:textId="77777777" w:rsidR="00054B58" w:rsidRPr="001D77E3" w:rsidRDefault="00054B58" w:rsidP="000817F8">
            <w:pPr>
              <w:jc w:val="center"/>
            </w:pPr>
            <w:r>
              <w:t>1700</w:t>
            </w:r>
          </w:p>
        </w:tc>
        <w:tc>
          <w:tcPr>
            <w:tcW w:w="895" w:type="dxa"/>
          </w:tcPr>
          <w:p w14:paraId="12A9D9ED" w14:textId="77777777" w:rsidR="00054B58" w:rsidRPr="001D77E3" w:rsidRDefault="00054B58" w:rsidP="000817F8">
            <w:pPr>
              <w:jc w:val="center"/>
            </w:pPr>
            <w:r>
              <w:t>1000</w:t>
            </w:r>
          </w:p>
        </w:tc>
        <w:tc>
          <w:tcPr>
            <w:tcW w:w="895" w:type="dxa"/>
          </w:tcPr>
          <w:p w14:paraId="191A193D" w14:textId="77777777" w:rsidR="00054B58" w:rsidRPr="001D77E3" w:rsidRDefault="00054B58" w:rsidP="000817F8">
            <w:pPr>
              <w:jc w:val="center"/>
            </w:pPr>
            <w:r>
              <w:t>600</w:t>
            </w:r>
          </w:p>
        </w:tc>
      </w:tr>
      <w:tr w:rsidR="00054B58" w:rsidRPr="001D77E3" w14:paraId="46F8BCCC" w14:textId="77777777" w:rsidTr="004A3BF6">
        <w:tc>
          <w:tcPr>
            <w:tcW w:w="2001" w:type="dxa"/>
            <w:tcBorders>
              <w:left w:val="single" w:sz="12" w:space="0" w:color="auto"/>
            </w:tcBorders>
            <w:shd w:val="clear" w:color="auto" w:fill="auto"/>
          </w:tcPr>
          <w:p w14:paraId="53B9DAD0" w14:textId="77777777" w:rsidR="00054B58" w:rsidRPr="00CC5D77" w:rsidRDefault="00054B58" w:rsidP="000817F8">
            <w:pPr>
              <w:rPr>
                <w:lang w:val="en-CA" w:eastAsia="ja-JP"/>
              </w:rPr>
            </w:pPr>
            <w:r w:rsidRPr="00CC5D77">
              <w:rPr>
                <w:lang w:val="en-CA" w:eastAsia="ja-JP"/>
              </w:rPr>
              <w:t>EBU_06</w:t>
            </w:r>
          </w:p>
        </w:tc>
        <w:tc>
          <w:tcPr>
            <w:tcW w:w="1273" w:type="dxa"/>
            <w:shd w:val="clear" w:color="auto" w:fill="auto"/>
          </w:tcPr>
          <w:p w14:paraId="1C0C44BE" w14:textId="77777777" w:rsidR="00054B58" w:rsidRPr="007E24C3" w:rsidRDefault="00054B58" w:rsidP="000817F8">
            <w:pPr>
              <w:jc w:val="center"/>
            </w:pPr>
            <w:r w:rsidRPr="007E24C3">
              <w:t>50</w:t>
            </w:r>
          </w:p>
        </w:tc>
        <w:tc>
          <w:tcPr>
            <w:tcW w:w="925" w:type="dxa"/>
          </w:tcPr>
          <w:p w14:paraId="19C33ECE" w14:textId="3AA76906" w:rsidR="00054B58" w:rsidRPr="00136A8B" w:rsidRDefault="00276778" w:rsidP="000817F8">
            <w:pPr>
              <w:jc w:val="center"/>
            </w:pPr>
            <w:r w:rsidRPr="00136A8B">
              <w:t>BT.709</w:t>
            </w:r>
          </w:p>
        </w:tc>
        <w:tc>
          <w:tcPr>
            <w:tcW w:w="1750" w:type="dxa"/>
            <w:shd w:val="clear" w:color="auto" w:fill="auto"/>
          </w:tcPr>
          <w:p w14:paraId="1DB5E512" w14:textId="04D9273F" w:rsidR="00054B58" w:rsidRPr="001D77E3" w:rsidRDefault="00054B58" w:rsidP="000817F8">
            <w:pPr>
              <w:jc w:val="center"/>
            </w:pPr>
            <w:r>
              <w:t>500</w:t>
            </w:r>
          </w:p>
        </w:tc>
        <w:tc>
          <w:tcPr>
            <w:tcW w:w="895" w:type="dxa"/>
          </w:tcPr>
          <w:p w14:paraId="6621B848" w14:textId="77777777" w:rsidR="00054B58" w:rsidRDefault="00054B58" w:rsidP="000817F8">
            <w:pPr>
              <w:jc w:val="center"/>
            </w:pPr>
            <w:r>
              <w:t>2700</w:t>
            </w:r>
          </w:p>
        </w:tc>
        <w:tc>
          <w:tcPr>
            <w:tcW w:w="895" w:type="dxa"/>
          </w:tcPr>
          <w:p w14:paraId="36A78CB5" w14:textId="77777777" w:rsidR="00054B58" w:rsidRPr="001D77E3" w:rsidRDefault="00054B58" w:rsidP="000817F8">
            <w:pPr>
              <w:jc w:val="center"/>
            </w:pPr>
            <w:r>
              <w:t>1600</w:t>
            </w:r>
          </w:p>
        </w:tc>
        <w:tc>
          <w:tcPr>
            <w:tcW w:w="895" w:type="dxa"/>
          </w:tcPr>
          <w:p w14:paraId="54CDBA78" w14:textId="77777777" w:rsidR="00054B58" w:rsidRPr="001D77E3" w:rsidRDefault="00054B58" w:rsidP="000817F8">
            <w:pPr>
              <w:jc w:val="center"/>
            </w:pPr>
            <w:r>
              <w:t>800</w:t>
            </w:r>
          </w:p>
        </w:tc>
        <w:tc>
          <w:tcPr>
            <w:tcW w:w="895" w:type="dxa"/>
          </w:tcPr>
          <w:p w14:paraId="737768B4" w14:textId="77777777" w:rsidR="00054B58" w:rsidRPr="001D77E3" w:rsidRDefault="00054B58" w:rsidP="000817F8">
            <w:pPr>
              <w:jc w:val="center"/>
            </w:pPr>
            <w:r>
              <w:t>500</w:t>
            </w:r>
          </w:p>
        </w:tc>
      </w:tr>
      <w:tr w:rsidR="00054B58" w14:paraId="5D82FEF4" w14:textId="77777777" w:rsidTr="004A3BF6">
        <w:tc>
          <w:tcPr>
            <w:tcW w:w="2001" w:type="dxa"/>
            <w:tcBorders>
              <w:left w:val="single" w:sz="12" w:space="0" w:color="auto"/>
            </w:tcBorders>
            <w:shd w:val="clear" w:color="auto" w:fill="auto"/>
          </w:tcPr>
          <w:p w14:paraId="4F6FBE3E" w14:textId="77777777" w:rsidR="00054B58" w:rsidRPr="00CC5D77" w:rsidRDefault="00054B58" w:rsidP="000817F8">
            <w:pPr>
              <w:rPr>
                <w:lang w:val="en-CA" w:eastAsia="ja-JP"/>
              </w:rPr>
            </w:pPr>
            <w:r w:rsidRPr="00CC5D77">
              <w:rPr>
                <w:lang w:val="en-CA" w:eastAsia="ja-JP"/>
              </w:rPr>
              <w:t>EBU_0</w:t>
            </w:r>
            <w:r>
              <w:rPr>
                <w:lang w:val="en-CA" w:eastAsia="ja-JP"/>
              </w:rPr>
              <w:t>4</w:t>
            </w:r>
          </w:p>
        </w:tc>
        <w:tc>
          <w:tcPr>
            <w:tcW w:w="1273" w:type="dxa"/>
            <w:shd w:val="clear" w:color="auto" w:fill="auto"/>
          </w:tcPr>
          <w:p w14:paraId="0CE22C17" w14:textId="77777777" w:rsidR="00054B58" w:rsidRPr="007E24C3" w:rsidRDefault="00054B58" w:rsidP="000817F8">
            <w:pPr>
              <w:jc w:val="center"/>
            </w:pPr>
            <w:r w:rsidRPr="007E24C3">
              <w:t>50</w:t>
            </w:r>
          </w:p>
        </w:tc>
        <w:tc>
          <w:tcPr>
            <w:tcW w:w="925" w:type="dxa"/>
          </w:tcPr>
          <w:p w14:paraId="165F1C0F" w14:textId="77DBB2F7" w:rsidR="00054B58" w:rsidRPr="00136A8B" w:rsidRDefault="00276778" w:rsidP="000817F8">
            <w:pPr>
              <w:jc w:val="center"/>
            </w:pPr>
            <w:r>
              <w:t>BT.709</w:t>
            </w:r>
          </w:p>
        </w:tc>
        <w:tc>
          <w:tcPr>
            <w:tcW w:w="1750" w:type="dxa"/>
            <w:shd w:val="clear" w:color="auto" w:fill="auto"/>
          </w:tcPr>
          <w:p w14:paraId="5BC2207B" w14:textId="724D3109" w:rsidR="00054B58" w:rsidRDefault="00054B58" w:rsidP="000817F8">
            <w:pPr>
              <w:jc w:val="center"/>
            </w:pPr>
            <w:r>
              <w:t>500</w:t>
            </w:r>
          </w:p>
        </w:tc>
        <w:tc>
          <w:tcPr>
            <w:tcW w:w="895" w:type="dxa"/>
          </w:tcPr>
          <w:p w14:paraId="4164FC61" w14:textId="77777777" w:rsidR="00054B58" w:rsidRDefault="00054B58" w:rsidP="000817F8">
            <w:pPr>
              <w:jc w:val="center"/>
            </w:pPr>
            <w:r>
              <w:t>6500</w:t>
            </w:r>
          </w:p>
        </w:tc>
        <w:tc>
          <w:tcPr>
            <w:tcW w:w="895" w:type="dxa"/>
          </w:tcPr>
          <w:p w14:paraId="5A32EC14" w14:textId="33396152" w:rsidR="00054B58" w:rsidRDefault="00054B58" w:rsidP="000817F8">
            <w:pPr>
              <w:jc w:val="center"/>
            </w:pPr>
            <w:del w:id="22" w:author="Rickard Sjöberg" w:date="2016-03-07T14:20:00Z">
              <w:r w:rsidDel="00A23284">
                <w:delText>3700</w:delText>
              </w:r>
            </w:del>
            <w:ins w:id="23" w:author="Rickard Sjöberg" w:date="2016-03-07T14:20:00Z">
              <w:r w:rsidR="00A23284">
                <w:t>3000</w:t>
              </w:r>
            </w:ins>
          </w:p>
        </w:tc>
        <w:tc>
          <w:tcPr>
            <w:tcW w:w="895" w:type="dxa"/>
          </w:tcPr>
          <w:p w14:paraId="6E97A91C" w14:textId="77777777" w:rsidR="00054B58" w:rsidRDefault="00054B58" w:rsidP="000817F8">
            <w:pPr>
              <w:jc w:val="center"/>
            </w:pPr>
            <w:r>
              <w:t>1900</w:t>
            </w:r>
          </w:p>
        </w:tc>
        <w:tc>
          <w:tcPr>
            <w:tcW w:w="895" w:type="dxa"/>
          </w:tcPr>
          <w:p w14:paraId="4B3F7BF3" w14:textId="77777777" w:rsidR="00054B58" w:rsidRDefault="00054B58" w:rsidP="000817F8">
            <w:pPr>
              <w:jc w:val="center"/>
            </w:pPr>
            <w:r>
              <w:t>1100</w:t>
            </w:r>
          </w:p>
        </w:tc>
      </w:tr>
      <w:tr w:rsidR="00054B58" w14:paraId="7BFEF561" w14:textId="77777777" w:rsidTr="004A3BF6">
        <w:tc>
          <w:tcPr>
            <w:tcW w:w="2001" w:type="dxa"/>
            <w:tcBorders>
              <w:left w:val="single" w:sz="12" w:space="0" w:color="auto"/>
            </w:tcBorders>
            <w:shd w:val="clear" w:color="auto" w:fill="auto"/>
          </w:tcPr>
          <w:p w14:paraId="057BC324" w14:textId="77777777" w:rsidR="00054B58" w:rsidRPr="00DB7822" w:rsidRDefault="00054B58" w:rsidP="000817F8">
            <w:pPr>
              <w:rPr>
                <w:highlight w:val="yellow"/>
                <w:lang w:val="en-CA" w:eastAsia="ja-JP"/>
              </w:rPr>
            </w:pPr>
            <w:r w:rsidRPr="004A3BF6">
              <w:rPr>
                <w:lang w:val="en-CA" w:eastAsia="ja-JP"/>
              </w:rPr>
              <w:t>Garage</w:t>
            </w:r>
          </w:p>
        </w:tc>
        <w:tc>
          <w:tcPr>
            <w:tcW w:w="1273" w:type="dxa"/>
            <w:shd w:val="clear" w:color="auto" w:fill="auto"/>
          </w:tcPr>
          <w:p w14:paraId="77F9F026" w14:textId="77777777" w:rsidR="00054B58" w:rsidRDefault="00054B58" w:rsidP="000817F8">
            <w:pPr>
              <w:jc w:val="center"/>
            </w:pPr>
            <w:r>
              <w:t>24</w:t>
            </w:r>
          </w:p>
        </w:tc>
        <w:tc>
          <w:tcPr>
            <w:tcW w:w="925" w:type="dxa"/>
          </w:tcPr>
          <w:p w14:paraId="56FC9813" w14:textId="0546351C" w:rsidR="00054B58" w:rsidRPr="00136A8B" w:rsidDel="00C62B9F" w:rsidRDefault="00276778" w:rsidP="000817F8">
            <w:pPr>
              <w:jc w:val="center"/>
            </w:pPr>
            <w:r>
              <w:t>P3D65</w:t>
            </w:r>
          </w:p>
        </w:tc>
        <w:tc>
          <w:tcPr>
            <w:tcW w:w="1750" w:type="dxa"/>
            <w:shd w:val="clear" w:color="auto" w:fill="auto"/>
          </w:tcPr>
          <w:p w14:paraId="4A7EEB39" w14:textId="0A4B42C9" w:rsidR="00054B58" w:rsidRDefault="00054B58" w:rsidP="000817F8">
            <w:pPr>
              <w:jc w:val="center"/>
            </w:pPr>
            <w:r>
              <w:t>288</w:t>
            </w:r>
          </w:p>
        </w:tc>
        <w:tc>
          <w:tcPr>
            <w:tcW w:w="895" w:type="dxa"/>
          </w:tcPr>
          <w:p w14:paraId="0212C8A5" w14:textId="3D20AD46" w:rsidR="00054B58" w:rsidRDefault="00054B58" w:rsidP="000817F8">
            <w:pPr>
              <w:jc w:val="center"/>
            </w:pPr>
            <w:del w:id="24" w:author="Rickard Sjöberg" w:date="2016-03-07T14:20:00Z">
              <w:r w:rsidDel="00A23284">
                <w:delText>2400</w:delText>
              </w:r>
            </w:del>
            <w:ins w:id="25" w:author="Rickard Sjöberg" w:date="2016-03-07T14:20:00Z">
              <w:r w:rsidR="00A23284">
                <w:t>2700</w:t>
              </w:r>
            </w:ins>
          </w:p>
        </w:tc>
        <w:tc>
          <w:tcPr>
            <w:tcW w:w="895" w:type="dxa"/>
          </w:tcPr>
          <w:p w14:paraId="25A81ABD" w14:textId="3643A5FA" w:rsidR="00054B58" w:rsidRDefault="00054B58" w:rsidP="000817F8">
            <w:pPr>
              <w:jc w:val="center"/>
            </w:pPr>
            <w:r>
              <w:t>1400</w:t>
            </w:r>
          </w:p>
        </w:tc>
        <w:tc>
          <w:tcPr>
            <w:tcW w:w="895" w:type="dxa"/>
          </w:tcPr>
          <w:p w14:paraId="3D16925D" w14:textId="5C432B41" w:rsidR="00054B58" w:rsidRDefault="00054B58" w:rsidP="000817F8">
            <w:pPr>
              <w:jc w:val="center"/>
            </w:pPr>
            <w:r>
              <w:t>750</w:t>
            </w:r>
          </w:p>
        </w:tc>
        <w:tc>
          <w:tcPr>
            <w:tcW w:w="895" w:type="dxa"/>
          </w:tcPr>
          <w:p w14:paraId="25F9D221" w14:textId="17DF48BD" w:rsidR="00054B58" w:rsidRDefault="00054B58" w:rsidP="000817F8">
            <w:pPr>
              <w:jc w:val="center"/>
            </w:pPr>
            <w:r>
              <w:t>460</w:t>
            </w:r>
          </w:p>
        </w:tc>
      </w:tr>
      <w:tr w:rsidR="00054B58" w:rsidRPr="001D77E3" w14:paraId="7B918AB8" w14:textId="77777777" w:rsidTr="004A3BF6">
        <w:tc>
          <w:tcPr>
            <w:tcW w:w="2001" w:type="dxa"/>
            <w:tcBorders>
              <w:left w:val="single" w:sz="12" w:space="0" w:color="auto"/>
              <w:bottom w:val="single" w:sz="12" w:space="0" w:color="auto"/>
            </w:tcBorders>
            <w:shd w:val="clear" w:color="auto" w:fill="auto"/>
          </w:tcPr>
          <w:p w14:paraId="7F188FAF" w14:textId="77777777" w:rsidR="00054B58" w:rsidRPr="001D77E3" w:rsidRDefault="00054B58" w:rsidP="000817F8">
            <w:proofErr w:type="spellStart"/>
            <w:r w:rsidRPr="001D77E3">
              <w:t>BalloonFestival</w:t>
            </w:r>
            <w:proofErr w:type="spellEnd"/>
          </w:p>
        </w:tc>
        <w:tc>
          <w:tcPr>
            <w:tcW w:w="1273" w:type="dxa"/>
            <w:tcBorders>
              <w:bottom w:val="single" w:sz="12" w:space="0" w:color="auto"/>
            </w:tcBorders>
            <w:shd w:val="clear" w:color="auto" w:fill="auto"/>
          </w:tcPr>
          <w:p w14:paraId="6C4D19BE" w14:textId="77777777" w:rsidR="00054B58" w:rsidRPr="001D77E3" w:rsidRDefault="00054B58" w:rsidP="000817F8">
            <w:pPr>
              <w:jc w:val="center"/>
            </w:pPr>
            <w:r w:rsidRPr="001D77E3">
              <w:t>24</w:t>
            </w:r>
          </w:p>
        </w:tc>
        <w:tc>
          <w:tcPr>
            <w:tcW w:w="925" w:type="dxa"/>
            <w:tcBorders>
              <w:bottom w:val="single" w:sz="12" w:space="0" w:color="auto"/>
            </w:tcBorders>
          </w:tcPr>
          <w:p w14:paraId="76C87631" w14:textId="6FC670FB" w:rsidR="00054B58" w:rsidRPr="001D77E3" w:rsidRDefault="00054B58" w:rsidP="000817F8">
            <w:pPr>
              <w:jc w:val="center"/>
            </w:pPr>
            <w:r>
              <w:t>BT.709</w:t>
            </w:r>
          </w:p>
        </w:tc>
        <w:tc>
          <w:tcPr>
            <w:tcW w:w="1750" w:type="dxa"/>
            <w:tcBorders>
              <w:bottom w:val="single" w:sz="12" w:space="0" w:color="auto"/>
            </w:tcBorders>
            <w:shd w:val="clear" w:color="auto" w:fill="auto"/>
          </w:tcPr>
          <w:p w14:paraId="64E180E3" w14:textId="3362F7C8" w:rsidR="00054B58" w:rsidRPr="001D77E3" w:rsidRDefault="00054B58" w:rsidP="000817F8">
            <w:pPr>
              <w:jc w:val="center"/>
            </w:pPr>
            <w:r w:rsidRPr="001D77E3">
              <w:t>240</w:t>
            </w:r>
          </w:p>
        </w:tc>
        <w:tc>
          <w:tcPr>
            <w:tcW w:w="895" w:type="dxa"/>
            <w:tcBorders>
              <w:bottom w:val="single" w:sz="12" w:space="0" w:color="auto"/>
            </w:tcBorders>
          </w:tcPr>
          <w:p w14:paraId="3A1A6FD6" w14:textId="446421B6" w:rsidR="00054B58" w:rsidRDefault="00054B58" w:rsidP="000817F8">
            <w:pPr>
              <w:jc w:val="center"/>
            </w:pPr>
            <w:del w:id="26" w:author="Rickard Sjöberg" w:date="2016-03-07T14:21:00Z">
              <w:r w:rsidDel="00A23284">
                <w:delText>3800</w:delText>
              </w:r>
            </w:del>
            <w:ins w:id="27" w:author="Rickard Sjöberg" w:date="2016-03-07T14:21:00Z">
              <w:r w:rsidR="00A23284">
                <w:t>4200</w:t>
              </w:r>
            </w:ins>
          </w:p>
        </w:tc>
        <w:tc>
          <w:tcPr>
            <w:tcW w:w="895" w:type="dxa"/>
            <w:tcBorders>
              <w:bottom w:val="single" w:sz="12" w:space="0" w:color="auto"/>
            </w:tcBorders>
          </w:tcPr>
          <w:p w14:paraId="234149BF" w14:textId="45533D63" w:rsidR="00054B58" w:rsidRPr="001D77E3" w:rsidRDefault="00054B58" w:rsidP="000817F8">
            <w:pPr>
              <w:jc w:val="center"/>
            </w:pPr>
            <w:del w:id="28" w:author="Rickard Sjöberg" w:date="2016-03-07T14:21:00Z">
              <w:r w:rsidDel="00A23284">
                <w:delText>2300</w:delText>
              </w:r>
            </w:del>
            <w:ins w:id="29" w:author="Rickard Sjöberg" w:date="2016-03-07T14:21:00Z">
              <w:r w:rsidR="00A23284">
                <w:t>2600</w:t>
              </w:r>
            </w:ins>
          </w:p>
        </w:tc>
        <w:tc>
          <w:tcPr>
            <w:tcW w:w="895" w:type="dxa"/>
            <w:tcBorders>
              <w:bottom w:val="single" w:sz="12" w:space="0" w:color="auto"/>
            </w:tcBorders>
          </w:tcPr>
          <w:p w14:paraId="1AB6F889" w14:textId="77777777" w:rsidR="00054B58" w:rsidRPr="001D77E3" w:rsidRDefault="00054B58" w:rsidP="000817F8">
            <w:pPr>
              <w:jc w:val="center"/>
            </w:pPr>
            <w:r>
              <w:t>1600</w:t>
            </w:r>
          </w:p>
        </w:tc>
        <w:tc>
          <w:tcPr>
            <w:tcW w:w="895" w:type="dxa"/>
            <w:tcBorders>
              <w:bottom w:val="single" w:sz="12" w:space="0" w:color="auto"/>
            </w:tcBorders>
          </w:tcPr>
          <w:p w14:paraId="78695291" w14:textId="77777777" w:rsidR="00054B58" w:rsidRPr="001D77E3" w:rsidRDefault="00054B58" w:rsidP="000817F8">
            <w:pPr>
              <w:jc w:val="center"/>
            </w:pPr>
            <w:r>
              <w:t>1200</w:t>
            </w:r>
          </w:p>
        </w:tc>
      </w:tr>
    </w:tbl>
    <w:p w14:paraId="6593A20B" w14:textId="6BBC5D21" w:rsidR="007E24C3" w:rsidRDefault="007E24C3" w:rsidP="004A3BF6">
      <w:pPr>
        <w:pStyle w:val="BodyText"/>
      </w:pPr>
      <w:r>
        <w:t>Note that the EBU_04 and EBU_06 are originally shot in 100 fps and will be played out in 50 fps (slow motion).</w:t>
      </w:r>
    </w:p>
    <w:p w14:paraId="1983B366" w14:textId="03977C99" w:rsidR="007A4C64" w:rsidRDefault="007A4C64" w:rsidP="007A4C64">
      <w:pPr>
        <w:pStyle w:val="Heading1"/>
      </w:pPr>
      <w:r>
        <w:t>Test length</w:t>
      </w:r>
    </w:p>
    <w:p w14:paraId="6C8621F3" w14:textId="77272B27" w:rsidR="00DB7822" w:rsidRDefault="007A4C64" w:rsidP="007A4C64">
      <w:r>
        <w:t>There are 6 sequences, 4 rates, and 2 codecs</w:t>
      </w:r>
      <w:r w:rsidR="00136A8B">
        <w:t xml:space="preserve"> used in the test. A</w:t>
      </w:r>
      <w:r w:rsidR="00DB7822">
        <w:t xml:space="preserve">t least two </w:t>
      </w:r>
      <w:proofErr w:type="gramStart"/>
      <w:r w:rsidR="00DB7822">
        <w:t>reference</w:t>
      </w:r>
      <w:proofErr w:type="gramEnd"/>
      <w:r w:rsidR="00DB7822">
        <w:t xml:space="preserve"> vs. reference cases </w:t>
      </w:r>
      <w:r w:rsidR="0057694D">
        <w:t xml:space="preserve">will </w:t>
      </w:r>
      <w:r w:rsidR="00DB7822">
        <w:t>be added; furthermore a stabilization phase made of at least 3 BTC has to be considered.</w:t>
      </w:r>
    </w:p>
    <w:p w14:paraId="70D15592" w14:textId="59C69648" w:rsidR="00DB7822" w:rsidRDefault="007A4C64" w:rsidP="007A4C64">
      <w:r>
        <w:t xml:space="preserve">Given that each </w:t>
      </w:r>
      <w:r w:rsidR="00DB7822">
        <w:t>Basic Test Cell</w:t>
      </w:r>
      <w:r>
        <w:t xml:space="preserve"> take</w:t>
      </w:r>
      <w:r w:rsidR="001D0E34">
        <w:t>s</w:t>
      </w:r>
      <w:r>
        <w:t xml:space="preserve"> </w:t>
      </w:r>
      <w:ins w:id="30" w:author="Rickard Sjöberg" w:date="2016-03-08T11:46:00Z">
        <w:r w:rsidR="000F7434">
          <w:t>27</w:t>
        </w:r>
      </w:ins>
      <w:del w:id="31" w:author="Rickard Sjöberg" w:date="2016-03-08T11:46:00Z">
        <w:r w:rsidDel="000F7434">
          <w:delText>30</w:delText>
        </w:r>
      </w:del>
      <w:r>
        <w:t xml:space="preserve"> seconds</w:t>
      </w:r>
      <w:r w:rsidR="001D0E34">
        <w:t xml:space="preserve"> (see figure 1 below), the test time </w:t>
      </w:r>
      <w:ins w:id="32" w:author="Rickard Sjöberg" w:date="2016-03-08T11:47:00Z">
        <w:r w:rsidR="000F7434" w:rsidRPr="000F7434">
          <w:t xml:space="preserve">for both codecs </w:t>
        </w:r>
        <w:r w:rsidR="000F7434">
          <w:t xml:space="preserve">and </w:t>
        </w:r>
        <w:r w:rsidR="000F7434" w:rsidRPr="000F7434">
          <w:t xml:space="preserve">including a training phase of 5 BTC </w:t>
        </w:r>
      </w:ins>
      <w:r w:rsidR="001D0E34">
        <w:t>becomes</w:t>
      </w:r>
      <w:r w:rsidR="00DB7822">
        <w:t xml:space="preserve"> </w:t>
      </w:r>
      <w:r w:rsidR="00136A8B">
        <w:t xml:space="preserve">approximately </w:t>
      </w:r>
      <w:r w:rsidR="00DB7822">
        <w:t xml:space="preserve">{[(6 * 4 * 2) + 5] * </w:t>
      </w:r>
      <w:r w:rsidR="00316D01">
        <w:t>27</w:t>
      </w:r>
      <w:r w:rsidR="001D0E34">
        <w:t xml:space="preserve"> seconds</w:t>
      </w:r>
      <w:r w:rsidR="00DB7822">
        <w:t>}</w:t>
      </w:r>
      <w:r w:rsidR="001D0E34">
        <w:t xml:space="preserve"> = </w:t>
      </w:r>
      <w:r w:rsidR="00DB7822">
        <w:t>23’ 5</w:t>
      </w:r>
      <w:ins w:id="33" w:author="Rickard Sjöberg" w:date="2016-03-08T11:48:00Z">
        <w:r w:rsidR="000F7434">
          <w:t>1</w:t>
        </w:r>
      </w:ins>
      <w:del w:id="34" w:author="Rickard Sjöberg" w:date="2016-03-08T11:48:00Z">
        <w:r w:rsidR="00DB7822" w:rsidDel="000F7434">
          <w:delText>0</w:delText>
        </w:r>
      </w:del>
      <w:r w:rsidR="00DB7822">
        <w:t>”</w:t>
      </w:r>
      <w:r>
        <w:t xml:space="preserve">. </w:t>
      </w:r>
    </w:p>
    <w:p w14:paraId="29CCAA44" w14:textId="2648954F" w:rsidR="00DB7822" w:rsidRDefault="00DB7822" w:rsidP="007A4C64">
      <w:r>
        <w:t>The above time suggests</w:t>
      </w:r>
      <w:r w:rsidR="0057694D">
        <w:t xml:space="preserve"> using </w:t>
      </w:r>
      <w:r>
        <w:t>two test sessions.</w:t>
      </w:r>
    </w:p>
    <w:p w14:paraId="2BACBFA8" w14:textId="4994BD75" w:rsidR="00DB7822" w:rsidRDefault="007A4C64" w:rsidP="007A4C64">
      <w:r>
        <w:t xml:space="preserve">Note that training </w:t>
      </w:r>
      <w:r w:rsidR="0057694D">
        <w:t xml:space="preserve">period </w:t>
      </w:r>
      <w:r>
        <w:t xml:space="preserve">is </w:t>
      </w:r>
      <w:r w:rsidR="001D0E34">
        <w:t>not included</w:t>
      </w:r>
      <w:r>
        <w:t>.</w:t>
      </w:r>
      <w:r w:rsidR="004316B1">
        <w:t xml:space="preserve"> </w:t>
      </w:r>
    </w:p>
    <w:p w14:paraId="1D41586A" w14:textId="532B4A44" w:rsidR="007A4C64" w:rsidRDefault="0057694D" w:rsidP="007A4C64">
      <w:r>
        <w:t xml:space="preserve">It </w:t>
      </w:r>
      <w:r w:rsidR="00DB7822">
        <w:t xml:space="preserve">may be considered to use the DCR Variant II method (A B </w:t>
      </w:r>
      <w:proofErr w:type="gramStart"/>
      <w:r w:rsidR="00DB7822">
        <w:t>A</w:t>
      </w:r>
      <w:proofErr w:type="gramEnd"/>
      <w:r w:rsidR="00DB7822">
        <w:t xml:space="preserve"> B Vote).</w:t>
      </w:r>
    </w:p>
    <w:p w14:paraId="6EE99FD0" w14:textId="3ECCEF8A" w:rsidR="00DB7822" w:rsidRPr="007A4C64" w:rsidRDefault="00DB7822" w:rsidP="007A4C64">
      <w:r>
        <w:t xml:space="preserve">The final decision </w:t>
      </w:r>
      <w:r w:rsidR="0057694D">
        <w:t>whether to use method I or method II</w:t>
      </w:r>
      <w:r>
        <w:t xml:space="preserve"> will be taken by the Test Chair in agreement with the Participant to this experiment.</w:t>
      </w:r>
    </w:p>
    <w:p w14:paraId="527FFE2E" w14:textId="77777777" w:rsidR="00F66084" w:rsidRDefault="00F66084">
      <w:pPr>
        <w:tabs>
          <w:tab w:val="clear" w:pos="360"/>
          <w:tab w:val="clear" w:pos="720"/>
          <w:tab w:val="clear" w:pos="1080"/>
          <w:tab w:val="clear" w:pos="1440"/>
        </w:tabs>
        <w:overflowPunct/>
        <w:autoSpaceDE/>
        <w:autoSpaceDN/>
        <w:adjustRightInd/>
        <w:spacing w:before="0"/>
        <w:textAlignment w:val="auto"/>
        <w:rPr>
          <w:b/>
          <w:bCs/>
          <w:sz w:val="32"/>
          <w:szCs w:val="32"/>
        </w:rPr>
      </w:pPr>
      <w:r>
        <w:rPr>
          <w:sz w:val="32"/>
          <w:szCs w:val="32"/>
        </w:rPr>
        <w:br w:type="page"/>
      </w:r>
    </w:p>
    <w:p w14:paraId="13A4EF71" w14:textId="64CE1EC9" w:rsidR="00DD5822" w:rsidRPr="00F34EFC" w:rsidRDefault="00DD5822" w:rsidP="00DD5822">
      <w:pPr>
        <w:pStyle w:val="Heading3"/>
        <w:numPr>
          <w:ilvl w:val="0"/>
          <w:numId w:val="0"/>
        </w:numPr>
        <w:rPr>
          <w:sz w:val="32"/>
          <w:szCs w:val="32"/>
        </w:rPr>
      </w:pPr>
      <w:r>
        <w:rPr>
          <w:sz w:val="32"/>
          <w:szCs w:val="32"/>
        </w:rPr>
        <w:lastRenderedPageBreak/>
        <w:t>Annex A</w:t>
      </w:r>
    </w:p>
    <w:p w14:paraId="398285B6" w14:textId="77777777" w:rsidR="00DD5822" w:rsidRPr="00F34EFC" w:rsidRDefault="00DD5822" w:rsidP="00DD5822">
      <w:pPr>
        <w:pStyle w:val="Heading3"/>
        <w:numPr>
          <w:ilvl w:val="0"/>
          <w:numId w:val="0"/>
        </w:numPr>
        <w:ind w:left="720"/>
        <w:jc w:val="center"/>
        <w:rPr>
          <w:b w:val="0"/>
          <w:i/>
          <w:szCs w:val="32"/>
        </w:rPr>
      </w:pPr>
      <w:r w:rsidRPr="00F34EFC">
        <w:rPr>
          <w:b w:val="0"/>
          <w:i/>
          <w:sz w:val="32"/>
          <w:szCs w:val="32"/>
        </w:rPr>
        <w:t>Description of testing environment and methodology</w:t>
      </w:r>
    </w:p>
    <w:p w14:paraId="5F5071C7" w14:textId="77777777" w:rsidR="00DD5822" w:rsidRDefault="00DD5822" w:rsidP="00DD5822">
      <w:pPr>
        <w:keepNext/>
        <w:rPr>
          <w:lang w:val="en-GB"/>
        </w:rPr>
      </w:pPr>
    </w:p>
    <w:p w14:paraId="2C29D741" w14:textId="77777777" w:rsidR="00DD5822" w:rsidRDefault="00C216E8" w:rsidP="00DD5822">
      <w:pPr>
        <w:rPr>
          <w:lang w:val="en-GB"/>
        </w:rPr>
      </w:pPr>
      <w:r>
        <w:rPr>
          <w:lang w:val="en-GB"/>
        </w:rPr>
        <w:t>O</w:t>
      </w:r>
      <w:r w:rsidR="00DD5822">
        <w:rPr>
          <w:lang w:val="en-GB"/>
        </w:rPr>
        <w:t xml:space="preserve">ne of the test methods </w:t>
      </w:r>
      <w:r w:rsidR="00DD5822" w:rsidRPr="00821E2A">
        <w:rPr>
          <w:lang w:val="en-GB"/>
        </w:rPr>
        <w:t xml:space="preserve">described in </w:t>
      </w:r>
      <w:r>
        <w:rPr>
          <w:lang w:val="en-GB"/>
        </w:rPr>
        <w:t xml:space="preserve">[2] </w:t>
      </w:r>
      <w:r w:rsidR="00DD5822">
        <w:rPr>
          <w:lang w:val="en-GB"/>
        </w:rPr>
        <w:t>are planned to be used, applying some modification to them, in relation to the kind of display, the video recording and play-back equipment.</w:t>
      </w:r>
    </w:p>
    <w:p w14:paraId="5C33AB08" w14:textId="77777777" w:rsidR="00DD5822" w:rsidRPr="00C4075E" w:rsidRDefault="00DD5822" w:rsidP="00DD5822">
      <w:pPr>
        <w:rPr>
          <w:lang w:val="en-GB"/>
        </w:rPr>
      </w:pPr>
    </w:p>
    <w:p w14:paraId="45354A9E" w14:textId="77777777" w:rsidR="00DD5822" w:rsidRDefault="00DD5822" w:rsidP="00DD5822">
      <w:pPr>
        <w:pStyle w:val="Titolo2"/>
      </w:pPr>
      <w:r>
        <w:t>A.1 Test method</w:t>
      </w:r>
    </w:p>
    <w:p w14:paraId="287C5AC7" w14:textId="77777777" w:rsidR="00DD5822" w:rsidRDefault="00DD5822" w:rsidP="00DD5822">
      <w:pPr>
        <w:spacing w:before="80"/>
        <w:rPr>
          <w:lang w:val="en-GB"/>
        </w:rPr>
      </w:pPr>
      <w:r>
        <w:rPr>
          <w:lang w:val="en-GB"/>
        </w:rPr>
        <w:t xml:space="preserve">The test method adopted for this evaluation is DCR (Degradation Category </w:t>
      </w:r>
      <w:r w:rsidRPr="00821E2A">
        <w:rPr>
          <w:lang w:val="en-GB"/>
        </w:rPr>
        <w:t xml:space="preserve">Rating) </w:t>
      </w:r>
      <w:r w:rsidR="00C216E8">
        <w:rPr>
          <w:lang w:val="en-GB"/>
        </w:rPr>
        <w:t>[2].</w:t>
      </w:r>
    </w:p>
    <w:p w14:paraId="45B353CB" w14:textId="77777777" w:rsidR="00DD5822" w:rsidRPr="00C852A7" w:rsidRDefault="00DD5822" w:rsidP="00DD5822">
      <w:pPr>
        <w:pStyle w:val="Titolo2"/>
        <w:spacing w:before="80"/>
        <w:rPr>
          <w:rFonts w:ascii="Times New Roman" w:hAnsi="Times New Roman" w:cs="Times New Roman"/>
          <w:sz w:val="22"/>
          <w:szCs w:val="22"/>
        </w:rPr>
      </w:pPr>
      <w:r>
        <w:rPr>
          <w:rFonts w:ascii="Times New Roman" w:hAnsi="Times New Roman" w:cs="Times New Roman"/>
          <w:sz w:val="22"/>
          <w:szCs w:val="22"/>
        </w:rPr>
        <w:t>A</w:t>
      </w:r>
      <w:r w:rsidRPr="00C852A7">
        <w:rPr>
          <w:rFonts w:ascii="Times New Roman" w:hAnsi="Times New Roman" w:cs="Times New Roman"/>
          <w:sz w:val="22"/>
          <w:szCs w:val="22"/>
        </w:rPr>
        <w:t xml:space="preserve">.1.1 </w:t>
      </w:r>
      <w:r>
        <w:rPr>
          <w:rFonts w:ascii="Times New Roman" w:hAnsi="Times New Roman" w:cs="Times New Roman"/>
          <w:sz w:val="22"/>
          <w:szCs w:val="22"/>
        </w:rPr>
        <w:t>Degradation Category Rating (</w:t>
      </w:r>
      <w:r w:rsidRPr="00C852A7">
        <w:rPr>
          <w:rFonts w:ascii="Times New Roman" w:hAnsi="Times New Roman" w:cs="Times New Roman"/>
          <w:sz w:val="22"/>
          <w:szCs w:val="22"/>
        </w:rPr>
        <w:t>D</w:t>
      </w:r>
      <w:r>
        <w:rPr>
          <w:rFonts w:ascii="Times New Roman" w:hAnsi="Times New Roman" w:cs="Times New Roman"/>
          <w:sz w:val="22"/>
          <w:szCs w:val="22"/>
        </w:rPr>
        <w:t>CR)</w:t>
      </w:r>
    </w:p>
    <w:p w14:paraId="0BA261E0" w14:textId="77777777" w:rsidR="00DD5822" w:rsidRDefault="00DD5822" w:rsidP="00DD5822">
      <w:pPr>
        <w:spacing w:before="120"/>
        <w:jc w:val="both"/>
        <w:rPr>
          <w:lang w:val="en-GB"/>
        </w:rPr>
      </w:pPr>
      <w:r>
        <w:rPr>
          <w:lang w:val="en-GB"/>
        </w:rPr>
        <w:t>This test method is commonly adopted when the material to be evaluated shows a range of visual quality that well distributes across all quality scales.</w:t>
      </w:r>
    </w:p>
    <w:p w14:paraId="6F917AA8" w14:textId="77777777" w:rsidR="00DD5822" w:rsidRDefault="00DD5822" w:rsidP="00DD5822">
      <w:pPr>
        <w:spacing w:before="120"/>
        <w:jc w:val="both"/>
        <w:rPr>
          <w:lang w:val="en-GB"/>
        </w:rPr>
      </w:pPr>
      <w:r>
        <w:rPr>
          <w:lang w:val="en-GB"/>
        </w:rPr>
        <w:t>This method will be used under the schema of evaluation of the quality (and not of the impairment); for this reason a quality rating scale made of 11 levels will be adopted, ranging from "0" (lowest quality) to "10" (highest quality). The test will be held in different laboratories located in countries speaking different languages: This implies that it is better not to use categorical adjectives (e.g. excellent good fair etc.) to avoid any bias due to a possible different interpretation by naive subjects speaking different languages.</w:t>
      </w:r>
    </w:p>
    <w:p w14:paraId="3B1B6648" w14:textId="77777777" w:rsidR="00DD5822" w:rsidRDefault="00DD5822" w:rsidP="00DD5822">
      <w:pPr>
        <w:spacing w:before="120"/>
        <w:jc w:val="both"/>
        <w:rPr>
          <w:lang w:val="en-GB"/>
        </w:rPr>
      </w:pPr>
      <w:r>
        <w:rPr>
          <w:lang w:val="en-GB"/>
        </w:rPr>
        <w:t>The structure of the Basic Test Cell (BTC) of DCR method is made by two consecutive presentations of the video clip under test; at first the original version of the video clip is displayed, immediately afterwards the coded version of the video clip is presented; then a message displays for 5 seconds asking the viewers to vote (see</w:t>
      </w:r>
      <w:r>
        <w:t xml:space="preserve"> </w:t>
      </w:r>
      <w:r>
        <w:fldChar w:fldCharType="begin"/>
      </w:r>
      <w:r>
        <w:instrText xml:space="preserve"> REF _Ref236611296 \h </w:instrText>
      </w:r>
      <w:r>
        <w:fldChar w:fldCharType="separate"/>
      </w:r>
      <w:r w:rsidRPr="00AD2CCF">
        <w:rPr>
          <w:i/>
        </w:rPr>
        <w:t xml:space="preserve">Figure </w:t>
      </w:r>
      <w:r>
        <w:rPr>
          <w:b/>
          <w:i/>
          <w:noProof/>
        </w:rPr>
        <w:t>1</w:t>
      </w:r>
      <w:r>
        <w:fldChar w:fldCharType="end"/>
      </w:r>
      <w:r>
        <w:rPr>
          <w:lang w:val="en-GB"/>
        </w:rPr>
        <w:t>)</w:t>
      </w:r>
    </w:p>
    <w:p w14:paraId="252FBDB0" w14:textId="77777777" w:rsidR="00DD5822" w:rsidRDefault="00DD5822" w:rsidP="00DD5822">
      <w:pPr>
        <w:spacing w:before="120"/>
        <w:rPr>
          <w:lang w:val="en-GB"/>
        </w:rPr>
      </w:pPr>
    </w:p>
    <w:p w14:paraId="338CC123" w14:textId="77777777" w:rsidR="00DD5822" w:rsidRDefault="00220B56" w:rsidP="00DD5822">
      <w:pPr>
        <w:jc w:val="center"/>
        <w:rPr>
          <w:lang w:val="en-GB"/>
        </w:rPr>
      </w:pPr>
      <w:r>
        <w:rPr>
          <w:noProof/>
        </w:rPr>
        <w:drawing>
          <wp:inline distT="0" distB="0" distL="0" distR="0" wp14:anchorId="090D3546" wp14:editId="5AC166F7">
            <wp:extent cx="5048250" cy="850900"/>
            <wp:effectExtent l="0" t="0" r="635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48250" cy="850900"/>
                    </a:xfrm>
                    <a:prstGeom prst="rect">
                      <a:avLst/>
                    </a:prstGeom>
                    <a:noFill/>
                    <a:ln>
                      <a:noFill/>
                    </a:ln>
                  </pic:spPr>
                </pic:pic>
              </a:graphicData>
            </a:graphic>
          </wp:inline>
        </w:drawing>
      </w:r>
    </w:p>
    <w:p w14:paraId="39DA1808" w14:textId="77777777" w:rsidR="00DD5822" w:rsidRPr="003C6CEB" w:rsidRDefault="00DD5822" w:rsidP="00DD5822">
      <w:pPr>
        <w:pStyle w:val="Caption"/>
        <w:jc w:val="center"/>
        <w:rPr>
          <w:b w:val="0"/>
          <w:i/>
          <w:lang w:val="en-GB"/>
        </w:rPr>
      </w:pPr>
      <w:r w:rsidRPr="00AD2CCF">
        <w:rPr>
          <w:b w:val="0"/>
          <w:i/>
        </w:rPr>
        <w:t xml:space="preserve">Figure </w:t>
      </w:r>
      <w:r w:rsidRPr="00AD2CCF">
        <w:rPr>
          <w:b w:val="0"/>
          <w:i/>
        </w:rPr>
        <w:fldChar w:fldCharType="begin"/>
      </w:r>
      <w:r w:rsidRPr="00AD2CCF">
        <w:rPr>
          <w:b w:val="0"/>
          <w:i/>
        </w:rPr>
        <w:instrText xml:space="preserve"> SEQ Figure \* ARABIC </w:instrText>
      </w:r>
      <w:r w:rsidRPr="00AD2CCF">
        <w:rPr>
          <w:b w:val="0"/>
          <w:i/>
        </w:rPr>
        <w:fldChar w:fldCharType="separate"/>
      </w:r>
      <w:r>
        <w:rPr>
          <w:b w:val="0"/>
          <w:i/>
          <w:noProof/>
        </w:rPr>
        <w:t>1</w:t>
      </w:r>
      <w:r w:rsidRPr="00AD2CCF">
        <w:rPr>
          <w:b w:val="0"/>
          <w:i/>
        </w:rPr>
        <w:fldChar w:fldCharType="end"/>
      </w:r>
      <w:r>
        <w:rPr>
          <w:b w:val="0"/>
          <w:i/>
        </w:rPr>
        <w:t xml:space="preserve"> - </w:t>
      </w:r>
      <w:proofErr w:type="gramStart"/>
      <w:r>
        <w:rPr>
          <w:b w:val="0"/>
          <w:i/>
        </w:rPr>
        <w:t>DCR  BTC</w:t>
      </w:r>
      <w:proofErr w:type="gramEnd"/>
    </w:p>
    <w:p w14:paraId="7ED8CD35" w14:textId="77777777" w:rsidR="00DD5822" w:rsidRDefault="00DD5822" w:rsidP="00DD5822">
      <w:pPr>
        <w:rPr>
          <w:lang w:val="en-GB"/>
        </w:rPr>
      </w:pPr>
    </w:p>
    <w:p w14:paraId="5E457671" w14:textId="77777777" w:rsidR="00DD5822" w:rsidRDefault="00DD5822" w:rsidP="00DD5822">
      <w:pPr>
        <w:rPr>
          <w:lang w:val="en-GB"/>
        </w:rPr>
      </w:pPr>
      <w:r>
        <w:rPr>
          <w:lang w:val="en-GB"/>
        </w:rPr>
        <w:t>The presentation of the video clips will be preceded by a mid-grey screen displaying for one second.</w:t>
      </w:r>
      <w:r w:rsidR="00C216E8">
        <w:rPr>
          <w:lang w:val="en-GB"/>
        </w:rPr>
        <w:t xml:space="preserve"> </w:t>
      </w:r>
    </w:p>
    <w:p w14:paraId="29DDC78F" w14:textId="77777777" w:rsidR="00DD5822" w:rsidRPr="00D54E0F" w:rsidRDefault="00DD5822" w:rsidP="00DD5822">
      <w:pPr>
        <w:pStyle w:val="Titolo2"/>
      </w:pPr>
      <w:r>
        <w:t>A</w:t>
      </w:r>
      <w:r w:rsidRPr="00D54E0F">
        <w:t>.</w:t>
      </w:r>
      <w:r>
        <w:t>2</w:t>
      </w:r>
      <w:r w:rsidRPr="00D54E0F">
        <w:t xml:space="preserve"> How to express the visual quality opinion</w:t>
      </w:r>
      <w:r>
        <w:t xml:space="preserve"> with DCR</w:t>
      </w:r>
    </w:p>
    <w:p w14:paraId="3C3D921D" w14:textId="77777777" w:rsidR="00DD5822" w:rsidRDefault="00DD5822" w:rsidP="00DD5822">
      <w:pPr>
        <w:spacing w:before="120"/>
        <w:jc w:val="both"/>
        <w:rPr>
          <w:lang w:val="en-GB"/>
        </w:rPr>
      </w:pPr>
      <w:r>
        <w:rPr>
          <w:lang w:val="en-GB"/>
        </w:rPr>
        <w:t>The viewers will be asked to express their vote putting a mark on a scoring sheet.</w:t>
      </w:r>
    </w:p>
    <w:p w14:paraId="211B4239" w14:textId="77777777" w:rsidR="00DD5822" w:rsidRDefault="00DD5822" w:rsidP="00DD5822">
      <w:pPr>
        <w:jc w:val="both"/>
        <w:rPr>
          <w:lang w:val="en-GB"/>
        </w:rPr>
      </w:pPr>
      <w:r>
        <w:rPr>
          <w:lang w:val="en-GB"/>
        </w:rPr>
        <w:t xml:space="preserve">The scoring sheet for a DCR test is made of a section for each BTC; each section has a box wherein which the viewer shall write the score ranging from 0 to 10. By writing a score of “10”, the subject will express an opinion of “best” quality, while by writing a score of “0” the subject will express an opinion of “worst” quality. </w:t>
      </w:r>
    </w:p>
    <w:p w14:paraId="2DC83676" w14:textId="77777777" w:rsidR="00DD5822" w:rsidRDefault="00DD5822" w:rsidP="00DD5822">
      <w:pPr>
        <w:spacing w:before="120" w:after="100" w:afterAutospacing="1"/>
        <w:jc w:val="both"/>
        <w:rPr>
          <w:lang w:val="en-GB"/>
        </w:rPr>
      </w:pPr>
      <w:r>
        <w:rPr>
          <w:lang w:val="en-GB"/>
        </w:rPr>
        <w:t>The vote has to be written when the message "Vote N" appears on the screen. The number "N" is a numerical progressive indication on the screen aiming to help the viewing subjects to use the appropriate box of the scoring sheet.</w:t>
      </w:r>
    </w:p>
    <w:p w14:paraId="74DE17B8" w14:textId="77777777" w:rsidR="00DD5822" w:rsidRPr="00D54E0F" w:rsidRDefault="00DD5822" w:rsidP="00DD5822">
      <w:pPr>
        <w:pStyle w:val="Titolo2"/>
      </w:pPr>
      <w:r>
        <w:t>A</w:t>
      </w:r>
      <w:r w:rsidRPr="00D54E0F">
        <w:t>.</w:t>
      </w:r>
      <w:r>
        <w:t>4</w:t>
      </w:r>
      <w:r w:rsidRPr="00D54E0F">
        <w:t xml:space="preserve"> </w:t>
      </w:r>
      <w:r>
        <w:t>Training and stabilization phase</w:t>
      </w:r>
    </w:p>
    <w:p w14:paraId="0740D94B" w14:textId="77777777" w:rsidR="00DD5822" w:rsidRDefault="00DD5822" w:rsidP="00DD5822">
      <w:pPr>
        <w:spacing w:before="120"/>
        <w:jc w:val="both"/>
        <w:rPr>
          <w:lang w:val="en-GB"/>
        </w:rPr>
      </w:pPr>
      <w:r>
        <w:rPr>
          <w:lang w:val="en-GB"/>
        </w:rPr>
        <w:t>The outcome of a test is highly dependent on a proper training of the test subjects.</w:t>
      </w:r>
    </w:p>
    <w:p w14:paraId="5DDCD801" w14:textId="77777777" w:rsidR="00DD5822" w:rsidRDefault="00DD5822" w:rsidP="00DD5822">
      <w:pPr>
        <w:spacing w:before="120"/>
        <w:jc w:val="both"/>
        <w:rPr>
          <w:lang w:val="en-GB"/>
        </w:rPr>
      </w:pPr>
      <w:r>
        <w:rPr>
          <w:lang w:val="en-GB"/>
        </w:rPr>
        <w:t>For this purpose, each subject has to be trained by means of a short practice (training) session.</w:t>
      </w:r>
    </w:p>
    <w:p w14:paraId="7C577C52" w14:textId="77777777" w:rsidR="00DD5822" w:rsidRDefault="00DD5822" w:rsidP="00DD5822">
      <w:pPr>
        <w:spacing w:before="120"/>
        <w:jc w:val="both"/>
        <w:rPr>
          <w:lang w:val="en-GB"/>
        </w:rPr>
      </w:pPr>
      <w:r>
        <w:rPr>
          <w:lang w:val="en-GB"/>
        </w:rPr>
        <w:t>The video material used for the training session must be different from those of the test, but the impairments introduced by the coding have to be as much as possible similar to those in the test.</w:t>
      </w:r>
    </w:p>
    <w:p w14:paraId="43494D73" w14:textId="77777777" w:rsidR="00DD5822" w:rsidRDefault="00DD5822" w:rsidP="00DD5822">
      <w:pPr>
        <w:spacing w:before="120"/>
        <w:jc w:val="both"/>
        <w:rPr>
          <w:lang w:val="en-GB"/>
        </w:rPr>
      </w:pPr>
      <w:r>
        <w:rPr>
          <w:lang w:val="en-GB"/>
        </w:rPr>
        <w:lastRenderedPageBreak/>
        <w:t>The stabilization phase uses the test material of a test session; three BTCs, containing one sample of best quality, one of the worst quality and one of medium quality, are duplicated at the beginning of the test session. By this way, the test subjects have an immediate impression of the quality range they are expected to evaluate during that session.</w:t>
      </w:r>
    </w:p>
    <w:p w14:paraId="6E2D11C3" w14:textId="77777777" w:rsidR="00DD5822" w:rsidRDefault="00DD5822" w:rsidP="00DD5822">
      <w:pPr>
        <w:spacing w:before="120"/>
        <w:jc w:val="both"/>
        <w:rPr>
          <w:lang w:val="en-GB"/>
        </w:rPr>
      </w:pPr>
      <w:r>
        <w:rPr>
          <w:lang w:val="en-GB"/>
        </w:rPr>
        <w:t>The scores of the stabilization phase are discarded. Consistency of the behaviour of the subjects will be checked inserting in the session a BTC in which original is compared to original.</w:t>
      </w:r>
    </w:p>
    <w:p w14:paraId="520F4FA3" w14:textId="77777777" w:rsidR="00DD5822" w:rsidRDefault="00DD5822" w:rsidP="00DD5822">
      <w:pPr>
        <w:rPr>
          <w:lang w:val="en-GB"/>
        </w:rPr>
      </w:pPr>
    </w:p>
    <w:p w14:paraId="306F0C56" w14:textId="77777777" w:rsidR="00DD5822" w:rsidRPr="00D54E0F" w:rsidRDefault="00DD5822" w:rsidP="00DD5822">
      <w:pPr>
        <w:pStyle w:val="Titolo2"/>
      </w:pPr>
      <w:r>
        <w:t>A</w:t>
      </w:r>
      <w:r w:rsidRPr="000165A9">
        <w:t>.5 The laboratory set-up</w:t>
      </w:r>
    </w:p>
    <w:p w14:paraId="2F391D34" w14:textId="77777777" w:rsidR="00DD5822" w:rsidRDefault="00DD5822" w:rsidP="00DD5822">
      <w:pPr>
        <w:spacing w:before="120"/>
        <w:jc w:val="both"/>
        <w:rPr>
          <w:lang w:val="en-GB"/>
        </w:rPr>
      </w:pPr>
      <w:r>
        <w:rPr>
          <w:lang w:val="en-GB"/>
        </w:rPr>
        <w:t>The laboratory for a subjective assessment will be set up according to</w:t>
      </w:r>
      <w:r w:rsidR="00643012">
        <w:rPr>
          <w:lang w:val="en-GB"/>
        </w:rPr>
        <w:t xml:space="preserve"> [2]</w:t>
      </w:r>
      <w:r w:rsidRPr="00821E2A">
        <w:rPr>
          <w:lang w:val="en-GB"/>
        </w:rPr>
        <w:t>,</w:t>
      </w:r>
      <w:r>
        <w:rPr>
          <w:lang w:val="en-GB"/>
        </w:rPr>
        <w:t xml:space="preserve"> except for the selection of the display and the video play-out server.</w:t>
      </w:r>
    </w:p>
    <w:p w14:paraId="3D222530" w14:textId="77777777" w:rsidR="00DD5822" w:rsidRDefault="00643012" w:rsidP="00DD5822">
      <w:pPr>
        <w:spacing w:before="120"/>
        <w:jc w:val="both"/>
        <w:rPr>
          <w:lang w:val="en-GB"/>
        </w:rPr>
      </w:pPr>
      <w:r>
        <w:rPr>
          <w:lang w:val="en-GB"/>
        </w:rPr>
        <w:t xml:space="preserve">SIM2 monitors will be used in this test. The monitors </w:t>
      </w:r>
      <w:r w:rsidR="00331405">
        <w:rPr>
          <w:lang w:val="en-GB"/>
        </w:rPr>
        <w:t>should</w:t>
      </w:r>
      <w:r>
        <w:rPr>
          <w:lang w:val="en-GB"/>
        </w:rPr>
        <w:t xml:space="preserve"> be appropriately calibrated. </w:t>
      </w:r>
      <w:r w:rsidR="00DD5822">
        <w:rPr>
          <w:lang w:val="en-GB"/>
        </w:rPr>
        <w:t>The video play server, or the PC, used to play video has to be abl</w:t>
      </w:r>
      <w:r>
        <w:rPr>
          <w:lang w:val="en-GB"/>
        </w:rPr>
        <w:t xml:space="preserve">e to support the display of </w:t>
      </w:r>
      <w:r w:rsidR="00DD5822">
        <w:rPr>
          <w:lang w:val="en-GB"/>
        </w:rPr>
        <w:t xml:space="preserve">1080p at </w:t>
      </w:r>
      <w:r>
        <w:rPr>
          <w:lang w:val="en-GB"/>
        </w:rPr>
        <w:t>all frame rates in the test without any limitation, and</w:t>
      </w:r>
      <w:r w:rsidR="00DD5822">
        <w:rPr>
          <w:lang w:val="en-GB"/>
        </w:rPr>
        <w:t xml:space="preserve"> without introducing any additional temporal or visual degradation.</w:t>
      </w:r>
    </w:p>
    <w:p w14:paraId="61F97F59" w14:textId="77777777" w:rsidR="00DD5822" w:rsidRDefault="00DD5822" w:rsidP="00DD5822">
      <w:pPr>
        <w:pStyle w:val="Titolo2"/>
        <w:spacing w:before="100" w:beforeAutospacing="1"/>
      </w:pPr>
      <w:r>
        <w:t>A</w:t>
      </w:r>
      <w:r w:rsidRPr="00BE1914">
        <w:t>.</w:t>
      </w:r>
      <w:r>
        <w:t>5</w:t>
      </w:r>
      <w:r w:rsidRPr="00BE1914">
        <w:t xml:space="preserve">.1 </w:t>
      </w:r>
      <w:proofErr w:type="gramStart"/>
      <w:r w:rsidRPr="00BE1914">
        <w:t>Viewing</w:t>
      </w:r>
      <w:proofErr w:type="gramEnd"/>
      <w:r w:rsidRPr="00BE1914">
        <w:t xml:space="preserve"> distance</w:t>
      </w:r>
    </w:p>
    <w:p w14:paraId="3B975C2A" w14:textId="77777777" w:rsidR="00DD5822" w:rsidRDefault="00DD5822" w:rsidP="00DD5822">
      <w:pPr>
        <w:spacing w:before="120"/>
        <w:jc w:val="both"/>
        <w:rPr>
          <w:lang w:val="en-GB"/>
        </w:rPr>
      </w:pPr>
      <w:r>
        <w:rPr>
          <w:lang w:val="en-GB"/>
        </w:rPr>
        <w:t xml:space="preserve">The viewing distance </w:t>
      </w:r>
      <w:r w:rsidR="000A7E66">
        <w:rPr>
          <w:lang w:val="en-GB"/>
        </w:rPr>
        <w:t xml:space="preserve">should be 2.5 </w:t>
      </w:r>
      <w:r>
        <w:rPr>
          <w:lang w:val="en-GB"/>
        </w:rPr>
        <w:t>H, where H is equal to the height of the screen.</w:t>
      </w:r>
      <w:r w:rsidR="00643012">
        <w:rPr>
          <w:lang w:val="en-GB"/>
        </w:rPr>
        <w:t xml:space="preserve"> </w:t>
      </w:r>
      <w:r w:rsidR="000A7E66">
        <w:rPr>
          <w:lang w:val="en-GB"/>
        </w:rPr>
        <w:t>Maximum two</w:t>
      </w:r>
      <w:r>
        <w:rPr>
          <w:lang w:val="en-GB"/>
        </w:rPr>
        <w:t xml:space="preserve"> subjects </w:t>
      </w:r>
      <w:r w:rsidR="000A7E66">
        <w:rPr>
          <w:lang w:val="en-GB"/>
        </w:rPr>
        <w:t xml:space="preserve">will be seated </w:t>
      </w:r>
      <w:r>
        <w:rPr>
          <w:lang w:val="en-GB"/>
        </w:rPr>
        <w:t xml:space="preserve">in front of the </w:t>
      </w:r>
      <w:r w:rsidR="000A7E66">
        <w:rPr>
          <w:lang w:val="en-GB"/>
        </w:rPr>
        <w:t xml:space="preserve">SIM2 </w:t>
      </w:r>
      <w:r>
        <w:rPr>
          <w:lang w:val="en-GB"/>
        </w:rPr>
        <w:t>monitor</w:t>
      </w:r>
      <w:r w:rsidR="000A7E66">
        <w:rPr>
          <w:lang w:val="en-GB"/>
        </w:rPr>
        <w:t xml:space="preserve"> at the same time</w:t>
      </w:r>
      <w:r>
        <w:rPr>
          <w:lang w:val="en-GB"/>
        </w:rPr>
        <w:t>.</w:t>
      </w:r>
    </w:p>
    <w:p w14:paraId="38B78123" w14:textId="77777777" w:rsidR="00DD5822" w:rsidRPr="000538C9" w:rsidRDefault="00DD5822" w:rsidP="00DD5822">
      <w:pPr>
        <w:pStyle w:val="Titolo2"/>
      </w:pPr>
      <w:r>
        <w:t>A</w:t>
      </w:r>
      <w:r w:rsidRPr="000538C9">
        <w:t xml:space="preserve">.5.2 </w:t>
      </w:r>
      <w:proofErr w:type="gramStart"/>
      <w:r w:rsidRPr="000538C9">
        <w:t>Viewing</w:t>
      </w:r>
      <w:proofErr w:type="gramEnd"/>
      <w:r w:rsidRPr="000538C9">
        <w:t xml:space="preserve"> environment</w:t>
      </w:r>
      <w:r>
        <w:t>.</w:t>
      </w:r>
    </w:p>
    <w:p w14:paraId="72E1F94C" w14:textId="77777777" w:rsidR="00DD5822" w:rsidRDefault="00DD5822" w:rsidP="00DD5822">
      <w:pPr>
        <w:spacing w:before="120"/>
        <w:jc w:val="both"/>
        <w:rPr>
          <w:lang w:val="en-GB"/>
        </w:rPr>
      </w:pPr>
      <w:r>
        <w:rPr>
          <w:lang w:val="en-GB"/>
        </w:rPr>
        <w:t>The test laboratory has to be carefully protected from any external visual or audio pollution.</w:t>
      </w:r>
    </w:p>
    <w:p w14:paraId="6225D3CA" w14:textId="77777777" w:rsidR="00DD5822" w:rsidRDefault="00DD5822" w:rsidP="000A7E66">
      <w:pPr>
        <w:spacing w:before="120" w:after="100" w:afterAutospacing="1"/>
        <w:jc w:val="both"/>
        <w:rPr>
          <w:lang w:val="en-GB"/>
        </w:rPr>
      </w:pPr>
      <w:r>
        <w:rPr>
          <w:lang w:val="en-GB"/>
        </w:rPr>
        <w:t>Internal general light has to be low (just enough to allow the viewing subjects to fill out the scoring sheets) and a uniform light has to be placed behind the monitor, in a way no direct light hits the viewing subjects seated in front of the screen; the light behind he monitor must be dimmed to an intensity</w:t>
      </w:r>
      <w:r w:rsidR="000A7E66">
        <w:rPr>
          <w:lang w:val="en-GB"/>
        </w:rPr>
        <w:t xml:space="preserve"> of around 25 lumen</w:t>
      </w:r>
      <w:r>
        <w:rPr>
          <w:lang w:val="en-GB"/>
        </w:rPr>
        <w:t xml:space="preserve">. No other light source is admitted, and in particular any light source directed to the screen or creating reflections; ceiling, floor and walls of the laboratory have to be made of non-reflecting material (e.g. carpet or velvet) and should have a colour tuned as close as possible to </w:t>
      </w:r>
      <w:r w:rsidR="000A7E66">
        <w:rPr>
          <w:lang w:val="en-GB"/>
        </w:rPr>
        <w:t xml:space="preserve">dark or </w:t>
      </w:r>
      <w:r>
        <w:rPr>
          <w:lang w:val="en-GB"/>
        </w:rPr>
        <w:t>mid grey.</w:t>
      </w:r>
    </w:p>
    <w:p w14:paraId="603ADDE6" w14:textId="77777777" w:rsidR="00DD5822" w:rsidRDefault="000A7E66" w:rsidP="00DD5822">
      <w:pPr>
        <w:pStyle w:val="Titolo2"/>
      </w:pPr>
      <w:r>
        <w:t xml:space="preserve">A.6 Statistical analysis, viewers screening and </w:t>
      </w:r>
      <w:r w:rsidR="00DD5822">
        <w:t>presentation of the results</w:t>
      </w:r>
    </w:p>
    <w:p w14:paraId="4D5FA183" w14:textId="77777777" w:rsidR="00DD5822" w:rsidRDefault="00DD5822" w:rsidP="00DD5822">
      <w:pPr>
        <w:spacing w:before="120"/>
        <w:jc w:val="both"/>
        <w:rPr>
          <w:lang w:val="en-GB"/>
        </w:rPr>
      </w:pPr>
      <w:r>
        <w:rPr>
          <w:lang w:val="en-GB"/>
        </w:rPr>
        <w:t>The data collected from the score sheets, filled out by the viewing subjects, will be stored in an Excel spread sheet.</w:t>
      </w:r>
    </w:p>
    <w:p w14:paraId="68C3FA13" w14:textId="77777777" w:rsidR="00DD5822" w:rsidRDefault="00DD5822" w:rsidP="00DD5822">
      <w:pPr>
        <w:spacing w:before="120"/>
        <w:jc w:val="both"/>
        <w:rPr>
          <w:lang w:val="en-GB"/>
        </w:rPr>
      </w:pPr>
      <w:r>
        <w:rPr>
          <w:lang w:val="en-GB"/>
        </w:rPr>
        <w:t>For each coding condition the Mean Opinion Score (MOS) and associated Confidence Interval (CI) values will be given in the spread-sheets.</w:t>
      </w:r>
    </w:p>
    <w:p w14:paraId="415DA2CA" w14:textId="77777777" w:rsidR="00DD5822" w:rsidRDefault="00DD5822" w:rsidP="00DD5822">
      <w:pPr>
        <w:spacing w:before="120"/>
        <w:jc w:val="both"/>
        <w:rPr>
          <w:lang w:val="en-GB"/>
        </w:rPr>
      </w:pPr>
      <w:r>
        <w:rPr>
          <w:lang w:val="en-GB"/>
        </w:rPr>
        <w:t>The MOS and CI values will be used to draw graphs. The Graphs will be drawn grouping the results for each video test sequence. No graph grouping results from different video sequences will be considered.</w:t>
      </w:r>
    </w:p>
    <w:p w14:paraId="403AEAD6" w14:textId="77777777" w:rsidR="000A7E66" w:rsidRDefault="000A7E66" w:rsidP="00DD5822">
      <w:pPr>
        <w:spacing w:before="120"/>
        <w:jc w:val="both"/>
        <w:rPr>
          <w:lang w:val="en-GB"/>
        </w:rPr>
      </w:pPr>
      <w:r>
        <w:rPr>
          <w:lang w:val="en-GB"/>
        </w:rPr>
        <w:t xml:space="preserve">A screening of the viewing subjects will be done prior and after the test. Pre-screening will check for visual acuity (Snellen </w:t>
      </w:r>
      <w:proofErr w:type="gramStart"/>
      <w:r>
        <w:rPr>
          <w:lang w:val="en-GB"/>
        </w:rPr>
        <w:t>Chart</w:t>
      </w:r>
      <w:proofErr w:type="gramEnd"/>
      <w:r>
        <w:rPr>
          <w:lang w:val="en-GB"/>
        </w:rPr>
        <w:t>) and colour blindness (Ishihara tables). Post screening will be done computing the correlation index of each individual viewer against the MOS values. A threshold of 0.75 will be set as lower correlation index.</w:t>
      </w:r>
    </w:p>
    <w:p w14:paraId="2F4FEA36" w14:textId="77777777" w:rsidR="00DD5822" w:rsidRDefault="00DD5822" w:rsidP="00DD5822">
      <w:pPr>
        <w:spacing w:before="120"/>
        <w:jc w:val="both"/>
        <w:rPr>
          <w:lang w:val="en-GB"/>
        </w:rPr>
      </w:pPr>
      <w:r w:rsidRPr="00FD5645">
        <w:rPr>
          <w:lang w:val="en-GB"/>
        </w:rPr>
        <w:t xml:space="preserve">From the </w:t>
      </w:r>
      <w:r>
        <w:rPr>
          <w:lang w:val="en-GB"/>
        </w:rPr>
        <w:t xml:space="preserve">“raw” </w:t>
      </w:r>
      <w:r w:rsidRPr="00FD5645">
        <w:rPr>
          <w:lang w:val="en-GB"/>
        </w:rPr>
        <w:t xml:space="preserve">data subject reliability should be calculated and the method used to assess subject reliability should be reported. Some criteria for subjective reliability are given in </w:t>
      </w:r>
      <w:r w:rsidR="00643012">
        <w:rPr>
          <w:lang w:val="en-GB"/>
        </w:rPr>
        <w:t xml:space="preserve">[3] </w:t>
      </w:r>
      <w:r>
        <w:rPr>
          <w:lang w:val="en-GB"/>
        </w:rPr>
        <w:t>and</w:t>
      </w:r>
      <w:r w:rsidR="00643012">
        <w:rPr>
          <w:lang w:val="en-GB"/>
        </w:rPr>
        <w:t xml:space="preserve"> [4]</w:t>
      </w:r>
      <w:r w:rsidRPr="00FD5645">
        <w:rPr>
          <w:lang w:val="en-GB"/>
        </w:rPr>
        <w:t>.</w:t>
      </w:r>
    </w:p>
    <w:p w14:paraId="46913E5F" w14:textId="77777777" w:rsidR="00AA615A" w:rsidRDefault="00AA615A">
      <w:pPr>
        <w:tabs>
          <w:tab w:val="clear" w:pos="360"/>
          <w:tab w:val="clear" w:pos="720"/>
          <w:tab w:val="clear" w:pos="1080"/>
          <w:tab w:val="clear" w:pos="1440"/>
        </w:tabs>
        <w:overflowPunct/>
        <w:autoSpaceDE/>
        <w:autoSpaceDN/>
        <w:adjustRightInd/>
        <w:spacing w:before="0"/>
        <w:textAlignment w:val="auto"/>
        <w:rPr>
          <w:ins w:id="35" w:author="Rickard Sjöberg" w:date="2016-03-07T16:17:00Z"/>
          <w:b/>
          <w:bCs/>
          <w:sz w:val="32"/>
          <w:szCs w:val="32"/>
        </w:rPr>
      </w:pPr>
      <w:ins w:id="36" w:author="Rickard Sjöberg" w:date="2016-03-07T16:17:00Z">
        <w:r>
          <w:rPr>
            <w:sz w:val="32"/>
            <w:szCs w:val="32"/>
          </w:rPr>
          <w:br w:type="page"/>
        </w:r>
      </w:ins>
    </w:p>
    <w:p w14:paraId="0628F799" w14:textId="2746149B" w:rsidR="00AA615A" w:rsidRPr="00F34EFC" w:rsidRDefault="00AA615A" w:rsidP="00AA615A">
      <w:pPr>
        <w:pStyle w:val="Heading3"/>
        <w:numPr>
          <w:ilvl w:val="0"/>
          <w:numId w:val="0"/>
        </w:numPr>
        <w:rPr>
          <w:ins w:id="37" w:author="Rickard Sjöberg" w:date="2016-03-07T16:17:00Z"/>
          <w:sz w:val="32"/>
          <w:szCs w:val="32"/>
        </w:rPr>
      </w:pPr>
      <w:ins w:id="38" w:author="Rickard Sjöberg" w:date="2016-03-07T16:17:00Z">
        <w:r>
          <w:rPr>
            <w:sz w:val="32"/>
            <w:szCs w:val="32"/>
          </w:rPr>
          <w:lastRenderedPageBreak/>
          <w:t>Annex B</w:t>
        </w:r>
      </w:ins>
    </w:p>
    <w:p w14:paraId="6CAF4A72" w14:textId="77777777" w:rsidR="00AA615A" w:rsidRDefault="00AA615A" w:rsidP="00AA615A">
      <w:pPr>
        <w:spacing w:before="120"/>
        <w:jc w:val="both"/>
        <w:rPr>
          <w:ins w:id="39" w:author="Rickard Sjöberg" w:date="2016-03-07T16:17:00Z"/>
          <w:lang w:val="en-GB"/>
        </w:rPr>
      </w:pPr>
    </w:p>
    <w:p w14:paraId="1BC7FB84" w14:textId="77777777" w:rsidR="00AA615A" w:rsidRPr="00F34EFC" w:rsidRDefault="00AA615A" w:rsidP="00AA615A">
      <w:pPr>
        <w:pStyle w:val="Heading3"/>
        <w:numPr>
          <w:ilvl w:val="0"/>
          <w:numId w:val="0"/>
        </w:numPr>
        <w:ind w:left="720"/>
        <w:jc w:val="center"/>
        <w:rPr>
          <w:ins w:id="40" w:author="Rickard Sjöberg" w:date="2016-03-07T16:17:00Z"/>
          <w:b w:val="0"/>
          <w:i/>
          <w:szCs w:val="32"/>
        </w:rPr>
      </w:pPr>
      <w:ins w:id="41" w:author="Rickard Sjöberg" w:date="2016-03-07T16:17:00Z">
        <w:r>
          <w:rPr>
            <w:b w:val="0"/>
            <w:i/>
            <w:sz w:val="32"/>
            <w:szCs w:val="32"/>
          </w:rPr>
          <w:t>Instructions for producing test bitstreams</w:t>
        </w:r>
      </w:ins>
    </w:p>
    <w:p w14:paraId="6208B36B" w14:textId="77777777" w:rsidR="00AA615A" w:rsidRDefault="00AA615A" w:rsidP="00AA615A">
      <w:pPr>
        <w:keepNext/>
        <w:rPr>
          <w:ins w:id="42" w:author="Rickard Sjöberg" w:date="2016-03-07T16:17:00Z"/>
          <w:lang w:val="en-GB"/>
        </w:rPr>
      </w:pPr>
    </w:p>
    <w:p w14:paraId="02D8001E" w14:textId="77777777" w:rsidR="00AA615A" w:rsidRDefault="00AA615A" w:rsidP="00AA615A">
      <w:pPr>
        <w:rPr>
          <w:ins w:id="43" w:author="Rickard Sjöberg" w:date="2016-03-07T16:17:00Z"/>
        </w:rPr>
      </w:pPr>
      <w:ins w:id="44" w:author="Rickard Sjöberg" w:date="2016-03-07T16:17:00Z">
        <w:r>
          <w:t>The following steps describe how to produce the anchor 3.2 configuration bitstreams:</w:t>
        </w:r>
      </w:ins>
    </w:p>
    <w:p w14:paraId="3389361F" w14:textId="77777777" w:rsidR="00AA615A" w:rsidRPr="001634D1" w:rsidRDefault="00AA615A" w:rsidP="00AA615A">
      <w:pPr>
        <w:numPr>
          <w:ilvl w:val="0"/>
          <w:numId w:val="49"/>
        </w:numPr>
        <w:rPr>
          <w:ins w:id="45" w:author="Rickard Sjöberg" w:date="2016-03-07T16:17:00Z"/>
        </w:rPr>
      </w:pPr>
      <w:ins w:id="46" w:author="Rickard Sjöberg" w:date="2016-03-07T16:17:00Z">
        <w:r w:rsidRPr="001634D1">
          <w:t xml:space="preserve">Download </w:t>
        </w:r>
        <w:proofErr w:type="spellStart"/>
        <w:r w:rsidRPr="001634D1">
          <w:t>HDRTools</w:t>
        </w:r>
        <w:proofErr w:type="spellEnd"/>
        <w:r w:rsidRPr="00DB1FE0">
          <w:t xml:space="preserve"> using SVN from</w:t>
        </w:r>
        <w:r w:rsidRPr="001634D1">
          <w:t xml:space="preserve"> </w:t>
        </w:r>
        <w:r>
          <w:fldChar w:fldCharType="begin"/>
        </w:r>
        <w:r>
          <w:instrText xml:space="preserve"> HYPERLINK "http://wg11.sc29.org/svn/repos/Explorations/XYZ/HDRTools/tags/0.10/" </w:instrText>
        </w:r>
        <w:r>
          <w:fldChar w:fldCharType="separate"/>
        </w:r>
        <w:r w:rsidRPr="00086738">
          <w:rPr>
            <w:rStyle w:val="Hyperlink"/>
          </w:rPr>
          <w:t>http://wg11.sc29.org/svn/repos/Explorations/XYZ/HDRTools/tags/0.10/</w:t>
        </w:r>
        <w:r>
          <w:rPr>
            <w:rStyle w:val="Hyperlink"/>
          </w:rPr>
          <w:fldChar w:fldCharType="end"/>
        </w:r>
      </w:ins>
    </w:p>
    <w:p w14:paraId="31EE1816" w14:textId="77777777" w:rsidR="00AA615A" w:rsidRPr="001634D1" w:rsidRDefault="00AA615A" w:rsidP="00AA615A">
      <w:pPr>
        <w:numPr>
          <w:ilvl w:val="0"/>
          <w:numId w:val="49"/>
        </w:numPr>
        <w:rPr>
          <w:ins w:id="47" w:author="Rickard Sjöberg" w:date="2016-03-07T16:17:00Z"/>
        </w:rPr>
      </w:pPr>
      <w:ins w:id="48" w:author="Rickard Sjöberg" w:date="2016-03-07T16:17:00Z">
        <w:r w:rsidRPr="00086738">
          <w:t xml:space="preserve">Download </w:t>
        </w:r>
        <w:r>
          <w:t xml:space="preserve">the </w:t>
        </w:r>
        <w:r w:rsidRPr="00DB1FE0">
          <w:t xml:space="preserve">updated </w:t>
        </w:r>
        <w:r w:rsidRPr="001634D1">
          <w:t>CTC package</w:t>
        </w:r>
        <w:r w:rsidRPr="00DB1FE0">
          <w:t xml:space="preserve">. Go to </w:t>
        </w:r>
        <w:r>
          <w:fldChar w:fldCharType="begin"/>
        </w:r>
        <w:r>
          <w:instrText xml:space="preserve"> HYPERLINK "http://wg11.sc29.org/" </w:instrText>
        </w:r>
        <w:r>
          <w:fldChar w:fldCharType="separate"/>
        </w:r>
        <w:r w:rsidRPr="00086738">
          <w:rPr>
            <w:rStyle w:val="Hyperlink"/>
          </w:rPr>
          <w:t>http://wg11.sc29.org/</w:t>
        </w:r>
        <w:r>
          <w:rPr>
            <w:rStyle w:val="Hyperlink"/>
          </w:rPr>
          <w:fldChar w:fldCharType="end"/>
        </w:r>
        <w:r w:rsidRPr="001634D1">
          <w:t xml:space="preserve"> </w:t>
        </w:r>
        <w:r w:rsidRPr="00086738">
          <w:t xml:space="preserve">using a browser. Click on “MPEG-content” and navigate to </w:t>
        </w:r>
        <w:r>
          <w:fldChar w:fldCharType="begin"/>
        </w:r>
        <w:r>
          <w:instrText xml:space="preserve"> HYPERLINK "http://wg11.sc29.org/content/Explorations/HDR/CEs_Software_113/CE1/updatedCTCsPackage_20160127.zip" </w:instrText>
        </w:r>
        <w:r>
          <w:fldChar w:fldCharType="separate"/>
        </w:r>
        <w:r w:rsidRPr="00086738">
          <w:rPr>
            <w:rStyle w:val="Hyperlink"/>
          </w:rPr>
          <w:t>http://wg11.sc29.org/content/Explorations/HDR/CEs_Software_113/CE1/</w:t>
        </w:r>
        <w:r>
          <w:rPr>
            <w:rStyle w:val="Hyperlink"/>
          </w:rPr>
          <w:fldChar w:fldCharType="end"/>
        </w:r>
        <w:r w:rsidRPr="00DB1FE0">
          <w:t xml:space="preserve">. Download updatedCTCsPackage_20160127.zip. </w:t>
        </w:r>
      </w:ins>
    </w:p>
    <w:p w14:paraId="161EBFCA" w14:textId="77777777" w:rsidR="00AA615A" w:rsidRDefault="00AA615A" w:rsidP="00AA615A">
      <w:pPr>
        <w:numPr>
          <w:ilvl w:val="0"/>
          <w:numId w:val="49"/>
        </w:numPr>
        <w:rPr>
          <w:ins w:id="49" w:author="Rickard Sjöberg" w:date="2016-03-07T16:17:00Z"/>
        </w:rPr>
      </w:pPr>
      <w:ins w:id="50" w:author="Rickard Sjöberg" w:date="2016-03-07T16:17:00Z">
        <w:r w:rsidRPr="00086738">
          <w:t xml:space="preserve">Update </w:t>
        </w:r>
        <w:proofErr w:type="spellStart"/>
        <w:r w:rsidRPr="00086738">
          <w:t>HDRTools</w:t>
        </w:r>
        <w:proofErr w:type="spellEnd"/>
        <w:r w:rsidRPr="00086738">
          <w:t xml:space="preserve"> and its </w:t>
        </w:r>
        <w:proofErr w:type="spellStart"/>
        <w:r w:rsidRPr="00086738">
          <w:t>config</w:t>
        </w:r>
        <w:proofErr w:type="spellEnd"/>
        <w:r w:rsidRPr="00086738">
          <w:t xml:space="preserve"> files with HDRTools-0.10-src.patch and HDRTools-0.10-</w:t>
        </w:r>
        <w:r>
          <w:t>cfg.patch from the updated CTCs package</w:t>
        </w:r>
      </w:ins>
    </w:p>
    <w:p w14:paraId="34B059E9" w14:textId="77777777" w:rsidR="00AA615A" w:rsidRDefault="00AA615A" w:rsidP="00AA615A">
      <w:pPr>
        <w:numPr>
          <w:ilvl w:val="0"/>
          <w:numId w:val="49"/>
        </w:numPr>
        <w:rPr>
          <w:ins w:id="51" w:author="Rickard Sjöberg" w:date="2016-03-07T16:17:00Z"/>
        </w:rPr>
      </w:pPr>
      <w:ins w:id="52" w:author="Rickard Sjöberg" w:date="2016-03-07T16:17:00Z">
        <w:r>
          <w:t xml:space="preserve">Convert source sequences to </w:t>
        </w:r>
        <w:proofErr w:type="spellStart"/>
        <w:r>
          <w:t>Y’CbCr</w:t>
        </w:r>
        <w:proofErr w:type="spellEnd"/>
        <w:r>
          <w:t xml:space="preserve"> using the patched </w:t>
        </w:r>
        <w:proofErr w:type="spellStart"/>
        <w:r>
          <w:t>HDRTools</w:t>
        </w:r>
        <w:proofErr w:type="spellEnd"/>
      </w:ins>
    </w:p>
    <w:p w14:paraId="6C761BF4" w14:textId="77777777" w:rsidR="00AA615A" w:rsidRDefault="00AA615A" w:rsidP="00AA615A">
      <w:pPr>
        <w:numPr>
          <w:ilvl w:val="0"/>
          <w:numId w:val="49"/>
        </w:numPr>
        <w:rPr>
          <w:ins w:id="53" w:author="Rickard Sjöberg" w:date="2016-03-07T16:17:00Z"/>
        </w:rPr>
      </w:pPr>
      <w:ins w:id="54" w:author="Rickard Sjöberg" w:date="2016-03-07T16:17:00Z">
        <w:r>
          <w:t xml:space="preserve">Compile HM_anchor3.2 from the updated CTC package and encode the sequences using </w:t>
        </w:r>
        <w:proofErr w:type="spellStart"/>
        <w:r>
          <w:t>config</w:t>
        </w:r>
        <w:proofErr w:type="spellEnd"/>
        <w:r>
          <w:t xml:space="preserve"> files encoder_randomaccess_main10_classAGH_vui_lumaQP_r1.cfg for the BT.709 sequences and encoder_randomaccess_main10_classBCD_vui_lumaQP_r1.cfg for the P3 sequences.</w:t>
        </w:r>
      </w:ins>
    </w:p>
    <w:p w14:paraId="0A1B5774" w14:textId="77777777" w:rsidR="00AA615A" w:rsidRDefault="00AA615A" w:rsidP="00AA615A">
      <w:pPr>
        <w:rPr>
          <w:ins w:id="55" w:author="Rickard Sjöberg" w:date="2016-03-07T16:17:00Z"/>
        </w:rPr>
      </w:pPr>
    </w:p>
    <w:p w14:paraId="55F6C1B3" w14:textId="77777777" w:rsidR="00AA615A" w:rsidRDefault="00AA615A" w:rsidP="00AA615A">
      <w:pPr>
        <w:rPr>
          <w:ins w:id="56" w:author="Rickard Sjöberg" w:date="2016-03-07T16:17:00Z"/>
        </w:rPr>
      </w:pPr>
      <w:ins w:id="57" w:author="Rickard Sjöberg" w:date="2016-03-07T16:17:00Z">
        <w:r>
          <w:t>The following steps describe how to produce the anchor 1.0 configuration bitstreams:</w:t>
        </w:r>
      </w:ins>
    </w:p>
    <w:p w14:paraId="7671D195" w14:textId="77777777" w:rsidR="00AA615A" w:rsidRDefault="00AA615A" w:rsidP="00AA615A">
      <w:pPr>
        <w:numPr>
          <w:ilvl w:val="0"/>
          <w:numId w:val="50"/>
        </w:numPr>
        <w:rPr>
          <w:ins w:id="58" w:author="Rickard Sjöberg" w:date="2016-03-07T16:17:00Z"/>
        </w:rPr>
      </w:pPr>
      <w:ins w:id="59" w:author="Rickard Sjöberg" w:date="2016-03-07T16:17:00Z">
        <w:r w:rsidRPr="00AB1900">
          <w:t xml:space="preserve">Download </w:t>
        </w:r>
        <w:proofErr w:type="spellStart"/>
        <w:r w:rsidRPr="00AB1900">
          <w:t>HDRTools</w:t>
        </w:r>
        <w:proofErr w:type="spellEnd"/>
        <w:r w:rsidRPr="00AB1900">
          <w:t xml:space="preserve"> </w:t>
        </w:r>
        <w:r>
          <w:t xml:space="preserve">using SVN </w:t>
        </w:r>
        <w:r w:rsidRPr="00AB1900">
          <w:t xml:space="preserve">from </w:t>
        </w:r>
        <w:r>
          <w:fldChar w:fldCharType="begin"/>
        </w:r>
        <w:r>
          <w:instrText xml:space="preserve"> HYPERLINK "http://wg11.sc29.org/svn/repos/Explorations/XYZ/HDRTools/tags/0.10/" </w:instrText>
        </w:r>
        <w:r>
          <w:fldChar w:fldCharType="separate"/>
        </w:r>
        <w:r w:rsidRPr="00DB1FE0">
          <w:rPr>
            <w:rStyle w:val="Hyperlink"/>
          </w:rPr>
          <w:t>http://wg11.sc29.org/svn/repos/Explorations/XYZ/HDRTools/tags/0.10/</w:t>
        </w:r>
        <w:r>
          <w:rPr>
            <w:rStyle w:val="Hyperlink"/>
          </w:rPr>
          <w:fldChar w:fldCharType="end"/>
        </w:r>
        <w:r>
          <w:t>.</w:t>
        </w:r>
      </w:ins>
    </w:p>
    <w:p w14:paraId="07822E01" w14:textId="77777777" w:rsidR="00AA615A" w:rsidRDefault="00AA615A" w:rsidP="00AA615A">
      <w:pPr>
        <w:numPr>
          <w:ilvl w:val="0"/>
          <w:numId w:val="50"/>
        </w:numPr>
        <w:rPr>
          <w:ins w:id="60" w:author="Rickard Sjöberg" w:date="2016-03-07T16:17:00Z"/>
        </w:rPr>
      </w:pPr>
      <w:ins w:id="61" w:author="Rickard Sjöberg" w:date="2016-03-07T16:17:00Z">
        <w:r>
          <w:t xml:space="preserve">Use the downloaded (unpatched) </w:t>
        </w:r>
        <w:proofErr w:type="spellStart"/>
        <w:r>
          <w:t>HDRTools</w:t>
        </w:r>
        <w:proofErr w:type="spellEnd"/>
        <w:r>
          <w:t xml:space="preserve"> with the same (patched) </w:t>
        </w:r>
        <w:proofErr w:type="spellStart"/>
        <w:r>
          <w:t>HDRTools</w:t>
        </w:r>
        <w:proofErr w:type="spellEnd"/>
        <w:r>
          <w:t xml:space="preserve"> </w:t>
        </w:r>
        <w:proofErr w:type="spellStart"/>
        <w:r>
          <w:t>config</w:t>
        </w:r>
        <w:proofErr w:type="spellEnd"/>
        <w:r>
          <w:t xml:space="preserve"> files as for the anchor 3.2 configuration.</w:t>
        </w:r>
      </w:ins>
    </w:p>
    <w:p w14:paraId="282B8CFE" w14:textId="77777777" w:rsidR="00AA615A" w:rsidRDefault="00AA615A" w:rsidP="00AA615A">
      <w:pPr>
        <w:numPr>
          <w:ilvl w:val="0"/>
          <w:numId w:val="50"/>
        </w:numPr>
        <w:rPr>
          <w:ins w:id="62" w:author="Rickard Sjöberg" w:date="2016-03-07T16:17:00Z"/>
        </w:rPr>
      </w:pPr>
      <w:ins w:id="63" w:author="Rickard Sjöberg" w:date="2016-03-07T16:17:00Z">
        <w:r>
          <w:t xml:space="preserve">Convert the source sequences to </w:t>
        </w:r>
        <w:proofErr w:type="spellStart"/>
        <w:r>
          <w:t>Y’CbCr</w:t>
        </w:r>
        <w:proofErr w:type="spellEnd"/>
        <w:r>
          <w:t xml:space="preserve"> using </w:t>
        </w:r>
        <w:proofErr w:type="spellStart"/>
        <w:r>
          <w:t>HDRTools</w:t>
        </w:r>
        <w:proofErr w:type="spellEnd"/>
        <w:r>
          <w:t xml:space="preserve"> using </w:t>
        </w:r>
        <w:proofErr w:type="spellStart"/>
        <w:r>
          <w:t>ClosedLoopConversion</w:t>
        </w:r>
        <w:proofErr w:type="spellEnd"/>
        <w:r>
          <w:t>=0</w:t>
        </w:r>
      </w:ins>
    </w:p>
    <w:p w14:paraId="29CCC1B2" w14:textId="77777777" w:rsidR="00AA615A" w:rsidRDefault="00AA615A" w:rsidP="00AA615A">
      <w:pPr>
        <w:numPr>
          <w:ilvl w:val="0"/>
          <w:numId w:val="50"/>
        </w:numPr>
        <w:rPr>
          <w:ins w:id="64" w:author="Rickard Sjöberg" w:date="2016-03-07T16:17:00Z"/>
        </w:rPr>
      </w:pPr>
      <w:ins w:id="65" w:author="Rickard Sjöberg" w:date="2016-03-07T16:17:00Z">
        <w:r>
          <w:t xml:space="preserve">Download HM-16.7 from </w:t>
        </w:r>
        <w:r>
          <w:fldChar w:fldCharType="begin"/>
        </w:r>
        <w:r>
          <w:instrText xml:space="preserve"> HYPERLINK "https://hevc.hhi.fraunhofer.de/svn/svn_HEVCSoftware/tags/HM-16.7" </w:instrText>
        </w:r>
        <w:r>
          <w:fldChar w:fldCharType="separate"/>
        </w:r>
        <w:r w:rsidRPr="00C010C8">
          <w:rPr>
            <w:rStyle w:val="Hyperlink"/>
          </w:rPr>
          <w:t>https://hevc.hhi.fraunhofer.de/svn/svn_HEVCSoftware/tags/HM-16.7</w:t>
        </w:r>
        <w:r>
          <w:rPr>
            <w:rStyle w:val="Hyperlink"/>
          </w:rPr>
          <w:fldChar w:fldCharType="end"/>
        </w:r>
        <w:r>
          <w:t xml:space="preserve"> using SVN.</w:t>
        </w:r>
      </w:ins>
    </w:p>
    <w:p w14:paraId="2F2F7FD7" w14:textId="77777777" w:rsidR="00AA615A" w:rsidRDefault="00AA615A" w:rsidP="00AA615A">
      <w:pPr>
        <w:numPr>
          <w:ilvl w:val="0"/>
          <w:numId w:val="50"/>
        </w:numPr>
        <w:ind w:left="-567" w:firstLine="993"/>
        <w:rPr>
          <w:ins w:id="66" w:author="Rickard Sjöberg" w:date="2016-03-07T16:17:00Z"/>
        </w:rPr>
      </w:pPr>
      <w:ins w:id="67" w:author="Rickard Sjöberg" w:date="2016-03-07T16:17:00Z">
        <w:r>
          <w:t>Apply the following patch to HM-16.7:</w:t>
        </w:r>
        <w:r>
          <w:br/>
        </w:r>
        <w:r>
          <w:rPr>
            <w:rFonts w:ascii="Courier New" w:hAnsi="Courier New" w:cs="Courier New"/>
            <w:sz w:val="10"/>
            <w:szCs w:val="10"/>
          </w:rPr>
          <w:br/>
        </w:r>
        <w:r w:rsidRPr="00DB1FE0">
          <w:rPr>
            <w:rFonts w:ascii="Courier New" w:hAnsi="Courier New" w:cs="Courier New"/>
            <w:sz w:val="12"/>
            <w:szCs w:val="12"/>
          </w:rPr>
          <w:t>Index: source/App/</w:t>
        </w:r>
        <w:proofErr w:type="spellStart"/>
        <w:r w:rsidRPr="00DB1FE0">
          <w:rPr>
            <w:rFonts w:ascii="Courier New" w:hAnsi="Courier New" w:cs="Courier New"/>
            <w:sz w:val="12"/>
            <w:szCs w:val="12"/>
          </w:rPr>
          <w:t>TAppEncoder</w:t>
        </w:r>
        <w:proofErr w:type="spellEnd"/>
        <w:r w:rsidRPr="00DB1FE0">
          <w:rPr>
            <w:rFonts w:ascii="Courier New" w:hAnsi="Courier New" w:cs="Courier New"/>
            <w:sz w:val="12"/>
            <w:szCs w:val="12"/>
          </w:rPr>
          <w:t>/TAppEncCfg.cpp</w:t>
        </w:r>
        <w:r w:rsidRPr="00DB1FE0">
          <w:rPr>
            <w:rFonts w:ascii="Courier New" w:hAnsi="Courier New" w:cs="Courier New"/>
            <w:sz w:val="12"/>
            <w:szCs w:val="12"/>
          </w:rPr>
          <w:br/>
        </w:r>
        <w:r>
          <w:rPr>
            <w:rFonts w:ascii="Courier New" w:hAnsi="Courier New" w:cs="Courier New"/>
            <w:sz w:val="12"/>
            <w:szCs w:val="12"/>
          </w:rPr>
          <w:t xml:space="preserve">   </w:t>
        </w:r>
        <w:proofErr w:type="spellStart"/>
        <w:r w:rsidRPr="00DB1FE0">
          <w:rPr>
            <w:rFonts w:ascii="Courier New" w:hAnsi="Courier New" w:cs="Courier New"/>
            <w:sz w:val="12"/>
            <w:szCs w:val="12"/>
          </w:rPr>
          <w:t>const</w:t>
        </w:r>
        <w:proofErr w:type="spellEnd"/>
        <w:r w:rsidRPr="00DB1FE0">
          <w:rPr>
            <w:rFonts w:ascii="Courier New" w:hAnsi="Courier New" w:cs="Courier New"/>
            <w:sz w:val="12"/>
            <w:szCs w:val="12"/>
          </w:rPr>
          <w:t xml:space="preserve"> </w:t>
        </w:r>
        <w:proofErr w:type="spellStart"/>
        <w:r w:rsidRPr="00DB1FE0">
          <w:rPr>
            <w:rFonts w:ascii="Courier New" w:hAnsi="Courier New" w:cs="Courier New"/>
            <w:sz w:val="12"/>
            <w:szCs w:val="12"/>
          </w:rPr>
          <w:t>Int</w:t>
        </w:r>
        <w:proofErr w:type="spellEnd"/>
        <w:r w:rsidRPr="00DB1FE0">
          <w:rPr>
            <w:rFonts w:ascii="Courier New" w:hAnsi="Courier New" w:cs="Courier New"/>
            <w:sz w:val="12"/>
            <w:szCs w:val="12"/>
          </w:rPr>
          <w:t xml:space="preserve"> </w:t>
        </w:r>
        <w:proofErr w:type="spellStart"/>
        <w:r w:rsidRPr="00DB1FE0">
          <w:rPr>
            <w:rFonts w:ascii="Courier New" w:hAnsi="Courier New" w:cs="Courier New"/>
            <w:sz w:val="12"/>
            <w:szCs w:val="12"/>
          </w:rPr>
          <w:t>defaultWhitePointCode</w:t>
        </w:r>
        <w:proofErr w:type="spellEnd"/>
        <w:r w:rsidRPr="00DB1FE0">
          <w:rPr>
            <w:rFonts w:ascii="Courier New" w:hAnsi="Courier New" w:cs="Courier New"/>
            <w:sz w:val="12"/>
            <w:szCs w:val="12"/>
          </w:rPr>
          <w:t>[2]   = { 16667, 16667 };</w:t>
        </w:r>
        <w:r w:rsidRPr="00DB1FE0">
          <w:rPr>
            <w:rFonts w:ascii="Courier New" w:hAnsi="Courier New" w:cs="Courier New"/>
            <w:sz w:val="12"/>
            <w:szCs w:val="12"/>
          </w:rPr>
          <w:br/>
          <w:t xml:space="preserve">-  </w:t>
        </w:r>
        <w:proofErr w:type="spellStart"/>
        <w:r w:rsidRPr="00DB1FE0">
          <w:rPr>
            <w:rFonts w:ascii="Courier New" w:hAnsi="Courier New" w:cs="Courier New"/>
            <w:sz w:val="12"/>
            <w:szCs w:val="12"/>
          </w:rPr>
          <w:t>SMultiValueInput</w:t>
        </w:r>
        <w:proofErr w:type="spellEnd"/>
        <w:r w:rsidRPr="00DB1FE0">
          <w:rPr>
            <w:rFonts w:ascii="Courier New" w:hAnsi="Courier New" w:cs="Courier New"/>
            <w:sz w:val="12"/>
            <w:szCs w:val="12"/>
          </w:rPr>
          <w:t>&lt;</w:t>
        </w:r>
        <w:proofErr w:type="spellStart"/>
        <w:r w:rsidRPr="00DB1FE0">
          <w:rPr>
            <w:rFonts w:ascii="Courier New" w:hAnsi="Courier New" w:cs="Courier New"/>
            <w:sz w:val="12"/>
            <w:szCs w:val="12"/>
          </w:rPr>
          <w:t>Int</w:t>
        </w:r>
        <w:proofErr w:type="spellEnd"/>
        <w:r w:rsidRPr="00DB1FE0">
          <w:rPr>
            <w:rFonts w:ascii="Courier New" w:hAnsi="Courier New" w:cs="Courier New"/>
            <w:sz w:val="12"/>
            <w:szCs w:val="12"/>
          </w:rPr>
          <w:t xml:space="preserve">&gt;  </w:t>
        </w:r>
        <w:proofErr w:type="spellStart"/>
        <w:r w:rsidRPr="00DB1FE0">
          <w:rPr>
            <w:rFonts w:ascii="Courier New" w:hAnsi="Courier New" w:cs="Courier New"/>
            <w:sz w:val="12"/>
            <w:szCs w:val="12"/>
          </w:rPr>
          <w:t>cfg_DisplayPrimariesCode</w:t>
        </w:r>
        <w:proofErr w:type="spellEnd"/>
        <w:r w:rsidRPr="00DB1FE0">
          <w:rPr>
            <w:rFonts w:ascii="Courier New" w:hAnsi="Courier New" w:cs="Courier New"/>
            <w:sz w:val="12"/>
            <w:szCs w:val="12"/>
          </w:rPr>
          <w:t xml:space="preserve">            (0, 50000, 3, 3, </w:t>
        </w:r>
        <w:proofErr w:type="spellStart"/>
        <w:r w:rsidRPr="00DB1FE0">
          <w:rPr>
            <w:rFonts w:ascii="Courier New" w:hAnsi="Courier New" w:cs="Courier New"/>
            <w:sz w:val="12"/>
            <w:szCs w:val="12"/>
          </w:rPr>
          <w:t>defaultPrimaryCodes</w:t>
        </w:r>
        <w:proofErr w:type="spellEnd"/>
        <w:r w:rsidRPr="00DB1FE0">
          <w:rPr>
            <w:rFonts w:ascii="Courier New" w:hAnsi="Courier New" w:cs="Courier New"/>
            <w:sz w:val="12"/>
            <w:szCs w:val="12"/>
          </w:rPr>
          <w:t xml:space="preserve">,   </w:t>
        </w:r>
        <w:proofErr w:type="spellStart"/>
        <w:r w:rsidRPr="00DB1FE0">
          <w:rPr>
            <w:rFonts w:ascii="Courier New" w:hAnsi="Courier New" w:cs="Courier New"/>
            <w:sz w:val="12"/>
            <w:szCs w:val="12"/>
          </w:rPr>
          <w:t>sizeof</w:t>
        </w:r>
        <w:proofErr w:type="spellEnd"/>
        <w:r w:rsidRPr="00DB1FE0">
          <w:rPr>
            <w:rFonts w:ascii="Courier New" w:hAnsi="Courier New" w:cs="Courier New"/>
            <w:sz w:val="12"/>
            <w:szCs w:val="12"/>
          </w:rPr>
          <w:t>(</w:t>
        </w:r>
        <w:proofErr w:type="spellStart"/>
        <w:r w:rsidRPr="00DB1FE0">
          <w:rPr>
            <w:rFonts w:ascii="Courier New" w:hAnsi="Courier New" w:cs="Courier New"/>
            <w:sz w:val="12"/>
            <w:szCs w:val="12"/>
          </w:rPr>
          <w:t>defaultPrimaryCodes</w:t>
        </w:r>
        <w:proofErr w:type="spellEnd"/>
        <w:r w:rsidRPr="00DB1FE0">
          <w:rPr>
            <w:rFonts w:ascii="Courier New" w:hAnsi="Courier New" w:cs="Courier New"/>
            <w:sz w:val="12"/>
            <w:szCs w:val="12"/>
          </w:rPr>
          <w:t xml:space="preserve">  )/</w:t>
        </w:r>
        <w:proofErr w:type="spellStart"/>
        <w:r w:rsidRPr="00DB1FE0">
          <w:rPr>
            <w:rFonts w:ascii="Courier New" w:hAnsi="Courier New" w:cs="Courier New"/>
            <w:sz w:val="12"/>
            <w:szCs w:val="12"/>
          </w:rPr>
          <w:t>sizeof</w:t>
        </w:r>
        <w:proofErr w:type="spellEnd"/>
        <w:r w:rsidRPr="00DB1FE0">
          <w:rPr>
            <w:rFonts w:ascii="Courier New" w:hAnsi="Courier New" w:cs="Courier New"/>
            <w:sz w:val="12"/>
            <w:szCs w:val="12"/>
          </w:rPr>
          <w:t>(</w:t>
        </w:r>
        <w:proofErr w:type="spellStart"/>
        <w:r w:rsidRPr="00DB1FE0">
          <w:rPr>
            <w:rFonts w:ascii="Courier New" w:hAnsi="Courier New" w:cs="Courier New"/>
            <w:sz w:val="12"/>
            <w:szCs w:val="12"/>
          </w:rPr>
          <w:t>Int</w:t>
        </w:r>
        <w:proofErr w:type="spellEnd"/>
        <w:r w:rsidRPr="00DB1FE0">
          <w:rPr>
            <w:rFonts w:ascii="Courier New" w:hAnsi="Courier New" w:cs="Courier New"/>
            <w:sz w:val="12"/>
            <w:szCs w:val="12"/>
          </w:rPr>
          <w:t>));</w:t>
        </w:r>
        <w:r w:rsidRPr="00DB1FE0">
          <w:rPr>
            <w:rFonts w:ascii="Courier New" w:hAnsi="Courier New" w:cs="Courier New"/>
            <w:sz w:val="12"/>
            <w:szCs w:val="12"/>
          </w:rPr>
          <w:br/>
        </w:r>
        <w:r>
          <w:rPr>
            <w:rFonts w:ascii="Courier New" w:hAnsi="Courier New" w:cs="Courier New"/>
            <w:sz w:val="12"/>
            <w:szCs w:val="12"/>
          </w:rPr>
          <w:t xml:space="preserve">+  </w:t>
        </w:r>
        <w:proofErr w:type="spellStart"/>
        <w:r w:rsidRPr="00DB1FE0">
          <w:rPr>
            <w:rFonts w:ascii="Courier New" w:hAnsi="Courier New" w:cs="Courier New"/>
            <w:sz w:val="12"/>
            <w:szCs w:val="12"/>
          </w:rPr>
          <w:t>SMultiValueInput</w:t>
        </w:r>
        <w:proofErr w:type="spellEnd"/>
        <w:r w:rsidRPr="00DB1FE0">
          <w:rPr>
            <w:rFonts w:ascii="Courier New" w:hAnsi="Courier New" w:cs="Courier New"/>
            <w:sz w:val="12"/>
            <w:szCs w:val="12"/>
          </w:rPr>
          <w:t>&lt;</w:t>
        </w:r>
        <w:proofErr w:type="spellStart"/>
        <w:r w:rsidRPr="00DB1FE0">
          <w:rPr>
            <w:rFonts w:ascii="Courier New" w:hAnsi="Courier New" w:cs="Courier New"/>
            <w:sz w:val="12"/>
            <w:szCs w:val="12"/>
          </w:rPr>
          <w:t>Int</w:t>
        </w:r>
        <w:proofErr w:type="spellEnd"/>
        <w:r w:rsidRPr="00DB1FE0">
          <w:rPr>
            <w:rFonts w:ascii="Courier New" w:hAnsi="Courier New" w:cs="Courier New"/>
            <w:sz w:val="12"/>
            <w:szCs w:val="12"/>
          </w:rPr>
          <w:t xml:space="preserve">&gt;  </w:t>
        </w:r>
        <w:proofErr w:type="spellStart"/>
        <w:r w:rsidRPr="00DB1FE0">
          <w:rPr>
            <w:rFonts w:ascii="Courier New" w:hAnsi="Courier New" w:cs="Courier New"/>
            <w:sz w:val="12"/>
            <w:szCs w:val="12"/>
          </w:rPr>
          <w:t>cfg_DisplayPrimariesCode</w:t>
        </w:r>
        <w:proofErr w:type="spellEnd"/>
        <w:r w:rsidRPr="00DB1FE0">
          <w:rPr>
            <w:rFonts w:ascii="Courier New" w:hAnsi="Courier New" w:cs="Courier New"/>
            <w:sz w:val="12"/>
            <w:szCs w:val="12"/>
          </w:rPr>
          <w:t xml:space="preserve">            (0, 50000, 6, 6, </w:t>
        </w:r>
        <w:proofErr w:type="spellStart"/>
        <w:r w:rsidRPr="00DB1FE0">
          <w:rPr>
            <w:rFonts w:ascii="Courier New" w:hAnsi="Courier New" w:cs="Courier New"/>
            <w:sz w:val="12"/>
            <w:szCs w:val="12"/>
          </w:rPr>
          <w:t>defaultPrimaryCodes</w:t>
        </w:r>
        <w:proofErr w:type="spellEnd"/>
        <w:r w:rsidRPr="00DB1FE0">
          <w:rPr>
            <w:rFonts w:ascii="Courier New" w:hAnsi="Courier New" w:cs="Courier New"/>
            <w:sz w:val="12"/>
            <w:szCs w:val="12"/>
          </w:rPr>
          <w:t xml:space="preserve">,   </w:t>
        </w:r>
        <w:proofErr w:type="spellStart"/>
        <w:r w:rsidRPr="00DB1FE0">
          <w:rPr>
            <w:rFonts w:ascii="Courier New" w:hAnsi="Courier New" w:cs="Courier New"/>
            <w:sz w:val="12"/>
            <w:szCs w:val="12"/>
          </w:rPr>
          <w:t>sizeof</w:t>
        </w:r>
        <w:proofErr w:type="spellEnd"/>
        <w:r w:rsidRPr="00DB1FE0">
          <w:rPr>
            <w:rFonts w:ascii="Courier New" w:hAnsi="Courier New" w:cs="Courier New"/>
            <w:sz w:val="12"/>
            <w:szCs w:val="12"/>
          </w:rPr>
          <w:t>(</w:t>
        </w:r>
        <w:proofErr w:type="spellStart"/>
        <w:r w:rsidRPr="00DB1FE0">
          <w:rPr>
            <w:rFonts w:ascii="Courier New" w:hAnsi="Courier New" w:cs="Courier New"/>
            <w:sz w:val="12"/>
            <w:szCs w:val="12"/>
          </w:rPr>
          <w:t>defaultPrimaryCodes</w:t>
        </w:r>
        <w:proofErr w:type="spellEnd"/>
        <w:r w:rsidRPr="00DB1FE0">
          <w:rPr>
            <w:rFonts w:ascii="Courier New" w:hAnsi="Courier New" w:cs="Courier New"/>
            <w:sz w:val="12"/>
            <w:szCs w:val="12"/>
          </w:rPr>
          <w:t xml:space="preserve">  )/</w:t>
        </w:r>
        <w:proofErr w:type="spellStart"/>
        <w:r w:rsidRPr="00DB1FE0">
          <w:rPr>
            <w:rFonts w:ascii="Courier New" w:hAnsi="Courier New" w:cs="Courier New"/>
            <w:sz w:val="12"/>
            <w:szCs w:val="12"/>
          </w:rPr>
          <w:t>sizeof</w:t>
        </w:r>
        <w:proofErr w:type="spellEnd"/>
        <w:r w:rsidRPr="00DB1FE0">
          <w:rPr>
            <w:rFonts w:ascii="Courier New" w:hAnsi="Courier New" w:cs="Courier New"/>
            <w:sz w:val="12"/>
            <w:szCs w:val="12"/>
          </w:rPr>
          <w:t>(</w:t>
        </w:r>
        <w:proofErr w:type="spellStart"/>
        <w:r w:rsidRPr="00DB1FE0">
          <w:rPr>
            <w:rFonts w:ascii="Courier New" w:hAnsi="Courier New" w:cs="Courier New"/>
            <w:sz w:val="12"/>
            <w:szCs w:val="12"/>
          </w:rPr>
          <w:t>Int</w:t>
        </w:r>
        <w:proofErr w:type="spellEnd"/>
        <w:r w:rsidRPr="00DB1FE0">
          <w:rPr>
            <w:rFonts w:ascii="Courier New" w:hAnsi="Courier New" w:cs="Courier New"/>
            <w:sz w:val="12"/>
            <w:szCs w:val="12"/>
          </w:rPr>
          <w:t>));</w:t>
        </w:r>
        <w:r w:rsidRPr="00DB1FE0">
          <w:rPr>
            <w:rFonts w:ascii="Courier New" w:hAnsi="Courier New" w:cs="Courier New"/>
            <w:sz w:val="12"/>
            <w:szCs w:val="12"/>
          </w:rPr>
          <w:br/>
        </w:r>
        <w:r>
          <w:rPr>
            <w:rFonts w:ascii="Courier New" w:hAnsi="Courier New" w:cs="Courier New"/>
            <w:sz w:val="12"/>
            <w:szCs w:val="12"/>
          </w:rPr>
          <w:t xml:space="preserve">   </w:t>
        </w:r>
        <w:proofErr w:type="spellStart"/>
        <w:r w:rsidRPr="00DB1FE0">
          <w:rPr>
            <w:rFonts w:ascii="Courier New" w:hAnsi="Courier New" w:cs="Courier New"/>
            <w:sz w:val="12"/>
            <w:szCs w:val="12"/>
          </w:rPr>
          <w:t>SMultiValueInput</w:t>
        </w:r>
        <w:proofErr w:type="spellEnd"/>
        <w:r w:rsidRPr="00DB1FE0">
          <w:rPr>
            <w:rFonts w:ascii="Courier New" w:hAnsi="Courier New" w:cs="Courier New"/>
            <w:sz w:val="12"/>
            <w:szCs w:val="12"/>
          </w:rPr>
          <w:t>&lt;</w:t>
        </w:r>
        <w:proofErr w:type="spellStart"/>
        <w:r w:rsidRPr="00DB1FE0">
          <w:rPr>
            <w:rFonts w:ascii="Courier New" w:hAnsi="Courier New" w:cs="Courier New"/>
            <w:sz w:val="12"/>
            <w:szCs w:val="12"/>
          </w:rPr>
          <w:t>Int</w:t>
        </w:r>
        <w:proofErr w:type="spellEnd"/>
        <w:r w:rsidRPr="00DB1FE0">
          <w:rPr>
            <w:rFonts w:ascii="Courier New" w:hAnsi="Courier New" w:cs="Courier New"/>
            <w:sz w:val="12"/>
            <w:szCs w:val="12"/>
          </w:rPr>
          <w:t xml:space="preserve">&gt;  </w:t>
        </w:r>
        <w:proofErr w:type="spellStart"/>
        <w:r w:rsidRPr="00DB1FE0">
          <w:rPr>
            <w:rFonts w:ascii="Courier New" w:hAnsi="Courier New" w:cs="Courier New"/>
            <w:sz w:val="12"/>
            <w:szCs w:val="12"/>
          </w:rPr>
          <w:t>cfg_DisplayWhitePointCode</w:t>
        </w:r>
        <w:proofErr w:type="spellEnd"/>
        <w:r w:rsidRPr="00DB1FE0">
          <w:rPr>
            <w:rFonts w:ascii="Courier New" w:hAnsi="Courier New" w:cs="Courier New"/>
            <w:sz w:val="12"/>
            <w:szCs w:val="12"/>
          </w:rPr>
          <w:t xml:space="preserve">           (0, 50000, 2, 2, </w:t>
        </w:r>
        <w:proofErr w:type="spellStart"/>
        <w:r w:rsidRPr="00DB1FE0">
          <w:rPr>
            <w:rFonts w:ascii="Courier New" w:hAnsi="Courier New" w:cs="Courier New"/>
            <w:sz w:val="12"/>
            <w:szCs w:val="12"/>
          </w:rPr>
          <w:t>defaultWhitePointCode</w:t>
        </w:r>
        <w:proofErr w:type="spellEnd"/>
        <w:r w:rsidRPr="00DB1FE0">
          <w:rPr>
            <w:rFonts w:ascii="Courier New" w:hAnsi="Courier New" w:cs="Courier New"/>
            <w:sz w:val="12"/>
            <w:szCs w:val="12"/>
          </w:rPr>
          <w:t xml:space="preserve">, </w:t>
        </w:r>
        <w:proofErr w:type="spellStart"/>
        <w:r w:rsidRPr="00DB1FE0">
          <w:rPr>
            <w:rFonts w:ascii="Courier New" w:hAnsi="Courier New" w:cs="Courier New"/>
            <w:sz w:val="12"/>
            <w:szCs w:val="12"/>
          </w:rPr>
          <w:t>sizeof</w:t>
        </w:r>
        <w:proofErr w:type="spellEnd"/>
        <w:r w:rsidRPr="00DB1FE0">
          <w:rPr>
            <w:rFonts w:ascii="Courier New" w:hAnsi="Courier New" w:cs="Courier New"/>
            <w:sz w:val="12"/>
            <w:szCs w:val="12"/>
          </w:rPr>
          <w:t>(</w:t>
        </w:r>
        <w:proofErr w:type="spellStart"/>
        <w:r w:rsidRPr="00DB1FE0">
          <w:rPr>
            <w:rFonts w:ascii="Courier New" w:hAnsi="Courier New" w:cs="Courier New"/>
            <w:sz w:val="12"/>
            <w:szCs w:val="12"/>
          </w:rPr>
          <w:t>defaultWhitePointCode</w:t>
        </w:r>
        <w:proofErr w:type="spellEnd"/>
        <w:r w:rsidRPr="00DB1FE0">
          <w:rPr>
            <w:rFonts w:ascii="Courier New" w:hAnsi="Courier New" w:cs="Courier New"/>
            <w:sz w:val="12"/>
            <w:szCs w:val="12"/>
          </w:rPr>
          <w:t>)/</w:t>
        </w:r>
        <w:proofErr w:type="spellStart"/>
        <w:r w:rsidRPr="00DB1FE0">
          <w:rPr>
            <w:rFonts w:ascii="Courier New" w:hAnsi="Courier New" w:cs="Courier New"/>
            <w:sz w:val="12"/>
            <w:szCs w:val="12"/>
          </w:rPr>
          <w:t>sizeof</w:t>
        </w:r>
        <w:proofErr w:type="spellEnd"/>
        <w:r w:rsidRPr="00DB1FE0">
          <w:rPr>
            <w:rFonts w:ascii="Courier New" w:hAnsi="Courier New" w:cs="Courier New"/>
            <w:sz w:val="12"/>
            <w:szCs w:val="12"/>
          </w:rPr>
          <w:t>(</w:t>
        </w:r>
        <w:proofErr w:type="spellStart"/>
        <w:r w:rsidRPr="00DB1FE0">
          <w:rPr>
            <w:rFonts w:ascii="Courier New" w:hAnsi="Courier New" w:cs="Courier New"/>
            <w:sz w:val="12"/>
            <w:szCs w:val="12"/>
          </w:rPr>
          <w:t>Int</w:t>
        </w:r>
        <w:proofErr w:type="spellEnd"/>
        <w:r w:rsidRPr="00DB1FE0">
          <w:rPr>
            <w:rFonts w:ascii="Courier New" w:hAnsi="Courier New" w:cs="Courier New"/>
            <w:sz w:val="12"/>
            <w:szCs w:val="12"/>
          </w:rPr>
          <w:t>));</w:t>
        </w:r>
      </w:ins>
    </w:p>
    <w:p w14:paraId="4C481B18" w14:textId="77777777" w:rsidR="00AA615A" w:rsidRDefault="00AA615A" w:rsidP="00AA615A">
      <w:pPr>
        <w:numPr>
          <w:ilvl w:val="0"/>
          <w:numId w:val="50"/>
        </w:numPr>
        <w:rPr>
          <w:ins w:id="68" w:author="Rickard Sjöberg" w:date="2016-03-07T16:17:00Z"/>
        </w:rPr>
      </w:pPr>
      <w:ins w:id="69" w:author="Rickard Sjöberg" w:date="2016-03-07T16:17:00Z">
        <w:r>
          <w:t xml:space="preserve">Compile HM on </w:t>
        </w:r>
        <w:proofErr w:type="spellStart"/>
        <w:r>
          <w:t>linux</w:t>
        </w:r>
        <w:proofErr w:type="spellEnd"/>
        <w:r>
          <w:t xml:space="preserve"> using the command line “</w:t>
        </w:r>
        <w:r w:rsidRPr="00DB1FE0">
          <w:rPr>
            <w:rFonts w:ascii="Courier New" w:hAnsi="Courier New" w:cs="Courier New"/>
            <w:sz w:val="20"/>
          </w:rPr>
          <w:t xml:space="preserve">make </w:t>
        </w:r>
        <w:proofErr w:type="spellStart"/>
        <w:r w:rsidRPr="00DB1FE0">
          <w:rPr>
            <w:rFonts w:ascii="Courier New" w:hAnsi="Courier New" w:cs="Courier New"/>
            <w:sz w:val="20"/>
          </w:rPr>
          <w:t>all_highbitdepth</w:t>
        </w:r>
        <w:proofErr w:type="spellEnd"/>
        <w:r w:rsidRPr="00DB1FE0">
          <w:t>”. This will</w:t>
        </w:r>
        <w:r>
          <w:t xml:space="preserve"> make HM support 10-bit encoding.</w:t>
        </w:r>
      </w:ins>
    </w:p>
    <w:p w14:paraId="67F9CBEF" w14:textId="5017A250" w:rsidR="00AA615A" w:rsidRPr="008041E6" w:rsidRDefault="00AA615A">
      <w:pPr>
        <w:numPr>
          <w:ilvl w:val="0"/>
          <w:numId w:val="50"/>
        </w:numPr>
        <w:rPr>
          <w:ins w:id="70" w:author="Rickard Sjöberg" w:date="2016-03-07T16:16:00Z"/>
          <w:rPrChange w:id="71" w:author="Rickard Sjöberg" w:date="2016-03-07T16:18:00Z">
            <w:rPr>
              <w:ins w:id="72" w:author="Rickard Sjöberg" w:date="2016-03-07T16:16:00Z"/>
              <w:sz w:val="32"/>
              <w:szCs w:val="32"/>
            </w:rPr>
          </w:rPrChange>
        </w:rPr>
        <w:pPrChange w:id="73" w:author="Rickard Sjöberg" w:date="2016-03-07T16:18:00Z">
          <w:pPr>
            <w:spacing w:before="120"/>
            <w:jc w:val="both"/>
          </w:pPr>
        </w:pPrChange>
      </w:pPr>
      <w:ins w:id="74" w:author="Rickard Sjöberg" w:date="2016-03-07T16:17:00Z">
        <w:r w:rsidRPr="001634D1">
          <w:t>Encode the sequences using encoder_random_access_main10.cfg with the following additional parameters:</w:t>
        </w:r>
        <w:r w:rsidRPr="001634D1">
          <w:br/>
        </w:r>
        <w:r w:rsidRPr="001634D1">
          <w:br/>
        </w:r>
        <w:r w:rsidRPr="008041E6">
          <w:rPr>
            <w:rFonts w:ascii="Courier New" w:hAnsi="Courier New" w:cs="Courier New"/>
            <w:sz w:val="16"/>
            <w:szCs w:val="16"/>
          </w:rPr>
          <w:t xml:space="preserve">Level                               : 4.1 </w:t>
        </w:r>
        <w:r w:rsidRPr="008041E6">
          <w:rPr>
            <w:rFonts w:ascii="Courier New" w:hAnsi="Courier New" w:cs="Courier New"/>
            <w:sz w:val="16"/>
            <w:szCs w:val="16"/>
          </w:rPr>
          <w:br/>
          <w:t>#============ VUI ================</w:t>
        </w:r>
        <w:r w:rsidRPr="008041E6">
          <w:rPr>
            <w:rFonts w:ascii="Courier New" w:hAnsi="Courier New" w:cs="Courier New"/>
            <w:sz w:val="16"/>
            <w:szCs w:val="16"/>
          </w:rPr>
          <w:br/>
        </w:r>
        <w:proofErr w:type="spellStart"/>
        <w:r w:rsidRPr="008041E6">
          <w:rPr>
            <w:rFonts w:ascii="Courier New" w:hAnsi="Courier New" w:cs="Courier New"/>
            <w:sz w:val="16"/>
            <w:szCs w:val="16"/>
          </w:rPr>
          <w:t>VuiParametersPresent</w:t>
        </w:r>
        <w:proofErr w:type="spellEnd"/>
        <w:r w:rsidRPr="008041E6">
          <w:rPr>
            <w:rFonts w:ascii="Courier New" w:hAnsi="Courier New" w:cs="Courier New"/>
            <w:sz w:val="16"/>
            <w:szCs w:val="16"/>
          </w:rPr>
          <w:t xml:space="preserve">                : 1</w:t>
        </w:r>
        <w:r w:rsidRPr="008041E6">
          <w:rPr>
            <w:rFonts w:ascii="Courier New" w:hAnsi="Courier New" w:cs="Courier New"/>
            <w:sz w:val="16"/>
            <w:szCs w:val="16"/>
          </w:rPr>
          <w:br/>
        </w:r>
        <w:proofErr w:type="spellStart"/>
        <w:r w:rsidRPr="008041E6">
          <w:rPr>
            <w:rFonts w:ascii="Courier New" w:hAnsi="Courier New" w:cs="Courier New"/>
            <w:sz w:val="16"/>
            <w:szCs w:val="16"/>
          </w:rPr>
          <w:t>VideoSignalTypePresent</w:t>
        </w:r>
        <w:proofErr w:type="spellEnd"/>
        <w:r w:rsidRPr="008041E6">
          <w:rPr>
            <w:rFonts w:ascii="Courier New" w:hAnsi="Courier New" w:cs="Courier New"/>
            <w:sz w:val="16"/>
            <w:szCs w:val="16"/>
          </w:rPr>
          <w:t xml:space="preserve">              : 1</w:t>
        </w:r>
        <w:r w:rsidRPr="008041E6">
          <w:rPr>
            <w:rFonts w:ascii="Courier New" w:hAnsi="Courier New" w:cs="Courier New"/>
            <w:sz w:val="16"/>
            <w:szCs w:val="16"/>
          </w:rPr>
          <w:br/>
        </w:r>
        <w:proofErr w:type="spellStart"/>
        <w:r w:rsidRPr="008041E6">
          <w:rPr>
            <w:rFonts w:ascii="Courier New" w:hAnsi="Courier New" w:cs="Courier New"/>
            <w:sz w:val="16"/>
            <w:szCs w:val="16"/>
          </w:rPr>
          <w:t>VideoFullRange</w:t>
        </w:r>
        <w:proofErr w:type="spellEnd"/>
        <w:r w:rsidRPr="008041E6">
          <w:rPr>
            <w:rFonts w:ascii="Courier New" w:hAnsi="Courier New" w:cs="Courier New"/>
            <w:sz w:val="16"/>
            <w:szCs w:val="16"/>
          </w:rPr>
          <w:t xml:space="preserve">                      : 0</w:t>
        </w:r>
        <w:r w:rsidRPr="008041E6">
          <w:rPr>
            <w:rFonts w:ascii="Courier New" w:hAnsi="Courier New" w:cs="Courier New"/>
            <w:sz w:val="16"/>
            <w:szCs w:val="16"/>
          </w:rPr>
          <w:br/>
        </w:r>
        <w:proofErr w:type="spellStart"/>
        <w:r w:rsidRPr="008041E6">
          <w:rPr>
            <w:rFonts w:ascii="Courier New" w:hAnsi="Courier New" w:cs="Courier New"/>
            <w:sz w:val="16"/>
            <w:szCs w:val="16"/>
          </w:rPr>
          <w:t>ColourDescriptionPresent</w:t>
        </w:r>
        <w:proofErr w:type="spellEnd"/>
        <w:r w:rsidRPr="008041E6">
          <w:rPr>
            <w:rFonts w:ascii="Courier New" w:hAnsi="Courier New" w:cs="Courier New"/>
            <w:sz w:val="16"/>
            <w:szCs w:val="16"/>
          </w:rPr>
          <w:t xml:space="preserve">            : 1</w:t>
        </w:r>
        <w:r w:rsidRPr="008041E6">
          <w:rPr>
            <w:rFonts w:ascii="Courier New" w:hAnsi="Courier New" w:cs="Courier New"/>
            <w:sz w:val="16"/>
            <w:szCs w:val="16"/>
          </w:rPr>
          <w:br/>
        </w:r>
        <w:proofErr w:type="spellStart"/>
        <w:r w:rsidRPr="008041E6">
          <w:rPr>
            <w:rFonts w:ascii="Courier New" w:hAnsi="Courier New" w:cs="Courier New"/>
            <w:sz w:val="16"/>
            <w:szCs w:val="16"/>
          </w:rPr>
          <w:t>ColourPrimaries</w:t>
        </w:r>
        <w:proofErr w:type="spellEnd"/>
        <w:r w:rsidRPr="008041E6">
          <w:rPr>
            <w:rFonts w:ascii="Courier New" w:hAnsi="Courier New" w:cs="Courier New"/>
            <w:sz w:val="16"/>
            <w:szCs w:val="16"/>
          </w:rPr>
          <w:t xml:space="preserve">                     : 9</w:t>
        </w:r>
        <w:r w:rsidRPr="008041E6">
          <w:rPr>
            <w:rFonts w:ascii="Courier New" w:hAnsi="Courier New" w:cs="Courier New"/>
            <w:sz w:val="16"/>
            <w:szCs w:val="16"/>
          </w:rPr>
          <w:br/>
        </w:r>
        <w:proofErr w:type="spellStart"/>
        <w:r w:rsidRPr="008041E6">
          <w:rPr>
            <w:rFonts w:ascii="Courier New" w:hAnsi="Courier New" w:cs="Courier New"/>
            <w:sz w:val="16"/>
            <w:szCs w:val="16"/>
          </w:rPr>
          <w:t>TransferCharacteristics</w:t>
        </w:r>
        <w:proofErr w:type="spellEnd"/>
        <w:r w:rsidRPr="008041E6">
          <w:rPr>
            <w:rFonts w:ascii="Courier New" w:hAnsi="Courier New" w:cs="Courier New"/>
            <w:sz w:val="16"/>
            <w:szCs w:val="16"/>
          </w:rPr>
          <w:t xml:space="preserve">             : 16</w:t>
        </w:r>
        <w:r w:rsidRPr="008041E6">
          <w:rPr>
            <w:rFonts w:ascii="Courier New" w:hAnsi="Courier New" w:cs="Courier New"/>
            <w:sz w:val="16"/>
            <w:szCs w:val="16"/>
          </w:rPr>
          <w:br/>
        </w:r>
        <w:proofErr w:type="spellStart"/>
        <w:r w:rsidRPr="008041E6">
          <w:rPr>
            <w:rFonts w:ascii="Courier New" w:hAnsi="Courier New" w:cs="Courier New"/>
            <w:sz w:val="16"/>
            <w:szCs w:val="16"/>
          </w:rPr>
          <w:t>MatrixCoefficients</w:t>
        </w:r>
        <w:proofErr w:type="spellEnd"/>
        <w:r w:rsidRPr="008041E6">
          <w:rPr>
            <w:rFonts w:ascii="Courier New" w:hAnsi="Courier New" w:cs="Courier New"/>
            <w:sz w:val="16"/>
            <w:szCs w:val="16"/>
          </w:rPr>
          <w:t xml:space="preserve">                  : 9</w:t>
        </w:r>
        <w:r w:rsidRPr="008041E6">
          <w:rPr>
            <w:rFonts w:ascii="Courier New" w:hAnsi="Courier New" w:cs="Courier New"/>
            <w:sz w:val="16"/>
            <w:szCs w:val="16"/>
          </w:rPr>
          <w:br/>
        </w:r>
        <w:proofErr w:type="spellStart"/>
        <w:r w:rsidRPr="008041E6">
          <w:rPr>
            <w:rFonts w:ascii="Courier New" w:hAnsi="Courier New" w:cs="Courier New"/>
            <w:sz w:val="16"/>
            <w:szCs w:val="16"/>
          </w:rPr>
          <w:t>SEIMasteringDisplayColourVolume</w:t>
        </w:r>
        <w:proofErr w:type="spellEnd"/>
        <w:r w:rsidRPr="008041E6">
          <w:rPr>
            <w:rFonts w:ascii="Courier New" w:hAnsi="Courier New" w:cs="Courier New"/>
            <w:sz w:val="16"/>
            <w:szCs w:val="16"/>
          </w:rPr>
          <w:t xml:space="preserve">     : 1</w:t>
        </w:r>
        <w:r w:rsidRPr="008041E6">
          <w:rPr>
            <w:rFonts w:ascii="Courier New" w:hAnsi="Courier New" w:cs="Courier New"/>
            <w:sz w:val="16"/>
            <w:szCs w:val="16"/>
          </w:rPr>
          <w:br/>
        </w:r>
        <w:proofErr w:type="spellStart"/>
        <w:r w:rsidRPr="008041E6">
          <w:rPr>
            <w:rFonts w:ascii="Courier New" w:hAnsi="Courier New" w:cs="Courier New"/>
            <w:sz w:val="16"/>
            <w:szCs w:val="16"/>
          </w:rPr>
          <w:t>SEIMasteringDisplayMaxLuminance</w:t>
        </w:r>
        <w:proofErr w:type="spellEnd"/>
        <w:r w:rsidRPr="008041E6">
          <w:rPr>
            <w:rFonts w:ascii="Courier New" w:hAnsi="Courier New" w:cs="Courier New"/>
            <w:sz w:val="16"/>
            <w:szCs w:val="16"/>
          </w:rPr>
          <w:t xml:space="preserve">     : 40000000</w:t>
        </w:r>
        <w:r w:rsidRPr="008041E6">
          <w:rPr>
            <w:rFonts w:ascii="Courier New" w:hAnsi="Courier New" w:cs="Courier New"/>
            <w:sz w:val="16"/>
            <w:szCs w:val="16"/>
          </w:rPr>
          <w:br/>
        </w:r>
        <w:proofErr w:type="spellStart"/>
        <w:r w:rsidRPr="008041E6">
          <w:rPr>
            <w:rFonts w:ascii="Courier New" w:hAnsi="Courier New" w:cs="Courier New"/>
            <w:sz w:val="16"/>
            <w:szCs w:val="16"/>
          </w:rPr>
          <w:t>SEIMasteringDisplayMinLuminance</w:t>
        </w:r>
        <w:proofErr w:type="spellEnd"/>
        <w:r w:rsidRPr="008041E6">
          <w:rPr>
            <w:rFonts w:ascii="Courier New" w:hAnsi="Courier New" w:cs="Courier New"/>
            <w:sz w:val="16"/>
            <w:szCs w:val="16"/>
          </w:rPr>
          <w:t xml:space="preserve">     : 47</w:t>
        </w:r>
        <w:r w:rsidRPr="008041E6">
          <w:rPr>
            <w:rFonts w:ascii="Courier New" w:hAnsi="Courier New" w:cs="Courier New"/>
            <w:sz w:val="16"/>
            <w:szCs w:val="16"/>
          </w:rPr>
          <w:br/>
        </w:r>
        <w:proofErr w:type="spellStart"/>
        <w:r w:rsidRPr="008041E6">
          <w:rPr>
            <w:rFonts w:ascii="Courier New" w:hAnsi="Courier New" w:cs="Courier New"/>
            <w:sz w:val="16"/>
            <w:szCs w:val="16"/>
          </w:rPr>
          <w:t>SEIMasteringDisplayPrimaries</w:t>
        </w:r>
        <w:proofErr w:type="spellEnd"/>
        <w:r w:rsidRPr="008041E6">
          <w:rPr>
            <w:rFonts w:ascii="Courier New" w:hAnsi="Courier New" w:cs="Courier New"/>
            <w:sz w:val="16"/>
            <w:szCs w:val="16"/>
          </w:rPr>
          <w:t xml:space="preserve">        : 13250,34500,7500,3000,34000,16000</w:t>
        </w:r>
        <w:r w:rsidRPr="008041E6">
          <w:rPr>
            <w:rFonts w:ascii="Courier New" w:hAnsi="Courier New" w:cs="Courier New"/>
            <w:sz w:val="16"/>
            <w:szCs w:val="16"/>
          </w:rPr>
          <w:br/>
        </w:r>
        <w:proofErr w:type="spellStart"/>
        <w:r w:rsidRPr="008041E6">
          <w:rPr>
            <w:rFonts w:ascii="Courier New" w:hAnsi="Courier New" w:cs="Courier New"/>
            <w:sz w:val="16"/>
            <w:szCs w:val="16"/>
          </w:rPr>
          <w:t>SEIMasteringDisplayWhitePoint</w:t>
        </w:r>
        <w:proofErr w:type="spellEnd"/>
        <w:r w:rsidRPr="008041E6">
          <w:rPr>
            <w:rFonts w:ascii="Courier New" w:hAnsi="Courier New" w:cs="Courier New"/>
            <w:sz w:val="16"/>
            <w:szCs w:val="16"/>
          </w:rPr>
          <w:t xml:space="preserve">       : 15635,16450</w:t>
        </w:r>
        <w:r w:rsidRPr="008041E6">
          <w:rPr>
            <w:rFonts w:ascii="Courier New" w:hAnsi="Courier New" w:cs="Courier New"/>
            <w:sz w:val="16"/>
            <w:szCs w:val="16"/>
          </w:rPr>
          <w:br/>
        </w:r>
        <w:proofErr w:type="spellStart"/>
        <w:r w:rsidRPr="008041E6">
          <w:rPr>
            <w:rFonts w:ascii="Courier New" w:hAnsi="Courier New" w:cs="Courier New"/>
            <w:sz w:val="16"/>
            <w:szCs w:val="16"/>
          </w:rPr>
          <w:lastRenderedPageBreak/>
          <w:t>ChromaLocInfoPresent</w:t>
        </w:r>
        <w:proofErr w:type="spellEnd"/>
        <w:r w:rsidRPr="008041E6">
          <w:rPr>
            <w:rFonts w:ascii="Courier New" w:hAnsi="Courier New" w:cs="Courier New"/>
            <w:sz w:val="16"/>
            <w:szCs w:val="16"/>
          </w:rPr>
          <w:t xml:space="preserve">                : 1 </w:t>
        </w:r>
        <w:r w:rsidRPr="008041E6">
          <w:rPr>
            <w:rFonts w:ascii="Courier New" w:hAnsi="Courier New" w:cs="Courier New"/>
            <w:sz w:val="16"/>
            <w:szCs w:val="16"/>
          </w:rPr>
          <w:br/>
        </w:r>
        <w:proofErr w:type="spellStart"/>
        <w:r w:rsidRPr="008041E6">
          <w:rPr>
            <w:rFonts w:ascii="Courier New" w:hAnsi="Courier New" w:cs="Courier New"/>
            <w:sz w:val="16"/>
            <w:szCs w:val="16"/>
          </w:rPr>
          <w:t>ChromaSampleLocTypeTopField</w:t>
        </w:r>
        <w:proofErr w:type="spellEnd"/>
        <w:r w:rsidRPr="008041E6">
          <w:rPr>
            <w:rFonts w:ascii="Courier New" w:hAnsi="Courier New" w:cs="Courier New"/>
            <w:sz w:val="16"/>
            <w:szCs w:val="16"/>
          </w:rPr>
          <w:t xml:space="preserve">         : 2</w:t>
        </w:r>
        <w:r w:rsidRPr="008041E6">
          <w:rPr>
            <w:rFonts w:ascii="Courier New" w:hAnsi="Courier New" w:cs="Courier New"/>
            <w:sz w:val="16"/>
            <w:szCs w:val="16"/>
          </w:rPr>
          <w:br/>
        </w:r>
        <w:proofErr w:type="spellStart"/>
        <w:r w:rsidRPr="008041E6">
          <w:rPr>
            <w:rFonts w:ascii="Courier New" w:hAnsi="Courier New" w:cs="Courier New"/>
            <w:sz w:val="16"/>
            <w:szCs w:val="16"/>
          </w:rPr>
          <w:t>ChromaSampleLocTypeBottomField</w:t>
        </w:r>
        <w:proofErr w:type="spellEnd"/>
        <w:r w:rsidRPr="008041E6">
          <w:rPr>
            <w:rFonts w:ascii="Courier New" w:hAnsi="Courier New" w:cs="Courier New"/>
            <w:sz w:val="16"/>
            <w:szCs w:val="16"/>
          </w:rPr>
          <w:t xml:space="preserve">      : 2</w:t>
        </w:r>
      </w:ins>
    </w:p>
    <w:p w14:paraId="75116B3C" w14:textId="77777777" w:rsidR="00AA615A" w:rsidRPr="00AA1C53" w:rsidRDefault="00AA615A" w:rsidP="00DD5822">
      <w:pPr>
        <w:spacing w:before="120"/>
        <w:jc w:val="both"/>
        <w:rPr>
          <w:lang w:val="en-GB"/>
        </w:rPr>
      </w:pPr>
    </w:p>
    <w:p w14:paraId="27D8E49F" w14:textId="77777777" w:rsidR="000A73C3" w:rsidRPr="00855F5E" w:rsidRDefault="000A73C3" w:rsidP="000A73C3">
      <w:pPr>
        <w:pStyle w:val="Heading1"/>
        <w:numPr>
          <w:ilvl w:val="0"/>
          <w:numId w:val="0"/>
        </w:numPr>
        <w:jc w:val="both"/>
      </w:pPr>
      <w:bookmarkStart w:id="75" w:name="_Toc258950902"/>
      <w:bookmarkStart w:id="76" w:name="_Toc341951835"/>
      <w:r w:rsidRPr="00855F5E">
        <w:rPr>
          <w:rFonts w:hint="eastAsia"/>
        </w:rPr>
        <w:t>References</w:t>
      </w:r>
      <w:bookmarkEnd w:id="75"/>
      <w:bookmarkEnd w:id="76"/>
    </w:p>
    <w:p w14:paraId="46C77AC8" w14:textId="755F6D4B" w:rsidR="000A73C3" w:rsidRDefault="00F608C1" w:rsidP="00086C24">
      <w:pPr>
        <w:pStyle w:val="SPIEreferencelisting"/>
        <w:rPr>
          <w:lang w:val="en-GB"/>
        </w:rPr>
      </w:pPr>
      <w:bookmarkStart w:id="77" w:name="_Ref439775732"/>
      <w:bookmarkStart w:id="78" w:name="_Ref398029621"/>
      <w:bookmarkStart w:id="79" w:name="_Ref390434232"/>
      <w:bookmarkStart w:id="80" w:name="_Ref400108692"/>
      <w:bookmarkStart w:id="81" w:name="_Ref432024549"/>
      <w:bookmarkStart w:id="82" w:name="_Ref416183146"/>
      <w:r>
        <w:rPr>
          <w:szCs w:val="22"/>
          <w:lang w:val="en-GB"/>
        </w:rPr>
        <w:t>Jonatan Samuelsson</w:t>
      </w:r>
      <w:r w:rsidR="000A73C3">
        <w:rPr>
          <w:lang w:val="en-GB"/>
        </w:rPr>
        <w:t>, “</w:t>
      </w:r>
      <w:r w:rsidR="00086C24" w:rsidRPr="00086C24">
        <w:rPr>
          <w:lang w:val="en-GB"/>
        </w:rPr>
        <w:t>Conversion and Coding Practices for HDR/WCG Video, Draft 1</w:t>
      </w:r>
      <w:r w:rsidR="000A73C3">
        <w:rPr>
          <w:lang w:val="en-GB"/>
        </w:rPr>
        <w:t xml:space="preserve">”, </w:t>
      </w:r>
      <w:r>
        <w:rPr>
          <w:lang w:val="en-GB"/>
        </w:rPr>
        <w:t>JCTVC-W1017, San Diego, US</w:t>
      </w:r>
      <w:r w:rsidR="0057389B">
        <w:rPr>
          <w:lang w:val="en-GB"/>
        </w:rPr>
        <w:t>A</w:t>
      </w:r>
      <w:r>
        <w:rPr>
          <w:lang w:val="en-GB"/>
        </w:rPr>
        <w:t>, Feb</w:t>
      </w:r>
      <w:r w:rsidR="000A73C3">
        <w:rPr>
          <w:lang w:val="en-GB"/>
        </w:rPr>
        <w:t>. 201</w:t>
      </w:r>
      <w:bookmarkEnd w:id="77"/>
      <w:r>
        <w:rPr>
          <w:lang w:val="en-GB"/>
        </w:rPr>
        <w:t>6</w:t>
      </w:r>
      <w:bookmarkEnd w:id="78"/>
      <w:bookmarkEnd w:id="79"/>
      <w:bookmarkEnd w:id="80"/>
      <w:bookmarkEnd w:id="81"/>
      <w:bookmarkEnd w:id="82"/>
    </w:p>
    <w:p w14:paraId="6DBE2E62" w14:textId="77777777" w:rsidR="00E348E0" w:rsidRDefault="00E348E0" w:rsidP="00E348E0">
      <w:pPr>
        <w:pStyle w:val="SPIEreferencelisting"/>
        <w:rPr>
          <w:lang w:val="en-GB"/>
        </w:rPr>
      </w:pPr>
      <w:bookmarkStart w:id="83" w:name="_Ref236613118"/>
      <w:r>
        <w:rPr>
          <w:lang w:val="en-GB"/>
        </w:rPr>
        <w:t>International Telecommunication Union Standardization Sector; Recommendation ITU-T P.910 “</w:t>
      </w:r>
      <w:r w:rsidRPr="00407CEC">
        <w:rPr>
          <w:lang w:val="en-GB"/>
        </w:rPr>
        <w:t>Subjective video quality assessment methods for multimedia applications</w:t>
      </w:r>
      <w:r>
        <w:rPr>
          <w:lang w:val="en-GB"/>
        </w:rPr>
        <w:t>”</w:t>
      </w:r>
    </w:p>
    <w:bookmarkEnd w:id="83"/>
    <w:p w14:paraId="34065CBD" w14:textId="77777777" w:rsidR="00643012" w:rsidRDefault="00643012" w:rsidP="00643012">
      <w:pPr>
        <w:pStyle w:val="SPIEreferencelisting"/>
      </w:pPr>
      <w:r w:rsidRPr="00643012">
        <w:t xml:space="preserve"> </w:t>
      </w:r>
      <w:r>
        <w:t xml:space="preserve">Pseudo Isochromatic </w:t>
      </w:r>
      <w:proofErr w:type="gramStart"/>
      <w:r>
        <w:t>Plates,</w:t>
      </w:r>
      <w:proofErr w:type="gramEnd"/>
      <w:r>
        <w:t xml:space="preserve"> engraved and printed by The Beck Engraving Co., Inc., Philadelphia and New York, United States.</w:t>
      </w:r>
    </w:p>
    <w:p w14:paraId="7320914E" w14:textId="77777777" w:rsidR="0057389B" w:rsidRDefault="00643012" w:rsidP="00E474A0">
      <w:pPr>
        <w:pStyle w:val="SPIEreferencelisting"/>
      </w:pPr>
      <w:r>
        <w:t xml:space="preserve">KIRK (R.E.): Experimental Design – Procedures for the </w:t>
      </w:r>
      <w:proofErr w:type="spellStart"/>
      <w:r>
        <w:t>Behavioural</w:t>
      </w:r>
      <w:proofErr w:type="spellEnd"/>
      <w:r>
        <w:t xml:space="preserve"> Sciences, 2nd Editions, Brooks/Cole Publishing Co., California, 1982.</w:t>
      </w:r>
    </w:p>
    <w:p w14:paraId="38275EB8" w14:textId="625C874E" w:rsidR="00954214" w:rsidRPr="00136A8B" w:rsidRDefault="00086C24">
      <w:pPr>
        <w:pStyle w:val="SPIEreferencelisting"/>
        <w:rPr>
          <w:lang w:val="en-GB"/>
        </w:rPr>
      </w:pPr>
      <w:r w:rsidRPr="00136A8B">
        <w:rPr>
          <w:lang w:val="en-GB"/>
        </w:rPr>
        <w:t>E. Francois</w:t>
      </w:r>
      <w:r w:rsidR="00954214" w:rsidRPr="00136A8B">
        <w:rPr>
          <w:lang w:val="en-GB"/>
        </w:rPr>
        <w:t xml:space="preserve">, </w:t>
      </w:r>
      <w:r w:rsidRPr="00136A8B">
        <w:rPr>
          <w:lang w:val="en-GB"/>
        </w:rPr>
        <w:t xml:space="preserve">J. Sole, P. Yin, J. Ström, </w:t>
      </w:r>
      <w:r w:rsidR="00954214" w:rsidRPr="00136A8B">
        <w:rPr>
          <w:lang w:val="en-GB"/>
        </w:rPr>
        <w:t>“</w:t>
      </w:r>
      <w:r w:rsidRPr="00136A8B">
        <w:rPr>
          <w:lang w:val="en-GB"/>
        </w:rPr>
        <w:t>Updated Common Test Conditions for HDR/WCG Video Coding Experiments</w:t>
      </w:r>
      <w:r w:rsidR="00954214" w:rsidRPr="00136A8B">
        <w:rPr>
          <w:lang w:val="en-GB"/>
        </w:rPr>
        <w:t>”, JCTVC-W10</w:t>
      </w:r>
      <w:r>
        <w:rPr>
          <w:lang w:val="en-GB"/>
        </w:rPr>
        <w:t>20</w:t>
      </w:r>
      <w:r w:rsidR="00954214" w:rsidRPr="00136A8B">
        <w:rPr>
          <w:lang w:val="en-GB"/>
        </w:rPr>
        <w:t>, San Diego, USA, Feb. 2016</w:t>
      </w:r>
    </w:p>
    <w:sectPr w:rsidR="00954214" w:rsidRPr="00136A8B" w:rsidSect="00086738">
      <w:headerReference w:type="even" r:id="rId11"/>
      <w:headerReference w:type="default" r:id="rId12"/>
      <w:footerReference w:type="even" r:id="rId13"/>
      <w:footerReference w:type="default" r:id="rId14"/>
      <w:headerReference w:type="first" r:id="rId15"/>
      <w:footerReference w:type="first" r:id="rId16"/>
      <w:pgSz w:w="12240" w:h="15840" w:code="1"/>
      <w:pgMar w:top="864" w:right="616" w:bottom="864" w:left="1440" w:header="432" w:footer="432" w:gutter="0"/>
      <w:cols w:space="720"/>
      <w:sectPrChange w:id="86" w:author="Rickard Sjöberg" w:date="2016-03-07T16:10:00Z">
        <w:sectPr w:rsidR="00954214" w:rsidRPr="00136A8B" w:rsidSect="00086738">
          <w:pgMar w:top="864" w:right="1440" w:bottom="864" w:left="1440" w:header="432" w:footer="432"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CDAD9F" w14:textId="77777777" w:rsidR="008C0336" w:rsidRDefault="008C0336">
      <w:r>
        <w:separator/>
      </w:r>
    </w:p>
  </w:endnote>
  <w:endnote w:type="continuationSeparator" w:id="0">
    <w:p w14:paraId="21F5CCA3" w14:textId="77777777" w:rsidR="008C0336" w:rsidRDefault="008C0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2026BD" w14:textId="77777777" w:rsidR="00DB7822" w:rsidRDefault="00DB78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4A286" w14:textId="77777777" w:rsidR="00DB7822" w:rsidRDefault="00DB782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A0384">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84" w:author="Rickard Sjöberg" w:date="2016-03-08T13:05:00Z">
      <w:r w:rsidR="00AA0384">
        <w:rPr>
          <w:rStyle w:val="PageNumber"/>
          <w:noProof/>
        </w:rPr>
        <w:t>2016-03-08</w:t>
      </w:r>
    </w:ins>
    <w:del w:id="85" w:author="Rickard Sjöberg" w:date="2016-03-07T14:34:00Z">
      <w:r w:rsidR="00A23284" w:rsidDel="00345DA8">
        <w:rPr>
          <w:rStyle w:val="PageNumber"/>
          <w:noProof/>
        </w:rPr>
        <w:delText>2016-02-26</w:delText>
      </w:r>
    </w:del>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17D30" w14:textId="77777777" w:rsidR="00DB7822" w:rsidRDefault="00DB78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B4F4FB" w14:textId="77777777" w:rsidR="008C0336" w:rsidRDefault="008C0336">
      <w:r>
        <w:separator/>
      </w:r>
    </w:p>
  </w:footnote>
  <w:footnote w:type="continuationSeparator" w:id="0">
    <w:p w14:paraId="6A9D0BCE" w14:textId="77777777" w:rsidR="008C0336" w:rsidRDefault="008C03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87F70" w14:textId="77777777" w:rsidR="00DB7822" w:rsidRDefault="00DB78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9F8EF" w14:textId="77777777" w:rsidR="00DB7822" w:rsidRDefault="00DB78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A08A3" w14:textId="77777777" w:rsidR="00DB7822" w:rsidRDefault="00DB78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8664B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E049F2"/>
    <w:multiLevelType w:val="hybridMultilevel"/>
    <w:tmpl w:val="24B6B3D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5">
    <w:nsid w:val="073D6C3C"/>
    <w:multiLevelType w:val="hybridMultilevel"/>
    <w:tmpl w:val="F522AF14"/>
    <w:lvl w:ilvl="0" w:tplc="04090011">
      <w:start w:val="1"/>
      <w:numFmt w:val="decimal"/>
      <w:lvlText w:val="%1)"/>
      <w:lvlJc w:val="left"/>
      <w:pPr>
        <w:ind w:left="720" w:hanging="360"/>
      </w:pPr>
      <w:rPr>
        <w:rFont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07D41176"/>
    <w:multiLevelType w:val="hybridMultilevel"/>
    <w:tmpl w:val="F03CAEC6"/>
    <w:lvl w:ilvl="0" w:tplc="C2D84AD0">
      <w:start w:val="1"/>
      <w:numFmt w:val="decimal"/>
      <w:lvlText w:val="[C%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C23177"/>
    <w:multiLevelType w:val="hybridMultilevel"/>
    <w:tmpl w:val="B0066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392AEA"/>
    <w:multiLevelType w:val="hybridMultilevel"/>
    <w:tmpl w:val="014ACBB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216FE1"/>
    <w:multiLevelType w:val="hybridMultilevel"/>
    <w:tmpl w:val="D4C2D6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253F2E"/>
    <w:multiLevelType w:val="hybridMultilevel"/>
    <w:tmpl w:val="21948B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5E5559"/>
    <w:multiLevelType w:val="hybridMultilevel"/>
    <w:tmpl w:val="2DA45E76"/>
    <w:lvl w:ilvl="0" w:tplc="661CC2B6">
      <w:start w:val="1"/>
      <w:numFmt w:val="decimal"/>
      <w:pStyle w:val="SPIEreferencelisting"/>
      <w:lvlText w:val="[%1]"/>
      <w:lvlJc w:val="left"/>
      <w:pPr>
        <w:tabs>
          <w:tab w:val="num" w:pos="360"/>
        </w:tabs>
        <w:ind w:left="0" w:firstLine="0"/>
      </w:pPr>
      <w:rPr>
        <w:rFonts w:hint="default"/>
        <w:lang w:val="en-GB"/>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13">
    <w:nsid w:val="1E0C7610"/>
    <w:multiLevelType w:val="hybridMultilevel"/>
    <w:tmpl w:val="0AC0A35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1597EF2"/>
    <w:multiLevelType w:val="hybridMultilevel"/>
    <w:tmpl w:val="123CE162"/>
    <w:lvl w:ilvl="0" w:tplc="D2D61B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F26028"/>
    <w:multiLevelType w:val="hybridMultilevel"/>
    <w:tmpl w:val="652E134E"/>
    <w:lvl w:ilvl="0" w:tplc="AA9EEC7A">
      <w:start w:val="1"/>
      <w:numFmt w:val="decimal"/>
      <w:lvlText w:val="[%1]"/>
      <w:lvlJc w:val="left"/>
      <w:pPr>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5C31E6"/>
    <w:multiLevelType w:val="hybridMultilevel"/>
    <w:tmpl w:val="E4D2C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9">
    <w:nsid w:val="2BDB1E71"/>
    <w:multiLevelType w:val="hybridMultilevel"/>
    <w:tmpl w:val="E990D67E"/>
    <w:lvl w:ilvl="0" w:tplc="1AC2C332">
      <w:start w:val="23"/>
      <w:numFmt w:val="bullet"/>
      <w:lvlText w:val="-"/>
      <w:lvlJc w:val="left"/>
      <w:pPr>
        <w:ind w:left="360" w:hanging="360"/>
      </w:pPr>
      <w:rPr>
        <w:rFonts w:ascii="Times New Roman" w:eastAsia="MS Mincho"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31A835D5"/>
    <w:multiLevelType w:val="hybridMultilevel"/>
    <w:tmpl w:val="F508FF30"/>
    <w:lvl w:ilvl="0" w:tplc="F2F2B1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EB475B"/>
    <w:multiLevelType w:val="hybridMultilevel"/>
    <w:tmpl w:val="9B6E6E2A"/>
    <w:lvl w:ilvl="0" w:tplc="A47A6E94">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41731797"/>
    <w:multiLevelType w:val="hybridMultilevel"/>
    <w:tmpl w:val="ECD0A7E8"/>
    <w:lvl w:ilvl="0" w:tplc="21505590">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4D7A06C7"/>
    <w:multiLevelType w:val="hybridMultilevel"/>
    <w:tmpl w:val="5FD4C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B90658"/>
    <w:multiLevelType w:val="multilevel"/>
    <w:tmpl w:val="123CE1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EDA5428"/>
    <w:multiLevelType w:val="hybridMultilevel"/>
    <w:tmpl w:val="B0A656E0"/>
    <w:lvl w:ilvl="0" w:tplc="F5BE0A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E9007E"/>
    <w:multiLevelType w:val="multilevel"/>
    <w:tmpl w:val="D4C2D6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EF5422C"/>
    <w:multiLevelType w:val="hybridMultilevel"/>
    <w:tmpl w:val="AF141A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F37452F"/>
    <w:multiLevelType w:val="hybridMultilevel"/>
    <w:tmpl w:val="97D44A56"/>
    <w:lvl w:ilvl="0" w:tplc="E0084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0F6364C"/>
    <w:multiLevelType w:val="hybridMultilevel"/>
    <w:tmpl w:val="BDA4AD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2961640"/>
    <w:multiLevelType w:val="hybridMultilevel"/>
    <w:tmpl w:val="B6E04F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CC11B31"/>
    <w:multiLevelType w:val="hybridMultilevel"/>
    <w:tmpl w:val="D2A0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B34647"/>
    <w:multiLevelType w:val="hybridMultilevel"/>
    <w:tmpl w:val="A98C0352"/>
    <w:lvl w:ilvl="0" w:tplc="713EE508">
      <w:numFmt w:val="bullet"/>
      <w:lvlText w:val="-"/>
      <w:lvlJc w:val="left"/>
      <w:pPr>
        <w:ind w:left="360" w:hanging="360"/>
      </w:pPr>
      <w:rPr>
        <w:rFonts w:ascii="Helvetica" w:eastAsia="MS Mincho" w:hAnsi="Helvetica"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7">
    <w:nsid w:val="610F3E04"/>
    <w:multiLevelType w:val="multilevel"/>
    <w:tmpl w:val="3FE82928"/>
    <w:lvl w:ilvl="0">
      <w:start w:val="1"/>
      <w:numFmt w:val="decimal"/>
      <w:lvlText w:val="%1."/>
      <w:lvlJc w:val="left"/>
      <w:pPr>
        <w:tabs>
          <w:tab w:val="num" w:pos="644"/>
        </w:tabs>
        <w:ind w:left="644" w:hanging="360"/>
      </w:pPr>
      <w:rPr>
        <w:rFonts w:cs="Times New Roman"/>
      </w:rPr>
    </w:lvl>
    <w:lvl w:ilvl="1">
      <w:start w:val="1"/>
      <w:numFmt w:val="bullet"/>
      <w:lvlText w:val=""/>
      <w:lvlJc w:val="left"/>
      <w:pPr>
        <w:tabs>
          <w:tab w:val="num" w:pos="1084"/>
        </w:tabs>
        <w:ind w:left="1084" w:hanging="375"/>
      </w:pPr>
      <w:rPr>
        <w:rFonts w:ascii="Symbol" w:hAnsi="Symbol" w:hint="default"/>
      </w:rPr>
    </w:lvl>
    <w:lvl w:ilvl="2">
      <w:start w:val="1"/>
      <w:numFmt w:val="decimal"/>
      <w:isLgl/>
      <w:lvlText w:val="%1.%2.%3."/>
      <w:lvlJc w:val="left"/>
      <w:pPr>
        <w:tabs>
          <w:tab w:val="num" w:pos="2138"/>
        </w:tabs>
        <w:ind w:left="2138" w:hanging="720"/>
      </w:pPr>
      <w:rPr>
        <w:rFonts w:cs="Times New Roman"/>
      </w:rPr>
    </w:lvl>
    <w:lvl w:ilvl="3">
      <w:start w:val="1"/>
      <w:numFmt w:val="decimal"/>
      <w:isLgl/>
      <w:lvlText w:val="%1.%2.%3.%4."/>
      <w:lvlJc w:val="left"/>
      <w:pPr>
        <w:tabs>
          <w:tab w:val="num" w:pos="2847"/>
        </w:tabs>
        <w:ind w:left="2847" w:hanging="720"/>
      </w:pPr>
      <w:rPr>
        <w:rFonts w:cs="Times New Roman"/>
      </w:rPr>
    </w:lvl>
    <w:lvl w:ilvl="4">
      <w:start w:val="1"/>
      <w:numFmt w:val="decimal"/>
      <w:isLgl/>
      <w:lvlText w:val="%1.%2.%3.%4.%5."/>
      <w:lvlJc w:val="left"/>
      <w:pPr>
        <w:tabs>
          <w:tab w:val="num" w:pos="3916"/>
        </w:tabs>
        <w:ind w:left="3916" w:hanging="1080"/>
      </w:pPr>
      <w:rPr>
        <w:rFonts w:cs="Times New Roman"/>
      </w:rPr>
    </w:lvl>
    <w:lvl w:ilvl="5">
      <w:start w:val="1"/>
      <w:numFmt w:val="decimal"/>
      <w:isLgl/>
      <w:lvlText w:val="%1.%2.%3.%4.%5.%6."/>
      <w:lvlJc w:val="left"/>
      <w:pPr>
        <w:tabs>
          <w:tab w:val="num" w:pos="4625"/>
        </w:tabs>
        <w:ind w:left="4625" w:hanging="1080"/>
      </w:pPr>
      <w:rPr>
        <w:rFonts w:cs="Times New Roman"/>
      </w:rPr>
    </w:lvl>
    <w:lvl w:ilvl="6">
      <w:start w:val="1"/>
      <w:numFmt w:val="decimal"/>
      <w:isLgl/>
      <w:lvlText w:val="%1.%2.%3.%4.%5.%6.%7."/>
      <w:lvlJc w:val="left"/>
      <w:pPr>
        <w:tabs>
          <w:tab w:val="num" w:pos="5694"/>
        </w:tabs>
        <w:ind w:left="5694" w:hanging="1440"/>
      </w:pPr>
      <w:rPr>
        <w:rFonts w:cs="Times New Roman"/>
      </w:rPr>
    </w:lvl>
    <w:lvl w:ilvl="7">
      <w:start w:val="1"/>
      <w:numFmt w:val="decimal"/>
      <w:isLgl/>
      <w:lvlText w:val="%1.%2.%3.%4.%5.%6.%7.%8."/>
      <w:lvlJc w:val="left"/>
      <w:pPr>
        <w:tabs>
          <w:tab w:val="num" w:pos="6403"/>
        </w:tabs>
        <w:ind w:left="6403" w:hanging="1440"/>
      </w:pPr>
      <w:rPr>
        <w:rFonts w:cs="Times New Roman"/>
      </w:rPr>
    </w:lvl>
    <w:lvl w:ilvl="8">
      <w:start w:val="1"/>
      <w:numFmt w:val="decimal"/>
      <w:isLgl/>
      <w:lvlText w:val="%1.%2.%3.%4.%5.%6.%7.%8.%9."/>
      <w:lvlJc w:val="left"/>
      <w:pPr>
        <w:tabs>
          <w:tab w:val="num" w:pos="7472"/>
        </w:tabs>
        <w:ind w:left="7472" w:hanging="1800"/>
      </w:pPr>
      <w:rPr>
        <w:rFonts w:cs="Times New Roman"/>
      </w:rPr>
    </w:lvl>
  </w:abstractNum>
  <w:abstractNum w:abstractNumId="38">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8135E59"/>
    <w:multiLevelType w:val="hybridMultilevel"/>
    <w:tmpl w:val="7E62E9B0"/>
    <w:lvl w:ilvl="0" w:tplc="CCE27728">
      <w:start w:val="1"/>
      <w:numFmt w:val="bullet"/>
      <w:lvlText w:val="–"/>
      <w:lvlJc w:val="left"/>
      <w:pPr>
        <w:ind w:left="420" w:hanging="420"/>
      </w:pPr>
      <w:rPr>
        <w:rFonts w:ascii="Courier New" w:hAnsi="Courier New"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1">
    <w:nsid w:val="6DBA540C"/>
    <w:multiLevelType w:val="hybridMultilevel"/>
    <w:tmpl w:val="B6E04F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27D751C"/>
    <w:multiLevelType w:val="hybridMultilevel"/>
    <w:tmpl w:val="05026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9836817"/>
    <w:multiLevelType w:val="multilevel"/>
    <w:tmpl w:val="BEE26070"/>
    <w:lvl w:ilvl="0">
      <w:start w:val="1"/>
      <w:numFmt w:val="decimal"/>
      <w:pStyle w:val="Bibliography1"/>
      <w:lvlText w:val="%1."/>
      <w:lvlJc w:val="left"/>
      <w:pPr>
        <w:tabs>
          <w:tab w:val="num" w:pos="720"/>
        </w:tabs>
        <w:ind w:left="720"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nsid w:val="7A3B6EE5"/>
    <w:multiLevelType w:val="hybridMultilevel"/>
    <w:tmpl w:val="21CE38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AB66FD3"/>
    <w:multiLevelType w:val="hybridMultilevel"/>
    <w:tmpl w:val="C1EC2A94"/>
    <w:lvl w:ilvl="0" w:tplc="21DE89AC">
      <w:start w:val="6"/>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7">
    <w:nsid w:val="7C9E0592"/>
    <w:multiLevelType w:val="hybridMultilevel"/>
    <w:tmpl w:val="CD9454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40"/>
  </w:num>
  <w:num w:numId="3">
    <w:abstractNumId w:val="34"/>
  </w:num>
  <w:num w:numId="4">
    <w:abstractNumId w:val="26"/>
  </w:num>
  <w:num w:numId="5">
    <w:abstractNumId w:val="31"/>
  </w:num>
  <w:num w:numId="6">
    <w:abstractNumId w:val="18"/>
  </w:num>
  <w:num w:numId="7">
    <w:abstractNumId w:val="21"/>
  </w:num>
  <w:num w:numId="8">
    <w:abstractNumId w:val="18"/>
  </w:num>
  <w:num w:numId="9">
    <w:abstractNumId w:val="3"/>
  </w:num>
  <w:num w:numId="10">
    <w:abstractNumId w:val="15"/>
  </w:num>
  <w:num w:numId="11">
    <w:abstractNumId w:val="9"/>
  </w:num>
  <w:num w:numId="12">
    <w:abstractNumId w:val="12"/>
  </w:num>
  <w:num w:numId="13">
    <w:abstractNumId w:val="27"/>
  </w:num>
  <w:num w:numId="14">
    <w:abstractNumId w:val="41"/>
  </w:num>
  <w:num w:numId="15">
    <w:abstractNumId w:val="46"/>
  </w:num>
  <w:num w:numId="16">
    <w:abstractNumId w:val="8"/>
  </w:num>
  <w:num w:numId="17">
    <w:abstractNumId w:val="19"/>
  </w:num>
  <w:num w:numId="18">
    <w:abstractNumId w:val="23"/>
  </w:num>
  <w:num w:numId="19">
    <w:abstractNumId w:val="22"/>
  </w:num>
  <w:num w:numId="20">
    <w:abstractNumId w:val="39"/>
  </w:num>
  <w:num w:numId="21">
    <w:abstractNumId w:val="42"/>
  </w:num>
  <w:num w:numId="22">
    <w:abstractNumId w:val="38"/>
  </w:num>
  <w:num w:numId="23">
    <w:abstractNumId w:val="13"/>
  </w:num>
  <w:num w:numId="24">
    <w:abstractNumId w:val="0"/>
  </w:num>
  <w:num w:numId="25">
    <w:abstractNumId w:val="45"/>
  </w:num>
  <w:num w:numId="26">
    <w:abstractNumId w:val="32"/>
  </w:num>
  <w:num w:numId="27">
    <w:abstractNumId w:val="5"/>
  </w:num>
  <w:num w:numId="28">
    <w:abstractNumId w:val="33"/>
  </w:num>
  <w:num w:numId="29">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36"/>
  </w:num>
  <w:num w:numId="32">
    <w:abstractNumId w:val="44"/>
  </w:num>
  <w:num w:numId="33">
    <w:abstractNumId w:val="10"/>
  </w:num>
  <w:num w:numId="34">
    <w:abstractNumId w:val="28"/>
  </w:num>
  <w:num w:numId="35">
    <w:abstractNumId w:val="16"/>
  </w:num>
  <w:num w:numId="36">
    <w:abstractNumId w:val="14"/>
  </w:num>
  <w:num w:numId="37">
    <w:abstractNumId w:val="17"/>
  </w:num>
  <w:num w:numId="38">
    <w:abstractNumId w:val="43"/>
  </w:num>
  <w:num w:numId="39">
    <w:abstractNumId w:val="25"/>
  </w:num>
  <w:num w:numId="40">
    <w:abstractNumId w:val="6"/>
  </w:num>
  <w:num w:numId="41">
    <w:abstractNumId w:val="2"/>
  </w:num>
  <w:num w:numId="42">
    <w:abstractNumId w:val="47"/>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 w:numId="45">
    <w:abstractNumId w:val="24"/>
  </w:num>
  <w:num w:numId="46">
    <w:abstractNumId w:val="7"/>
  </w:num>
  <w:num w:numId="47">
    <w:abstractNumId w:val="35"/>
  </w:num>
  <w:num w:numId="48">
    <w:abstractNumId w:val="29"/>
  </w:num>
  <w:num w:numId="49">
    <w:abstractNumId w:val="30"/>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08A3"/>
    <w:rsid w:val="0004446E"/>
    <w:rsid w:val="000458BC"/>
    <w:rsid w:val="00045C41"/>
    <w:rsid w:val="00046C03"/>
    <w:rsid w:val="00054B58"/>
    <w:rsid w:val="000575BA"/>
    <w:rsid w:val="00065039"/>
    <w:rsid w:val="0007614F"/>
    <w:rsid w:val="000817F8"/>
    <w:rsid w:val="00082D06"/>
    <w:rsid w:val="00086738"/>
    <w:rsid w:val="00086C24"/>
    <w:rsid w:val="000A73C3"/>
    <w:rsid w:val="000A7E66"/>
    <w:rsid w:val="000B0C0F"/>
    <w:rsid w:val="000B1C6B"/>
    <w:rsid w:val="000B4FF9"/>
    <w:rsid w:val="000C09AC"/>
    <w:rsid w:val="000C106E"/>
    <w:rsid w:val="000E00F3"/>
    <w:rsid w:val="000F158C"/>
    <w:rsid w:val="000F7434"/>
    <w:rsid w:val="00102F3D"/>
    <w:rsid w:val="00124E38"/>
    <w:rsid w:val="0012580B"/>
    <w:rsid w:val="00131F90"/>
    <w:rsid w:val="00134E4F"/>
    <w:rsid w:val="0013526E"/>
    <w:rsid w:val="00136A8B"/>
    <w:rsid w:val="00146152"/>
    <w:rsid w:val="001634D1"/>
    <w:rsid w:val="001707A1"/>
    <w:rsid w:val="00171371"/>
    <w:rsid w:val="00175A24"/>
    <w:rsid w:val="00187E58"/>
    <w:rsid w:val="001A1166"/>
    <w:rsid w:val="001A297E"/>
    <w:rsid w:val="001A368E"/>
    <w:rsid w:val="001A7329"/>
    <w:rsid w:val="001A792F"/>
    <w:rsid w:val="001B4E28"/>
    <w:rsid w:val="001C3525"/>
    <w:rsid w:val="001C3AFB"/>
    <w:rsid w:val="001D0E34"/>
    <w:rsid w:val="001D1BD2"/>
    <w:rsid w:val="001D5ED6"/>
    <w:rsid w:val="001D77E3"/>
    <w:rsid w:val="001E02BE"/>
    <w:rsid w:val="001E3B37"/>
    <w:rsid w:val="001E5662"/>
    <w:rsid w:val="001E602E"/>
    <w:rsid w:val="001E6AF1"/>
    <w:rsid w:val="001F2594"/>
    <w:rsid w:val="002055A6"/>
    <w:rsid w:val="00206460"/>
    <w:rsid w:val="002069B4"/>
    <w:rsid w:val="00215DFC"/>
    <w:rsid w:val="0022015A"/>
    <w:rsid w:val="00220B56"/>
    <w:rsid w:val="002212DF"/>
    <w:rsid w:val="00222CD4"/>
    <w:rsid w:val="00224194"/>
    <w:rsid w:val="00225016"/>
    <w:rsid w:val="002264A6"/>
    <w:rsid w:val="00227BA7"/>
    <w:rsid w:val="0023011C"/>
    <w:rsid w:val="002375C1"/>
    <w:rsid w:val="00263398"/>
    <w:rsid w:val="00266F06"/>
    <w:rsid w:val="00275BCF"/>
    <w:rsid w:val="00276778"/>
    <w:rsid w:val="002802C7"/>
    <w:rsid w:val="00291E36"/>
    <w:rsid w:val="00292257"/>
    <w:rsid w:val="002A38F0"/>
    <w:rsid w:val="002A54E0"/>
    <w:rsid w:val="002B1595"/>
    <w:rsid w:val="002B191D"/>
    <w:rsid w:val="002B7945"/>
    <w:rsid w:val="002C30FC"/>
    <w:rsid w:val="002D0AF6"/>
    <w:rsid w:val="002D6D1E"/>
    <w:rsid w:val="002F164D"/>
    <w:rsid w:val="00306206"/>
    <w:rsid w:val="00316D01"/>
    <w:rsid w:val="00317D85"/>
    <w:rsid w:val="00327C56"/>
    <w:rsid w:val="00331405"/>
    <w:rsid w:val="003315A1"/>
    <w:rsid w:val="0033478D"/>
    <w:rsid w:val="003373EC"/>
    <w:rsid w:val="00342FF4"/>
    <w:rsid w:val="00345DA8"/>
    <w:rsid w:val="00346148"/>
    <w:rsid w:val="003669EA"/>
    <w:rsid w:val="003678F6"/>
    <w:rsid w:val="003706CC"/>
    <w:rsid w:val="00377710"/>
    <w:rsid w:val="00395639"/>
    <w:rsid w:val="003A2D8E"/>
    <w:rsid w:val="003A7CE6"/>
    <w:rsid w:val="003C20E4"/>
    <w:rsid w:val="003D6342"/>
    <w:rsid w:val="003E6F90"/>
    <w:rsid w:val="003F5D0F"/>
    <w:rsid w:val="00414101"/>
    <w:rsid w:val="00414629"/>
    <w:rsid w:val="004234F0"/>
    <w:rsid w:val="004316B1"/>
    <w:rsid w:val="00433DDB"/>
    <w:rsid w:val="00437619"/>
    <w:rsid w:val="00460F77"/>
    <w:rsid w:val="00465A1E"/>
    <w:rsid w:val="004A1C35"/>
    <w:rsid w:val="004A2A63"/>
    <w:rsid w:val="004A3BF6"/>
    <w:rsid w:val="004B210C"/>
    <w:rsid w:val="004D3A8F"/>
    <w:rsid w:val="004D405F"/>
    <w:rsid w:val="004E41DB"/>
    <w:rsid w:val="004E4F4F"/>
    <w:rsid w:val="004E6789"/>
    <w:rsid w:val="004F61E3"/>
    <w:rsid w:val="004F7E17"/>
    <w:rsid w:val="00502E10"/>
    <w:rsid w:val="00505E53"/>
    <w:rsid w:val="0051015C"/>
    <w:rsid w:val="0051048E"/>
    <w:rsid w:val="00516CF1"/>
    <w:rsid w:val="005216FE"/>
    <w:rsid w:val="0052224C"/>
    <w:rsid w:val="00522678"/>
    <w:rsid w:val="00531AE9"/>
    <w:rsid w:val="00541881"/>
    <w:rsid w:val="00550A66"/>
    <w:rsid w:val="00560E78"/>
    <w:rsid w:val="0056375F"/>
    <w:rsid w:val="00565F54"/>
    <w:rsid w:val="00567EC7"/>
    <w:rsid w:val="00570013"/>
    <w:rsid w:val="0057389B"/>
    <w:rsid w:val="0057694D"/>
    <w:rsid w:val="005801A2"/>
    <w:rsid w:val="005952A5"/>
    <w:rsid w:val="00597DDE"/>
    <w:rsid w:val="005A33A1"/>
    <w:rsid w:val="005B217D"/>
    <w:rsid w:val="005C385F"/>
    <w:rsid w:val="005D2C87"/>
    <w:rsid w:val="005D5992"/>
    <w:rsid w:val="005E1AC6"/>
    <w:rsid w:val="005F6F1B"/>
    <w:rsid w:val="006024FD"/>
    <w:rsid w:val="00603A45"/>
    <w:rsid w:val="006169C2"/>
    <w:rsid w:val="00624B33"/>
    <w:rsid w:val="0063041A"/>
    <w:rsid w:val="00630AA2"/>
    <w:rsid w:val="00643012"/>
    <w:rsid w:val="00646707"/>
    <w:rsid w:val="00657F7E"/>
    <w:rsid w:val="00662E58"/>
    <w:rsid w:val="00664DCF"/>
    <w:rsid w:val="00680FB6"/>
    <w:rsid w:val="006A4EE1"/>
    <w:rsid w:val="006C5D39"/>
    <w:rsid w:val="006D6D9B"/>
    <w:rsid w:val="006E2810"/>
    <w:rsid w:val="006E5417"/>
    <w:rsid w:val="007023DE"/>
    <w:rsid w:val="00712F60"/>
    <w:rsid w:val="0071759D"/>
    <w:rsid w:val="00720E3B"/>
    <w:rsid w:val="0074393F"/>
    <w:rsid w:val="00745F6B"/>
    <w:rsid w:val="0075585E"/>
    <w:rsid w:val="00770571"/>
    <w:rsid w:val="00772F20"/>
    <w:rsid w:val="007768FF"/>
    <w:rsid w:val="007824D3"/>
    <w:rsid w:val="00796EE3"/>
    <w:rsid w:val="007970FE"/>
    <w:rsid w:val="007A4C64"/>
    <w:rsid w:val="007A5C75"/>
    <w:rsid w:val="007A7D29"/>
    <w:rsid w:val="007B4AB8"/>
    <w:rsid w:val="007D1181"/>
    <w:rsid w:val="007E01A3"/>
    <w:rsid w:val="007E24C3"/>
    <w:rsid w:val="007E2FDA"/>
    <w:rsid w:val="007F1F8B"/>
    <w:rsid w:val="007F67A1"/>
    <w:rsid w:val="008041E6"/>
    <w:rsid w:val="00805179"/>
    <w:rsid w:val="00811C05"/>
    <w:rsid w:val="00816581"/>
    <w:rsid w:val="008206C8"/>
    <w:rsid w:val="00855304"/>
    <w:rsid w:val="0085750C"/>
    <w:rsid w:val="0086387C"/>
    <w:rsid w:val="00874A6C"/>
    <w:rsid w:val="00876C65"/>
    <w:rsid w:val="00885D7C"/>
    <w:rsid w:val="008A4B4C"/>
    <w:rsid w:val="008C0336"/>
    <w:rsid w:val="008C239F"/>
    <w:rsid w:val="008E2E1E"/>
    <w:rsid w:val="008E480C"/>
    <w:rsid w:val="0090022C"/>
    <w:rsid w:val="00907757"/>
    <w:rsid w:val="00920BF9"/>
    <w:rsid w:val="009212B0"/>
    <w:rsid w:val="00921FA1"/>
    <w:rsid w:val="009234A5"/>
    <w:rsid w:val="00933453"/>
    <w:rsid w:val="009336F7"/>
    <w:rsid w:val="00936350"/>
    <w:rsid w:val="0093636C"/>
    <w:rsid w:val="009374A7"/>
    <w:rsid w:val="00944CED"/>
    <w:rsid w:val="00954214"/>
    <w:rsid w:val="00955F6D"/>
    <w:rsid w:val="0098551D"/>
    <w:rsid w:val="0099518F"/>
    <w:rsid w:val="009A523D"/>
    <w:rsid w:val="009B02A1"/>
    <w:rsid w:val="009D01C8"/>
    <w:rsid w:val="009E03A9"/>
    <w:rsid w:val="009F3054"/>
    <w:rsid w:val="009F496B"/>
    <w:rsid w:val="00A00CBD"/>
    <w:rsid w:val="00A01439"/>
    <w:rsid w:val="00A02E61"/>
    <w:rsid w:val="00A05CFF"/>
    <w:rsid w:val="00A13048"/>
    <w:rsid w:val="00A20D0C"/>
    <w:rsid w:val="00A23284"/>
    <w:rsid w:val="00A46843"/>
    <w:rsid w:val="00A56B97"/>
    <w:rsid w:val="00A6093D"/>
    <w:rsid w:val="00A721F7"/>
    <w:rsid w:val="00A73C26"/>
    <w:rsid w:val="00A767DC"/>
    <w:rsid w:val="00A76A6D"/>
    <w:rsid w:val="00A83253"/>
    <w:rsid w:val="00AA0384"/>
    <w:rsid w:val="00AA1C53"/>
    <w:rsid w:val="00AA615A"/>
    <w:rsid w:val="00AA643B"/>
    <w:rsid w:val="00AA6E84"/>
    <w:rsid w:val="00AB1900"/>
    <w:rsid w:val="00AB3B8B"/>
    <w:rsid w:val="00AD05A8"/>
    <w:rsid w:val="00AD0895"/>
    <w:rsid w:val="00AE0A98"/>
    <w:rsid w:val="00AE341B"/>
    <w:rsid w:val="00B07CA7"/>
    <w:rsid w:val="00B1279A"/>
    <w:rsid w:val="00B4194A"/>
    <w:rsid w:val="00B439E4"/>
    <w:rsid w:val="00B5185C"/>
    <w:rsid w:val="00B5222E"/>
    <w:rsid w:val="00B53179"/>
    <w:rsid w:val="00B600CD"/>
    <w:rsid w:val="00B61C96"/>
    <w:rsid w:val="00B73A2A"/>
    <w:rsid w:val="00B82260"/>
    <w:rsid w:val="00B94B06"/>
    <w:rsid w:val="00B94C28"/>
    <w:rsid w:val="00B96CD1"/>
    <w:rsid w:val="00BC10BA"/>
    <w:rsid w:val="00BC5AFD"/>
    <w:rsid w:val="00BC61E3"/>
    <w:rsid w:val="00BE77F5"/>
    <w:rsid w:val="00C04F43"/>
    <w:rsid w:val="00C0609D"/>
    <w:rsid w:val="00C07FBF"/>
    <w:rsid w:val="00C115AB"/>
    <w:rsid w:val="00C216E8"/>
    <w:rsid w:val="00C26CCB"/>
    <w:rsid w:val="00C30249"/>
    <w:rsid w:val="00C3723B"/>
    <w:rsid w:val="00C42466"/>
    <w:rsid w:val="00C606C9"/>
    <w:rsid w:val="00C62B9F"/>
    <w:rsid w:val="00C630AC"/>
    <w:rsid w:val="00C80288"/>
    <w:rsid w:val="00C84003"/>
    <w:rsid w:val="00C86609"/>
    <w:rsid w:val="00C87379"/>
    <w:rsid w:val="00C87CD4"/>
    <w:rsid w:val="00C90650"/>
    <w:rsid w:val="00C94872"/>
    <w:rsid w:val="00C97D78"/>
    <w:rsid w:val="00CA1262"/>
    <w:rsid w:val="00CC2AAE"/>
    <w:rsid w:val="00CC5A42"/>
    <w:rsid w:val="00CD0EAB"/>
    <w:rsid w:val="00CE41CB"/>
    <w:rsid w:val="00CE5E02"/>
    <w:rsid w:val="00CF34DB"/>
    <w:rsid w:val="00CF558F"/>
    <w:rsid w:val="00CF68B6"/>
    <w:rsid w:val="00D010C0"/>
    <w:rsid w:val="00D073E2"/>
    <w:rsid w:val="00D426BE"/>
    <w:rsid w:val="00D446EC"/>
    <w:rsid w:val="00D5072E"/>
    <w:rsid w:val="00D51BF0"/>
    <w:rsid w:val="00D54305"/>
    <w:rsid w:val="00D55942"/>
    <w:rsid w:val="00D772DE"/>
    <w:rsid w:val="00D807BF"/>
    <w:rsid w:val="00D82FCC"/>
    <w:rsid w:val="00D95744"/>
    <w:rsid w:val="00DA17FC"/>
    <w:rsid w:val="00DA2941"/>
    <w:rsid w:val="00DA7887"/>
    <w:rsid w:val="00DB2C26"/>
    <w:rsid w:val="00DB7822"/>
    <w:rsid w:val="00DC5F9D"/>
    <w:rsid w:val="00DD02F4"/>
    <w:rsid w:val="00DD5822"/>
    <w:rsid w:val="00DE0765"/>
    <w:rsid w:val="00DE68EE"/>
    <w:rsid w:val="00DE6B43"/>
    <w:rsid w:val="00DF0770"/>
    <w:rsid w:val="00DF46A4"/>
    <w:rsid w:val="00DF7242"/>
    <w:rsid w:val="00E11923"/>
    <w:rsid w:val="00E262D4"/>
    <w:rsid w:val="00E30DD4"/>
    <w:rsid w:val="00E33E53"/>
    <w:rsid w:val="00E348E0"/>
    <w:rsid w:val="00E36250"/>
    <w:rsid w:val="00E474A0"/>
    <w:rsid w:val="00E50483"/>
    <w:rsid w:val="00E54511"/>
    <w:rsid w:val="00E54C5B"/>
    <w:rsid w:val="00E61DAC"/>
    <w:rsid w:val="00E72B80"/>
    <w:rsid w:val="00E75FE3"/>
    <w:rsid w:val="00E86C4C"/>
    <w:rsid w:val="00E8712B"/>
    <w:rsid w:val="00E907A3"/>
    <w:rsid w:val="00E97250"/>
    <w:rsid w:val="00EA5AE0"/>
    <w:rsid w:val="00EB45F4"/>
    <w:rsid w:val="00EB5CB9"/>
    <w:rsid w:val="00EB7AB1"/>
    <w:rsid w:val="00ED0D21"/>
    <w:rsid w:val="00EE24D7"/>
    <w:rsid w:val="00EE7CD8"/>
    <w:rsid w:val="00EF48CC"/>
    <w:rsid w:val="00F00801"/>
    <w:rsid w:val="00F06D85"/>
    <w:rsid w:val="00F07C58"/>
    <w:rsid w:val="00F20F32"/>
    <w:rsid w:val="00F452AD"/>
    <w:rsid w:val="00F608C1"/>
    <w:rsid w:val="00F66084"/>
    <w:rsid w:val="00F73032"/>
    <w:rsid w:val="00F74D0A"/>
    <w:rsid w:val="00F848FC"/>
    <w:rsid w:val="00F9282A"/>
    <w:rsid w:val="00F96BAD"/>
    <w:rsid w:val="00FA139D"/>
    <w:rsid w:val="00FB0E84"/>
    <w:rsid w:val="00FC241C"/>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4D2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71"/>
    <w:lsdException w:name="Colorful List" w:uiPriority="72"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SPIEreferencelisting">
    <w:name w:val="SPIE reference listing"/>
    <w:basedOn w:val="Normal"/>
    <w:rsid w:val="000A73C3"/>
    <w:pPr>
      <w:numPr>
        <w:numId w:val="12"/>
      </w:numPr>
      <w:tabs>
        <w:tab w:val="clear" w:pos="720"/>
        <w:tab w:val="clear" w:pos="1080"/>
        <w:tab w:val="clear" w:pos="1440"/>
      </w:tabs>
      <w:overflowPunct/>
      <w:autoSpaceDE/>
      <w:autoSpaceDN/>
      <w:adjustRightInd/>
      <w:spacing w:before="0"/>
      <w:textAlignment w:val="auto"/>
    </w:pPr>
    <w:rPr>
      <w:rFonts w:eastAsia="Batang"/>
      <w:sz w:val="24"/>
      <w:szCs w:val="24"/>
    </w:rPr>
  </w:style>
  <w:style w:type="character" w:styleId="CommentReference">
    <w:name w:val="annotation reference"/>
    <w:rsid w:val="00DC5F9D"/>
    <w:rPr>
      <w:sz w:val="16"/>
      <w:szCs w:val="16"/>
    </w:rPr>
  </w:style>
  <w:style w:type="paragraph" w:styleId="CommentText">
    <w:name w:val="annotation text"/>
    <w:basedOn w:val="Normal"/>
    <w:link w:val="CommentTextChar"/>
    <w:rsid w:val="00DC5F9D"/>
    <w:rPr>
      <w:sz w:val="20"/>
    </w:rPr>
  </w:style>
  <w:style w:type="character" w:customStyle="1" w:styleId="CommentTextChar">
    <w:name w:val="Comment Text Char"/>
    <w:link w:val="CommentText"/>
    <w:rsid w:val="00DC5F9D"/>
    <w:rPr>
      <w:lang w:val="en-US" w:eastAsia="en-US"/>
    </w:rPr>
  </w:style>
  <w:style w:type="paragraph" w:styleId="CommentSubject">
    <w:name w:val="annotation subject"/>
    <w:basedOn w:val="CommentText"/>
    <w:next w:val="CommentText"/>
    <w:link w:val="CommentSubjectChar"/>
    <w:rsid w:val="00DC5F9D"/>
    <w:rPr>
      <w:b/>
      <w:bCs/>
    </w:rPr>
  </w:style>
  <w:style w:type="character" w:customStyle="1" w:styleId="CommentSubjectChar">
    <w:name w:val="Comment Subject Char"/>
    <w:link w:val="CommentSubject"/>
    <w:rsid w:val="00DC5F9D"/>
    <w:rPr>
      <w:b/>
      <w:bCs/>
      <w:lang w:val="en-US" w:eastAsia="en-US"/>
    </w:rPr>
  </w:style>
  <w:style w:type="paragraph" w:styleId="Caption">
    <w:name w:val="caption"/>
    <w:basedOn w:val="Normal"/>
    <w:next w:val="Normal"/>
    <w:unhideWhenUsed/>
    <w:qFormat/>
    <w:rsid w:val="00A00CBD"/>
    <w:rPr>
      <w:rFonts w:eastAsia="MS Mincho"/>
      <w:b/>
      <w:bCs/>
      <w:sz w:val="21"/>
      <w:szCs w:val="21"/>
    </w:rPr>
  </w:style>
  <w:style w:type="table" w:styleId="TableGrid">
    <w:name w:val="Table Grid"/>
    <w:basedOn w:val="TableNormal"/>
    <w:rsid w:val="00A00CBD"/>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00CBD"/>
    <w:pPr>
      <w:tabs>
        <w:tab w:val="clear" w:pos="360"/>
        <w:tab w:val="clear" w:pos="720"/>
        <w:tab w:val="clear" w:pos="1080"/>
        <w:tab w:val="clear" w:pos="1440"/>
      </w:tabs>
      <w:overflowPunct/>
      <w:autoSpaceDE/>
      <w:autoSpaceDN/>
      <w:adjustRightInd/>
      <w:spacing w:before="0"/>
      <w:textAlignment w:val="auto"/>
    </w:pPr>
    <w:rPr>
      <w:rFonts w:eastAsia="MS Mincho"/>
      <w:sz w:val="20"/>
      <w:lang w:val="x-none" w:eastAsia="x-none"/>
    </w:rPr>
  </w:style>
  <w:style w:type="character" w:customStyle="1" w:styleId="FootnoteTextChar">
    <w:name w:val="Footnote Text Char"/>
    <w:link w:val="FootnoteText"/>
    <w:rsid w:val="00A00CBD"/>
    <w:rPr>
      <w:rFonts w:eastAsia="MS Mincho"/>
      <w:lang w:val="x-none" w:eastAsia="x-none"/>
    </w:rPr>
  </w:style>
  <w:style w:type="character" w:styleId="FootnoteReference">
    <w:name w:val="footnote reference"/>
    <w:rsid w:val="00A00CBD"/>
    <w:rPr>
      <w:rFonts w:ascii="Times New Roman" w:hAnsi="Times New Roman"/>
      <w:vertAlign w:val="superscript"/>
    </w:rPr>
  </w:style>
  <w:style w:type="paragraph" w:customStyle="1" w:styleId="ListParagraph2">
    <w:name w:val="List Paragraph2"/>
    <w:basedOn w:val="Normal"/>
    <w:rsid w:val="00A00CBD"/>
    <w:pPr>
      <w:tabs>
        <w:tab w:val="clear" w:pos="360"/>
        <w:tab w:val="clear" w:pos="720"/>
        <w:tab w:val="clear" w:pos="1080"/>
        <w:tab w:val="clear" w:pos="1440"/>
      </w:tabs>
      <w:overflowPunct/>
      <w:autoSpaceDE/>
      <w:autoSpaceDN/>
      <w:adjustRightInd/>
      <w:spacing w:before="0"/>
      <w:ind w:left="720"/>
      <w:textAlignment w:val="auto"/>
    </w:pPr>
    <w:rPr>
      <w:rFonts w:eastAsia="MS Mincho"/>
      <w:sz w:val="24"/>
      <w:szCs w:val="24"/>
    </w:rPr>
  </w:style>
  <w:style w:type="paragraph" w:customStyle="1" w:styleId="Titolo2">
    <w:name w:val="Titolo2"/>
    <w:basedOn w:val="Normal"/>
    <w:rsid w:val="00A00CBD"/>
    <w:pPr>
      <w:tabs>
        <w:tab w:val="clear" w:pos="360"/>
        <w:tab w:val="clear" w:pos="720"/>
        <w:tab w:val="clear" w:pos="1080"/>
        <w:tab w:val="clear" w:pos="1440"/>
      </w:tabs>
      <w:overflowPunct/>
      <w:autoSpaceDE/>
      <w:autoSpaceDN/>
      <w:adjustRightInd/>
      <w:spacing w:before="120"/>
      <w:textAlignment w:val="auto"/>
    </w:pPr>
    <w:rPr>
      <w:rFonts w:ascii="Arial" w:eastAsia="Batang" w:hAnsi="Arial" w:cs="Arial"/>
      <w:b/>
      <w:sz w:val="24"/>
      <w:szCs w:val="24"/>
      <w:lang w:val="en-GB" w:eastAsia="ko-KR"/>
    </w:rPr>
  </w:style>
  <w:style w:type="paragraph" w:customStyle="1" w:styleId="Bibliography1">
    <w:name w:val="Bibliography1"/>
    <w:basedOn w:val="Normal"/>
    <w:rsid w:val="00A00CBD"/>
    <w:pPr>
      <w:numPr>
        <w:numId w:val="32"/>
      </w:numPr>
      <w:tabs>
        <w:tab w:val="clear" w:pos="360"/>
        <w:tab w:val="clear" w:pos="1080"/>
        <w:tab w:val="clear" w:pos="1440"/>
        <w:tab w:val="left" w:pos="660"/>
      </w:tabs>
      <w:overflowPunct/>
      <w:autoSpaceDE/>
      <w:autoSpaceDN/>
      <w:adjustRightInd/>
      <w:spacing w:before="0" w:after="240"/>
      <w:jc w:val="both"/>
      <w:textAlignment w:val="auto"/>
    </w:pPr>
    <w:rPr>
      <w:rFonts w:eastAsia="PMingLiU"/>
      <w:noProof/>
      <w:sz w:val="24"/>
      <w:lang w:eastAsia="de-DE"/>
    </w:rPr>
  </w:style>
  <w:style w:type="paragraph" w:styleId="Revision">
    <w:name w:val="Revision"/>
    <w:hidden/>
    <w:uiPriority w:val="71"/>
    <w:rsid w:val="00A00CBD"/>
    <w:rPr>
      <w:rFonts w:eastAsia="MS Mincho"/>
      <w:sz w:val="22"/>
      <w:lang w:val="en-US" w:eastAsia="en-US"/>
    </w:rPr>
  </w:style>
  <w:style w:type="paragraph" w:styleId="ListParagraph">
    <w:name w:val="List Paragraph"/>
    <w:basedOn w:val="Normal"/>
    <w:uiPriority w:val="72"/>
    <w:qFormat/>
    <w:rsid w:val="00A00CBD"/>
    <w:pPr>
      <w:ind w:left="720"/>
      <w:contextualSpacing/>
    </w:pPr>
    <w:rPr>
      <w:rFonts w:eastAsia="MS Mincho"/>
    </w:rPr>
  </w:style>
  <w:style w:type="paragraph" w:styleId="Title">
    <w:name w:val="Title"/>
    <w:basedOn w:val="Normal"/>
    <w:next w:val="Normal"/>
    <w:link w:val="TitleChar"/>
    <w:qFormat/>
    <w:rsid w:val="00A00CBD"/>
    <w:pPr>
      <w:pBdr>
        <w:bottom w:val="single" w:sz="8" w:space="4" w:color="4F81BD"/>
      </w:pBdr>
      <w:spacing w:before="0" w:after="300"/>
      <w:contextualSpacing/>
    </w:pPr>
    <w:rPr>
      <w:rFonts w:ascii="Calibri" w:eastAsia="MS Gothic" w:hAnsi="Calibri"/>
      <w:color w:val="17365D"/>
      <w:spacing w:val="5"/>
      <w:kern w:val="28"/>
      <w:sz w:val="52"/>
      <w:szCs w:val="52"/>
    </w:rPr>
  </w:style>
  <w:style w:type="character" w:customStyle="1" w:styleId="TitleChar">
    <w:name w:val="Title Char"/>
    <w:link w:val="Title"/>
    <w:rsid w:val="00A00CBD"/>
    <w:rPr>
      <w:rFonts w:ascii="Calibri" w:eastAsia="MS Gothic" w:hAnsi="Calibri"/>
      <w:color w:val="17365D"/>
      <w:spacing w:val="5"/>
      <w:kern w:val="28"/>
      <w:sz w:val="52"/>
      <w:szCs w:val="52"/>
      <w:lang w:val="en-US" w:eastAsia="en-US"/>
    </w:rPr>
  </w:style>
  <w:style w:type="paragraph" w:customStyle="1" w:styleId="RefText">
    <w:name w:val="Ref_Text"/>
    <w:basedOn w:val="Normal"/>
    <w:rsid w:val="00A00CBD"/>
    <w:pPr>
      <w:tabs>
        <w:tab w:val="clear" w:pos="360"/>
        <w:tab w:val="clear" w:pos="720"/>
        <w:tab w:val="clear" w:pos="1080"/>
        <w:tab w:val="clear" w:pos="1440"/>
        <w:tab w:val="left" w:pos="794"/>
        <w:tab w:val="left" w:pos="1191"/>
        <w:tab w:val="left" w:pos="1588"/>
        <w:tab w:val="left" w:pos="1985"/>
      </w:tabs>
      <w:spacing w:before="120"/>
      <w:ind w:left="794" w:hanging="794"/>
      <w:jc w:val="both"/>
    </w:pPr>
    <w:rPr>
      <w:sz w:val="24"/>
      <w:lang w:val="en-GB" w:eastAsia="it-IT"/>
    </w:rPr>
  </w:style>
  <w:style w:type="paragraph" w:styleId="BodyText">
    <w:name w:val="Body Text"/>
    <w:basedOn w:val="Normal"/>
    <w:link w:val="BodyTextChar"/>
    <w:rsid w:val="00460F77"/>
    <w:pPr>
      <w:spacing w:after="120"/>
    </w:pPr>
  </w:style>
  <w:style w:type="character" w:customStyle="1" w:styleId="BodyTextChar">
    <w:name w:val="Body Text Char"/>
    <w:link w:val="BodyText"/>
    <w:rsid w:val="00460F77"/>
    <w:rPr>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71"/>
    <w:lsdException w:name="Colorful List" w:uiPriority="72"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SPIEreferencelisting">
    <w:name w:val="SPIE reference listing"/>
    <w:basedOn w:val="Normal"/>
    <w:rsid w:val="000A73C3"/>
    <w:pPr>
      <w:numPr>
        <w:numId w:val="12"/>
      </w:numPr>
      <w:tabs>
        <w:tab w:val="clear" w:pos="720"/>
        <w:tab w:val="clear" w:pos="1080"/>
        <w:tab w:val="clear" w:pos="1440"/>
      </w:tabs>
      <w:overflowPunct/>
      <w:autoSpaceDE/>
      <w:autoSpaceDN/>
      <w:adjustRightInd/>
      <w:spacing w:before="0"/>
      <w:textAlignment w:val="auto"/>
    </w:pPr>
    <w:rPr>
      <w:rFonts w:eastAsia="Batang"/>
      <w:sz w:val="24"/>
      <w:szCs w:val="24"/>
    </w:rPr>
  </w:style>
  <w:style w:type="character" w:styleId="CommentReference">
    <w:name w:val="annotation reference"/>
    <w:rsid w:val="00DC5F9D"/>
    <w:rPr>
      <w:sz w:val="16"/>
      <w:szCs w:val="16"/>
    </w:rPr>
  </w:style>
  <w:style w:type="paragraph" w:styleId="CommentText">
    <w:name w:val="annotation text"/>
    <w:basedOn w:val="Normal"/>
    <w:link w:val="CommentTextChar"/>
    <w:rsid w:val="00DC5F9D"/>
    <w:rPr>
      <w:sz w:val="20"/>
    </w:rPr>
  </w:style>
  <w:style w:type="character" w:customStyle="1" w:styleId="CommentTextChar">
    <w:name w:val="Comment Text Char"/>
    <w:link w:val="CommentText"/>
    <w:rsid w:val="00DC5F9D"/>
    <w:rPr>
      <w:lang w:val="en-US" w:eastAsia="en-US"/>
    </w:rPr>
  </w:style>
  <w:style w:type="paragraph" w:styleId="CommentSubject">
    <w:name w:val="annotation subject"/>
    <w:basedOn w:val="CommentText"/>
    <w:next w:val="CommentText"/>
    <w:link w:val="CommentSubjectChar"/>
    <w:rsid w:val="00DC5F9D"/>
    <w:rPr>
      <w:b/>
      <w:bCs/>
    </w:rPr>
  </w:style>
  <w:style w:type="character" w:customStyle="1" w:styleId="CommentSubjectChar">
    <w:name w:val="Comment Subject Char"/>
    <w:link w:val="CommentSubject"/>
    <w:rsid w:val="00DC5F9D"/>
    <w:rPr>
      <w:b/>
      <w:bCs/>
      <w:lang w:val="en-US" w:eastAsia="en-US"/>
    </w:rPr>
  </w:style>
  <w:style w:type="paragraph" w:styleId="Caption">
    <w:name w:val="caption"/>
    <w:basedOn w:val="Normal"/>
    <w:next w:val="Normal"/>
    <w:unhideWhenUsed/>
    <w:qFormat/>
    <w:rsid w:val="00A00CBD"/>
    <w:rPr>
      <w:rFonts w:eastAsia="MS Mincho"/>
      <w:b/>
      <w:bCs/>
      <w:sz w:val="21"/>
      <w:szCs w:val="21"/>
    </w:rPr>
  </w:style>
  <w:style w:type="table" w:styleId="TableGrid">
    <w:name w:val="Table Grid"/>
    <w:basedOn w:val="TableNormal"/>
    <w:rsid w:val="00A00CBD"/>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00CBD"/>
    <w:pPr>
      <w:tabs>
        <w:tab w:val="clear" w:pos="360"/>
        <w:tab w:val="clear" w:pos="720"/>
        <w:tab w:val="clear" w:pos="1080"/>
        <w:tab w:val="clear" w:pos="1440"/>
      </w:tabs>
      <w:overflowPunct/>
      <w:autoSpaceDE/>
      <w:autoSpaceDN/>
      <w:adjustRightInd/>
      <w:spacing w:before="0"/>
      <w:textAlignment w:val="auto"/>
    </w:pPr>
    <w:rPr>
      <w:rFonts w:eastAsia="MS Mincho"/>
      <w:sz w:val="20"/>
      <w:lang w:val="x-none" w:eastAsia="x-none"/>
    </w:rPr>
  </w:style>
  <w:style w:type="character" w:customStyle="1" w:styleId="FootnoteTextChar">
    <w:name w:val="Footnote Text Char"/>
    <w:link w:val="FootnoteText"/>
    <w:rsid w:val="00A00CBD"/>
    <w:rPr>
      <w:rFonts w:eastAsia="MS Mincho"/>
      <w:lang w:val="x-none" w:eastAsia="x-none"/>
    </w:rPr>
  </w:style>
  <w:style w:type="character" w:styleId="FootnoteReference">
    <w:name w:val="footnote reference"/>
    <w:rsid w:val="00A00CBD"/>
    <w:rPr>
      <w:rFonts w:ascii="Times New Roman" w:hAnsi="Times New Roman"/>
      <w:vertAlign w:val="superscript"/>
    </w:rPr>
  </w:style>
  <w:style w:type="paragraph" w:customStyle="1" w:styleId="ListParagraph2">
    <w:name w:val="List Paragraph2"/>
    <w:basedOn w:val="Normal"/>
    <w:rsid w:val="00A00CBD"/>
    <w:pPr>
      <w:tabs>
        <w:tab w:val="clear" w:pos="360"/>
        <w:tab w:val="clear" w:pos="720"/>
        <w:tab w:val="clear" w:pos="1080"/>
        <w:tab w:val="clear" w:pos="1440"/>
      </w:tabs>
      <w:overflowPunct/>
      <w:autoSpaceDE/>
      <w:autoSpaceDN/>
      <w:adjustRightInd/>
      <w:spacing w:before="0"/>
      <w:ind w:left="720"/>
      <w:textAlignment w:val="auto"/>
    </w:pPr>
    <w:rPr>
      <w:rFonts w:eastAsia="MS Mincho"/>
      <w:sz w:val="24"/>
      <w:szCs w:val="24"/>
    </w:rPr>
  </w:style>
  <w:style w:type="paragraph" w:customStyle="1" w:styleId="Titolo2">
    <w:name w:val="Titolo2"/>
    <w:basedOn w:val="Normal"/>
    <w:rsid w:val="00A00CBD"/>
    <w:pPr>
      <w:tabs>
        <w:tab w:val="clear" w:pos="360"/>
        <w:tab w:val="clear" w:pos="720"/>
        <w:tab w:val="clear" w:pos="1080"/>
        <w:tab w:val="clear" w:pos="1440"/>
      </w:tabs>
      <w:overflowPunct/>
      <w:autoSpaceDE/>
      <w:autoSpaceDN/>
      <w:adjustRightInd/>
      <w:spacing w:before="120"/>
      <w:textAlignment w:val="auto"/>
    </w:pPr>
    <w:rPr>
      <w:rFonts w:ascii="Arial" w:eastAsia="Batang" w:hAnsi="Arial" w:cs="Arial"/>
      <w:b/>
      <w:sz w:val="24"/>
      <w:szCs w:val="24"/>
      <w:lang w:val="en-GB" w:eastAsia="ko-KR"/>
    </w:rPr>
  </w:style>
  <w:style w:type="paragraph" w:customStyle="1" w:styleId="Bibliography1">
    <w:name w:val="Bibliography1"/>
    <w:basedOn w:val="Normal"/>
    <w:rsid w:val="00A00CBD"/>
    <w:pPr>
      <w:numPr>
        <w:numId w:val="32"/>
      </w:numPr>
      <w:tabs>
        <w:tab w:val="clear" w:pos="360"/>
        <w:tab w:val="clear" w:pos="1080"/>
        <w:tab w:val="clear" w:pos="1440"/>
        <w:tab w:val="left" w:pos="660"/>
      </w:tabs>
      <w:overflowPunct/>
      <w:autoSpaceDE/>
      <w:autoSpaceDN/>
      <w:adjustRightInd/>
      <w:spacing w:before="0" w:after="240"/>
      <w:jc w:val="both"/>
      <w:textAlignment w:val="auto"/>
    </w:pPr>
    <w:rPr>
      <w:rFonts w:eastAsia="PMingLiU"/>
      <w:noProof/>
      <w:sz w:val="24"/>
      <w:lang w:eastAsia="de-DE"/>
    </w:rPr>
  </w:style>
  <w:style w:type="paragraph" w:styleId="Revision">
    <w:name w:val="Revision"/>
    <w:hidden/>
    <w:uiPriority w:val="71"/>
    <w:rsid w:val="00A00CBD"/>
    <w:rPr>
      <w:rFonts w:eastAsia="MS Mincho"/>
      <w:sz w:val="22"/>
      <w:lang w:val="en-US" w:eastAsia="en-US"/>
    </w:rPr>
  </w:style>
  <w:style w:type="paragraph" w:styleId="ListParagraph">
    <w:name w:val="List Paragraph"/>
    <w:basedOn w:val="Normal"/>
    <w:uiPriority w:val="72"/>
    <w:qFormat/>
    <w:rsid w:val="00A00CBD"/>
    <w:pPr>
      <w:ind w:left="720"/>
      <w:contextualSpacing/>
    </w:pPr>
    <w:rPr>
      <w:rFonts w:eastAsia="MS Mincho"/>
    </w:rPr>
  </w:style>
  <w:style w:type="paragraph" w:styleId="Title">
    <w:name w:val="Title"/>
    <w:basedOn w:val="Normal"/>
    <w:next w:val="Normal"/>
    <w:link w:val="TitleChar"/>
    <w:qFormat/>
    <w:rsid w:val="00A00CBD"/>
    <w:pPr>
      <w:pBdr>
        <w:bottom w:val="single" w:sz="8" w:space="4" w:color="4F81BD"/>
      </w:pBdr>
      <w:spacing w:before="0" w:after="300"/>
      <w:contextualSpacing/>
    </w:pPr>
    <w:rPr>
      <w:rFonts w:ascii="Calibri" w:eastAsia="MS Gothic" w:hAnsi="Calibri"/>
      <w:color w:val="17365D"/>
      <w:spacing w:val="5"/>
      <w:kern w:val="28"/>
      <w:sz w:val="52"/>
      <w:szCs w:val="52"/>
    </w:rPr>
  </w:style>
  <w:style w:type="character" w:customStyle="1" w:styleId="TitleChar">
    <w:name w:val="Title Char"/>
    <w:link w:val="Title"/>
    <w:rsid w:val="00A00CBD"/>
    <w:rPr>
      <w:rFonts w:ascii="Calibri" w:eastAsia="MS Gothic" w:hAnsi="Calibri"/>
      <w:color w:val="17365D"/>
      <w:spacing w:val="5"/>
      <w:kern w:val="28"/>
      <w:sz w:val="52"/>
      <w:szCs w:val="52"/>
      <w:lang w:val="en-US" w:eastAsia="en-US"/>
    </w:rPr>
  </w:style>
  <w:style w:type="paragraph" w:customStyle="1" w:styleId="RefText">
    <w:name w:val="Ref_Text"/>
    <w:basedOn w:val="Normal"/>
    <w:rsid w:val="00A00CBD"/>
    <w:pPr>
      <w:tabs>
        <w:tab w:val="clear" w:pos="360"/>
        <w:tab w:val="clear" w:pos="720"/>
        <w:tab w:val="clear" w:pos="1080"/>
        <w:tab w:val="clear" w:pos="1440"/>
        <w:tab w:val="left" w:pos="794"/>
        <w:tab w:val="left" w:pos="1191"/>
        <w:tab w:val="left" w:pos="1588"/>
        <w:tab w:val="left" w:pos="1985"/>
      </w:tabs>
      <w:spacing w:before="120"/>
      <w:ind w:left="794" w:hanging="794"/>
      <w:jc w:val="both"/>
    </w:pPr>
    <w:rPr>
      <w:sz w:val="24"/>
      <w:lang w:val="en-GB" w:eastAsia="it-IT"/>
    </w:rPr>
  </w:style>
  <w:style w:type="paragraph" w:styleId="BodyText">
    <w:name w:val="Body Text"/>
    <w:basedOn w:val="Normal"/>
    <w:link w:val="BodyTextChar"/>
    <w:rsid w:val="00460F77"/>
    <w:pPr>
      <w:spacing w:after="120"/>
    </w:pPr>
  </w:style>
  <w:style w:type="character" w:customStyle="1" w:styleId="BodyTextChar">
    <w:name w:val="Body Text Char"/>
    <w:link w:val="BodyText"/>
    <w:rsid w:val="00460F77"/>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157979">
      <w:bodyDiv w:val="1"/>
      <w:marLeft w:val="0"/>
      <w:marRight w:val="0"/>
      <w:marTop w:val="0"/>
      <w:marBottom w:val="0"/>
      <w:divBdr>
        <w:top w:val="none" w:sz="0" w:space="0" w:color="auto"/>
        <w:left w:val="none" w:sz="0" w:space="0" w:color="auto"/>
        <w:bottom w:val="none" w:sz="0" w:space="0" w:color="auto"/>
        <w:right w:val="none" w:sz="0" w:space="0" w:color="auto"/>
      </w:divBdr>
    </w:div>
    <w:div w:id="131610740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2264</Words>
  <Characters>12906</Characters>
  <Application>Microsoft Office Word</Application>
  <DocSecurity>0</DocSecurity>
  <Lines>107</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15140</CharactersWithSpaces>
  <SharedDoc>false</SharedDoc>
  <HLinks>
    <vt:vector size="18" baseType="variant">
      <vt:variant>
        <vt:i4>4063245</vt:i4>
      </vt:variant>
      <vt:variant>
        <vt:i4>6</vt:i4>
      </vt:variant>
      <vt:variant>
        <vt:i4>0</vt:i4>
      </vt:variant>
      <vt:variant>
        <vt:i4>5</vt:i4>
      </vt:variant>
      <vt:variant>
        <vt:lpwstr>http://wg11.sc29.org/content/Explorations/HDR/CEs_Software_113/CE1/updatedCTCsPackage_20160127.zip</vt:lpwstr>
      </vt:variant>
      <vt:variant>
        <vt:lpwstr/>
      </vt:variant>
      <vt:variant>
        <vt:i4>4784161</vt:i4>
      </vt:variant>
      <vt:variant>
        <vt:i4>3</vt:i4>
      </vt:variant>
      <vt:variant>
        <vt:i4>0</vt:i4>
      </vt:variant>
      <vt:variant>
        <vt:i4>5</vt:i4>
      </vt:variant>
      <vt:variant>
        <vt:lpwstr>https://hevc.hhi.fraunhofer.de/svn/svn_HEVCSoftware/tags/HM-16.7</vt:lpwstr>
      </vt:variant>
      <vt:variant>
        <vt:lpwstr/>
      </vt:variant>
      <vt:variant>
        <vt:i4>3539000</vt:i4>
      </vt:variant>
      <vt:variant>
        <vt:i4>0</vt:i4>
      </vt:variant>
      <vt:variant>
        <vt:i4>0</vt:i4>
      </vt:variant>
      <vt:variant>
        <vt:i4>5</vt:i4>
      </vt:variant>
      <vt:variant>
        <vt:lpwstr>http://wg11.sc29.org/svn/repos/Explorations/XYZ/HDRTools/tags/0.10/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Rickard Sjöberg</cp:lastModifiedBy>
  <cp:revision>6</cp:revision>
  <cp:lastPrinted>1900-12-31T23:00:00Z</cp:lastPrinted>
  <dcterms:created xsi:type="dcterms:W3CDTF">2016-03-08T10:11:00Z</dcterms:created>
  <dcterms:modified xsi:type="dcterms:W3CDTF">2016-03-08T12:06:00Z</dcterms:modified>
</cp:coreProperties>
</file>