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heading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Descriptor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noProof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bCs/>
                <w:noProof/>
              </w:rPr>
            </w:pPr>
            <w:r w:rsidRPr="00A91810">
              <w:rPr>
                <w:rFonts w:ascii="Times New Roman" w:hAnsi="Times New Roman"/>
                <w:b/>
                <w:bCs/>
                <w:noProof/>
              </w:rPr>
              <w:tab/>
            </w:r>
            <w:r w:rsidRPr="00A91810">
              <w:rPr>
                <w:rFonts w:ascii="Times New Roman" w:hAnsi="Times New Roman"/>
                <w:bCs/>
                <w:noProof/>
              </w:rPr>
              <w:t>if( ChromaArrayType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A91810">
              <w:rPr>
                <w:rFonts w:ascii="Times New Roman" w:hAnsi="Times New Roman"/>
                <w:b/>
                <w:bCs/>
                <w:noProof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  <w:lang w:eastAsia="ko-KR"/>
              </w:rPr>
              <w:t>s</w:t>
            </w:r>
            <w:r>
              <w:rPr>
                <w:noProof/>
              </w:rPr>
              <w:t>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noProof/>
              </w:rPr>
              <w:t xml:space="preserve">for( i = 0; i  &lt;= 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A91810">
              <w:rPr>
                <w:rFonts w:ascii="Times New Roman" w:hAnsi="Times New Roman"/>
                <w:noProof/>
              </w:rPr>
              <w:t>num_ref_idx_l0_active_minus1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A91810">
              <w:rPr>
                <w:rFonts w:ascii="Times New Roman" w:hAnsi="Times New Roman"/>
                <w:noProof/>
              </w:rPr>
              <w:t>i++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5A01A5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A91810">
              <w:rPr>
                <w:rFonts w:ascii="Times New Roman" w:hAnsi="Times New Roman"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noProof/>
                <w:lang w:eastAsia="ko-KR"/>
              </w:rPr>
              <w:tab/>
              <w:t>if(</w:t>
            </w:r>
            <w:ins w:id="0" w:author="GISQUET Christophe" w:date="2016-02-08T11:44:00Z"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bookmarkStart w:id="1" w:name="_GoBack"/>
              <w:r w:rsidR="005A01A5" w:rsidRPr="001F4E76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pps_curr_pic_ref_enabled_flag</w:t>
              </w:r>
            </w:ins>
            <w:ins w:id="2" w:author="GISQUET Christophe" w:date="2016-01-14T11:46:00Z">
              <w:r w:rsidR="00396715" w:rsidRPr="001F4E76">
                <w:rPr>
                  <w:rFonts w:ascii="Times New Roman" w:hAnsi="Times New Roman"/>
                  <w:noProof/>
                  <w:highlight w:val="yellow"/>
                  <w:lang w:val="en-US" w:eastAsia="ko-KR"/>
                </w:rPr>
                <w:t xml:space="preserve"> &amp;&amp;</w:t>
              </w:r>
            </w:ins>
            <w:bookmarkEnd w:id="1"/>
            <w:ins w:id="3" w:author="GISQUET Christophe" w:date="2016-02-08T11:45:00Z">
              <w:r w:rsidR="005A01A5" w:rsidRPr="00A91810">
                <w:rPr>
                  <w:rFonts w:ascii="Times New Roman" w:hAnsi="Times New Roman"/>
                  <w:noProof/>
                  <w:lang w:val="en-US" w:eastAsia="ko-KR"/>
                </w:rPr>
                <w:br/>
              </w:r>
            </w:ins>
            <w:del w:id="4" w:author="GISQUET Christophe" w:date="2016-02-08T11:45:00Z">
              <w:r w:rsidRPr="00A91810" w:rsidDel="005A01A5">
                <w:rPr>
                  <w:rFonts w:ascii="Times New Roman" w:hAnsi="Times New Roman"/>
                  <w:noProof/>
                  <w:lang w:eastAsia="ko-KR"/>
                </w:rPr>
                <w:delText xml:space="preserve"> </w:delText>
              </w:r>
            </w:del>
            <w:ins w:id="5" w:author="GISQUET Christophe" w:date="2016-02-08T11:45:00Z"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r w:rsidRPr="00A91810">
              <w:rPr>
                <w:rFonts w:ascii="Times New Roman" w:hAnsi="Times New Roman"/>
                <w:noProof/>
                <w:lang w:eastAsia="ko-KR"/>
              </w:rPr>
              <w:t>PicOrderCnt( RefPicList0[</w:t>
            </w:r>
            <w:r w:rsidRPr="00A91810">
              <w:rPr>
                <w:rFonts w:ascii="Times New Roman" w:hAnsi="Times New Roman"/>
                <w:noProof/>
              </w:rPr>
              <w:t> </w:t>
            </w:r>
            <w:r w:rsidRPr="00A91810">
              <w:rPr>
                <w:rFonts w:ascii="Times New Roman" w:hAnsi="Times New Roman"/>
                <w:noProof/>
                <w:lang w:eastAsia="ko-KR"/>
              </w:rPr>
              <w:t>i</w:t>
            </w:r>
            <w:r w:rsidRPr="00A91810">
              <w:rPr>
                <w:rFonts w:ascii="Times New Roman" w:hAnsi="Times New Roman"/>
                <w:noProof/>
              </w:rPr>
              <w:t> </w:t>
            </w:r>
            <w:r w:rsidRPr="00A91810">
              <w:rPr>
                <w:rFonts w:ascii="Times New Roman" w:hAnsi="Times New Roman"/>
                <w:noProof/>
                <w:lang w:eastAsia="ko-KR"/>
              </w:rPr>
              <w:t>] ) != PicOrderCnt( CurrPic )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  <w:t>luma_weight_l0_flag</w:t>
            </w:r>
            <w:r w:rsidRPr="00A91810">
              <w:rPr>
                <w:rFonts w:ascii="Times New Roman" w:hAnsi="Times New Roman"/>
                <w:bCs/>
                <w:noProof/>
                <w:lang w:eastAsia="ja-JP"/>
              </w:rPr>
              <w:t>[ i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A91810">
              <w:rPr>
                <w:rFonts w:ascii="Times New Roman" w:hAnsi="Times New Roman"/>
                <w:noProof/>
                <w:lang w:eastAsia="ja-JP"/>
              </w:rPr>
              <w:tab/>
              <w:t xml:space="preserve">if( </w:t>
            </w:r>
            <w:r w:rsidRPr="00A91810">
              <w:rPr>
                <w:rFonts w:ascii="Times New Roman" w:hAnsi="Times New Roman"/>
                <w:bCs/>
                <w:noProof/>
              </w:rPr>
              <w:t>ChromaArrayType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A91810">
              <w:rPr>
                <w:rFonts w:ascii="Times New Roman" w:hAnsi="Times New Roman"/>
                <w:noProof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  <w:t xml:space="preserve">for( i = 0; i  &lt;= 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A91810">
              <w:rPr>
                <w:rFonts w:ascii="Times New Roman" w:hAnsi="Times New Roman"/>
                <w:noProof/>
              </w:rPr>
              <w:t>num_ref_idx_l0_active_minus1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A91810">
              <w:rPr>
                <w:rFonts w:ascii="Times New Roman" w:hAnsi="Times New Roman"/>
                <w:noProof/>
              </w:rPr>
              <w:t>i++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if(</w:t>
            </w:r>
            <w:ins w:id="6" w:author="GISQUET Christophe" w:date="2016-02-08T11:46:00Z"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ins w:id="7" w:author="GISQUET Christophe" w:date="2016-02-08T11:45:00Z">
              <w:r w:rsidR="005A01A5" w:rsidRPr="001F4E76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pps_curr_pic_ref_enabled_flag</w:t>
              </w:r>
              <w:r w:rsidR="005A01A5" w:rsidRPr="001F4E76">
                <w:rPr>
                  <w:rFonts w:ascii="Times New Roman" w:hAnsi="Times New Roman"/>
                  <w:noProof/>
                  <w:highlight w:val="yellow"/>
                  <w:lang w:val="en-US" w:eastAsia="ko-KR"/>
                </w:rPr>
                <w:t xml:space="preserve"> &amp;&amp;</w:t>
              </w:r>
              <w:r w:rsidR="005A01A5" w:rsidRPr="00A91810">
                <w:rPr>
                  <w:rFonts w:ascii="Times New Roman" w:hAnsi="Times New Roman"/>
                  <w:noProof/>
                  <w:lang w:val="en-US" w:eastAsia="ko-KR"/>
                </w:rPr>
                <w:br/>
              </w:r>
            </w:ins>
            <w:del w:id="8" w:author="GISQUET Christophe" w:date="2016-02-08T11:45:00Z">
              <w:r w:rsidRPr="00A91810" w:rsidDel="005A01A5">
                <w:rPr>
                  <w:rFonts w:ascii="Times New Roman" w:hAnsi="Times New Roman"/>
                  <w:bCs/>
                  <w:noProof/>
                  <w:lang w:val="en-US" w:eastAsia="ko-KR"/>
                </w:rPr>
                <w:delText xml:space="preserve"> </w:delText>
              </w:r>
            </w:del>
            <w:ins w:id="9" w:author="GISQUET Christophe" w:date="2016-02-08T11:46:00Z"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PicOrderCnt(RefPicList0[</w:t>
            </w:r>
            <w:r w:rsidRPr="00A91810">
              <w:rPr>
                <w:rFonts w:ascii="Times New Roman" w:hAnsi="Times New Roman"/>
                <w:bCs/>
                <w:noProof/>
                <w:lang w:eastAsia="ja-JP"/>
              </w:rPr>
              <w:t> i </w:t>
            </w:r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]) != PicOrderCnt( CurrPic )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>chroma_weight_l0_flag</w:t>
            </w:r>
            <w:r w:rsidRPr="00A91810">
              <w:rPr>
                <w:rFonts w:ascii="Times New Roman" w:hAnsi="Times New Roman"/>
                <w:bCs/>
                <w:noProof/>
              </w:rPr>
              <w:t>[</w:t>
            </w:r>
            <w:r w:rsidRPr="00A91810">
              <w:rPr>
                <w:rFonts w:ascii="Times New Roman" w:hAnsi="Times New Roman"/>
                <w:noProof/>
              </w:rPr>
              <w:t> i </w:t>
            </w:r>
            <w:r w:rsidRPr="00A91810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b/>
                <w:bCs/>
                <w:noProof/>
                <w:lang w:eastAsia="ko-KR"/>
              </w:rPr>
            </w:pPr>
            <w:r w:rsidRPr="00A91810">
              <w:rPr>
                <w:rFonts w:ascii="Times New Roman" w:hAnsi="Times New Roman"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noProof/>
              </w:rPr>
              <w:t xml:space="preserve">for( i = 0; i  &lt;= 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A91810">
              <w:rPr>
                <w:rFonts w:ascii="Times New Roman" w:hAnsi="Times New Roman"/>
                <w:noProof/>
              </w:rPr>
              <w:t>num_ref_idx_l0_active_minus1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A91810">
              <w:rPr>
                <w:rFonts w:ascii="Times New Roman" w:hAnsi="Times New Roman"/>
                <w:noProof/>
              </w:rPr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  <w:t>if( luma_weight_l0_flag[ i ]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A91810">
              <w:rPr>
                <w:rFonts w:ascii="Times New Roman" w:hAnsi="Times New Roman"/>
                <w:b/>
                <w:bCs/>
                <w:noProof/>
              </w:rPr>
              <w:t>luma_weight_l0</w:t>
            </w:r>
            <w:r w:rsidRPr="00A91810">
              <w:rPr>
                <w:rFonts w:ascii="Times New Roman" w:hAnsi="Times New Roman"/>
                <w:bCs/>
                <w:noProof/>
              </w:rPr>
              <w:t>[</w:t>
            </w:r>
            <w:r w:rsidRPr="00A91810">
              <w:rPr>
                <w:rFonts w:ascii="Times New Roman" w:hAnsi="Times New Roman"/>
                <w:noProof/>
              </w:rPr>
              <w:t> i </w:t>
            </w:r>
            <w:r w:rsidRPr="00A91810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</w:rPr>
              <w:t>luma_offset_l0</w:t>
            </w:r>
            <w:r w:rsidRPr="00A91810">
              <w:rPr>
                <w:rFonts w:ascii="Times New Roman" w:hAnsi="Times New Roman"/>
                <w:bCs/>
                <w:noProof/>
              </w:rPr>
              <w:t>[</w:t>
            </w:r>
            <w:r w:rsidRPr="00A91810">
              <w:rPr>
                <w:rFonts w:ascii="Times New Roman" w:hAnsi="Times New Roman"/>
                <w:noProof/>
              </w:rPr>
              <w:t> i </w:t>
            </w:r>
            <w:r w:rsidRPr="00A91810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  <w:t>if( chroma_weight_l0_flag[ i ]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A91810">
              <w:rPr>
                <w:rFonts w:ascii="Times New Roman" w:hAnsi="Times New Roman"/>
                <w:b/>
                <w:bCs/>
                <w:noProof/>
              </w:rPr>
              <w:t>chroma_weight_l0</w:t>
            </w:r>
            <w:r w:rsidRPr="00A91810">
              <w:rPr>
                <w:rFonts w:ascii="Times New Roman" w:hAnsi="Times New Roman"/>
                <w:bCs/>
                <w:noProof/>
              </w:rPr>
              <w:t>[</w:t>
            </w:r>
            <w:r w:rsidRPr="00A91810">
              <w:rPr>
                <w:rFonts w:ascii="Times New Roman" w:hAnsi="Times New Roman"/>
                <w:noProof/>
              </w:rPr>
              <w:t> i </w:t>
            </w:r>
            <w:r w:rsidRPr="00A91810">
              <w:rPr>
                <w:rFonts w:ascii="Times New Roman" w:hAnsi="Times New Roman"/>
                <w:bCs/>
                <w:noProof/>
              </w:rPr>
              <w:t>][</w:t>
            </w:r>
            <w:r w:rsidRPr="00A91810">
              <w:rPr>
                <w:rFonts w:ascii="Times New Roman" w:hAnsi="Times New Roman"/>
                <w:noProof/>
              </w:rPr>
              <w:t> j </w:t>
            </w:r>
            <w:r w:rsidRPr="00A91810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A91810">
              <w:rPr>
                <w:rFonts w:ascii="Times New Roman" w:hAnsi="Times New Roman"/>
                <w:b/>
                <w:bCs/>
                <w:noProof/>
              </w:rPr>
              <w:t>chroma_offset_l0</w:t>
            </w:r>
            <w:r w:rsidRPr="00A91810">
              <w:rPr>
                <w:rFonts w:ascii="Times New Roman" w:hAnsi="Times New Roman"/>
                <w:bCs/>
                <w:noProof/>
              </w:rPr>
              <w:t>[</w:t>
            </w:r>
            <w:r w:rsidRPr="00A91810">
              <w:rPr>
                <w:rFonts w:ascii="Times New Roman" w:hAnsi="Times New Roman"/>
                <w:noProof/>
              </w:rPr>
              <w:t> i </w:t>
            </w:r>
            <w:r w:rsidRPr="00A91810">
              <w:rPr>
                <w:rFonts w:ascii="Times New Roman" w:hAnsi="Times New Roman"/>
                <w:bCs/>
                <w:noProof/>
              </w:rPr>
              <w:t>][</w:t>
            </w:r>
            <w:r w:rsidRPr="00A91810">
              <w:rPr>
                <w:rFonts w:ascii="Times New Roman" w:hAnsi="Times New Roman"/>
                <w:noProof/>
              </w:rPr>
              <w:t> j </w:t>
            </w:r>
            <w:r w:rsidRPr="00A91810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91810">
              <w:rPr>
                <w:rFonts w:ascii="Times New Roman" w:hAnsi="Times New Roman"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91810">
              <w:rPr>
                <w:rFonts w:ascii="Times New Roman" w:hAnsi="Times New Roman"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noProof/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A91810">
              <w:rPr>
                <w:rFonts w:ascii="Times New Roman" w:hAnsi="Times New Roman"/>
                <w:noProof/>
                <w:lang w:eastAsia="ja-JP"/>
              </w:rPr>
              <w:tab/>
              <w:t>if( slice_type  = =  B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91810">
              <w:rPr>
                <w:rFonts w:ascii="Times New Roman" w:hAnsi="Times New Roman"/>
                <w:noProof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  <w:t xml:space="preserve">for( i = 0; i  &lt;= 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A91810">
              <w:rPr>
                <w:rFonts w:ascii="Times New Roman" w:hAnsi="Times New Roman"/>
                <w:noProof/>
              </w:rPr>
              <w:t>num_ref_idx_l1_active_minus1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A91810">
              <w:rPr>
                <w:rFonts w:ascii="Times New Roman" w:hAnsi="Times New Roman"/>
                <w:noProof/>
              </w:rPr>
              <w:t>i++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if(</w:t>
            </w:r>
            <w:ins w:id="10" w:author="GISQUET Christophe" w:date="2016-02-08T11:46:00Z"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ins w:id="11" w:author="GISQUET Christophe" w:date="2016-02-08T11:45:00Z">
              <w:r w:rsidR="005A01A5" w:rsidRPr="001F4E76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pps_curr_pic_ref_enabled_flag</w:t>
              </w:r>
              <w:r w:rsidR="005A01A5" w:rsidRPr="001F4E76">
                <w:rPr>
                  <w:rFonts w:ascii="Times New Roman" w:hAnsi="Times New Roman"/>
                  <w:noProof/>
                  <w:highlight w:val="yellow"/>
                  <w:lang w:val="en-US" w:eastAsia="ko-KR"/>
                </w:rPr>
                <w:t xml:space="preserve"> &amp;&amp;</w:t>
              </w:r>
              <w:r w:rsidR="005A01A5" w:rsidRPr="00A91810">
                <w:rPr>
                  <w:rFonts w:ascii="Times New Roman" w:hAnsi="Times New Roman"/>
                  <w:noProof/>
                  <w:lang w:val="en-US" w:eastAsia="ko-KR"/>
                </w:rPr>
                <w:br/>
              </w:r>
            </w:ins>
            <w:del w:id="12" w:author="GISQUET Christophe" w:date="2016-02-08T11:45:00Z">
              <w:r w:rsidRPr="00A91810" w:rsidDel="005A01A5">
                <w:rPr>
                  <w:rFonts w:ascii="Times New Roman" w:hAnsi="Times New Roman"/>
                  <w:bCs/>
                  <w:noProof/>
                  <w:lang w:val="en-US" w:eastAsia="ko-KR"/>
                </w:rPr>
                <w:delText xml:space="preserve"> </w:delText>
              </w:r>
            </w:del>
            <w:ins w:id="13" w:author="GISQUET Christophe" w:date="2016-02-08T11:46:00Z"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PicOrderCnt(RefPicList</w:t>
            </w:r>
            <w:r w:rsidR="00396715"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1</w:t>
            </w:r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[</w:t>
            </w:r>
            <w:r w:rsidRPr="00A91810">
              <w:rPr>
                <w:rFonts w:ascii="Times New Roman" w:hAnsi="Times New Roman"/>
                <w:bCs/>
                <w:noProof/>
                <w:lang w:eastAsia="ja-JP"/>
              </w:rPr>
              <w:t> i </w:t>
            </w:r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]) != PicOrderCnt( CurrPic )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  <w:t>luma_weight_l1_flag</w:t>
            </w:r>
            <w:r w:rsidRPr="00A91810">
              <w:rPr>
                <w:rFonts w:ascii="Times New Roman" w:hAnsi="Times New Roman"/>
                <w:bCs/>
                <w:noProof/>
                <w:lang w:eastAsia="ja-JP"/>
              </w:rPr>
              <w:t>[ i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b/>
                <w:bCs/>
                <w:noProof/>
                <w:lang w:eastAsia="ja-JP"/>
              </w:rPr>
            </w:pPr>
            <w:r w:rsidRPr="00A91810">
              <w:rPr>
                <w:rFonts w:ascii="Times New Roman" w:hAnsi="Times New Roman"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noProof/>
                <w:lang w:eastAsia="ja-JP"/>
              </w:rPr>
              <w:tab/>
              <w:t xml:space="preserve">if( </w:t>
            </w:r>
            <w:r w:rsidRPr="00A91810">
              <w:rPr>
                <w:rFonts w:ascii="Times New Roman" w:hAnsi="Times New Roman"/>
                <w:bCs/>
                <w:noProof/>
              </w:rPr>
              <w:t>ChromaArrayType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91810">
              <w:rPr>
                <w:rFonts w:ascii="Times New Roman" w:hAnsi="Times New Roman"/>
                <w:noProof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</w:r>
            <w:r w:rsidRPr="00A91810">
              <w:rPr>
                <w:rFonts w:ascii="Times New Roman" w:hAnsi="Times New Roman"/>
                <w:noProof/>
              </w:rPr>
              <w:tab/>
              <w:t xml:space="preserve">for( i = 0; i  &lt;= 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A91810">
              <w:rPr>
                <w:rFonts w:ascii="Times New Roman" w:hAnsi="Times New Roman"/>
                <w:noProof/>
              </w:rPr>
              <w:t>num_ref_idx_l1_active_minus1</w:t>
            </w:r>
            <w:r w:rsidRPr="00A91810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A91810">
              <w:rPr>
                <w:rFonts w:ascii="Times New Roman" w:hAnsi="Times New Roman"/>
                <w:noProof/>
              </w:rPr>
              <w:t>i++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Pr="00A91810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91810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if(</w:t>
            </w:r>
            <w:ins w:id="14" w:author="GISQUET Christophe" w:date="2016-02-08T11:46:00Z"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ins w:id="15" w:author="GISQUET Christophe" w:date="2016-02-08T11:45:00Z">
              <w:r w:rsidR="005A01A5" w:rsidRPr="001F4E76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pps_curr_pic_ref_enabled_flag</w:t>
              </w:r>
              <w:r w:rsidR="005A01A5" w:rsidRPr="001F4E76">
                <w:rPr>
                  <w:rFonts w:ascii="Times New Roman" w:hAnsi="Times New Roman"/>
                  <w:noProof/>
                  <w:highlight w:val="yellow"/>
                  <w:lang w:val="en-US" w:eastAsia="ko-KR"/>
                </w:rPr>
                <w:t xml:space="preserve"> &amp;&amp;</w:t>
              </w:r>
              <w:r w:rsidR="005A01A5" w:rsidRPr="00A91810">
                <w:rPr>
                  <w:rFonts w:ascii="Times New Roman" w:hAnsi="Times New Roman"/>
                  <w:noProof/>
                  <w:lang w:val="en-US" w:eastAsia="ko-KR"/>
                </w:rPr>
                <w:br/>
              </w:r>
            </w:ins>
            <w:del w:id="16" w:author="GISQUET Christophe" w:date="2016-02-08T11:46:00Z">
              <w:r w:rsidRPr="00A91810" w:rsidDel="005A01A5">
                <w:rPr>
                  <w:rFonts w:ascii="Times New Roman" w:hAnsi="Times New Roman"/>
                  <w:bCs/>
                  <w:noProof/>
                  <w:lang w:val="en-US" w:eastAsia="ko-KR"/>
                </w:rPr>
                <w:delText xml:space="preserve"> </w:delText>
              </w:r>
            </w:del>
            <w:ins w:id="17" w:author="GISQUET Christophe" w:date="2016-02-08T11:46:00Z"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  <w:r w:rsidR="005A01A5" w:rsidRPr="00A91810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PicOrderCnt(RefPicList</w:t>
            </w:r>
            <w:r w:rsidR="00396715"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1</w:t>
            </w:r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[</w:t>
            </w:r>
            <w:r w:rsidRPr="00A91810">
              <w:rPr>
                <w:rFonts w:ascii="Times New Roman" w:hAnsi="Times New Roman"/>
                <w:bCs/>
                <w:noProof/>
                <w:lang w:eastAsia="ja-JP"/>
              </w:rPr>
              <w:t> i </w:t>
            </w:r>
            <w:r w:rsidRPr="00A91810">
              <w:rPr>
                <w:rFonts w:ascii="Times New Roman" w:hAnsi="Times New Roman"/>
                <w:bCs/>
                <w:noProof/>
                <w:lang w:val="en-US" w:eastAsia="ko-KR"/>
              </w:rPr>
              <w:t>]) != PicOrderCnt( CurrPic )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>chroma_weight_l1_flag</w:t>
            </w:r>
            <w:r>
              <w:rPr>
                <w:rFonts w:ascii="Times New Roman" w:hAnsi="Times New Roman"/>
                <w:bCs/>
                <w:noProof/>
              </w:rPr>
              <w:t>[</w:t>
            </w:r>
            <w:r>
              <w:rPr>
                <w:rFonts w:ascii="Times New Roman" w:hAnsi="Times New Roman"/>
                <w:noProof/>
              </w:rPr>
              <w:t> i </w:t>
            </w:r>
            <w:r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for( i = 0; i  &lt;= </w:t>
            </w:r>
            <w:r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num_ref_idx_l1_active_minus1</w:t>
            </w:r>
            <w:r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>
              <w:rPr>
                <w:rFonts w:ascii="Times New Roman" w:hAnsi="Times New Roman"/>
                <w:noProof/>
              </w:rPr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if( luma_weight_l1_flag</w:t>
            </w:r>
            <w:r>
              <w:rPr>
                <w:rFonts w:ascii="Times New Roman" w:hAnsi="Times New Roman"/>
                <w:bCs/>
                <w:noProof/>
                <w:lang w:eastAsia="ja-JP"/>
              </w:rPr>
              <w:t>[ i ]</w:t>
            </w:r>
            <w:r>
              <w:rPr>
                <w:rFonts w:ascii="Times New Roman" w:hAnsi="Times New Roman"/>
                <w:noProof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>
              <w:rPr>
                <w:rFonts w:ascii="Times New Roman" w:hAnsi="Times New Roman"/>
                <w:b/>
                <w:bCs/>
                <w:noProof/>
              </w:rPr>
              <w:t>luma_weight_l1</w:t>
            </w:r>
            <w:r>
              <w:rPr>
                <w:rFonts w:ascii="Times New Roman" w:hAnsi="Times New Roman"/>
                <w:bCs/>
                <w:noProof/>
              </w:rPr>
              <w:t>[</w:t>
            </w:r>
            <w:r>
              <w:rPr>
                <w:rFonts w:ascii="Times New Roman" w:hAnsi="Times New Roman"/>
                <w:noProof/>
              </w:rPr>
              <w:t> i </w:t>
            </w:r>
            <w:r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="SimSun" w:hAnsi="Times New Roman"/>
                <w:b/>
                <w:bCs/>
                <w:noProof/>
                <w:lang w:eastAsia="zh-CN"/>
              </w:rPr>
              <w:tab/>
            </w:r>
            <w:r>
              <w:rPr>
                <w:rFonts w:ascii="Times New Roman" w:eastAsia="SimSun" w:hAnsi="Times New Roman"/>
                <w:b/>
                <w:bCs/>
                <w:noProof/>
                <w:lang w:eastAsia="zh-CN"/>
              </w:rPr>
              <w:tab/>
            </w:r>
            <w:r>
              <w:rPr>
                <w:rFonts w:ascii="Times New Roman" w:eastAsia="SimSun" w:hAnsi="Times New Roman"/>
                <w:b/>
                <w:bCs/>
                <w:noProof/>
                <w:lang w:eastAsia="zh-CN"/>
              </w:rPr>
              <w:tab/>
            </w:r>
            <w:r>
              <w:rPr>
                <w:rFonts w:ascii="Times New Roman" w:eastAsia="SimSun" w:hAnsi="Times New Roman"/>
                <w:b/>
                <w:bCs/>
                <w:noProof/>
                <w:lang w:eastAsia="zh-CN"/>
              </w:rPr>
              <w:tab/>
              <w:t>l</w:t>
            </w:r>
            <w:r>
              <w:rPr>
                <w:rFonts w:ascii="Times New Roman" w:hAnsi="Times New Roman"/>
                <w:b/>
                <w:bCs/>
                <w:noProof/>
              </w:rPr>
              <w:t>uma_offset_l1</w:t>
            </w:r>
            <w:r>
              <w:rPr>
                <w:rFonts w:ascii="Times New Roman" w:hAnsi="Times New Roman"/>
                <w:bCs/>
                <w:noProof/>
              </w:rPr>
              <w:t>[</w:t>
            </w:r>
            <w:r>
              <w:rPr>
                <w:rFonts w:ascii="Times New Roman" w:hAnsi="Times New Roman"/>
                <w:noProof/>
              </w:rPr>
              <w:t> i </w:t>
            </w:r>
            <w:r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if( chroma_weight_l1_flag</w:t>
            </w:r>
            <w:r>
              <w:rPr>
                <w:rFonts w:ascii="Times New Roman" w:hAnsi="Times New Roman"/>
                <w:bCs/>
                <w:noProof/>
                <w:lang w:eastAsia="ja-JP"/>
              </w:rPr>
              <w:t>[ i ]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>
              <w:rPr>
                <w:rFonts w:ascii="Times New Roman" w:hAnsi="Times New Roman"/>
                <w:b/>
                <w:bCs/>
                <w:noProof/>
              </w:rPr>
              <w:t>chroma_weight_l1</w:t>
            </w:r>
            <w:r>
              <w:rPr>
                <w:rFonts w:ascii="Times New Roman" w:hAnsi="Times New Roman"/>
                <w:bCs/>
                <w:noProof/>
              </w:rPr>
              <w:t>[</w:t>
            </w:r>
            <w:r>
              <w:rPr>
                <w:rFonts w:ascii="Times New Roman" w:hAnsi="Times New Roman"/>
                <w:noProof/>
              </w:rPr>
              <w:t> i </w:t>
            </w:r>
            <w:r>
              <w:rPr>
                <w:rFonts w:ascii="Times New Roman" w:hAnsi="Times New Roman"/>
                <w:bCs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j </w:t>
            </w:r>
            <w:r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>
              <w:rPr>
                <w:rFonts w:ascii="Times New Roman" w:hAnsi="Times New Roman"/>
                <w:b/>
                <w:bCs/>
                <w:noProof/>
              </w:rPr>
              <w:t>chroma_offset_l1</w:t>
            </w:r>
            <w:r>
              <w:rPr>
                <w:rFonts w:ascii="Times New Roman" w:hAnsi="Times New Roman"/>
                <w:bCs/>
                <w:noProof/>
              </w:rPr>
              <w:t>[</w:t>
            </w:r>
            <w:r>
              <w:rPr>
                <w:rFonts w:ascii="Times New Roman" w:hAnsi="Times New Roman"/>
                <w:noProof/>
              </w:rPr>
              <w:t> i </w:t>
            </w:r>
            <w:r>
              <w:rPr>
                <w:rFonts w:ascii="Times New Roman" w:hAnsi="Times New Roman"/>
                <w:bCs/>
                <w:noProof/>
              </w:rPr>
              <w:t>][</w:t>
            </w:r>
            <w:r>
              <w:rPr>
                <w:rFonts w:ascii="Times New Roman" w:hAnsi="Times New Roman"/>
                <w:noProof/>
              </w:rPr>
              <w:t> j </w:t>
            </w:r>
            <w:r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noProof/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bCs/>
                <w:noProof/>
                <w:lang w:eastAsia="ja-JP"/>
              </w:rPr>
            </w:pPr>
            <w:r>
              <w:rPr>
                <w:rFonts w:ascii="Times New Roman" w:hAnsi="Times New Roman"/>
                <w:bCs/>
                <w:noProof/>
                <w:lang w:eastAsia="ja-JP"/>
              </w:rPr>
              <w:tab/>
            </w:r>
            <w:r>
              <w:rPr>
                <w:rFonts w:ascii="Times New Roman" w:hAnsi="Times New Roman"/>
                <w:bCs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  <w:tr w:rsidR="00065B3A" w:rsidTr="008032A6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3A" w:rsidRDefault="00065B3A" w:rsidP="00222AB7">
            <w:pPr>
              <w:pStyle w:val="tablecell"/>
              <w:spacing w:before="20" w:after="40"/>
              <w:jc w:val="center"/>
              <w:rPr>
                <w:noProof/>
              </w:rPr>
            </w:pPr>
          </w:p>
        </w:tc>
      </w:tr>
    </w:tbl>
    <w:p w:rsidR="00CA50BA" w:rsidRPr="00CA50BA" w:rsidRDefault="00CA50BA" w:rsidP="002111A2">
      <w:pPr>
        <w:rPr>
          <w:b/>
        </w:rPr>
      </w:pPr>
    </w:p>
    <w:sectPr w:rsidR="00CA50BA" w:rsidRPr="00CA5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 w15:restartNumberingAfterBreak="0">
    <w:nsid w:val="373B2345"/>
    <w:multiLevelType w:val="multilevel"/>
    <w:tmpl w:val="B1D00D46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SQUET Christophe">
    <w15:presenceInfo w15:providerId="AD" w15:userId="S-1-5-21-226764037-381646214-1788637320-19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148"/>
    <w:rsid w:val="00065B3A"/>
    <w:rsid w:val="001F4E76"/>
    <w:rsid w:val="002111A2"/>
    <w:rsid w:val="0031475F"/>
    <w:rsid w:val="00396715"/>
    <w:rsid w:val="004D6617"/>
    <w:rsid w:val="005A01A5"/>
    <w:rsid w:val="005A7181"/>
    <w:rsid w:val="00640148"/>
    <w:rsid w:val="008032A6"/>
    <w:rsid w:val="00A91810"/>
    <w:rsid w:val="00C81740"/>
    <w:rsid w:val="00CA50BA"/>
    <w:rsid w:val="00DA2AC6"/>
    <w:rsid w:val="00FF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6CE059-8A2A-4BED-80D2-0A246045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14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link w:val="Heading1Char"/>
    <w:qFormat/>
    <w:rsid w:val="00640148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uiPriority w:val="99"/>
    <w:qFormat/>
    <w:rsid w:val="00640148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aliases w:val="H3,H31,h3"/>
    <w:basedOn w:val="Normal"/>
    <w:next w:val="Normal"/>
    <w:link w:val="Heading3Char"/>
    <w:uiPriority w:val="99"/>
    <w:qFormat/>
    <w:rsid w:val="00640148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Heading3"/>
    <w:next w:val="Normal"/>
    <w:link w:val="Heading4Char"/>
    <w:uiPriority w:val="99"/>
    <w:qFormat/>
    <w:rsid w:val="0064014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aliases w:val="H5,H51,h5"/>
    <w:basedOn w:val="Heading3"/>
    <w:next w:val="Normal"/>
    <w:link w:val="Heading5Char"/>
    <w:uiPriority w:val="99"/>
    <w:qFormat/>
    <w:rsid w:val="0064014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aliases w:val="H6,H61,h6"/>
    <w:basedOn w:val="Heading3"/>
    <w:next w:val="Normal"/>
    <w:link w:val="Heading6Char"/>
    <w:uiPriority w:val="99"/>
    <w:qFormat/>
    <w:rsid w:val="0064014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Œ©o‚µ 1 Char,뙥 Char,?co??E 1 Char,h1 Char,?c Char,?co?ƒÊ 1 Char,? Char,Œ Char,Œ© Char,Œ... Char,Œ©oâµ 1 Char,?co?ÄÊ 1 Char,Î Char,Î© Char,Î... Char"/>
    <w:basedOn w:val="DefaultParagraphFont"/>
    <w:link w:val="Heading1"/>
    <w:rsid w:val="00640148"/>
    <w:rPr>
      <w:rFonts w:ascii="Times New Roman" w:eastAsia="Malgun Gothic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aliases w:val="H2 Char,H21 Char,Œ©o‚µ 2 Char,뙥2 Char,?co??E 2 Char,h2 Char,?c1 Char,?co?ƒÊ 2 Char,?2 Char,Œ1 Char,Œ2 Char,Œ©2 Char,... Char,Œ©_o‚µ 2 Char,Œ©1 Char,Œ©oâµ 2 Char,?co?ÄÊ 2 Char,Î1 Char,Î2 Char,Î©2 Char,Î©_oâµ 2 Char,Î©1 Char"/>
    <w:basedOn w:val="DefaultParagraphFont"/>
    <w:link w:val="Heading2"/>
    <w:uiPriority w:val="99"/>
    <w:rsid w:val="00640148"/>
    <w:rPr>
      <w:rFonts w:ascii="Times New Roman" w:eastAsia="Malgun Gothic" w:hAnsi="Times New Roman" w:cs="Times New Roman"/>
      <w:b/>
      <w:bCs/>
      <w:lang w:val="en-GB"/>
    </w:rPr>
  </w:style>
  <w:style w:type="character" w:customStyle="1" w:styleId="Heading3Char">
    <w:name w:val="Heading 3 Char"/>
    <w:aliases w:val="H3 Char,H31 Char,h3 Char"/>
    <w:basedOn w:val="DefaultParagraphFont"/>
    <w:link w:val="Heading3"/>
    <w:uiPriority w:val="99"/>
    <w:rsid w:val="00640148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,H4 Char,H41 Char,h4 Char,0.1.1.1 Titre 4 + Left:  0&quot; Char,First line:  0&quot; Char,0.1.1... Char,0.1.1.1 Titre 4 Char"/>
    <w:basedOn w:val="DefaultParagraphFont"/>
    <w:link w:val="Heading4"/>
    <w:uiPriority w:val="99"/>
    <w:rsid w:val="0064014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aliases w:val="H5 Char,H51 Char,h5 Char"/>
    <w:basedOn w:val="DefaultParagraphFont"/>
    <w:link w:val="Heading5"/>
    <w:uiPriority w:val="99"/>
    <w:rsid w:val="0064014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aliases w:val="H6 Char,H61 Char,h6 Char"/>
    <w:basedOn w:val="DefaultParagraphFont"/>
    <w:link w:val="Heading6"/>
    <w:uiPriority w:val="99"/>
    <w:rsid w:val="0064014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qFormat/>
    <w:rsid w:val="0064014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75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75F"/>
    <w:rPr>
      <w:rFonts w:ascii="Segoe UI" w:eastAsia="Malgun Gothic" w:hAnsi="Segoe UI" w:cs="Segoe UI"/>
      <w:sz w:val="18"/>
      <w:szCs w:val="18"/>
      <w:lang w:val="en-GB"/>
    </w:rPr>
  </w:style>
  <w:style w:type="paragraph" w:customStyle="1" w:styleId="tableheading">
    <w:name w:val="table heading"/>
    <w:basedOn w:val="Normal"/>
    <w:rsid w:val="00065B3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065B3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065B3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065B3A"/>
    <w:rPr>
      <w:rFonts w:ascii="Times" w:eastAsia="Malgun Gothic" w:hAnsi="Times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Canon Research Centre France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GISQUET Christophe</dc:creator>
  <cp:keywords/>
  <dc:description/>
  <cp:lastModifiedBy>GISQUET Christophe</cp:lastModifiedBy>
  <cp:revision>12</cp:revision>
  <dcterms:created xsi:type="dcterms:W3CDTF">2016-01-14T09:42:00Z</dcterms:created>
  <dcterms:modified xsi:type="dcterms:W3CDTF">2016-02-09T13:47:00Z</dcterms:modified>
</cp:coreProperties>
</file>