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tbl>
      <w:tblPr>
        <w:tblW w:w="0" w:type="auto"/>
        <w:tblLayout w:type="fixed"/>
        <w:tblLook w:val="0000" w:firstRow="0" w:lastRow="0" w:firstColumn="0" w:lastColumn="0" w:noHBand="0" w:noVBand="0"/>
      </w:tblPr>
      <w:tblGrid>
        <w:gridCol w:w="6408"/>
        <w:gridCol w:w="3168"/>
      </w:tblGrid>
      <w:tr w:rsidR="00E61DAC" w:rsidRPr="005B217D" w14:paraId="3FFF327F" w14:textId="77777777">
        <w:tc>
          <w:tcPr>
            <w:tcW w:w="6408" w:type="dxa"/>
          </w:tcPr>
          <w:p w14:paraId="1A348C34" w14:textId="77777777" w:rsidR="006C5D39" w:rsidRPr="005B217D" w:rsidRDefault="00910010" w:rsidP="00C97D78">
            <w:pPr>
              <w:tabs>
                <w:tab w:val="left" w:pos="7200"/>
              </w:tabs>
              <w:spacing w:before="0"/>
              <w:rPr>
                <w:b/>
                <w:szCs w:val="22"/>
                <w:lang w:val="en-CA"/>
              </w:rPr>
            </w:pPr>
            <w:r>
              <w:rPr>
                <w:b/>
                <w:szCs w:val="22"/>
                <w:lang w:val="en-CA"/>
              </w:rPr>
              <w:pict w14:anchorId="7EAB695D">
                <v:group id="_x0000_s1026" style="position:absolute;margin-left:-4.15pt;margin-top:-27.5pt;width:23.3pt;height:24.6pt;z-index:251656704" coordorigin="9,2" coordsize="466,492">
                  <v:line id="_x0000_s1027" style="position:absolute" from="9,9" to="10,489" strokecolor="white" strokeweight="12emu"/>
                  <v:line id="_x0000_s1028" style="position:absolute" from="9,493" to="474,494" strokecolor="white" strokeweight="12emu"/>
                  <v:line id="_x0000_s1029" style="position:absolute;flip:y" from="474,9" to="475,493" strokecolor="white" strokeweight="12emu"/>
                  <v:line id="_x0000_s1030" style="position:absolute;flip:x" from="9,9" to="471,10" strokecolor="white" strokeweight="12emu"/>
                  <v:line id="_x0000_s1031" style="position:absolute" from="9,9" to="10,10" strokecolor="white" strokeweight="12emu"/>
                  <v:shape id="_x0000_s1032" style="position:absolute;left:74;top:104;width:309;height:297" coordsize="309,297"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v:shape>
                  <v:shape id="_x0000_s1033" style="position:absolute;left:171;top:48;width:171;height:411" coordsize="171,411"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v:shape>
                  <v:shape id="_x0000_s1034" style="position:absolute;left:254;top:67;width:126;height:101" coordsize="126,101"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v:shape>
                  <v:shape id="_x0000_s1035" style="position:absolute;left:146;top:46;width:293;height:234" coordsize="293,234"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v:shape>
                  <v:shape id="_x0000_s1036" style="position:absolute;left:90;top:67;width:349;height:244" coordsize="349,244"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v:shape>
                  <v:shape id="_x0000_s1037" style="position:absolute;left:21;top:40;width:425;height:427" coordsize="425,427"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v:shape>
                  <v:shape id="_x0000_s1038" style="position:absolute;left:21;top:43;width:337;height:421" coordsize="337,421"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v:shape>
                  <v:shape id="_x0000_s1039" style="position:absolute;left:17;top:40;width:425;height:386" coordsize="425,386"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v:shape>
                  <v:shape id="_x0000_s1040" style="position:absolute;left:21;top:70;width:425;height:397" coordsize="425,397"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v:shape>
                  <v:shape id="_x0000_s1041" style="position:absolute;left:68;top:99;width:366;height:274" coordsize="366,274"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v:shape>
                  <v:shape id="_x0000_s1042" style="position:absolute;left:27;top:196;width:346;height:244" coordsize="346,244"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v:shape>
                  <v:shape id="_x0000_s1043" style="position:absolute;left:64;top:2;width:382;height:469" coordsize="382,469"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v:shape>
                  <v:shape id="_x0000_s1044" style="position:absolute;left:273;top:181;width:132;height:145" coordsize="132,145"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v:shape>
                  <v:shape id="_x0000_s1045" style="position:absolute;left:276;top:184;width:126;height:140" coordsize="126,14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v:shape>
                  <v:shape id="_x0000_s1046" style="position:absolute;left:68;top:181;width:65;height:143" coordsize="65,143" path="m56,124l56,126,56,126,56,130,65,130,65,143,,143,,130,10,130,10,126,10,126,10,126,13,126,13,15,10,15,10,15,10,15,10,15,,15,,,65,,65,15,56,15,56,15,56,15,56,124xe" stroked="f">
                    <v:path arrowok="t"/>
                  </v:shape>
                  <v:shape id="_x0000_s1047" style="position:absolute;left:74;top:184;width:57;height:136" coordsize="57,136" path="m44,123l44,123,47,123,47,127,47,127,47,127,47,127,47,127,47,127,47,130,50,130,50,130,57,130,57,136,,136,,130,4,130,4,130,7,130,7,127,7,127,10,127,10,127,10,127,10,123,10,123,10,123,10,123,10,12,10,12,10,9,10,9,10,9,7,9,7,6,7,6,7,6,,6,,,57,,57,6,47,6,47,6,47,6,47,9,47,9,47,9,47,9,47,12,44,12,44,123,44,123xe" fillcolor="black" stroked="f">
                    <v:path arrowok="t"/>
                  </v:shape>
                  <v:shape id="_x0000_s1048" style="position:absolute;left:146;top:181;width:118;height:143" coordsize="118,143"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v:shape>
                  <v:shape id="_x0000_s1049" style="position:absolute;left:150;top:184;width:111;height:136" coordsize="111,136"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v:shape>
                </v:group>
              </w:pict>
            </w:r>
            <w:r>
              <w:rPr>
                <w:b/>
                <w:szCs w:val="22"/>
                <w:lang w:val="en-CA"/>
              </w:rPr>
              <w:pict w14:anchorId="10F60F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251658752">
                  <v:imagedata r:id="rId9" o:title=""/>
                </v:shape>
              </w:pict>
            </w:r>
            <w:r>
              <w:rPr>
                <w:b/>
                <w:szCs w:val="22"/>
                <w:lang w:val="en-CA"/>
              </w:rPr>
              <w:pict w14:anchorId="4AC3E8C4">
                <v:shape id="_x0000_s1050" type="#_x0000_t75" style="position:absolute;margin-left:21.15pt;margin-top:-25.1pt;width:23.2pt;height:21.05pt;z-index:251657728">
                  <v:imagedata r:id="rId10" o:title=""/>
                </v:shape>
              </w:pict>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CF3733D"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298EEE2"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50113A87" w14:textId="3A161C3B" w:rsidR="008A4B4C" w:rsidRPr="009934B2" w:rsidRDefault="00E61DAC" w:rsidP="00657F7E">
            <w:pPr>
              <w:tabs>
                <w:tab w:val="left" w:pos="7200"/>
              </w:tabs>
              <w:rPr>
                <w:rFonts w:ascii="Adobe Caslon Pro" w:hAnsi="Adobe Caslon Pro"/>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Pr>
                <w:lang w:val="en-CA"/>
              </w:rPr>
              <w:t>W</w:t>
            </w:r>
            <w:r w:rsidR="005A15C7" w:rsidRPr="00B014C7">
              <w:rPr>
                <w:lang w:val="en-CA"/>
              </w:rPr>
              <w:t>0</w:t>
            </w:r>
            <w:r w:rsidR="00B014C7">
              <w:rPr>
                <w:lang w:val="en-CA"/>
              </w:rPr>
              <w:t>0</w:t>
            </w:r>
            <w:r w:rsidR="005A15C7" w:rsidRPr="00B014C7">
              <w:rPr>
                <w:lang w:val="en-CA"/>
              </w:rPr>
              <w:t>44</w:t>
            </w:r>
            <w:r w:rsidR="00E27EBD">
              <w:rPr>
                <w:lang w:val="en-CA"/>
              </w:rPr>
              <w:t>r</w:t>
            </w:r>
            <w:ins w:id="0" w:author="Chad Fogg" w:date="2016-02-12T13:00:00Z">
              <w:r w:rsidR="009934B2">
                <w:rPr>
                  <w:lang w:val="en-CA"/>
                </w:rPr>
                <w:t>2</w:t>
              </w:r>
            </w:ins>
            <w:del w:id="1" w:author="Chad Fogg" w:date="2016-02-12T13:00:00Z">
              <w:r w:rsidR="00E27EBD" w:rsidDel="009934B2">
                <w:rPr>
                  <w:lang w:val="en-CA"/>
                </w:rPr>
                <w:delText>1</w:delText>
              </w:r>
            </w:del>
          </w:p>
        </w:tc>
      </w:tr>
    </w:tbl>
    <w:p w14:paraId="3C4109BA"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2520"/>
        <w:gridCol w:w="810"/>
        <w:gridCol w:w="4788"/>
      </w:tblGrid>
      <w:tr w:rsidR="00E61DAC" w:rsidRPr="005B217D" w14:paraId="08EA6167" w14:textId="77777777">
        <w:tc>
          <w:tcPr>
            <w:tcW w:w="1458" w:type="dxa"/>
          </w:tcPr>
          <w:p w14:paraId="261F0B60"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10041D72" w14:textId="77777777" w:rsidR="00E61DAC" w:rsidRPr="005B217D" w:rsidRDefault="005A15C7">
            <w:pPr>
              <w:spacing w:before="60" w:after="60"/>
              <w:rPr>
                <w:b/>
                <w:szCs w:val="22"/>
                <w:lang w:val="en-CA"/>
              </w:rPr>
            </w:pPr>
            <w:r>
              <w:rPr>
                <w:b/>
                <w:szCs w:val="22"/>
                <w:lang w:val="en-CA"/>
              </w:rPr>
              <w:t>BT.HDR and its implications for VUI</w:t>
            </w:r>
          </w:p>
        </w:tc>
      </w:tr>
      <w:tr w:rsidR="00E61DAC" w:rsidRPr="005B217D" w14:paraId="6C5BCF06" w14:textId="77777777">
        <w:tc>
          <w:tcPr>
            <w:tcW w:w="1458" w:type="dxa"/>
          </w:tcPr>
          <w:p w14:paraId="22A76EBB"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C4FCC43" w14:textId="77777777" w:rsidR="00E61DAC" w:rsidRPr="005B217D" w:rsidRDefault="00E61DAC" w:rsidP="005A15C7">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2E7F673A" w14:textId="77777777">
        <w:tc>
          <w:tcPr>
            <w:tcW w:w="1458" w:type="dxa"/>
          </w:tcPr>
          <w:p w14:paraId="19220B39"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4A154EDE" w14:textId="66AEA7A4" w:rsidR="00E61DAC" w:rsidRPr="005B217D" w:rsidRDefault="00E37781" w:rsidP="005A15C7">
            <w:pPr>
              <w:spacing w:before="60" w:after="60"/>
              <w:rPr>
                <w:szCs w:val="22"/>
                <w:lang w:val="en-CA"/>
              </w:rPr>
            </w:pPr>
            <w:r>
              <w:rPr>
                <w:szCs w:val="22"/>
                <w:lang w:val="en-CA"/>
              </w:rPr>
              <w:t>Proposal</w:t>
            </w:r>
          </w:p>
        </w:tc>
      </w:tr>
      <w:tr w:rsidR="004C4ADD" w:rsidRPr="005B217D" w14:paraId="5E285649" w14:textId="77777777" w:rsidTr="009F3A6A">
        <w:tc>
          <w:tcPr>
            <w:tcW w:w="1458" w:type="dxa"/>
          </w:tcPr>
          <w:p w14:paraId="68A7E7F8"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2520" w:type="dxa"/>
          </w:tcPr>
          <w:p w14:paraId="0C7B1560" w14:textId="1FAE689D" w:rsidR="00FD69C9" w:rsidRPr="005B217D" w:rsidRDefault="00222527" w:rsidP="008E7BC4">
            <w:pPr>
              <w:spacing w:before="60" w:after="60"/>
              <w:rPr>
                <w:szCs w:val="22"/>
                <w:lang w:val="en-CA"/>
              </w:rPr>
            </w:pPr>
            <w:r>
              <w:rPr>
                <w:szCs w:val="22"/>
                <w:lang w:val="en-CA"/>
              </w:rPr>
              <w:t>C. Fogg, J. Helman</w:t>
            </w:r>
            <w:r w:rsidR="00E61DAC" w:rsidRPr="005B217D">
              <w:rPr>
                <w:szCs w:val="22"/>
                <w:lang w:val="en-CA"/>
              </w:rPr>
              <w:br/>
            </w:r>
            <w:r w:rsidR="00FD69C9" w:rsidRPr="004A181D">
              <w:rPr>
                <w:szCs w:val="22"/>
                <w:lang w:val="en-CA"/>
              </w:rPr>
              <w:t xml:space="preserve">G. </w:t>
            </w:r>
            <w:proofErr w:type="spellStart"/>
            <w:r w:rsidR="00FD69C9" w:rsidRPr="004A181D">
              <w:rPr>
                <w:szCs w:val="22"/>
                <w:lang w:val="en-CA"/>
              </w:rPr>
              <w:t>Reitmeier</w:t>
            </w:r>
            <w:proofErr w:type="spellEnd"/>
            <w:r w:rsidR="008E7BC4">
              <w:rPr>
                <w:szCs w:val="22"/>
                <w:lang w:val="en-CA"/>
              </w:rPr>
              <w:t xml:space="preserve">, </w:t>
            </w:r>
            <w:r w:rsidR="00941C22">
              <w:rPr>
                <w:szCs w:val="22"/>
                <w:lang w:val="en-CA"/>
              </w:rPr>
              <w:br/>
              <w:t xml:space="preserve">P. Yin, W. </w:t>
            </w:r>
            <w:proofErr w:type="spellStart"/>
            <w:r w:rsidR="00941C22">
              <w:rPr>
                <w:szCs w:val="22"/>
                <w:lang w:val="en-CA"/>
              </w:rPr>
              <w:t>Husak</w:t>
            </w:r>
            <w:proofErr w:type="spellEnd"/>
            <w:r w:rsidR="008E7BC4">
              <w:rPr>
                <w:szCs w:val="22"/>
                <w:lang w:val="en-CA"/>
              </w:rPr>
              <w:t xml:space="preserve">, </w:t>
            </w:r>
            <w:ins w:id="2" w:author="Chad Fogg" w:date="2016-02-20T19:46:00Z">
              <w:r w:rsidR="00AF08DC">
                <w:rPr>
                  <w:szCs w:val="22"/>
                  <w:lang w:val="en-CA"/>
                </w:rPr>
                <w:br/>
              </w:r>
            </w:ins>
            <w:r w:rsidR="008E7BC4">
              <w:rPr>
                <w:szCs w:val="22"/>
                <w:lang w:val="en-CA"/>
              </w:rPr>
              <w:t>S.</w:t>
            </w:r>
            <w:ins w:id="3" w:author="Chad Fogg" w:date="2016-02-20T19:46:00Z">
              <w:r w:rsidR="00AF08DC">
                <w:rPr>
                  <w:szCs w:val="22"/>
                  <w:lang w:val="en-CA"/>
                </w:rPr>
                <w:t xml:space="preserve"> </w:t>
              </w:r>
            </w:ins>
            <w:r w:rsidR="008E7BC4">
              <w:rPr>
                <w:szCs w:val="22"/>
                <w:lang w:val="en-CA"/>
              </w:rPr>
              <w:t>Miller</w:t>
            </w:r>
            <w:r w:rsidR="008814F8">
              <w:rPr>
                <w:szCs w:val="22"/>
                <w:lang w:val="en-CA"/>
              </w:rPr>
              <w:br/>
            </w:r>
            <w:r w:rsidR="00387487">
              <w:rPr>
                <w:szCs w:val="22"/>
                <w:lang w:val="en-CA"/>
              </w:rPr>
              <w:t>T. B</w:t>
            </w:r>
            <w:r w:rsidR="00387487" w:rsidRPr="00387487">
              <w:rPr>
                <w:szCs w:val="22"/>
                <w:lang w:val="en-CA"/>
              </w:rPr>
              <w:t>orer</w:t>
            </w:r>
            <w:r w:rsidR="00387487">
              <w:rPr>
                <w:szCs w:val="22"/>
                <w:lang w:val="en-CA"/>
              </w:rPr>
              <w:t xml:space="preserve">, </w:t>
            </w:r>
            <w:r w:rsidR="008814F8">
              <w:rPr>
                <w:szCs w:val="22"/>
                <w:lang w:val="en-CA"/>
              </w:rPr>
              <w:t xml:space="preserve">M. </w:t>
            </w:r>
            <w:proofErr w:type="spellStart"/>
            <w:r w:rsidR="008814F8">
              <w:rPr>
                <w:szCs w:val="22"/>
                <w:lang w:val="en-CA"/>
              </w:rPr>
              <w:t>Naccari</w:t>
            </w:r>
            <w:proofErr w:type="spellEnd"/>
          </w:p>
        </w:tc>
        <w:tc>
          <w:tcPr>
            <w:tcW w:w="810" w:type="dxa"/>
          </w:tcPr>
          <w:p w14:paraId="68EFB626" w14:textId="77777777" w:rsidR="00E61DAC" w:rsidRPr="005B217D" w:rsidRDefault="00E61DAC">
            <w:pPr>
              <w:spacing w:before="60" w:after="60"/>
              <w:rPr>
                <w:szCs w:val="22"/>
                <w:lang w:val="en-CA"/>
              </w:rPr>
            </w:pPr>
            <w:r w:rsidRPr="005B217D">
              <w:rPr>
                <w:szCs w:val="22"/>
                <w:lang w:val="en-CA"/>
              </w:rPr>
              <w:t>Email:</w:t>
            </w:r>
          </w:p>
        </w:tc>
        <w:tc>
          <w:tcPr>
            <w:tcW w:w="4788" w:type="dxa"/>
          </w:tcPr>
          <w:p w14:paraId="4F2BCB70" w14:textId="16FE0E20" w:rsidR="00FD69C9" w:rsidRPr="005B217D" w:rsidRDefault="00910010" w:rsidP="008E7BC4">
            <w:pPr>
              <w:spacing w:before="60" w:after="60"/>
              <w:rPr>
                <w:szCs w:val="22"/>
                <w:lang w:val="en-CA"/>
              </w:rPr>
            </w:pPr>
            <w:hyperlink r:id="rId11" w:history="1">
              <w:r w:rsidR="00222527" w:rsidRPr="00487E8E">
                <w:rPr>
                  <w:rStyle w:val="Hyperlink"/>
                  <w:szCs w:val="22"/>
                  <w:lang w:val="en-CA"/>
                </w:rPr>
                <w:t>chadfogg@gmail.com</w:t>
              </w:r>
            </w:hyperlink>
            <w:r w:rsidR="004C4ADD">
              <w:rPr>
                <w:szCs w:val="22"/>
                <w:lang w:val="en-CA"/>
              </w:rPr>
              <w:t xml:space="preserve">, </w:t>
            </w:r>
            <w:hyperlink r:id="rId12" w:history="1">
              <w:r w:rsidR="00B014C7" w:rsidRPr="00487E8E">
                <w:rPr>
                  <w:rStyle w:val="Hyperlink"/>
                  <w:szCs w:val="22"/>
                  <w:lang w:val="en-CA"/>
                </w:rPr>
                <w:t>jhelman@movielabs.com</w:t>
              </w:r>
            </w:hyperlink>
            <w:r w:rsidR="004C4ADD">
              <w:rPr>
                <w:szCs w:val="22"/>
                <w:lang w:val="en-CA"/>
              </w:rPr>
              <w:br/>
            </w:r>
            <w:hyperlink r:id="rId13" w:history="1">
              <w:r w:rsidR="00941C22" w:rsidRPr="00EC0DFE">
                <w:rPr>
                  <w:rStyle w:val="Hyperlink"/>
                  <w:szCs w:val="22"/>
                  <w:lang w:val="en-CA"/>
                </w:rPr>
                <w:t>Glenn.Reitmeier@nbcuni.com</w:t>
              </w:r>
            </w:hyperlink>
            <w:r w:rsidR="00941C22">
              <w:rPr>
                <w:rStyle w:val="Hyperlink"/>
                <w:szCs w:val="22"/>
                <w:lang w:val="en-CA"/>
              </w:rPr>
              <w:br/>
            </w:r>
            <w:hyperlink r:id="rId14" w:history="1">
              <w:r w:rsidR="004C4ADD" w:rsidRPr="0026500A">
                <w:rPr>
                  <w:rStyle w:val="Hyperlink"/>
                </w:rPr>
                <w:t>pyin@dolby.com</w:t>
              </w:r>
            </w:hyperlink>
            <w:r w:rsidR="004C4ADD">
              <w:t xml:space="preserve">, </w:t>
            </w:r>
            <w:hyperlink r:id="rId15" w:history="1">
              <w:r w:rsidR="009F3A6A" w:rsidRPr="0026500A">
                <w:rPr>
                  <w:rStyle w:val="Hyperlink"/>
                </w:rPr>
                <w:t>WJH@dolby.com</w:t>
              </w:r>
            </w:hyperlink>
            <w:r w:rsidR="008E7BC4">
              <w:rPr>
                <w:rStyle w:val="Hyperlink"/>
              </w:rPr>
              <w:t xml:space="preserve">, </w:t>
            </w:r>
            <w:r w:rsidR="008E7BC4" w:rsidRPr="008E7BC4">
              <w:rPr>
                <w:rStyle w:val="Hyperlink"/>
                <w:szCs w:val="22"/>
                <w:lang w:val="en-CA"/>
              </w:rPr>
              <w:t>JSMILL@dolby.com</w:t>
            </w:r>
            <w:r w:rsidR="008814F8">
              <w:rPr>
                <w:rStyle w:val="Hyperlink"/>
              </w:rPr>
              <w:br/>
            </w:r>
            <w:hyperlink r:id="rId16" w:history="1">
              <w:r w:rsidR="008814F8" w:rsidRPr="0026500A">
                <w:rPr>
                  <w:rStyle w:val="Hyperlink"/>
                </w:rPr>
                <w:t>tim.borer@bbc.co.uk</w:t>
              </w:r>
            </w:hyperlink>
            <w:r w:rsidR="008814F8">
              <w:rPr>
                <w:rStyle w:val="Hyperlink"/>
              </w:rPr>
              <w:t xml:space="preserve">, </w:t>
            </w:r>
            <w:r w:rsidR="008814F8" w:rsidRPr="008814F8">
              <w:rPr>
                <w:rStyle w:val="Hyperlink"/>
              </w:rPr>
              <w:t>Matteo.Naccari@bbc.co.uk</w:t>
            </w:r>
            <w:r w:rsidR="00FD69C9">
              <w:br/>
            </w:r>
          </w:p>
        </w:tc>
      </w:tr>
      <w:tr w:rsidR="00E61DAC" w:rsidRPr="005B217D" w14:paraId="00B69CD3" w14:textId="77777777">
        <w:tc>
          <w:tcPr>
            <w:tcW w:w="1458" w:type="dxa"/>
          </w:tcPr>
          <w:p w14:paraId="4C831D1D"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5D00BF45" w14:textId="66F052C6" w:rsidR="00E61DAC" w:rsidRPr="005B217D" w:rsidRDefault="005A15C7" w:rsidP="00387487">
            <w:pPr>
              <w:spacing w:before="60" w:after="60"/>
              <w:rPr>
                <w:szCs w:val="22"/>
                <w:lang w:val="en-CA"/>
              </w:rPr>
            </w:pPr>
            <w:r>
              <w:rPr>
                <w:szCs w:val="22"/>
                <w:lang w:val="en-CA"/>
              </w:rPr>
              <w:t>Motion Picture Laboratories Inc.</w:t>
            </w:r>
            <w:r w:rsidR="00FD69C9">
              <w:rPr>
                <w:szCs w:val="22"/>
                <w:lang w:val="en-CA"/>
              </w:rPr>
              <w:t xml:space="preserve">, </w:t>
            </w:r>
            <w:proofErr w:type="spellStart"/>
            <w:r w:rsidR="00FD69C9" w:rsidRPr="00AF2BEA">
              <w:rPr>
                <w:szCs w:val="22"/>
                <w:lang w:val="en-CA"/>
              </w:rPr>
              <w:t>NBCUniversal</w:t>
            </w:r>
            <w:proofErr w:type="spellEnd"/>
            <w:r w:rsidR="00FD69C9" w:rsidRPr="00AF2BEA">
              <w:rPr>
                <w:szCs w:val="22"/>
                <w:lang w:val="en-CA"/>
              </w:rPr>
              <w:t xml:space="preserve"> Inc.</w:t>
            </w:r>
            <w:r w:rsidR="00941C22">
              <w:rPr>
                <w:szCs w:val="22"/>
                <w:lang w:val="en-CA"/>
              </w:rPr>
              <w:t xml:space="preserve">, </w:t>
            </w:r>
            <w:r w:rsidR="00941C22">
              <w:rPr>
                <w:lang w:val="en-CA"/>
              </w:rPr>
              <w:t>Dolby Laboratories, Inc.</w:t>
            </w:r>
            <w:r w:rsidR="003D0113">
              <w:rPr>
                <w:lang w:val="en-CA"/>
              </w:rPr>
              <w:t xml:space="preserve">, </w:t>
            </w:r>
            <w:r w:rsidR="00387487">
              <w:rPr>
                <w:lang w:val="en-CA"/>
              </w:rPr>
              <w:t>British Broadcasting Corp.</w:t>
            </w:r>
          </w:p>
        </w:tc>
      </w:tr>
    </w:tbl>
    <w:p w14:paraId="78AB0D8F"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5342F05"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4DFCB2CD" w14:textId="7161E9B9" w:rsidR="00263398" w:rsidRPr="000D70A1" w:rsidRDefault="00B014C7" w:rsidP="002D5623">
      <w:pPr>
        <w:rPr>
          <w:lang w:val="en-CA"/>
        </w:rPr>
      </w:pPr>
      <w:r>
        <w:rPr>
          <w:lang w:val="en-CA"/>
        </w:rPr>
        <w:t xml:space="preserve">At the February 2016 meeting of ITU-R WP6C, </w:t>
      </w:r>
      <w:r w:rsidR="001A6C69" w:rsidRPr="001A6C69">
        <w:rPr>
          <w:szCs w:val="22"/>
          <w:lang w:val="en-CA"/>
        </w:rPr>
        <w:t>the document “</w:t>
      </w:r>
      <w:r w:rsidR="000144A8" w:rsidRPr="000D70A1">
        <w:t xml:space="preserve">Draft </w:t>
      </w:r>
      <w:r w:rsidR="001A6C69" w:rsidRPr="001A6C69">
        <w:rPr>
          <w:szCs w:val="22"/>
        </w:rPr>
        <w:t>new</w:t>
      </w:r>
      <w:r w:rsidR="000144A8" w:rsidRPr="000D70A1">
        <w:t xml:space="preserve"> R</w:t>
      </w:r>
      <w:r w:rsidR="00B1381B" w:rsidRPr="000D70A1">
        <w:t xml:space="preserve">ecommendation </w:t>
      </w:r>
      <w:r w:rsidR="001A6C69" w:rsidRPr="001A6C69">
        <w:rPr>
          <w:szCs w:val="22"/>
        </w:rPr>
        <w:t xml:space="preserve">ITU-R </w:t>
      </w:r>
      <w:r w:rsidR="00FD69C9" w:rsidRPr="000D70A1">
        <w:t>BT</w:t>
      </w:r>
      <w:proofErr w:type="gramStart"/>
      <w:r w:rsidR="001A6C69" w:rsidRPr="001A6C69">
        <w:rPr>
          <w:szCs w:val="22"/>
        </w:rPr>
        <w:t>.[</w:t>
      </w:r>
      <w:proofErr w:type="gramEnd"/>
      <w:r w:rsidR="00FD69C9" w:rsidRPr="000D70A1">
        <w:t>HDR</w:t>
      </w:r>
      <w:r w:rsidR="001A6C69" w:rsidRPr="001A6C69">
        <w:rPr>
          <w:szCs w:val="22"/>
        </w:rPr>
        <w:t>-TV]</w:t>
      </w:r>
      <w:r w:rsidR="00FD69C9" w:rsidRPr="001A6C69">
        <w:rPr>
          <w:szCs w:val="22"/>
          <w:lang w:val="en-CA"/>
        </w:rPr>
        <w:t>:</w:t>
      </w:r>
      <w:r w:rsidR="00FD69C9">
        <w:rPr>
          <w:lang w:val="en-CA"/>
        </w:rPr>
        <w:t xml:space="preserve"> </w:t>
      </w:r>
      <w:r w:rsidR="00B1381B">
        <w:rPr>
          <w:lang w:val="en-CA"/>
        </w:rPr>
        <w:t xml:space="preserve">Image parameter values for high dynamic range television for use in production and international programme exchange” was </w:t>
      </w:r>
      <w:r w:rsidR="000144A8">
        <w:rPr>
          <w:lang w:val="en-CA"/>
        </w:rPr>
        <w:t>approved</w:t>
      </w:r>
      <w:r w:rsidR="00B1381B">
        <w:rPr>
          <w:lang w:val="en-CA"/>
        </w:rPr>
        <w:t xml:space="preserve"> that combines </w:t>
      </w:r>
      <w:r w:rsidR="00F22DD3" w:rsidRPr="000D70A1">
        <w:rPr>
          <w:lang w:val="en-CA"/>
        </w:rPr>
        <w:t xml:space="preserve">color primaries identical to </w:t>
      </w:r>
      <w:r w:rsidR="00B1381B" w:rsidRPr="000D70A1">
        <w:rPr>
          <w:lang w:val="en-CA"/>
        </w:rPr>
        <w:t>BT.2020 with</w:t>
      </w:r>
      <w:r w:rsidR="000144A8" w:rsidRPr="000D70A1">
        <w:rPr>
          <w:lang w:val="en-CA"/>
        </w:rPr>
        <w:t xml:space="preserve"> </w:t>
      </w:r>
      <w:r w:rsidR="00E27EBD" w:rsidRPr="000D70A1">
        <w:rPr>
          <w:lang w:val="en-CA"/>
        </w:rPr>
        <w:t xml:space="preserve">independent </w:t>
      </w:r>
      <w:r w:rsidR="000144A8" w:rsidRPr="000D70A1">
        <w:rPr>
          <w:lang w:val="en-CA"/>
        </w:rPr>
        <w:t>selection</w:t>
      </w:r>
      <w:r w:rsidR="004C5307" w:rsidRPr="000D70A1">
        <w:rPr>
          <w:lang w:val="en-CA"/>
        </w:rPr>
        <w:t>s</w:t>
      </w:r>
      <w:r w:rsidR="000144A8" w:rsidRPr="000D70A1">
        <w:rPr>
          <w:lang w:val="en-CA"/>
        </w:rPr>
        <w:t xml:space="preserve"> </w:t>
      </w:r>
      <w:r w:rsidR="00E27EBD" w:rsidRPr="000D70A1">
        <w:rPr>
          <w:lang w:val="en-CA"/>
        </w:rPr>
        <w:t xml:space="preserve">in each aspect </w:t>
      </w:r>
      <w:r w:rsidR="000144A8" w:rsidRPr="000D70A1">
        <w:rPr>
          <w:lang w:val="en-CA"/>
        </w:rPr>
        <w:t xml:space="preserve">of </w:t>
      </w:r>
      <w:r w:rsidR="00E27EBD" w:rsidRPr="000D70A1">
        <w:rPr>
          <w:lang w:val="en-CA"/>
        </w:rPr>
        <w:t>: transfer function (</w:t>
      </w:r>
      <w:r w:rsidR="00B1381B" w:rsidRPr="000D70A1">
        <w:rPr>
          <w:lang w:val="en-CA"/>
        </w:rPr>
        <w:t xml:space="preserve">PQ </w:t>
      </w:r>
      <w:r w:rsidR="000144A8" w:rsidRPr="000D70A1">
        <w:rPr>
          <w:lang w:val="en-CA"/>
        </w:rPr>
        <w:t xml:space="preserve">or </w:t>
      </w:r>
      <w:r w:rsidR="00B1381B" w:rsidRPr="000D70A1">
        <w:rPr>
          <w:lang w:val="en-CA"/>
        </w:rPr>
        <w:t>Hybrid Log Gamma</w:t>
      </w:r>
      <w:r w:rsidR="00E27EBD" w:rsidRPr="000D70A1">
        <w:rPr>
          <w:lang w:val="en-CA"/>
        </w:rPr>
        <w:t>); color formats (</w:t>
      </w:r>
      <w:r w:rsidR="004A181D" w:rsidRPr="000D70A1">
        <w:t>Y'C'</w:t>
      </w:r>
      <w:r w:rsidR="004A181D" w:rsidRPr="000D70A1">
        <w:rPr>
          <w:vertAlign w:val="subscript"/>
        </w:rPr>
        <w:t>B</w:t>
      </w:r>
      <w:r w:rsidR="004A181D" w:rsidRPr="000D70A1">
        <w:t>C'</w:t>
      </w:r>
      <w:r w:rsidR="004A181D" w:rsidRPr="000D70A1">
        <w:rPr>
          <w:vertAlign w:val="subscript"/>
        </w:rPr>
        <w:t>R</w:t>
      </w:r>
      <w:r w:rsidR="000144A8">
        <w:rPr>
          <w:lang w:val="en-CA"/>
        </w:rPr>
        <w:t xml:space="preserve"> Non-constant luminance (NCL) </w:t>
      </w:r>
      <w:bookmarkStart w:id="4" w:name="OLE_LINK20"/>
      <w:bookmarkStart w:id="5" w:name="OLE_LINK21"/>
      <w:bookmarkStart w:id="6" w:name="OLE_LINK22"/>
      <w:r w:rsidR="00E27EBD">
        <w:rPr>
          <w:lang w:val="en-CA"/>
        </w:rPr>
        <w:t xml:space="preserve">, </w:t>
      </w:r>
      <w:r w:rsidR="00173433">
        <w:rPr>
          <w:lang w:val="en-CA"/>
        </w:rPr>
        <w:t>IC</w:t>
      </w:r>
      <w:r w:rsidR="00173433" w:rsidRPr="00173433">
        <w:rPr>
          <w:vertAlign w:val="subscript"/>
          <w:lang w:val="en-CA"/>
        </w:rPr>
        <w:t>T</w:t>
      </w:r>
      <w:r w:rsidR="00173433">
        <w:rPr>
          <w:lang w:val="en-CA"/>
        </w:rPr>
        <w:t>C</w:t>
      </w:r>
      <w:r w:rsidR="00173433" w:rsidRPr="00173433">
        <w:rPr>
          <w:vertAlign w:val="subscript"/>
          <w:lang w:val="en-CA"/>
        </w:rPr>
        <w:t>P</w:t>
      </w:r>
      <w:bookmarkEnd w:id="4"/>
      <w:bookmarkEnd w:id="5"/>
      <w:bookmarkEnd w:id="6"/>
      <w:r w:rsidR="00173433">
        <w:rPr>
          <w:lang w:val="en-CA"/>
        </w:rPr>
        <w:t xml:space="preserve"> </w:t>
      </w:r>
      <w:r w:rsidR="004A181D" w:rsidRPr="000D70A1">
        <w:rPr>
          <w:lang w:val="en-CA"/>
        </w:rPr>
        <w:t>C</w:t>
      </w:r>
      <w:r w:rsidR="00131F5A" w:rsidRPr="000D70A1">
        <w:rPr>
          <w:lang w:val="en-CA"/>
        </w:rPr>
        <w:t xml:space="preserve">onstant </w:t>
      </w:r>
      <w:r w:rsidR="004A181D" w:rsidRPr="000D70A1">
        <w:rPr>
          <w:lang w:val="en-CA"/>
        </w:rPr>
        <w:t>I</w:t>
      </w:r>
      <w:r w:rsidR="00131F5A" w:rsidRPr="000D70A1">
        <w:rPr>
          <w:lang w:val="en-CA"/>
        </w:rPr>
        <w:t>ntensity</w:t>
      </w:r>
      <w:r w:rsidR="00E27EBD" w:rsidRPr="000D70A1">
        <w:rPr>
          <w:lang w:val="en-CA"/>
        </w:rPr>
        <w:t xml:space="preserve">, or </w:t>
      </w:r>
      <w:r w:rsidR="00E27EBD" w:rsidRPr="000D70A1">
        <w:t xml:space="preserve">R'G'B'); </w:t>
      </w:r>
      <w:r w:rsidR="00E27EBD" w:rsidRPr="000D70A1">
        <w:rPr>
          <w:lang w:val="en-CA"/>
        </w:rPr>
        <w:t xml:space="preserve"> integer code level range (full or narrow) and bit depth (10 or 12 bits).</w:t>
      </w:r>
      <w:r w:rsidR="00B1381B" w:rsidRPr="000D70A1">
        <w:rPr>
          <w:lang w:val="en-CA"/>
        </w:rPr>
        <w:t xml:space="preserve"> </w:t>
      </w:r>
      <w:r w:rsidR="00FD69C9" w:rsidRPr="000D70A1">
        <w:rPr>
          <w:lang w:val="en-CA"/>
        </w:rPr>
        <w:t>“</w:t>
      </w:r>
      <w:r w:rsidR="00B1381B" w:rsidRPr="000D70A1">
        <w:rPr>
          <w:lang w:val="en-CA"/>
        </w:rPr>
        <w:t>BT.HDR</w:t>
      </w:r>
      <w:r w:rsidR="00FD69C9" w:rsidRPr="000D70A1">
        <w:rPr>
          <w:lang w:val="en-CA"/>
        </w:rPr>
        <w:t>”</w:t>
      </w:r>
      <w:r w:rsidR="00B1381B" w:rsidRPr="000D70A1">
        <w:rPr>
          <w:lang w:val="en-CA"/>
        </w:rPr>
        <w:t xml:space="preserve"> is a </w:t>
      </w:r>
      <w:r w:rsidR="0085045C" w:rsidRPr="000D70A1">
        <w:rPr>
          <w:lang w:val="en-CA"/>
        </w:rPr>
        <w:t>temporary name</w:t>
      </w:r>
      <w:r w:rsidR="00FD69C9" w:rsidRPr="000D70A1">
        <w:rPr>
          <w:lang w:val="en-CA"/>
        </w:rPr>
        <w:t xml:space="preserve"> for this recommendation: it will </w:t>
      </w:r>
      <w:r w:rsidR="00131F5A" w:rsidRPr="000D70A1">
        <w:rPr>
          <w:lang w:val="en-CA"/>
        </w:rPr>
        <w:t xml:space="preserve">be assigned </w:t>
      </w:r>
      <w:r w:rsidR="00B1381B" w:rsidRPr="000D70A1">
        <w:rPr>
          <w:lang w:val="en-CA"/>
        </w:rPr>
        <w:t xml:space="preserve">a </w:t>
      </w:r>
      <w:r w:rsidR="004A181D" w:rsidRPr="000D70A1">
        <w:rPr>
          <w:lang w:val="en-CA"/>
        </w:rPr>
        <w:t xml:space="preserve">BT. series </w:t>
      </w:r>
      <w:r w:rsidR="00B1381B" w:rsidRPr="000D70A1">
        <w:rPr>
          <w:lang w:val="en-CA"/>
        </w:rPr>
        <w:t xml:space="preserve">number </w:t>
      </w:r>
      <w:r w:rsidR="004C5307" w:rsidRPr="000D70A1">
        <w:rPr>
          <w:lang w:val="en-CA"/>
        </w:rPr>
        <w:t>when</w:t>
      </w:r>
      <w:r w:rsidR="000144A8" w:rsidRPr="000D70A1">
        <w:rPr>
          <w:lang w:val="en-CA"/>
        </w:rPr>
        <w:t xml:space="preserve"> WP6C </w:t>
      </w:r>
      <w:r w:rsidR="00FD69C9" w:rsidRPr="000D70A1">
        <w:rPr>
          <w:lang w:val="en-CA"/>
        </w:rPr>
        <w:t>next meets in</w:t>
      </w:r>
      <w:r w:rsidR="00131F5A" w:rsidRPr="000D70A1">
        <w:rPr>
          <w:lang w:val="en-CA"/>
        </w:rPr>
        <w:t xml:space="preserve"> </w:t>
      </w:r>
      <w:r w:rsidR="000144A8" w:rsidRPr="000D70A1">
        <w:rPr>
          <w:lang w:val="en-CA"/>
        </w:rPr>
        <w:t>October 2016</w:t>
      </w:r>
      <w:r w:rsidR="00FD69C9" w:rsidRPr="000D70A1">
        <w:rPr>
          <w:lang w:val="en-CA"/>
        </w:rPr>
        <w:t>, approving the final recommendation</w:t>
      </w:r>
      <w:r w:rsidR="000144A8" w:rsidRPr="000D70A1">
        <w:rPr>
          <w:lang w:val="en-CA"/>
        </w:rPr>
        <w:t xml:space="preserve">. This </w:t>
      </w:r>
      <w:r w:rsidR="00FD69C9" w:rsidRPr="000D70A1">
        <w:rPr>
          <w:lang w:val="en-CA"/>
        </w:rPr>
        <w:t xml:space="preserve">JCT </w:t>
      </w:r>
      <w:r w:rsidR="000144A8" w:rsidRPr="000D70A1">
        <w:rPr>
          <w:lang w:val="en-CA"/>
        </w:rPr>
        <w:t xml:space="preserve">document </w:t>
      </w:r>
      <w:r w:rsidR="00131F5A" w:rsidRPr="000D70A1">
        <w:rPr>
          <w:lang w:val="en-CA"/>
        </w:rPr>
        <w:t xml:space="preserve">suggests </w:t>
      </w:r>
      <w:r w:rsidR="004A181D" w:rsidRPr="000D70A1">
        <w:rPr>
          <w:lang w:val="en-CA"/>
        </w:rPr>
        <w:t xml:space="preserve">text </w:t>
      </w:r>
      <w:r w:rsidR="000144A8" w:rsidRPr="000D70A1">
        <w:rPr>
          <w:lang w:val="en-CA"/>
        </w:rPr>
        <w:t xml:space="preserve">changes to </w:t>
      </w:r>
      <w:r w:rsidR="00131F5A" w:rsidRPr="000D70A1">
        <w:rPr>
          <w:lang w:val="en-CA"/>
        </w:rPr>
        <w:t>HEVC Annex E (</w:t>
      </w:r>
      <w:r w:rsidR="000144A8" w:rsidRPr="000D70A1">
        <w:rPr>
          <w:lang w:val="en-CA"/>
        </w:rPr>
        <w:t>VUI</w:t>
      </w:r>
      <w:r w:rsidR="00131F5A" w:rsidRPr="000D70A1">
        <w:rPr>
          <w:lang w:val="en-CA"/>
        </w:rPr>
        <w:t>)</w:t>
      </w:r>
      <w:r w:rsidR="000144A8" w:rsidRPr="000D70A1">
        <w:rPr>
          <w:lang w:val="en-CA"/>
        </w:rPr>
        <w:t xml:space="preserve"> </w:t>
      </w:r>
      <w:r w:rsidR="00FD69C9" w:rsidRPr="000D70A1">
        <w:rPr>
          <w:lang w:val="en-CA"/>
        </w:rPr>
        <w:t xml:space="preserve">that </w:t>
      </w:r>
      <w:r w:rsidR="00131F5A" w:rsidRPr="000D70A1">
        <w:rPr>
          <w:lang w:val="en-CA"/>
        </w:rPr>
        <w:t xml:space="preserve">provide </w:t>
      </w:r>
      <w:r w:rsidR="000144A8" w:rsidRPr="000D70A1">
        <w:rPr>
          <w:lang w:val="en-CA"/>
        </w:rPr>
        <w:t>BT.HDR</w:t>
      </w:r>
      <w:r w:rsidR="00131F5A" w:rsidRPr="000D70A1">
        <w:rPr>
          <w:lang w:val="en-CA"/>
        </w:rPr>
        <w:t xml:space="preserve"> indicators </w:t>
      </w:r>
      <w:r w:rsidR="00FD69C9" w:rsidRPr="000D70A1">
        <w:rPr>
          <w:lang w:val="en-CA"/>
        </w:rPr>
        <w:t xml:space="preserve">as </w:t>
      </w:r>
      <w:r w:rsidR="00131F5A" w:rsidRPr="000D70A1">
        <w:rPr>
          <w:lang w:val="en-CA"/>
        </w:rPr>
        <w:t xml:space="preserve">per WP6C liaison </w:t>
      </w:r>
      <w:r w:rsidR="00FD69C9" w:rsidRPr="000D70A1">
        <w:rPr>
          <w:lang w:val="en-CA"/>
        </w:rPr>
        <w:t>t</w:t>
      </w:r>
      <w:r w:rsidR="00851323" w:rsidRPr="000D70A1">
        <w:rPr>
          <w:lang w:val="en-CA"/>
        </w:rPr>
        <w:t>o MPEG</w:t>
      </w:r>
      <w:r w:rsidR="004A181D" w:rsidRPr="000D70A1">
        <w:rPr>
          <w:lang w:val="en-CA"/>
        </w:rPr>
        <w:t xml:space="preserve"> and </w:t>
      </w:r>
      <w:r w:rsidR="00851323" w:rsidRPr="000D70A1">
        <w:rPr>
          <w:lang w:val="en-CA"/>
        </w:rPr>
        <w:t xml:space="preserve">VCEG at this </w:t>
      </w:r>
      <w:r w:rsidR="004A181D" w:rsidRPr="000D70A1">
        <w:rPr>
          <w:lang w:val="en-CA"/>
        </w:rPr>
        <w:t xml:space="preserve">meeting in </w:t>
      </w:r>
      <w:r w:rsidR="00851323" w:rsidRPr="000D70A1">
        <w:rPr>
          <w:lang w:val="en-CA"/>
        </w:rPr>
        <w:t>San Diego</w:t>
      </w:r>
      <w:r w:rsidR="000144A8" w:rsidRPr="000D70A1">
        <w:rPr>
          <w:lang w:val="en-CA"/>
        </w:rPr>
        <w:t>.</w:t>
      </w:r>
    </w:p>
    <w:p w14:paraId="72643018" w14:textId="77777777" w:rsidR="00745F6B" w:rsidRPr="005B217D" w:rsidRDefault="00745F6B" w:rsidP="00E11923">
      <w:pPr>
        <w:pStyle w:val="Heading1"/>
        <w:rPr>
          <w:lang w:val="en-CA"/>
        </w:rPr>
      </w:pPr>
      <w:r w:rsidRPr="005B217D">
        <w:rPr>
          <w:lang w:val="en-CA"/>
        </w:rPr>
        <w:t xml:space="preserve">Introduction </w:t>
      </w:r>
    </w:p>
    <w:p w14:paraId="08960FD1" w14:textId="77777777" w:rsidR="0085045C" w:rsidRDefault="00E27EBD" w:rsidP="004234F0">
      <w:pPr>
        <w:jc w:val="both"/>
        <w:rPr>
          <w:szCs w:val="22"/>
          <w:lang w:val="en-CA"/>
        </w:rPr>
      </w:pPr>
      <w:r>
        <w:rPr>
          <w:szCs w:val="22"/>
          <w:lang w:val="en-CA"/>
        </w:rPr>
        <w:t xml:space="preserve">The following table summarizes the </w:t>
      </w:r>
      <w:r w:rsidR="00D40148">
        <w:rPr>
          <w:szCs w:val="22"/>
          <w:lang w:val="en-CA"/>
        </w:rPr>
        <w:t>permitted</w:t>
      </w:r>
      <w:r>
        <w:rPr>
          <w:szCs w:val="22"/>
          <w:lang w:val="en-CA"/>
        </w:rPr>
        <w:t xml:space="preserve"> BT.HDR DNR</w:t>
      </w:r>
      <w:r w:rsidR="00131F5A">
        <w:rPr>
          <w:szCs w:val="22"/>
          <w:lang w:val="en-CA"/>
        </w:rPr>
        <w:t xml:space="preserve"> </w:t>
      </w:r>
      <w:r>
        <w:rPr>
          <w:szCs w:val="22"/>
          <w:lang w:val="en-CA"/>
        </w:rPr>
        <w:t xml:space="preserve">signal container </w:t>
      </w:r>
      <w:r w:rsidR="0085045C">
        <w:rPr>
          <w:szCs w:val="22"/>
          <w:lang w:val="en-CA"/>
        </w:rPr>
        <w:t>combination</w:t>
      </w:r>
      <w:r w:rsidR="00041AE2">
        <w:rPr>
          <w:szCs w:val="22"/>
          <w:lang w:val="en-CA"/>
        </w:rPr>
        <w:t>s</w:t>
      </w:r>
      <w:r>
        <w:rPr>
          <w:szCs w:val="22"/>
          <w:lang w:val="en-CA"/>
        </w:rPr>
        <w:t>.</w:t>
      </w: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28"/>
        <w:gridCol w:w="3240"/>
        <w:gridCol w:w="180"/>
        <w:gridCol w:w="720"/>
        <w:gridCol w:w="3510"/>
      </w:tblGrid>
      <w:tr w:rsidR="00041AE2" w:rsidRPr="00792B20" w14:paraId="63253E08" w14:textId="77777777" w:rsidTr="008E7BC4">
        <w:tc>
          <w:tcPr>
            <w:tcW w:w="1728" w:type="dxa"/>
          </w:tcPr>
          <w:p w14:paraId="7FE98B94" w14:textId="77777777" w:rsidR="000144A8" w:rsidRDefault="000144A8" w:rsidP="00060415">
            <w:pPr>
              <w:tabs>
                <w:tab w:val="left" w:pos="2007"/>
                <w:tab w:val="center" w:pos="3173"/>
              </w:tabs>
              <w:rPr>
                <w:szCs w:val="22"/>
                <w:lang w:val="en-CA"/>
              </w:rPr>
            </w:pPr>
            <w:r w:rsidRPr="00792B20">
              <w:rPr>
                <w:szCs w:val="22"/>
                <w:lang w:val="en-CA"/>
              </w:rPr>
              <w:t xml:space="preserve">Transfer </w:t>
            </w:r>
          </w:p>
        </w:tc>
        <w:tc>
          <w:tcPr>
            <w:tcW w:w="3420" w:type="dxa"/>
            <w:gridSpan w:val="2"/>
            <w:tcBorders>
              <w:right w:val="nil"/>
            </w:tcBorders>
          </w:tcPr>
          <w:p w14:paraId="3D9CB7FC" w14:textId="77777777" w:rsidR="000144A8" w:rsidRPr="00792B20" w:rsidRDefault="000144A8" w:rsidP="00792B20">
            <w:pPr>
              <w:jc w:val="both"/>
              <w:rPr>
                <w:szCs w:val="22"/>
                <w:lang w:val="en-CA"/>
              </w:rPr>
            </w:pPr>
            <w:r>
              <w:rPr>
                <w:szCs w:val="22"/>
                <w:lang w:val="en-CA"/>
              </w:rPr>
              <w:t>PQ</w:t>
            </w:r>
            <w:r w:rsidR="00060415">
              <w:rPr>
                <w:szCs w:val="22"/>
                <w:lang w:val="en-CA"/>
              </w:rPr>
              <w:t xml:space="preserve"> </w:t>
            </w:r>
            <w:r w:rsidR="00EA4F34" w:rsidRPr="00EA4F34">
              <w:rPr>
                <w:szCs w:val="22"/>
                <w:lang w:val="en-CA"/>
              </w:rPr>
              <w:t>(</w:t>
            </w:r>
            <w:r w:rsidR="00EA4F34" w:rsidRPr="00EA4F34">
              <w:rPr>
                <w:i/>
                <w:szCs w:val="22"/>
                <w:lang w:val="en-CA"/>
              </w:rPr>
              <w:t>t</w:t>
            </w:r>
            <w:r w:rsidRPr="00EA4F34">
              <w:rPr>
                <w:i/>
                <w:szCs w:val="22"/>
                <w:lang w:val="en-CA"/>
              </w:rPr>
              <w:t>ransfer_characteristics</w:t>
            </w:r>
            <w:r>
              <w:rPr>
                <w:szCs w:val="22"/>
                <w:lang w:val="en-CA"/>
              </w:rPr>
              <w:t>=16</w:t>
            </w:r>
            <w:r w:rsidR="00EA4F34">
              <w:rPr>
                <w:szCs w:val="22"/>
                <w:lang w:val="en-CA"/>
              </w:rPr>
              <w:t>)</w:t>
            </w:r>
          </w:p>
        </w:tc>
        <w:tc>
          <w:tcPr>
            <w:tcW w:w="720" w:type="dxa"/>
            <w:tcBorders>
              <w:left w:val="nil"/>
              <w:bottom w:val="single" w:sz="4" w:space="0" w:color="auto"/>
              <w:right w:val="nil"/>
            </w:tcBorders>
          </w:tcPr>
          <w:p w14:paraId="404B04E8" w14:textId="77777777" w:rsidR="000144A8" w:rsidRDefault="000144A8" w:rsidP="00792B20">
            <w:pPr>
              <w:jc w:val="both"/>
              <w:rPr>
                <w:szCs w:val="22"/>
                <w:lang w:val="en-CA"/>
              </w:rPr>
            </w:pPr>
            <w:r>
              <w:rPr>
                <w:szCs w:val="22"/>
                <w:lang w:val="en-CA"/>
              </w:rPr>
              <w:t>- or -</w:t>
            </w:r>
          </w:p>
        </w:tc>
        <w:tc>
          <w:tcPr>
            <w:tcW w:w="3510" w:type="dxa"/>
            <w:tcBorders>
              <w:left w:val="nil"/>
            </w:tcBorders>
            <w:shd w:val="clear" w:color="auto" w:fill="auto"/>
          </w:tcPr>
          <w:p w14:paraId="19080144" w14:textId="77777777" w:rsidR="000144A8" w:rsidRPr="00792B20" w:rsidRDefault="000144A8" w:rsidP="00792B20">
            <w:pPr>
              <w:jc w:val="both"/>
              <w:rPr>
                <w:szCs w:val="22"/>
                <w:lang w:val="en-CA"/>
              </w:rPr>
            </w:pPr>
            <w:r>
              <w:rPr>
                <w:szCs w:val="22"/>
                <w:lang w:val="en-CA"/>
              </w:rPr>
              <w:t>HLG</w:t>
            </w:r>
            <w:r w:rsidR="00060415">
              <w:rPr>
                <w:szCs w:val="22"/>
                <w:lang w:val="en-CA"/>
              </w:rPr>
              <w:t xml:space="preserve"> </w:t>
            </w:r>
            <w:r w:rsidR="00EA4F34" w:rsidRPr="00EA4F34">
              <w:rPr>
                <w:szCs w:val="22"/>
                <w:lang w:val="en-CA"/>
              </w:rPr>
              <w:t>(</w:t>
            </w:r>
            <w:r w:rsidR="00EA4F34" w:rsidRPr="00EA4F34">
              <w:rPr>
                <w:i/>
                <w:szCs w:val="22"/>
                <w:lang w:val="en-CA"/>
              </w:rPr>
              <w:t>t</w:t>
            </w:r>
            <w:r w:rsidRPr="00EA4F34">
              <w:rPr>
                <w:i/>
                <w:szCs w:val="22"/>
                <w:lang w:val="en-CA"/>
              </w:rPr>
              <w:t>ransfer_characteristics</w:t>
            </w:r>
            <w:r>
              <w:rPr>
                <w:szCs w:val="22"/>
                <w:lang w:val="en-CA"/>
              </w:rPr>
              <w:t>=18</w:t>
            </w:r>
            <w:r w:rsidR="00EA4F34">
              <w:rPr>
                <w:szCs w:val="22"/>
                <w:lang w:val="en-CA"/>
              </w:rPr>
              <w:t>)</w:t>
            </w:r>
          </w:p>
        </w:tc>
      </w:tr>
      <w:tr w:rsidR="00041AE2" w:rsidRPr="00792B20" w14:paraId="1D341A86" w14:textId="77777777" w:rsidTr="008E7BC4">
        <w:tc>
          <w:tcPr>
            <w:tcW w:w="1728" w:type="dxa"/>
          </w:tcPr>
          <w:p w14:paraId="26C998D1" w14:textId="77777777" w:rsidR="000144A8" w:rsidRDefault="00EA4F34" w:rsidP="000144A8">
            <w:pPr>
              <w:jc w:val="both"/>
              <w:rPr>
                <w:szCs w:val="22"/>
                <w:lang w:val="en-CA"/>
              </w:rPr>
            </w:pPr>
            <w:r w:rsidRPr="00792B20">
              <w:rPr>
                <w:szCs w:val="22"/>
                <w:lang w:val="en-CA"/>
              </w:rPr>
              <w:t>Range</w:t>
            </w:r>
          </w:p>
        </w:tc>
        <w:tc>
          <w:tcPr>
            <w:tcW w:w="3420" w:type="dxa"/>
            <w:gridSpan w:val="2"/>
            <w:tcBorders>
              <w:right w:val="nil"/>
            </w:tcBorders>
          </w:tcPr>
          <w:p w14:paraId="1EF85096" w14:textId="1CAE4110" w:rsidR="000144A8" w:rsidRDefault="00EA4F34" w:rsidP="00060415">
            <w:pPr>
              <w:rPr>
                <w:szCs w:val="22"/>
                <w:lang w:val="en-CA"/>
              </w:rPr>
            </w:pPr>
            <w:r>
              <w:rPr>
                <w:szCs w:val="22"/>
                <w:lang w:val="en-CA"/>
              </w:rPr>
              <w:t xml:space="preserve">Full </w:t>
            </w:r>
            <w:r w:rsidR="000144A8">
              <w:rPr>
                <w:szCs w:val="22"/>
                <w:lang w:val="en-CA"/>
              </w:rPr>
              <w:t xml:space="preserve">range </w:t>
            </w:r>
            <w:r>
              <w:rPr>
                <w:szCs w:val="22"/>
                <w:lang w:val="en-CA"/>
              </w:rPr>
              <w:t>(</w:t>
            </w:r>
            <w:r w:rsidRPr="00EA4F34">
              <w:rPr>
                <w:i/>
                <w:szCs w:val="22"/>
                <w:lang w:val="en-CA"/>
              </w:rPr>
              <w:t>video_full_range_flag</w:t>
            </w:r>
            <w:r>
              <w:rPr>
                <w:szCs w:val="22"/>
                <w:lang w:val="en-CA"/>
              </w:rPr>
              <w:t>=1)</w:t>
            </w:r>
            <w:r>
              <w:rPr>
                <w:szCs w:val="22"/>
                <w:lang w:val="en-CA"/>
              </w:rPr>
              <w:br/>
            </w:r>
            <w:r w:rsidR="000144A8">
              <w:rPr>
                <w:szCs w:val="22"/>
                <w:lang w:val="en-CA"/>
              </w:rPr>
              <w:t>10-bit:0=black,102</w:t>
            </w:r>
            <w:r w:rsidR="008E7BC4">
              <w:rPr>
                <w:szCs w:val="22"/>
                <w:lang w:val="en-CA"/>
              </w:rPr>
              <w:t>4</w:t>
            </w:r>
            <w:r w:rsidR="007B6BAE">
              <w:rPr>
                <w:szCs w:val="22"/>
                <w:lang w:val="en-CA"/>
              </w:rPr>
              <w:t>=</w:t>
            </w:r>
            <w:r w:rsidR="008E7BC4">
              <w:rPr>
                <w:szCs w:val="22"/>
                <w:lang w:val="en-CA"/>
              </w:rPr>
              <w:t xml:space="preserve">nominal peak, 1023=clipped </w:t>
            </w:r>
            <w:r w:rsidR="00060415">
              <w:rPr>
                <w:szCs w:val="22"/>
                <w:lang w:val="en-CA"/>
              </w:rPr>
              <w:t>nominal peak</w:t>
            </w:r>
            <w:r w:rsidR="00060415">
              <w:rPr>
                <w:szCs w:val="22"/>
                <w:lang w:val="en-CA"/>
              </w:rPr>
              <w:br/>
              <w:t>12-bit:0=black,409</w:t>
            </w:r>
            <w:r w:rsidR="008E7BC4">
              <w:rPr>
                <w:szCs w:val="22"/>
                <w:lang w:val="en-CA"/>
              </w:rPr>
              <w:t>6</w:t>
            </w:r>
            <w:r w:rsidR="00060415">
              <w:rPr>
                <w:szCs w:val="22"/>
                <w:lang w:val="en-CA"/>
              </w:rPr>
              <w:t>=</w:t>
            </w:r>
            <w:r w:rsidR="008E7BC4">
              <w:rPr>
                <w:szCs w:val="22"/>
                <w:lang w:val="en-CA"/>
              </w:rPr>
              <w:t>nominal peak, 4092=</w:t>
            </w:r>
            <w:r w:rsidR="00D40148">
              <w:rPr>
                <w:szCs w:val="22"/>
                <w:lang w:val="en-CA"/>
              </w:rPr>
              <w:t xml:space="preserve">clipped </w:t>
            </w:r>
            <w:r w:rsidR="00060415">
              <w:rPr>
                <w:szCs w:val="22"/>
                <w:lang w:val="en-CA"/>
              </w:rPr>
              <w:t>nominal peak</w:t>
            </w:r>
          </w:p>
        </w:tc>
        <w:tc>
          <w:tcPr>
            <w:tcW w:w="720" w:type="dxa"/>
            <w:tcBorders>
              <w:left w:val="nil"/>
              <w:right w:val="nil"/>
            </w:tcBorders>
          </w:tcPr>
          <w:p w14:paraId="373848FC" w14:textId="77777777" w:rsidR="000144A8" w:rsidRDefault="000144A8" w:rsidP="000144A8">
            <w:pPr>
              <w:jc w:val="both"/>
              <w:rPr>
                <w:szCs w:val="22"/>
                <w:lang w:val="en-CA"/>
              </w:rPr>
            </w:pPr>
            <w:r>
              <w:rPr>
                <w:szCs w:val="22"/>
                <w:lang w:val="en-CA"/>
              </w:rPr>
              <w:t>- or -</w:t>
            </w:r>
          </w:p>
        </w:tc>
        <w:tc>
          <w:tcPr>
            <w:tcW w:w="3510" w:type="dxa"/>
            <w:tcBorders>
              <w:left w:val="nil"/>
            </w:tcBorders>
            <w:shd w:val="clear" w:color="auto" w:fill="auto"/>
          </w:tcPr>
          <w:p w14:paraId="0554B1C2" w14:textId="77777777" w:rsidR="000144A8" w:rsidRPr="00792B20" w:rsidRDefault="00FE26F4" w:rsidP="00060415">
            <w:pPr>
              <w:rPr>
                <w:szCs w:val="22"/>
                <w:lang w:val="en-CA"/>
              </w:rPr>
            </w:pPr>
            <w:r>
              <w:rPr>
                <w:szCs w:val="22"/>
                <w:lang w:val="en-CA"/>
              </w:rPr>
              <w:t xml:space="preserve">Narrow </w:t>
            </w:r>
            <w:r w:rsidR="000144A8">
              <w:rPr>
                <w:szCs w:val="22"/>
                <w:lang w:val="en-CA"/>
              </w:rPr>
              <w:t xml:space="preserve">range </w:t>
            </w:r>
            <w:r w:rsidR="00041AE2">
              <w:rPr>
                <w:szCs w:val="22"/>
                <w:lang w:val="en-CA"/>
              </w:rPr>
              <w:t>(same as BT.2020)</w:t>
            </w:r>
            <w:r w:rsidR="00EA4F34">
              <w:rPr>
                <w:szCs w:val="22"/>
                <w:lang w:val="en-CA"/>
              </w:rPr>
              <w:br/>
              <w:t>(</w:t>
            </w:r>
            <w:r w:rsidR="00EA4F34" w:rsidRPr="00EA4F34">
              <w:rPr>
                <w:i/>
                <w:szCs w:val="22"/>
                <w:lang w:val="en-CA"/>
              </w:rPr>
              <w:t>video_full_range_flag</w:t>
            </w:r>
            <w:r w:rsidR="00EA4F34">
              <w:rPr>
                <w:szCs w:val="22"/>
                <w:lang w:val="en-CA"/>
              </w:rPr>
              <w:t>=0)</w:t>
            </w:r>
            <w:r w:rsidR="000144A8">
              <w:rPr>
                <w:szCs w:val="22"/>
                <w:lang w:val="en-CA"/>
              </w:rPr>
              <w:br/>
              <w:t>10-bit: 64=black, 940=white</w:t>
            </w:r>
            <w:r w:rsidR="00060415">
              <w:rPr>
                <w:szCs w:val="22"/>
                <w:lang w:val="en-CA"/>
              </w:rPr>
              <w:br/>
              <w:t xml:space="preserve">12-bit: </w:t>
            </w:r>
            <w:r w:rsidR="00E27EBD">
              <w:rPr>
                <w:szCs w:val="22"/>
                <w:lang w:val="en-CA"/>
              </w:rPr>
              <w:t>256</w:t>
            </w:r>
            <w:r w:rsidR="00060415">
              <w:rPr>
                <w:szCs w:val="22"/>
                <w:lang w:val="en-CA"/>
              </w:rPr>
              <w:t>=black, 3760=</w:t>
            </w:r>
            <w:r w:rsidR="00442057">
              <w:rPr>
                <w:szCs w:val="22"/>
                <w:lang w:val="en-CA"/>
              </w:rPr>
              <w:t xml:space="preserve">nominal peak white; </w:t>
            </w:r>
            <w:r w:rsidR="00060415">
              <w:rPr>
                <w:szCs w:val="22"/>
                <w:lang w:val="en-CA"/>
              </w:rPr>
              <w:t>3840=peak color signal</w:t>
            </w:r>
          </w:p>
        </w:tc>
      </w:tr>
      <w:tr w:rsidR="00EA4F34" w:rsidRPr="00792B20" w14:paraId="7337DEFE" w14:textId="77777777" w:rsidTr="00041AE2">
        <w:tc>
          <w:tcPr>
            <w:tcW w:w="1728" w:type="dxa"/>
          </w:tcPr>
          <w:p w14:paraId="72EA3F3F" w14:textId="77777777" w:rsidR="00EA4F34" w:rsidRPr="00792B20" w:rsidRDefault="00EA4F34" w:rsidP="00EA4F34">
            <w:pPr>
              <w:rPr>
                <w:szCs w:val="22"/>
                <w:lang w:val="en-CA"/>
              </w:rPr>
            </w:pPr>
            <w:r w:rsidRPr="00792B20">
              <w:rPr>
                <w:szCs w:val="22"/>
                <w:lang w:val="en-CA"/>
              </w:rPr>
              <w:t>Bit depth</w:t>
            </w:r>
          </w:p>
        </w:tc>
        <w:tc>
          <w:tcPr>
            <w:tcW w:w="7650" w:type="dxa"/>
            <w:gridSpan w:val="4"/>
          </w:tcPr>
          <w:p w14:paraId="1F895969" w14:textId="77777777" w:rsidR="00EA4F34" w:rsidRPr="00792B20" w:rsidRDefault="00EA4F34" w:rsidP="0033773A">
            <w:pPr>
              <w:jc w:val="center"/>
              <w:rPr>
                <w:szCs w:val="22"/>
                <w:lang w:val="en-CA"/>
              </w:rPr>
            </w:pPr>
            <w:r>
              <w:rPr>
                <w:szCs w:val="22"/>
                <w:lang w:val="en-CA"/>
              </w:rPr>
              <w:t>10 or 12 bit integer</w:t>
            </w:r>
            <w:r w:rsidR="00777DFF">
              <w:rPr>
                <w:szCs w:val="22"/>
                <w:lang w:val="en-CA"/>
              </w:rPr>
              <w:t xml:space="preserve"> </w:t>
            </w:r>
            <w:r w:rsidR="00041AE2">
              <w:rPr>
                <w:szCs w:val="22"/>
                <w:lang w:val="en-CA"/>
              </w:rPr>
              <w:t xml:space="preserve">(same as BT.2020) </w:t>
            </w:r>
            <w:r w:rsidR="00777DFF" w:rsidRPr="00041AE2">
              <w:rPr>
                <w:szCs w:val="22"/>
                <w:lang w:val="en-CA"/>
              </w:rPr>
              <w:t xml:space="preserve">for </w:t>
            </w:r>
            <w:r w:rsidR="00236B1A" w:rsidRPr="00041AE2">
              <w:rPr>
                <w:szCs w:val="22"/>
                <w:lang w:eastAsia="ko-KR"/>
              </w:rPr>
              <w:t>R'G'B' or Y'C'</w:t>
            </w:r>
            <w:r w:rsidR="00236B1A" w:rsidRPr="00041AE2">
              <w:rPr>
                <w:szCs w:val="22"/>
                <w:vertAlign w:val="subscript"/>
                <w:lang w:eastAsia="ko-KR"/>
              </w:rPr>
              <w:t>B</w:t>
            </w:r>
            <w:r w:rsidR="00236B1A" w:rsidRPr="00041AE2">
              <w:rPr>
                <w:szCs w:val="22"/>
                <w:lang w:eastAsia="ko-KR"/>
              </w:rPr>
              <w:t>C'</w:t>
            </w:r>
            <w:r w:rsidR="00236B1A" w:rsidRPr="00041AE2">
              <w:rPr>
                <w:szCs w:val="22"/>
                <w:vertAlign w:val="subscript"/>
                <w:lang w:eastAsia="ko-KR"/>
              </w:rPr>
              <w:t>R</w:t>
            </w:r>
            <w:proofErr w:type="gramStart"/>
            <w:r w:rsidR="00236B1A" w:rsidRPr="00041AE2">
              <w:rPr>
                <w:szCs w:val="22"/>
                <w:vertAlign w:val="subscript"/>
                <w:lang w:eastAsia="ko-KR"/>
              </w:rPr>
              <w:t>,</w:t>
            </w:r>
            <w:r w:rsidR="00236B1A" w:rsidRPr="00041AE2">
              <w:rPr>
                <w:szCs w:val="22"/>
                <w:lang w:eastAsia="ko-KR"/>
              </w:rPr>
              <w:t>,</w:t>
            </w:r>
            <w:proofErr w:type="gramEnd"/>
            <w:r w:rsidR="00236B1A" w:rsidRPr="00041AE2">
              <w:rPr>
                <w:szCs w:val="22"/>
                <w:lang w:eastAsia="ko-KR"/>
              </w:rPr>
              <w:t xml:space="preserve"> or IC</w:t>
            </w:r>
            <w:r w:rsidR="00236B1A" w:rsidRPr="00041AE2">
              <w:rPr>
                <w:szCs w:val="22"/>
                <w:vertAlign w:val="subscript"/>
                <w:lang w:eastAsia="ko-KR"/>
              </w:rPr>
              <w:t>T</w:t>
            </w:r>
            <w:r w:rsidR="00236B1A" w:rsidRPr="00041AE2">
              <w:rPr>
                <w:szCs w:val="22"/>
                <w:lang w:eastAsia="ko-KR"/>
              </w:rPr>
              <w:t>C</w:t>
            </w:r>
            <w:r w:rsidR="00236B1A" w:rsidRPr="00041AE2">
              <w:rPr>
                <w:szCs w:val="22"/>
                <w:vertAlign w:val="subscript"/>
                <w:lang w:eastAsia="ko-KR"/>
              </w:rPr>
              <w:t>P</w:t>
            </w:r>
            <w:r w:rsidRPr="00236B1A">
              <w:rPr>
                <w:szCs w:val="22"/>
                <w:lang w:val="en-CA"/>
              </w:rPr>
              <w:t xml:space="preserve">.    </w:t>
            </w:r>
            <w:r>
              <w:rPr>
                <w:szCs w:val="22"/>
                <w:lang w:val="en-CA"/>
              </w:rPr>
              <w:t xml:space="preserve"> </w:t>
            </w:r>
            <w:r w:rsidR="00236B1A">
              <w:rPr>
                <w:szCs w:val="22"/>
                <w:lang w:val="en-CA"/>
              </w:rPr>
              <w:br/>
            </w:r>
            <w:r>
              <w:rPr>
                <w:szCs w:val="22"/>
                <w:lang w:val="en-CA"/>
              </w:rPr>
              <w:t xml:space="preserve">16-bit half float </w:t>
            </w:r>
            <w:r w:rsidR="00236B1A">
              <w:rPr>
                <w:szCs w:val="22"/>
                <w:lang w:val="en-CA"/>
              </w:rPr>
              <w:t xml:space="preserve">for linear R,G,B </w:t>
            </w:r>
            <w:r w:rsidR="0033773A">
              <w:rPr>
                <w:szCs w:val="22"/>
                <w:lang w:val="en-CA"/>
              </w:rPr>
              <w:t xml:space="preserve">for </w:t>
            </w:r>
            <w:r w:rsidR="00236B1A">
              <w:rPr>
                <w:szCs w:val="22"/>
                <w:lang w:val="en-CA"/>
              </w:rPr>
              <w:t xml:space="preserve">file based </w:t>
            </w:r>
            <w:r>
              <w:rPr>
                <w:szCs w:val="22"/>
                <w:lang w:val="en-CA"/>
              </w:rPr>
              <w:t>production exchange</w:t>
            </w:r>
            <w:r w:rsidR="00236B1A">
              <w:rPr>
                <w:szCs w:val="22"/>
                <w:lang w:val="en-CA"/>
              </w:rPr>
              <w:br/>
              <w:t>(1.0 = 1 cd/m</w:t>
            </w:r>
            <w:r w:rsidR="00236B1A" w:rsidRPr="007B6BAE">
              <w:rPr>
                <w:szCs w:val="22"/>
                <w:vertAlign w:val="superscript"/>
                <w:lang w:val="en-CA"/>
              </w:rPr>
              <w:t>2</w:t>
            </w:r>
            <w:r w:rsidR="00236B1A">
              <w:rPr>
                <w:szCs w:val="22"/>
                <w:lang w:val="en-CA"/>
              </w:rPr>
              <w:t xml:space="preserve"> for PQ;  1.0=nominal peak white for HLG)</w:t>
            </w:r>
          </w:p>
        </w:tc>
      </w:tr>
      <w:tr w:rsidR="00EA4F34" w:rsidRPr="00792B20" w14:paraId="33E151D2" w14:textId="77777777" w:rsidTr="00041AE2">
        <w:tc>
          <w:tcPr>
            <w:tcW w:w="1728" w:type="dxa"/>
          </w:tcPr>
          <w:p w14:paraId="4172ABE9" w14:textId="77777777" w:rsidR="00EA4F34" w:rsidRPr="00792B20" w:rsidRDefault="00EA4F34" w:rsidP="00EA4F34">
            <w:pPr>
              <w:tabs>
                <w:tab w:val="left" w:pos="2880"/>
                <w:tab w:val="center" w:pos="3636"/>
              </w:tabs>
              <w:rPr>
                <w:szCs w:val="22"/>
                <w:lang w:val="en-CA"/>
              </w:rPr>
            </w:pPr>
            <w:r w:rsidRPr="00792B20">
              <w:rPr>
                <w:szCs w:val="22"/>
                <w:lang w:val="en-CA"/>
              </w:rPr>
              <w:t>Color primaries</w:t>
            </w:r>
          </w:p>
        </w:tc>
        <w:tc>
          <w:tcPr>
            <w:tcW w:w="7650" w:type="dxa"/>
            <w:gridSpan w:val="4"/>
          </w:tcPr>
          <w:p w14:paraId="6739EA60" w14:textId="77777777" w:rsidR="00EA4F34" w:rsidRPr="00792B20" w:rsidRDefault="00880A02" w:rsidP="00EA4F34">
            <w:pPr>
              <w:jc w:val="center"/>
              <w:rPr>
                <w:szCs w:val="22"/>
                <w:lang w:val="en-CA"/>
              </w:rPr>
            </w:pPr>
            <w:proofErr w:type="spellStart"/>
            <w:r w:rsidRPr="007B6BAE">
              <w:rPr>
                <w:i/>
                <w:szCs w:val="22"/>
                <w:lang w:val="en-CA"/>
              </w:rPr>
              <w:t>colour_primaries</w:t>
            </w:r>
            <w:proofErr w:type="spellEnd"/>
            <w:r>
              <w:rPr>
                <w:szCs w:val="22"/>
                <w:lang w:val="en-CA"/>
              </w:rPr>
              <w:t xml:space="preserve"> = 9 </w:t>
            </w:r>
            <w:r w:rsidR="00EA4F34">
              <w:rPr>
                <w:szCs w:val="22"/>
                <w:lang w:val="en-CA"/>
              </w:rPr>
              <w:t>(same as BT.2020)</w:t>
            </w:r>
          </w:p>
        </w:tc>
      </w:tr>
      <w:tr w:rsidR="00EA4F34" w:rsidRPr="00792B20" w14:paraId="606B50E1" w14:textId="77777777" w:rsidTr="00041AE2">
        <w:tc>
          <w:tcPr>
            <w:tcW w:w="1728" w:type="dxa"/>
          </w:tcPr>
          <w:p w14:paraId="660CC32C" w14:textId="77777777" w:rsidR="00EA4F34" w:rsidRPr="00792B20" w:rsidRDefault="004E27F3" w:rsidP="00E27EBD">
            <w:pPr>
              <w:rPr>
                <w:szCs w:val="22"/>
                <w:lang w:val="en-CA"/>
              </w:rPr>
            </w:pPr>
            <w:r>
              <w:rPr>
                <w:szCs w:val="22"/>
                <w:lang w:val="en-CA"/>
              </w:rPr>
              <w:t>Color 4:2:0 sub-pixel citing</w:t>
            </w:r>
          </w:p>
        </w:tc>
        <w:tc>
          <w:tcPr>
            <w:tcW w:w="7650" w:type="dxa"/>
            <w:gridSpan w:val="4"/>
          </w:tcPr>
          <w:p w14:paraId="12A85FAE" w14:textId="77777777" w:rsidR="00EA4F34" w:rsidRPr="00764BCE" w:rsidRDefault="00EA4F34" w:rsidP="00E27EBD">
            <w:pPr>
              <w:jc w:val="both"/>
              <w:rPr>
                <w:szCs w:val="22"/>
                <w:lang w:val="en-CA"/>
              </w:rPr>
            </w:pPr>
            <w:r w:rsidRPr="00764BCE">
              <w:rPr>
                <w:szCs w:val="22"/>
                <w:lang w:val="en-CA"/>
              </w:rPr>
              <w:t xml:space="preserve">Horizontally and vertically co-sited </w:t>
            </w:r>
            <w:r w:rsidR="00880A02">
              <w:rPr>
                <w:szCs w:val="22"/>
                <w:lang w:val="en-CA"/>
              </w:rPr>
              <w:t>(same as BT.2020)</w:t>
            </w:r>
            <w:r w:rsidR="00236B1A">
              <w:rPr>
                <w:szCs w:val="22"/>
                <w:lang w:val="en-CA"/>
              </w:rPr>
              <w:br/>
            </w:r>
            <w:r w:rsidRPr="00764BCE">
              <w:rPr>
                <w:szCs w:val="22"/>
                <w:lang w:val="en-CA"/>
              </w:rPr>
              <w:t>(</w:t>
            </w:r>
            <w:r w:rsidR="00764BCE" w:rsidRPr="007B6BAE">
              <w:rPr>
                <w:bCs/>
                <w:i/>
                <w:noProof/>
              </w:rPr>
              <w:t>chroma_sample_loc_type_top_field</w:t>
            </w:r>
            <w:r w:rsidR="00764BCE" w:rsidRPr="00764BCE">
              <w:rPr>
                <w:bCs/>
                <w:noProof/>
              </w:rPr>
              <w:t xml:space="preserve"> = </w:t>
            </w:r>
            <w:r w:rsidR="00764BCE" w:rsidRPr="007B6BAE">
              <w:rPr>
                <w:bCs/>
                <w:i/>
                <w:noProof/>
              </w:rPr>
              <w:t>chroma_sample_loc_type_bottom_field</w:t>
            </w:r>
            <w:r w:rsidR="00764BCE" w:rsidRPr="00764BCE">
              <w:rPr>
                <w:bCs/>
                <w:noProof/>
              </w:rPr>
              <w:t xml:space="preserve"> = 2) </w:t>
            </w:r>
          </w:p>
        </w:tc>
      </w:tr>
      <w:tr w:rsidR="00041AE2" w:rsidRPr="00792B20" w14:paraId="0C5B6177" w14:textId="77777777" w:rsidTr="00041AE2">
        <w:tc>
          <w:tcPr>
            <w:tcW w:w="1728" w:type="dxa"/>
          </w:tcPr>
          <w:p w14:paraId="100AAA33" w14:textId="77777777" w:rsidR="00EA4F34" w:rsidRPr="00792B20" w:rsidRDefault="004E27F3" w:rsidP="004E27F3">
            <w:pPr>
              <w:rPr>
                <w:szCs w:val="22"/>
                <w:lang w:val="en-CA"/>
              </w:rPr>
            </w:pPr>
            <w:r>
              <w:rPr>
                <w:szCs w:val="22"/>
                <w:lang w:val="en-CA"/>
              </w:rPr>
              <w:t>Color  formats</w:t>
            </w:r>
          </w:p>
        </w:tc>
        <w:tc>
          <w:tcPr>
            <w:tcW w:w="3240" w:type="dxa"/>
            <w:tcBorders>
              <w:right w:val="nil"/>
            </w:tcBorders>
          </w:tcPr>
          <w:p w14:paraId="04300D92" w14:textId="0CA4F86F" w:rsidR="00EA4F34" w:rsidRPr="00792B20" w:rsidRDefault="00236B1A" w:rsidP="00E27EBD">
            <w:pPr>
              <w:jc w:val="both"/>
              <w:rPr>
                <w:szCs w:val="22"/>
                <w:lang w:val="en-CA"/>
              </w:rPr>
            </w:pPr>
            <w:r w:rsidRPr="007B6BAE">
              <w:rPr>
                <w:sz w:val="20"/>
                <w:lang w:eastAsia="ko-KR"/>
              </w:rPr>
              <w:t>Y'</w:t>
            </w:r>
            <w:r w:rsidR="00777DFF" w:rsidRPr="007B6BAE">
              <w:rPr>
                <w:sz w:val="20"/>
                <w:lang w:eastAsia="ko-KR"/>
              </w:rPr>
              <w:t>C'</w:t>
            </w:r>
            <w:r w:rsidR="00777DFF" w:rsidRPr="007B6BAE">
              <w:rPr>
                <w:sz w:val="20"/>
                <w:vertAlign w:val="subscript"/>
                <w:lang w:eastAsia="ko-KR"/>
              </w:rPr>
              <w:t>B</w:t>
            </w:r>
            <w:r w:rsidR="00777DFF" w:rsidRPr="007B6BAE">
              <w:rPr>
                <w:sz w:val="20"/>
                <w:lang w:eastAsia="ko-KR"/>
              </w:rPr>
              <w:t>C'</w:t>
            </w:r>
            <w:r w:rsidR="00777DFF" w:rsidRPr="007B6BAE">
              <w:rPr>
                <w:sz w:val="20"/>
                <w:vertAlign w:val="subscript"/>
                <w:lang w:eastAsia="ko-KR"/>
              </w:rPr>
              <w:t>R</w:t>
            </w:r>
            <w:r w:rsidR="00777DFF" w:rsidRPr="002359A1">
              <w:rPr>
                <w:i/>
                <w:sz w:val="20"/>
                <w:lang w:eastAsia="ko-KR"/>
              </w:rPr>
              <w:t>,</w:t>
            </w:r>
            <w:r w:rsidR="00EA4F34">
              <w:rPr>
                <w:szCs w:val="22"/>
                <w:lang w:val="en-CA"/>
              </w:rPr>
              <w:t>N</w:t>
            </w:r>
            <w:r w:rsidR="00041AE2">
              <w:rPr>
                <w:szCs w:val="22"/>
                <w:lang w:val="en-CA"/>
              </w:rPr>
              <w:t>on-Constant Luminance</w:t>
            </w:r>
            <w:r w:rsidR="00EA4F34">
              <w:rPr>
                <w:szCs w:val="22"/>
                <w:lang w:val="en-CA"/>
              </w:rPr>
              <w:br/>
              <w:t>(</w:t>
            </w:r>
            <w:proofErr w:type="spellStart"/>
            <w:r w:rsidR="00EA4F34" w:rsidRPr="00EA4F34">
              <w:rPr>
                <w:i/>
                <w:szCs w:val="22"/>
                <w:lang w:val="en-CA"/>
              </w:rPr>
              <w:t>matrix_coeffs</w:t>
            </w:r>
            <w:proofErr w:type="spellEnd"/>
            <w:r w:rsidR="00EA4F34">
              <w:rPr>
                <w:szCs w:val="22"/>
                <w:lang w:val="en-CA"/>
              </w:rPr>
              <w:t>=9)</w:t>
            </w:r>
          </w:p>
        </w:tc>
        <w:tc>
          <w:tcPr>
            <w:tcW w:w="900" w:type="dxa"/>
            <w:gridSpan w:val="2"/>
            <w:tcBorders>
              <w:left w:val="nil"/>
              <w:right w:val="nil"/>
            </w:tcBorders>
          </w:tcPr>
          <w:p w14:paraId="42853F81" w14:textId="77777777" w:rsidR="00EA4F34" w:rsidRDefault="00EA4F34" w:rsidP="000144A8">
            <w:pPr>
              <w:jc w:val="both"/>
              <w:rPr>
                <w:szCs w:val="22"/>
                <w:lang w:val="en-CA"/>
              </w:rPr>
            </w:pPr>
            <w:r>
              <w:rPr>
                <w:szCs w:val="22"/>
                <w:lang w:val="en-CA"/>
              </w:rPr>
              <w:t>- or -</w:t>
            </w:r>
          </w:p>
          <w:p w14:paraId="56C583F6" w14:textId="77777777" w:rsidR="00E27EBD" w:rsidRDefault="00E27EBD" w:rsidP="000144A8">
            <w:pPr>
              <w:jc w:val="both"/>
              <w:rPr>
                <w:szCs w:val="22"/>
                <w:lang w:val="en-CA"/>
              </w:rPr>
            </w:pPr>
            <w:r>
              <w:rPr>
                <w:szCs w:val="22"/>
                <w:lang w:val="en-CA"/>
              </w:rPr>
              <w:t>- or -</w:t>
            </w:r>
          </w:p>
        </w:tc>
        <w:tc>
          <w:tcPr>
            <w:tcW w:w="3510" w:type="dxa"/>
            <w:tcBorders>
              <w:left w:val="nil"/>
            </w:tcBorders>
            <w:shd w:val="clear" w:color="auto" w:fill="auto"/>
          </w:tcPr>
          <w:p w14:paraId="72644942" w14:textId="0E6D2532" w:rsidR="00E27EBD" w:rsidRPr="00792B20" w:rsidRDefault="00173433" w:rsidP="004E27F3">
            <w:pPr>
              <w:jc w:val="both"/>
              <w:rPr>
                <w:szCs w:val="22"/>
                <w:lang w:val="en-CA"/>
              </w:rPr>
            </w:pPr>
            <w:r>
              <w:rPr>
                <w:lang w:val="en-CA"/>
              </w:rPr>
              <w:t>IC</w:t>
            </w:r>
            <w:r w:rsidRPr="00173433">
              <w:rPr>
                <w:vertAlign w:val="subscript"/>
                <w:lang w:val="en-CA"/>
              </w:rPr>
              <w:t>T</w:t>
            </w:r>
            <w:r>
              <w:rPr>
                <w:lang w:val="en-CA"/>
              </w:rPr>
              <w:t>C</w:t>
            </w:r>
            <w:r w:rsidRPr="00173433">
              <w:rPr>
                <w:vertAlign w:val="subscript"/>
                <w:lang w:val="en-CA"/>
              </w:rPr>
              <w:t>P</w:t>
            </w:r>
            <w:r w:rsidR="008E7BC4">
              <w:rPr>
                <w:szCs w:val="22"/>
                <w:lang w:val="en-CA"/>
              </w:rPr>
              <w:t xml:space="preserve">  </w:t>
            </w:r>
            <w:r w:rsidR="00EA4F34">
              <w:rPr>
                <w:szCs w:val="22"/>
                <w:lang w:val="en-CA"/>
              </w:rPr>
              <w:t>(</w:t>
            </w:r>
            <w:proofErr w:type="spellStart"/>
            <w:r w:rsidR="00EA4F34" w:rsidRPr="00EA4F34">
              <w:rPr>
                <w:i/>
                <w:szCs w:val="22"/>
                <w:lang w:val="en-CA"/>
              </w:rPr>
              <w:t>matrix_coeffs</w:t>
            </w:r>
            <w:proofErr w:type="spellEnd"/>
            <w:r w:rsidR="00EA4F34">
              <w:rPr>
                <w:szCs w:val="22"/>
                <w:lang w:val="en-CA"/>
              </w:rPr>
              <w:t>=</w:t>
            </w:r>
            <w:r w:rsidR="00236B1A">
              <w:rPr>
                <w:szCs w:val="22"/>
                <w:lang w:val="en-CA"/>
              </w:rPr>
              <w:t>14</w:t>
            </w:r>
            <w:r w:rsidR="00EA4F34">
              <w:rPr>
                <w:szCs w:val="22"/>
                <w:lang w:val="en-CA"/>
              </w:rPr>
              <w:t>?)</w:t>
            </w:r>
            <w:r w:rsidR="008E7BC4">
              <w:rPr>
                <w:szCs w:val="22"/>
                <w:lang w:val="en-CA"/>
              </w:rPr>
              <w:br/>
            </w:r>
            <w:r w:rsidR="00E27EBD">
              <w:rPr>
                <w:szCs w:val="22"/>
                <w:lang w:val="en-CA"/>
              </w:rPr>
              <w:br/>
            </w:r>
            <w:r w:rsidR="00E27EBD" w:rsidRPr="00041AE2">
              <w:rPr>
                <w:szCs w:val="22"/>
                <w:lang w:eastAsia="ko-KR"/>
              </w:rPr>
              <w:t>R'G'B'</w:t>
            </w:r>
            <w:r w:rsidR="004E27F3">
              <w:rPr>
                <w:szCs w:val="22"/>
                <w:lang w:eastAsia="ko-KR"/>
              </w:rPr>
              <w:t xml:space="preserve"> </w:t>
            </w:r>
            <w:r w:rsidR="004E27F3">
              <w:rPr>
                <w:szCs w:val="22"/>
                <w:lang w:val="en-CA"/>
              </w:rPr>
              <w:t>(</w:t>
            </w:r>
            <w:proofErr w:type="spellStart"/>
            <w:r w:rsidR="004E27F3" w:rsidRPr="00EA4F34">
              <w:rPr>
                <w:i/>
                <w:szCs w:val="22"/>
                <w:lang w:val="en-CA"/>
              </w:rPr>
              <w:t>matrix_coeffs</w:t>
            </w:r>
            <w:proofErr w:type="spellEnd"/>
            <w:r w:rsidR="004E27F3">
              <w:rPr>
                <w:szCs w:val="22"/>
                <w:lang w:val="en-CA"/>
              </w:rPr>
              <w:t>=0)</w:t>
            </w:r>
          </w:p>
        </w:tc>
      </w:tr>
    </w:tbl>
    <w:p w14:paraId="28B6C8B5" w14:textId="77777777" w:rsidR="00430550" w:rsidRDefault="00430550" w:rsidP="004234F0">
      <w:pPr>
        <w:jc w:val="both"/>
        <w:rPr>
          <w:szCs w:val="22"/>
          <w:lang w:val="en-CA"/>
        </w:rPr>
      </w:pPr>
    </w:p>
    <w:p w14:paraId="073E7D42" w14:textId="77777777" w:rsidR="00430550" w:rsidRDefault="00430550" w:rsidP="004234F0">
      <w:pPr>
        <w:jc w:val="both"/>
        <w:rPr>
          <w:szCs w:val="22"/>
          <w:lang w:val="en-CA"/>
        </w:rPr>
      </w:pPr>
    </w:p>
    <w:p w14:paraId="0357F49E" w14:textId="77777777" w:rsidR="00792B20" w:rsidRPr="00792B20" w:rsidRDefault="00792B20" w:rsidP="00792B20">
      <w:pPr>
        <w:spacing w:before="0"/>
        <w:rPr>
          <w:vanish/>
        </w:rPr>
      </w:pPr>
    </w:p>
    <w:p w14:paraId="6050083F" w14:textId="77777777" w:rsidR="00792B20" w:rsidRPr="00792B20" w:rsidRDefault="00792B20" w:rsidP="00792B20">
      <w:pPr>
        <w:spacing w:before="0"/>
        <w:rPr>
          <w:vanish/>
        </w:rPr>
      </w:pPr>
    </w:p>
    <w:p w14:paraId="79593139" w14:textId="77777777" w:rsidR="0085045C" w:rsidRDefault="0085045C" w:rsidP="004234F0">
      <w:pPr>
        <w:jc w:val="both"/>
        <w:rPr>
          <w:szCs w:val="22"/>
          <w:lang w:val="en-CA"/>
        </w:rPr>
      </w:pPr>
    </w:p>
    <w:p w14:paraId="283EC80E" w14:textId="73BA3666" w:rsidR="00A9651E" w:rsidRDefault="004E12FA" w:rsidP="004234F0">
      <w:pPr>
        <w:jc w:val="both"/>
        <w:rPr>
          <w:szCs w:val="22"/>
          <w:lang w:val="en-CA"/>
        </w:rPr>
      </w:pPr>
      <w:r>
        <w:rPr>
          <w:szCs w:val="22"/>
          <w:lang w:val="en-CA"/>
        </w:rPr>
        <w:t xml:space="preserve">Applications </w:t>
      </w:r>
      <w:r w:rsidR="003E2F4F">
        <w:rPr>
          <w:szCs w:val="22"/>
          <w:lang w:val="en-CA"/>
        </w:rPr>
        <w:t xml:space="preserve">such as DVB UHD Phase 2, ATSC 3.0, and </w:t>
      </w:r>
      <w:proofErr w:type="spellStart"/>
      <w:r w:rsidR="003E2F4F">
        <w:rPr>
          <w:szCs w:val="22"/>
          <w:lang w:val="en-CA"/>
        </w:rPr>
        <w:t>UltraHD</w:t>
      </w:r>
      <w:proofErr w:type="spellEnd"/>
      <w:r w:rsidR="003E2F4F">
        <w:rPr>
          <w:szCs w:val="22"/>
          <w:lang w:val="en-CA"/>
        </w:rPr>
        <w:t xml:space="preserve"> Blu-Ray </w:t>
      </w:r>
      <w:r>
        <w:rPr>
          <w:szCs w:val="22"/>
          <w:lang w:val="en-CA"/>
        </w:rPr>
        <w:t xml:space="preserve">would limit </w:t>
      </w:r>
      <w:proofErr w:type="spellStart"/>
      <w:r>
        <w:rPr>
          <w:szCs w:val="22"/>
          <w:lang w:val="en-CA"/>
        </w:rPr>
        <w:t>BitDepth</w:t>
      </w:r>
      <w:proofErr w:type="spellEnd"/>
      <w:r>
        <w:rPr>
          <w:szCs w:val="22"/>
          <w:lang w:val="en-CA"/>
        </w:rPr>
        <w:t xml:space="preserve"> and Range according to their </w:t>
      </w:r>
      <w:r w:rsidR="003E2F4F">
        <w:rPr>
          <w:szCs w:val="22"/>
          <w:lang w:val="en-CA"/>
        </w:rPr>
        <w:t xml:space="preserve">respective </w:t>
      </w:r>
      <w:r>
        <w:rPr>
          <w:szCs w:val="22"/>
          <w:lang w:val="en-CA"/>
        </w:rPr>
        <w:t>requirements</w:t>
      </w:r>
      <w:r w:rsidR="00F15D68">
        <w:rPr>
          <w:szCs w:val="22"/>
          <w:lang w:val="en-CA"/>
        </w:rPr>
        <w:t xml:space="preserve">, and require specific values for </w:t>
      </w:r>
      <w:proofErr w:type="spellStart"/>
      <w:r w:rsidR="00F15D68">
        <w:rPr>
          <w:szCs w:val="22"/>
          <w:lang w:val="en-CA"/>
        </w:rPr>
        <w:t>matrix_coeffs</w:t>
      </w:r>
      <w:proofErr w:type="spellEnd"/>
      <w:r w:rsidR="00F15D68">
        <w:rPr>
          <w:szCs w:val="22"/>
          <w:lang w:val="en-CA"/>
        </w:rPr>
        <w:t>, transfer_characteristics, etc</w:t>
      </w:r>
      <w:r>
        <w:rPr>
          <w:szCs w:val="22"/>
          <w:lang w:val="en-CA"/>
        </w:rPr>
        <w:t xml:space="preserve">. </w:t>
      </w:r>
      <w:r w:rsidR="003E2F4F">
        <w:rPr>
          <w:szCs w:val="22"/>
          <w:lang w:val="en-CA"/>
        </w:rPr>
        <w:t xml:space="preserve"> Existing “HDR-10” profiles in Ultra HD Blu-Ray, UHD Alliance, Ultra HD Forum, DECE Common File Format, and ARIB STD-B67 </w:t>
      </w:r>
      <w:r w:rsidR="008B13FF">
        <w:rPr>
          <w:szCs w:val="22"/>
          <w:lang w:val="en-CA"/>
        </w:rPr>
        <w:t xml:space="preserve">[9] </w:t>
      </w:r>
      <w:r w:rsidR="003E2F4F">
        <w:rPr>
          <w:szCs w:val="22"/>
          <w:lang w:val="en-CA"/>
        </w:rPr>
        <w:t>are aligned with the</w:t>
      </w:r>
      <w:r w:rsidR="004E570F">
        <w:rPr>
          <w:szCs w:val="22"/>
          <w:lang w:val="en-CA"/>
        </w:rPr>
        <w:t xml:space="preserve"> BT.HDR</w:t>
      </w:r>
      <w:r w:rsidR="003E2F4F">
        <w:rPr>
          <w:szCs w:val="22"/>
          <w:lang w:val="en-CA"/>
        </w:rPr>
        <w:t xml:space="preserve"> VUI code points </w:t>
      </w:r>
      <w:r w:rsidR="00D40148">
        <w:rPr>
          <w:szCs w:val="22"/>
          <w:lang w:val="en-CA"/>
        </w:rPr>
        <w:t xml:space="preserve">proposed </w:t>
      </w:r>
      <w:r w:rsidR="003E2F4F">
        <w:rPr>
          <w:szCs w:val="22"/>
          <w:lang w:val="en-CA"/>
        </w:rPr>
        <w:t>in this document.</w:t>
      </w:r>
    </w:p>
    <w:p w14:paraId="54966D40" w14:textId="77777777" w:rsidR="004E12FA" w:rsidRDefault="004E12FA" w:rsidP="004234F0">
      <w:pPr>
        <w:jc w:val="both"/>
        <w:rPr>
          <w:szCs w:val="22"/>
          <w:lang w:val="en-CA"/>
        </w:rPr>
      </w:pPr>
    </w:p>
    <w:p w14:paraId="30514B62" w14:textId="709D4133" w:rsidR="00A9651E" w:rsidRDefault="00A9651E" w:rsidP="00A9651E">
      <w:pPr>
        <w:jc w:val="both"/>
        <w:rPr>
          <w:szCs w:val="22"/>
          <w:lang w:val="en-CA"/>
        </w:rPr>
      </w:pPr>
      <w:r>
        <w:rPr>
          <w:szCs w:val="22"/>
          <w:lang w:val="en-CA"/>
        </w:rPr>
        <w:t>A full copy of BT.HDR DNR [1] and background on the BT.HDR application</w:t>
      </w:r>
      <w:r w:rsidR="008D6D62">
        <w:rPr>
          <w:szCs w:val="22"/>
          <w:lang w:val="en-CA"/>
        </w:rPr>
        <w:t xml:space="preserve"> described in the BT.HDR draft R</w:t>
      </w:r>
      <w:r>
        <w:rPr>
          <w:szCs w:val="22"/>
          <w:lang w:val="en-CA"/>
        </w:rPr>
        <w:t xml:space="preserve">eport </w:t>
      </w:r>
      <w:ins w:id="7" w:author="Chad Fogg" w:date="2016-02-12T19:14:00Z">
        <w:r w:rsidR="00250B15">
          <w:rPr>
            <w:szCs w:val="22"/>
            <w:lang w:val="en-CA"/>
          </w:rPr>
          <w:t>BT.</w:t>
        </w:r>
      </w:ins>
      <w:ins w:id="8" w:author="Chad Fogg" w:date="2016-02-12T19:15:00Z">
        <w:r w:rsidR="00250B15">
          <w:rPr>
            <w:szCs w:val="22"/>
            <w:lang w:val="en-CA"/>
          </w:rPr>
          <w:t xml:space="preserve">2390 </w:t>
        </w:r>
      </w:ins>
      <w:r>
        <w:rPr>
          <w:szCs w:val="22"/>
          <w:lang w:val="en-CA"/>
        </w:rPr>
        <w:t xml:space="preserve">are attached in the liaisons </w:t>
      </w:r>
      <w:r w:rsidR="008E7BC4">
        <w:rPr>
          <w:szCs w:val="22"/>
          <w:lang w:val="en-CA"/>
        </w:rPr>
        <w:t>to</w:t>
      </w:r>
      <w:r>
        <w:rPr>
          <w:szCs w:val="22"/>
          <w:lang w:val="en-CA"/>
        </w:rPr>
        <w:t xml:space="preserve"> MPEG [2] and VCEG [3].</w:t>
      </w:r>
    </w:p>
    <w:p w14:paraId="3D6A4120" w14:textId="77777777" w:rsidR="00A9651E" w:rsidRDefault="00A9651E" w:rsidP="004234F0">
      <w:pPr>
        <w:jc w:val="both"/>
        <w:rPr>
          <w:szCs w:val="22"/>
          <w:lang w:val="en-CA"/>
        </w:rPr>
      </w:pPr>
    </w:p>
    <w:p w14:paraId="728061A0" w14:textId="79121C64" w:rsidR="00A9651E" w:rsidRDefault="00430550" w:rsidP="00A9651E">
      <w:pPr>
        <w:jc w:val="both"/>
        <w:rPr>
          <w:szCs w:val="22"/>
          <w:lang w:val="en-CA"/>
        </w:rPr>
      </w:pPr>
      <w:r>
        <w:rPr>
          <w:szCs w:val="22"/>
          <w:lang w:val="en-CA"/>
        </w:rPr>
        <w:t>Table 3</w:t>
      </w:r>
      <w:r w:rsidR="008E7BC4">
        <w:rPr>
          <w:szCs w:val="22"/>
          <w:lang w:val="en-CA"/>
        </w:rPr>
        <w:t xml:space="preserve"> in </w:t>
      </w:r>
      <w:r>
        <w:rPr>
          <w:szCs w:val="22"/>
          <w:lang w:val="en-CA"/>
        </w:rPr>
        <w:t>BT.HDR</w:t>
      </w:r>
      <w:r w:rsidR="008E7BC4">
        <w:rPr>
          <w:szCs w:val="22"/>
          <w:lang w:val="en-CA"/>
        </w:rPr>
        <w:t xml:space="preserve"> DNR</w:t>
      </w:r>
      <w:r w:rsidR="00321B9D">
        <w:rPr>
          <w:szCs w:val="22"/>
          <w:lang w:val="en-CA"/>
        </w:rPr>
        <w:t xml:space="preserve"> [1]</w:t>
      </w:r>
      <w:r>
        <w:rPr>
          <w:szCs w:val="22"/>
          <w:lang w:val="en-CA"/>
        </w:rPr>
        <w:t xml:space="preserve"> also </w:t>
      </w:r>
      <w:r w:rsidR="00321B9D">
        <w:rPr>
          <w:szCs w:val="22"/>
          <w:lang w:val="en-CA"/>
        </w:rPr>
        <w:t>describes the</w:t>
      </w:r>
      <w:r>
        <w:rPr>
          <w:szCs w:val="22"/>
          <w:lang w:val="en-CA"/>
        </w:rPr>
        <w:t xml:space="preserve"> reference viewing bac</w:t>
      </w:r>
      <w:r w:rsidR="00764BCE">
        <w:rPr>
          <w:szCs w:val="22"/>
          <w:lang w:val="en-CA"/>
        </w:rPr>
        <w:t>kground and surround brightness</w:t>
      </w:r>
      <w:r>
        <w:rPr>
          <w:szCs w:val="22"/>
          <w:lang w:val="en-CA"/>
        </w:rPr>
        <w:t>, viewing distance, and display luminance range.</w:t>
      </w:r>
    </w:p>
    <w:p w14:paraId="14643D45" w14:textId="77777777" w:rsidR="00A9651E" w:rsidRDefault="00A9651E" w:rsidP="00A9651E">
      <w:pPr>
        <w:jc w:val="both"/>
        <w:rPr>
          <w:szCs w:val="22"/>
          <w:lang w:val="en-CA"/>
        </w:rPr>
      </w:pPr>
    </w:p>
    <w:p w14:paraId="377E535E" w14:textId="77777777" w:rsidR="00FE26F4" w:rsidRDefault="004A181D" w:rsidP="004234F0">
      <w:pPr>
        <w:jc w:val="both"/>
        <w:rPr>
          <w:szCs w:val="22"/>
          <w:lang w:val="en-CA"/>
        </w:rPr>
      </w:pPr>
      <w:r>
        <w:rPr>
          <w:szCs w:val="22"/>
          <w:lang w:val="en-CA"/>
        </w:rPr>
        <w:t xml:space="preserve">Although BT.2020 was designed for SDR/WCG video, and BT.HDR was designed for HDR, it may be worth noting </w:t>
      </w:r>
      <w:r w:rsidR="004E570F">
        <w:rPr>
          <w:szCs w:val="22"/>
          <w:lang w:val="en-CA"/>
        </w:rPr>
        <w:t xml:space="preserve">a few key </w:t>
      </w:r>
      <w:r>
        <w:rPr>
          <w:szCs w:val="22"/>
          <w:lang w:val="en-CA"/>
        </w:rPr>
        <w:t>d</w:t>
      </w:r>
      <w:r w:rsidR="00FE26F4">
        <w:rPr>
          <w:szCs w:val="22"/>
          <w:lang w:val="en-CA"/>
        </w:rPr>
        <w:t>ifferences</w:t>
      </w:r>
      <w:r w:rsidR="004E570F">
        <w:rPr>
          <w:szCs w:val="22"/>
          <w:lang w:val="en-CA"/>
        </w:rPr>
        <w:t xml:space="preserve"> between BT.2020 and BT.HDR</w:t>
      </w:r>
      <w:r w:rsidR="00FE26F4">
        <w:rPr>
          <w:szCs w:val="22"/>
          <w:lang w:val="en-CA"/>
        </w:rPr>
        <w:t>:</w:t>
      </w:r>
    </w:p>
    <w:p w14:paraId="04511844" w14:textId="02122984" w:rsidR="00FE26F4" w:rsidRDefault="00FE26F4" w:rsidP="002D5623">
      <w:pPr>
        <w:numPr>
          <w:ilvl w:val="0"/>
          <w:numId w:val="32"/>
        </w:numPr>
        <w:jc w:val="both"/>
        <w:rPr>
          <w:szCs w:val="22"/>
          <w:lang w:val="en-CA"/>
        </w:rPr>
      </w:pPr>
      <w:r>
        <w:rPr>
          <w:szCs w:val="22"/>
          <w:lang w:val="en-CA"/>
        </w:rPr>
        <w:t xml:space="preserve">full range was not </w:t>
      </w:r>
      <w:r w:rsidR="0033773A">
        <w:rPr>
          <w:szCs w:val="22"/>
          <w:lang w:val="en-CA"/>
        </w:rPr>
        <w:t xml:space="preserve">explicitly </w:t>
      </w:r>
      <w:r>
        <w:rPr>
          <w:szCs w:val="22"/>
          <w:lang w:val="en-CA"/>
        </w:rPr>
        <w:t>included in BT.2020</w:t>
      </w:r>
      <w:r w:rsidR="003E2F4F">
        <w:rPr>
          <w:szCs w:val="22"/>
          <w:lang w:val="en-CA"/>
        </w:rPr>
        <w:t xml:space="preserve">, while BT.HDR full range uses all 1024 code levels for active picture </w:t>
      </w:r>
      <w:r w:rsidR="0007000E">
        <w:rPr>
          <w:szCs w:val="22"/>
          <w:lang w:val="en-CA"/>
        </w:rPr>
        <w:t xml:space="preserve">10-bit </w:t>
      </w:r>
      <w:r w:rsidR="003E2F4F">
        <w:rPr>
          <w:szCs w:val="22"/>
          <w:lang w:val="en-CA"/>
        </w:rPr>
        <w:t>signals</w:t>
      </w:r>
      <w:r w:rsidR="0007000E">
        <w:rPr>
          <w:szCs w:val="22"/>
          <w:lang w:val="en-CA"/>
        </w:rPr>
        <w:t xml:space="preserve">, and 4093 code levels </w:t>
      </w:r>
      <w:r w:rsidR="00177746">
        <w:rPr>
          <w:szCs w:val="22"/>
          <w:lang w:val="en-CA"/>
        </w:rPr>
        <w:t xml:space="preserve">for 12-bit signals </w:t>
      </w:r>
      <w:r w:rsidR="00500C9B">
        <w:rPr>
          <w:szCs w:val="22"/>
          <w:lang w:val="en-CA"/>
        </w:rPr>
        <w:t>(clipped range: [0,4092]</w:t>
      </w:r>
      <w:r w:rsidR="000E62CE">
        <w:rPr>
          <w:szCs w:val="22"/>
          <w:lang w:val="en-CA"/>
        </w:rPr>
        <w:t xml:space="preserve"> to better align with 10-bit clipped range: 4*1023=4092</w:t>
      </w:r>
      <w:r w:rsidR="00500C9B">
        <w:rPr>
          <w:szCs w:val="22"/>
          <w:lang w:val="en-CA"/>
        </w:rPr>
        <w:t>)</w:t>
      </w:r>
      <w:r w:rsidR="003E2F4F">
        <w:rPr>
          <w:szCs w:val="22"/>
          <w:lang w:val="en-CA"/>
        </w:rPr>
        <w:t>.</w:t>
      </w:r>
    </w:p>
    <w:p w14:paraId="361C9762" w14:textId="77777777" w:rsidR="00FE26F4" w:rsidRDefault="00FE26F4" w:rsidP="002D5623">
      <w:pPr>
        <w:numPr>
          <w:ilvl w:val="0"/>
          <w:numId w:val="32"/>
        </w:numPr>
        <w:jc w:val="both"/>
        <w:rPr>
          <w:szCs w:val="22"/>
          <w:lang w:val="en-CA"/>
        </w:rPr>
      </w:pPr>
      <w:r>
        <w:rPr>
          <w:szCs w:val="22"/>
          <w:lang w:val="en-CA"/>
        </w:rPr>
        <w:t>BT.HDR does not include constant luminance (</w:t>
      </w:r>
      <w:r w:rsidRPr="007B6BAE">
        <w:rPr>
          <w:sz w:val="20"/>
          <w:lang w:eastAsia="ko-KR"/>
        </w:rPr>
        <w:t>Y'</w:t>
      </w:r>
      <w:r>
        <w:rPr>
          <w:sz w:val="20"/>
          <w:vertAlign w:val="subscript"/>
          <w:lang w:eastAsia="ko-KR"/>
        </w:rPr>
        <w:t>C</w:t>
      </w:r>
      <w:r w:rsidRPr="007B6BAE">
        <w:rPr>
          <w:sz w:val="20"/>
          <w:lang w:eastAsia="ko-KR"/>
        </w:rPr>
        <w:t>C'</w:t>
      </w:r>
      <w:r w:rsidRPr="007B6BAE">
        <w:rPr>
          <w:sz w:val="20"/>
          <w:vertAlign w:val="subscript"/>
          <w:lang w:eastAsia="ko-KR"/>
        </w:rPr>
        <w:t>B</w:t>
      </w:r>
      <w:r>
        <w:rPr>
          <w:sz w:val="20"/>
          <w:vertAlign w:val="subscript"/>
          <w:lang w:eastAsia="ko-KR"/>
        </w:rPr>
        <w:t>C</w:t>
      </w:r>
      <w:r w:rsidRPr="007B6BAE">
        <w:rPr>
          <w:sz w:val="20"/>
          <w:lang w:eastAsia="ko-KR"/>
        </w:rPr>
        <w:t>C'</w:t>
      </w:r>
      <w:r w:rsidRPr="007B6BAE">
        <w:rPr>
          <w:sz w:val="20"/>
          <w:vertAlign w:val="subscript"/>
          <w:lang w:eastAsia="ko-KR"/>
        </w:rPr>
        <w:t>R</w:t>
      </w:r>
      <w:r>
        <w:rPr>
          <w:sz w:val="20"/>
          <w:vertAlign w:val="subscript"/>
          <w:lang w:eastAsia="ko-KR"/>
        </w:rPr>
        <w:t>C</w:t>
      </w:r>
      <w:r>
        <w:rPr>
          <w:szCs w:val="22"/>
          <w:lang w:val="en-CA"/>
        </w:rPr>
        <w:t>)</w:t>
      </w:r>
    </w:p>
    <w:p w14:paraId="01E86AAA" w14:textId="77777777" w:rsidR="00FE26F4" w:rsidRDefault="00FE26F4" w:rsidP="002D5623">
      <w:pPr>
        <w:numPr>
          <w:ilvl w:val="0"/>
          <w:numId w:val="32"/>
        </w:numPr>
        <w:jc w:val="both"/>
        <w:rPr>
          <w:szCs w:val="22"/>
          <w:lang w:val="en-CA"/>
        </w:rPr>
      </w:pPr>
      <w:r>
        <w:rPr>
          <w:szCs w:val="22"/>
          <w:lang w:val="en-CA"/>
        </w:rPr>
        <w:t>BT.HDR does not include a</w:t>
      </w:r>
      <w:r w:rsidR="007D3CF3">
        <w:rPr>
          <w:szCs w:val="22"/>
          <w:lang w:val="en-CA"/>
        </w:rPr>
        <w:t xml:space="preserve"> BT.</w:t>
      </w:r>
      <w:r w:rsidR="00060415">
        <w:rPr>
          <w:szCs w:val="22"/>
          <w:lang w:val="en-CA"/>
        </w:rPr>
        <w:t>709-</w:t>
      </w:r>
      <w:r w:rsidR="007D3CF3">
        <w:rPr>
          <w:szCs w:val="22"/>
          <w:lang w:val="en-CA"/>
        </w:rPr>
        <w:t xml:space="preserve">style </w:t>
      </w:r>
      <w:r>
        <w:rPr>
          <w:szCs w:val="22"/>
          <w:lang w:val="en-CA"/>
        </w:rPr>
        <w:t>gamma transfer function.</w:t>
      </w:r>
    </w:p>
    <w:p w14:paraId="1DB629CD" w14:textId="77777777" w:rsidR="00897C26" w:rsidRDefault="00897C26" w:rsidP="00897C26">
      <w:pPr>
        <w:jc w:val="both"/>
        <w:rPr>
          <w:szCs w:val="22"/>
          <w:lang w:val="en-CA"/>
        </w:rPr>
      </w:pPr>
    </w:p>
    <w:p w14:paraId="4C50A9FD" w14:textId="3DE71C3D" w:rsidR="00D40148" w:rsidRDefault="000F3FC6" w:rsidP="00897C26">
      <w:pPr>
        <w:pStyle w:val="Heading2"/>
        <w:rPr>
          <w:lang w:val="en-CA"/>
        </w:rPr>
      </w:pPr>
      <w:ins w:id="9" w:author="Chad Fogg" w:date="2016-02-21T12:06:00Z">
        <w:r>
          <w:rPr>
            <w:lang w:val="en-CA"/>
          </w:rPr>
          <w:t>Signal range and scaling from real signals to integer code levels</w:t>
        </w:r>
      </w:ins>
    </w:p>
    <w:p w14:paraId="404EE2E4" w14:textId="77777777" w:rsidR="00897C26" w:rsidRDefault="00897C26" w:rsidP="004234F0">
      <w:pPr>
        <w:jc w:val="both"/>
        <w:rPr>
          <w:ins w:id="10" w:author="Chad Fogg" w:date="2016-02-21T15:09:00Z"/>
          <w:szCs w:val="22"/>
          <w:lang w:val="en-CA"/>
        </w:rPr>
      </w:pPr>
    </w:p>
    <w:p w14:paraId="6AFB3A3D" w14:textId="79C89328" w:rsidR="008E7BC4" w:rsidRDefault="008E7BC4" w:rsidP="004234F0">
      <w:pPr>
        <w:jc w:val="both"/>
        <w:rPr>
          <w:szCs w:val="22"/>
          <w:lang w:val="en-CA"/>
        </w:rPr>
      </w:pPr>
      <w:r>
        <w:rPr>
          <w:szCs w:val="22"/>
          <w:lang w:val="en-CA"/>
        </w:rPr>
        <w:t xml:space="preserve">The </w:t>
      </w:r>
      <w:r w:rsidRPr="008B13FF">
        <w:rPr>
          <w:i/>
          <w:szCs w:val="22"/>
          <w:lang w:val="en-CA"/>
        </w:rPr>
        <w:t>full</w:t>
      </w:r>
      <w:r>
        <w:rPr>
          <w:szCs w:val="22"/>
          <w:lang w:val="en-CA"/>
        </w:rPr>
        <w:t xml:space="preserve"> range real-</w:t>
      </w:r>
      <w:r w:rsidR="008B13FF">
        <w:rPr>
          <w:szCs w:val="22"/>
          <w:lang w:val="en-CA"/>
        </w:rPr>
        <w:t>value</w:t>
      </w:r>
      <w:r>
        <w:rPr>
          <w:szCs w:val="22"/>
          <w:lang w:val="en-CA"/>
        </w:rPr>
        <w:t xml:space="preserve"> </w:t>
      </w:r>
      <w:r w:rsidR="008B13FF">
        <w:rPr>
          <w:szCs w:val="22"/>
          <w:lang w:val="en-CA"/>
        </w:rPr>
        <w:t>signal (</w:t>
      </w:r>
      <w:r w:rsidR="008B13FF">
        <w:rPr>
          <w:noProof/>
          <w:lang w:val="es-ES_tradnl"/>
        </w:rPr>
        <w:t xml:space="preserve">E′) </w:t>
      </w:r>
      <w:r>
        <w:rPr>
          <w:szCs w:val="22"/>
          <w:lang w:val="en-CA"/>
        </w:rPr>
        <w:t xml:space="preserve">to </w:t>
      </w:r>
      <w:ins w:id="11" w:author="Chad Fogg" w:date="2016-02-12T13:01:00Z">
        <w:r w:rsidR="00E05D20">
          <w:rPr>
            <w:szCs w:val="22"/>
            <w:lang w:val="en-CA"/>
          </w:rPr>
          <w:t xml:space="preserve">bit depth (n) </w:t>
        </w:r>
      </w:ins>
      <w:r>
        <w:rPr>
          <w:szCs w:val="22"/>
          <w:lang w:val="en-CA"/>
        </w:rPr>
        <w:t xml:space="preserve">integer code level </w:t>
      </w:r>
      <w:r w:rsidR="008B13FF">
        <w:rPr>
          <w:szCs w:val="22"/>
          <w:lang w:val="en-CA"/>
        </w:rPr>
        <w:t xml:space="preserve">(D) </w:t>
      </w:r>
      <w:r>
        <w:rPr>
          <w:szCs w:val="22"/>
          <w:lang w:val="en-CA"/>
        </w:rPr>
        <w:t xml:space="preserve">scaling formula is described in Table </w:t>
      </w:r>
      <w:ins w:id="12" w:author="Chad Fogg" w:date="2016-02-12T13:01:00Z">
        <w:r w:rsidR="00E05D20">
          <w:rPr>
            <w:szCs w:val="22"/>
            <w:lang w:val="en-CA"/>
          </w:rPr>
          <w:t>9</w:t>
        </w:r>
      </w:ins>
      <w:r>
        <w:rPr>
          <w:szCs w:val="22"/>
          <w:lang w:val="en-CA"/>
        </w:rPr>
        <w:t xml:space="preserve"> of BT.HDR DNR (portions recreated </w:t>
      </w:r>
      <w:r w:rsidR="00177746">
        <w:rPr>
          <w:szCs w:val="22"/>
          <w:lang w:val="en-CA"/>
        </w:rPr>
        <w:t xml:space="preserve">in the </w:t>
      </w:r>
      <w:r w:rsidR="008D6D62">
        <w:rPr>
          <w:szCs w:val="22"/>
          <w:lang w:val="en-CA"/>
        </w:rPr>
        <w:t xml:space="preserve">table </w:t>
      </w:r>
      <w:r>
        <w:rPr>
          <w:szCs w:val="22"/>
          <w:lang w:val="en-CA"/>
        </w:rPr>
        <w:t>below)</w:t>
      </w:r>
      <w:r w:rsidR="00096E7B">
        <w:rPr>
          <w:szCs w:val="22"/>
          <w:lang w:val="en-CA"/>
        </w:rPr>
        <w:t xml:space="preserve">, expressed </w:t>
      </w:r>
      <w:r w:rsidR="008B13FF">
        <w:rPr>
          <w:szCs w:val="22"/>
          <w:lang w:val="en-CA"/>
        </w:rPr>
        <w:t>in</w:t>
      </w:r>
      <w:r w:rsidR="00177746">
        <w:rPr>
          <w:szCs w:val="22"/>
          <w:lang w:val="en-CA"/>
        </w:rPr>
        <w:t xml:space="preserve"> equations E-10a through E-12a and E-13</w:t>
      </w:r>
      <w:r w:rsidR="008B13FF">
        <w:rPr>
          <w:szCs w:val="22"/>
          <w:lang w:val="en-CA"/>
        </w:rPr>
        <w:t>a through E-15a in the proposed Annex E text change section of this document</w:t>
      </w:r>
      <w:r>
        <w:rPr>
          <w:szCs w:val="22"/>
          <w:lang w:val="en-CA"/>
        </w:rPr>
        <w:t>:</w:t>
      </w:r>
    </w:p>
    <w:p w14:paraId="49B69136" w14:textId="77777777" w:rsidR="00177746" w:rsidRDefault="00177746" w:rsidP="00897C26">
      <w:pPr>
        <w:keepNext/>
        <w:jc w:val="both"/>
        <w:rPr>
          <w:szCs w:val="22"/>
          <w:lang w:val="en-CA"/>
        </w:rPr>
      </w:pPr>
    </w:p>
    <w:tbl>
      <w:tblPr>
        <w:tblStyle w:val="TableGrid"/>
        <w:tblW w:w="0" w:type="auto"/>
        <w:jc w:val="center"/>
        <w:tblLook w:val="04A0" w:firstRow="1" w:lastRow="0" w:firstColumn="1" w:lastColumn="0" w:noHBand="0" w:noVBand="1"/>
      </w:tblPr>
      <w:tblGrid>
        <w:gridCol w:w="2898"/>
        <w:gridCol w:w="1710"/>
        <w:gridCol w:w="1530"/>
      </w:tblGrid>
      <w:tr w:rsidR="008B13FF" w14:paraId="6740933E" w14:textId="77777777" w:rsidTr="008B13FF">
        <w:trPr>
          <w:jc w:val="center"/>
        </w:trPr>
        <w:tc>
          <w:tcPr>
            <w:tcW w:w="2898" w:type="dxa"/>
          </w:tcPr>
          <w:p w14:paraId="77F94A44" w14:textId="56A26FD7" w:rsidR="008B13FF" w:rsidRDefault="008B13FF" w:rsidP="00897C26">
            <w:pPr>
              <w:keepNext/>
              <w:keepLines/>
              <w:jc w:val="both"/>
              <w:rPr>
                <w:szCs w:val="22"/>
                <w:lang w:val="en-CA"/>
              </w:rPr>
            </w:pPr>
            <w:r w:rsidRPr="002359A1">
              <w:rPr>
                <w:sz w:val="20"/>
                <w:lang w:eastAsia="ko-KR"/>
              </w:rPr>
              <w:t xml:space="preserve">Quantization of </w:t>
            </w:r>
            <w:r w:rsidRPr="002359A1">
              <w:rPr>
                <w:i/>
                <w:sz w:val="20"/>
                <w:lang w:eastAsia="ko-KR"/>
              </w:rPr>
              <w:t>R',</w:t>
            </w:r>
            <w:r w:rsidRPr="002359A1">
              <w:rPr>
                <w:i/>
                <w:sz w:val="20"/>
                <w:lang w:eastAsia="ja-JP"/>
              </w:rPr>
              <w:t xml:space="preserve"> </w:t>
            </w:r>
            <w:r w:rsidRPr="002359A1">
              <w:rPr>
                <w:i/>
                <w:sz w:val="20"/>
                <w:lang w:eastAsia="ko-KR"/>
              </w:rPr>
              <w:t>G', B', Y', I</w:t>
            </w:r>
          </w:p>
        </w:tc>
        <w:tc>
          <w:tcPr>
            <w:tcW w:w="3240" w:type="dxa"/>
            <w:gridSpan w:val="2"/>
          </w:tcPr>
          <w:p w14:paraId="54C36683" w14:textId="6BA5FC2C" w:rsidR="008B13FF" w:rsidRDefault="008B13FF" w:rsidP="00897C26">
            <w:pPr>
              <w:keepNext/>
              <w:keepLines/>
              <w:jc w:val="center"/>
              <w:rPr>
                <w:szCs w:val="22"/>
                <w:lang w:val="en-CA"/>
              </w:rPr>
            </w:pPr>
            <w:r>
              <w:rPr>
                <w:szCs w:val="22"/>
                <w:lang w:val="en-CA"/>
              </w:rPr>
              <w:t>D=</w:t>
            </w:r>
            <w:r w:rsidRPr="008B13FF">
              <w:rPr>
                <w:i/>
                <w:szCs w:val="22"/>
                <w:lang w:val="en-CA"/>
              </w:rPr>
              <w:t>INT</w:t>
            </w:r>
            <w:r>
              <w:rPr>
                <w:szCs w:val="22"/>
                <w:lang w:val="en-CA"/>
              </w:rPr>
              <w:t xml:space="preserve">[ </w:t>
            </w:r>
            <w:r>
              <w:rPr>
                <w:noProof/>
                <w:lang w:val="es-ES_tradnl"/>
              </w:rPr>
              <w:t xml:space="preserve">E′ </w:t>
            </w:r>
            <w:r>
              <w:rPr>
                <w:szCs w:val="22"/>
                <w:lang w:val="en-CA"/>
              </w:rPr>
              <w:t>* 2</w:t>
            </w:r>
            <w:r w:rsidRPr="00BE34A4">
              <w:rPr>
                <w:szCs w:val="22"/>
                <w:vertAlign w:val="superscript"/>
                <w:lang w:val="en-CA"/>
              </w:rPr>
              <w:t>n</w:t>
            </w:r>
            <w:r>
              <w:rPr>
                <w:szCs w:val="22"/>
                <w:lang w:val="en-CA"/>
              </w:rPr>
              <w:t xml:space="preserve"> ]</w:t>
            </w:r>
          </w:p>
        </w:tc>
      </w:tr>
      <w:tr w:rsidR="008B13FF" w14:paraId="7C5DF8D6" w14:textId="77777777" w:rsidTr="008B13FF">
        <w:trPr>
          <w:jc w:val="center"/>
        </w:trPr>
        <w:tc>
          <w:tcPr>
            <w:tcW w:w="2898" w:type="dxa"/>
          </w:tcPr>
          <w:p w14:paraId="335DA1B1" w14:textId="6B535CE4" w:rsidR="008B13FF" w:rsidRDefault="008B13FF" w:rsidP="00897C26">
            <w:pPr>
              <w:keepNext/>
              <w:keepLines/>
              <w:jc w:val="both"/>
              <w:rPr>
                <w:szCs w:val="22"/>
                <w:lang w:val="en-CA"/>
              </w:rPr>
            </w:pPr>
            <w:r w:rsidRPr="002359A1">
              <w:rPr>
                <w:sz w:val="20"/>
                <w:lang w:eastAsia="ko-KR"/>
              </w:rPr>
              <w:t xml:space="preserve">Quantization of </w:t>
            </w:r>
            <w:r w:rsidRPr="002359A1">
              <w:rPr>
                <w:i/>
                <w:sz w:val="20"/>
                <w:lang w:eastAsia="ko-KR"/>
              </w:rPr>
              <w:t>C'</w:t>
            </w:r>
            <w:r w:rsidRPr="002359A1">
              <w:rPr>
                <w:i/>
                <w:sz w:val="20"/>
                <w:vertAlign w:val="subscript"/>
                <w:lang w:eastAsia="ko-KR"/>
              </w:rPr>
              <w:t>B</w:t>
            </w:r>
            <w:r w:rsidRPr="002359A1">
              <w:rPr>
                <w:i/>
                <w:sz w:val="20"/>
                <w:lang w:eastAsia="ko-KR"/>
              </w:rPr>
              <w:t>, C'</w:t>
            </w:r>
            <w:r w:rsidRPr="002359A1">
              <w:rPr>
                <w:i/>
                <w:sz w:val="20"/>
                <w:vertAlign w:val="subscript"/>
                <w:lang w:eastAsia="ko-KR"/>
              </w:rPr>
              <w:t>R,</w:t>
            </w:r>
            <w:r w:rsidRPr="002359A1">
              <w:rPr>
                <w:i/>
                <w:sz w:val="20"/>
                <w:lang w:eastAsia="ko-KR"/>
              </w:rPr>
              <w:t xml:space="preserve"> C</w:t>
            </w:r>
            <w:r w:rsidRPr="002359A1">
              <w:rPr>
                <w:i/>
                <w:sz w:val="20"/>
                <w:vertAlign w:val="subscript"/>
                <w:lang w:eastAsia="ko-KR"/>
              </w:rPr>
              <w:t>T</w:t>
            </w:r>
            <w:r w:rsidRPr="002359A1">
              <w:rPr>
                <w:i/>
                <w:sz w:val="20"/>
                <w:lang w:eastAsia="ko-KR"/>
              </w:rPr>
              <w:t>, C</w:t>
            </w:r>
            <w:r w:rsidRPr="002359A1">
              <w:rPr>
                <w:i/>
                <w:sz w:val="20"/>
                <w:vertAlign w:val="subscript"/>
                <w:lang w:eastAsia="ko-KR"/>
              </w:rPr>
              <w:t>P</w:t>
            </w:r>
          </w:p>
        </w:tc>
        <w:tc>
          <w:tcPr>
            <w:tcW w:w="3240" w:type="dxa"/>
            <w:gridSpan w:val="2"/>
          </w:tcPr>
          <w:p w14:paraId="6384E54F" w14:textId="321703D2" w:rsidR="008B13FF" w:rsidRDefault="008B13FF" w:rsidP="00897C26">
            <w:pPr>
              <w:keepNext/>
              <w:keepLines/>
              <w:jc w:val="center"/>
              <w:rPr>
                <w:szCs w:val="22"/>
                <w:lang w:val="en-CA"/>
              </w:rPr>
            </w:pPr>
            <w:r>
              <w:rPr>
                <w:szCs w:val="22"/>
                <w:lang w:val="en-CA"/>
              </w:rPr>
              <w:t>D=</w:t>
            </w:r>
            <w:r w:rsidRPr="008B13FF">
              <w:rPr>
                <w:i/>
                <w:szCs w:val="22"/>
                <w:lang w:val="en-CA"/>
              </w:rPr>
              <w:t>INT</w:t>
            </w:r>
            <w:r>
              <w:rPr>
                <w:szCs w:val="22"/>
                <w:lang w:val="en-CA"/>
              </w:rPr>
              <w:t>[ (</w:t>
            </w:r>
            <w:r>
              <w:rPr>
                <w:noProof/>
                <w:lang w:val="es-ES_tradnl"/>
              </w:rPr>
              <w:t>E′</w:t>
            </w:r>
            <w:r>
              <w:rPr>
                <w:szCs w:val="22"/>
                <w:lang w:val="en-CA"/>
              </w:rPr>
              <w:t xml:space="preserve"> + 0.5)* 2</w:t>
            </w:r>
            <w:r w:rsidRPr="008B13FF">
              <w:rPr>
                <w:szCs w:val="22"/>
                <w:vertAlign w:val="superscript"/>
                <w:lang w:val="en-CA"/>
              </w:rPr>
              <w:t>n</w:t>
            </w:r>
            <w:r>
              <w:rPr>
                <w:szCs w:val="22"/>
                <w:lang w:val="en-CA"/>
              </w:rPr>
              <w:t>]</w:t>
            </w:r>
          </w:p>
        </w:tc>
      </w:tr>
      <w:tr w:rsidR="008B13FF" w14:paraId="50A40402" w14:textId="77777777" w:rsidTr="008B13FF">
        <w:trPr>
          <w:jc w:val="center"/>
        </w:trPr>
        <w:tc>
          <w:tcPr>
            <w:tcW w:w="2898" w:type="dxa"/>
          </w:tcPr>
          <w:p w14:paraId="3C203496" w14:textId="4D726A4F" w:rsidR="008E7BC4" w:rsidRDefault="000E62CE" w:rsidP="00897C26">
            <w:pPr>
              <w:keepNext/>
              <w:keepLines/>
              <w:jc w:val="both"/>
              <w:rPr>
                <w:szCs w:val="22"/>
                <w:lang w:val="en-CA"/>
              </w:rPr>
            </w:pPr>
            <w:r w:rsidRPr="002359A1">
              <w:rPr>
                <w:sz w:val="20"/>
                <w:lang w:eastAsia="ko-KR"/>
              </w:rPr>
              <w:t>Quantization levels</w:t>
            </w:r>
          </w:p>
        </w:tc>
        <w:tc>
          <w:tcPr>
            <w:tcW w:w="1710" w:type="dxa"/>
          </w:tcPr>
          <w:p w14:paraId="3A8E284C" w14:textId="4265A7BF" w:rsidR="008E7BC4" w:rsidRDefault="000E62CE" w:rsidP="00897C26">
            <w:pPr>
              <w:keepNext/>
              <w:keepLines/>
              <w:jc w:val="both"/>
              <w:rPr>
                <w:szCs w:val="22"/>
                <w:lang w:val="en-CA"/>
              </w:rPr>
            </w:pPr>
            <w:r w:rsidRPr="002359A1">
              <w:rPr>
                <w:lang w:eastAsia="ko-KR"/>
              </w:rPr>
              <w:t>10-bit coding</w:t>
            </w:r>
          </w:p>
        </w:tc>
        <w:tc>
          <w:tcPr>
            <w:tcW w:w="1530" w:type="dxa"/>
          </w:tcPr>
          <w:p w14:paraId="7AACC239" w14:textId="1E68C728" w:rsidR="008E7BC4" w:rsidRDefault="000E62CE" w:rsidP="00897C26">
            <w:pPr>
              <w:keepNext/>
              <w:keepLines/>
              <w:jc w:val="both"/>
              <w:rPr>
                <w:szCs w:val="22"/>
                <w:lang w:val="en-CA"/>
              </w:rPr>
            </w:pPr>
            <w:r w:rsidRPr="002359A1">
              <w:rPr>
                <w:lang w:eastAsia="ko-KR"/>
              </w:rPr>
              <w:t>12-bit coding</w:t>
            </w:r>
          </w:p>
        </w:tc>
      </w:tr>
      <w:tr w:rsidR="008B13FF" w14:paraId="119847B3" w14:textId="77777777" w:rsidTr="008B13FF">
        <w:trPr>
          <w:jc w:val="center"/>
        </w:trPr>
        <w:tc>
          <w:tcPr>
            <w:tcW w:w="2898" w:type="dxa"/>
          </w:tcPr>
          <w:p w14:paraId="0F6910A7" w14:textId="77777777" w:rsidR="000E62CE" w:rsidRPr="002359A1" w:rsidRDefault="000E62CE" w:rsidP="00897C26">
            <w:pPr>
              <w:keepNext/>
              <w:keepLines/>
              <w:tabs>
                <w:tab w:val="clear" w:pos="1440"/>
                <w:tab w:val="left" w:pos="284"/>
                <w:tab w:val="left" w:pos="567"/>
                <w:tab w:val="left" w:pos="851"/>
                <w:tab w:val="left" w:pos="1418"/>
                <w:tab w:val="left" w:pos="1985"/>
                <w:tab w:val="left" w:pos="2552"/>
                <w:tab w:val="left" w:pos="2835"/>
                <w:tab w:val="left" w:pos="3119"/>
                <w:tab w:val="left" w:pos="3402"/>
                <w:tab w:val="left" w:pos="3686"/>
                <w:tab w:val="left" w:pos="3969"/>
              </w:tabs>
              <w:spacing w:before="40" w:after="40"/>
              <w:rPr>
                <w:sz w:val="20"/>
                <w:lang w:eastAsia="ko-KR"/>
              </w:rPr>
            </w:pPr>
            <w:r w:rsidRPr="002359A1">
              <w:rPr>
                <w:sz w:val="20"/>
                <w:lang w:eastAsia="ko-KR"/>
              </w:rPr>
              <w:t xml:space="preserve">Black </w:t>
            </w:r>
          </w:p>
          <w:p w14:paraId="3F3AB1F2" w14:textId="5E6F97B1" w:rsidR="000E62CE" w:rsidRPr="008B13FF" w:rsidRDefault="000E62CE" w:rsidP="00897C26">
            <w:pPr>
              <w:keepNext/>
              <w:keepLines/>
              <w:tabs>
                <w:tab w:val="left" w:pos="284"/>
                <w:tab w:val="left" w:pos="567"/>
                <w:tab w:val="left" w:pos="851"/>
                <w:tab w:val="left" w:pos="1985"/>
                <w:tab w:val="left" w:pos="2552"/>
                <w:tab w:val="left" w:pos="2835"/>
                <w:tab w:val="left" w:pos="3119"/>
                <w:tab w:val="left" w:pos="3402"/>
                <w:tab w:val="left" w:pos="3686"/>
                <w:tab w:val="left" w:pos="3969"/>
              </w:tabs>
              <w:spacing w:before="40" w:after="40"/>
              <w:rPr>
                <w:sz w:val="20"/>
                <w:lang w:eastAsia="ko-KR"/>
              </w:rPr>
            </w:pPr>
            <w:r>
              <w:rPr>
                <w:sz w:val="20"/>
                <w:lang w:eastAsia="ko-KR"/>
              </w:rPr>
              <w:t xml:space="preserve">       (</w:t>
            </w:r>
            <w:r w:rsidRPr="005A3F09">
              <w:rPr>
                <w:i/>
                <w:sz w:val="20"/>
                <w:lang w:eastAsia="ko-KR"/>
              </w:rPr>
              <w:t>R’</w:t>
            </w:r>
            <w:r>
              <w:rPr>
                <w:i/>
                <w:sz w:val="20"/>
                <w:lang w:eastAsia="ko-KR"/>
              </w:rPr>
              <w:t xml:space="preserve"> </w:t>
            </w:r>
            <w:r>
              <w:rPr>
                <w:sz w:val="20"/>
                <w:lang w:eastAsia="ko-KR"/>
              </w:rPr>
              <w:t xml:space="preserve">= </w:t>
            </w:r>
            <w:r w:rsidRPr="005A3F09">
              <w:rPr>
                <w:i/>
                <w:sz w:val="20"/>
                <w:lang w:eastAsia="ko-KR"/>
              </w:rPr>
              <w:t>G’</w:t>
            </w:r>
            <w:r>
              <w:rPr>
                <w:i/>
                <w:sz w:val="20"/>
                <w:lang w:eastAsia="ko-KR"/>
              </w:rPr>
              <w:t xml:space="preserve"> </w:t>
            </w:r>
            <w:r>
              <w:rPr>
                <w:sz w:val="20"/>
                <w:lang w:eastAsia="ko-KR"/>
              </w:rPr>
              <w:t xml:space="preserve">= </w:t>
            </w:r>
            <w:r w:rsidRPr="005A3F09">
              <w:rPr>
                <w:i/>
                <w:sz w:val="20"/>
                <w:lang w:eastAsia="ko-KR"/>
              </w:rPr>
              <w:t>B’</w:t>
            </w:r>
            <w:r>
              <w:rPr>
                <w:i/>
                <w:sz w:val="20"/>
                <w:lang w:eastAsia="ko-KR"/>
              </w:rPr>
              <w:t xml:space="preserve"> </w:t>
            </w:r>
            <w:r>
              <w:rPr>
                <w:sz w:val="20"/>
                <w:lang w:eastAsia="ko-KR"/>
              </w:rPr>
              <w:t xml:space="preserve">= </w:t>
            </w:r>
            <w:r w:rsidRPr="005A3F09">
              <w:rPr>
                <w:i/>
                <w:sz w:val="20"/>
                <w:lang w:eastAsia="ko-KR"/>
              </w:rPr>
              <w:t>Y’</w:t>
            </w:r>
            <w:r>
              <w:rPr>
                <w:i/>
                <w:sz w:val="20"/>
                <w:lang w:eastAsia="ko-KR"/>
              </w:rPr>
              <w:t xml:space="preserve"> </w:t>
            </w:r>
            <w:r>
              <w:rPr>
                <w:sz w:val="20"/>
                <w:lang w:eastAsia="ko-KR"/>
              </w:rPr>
              <w:t xml:space="preserve">= </w:t>
            </w:r>
            <w:r w:rsidRPr="005A3F09">
              <w:rPr>
                <w:i/>
                <w:sz w:val="20"/>
                <w:lang w:eastAsia="ko-KR"/>
              </w:rPr>
              <w:t>I</w:t>
            </w:r>
            <w:r>
              <w:rPr>
                <w:i/>
                <w:sz w:val="20"/>
                <w:lang w:eastAsia="ko-KR"/>
              </w:rPr>
              <w:t xml:space="preserve"> </w:t>
            </w:r>
            <w:r>
              <w:rPr>
                <w:sz w:val="20"/>
                <w:lang w:eastAsia="ko-KR"/>
              </w:rPr>
              <w:t>= 0)</w:t>
            </w:r>
            <w:r>
              <w:rPr>
                <w:sz w:val="20"/>
                <w:lang w:eastAsia="ko-KR"/>
              </w:rPr>
              <w:br/>
              <w:t xml:space="preserve">       </w:t>
            </w:r>
            <w:r w:rsidRPr="002359A1">
              <w:rPr>
                <w:i/>
                <w:sz w:val="20"/>
                <w:lang w:eastAsia="ko-KR"/>
              </w:rPr>
              <w:t>DR', DG', DB', DY', DI</w:t>
            </w:r>
          </w:p>
        </w:tc>
        <w:tc>
          <w:tcPr>
            <w:tcW w:w="1710" w:type="dxa"/>
            <w:vAlign w:val="center"/>
          </w:tcPr>
          <w:p w14:paraId="49C955FF" w14:textId="75DD1826" w:rsidR="000E62CE" w:rsidRDefault="000E62CE" w:rsidP="00897C26">
            <w:pPr>
              <w:keepNext/>
              <w:keepLines/>
              <w:jc w:val="both"/>
              <w:rPr>
                <w:szCs w:val="22"/>
                <w:lang w:val="en-CA"/>
              </w:rPr>
            </w:pPr>
            <w:r w:rsidRPr="002359A1">
              <w:rPr>
                <w:sz w:val="20"/>
                <w:lang w:eastAsia="ja-JP"/>
              </w:rPr>
              <w:t>0</w:t>
            </w:r>
          </w:p>
        </w:tc>
        <w:tc>
          <w:tcPr>
            <w:tcW w:w="1530" w:type="dxa"/>
            <w:vAlign w:val="center"/>
          </w:tcPr>
          <w:p w14:paraId="4BF5039C" w14:textId="406CDA16" w:rsidR="000E62CE" w:rsidRDefault="000E62CE" w:rsidP="00897C26">
            <w:pPr>
              <w:keepNext/>
              <w:keepLines/>
              <w:jc w:val="both"/>
              <w:rPr>
                <w:szCs w:val="22"/>
                <w:lang w:val="en-CA"/>
              </w:rPr>
            </w:pPr>
            <w:r w:rsidRPr="002359A1">
              <w:rPr>
                <w:position w:val="-10"/>
                <w:sz w:val="20"/>
                <w:lang w:eastAsia="ja-JP"/>
              </w:rPr>
              <w:t>0</w:t>
            </w:r>
          </w:p>
        </w:tc>
      </w:tr>
      <w:tr w:rsidR="008B13FF" w14:paraId="1C0C5A50" w14:textId="77777777" w:rsidTr="008B13FF">
        <w:trPr>
          <w:jc w:val="center"/>
        </w:trPr>
        <w:tc>
          <w:tcPr>
            <w:tcW w:w="2898" w:type="dxa"/>
          </w:tcPr>
          <w:p w14:paraId="068C4FFF" w14:textId="77777777" w:rsidR="000E62CE" w:rsidRPr="002359A1" w:rsidRDefault="000E62CE" w:rsidP="00897C26">
            <w:pPr>
              <w:keepNext/>
              <w:keepLines/>
              <w:tabs>
                <w:tab w:val="clear" w:pos="1440"/>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ko-KR"/>
              </w:rPr>
            </w:pPr>
            <w:r w:rsidRPr="002359A1">
              <w:rPr>
                <w:sz w:val="20"/>
                <w:lang w:eastAsia="ko-KR"/>
              </w:rPr>
              <w:t>Achromatic</w:t>
            </w:r>
          </w:p>
          <w:p w14:paraId="1A035135" w14:textId="1EA94F8E" w:rsidR="000E62CE" w:rsidRPr="008B13FF" w:rsidRDefault="000E62CE" w:rsidP="00897C26">
            <w:pPr>
              <w:keepNext/>
              <w:keepLines/>
              <w:tabs>
                <w:tab w:val="left" w:pos="284"/>
                <w:tab w:val="left" w:pos="567"/>
                <w:tab w:val="left" w:pos="851"/>
                <w:tab w:val="left" w:pos="1701"/>
                <w:tab w:val="left" w:pos="1985"/>
                <w:tab w:val="left" w:pos="2552"/>
                <w:tab w:val="left" w:pos="2835"/>
                <w:tab w:val="left" w:pos="3119"/>
                <w:tab w:val="left" w:pos="3402"/>
                <w:tab w:val="left" w:pos="3686"/>
                <w:tab w:val="left" w:pos="3969"/>
              </w:tabs>
              <w:spacing w:before="40" w:after="40"/>
              <w:rPr>
                <w:sz w:val="20"/>
                <w:lang w:eastAsia="ko-KR"/>
              </w:rPr>
            </w:pPr>
            <w:r>
              <w:rPr>
                <w:sz w:val="20"/>
                <w:lang w:eastAsia="ko-KR"/>
              </w:rPr>
              <w:t xml:space="preserve">      </w:t>
            </w:r>
            <w:r w:rsidRPr="002359A1">
              <w:rPr>
                <w:sz w:val="20"/>
                <w:lang w:eastAsia="ko-KR"/>
              </w:rPr>
              <w:t>(</w:t>
            </w:r>
            <w:r w:rsidRPr="005A3F09">
              <w:rPr>
                <w:i/>
                <w:sz w:val="20"/>
                <w:lang w:eastAsia="ko-KR"/>
              </w:rPr>
              <w:t>C’</w:t>
            </w:r>
            <w:r w:rsidRPr="005A3F09">
              <w:rPr>
                <w:i/>
                <w:sz w:val="20"/>
                <w:vertAlign w:val="subscript"/>
                <w:lang w:eastAsia="ko-KR"/>
              </w:rPr>
              <w:t>B</w:t>
            </w:r>
            <w:r w:rsidRPr="002359A1">
              <w:rPr>
                <w:sz w:val="20"/>
                <w:lang w:eastAsia="ko-KR"/>
              </w:rPr>
              <w:t xml:space="preserve"> = </w:t>
            </w:r>
            <w:r w:rsidRPr="005A3F09">
              <w:rPr>
                <w:i/>
                <w:sz w:val="20"/>
                <w:lang w:eastAsia="ko-KR"/>
              </w:rPr>
              <w:t>C’</w:t>
            </w:r>
            <w:r w:rsidRPr="005A3F09">
              <w:rPr>
                <w:i/>
                <w:sz w:val="20"/>
                <w:vertAlign w:val="subscript"/>
                <w:lang w:eastAsia="ko-KR"/>
              </w:rPr>
              <w:t>R</w:t>
            </w:r>
            <w:r>
              <w:rPr>
                <w:sz w:val="20"/>
                <w:lang w:eastAsia="ko-KR"/>
              </w:rPr>
              <w:t xml:space="preserve"> = 0)</w:t>
            </w:r>
            <w:r>
              <w:rPr>
                <w:sz w:val="20"/>
                <w:lang w:eastAsia="ko-KR"/>
              </w:rPr>
              <w:br/>
              <w:t xml:space="preserve">      </w:t>
            </w:r>
            <w:r w:rsidRPr="002359A1">
              <w:rPr>
                <w:i/>
                <w:sz w:val="20"/>
                <w:lang w:eastAsia="ko-KR"/>
              </w:rPr>
              <w:t>DC'</w:t>
            </w:r>
            <w:r w:rsidRPr="002359A1">
              <w:rPr>
                <w:i/>
                <w:sz w:val="20"/>
                <w:vertAlign w:val="subscript"/>
                <w:lang w:eastAsia="ko-KR"/>
              </w:rPr>
              <w:t>B</w:t>
            </w:r>
            <w:r w:rsidRPr="002359A1">
              <w:rPr>
                <w:i/>
                <w:sz w:val="20"/>
                <w:lang w:eastAsia="ko-KR"/>
              </w:rPr>
              <w:t>, DC'</w:t>
            </w:r>
            <w:r w:rsidRPr="002359A1">
              <w:rPr>
                <w:i/>
                <w:sz w:val="20"/>
                <w:vertAlign w:val="subscript"/>
                <w:lang w:eastAsia="ko-KR"/>
              </w:rPr>
              <w:t>R,</w:t>
            </w:r>
            <w:r w:rsidRPr="002359A1">
              <w:rPr>
                <w:i/>
                <w:sz w:val="20"/>
                <w:lang w:eastAsia="ko-KR"/>
              </w:rPr>
              <w:t xml:space="preserve"> DC</w:t>
            </w:r>
            <w:r w:rsidRPr="002359A1">
              <w:rPr>
                <w:i/>
                <w:sz w:val="20"/>
                <w:vertAlign w:val="subscript"/>
                <w:lang w:eastAsia="ko-KR"/>
              </w:rPr>
              <w:t>T</w:t>
            </w:r>
            <w:r w:rsidRPr="002359A1">
              <w:rPr>
                <w:i/>
                <w:sz w:val="20"/>
                <w:lang w:eastAsia="ko-KR"/>
              </w:rPr>
              <w:t>, DC</w:t>
            </w:r>
            <w:r w:rsidRPr="002359A1">
              <w:rPr>
                <w:i/>
                <w:sz w:val="20"/>
                <w:vertAlign w:val="subscript"/>
                <w:lang w:eastAsia="ko-KR"/>
              </w:rPr>
              <w:t>P</w:t>
            </w:r>
          </w:p>
        </w:tc>
        <w:tc>
          <w:tcPr>
            <w:tcW w:w="1710" w:type="dxa"/>
            <w:vAlign w:val="center"/>
          </w:tcPr>
          <w:p w14:paraId="0C4F140E" w14:textId="3DF464B0" w:rsidR="000E62CE" w:rsidRDefault="000E62CE" w:rsidP="00897C26">
            <w:pPr>
              <w:keepNext/>
              <w:keepLines/>
              <w:jc w:val="both"/>
              <w:rPr>
                <w:szCs w:val="22"/>
                <w:lang w:val="en-CA"/>
              </w:rPr>
            </w:pPr>
            <w:r w:rsidRPr="002359A1">
              <w:rPr>
                <w:position w:val="-10"/>
                <w:sz w:val="20"/>
                <w:lang w:eastAsia="ja-JP"/>
              </w:rPr>
              <w:t>512</w:t>
            </w:r>
          </w:p>
        </w:tc>
        <w:tc>
          <w:tcPr>
            <w:tcW w:w="1530" w:type="dxa"/>
            <w:vAlign w:val="center"/>
          </w:tcPr>
          <w:p w14:paraId="50C12098" w14:textId="2AF753A3" w:rsidR="000E62CE" w:rsidRDefault="000E62CE" w:rsidP="00897C26">
            <w:pPr>
              <w:keepNext/>
              <w:keepLines/>
              <w:jc w:val="both"/>
              <w:rPr>
                <w:szCs w:val="22"/>
                <w:lang w:val="en-CA"/>
              </w:rPr>
            </w:pPr>
            <w:r w:rsidRPr="002359A1">
              <w:rPr>
                <w:position w:val="-10"/>
                <w:sz w:val="20"/>
                <w:lang w:eastAsia="ja-JP"/>
              </w:rPr>
              <w:t>2048</w:t>
            </w:r>
          </w:p>
        </w:tc>
      </w:tr>
      <w:tr w:rsidR="008B13FF" w14:paraId="3F9DF84C" w14:textId="77777777" w:rsidTr="008B13FF">
        <w:trPr>
          <w:jc w:val="center"/>
        </w:trPr>
        <w:tc>
          <w:tcPr>
            <w:tcW w:w="2898" w:type="dxa"/>
          </w:tcPr>
          <w:p w14:paraId="3E738F66" w14:textId="4AE7950B" w:rsidR="000E62CE" w:rsidRPr="002359A1" w:rsidRDefault="000E62CE" w:rsidP="00897C26">
            <w:pPr>
              <w:keepNext/>
              <w:keepLines/>
              <w:tabs>
                <w:tab w:val="clear" w:pos="1440"/>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ko-KR"/>
              </w:rPr>
            </w:pPr>
            <w:r w:rsidRPr="002359A1">
              <w:rPr>
                <w:sz w:val="20"/>
                <w:lang w:eastAsia="ko-KR"/>
              </w:rPr>
              <w:t xml:space="preserve">Nominal </w:t>
            </w:r>
            <w:r w:rsidR="008D6D62">
              <w:rPr>
                <w:sz w:val="20"/>
                <w:lang w:eastAsia="ko-KR"/>
              </w:rPr>
              <w:t xml:space="preserve">[Clipped] </w:t>
            </w:r>
            <w:r w:rsidRPr="002359A1">
              <w:rPr>
                <w:sz w:val="20"/>
                <w:lang w:eastAsia="ko-KR"/>
              </w:rPr>
              <w:t xml:space="preserve">Peak </w:t>
            </w:r>
          </w:p>
          <w:p w14:paraId="20F1628A" w14:textId="784F7C6B" w:rsidR="000E62CE" w:rsidRPr="008B13FF" w:rsidRDefault="000E62CE" w:rsidP="00897C26">
            <w:pPr>
              <w:keepNext/>
              <w:keepLines/>
              <w:tabs>
                <w:tab w:val="left" w:pos="284"/>
                <w:tab w:val="left" w:pos="567"/>
                <w:tab w:val="left" w:pos="851"/>
                <w:tab w:val="left" w:pos="1701"/>
                <w:tab w:val="left" w:pos="1985"/>
                <w:tab w:val="left" w:pos="2552"/>
                <w:tab w:val="left" w:pos="2835"/>
                <w:tab w:val="left" w:pos="3119"/>
                <w:tab w:val="left" w:pos="3402"/>
                <w:tab w:val="left" w:pos="3686"/>
                <w:tab w:val="left" w:pos="3969"/>
              </w:tabs>
              <w:spacing w:before="40" w:after="40"/>
              <w:rPr>
                <w:sz w:val="20"/>
                <w:lang w:eastAsia="ko-KR"/>
              </w:rPr>
            </w:pPr>
            <w:r>
              <w:rPr>
                <w:sz w:val="20"/>
                <w:lang w:eastAsia="ko-KR"/>
              </w:rPr>
              <w:tab/>
              <w:t>(</w:t>
            </w:r>
            <w:r w:rsidRPr="005A3F09">
              <w:rPr>
                <w:i/>
                <w:sz w:val="20"/>
                <w:lang w:eastAsia="ko-KR"/>
              </w:rPr>
              <w:t>R’</w:t>
            </w:r>
            <w:r>
              <w:rPr>
                <w:i/>
                <w:sz w:val="20"/>
                <w:lang w:eastAsia="ko-KR"/>
              </w:rPr>
              <w:t xml:space="preserve"> </w:t>
            </w:r>
            <w:r>
              <w:rPr>
                <w:sz w:val="20"/>
                <w:lang w:eastAsia="ko-KR"/>
              </w:rPr>
              <w:t xml:space="preserve">= </w:t>
            </w:r>
            <w:r w:rsidRPr="005A3F09">
              <w:rPr>
                <w:i/>
                <w:sz w:val="20"/>
                <w:lang w:eastAsia="ko-KR"/>
              </w:rPr>
              <w:t>G’</w:t>
            </w:r>
            <w:r>
              <w:rPr>
                <w:i/>
                <w:sz w:val="20"/>
                <w:lang w:eastAsia="ko-KR"/>
              </w:rPr>
              <w:t xml:space="preserve"> </w:t>
            </w:r>
            <w:r>
              <w:rPr>
                <w:sz w:val="20"/>
                <w:lang w:eastAsia="ko-KR"/>
              </w:rPr>
              <w:t xml:space="preserve">= </w:t>
            </w:r>
            <w:r w:rsidRPr="005A3F09">
              <w:rPr>
                <w:i/>
                <w:sz w:val="20"/>
                <w:lang w:eastAsia="ko-KR"/>
              </w:rPr>
              <w:t>B’</w:t>
            </w:r>
            <w:r>
              <w:rPr>
                <w:i/>
                <w:sz w:val="20"/>
                <w:lang w:eastAsia="ko-KR"/>
              </w:rPr>
              <w:t xml:space="preserve"> </w:t>
            </w:r>
            <w:r>
              <w:rPr>
                <w:sz w:val="20"/>
                <w:lang w:eastAsia="ko-KR"/>
              </w:rPr>
              <w:t xml:space="preserve">= </w:t>
            </w:r>
            <w:r w:rsidRPr="005A3F09">
              <w:rPr>
                <w:i/>
                <w:sz w:val="20"/>
                <w:lang w:eastAsia="ko-KR"/>
              </w:rPr>
              <w:t>Y’</w:t>
            </w:r>
            <w:r>
              <w:rPr>
                <w:i/>
                <w:sz w:val="20"/>
                <w:lang w:eastAsia="ko-KR"/>
              </w:rPr>
              <w:t xml:space="preserve"> </w:t>
            </w:r>
            <w:r>
              <w:rPr>
                <w:sz w:val="20"/>
                <w:lang w:eastAsia="ko-KR"/>
              </w:rPr>
              <w:t xml:space="preserve">= </w:t>
            </w:r>
            <w:r w:rsidRPr="005A3F09">
              <w:rPr>
                <w:i/>
                <w:sz w:val="20"/>
                <w:lang w:eastAsia="ko-KR"/>
              </w:rPr>
              <w:t>I</w:t>
            </w:r>
            <w:r>
              <w:rPr>
                <w:i/>
                <w:sz w:val="20"/>
                <w:lang w:eastAsia="ko-KR"/>
              </w:rPr>
              <w:t xml:space="preserve"> </w:t>
            </w:r>
            <w:r>
              <w:rPr>
                <w:sz w:val="20"/>
                <w:lang w:eastAsia="ko-KR"/>
              </w:rPr>
              <w:t>= 1</w:t>
            </w:r>
            <w:r w:rsidRPr="002359A1">
              <w:rPr>
                <w:sz w:val="20"/>
                <w:lang w:eastAsia="ko-KR"/>
              </w:rPr>
              <w:t>)</w:t>
            </w:r>
            <w:r>
              <w:rPr>
                <w:sz w:val="20"/>
                <w:lang w:eastAsia="ko-KR"/>
              </w:rPr>
              <w:br/>
              <w:t xml:space="preserve">      </w:t>
            </w:r>
            <w:r w:rsidRPr="002359A1">
              <w:rPr>
                <w:i/>
                <w:sz w:val="20"/>
                <w:lang w:eastAsia="ko-KR"/>
              </w:rPr>
              <w:t>DR', DG', DB', DY', DI</w:t>
            </w:r>
          </w:p>
        </w:tc>
        <w:tc>
          <w:tcPr>
            <w:tcW w:w="1710" w:type="dxa"/>
            <w:vAlign w:val="center"/>
          </w:tcPr>
          <w:p w14:paraId="675E19CD" w14:textId="63C78994" w:rsidR="000E62CE" w:rsidRDefault="000E62CE" w:rsidP="00897C26">
            <w:pPr>
              <w:keepNext/>
              <w:keepLines/>
              <w:jc w:val="both"/>
              <w:rPr>
                <w:szCs w:val="22"/>
                <w:lang w:val="en-CA"/>
              </w:rPr>
            </w:pPr>
            <w:r>
              <w:rPr>
                <w:sz w:val="20"/>
                <w:lang w:eastAsia="ja-JP"/>
              </w:rPr>
              <w:t>1023</w:t>
            </w:r>
          </w:p>
        </w:tc>
        <w:tc>
          <w:tcPr>
            <w:tcW w:w="1530" w:type="dxa"/>
            <w:vAlign w:val="center"/>
          </w:tcPr>
          <w:p w14:paraId="2010CD3A" w14:textId="6D505F4A" w:rsidR="000E62CE" w:rsidRDefault="000E62CE" w:rsidP="00897C26">
            <w:pPr>
              <w:keepNext/>
              <w:keepLines/>
              <w:jc w:val="both"/>
              <w:rPr>
                <w:szCs w:val="22"/>
                <w:lang w:val="en-CA"/>
              </w:rPr>
            </w:pPr>
            <w:r>
              <w:rPr>
                <w:position w:val="-10"/>
                <w:sz w:val="20"/>
                <w:lang w:eastAsia="ja-JP"/>
              </w:rPr>
              <w:t>4092</w:t>
            </w:r>
          </w:p>
        </w:tc>
      </w:tr>
      <w:tr w:rsidR="008B13FF" w14:paraId="1C37901B" w14:textId="77777777" w:rsidTr="008B13FF">
        <w:trPr>
          <w:jc w:val="center"/>
        </w:trPr>
        <w:tc>
          <w:tcPr>
            <w:tcW w:w="2898" w:type="dxa"/>
          </w:tcPr>
          <w:p w14:paraId="06748645" w14:textId="65811BEB" w:rsidR="000E62CE" w:rsidRPr="002359A1" w:rsidRDefault="000E62CE" w:rsidP="00897C26">
            <w:pPr>
              <w:keepNext/>
              <w:keepLines/>
              <w:tabs>
                <w:tab w:val="clear" w:pos="1440"/>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ko-KR"/>
              </w:rPr>
            </w:pPr>
            <w:r w:rsidRPr="002359A1">
              <w:rPr>
                <w:sz w:val="20"/>
                <w:lang w:eastAsia="ko-KR"/>
              </w:rPr>
              <w:t xml:space="preserve">Nominal </w:t>
            </w:r>
            <w:r w:rsidR="008D6D62">
              <w:rPr>
                <w:sz w:val="20"/>
                <w:lang w:eastAsia="ko-KR"/>
              </w:rPr>
              <w:t xml:space="preserve">[Clipped] </w:t>
            </w:r>
            <w:r w:rsidRPr="002359A1">
              <w:rPr>
                <w:sz w:val="20"/>
                <w:lang w:eastAsia="ko-KR"/>
              </w:rPr>
              <w:t>Peak</w:t>
            </w:r>
          </w:p>
          <w:p w14:paraId="3F4FB16D" w14:textId="77777777" w:rsidR="000E62CE" w:rsidRPr="002359A1" w:rsidRDefault="000E62CE" w:rsidP="00897C26">
            <w:pPr>
              <w:keepNext/>
              <w:keepLines/>
              <w:tabs>
                <w:tab w:val="clear" w:pos="1440"/>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ko-KR"/>
              </w:rPr>
            </w:pPr>
            <w:r>
              <w:rPr>
                <w:sz w:val="20"/>
                <w:lang w:eastAsia="ko-KR"/>
              </w:rPr>
              <w:tab/>
              <w:t>(</w:t>
            </w:r>
            <w:r w:rsidRPr="005A3F09">
              <w:rPr>
                <w:i/>
                <w:sz w:val="20"/>
                <w:lang w:eastAsia="ko-KR"/>
              </w:rPr>
              <w:t>C’</w:t>
            </w:r>
            <w:r w:rsidRPr="005A3F09">
              <w:rPr>
                <w:i/>
                <w:sz w:val="20"/>
                <w:vertAlign w:val="subscript"/>
                <w:lang w:eastAsia="ko-KR"/>
              </w:rPr>
              <w:t>B</w:t>
            </w:r>
            <w:r w:rsidRPr="002359A1">
              <w:rPr>
                <w:sz w:val="20"/>
                <w:lang w:eastAsia="ko-KR"/>
              </w:rPr>
              <w:t xml:space="preserve"> = </w:t>
            </w:r>
            <w:r w:rsidRPr="005A3F09">
              <w:rPr>
                <w:i/>
                <w:sz w:val="20"/>
                <w:lang w:eastAsia="ko-KR"/>
              </w:rPr>
              <w:t>C’</w:t>
            </w:r>
            <w:r w:rsidRPr="005A3F09">
              <w:rPr>
                <w:i/>
                <w:sz w:val="20"/>
                <w:vertAlign w:val="subscript"/>
                <w:lang w:eastAsia="ko-KR"/>
              </w:rPr>
              <w:t>R</w:t>
            </w:r>
            <w:r>
              <w:rPr>
                <w:sz w:val="20"/>
                <w:lang w:eastAsia="ko-KR"/>
              </w:rPr>
              <w:t xml:space="preserve"> = ±0.5</w:t>
            </w:r>
            <w:r w:rsidRPr="002359A1">
              <w:rPr>
                <w:sz w:val="20"/>
                <w:lang w:eastAsia="ko-KR"/>
              </w:rPr>
              <w:t>)</w:t>
            </w:r>
          </w:p>
          <w:p w14:paraId="614483BB" w14:textId="6F566A74" w:rsidR="000E62CE" w:rsidRPr="002359A1" w:rsidRDefault="000E62CE" w:rsidP="00897C26">
            <w:pPr>
              <w:keepNext/>
              <w:keepLines/>
              <w:tabs>
                <w:tab w:val="clear" w:pos="1440"/>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rPr>
                <w:sz w:val="20"/>
                <w:lang w:eastAsia="ko-KR"/>
              </w:rPr>
            </w:pPr>
            <w:r w:rsidRPr="002359A1">
              <w:rPr>
                <w:i/>
                <w:sz w:val="20"/>
                <w:lang w:eastAsia="ja-JP"/>
              </w:rPr>
              <w:tab/>
            </w:r>
            <w:r w:rsidRPr="002359A1">
              <w:rPr>
                <w:i/>
                <w:sz w:val="20"/>
                <w:lang w:eastAsia="ko-KR"/>
              </w:rPr>
              <w:t>DC'</w:t>
            </w:r>
            <w:r w:rsidRPr="002359A1">
              <w:rPr>
                <w:i/>
                <w:sz w:val="20"/>
                <w:vertAlign w:val="subscript"/>
                <w:lang w:eastAsia="ko-KR"/>
              </w:rPr>
              <w:t>B</w:t>
            </w:r>
            <w:r w:rsidRPr="002359A1">
              <w:rPr>
                <w:i/>
                <w:sz w:val="20"/>
                <w:lang w:eastAsia="ko-KR"/>
              </w:rPr>
              <w:t>, DC'</w:t>
            </w:r>
            <w:r w:rsidRPr="002359A1">
              <w:rPr>
                <w:i/>
                <w:sz w:val="20"/>
                <w:vertAlign w:val="subscript"/>
                <w:lang w:eastAsia="ko-KR"/>
              </w:rPr>
              <w:t>R</w:t>
            </w:r>
            <w:r w:rsidRPr="002359A1">
              <w:rPr>
                <w:i/>
                <w:sz w:val="20"/>
                <w:lang w:eastAsia="ko-KR"/>
              </w:rPr>
              <w:t>, DC</w:t>
            </w:r>
            <w:r w:rsidRPr="002359A1">
              <w:rPr>
                <w:i/>
                <w:sz w:val="20"/>
                <w:vertAlign w:val="subscript"/>
                <w:lang w:eastAsia="ko-KR"/>
              </w:rPr>
              <w:t>T</w:t>
            </w:r>
            <w:r w:rsidRPr="002359A1">
              <w:rPr>
                <w:i/>
                <w:sz w:val="20"/>
                <w:lang w:eastAsia="ko-KR"/>
              </w:rPr>
              <w:t>, DC</w:t>
            </w:r>
            <w:r w:rsidRPr="002359A1">
              <w:rPr>
                <w:i/>
                <w:sz w:val="20"/>
                <w:vertAlign w:val="subscript"/>
                <w:lang w:eastAsia="ko-KR"/>
              </w:rPr>
              <w:t>P</w:t>
            </w:r>
          </w:p>
        </w:tc>
        <w:tc>
          <w:tcPr>
            <w:tcW w:w="1710" w:type="dxa"/>
            <w:vAlign w:val="center"/>
          </w:tcPr>
          <w:p w14:paraId="1C7E7B0C" w14:textId="78F5E434" w:rsidR="000E62CE" w:rsidRDefault="000E62CE" w:rsidP="00897C26">
            <w:pPr>
              <w:keepNext/>
              <w:keepLines/>
              <w:jc w:val="both"/>
              <w:rPr>
                <w:szCs w:val="22"/>
                <w:lang w:val="en-CA"/>
              </w:rPr>
            </w:pPr>
            <w:r>
              <w:rPr>
                <w:sz w:val="20"/>
                <w:lang w:eastAsia="ja-JP"/>
              </w:rPr>
              <w:t>1023</w:t>
            </w:r>
          </w:p>
        </w:tc>
        <w:tc>
          <w:tcPr>
            <w:tcW w:w="1530" w:type="dxa"/>
            <w:vAlign w:val="center"/>
          </w:tcPr>
          <w:p w14:paraId="3B43343B" w14:textId="3F649A3C" w:rsidR="000E62CE" w:rsidRDefault="000E62CE" w:rsidP="00897C26">
            <w:pPr>
              <w:keepNext/>
              <w:keepLines/>
              <w:jc w:val="both"/>
              <w:rPr>
                <w:szCs w:val="22"/>
                <w:lang w:val="en-CA"/>
              </w:rPr>
            </w:pPr>
            <w:r w:rsidRPr="002359A1">
              <w:rPr>
                <w:position w:val="-10"/>
                <w:sz w:val="20"/>
                <w:lang w:eastAsia="ja-JP"/>
              </w:rPr>
              <w:t>40</w:t>
            </w:r>
            <w:r>
              <w:rPr>
                <w:position w:val="-10"/>
                <w:sz w:val="20"/>
                <w:lang w:eastAsia="ja-JP"/>
              </w:rPr>
              <w:t>92</w:t>
            </w:r>
          </w:p>
        </w:tc>
      </w:tr>
    </w:tbl>
    <w:p w14:paraId="7582D9BA" w14:textId="77777777" w:rsidR="008E7BC4" w:rsidRDefault="008E7BC4" w:rsidP="004234F0">
      <w:pPr>
        <w:jc w:val="both"/>
        <w:rPr>
          <w:szCs w:val="22"/>
          <w:lang w:val="en-CA"/>
        </w:rPr>
      </w:pPr>
    </w:p>
    <w:p w14:paraId="136F0FD0" w14:textId="39D7A8F9" w:rsidR="000E62CE" w:rsidRDefault="00A9651E" w:rsidP="004234F0">
      <w:pPr>
        <w:jc w:val="both"/>
        <w:rPr>
          <w:szCs w:val="22"/>
          <w:lang w:val="en-CA"/>
        </w:rPr>
      </w:pPr>
      <w:r>
        <w:rPr>
          <w:szCs w:val="22"/>
          <w:lang w:val="en-CA"/>
        </w:rPr>
        <w:t>JCTVC-T0103 [7] section 2.3 suggested adding informative range information (</w:t>
      </w:r>
      <w:proofErr w:type="spellStart"/>
      <w:r>
        <w:rPr>
          <w:szCs w:val="22"/>
          <w:lang w:val="en-CA"/>
        </w:rPr>
        <w:t>video_info_range_type</w:t>
      </w:r>
      <w:proofErr w:type="spellEnd"/>
      <w:r>
        <w:rPr>
          <w:szCs w:val="22"/>
          <w:lang w:val="en-CA"/>
        </w:rPr>
        <w:t xml:space="preserve">) in SEI to distinguish the various flavours of full signal ranges practiced in industry. For example, SDI and SMPTE RP-2077 have </w:t>
      </w:r>
      <w:r w:rsidR="00F15D68">
        <w:rPr>
          <w:szCs w:val="22"/>
          <w:lang w:val="en-CA"/>
        </w:rPr>
        <w:t>full range conventions</w:t>
      </w:r>
      <w:r>
        <w:rPr>
          <w:szCs w:val="22"/>
          <w:lang w:val="en-CA"/>
        </w:rPr>
        <w:t xml:space="preserve"> that clamp a 10-bit signal to [4,1019]. </w:t>
      </w:r>
      <w:r w:rsidR="008D6D62">
        <w:rPr>
          <w:szCs w:val="22"/>
          <w:lang w:val="en-CA"/>
        </w:rPr>
        <w:t xml:space="preserve"> BT.HDR would present a scenario in the </w:t>
      </w:r>
      <w:proofErr w:type="spellStart"/>
      <w:r w:rsidR="008D6D62">
        <w:rPr>
          <w:szCs w:val="22"/>
          <w:lang w:val="en-CA"/>
        </w:rPr>
        <w:t>video_info_range_type</w:t>
      </w:r>
      <w:proofErr w:type="spellEnd"/>
      <w:r w:rsidR="008D6D62">
        <w:rPr>
          <w:szCs w:val="22"/>
          <w:lang w:val="en-CA"/>
        </w:rPr>
        <w:t xml:space="preserve"> table entry for 10-bit clipped nominal peak range [0,1023] and 12-bit clipped nominal peak range [0,4092].</w:t>
      </w:r>
    </w:p>
    <w:p w14:paraId="2D6327F6" w14:textId="77777777" w:rsidR="00897C26" w:rsidRDefault="00897C26" w:rsidP="004234F0">
      <w:pPr>
        <w:jc w:val="both"/>
        <w:rPr>
          <w:ins w:id="13" w:author="Chad Fogg" w:date="2016-02-21T15:09:00Z"/>
          <w:szCs w:val="22"/>
          <w:lang w:val="en-CA"/>
        </w:rPr>
      </w:pPr>
    </w:p>
    <w:p w14:paraId="5000C7C2" w14:textId="7187F4AB" w:rsidR="00897C26" w:rsidRDefault="00A9651E" w:rsidP="004234F0">
      <w:pPr>
        <w:jc w:val="both"/>
        <w:rPr>
          <w:ins w:id="14" w:author="Chad Fogg" w:date="2016-02-21T15:09:00Z"/>
          <w:szCs w:val="22"/>
          <w:lang w:val="en-CA"/>
        </w:rPr>
      </w:pPr>
      <w:r>
        <w:rPr>
          <w:szCs w:val="22"/>
          <w:lang w:val="en-CA"/>
        </w:rPr>
        <w:t xml:space="preserve">Regardless of the value for </w:t>
      </w:r>
      <w:r w:rsidRPr="00897C26">
        <w:rPr>
          <w:i/>
          <w:szCs w:val="22"/>
          <w:lang w:val="en-CA"/>
        </w:rPr>
        <w:t>video_full_range_flag</w:t>
      </w:r>
      <w:r>
        <w:rPr>
          <w:szCs w:val="22"/>
          <w:lang w:val="en-CA"/>
        </w:rPr>
        <w:t xml:space="preserve">, consumer distribution application systems such as DVB </w:t>
      </w:r>
      <w:ins w:id="15" w:author="Chad Fogg" w:date="2016-02-21T12:08:00Z">
        <w:r w:rsidR="000F3FC6">
          <w:rPr>
            <w:szCs w:val="22"/>
            <w:lang w:val="en-CA"/>
          </w:rPr>
          <w:t xml:space="preserve">strongly recommend </w:t>
        </w:r>
      </w:ins>
      <w:r>
        <w:rPr>
          <w:szCs w:val="22"/>
          <w:lang w:val="en-CA"/>
        </w:rPr>
        <w:t>that HEVC (and AVC) decoders output all 1024 reconstructed 10-bit code levels and</w:t>
      </w:r>
      <w:r w:rsidR="008D6D62">
        <w:rPr>
          <w:szCs w:val="22"/>
          <w:lang w:val="en-CA"/>
        </w:rPr>
        <w:t>, likely in future 12-bit profiles, all</w:t>
      </w:r>
      <w:r>
        <w:rPr>
          <w:szCs w:val="22"/>
          <w:lang w:val="en-CA"/>
        </w:rPr>
        <w:t xml:space="preserve"> 4096 reconstructed 12-bit code levels to facilitate transform coefficient sparseness in transcoding</w:t>
      </w:r>
      <w:r w:rsidR="00F15D68">
        <w:rPr>
          <w:szCs w:val="22"/>
          <w:lang w:val="en-CA"/>
        </w:rPr>
        <w:t>, among other motivations</w:t>
      </w:r>
      <w:r>
        <w:rPr>
          <w:szCs w:val="22"/>
          <w:lang w:val="en-CA"/>
        </w:rPr>
        <w:t>.</w:t>
      </w:r>
    </w:p>
    <w:p w14:paraId="491E2302" w14:textId="77777777" w:rsidR="008D6D62" w:rsidRDefault="008D6D62" w:rsidP="004234F0">
      <w:pPr>
        <w:jc w:val="both"/>
        <w:rPr>
          <w:szCs w:val="22"/>
          <w:lang w:val="en-CA"/>
        </w:rPr>
      </w:pPr>
    </w:p>
    <w:p w14:paraId="521D8AC3" w14:textId="693FC09B" w:rsidR="000E62CE" w:rsidRDefault="008D6D62" w:rsidP="004234F0">
      <w:pPr>
        <w:jc w:val="both"/>
        <w:rPr>
          <w:szCs w:val="22"/>
          <w:lang w:val="en-CA"/>
        </w:rPr>
      </w:pPr>
      <w:r>
        <w:rPr>
          <w:szCs w:val="22"/>
          <w:lang w:val="en-CA"/>
        </w:rPr>
        <w:t>The</w:t>
      </w:r>
      <w:r w:rsidR="008B13FF">
        <w:rPr>
          <w:szCs w:val="22"/>
          <w:lang w:val="en-CA"/>
        </w:rPr>
        <w:t xml:space="preserve"> DVB A157 </w:t>
      </w:r>
      <w:r>
        <w:rPr>
          <w:szCs w:val="22"/>
          <w:lang w:val="en-CA"/>
        </w:rPr>
        <w:t xml:space="preserve">Blue Book specification for HEVC video </w:t>
      </w:r>
      <w:r w:rsidR="008B13FF">
        <w:rPr>
          <w:szCs w:val="22"/>
          <w:lang w:val="en-CA"/>
        </w:rPr>
        <w:t>[8]</w:t>
      </w:r>
      <w:r>
        <w:rPr>
          <w:szCs w:val="22"/>
          <w:lang w:val="en-CA"/>
        </w:rPr>
        <w:t xml:space="preserve"> states in s</w:t>
      </w:r>
      <w:r w:rsidR="000E62CE">
        <w:rPr>
          <w:szCs w:val="22"/>
          <w:lang w:val="en-CA"/>
        </w:rPr>
        <w:t>ection 5.14.1.5.2 (Video Range):</w:t>
      </w:r>
    </w:p>
    <w:p w14:paraId="692DB009" w14:textId="49A7F15B" w:rsidR="000E62CE" w:rsidRPr="000E62CE" w:rsidRDefault="000E62CE" w:rsidP="008D6D62">
      <w:pPr>
        <w:tabs>
          <w:tab w:val="clear" w:pos="360"/>
          <w:tab w:val="clear" w:pos="720"/>
          <w:tab w:val="clear" w:pos="1080"/>
          <w:tab w:val="clear" w:pos="1440"/>
        </w:tabs>
        <w:overflowPunct/>
        <w:autoSpaceDE/>
        <w:autoSpaceDN/>
        <w:adjustRightInd/>
        <w:spacing w:before="100" w:beforeAutospacing="1" w:after="100" w:afterAutospacing="1"/>
        <w:ind w:left="720"/>
        <w:textAlignment w:val="auto"/>
        <w:rPr>
          <w:rFonts w:ascii="Times" w:hAnsi="Times"/>
          <w:sz w:val="20"/>
        </w:rPr>
      </w:pPr>
      <w:r>
        <w:rPr>
          <w:sz w:val="20"/>
        </w:rPr>
        <w:t>“</w:t>
      </w:r>
      <w:r w:rsidRPr="000E62CE">
        <w:rPr>
          <w:sz w:val="20"/>
        </w:rPr>
        <w:t xml:space="preserve">Regardless of the value of the </w:t>
      </w:r>
      <w:r w:rsidRPr="000E62CE">
        <w:rPr>
          <w:rFonts w:ascii="Times" w:hAnsi="Times"/>
          <w:b/>
          <w:bCs/>
          <w:sz w:val="20"/>
        </w:rPr>
        <w:t>video_full_range_flag</w:t>
      </w:r>
      <w:r w:rsidRPr="000E62CE">
        <w:rPr>
          <w:sz w:val="20"/>
        </w:rPr>
        <w:t>, it is strongly recommended that the IRD preserves the full 8 or 10 bit signal range.</w:t>
      </w:r>
      <w:r>
        <w:rPr>
          <w:sz w:val="20"/>
        </w:rPr>
        <w:t>”</w:t>
      </w:r>
    </w:p>
    <w:p w14:paraId="1FACCAF0" w14:textId="2431D1E1" w:rsidR="000E62CE" w:rsidRPr="008D6D62" w:rsidRDefault="000E62CE" w:rsidP="008D6D62">
      <w:pPr>
        <w:tabs>
          <w:tab w:val="clear" w:pos="360"/>
          <w:tab w:val="clear" w:pos="720"/>
          <w:tab w:val="clear" w:pos="1080"/>
          <w:tab w:val="clear" w:pos="1440"/>
        </w:tabs>
        <w:overflowPunct/>
        <w:autoSpaceDE/>
        <w:autoSpaceDN/>
        <w:adjustRightInd/>
        <w:spacing w:before="100" w:beforeAutospacing="1" w:after="100" w:afterAutospacing="1"/>
        <w:ind w:left="720"/>
        <w:textAlignment w:val="auto"/>
        <w:rPr>
          <w:rFonts w:ascii="Times" w:hAnsi="Times"/>
          <w:sz w:val="20"/>
        </w:rPr>
      </w:pPr>
      <w:r w:rsidRPr="000E62CE">
        <w:rPr>
          <w:sz w:val="20"/>
        </w:rPr>
        <w:t xml:space="preserve">NOTE: When the </w:t>
      </w:r>
      <w:r w:rsidRPr="000E62CE">
        <w:rPr>
          <w:rFonts w:ascii="Times" w:hAnsi="Times"/>
          <w:b/>
          <w:bCs/>
          <w:sz w:val="20"/>
        </w:rPr>
        <w:t xml:space="preserve">video_full_range_flag </w:t>
      </w:r>
      <w:r w:rsidRPr="000E62CE">
        <w:rPr>
          <w:sz w:val="20"/>
        </w:rPr>
        <w:t xml:space="preserve">is equal to "0", the HEVC IRD should not apply clipping at the indicated black and white reference levels or tone mapping between the indicated black and white reference levels. </w:t>
      </w:r>
    </w:p>
    <w:p w14:paraId="45FF7236" w14:textId="01B55E54" w:rsidR="00F1166F" w:rsidRPr="00897C26" w:rsidRDefault="00F1166F" w:rsidP="00F1166F">
      <w:pPr>
        <w:rPr>
          <w:ins w:id="16" w:author="Chad Fogg" w:date="2016-02-13T21:21:00Z"/>
        </w:rPr>
      </w:pPr>
      <w:ins w:id="17" w:author="Chad Fogg" w:date="2016-02-13T21:21:00Z">
        <w:r>
          <w:t>Note 5h in BT.HDR DNR [1] makes a similar argument for passing all code levels in narrow range (video_full_range_flag=0) signals</w:t>
        </w:r>
      </w:ins>
      <w:ins w:id="18" w:author="Chad Fogg" w:date="2016-02-13T21:22:00Z">
        <w:r>
          <w:t xml:space="preserve"> to displays (from decoders)</w:t>
        </w:r>
      </w:ins>
      <w:ins w:id="19" w:author="Chad Fogg" w:date="2016-02-13T21:21:00Z">
        <w:r>
          <w:t>:</w:t>
        </w:r>
      </w:ins>
    </w:p>
    <w:p w14:paraId="33A05D3E" w14:textId="77777777" w:rsidR="00F1166F" w:rsidRDefault="00F1166F" w:rsidP="00897C26">
      <w:pPr>
        <w:ind w:left="360"/>
        <w:rPr>
          <w:ins w:id="20" w:author="Chad Fogg" w:date="2016-02-13T21:21:00Z"/>
        </w:rPr>
      </w:pPr>
      <w:ins w:id="21" w:author="Chad Fogg" w:date="2016-02-13T21:21:00Z">
        <w:r w:rsidRPr="009A2578">
          <w:rPr>
            <w:b/>
          </w:rPr>
          <w:t>Note 5h</w:t>
        </w:r>
        <w:r>
          <w:t xml:space="preserve">: During production signal values are expected to exceed the range </w:t>
        </w:r>
        <w:r w:rsidRPr="004A3102">
          <w:rPr>
            <w:i/>
            <w:iCs/>
          </w:rPr>
          <w:t>E´</w:t>
        </w:r>
        <w:r>
          <w:t> = [</w:t>
        </w:r>
        <w:proofErr w:type="gramStart"/>
        <w:r>
          <w:t>0.0 :</w:t>
        </w:r>
        <w:proofErr w:type="gramEnd"/>
        <w:r>
          <w:t xml:space="preserve"> 1.0]. This provides processing headroom and avoids signal degradation during cascaded processing. Such values of </w:t>
        </w:r>
        <w:r w:rsidRPr="004A3102">
          <w:rPr>
            <w:i/>
            <w:iCs/>
          </w:rPr>
          <w:t>E´</w:t>
        </w:r>
        <w:r>
          <w:t>, below 0.0 or exceeding 1.0, should not be clipped during production and exchange. Values exceeding 1.0 should not be shown on reference displays. Values below 0.0 should not be clipped in reference displays (even though they represent “negative” light) to allow the black level of the signal (</w:t>
        </w:r>
        <w:r w:rsidRPr="004A3102">
          <w:rPr>
            <w:i/>
            <w:iCs/>
          </w:rPr>
          <w:t>L</w:t>
        </w:r>
        <w:r w:rsidRPr="004A3102">
          <w:rPr>
            <w:i/>
            <w:iCs/>
            <w:vertAlign w:val="subscript"/>
          </w:rPr>
          <w:t>B</w:t>
        </w:r>
        <w:r>
          <w:t>) to be properly set using test signals known as “PLUGE”</w:t>
        </w:r>
        <w:r w:rsidRPr="00045FAE">
          <w:t xml:space="preserve"> see Recommendation ITU-R BT.814</w:t>
        </w:r>
        <w:r>
          <w:t>.</w:t>
        </w:r>
      </w:ins>
    </w:p>
    <w:p w14:paraId="2590808D" w14:textId="30143F74" w:rsidR="00F1166F" w:rsidRDefault="000F3FC6" w:rsidP="00897C26">
      <w:pPr>
        <w:pStyle w:val="Heading2"/>
        <w:rPr>
          <w:ins w:id="22" w:author="Chad Fogg" w:date="2016-02-13T21:21:00Z"/>
          <w:lang w:val="en-CA"/>
        </w:rPr>
      </w:pPr>
      <w:ins w:id="23" w:author="Chad Fogg" w:date="2016-02-21T12:10:00Z">
        <w:r>
          <w:rPr>
            <w:lang w:val="en-CA"/>
          </w:rPr>
          <w:lastRenderedPageBreak/>
          <w:t>Color primaries</w:t>
        </w:r>
      </w:ins>
    </w:p>
    <w:p w14:paraId="37B011E0" w14:textId="73A140F1" w:rsidR="005C218E" w:rsidRDefault="005C218E" w:rsidP="004234F0">
      <w:pPr>
        <w:jc w:val="both"/>
        <w:rPr>
          <w:szCs w:val="22"/>
          <w:lang w:val="en-CA"/>
        </w:rPr>
      </w:pPr>
      <w:r>
        <w:rPr>
          <w:szCs w:val="22"/>
          <w:lang w:val="en-CA"/>
        </w:rPr>
        <w:t xml:space="preserve">BT.HDR </w:t>
      </w:r>
      <w:r w:rsidR="00131F5A">
        <w:rPr>
          <w:szCs w:val="22"/>
          <w:lang w:val="en-CA"/>
        </w:rPr>
        <w:t xml:space="preserve">color primaries are identical to BT.2020. Therefore, it is suggested that BT.HDR signals indicators re-use the existing </w:t>
      </w:r>
      <w:r>
        <w:rPr>
          <w:szCs w:val="22"/>
          <w:lang w:val="en-CA"/>
        </w:rPr>
        <w:t>Table E.4 entry for the BT.</w:t>
      </w:r>
      <w:r w:rsidR="00131F5A">
        <w:rPr>
          <w:szCs w:val="22"/>
          <w:lang w:val="en-CA"/>
        </w:rPr>
        <w:t>2020</w:t>
      </w:r>
      <w:r>
        <w:rPr>
          <w:szCs w:val="22"/>
          <w:lang w:val="en-CA"/>
        </w:rPr>
        <w:t xml:space="preserve"> </w:t>
      </w:r>
      <w:proofErr w:type="spellStart"/>
      <w:r w:rsidRPr="003E2F4F">
        <w:rPr>
          <w:i/>
          <w:szCs w:val="22"/>
          <w:lang w:val="en-CA"/>
        </w:rPr>
        <w:t>colour_primaries</w:t>
      </w:r>
      <w:proofErr w:type="spellEnd"/>
      <w:r>
        <w:rPr>
          <w:szCs w:val="22"/>
          <w:lang w:val="en-CA"/>
        </w:rPr>
        <w:t xml:space="preserve"> code point.   </w:t>
      </w:r>
      <w:ins w:id="24" w:author="Chad Fogg" w:date="2016-02-21T15:09:00Z">
        <w:r w:rsidR="00897C26">
          <w:rPr>
            <w:szCs w:val="22"/>
            <w:lang w:val="en-CA"/>
          </w:rPr>
          <w:t xml:space="preserve">Background on the </w:t>
        </w:r>
        <w:r w:rsidR="00897C26">
          <w:rPr>
            <w:lang w:val="en-CA"/>
          </w:rPr>
          <w:t>IC</w:t>
        </w:r>
        <w:r w:rsidR="00897C26" w:rsidRPr="00173433">
          <w:rPr>
            <w:vertAlign w:val="subscript"/>
            <w:lang w:val="en-CA"/>
          </w:rPr>
          <w:t>T</w:t>
        </w:r>
        <w:r w:rsidR="00897C26">
          <w:rPr>
            <w:lang w:val="en-CA"/>
          </w:rPr>
          <w:t>C</w:t>
        </w:r>
        <w:r w:rsidR="00897C26" w:rsidRPr="00173433">
          <w:rPr>
            <w:vertAlign w:val="subscript"/>
            <w:lang w:val="en-CA"/>
          </w:rPr>
          <w:t>P</w:t>
        </w:r>
        <w:r w:rsidR="00897C26">
          <w:rPr>
            <w:vertAlign w:val="subscript"/>
            <w:lang w:val="en-CA"/>
          </w:rPr>
          <w:t xml:space="preserve"> </w:t>
        </w:r>
        <w:r w:rsidR="00897C26">
          <w:rPr>
            <w:szCs w:val="22"/>
            <w:lang w:val="en-CA"/>
          </w:rPr>
          <w:t>color format is provided in [5].</w:t>
        </w:r>
      </w:ins>
    </w:p>
    <w:p w14:paraId="78AA9B48" w14:textId="07AADA80" w:rsidR="00D40148" w:rsidRDefault="000F3FC6" w:rsidP="00897C26">
      <w:pPr>
        <w:pStyle w:val="Heading2"/>
        <w:rPr>
          <w:lang w:val="en-CA"/>
        </w:rPr>
      </w:pPr>
      <w:ins w:id="25" w:author="Chad Fogg" w:date="2016-02-21T12:11:00Z">
        <w:r>
          <w:rPr>
            <w:lang w:val="en-CA"/>
          </w:rPr>
          <w:t xml:space="preserve">Transfer </w:t>
        </w:r>
      </w:ins>
      <w:ins w:id="26" w:author="Chad Fogg" w:date="2016-02-21T23:07:00Z">
        <w:r w:rsidR="00D43BB6">
          <w:rPr>
            <w:lang w:val="en-CA"/>
          </w:rPr>
          <w:t>function characteristics</w:t>
        </w:r>
      </w:ins>
      <w:bookmarkStart w:id="27" w:name="_GoBack"/>
      <w:bookmarkEnd w:id="27"/>
    </w:p>
    <w:p w14:paraId="5BE76C78" w14:textId="3BB7D124" w:rsidR="00046954" w:rsidRDefault="00046954" w:rsidP="004234F0">
      <w:pPr>
        <w:jc w:val="both"/>
        <w:rPr>
          <w:ins w:id="28" w:author="Matteo Naccari" w:date="2016-02-21T03:06:00Z"/>
          <w:szCs w:val="22"/>
          <w:lang w:val="en-CA"/>
        </w:rPr>
      </w:pPr>
      <w:ins w:id="29" w:author="Matteo Naccari" w:date="2016-02-21T03:07:00Z">
        <w:r>
          <w:rPr>
            <w:szCs w:val="22"/>
            <w:lang w:val="en-CA"/>
          </w:rPr>
          <w:t>For Table E.4 HLG entry (</w:t>
        </w:r>
        <w:r w:rsidRPr="003E2F4F">
          <w:rPr>
            <w:i/>
            <w:szCs w:val="22"/>
            <w:lang w:val="en-CA"/>
          </w:rPr>
          <w:t>transfer_characteristics</w:t>
        </w:r>
        <w:r>
          <w:rPr>
            <w:szCs w:val="22"/>
            <w:lang w:val="en-CA"/>
          </w:rPr>
          <w:t xml:space="preserve">=18), an alternative equation could be substituted, at the discretion of the HEVC editors, </w:t>
        </w:r>
      </w:ins>
      <w:ins w:id="30" w:author="Chad Fogg" w:date="2016-02-21T15:13:00Z">
        <w:r w:rsidR="00897C26">
          <w:rPr>
            <w:szCs w:val="22"/>
            <w:lang w:val="en-CA"/>
          </w:rPr>
          <w:t>which</w:t>
        </w:r>
      </w:ins>
      <w:ins w:id="31" w:author="Matteo Naccari" w:date="2016-02-21T03:07:00Z">
        <w:r>
          <w:rPr>
            <w:szCs w:val="22"/>
            <w:lang w:val="en-CA"/>
          </w:rPr>
          <w:t xml:space="preserve"> assumes an input signal range of [0,1] instead of [0,12]. The input signal range [0,1] HLG OETF is as described in the BT.HDR Note 5b copied below. Though the OETF style below (with normalized input range [0,1]) and </w:t>
        </w:r>
        <w:r>
          <w:rPr>
            <w:szCs w:val="18"/>
          </w:rPr>
          <w:t>the proposed Table E.4 transfer_characteristics=18 OETF</w:t>
        </w:r>
        <w:r>
          <w:rPr>
            <w:szCs w:val="22"/>
            <w:lang w:val="en-CA"/>
          </w:rPr>
          <w:t xml:space="preserve"> style (normalized to [0,12] input range) have the same meaning, the constants </w:t>
        </w:r>
        <w:r w:rsidRPr="0009554F">
          <w:rPr>
            <w:szCs w:val="18"/>
          </w:rPr>
          <w:t xml:space="preserve">b </w:t>
        </w:r>
        <w:r>
          <w:rPr>
            <w:szCs w:val="18"/>
          </w:rPr>
          <w:t>and</w:t>
        </w:r>
        <w:r w:rsidRPr="0009554F">
          <w:rPr>
            <w:szCs w:val="18"/>
          </w:rPr>
          <w:t xml:space="preserve"> c </w:t>
        </w:r>
        <w:r>
          <w:rPr>
            <w:szCs w:val="18"/>
          </w:rPr>
          <w:t>below have been adjusted to so that output range of both equivalent OETF styles produce the same [0,1] output range. The [0,12] input range style has also been proposed at this meeting [4] for inclusion in a future AVC amendment.</w:t>
        </w:r>
      </w:ins>
    </w:p>
    <w:p w14:paraId="5376A0A6" w14:textId="2F186C67" w:rsidR="00880A02" w:rsidDel="00046954" w:rsidRDefault="00B5714A" w:rsidP="004234F0">
      <w:pPr>
        <w:jc w:val="both"/>
        <w:rPr>
          <w:del w:id="32" w:author="Matteo Naccari" w:date="2016-02-21T03:07:00Z"/>
          <w:szCs w:val="22"/>
          <w:lang w:val="en-CA"/>
        </w:rPr>
      </w:pPr>
      <w:del w:id="33" w:author="Matteo Naccari" w:date="2016-02-21T03:07:00Z">
        <w:r w:rsidRPr="00B5714A" w:rsidDel="00046954">
          <w:rPr>
            <w:szCs w:val="22"/>
            <w:lang w:val="en-CA"/>
          </w:rPr>
          <w:delText>For Table E.4 HLG entry (</w:delText>
        </w:r>
        <w:r w:rsidRPr="00B5714A" w:rsidDel="00046954">
          <w:rPr>
            <w:i/>
            <w:szCs w:val="22"/>
            <w:lang w:val="en-CA"/>
          </w:rPr>
          <w:delText>transfer_characteristics</w:delText>
        </w:r>
        <w:r w:rsidRPr="00B5714A" w:rsidDel="00046954">
          <w:rPr>
            <w:szCs w:val="22"/>
            <w:lang w:val="en-CA"/>
          </w:rPr>
          <w:delText>=18), the equation specified in BT.HDR Note 5b should be used, i.e.</w:delText>
        </w:r>
      </w:del>
    </w:p>
    <w:p w14:paraId="08FDE4DD" w14:textId="77777777" w:rsidR="00766734" w:rsidRDefault="00766734" w:rsidP="002D5623">
      <w:pPr>
        <w:pStyle w:val="Equation"/>
        <w:ind w:left="720"/>
      </w:pPr>
      <w:r w:rsidRPr="00D3678B">
        <w:rPr>
          <w:b/>
        </w:rPr>
        <w:t>Note 5b</w:t>
      </w:r>
      <w:r>
        <w:t xml:space="preserve">: </w:t>
      </w:r>
      <w:r w:rsidRPr="00E43392">
        <w:t xml:space="preserve">If </w:t>
      </w:r>
      <w:r w:rsidRPr="0021517C">
        <w:rPr>
          <w:i/>
        </w:rPr>
        <w:t>E</w:t>
      </w:r>
      <w:r w:rsidRPr="00E43392">
        <w:t xml:space="preserve"> is normalised to the range [0:1] then the equivalent equation for the OETF is:</w:t>
      </w:r>
    </w:p>
    <w:p w14:paraId="0F419C9F" w14:textId="66122AA1" w:rsidR="00766734" w:rsidRDefault="00766734" w:rsidP="002D5623">
      <w:pPr>
        <w:pStyle w:val="Equation"/>
        <w:ind w:left="720"/>
      </w:pPr>
      <w:r w:rsidRPr="00E43392">
        <w:tab/>
      </w:r>
      <w:r>
        <w:tab/>
      </w:r>
      <w:r w:rsidR="00910010">
        <w:pict w14:anchorId="29BE0E26">
          <v:shape id="_x0000_i1025" type="#_x0000_t75" style="width:209.75pt;height:39.45pt">
            <v:imagedata r:id="rId17" o:title=""/>
          </v:shape>
        </w:pict>
      </w:r>
    </w:p>
    <w:p w14:paraId="1D5097AC" w14:textId="0150C1DE" w:rsidR="006645A1" w:rsidDel="00DB4C42" w:rsidRDefault="00766734" w:rsidP="006645A1">
      <w:pPr>
        <w:rPr>
          <w:del w:id="34" w:author="Matteo Naccari" w:date="2016-02-21T03:08:00Z"/>
          <w:szCs w:val="22"/>
          <w:lang w:val="en-GB"/>
        </w:rPr>
      </w:pPr>
      <w:proofErr w:type="gramStart"/>
      <w:r w:rsidRPr="00224115">
        <w:t>where</w:t>
      </w:r>
      <w:proofErr w:type="gramEnd"/>
      <w:r w:rsidRPr="00224115">
        <w:t xml:space="preserve"> a= 0.17883277, b= 0.02372241, c= 1.00429347</w:t>
      </w:r>
      <w:del w:id="35" w:author="Matteo Naccari" w:date="2016-02-21T03:08:00Z">
        <w:r w:rsidR="00B5714A" w:rsidRPr="00B5714A" w:rsidDel="00DB4C42">
          <w:rPr>
            <w:szCs w:val="22"/>
            <w:lang w:val="en-GB"/>
          </w:rPr>
          <w:delText xml:space="preserve">Using this equation </w:delText>
        </w:r>
        <w:r w:rsidR="00223DBF" w:rsidDel="00DB4C42">
          <w:rPr>
            <w:szCs w:val="22"/>
            <w:lang w:val="en-GB"/>
          </w:rPr>
          <w:delText xml:space="preserve">(Note 5b) </w:delText>
        </w:r>
        <w:r w:rsidR="00B5714A" w:rsidRPr="00B5714A" w:rsidDel="00DB4C42">
          <w:rPr>
            <w:szCs w:val="22"/>
            <w:lang w:val="en-GB"/>
          </w:rPr>
          <w:delText xml:space="preserve">the input range is normalised to the usual input range of [0:1], which is consistent with previous ITU Recommendations (ITU-R BT 601/709/2020 corresponding to transfer_characteristics=6/1/14/15). Note that the equation in note 5b is functionally equivalent to that in the body of Table E.4 </w:delText>
        </w:r>
        <w:r w:rsidR="00A9651E" w:rsidDel="00DB4C42">
          <w:rPr>
            <w:szCs w:val="22"/>
            <w:lang w:val="en-GB"/>
          </w:rPr>
          <w:delText xml:space="preserve">in earlier HEVC drafts, </w:delText>
        </w:r>
        <w:r w:rsidR="00B5714A" w:rsidRPr="00B5714A" w:rsidDel="00DB4C42">
          <w:rPr>
            <w:szCs w:val="22"/>
            <w:lang w:val="en-GB"/>
          </w:rPr>
          <w:delText>but has greater consistency and is less likely to cause confusion.</w:delText>
        </w:r>
      </w:del>
    </w:p>
    <w:p w14:paraId="0BB608BB" w14:textId="560314CE" w:rsidR="003942D3" w:rsidDel="00DB4C42" w:rsidRDefault="003942D3" w:rsidP="004234F0">
      <w:pPr>
        <w:jc w:val="both"/>
        <w:rPr>
          <w:del w:id="36" w:author="Matteo Naccari" w:date="2016-02-21T03:08:00Z"/>
          <w:szCs w:val="22"/>
          <w:lang w:val="en-CA"/>
        </w:rPr>
      </w:pPr>
    </w:p>
    <w:p w14:paraId="79274BA5" w14:textId="77777777" w:rsidR="000F3FC6" w:rsidRDefault="000F3FC6" w:rsidP="00897C26">
      <w:pPr>
        <w:ind w:left="720"/>
        <w:rPr>
          <w:ins w:id="37" w:author="Chad Fogg" w:date="2016-02-21T12:12:00Z"/>
          <w:szCs w:val="22"/>
          <w:lang w:val="en-CA"/>
        </w:rPr>
      </w:pPr>
    </w:p>
    <w:p w14:paraId="22AF1382" w14:textId="3CD14893" w:rsidR="000F3FC6" w:rsidRDefault="00A9651E" w:rsidP="00E5305D">
      <w:pPr>
        <w:pStyle w:val="Heading2"/>
        <w:rPr>
          <w:ins w:id="38" w:author="Chad Fogg" w:date="2016-02-21T12:12:00Z"/>
          <w:lang w:val="en-CA"/>
        </w:rPr>
      </w:pPr>
      <w:r>
        <w:rPr>
          <w:lang w:val="en-CA"/>
        </w:rPr>
        <w:t xml:space="preserve"> </w:t>
      </w:r>
      <w:ins w:id="39" w:author="Chad Fogg" w:date="2016-02-21T12:11:00Z">
        <w:r w:rsidR="000F3FC6">
          <w:rPr>
            <w:lang w:val="en-CA"/>
          </w:rPr>
          <w:t>Translation of</w:t>
        </w:r>
      </w:ins>
      <w:ins w:id="40" w:author="Chad Fogg" w:date="2016-02-21T12:38:00Z">
        <w:r w:rsidR="00B96CF4">
          <w:rPr>
            <w:lang w:val="en-CA"/>
          </w:rPr>
          <w:t xml:space="preserve"> HEVC</w:t>
        </w:r>
      </w:ins>
      <w:ins w:id="41" w:author="Chad Fogg" w:date="2016-02-21T12:11:00Z">
        <w:r w:rsidR="000F3FC6">
          <w:rPr>
            <w:lang w:val="en-CA"/>
          </w:rPr>
          <w:t xml:space="preserve"> </w:t>
        </w:r>
      </w:ins>
      <w:ins w:id="42" w:author="Chad Fogg" w:date="2016-02-21T12:38:00Z">
        <w:r w:rsidR="00B96CF4">
          <w:rPr>
            <w:lang w:val="en-CA"/>
          </w:rPr>
          <w:t xml:space="preserve">VUI </w:t>
        </w:r>
      </w:ins>
      <w:ins w:id="43" w:author="Chad Fogg" w:date="2016-02-21T12:11:00Z">
        <w:r w:rsidR="000F3FC6">
          <w:rPr>
            <w:lang w:val="en-CA"/>
          </w:rPr>
          <w:t xml:space="preserve">signal container </w:t>
        </w:r>
      </w:ins>
      <w:ins w:id="44" w:author="Chad Fogg" w:date="2016-02-21T12:12:00Z">
        <w:r w:rsidR="000F3FC6">
          <w:rPr>
            <w:lang w:val="en-CA"/>
          </w:rPr>
          <w:t>descriptor</w:t>
        </w:r>
      </w:ins>
      <w:ins w:id="45" w:author="Chad Fogg" w:date="2016-02-21T12:11:00Z">
        <w:r w:rsidR="00B96CF4">
          <w:rPr>
            <w:lang w:val="en-CA"/>
          </w:rPr>
          <w:t xml:space="preserve">s </w:t>
        </w:r>
      </w:ins>
      <w:ins w:id="46" w:author="Chad Fogg" w:date="2016-02-21T12:12:00Z">
        <w:r w:rsidR="000F3FC6">
          <w:rPr>
            <w:lang w:val="en-CA"/>
          </w:rPr>
          <w:t>to HDMI</w:t>
        </w:r>
      </w:ins>
    </w:p>
    <w:p w14:paraId="49985D7A" w14:textId="16F7DB87" w:rsidR="000F3FC6" w:rsidRPr="00E5305D" w:rsidRDefault="00FC6E07" w:rsidP="004234F0">
      <w:pPr>
        <w:jc w:val="both"/>
        <w:rPr>
          <w:ins w:id="47" w:author="Chad Fogg" w:date="2016-02-21T12:45:00Z"/>
          <w:szCs w:val="22"/>
        </w:rPr>
      </w:pPr>
      <w:ins w:id="48" w:author="Chad Fogg" w:date="2016-02-21T22:54:00Z">
        <w:r>
          <w:rPr>
            <w:szCs w:val="22"/>
            <w:lang w:val="en-CA"/>
          </w:rPr>
          <w:t>O</w:t>
        </w:r>
      </w:ins>
      <w:ins w:id="49" w:author="Chad Fogg" w:date="2016-02-21T12:53:00Z">
        <w:r w:rsidR="00FC0070">
          <w:rPr>
            <w:szCs w:val="22"/>
            <w:lang w:val="en-CA"/>
          </w:rPr>
          <w:t xml:space="preserve">nly two new code points in HDMI would be </w:t>
        </w:r>
      </w:ins>
      <w:ins w:id="50" w:author="Chad Fogg" w:date="2016-02-21T13:01:00Z">
        <w:r w:rsidR="00FC0070">
          <w:rPr>
            <w:szCs w:val="22"/>
            <w:lang w:val="en-CA"/>
          </w:rPr>
          <w:t>necessary</w:t>
        </w:r>
      </w:ins>
      <w:ins w:id="51" w:author="Chad Fogg" w:date="2016-02-21T12:53:00Z">
        <w:r w:rsidR="00FC0070">
          <w:rPr>
            <w:szCs w:val="22"/>
            <w:lang w:val="en-CA"/>
          </w:rPr>
          <w:t xml:space="preserve"> to </w:t>
        </w:r>
      </w:ins>
      <w:ins w:id="52" w:author="Chad Fogg" w:date="2016-02-21T12:54:00Z">
        <w:r w:rsidR="00FC0070">
          <w:rPr>
            <w:szCs w:val="22"/>
            <w:lang w:val="en-CA"/>
          </w:rPr>
          <w:t>represent</w:t>
        </w:r>
      </w:ins>
      <w:ins w:id="53" w:author="Chad Fogg" w:date="2016-02-21T12:53:00Z">
        <w:r w:rsidR="00FC0070">
          <w:rPr>
            <w:szCs w:val="22"/>
            <w:lang w:val="en-CA"/>
          </w:rPr>
          <w:t xml:space="preserve"> </w:t>
        </w:r>
      </w:ins>
      <w:ins w:id="54" w:author="Chad Fogg" w:date="2016-02-21T12:54:00Z">
        <w:r w:rsidR="00FC0070">
          <w:rPr>
            <w:szCs w:val="22"/>
            <w:lang w:val="en-CA"/>
          </w:rPr>
          <w:t>the BT.HDR DNR signal container</w:t>
        </w:r>
      </w:ins>
      <w:ins w:id="55" w:author="Chad Fogg" w:date="2016-02-21T22:54:00Z">
        <w:r>
          <w:rPr>
            <w:szCs w:val="22"/>
            <w:lang w:val="en-CA"/>
          </w:rPr>
          <w:t xml:space="preserve"> combinations in this document</w:t>
        </w:r>
      </w:ins>
      <w:ins w:id="56" w:author="Chad Fogg" w:date="2016-02-21T12:53:00Z">
        <w:r>
          <w:rPr>
            <w:szCs w:val="22"/>
            <w:lang w:val="en-CA"/>
          </w:rPr>
          <w:t xml:space="preserve">. </w:t>
        </w:r>
      </w:ins>
      <w:ins w:id="57" w:author="Chad Fogg" w:date="2016-02-21T22:55:00Z">
        <w:r>
          <w:rPr>
            <w:szCs w:val="22"/>
            <w:lang w:val="en-CA"/>
          </w:rPr>
          <w:t>BBC’s s</w:t>
        </w:r>
      </w:ins>
      <w:ins w:id="58" w:author="Chad Fogg" w:date="2016-02-21T12:45:00Z">
        <w:r w:rsidR="00E5305D" w:rsidRPr="00E5305D">
          <w:rPr>
            <w:szCs w:val="22"/>
            <w:lang w:val="en-CA"/>
          </w:rPr>
          <w:t xml:space="preserve">lide 38 </w:t>
        </w:r>
      </w:ins>
      <w:ins w:id="59" w:author="Chad Fogg" w:date="2016-02-21T22:55:00Z">
        <w:r>
          <w:rPr>
            <w:szCs w:val="22"/>
            <w:lang w:val="en-CA"/>
          </w:rPr>
          <w:t>in</w:t>
        </w:r>
      </w:ins>
      <w:ins w:id="60" w:author="Chad Fogg" w:date="2016-02-21T12:45:00Z">
        <w:r w:rsidR="00E5305D" w:rsidRPr="00E5305D">
          <w:rPr>
            <w:szCs w:val="22"/>
            <w:lang w:val="en-CA"/>
          </w:rPr>
          <w:t xml:space="preserve"> </w:t>
        </w:r>
        <w:r w:rsidR="00D43BB6">
          <w:rPr>
            <w:szCs w:val="22"/>
          </w:rPr>
          <w:t xml:space="preserve">m37535_r2.pdf </w:t>
        </w:r>
      </w:ins>
      <w:ins w:id="61" w:author="Chad Fogg" w:date="2016-02-21T22:55:00Z">
        <w:r>
          <w:rPr>
            <w:szCs w:val="22"/>
          </w:rPr>
          <w:t>attached with</w:t>
        </w:r>
      </w:ins>
      <w:ins w:id="62" w:author="Chad Fogg" w:date="2016-02-21T12:45:00Z">
        <w:r w:rsidR="00E5305D" w:rsidRPr="00E5305D">
          <w:rPr>
            <w:szCs w:val="22"/>
          </w:rPr>
          <w:t xml:space="preserve"> the JCTVC-W0037 / </w:t>
        </w:r>
        <w:proofErr w:type="gramStart"/>
        <w:r w:rsidR="00E5305D" w:rsidRPr="00E5305D">
          <w:rPr>
            <w:szCs w:val="22"/>
          </w:rPr>
          <w:t>MPEG  m37536</w:t>
        </w:r>
        <w:proofErr w:type="gramEnd"/>
        <w:r w:rsidR="00E5305D" w:rsidRPr="00E5305D">
          <w:rPr>
            <w:szCs w:val="22"/>
          </w:rPr>
          <w:t xml:space="preserve">  .zip archive</w:t>
        </w:r>
      </w:ins>
      <w:ins w:id="63" w:author="Chad Fogg" w:date="2016-02-21T22:54:00Z">
        <w:r>
          <w:rPr>
            <w:szCs w:val="22"/>
          </w:rPr>
          <w:t xml:space="preserve"> suggests </w:t>
        </w:r>
      </w:ins>
      <w:ins w:id="64" w:author="Chad Fogg" w:date="2016-02-21T23:02:00Z">
        <w:r w:rsidR="00FE0215">
          <w:rPr>
            <w:szCs w:val="22"/>
          </w:rPr>
          <w:t>using</w:t>
        </w:r>
      </w:ins>
      <w:ins w:id="65" w:author="Chad Fogg" w:date="2016-02-21T22:54:00Z">
        <w:r>
          <w:rPr>
            <w:szCs w:val="22"/>
          </w:rPr>
          <w:t xml:space="preserve"> CEA 861.3 </w:t>
        </w:r>
        <w:r w:rsidRPr="00D43BB6">
          <w:rPr>
            <w:i/>
            <w:szCs w:val="22"/>
          </w:rPr>
          <w:t>EOTF</w:t>
        </w:r>
        <w:r>
          <w:rPr>
            <w:szCs w:val="22"/>
          </w:rPr>
          <w:t xml:space="preserve"> code = 3</w:t>
        </w:r>
      </w:ins>
      <w:ins w:id="66" w:author="Chad Fogg" w:date="2016-02-21T23:02:00Z">
        <w:r w:rsidR="00FE0215">
          <w:rPr>
            <w:szCs w:val="22"/>
          </w:rPr>
          <w:t xml:space="preserve"> to indicate Hybrid Log-Gamma</w:t>
        </w:r>
      </w:ins>
      <w:ins w:id="67" w:author="Chad Fogg" w:date="2016-02-21T12:55:00Z">
        <w:r w:rsidR="00FC0070">
          <w:rPr>
            <w:szCs w:val="22"/>
          </w:rPr>
          <w:t>.</w:t>
        </w:r>
      </w:ins>
    </w:p>
    <w:p w14:paraId="53646487" w14:textId="77777777" w:rsidR="00E5305D" w:rsidRDefault="00E5305D" w:rsidP="004234F0">
      <w:pPr>
        <w:jc w:val="both"/>
        <w:rPr>
          <w:ins w:id="68" w:author="Chad Fogg" w:date="2016-02-21T12:12:00Z"/>
          <w:szCs w:val="22"/>
          <w:lang w:val="en-CA"/>
        </w:rPr>
      </w:pPr>
    </w:p>
    <w:tbl>
      <w:tblPr>
        <w:tblStyle w:val="TableGrid"/>
        <w:tblW w:w="0" w:type="auto"/>
        <w:jc w:val="center"/>
        <w:tblLook w:val="04A0" w:firstRow="1" w:lastRow="0" w:firstColumn="1" w:lastColumn="0" w:noHBand="0" w:noVBand="1"/>
      </w:tblPr>
      <w:tblGrid>
        <w:gridCol w:w="3176"/>
        <w:gridCol w:w="2340"/>
        <w:gridCol w:w="2275"/>
      </w:tblGrid>
      <w:tr w:rsidR="00B96CF4" w14:paraId="559F7EF5" w14:textId="00ADC607" w:rsidTr="00FE0215">
        <w:trPr>
          <w:jc w:val="center"/>
          <w:ins w:id="69" w:author="Chad Fogg" w:date="2016-02-21T12:36:00Z"/>
        </w:trPr>
        <w:tc>
          <w:tcPr>
            <w:tcW w:w="3176" w:type="dxa"/>
            <w:tcBorders>
              <w:right w:val="single" w:sz="18" w:space="0" w:color="auto"/>
            </w:tcBorders>
          </w:tcPr>
          <w:p w14:paraId="407F6A78" w14:textId="46A264BB" w:rsidR="00B96CF4" w:rsidRDefault="00B96CF4" w:rsidP="00910010">
            <w:pPr>
              <w:jc w:val="both"/>
              <w:rPr>
                <w:ins w:id="70" w:author="Chad Fogg" w:date="2016-02-21T12:36:00Z"/>
                <w:szCs w:val="22"/>
                <w:lang w:val="en-CA"/>
              </w:rPr>
            </w:pPr>
            <w:ins w:id="71" w:author="Chad Fogg" w:date="2016-02-21T12:36:00Z">
              <w:r>
                <w:rPr>
                  <w:szCs w:val="22"/>
                  <w:lang w:val="en-CA"/>
                </w:rPr>
                <w:t>VUI metadata bitstream elements</w:t>
              </w:r>
            </w:ins>
            <w:ins w:id="72" w:author="Chad Fogg" w:date="2016-02-21T22:48:00Z">
              <w:r w:rsidR="00E21E1E">
                <w:rPr>
                  <w:szCs w:val="22"/>
                  <w:lang w:val="en-CA"/>
                </w:rPr>
                <w:t xml:space="preserve"> (</w:t>
              </w:r>
            </w:ins>
            <w:ins w:id="73" w:author="Chad Fogg" w:date="2016-02-21T22:58:00Z">
              <w:r w:rsidR="00910010">
                <w:rPr>
                  <w:szCs w:val="22"/>
                  <w:lang w:val="en-CA"/>
                </w:rPr>
                <w:t>color difference signals</w:t>
              </w:r>
            </w:ins>
            <w:ins w:id="74" w:author="Chad Fogg" w:date="2016-02-21T22:48:00Z">
              <w:r w:rsidR="00E21E1E">
                <w:rPr>
                  <w:szCs w:val="22"/>
                  <w:lang w:val="en-CA"/>
                </w:rPr>
                <w:t>)</w:t>
              </w:r>
            </w:ins>
          </w:p>
        </w:tc>
        <w:tc>
          <w:tcPr>
            <w:tcW w:w="4615" w:type="dxa"/>
            <w:gridSpan w:val="2"/>
            <w:tcBorders>
              <w:left w:val="single" w:sz="18" w:space="0" w:color="auto"/>
            </w:tcBorders>
          </w:tcPr>
          <w:p w14:paraId="2592AA46" w14:textId="0FD63651" w:rsidR="00B96CF4" w:rsidRDefault="00E5305D" w:rsidP="00E21E1E">
            <w:pPr>
              <w:jc w:val="center"/>
              <w:rPr>
                <w:ins w:id="75" w:author="Chad Fogg" w:date="2016-02-21T12:37:00Z"/>
                <w:szCs w:val="22"/>
                <w:lang w:val="en-CA"/>
              </w:rPr>
            </w:pPr>
            <w:ins w:id="76" w:author="Chad Fogg" w:date="2016-02-21T12:47:00Z">
              <w:r>
                <w:rPr>
                  <w:szCs w:val="22"/>
                  <w:lang w:val="en-CA"/>
                </w:rPr>
                <w:t xml:space="preserve">Mapped </w:t>
              </w:r>
            </w:ins>
            <w:ins w:id="77" w:author="Chad Fogg" w:date="2016-02-21T12:37:00Z">
              <w:r w:rsidR="00B96CF4">
                <w:rPr>
                  <w:szCs w:val="22"/>
                  <w:lang w:val="en-CA"/>
                </w:rPr>
                <w:t>HDMI elements</w:t>
              </w:r>
            </w:ins>
            <w:ins w:id="78" w:author="Chad Fogg" w:date="2016-02-21T22:47:00Z">
              <w:r w:rsidR="00E21E1E">
                <w:rPr>
                  <w:szCs w:val="22"/>
                  <w:lang w:val="en-CA"/>
                </w:rPr>
                <w:br/>
                <w:t xml:space="preserve">(if video </w:t>
              </w:r>
            </w:ins>
            <w:ins w:id="79" w:author="Chad Fogg" w:date="2016-02-21T22:48:00Z">
              <w:r w:rsidR="00E21E1E">
                <w:rPr>
                  <w:szCs w:val="22"/>
                  <w:lang w:val="en-CA"/>
                </w:rPr>
                <w:t>format</w:t>
              </w:r>
            </w:ins>
            <w:ins w:id="80" w:author="Chad Fogg" w:date="2016-02-21T22:47:00Z">
              <w:r w:rsidR="00E21E1E">
                <w:rPr>
                  <w:szCs w:val="22"/>
                  <w:lang w:val="en-CA"/>
                </w:rPr>
                <w:t xml:space="preserve"> </w:t>
              </w:r>
            </w:ins>
            <w:ins w:id="81" w:author="Chad Fogg" w:date="2016-02-21T22:48:00Z">
              <w:r w:rsidR="00E21E1E">
                <w:rPr>
                  <w:szCs w:val="22"/>
                  <w:lang w:val="en-CA"/>
                </w:rPr>
                <w:t xml:space="preserve">is </w:t>
              </w:r>
            </w:ins>
            <w:ins w:id="82" w:author="Chad Fogg" w:date="2016-02-21T22:47:00Z">
              <w:r w:rsidR="00E21E1E">
                <w:rPr>
                  <w:szCs w:val="22"/>
                  <w:lang w:val="en-CA"/>
                </w:rPr>
                <w:t xml:space="preserve">unaltered </w:t>
              </w:r>
            </w:ins>
            <w:ins w:id="83" w:author="Chad Fogg" w:date="2016-02-21T22:48:00Z">
              <w:r w:rsidR="00E21E1E">
                <w:rPr>
                  <w:szCs w:val="22"/>
                  <w:lang w:val="en-CA"/>
                </w:rPr>
                <w:t>after HEVC</w:t>
              </w:r>
            </w:ins>
            <w:ins w:id="84" w:author="Chad Fogg" w:date="2016-02-21T22:47:00Z">
              <w:r w:rsidR="00E21E1E">
                <w:rPr>
                  <w:szCs w:val="22"/>
                  <w:lang w:val="en-CA"/>
                </w:rPr>
                <w:t xml:space="preserve"> decode)</w:t>
              </w:r>
            </w:ins>
          </w:p>
        </w:tc>
      </w:tr>
      <w:tr w:rsidR="00FC0070" w14:paraId="7B5F5EAB" w14:textId="00A1C171" w:rsidTr="00FE0215">
        <w:trPr>
          <w:jc w:val="center"/>
          <w:ins w:id="85" w:author="Chad Fogg" w:date="2016-02-21T12:36:00Z"/>
        </w:trPr>
        <w:tc>
          <w:tcPr>
            <w:tcW w:w="3176" w:type="dxa"/>
            <w:tcBorders>
              <w:right w:val="single" w:sz="18" w:space="0" w:color="auto"/>
            </w:tcBorders>
          </w:tcPr>
          <w:p w14:paraId="4DD8CA22" w14:textId="364BDA28" w:rsidR="00FC0070" w:rsidRPr="00FC3AA3" w:rsidRDefault="00FC0070" w:rsidP="00B96CF4">
            <w:pPr>
              <w:jc w:val="both"/>
              <w:rPr>
                <w:ins w:id="86" w:author="Chad Fogg" w:date="2016-02-21T12:36:00Z"/>
                <w:i/>
                <w:szCs w:val="22"/>
                <w:lang w:val="en-CA"/>
              </w:rPr>
            </w:pPr>
            <w:proofErr w:type="spellStart"/>
            <w:proofErr w:type="gramStart"/>
            <w:ins w:id="87" w:author="Chad Fogg" w:date="2016-02-21T12:36:00Z">
              <w:r w:rsidRPr="00FC3AA3">
                <w:rPr>
                  <w:i/>
                  <w:szCs w:val="22"/>
                  <w:lang w:val="en-CA"/>
                </w:rPr>
                <w:t>colour</w:t>
              </w:r>
              <w:proofErr w:type="gramEnd"/>
              <w:r w:rsidRPr="00FC3AA3">
                <w:rPr>
                  <w:i/>
                  <w:szCs w:val="22"/>
                  <w:lang w:val="en-CA"/>
                </w:rPr>
                <w:t>_primaries</w:t>
              </w:r>
              <w:proofErr w:type="spellEnd"/>
              <w:r>
                <w:rPr>
                  <w:i/>
                  <w:szCs w:val="22"/>
                  <w:lang w:val="en-CA"/>
                </w:rPr>
                <w:t>=9</w:t>
              </w:r>
            </w:ins>
            <w:ins w:id="88" w:author="Chad Fogg" w:date="2016-02-21T12:53:00Z">
              <w:r w:rsidRPr="00910010">
                <w:rPr>
                  <w:szCs w:val="22"/>
                  <w:lang w:val="en-CA"/>
                </w:rPr>
                <w:t xml:space="preserve"> </w:t>
              </w:r>
            </w:ins>
            <w:ins w:id="89" w:author="Chad Fogg" w:date="2016-02-21T12:52:00Z">
              <w:r w:rsidRPr="00910010">
                <w:rPr>
                  <w:szCs w:val="22"/>
                  <w:lang w:val="en-CA"/>
                </w:rPr>
                <w:t>(BT.2020)</w:t>
              </w:r>
            </w:ins>
          </w:p>
        </w:tc>
        <w:tc>
          <w:tcPr>
            <w:tcW w:w="2340" w:type="dxa"/>
            <w:vMerge w:val="restart"/>
            <w:tcBorders>
              <w:left w:val="single" w:sz="18" w:space="0" w:color="auto"/>
            </w:tcBorders>
          </w:tcPr>
          <w:p w14:paraId="10CF4A3A" w14:textId="0AEF2BB3" w:rsidR="00FC0070" w:rsidRDefault="00E21E1E" w:rsidP="00E21E1E">
            <w:pPr>
              <w:jc w:val="center"/>
              <w:rPr>
                <w:ins w:id="90" w:author="Chad Fogg" w:date="2016-02-21T12:36:00Z"/>
                <w:szCs w:val="22"/>
                <w:lang w:val="en-CA"/>
              </w:rPr>
            </w:pPr>
            <w:ins w:id="91" w:author="Chad Fogg" w:date="2016-02-21T22:52:00Z">
              <w:r>
                <w:rPr>
                  <w:szCs w:val="22"/>
                  <w:lang w:val="en-CA"/>
                </w:rPr>
                <w:t>(HDMI 2.0)</w:t>
              </w:r>
              <w:r>
                <w:rPr>
                  <w:szCs w:val="22"/>
                  <w:lang w:val="en-CA"/>
                </w:rPr>
                <w:br/>
                <w:t xml:space="preserve">AVI InfoFrame </w:t>
              </w:r>
              <w:r>
                <w:rPr>
                  <w:szCs w:val="22"/>
                  <w:lang w:val="en-CA"/>
                </w:rPr>
                <w:br/>
                <w:t xml:space="preserve">Bits: </w:t>
              </w:r>
              <w:r w:rsidRPr="006C225D">
                <w:rPr>
                  <w:i/>
                  <w:szCs w:val="22"/>
                  <w:lang w:val="en-CA"/>
                </w:rPr>
                <w:t>C1</w:t>
              </w:r>
              <w:r>
                <w:rPr>
                  <w:szCs w:val="22"/>
                  <w:lang w:val="en-CA"/>
                </w:rPr>
                <w:t>=1,</w:t>
              </w:r>
              <w:r w:rsidRPr="006C225D">
                <w:rPr>
                  <w:i/>
                  <w:szCs w:val="22"/>
                  <w:lang w:val="en-CA"/>
                </w:rPr>
                <w:t>C0</w:t>
              </w:r>
              <w:r>
                <w:rPr>
                  <w:szCs w:val="22"/>
                  <w:lang w:val="en-CA"/>
                </w:rPr>
                <w:t>=1</w:t>
              </w:r>
            </w:ins>
          </w:p>
        </w:tc>
        <w:tc>
          <w:tcPr>
            <w:tcW w:w="2275" w:type="dxa"/>
            <w:vMerge w:val="restart"/>
          </w:tcPr>
          <w:p w14:paraId="5886B21D" w14:textId="5E7B9294" w:rsidR="00FC0070" w:rsidRDefault="00FC0070" w:rsidP="00E5305D">
            <w:pPr>
              <w:jc w:val="center"/>
              <w:rPr>
                <w:ins w:id="92" w:author="Chad Fogg" w:date="2016-02-21T12:37:00Z"/>
                <w:szCs w:val="22"/>
                <w:lang w:val="en-CA"/>
              </w:rPr>
            </w:pPr>
            <w:ins w:id="93" w:author="Chad Fogg" w:date="2016-02-21T12:37:00Z">
              <w:r w:rsidRPr="006C225D">
                <w:rPr>
                  <w:i/>
                  <w:szCs w:val="22"/>
                  <w:lang w:val="en-CA"/>
                </w:rPr>
                <w:t>EC2</w:t>
              </w:r>
              <w:r>
                <w:rPr>
                  <w:szCs w:val="22"/>
                  <w:lang w:val="en-CA"/>
                </w:rPr>
                <w:t>=1,</w:t>
              </w:r>
              <w:r w:rsidRPr="006C225D">
                <w:rPr>
                  <w:i/>
                  <w:szCs w:val="22"/>
                  <w:lang w:val="en-CA"/>
                </w:rPr>
                <w:t>EC1</w:t>
              </w:r>
              <w:r>
                <w:rPr>
                  <w:szCs w:val="22"/>
                  <w:lang w:val="en-CA"/>
                </w:rPr>
                <w:t>=1,</w:t>
              </w:r>
              <w:r w:rsidRPr="006C225D">
                <w:rPr>
                  <w:i/>
                  <w:szCs w:val="22"/>
                  <w:lang w:val="en-CA"/>
                </w:rPr>
                <w:t>EC0</w:t>
              </w:r>
              <w:r>
                <w:rPr>
                  <w:szCs w:val="22"/>
                  <w:lang w:val="en-CA"/>
                </w:rPr>
                <w:t>=0</w:t>
              </w:r>
            </w:ins>
          </w:p>
        </w:tc>
      </w:tr>
      <w:tr w:rsidR="00FC0070" w14:paraId="4961816E" w14:textId="77777777" w:rsidTr="00FE0215">
        <w:trPr>
          <w:jc w:val="center"/>
          <w:ins w:id="94" w:author="Chad Fogg" w:date="2016-02-21T12:57:00Z"/>
        </w:trPr>
        <w:tc>
          <w:tcPr>
            <w:tcW w:w="3176" w:type="dxa"/>
            <w:tcBorders>
              <w:right w:val="single" w:sz="18" w:space="0" w:color="auto"/>
            </w:tcBorders>
          </w:tcPr>
          <w:p w14:paraId="6340D6CF" w14:textId="77777777" w:rsidR="00FC0070" w:rsidRPr="00FC3AA3" w:rsidRDefault="00FC0070" w:rsidP="006C225D">
            <w:pPr>
              <w:jc w:val="both"/>
              <w:rPr>
                <w:ins w:id="95" w:author="Chad Fogg" w:date="2016-02-21T12:57:00Z"/>
                <w:i/>
                <w:szCs w:val="22"/>
                <w:lang w:val="en-CA"/>
              </w:rPr>
            </w:pPr>
            <w:proofErr w:type="spellStart"/>
            <w:proofErr w:type="gramStart"/>
            <w:ins w:id="96" w:author="Chad Fogg" w:date="2016-02-21T12:57:00Z">
              <w:r w:rsidRPr="00FC3AA3">
                <w:rPr>
                  <w:i/>
                  <w:szCs w:val="22"/>
                  <w:lang w:val="en-CA"/>
                </w:rPr>
                <w:t>matrix</w:t>
              </w:r>
              <w:proofErr w:type="gramEnd"/>
              <w:r w:rsidRPr="00FC3AA3">
                <w:rPr>
                  <w:i/>
                  <w:szCs w:val="22"/>
                  <w:lang w:val="en-CA"/>
                </w:rPr>
                <w:t>_coeffs</w:t>
              </w:r>
              <w:proofErr w:type="spellEnd"/>
              <w:r>
                <w:rPr>
                  <w:i/>
                  <w:szCs w:val="22"/>
                  <w:lang w:val="en-CA"/>
                </w:rPr>
                <w:t xml:space="preserve">=9 </w:t>
              </w:r>
              <w:r w:rsidRPr="00910010">
                <w:rPr>
                  <w:szCs w:val="22"/>
                  <w:lang w:val="en-CA"/>
                </w:rPr>
                <w:t>(</w:t>
              </w:r>
              <w:r w:rsidRPr="000D70A1">
                <w:t>Y'C'</w:t>
              </w:r>
              <w:r w:rsidRPr="000D70A1">
                <w:rPr>
                  <w:vertAlign w:val="subscript"/>
                </w:rPr>
                <w:t>B</w:t>
              </w:r>
              <w:r w:rsidRPr="000D70A1">
                <w:t>C'</w:t>
              </w:r>
              <w:r w:rsidRPr="000D70A1">
                <w:rPr>
                  <w:vertAlign w:val="subscript"/>
                </w:rPr>
                <w:t>R</w:t>
              </w:r>
              <w:r>
                <w:rPr>
                  <w:vertAlign w:val="subscript"/>
                </w:rPr>
                <w:t xml:space="preserve"> </w:t>
              </w:r>
              <w:r>
                <w:t>NCL)</w:t>
              </w:r>
            </w:ins>
          </w:p>
        </w:tc>
        <w:tc>
          <w:tcPr>
            <w:tcW w:w="2340" w:type="dxa"/>
            <w:vMerge/>
            <w:tcBorders>
              <w:left w:val="single" w:sz="18" w:space="0" w:color="auto"/>
            </w:tcBorders>
          </w:tcPr>
          <w:p w14:paraId="497DBF81" w14:textId="77777777" w:rsidR="00FC0070" w:rsidRDefault="00FC0070" w:rsidP="006C225D">
            <w:pPr>
              <w:jc w:val="both"/>
              <w:rPr>
                <w:ins w:id="97" w:author="Chad Fogg" w:date="2016-02-21T12:57:00Z"/>
                <w:szCs w:val="22"/>
                <w:lang w:val="en-CA"/>
              </w:rPr>
            </w:pPr>
          </w:p>
        </w:tc>
        <w:tc>
          <w:tcPr>
            <w:tcW w:w="2275" w:type="dxa"/>
            <w:vMerge/>
          </w:tcPr>
          <w:p w14:paraId="78289ED0" w14:textId="77777777" w:rsidR="00FC0070" w:rsidRDefault="00FC0070" w:rsidP="006C225D">
            <w:pPr>
              <w:jc w:val="both"/>
              <w:rPr>
                <w:ins w:id="98" w:author="Chad Fogg" w:date="2016-02-21T12:57:00Z"/>
                <w:szCs w:val="22"/>
                <w:lang w:val="en-CA"/>
              </w:rPr>
            </w:pPr>
          </w:p>
        </w:tc>
      </w:tr>
      <w:tr w:rsidR="00FC0070" w14:paraId="0987DDA1" w14:textId="426BE6DE" w:rsidTr="00FE0215">
        <w:trPr>
          <w:jc w:val="center"/>
          <w:ins w:id="99" w:author="Chad Fogg" w:date="2016-02-21T12:36:00Z"/>
        </w:trPr>
        <w:tc>
          <w:tcPr>
            <w:tcW w:w="3176" w:type="dxa"/>
            <w:tcBorders>
              <w:right w:val="single" w:sz="18" w:space="0" w:color="auto"/>
            </w:tcBorders>
          </w:tcPr>
          <w:p w14:paraId="14BFD0E4" w14:textId="107B8E59" w:rsidR="00FC0070" w:rsidRPr="00FC3AA3" w:rsidRDefault="00FC0070" w:rsidP="00B96CF4">
            <w:pPr>
              <w:jc w:val="both"/>
              <w:rPr>
                <w:ins w:id="100" w:author="Chad Fogg" w:date="2016-02-21T12:36:00Z"/>
                <w:i/>
                <w:szCs w:val="22"/>
                <w:lang w:val="en-CA"/>
              </w:rPr>
            </w:pPr>
            <w:proofErr w:type="spellStart"/>
            <w:proofErr w:type="gramStart"/>
            <w:ins w:id="101" w:author="Chad Fogg" w:date="2016-02-21T12:36:00Z">
              <w:r w:rsidRPr="00FC3AA3">
                <w:rPr>
                  <w:i/>
                  <w:szCs w:val="22"/>
                  <w:lang w:val="en-CA"/>
                </w:rPr>
                <w:t>matrix</w:t>
              </w:r>
              <w:proofErr w:type="gramEnd"/>
              <w:r w:rsidRPr="00FC3AA3">
                <w:rPr>
                  <w:i/>
                  <w:szCs w:val="22"/>
                  <w:lang w:val="en-CA"/>
                </w:rPr>
                <w:t>_coeffs</w:t>
              </w:r>
              <w:proofErr w:type="spellEnd"/>
              <w:r>
                <w:rPr>
                  <w:i/>
                  <w:szCs w:val="22"/>
                  <w:lang w:val="en-CA"/>
                </w:rPr>
                <w:t>=14</w:t>
              </w:r>
            </w:ins>
            <w:ins w:id="102" w:author="Chad Fogg" w:date="2016-02-21T12:52:00Z">
              <w:r>
                <w:rPr>
                  <w:i/>
                  <w:szCs w:val="22"/>
                  <w:lang w:val="en-CA"/>
                </w:rPr>
                <w:t xml:space="preserve"> </w:t>
              </w:r>
              <w:r w:rsidRPr="00910010">
                <w:rPr>
                  <w:szCs w:val="22"/>
                  <w:lang w:val="en-CA"/>
                </w:rPr>
                <w:t>(</w:t>
              </w:r>
            </w:ins>
            <w:ins w:id="103" w:author="Chad Fogg" w:date="2016-02-21T12:57:00Z">
              <w:r>
                <w:rPr>
                  <w:lang w:val="en-CA"/>
                </w:rPr>
                <w:t>IC</w:t>
              </w:r>
              <w:r w:rsidRPr="00173433">
                <w:rPr>
                  <w:vertAlign w:val="subscript"/>
                  <w:lang w:val="en-CA"/>
                </w:rPr>
                <w:t>T</w:t>
              </w:r>
              <w:r>
                <w:rPr>
                  <w:lang w:val="en-CA"/>
                </w:rPr>
                <w:t>C</w:t>
              </w:r>
              <w:r w:rsidRPr="00173433">
                <w:rPr>
                  <w:vertAlign w:val="subscript"/>
                  <w:lang w:val="en-CA"/>
                </w:rPr>
                <w:t>P</w:t>
              </w:r>
            </w:ins>
            <w:ins w:id="104" w:author="Chad Fogg" w:date="2016-02-21T12:52:00Z">
              <w:r>
                <w:t>)</w:t>
              </w:r>
            </w:ins>
          </w:p>
        </w:tc>
        <w:tc>
          <w:tcPr>
            <w:tcW w:w="2340" w:type="dxa"/>
            <w:vMerge/>
            <w:tcBorders>
              <w:left w:val="single" w:sz="18" w:space="0" w:color="auto"/>
            </w:tcBorders>
          </w:tcPr>
          <w:p w14:paraId="1DBD7D97" w14:textId="15812259" w:rsidR="00FC0070" w:rsidRDefault="00FC0070" w:rsidP="00FC0070">
            <w:pPr>
              <w:jc w:val="both"/>
              <w:rPr>
                <w:ins w:id="105" w:author="Chad Fogg" w:date="2016-02-21T12:36:00Z"/>
                <w:szCs w:val="22"/>
                <w:lang w:val="en-CA"/>
              </w:rPr>
            </w:pPr>
          </w:p>
        </w:tc>
        <w:tc>
          <w:tcPr>
            <w:tcW w:w="2275" w:type="dxa"/>
            <w:shd w:val="clear" w:color="auto" w:fill="FFFF00"/>
          </w:tcPr>
          <w:p w14:paraId="408499E8" w14:textId="5DF6D112" w:rsidR="00FC0070" w:rsidRDefault="00FC0070" w:rsidP="00FC0070">
            <w:pPr>
              <w:jc w:val="center"/>
              <w:rPr>
                <w:ins w:id="106" w:author="Chad Fogg" w:date="2016-02-21T12:37:00Z"/>
                <w:szCs w:val="22"/>
                <w:lang w:val="en-CA"/>
              </w:rPr>
            </w:pPr>
            <w:ins w:id="107" w:author="Chad Fogg" w:date="2016-02-21T12:58:00Z">
              <w:r w:rsidRPr="006C225D">
                <w:rPr>
                  <w:i/>
                  <w:szCs w:val="22"/>
                  <w:lang w:val="en-CA"/>
                </w:rPr>
                <w:t>EC2</w:t>
              </w:r>
              <w:r>
                <w:rPr>
                  <w:szCs w:val="22"/>
                  <w:lang w:val="en-CA"/>
                </w:rPr>
                <w:t>=1,</w:t>
              </w:r>
              <w:r w:rsidRPr="006C225D">
                <w:rPr>
                  <w:i/>
                  <w:szCs w:val="22"/>
                  <w:lang w:val="en-CA"/>
                </w:rPr>
                <w:t>EC1</w:t>
              </w:r>
              <w:r>
                <w:rPr>
                  <w:szCs w:val="22"/>
                  <w:lang w:val="en-CA"/>
                </w:rPr>
                <w:t>=1,</w:t>
              </w:r>
              <w:r w:rsidRPr="006C225D">
                <w:rPr>
                  <w:i/>
                  <w:szCs w:val="22"/>
                  <w:lang w:val="en-CA"/>
                </w:rPr>
                <w:t>EC0</w:t>
              </w:r>
              <w:r>
                <w:rPr>
                  <w:szCs w:val="22"/>
                  <w:lang w:val="en-CA"/>
                </w:rPr>
                <w:t>=1</w:t>
              </w:r>
              <w:r>
                <w:rPr>
                  <w:szCs w:val="22"/>
                  <w:lang w:val="en-CA"/>
                </w:rPr>
                <w:br/>
                <w:t>?</w:t>
              </w:r>
            </w:ins>
          </w:p>
        </w:tc>
      </w:tr>
      <w:tr w:rsidR="00E5305D" w14:paraId="697B52EF" w14:textId="77777777" w:rsidTr="00FE0215">
        <w:trPr>
          <w:jc w:val="center"/>
          <w:ins w:id="108" w:author="Chad Fogg" w:date="2016-02-21T12:40:00Z"/>
        </w:trPr>
        <w:tc>
          <w:tcPr>
            <w:tcW w:w="3176" w:type="dxa"/>
            <w:tcBorders>
              <w:right w:val="single" w:sz="18" w:space="0" w:color="auto"/>
            </w:tcBorders>
          </w:tcPr>
          <w:p w14:paraId="3CA5DAAC" w14:textId="6D96A260" w:rsidR="00B96CF4" w:rsidRPr="00FC3AA3" w:rsidRDefault="00B96CF4" w:rsidP="00B96CF4">
            <w:pPr>
              <w:jc w:val="both"/>
              <w:rPr>
                <w:ins w:id="109" w:author="Chad Fogg" w:date="2016-02-21T12:40:00Z"/>
                <w:i/>
                <w:szCs w:val="22"/>
                <w:lang w:val="en-CA"/>
              </w:rPr>
            </w:pPr>
            <w:proofErr w:type="gramStart"/>
            <w:ins w:id="110" w:author="Chad Fogg" w:date="2016-02-21T12:40:00Z">
              <w:r w:rsidRPr="00FC3AA3">
                <w:rPr>
                  <w:i/>
                  <w:szCs w:val="22"/>
                  <w:lang w:val="en-CA"/>
                </w:rPr>
                <w:t>transfer</w:t>
              </w:r>
              <w:proofErr w:type="gramEnd"/>
              <w:r w:rsidRPr="00FC3AA3">
                <w:rPr>
                  <w:i/>
                  <w:szCs w:val="22"/>
                  <w:lang w:val="en-CA"/>
                </w:rPr>
                <w:t>_characteristics</w:t>
              </w:r>
              <w:r>
                <w:rPr>
                  <w:i/>
                  <w:szCs w:val="22"/>
                  <w:lang w:val="en-CA"/>
                </w:rPr>
                <w:t>=16</w:t>
              </w:r>
              <w:r>
                <w:rPr>
                  <w:i/>
                  <w:szCs w:val="22"/>
                  <w:lang w:val="en-CA"/>
                </w:rPr>
                <w:br/>
              </w:r>
              <w:r>
                <w:rPr>
                  <w:szCs w:val="22"/>
                  <w:lang w:val="en-CA"/>
                </w:rPr>
                <w:t>PQ (SMPTE ST 2084)</w:t>
              </w:r>
            </w:ins>
          </w:p>
        </w:tc>
        <w:tc>
          <w:tcPr>
            <w:tcW w:w="2340" w:type="dxa"/>
            <w:vMerge w:val="restart"/>
            <w:tcBorders>
              <w:left w:val="single" w:sz="18" w:space="0" w:color="auto"/>
            </w:tcBorders>
          </w:tcPr>
          <w:p w14:paraId="41C2DBFD" w14:textId="792F9019" w:rsidR="00B96CF4" w:rsidRDefault="00B96CF4" w:rsidP="00B96CF4">
            <w:pPr>
              <w:jc w:val="both"/>
              <w:rPr>
                <w:ins w:id="111" w:author="Chad Fogg" w:date="2016-02-21T12:40:00Z"/>
                <w:szCs w:val="22"/>
                <w:lang w:val="en-CA"/>
              </w:rPr>
            </w:pPr>
            <w:ins w:id="112" w:author="Chad Fogg" w:date="2016-02-21T12:40:00Z">
              <w:r>
                <w:rPr>
                  <w:szCs w:val="22"/>
                  <w:lang w:val="en-CA"/>
                </w:rPr>
                <w:t>CEA 861.3 (Static Metadata Extensions):  Dynamic Range and Mastering InfoFrame</w:t>
              </w:r>
            </w:ins>
            <w:ins w:id="113" w:author="Chad Fogg" w:date="2016-02-21T12:42:00Z">
              <w:r>
                <w:rPr>
                  <w:szCs w:val="22"/>
                  <w:lang w:val="en-CA"/>
                </w:rPr>
                <w:t xml:space="preserve">, </w:t>
              </w:r>
            </w:ins>
            <w:ins w:id="114" w:author="Chad Fogg" w:date="2016-02-21T12:43:00Z">
              <w:r>
                <w:rPr>
                  <w:szCs w:val="22"/>
                  <w:lang w:val="en-CA"/>
                </w:rPr>
                <w:t>Data Byte 1</w:t>
              </w:r>
            </w:ins>
          </w:p>
        </w:tc>
        <w:tc>
          <w:tcPr>
            <w:tcW w:w="2275" w:type="dxa"/>
          </w:tcPr>
          <w:p w14:paraId="6B7E5B24" w14:textId="714FDA29" w:rsidR="00B96CF4" w:rsidRDefault="00E5305D" w:rsidP="00E5305D">
            <w:pPr>
              <w:jc w:val="center"/>
              <w:rPr>
                <w:ins w:id="115" w:author="Chad Fogg" w:date="2016-02-21T12:40:00Z"/>
                <w:szCs w:val="22"/>
                <w:lang w:val="en-CA"/>
              </w:rPr>
            </w:pPr>
            <w:ins w:id="116" w:author="Chad Fogg" w:date="2016-02-21T12:42:00Z">
              <w:r w:rsidRPr="006C225D">
                <w:rPr>
                  <w:i/>
                  <w:szCs w:val="22"/>
                  <w:lang w:val="en-CA"/>
                </w:rPr>
                <w:t>EOTF</w:t>
              </w:r>
              <w:r w:rsidR="00B96CF4">
                <w:rPr>
                  <w:szCs w:val="22"/>
                  <w:lang w:val="en-CA"/>
                </w:rPr>
                <w:t xml:space="preserve"> =</w:t>
              </w:r>
              <w:r>
                <w:rPr>
                  <w:szCs w:val="22"/>
                  <w:lang w:val="en-CA"/>
                </w:rPr>
                <w:t xml:space="preserve"> 2</w:t>
              </w:r>
            </w:ins>
          </w:p>
        </w:tc>
      </w:tr>
      <w:tr w:rsidR="00E5305D" w14:paraId="28485DA8" w14:textId="3A112928" w:rsidTr="00FE0215">
        <w:trPr>
          <w:jc w:val="center"/>
          <w:ins w:id="117" w:author="Chad Fogg" w:date="2016-02-21T12:36:00Z"/>
        </w:trPr>
        <w:tc>
          <w:tcPr>
            <w:tcW w:w="3176" w:type="dxa"/>
            <w:tcBorders>
              <w:right w:val="single" w:sz="18" w:space="0" w:color="auto"/>
            </w:tcBorders>
          </w:tcPr>
          <w:p w14:paraId="3C4E1FD0" w14:textId="42F5EA52" w:rsidR="00B96CF4" w:rsidRPr="00FC3AA3" w:rsidRDefault="00E5305D" w:rsidP="00E5305D">
            <w:pPr>
              <w:jc w:val="both"/>
              <w:rPr>
                <w:ins w:id="118" w:author="Chad Fogg" w:date="2016-02-21T12:36:00Z"/>
                <w:i/>
                <w:szCs w:val="22"/>
                <w:lang w:val="en-CA"/>
              </w:rPr>
            </w:pPr>
            <w:proofErr w:type="gramStart"/>
            <w:ins w:id="119" w:author="Chad Fogg" w:date="2016-02-21T12:43:00Z">
              <w:r w:rsidRPr="00FC3AA3">
                <w:rPr>
                  <w:i/>
                  <w:szCs w:val="22"/>
                  <w:lang w:val="en-CA"/>
                </w:rPr>
                <w:t>transfer</w:t>
              </w:r>
              <w:proofErr w:type="gramEnd"/>
              <w:r w:rsidRPr="00FC3AA3">
                <w:rPr>
                  <w:i/>
                  <w:szCs w:val="22"/>
                  <w:lang w:val="en-CA"/>
                </w:rPr>
                <w:t>_characteristics</w:t>
              </w:r>
              <w:r>
                <w:rPr>
                  <w:i/>
                  <w:szCs w:val="22"/>
                  <w:lang w:val="en-CA"/>
                </w:rPr>
                <w:t>=18</w:t>
              </w:r>
              <w:r>
                <w:rPr>
                  <w:i/>
                  <w:szCs w:val="22"/>
                  <w:lang w:val="en-CA"/>
                </w:rPr>
                <w:br/>
              </w:r>
              <w:r w:rsidR="006C225D">
                <w:rPr>
                  <w:szCs w:val="22"/>
                  <w:lang w:val="en-CA"/>
                </w:rPr>
                <w:t>HLG  (ARIB STD-B</w:t>
              </w:r>
              <w:r>
                <w:rPr>
                  <w:szCs w:val="22"/>
                  <w:lang w:val="en-CA"/>
                </w:rPr>
                <w:t>67)</w:t>
              </w:r>
            </w:ins>
          </w:p>
        </w:tc>
        <w:tc>
          <w:tcPr>
            <w:tcW w:w="2340" w:type="dxa"/>
            <w:vMerge/>
            <w:tcBorders>
              <w:left w:val="single" w:sz="18" w:space="0" w:color="auto"/>
            </w:tcBorders>
          </w:tcPr>
          <w:p w14:paraId="1C273C7E" w14:textId="153037DF" w:rsidR="00B96CF4" w:rsidRDefault="00B96CF4" w:rsidP="00B96CF4">
            <w:pPr>
              <w:jc w:val="both"/>
              <w:rPr>
                <w:ins w:id="120" w:author="Chad Fogg" w:date="2016-02-21T12:36:00Z"/>
                <w:szCs w:val="22"/>
                <w:lang w:val="en-CA"/>
              </w:rPr>
            </w:pPr>
          </w:p>
        </w:tc>
        <w:tc>
          <w:tcPr>
            <w:tcW w:w="2275" w:type="dxa"/>
            <w:shd w:val="clear" w:color="auto" w:fill="FFFF00"/>
          </w:tcPr>
          <w:p w14:paraId="3F64AF22" w14:textId="298A2E9F" w:rsidR="00E5305D" w:rsidRDefault="00B96CF4" w:rsidP="00D43BB6">
            <w:pPr>
              <w:jc w:val="center"/>
              <w:rPr>
                <w:ins w:id="121" w:author="Chad Fogg" w:date="2016-02-21T12:37:00Z"/>
                <w:szCs w:val="22"/>
                <w:lang w:val="en-CA"/>
              </w:rPr>
            </w:pPr>
            <w:ins w:id="122" w:author="Chad Fogg" w:date="2016-02-21T12:43:00Z">
              <w:r w:rsidRPr="006C225D">
                <w:rPr>
                  <w:i/>
                  <w:szCs w:val="22"/>
                  <w:lang w:val="en-CA"/>
                </w:rPr>
                <w:t>EOTF</w:t>
              </w:r>
              <w:r>
                <w:rPr>
                  <w:szCs w:val="22"/>
                  <w:lang w:val="en-CA"/>
                </w:rPr>
                <w:t xml:space="preserve"> = </w:t>
              </w:r>
              <w:r w:rsidR="00E5305D">
                <w:rPr>
                  <w:szCs w:val="22"/>
                  <w:lang w:val="en-CA"/>
                </w:rPr>
                <w:t>3</w:t>
              </w:r>
            </w:ins>
            <w:ins w:id="123" w:author="Chad Fogg" w:date="2016-02-21T12:50:00Z">
              <w:r w:rsidR="00E5305D">
                <w:rPr>
                  <w:szCs w:val="22"/>
                  <w:lang w:val="en-CA"/>
                </w:rPr>
                <w:br/>
              </w:r>
            </w:ins>
          </w:p>
        </w:tc>
      </w:tr>
    </w:tbl>
    <w:p w14:paraId="738DFC10" w14:textId="77777777" w:rsidR="000F3FC6" w:rsidRPr="005B217D" w:rsidRDefault="000F3FC6" w:rsidP="004234F0">
      <w:pPr>
        <w:jc w:val="both"/>
        <w:rPr>
          <w:szCs w:val="22"/>
          <w:lang w:val="en-CA"/>
        </w:rPr>
      </w:pPr>
    </w:p>
    <w:p w14:paraId="1A432903" w14:textId="77777777" w:rsidR="00B014C7" w:rsidRPr="005B217D" w:rsidRDefault="0085045C" w:rsidP="00B014C7">
      <w:pPr>
        <w:pStyle w:val="Heading1"/>
        <w:rPr>
          <w:lang w:val="en-CA"/>
        </w:rPr>
      </w:pPr>
      <w:r>
        <w:rPr>
          <w:lang w:val="en-CA"/>
        </w:rPr>
        <w:t>Modified tex</w:t>
      </w:r>
      <w:r w:rsidR="00B014C7">
        <w:rPr>
          <w:lang w:val="en-CA"/>
        </w:rPr>
        <w:t>t of Annex E</w:t>
      </w:r>
    </w:p>
    <w:p w14:paraId="1D892352" w14:textId="226FA9E0" w:rsidR="00B014C7" w:rsidRDefault="005C218E" w:rsidP="00B014C7">
      <w:pPr>
        <w:jc w:val="both"/>
        <w:rPr>
          <w:szCs w:val="22"/>
          <w:lang w:val="en-CA"/>
        </w:rPr>
      </w:pPr>
      <w:r>
        <w:rPr>
          <w:szCs w:val="22"/>
          <w:lang w:val="en-CA"/>
        </w:rPr>
        <w:t>Suggested c</w:t>
      </w:r>
      <w:r w:rsidR="00321B9D">
        <w:rPr>
          <w:szCs w:val="22"/>
          <w:lang w:val="en-CA"/>
        </w:rPr>
        <w:t xml:space="preserve">hange </w:t>
      </w:r>
      <w:proofErr w:type="gramStart"/>
      <w:r w:rsidR="00321B9D">
        <w:rPr>
          <w:szCs w:val="22"/>
          <w:lang w:val="en-CA"/>
        </w:rPr>
        <w:t>text based on latest HEVC draft</w:t>
      </w:r>
      <w:r w:rsidR="004F4110">
        <w:rPr>
          <w:szCs w:val="22"/>
          <w:lang w:val="en-CA"/>
        </w:rPr>
        <w:t xml:space="preserve"> (JCTVC-V1005-v1.doc)</w:t>
      </w:r>
      <w:r w:rsidR="00321B9D">
        <w:rPr>
          <w:szCs w:val="22"/>
          <w:lang w:val="en-CA"/>
        </w:rPr>
        <w:t xml:space="preserve"> [</w:t>
      </w:r>
      <w:r w:rsidR="00A3117F">
        <w:rPr>
          <w:szCs w:val="22"/>
          <w:lang w:val="en-CA"/>
        </w:rPr>
        <w:t>6</w:t>
      </w:r>
      <w:r w:rsidR="00321B9D">
        <w:rPr>
          <w:szCs w:val="22"/>
          <w:lang w:val="en-CA"/>
        </w:rPr>
        <w:t>]</w:t>
      </w:r>
      <w:r w:rsidR="00766734">
        <w:rPr>
          <w:szCs w:val="22"/>
          <w:lang w:val="en-CA"/>
        </w:rPr>
        <w:t xml:space="preserve"> </w:t>
      </w:r>
      <w:r>
        <w:rPr>
          <w:szCs w:val="22"/>
          <w:lang w:val="en-CA"/>
        </w:rPr>
        <w:t>are</w:t>
      </w:r>
      <w:proofErr w:type="gramEnd"/>
      <w:r>
        <w:rPr>
          <w:szCs w:val="22"/>
          <w:lang w:val="en-CA"/>
        </w:rPr>
        <w:t xml:space="preserve"> highlighted in red</w:t>
      </w:r>
      <w:r w:rsidR="00766734">
        <w:rPr>
          <w:szCs w:val="22"/>
          <w:lang w:val="en-CA"/>
        </w:rPr>
        <w:t>.</w:t>
      </w:r>
    </w:p>
    <w:p w14:paraId="311CC25A" w14:textId="77777777" w:rsidR="004E12FA" w:rsidRDefault="004E12FA" w:rsidP="004E12FA">
      <w:pPr>
        <w:pStyle w:val="Caption"/>
        <w:rPr>
          <w:noProof/>
          <w:lang w:val="en-GB"/>
        </w:rPr>
      </w:pPr>
      <w:bookmarkStart w:id="124" w:name="_Ref317018130"/>
      <w:bookmarkStart w:id="125" w:name="_Ref349227987"/>
      <w:bookmarkStart w:id="126" w:name="_Toc429147653"/>
      <w:r>
        <w:rPr>
          <w:noProof/>
          <w:lang w:val="en-GB"/>
        </w:rPr>
        <w:lastRenderedPageBreak/>
        <w:t>Table E</w:t>
      </w:r>
      <w:bookmarkEnd w:id="124"/>
      <w:r>
        <w:rPr>
          <w:noProof/>
          <w:lang w:val="en-GB"/>
        </w:rPr>
        <w:t>.</w:t>
      </w:r>
      <w:bookmarkEnd w:id="125"/>
      <w:r w:rsidR="0011180B">
        <w:rPr>
          <w:noProof/>
          <w:lang w:val="en-GB"/>
        </w:rPr>
        <w:t>3</w:t>
      </w:r>
      <w:r>
        <w:rPr>
          <w:noProof/>
          <w:lang w:val="en-GB"/>
        </w:rPr>
        <w:t xml:space="preserve"> – Colour primaries</w:t>
      </w:r>
      <w:bookmarkEnd w:id="126"/>
    </w:p>
    <w:tbl>
      <w:tblPr>
        <w:tblW w:w="9384" w:type="dxa"/>
        <w:jc w:val="center"/>
        <w:tblLayout w:type="fixed"/>
        <w:tblCellMar>
          <w:left w:w="80" w:type="dxa"/>
          <w:right w:w="80" w:type="dxa"/>
        </w:tblCellMar>
        <w:tblLook w:val="0000" w:firstRow="0" w:lastRow="0" w:firstColumn="0" w:lastColumn="0" w:noHBand="0" w:noVBand="0"/>
      </w:tblPr>
      <w:tblGrid>
        <w:gridCol w:w="858"/>
        <w:gridCol w:w="4295"/>
        <w:gridCol w:w="4231"/>
      </w:tblGrid>
      <w:tr w:rsidR="0011180B" w14:paraId="2DE8FF96" w14:textId="77777777" w:rsidTr="00C77644">
        <w:trPr>
          <w:cantSplit/>
          <w:jc w:val="center"/>
        </w:trPr>
        <w:tc>
          <w:tcPr>
            <w:tcW w:w="858" w:type="dxa"/>
            <w:tcBorders>
              <w:top w:val="single" w:sz="6" w:space="0" w:color="auto"/>
              <w:left w:val="single" w:sz="6" w:space="0" w:color="auto"/>
              <w:bottom w:val="single" w:sz="8" w:space="0" w:color="auto"/>
              <w:right w:val="single" w:sz="6" w:space="0" w:color="auto"/>
            </w:tcBorders>
          </w:tcPr>
          <w:p w14:paraId="3758CE10" w14:textId="77777777" w:rsidR="0011180B" w:rsidRDefault="0011180B" w:rsidP="00C77644">
            <w:pPr>
              <w:pStyle w:val="tableheading"/>
              <w:numPr>
                <w:ilvl w:val="12"/>
                <w:numId w:val="0"/>
              </w:numPr>
              <w:spacing w:before="72" w:after="72"/>
              <w:jc w:val="center"/>
              <w:rPr>
                <w:noProof/>
              </w:rPr>
            </w:pPr>
            <w:r>
              <w:rPr>
                <w:noProof/>
              </w:rPr>
              <w:t>Value</w:t>
            </w:r>
          </w:p>
        </w:tc>
        <w:tc>
          <w:tcPr>
            <w:tcW w:w="4295" w:type="dxa"/>
            <w:tcBorders>
              <w:top w:val="single" w:sz="6" w:space="0" w:color="auto"/>
              <w:left w:val="single" w:sz="6" w:space="0" w:color="auto"/>
              <w:bottom w:val="single" w:sz="8" w:space="0" w:color="auto"/>
              <w:right w:val="single" w:sz="6" w:space="0" w:color="auto"/>
            </w:tcBorders>
          </w:tcPr>
          <w:p w14:paraId="64E60DB5" w14:textId="77777777" w:rsidR="0011180B" w:rsidRDefault="0011180B" w:rsidP="00C77644">
            <w:pPr>
              <w:pStyle w:val="tableheading"/>
              <w:numPr>
                <w:ilvl w:val="12"/>
                <w:numId w:val="0"/>
              </w:numPr>
              <w:spacing w:before="72" w:after="72"/>
              <w:rPr>
                <w:noProof/>
              </w:rPr>
            </w:pPr>
            <w:r>
              <w:rPr>
                <w:noProof/>
              </w:rPr>
              <w:t>Primaries</w:t>
            </w:r>
          </w:p>
        </w:tc>
        <w:tc>
          <w:tcPr>
            <w:tcW w:w="4231" w:type="dxa"/>
            <w:tcBorders>
              <w:top w:val="single" w:sz="6" w:space="0" w:color="auto"/>
              <w:left w:val="single" w:sz="6" w:space="0" w:color="auto"/>
              <w:bottom w:val="single" w:sz="8" w:space="0" w:color="auto"/>
              <w:right w:val="single" w:sz="6" w:space="0" w:color="auto"/>
            </w:tcBorders>
          </w:tcPr>
          <w:p w14:paraId="68A8C70C" w14:textId="77777777" w:rsidR="0011180B" w:rsidRDefault="0011180B" w:rsidP="00C77644">
            <w:pPr>
              <w:pStyle w:val="tableheading"/>
              <w:numPr>
                <w:ilvl w:val="12"/>
                <w:numId w:val="0"/>
              </w:numPr>
              <w:spacing w:before="72" w:after="72"/>
              <w:rPr>
                <w:noProof/>
              </w:rPr>
            </w:pPr>
            <w:r>
              <w:rPr>
                <w:noProof/>
              </w:rPr>
              <w:t>Informative Remark</w:t>
            </w:r>
          </w:p>
        </w:tc>
      </w:tr>
      <w:tr w:rsidR="0011180B" w14:paraId="550E452E" w14:textId="77777777" w:rsidTr="00C77644">
        <w:trPr>
          <w:cantSplit/>
          <w:jc w:val="center"/>
        </w:trPr>
        <w:tc>
          <w:tcPr>
            <w:tcW w:w="858" w:type="dxa"/>
            <w:tcBorders>
              <w:left w:val="single" w:sz="6" w:space="0" w:color="auto"/>
              <w:bottom w:val="single" w:sz="6" w:space="0" w:color="auto"/>
              <w:right w:val="single" w:sz="6" w:space="0" w:color="auto"/>
            </w:tcBorders>
          </w:tcPr>
          <w:p w14:paraId="5EA1EA5E" w14:textId="77777777" w:rsidR="0011180B" w:rsidRDefault="0011180B" w:rsidP="00C77644">
            <w:pPr>
              <w:pStyle w:val="tablecell"/>
              <w:numPr>
                <w:ilvl w:val="12"/>
                <w:numId w:val="0"/>
              </w:numPr>
              <w:spacing w:before="20" w:after="20"/>
              <w:jc w:val="center"/>
              <w:rPr>
                <w:noProof/>
              </w:rPr>
            </w:pPr>
            <w:r>
              <w:rPr>
                <w:noProof/>
              </w:rPr>
              <w:t>0</w:t>
            </w:r>
          </w:p>
        </w:tc>
        <w:tc>
          <w:tcPr>
            <w:tcW w:w="4295" w:type="dxa"/>
            <w:tcBorders>
              <w:left w:val="single" w:sz="6" w:space="0" w:color="auto"/>
              <w:bottom w:val="single" w:sz="6" w:space="0" w:color="auto"/>
              <w:right w:val="single" w:sz="6" w:space="0" w:color="auto"/>
            </w:tcBorders>
          </w:tcPr>
          <w:p w14:paraId="04A8FFEE" w14:textId="77777777" w:rsidR="0011180B" w:rsidRDefault="0011180B" w:rsidP="00C77644">
            <w:pPr>
              <w:pStyle w:val="tablecell"/>
              <w:numPr>
                <w:ilvl w:val="12"/>
                <w:numId w:val="0"/>
              </w:numPr>
              <w:spacing w:before="20" w:after="20"/>
              <w:rPr>
                <w:noProof/>
              </w:rPr>
            </w:pPr>
            <w:r>
              <w:rPr>
                <w:noProof/>
              </w:rPr>
              <w:t>Reserved</w:t>
            </w:r>
          </w:p>
        </w:tc>
        <w:tc>
          <w:tcPr>
            <w:tcW w:w="4231" w:type="dxa"/>
            <w:tcBorders>
              <w:left w:val="single" w:sz="6" w:space="0" w:color="auto"/>
              <w:bottom w:val="single" w:sz="6" w:space="0" w:color="auto"/>
              <w:right w:val="single" w:sz="6" w:space="0" w:color="auto"/>
            </w:tcBorders>
          </w:tcPr>
          <w:p w14:paraId="626EF087" w14:textId="77777777" w:rsidR="0011180B" w:rsidRDefault="0011180B" w:rsidP="00C77644">
            <w:pPr>
              <w:pStyle w:val="tablecell"/>
              <w:numPr>
                <w:ilvl w:val="12"/>
                <w:numId w:val="0"/>
              </w:numPr>
              <w:spacing w:before="20" w:after="20"/>
              <w:rPr>
                <w:noProof/>
              </w:rPr>
            </w:pPr>
            <w:r>
              <w:rPr>
                <w:noProof/>
              </w:rPr>
              <w:t>For future use by ITU</w:t>
            </w:r>
            <w:r>
              <w:rPr>
                <w:noProof/>
              </w:rPr>
              <w:noBreakHyphen/>
              <w:t>T | ISO/IEC</w:t>
            </w:r>
          </w:p>
        </w:tc>
      </w:tr>
      <w:tr w:rsidR="0011180B" w14:paraId="3D980714"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1F80E342" w14:textId="77777777" w:rsidR="0011180B" w:rsidRDefault="0011180B" w:rsidP="00C77644">
            <w:pPr>
              <w:pStyle w:val="tablecell"/>
              <w:numPr>
                <w:ilvl w:val="12"/>
                <w:numId w:val="0"/>
              </w:numPr>
              <w:spacing w:before="20" w:after="20"/>
              <w:jc w:val="center"/>
              <w:rPr>
                <w:noProof/>
              </w:rPr>
            </w:pPr>
            <w:r>
              <w:rPr>
                <w:noProof/>
              </w:rPr>
              <w:t>1</w:t>
            </w:r>
          </w:p>
        </w:tc>
        <w:tc>
          <w:tcPr>
            <w:tcW w:w="4295" w:type="dxa"/>
            <w:tcBorders>
              <w:top w:val="single" w:sz="6" w:space="0" w:color="auto"/>
              <w:left w:val="single" w:sz="6" w:space="0" w:color="auto"/>
              <w:bottom w:val="single" w:sz="6" w:space="0" w:color="auto"/>
              <w:right w:val="single" w:sz="6" w:space="0" w:color="auto"/>
            </w:tcBorders>
          </w:tcPr>
          <w:p w14:paraId="2E9B23E2"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primary</w:t>
            </w:r>
            <w:r>
              <w:rPr>
                <w:noProof/>
              </w:rPr>
              <w:tab/>
              <w:t>x</w:t>
            </w:r>
            <w:r>
              <w:rPr>
                <w:noProof/>
              </w:rPr>
              <w:tab/>
              <w:t>y</w:t>
            </w:r>
          </w:p>
          <w:p w14:paraId="10BC64D4"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green</w:t>
            </w:r>
            <w:r>
              <w:rPr>
                <w:noProof/>
              </w:rPr>
              <w:tab/>
              <w:t>0.300</w:t>
            </w:r>
            <w:r>
              <w:rPr>
                <w:noProof/>
              </w:rPr>
              <w:tab/>
              <w:t>0.600</w:t>
            </w:r>
          </w:p>
          <w:p w14:paraId="2674D6AF"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blue</w:t>
            </w:r>
            <w:r>
              <w:rPr>
                <w:noProof/>
              </w:rPr>
              <w:tab/>
              <w:t>0.150</w:t>
            </w:r>
            <w:r>
              <w:rPr>
                <w:noProof/>
              </w:rPr>
              <w:tab/>
              <w:t>0.060</w:t>
            </w:r>
          </w:p>
          <w:p w14:paraId="6B5CBDDB"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red</w:t>
            </w:r>
            <w:r>
              <w:rPr>
                <w:noProof/>
              </w:rPr>
              <w:tab/>
              <w:t>0.640</w:t>
            </w:r>
            <w:r>
              <w:rPr>
                <w:noProof/>
              </w:rPr>
              <w:tab/>
              <w:t>0.330</w:t>
            </w:r>
          </w:p>
          <w:p w14:paraId="5FEC62EF"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white D65</w:t>
            </w:r>
            <w:r>
              <w:rPr>
                <w:noProof/>
              </w:rPr>
              <w:tab/>
              <w:t>0.3127</w:t>
            </w:r>
            <w:r>
              <w:rPr>
                <w:noProof/>
              </w:rPr>
              <w:tab/>
              <w:t>0.3290</w:t>
            </w:r>
          </w:p>
        </w:tc>
        <w:tc>
          <w:tcPr>
            <w:tcW w:w="4231" w:type="dxa"/>
            <w:tcBorders>
              <w:top w:val="single" w:sz="6" w:space="0" w:color="auto"/>
              <w:left w:val="single" w:sz="6" w:space="0" w:color="auto"/>
              <w:bottom w:val="single" w:sz="6" w:space="0" w:color="auto"/>
              <w:right w:val="single" w:sz="6" w:space="0" w:color="auto"/>
            </w:tcBorders>
          </w:tcPr>
          <w:p w14:paraId="0A9C45B7" w14:textId="77777777" w:rsidR="0011180B" w:rsidRDefault="0011180B" w:rsidP="00C77644">
            <w:pPr>
              <w:pStyle w:val="tablecell"/>
              <w:rPr>
                <w:noProof/>
                <w:lang w:eastAsia="ja-JP"/>
              </w:rPr>
            </w:pPr>
            <w:r>
              <w:rPr>
                <w:noProof/>
              </w:rPr>
              <w:t>Rec. ITU</w:t>
            </w:r>
            <w:r>
              <w:rPr>
                <w:noProof/>
              </w:rPr>
              <w:noBreakHyphen/>
              <w:t>R BT.709-6</w:t>
            </w:r>
          </w:p>
          <w:p w14:paraId="282B3D9F" w14:textId="77777777" w:rsidR="0011180B" w:rsidRDefault="0011180B" w:rsidP="00C77644">
            <w:pPr>
              <w:pStyle w:val="tablecell"/>
              <w:jc w:val="left"/>
              <w:rPr>
                <w:noProof/>
                <w:lang w:eastAsia="ja-JP"/>
              </w:rPr>
            </w:pPr>
            <w:r>
              <w:rPr>
                <w:noProof/>
                <w:lang w:eastAsia="ja-JP"/>
              </w:rPr>
              <w:t>Rec. ITU-R BT.1361 conventional colour gamut system and extended colour gamut system</w:t>
            </w:r>
          </w:p>
          <w:p w14:paraId="1DE7C2D2" w14:textId="77777777" w:rsidR="0011180B" w:rsidRDefault="0011180B" w:rsidP="00C77644">
            <w:pPr>
              <w:pStyle w:val="tablecell"/>
              <w:rPr>
                <w:noProof/>
                <w:lang w:eastAsia="ja-JP"/>
              </w:rPr>
            </w:pPr>
            <w:r>
              <w:rPr>
                <w:noProof/>
                <w:lang w:eastAsia="ja-JP"/>
              </w:rPr>
              <w:t>IEC 61966-2-1 (sRGB or sYCC)</w:t>
            </w:r>
          </w:p>
          <w:p w14:paraId="5F29C5C2" w14:textId="77777777" w:rsidR="0011180B" w:rsidRDefault="0011180B" w:rsidP="00C77644">
            <w:pPr>
              <w:pStyle w:val="tablecell"/>
              <w:rPr>
                <w:noProof/>
                <w:lang w:eastAsia="ja-JP"/>
              </w:rPr>
            </w:pPr>
            <w:r>
              <w:rPr>
                <w:noProof/>
                <w:lang w:eastAsia="ja-JP"/>
              </w:rPr>
              <w:t>IEC 61966-2-4</w:t>
            </w:r>
          </w:p>
          <w:p w14:paraId="60948AA7" w14:textId="77777777" w:rsidR="0011180B" w:rsidRDefault="0011180B" w:rsidP="00C77644">
            <w:pPr>
              <w:pStyle w:val="tablecell"/>
              <w:jc w:val="left"/>
              <w:rPr>
                <w:noProof/>
              </w:rPr>
            </w:pPr>
            <w:r>
              <w:rPr>
                <w:noProof/>
              </w:rPr>
              <w:t>Society of Motion Picture and Television Engineers RP 177 (1993) Annex B</w:t>
            </w:r>
          </w:p>
        </w:tc>
      </w:tr>
      <w:tr w:rsidR="0011180B" w14:paraId="6803FA56"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0C545F03" w14:textId="77777777" w:rsidR="0011180B" w:rsidRDefault="0011180B" w:rsidP="00C77644">
            <w:pPr>
              <w:pStyle w:val="tablecell"/>
              <w:numPr>
                <w:ilvl w:val="12"/>
                <w:numId w:val="0"/>
              </w:numPr>
              <w:spacing w:before="20" w:after="20"/>
              <w:jc w:val="center"/>
              <w:rPr>
                <w:noProof/>
              </w:rPr>
            </w:pPr>
            <w:r>
              <w:rPr>
                <w:noProof/>
              </w:rPr>
              <w:t>2</w:t>
            </w:r>
          </w:p>
        </w:tc>
        <w:tc>
          <w:tcPr>
            <w:tcW w:w="4295" w:type="dxa"/>
            <w:tcBorders>
              <w:top w:val="single" w:sz="6" w:space="0" w:color="auto"/>
              <w:left w:val="single" w:sz="6" w:space="0" w:color="auto"/>
              <w:bottom w:val="single" w:sz="6" w:space="0" w:color="auto"/>
              <w:right w:val="single" w:sz="6" w:space="0" w:color="auto"/>
            </w:tcBorders>
          </w:tcPr>
          <w:p w14:paraId="1BCDBA47"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Unspecified</w:t>
            </w:r>
          </w:p>
        </w:tc>
        <w:tc>
          <w:tcPr>
            <w:tcW w:w="4231" w:type="dxa"/>
            <w:tcBorders>
              <w:top w:val="single" w:sz="6" w:space="0" w:color="auto"/>
              <w:left w:val="single" w:sz="6" w:space="0" w:color="auto"/>
              <w:bottom w:val="single" w:sz="6" w:space="0" w:color="auto"/>
              <w:right w:val="single" w:sz="6" w:space="0" w:color="auto"/>
            </w:tcBorders>
          </w:tcPr>
          <w:p w14:paraId="3E6FF482"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Image characteristics are unknown or are determined by the application.</w:t>
            </w:r>
          </w:p>
        </w:tc>
      </w:tr>
      <w:tr w:rsidR="0011180B" w14:paraId="581C89AA"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7BA7B0A5" w14:textId="77777777" w:rsidR="0011180B" w:rsidRDefault="0011180B" w:rsidP="00C77644">
            <w:pPr>
              <w:pStyle w:val="tablecell"/>
              <w:numPr>
                <w:ilvl w:val="12"/>
                <w:numId w:val="0"/>
              </w:numPr>
              <w:spacing w:before="20" w:after="20"/>
              <w:jc w:val="center"/>
              <w:rPr>
                <w:noProof/>
              </w:rPr>
            </w:pPr>
            <w:r>
              <w:rPr>
                <w:noProof/>
              </w:rPr>
              <w:t>3</w:t>
            </w:r>
          </w:p>
        </w:tc>
        <w:tc>
          <w:tcPr>
            <w:tcW w:w="4295" w:type="dxa"/>
            <w:tcBorders>
              <w:top w:val="single" w:sz="6" w:space="0" w:color="auto"/>
              <w:left w:val="single" w:sz="6" w:space="0" w:color="auto"/>
              <w:bottom w:val="single" w:sz="6" w:space="0" w:color="auto"/>
              <w:right w:val="single" w:sz="6" w:space="0" w:color="auto"/>
            </w:tcBorders>
          </w:tcPr>
          <w:p w14:paraId="6B30B05C"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Reserved</w:t>
            </w:r>
          </w:p>
        </w:tc>
        <w:tc>
          <w:tcPr>
            <w:tcW w:w="4231" w:type="dxa"/>
            <w:tcBorders>
              <w:top w:val="single" w:sz="6" w:space="0" w:color="auto"/>
              <w:left w:val="single" w:sz="6" w:space="0" w:color="auto"/>
              <w:bottom w:val="single" w:sz="6" w:space="0" w:color="auto"/>
              <w:right w:val="single" w:sz="6" w:space="0" w:color="auto"/>
            </w:tcBorders>
          </w:tcPr>
          <w:p w14:paraId="45EAB487"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For future use by ITU</w:t>
            </w:r>
            <w:r>
              <w:rPr>
                <w:noProof/>
              </w:rPr>
              <w:noBreakHyphen/>
              <w:t>T | ISO/IEC</w:t>
            </w:r>
          </w:p>
        </w:tc>
      </w:tr>
      <w:tr w:rsidR="0011180B" w14:paraId="2A552E14"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59DA2ACE" w14:textId="77777777" w:rsidR="0011180B" w:rsidRDefault="0011180B" w:rsidP="00C77644">
            <w:pPr>
              <w:pStyle w:val="tablecell"/>
              <w:numPr>
                <w:ilvl w:val="12"/>
                <w:numId w:val="0"/>
              </w:numPr>
              <w:spacing w:before="20" w:after="20"/>
              <w:jc w:val="center"/>
              <w:rPr>
                <w:noProof/>
              </w:rPr>
            </w:pPr>
            <w:r>
              <w:rPr>
                <w:noProof/>
              </w:rPr>
              <w:t>4</w:t>
            </w:r>
          </w:p>
        </w:tc>
        <w:tc>
          <w:tcPr>
            <w:tcW w:w="4295" w:type="dxa"/>
            <w:tcBorders>
              <w:top w:val="single" w:sz="6" w:space="0" w:color="auto"/>
              <w:left w:val="single" w:sz="6" w:space="0" w:color="auto"/>
              <w:bottom w:val="single" w:sz="6" w:space="0" w:color="auto"/>
              <w:right w:val="single" w:sz="6" w:space="0" w:color="auto"/>
            </w:tcBorders>
          </w:tcPr>
          <w:p w14:paraId="21A8F7D4"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primary</w:t>
            </w:r>
            <w:r>
              <w:rPr>
                <w:noProof/>
              </w:rPr>
              <w:tab/>
              <w:t>x</w:t>
            </w:r>
            <w:r>
              <w:rPr>
                <w:noProof/>
              </w:rPr>
              <w:tab/>
              <w:t>y</w:t>
            </w:r>
          </w:p>
          <w:p w14:paraId="6A38556E"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green</w:t>
            </w:r>
            <w:r>
              <w:rPr>
                <w:noProof/>
              </w:rPr>
              <w:tab/>
              <w:t>0.21</w:t>
            </w:r>
            <w:r>
              <w:rPr>
                <w:noProof/>
              </w:rPr>
              <w:tab/>
              <w:t>0.71</w:t>
            </w:r>
          </w:p>
          <w:p w14:paraId="0E325FDD"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blue</w:t>
            </w:r>
            <w:r>
              <w:rPr>
                <w:noProof/>
              </w:rPr>
              <w:tab/>
              <w:t>0.14</w:t>
            </w:r>
            <w:r>
              <w:rPr>
                <w:noProof/>
              </w:rPr>
              <w:tab/>
              <w:t>0.08</w:t>
            </w:r>
          </w:p>
          <w:p w14:paraId="3D946146"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red</w:t>
            </w:r>
            <w:r>
              <w:rPr>
                <w:noProof/>
              </w:rPr>
              <w:tab/>
              <w:t>0.67</w:t>
            </w:r>
            <w:r>
              <w:rPr>
                <w:noProof/>
              </w:rPr>
              <w:tab/>
              <w:t>0.33</w:t>
            </w:r>
          </w:p>
          <w:p w14:paraId="006498EB"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white C</w:t>
            </w:r>
            <w:r>
              <w:rPr>
                <w:noProof/>
              </w:rPr>
              <w:tab/>
              <w:t>0.310</w:t>
            </w:r>
            <w:r>
              <w:rPr>
                <w:noProof/>
              </w:rPr>
              <w:tab/>
              <w:t>0.316</w:t>
            </w:r>
          </w:p>
        </w:tc>
        <w:tc>
          <w:tcPr>
            <w:tcW w:w="4231" w:type="dxa"/>
            <w:tcBorders>
              <w:top w:val="single" w:sz="6" w:space="0" w:color="auto"/>
              <w:left w:val="single" w:sz="6" w:space="0" w:color="auto"/>
              <w:bottom w:val="single" w:sz="6" w:space="0" w:color="auto"/>
              <w:right w:val="single" w:sz="6" w:space="0" w:color="auto"/>
            </w:tcBorders>
          </w:tcPr>
          <w:p w14:paraId="2E4B24B9"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Rec. ITU</w:t>
            </w:r>
            <w:r>
              <w:rPr>
                <w:noProof/>
              </w:rPr>
              <w:noBreakHyphen/>
              <w:t>R BT.470</w:t>
            </w:r>
            <w:r>
              <w:rPr>
                <w:noProof/>
              </w:rPr>
              <w:noBreakHyphen/>
              <w:t>6 System M (historical)</w:t>
            </w:r>
          </w:p>
          <w:p w14:paraId="13CC8D46"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United States National Television System Committee 1953 Recommendation for transmission standards for colour television</w:t>
            </w:r>
          </w:p>
          <w:p w14:paraId="295483E8"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United States Federal Communications Commission Title 47 Code of Federal Regulations (2003) 73.682 (a) (20)</w:t>
            </w:r>
          </w:p>
        </w:tc>
      </w:tr>
      <w:tr w:rsidR="0011180B" w14:paraId="4D9D8202"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20D58418" w14:textId="77777777" w:rsidR="0011180B" w:rsidRDefault="0011180B" w:rsidP="00C77644">
            <w:pPr>
              <w:pStyle w:val="tablecell"/>
              <w:numPr>
                <w:ilvl w:val="12"/>
                <w:numId w:val="0"/>
              </w:numPr>
              <w:spacing w:before="20" w:after="20"/>
              <w:jc w:val="center"/>
              <w:rPr>
                <w:noProof/>
              </w:rPr>
            </w:pPr>
            <w:r>
              <w:rPr>
                <w:noProof/>
              </w:rPr>
              <w:t>5</w:t>
            </w:r>
          </w:p>
        </w:tc>
        <w:tc>
          <w:tcPr>
            <w:tcW w:w="4295" w:type="dxa"/>
            <w:tcBorders>
              <w:top w:val="single" w:sz="6" w:space="0" w:color="auto"/>
              <w:left w:val="single" w:sz="6" w:space="0" w:color="auto"/>
              <w:bottom w:val="single" w:sz="6" w:space="0" w:color="auto"/>
              <w:right w:val="single" w:sz="6" w:space="0" w:color="auto"/>
            </w:tcBorders>
          </w:tcPr>
          <w:p w14:paraId="3A39437E"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primary</w:t>
            </w:r>
            <w:r>
              <w:rPr>
                <w:noProof/>
              </w:rPr>
              <w:tab/>
              <w:t>x</w:t>
            </w:r>
            <w:r>
              <w:rPr>
                <w:noProof/>
              </w:rPr>
              <w:tab/>
              <w:t>y</w:t>
            </w:r>
          </w:p>
          <w:p w14:paraId="41DF0A25"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green</w:t>
            </w:r>
            <w:r>
              <w:rPr>
                <w:noProof/>
              </w:rPr>
              <w:tab/>
              <w:t>0.29</w:t>
            </w:r>
            <w:r>
              <w:rPr>
                <w:noProof/>
              </w:rPr>
              <w:tab/>
              <w:t>0.60</w:t>
            </w:r>
          </w:p>
          <w:p w14:paraId="24951153"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blue</w:t>
            </w:r>
            <w:r>
              <w:rPr>
                <w:noProof/>
              </w:rPr>
              <w:tab/>
              <w:t>0.15</w:t>
            </w:r>
            <w:r>
              <w:rPr>
                <w:noProof/>
              </w:rPr>
              <w:tab/>
              <w:t>0.06</w:t>
            </w:r>
          </w:p>
          <w:p w14:paraId="05C65581"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red</w:t>
            </w:r>
            <w:r>
              <w:rPr>
                <w:noProof/>
              </w:rPr>
              <w:tab/>
              <w:t>0.64</w:t>
            </w:r>
            <w:r>
              <w:rPr>
                <w:noProof/>
              </w:rPr>
              <w:tab/>
              <w:t>0.33</w:t>
            </w:r>
          </w:p>
          <w:p w14:paraId="24CAD9C2"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white D65</w:t>
            </w:r>
            <w:r>
              <w:rPr>
                <w:noProof/>
              </w:rPr>
              <w:tab/>
              <w:t>0.3127</w:t>
            </w:r>
            <w:r>
              <w:rPr>
                <w:noProof/>
              </w:rPr>
              <w:tab/>
              <w:t>0.3290</w:t>
            </w:r>
          </w:p>
        </w:tc>
        <w:tc>
          <w:tcPr>
            <w:tcW w:w="4231" w:type="dxa"/>
            <w:tcBorders>
              <w:top w:val="single" w:sz="6" w:space="0" w:color="auto"/>
              <w:left w:val="single" w:sz="6" w:space="0" w:color="auto"/>
              <w:bottom w:val="single" w:sz="6" w:space="0" w:color="auto"/>
              <w:right w:val="single" w:sz="6" w:space="0" w:color="auto"/>
            </w:tcBorders>
          </w:tcPr>
          <w:p w14:paraId="15109B2E"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Rec. ITU</w:t>
            </w:r>
            <w:r>
              <w:rPr>
                <w:noProof/>
              </w:rPr>
              <w:noBreakHyphen/>
              <w:t>R BT.470</w:t>
            </w:r>
            <w:r>
              <w:rPr>
                <w:noProof/>
              </w:rPr>
              <w:noBreakHyphen/>
              <w:t>6 System B, G (historical)</w:t>
            </w:r>
          </w:p>
          <w:p w14:paraId="391DF3ED" w14:textId="77777777" w:rsidR="0011180B" w:rsidRDefault="0011180B" w:rsidP="00C77644">
            <w:pPr>
              <w:pStyle w:val="tablecell"/>
              <w:numPr>
                <w:ilvl w:val="12"/>
                <w:numId w:val="0"/>
              </w:numPr>
              <w:tabs>
                <w:tab w:val="left" w:pos="1408"/>
                <w:tab w:val="left" w:pos="2401"/>
              </w:tabs>
              <w:spacing w:before="20" w:after="20"/>
              <w:jc w:val="left"/>
              <w:rPr>
                <w:noProof/>
                <w:lang w:val="fr-CH"/>
              </w:rPr>
            </w:pPr>
            <w:r>
              <w:rPr>
                <w:noProof/>
                <w:lang w:val="fr-CH"/>
              </w:rPr>
              <w:t>Rec. ITU</w:t>
            </w:r>
            <w:r>
              <w:rPr>
                <w:noProof/>
                <w:lang w:val="fr-CH"/>
              </w:rPr>
              <w:noBreakHyphen/>
              <w:t>R BT.601</w:t>
            </w:r>
            <w:r>
              <w:rPr>
                <w:noProof/>
                <w:lang w:val="fr-CH"/>
              </w:rPr>
              <w:noBreakHyphen/>
              <w:t>6 625</w:t>
            </w:r>
          </w:p>
          <w:p w14:paraId="4D239820" w14:textId="77777777" w:rsidR="0011180B" w:rsidRDefault="0011180B" w:rsidP="00C77644">
            <w:pPr>
              <w:pStyle w:val="tablecell"/>
              <w:numPr>
                <w:ilvl w:val="12"/>
                <w:numId w:val="0"/>
              </w:numPr>
              <w:tabs>
                <w:tab w:val="left" w:pos="1408"/>
                <w:tab w:val="left" w:pos="2401"/>
              </w:tabs>
              <w:spacing w:before="20" w:after="20"/>
              <w:jc w:val="left"/>
              <w:rPr>
                <w:noProof/>
                <w:lang w:val="fr-CH"/>
              </w:rPr>
            </w:pPr>
            <w:r>
              <w:rPr>
                <w:noProof/>
                <w:lang w:val="fr-CH"/>
              </w:rPr>
              <w:t>Rec. ITU</w:t>
            </w:r>
            <w:r>
              <w:rPr>
                <w:noProof/>
                <w:lang w:val="fr-CH"/>
              </w:rPr>
              <w:noBreakHyphen/>
              <w:t>R BT.1358 625</w:t>
            </w:r>
          </w:p>
          <w:p w14:paraId="698FD2F9"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Rec. ITU</w:t>
            </w:r>
            <w:r>
              <w:rPr>
                <w:noProof/>
              </w:rPr>
              <w:noBreakHyphen/>
              <w:t>R BT.1700 625 PAL and 625 SECAM</w:t>
            </w:r>
          </w:p>
        </w:tc>
      </w:tr>
      <w:tr w:rsidR="0011180B" w14:paraId="6D8F6DBF"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2E91619E" w14:textId="77777777" w:rsidR="0011180B" w:rsidRDefault="0011180B" w:rsidP="00C77644">
            <w:pPr>
              <w:pStyle w:val="tablecell"/>
              <w:numPr>
                <w:ilvl w:val="12"/>
                <w:numId w:val="0"/>
              </w:numPr>
              <w:spacing w:before="20" w:after="20"/>
              <w:jc w:val="center"/>
              <w:rPr>
                <w:noProof/>
              </w:rPr>
            </w:pPr>
            <w:r>
              <w:rPr>
                <w:noProof/>
              </w:rPr>
              <w:t>6</w:t>
            </w:r>
          </w:p>
        </w:tc>
        <w:tc>
          <w:tcPr>
            <w:tcW w:w="4295" w:type="dxa"/>
            <w:tcBorders>
              <w:top w:val="single" w:sz="6" w:space="0" w:color="auto"/>
              <w:left w:val="single" w:sz="6" w:space="0" w:color="auto"/>
              <w:bottom w:val="single" w:sz="6" w:space="0" w:color="auto"/>
              <w:right w:val="single" w:sz="6" w:space="0" w:color="auto"/>
            </w:tcBorders>
          </w:tcPr>
          <w:p w14:paraId="1A5AAA8A"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primary</w:t>
            </w:r>
            <w:r>
              <w:rPr>
                <w:noProof/>
              </w:rPr>
              <w:tab/>
              <w:t>x</w:t>
            </w:r>
            <w:r>
              <w:rPr>
                <w:noProof/>
              </w:rPr>
              <w:tab/>
              <w:t>y</w:t>
            </w:r>
          </w:p>
          <w:p w14:paraId="234D3631"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green</w:t>
            </w:r>
            <w:r>
              <w:rPr>
                <w:noProof/>
              </w:rPr>
              <w:tab/>
              <w:t>0.310</w:t>
            </w:r>
            <w:r>
              <w:rPr>
                <w:noProof/>
              </w:rPr>
              <w:tab/>
              <w:t>0.595</w:t>
            </w:r>
          </w:p>
          <w:p w14:paraId="6424C945"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blue</w:t>
            </w:r>
            <w:r>
              <w:rPr>
                <w:noProof/>
              </w:rPr>
              <w:tab/>
              <w:t>0.155</w:t>
            </w:r>
            <w:r>
              <w:rPr>
                <w:noProof/>
              </w:rPr>
              <w:tab/>
              <w:t>0.070</w:t>
            </w:r>
          </w:p>
          <w:p w14:paraId="724A433D"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red</w:t>
            </w:r>
            <w:r>
              <w:rPr>
                <w:noProof/>
              </w:rPr>
              <w:tab/>
              <w:t>0.630</w:t>
            </w:r>
            <w:r>
              <w:rPr>
                <w:noProof/>
              </w:rPr>
              <w:tab/>
              <w:t>0.340</w:t>
            </w:r>
          </w:p>
          <w:p w14:paraId="26027FEF"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white D65</w:t>
            </w:r>
            <w:r>
              <w:rPr>
                <w:noProof/>
              </w:rPr>
              <w:tab/>
              <w:t>0.3127</w:t>
            </w:r>
            <w:r>
              <w:rPr>
                <w:noProof/>
              </w:rPr>
              <w:tab/>
              <w:t>0.3290</w:t>
            </w:r>
          </w:p>
        </w:tc>
        <w:tc>
          <w:tcPr>
            <w:tcW w:w="4231" w:type="dxa"/>
            <w:tcBorders>
              <w:top w:val="single" w:sz="6" w:space="0" w:color="auto"/>
              <w:left w:val="single" w:sz="6" w:space="0" w:color="auto"/>
              <w:bottom w:val="single" w:sz="6" w:space="0" w:color="auto"/>
              <w:right w:val="single" w:sz="6" w:space="0" w:color="auto"/>
            </w:tcBorders>
          </w:tcPr>
          <w:p w14:paraId="48F2C891" w14:textId="77777777" w:rsidR="0011180B" w:rsidRDefault="0011180B" w:rsidP="00C77644">
            <w:pPr>
              <w:pStyle w:val="tablecell"/>
              <w:numPr>
                <w:ilvl w:val="12"/>
                <w:numId w:val="0"/>
              </w:numPr>
              <w:tabs>
                <w:tab w:val="left" w:pos="1408"/>
                <w:tab w:val="left" w:pos="2401"/>
              </w:tabs>
              <w:spacing w:before="20" w:after="20"/>
              <w:jc w:val="left"/>
              <w:rPr>
                <w:noProof/>
                <w:lang w:val="fr-CH"/>
              </w:rPr>
            </w:pPr>
            <w:r>
              <w:rPr>
                <w:noProof/>
                <w:lang w:val="fr-CH"/>
              </w:rPr>
              <w:t>Rec. ITU</w:t>
            </w:r>
            <w:r>
              <w:rPr>
                <w:noProof/>
                <w:lang w:val="fr-CH"/>
              </w:rPr>
              <w:noBreakHyphen/>
              <w:t>R BT.601</w:t>
            </w:r>
            <w:r>
              <w:rPr>
                <w:noProof/>
                <w:lang w:val="fr-CH"/>
              </w:rPr>
              <w:noBreakHyphen/>
              <w:t>6 525</w:t>
            </w:r>
          </w:p>
          <w:p w14:paraId="25054D3A" w14:textId="77777777" w:rsidR="0011180B" w:rsidRDefault="0011180B" w:rsidP="00C77644">
            <w:pPr>
              <w:pStyle w:val="tablecell"/>
              <w:numPr>
                <w:ilvl w:val="12"/>
                <w:numId w:val="0"/>
              </w:numPr>
              <w:tabs>
                <w:tab w:val="left" w:pos="1408"/>
                <w:tab w:val="left" w:pos="2401"/>
              </w:tabs>
              <w:spacing w:before="20" w:after="20"/>
              <w:jc w:val="left"/>
              <w:rPr>
                <w:noProof/>
                <w:lang w:val="fr-CH"/>
              </w:rPr>
            </w:pPr>
            <w:r>
              <w:rPr>
                <w:noProof/>
                <w:lang w:val="fr-CH"/>
              </w:rPr>
              <w:t>Rec. ITU</w:t>
            </w:r>
            <w:r>
              <w:rPr>
                <w:noProof/>
                <w:lang w:val="fr-CH"/>
              </w:rPr>
              <w:noBreakHyphen/>
              <w:t>R BT.1358 525</w:t>
            </w:r>
          </w:p>
          <w:p w14:paraId="577068C9"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Rec. ITU</w:t>
            </w:r>
            <w:r>
              <w:rPr>
                <w:noProof/>
              </w:rPr>
              <w:noBreakHyphen/>
              <w:t>R BT.1700 NTSC</w:t>
            </w:r>
          </w:p>
          <w:p w14:paraId="0E70C223"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Society of Motion Picture and Television Engineers 170M (2004)</w:t>
            </w:r>
          </w:p>
          <w:p w14:paraId="16D46766"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(functionally the same as the value 7)</w:t>
            </w:r>
          </w:p>
        </w:tc>
      </w:tr>
      <w:tr w:rsidR="0011180B" w14:paraId="0D10E43B"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32723358" w14:textId="77777777" w:rsidR="0011180B" w:rsidRDefault="0011180B" w:rsidP="00C77644">
            <w:pPr>
              <w:pStyle w:val="tablecell"/>
              <w:numPr>
                <w:ilvl w:val="12"/>
                <w:numId w:val="0"/>
              </w:numPr>
              <w:spacing w:before="20" w:after="20"/>
              <w:jc w:val="center"/>
              <w:rPr>
                <w:noProof/>
              </w:rPr>
            </w:pPr>
            <w:r>
              <w:rPr>
                <w:noProof/>
              </w:rPr>
              <w:t>7</w:t>
            </w:r>
          </w:p>
        </w:tc>
        <w:tc>
          <w:tcPr>
            <w:tcW w:w="4295" w:type="dxa"/>
            <w:tcBorders>
              <w:top w:val="single" w:sz="6" w:space="0" w:color="auto"/>
              <w:left w:val="single" w:sz="6" w:space="0" w:color="auto"/>
              <w:bottom w:val="single" w:sz="6" w:space="0" w:color="auto"/>
              <w:right w:val="single" w:sz="6" w:space="0" w:color="auto"/>
            </w:tcBorders>
          </w:tcPr>
          <w:p w14:paraId="622893A7"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primary</w:t>
            </w:r>
            <w:r>
              <w:rPr>
                <w:noProof/>
              </w:rPr>
              <w:tab/>
              <w:t>x</w:t>
            </w:r>
            <w:r>
              <w:rPr>
                <w:noProof/>
              </w:rPr>
              <w:tab/>
              <w:t>y</w:t>
            </w:r>
          </w:p>
          <w:p w14:paraId="49B561F5"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green</w:t>
            </w:r>
            <w:r>
              <w:rPr>
                <w:noProof/>
              </w:rPr>
              <w:tab/>
              <w:t>0.310</w:t>
            </w:r>
            <w:r>
              <w:rPr>
                <w:noProof/>
              </w:rPr>
              <w:tab/>
              <w:t>0.595</w:t>
            </w:r>
          </w:p>
          <w:p w14:paraId="4E7BCA3F"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blue</w:t>
            </w:r>
            <w:r>
              <w:rPr>
                <w:noProof/>
              </w:rPr>
              <w:tab/>
              <w:t>0.155</w:t>
            </w:r>
            <w:r>
              <w:rPr>
                <w:noProof/>
              </w:rPr>
              <w:tab/>
              <w:t>0.070</w:t>
            </w:r>
          </w:p>
          <w:p w14:paraId="7E0AAF58"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red</w:t>
            </w:r>
            <w:r>
              <w:rPr>
                <w:noProof/>
              </w:rPr>
              <w:tab/>
              <w:t>0.630</w:t>
            </w:r>
            <w:r>
              <w:rPr>
                <w:noProof/>
              </w:rPr>
              <w:tab/>
              <w:t>0.340</w:t>
            </w:r>
          </w:p>
          <w:p w14:paraId="7AF5C8B6"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white D65</w:t>
            </w:r>
            <w:r>
              <w:rPr>
                <w:noProof/>
              </w:rPr>
              <w:tab/>
              <w:t>0.3127</w:t>
            </w:r>
            <w:r>
              <w:rPr>
                <w:noProof/>
              </w:rPr>
              <w:tab/>
              <w:t>0.3290</w:t>
            </w:r>
          </w:p>
        </w:tc>
        <w:tc>
          <w:tcPr>
            <w:tcW w:w="4231" w:type="dxa"/>
            <w:tcBorders>
              <w:top w:val="single" w:sz="6" w:space="0" w:color="auto"/>
              <w:left w:val="single" w:sz="6" w:space="0" w:color="auto"/>
              <w:bottom w:val="single" w:sz="6" w:space="0" w:color="auto"/>
              <w:right w:val="single" w:sz="6" w:space="0" w:color="auto"/>
            </w:tcBorders>
          </w:tcPr>
          <w:p w14:paraId="4221F729"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Society of Motion Picture and Television Engineers 240M (1999)</w:t>
            </w:r>
          </w:p>
          <w:p w14:paraId="2C13C247"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(functionally the same as the value 6)</w:t>
            </w:r>
          </w:p>
        </w:tc>
      </w:tr>
      <w:tr w:rsidR="0011180B" w14:paraId="0C9D8B0B"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5C105504" w14:textId="77777777" w:rsidR="0011180B" w:rsidRDefault="0011180B" w:rsidP="00C77644">
            <w:pPr>
              <w:pStyle w:val="tablecell"/>
              <w:numPr>
                <w:ilvl w:val="12"/>
                <w:numId w:val="0"/>
              </w:numPr>
              <w:spacing w:before="20" w:after="20"/>
              <w:jc w:val="center"/>
              <w:rPr>
                <w:noProof/>
              </w:rPr>
            </w:pPr>
            <w:r>
              <w:rPr>
                <w:noProof/>
              </w:rPr>
              <w:t>8</w:t>
            </w:r>
          </w:p>
        </w:tc>
        <w:tc>
          <w:tcPr>
            <w:tcW w:w="4295" w:type="dxa"/>
            <w:tcBorders>
              <w:top w:val="single" w:sz="6" w:space="0" w:color="auto"/>
              <w:left w:val="single" w:sz="6" w:space="0" w:color="auto"/>
              <w:bottom w:val="single" w:sz="6" w:space="0" w:color="auto"/>
              <w:right w:val="single" w:sz="6" w:space="0" w:color="auto"/>
            </w:tcBorders>
          </w:tcPr>
          <w:p w14:paraId="799A7362"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primary</w:t>
            </w:r>
            <w:r>
              <w:rPr>
                <w:noProof/>
              </w:rPr>
              <w:tab/>
              <w:t>x</w:t>
            </w:r>
            <w:r>
              <w:rPr>
                <w:noProof/>
              </w:rPr>
              <w:tab/>
              <w:t>y</w:t>
            </w:r>
          </w:p>
          <w:p w14:paraId="35497D40"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green</w:t>
            </w:r>
            <w:r>
              <w:rPr>
                <w:noProof/>
              </w:rPr>
              <w:tab/>
              <w:t>0.243</w:t>
            </w:r>
            <w:r>
              <w:rPr>
                <w:noProof/>
              </w:rPr>
              <w:tab/>
              <w:t>0.692 (Wratten 58)</w:t>
            </w:r>
          </w:p>
          <w:p w14:paraId="5F56C376"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blue</w:t>
            </w:r>
            <w:r>
              <w:rPr>
                <w:noProof/>
              </w:rPr>
              <w:tab/>
              <w:t>0.145</w:t>
            </w:r>
            <w:r>
              <w:rPr>
                <w:noProof/>
              </w:rPr>
              <w:tab/>
              <w:t>0.049 (Wratten 47)</w:t>
            </w:r>
          </w:p>
          <w:p w14:paraId="1E955D16"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red</w:t>
            </w:r>
            <w:r>
              <w:rPr>
                <w:noProof/>
              </w:rPr>
              <w:tab/>
              <w:t>0.681</w:t>
            </w:r>
            <w:r>
              <w:rPr>
                <w:noProof/>
              </w:rPr>
              <w:tab/>
              <w:t>0.319 (Wratten 25)</w:t>
            </w:r>
          </w:p>
          <w:p w14:paraId="6320D8F3"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white C</w:t>
            </w:r>
            <w:r>
              <w:rPr>
                <w:noProof/>
              </w:rPr>
              <w:tab/>
              <w:t>0.310</w:t>
            </w:r>
            <w:r>
              <w:rPr>
                <w:noProof/>
              </w:rPr>
              <w:tab/>
              <w:t>0.316</w:t>
            </w:r>
          </w:p>
        </w:tc>
        <w:tc>
          <w:tcPr>
            <w:tcW w:w="4231" w:type="dxa"/>
            <w:tcBorders>
              <w:top w:val="single" w:sz="6" w:space="0" w:color="auto"/>
              <w:left w:val="single" w:sz="6" w:space="0" w:color="auto"/>
              <w:bottom w:val="single" w:sz="6" w:space="0" w:color="auto"/>
              <w:right w:val="single" w:sz="6" w:space="0" w:color="auto"/>
            </w:tcBorders>
          </w:tcPr>
          <w:p w14:paraId="7E2FD8CF"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Generic film (colour filters using Illuminant C)</w:t>
            </w:r>
          </w:p>
        </w:tc>
      </w:tr>
      <w:tr w:rsidR="0011180B" w14:paraId="74706DB2"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12EBD2A1" w14:textId="77777777" w:rsidR="0011180B" w:rsidRDefault="0011180B" w:rsidP="00C77644">
            <w:pPr>
              <w:pStyle w:val="tablecell"/>
              <w:numPr>
                <w:ilvl w:val="12"/>
                <w:numId w:val="0"/>
              </w:numPr>
              <w:spacing w:before="20" w:after="20"/>
              <w:jc w:val="center"/>
              <w:rPr>
                <w:noProof/>
              </w:rPr>
            </w:pPr>
            <w:r>
              <w:rPr>
                <w:rFonts w:eastAsia="MS Mincho"/>
                <w:noProof/>
                <w:lang w:eastAsia="ja-JP"/>
              </w:rPr>
              <w:t>9</w:t>
            </w:r>
          </w:p>
        </w:tc>
        <w:tc>
          <w:tcPr>
            <w:tcW w:w="4295" w:type="dxa"/>
            <w:tcBorders>
              <w:top w:val="single" w:sz="6" w:space="0" w:color="auto"/>
              <w:left w:val="single" w:sz="6" w:space="0" w:color="auto"/>
              <w:bottom w:val="single" w:sz="6" w:space="0" w:color="auto"/>
              <w:right w:val="single" w:sz="6" w:space="0" w:color="auto"/>
            </w:tcBorders>
          </w:tcPr>
          <w:p w14:paraId="7BFC35B7"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primary</w:t>
            </w:r>
            <w:r>
              <w:rPr>
                <w:noProof/>
              </w:rPr>
              <w:tab/>
              <w:t>x</w:t>
            </w:r>
            <w:r>
              <w:rPr>
                <w:noProof/>
              </w:rPr>
              <w:tab/>
              <w:t>y</w:t>
            </w:r>
          </w:p>
          <w:p w14:paraId="15A59569" w14:textId="77777777" w:rsidR="0011180B" w:rsidRDefault="0011180B" w:rsidP="00C77644">
            <w:pPr>
              <w:pStyle w:val="tablecell"/>
              <w:numPr>
                <w:ilvl w:val="12"/>
                <w:numId w:val="0"/>
              </w:numPr>
              <w:tabs>
                <w:tab w:val="left" w:pos="1408"/>
                <w:tab w:val="left" w:pos="2401"/>
              </w:tabs>
              <w:spacing w:before="20" w:after="20"/>
              <w:jc w:val="left"/>
              <w:rPr>
                <w:rFonts w:eastAsia="MS Mincho"/>
                <w:noProof/>
                <w:lang w:eastAsia="ja-JP"/>
              </w:rPr>
            </w:pPr>
            <w:r>
              <w:rPr>
                <w:noProof/>
              </w:rPr>
              <w:t>green</w:t>
            </w:r>
            <w:r>
              <w:rPr>
                <w:noProof/>
              </w:rPr>
              <w:tab/>
              <w:t>0.</w:t>
            </w:r>
            <w:r>
              <w:rPr>
                <w:rFonts w:eastAsia="MS Mincho"/>
                <w:noProof/>
                <w:lang w:eastAsia="ja-JP"/>
              </w:rPr>
              <w:t>170</w:t>
            </w:r>
            <w:r>
              <w:rPr>
                <w:noProof/>
              </w:rPr>
              <w:tab/>
              <w:t>0.</w:t>
            </w:r>
            <w:r>
              <w:rPr>
                <w:rFonts w:eastAsia="MS Mincho"/>
                <w:noProof/>
                <w:lang w:eastAsia="ja-JP"/>
              </w:rPr>
              <w:t>797</w:t>
            </w:r>
          </w:p>
          <w:p w14:paraId="0C618E3A" w14:textId="77777777" w:rsidR="0011180B" w:rsidRDefault="0011180B" w:rsidP="00C77644">
            <w:pPr>
              <w:pStyle w:val="tablecell"/>
              <w:numPr>
                <w:ilvl w:val="12"/>
                <w:numId w:val="0"/>
              </w:numPr>
              <w:tabs>
                <w:tab w:val="left" w:pos="1408"/>
                <w:tab w:val="left" w:pos="2401"/>
              </w:tabs>
              <w:spacing w:before="20" w:after="20"/>
              <w:jc w:val="left"/>
              <w:rPr>
                <w:rFonts w:eastAsia="MS Mincho"/>
                <w:noProof/>
                <w:lang w:eastAsia="ja-JP"/>
              </w:rPr>
            </w:pPr>
            <w:r>
              <w:rPr>
                <w:noProof/>
              </w:rPr>
              <w:t>blue</w:t>
            </w:r>
            <w:r>
              <w:rPr>
                <w:noProof/>
              </w:rPr>
              <w:tab/>
              <w:t>0.1</w:t>
            </w:r>
            <w:r>
              <w:rPr>
                <w:rFonts w:eastAsia="MS Mincho"/>
                <w:noProof/>
                <w:lang w:eastAsia="ja-JP"/>
              </w:rPr>
              <w:t>31</w:t>
            </w:r>
            <w:r>
              <w:rPr>
                <w:noProof/>
              </w:rPr>
              <w:tab/>
              <w:t>0.04</w:t>
            </w:r>
            <w:r>
              <w:rPr>
                <w:rFonts w:eastAsia="MS Mincho"/>
                <w:noProof/>
                <w:lang w:eastAsia="ja-JP"/>
              </w:rPr>
              <w:t>6</w:t>
            </w:r>
          </w:p>
          <w:p w14:paraId="1599F993" w14:textId="77777777" w:rsidR="0011180B" w:rsidRDefault="0011180B" w:rsidP="00C77644">
            <w:pPr>
              <w:pStyle w:val="tablecell"/>
              <w:numPr>
                <w:ilvl w:val="12"/>
                <w:numId w:val="0"/>
              </w:numPr>
              <w:tabs>
                <w:tab w:val="left" w:pos="1408"/>
                <w:tab w:val="left" w:pos="2401"/>
              </w:tabs>
              <w:spacing w:before="20" w:after="20"/>
              <w:jc w:val="left"/>
              <w:rPr>
                <w:rFonts w:eastAsia="MS Mincho"/>
                <w:noProof/>
                <w:lang w:eastAsia="ja-JP"/>
              </w:rPr>
            </w:pPr>
            <w:r>
              <w:rPr>
                <w:noProof/>
              </w:rPr>
              <w:t>red</w:t>
            </w:r>
            <w:r>
              <w:rPr>
                <w:noProof/>
              </w:rPr>
              <w:tab/>
              <w:t>0.</w:t>
            </w:r>
            <w:r>
              <w:rPr>
                <w:rFonts w:eastAsia="MS Mincho"/>
                <w:noProof/>
                <w:lang w:eastAsia="ja-JP"/>
              </w:rPr>
              <w:t>708</w:t>
            </w:r>
            <w:r>
              <w:rPr>
                <w:noProof/>
              </w:rPr>
              <w:tab/>
              <w:t>0.</w:t>
            </w:r>
            <w:r>
              <w:rPr>
                <w:rFonts w:eastAsia="MS Mincho"/>
                <w:noProof/>
                <w:lang w:eastAsia="ja-JP"/>
              </w:rPr>
              <w:t>292</w:t>
            </w:r>
          </w:p>
          <w:p w14:paraId="4F084036"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 xml:space="preserve">white </w:t>
            </w:r>
            <w:r>
              <w:rPr>
                <w:rFonts w:eastAsia="MS Mincho"/>
                <w:noProof/>
                <w:lang w:eastAsia="ja-JP"/>
              </w:rPr>
              <w:t>D65</w:t>
            </w:r>
            <w:r>
              <w:rPr>
                <w:noProof/>
              </w:rPr>
              <w:tab/>
              <w:t>0.31</w:t>
            </w:r>
            <w:r>
              <w:rPr>
                <w:rFonts w:eastAsia="MS Mincho"/>
                <w:noProof/>
                <w:lang w:eastAsia="ja-JP"/>
              </w:rPr>
              <w:t>27</w:t>
            </w:r>
            <w:r>
              <w:rPr>
                <w:noProof/>
              </w:rPr>
              <w:tab/>
              <w:t>0.3</w:t>
            </w:r>
            <w:r>
              <w:rPr>
                <w:rFonts w:eastAsia="MS Mincho"/>
                <w:noProof/>
                <w:lang w:eastAsia="ja-JP"/>
              </w:rPr>
              <w:t>290</w:t>
            </w:r>
          </w:p>
        </w:tc>
        <w:tc>
          <w:tcPr>
            <w:tcW w:w="4231" w:type="dxa"/>
            <w:tcBorders>
              <w:top w:val="single" w:sz="6" w:space="0" w:color="auto"/>
              <w:left w:val="single" w:sz="6" w:space="0" w:color="auto"/>
              <w:bottom w:val="single" w:sz="6" w:space="0" w:color="auto"/>
              <w:right w:val="single" w:sz="6" w:space="0" w:color="auto"/>
            </w:tcBorders>
          </w:tcPr>
          <w:p w14:paraId="0A944038" w14:textId="77777777" w:rsidR="0011180B" w:rsidRDefault="0011180B" w:rsidP="00C77644">
            <w:pPr>
              <w:pStyle w:val="tablecell"/>
              <w:numPr>
                <w:ilvl w:val="12"/>
                <w:numId w:val="0"/>
              </w:numPr>
              <w:tabs>
                <w:tab w:val="left" w:pos="1408"/>
                <w:tab w:val="left" w:pos="2401"/>
              </w:tabs>
              <w:spacing w:before="20" w:after="20"/>
              <w:jc w:val="left"/>
              <w:rPr>
                <w:noProof/>
              </w:rPr>
            </w:pPr>
            <w:r>
              <w:rPr>
                <w:rFonts w:eastAsia="MS Mincho"/>
                <w:noProof/>
                <w:lang w:eastAsia="ja-JP"/>
              </w:rPr>
              <w:t>Rec. ITU-R BT.2020-2</w:t>
            </w:r>
            <w:r>
              <w:rPr>
                <w:rFonts w:eastAsia="MS Mincho"/>
                <w:noProof/>
                <w:lang w:eastAsia="ja-JP"/>
              </w:rPr>
              <w:br/>
            </w:r>
            <w:r w:rsidRPr="0011180B">
              <w:rPr>
                <w:rFonts w:eastAsia="MS Mincho"/>
                <w:noProof/>
                <w:color w:val="FF0000"/>
                <w:lang w:eastAsia="ja-JP"/>
              </w:rPr>
              <w:t>Rec. ITU-R BT.HDR  DNR</w:t>
            </w:r>
          </w:p>
        </w:tc>
      </w:tr>
      <w:tr w:rsidR="0011180B" w14:paraId="1F787AE2"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182D3F33" w14:textId="77777777" w:rsidR="0011180B" w:rsidRDefault="0011180B" w:rsidP="00C77644">
            <w:pPr>
              <w:pStyle w:val="tablecell"/>
              <w:numPr>
                <w:ilvl w:val="12"/>
                <w:numId w:val="0"/>
              </w:numPr>
              <w:spacing w:before="20" w:after="20"/>
              <w:jc w:val="center"/>
              <w:rPr>
                <w:rFonts w:eastAsia="MS Mincho"/>
                <w:noProof/>
                <w:lang w:eastAsia="ja-JP"/>
              </w:rPr>
            </w:pPr>
            <w:r>
              <w:rPr>
                <w:rFonts w:eastAsia="MS Mincho"/>
                <w:noProof/>
                <w:lang w:eastAsia="ja-JP"/>
              </w:rPr>
              <w:t>10</w:t>
            </w:r>
          </w:p>
        </w:tc>
        <w:tc>
          <w:tcPr>
            <w:tcW w:w="4295" w:type="dxa"/>
            <w:tcBorders>
              <w:top w:val="single" w:sz="6" w:space="0" w:color="auto"/>
              <w:left w:val="single" w:sz="6" w:space="0" w:color="auto"/>
              <w:bottom w:val="single" w:sz="6" w:space="0" w:color="auto"/>
              <w:right w:val="single" w:sz="6" w:space="0" w:color="auto"/>
            </w:tcBorders>
          </w:tcPr>
          <w:p w14:paraId="1ADE52FC" w14:textId="77777777" w:rsidR="0011180B" w:rsidRDefault="0011180B" w:rsidP="00C77644">
            <w:pPr>
              <w:pStyle w:val="tablecell"/>
              <w:numPr>
                <w:ilvl w:val="12"/>
                <w:numId w:val="0"/>
              </w:numPr>
              <w:tabs>
                <w:tab w:val="left" w:pos="1408"/>
                <w:tab w:val="left" w:pos="2401"/>
              </w:tabs>
              <w:spacing w:before="20" w:after="20"/>
              <w:jc w:val="left"/>
            </w:pPr>
            <w:r>
              <w:t>primary</w:t>
            </w:r>
            <w:r>
              <w:tab/>
              <w:t>x</w:t>
            </w:r>
            <w:r>
              <w:tab/>
              <w:t>y</w:t>
            </w:r>
          </w:p>
          <w:p w14:paraId="5E223DA6" w14:textId="77777777" w:rsidR="0011180B" w:rsidRDefault="0011180B" w:rsidP="00C77644">
            <w:pPr>
              <w:pStyle w:val="tablecell"/>
              <w:numPr>
                <w:ilvl w:val="12"/>
                <w:numId w:val="0"/>
              </w:numPr>
              <w:tabs>
                <w:tab w:val="left" w:pos="1408"/>
                <w:tab w:val="left" w:pos="2401"/>
              </w:tabs>
              <w:spacing w:before="20" w:after="20"/>
              <w:jc w:val="left"/>
            </w:pPr>
            <w:r>
              <w:t>green (Y)</w:t>
            </w:r>
            <w:r>
              <w:tab/>
              <w:t>0.0</w:t>
            </w:r>
            <w:r>
              <w:tab/>
              <w:t>1.0</w:t>
            </w:r>
          </w:p>
          <w:p w14:paraId="62A3FAAB" w14:textId="77777777" w:rsidR="0011180B" w:rsidRDefault="0011180B" w:rsidP="00C77644">
            <w:pPr>
              <w:pStyle w:val="tablecell"/>
              <w:numPr>
                <w:ilvl w:val="12"/>
                <w:numId w:val="0"/>
              </w:numPr>
              <w:tabs>
                <w:tab w:val="left" w:pos="1408"/>
                <w:tab w:val="left" w:pos="2401"/>
              </w:tabs>
              <w:spacing w:before="20" w:after="20"/>
              <w:jc w:val="left"/>
            </w:pPr>
            <w:r>
              <w:t>blue (Z)</w:t>
            </w:r>
            <w:r>
              <w:tab/>
              <w:t>0.0</w:t>
            </w:r>
            <w:r>
              <w:tab/>
              <w:t>0.0</w:t>
            </w:r>
          </w:p>
          <w:p w14:paraId="47D46B81" w14:textId="77777777" w:rsidR="0011180B" w:rsidRDefault="0011180B" w:rsidP="00C77644">
            <w:pPr>
              <w:pStyle w:val="tablecell"/>
              <w:numPr>
                <w:ilvl w:val="12"/>
                <w:numId w:val="0"/>
              </w:numPr>
              <w:tabs>
                <w:tab w:val="left" w:pos="1408"/>
                <w:tab w:val="left" w:pos="2401"/>
              </w:tabs>
              <w:spacing w:before="20" w:after="20"/>
              <w:jc w:val="left"/>
            </w:pPr>
            <w:r>
              <w:t>red (X)</w:t>
            </w:r>
            <w:r>
              <w:tab/>
              <w:t>1.0</w:t>
            </w:r>
            <w:r>
              <w:tab/>
              <w:t>0.0</w:t>
            </w:r>
          </w:p>
          <w:p w14:paraId="3B2D1798" w14:textId="77777777" w:rsidR="0011180B" w:rsidRDefault="0011180B" w:rsidP="00C77644">
            <w:pPr>
              <w:pStyle w:val="tablecell"/>
              <w:numPr>
                <w:ilvl w:val="12"/>
                <w:numId w:val="0"/>
              </w:numPr>
              <w:tabs>
                <w:tab w:val="left" w:pos="1408"/>
                <w:tab w:val="left" w:pos="2401"/>
              </w:tabs>
              <w:spacing w:before="20" w:after="20"/>
              <w:jc w:val="left"/>
              <w:rPr>
                <w:noProof/>
              </w:rPr>
            </w:pPr>
            <w:r>
              <w:t>centre white</w:t>
            </w:r>
            <w:r>
              <w:tab/>
              <w:t>1 </w:t>
            </w:r>
            <w:r>
              <w:rPr>
                <w:szCs w:val="18"/>
              </w:rPr>
              <w:t>÷ 3</w:t>
            </w:r>
            <w:r>
              <w:tab/>
              <w:t>1 </w:t>
            </w:r>
            <w:r>
              <w:rPr>
                <w:szCs w:val="18"/>
              </w:rPr>
              <w:t>÷ 3</w:t>
            </w:r>
          </w:p>
        </w:tc>
        <w:tc>
          <w:tcPr>
            <w:tcW w:w="4231" w:type="dxa"/>
            <w:tcBorders>
              <w:top w:val="single" w:sz="6" w:space="0" w:color="auto"/>
              <w:left w:val="single" w:sz="6" w:space="0" w:color="auto"/>
              <w:bottom w:val="single" w:sz="6" w:space="0" w:color="auto"/>
              <w:right w:val="single" w:sz="6" w:space="0" w:color="auto"/>
            </w:tcBorders>
          </w:tcPr>
          <w:p w14:paraId="4BEEF2FE" w14:textId="77777777" w:rsidR="0011180B" w:rsidRDefault="0011180B" w:rsidP="00C77644">
            <w:pPr>
              <w:pStyle w:val="tablecell"/>
              <w:numPr>
                <w:ilvl w:val="12"/>
                <w:numId w:val="0"/>
              </w:numPr>
              <w:tabs>
                <w:tab w:val="left" w:pos="1408"/>
                <w:tab w:val="left" w:pos="2401"/>
              </w:tabs>
              <w:spacing w:before="20" w:after="20"/>
              <w:jc w:val="left"/>
              <w:rPr>
                <w:rFonts w:eastAsia="MS Mincho"/>
                <w:lang w:eastAsia="ja-JP"/>
              </w:rPr>
            </w:pPr>
            <w:r>
              <w:rPr>
                <w:rFonts w:eastAsia="MS Mincho"/>
                <w:lang w:eastAsia="ja-JP"/>
              </w:rPr>
              <w:t>Society of Motion Picture and Television Engineers ST 428-1</w:t>
            </w:r>
          </w:p>
          <w:p w14:paraId="28ECCCC5" w14:textId="77777777" w:rsidR="0011180B" w:rsidRDefault="0011180B" w:rsidP="00C77644">
            <w:pPr>
              <w:pStyle w:val="tablecell"/>
              <w:numPr>
                <w:ilvl w:val="12"/>
                <w:numId w:val="0"/>
              </w:numPr>
              <w:tabs>
                <w:tab w:val="left" w:pos="1408"/>
                <w:tab w:val="left" w:pos="2401"/>
              </w:tabs>
              <w:spacing w:before="20" w:after="20"/>
              <w:jc w:val="left"/>
              <w:rPr>
                <w:rFonts w:eastAsia="MS Mincho"/>
                <w:noProof/>
                <w:lang w:eastAsia="ja-JP"/>
              </w:rPr>
            </w:pPr>
            <w:r>
              <w:rPr>
                <w:rFonts w:eastAsia="MS Mincho"/>
                <w:lang w:eastAsia="ja-JP"/>
              </w:rPr>
              <w:t>(CIE 1931 XYZ)</w:t>
            </w:r>
          </w:p>
        </w:tc>
      </w:tr>
      <w:tr w:rsidR="0011180B" w14:paraId="34A0C7F3"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6C0EF75B" w14:textId="77777777" w:rsidR="0011180B" w:rsidRDefault="0011180B" w:rsidP="00C77644">
            <w:pPr>
              <w:pStyle w:val="tablecell"/>
              <w:numPr>
                <w:ilvl w:val="12"/>
                <w:numId w:val="0"/>
              </w:numPr>
              <w:spacing w:before="20" w:after="20"/>
              <w:jc w:val="center"/>
              <w:rPr>
                <w:rFonts w:eastAsia="MS Mincho"/>
                <w:noProof/>
                <w:lang w:eastAsia="ja-JP"/>
              </w:rPr>
            </w:pPr>
            <w:r>
              <w:rPr>
                <w:rFonts w:eastAsia="MS Mincho"/>
                <w:noProof/>
                <w:lang w:eastAsia="ja-JP"/>
              </w:rPr>
              <w:lastRenderedPageBreak/>
              <w:t>11</w:t>
            </w:r>
          </w:p>
        </w:tc>
        <w:tc>
          <w:tcPr>
            <w:tcW w:w="4295" w:type="dxa"/>
            <w:tcBorders>
              <w:top w:val="single" w:sz="6" w:space="0" w:color="auto"/>
              <w:left w:val="single" w:sz="6" w:space="0" w:color="auto"/>
              <w:bottom w:val="single" w:sz="6" w:space="0" w:color="auto"/>
              <w:right w:val="single" w:sz="6" w:space="0" w:color="auto"/>
            </w:tcBorders>
          </w:tcPr>
          <w:p w14:paraId="1534544C" w14:textId="77777777" w:rsidR="0011180B" w:rsidRPr="00617CB8" w:rsidRDefault="0011180B" w:rsidP="00C77644">
            <w:pPr>
              <w:pStyle w:val="tablecell"/>
              <w:numPr>
                <w:ilvl w:val="12"/>
                <w:numId w:val="0"/>
              </w:numPr>
              <w:tabs>
                <w:tab w:val="left" w:pos="1408"/>
                <w:tab w:val="left" w:pos="2401"/>
              </w:tabs>
              <w:spacing w:before="20" w:after="20"/>
              <w:jc w:val="left"/>
              <w:rPr>
                <w:noProof/>
              </w:rPr>
            </w:pPr>
            <w:r w:rsidRPr="00617CB8">
              <w:rPr>
                <w:noProof/>
              </w:rPr>
              <w:t>primary</w:t>
            </w:r>
            <w:r w:rsidRPr="00617CB8">
              <w:rPr>
                <w:noProof/>
              </w:rPr>
              <w:tab/>
              <w:t>x</w:t>
            </w:r>
            <w:r w:rsidRPr="00617CB8">
              <w:rPr>
                <w:noProof/>
              </w:rPr>
              <w:tab/>
              <w:t>y</w:t>
            </w:r>
          </w:p>
          <w:p w14:paraId="1392B35D"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green</w:t>
            </w:r>
            <w:r>
              <w:rPr>
                <w:noProof/>
              </w:rPr>
              <w:tab/>
              <w:t>0.265</w:t>
            </w:r>
            <w:r>
              <w:rPr>
                <w:noProof/>
              </w:rPr>
              <w:tab/>
              <w:t>0.690</w:t>
            </w:r>
          </w:p>
          <w:p w14:paraId="7DF7C2C2"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blue</w:t>
            </w:r>
            <w:r>
              <w:rPr>
                <w:noProof/>
              </w:rPr>
              <w:tab/>
              <w:t>0.150</w:t>
            </w:r>
            <w:r>
              <w:rPr>
                <w:noProof/>
              </w:rPr>
              <w:tab/>
              <w:t>0.060</w:t>
            </w:r>
          </w:p>
          <w:p w14:paraId="24F793B9"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red</w:t>
            </w:r>
            <w:r>
              <w:rPr>
                <w:noProof/>
              </w:rPr>
              <w:tab/>
              <w:t>0.680</w:t>
            </w:r>
            <w:r>
              <w:rPr>
                <w:noProof/>
              </w:rPr>
              <w:tab/>
              <w:t>0.320</w:t>
            </w:r>
          </w:p>
          <w:p w14:paraId="48EAF4CD" w14:textId="77777777" w:rsidR="0011180B" w:rsidRDefault="0011180B" w:rsidP="00C77644">
            <w:pPr>
              <w:pStyle w:val="tablecell"/>
              <w:numPr>
                <w:ilvl w:val="12"/>
                <w:numId w:val="0"/>
              </w:numPr>
              <w:tabs>
                <w:tab w:val="left" w:pos="1408"/>
                <w:tab w:val="left" w:pos="2401"/>
              </w:tabs>
              <w:spacing w:before="20" w:after="20"/>
              <w:jc w:val="left"/>
            </w:pPr>
            <w:r>
              <w:rPr>
                <w:noProof/>
              </w:rPr>
              <w:t>white</w:t>
            </w:r>
            <w:r>
              <w:rPr>
                <w:noProof/>
              </w:rPr>
              <w:tab/>
              <w:t>0.314</w:t>
            </w:r>
            <w:r>
              <w:rPr>
                <w:noProof/>
              </w:rPr>
              <w:tab/>
              <w:t>0.351</w:t>
            </w:r>
          </w:p>
        </w:tc>
        <w:tc>
          <w:tcPr>
            <w:tcW w:w="4231" w:type="dxa"/>
            <w:tcBorders>
              <w:top w:val="single" w:sz="6" w:space="0" w:color="auto"/>
              <w:left w:val="single" w:sz="6" w:space="0" w:color="auto"/>
              <w:bottom w:val="single" w:sz="6" w:space="0" w:color="auto"/>
              <w:right w:val="single" w:sz="6" w:space="0" w:color="auto"/>
            </w:tcBorders>
          </w:tcPr>
          <w:p w14:paraId="78BE3915" w14:textId="77777777" w:rsidR="0011180B" w:rsidRDefault="0011180B" w:rsidP="00C77644">
            <w:pPr>
              <w:pStyle w:val="tablecell"/>
              <w:numPr>
                <w:ilvl w:val="12"/>
                <w:numId w:val="0"/>
              </w:numPr>
              <w:tabs>
                <w:tab w:val="left" w:pos="1408"/>
                <w:tab w:val="left" w:pos="2401"/>
              </w:tabs>
              <w:spacing w:before="20" w:after="20"/>
              <w:jc w:val="left"/>
              <w:rPr>
                <w:rFonts w:eastAsia="MS Mincho"/>
                <w:lang w:eastAsia="ja-JP"/>
              </w:rPr>
            </w:pPr>
            <w:r w:rsidRPr="00D92CBE">
              <w:rPr>
                <w:rFonts w:eastAsia="MS Mincho"/>
                <w:lang w:eastAsia="ja-JP"/>
              </w:rPr>
              <w:t>Society of Motion Picture and Television Engineers RP 431-2 (2011)</w:t>
            </w:r>
          </w:p>
        </w:tc>
      </w:tr>
      <w:tr w:rsidR="0011180B" w14:paraId="6E829440"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17238FB8" w14:textId="77777777" w:rsidR="0011180B" w:rsidRDefault="0011180B" w:rsidP="00C77644">
            <w:pPr>
              <w:pStyle w:val="tablecell"/>
              <w:numPr>
                <w:ilvl w:val="12"/>
                <w:numId w:val="0"/>
              </w:numPr>
              <w:spacing w:before="20" w:after="20"/>
              <w:jc w:val="center"/>
              <w:rPr>
                <w:rFonts w:eastAsia="MS Mincho"/>
                <w:noProof/>
                <w:lang w:eastAsia="ja-JP"/>
              </w:rPr>
            </w:pPr>
            <w:r>
              <w:rPr>
                <w:rFonts w:eastAsia="MS Mincho"/>
                <w:noProof/>
                <w:lang w:eastAsia="ja-JP"/>
              </w:rPr>
              <w:t>12</w:t>
            </w:r>
          </w:p>
        </w:tc>
        <w:tc>
          <w:tcPr>
            <w:tcW w:w="4295" w:type="dxa"/>
            <w:tcBorders>
              <w:top w:val="single" w:sz="6" w:space="0" w:color="auto"/>
              <w:left w:val="single" w:sz="6" w:space="0" w:color="auto"/>
              <w:bottom w:val="single" w:sz="6" w:space="0" w:color="auto"/>
              <w:right w:val="single" w:sz="6" w:space="0" w:color="auto"/>
            </w:tcBorders>
          </w:tcPr>
          <w:p w14:paraId="4A4D4289" w14:textId="77777777" w:rsidR="0011180B" w:rsidRPr="00617CB8" w:rsidRDefault="0011180B" w:rsidP="00C77644">
            <w:pPr>
              <w:pStyle w:val="tablecell"/>
              <w:numPr>
                <w:ilvl w:val="12"/>
                <w:numId w:val="0"/>
              </w:numPr>
              <w:tabs>
                <w:tab w:val="left" w:pos="1408"/>
                <w:tab w:val="left" w:pos="2401"/>
              </w:tabs>
              <w:spacing w:before="20" w:after="20"/>
              <w:jc w:val="left"/>
              <w:rPr>
                <w:noProof/>
              </w:rPr>
            </w:pPr>
            <w:r w:rsidRPr="00617CB8">
              <w:rPr>
                <w:noProof/>
              </w:rPr>
              <w:t>primary</w:t>
            </w:r>
            <w:r w:rsidRPr="00617CB8">
              <w:rPr>
                <w:noProof/>
              </w:rPr>
              <w:tab/>
              <w:t>x</w:t>
            </w:r>
            <w:r w:rsidRPr="00617CB8">
              <w:rPr>
                <w:noProof/>
              </w:rPr>
              <w:tab/>
              <w:t>y</w:t>
            </w:r>
          </w:p>
          <w:p w14:paraId="10FE608F"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green</w:t>
            </w:r>
            <w:r>
              <w:rPr>
                <w:noProof/>
              </w:rPr>
              <w:tab/>
              <w:t>0.265</w:t>
            </w:r>
            <w:r>
              <w:rPr>
                <w:noProof/>
              </w:rPr>
              <w:tab/>
              <w:t>0.690</w:t>
            </w:r>
          </w:p>
          <w:p w14:paraId="09CAF8D0"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blue</w:t>
            </w:r>
            <w:r>
              <w:rPr>
                <w:noProof/>
              </w:rPr>
              <w:tab/>
              <w:t>0.150</w:t>
            </w:r>
            <w:r>
              <w:rPr>
                <w:noProof/>
              </w:rPr>
              <w:tab/>
              <w:t>0.060</w:t>
            </w:r>
          </w:p>
          <w:p w14:paraId="4AB7F324"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red</w:t>
            </w:r>
            <w:r>
              <w:rPr>
                <w:noProof/>
              </w:rPr>
              <w:tab/>
              <w:t>0.680</w:t>
            </w:r>
            <w:r>
              <w:rPr>
                <w:noProof/>
              </w:rPr>
              <w:tab/>
              <w:t>0.320</w:t>
            </w:r>
          </w:p>
          <w:p w14:paraId="0DF79308" w14:textId="77777777" w:rsidR="0011180B" w:rsidRPr="00617CB8" w:rsidRDefault="0011180B" w:rsidP="00C77644">
            <w:pPr>
              <w:pStyle w:val="tablecell"/>
              <w:numPr>
                <w:ilvl w:val="12"/>
                <w:numId w:val="0"/>
              </w:numPr>
              <w:tabs>
                <w:tab w:val="left" w:pos="1408"/>
                <w:tab w:val="left" w:pos="2401"/>
              </w:tabs>
              <w:spacing w:before="20" w:after="20"/>
              <w:jc w:val="left"/>
              <w:rPr>
                <w:noProof/>
              </w:rPr>
            </w:pPr>
            <w:r>
              <w:rPr>
                <w:noProof/>
              </w:rPr>
              <w:t>white D65</w:t>
            </w:r>
            <w:r>
              <w:rPr>
                <w:noProof/>
              </w:rPr>
              <w:tab/>
              <w:t>0.3127</w:t>
            </w:r>
            <w:r>
              <w:rPr>
                <w:noProof/>
              </w:rPr>
              <w:tab/>
              <w:t>0.3290</w:t>
            </w:r>
          </w:p>
        </w:tc>
        <w:tc>
          <w:tcPr>
            <w:tcW w:w="4231" w:type="dxa"/>
            <w:tcBorders>
              <w:top w:val="single" w:sz="6" w:space="0" w:color="auto"/>
              <w:left w:val="single" w:sz="6" w:space="0" w:color="auto"/>
              <w:bottom w:val="single" w:sz="6" w:space="0" w:color="auto"/>
              <w:right w:val="single" w:sz="6" w:space="0" w:color="auto"/>
            </w:tcBorders>
          </w:tcPr>
          <w:p w14:paraId="6DD06369" w14:textId="77777777" w:rsidR="0011180B" w:rsidRPr="00D92CBE" w:rsidRDefault="0011180B" w:rsidP="00C77644">
            <w:pPr>
              <w:pStyle w:val="tablecell"/>
              <w:numPr>
                <w:ilvl w:val="12"/>
                <w:numId w:val="0"/>
              </w:numPr>
              <w:tabs>
                <w:tab w:val="left" w:pos="1408"/>
                <w:tab w:val="left" w:pos="2401"/>
              </w:tabs>
              <w:spacing w:before="20" w:after="20"/>
              <w:jc w:val="left"/>
              <w:rPr>
                <w:rFonts w:eastAsia="MS Mincho"/>
                <w:lang w:eastAsia="ja-JP"/>
              </w:rPr>
            </w:pPr>
            <w:r w:rsidRPr="00D92CBE">
              <w:rPr>
                <w:rFonts w:eastAsia="MS Mincho"/>
                <w:lang w:eastAsia="ja-JP"/>
              </w:rPr>
              <w:t>Society of Motion Picture and Television Engineers EG 432-1 (2010)</w:t>
            </w:r>
          </w:p>
        </w:tc>
      </w:tr>
      <w:tr w:rsidR="0011180B" w14:paraId="0E5AD11E"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227E44AD" w14:textId="77777777" w:rsidR="0011180B" w:rsidRDefault="0011180B" w:rsidP="00C77644">
            <w:pPr>
              <w:pStyle w:val="tablecell"/>
              <w:numPr>
                <w:ilvl w:val="12"/>
                <w:numId w:val="0"/>
              </w:numPr>
              <w:spacing w:before="20" w:after="20"/>
              <w:jc w:val="center"/>
              <w:rPr>
                <w:rFonts w:eastAsia="MS Mincho"/>
                <w:noProof/>
                <w:lang w:eastAsia="ja-JP"/>
              </w:rPr>
            </w:pPr>
            <w:r>
              <w:rPr>
                <w:rFonts w:eastAsia="MS Mincho"/>
                <w:noProof/>
                <w:lang w:eastAsia="ja-JP"/>
              </w:rPr>
              <w:t>13..21</w:t>
            </w:r>
          </w:p>
        </w:tc>
        <w:tc>
          <w:tcPr>
            <w:tcW w:w="4295" w:type="dxa"/>
            <w:tcBorders>
              <w:top w:val="single" w:sz="6" w:space="0" w:color="auto"/>
              <w:left w:val="single" w:sz="6" w:space="0" w:color="auto"/>
              <w:bottom w:val="single" w:sz="6" w:space="0" w:color="auto"/>
              <w:right w:val="single" w:sz="6" w:space="0" w:color="auto"/>
            </w:tcBorders>
          </w:tcPr>
          <w:p w14:paraId="611D6A33" w14:textId="77777777" w:rsidR="0011180B" w:rsidRPr="00617CB8" w:rsidRDefault="0011180B" w:rsidP="00C77644">
            <w:pPr>
              <w:pStyle w:val="tablecell"/>
              <w:numPr>
                <w:ilvl w:val="12"/>
                <w:numId w:val="0"/>
              </w:numPr>
              <w:tabs>
                <w:tab w:val="left" w:pos="1408"/>
                <w:tab w:val="left" w:pos="2401"/>
              </w:tabs>
              <w:spacing w:before="20" w:after="20"/>
              <w:jc w:val="left"/>
              <w:rPr>
                <w:noProof/>
              </w:rPr>
            </w:pPr>
            <w:r>
              <w:rPr>
                <w:noProof/>
              </w:rPr>
              <w:t>Reserved</w:t>
            </w:r>
          </w:p>
        </w:tc>
        <w:tc>
          <w:tcPr>
            <w:tcW w:w="4231" w:type="dxa"/>
            <w:tcBorders>
              <w:top w:val="single" w:sz="6" w:space="0" w:color="auto"/>
              <w:left w:val="single" w:sz="6" w:space="0" w:color="auto"/>
              <w:bottom w:val="single" w:sz="6" w:space="0" w:color="auto"/>
              <w:right w:val="single" w:sz="6" w:space="0" w:color="auto"/>
            </w:tcBorders>
          </w:tcPr>
          <w:p w14:paraId="40802010" w14:textId="77777777" w:rsidR="0011180B" w:rsidRPr="00D92CBE" w:rsidRDefault="0011180B" w:rsidP="00C77644">
            <w:pPr>
              <w:pStyle w:val="tablecell"/>
              <w:numPr>
                <w:ilvl w:val="12"/>
                <w:numId w:val="0"/>
              </w:numPr>
              <w:tabs>
                <w:tab w:val="left" w:pos="1408"/>
                <w:tab w:val="left" w:pos="2401"/>
              </w:tabs>
              <w:spacing w:before="20" w:after="20"/>
              <w:jc w:val="left"/>
              <w:rPr>
                <w:rFonts w:eastAsia="MS Mincho"/>
                <w:lang w:eastAsia="ja-JP"/>
              </w:rPr>
            </w:pPr>
            <w:r w:rsidRPr="00617CB8">
              <w:rPr>
                <w:noProof/>
              </w:rPr>
              <w:t>For future use by ITU</w:t>
            </w:r>
            <w:r w:rsidRPr="00617CB8">
              <w:rPr>
                <w:noProof/>
              </w:rPr>
              <w:noBreakHyphen/>
              <w:t>T | ISO/IEC</w:t>
            </w:r>
          </w:p>
        </w:tc>
      </w:tr>
      <w:tr w:rsidR="0011180B" w14:paraId="25920F8C"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4D15346E" w14:textId="77777777" w:rsidR="0011180B" w:rsidRDefault="0011180B" w:rsidP="00C77644">
            <w:pPr>
              <w:pStyle w:val="tablecell"/>
              <w:numPr>
                <w:ilvl w:val="12"/>
                <w:numId w:val="0"/>
              </w:numPr>
              <w:spacing w:before="20" w:after="20"/>
              <w:jc w:val="center"/>
              <w:rPr>
                <w:rFonts w:eastAsia="MS Mincho"/>
                <w:noProof/>
                <w:lang w:eastAsia="ja-JP"/>
              </w:rPr>
            </w:pPr>
            <w:r>
              <w:rPr>
                <w:rFonts w:eastAsia="MS Mincho"/>
                <w:noProof/>
                <w:lang w:eastAsia="ja-JP"/>
              </w:rPr>
              <w:t>22</w:t>
            </w:r>
          </w:p>
        </w:tc>
        <w:tc>
          <w:tcPr>
            <w:tcW w:w="4295" w:type="dxa"/>
            <w:tcBorders>
              <w:top w:val="single" w:sz="6" w:space="0" w:color="auto"/>
              <w:left w:val="single" w:sz="6" w:space="0" w:color="auto"/>
              <w:bottom w:val="single" w:sz="6" w:space="0" w:color="auto"/>
              <w:right w:val="single" w:sz="6" w:space="0" w:color="auto"/>
            </w:tcBorders>
          </w:tcPr>
          <w:p w14:paraId="41893335" w14:textId="77777777" w:rsidR="0011180B" w:rsidRPr="00617CB8" w:rsidRDefault="0011180B" w:rsidP="00C77644">
            <w:pPr>
              <w:pStyle w:val="tablecell"/>
              <w:numPr>
                <w:ilvl w:val="12"/>
                <w:numId w:val="0"/>
              </w:numPr>
              <w:tabs>
                <w:tab w:val="left" w:pos="1408"/>
                <w:tab w:val="left" w:pos="2401"/>
              </w:tabs>
              <w:spacing w:before="20" w:after="20"/>
              <w:jc w:val="left"/>
              <w:rPr>
                <w:noProof/>
              </w:rPr>
            </w:pPr>
            <w:r w:rsidRPr="00617CB8">
              <w:rPr>
                <w:noProof/>
              </w:rPr>
              <w:t>primary</w:t>
            </w:r>
            <w:r w:rsidRPr="00617CB8">
              <w:rPr>
                <w:noProof/>
              </w:rPr>
              <w:tab/>
              <w:t>x</w:t>
            </w:r>
            <w:r w:rsidRPr="00617CB8">
              <w:rPr>
                <w:noProof/>
              </w:rPr>
              <w:tab/>
              <w:t>y</w:t>
            </w:r>
          </w:p>
          <w:p w14:paraId="477E4A86"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green</w:t>
            </w:r>
            <w:r>
              <w:rPr>
                <w:noProof/>
              </w:rPr>
              <w:tab/>
              <w:t>0.295</w:t>
            </w:r>
            <w:r>
              <w:rPr>
                <w:noProof/>
              </w:rPr>
              <w:tab/>
              <w:t>0.605</w:t>
            </w:r>
          </w:p>
          <w:p w14:paraId="52FDE174"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blue</w:t>
            </w:r>
            <w:r>
              <w:rPr>
                <w:noProof/>
              </w:rPr>
              <w:tab/>
              <w:t>0.155</w:t>
            </w:r>
            <w:r>
              <w:rPr>
                <w:noProof/>
              </w:rPr>
              <w:tab/>
              <w:t>0.077</w:t>
            </w:r>
          </w:p>
          <w:p w14:paraId="70BEF2C2"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red</w:t>
            </w:r>
            <w:r>
              <w:rPr>
                <w:noProof/>
              </w:rPr>
              <w:tab/>
              <w:t>0.630</w:t>
            </w:r>
            <w:r>
              <w:rPr>
                <w:noProof/>
              </w:rPr>
              <w:tab/>
              <w:t>0.340</w:t>
            </w:r>
          </w:p>
          <w:p w14:paraId="6873F196" w14:textId="77777777" w:rsidR="0011180B" w:rsidRDefault="0011180B" w:rsidP="00C77644">
            <w:pPr>
              <w:pStyle w:val="tablecell"/>
              <w:numPr>
                <w:ilvl w:val="12"/>
                <w:numId w:val="0"/>
              </w:numPr>
              <w:tabs>
                <w:tab w:val="left" w:pos="1408"/>
                <w:tab w:val="left" w:pos="2401"/>
              </w:tabs>
              <w:spacing w:before="20" w:after="20"/>
              <w:jc w:val="left"/>
              <w:rPr>
                <w:noProof/>
              </w:rPr>
            </w:pPr>
            <w:r>
              <w:rPr>
                <w:noProof/>
              </w:rPr>
              <w:t>white D65</w:t>
            </w:r>
            <w:r>
              <w:rPr>
                <w:noProof/>
              </w:rPr>
              <w:tab/>
              <w:t>0.3127</w:t>
            </w:r>
            <w:r>
              <w:rPr>
                <w:noProof/>
              </w:rPr>
              <w:tab/>
              <w:t>0.3290</w:t>
            </w:r>
          </w:p>
        </w:tc>
        <w:tc>
          <w:tcPr>
            <w:tcW w:w="4231" w:type="dxa"/>
            <w:tcBorders>
              <w:top w:val="single" w:sz="6" w:space="0" w:color="auto"/>
              <w:left w:val="single" w:sz="6" w:space="0" w:color="auto"/>
              <w:bottom w:val="single" w:sz="6" w:space="0" w:color="auto"/>
              <w:right w:val="single" w:sz="6" w:space="0" w:color="auto"/>
            </w:tcBorders>
          </w:tcPr>
          <w:p w14:paraId="43080419" w14:textId="77777777" w:rsidR="0011180B" w:rsidRPr="00617CB8" w:rsidRDefault="0011180B" w:rsidP="00C77644">
            <w:pPr>
              <w:pStyle w:val="tablecell"/>
              <w:numPr>
                <w:ilvl w:val="12"/>
                <w:numId w:val="0"/>
              </w:numPr>
              <w:tabs>
                <w:tab w:val="left" w:pos="1408"/>
                <w:tab w:val="left" w:pos="2401"/>
              </w:tabs>
              <w:spacing w:before="20" w:after="20"/>
              <w:jc w:val="left"/>
              <w:rPr>
                <w:noProof/>
              </w:rPr>
            </w:pPr>
            <w:r w:rsidRPr="00D92CBE">
              <w:rPr>
                <w:noProof/>
              </w:rPr>
              <w:t>EBU Tech. 3213-E (1975)</w:t>
            </w:r>
          </w:p>
        </w:tc>
      </w:tr>
      <w:tr w:rsidR="0011180B" w14:paraId="2B41415C" w14:textId="77777777" w:rsidTr="00C77644">
        <w:trPr>
          <w:cantSplit/>
          <w:jc w:val="center"/>
        </w:trPr>
        <w:tc>
          <w:tcPr>
            <w:tcW w:w="858" w:type="dxa"/>
            <w:tcBorders>
              <w:top w:val="single" w:sz="6" w:space="0" w:color="auto"/>
              <w:left w:val="single" w:sz="6" w:space="0" w:color="auto"/>
              <w:bottom w:val="single" w:sz="6" w:space="0" w:color="auto"/>
              <w:right w:val="single" w:sz="6" w:space="0" w:color="auto"/>
            </w:tcBorders>
          </w:tcPr>
          <w:p w14:paraId="6F6B26E1" w14:textId="77777777" w:rsidR="0011180B" w:rsidRDefault="0011180B" w:rsidP="00C77644">
            <w:pPr>
              <w:pStyle w:val="tablecell"/>
              <w:keepNext w:val="0"/>
              <w:keepLines w:val="0"/>
              <w:numPr>
                <w:ilvl w:val="12"/>
                <w:numId w:val="0"/>
              </w:numPr>
              <w:spacing w:before="20" w:after="20"/>
              <w:jc w:val="center"/>
              <w:rPr>
                <w:noProof/>
              </w:rPr>
            </w:pPr>
            <w:r>
              <w:rPr>
                <w:noProof/>
              </w:rPr>
              <w:t>23..255</w:t>
            </w:r>
          </w:p>
        </w:tc>
        <w:tc>
          <w:tcPr>
            <w:tcW w:w="4295" w:type="dxa"/>
            <w:tcBorders>
              <w:top w:val="single" w:sz="6" w:space="0" w:color="auto"/>
              <w:left w:val="single" w:sz="6" w:space="0" w:color="auto"/>
              <w:bottom w:val="single" w:sz="6" w:space="0" w:color="auto"/>
              <w:right w:val="single" w:sz="6" w:space="0" w:color="auto"/>
            </w:tcBorders>
          </w:tcPr>
          <w:p w14:paraId="7CBF6857" w14:textId="77777777" w:rsidR="0011180B" w:rsidRDefault="0011180B" w:rsidP="00C77644">
            <w:pPr>
              <w:pStyle w:val="tablecell"/>
              <w:numPr>
                <w:ilvl w:val="12"/>
                <w:numId w:val="0"/>
              </w:numPr>
              <w:tabs>
                <w:tab w:val="left" w:pos="408"/>
              </w:tabs>
              <w:spacing w:before="20" w:after="20"/>
              <w:rPr>
                <w:noProof/>
              </w:rPr>
            </w:pPr>
            <w:r>
              <w:rPr>
                <w:noProof/>
              </w:rPr>
              <w:t>Reserved</w:t>
            </w:r>
            <w:r>
              <w:rPr>
                <w:noProof/>
              </w:rPr>
              <w:tab/>
            </w:r>
          </w:p>
        </w:tc>
        <w:tc>
          <w:tcPr>
            <w:tcW w:w="4231" w:type="dxa"/>
            <w:tcBorders>
              <w:top w:val="single" w:sz="6" w:space="0" w:color="auto"/>
              <w:left w:val="single" w:sz="6" w:space="0" w:color="auto"/>
              <w:bottom w:val="single" w:sz="6" w:space="0" w:color="auto"/>
              <w:right w:val="single" w:sz="6" w:space="0" w:color="auto"/>
            </w:tcBorders>
          </w:tcPr>
          <w:p w14:paraId="5612D34E" w14:textId="77777777" w:rsidR="0011180B" w:rsidRDefault="0011180B" w:rsidP="00C77644">
            <w:pPr>
              <w:pStyle w:val="tablecell"/>
              <w:keepNext w:val="0"/>
              <w:keepLines w:val="0"/>
              <w:numPr>
                <w:ilvl w:val="12"/>
                <w:numId w:val="0"/>
              </w:numPr>
              <w:tabs>
                <w:tab w:val="left" w:pos="1408"/>
                <w:tab w:val="left" w:pos="2401"/>
              </w:tabs>
              <w:spacing w:before="20" w:after="20"/>
              <w:jc w:val="left"/>
              <w:rPr>
                <w:noProof/>
              </w:rPr>
            </w:pPr>
            <w:r>
              <w:rPr>
                <w:noProof/>
              </w:rPr>
              <w:t>For future use by ITU</w:t>
            </w:r>
            <w:r>
              <w:rPr>
                <w:noProof/>
              </w:rPr>
              <w:noBreakHyphen/>
              <w:t>T | ISO/IEC</w:t>
            </w:r>
          </w:p>
        </w:tc>
      </w:tr>
    </w:tbl>
    <w:p w14:paraId="01754117" w14:textId="77777777" w:rsidR="004E12FA" w:rsidRDefault="004E12FA" w:rsidP="009234A5">
      <w:pPr>
        <w:jc w:val="both"/>
        <w:rPr>
          <w:szCs w:val="22"/>
          <w:lang w:val="en-CA"/>
        </w:rPr>
      </w:pPr>
    </w:p>
    <w:p w14:paraId="0A4EBA98" w14:textId="77777777" w:rsidR="0011180B" w:rsidRDefault="0011180B" w:rsidP="009234A5">
      <w:pPr>
        <w:jc w:val="both"/>
        <w:rPr>
          <w:szCs w:val="22"/>
          <w:lang w:val="en-CA"/>
        </w:rPr>
      </w:pPr>
    </w:p>
    <w:p w14:paraId="09590548" w14:textId="58B86AEF" w:rsidR="0011180B" w:rsidRDefault="0011180B" w:rsidP="0011180B">
      <w:pPr>
        <w:rPr>
          <w:noProof/>
        </w:rPr>
      </w:pPr>
      <w:r>
        <w:rPr>
          <w:b/>
          <w:noProof/>
        </w:rPr>
        <w:t>transfer_characteristics</w:t>
      </w:r>
      <w:r>
        <w:rPr>
          <w:noProof/>
        </w:rPr>
        <w:t xml:space="preserve">, as specified in </w:t>
      </w:r>
      <w:r w:rsidRPr="0011180B">
        <w:rPr>
          <w:noProof/>
        </w:rPr>
        <w:fldChar w:fldCharType="begin"/>
      </w:r>
      <w:r w:rsidRPr="0011180B">
        <w:rPr>
          <w:noProof/>
        </w:rPr>
        <w:instrText xml:space="preserve"> REF _Ref349228068 \h </w:instrText>
      </w:r>
      <w:r w:rsidRPr="0011180B">
        <w:rPr>
          <w:noProof/>
        </w:rPr>
      </w:r>
      <w:r w:rsidRPr="0011180B">
        <w:rPr>
          <w:noProof/>
        </w:rPr>
        <w:fldChar w:fldCharType="separate"/>
      </w:r>
      <w:r>
        <w:rPr>
          <w:noProof/>
        </w:rPr>
        <w:t>Table E.</w:t>
      </w:r>
      <w:r w:rsidRPr="0011180B">
        <w:rPr>
          <w:noProof/>
        </w:rPr>
        <w:t>4.</w:t>
      </w:r>
      <w:r w:rsidRPr="0011180B">
        <w:rPr>
          <w:noProof/>
        </w:rPr>
        <w:fldChar w:fldCharType="end"/>
      </w:r>
      <w:r>
        <w:rPr>
          <w:noProof/>
        </w:rPr>
        <w:t xml:space="preserve">, </w:t>
      </w:r>
      <w:r w:rsidRPr="00BA7B22">
        <w:rPr>
          <w:noProof/>
        </w:rPr>
        <w:t>either indicates the reference opto-electronic transfer characteristic function of the source picture</w:t>
      </w:r>
      <w:r>
        <w:rPr>
          <w:noProof/>
        </w:rPr>
        <w:t xml:space="preserve"> as a function of a source input linear optical intensity L</w:t>
      </w:r>
      <w:r w:rsidRPr="008777ED">
        <w:rPr>
          <w:noProof/>
          <w:vertAlign w:val="subscript"/>
        </w:rPr>
        <w:t>c</w:t>
      </w:r>
      <w:r>
        <w:rPr>
          <w:noProof/>
        </w:rPr>
        <w:t xml:space="preserve"> with a nominal real-valued range of 0 to 1</w:t>
      </w:r>
      <w:ins w:id="127" w:author="Matteo Naccari" w:date="2016-02-21T02:59:00Z">
        <w:r w:rsidR="00E4439A">
          <w:rPr>
            <w:noProof/>
          </w:rPr>
          <w:t xml:space="preserve"> </w:t>
        </w:r>
      </w:ins>
      <w:ins w:id="128" w:author="Matteo Naccari" w:date="2016-02-21T03:00:00Z">
        <w:r w:rsidR="00E4439A" w:rsidRPr="0054771C">
          <w:rPr>
            <w:noProof/>
            <w:color w:val="FF0000"/>
          </w:rPr>
          <w:t>for transfer_characteristics equal to 1 through 17, and range 0 to 12 for transfer_characteristics equal to 18,</w:t>
        </w:r>
      </w:ins>
      <w:r>
        <w:rPr>
          <w:noProof/>
        </w:rPr>
        <w:t xml:space="preserve"> or </w:t>
      </w:r>
      <w:r w:rsidRPr="00BA7B22">
        <w:rPr>
          <w:noProof/>
        </w:rPr>
        <w:t>indicates the inverse of the reference electro-optical transfer characteristic function as a function of an output linear optical intensity L</w:t>
      </w:r>
      <w:r w:rsidRPr="008777ED">
        <w:rPr>
          <w:noProof/>
          <w:vertAlign w:val="subscript"/>
        </w:rPr>
        <w:t>o</w:t>
      </w:r>
      <w:r w:rsidRPr="00BA7B22">
        <w:rPr>
          <w:noProof/>
        </w:rPr>
        <w:t xml:space="preserve"> with a nominal real-valued range of 0 to 1</w:t>
      </w:r>
      <w:r>
        <w:rPr>
          <w:noProof/>
        </w:rPr>
        <w:t xml:space="preserve">. For interpretation of entries in </w:t>
      </w:r>
      <w:r>
        <w:rPr>
          <w:noProof/>
        </w:rPr>
        <w:fldChar w:fldCharType="begin"/>
      </w:r>
      <w:r>
        <w:rPr>
          <w:noProof/>
        </w:rPr>
        <w:instrText xml:space="preserve"> REF _Ref349228068 \h </w:instrText>
      </w:r>
      <w:r>
        <w:rPr>
          <w:noProof/>
        </w:rPr>
      </w:r>
      <w:r>
        <w:rPr>
          <w:noProof/>
        </w:rPr>
        <w:fldChar w:fldCharType="separate"/>
      </w:r>
      <w:r>
        <w:rPr>
          <w:noProof/>
        </w:rPr>
        <w:t>Table E.</w:t>
      </w:r>
      <w:r w:rsidRPr="0011180B">
        <w:rPr>
          <w:noProof/>
        </w:rPr>
        <w:t>4</w:t>
      </w:r>
      <w:r>
        <w:rPr>
          <w:b/>
          <w:noProof/>
        </w:rPr>
        <w:t>.</w:t>
      </w:r>
      <w:r>
        <w:rPr>
          <w:noProof/>
        </w:rPr>
        <w:fldChar w:fldCharType="end"/>
      </w:r>
      <w:r>
        <w:rPr>
          <w:noProof/>
        </w:rPr>
        <w:t xml:space="preserve"> that are expressed in terms of multiple curve segments parameterized by the variable </w:t>
      </w:r>
      <w:r>
        <w:rPr>
          <w:rFonts w:eastAsia="MS Mincho"/>
          <w:i/>
          <w:noProof/>
          <w:szCs w:val="22"/>
          <w:lang w:eastAsia="ja-JP"/>
        </w:rPr>
        <w:sym w:font="Symbol" w:char="F061"/>
      </w:r>
      <w:r>
        <w:rPr>
          <w:noProof/>
        </w:rPr>
        <w:t xml:space="preserve"> over a region bounded by the variable </w:t>
      </w:r>
      <w:r>
        <w:rPr>
          <w:rFonts w:eastAsia="MS Mincho"/>
          <w:i/>
          <w:noProof/>
          <w:szCs w:val="22"/>
          <w:lang w:eastAsia="ja-JP"/>
        </w:rPr>
        <w:sym w:font="Symbol" w:char="F062"/>
      </w:r>
      <w:r>
        <w:rPr>
          <w:noProof/>
        </w:rPr>
        <w:t xml:space="preserve"> or by the variables </w:t>
      </w:r>
      <w:r>
        <w:rPr>
          <w:rFonts w:eastAsia="MS Mincho"/>
          <w:i/>
          <w:noProof/>
          <w:szCs w:val="22"/>
          <w:lang w:eastAsia="ja-JP"/>
        </w:rPr>
        <w:sym w:font="Symbol" w:char="F062"/>
      </w:r>
      <w:r>
        <w:rPr>
          <w:noProof/>
        </w:rPr>
        <w:t xml:space="preserve"> and </w:t>
      </w:r>
      <w:r>
        <w:rPr>
          <w:i/>
          <w:noProof/>
          <w:szCs w:val="18"/>
        </w:rPr>
        <w:sym w:font="Symbol" w:char="F067"/>
      </w:r>
      <w:r>
        <w:rPr>
          <w:noProof/>
        </w:rPr>
        <w:t xml:space="preserve">, the values of </w:t>
      </w:r>
      <w:r>
        <w:rPr>
          <w:rFonts w:eastAsia="MS Mincho"/>
          <w:i/>
          <w:noProof/>
          <w:szCs w:val="22"/>
          <w:lang w:eastAsia="ja-JP"/>
        </w:rPr>
        <w:sym w:font="Symbol" w:char="F061"/>
      </w:r>
      <w:r>
        <w:rPr>
          <w:noProof/>
        </w:rPr>
        <w:t xml:space="preserve"> and </w:t>
      </w:r>
      <w:r>
        <w:rPr>
          <w:rFonts w:eastAsia="MS Mincho"/>
          <w:i/>
          <w:noProof/>
          <w:szCs w:val="22"/>
          <w:lang w:eastAsia="ja-JP"/>
        </w:rPr>
        <w:sym w:font="Symbol" w:char="F062"/>
      </w:r>
      <w:r>
        <w:rPr>
          <w:rFonts w:eastAsia="MS Mincho"/>
          <w:noProof/>
          <w:szCs w:val="22"/>
          <w:lang w:eastAsia="ja-JP"/>
        </w:rPr>
        <w:t xml:space="preserve"> </w:t>
      </w:r>
      <w:r>
        <w:rPr>
          <w:noProof/>
        </w:rPr>
        <w:t xml:space="preserve">are defined to be the positive constants necessary for the curve segments that meet at the value </w:t>
      </w:r>
      <w:r>
        <w:rPr>
          <w:rFonts w:eastAsia="MS Mincho"/>
          <w:i/>
          <w:noProof/>
          <w:szCs w:val="22"/>
          <w:lang w:eastAsia="ja-JP"/>
        </w:rPr>
        <w:sym w:font="Symbol" w:char="F062"/>
      </w:r>
      <w:r>
        <w:rPr>
          <w:noProof/>
        </w:rPr>
        <w:t xml:space="preserve"> to have continuity of value and continuity of slope at the value </w:t>
      </w:r>
      <w:r>
        <w:rPr>
          <w:rFonts w:eastAsia="MS Mincho"/>
          <w:i/>
          <w:noProof/>
          <w:szCs w:val="22"/>
          <w:lang w:eastAsia="ja-JP"/>
        </w:rPr>
        <w:sym w:font="Symbol" w:char="F062"/>
      </w:r>
      <w:r>
        <w:rPr>
          <w:rFonts w:eastAsia="MS Mincho"/>
          <w:noProof/>
          <w:szCs w:val="22"/>
          <w:lang w:eastAsia="ja-JP"/>
        </w:rPr>
        <w:t xml:space="preserve">, and the value of </w:t>
      </w:r>
      <w:r>
        <w:rPr>
          <w:i/>
          <w:noProof/>
          <w:szCs w:val="18"/>
        </w:rPr>
        <w:sym w:font="Symbol" w:char="F067"/>
      </w:r>
      <w:r>
        <w:rPr>
          <w:rFonts w:eastAsia="MS Mincho"/>
          <w:noProof/>
          <w:szCs w:val="22"/>
          <w:lang w:eastAsia="ja-JP"/>
        </w:rPr>
        <w:t xml:space="preserve">, when applicable, is defined to be the positive constant necessary for the associated curve segments to meet at the value </w:t>
      </w:r>
      <w:r>
        <w:rPr>
          <w:i/>
          <w:noProof/>
          <w:szCs w:val="18"/>
        </w:rPr>
        <w:sym w:font="Symbol" w:char="F067"/>
      </w:r>
      <w:r>
        <w:rPr>
          <w:noProof/>
        </w:rPr>
        <w:t xml:space="preserve">. For example, for transfer_characteristics equal to 1, 6, 11, 14, or 15, </w:t>
      </w:r>
      <w:r>
        <w:rPr>
          <w:rFonts w:eastAsia="MS Mincho"/>
          <w:i/>
          <w:noProof/>
          <w:szCs w:val="22"/>
          <w:lang w:eastAsia="ja-JP"/>
        </w:rPr>
        <w:sym w:font="Symbol" w:char="F061"/>
      </w:r>
      <w:r>
        <w:rPr>
          <w:rFonts w:eastAsia="MS Mincho"/>
          <w:noProof/>
          <w:szCs w:val="22"/>
          <w:lang w:eastAsia="ja-JP"/>
        </w:rPr>
        <w:t xml:space="preserve"> has the value</w:t>
      </w:r>
      <w:r>
        <w:rPr>
          <w:noProof/>
        </w:rPr>
        <w:t xml:space="preserve"> 1 + 5.5 * </w:t>
      </w:r>
      <w:r>
        <w:rPr>
          <w:rFonts w:eastAsia="MS Mincho"/>
          <w:i/>
          <w:noProof/>
          <w:szCs w:val="22"/>
          <w:lang w:eastAsia="ja-JP"/>
        </w:rPr>
        <w:sym w:font="Symbol" w:char="F062"/>
      </w:r>
      <w:r>
        <w:rPr>
          <w:rFonts w:eastAsia="MS Mincho"/>
          <w:i/>
          <w:noProof/>
          <w:szCs w:val="22"/>
          <w:lang w:eastAsia="ja-JP"/>
        </w:rPr>
        <w:t xml:space="preserve"> </w:t>
      </w:r>
      <w:r>
        <w:rPr>
          <w:noProof/>
        </w:rPr>
        <w:t>= 1.099 296 826 809 442</w:t>
      </w:r>
      <w:r w:rsidRPr="00332C73">
        <w:rPr>
          <w:noProof/>
        </w:rPr>
        <w:t>…</w:t>
      </w:r>
      <w:r>
        <w:rPr>
          <w:noProof/>
        </w:rPr>
        <w:t xml:space="preserve"> and </w:t>
      </w:r>
      <w:r>
        <w:rPr>
          <w:rFonts w:eastAsia="MS Mincho"/>
          <w:i/>
          <w:noProof/>
          <w:szCs w:val="22"/>
          <w:lang w:eastAsia="ja-JP"/>
        </w:rPr>
        <w:sym w:font="Symbol" w:char="F062"/>
      </w:r>
      <w:r>
        <w:rPr>
          <w:rFonts w:eastAsia="MS Mincho"/>
          <w:noProof/>
          <w:szCs w:val="22"/>
          <w:lang w:eastAsia="ja-JP"/>
        </w:rPr>
        <w:t xml:space="preserve"> has the value</w:t>
      </w:r>
      <w:r>
        <w:rPr>
          <w:noProof/>
        </w:rPr>
        <w:t xml:space="preserve"> 0.018 053 968 510 807....</w:t>
      </w:r>
    </w:p>
    <w:p w14:paraId="372C52A4" w14:textId="77777777" w:rsidR="0011180B" w:rsidRDefault="0011180B" w:rsidP="0011180B">
      <w:pPr>
        <w:rPr>
          <w:noProof/>
        </w:rPr>
      </w:pPr>
      <w:r>
        <w:rPr>
          <w:noProof/>
        </w:rPr>
        <w:t>When the transfer_characteristics syntax element is not present, the value of transfer_characteristics is inferred to be equal to 2 (the transfer characteristics are unspecified or are determined by the application). Values of transfer_characteristics that are identified as reserved in Table E.4 are reserved for future use by ITU-T | ISO/IEC and shall not be present in bitstreams conforming to this version of this Specification. Decoders shall interpret reserved values of transfer_characteristics as equivalent to the value 2.</w:t>
      </w:r>
    </w:p>
    <w:p w14:paraId="3A6B379B" w14:textId="77777777" w:rsidR="0011180B" w:rsidRDefault="0011180B" w:rsidP="0011180B">
      <w:pPr>
        <w:pStyle w:val="Note1"/>
        <w:rPr>
          <w:noProof/>
        </w:rPr>
      </w:pPr>
      <w:r>
        <w:rPr>
          <w:noProof/>
        </w:rPr>
        <w:t>NOTE </w:t>
      </w:r>
      <w:r>
        <w:rPr>
          <w:noProof/>
        </w:rPr>
        <w:fldChar w:fldCharType="begin" w:fldLock="1"/>
      </w:r>
      <w:r>
        <w:rPr>
          <w:noProof/>
        </w:rPr>
        <w:instrText xml:space="preserve"> SEQ NoteCounter \* MERGEFORMAT </w:instrText>
      </w:r>
      <w:r>
        <w:rPr>
          <w:noProof/>
        </w:rPr>
        <w:fldChar w:fldCharType="separate"/>
      </w:r>
      <w:r>
        <w:rPr>
          <w:noProof/>
        </w:rPr>
        <w:t>5</w:t>
      </w:r>
      <w:r>
        <w:rPr>
          <w:noProof/>
        </w:rPr>
        <w:fldChar w:fldCharType="end"/>
      </w:r>
      <w:r>
        <w:rPr>
          <w:noProof/>
        </w:rPr>
        <w:t> – </w:t>
      </w:r>
      <w:r w:rsidRPr="00BA7B22">
        <w:rPr>
          <w:noProof/>
        </w:rPr>
        <w:t>As indicated in</w:t>
      </w:r>
      <w:r>
        <w:rPr>
          <w:noProof/>
        </w:rPr>
        <w:t xml:space="preserve"> Table E.4</w:t>
      </w:r>
      <w:r w:rsidRPr="00BA7B22">
        <w:rPr>
          <w:noProof/>
        </w:rPr>
        <w:t xml:space="preserve">, some values of transfer_characteristics are defined in terms of a reference opto-electronic transfer characteristic function and others are defined in terms of a reference electro-optical transfer characteristic function, according to the convention that has </w:t>
      </w:r>
      <w:r>
        <w:rPr>
          <w:noProof/>
        </w:rPr>
        <w:t xml:space="preserve">been </w:t>
      </w:r>
      <w:r w:rsidRPr="00BA7B22">
        <w:rPr>
          <w:noProof/>
        </w:rPr>
        <w:t>applied in other Specifications. In the cases of Rec. ITU-R BT.709-6 and Rec. ITU-R BT.2020-2 (which may be indicated by transfer_characteristics equal to 1, 6, 14, or 15), although the value is defined in terms of a reference opto-electronic transfer characteristic function, a suggested corresponding reference electro-optical transfer characteristic function for flat panel displays used in HDTV studio production has been specified in Rec. ITU-R BT.1886.</w:t>
      </w:r>
    </w:p>
    <w:p w14:paraId="3E41052F" w14:textId="77777777" w:rsidR="0011180B" w:rsidRDefault="0011180B" w:rsidP="009234A5">
      <w:pPr>
        <w:jc w:val="both"/>
        <w:rPr>
          <w:szCs w:val="22"/>
          <w:lang w:val="en-CA"/>
        </w:rPr>
      </w:pPr>
    </w:p>
    <w:p w14:paraId="5F70A7AD" w14:textId="77777777" w:rsidR="0011180B" w:rsidRDefault="0011180B" w:rsidP="009234A5">
      <w:pPr>
        <w:jc w:val="both"/>
        <w:rPr>
          <w:szCs w:val="22"/>
          <w:lang w:val="en-CA"/>
        </w:rPr>
      </w:pPr>
    </w:p>
    <w:p w14:paraId="7FDD7C3F" w14:textId="77777777" w:rsidR="0011180B" w:rsidRDefault="0011180B" w:rsidP="0011180B">
      <w:pPr>
        <w:pStyle w:val="Caption"/>
        <w:rPr>
          <w:noProof/>
          <w:lang w:val="en-GB"/>
        </w:rPr>
      </w:pPr>
      <w:bookmarkStart w:id="129" w:name="_Ref317018165"/>
      <w:bookmarkStart w:id="130" w:name="_Ref349228068"/>
      <w:bookmarkStart w:id="131" w:name="_Toc429147654"/>
      <w:r>
        <w:rPr>
          <w:noProof/>
          <w:lang w:val="en-GB"/>
        </w:rPr>
        <w:lastRenderedPageBreak/>
        <w:t>Table E</w:t>
      </w:r>
      <w:bookmarkEnd w:id="129"/>
      <w:r>
        <w:rPr>
          <w:noProof/>
          <w:lang w:val="en-GB"/>
        </w:rPr>
        <w:t>.</w:t>
      </w:r>
      <w:bookmarkEnd w:id="130"/>
      <w:r w:rsidR="002C10F4">
        <w:rPr>
          <w:noProof/>
          <w:lang w:val="en-GB"/>
        </w:rPr>
        <w:t>4</w:t>
      </w:r>
      <w:r>
        <w:rPr>
          <w:noProof/>
          <w:lang w:val="en-GB"/>
        </w:rPr>
        <w:t xml:space="preserve"> – Transfer characteristics</w:t>
      </w:r>
      <w:bookmarkEnd w:id="131"/>
    </w:p>
    <w:tbl>
      <w:tblPr>
        <w:tblW w:w="9684" w:type="dxa"/>
        <w:jc w:val="center"/>
        <w:tblLayout w:type="fixed"/>
        <w:tblCellMar>
          <w:left w:w="80" w:type="dxa"/>
          <w:right w:w="80" w:type="dxa"/>
        </w:tblCellMar>
        <w:tblLook w:val="0000" w:firstRow="0" w:lastRow="0" w:firstColumn="0" w:lastColumn="0" w:noHBand="0" w:noVBand="0"/>
      </w:tblPr>
      <w:tblGrid>
        <w:gridCol w:w="780"/>
        <w:gridCol w:w="5875"/>
        <w:gridCol w:w="3029"/>
      </w:tblGrid>
      <w:tr w:rsidR="0011180B" w14:paraId="3FBBD82D" w14:textId="77777777" w:rsidTr="00C77644">
        <w:trPr>
          <w:cantSplit/>
          <w:tblHeader/>
          <w:jc w:val="center"/>
        </w:trPr>
        <w:tc>
          <w:tcPr>
            <w:tcW w:w="780" w:type="dxa"/>
            <w:tcBorders>
              <w:top w:val="single" w:sz="6" w:space="0" w:color="auto"/>
              <w:left w:val="single" w:sz="6" w:space="0" w:color="auto"/>
              <w:bottom w:val="single" w:sz="8" w:space="0" w:color="auto"/>
              <w:right w:val="single" w:sz="6" w:space="0" w:color="auto"/>
            </w:tcBorders>
          </w:tcPr>
          <w:p w14:paraId="6EF48C5F" w14:textId="77777777" w:rsidR="0011180B" w:rsidRDefault="0011180B" w:rsidP="00C77644">
            <w:pPr>
              <w:pStyle w:val="Tablehead"/>
              <w:keepNext/>
            </w:pPr>
            <w:r>
              <w:t>Value</w:t>
            </w:r>
          </w:p>
        </w:tc>
        <w:tc>
          <w:tcPr>
            <w:tcW w:w="5875" w:type="dxa"/>
            <w:tcBorders>
              <w:top w:val="single" w:sz="6" w:space="0" w:color="auto"/>
              <w:left w:val="single" w:sz="6" w:space="0" w:color="auto"/>
              <w:bottom w:val="single" w:sz="8" w:space="0" w:color="auto"/>
              <w:right w:val="single" w:sz="6" w:space="0" w:color="auto"/>
            </w:tcBorders>
          </w:tcPr>
          <w:p w14:paraId="36BA12B8" w14:textId="77777777" w:rsidR="0011180B" w:rsidRDefault="0011180B" w:rsidP="00C77644">
            <w:pPr>
              <w:pStyle w:val="Tablehead"/>
              <w:keepNext/>
              <w:jc w:val="left"/>
            </w:pPr>
            <w:r>
              <w:t>Transfer Characteristic</w:t>
            </w:r>
          </w:p>
        </w:tc>
        <w:tc>
          <w:tcPr>
            <w:tcW w:w="3029" w:type="dxa"/>
            <w:tcBorders>
              <w:top w:val="single" w:sz="6" w:space="0" w:color="auto"/>
              <w:left w:val="single" w:sz="6" w:space="0" w:color="auto"/>
              <w:bottom w:val="single" w:sz="8" w:space="0" w:color="auto"/>
              <w:right w:val="single" w:sz="6" w:space="0" w:color="auto"/>
            </w:tcBorders>
          </w:tcPr>
          <w:p w14:paraId="1B6D0093" w14:textId="77777777" w:rsidR="0011180B" w:rsidRDefault="0011180B" w:rsidP="00C77644">
            <w:pPr>
              <w:pStyle w:val="Tablehead"/>
              <w:keepNext/>
              <w:jc w:val="left"/>
            </w:pPr>
            <w:r>
              <w:t>Informative Remark</w:t>
            </w:r>
          </w:p>
        </w:tc>
      </w:tr>
      <w:tr w:rsidR="0011180B" w14:paraId="351158AB" w14:textId="77777777" w:rsidTr="00C77644">
        <w:trPr>
          <w:cantSplit/>
          <w:jc w:val="center"/>
        </w:trPr>
        <w:tc>
          <w:tcPr>
            <w:tcW w:w="780" w:type="dxa"/>
            <w:tcBorders>
              <w:left w:val="single" w:sz="6" w:space="0" w:color="auto"/>
              <w:bottom w:val="single" w:sz="6" w:space="0" w:color="auto"/>
              <w:right w:val="single" w:sz="6" w:space="0" w:color="auto"/>
            </w:tcBorders>
          </w:tcPr>
          <w:p w14:paraId="246108D9" w14:textId="77777777" w:rsidR="0011180B" w:rsidRDefault="0011180B" w:rsidP="00C77644">
            <w:pPr>
              <w:pStyle w:val="Tabletext"/>
              <w:keepNext/>
              <w:jc w:val="center"/>
              <w:rPr>
                <w:noProof/>
              </w:rPr>
            </w:pPr>
            <w:r>
              <w:rPr>
                <w:noProof/>
              </w:rPr>
              <w:t>0</w:t>
            </w:r>
          </w:p>
        </w:tc>
        <w:tc>
          <w:tcPr>
            <w:tcW w:w="5875" w:type="dxa"/>
            <w:tcBorders>
              <w:left w:val="single" w:sz="6" w:space="0" w:color="auto"/>
              <w:bottom w:val="single" w:sz="6" w:space="0" w:color="auto"/>
              <w:right w:val="single" w:sz="6" w:space="0" w:color="auto"/>
            </w:tcBorders>
          </w:tcPr>
          <w:p w14:paraId="399D1FC9" w14:textId="77777777" w:rsidR="0011180B" w:rsidRDefault="0011180B" w:rsidP="00C77644">
            <w:pPr>
              <w:pStyle w:val="Tabletext"/>
              <w:keepNext/>
              <w:rPr>
                <w:noProof/>
              </w:rPr>
            </w:pPr>
            <w:r>
              <w:rPr>
                <w:noProof/>
              </w:rPr>
              <w:t>Reserved</w:t>
            </w:r>
          </w:p>
        </w:tc>
        <w:tc>
          <w:tcPr>
            <w:tcW w:w="3029" w:type="dxa"/>
            <w:tcBorders>
              <w:left w:val="single" w:sz="6" w:space="0" w:color="auto"/>
              <w:bottom w:val="single" w:sz="6" w:space="0" w:color="auto"/>
              <w:right w:val="single" w:sz="6" w:space="0" w:color="auto"/>
            </w:tcBorders>
          </w:tcPr>
          <w:p w14:paraId="5BD92946" w14:textId="77777777" w:rsidR="0011180B" w:rsidRDefault="0011180B" w:rsidP="00C77644">
            <w:pPr>
              <w:pStyle w:val="Tabletext"/>
              <w:keepNext/>
              <w:rPr>
                <w:noProof/>
              </w:rPr>
            </w:pPr>
            <w:r>
              <w:rPr>
                <w:noProof/>
              </w:rPr>
              <w:t>For future use by ITU</w:t>
            </w:r>
            <w:r>
              <w:rPr>
                <w:noProof/>
              </w:rPr>
              <w:noBreakHyphen/>
              <w:t>T | ISO/IEC</w:t>
            </w:r>
          </w:p>
        </w:tc>
      </w:tr>
      <w:tr w:rsidR="0011180B" w14:paraId="55A86BEC"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758363B9" w14:textId="77777777" w:rsidR="0011180B" w:rsidRDefault="0011180B" w:rsidP="00C77644">
            <w:pPr>
              <w:pStyle w:val="Tabletext"/>
              <w:keepNext/>
              <w:jc w:val="center"/>
              <w:rPr>
                <w:noProof/>
              </w:rPr>
            </w:pPr>
            <w:r>
              <w:rPr>
                <w:noProof/>
              </w:rPr>
              <w:t>1</w:t>
            </w:r>
          </w:p>
        </w:tc>
        <w:tc>
          <w:tcPr>
            <w:tcW w:w="5875" w:type="dxa"/>
            <w:tcBorders>
              <w:top w:val="single" w:sz="6" w:space="0" w:color="auto"/>
              <w:left w:val="single" w:sz="6" w:space="0" w:color="auto"/>
              <w:bottom w:val="single" w:sz="6" w:space="0" w:color="auto"/>
              <w:right w:val="single" w:sz="6" w:space="0" w:color="auto"/>
            </w:tcBorders>
          </w:tcPr>
          <w:p w14:paraId="4C95949C" w14:textId="77777777" w:rsidR="0011180B" w:rsidRDefault="0011180B" w:rsidP="00C77644">
            <w:pPr>
              <w:pStyle w:val="Tabletext"/>
              <w:keepNext/>
              <w:tabs>
                <w:tab w:val="left" w:pos="3340"/>
              </w:tabs>
              <w:rPr>
                <w:noProof/>
              </w:rPr>
            </w:pPr>
            <w:r>
              <w:rPr>
                <w:noProof/>
              </w:rPr>
              <w:t xml:space="preserve">V = </w:t>
            </w:r>
            <w:r>
              <w:rPr>
                <w:rFonts w:eastAsia="MS Mincho"/>
                <w:i/>
                <w:noProof/>
                <w:szCs w:val="22"/>
                <w:lang w:eastAsia="ja-JP"/>
              </w:rPr>
              <w:sym w:font="Symbol" w:char="F061"/>
            </w:r>
            <w:r>
              <w:rPr>
                <w:noProof/>
              </w:rPr>
              <w:t xml:space="preserve"> * L</w:t>
            </w:r>
            <w:r>
              <w:rPr>
                <w:noProof/>
                <w:vertAlign w:val="subscript"/>
              </w:rPr>
              <w:t>c</w:t>
            </w:r>
            <w:r>
              <w:rPr>
                <w:noProof/>
                <w:position w:val="6"/>
              </w:rPr>
              <w:t xml:space="preserve">0.45 </w:t>
            </w:r>
            <w:r>
              <w:rPr>
                <w:noProof/>
              </w:rPr>
              <w:t>− ( </w:t>
            </w:r>
            <w:r>
              <w:rPr>
                <w:rFonts w:eastAsia="MS Mincho"/>
                <w:i/>
                <w:noProof/>
                <w:szCs w:val="22"/>
                <w:lang w:eastAsia="ja-JP"/>
              </w:rPr>
              <w:sym w:font="Symbol" w:char="F061"/>
            </w:r>
            <w:r>
              <w:rPr>
                <w:rFonts w:eastAsia="MS Mincho"/>
                <w:noProof/>
                <w:szCs w:val="22"/>
                <w:lang w:eastAsia="ja-JP"/>
              </w:rPr>
              <w:t xml:space="preserve"> − </w:t>
            </w:r>
            <w:r>
              <w:rPr>
                <w:noProof/>
              </w:rPr>
              <w:t>1 )</w:t>
            </w:r>
            <w:r>
              <w:rPr>
                <w:noProof/>
              </w:rPr>
              <w:tab/>
              <w:t>for 1  &gt;=  L</w:t>
            </w:r>
            <w:r>
              <w:rPr>
                <w:noProof/>
                <w:vertAlign w:val="subscript"/>
              </w:rPr>
              <w:t>c</w:t>
            </w:r>
            <w:r>
              <w:rPr>
                <w:noProof/>
              </w:rPr>
              <w:t xml:space="preserve">  &gt;=  </w:t>
            </w:r>
            <w:r>
              <w:rPr>
                <w:rFonts w:eastAsia="MS Mincho"/>
                <w:i/>
                <w:noProof/>
                <w:szCs w:val="22"/>
                <w:lang w:eastAsia="ja-JP"/>
              </w:rPr>
              <w:sym w:font="Symbol" w:char="F062"/>
            </w:r>
          </w:p>
          <w:p w14:paraId="21730DCC" w14:textId="77777777" w:rsidR="0011180B" w:rsidRDefault="0011180B" w:rsidP="00C77644">
            <w:pPr>
              <w:pStyle w:val="Tabletext"/>
              <w:keepNext/>
              <w:tabs>
                <w:tab w:val="left" w:pos="3340"/>
              </w:tabs>
              <w:rPr>
                <w:noProof/>
              </w:rPr>
            </w:pPr>
            <w:r>
              <w:rPr>
                <w:noProof/>
              </w:rPr>
              <w:t>V = 4.500 * L</w:t>
            </w:r>
            <w:r>
              <w:rPr>
                <w:noProof/>
                <w:vertAlign w:val="subscript"/>
              </w:rPr>
              <w:t>c</w:t>
            </w:r>
            <w:r>
              <w:rPr>
                <w:noProof/>
              </w:rPr>
              <w:tab/>
              <w:t xml:space="preserve">for </w:t>
            </w:r>
            <w:r>
              <w:rPr>
                <w:rFonts w:eastAsia="MS Mincho"/>
                <w:i/>
                <w:noProof/>
                <w:szCs w:val="22"/>
                <w:lang w:eastAsia="ja-JP"/>
              </w:rPr>
              <w:sym w:font="Symbol" w:char="F062"/>
            </w:r>
            <w:r>
              <w:rPr>
                <w:noProof/>
              </w:rPr>
              <w:t xml:space="preserve"> &gt; L</w:t>
            </w:r>
            <w:r>
              <w:rPr>
                <w:noProof/>
                <w:vertAlign w:val="subscript"/>
              </w:rPr>
              <w:t>c</w:t>
            </w:r>
            <w:r>
              <w:rPr>
                <w:noProof/>
              </w:rPr>
              <w:t xml:space="preserve">  &gt;=  0</w:t>
            </w:r>
          </w:p>
        </w:tc>
        <w:tc>
          <w:tcPr>
            <w:tcW w:w="3029" w:type="dxa"/>
            <w:tcBorders>
              <w:top w:val="single" w:sz="6" w:space="0" w:color="auto"/>
              <w:left w:val="single" w:sz="6" w:space="0" w:color="auto"/>
              <w:bottom w:val="single" w:sz="6" w:space="0" w:color="auto"/>
              <w:right w:val="single" w:sz="6" w:space="0" w:color="auto"/>
            </w:tcBorders>
          </w:tcPr>
          <w:p w14:paraId="55E51EE1" w14:textId="77777777" w:rsidR="0011180B" w:rsidRDefault="0011180B" w:rsidP="00C77644">
            <w:pPr>
              <w:pStyle w:val="Tabletext"/>
              <w:keepNext/>
              <w:rPr>
                <w:noProof/>
                <w:lang w:eastAsia="ja-JP"/>
              </w:rPr>
            </w:pPr>
            <w:r>
              <w:rPr>
                <w:noProof/>
              </w:rPr>
              <w:t>Rec. ITU</w:t>
            </w:r>
            <w:r>
              <w:rPr>
                <w:noProof/>
              </w:rPr>
              <w:noBreakHyphen/>
              <w:t>R BT.709-6</w:t>
            </w:r>
          </w:p>
          <w:p w14:paraId="51DE7A6C" w14:textId="77777777" w:rsidR="0011180B" w:rsidRDefault="0011180B" w:rsidP="00C77644">
            <w:pPr>
              <w:pStyle w:val="Tabletext"/>
              <w:keepNext/>
              <w:rPr>
                <w:noProof/>
                <w:lang w:eastAsia="ja-JP"/>
              </w:rPr>
            </w:pPr>
            <w:r>
              <w:rPr>
                <w:noProof/>
                <w:lang w:eastAsia="ja-JP"/>
              </w:rPr>
              <w:t>Rec. ITU</w:t>
            </w:r>
            <w:r>
              <w:rPr>
                <w:noProof/>
                <w:lang w:eastAsia="ja-JP"/>
              </w:rPr>
              <w:noBreakHyphen/>
              <w:t>R BT.1361 conventional colour gamut system</w:t>
            </w:r>
          </w:p>
          <w:p w14:paraId="5F0B7586" w14:textId="77777777" w:rsidR="0011180B" w:rsidRDefault="0011180B" w:rsidP="00C77644">
            <w:pPr>
              <w:pStyle w:val="Tabletext"/>
              <w:keepNext/>
              <w:rPr>
                <w:noProof/>
                <w:lang w:eastAsia="ja-JP"/>
              </w:rPr>
            </w:pPr>
            <w:r>
              <w:rPr>
                <w:noProof/>
                <w:lang w:eastAsia="ja-JP"/>
              </w:rPr>
              <w:t>(functionally the same as the values 6, 14, and 15)</w:t>
            </w:r>
          </w:p>
        </w:tc>
      </w:tr>
      <w:tr w:rsidR="0011180B" w14:paraId="40AD7B91"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39411932" w14:textId="77777777" w:rsidR="0011180B" w:rsidRDefault="0011180B" w:rsidP="00C77644">
            <w:pPr>
              <w:pStyle w:val="Tabletext"/>
              <w:keepNext/>
              <w:jc w:val="center"/>
              <w:rPr>
                <w:noProof/>
              </w:rPr>
            </w:pPr>
            <w:r>
              <w:rPr>
                <w:noProof/>
              </w:rPr>
              <w:t>2</w:t>
            </w:r>
          </w:p>
        </w:tc>
        <w:tc>
          <w:tcPr>
            <w:tcW w:w="5875" w:type="dxa"/>
            <w:tcBorders>
              <w:top w:val="single" w:sz="6" w:space="0" w:color="auto"/>
              <w:left w:val="single" w:sz="6" w:space="0" w:color="auto"/>
              <w:bottom w:val="single" w:sz="6" w:space="0" w:color="auto"/>
              <w:right w:val="single" w:sz="6" w:space="0" w:color="auto"/>
            </w:tcBorders>
          </w:tcPr>
          <w:p w14:paraId="1170728D" w14:textId="77777777" w:rsidR="0011180B" w:rsidRDefault="0011180B" w:rsidP="00C77644">
            <w:pPr>
              <w:pStyle w:val="Tabletext"/>
              <w:keepNext/>
              <w:rPr>
                <w:noProof/>
              </w:rPr>
            </w:pPr>
            <w:r>
              <w:rPr>
                <w:noProof/>
              </w:rPr>
              <w:t>Unspecified</w:t>
            </w:r>
          </w:p>
        </w:tc>
        <w:tc>
          <w:tcPr>
            <w:tcW w:w="3029" w:type="dxa"/>
            <w:tcBorders>
              <w:top w:val="single" w:sz="6" w:space="0" w:color="auto"/>
              <w:left w:val="single" w:sz="6" w:space="0" w:color="auto"/>
              <w:bottom w:val="single" w:sz="6" w:space="0" w:color="auto"/>
              <w:right w:val="single" w:sz="6" w:space="0" w:color="auto"/>
            </w:tcBorders>
          </w:tcPr>
          <w:p w14:paraId="21E74778" w14:textId="77777777" w:rsidR="0011180B" w:rsidRDefault="0011180B" w:rsidP="00C77644">
            <w:pPr>
              <w:pStyle w:val="Tabletext"/>
              <w:keepNext/>
              <w:rPr>
                <w:noProof/>
              </w:rPr>
            </w:pPr>
            <w:r>
              <w:rPr>
                <w:noProof/>
              </w:rPr>
              <w:t>Image characteristics are unknown or are determined by the application.</w:t>
            </w:r>
          </w:p>
        </w:tc>
      </w:tr>
      <w:tr w:rsidR="0011180B" w14:paraId="39E308C6"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5A6A53A0" w14:textId="77777777" w:rsidR="0011180B" w:rsidRDefault="0011180B" w:rsidP="00C77644">
            <w:pPr>
              <w:pStyle w:val="Tabletext"/>
              <w:keepNext/>
              <w:jc w:val="center"/>
              <w:rPr>
                <w:noProof/>
              </w:rPr>
            </w:pPr>
            <w:r>
              <w:rPr>
                <w:noProof/>
              </w:rPr>
              <w:t>3</w:t>
            </w:r>
          </w:p>
        </w:tc>
        <w:tc>
          <w:tcPr>
            <w:tcW w:w="5875" w:type="dxa"/>
            <w:tcBorders>
              <w:top w:val="single" w:sz="6" w:space="0" w:color="auto"/>
              <w:left w:val="single" w:sz="6" w:space="0" w:color="auto"/>
              <w:bottom w:val="single" w:sz="6" w:space="0" w:color="auto"/>
              <w:right w:val="single" w:sz="6" w:space="0" w:color="auto"/>
            </w:tcBorders>
          </w:tcPr>
          <w:p w14:paraId="3C16F4D2" w14:textId="77777777" w:rsidR="0011180B" w:rsidRDefault="0011180B" w:rsidP="00C77644">
            <w:pPr>
              <w:pStyle w:val="Tabletext"/>
              <w:keepNext/>
              <w:rPr>
                <w:noProof/>
              </w:rPr>
            </w:pPr>
            <w:r>
              <w:rPr>
                <w:noProof/>
              </w:rPr>
              <w:t>Reserved</w:t>
            </w:r>
          </w:p>
        </w:tc>
        <w:tc>
          <w:tcPr>
            <w:tcW w:w="3029" w:type="dxa"/>
            <w:tcBorders>
              <w:top w:val="single" w:sz="6" w:space="0" w:color="auto"/>
              <w:left w:val="single" w:sz="6" w:space="0" w:color="auto"/>
              <w:bottom w:val="single" w:sz="6" w:space="0" w:color="auto"/>
              <w:right w:val="single" w:sz="6" w:space="0" w:color="auto"/>
            </w:tcBorders>
          </w:tcPr>
          <w:p w14:paraId="57BAF202" w14:textId="77777777" w:rsidR="0011180B" w:rsidRDefault="0011180B" w:rsidP="00C77644">
            <w:pPr>
              <w:pStyle w:val="Tabletext"/>
              <w:keepNext/>
              <w:rPr>
                <w:noProof/>
              </w:rPr>
            </w:pPr>
            <w:r>
              <w:rPr>
                <w:noProof/>
              </w:rPr>
              <w:t>For future use by ITU</w:t>
            </w:r>
            <w:r>
              <w:rPr>
                <w:noProof/>
              </w:rPr>
              <w:noBreakHyphen/>
              <w:t>T | ISO/IEC</w:t>
            </w:r>
          </w:p>
        </w:tc>
      </w:tr>
      <w:tr w:rsidR="0011180B" w14:paraId="1D185210"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55D469CC" w14:textId="77777777" w:rsidR="0011180B" w:rsidRDefault="0011180B" w:rsidP="00C77644">
            <w:pPr>
              <w:pStyle w:val="Tabletext"/>
              <w:keepNext/>
              <w:jc w:val="center"/>
              <w:rPr>
                <w:noProof/>
              </w:rPr>
            </w:pPr>
            <w:r>
              <w:rPr>
                <w:noProof/>
              </w:rPr>
              <w:t>4</w:t>
            </w:r>
          </w:p>
        </w:tc>
        <w:tc>
          <w:tcPr>
            <w:tcW w:w="5875" w:type="dxa"/>
            <w:tcBorders>
              <w:top w:val="single" w:sz="6" w:space="0" w:color="auto"/>
              <w:left w:val="single" w:sz="6" w:space="0" w:color="auto"/>
              <w:bottom w:val="single" w:sz="6" w:space="0" w:color="auto"/>
              <w:right w:val="single" w:sz="6" w:space="0" w:color="auto"/>
            </w:tcBorders>
          </w:tcPr>
          <w:p w14:paraId="50EB9718" w14:textId="77777777" w:rsidR="0011180B" w:rsidRDefault="0011180B" w:rsidP="00C77644">
            <w:pPr>
              <w:pStyle w:val="Tabletext"/>
              <w:keepNext/>
              <w:rPr>
                <w:noProof/>
              </w:rPr>
            </w:pPr>
            <w:r>
              <w:rPr>
                <w:noProof/>
              </w:rPr>
              <w:t>Assumed display gamma 2.2</w:t>
            </w:r>
          </w:p>
        </w:tc>
        <w:tc>
          <w:tcPr>
            <w:tcW w:w="3029" w:type="dxa"/>
            <w:tcBorders>
              <w:top w:val="single" w:sz="6" w:space="0" w:color="auto"/>
              <w:left w:val="single" w:sz="6" w:space="0" w:color="auto"/>
              <w:bottom w:val="single" w:sz="6" w:space="0" w:color="auto"/>
              <w:right w:val="single" w:sz="6" w:space="0" w:color="auto"/>
            </w:tcBorders>
          </w:tcPr>
          <w:p w14:paraId="79104157" w14:textId="77777777" w:rsidR="0011180B" w:rsidRDefault="0011180B" w:rsidP="00C77644">
            <w:pPr>
              <w:pStyle w:val="Tabletext"/>
              <w:keepNext/>
              <w:rPr>
                <w:noProof/>
              </w:rPr>
            </w:pPr>
            <w:r>
              <w:rPr>
                <w:noProof/>
              </w:rPr>
              <w:t>Rec. ITU</w:t>
            </w:r>
            <w:r>
              <w:rPr>
                <w:noProof/>
              </w:rPr>
              <w:noBreakHyphen/>
              <w:t>R BT.470</w:t>
            </w:r>
            <w:r>
              <w:rPr>
                <w:noProof/>
              </w:rPr>
              <w:noBreakHyphen/>
              <w:t>6 System M (historical)</w:t>
            </w:r>
          </w:p>
          <w:p w14:paraId="7FA7ADB3" w14:textId="77777777" w:rsidR="0011180B" w:rsidRDefault="0011180B" w:rsidP="00C77644">
            <w:pPr>
              <w:pStyle w:val="Tabletext"/>
              <w:keepNext/>
              <w:rPr>
                <w:noProof/>
              </w:rPr>
            </w:pPr>
            <w:r>
              <w:rPr>
                <w:noProof/>
              </w:rPr>
              <w:t>United States National Television System Committee 1953 Recommendation for transmission standards for colour television</w:t>
            </w:r>
          </w:p>
          <w:p w14:paraId="5EBF990C" w14:textId="77777777" w:rsidR="0011180B" w:rsidRDefault="0011180B" w:rsidP="00C77644">
            <w:pPr>
              <w:pStyle w:val="Tabletext"/>
              <w:keepNext/>
              <w:rPr>
                <w:noProof/>
              </w:rPr>
            </w:pPr>
            <w:r>
              <w:rPr>
                <w:noProof/>
              </w:rPr>
              <w:t>United States Federal Communications Commission Title 47 Code of Federal Regulations (2003) 73.682 (a) (20)</w:t>
            </w:r>
          </w:p>
          <w:p w14:paraId="775F4649" w14:textId="77777777" w:rsidR="0011180B" w:rsidRDefault="0011180B" w:rsidP="00C77644">
            <w:pPr>
              <w:pStyle w:val="Tabletext"/>
              <w:keepNext/>
              <w:rPr>
                <w:noProof/>
              </w:rPr>
            </w:pPr>
            <w:r>
              <w:rPr>
                <w:noProof/>
              </w:rPr>
              <w:t>Rec. ITU</w:t>
            </w:r>
            <w:r>
              <w:rPr>
                <w:noProof/>
              </w:rPr>
              <w:noBreakHyphen/>
              <w:t>R BT.1700 (2007 revision) 625 PAL and 625 SECAM</w:t>
            </w:r>
          </w:p>
        </w:tc>
      </w:tr>
      <w:tr w:rsidR="0011180B" w14:paraId="616085C7"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4910E6E2" w14:textId="77777777" w:rsidR="0011180B" w:rsidRDefault="0011180B" w:rsidP="00C77644">
            <w:pPr>
              <w:pStyle w:val="Tabletext"/>
              <w:keepNext/>
              <w:jc w:val="center"/>
              <w:rPr>
                <w:noProof/>
              </w:rPr>
            </w:pPr>
            <w:r>
              <w:rPr>
                <w:noProof/>
              </w:rPr>
              <w:t>5</w:t>
            </w:r>
          </w:p>
        </w:tc>
        <w:tc>
          <w:tcPr>
            <w:tcW w:w="5875" w:type="dxa"/>
            <w:tcBorders>
              <w:top w:val="single" w:sz="6" w:space="0" w:color="auto"/>
              <w:left w:val="single" w:sz="6" w:space="0" w:color="auto"/>
              <w:bottom w:val="single" w:sz="6" w:space="0" w:color="auto"/>
              <w:right w:val="single" w:sz="6" w:space="0" w:color="auto"/>
            </w:tcBorders>
          </w:tcPr>
          <w:p w14:paraId="28765959" w14:textId="77777777" w:rsidR="0011180B" w:rsidRDefault="0011180B" w:rsidP="00C77644">
            <w:pPr>
              <w:pStyle w:val="Tabletext"/>
              <w:keepNext/>
              <w:rPr>
                <w:noProof/>
              </w:rPr>
            </w:pPr>
            <w:r>
              <w:rPr>
                <w:noProof/>
              </w:rPr>
              <w:t>Assumed display gamma 2.8</w:t>
            </w:r>
          </w:p>
        </w:tc>
        <w:tc>
          <w:tcPr>
            <w:tcW w:w="3029" w:type="dxa"/>
            <w:tcBorders>
              <w:top w:val="single" w:sz="6" w:space="0" w:color="auto"/>
              <w:left w:val="single" w:sz="6" w:space="0" w:color="auto"/>
              <w:bottom w:val="single" w:sz="6" w:space="0" w:color="auto"/>
              <w:right w:val="single" w:sz="6" w:space="0" w:color="auto"/>
            </w:tcBorders>
          </w:tcPr>
          <w:p w14:paraId="5F4E7EBA" w14:textId="77777777" w:rsidR="0011180B" w:rsidRDefault="0011180B" w:rsidP="00C77644">
            <w:pPr>
              <w:pStyle w:val="Tabletext"/>
              <w:keepNext/>
              <w:rPr>
                <w:noProof/>
              </w:rPr>
            </w:pPr>
            <w:r>
              <w:rPr>
                <w:noProof/>
              </w:rPr>
              <w:t>Rec. ITU</w:t>
            </w:r>
            <w:r>
              <w:rPr>
                <w:noProof/>
              </w:rPr>
              <w:noBreakHyphen/>
              <w:t>R BT.470-6 System B, G (historical)</w:t>
            </w:r>
          </w:p>
        </w:tc>
      </w:tr>
      <w:tr w:rsidR="0011180B" w14:paraId="5720C75B"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4EF905D3" w14:textId="77777777" w:rsidR="0011180B" w:rsidRDefault="0011180B" w:rsidP="00C77644">
            <w:pPr>
              <w:pStyle w:val="Tabletext"/>
              <w:keepNext/>
              <w:jc w:val="center"/>
              <w:rPr>
                <w:noProof/>
              </w:rPr>
            </w:pPr>
            <w:r>
              <w:rPr>
                <w:noProof/>
              </w:rPr>
              <w:t>6</w:t>
            </w:r>
          </w:p>
        </w:tc>
        <w:tc>
          <w:tcPr>
            <w:tcW w:w="5875" w:type="dxa"/>
            <w:tcBorders>
              <w:top w:val="single" w:sz="6" w:space="0" w:color="auto"/>
              <w:left w:val="single" w:sz="6" w:space="0" w:color="auto"/>
              <w:bottom w:val="single" w:sz="6" w:space="0" w:color="auto"/>
              <w:right w:val="single" w:sz="6" w:space="0" w:color="auto"/>
            </w:tcBorders>
          </w:tcPr>
          <w:p w14:paraId="42614406" w14:textId="77777777" w:rsidR="0011180B" w:rsidRDefault="0011180B" w:rsidP="00C77644">
            <w:pPr>
              <w:pStyle w:val="Tabletext"/>
              <w:keepNext/>
              <w:tabs>
                <w:tab w:val="left" w:pos="3340"/>
              </w:tabs>
              <w:rPr>
                <w:noProof/>
              </w:rPr>
            </w:pPr>
            <w:r>
              <w:rPr>
                <w:noProof/>
              </w:rPr>
              <w:t xml:space="preserve">V = </w:t>
            </w:r>
            <w:r>
              <w:rPr>
                <w:rFonts w:eastAsia="MS Mincho"/>
                <w:i/>
                <w:noProof/>
                <w:szCs w:val="22"/>
                <w:lang w:eastAsia="ja-JP"/>
              </w:rPr>
              <w:sym w:font="Symbol" w:char="F061"/>
            </w:r>
            <w:r>
              <w:rPr>
                <w:noProof/>
              </w:rPr>
              <w:t xml:space="preserve"> * L</w:t>
            </w:r>
            <w:r>
              <w:rPr>
                <w:noProof/>
                <w:vertAlign w:val="subscript"/>
              </w:rPr>
              <w:t>c</w:t>
            </w:r>
            <w:r>
              <w:rPr>
                <w:noProof/>
                <w:position w:val="6"/>
              </w:rPr>
              <w:t>0.45</w:t>
            </w:r>
            <w:r>
              <w:rPr>
                <w:noProof/>
              </w:rPr>
              <w:t xml:space="preserve"> − ( </w:t>
            </w:r>
            <w:r>
              <w:rPr>
                <w:rFonts w:eastAsia="MS Mincho"/>
                <w:i/>
                <w:noProof/>
                <w:szCs w:val="22"/>
                <w:lang w:eastAsia="ja-JP"/>
              </w:rPr>
              <w:sym w:font="Symbol" w:char="F061"/>
            </w:r>
            <w:r>
              <w:rPr>
                <w:rFonts w:eastAsia="MS Mincho"/>
                <w:noProof/>
                <w:szCs w:val="22"/>
                <w:lang w:eastAsia="ja-JP"/>
              </w:rPr>
              <w:t xml:space="preserve"> − </w:t>
            </w:r>
            <w:r>
              <w:rPr>
                <w:noProof/>
              </w:rPr>
              <w:t xml:space="preserve">1 ) </w:t>
            </w:r>
            <w:r>
              <w:rPr>
                <w:noProof/>
              </w:rPr>
              <w:tab/>
              <w:t>for 1  &gt;=  L</w:t>
            </w:r>
            <w:r>
              <w:rPr>
                <w:noProof/>
                <w:vertAlign w:val="subscript"/>
              </w:rPr>
              <w:t>c</w:t>
            </w:r>
            <w:r>
              <w:rPr>
                <w:noProof/>
              </w:rPr>
              <w:t xml:space="preserve">  &gt;=  </w:t>
            </w:r>
            <w:r>
              <w:rPr>
                <w:rFonts w:eastAsia="MS Mincho"/>
                <w:i/>
                <w:noProof/>
                <w:szCs w:val="22"/>
                <w:lang w:eastAsia="ja-JP"/>
              </w:rPr>
              <w:sym w:font="Symbol" w:char="F062"/>
            </w:r>
          </w:p>
          <w:p w14:paraId="287B61E3" w14:textId="77777777" w:rsidR="0011180B" w:rsidRDefault="0011180B" w:rsidP="00C77644">
            <w:pPr>
              <w:pStyle w:val="Tabletext"/>
              <w:keepNext/>
              <w:tabs>
                <w:tab w:val="left" w:pos="3340"/>
              </w:tabs>
              <w:rPr>
                <w:noProof/>
              </w:rPr>
            </w:pPr>
            <w:r>
              <w:rPr>
                <w:noProof/>
              </w:rPr>
              <w:t>V = 4.500 * L</w:t>
            </w:r>
            <w:r>
              <w:rPr>
                <w:noProof/>
                <w:vertAlign w:val="subscript"/>
              </w:rPr>
              <w:t>c</w:t>
            </w:r>
            <w:r>
              <w:rPr>
                <w:noProof/>
              </w:rPr>
              <w:tab/>
              <w:t xml:space="preserve">for </w:t>
            </w:r>
            <w:r>
              <w:rPr>
                <w:rFonts w:eastAsia="MS Mincho"/>
                <w:i/>
                <w:noProof/>
                <w:szCs w:val="22"/>
                <w:lang w:eastAsia="ja-JP"/>
              </w:rPr>
              <w:sym w:font="Symbol" w:char="F062"/>
            </w:r>
            <w:r>
              <w:rPr>
                <w:noProof/>
              </w:rPr>
              <w:t xml:space="preserve"> &gt; L</w:t>
            </w:r>
            <w:r>
              <w:rPr>
                <w:noProof/>
                <w:vertAlign w:val="subscript"/>
              </w:rPr>
              <w:t>c</w:t>
            </w:r>
            <w:r>
              <w:rPr>
                <w:noProof/>
              </w:rPr>
              <w:t xml:space="preserve">  &gt;=  0</w:t>
            </w:r>
          </w:p>
        </w:tc>
        <w:tc>
          <w:tcPr>
            <w:tcW w:w="3029" w:type="dxa"/>
            <w:tcBorders>
              <w:top w:val="single" w:sz="6" w:space="0" w:color="auto"/>
              <w:left w:val="single" w:sz="6" w:space="0" w:color="auto"/>
              <w:bottom w:val="single" w:sz="6" w:space="0" w:color="auto"/>
              <w:right w:val="single" w:sz="6" w:space="0" w:color="auto"/>
            </w:tcBorders>
          </w:tcPr>
          <w:p w14:paraId="206714CA" w14:textId="77777777" w:rsidR="0011180B" w:rsidRDefault="0011180B" w:rsidP="00C77644">
            <w:pPr>
              <w:pStyle w:val="Tabletext"/>
              <w:rPr>
                <w:noProof/>
              </w:rPr>
            </w:pPr>
            <w:r>
              <w:rPr>
                <w:noProof/>
              </w:rPr>
              <w:t>Rec. ITU</w:t>
            </w:r>
            <w:r>
              <w:rPr>
                <w:noProof/>
              </w:rPr>
              <w:noBreakHyphen/>
              <w:t>R BT.601</w:t>
            </w:r>
            <w:r>
              <w:rPr>
                <w:noProof/>
              </w:rPr>
              <w:noBreakHyphen/>
              <w:t>6 525 or 625</w:t>
            </w:r>
          </w:p>
          <w:p w14:paraId="2D953C43" w14:textId="77777777" w:rsidR="0011180B" w:rsidRDefault="0011180B" w:rsidP="00C77644">
            <w:pPr>
              <w:pStyle w:val="Tabletext"/>
              <w:rPr>
                <w:noProof/>
              </w:rPr>
            </w:pPr>
            <w:r>
              <w:rPr>
                <w:noProof/>
              </w:rPr>
              <w:t>Rec. ITU</w:t>
            </w:r>
            <w:r>
              <w:rPr>
                <w:noProof/>
              </w:rPr>
              <w:noBreakHyphen/>
              <w:t>R BT.1358 525 or 625</w:t>
            </w:r>
          </w:p>
          <w:p w14:paraId="513596A1" w14:textId="77777777" w:rsidR="0011180B" w:rsidRDefault="0011180B" w:rsidP="00C77644">
            <w:pPr>
              <w:pStyle w:val="Tabletext"/>
              <w:rPr>
                <w:noProof/>
              </w:rPr>
            </w:pPr>
            <w:r>
              <w:rPr>
                <w:noProof/>
              </w:rPr>
              <w:t>Rec. ITU</w:t>
            </w:r>
            <w:r>
              <w:rPr>
                <w:noProof/>
              </w:rPr>
              <w:noBreakHyphen/>
              <w:t>R BT.1700 NTSC</w:t>
            </w:r>
          </w:p>
          <w:p w14:paraId="0FE0727C" w14:textId="77777777" w:rsidR="0011180B" w:rsidRDefault="0011180B" w:rsidP="00C77644">
            <w:pPr>
              <w:pStyle w:val="Tabletext"/>
              <w:rPr>
                <w:noProof/>
              </w:rPr>
            </w:pPr>
            <w:r>
              <w:rPr>
                <w:noProof/>
              </w:rPr>
              <w:t>Society of Motion Picture and Television Engineers 170M (2004)</w:t>
            </w:r>
          </w:p>
          <w:p w14:paraId="3094CA47" w14:textId="77777777" w:rsidR="0011180B" w:rsidRDefault="0011180B" w:rsidP="00C77644">
            <w:pPr>
              <w:pStyle w:val="Tabletext"/>
              <w:rPr>
                <w:noProof/>
              </w:rPr>
            </w:pPr>
            <w:r>
              <w:rPr>
                <w:noProof/>
              </w:rPr>
              <w:t>(functionally the same as the values 1, 14, and 15)</w:t>
            </w:r>
          </w:p>
        </w:tc>
      </w:tr>
      <w:tr w:rsidR="0011180B" w14:paraId="2BB5485F"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1F8CC56D" w14:textId="77777777" w:rsidR="0011180B" w:rsidRDefault="0011180B" w:rsidP="00C77644">
            <w:pPr>
              <w:pStyle w:val="Tabletext"/>
              <w:keepNext/>
              <w:jc w:val="center"/>
              <w:rPr>
                <w:noProof/>
              </w:rPr>
            </w:pPr>
            <w:r>
              <w:rPr>
                <w:noProof/>
              </w:rPr>
              <w:t>7</w:t>
            </w:r>
          </w:p>
        </w:tc>
        <w:tc>
          <w:tcPr>
            <w:tcW w:w="5875" w:type="dxa"/>
            <w:tcBorders>
              <w:top w:val="single" w:sz="6" w:space="0" w:color="auto"/>
              <w:left w:val="single" w:sz="6" w:space="0" w:color="auto"/>
              <w:bottom w:val="single" w:sz="6" w:space="0" w:color="auto"/>
              <w:right w:val="single" w:sz="6" w:space="0" w:color="auto"/>
            </w:tcBorders>
          </w:tcPr>
          <w:p w14:paraId="767EB87E" w14:textId="77777777" w:rsidR="0011180B" w:rsidRDefault="0011180B" w:rsidP="00C77644">
            <w:pPr>
              <w:pStyle w:val="Tabletext"/>
              <w:keepNext/>
              <w:tabs>
                <w:tab w:val="left" w:pos="3340"/>
              </w:tabs>
              <w:rPr>
                <w:noProof/>
              </w:rPr>
            </w:pPr>
            <w:r>
              <w:rPr>
                <w:noProof/>
              </w:rPr>
              <w:t xml:space="preserve">V = </w:t>
            </w:r>
            <w:r>
              <w:rPr>
                <w:rFonts w:eastAsia="MS Mincho"/>
                <w:i/>
                <w:noProof/>
                <w:szCs w:val="22"/>
                <w:lang w:eastAsia="ja-JP"/>
              </w:rPr>
              <w:sym w:font="Symbol" w:char="F061"/>
            </w:r>
            <w:r>
              <w:rPr>
                <w:noProof/>
              </w:rPr>
              <w:t xml:space="preserve"> * L</w:t>
            </w:r>
            <w:r>
              <w:rPr>
                <w:noProof/>
                <w:vertAlign w:val="subscript"/>
              </w:rPr>
              <w:t>c</w:t>
            </w:r>
            <w:r>
              <w:rPr>
                <w:noProof/>
                <w:position w:val="6"/>
              </w:rPr>
              <w:t>0.45</w:t>
            </w:r>
            <w:r>
              <w:rPr>
                <w:noProof/>
              </w:rPr>
              <w:t xml:space="preserve"> − ( </w:t>
            </w:r>
            <w:r>
              <w:rPr>
                <w:rFonts w:eastAsia="MS Mincho"/>
                <w:i/>
                <w:noProof/>
                <w:szCs w:val="22"/>
                <w:lang w:eastAsia="ja-JP"/>
              </w:rPr>
              <w:sym w:font="Symbol" w:char="F061"/>
            </w:r>
            <w:r>
              <w:rPr>
                <w:rFonts w:eastAsia="MS Mincho"/>
                <w:noProof/>
                <w:szCs w:val="22"/>
                <w:lang w:eastAsia="ja-JP"/>
              </w:rPr>
              <w:t xml:space="preserve"> − </w:t>
            </w:r>
            <w:r>
              <w:rPr>
                <w:noProof/>
              </w:rPr>
              <w:t>1 )</w:t>
            </w:r>
            <w:r>
              <w:rPr>
                <w:noProof/>
              </w:rPr>
              <w:tab/>
              <w:t>for 1  &gt;=  L</w:t>
            </w:r>
            <w:r>
              <w:rPr>
                <w:noProof/>
                <w:vertAlign w:val="subscript"/>
              </w:rPr>
              <w:t>c</w:t>
            </w:r>
            <w:r>
              <w:rPr>
                <w:noProof/>
              </w:rPr>
              <w:t xml:space="preserve">  &gt;=  </w:t>
            </w:r>
            <w:r>
              <w:rPr>
                <w:rFonts w:eastAsia="MS Mincho"/>
                <w:i/>
                <w:noProof/>
                <w:szCs w:val="22"/>
                <w:lang w:eastAsia="ja-JP"/>
              </w:rPr>
              <w:sym w:font="Symbol" w:char="F062"/>
            </w:r>
          </w:p>
          <w:p w14:paraId="7678A811" w14:textId="77777777" w:rsidR="0011180B" w:rsidRDefault="0011180B" w:rsidP="00C77644">
            <w:pPr>
              <w:pStyle w:val="Tabletext"/>
              <w:keepNext/>
              <w:tabs>
                <w:tab w:val="left" w:pos="3340"/>
              </w:tabs>
              <w:rPr>
                <w:noProof/>
              </w:rPr>
            </w:pPr>
            <w:r>
              <w:rPr>
                <w:noProof/>
              </w:rPr>
              <w:t>V = 4.0 * L</w:t>
            </w:r>
            <w:r>
              <w:rPr>
                <w:noProof/>
                <w:vertAlign w:val="subscript"/>
              </w:rPr>
              <w:t>c</w:t>
            </w:r>
            <w:r>
              <w:rPr>
                <w:noProof/>
              </w:rPr>
              <w:tab/>
              <w:t xml:space="preserve">for </w:t>
            </w:r>
            <w:r>
              <w:rPr>
                <w:rFonts w:eastAsia="MS Mincho"/>
                <w:i/>
                <w:noProof/>
                <w:szCs w:val="22"/>
                <w:lang w:eastAsia="ja-JP"/>
              </w:rPr>
              <w:sym w:font="Symbol" w:char="F062"/>
            </w:r>
            <w:r>
              <w:rPr>
                <w:noProof/>
              </w:rPr>
              <w:t> &gt; L</w:t>
            </w:r>
            <w:r>
              <w:rPr>
                <w:noProof/>
                <w:vertAlign w:val="subscript"/>
              </w:rPr>
              <w:t>c</w:t>
            </w:r>
            <w:r>
              <w:rPr>
                <w:noProof/>
              </w:rPr>
              <w:t xml:space="preserve">  &gt;=  0</w:t>
            </w:r>
          </w:p>
        </w:tc>
        <w:tc>
          <w:tcPr>
            <w:tcW w:w="3029" w:type="dxa"/>
            <w:tcBorders>
              <w:top w:val="single" w:sz="6" w:space="0" w:color="auto"/>
              <w:left w:val="single" w:sz="6" w:space="0" w:color="auto"/>
              <w:bottom w:val="single" w:sz="6" w:space="0" w:color="auto"/>
              <w:right w:val="single" w:sz="6" w:space="0" w:color="auto"/>
            </w:tcBorders>
          </w:tcPr>
          <w:p w14:paraId="0DD47C68" w14:textId="77777777" w:rsidR="0011180B" w:rsidRDefault="0011180B" w:rsidP="00C77644">
            <w:pPr>
              <w:pStyle w:val="Tabletext"/>
              <w:keepNext/>
              <w:rPr>
                <w:noProof/>
              </w:rPr>
            </w:pPr>
            <w:r>
              <w:rPr>
                <w:noProof/>
              </w:rPr>
              <w:t>Society of Motion Picture and Television Engineers 240M (1999)</w:t>
            </w:r>
          </w:p>
        </w:tc>
      </w:tr>
      <w:tr w:rsidR="0011180B" w14:paraId="49DBC41D"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64A62CE4" w14:textId="77777777" w:rsidR="0011180B" w:rsidRDefault="0011180B" w:rsidP="00C77644">
            <w:pPr>
              <w:pStyle w:val="Tabletext"/>
              <w:keepNext/>
              <w:jc w:val="center"/>
              <w:rPr>
                <w:noProof/>
              </w:rPr>
            </w:pPr>
            <w:r>
              <w:rPr>
                <w:noProof/>
              </w:rPr>
              <w:t>8</w:t>
            </w:r>
          </w:p>
        </w:tc>
        <w:tc>
          <w:tcPr>
            <w:tcW w:w="5875" w:type="dxa"/>
            <w:tcBorders>
              <w:top w:val="single" w:sz="6" w:space="0" w:color="auto"/>
              <w:left w:val="single" w:sz="6" w:space="0" w:color="auto"/>
              <w:bottom w:val="single" w:sz="6" w:space="0" w:color="auto"/>
              <w:right w:val="single" w:sz="6" w:space="0" w:color="auto"/>
            </w:tcBorders>
          </w:tcPr>
          <w:p w14:paraId="56151280" w14:textId="77777777" w:rsidR="0011180B" w:rsidRDefault="0011180B" w:rsidP="00C77644">
            <w:pPr>
              <w:pStyle w:val="Tabletext"/>
              <w:keepNext/>
              <w:tabs>
                <w:tab w:val="left" w:pos="3340"/>
              </w:tabs>
              <w:rPr>
                <w:noProof/>
              </w:rPr>
            </w:pPr>
            <w:r>
              <w:rPr>
                <w:noProof/>
              </w:rPr>
              <w:t>V = L</w:t>
            </w:r>
            <w:r>
              <w:rPr>
                <w:noProof/>
                <w:vertAlign w:val="subscript"/>
              </w:rPr>
              <w:t>c</w:t>
            </w:r>
            <w:r>
              <w:rPr>
                <w:noProof/>
              </w:rPr>
              <w:tab/>
              <w:t>for all values of L</w:t>
            </w:r>
            <w:r>
              <w:rPr>
                <w:noProof/>
                <w:vertAlign w:val="subscript"/>
              </w:rPr>
              <w:t>c</w:t>
            </w:r>
          </w:p>
        </w:tc>
        <w:tc>
          <w:tcPr>
            <w:tcW w:w="3029" w:type="dxa"/>
            <w:tcBorders>
              <w:top w:val="single" w:sz="6" w:space="0" w:color="auto"/>
              <w:left w:val="single" w:sz="6" w:space="0" w:color="auto"/>
              <w:bottom w:val="single" w:sz="6" w:space="0" w:color="auto"/>
              <w:right w:val="single" w:sz="6" w:space="0" w:color="auto"/>
            </w:tcBorders>
          </w:tcPr>
          <w:p w14:paraId="01739304" w14:textId="77777777" w:rsidR="0011180B" w:rsidRDefault="0011180B" w:rsidP="00C77644">
            <w:pPr>
              <w:pStyle w:val="Tabletext"/>
              <w:keepNext/>
              <w:rPr>
                <w:noProof/>
              </w:rPr>
            </w:pPr>
            <w:r>
              <w:rPr>
                <w:noProof/>
              </w:rPr>
              <w:t>Linear transfer characteristics</w:t>
            </w:r>
          </w:p>
        </w:tc>
      </w:tr>
      <w:tr w:rsidR="0011180B" w14:paraId="5E8F9306"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0EFF6734" w14:textId="77777777" w:rsidR="0011180B" w:rsidRDefault="0011180B" w:rsidP="00C77644">
            <w:pPr>
              <w:pStyle w:val="Tabletext"/>
              <w:keepNext/>
              <w:jc w:val="center"/>
              <w:rPr>
                <w:noProof/>
              </w:rPr>
            </w:pPr>
            <w:r>
              <w:rPr>
                <w:noProof/>
              </w:rPr>
              <w:t>9</w:t>
            </w:r>
          </w:p>
        </w:tc>
        <w:tc>
          <w:tcPr>
            <w:tcW w:w="5875" w:type="dxa"/>
            <w:tcBorders>
              <w:top w:val="single" w:sz="6" w:space="0" w:color="auto"/>
              <w:left w:val="single" w:sz="6" w:space="0" w:color="auto"/>
              <w:bottom w:val="single" w:sz="6" w:space="0" w:color="auto"/>
              <w:right w:val="single" w:sz="6" w:space="0" w:color="auto"/>
            </w:tcBorders>
          </w:tcPr>
          <w:p w14:paraId="7726EC96" w14:textId="77777777" w:rsidR="0011180B" w:rsidRDefault="0011180B" w:rsidP="00C77644">
            <w:pPr>
              <w:pStyle w:val="Tabletext"/>
              <w:keepNext/>
              <w:tabs>
                <w:tab w:val="left" w:pos="3340"/>
              </w:tabs>
              <w:rPr>
                <w:noProof/>
              </w:rPr>
            </w:pPr>
            <w:r>
              <w:rPr>
                <w:noProof/>
              </w:rPr>
              <w:t>V = 1.0 + Log10( L</w:t>
            </w:r>
            <w:r>
              <w:rPr>
                <w:noProof/>
                <w:vertAlign w:val="subscript"/>
              </w:rPr>
              <w:t>c</w:t>
            </w:r>
            <w:r>
              <w:rPr>
                <w:noProof/>
              </w:rPr>
              <w:t> ) </w:t>
            </w:r>
            <w:r>
              <w:rPr>
                <w:noProof/>
                <w:szCs w:val="18"/>
              </w:rPr>
              <w:sym w:font="Symbol" w:char="F0B8"/>
            </w:r>
            <w:r>
              <w:rPr>
                <w:noProof/>
              </w:rPr>
              <w:t xml:space="preserve"> 2 </w:t>
            </w:r>
            <w:r>
              <w:rPr>
                <w:rFonts w:eastAsia="?l?r ??’c"/>
                <w:noProof/>
              </w:rPr>
              <w:tab/>
            </w:r>
            <w:r>
              <w:rPr>
                <w:noProof/>
              </w:rPr>
              <w:t>for 1  &gt;=  L</w:t>
            </w:r>
            <w:r>
              <w:rPr>
                <w:noProof/>
                <w:vertAlign w:val="subscript"/>
              </w:rPr>
              <w:t>c</w:t>
            </w:r>
            <w:r>
              <w:rPr>
                <w:noProof/>
              </w:rPr>
              <w:t xml:space="preserve">  &gt;=  0.01</w:t>
            </w:r>
          </w:p>
          <w:p w14:paraId="2B4F2743" w14:textId="77777777" w:rsidR="0011180B" w:rsidRDefault="0011180B" w:rsidP="00C77644">
            <w:pPr>
              <w:pStyle w:val="Tabletext"/>
              <w:keepNext/>
              <w:tabs>
                <w:tab w:val="left" w:pos="3340"/>
              </w:tabs>
              <w:rPr>
                <w:noProof/>
              </w:rPr>
            </w:pPr>
            <w:r>
              <w:rPr>
                <w:noProof/>
              </w:rPr>
              <w:t>V = 0.0</w:t>
            </w:r>
            <w:r>
              <w:rPr>
                <w:rFonts w:eastAsia="?l?r ??’c"/>
                <w:noProof/>
              </w:rPr>
              <w:tab/>
            </w:r>
            <w:r>
              <w:rPr>
                <w:noProof/>
              </w:rPr>
              <w:t>for 0.01 &gt; L</w:t>
            </w:r>
            <w:r>
              <w:rPr>
                <w:noProof/>
                <w:vertAlign w:val="subscript"/>
              </w:rPr>
              <w:t>c</w:t>
            </w:r>
            <w:r>
              <w:rPr>
                <w:noProof/>
              </w:rPr>
              <w:t xml:space="preserve">  &gt;=  0</w:t>
            </w:r>
          </w:p>
        </w:tc>
        <w:tc>
          <w:tcPr>
            <w:tcW w:w="3029" w:type="dxa"/>
            <w:tcBorders>
              <w:top w:val="single" w:sz="6" w:space="0" w:color="auto"/>
              <w:left w:val="single" w:sz="6" w:space="0" w:color="auto"/>
              <w:bottom w:val="single" w:sz="6" w:space="0" w:color="auto"/>
              <w:right w:val="single" w:sz="6" w:space="0" w:color="auto"/>
            </w:tcBorders>
          </w:tcPr>
          <w:p w14:paraId="16A1F70E" w14:textId="77777777" w:rsidR="0011180B" w:rsidRDefault="0011180B" w:rsidP="00C77644">
            <w:pPr>
              <w:pStyle w:val="Tabletext"/>
              <w:keepNext/>
              <w:rPr>
                <w:noProof/>
              </w:rPr>
            </w:pPr>
            <w:r>
              <w:rPr>
                <w:noProof/>
              </w:rPr>
              <w:t>Logarithmic transfer characteristic (100:1 range)</w:t>
            </w:r>
          </w:p>
        </w:tc>
      </w:tr>
      <w:tr w:rsidR="0011180B" w14:paraId="48C83201"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45083D33" w14:textId="77777777" w:rsidR="0011180B" w:rsidRDefault="0011180B" w:rsidP="00C77644">
            <w:pPr>
              <w:pStyle w:val="Tabletext"/>
              <w:keepNext/>
              <w:jc w:val="center"/>
              <w:rPr>
                <w:noProof/>
                <w:szCs w:val="18"/>
              </w:rPr>
            </w:pPr>
            <w:r>
              <w:rPr>
                <w:noProof/>
                <w:szCs w:val="18"/>
              </w:rPr>
              <w:t>10</w:t>
            </w:r>
          </w:p>
        </w:tc>
        <w:tc>
          <w:tcPr>
            <w:tcW w:w="5875" w:type="dxa"/>
            <w:tcBorders>
              <w:top w:val="single" w:sz="6" w:space="0" w:color="auto"/>
              <w:left w:val="single" w:sz="6" w:space="0" w:color="auto"/>
              <w:bottom w:val="single" w:sz="6" w:space="0" w:color="auto"/>
              <w:right w:val="single" w:sz="6" w:space="0" w:color="auto"/>
            </w:tcBorders>
          </w:tcPr>
          <w:p w14:paraId="68209635" w14:textId="77777777" w:rsidR="0011180B" w:rsidRDefault="0011180B" w:rsidP="00C77644">
            <w:pPr>
              <w:pStyle w:val="Tabletext"/>
              <w:keepNext/>
              <w:tabs>
                <w:tab w:val="left" w:pos="3340"/>
              </w:tabs>
              <w:rPr>
                <w:noProof/>
                <w:szCs w:val="18"/>
              </w:rPr>
            </w:pPr>
            <w:r>
              <w:rPr>
                <w:noProof/>
                <w:szCs w:val="18"/>
              </w:rPr>
              <w:t>V = 1.0 + Log10( </w:t>
            </w:r>
            <w:r>
              <w:rPr>
                <w:noProof/>
              </w:rPr>
              <w:t>L</w:t>
            </w:r>
            <w:r>
              <w:rPr>
                <w:noProof/>
                <w:vertAlign w:val="subscript"/>
              </w:rPr>
              <w:t>c</w:t>
            </w:r>
            <w:r>
              <w:rPr>
                <w:noProof/>
                <w:szCs w:val="18"/>
              </w:rPr>
              <w:t xml:space="preserve"> ) </w:t>
            </w:r>
            <w:r>
              <w:rPr>
                <w:noProof/>
                <w:szCs w:val="18"/>
              </w:rPr>
              <w:sym w:font="Symbol" w:char="F0B8"/>
            </w:r>
            <w:r>
              <w:rPr>
                <w:noProof/>
                <w:szCs w:val="18"/>
              </w:rPr>
              <w:t xml:space="preserve"> 2.5 </w:t>
            </w:r>
            <w:r>
              <w:rPr>
                <w:rFonts w:eastAsia="?l?r ??’c"/>
                <w:noProof/>
                <w:szCs w:val="18"/>
              </w:rPr>
              <w:tab/>
            </w:r>
            <w:r>
              <w:rPr>
                <w:noProof/>
                <w:szCs w:val="18"/>
              </w:rPr>
              <w:t xml:space="preserve">for 1 </w:t>
            </w:r>
            <w:r>
              <w:rPr>
                <w:noProof/>
              </w:rPr>
              <w:t>&gt;=</w:t>
            </w:r>
            <w:r>
              <w:rPr>
                <w:noProof/>
                <w:szCs w:val="18"/>
              </w:rPr>
              <w:t xml:space="preserve"> </w:t>
            </w:r>
            <w:r>
              <w:rPr>
                <w:noProof/>
              </w:rPr>
              <w:t>L</w:t>
            </w:r>
            <w:r>
              <w:rPr>
                <w:noProof/>
                <w:vertAlign w:val="subscript"/>
              </w:rPr>
              <w:t>c</w:t>
            </w:r>
            <w:r>
              <w:rPr>
                <w:noProof/>
                <w:szCs w:val="18"/>
              </w:rPr>
              <w:t xml:space="preserve"> </w:t>
            </w:r>
            <w:r>
              <w:rPr>
                <w:noProof/>
              </w:rPr>
              <w:t>&gt;=</w:t>
            </w:r>
            <w:r>
              <w:rPr>
                <w:noProof/>
                <w:szCs w:val="18"/>
              </w:rPr>
              <w:t xml:space="preserve"> Sqrt( 10 ) </w:t>
            </w:r>
            <w:r>
              <w:rPr>
                <w:noProof/>
                <w:szCs w:val="18"/>
              </w:rPr>
              <w:sym w:font="Symbol" w:char="F0B8"/>
            </w:r>
            <w:r>
              <w:rPr>
                <w:noProof/>
                <w:szCs w:val="18"/>
              </w:rPr>
              <w:t> 1000</w:t>
            </w:r>
          </w:p>
          <w:p w14:paraId="452F5070" w14:textId="77777777" w:rsidR="0011180B" w:rsidRDefault="0011180B" w:rsidP="00C77644">
            <w:pPr>
              <w:pStyle w:val="Tabletext"/>
              <w:keepNext/>
              <w:tabs>
                <w:tab w:val="left" w:pos="3340"/>
              </w:tabs>
              <w:rPr>
                <w:noProof/>
                <w:szCs w:val="18"/>
              </w:rPr>
            </w:pPr>
            <w:r>
              <w:rPr>
                <w:noProof/>
                <w:szCs w:val="18"/>
              </w:rPr>
              <w:t>V = 0.0</w:t>
            </w:r>
            <w:r>
              <w:rPr>
                <w:rFonts w:eastAsia="?l?r ??’c"/>
                <w:noProof/>
                <w:szCs w:val="18"/>
              </w:rPr>
              <w:tab/>
            </w:r>
            <w:r>
              <w:rPr>
                <w:noProof/>
                <w:szCs w:val="18"/>
              </w:rPr>
              <w:t>for Sqrt( 10 ) </w:t>
            </w:r>
            <w:r>
              <w:rPr>
                <w:noProof/>
                <w:szCs w:val="18"/>
              </w:rPr>
              <w:sym w:font="Symbol" w:char="F0B8"/>
            </w:r>
            <w:r>
              <w:rPr>
                <w:noProof/>
                <w:szCs w:val="18"/>
              </w:rPr>
              <w:t xml:space="preserve"> 1000 &gt; </w:t>
            </w:r>
            <w:r>
              <w:rPr>
                <w:noProof/>
              </w:rPr>
              <w:t>L</w:t>
            </w:r>
            <w:r>
              <w:rPr>
                <w:noProof/>
                <w:vertAlign w:val="subscript"/>
              </w:rPr>
              <w:t>c</w:t>
            </w:r>
            <w:r>
              <w:rPr>
                <w:noProof/>
              </w:rPr>
              <w:t xml:space="preserve">  &gt;= </w:t>
            </w:r>
            <w:r>
              <w:rPr>
                <w:noProof/>
                <w:szCs w:val="18"/>
              </w:rPr>
              <w:t xml:space="preserve"> 0</w:t>
            </w:r>
          </w:p>
        </w:tc>
        <w:tc>
          <w:tcPr>
            <w:tcW w:w="3029" w:type="dxa"/>
            <w:tcBorders>
              <w:top w:val="single" w:sz="6" w:space="0" w:color="auto"/>
              <w:left w:val="single" w:sz="6" w:space="0" w:color="auto"/>
              <w:bottom w:val="single" w:sz="6" w:space="0" w:color="auto"/>
              <w:right w:val="single" w:sz="6" w:space="0" w:color="auto"/>
            </w:tcBorders>
          </w:tcPr>
          <w:p w14:paraId="432DA2B7" w14:textId="77777777" w:rsidR="0011180B" w:rsidRDefault="0011180B" w:rsidP="00C77644">
            <w:pPr>
              <w:pStyle w:val="Tabletext"/>
              <w:keepNext/>
              <w:rPr>
                <w:noProof/>
                <w:szCs w:val="18"/>
              </w:rPr>
            </w:pPr>
            <w:r>
              <w:rPr>
                <w:noProof/>
                <w:szCs w:val="18"/>
              </w:rPr>
              <w:t>Logarithmic transfer characteristic (100 * Sqrt( 10 ) : 1 range)</w:t>
            </w:r>
          </w:p>
        </w:tc>
      </w:tr>
      <w:tr w:rsidR="0011180B" w14:paraId="7B5BF4B4"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43331CF1" w14:textId="77777777" w:rsidR="0011180B" w:rsidRDefault="0011180B" w:rsidP="00C77644">
            <w:pPr>
              <w:pStyle w:val="Tabletext"/>
              <w:keepNext/>
              <w:jc w:val="center"/>
              <w:rPr>
                <w:noProof/>
                <w:szCs w:val="18"/>
              </w:rPr>
            </w:pPr>
            <w:r>
              <w:rPr>
                <w:noProof/>
                <w:szCs w:val="18"/>
                <w:lang w:eastAsia="ja-JP"/>
              </w:rPr>
              <w:t>11</w:t>
            </w:r>
          </w:p>
        </w:tc>
        <w:tc>
          <w:tcPr>
            <w:tcW w:w="5875" w:type="dxa"/>
            <w:tcBorders>
              <w:top w:val="single" w:sz="6" w:space="0" w:color="auto"/>
              <w:left w:val="single" w:sz="6" w:space="0" w:color="auto"/>
              <w:bottom w:val="single" w:sz="6" w:space="0" w:color="auto"/>
              <w:right w:val="single" w:sz="6" w:space="0" w:color="auto"/>
            </w:tcBorders>
          </w:tcPr>
          <w:p w14:paraId="1AEA1575" w14:textId="77777777" w:rsidR="0011180B" w:rsidRDefault="0011180B" w:rsidP="00C77644">
            <w:pPr>
              <w:pStyle w:val="Tabletext"/>
              <w:keepNext/>
              <w:tabs>
                <w:tab w:val="left" w:pos="3340"/>
              </w:tabs>
              <w:spacing w:before="80"/>
              <w:rPr>
                <w:noProof/>
                <w:szCs w:val="18"/>
              </w:rPr>
            </w:pPr>
            <w:r>
              <w:rPr>
                <w:noProof/>
                <w:szCs w:val="18"/>
              </w:rPr>
              <w:t xml:space="preserve">V = </w:t>
            </w:r>
            <w:r>
              <w:rPr>
                <w:rFonts w:eastAsia="MS Mincho"/>
                <w:i/>
                <w:noProof/>
                <w:szCs w:val="22"/>
                <w:lang w:eastAsia="ja-JP"/>
              </w:rPr>
              <w:sym w:font="Symbol" w:char="F061"/>
            </w:r>
            <w:r>
              <w:rPr>
                <w:noProof/>
                <w:szCs w:val="18"/>
              </w:rPr>
              <w:t xml:space="preserve"> * </w:t>
            </w:r>
            <w:r>
              <w:rPr>
                <w:noProof/>
              </w:rPr>
              <w:t>L</w:t>
            </w:r>
            <w:r>
              <w:rPr>
                <w:noProof/>
                <w:vertAlign w:val="subscript"/>
              </w:rPr>
              <w:t>c</w:t>
            </w:r>
            <w:r>
              <w:rPr>
                <w:noProof/>
                <w:position w:val="6"/>
              </w:rPr>
              <w:t>0.45</w:t>
            </w:r>
            <w:r>
              <w:rPr>
                <w:noProof/>
                <w:szCs w:val="18"/>
              </w:rPr>
              <w:t xml:space="preserve"> − </w:t>
            </w:r>
            <w:r>
              <w:rPr>
                <w:noProof/>
              </w:rPr>
              <w:t>( </w:t>
            </w:r>
            <w:r>
              <w:rPr>
                <w:rFonts w:eastAsia="MS Mincho"/>
                <w:i/>
                <w:noProof/>
                <w:szCs w:val="22"/>
                <w:lang w:eastAsia="ja-JP"/>
              </w:rPr>
              <w:sym w:font="Symbol" w:char="F061"/>
            </w:r>
            <w:r>
              <w:rPr>
                <w:rFonts w:eastAsia="MS Mincho"/>
                <w:noProof/>
                <w:szCs w:val="22"/>
                <w:lang w:eastAsia="ja-JP"/>
              </w:rPr>
              <w:t xml:space="preserve"> − </w:t>
            </w:r>
            <w:r>
              <w:rPr>
                <w:noProof/>
              </w:rPr>
              <w:t>1 )</w:t>
            </w:r>
            <w:r>
              <w:rPr>
                <w:noProof/>
                <w:szCs w:val="18"/>
              </w:rPr>
              <w:tab/>
              <w:t xml:space="preserve">for </w:t>
            </w:r>
            <w:r>
              <w:rPr>
                <w:noProof/>
              </w:rPr>
              <w:t>L</w:t>
            </w:r>
            <w:r>
              <w:rPr>
                <w:noProof/>
                <w:vertAlign w:val="subscript"/>
              </w:rPr>
              <w:t>c</w:t>
            </w:r>
            <w:r>
              <w:rPr>
                <w:noProof/>
                <w:szCs w:val="18"/>
              </w:rPr>
              <w:t xml:space="preserve">  &gt;=  </w:t>
            </w:r>
            <w:r>
              <w:rPr>
                <w:rFonts w:eastAsia="MS Mincho"/>
                <w:i/>
                <w:noProof/>
                <w:szCs w:val="22"/>
                <w:lang w:eastAsia="ja-JP"/>
              </w:rPr>
              <w:sym w:font="Symbol" w:char="F062"/>
            </w:r>
          </w:p>
          <w:p w14:paraId="2145DD0F" w14:textId="77777777" w:rsidR="0011180B" w:rsidRDefault="0011180B" w:rsidP="00C77644">
            <w:pPr>
              <w:pStyle w:val="Tabletext"/>
              <w:keepNext/>
              <w:tabs>
                <w:tab w:val="left" w:pos="3340"/>
              </w:tabs>
              <w:rPr>
                <w:noProof/>
                <w:szCs w:val="18"/>
              </w:rPr>
            </w:pPr>
            <w:r>
              <w:rPr>
                <w:noProof/>
                <w:szCs w:val="18"/>
              </w:rPr>
              <w:t xml:space="preserve">V = 4.500 * </w:t>
            </w:r>
            <w:r>
              <w:rPr>
                <w:noProof/>
              </w:rPr>
              <w:t>L</w:t>
            </w:r>
            <w:r>
              <w:rPr>
                <w:noProof/>
                <w:vertAlign w:val="subscript"/>
              </w:rPr>
              <w:t>c</w:t>
            </w:r>
            <w:r>
              <w:rPr>
                <w:noProof/>
                <w:szCs w:val="18"/>
              </w:rPr>
              <w:tab/>
              <w:t xml:space="preserve">for </w:t>
            </w:r>
            <w:r>
              <w:rPr>
                <w:rFonts w:eastAsia="MS Mincho"/>
                <w:i/>
                <w:noProof/>
                <w:szCs w:val="22"/>
                <w:lang w:eastAsia="ja-JP"/>
              </w:rPr>
              <w:sym w:font="Symbol" w:char="F062"/>
            </w:r>
            <w:r>
              <w:rPr>
                <w:noProof/>
                <w:szCs w:val="18"/>
              </w:rPr>
              <w:t xml:space="preserve"> &gt; </w:t>
            </w:r>
            <w:r>
              <w:rPr>
                <w:noProof/>
              </w:rPr>
              <w:t>L</w:t>
            </w:r>
            <w:r>
              <w:rPr>
                <w:noProof/>
                <w:vertAlign w:val="subscript"/>
              </w:rPr>
              <w:t>c</w:t>
            </w:r>
            <w:r>
              <w:rPr>
                <w:noProof/>
                <w:szCs w:val="18"/>
              </w:rPr>
              <w:t xml:space="preserve"> &gt; −</w:t>
            </w:r>
            <w:r>
              <w:rPr>
                <w:rFonts w:eastAsia="MS Mincho"/>
                <w:i/>
                <w:noProof/>
                <w:szCs w:val="22"/>
                <w:lang w:eastAsia="ja-JP"/>
              </w:rPr>
              <w:sym w:font="Symbol" w:char="F062"/>
            </w:r>
          </w:p>
          <w:p w14:paraId="103E3ABB" w14:textId="77777777" w:rsidR="0011180B" w:rsidRDefault="0011180B" w:rsidP="00C77644">
            <w:pPr>
              <w:pStyle w:val="Tabletext"/>
              <w:keepNext/>
              <w:tabs>
                <w:tab w:val="left" w:pos="3340"/>
              </w:tabs>
              <w:spacing w:before="80"/>
              <w:rPr>
                <w:noProof/>
                <w:szCs w:val="18"/>
              </w:rPr>
            </w:pPr>
            <w:r>
              <w:rPr>
                <w:noProof/>
                <w:szCs w:val="18"/>
              </w:rPr>
              <w:t>V = −</w:t>
            </w:r>
            <w:r>
              <w:rPr>
                <w:rFonts w:eastAsia="MS Mincho"/>
                <w:i/>
                <w:noProof/>
                <w:szCs w:val="22"/>
                <w:lang w:eastAsia="ja-JP"/>
              </w:rPr>
              <w:sym w:font="Symbol" w:char="F061"/>
            </w:r>
            <w:r>
              <w:rPr>
                <w:noProof/>
                <w:szCs w:val="18"/>
              </w:rPr>
              <w:t xml:space="preserve"> * ( −</w:t>
            </w:r>
            <w:r>
              <w:rPr>
                <w:noProof/>
              </w:rPr>
              <w:t>L</w:t>
            </w:r>
            <w:r>
              <w:rPr>
                <w:noProof/>
                <w:vertAlign w:val="subscript"/>
              </w:rPr>
              <w:t>c</w:t>
            </w:r>
            <w:r>
              <w:rPr>
                <w:noProof/>
                <w:szCs w:val="18"/>
              </w:rPr>
              <w:t xml:space="preserve"> )</w:t>
            </w:r>
            <w:r>
              <w:rPr>
                <w:noProof/>
                <w:position w:val="6"/>
              </w:rPr>
              <w:t>0.45</w:t>
            </w:r>
            <w:r>
              <w:rPr>
                <w:noProof/>
                <w:szCs w:val="18"/>
              </w:rPr>
              <w:t xml:space="preserve"> + </w:t>
            </w:r>
            <w:r>
              <w:rPr>
                <w:noProof/>
              </w:rPr>
              <w:t>( </w:t>
            </w:r>
            <w:r>
              <w:rPr>
                <w:rFonts w:eastAsia="MS Mincho"/>
                <w:i/>
                <w:noProof/>
                <w:szCs w:val="22"/>
                <w:lang w:eastAsia="ja-JP"/>
              </w:rPr>
              <w:sym w:font="Symbol" w:char="F061"/>
            </w:r>
            <w:r>
              <w:rPr>
                <w:rFonts w:eastAsia="MS Mincho"/>
                <w:noProof/>
                <w:szCs w:val="22"/>
                <w:lang w:eastAsia="ja-JP"/>
              </w:rPr>
              <w:t xml:space="preserve"> − </w:t>
            </w:r>
            <w:r>
              <w:rPr>
                <w:noProof/>
              </w:rPr>
              <w:t>1 )</w:t>
            </w:r>
            <w:r>
              <w:rPr>
                <w:noProof/>
                <w:szCs w:val="18"/>
              </w:rPr>
              <w:tab/>
              <w:t>for −</w:t>
            </w:r>
            <w:r>
              <w:rPr>
                <w:rFonts w:eastAsia="MS Mincho"/>
                <w:i/>
                <w:noProof/>
                <w:szCs w:val="22"/>
                <w:lang w:eastAsia="ja-JP"/>
              </w:rPr>
              <w:sym w:font="Symbol" w:char="F062"/>
            </w:r>
            <w:r>
              <w:rPr>
                <w:noProof/>
                <w:szCs w:val="18"/>
              </w:rPr>
              <w:t xml:space="preserve">  &gt;=  </w:t>
            </w:r>
            <w:r>
              <w:rPr>
                <w:noProof/>
              </w:rPr>
              <w:t>L</w:t>
            </w:r>
            <w:r>
              <w:rPr>
                <w:noProof/>
                <w:vertAlign w:val="subscript"/>
              </w:rPr>
              <w:t>c</w:t>
            </w:r>
          </w:p>
        </w:tc>
        <w:tc>
          <w:tcPr>
            <w:tcW w:w="3029" w:type="dxa"/>
            <w:tcBorders>
              <w:top w:val="single" w:sz="6" w:space="0" w:color="auto"/>
              <w:left w:val="single" w:sz="6" w:space="0" w:color="auto"/>
              <w:bottom w:val="single" w:sz="6" w:space="0" w:color="auto"/>
              <w:right w:val="single" w:sz="6" w:space="0" w:color="auto"/>
            </w:tcBorders>
          </w:tcPr>
          <w:p w14:paraId="3E5FC6D7" w14:textId="77777777" w:rsidR="0011180B" w:rsidRDefault="0011180B" w:rsidP="00C77644">
            <w:pPr>
              <w:pStyle w:val="Tabletext"/>
              <w:keepNext/>
              <w:rPr>
                <w:noProof/>
                <w:szCs w:val="18"/>
              </w:rPr>
            </w:pPr>
            <w:r>
              <w:rPr>
                <w:noProof/>
                <w:szCs w:val="18"/>
                <w:lang w:eastAsia="ja-JP"/>
              </w:rPr>
              <w:t>IEC 61966-2-4</w:t>
            </w:r>
          </w:p>
        </w:tc>
      </w:tr>
      <w:tr w:rsidR="0011180B" w14:paraId="2A57EF95"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11C78BFD" w14:textId="77777777" w:rsidR="0011180B" w:rsidRDefault="0011180B" w:rsidP="00C77644">
            <w:pPr>
              <w:pStyle w:val="Tabletext"/>
              <w:keepNext/>
              <w:jc w:val="center"/>
              <w:rPr>
                <w:noProof/>
                <w:szCs w:val="18"/>
              </w:rPr>
            </w:pPr>
            <w:r>
              <w:rPr>
                <w:noProof/>
                <w:szCs w:val="18"/>
                <w:lang w:eastAsia="ja-JP"/>
              </w:rPr>
              <w:t>12</w:t>
            </w:r>
          </w:p>
        </w:tc>
        <w:tc>
          <w:tcPr>
            <w:tcW w:w="5875" w:type="dxa"/>
            <w:tcBorders>
              <w:top w:val="single" w:sz="6" w:space="0" w:color="auto"/>
              <w:left w:val="single" w:sz="6" w:space="0" w:color="auto"/>
              <w:bottom w:val="single" w:sz="6" w:space="0" w:color="auto"/>
              <w:right w:val="single" w:sz="6" w:space="0" w:color="auto"/>
            </w:tcBorders>
          </w:tcPr>
          <w:p w14:paraId="2F522049" w14:textId="77777777" w:rsidR="0011180B" w:rsidRDefault="0011180B" w:rsidP="00C77644">
            <w:pPr>
              <w:pStyle w:val="Tabletext"/>
              <w:keepNext/>
              <w:tabs>
                <w:tab w:val="left" w:pos="3340"/>
              </w:tabs>
              <w:spacing w:before="80"/>
              <w:rPr>
                <w:noProof/>
                <w:szCs w:val="18"/>
              </w:rPr>
            </w:pPr>
            <w:r>
              <w:rPr>
                <w:noProof/>
                <w:szCs w:val="18"/>
              </w:rPr>
              <w:t xml:space="preserve">V = </w:t>
            </w:r>
            <w:r>
              <w:rPr>
                <w:rFonts w:eastAsia="MS Mincho"/>
                <w:i/>
                <w:noProof/>
                <w:szCs w:val="22"/>
                <w:lang w:eastAsia="ja-JP"/>
              </w:rPr>
              <w:sym w:font="Symbol" w:char="F061"/>
            </w:r>
            <w:r>
              <w:rPr>
                <w:noProof/>
                <w:szCs w:val="18"/>
              </w:rPr>
              <w:t xml:space="preserve"> * </w:t>
            </w:r>
            <w:r>
              <w:rPr>
                <w:noProof/>
              </w:rPr>
              <w:t>L</w:t>
            </w:r>
            <w:r>
              <w:rPr>
                <w:noProof/>
                <w:vertAlign w:val="subscript"/>
              </w:rPr>
              <w:t>c</w:t>
            </w:r>
            <w:r>
              <w:rPr>
                <w:noProof/>
                <w:position w:val="6"/>
              </w:rPr>
              <w:t>0.45</w:t>
            </w:r>
            <w:r>
              <w:rPr>
                <w:noProof/>
                <w:szCs w:val="18"/>
              </w:rPr>
              <w:t xml:space="preserve"> − </w:t>
            </w:r>
            <w:r>
              <w:rPr>
                <w:noProof/>
              </w:rPr>
              <w:t>( </w:t>
            </w:r>
            <w:r>
              <w:rPr>
                <w:rFonts w:eastAsia="MS Mincho"/>
                <w:i/>
                <w:noProof/>
                <w:szCs w:val="22"/>
                <w:lang w:eastAsia="ja-JP"/>
              </w:rPr>
              <w:sym w:font="Symbol" w:char="F061"/>
            </w:r>
            <w:r>
              <w:rPr>
                <w:rFonts w:eastAsia="MS Mincho"/>
                <w:noProof/>
                <w:szCs w:val="22"/>
                <w:lang w:eastAsia="ja-JP"/>
              </w:rPr>
              <w:t xml:space="preserve"> − </w:t>
            </w:r>
            <w:r>
              <w:rPr>
                <w:noProof/>
              </w:rPr>
              <w:t>1 )</w:t>
            </w:r>
            <w:r>
              <w:rPr>
                <w:noProof/>
                <w:szCs w:val="18"/>
              </w:rPr>
              <w:tab/>
              <w:t xml:space="preserve">for 1.33 &gt; </w:t>
            </w:r>
            <w:r>
              <w:rPr>
                <w:noProof/>
              </w:rPr>
              <w:t>L</w:t>
            </w:r>
            <w:r>
              <w:rPr>
                <w:noProof/>
                <w:vertAlign w:val="subscript"/>
              </w:rPr>
              <w:t>c</w:t>
            </w:r>
            <w:r>
              <w:rPr>
                <w:noProof/>
                <w:szCs w:val="18"/>
              </w:rPr>
              <w:t xml:space="preserve">  &gt;=  </w:t>
            </w:r>
            <w:r>
              <w:rPr>
                <w:rFonts w:eastAsia="MS Mincho"/>
                <w:i/>
                <w:noProof/>
                <w:szCs w:val="22"/>
                <w:lang w:eastAsia="ja-JP"/>
              </w:rPr>
              <w:sym w:font="Symbol" w:char="F062"/>
            </w:r>
          </w:p>
          <w:p w14:paraId="7CAD4CE9" w14:textId="77777777" w:rsidR="0011180B" w:rsidRDefault="0011180B" w:rsidP="00C77644">
            <w:pPr>
              <w:pStyle w:val="Tabletext"/>
              <w:keepNext/>
              <w:tabs>
                <w:tab w:val="left" w:pos="3340"/>
              </w:tabs>
              <w:rPr>
                <w:noProof/>
                <w:szCs w:val="18"/>
              </w:rPr>
            </w:pPr>
            <w:r>
              <w:rPr>
                <w:noProof/>
                <w:szCs w:val="18"/>
              </w:rPr>
              <w:t xml:space="preserve">V = 4.500 * </w:t>
            </w:r>
            <w:r>
              <w:rPr>
                <w:noProof/>
              </w:rPr>
              <w:t>L</w:t>
            </w:r>
            <w:r>
              <w:rPr>
                <w:noProof/>
                <w:vertAlign w:val="subscript"/>
              </w:rPr>
              <w:t>c</w:t>
            </w:r>
            <w:r>
              <w:rPr>
                <w:noProof/>
                <w:szCs w:val="18"/>
              </w:rPr>
              <w:tab/>
              <w:t xml:space="preserve">for </w:t>
            </w:r>
            <w:r>
              <w:rPr>
                <w:rFonts w:eastAsia="MS Mincho"/>
                <w:i/>
                <w:noProof/>
                <w:szCs w:val="22"/>
                <w:lang w:eastAsia="ja-JP"/>
              </w:rPr>
              <w:sym w:font="Symbol" w:char="F062"/>
            </w:r>
            <w:r>
              <w:rPr>
                <w:noProof/>
                <w:szCs w:val="18"/>
              </w:rPr>
              <w:t xml:space="preserve"> &gt; </w:t>
            </w:r>
            <w:r>
              <w:rPr>
                <w:noProof/>
              </w:rPr>
              <w:t>L</w:t>
            </w:r>
            <w:r>
              <w:rPr>
                <w:noProof/>
                <w:vertAlign w:val="subscript"/>
              </w:rPr>
              <w:t>c</w:t>
            </w:r>
            <w:r>
              <w:rPr>
                <w:noProof/>
                <w:szCs w:val="18"/>
              </w:rPr>
              <w:t xml:space="preserve">  &gt;=  −</w:t>
            </w:r>
            <w:r>
              <w:rPr>
                <w:i/>
                <w:noProof/>
                <w:szCs w:val="18"/>
              </w:rPr>
              <w:sym w:font="Symbol" w:char="F067"/>
            </w:r>
          </w:p>
          <w:p w14:paraId="1F6C6FEC" w14:textId="77777777" w:rsidR="0011180B" w:rsidRDefault="0011180B" w:rsidP="00C77644">
            <w:pPr>
              <w:pStyle w:val="Tabletext"/>
              <w:keepNext/>
              <w:tabs>
                <w:tab w:val="left" w:pos="3340"/>
              </w:tabs>
              <w:spacing w:before="80"/>
              <w:rPr>
                <w:noProof/>
                <w:szCs w:val="18"/>
              </w:rPr>
            </w:pPr>
            <w:r>
              <w:rPr>
                <w:noProof/>
                <w:szCs w:val="18"/>
              </w:rPr>
              <w:t xml:space="preserve">V = −( </w:t>
            </w:r>
            <w:r>
              <w:rPr>
                <w:rFonts w:eastAsia="MS Mincho"/>
                <w:i/>
                <w:noProof/>
                <w:szCs w:val="22"/>
                <w:lang w:eastAsia="ja-JP"/>
              </w:rPr>
              <w:sym w:font="Symbol" w:char="F061"/>
            </w:r>
            <w:r>
              <w:rPr>
                <w:noProof/>
                <w:szCs w:val="18"/>
              </w:rPr>
              <w:t xml:space="preserve"> * ( −4 * </w:t>
            </w:r>
            <w:r>
              <w:rPr>
                <w:noProof/>
              </w:rPr>
              <w:t>L</w:t>
            </w:r>
            <w:r>
              <w:rPr>
                <w:noProof/>
                <w:vertAlign w:val="subscript"/>
              </w:rPr>
              <w:t>c</w:t>
            </w:r>
            <w:r>
              <w:rPr>
                <w:noProof/>
                <w:szCs w:val="18"/>
              </w:rPr>
              <w:t xml:space="preserve"> )</w:t>
            </w:r>
            <w:r>
              <w:rPr>
                <w:noProof/>
                <w:position w:val="6"/>
              </w:rPr>
              <w:t>0.45</w:t>
            </w:r>
            <w:r>
              <w:rPr>
                <w:noProof/>
                <w:szCs w:val="18"/>
              </w:rPr>
              <w:t xml:space="preserve"> − </w:t>
            </w:r>
            <w:r>
              <w:rPr>
                <w:noProof/>
              </w:rPr>
              <w:t>( </w:t>
            </w:r>
            <w:r>
              <w:rPr>
                <w:rFonts w:eastAsia="MS Mincho"/>
                <w:i/>
                <w:noProof/>
                <w:szCs w:val="22"/>
                <w:lang w:eastAsia="ja-JP"/>
              </w:rPr>
              <w:sym w:font="Symbol" w:char="F061"/>
            </w:r>
            <w:r>
              <w:rPr>
                <w:rFonts w:eastAsia="MS Mincho"/>
                <w:noProof/>
                <w:szCs w:val="22"/>
                <w:lang w:eastAsia="ja-JP"/>
              </w:rPr>
              <w:t xml:space="preserve"> − </w:t>
            </w:r>
            <w:r>
              <w:rPr>
                <w:noProof/>
              </w:rPr>
              <w:t>1 )</w:t>
            </w:r>
            <w:r>
              <w:rPr>
                <w:noProof/>
                <w:szCs w:val="18"/>
              </w:rPr>
              <w:t xml:space="preserve"> ) </w:t>
            </w:r>
            <w:r>
              <w:rPr>
                <w:noProof/>
                <w:szCs w:val="18"/>
              </w:rPr>
              <w:sym w:font="Symbol" w:char="F0B8"/>
            </w:r>
            <w:r>
              <w:rPr>
                <w:noProof/>
                <w:szCs w:val="18"/>
              </w:rPr>
              <w:t xml:space="preserve"> 4</w:t>
            </w:r>
            <w:r>
              <w:rPr>
                <w:noProof/>
                <w:szCs w:val="18"/>
              </w:rPr>
              <w:tab/>
              <w:t>for −</w:t>
            </w:r>
            <w:r>
              <w:rPr>
                <w:i/>
                <w:noProof/>
                <w:szCs w:val="18"/>
              </w:rPr>
              <w:sym w:font="Symbol" w:char="F067"/>
            </w:r>
            <w:r>
              <w:rPr>
                <w:noProof/>
                <w:szCs w:val="18"/>
              </w:rPr>
              <w:t xml:space="preserve"> &gt; </w:t>
            </w:r>
            <w:r>
              <w:rPr>
                <w:noProof/>
              </w:rPr>
              <w:t>L</w:t>
            </w:r>
            <w:r>
              <w:rPr>
                <w:noProof/>
                <w:vertAlign w:val="subscript"/>
              </w:rPr>
              <w:t>c</w:t>
            </w:r>
            <w:r>
              <w:rPr>
                <w:noProof/>
                <w:szCs w:val="18"/>
              </w:rPr>
              <w:t xml:space="preserve">  &gt;=  −0.25</w:t>
            </w:r>
          </w:p>
        </w:tc>
        <w:tc>
          <w:tcPr>
            <w:tcW w:w="3029" w:type="dxa"/>
            <w:tcBorders>
              <w:top w:val="single" w:sz="6" w:space="0" w:color="auto"/>
              <w:left w:val="single" w:sz="6" w:space="0" w:color="auto"/>
              <w:bottom w:val="single" w:sz="6" w:space="0" w:color="auto"/>
              <w:right w:val="single" w:sz="6" w:space="0" w:color="auto"/>
            </w:tcBorders>
          </w:tcPr>
          <w:p w14:paraId="1E0E6C28" w14:textId="77777777" w:rsidR="0011180B" w:rsidRDefault="0011180B" w:rsidP="00C77644">
            <w:pPr>
              <w:pStyle w:val="Tabletext"/>
              <w:keepNext/>
              <w:rPr>
                <w:noProof/>
                <w:szCs w:val="18"/>
              </w:rPr>
            </w:pPr>
            <w:r>
              <w:rPr>
                <w:noProof/>
                <w:szCs w:val="18"/>
              </w:rPr>
              <w:t>Rec. ITU</w:t>
            </w:r>
            <w:r>
              <w:rPr>
                <w:noProof/>
                <w:szCs w:val="18"/>
              </w:rPr>
              <w:noBreakHyphen/>
              <w:t>R</w:t>
            </w:r>
            <w:r>
              <w:rPr>
                <w:noProof/>
                <w:szCs w:val="18"/>
                <w:lang w:eastAsia="ja-JP"/>
              </w:rPr>
              <w:t xml:space="preserve"> </w:t>
            </w:r>
            <w:r>
              <w:rPr>
                <w:noProof/>
                <w:szCs w:val="18"/>
              </w:rPr>
              <w:t>BT.</w:t>
            </w:r>
            <w:r>
              <w:rPr>
                <w:noProof/>
                <w:szCs w:val="18"/>
                <w:lang w:eastAsia="ja-JP"/>
              </w:rPr>
              <w:t>1361 extended colour gamut system</w:t>
            </w:r>
          </w:p>
        </w:tc>
      </w:tr>
      <w:tr w:rsidR="0011180B" w14:paraId="5B4C41E4"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0A8EF1B0" w14:textId="77777777" w:rsidR="0011180B" w:rsidRDefault="0011180B" w:rsidP="00C77644">
            <w:pPr>
              <w:pStyle w:val="Tabletext"/>
              <w:keepNext/>
              <w:jc w:val="center"/>
              <w:rPr>
                <w:noProof/>
                <w:szCs w:val="18"/>
                <w:lang w:eastAsia="ja-JP"/>
              </w:rPr>
            </w:pPr>
            <w:r>
              <w:rPr>
                <w:noProof/>
                <w:szCs w:val="18"/>
                <w:lang w:eastAsia="ja-JP"/>
              </w:rPr>
              <w:t>13</w:t>
            </w:r>
          </w:p>
        </w:tc>
        <w:tc>
          <w:tcPr>
            <w:tcW w:w="5875" w:type="dxa"/>
            <w:tcBorders>
              <w:top w:val="single" w:sz="6" w:space="0" w:color="auto"/>
              <w:left w:val="single" w:sz="6" w:space="0" w:color="auto"/>
              <w:bottom w:val="single" w:sz="6" w:space="0" w:color="auto"/>
              <w:right w:val="single" w:sz="6" w:space="0" w:color="auto"/>
            </w:tcBorders>
          </w:tcPr>
          <w:p w14:paraId="28DA9626" w14:textId="77777777" w:rsidR="0011180B" w:rsidRDefault="0011180B" w:rsidP="00C77644">
            <w:pPr>
              <w:pStyle w:val="Tabletext"/>
              <w:keepNext/>
              <w:tabs>
                <w:tab w:val="left" w:pos="3340"/>
              </w:tabs>
              <w:rPr>
                <w:rFonts w:eastAsia="MS Mincho"/>
                <w:noProof/>
                <w:lang w:eastAsia="ja-JP"/>
              </w:rPr>
            </w:pPr>
            <w:r>
              <w:rPr>
                <w:noProof/>
                <w:szCs w:val="18"/>
              </w:rPr>
              <w:t xml:space="preserve">V = </w:t>
            </w:r>
            <w:r>
              <w:rPr>
                <w:rFonts w:eastAsia="MS Mincho"/>
                <w:i/>
                <w:noProof/>
                <w:szCs w:val="22"/>
                <w:lang w:eastAsia="ja-JP"/>
              </w:rPr>
              <w:sym w:font="Symbol" w:char="F061"/>
            </w:r>
            <w:r>
              <w:rPr>
                <w:noProof/>
                <w:szCs w:val="18"/>
              </w:rPr>
              <w:t xml:space="preserve"> * </w:t>
            </w:r>
            <w:r>
              <w:rPr>
                <w:noProof/>
              </w:rPr>
              <w:t>L</w:t>
            </w:r>
            <w:r>
              <w:rPr>
                <w:noProof/>
                <w:vertAlign w:val="subscript"/>
              </w:rPr>
              <w:t>c</w:t>
            </w:r>
            <w:r>
              <w:rPr>
                <w:noProof/>
                <w:position w:val="6"/>
              </w:rPr>
              <w:t>( 1 </w:t>
            </w:r>
            <w:r>
              <w:rPr>
                <w:noProof/>
                <w:position w:val="6"/>
                <w:szCs w:val="18"/>
              </w:rPr>
              <w:sym w:font="Symbol" w:char="F0B8"/>
            </w:r>
            <w:r>
              <w:rPr>
                <w:noProof/>
                <w:position w:val="6"/>
                <w:szCs w:val="18"/>
              </w:rPr>
              <w:t> 2</w:t>
            </w:r>
            <w:r>
              <w:rPr>
                <w:noProof/>
                <w:position w:val="6"/>
              </w:rPr>
              <w:t>.4 )</w:t>
            </w:r>
            <w:r>
              <w:rPr>
                <w:noProof/>
              </w:rPr>
              <w:t xml:space="preserve"> − ( </w:t>
            </w:r>
            <w:r>
              <w:rPr>
                <w:rFonts w:eastAsia="MS Mincho"/>
                <w:i/>
                <w:noProof/>
                <w:szCs w:val="22"/>
                <w:lang w:eastAsia="ja-JP"/>
              </w:rPr>
              <w:sym w:font="Symbol" w:char="F061"/>
            </w:r>
            <w:r>
              <w:rPr>
                <w:rFonts w:eastAsia="MS Mincho"/>
                <w:noProof/>
                <w:szCs w:val="22"/>
                <w:lang w:eastAsia="ja-JP"/>
              </w:rPr>
              <w:t xml:space="preserve"> − </w:t>
            </w:r>
            <w:r>
              <w:rPr>
                <w:noProof/>
              </w:rPr>
              <w:t xml:space="preserve">1 ) </w:t>
            </w:r>
            <w:r>
              <w:rPr>
                <w:noProof/>
              </w:rPr>
              <w:tab/>
              <w:t>for 1  &gt;=  L</w:t>
            </w:r>
            <w:r>
              <w:rPr>
                <w:noProof/>
                <w:vertAlign w:val="subscript"/>
              </w:rPr>
              <w:t>c</w:t>
            </w:r>
            <w:r>
              <w:rPr>
                <w:noProof/>
              </w:rPr>
              <w:t xml:space="preserve">  &gt;=  </w:t>
            </w:r>
            <w:r>
              <w:rPr>
                <w:rFonts w:eastAsia="MS Mincho"/>
                <w:i/>
                <w:noProof/>
                <w:szCs w:val="22"/>
                <w:lang w:eastAsia="ja-JP"/>
              </w:rPr>
              <w:sym w:font="Symbol" w:char="F062"/>
            </w:r>
          </w:p>
          <w:p w14:paraId="64BF05E5" w14:textId="77777777" w:rsidR="0011180B" w:rsidRDefault="0011180B" w:rsidP="00C77644">
            <w:pPr>
              <w:pStyle w:val="Tabletext"/>
              <w:keepNext/>
              <w:tabs>
                <w:tab w:val="left" w:pos="3340"/>
              </w:tabs>
              <w:spacing w:before="80"/>
              <w:rPr>
                <w:noProof/>
                <w:szCs w:val="18"/>
              </w:rPr>
            </w:pPr>
            <w:r>
              <w:rPr>
                <w:noProof/>
                <w:szCs w:val="18"/>
              </w:rPr>
              <w:t xml:space="preserve">V = 12.92 * </w:t>
            </w:r>
            <w:r>
              <w:rPr>
                <w:noProof/>
              </w:rPr>
              <w:t>L</w:t>
            </w:r>
            <w:r>
              <w:rPr>
                <w:noProof/>
                <w:vertAlign w:val="subscript"/>
              </w:rPr>
              <w:t>c</w:t>
            </w:r>
            <w:r>
              <w:rPr>
                <w:noProof/>
                <w:vertAlign w:val="subscript"/>
              </w:rPr>
              <w:tab/>
            </w:r>
            <w:r>
              <w:rPr>
                <w:noProof/>
              </w:rPr>
              <w:t xml:space="preserve">for  </w:t>
            </w:r>
            <w:r>
              <w:rPr>
                <w:rFonts w:eastAsia="MS Mincho"/>
                <w:i/>
                <w:noProof/>
                <w:szCs w:val="22"/>
                <w:lang w:eastAsia="ja-JP"/>
              </w:rPr>
              <w:sym w:font="Symbol" w:char="F062"/>
            </w:r>
            <w:r>
              <w:rPr>
                <w:rFonts w:eastAsia="MS Mincho"/>
                <w:noProof/>
                <w:lang w:eastAsia="ja-JP"/>
              </w:rPr>
              <w:t xml:space="preserve"> </w:t>
            </w:r>
            <w:r>
              <w:rPr>
                <w:noProof/>
              </w:rPr>
              <w:t>&gt; L</w:t>
            </w:r>
            <w:r>
              <w:rPr>
                <w:noProof/>
                <w:vertAlign w:val="subscript"/>
              </w:rPr>
              <w:t>c</w:t>
            </w:r>
            <w:r>
              <w:rPr>
                <w:noProof/>
              </w:rPr>
              <w:t xml:space="preserve">  &gt;=  0</w:t>
            </w:r>
          </w:p>
        </w:tc>
        <w:tc>
          <w:tcPr>
            <w:tcW w:w="3029" w:type="dxa"/>
            <w:tcBorders>
              <w:top w:val="single" w:sz="6" w:space="0" w:color="auto"/>
              <w:left w:val="single" w:sz="6" w:space="0" w:color="auto"/>
              <w:bottom w:val="single" w:sz="6" w:space="0" w:color="auto"/>
              <w:right w:val="single" w:sz="6" w:space="0" w:color="auto"/>
            </w:tcBorders>
          </w:tcPr>
          <w:p w14:paraId="0F521715" w14:textId="77777777" w:rsidR="0011180B" w:rsidRDefault="0011180B" w:rsidP="00C77644">
            <w:pPr>
              <w:pStyle w:val="Tabletext"/>
              <w:keepNext/>
              <w:rPr>
                <w:noProof/>
                <w:szCs w:val="18"/>
              </w:rPr>
            </w:pPr>
            <w:r>
              <w:rPr>
                <w:noProof/>
                <w:szCs w:val="18"/>
              </w:rPr>
              <w:t>IEC 61966-2-1 (sRGB or sYCC)</w:t>
            </w:r>
          </w:p>
        </w:tc>
      </w:tr>
      <w:tr w:rsidR="0011180B" w14:paraId="28061CCA"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1788A9B0" w14:textId="77777777" w:rsidR="0011180B" w:rsidRDefault="0011180B" w:rsidP="00C77644">
            <w:pPr>
              <w:pStyle w:val="Tabletext"/>
              <w:keepNext/>
              <w:jc w:val="center"/>
              <w:rPr>
                <w:noProof/>
                <w:szCs w:val="18"/>
                <w:lang w:eastAsia="ja-JP"/>
              </w:rPr>
            </w:pPr>
            <w:r>
              <w:rPr>
                <w:noProof/>
                <w:szCs w:val="18"/>
                <w:lang w:eastAsia="ja-JP"/>
              </w:rPr>
              <w:t>14</w:t>
            </w:r>
          </w:p>
        </w:tc>
        <w:tc>
          <w:tcPr>
            <w:tcW w:w="5875" w:type="dxa"/>
            <w:tcBorders>
              <w:top w:val="single" w:sz="6" w:space="0" w:color="auto"/>
              <w:left w:val="single" w:sz="6" w:space="0" w:color="auto"/>
              <w:bottom w:val="single" w:sz="6" w:space="0" w:color="auto"/>
              <w:right w:val="single" w:sz="6" w:space="0" w:color="auto"/>
            </w:tcBorders>
          </w:tcPr>
          <w:p w14:paraId="70E280F4" w14:textId="77777777" w:rsidR="0011180B" w:rsidRDefault="0011180B" w:rsidP="00C77644">
            <w:pPr>
              <w:pStyle w:val="Tabletext"/>
              <w:keepNext/>
              <w:tabs>
                <w:tab w:val="left" w:pos="3340"/>
              </w:tabs>
              <w:rPr>
                <w:rFonts w:eastAsia="MS Mincho"/>
                <w:noProof/>
                <w:lang w:eastAsia="ja-JP"/>
              </w:rPr>
            </w:pPr>
            <w:r>
              <w:rPr>
                <w:noProof/>
              </w:rPr>
              <w:t>V =</w:t>
            </w:r>
            <w:r>
              <w:rPr>
                <w:rFonts w:eastAsia="MS Mincho"/>
                <w:i/>
                <w:noProof/>
                <w:szCs w:val="22"/>
                <w:lang w:eastAsia="ja-JP"/>
              </w:rPr>
              <w:sym w:font="Symbol" w:char="F061"/>
            </w:r>
            <w:r>
              <w:rPr>
                <w:rFonts w:eastAsia="MS Mincho"/>
                <w:noProof/>
                <w:szCs w:val="22"/>
                <w:lang w:eastAsia="ja-JP"/>
              </w:rPr>
              <w:t xml:space="preserve"> </w:t>
            </w:r>
            <w:r>
              <w:rPr>
                <w:noProof/>
              </w:rPr>
              <w:t>* L</w:t>
            </w:r>
            <w:r>
              <w:rPr>
                <w:noProof/>
                <w:vertAlign w:val="subscript"/>
              </w:rPr>
              <w:t>c</w:t>
            </w:r>
            <w:r>
              <w:rPr>
                <w:noProof/>
                <w:position w:val="6"/>
              </w:rPr>
              <w:t>0.45</w:t>
            </w:r>
            <w:r>
              <w:rPr>
                <w:noProof/>
              </w:rPr>
              <w:t xml:space="preserve"> − ( </w:t>
            </w:r>
            <w:r>
              <w:rPr>
                <w:rFonts w:eastAsia="MS Mincho"/>
                <w:i/>
                <w:noProof/>
                <w:szCs w:val="22"/>
                <w:lang w:eastAsia="ja-JP"/>
              </w:rPr>
              <w:sym w:font="Symbol" w:char="F061"/>
            </w:r>
            <w:r>
              <w:rPr>
                <w:rFonts w:eastAsia="MS Mincho"/>
                <w:noProof/>
                <w:szCs w:val="22"/>
                <w:lang w:eastAsia="ja-JP"/>
              </w:rPr>
              <w:t xml:space="preserve"> − </w:t>
            </w:r>
            <w:r>
              <w:rPr>
                <w:noProof/>
              </w:rPr>
              <w:t>1 )</w:t>
            </w:r>
            <w:r>
              <w:rPr>
                <w:noProof/>
              </w:rPr>
              <w:tab/>
              <w:t>for 1  &gt;=  L</w:t>
            </w:r>
            <w:r>
              <w:rPr>
                <w:noProof/>
                <w:vertAlign w:val="subscript"/>
              </w:rPr>
              <w:t>c</w:t>
            </w:r>
            <w:r>
              <w:rPr>
                <w:noProof/>
              </w:rPr>
              <w:t xml:space="preserve">  &gt;=  </w:t>
            </w:r>
            <w:r>
              <w:rPr>
                <w:rFonts w:eastAsia="MS Mincho"/>
                <w:i/>
                <w:noProof/>
                <w:szCs w:val="22"/>
                <w:lang w:eastAsia="ja-JP"/>
              </w:rPr>
              <w:sym w:font="Symbol" w:char="F062"/>
            </w:r>
          </w:p>
          <w:p w14:paraId="3C79FD70" w14:textId="77777777" w:rsidR="0011180B" w:rsidRDefault="0011180B" w:rsidP="00C77644">
            <w:pPr>
              <w:pStyle w:val="Tabletext"/>
              <w:keepNext/>
              <w:tabs>
                <w:tab w:val="left" w:pos="3340"/>
              </w:tabs>
              <w:spacing w:before="80"/>
              <w:rPr>
                <w:noProof/>
                <w:szCs w:val="18"/>
              </w:rPr>
            </w:pPr>
            <w:r>
              <w:rPr>
                <w:noProof/>
              </w:rPr>
              <w:t>V = 4.500 * L</w:t>
            </w:r>
            <w:r>
              <w:rPr>
                <w:noProof/>
                <w:vertAlign w:val="subscript"/>
              </w:rPr>
              <w:t>c</w:t>
            </w:r>
            <w:r>
              <w:rPr>
                <w:noProof/>
              </w:rPr>
              <w:tab/>
              <w:t xml:space="preserve">for  </w:t>
            </w:r>
            <w:r>
              <w:rPr>
                <w:rFonts w:eastAsia="MS Mincho"/>
                <w:i/>
                <w:noProof/>
                <w:szCs w:val="22"/>
                <w:lang w:eastAsia="ja-JP"/>
              </w:rPr>
              <w:sym w:font="Symbol" w:char="F062"/>
            </w:r>
            <w:r>
              <w:rPr>
                <w:rFonts w:eastAsia="MS Mincho"/>
                <w:noProof/>
                <w:lang w:eastAsia="ja-JP"/>
              </w:rPr>
              <w:t xml:space="preserve"> </w:t>
            </w:r>
            <w:r>
              <w:rPr>
                <w:noProof/>
              </w:rPr>
              <w:t>&gt; L</w:t>
            </w:r>
            <w:r>
              <w:rPr>
                <w:noProof/>
                <w:vertAlign w:val="subscript"/>
              </w:rPr>
              <w:t>c</w:t>
            </w:r>
            <w:r>
              <w:rPr>
                <w:noProof/>
              </w:rPr>
              <w:t xml:space="preserve">  &gt;=  0</w:t>
            </w:r>
          </w:p>
        </w:tc>
        <w:tc>
          <w:tcPr>
            <w:tcW w:w="3029" w:type="dxa"/>
            <w:tcBorders>
              <w:top w:val="single" w:sz="6" w:space="0" w:color="auto"/>
              <w:left w:val="single" w:sz="6" w:space="0" w:color="auto"/>
              <w:bottom w:val="single" w:sz="6" w:space="0" w:color="auto"/>
              <w:right w:val="single" w:sz="6" w:space="0" w:color="auto"/>
            </w:tcBorders>
          </w:tcPr>
          <w:p w14:paraId="2EFC81A3" w14:textId="77777777" w:rsidR="0011180B" w:rsidRDefault="0011180B" w:rsidP="00C77644">
            <w:pPr>
              <w:pStyle w:val="Tabletext"/>
              <w:keepNext/>
              <w:rPr>
                <w:noProof/>
                <w:szCs w:val="18"/>
              </w:rPr>
            </w:pPr>
            <w:r>
              <w:rPr>
                <w:rFonts w:eastAsia="MS Mincho"/>
                <w:noProof/>
                <w:szCs w:val="18"/>
                <w:lang w:eastAsia="ja-JP"/>
              </w:rPr>
              <w:t>Rec. ITU-R BT.2020</w:t>
            </w:r>
            <w:r>
              <w:rPr>
                <w:noProof/>
                <w:szCs w:val="18"/>
                <w:lang w:eastAsia="ja-JP"/>
              </w:rPr>
              <w:t>-2</w:t>
            </w:r>
            <w:r>
              <w:rPr>
                <w:rFonts w:eastAsia="MS Mincho"/>
                <w:noProof/>
                <w:szCs w:val="18"/>
                <w:lang w:eastAsia="ja-JP"/>
              </w:rPr>
              <w:br/>
            </w:r>
            <w:r>
              <w:rPr>
                <w:noProof/>
              </w:rPr>
              <w:t>(functionally the same as the values 1, 6, and 15)</w:t>
            </w:r>
          </w:p>
        </w:tc>
      </w:tr>
      <w:tr w:rsidR="0011180B" w14:paraId="0E4A440B"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0D8B2B4E" w14:textId="77777777" w:rsidR="0011180B" w:rsidRDefault="0011180B" w:rsidP="00C77644">
            <w:pPr>
              <w:pStyle w:val="Tabletext"/>
              <w:keepNext/>
              <w:jc w:val="center"/>
              <w:rPr>
                <w:noProof/>
                <w:szCs w:val="18"/>
                <w:lang w:eastAsia="ja-JP"/>
              </w:rPr>
            </w:pPr>
            <w:r>
              <w:rPr>
                <w:noProof/>
                <w:szCs w:val="18"/>
                <w:lang w:eastAsia="ja-JP"/>
              </w:rPr>
              <w:t>15</w:t>
            </w:r>
          </w:p>
        </w:tc>
        <w:tc>
          <w:tcPr>
            <w:tcW w:w="5875" w:type="dxa"/>
            <w:tcBorders>
              <w:top w:val="single" w:sz="6" w:space="0" w:color="auto"/>
              <w:left w:val="single" w:sz="6" w:space="0" w:color="auto"/>
              <w:bottom w:val="single" w:sz="6" w:space="0" w:color="auto"/>
              <w:right w:val="single" w:sz="6" w:space="0" w:color="auto"/>
            </w:tcBorders>
          </w:tcPr>
          <w:p w14:paraId="2F091279" w14:textId="77777777" w:rsidR="0011180B" w:rsidRDefault="0011180B" w:rsidP="00C77644">
            <w:pPr>
              <w:pStyle w:val="Tabletext"/>
              <w:keepNext/>
              <w:tabs>
                <w:tab w:val="left" w:pos="3340"/>
              </w:tabs>
              <w:rPr>
                <w:rFonts w:eastAsia="MS Mincho"/>
                <w:noProof/>
                <w:lang w:eastAsia="ja-JP"/>
              </w:rPr>
            </w:pPr>
            <w:r>
              <w:rPr>
                <w:noProof/>
              </w:rPr>
              <w:t>V =</w:t>
            </w:r>
            <w:r>
              <w:rPr>
                <w:rFonts w:eastAsia="MS Mincho"/>
                <w:i/>
                <w:noProof/>
                <w:szCs w:val="22"/>
                <w:lang w:eastAsia="ja-JP"/>
              </w:rPr>
              <w:sym w:font="Symbol" w:char="F061"/>
            </w:r>
            <w:r>
              <w:rPr>
                <w:rFonts w:eastAsia="MS Mincho"/>
                <w:noProof/>
                <w:szCs w:val="22"/>
                <w:lang w:eastAsia="ja-JP"/>
              </w:rPr>
              <w:t xml:space="preserve"> </w:t>
            </w:r>
            <w:r>
              <w:rPr>
                <w:noProof/>
              </w:rPr>
              <w:t>* L</w:t>
            </w:r>
            <w:r>
              <w:rPr>
                <w:noProof/>
                <w:vertAlign w:val="subscript"/>
              </w:rPr>
              <w:t>c</w:t>
            </w:r>
            <w:r>
              <w:rPr>
                <w:noProof/>
                <w:position w:val="6"/>
              </w:rPr>
              <w:t>0.45</w:t>
            </w:r>
            <w:r>
              <w:rPr>
                <w:noProof/>
              </w:rPr>
              <w:t xml:space="preserve"> − ( </w:t>
            </w:r>
            <w:r>
              <w:rPr>
                <w:rFonts w:eastAsia="MS Mincho"/>
                <w:i/>
                <w:noProof/>
                <w:szCs w:val="22"/>
                <w:lang w:eastAsia="ja-JP"/>
              </w:rPr>
              <w:sym w:font="Symbol" w:char="F061"/>
            </w:r>
            <w:r>
              <w:rPr>
                <w:rFonts w:eastAsia="MS Mincho"/>
                <w:noProof/>
                <w:szCs w:val="22"/>
                <w:lang w:eastAsia="ja-JP"/>
              </w:rPr>
              <w:t xml:space="preserve"> − </w:t>
            </w:r>
            <w:r>
              <w:rPr>
                <w:noProof/>
              </w:rPr>
              <w:t>1 )</w:t>
            </w:r>
            <w:r>
              <w:rPr>
                <w:noProof/>
              </w:rPr>
              <w:tab/>
              <w:t>for 1  &gt;=  L</w:t>
            </w:r>
            <w:r>
              <w:rPr>
                <w:noProof/>
                <w:vertAlign w:val="subscript"/>
              </w:rPr>
              <w:t>c</w:t>
            </w:r>
            <w:r>
              <w:rPr>
                <w:noProof/>
              </w:rPr>
              <w:t xml:space="preserve">  &gt;=  </w:t>
            </w:r>
            <w:r>
              <w:rPr>
                <w:rFonts w:eastAsia="MS Mincho"/>
                <w:i/>
                <w:noProof/>
                <w:szCs w:val="22"/>
                <w:lang w:eastAsia="ja-JP"/>
              </w:rPr>
              <w:sym w:font="Symbol" w:char="F062"/>
            </w:r>
          </w:p>
          <w:p w14:paraId="0A167C35" w14:textId="77777777" w:rsidR="0011180B" w:rsidRDefault="0011180B" w:rsidP="00C77644">
            <w:pPr>
              <w:pStyle w:val="Tabletext"/>
              <w:keepNext/>
              <w:tabs>
                <w:tab w:val="left" w:pos="3340"/>
              </w:tabs>
              <w:spacing w:before="80"/>
              <w:rPr>
                <w:noProof/>
                <w:szCs w:val="18"/>
              </w:rPr>
            </w:pPr>
            <w:r>
              <w:rPr>
                <w:noProof/>
              </w:rPr>
              <w:t>V = 4.500 * L</w:t>
            </w:r>
            <w:r>
              <w:rPr>
                <w:noProof/>
                <w:vertAlign w:val="subscript"/>
              </w:rPr>
              <w:t>c</w:t>
            </w:r>
            <w:r>
              <w:rPr>
                <w:noProof/>
              </w:rPr>
              <w:tab/>
              <w:t xml:space="preserve">for </w:t>
            </w:r>
            <w:r>
              <w:rPr>
                <w:rFonts w:eastAsia="MS Mincho"/>
                <w:i/>
                <w:noProof/>
                <w:szCs w:val="22"/>
                <w:lang w:eastAsia="ja-JP"/>
              </w:rPr>
              <w:sym w:font="Symbol" w:char="F062"/>
            </w:r>
            <w:r>
              <w:rPr>
                <w:rFonts w:eastAsia="MS Mincho"/>
                <w:noProof/>
                <w:lang w:eastAsia="ja-JP"/>
              </w:rPr>
              <w:t xml:space="preserve"> </w:t>
            </w:r>
            <w:r>
              <w:rPr>
                <w:noProof/>
              </w:rPr>
              <w:t>&gt; L</w:t>
            </w:r>
            <w:r>
              <w:rPr>
                <w:noProof/>
                <w:vertAlign w:val="subscript"/>
              </w:rPr>
              <w:t>c</w:t>
            </w:r>
            <w:r>
              <w:rPr>
                <w:noProof/>
              </w:rPr>
              <w:t xml:space="preserve">  &gt;=  0</w:t>
            </w:r>
          </w:p>
        </w:tc>
        <w:tc>
          <w:tcPr>
            <w:tcW w:w="3029" w:type="dxa"/>
            <w:tcBorders>
              <w:top w:val="single" w:sz="6" w:space="0" w:color="auto"/>
              <w:left w:val="single" w:sz="6" w:space="0" w:color="auto"/>
              <w:bottom w:val="single" w:sz="6" w:space="0" w:color="auto"/>
              <w:right w:val="single" w:sz="6" w:space="0" w:color="auto"/>
            </w:tcBorders>
          </w:tcPr>
          <w:p w14:paraId="1BA7C556" w14:textId="77777777" w:rsidR="0011180B" w:rsidRDefault="0011180B" w:rsidP="00C77644">
            <w:pPr>
              <w:pStyle w:val="Tabletext"/>
              <w:keepNext/>
              <w:rPr>
                <w:noProof/>
                <w:szCs w:val="18"/>
              </w:rPr>
            </w:pPr>
            <w:r>
              <w:rPr>
                <w:rFonts w:eastAsia="MS Mincho"/>
                <w:noProof/>
                <w:szCs w:val="18"/>
                <w:lang w:eastAsia="ja-JP"/>
              </w:rPr>
              <w:t>Rec. ITU-R BT.2020</w:t>
            </w:r>
            <w:r>
              <w:rPr>
                <w:noProof/>
                <w:szCs w:val="18"/>
                <w:lang w:eastAsia="ja-JP"/>
              </w:rPr>
              <w:t>-2</w:t>
            </w:r>
            <w:r>
              <w:rPr>
                <w:rFonts w:eastAsia="MS Mincho"/>
                <w:noProof/>
                <w:szCs w:val="18"/>
                <w:lang w:eastAsia="ja-JP"/>
              </w:rPr>
              <w:br/>
            </w:r>
            <w:r>
              <w:rPr>
                <w:noProof/>
              </w:rPr>
              <w:t>(functionally the same as the values 1, 6, and 14)</w:t>
            </w:r>
          </w:p>
        </w:tc>
      </w:tr>
      <w:tr w:rsidR="0011180B" w14:paraId="1BD2A9A1"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52211EA1" w14:textId="77777777" w:rsidR="0011180B" w:rsidRDefault="0011180B" w:rsidP="00C77644">
            <w:pPr>
              <w:pStyle w:val="Tabletext"/>
              <w:keepNext/>
              <w:jc w:val="center"/>
              <w:rPr>
                <w:noProof/>
                <w:szCs w:val="18"/>
                <w:lang w:eastAsia="ja-JP"/>
              </w:rPr>
            </w:pPr>
            <w:r>
              <w:rPr>
                <w:noProof/>
                <w:szCs w:val="18"/>
                <w:lang w:eastAsia="ja-JP"/>
              </w:rPr>
              <w:lastRenderedPageBreak/>
              <w:t>16</w:t>
            </w:r>
          </w:p>
        </w:tc>
        <w:tc>
          <w:tcPr>
            <w:tcW w:w="5875" w:type="dxa"/>
            <w:tcBorders>
              <w:top w:val="single" w:sz="6" w:space="0" w:color="auto"/>
              <w:left w:val="single" w:sz="6" w:space="0" w:color="auto"/>
              <w:bottom w:val="single" w:sz="6" w:space="0" w:color="auto"/>
              <w:right w:val="single" w:sz="6" w:space="0" w:color="auto"/>
            </w:tcBorders>
          </w:tcPr>
          <w:p w14:paraId="5BA0EF03" w14:textId="77777777" w:rsidR="0011180B" w:rsidRDefault="0011180B" w:rsidP="00C77644">
            <w:pPr>
              <w:pStyle w:val="Tabletext"/>
              <w:keepNext/>
              <w:tabs>
                <w:tab w:val="left" w:pos="3340"/>
              </w:tabs>
            </w:pPr>
            <w:r>
              <w:t>V = ( ( c</w:t>
            </w:r>
            <w:r>
              <w:rPr>
                <w:vertAlign w:val="subscript"/>
              </w:rPr>
              <w:t>1</w:t>
            </w:r>
            <w:r>
              <w:t xml:space="preserve"> + c</w:t>
            </w:r>
            <w:r>
              <w:rPr>
                <w:vertAlign w:val="subscript"/>
              </w:rPr>
              <w:t>2</w:t>
            </w:r>
            <w:r>
              <w:t xml:space="preserve"> * L</w:t>
            </w:r>
            <w:r>
              <w:rPr>
                <w:vertAlign w:val="subscript"/>
              </w:rPr>
              <w:t>o</w:t>
            </w:r>
            <w:r>
              <w:rPr>
                <w:position w:val="6"/>
              </w:rPr>
              <w:t>n</w:t>
            </w:r>
            <w:r>
              <w:t xml:space="preserve"> ) ÷ ( 1 + c</w:t>
            </w:r>
            <w:r>
              <w:rPr>
                <w:vertAlign w:val="subscript"/>
              </w:rPr>
              <w:t>3</w:t>
            </w:r>
            <w:r>
              <w:t xml:space="preserve"> * L</w:t>
            </w:r>
            <w:r>
              <w:rPr>
                <w:vertAlign w:val="subscript"/>
              </w:rPr>
              <w:t>o</w:t>
            </w:r>
            <w:r>
              <w:rPr>
                <w:position w:val="6"/>
              </w:rPr>
              <w:t>n</w:t>
            </w:r>
            <w:r>
              <w:t xml:space="preserve"> ) )</w:t>
            </w:r>
            <w:r>
              <w:rPr>
                <w:position w:val="6"/>
              </w:rPr>
              <w:t>m</w:t>
            </w:r>
            <w:r>
              <w:tab/>
              <w:t xml:space="preserve">for all values of </w:t>
            </w:r>
            <w:proofErr w:type="spellStart"/>
            <w:r>
              <w:t>L</w:t>
            </w:r>
            <w:r>
              <w:rPr>
                <w:vertAlign w:val="subscript"/>
              </w:rPr>
              <w:t>c</w:t>
            </w:r>
            <w:proofErr w:type="spellEnd"/>
          </w:p>
          <w:p w14:paraId="47FE2ED7" w14:textId="77777777" w:rsidR="0011180B" w:rsidRDefault="0011180B" w:rsidP="00C77644">
            <w:pPr>
              <w:pStyle w:val="Tabletext"/>
              <w:keepNext/>
              <w:tabs>
                <w:tab w:val="left" w:pos="3340"/>
              </w:tabs>
            </w:pPr>
            <w:r>
              <w:t>c</w:t>
            </w:r>
            <w:r>
              <w:rPr>
                <w:vertAlign w:val="subscript"/>
              </w:rPr>
              <w:t>1</w:t>
            </w:r>
            <w:r>
              <w:t xml:space="preserve"> = c</w:t>
            </w:r>
            <w:r>
              <w:rPr>
                <w:vertAlign w:val="subscript"/>
              </w:rPr>
              <w:t>3</w:t>
            </w:r>
            <w:r>
              <w:t xml:space="preserve"> − c</w:t>
            </w:r>
            <w:r>
              <w:rPr>
                <w:vertAlign w:val="subscript"/>
              </w:rPr>
              <w:t>2</w:t>
            </w:r>
            <w:r>
              <w:t xml:space="preserve"> + 1 = 3424 ÷ 4096 = 0.8359375</w:t>
            </w:r>
          </w:p>
          <w:p w14:paraId="7D57C565" w14:textId="77777777" w:rsidR="0011180B" w:rsidRDefault="0011180B" w:rsidP="00C77644">
            <w:pPr>
              <w:pStyle w:val="Tabletext"/>
              <w:keepNext/>
              <w:tabs>
                <w:tab w:val="left" w:pos="3340"/>
              </w:tabs>
            </w:pPr>
            <w:r>
              <w:t>c</w:t>
            </w:r>
            <w:r>
              <w:rPr>
                <w:vertAlign w:val="subscript"/>
              </w:rPr>
              <w:t>2</w:t>
            </w:r>
            <w:r>
              <w:t xml:space="preserve"> = 32 * 2413 ÷ 4096 = 18.8515625</w:t>
            </w:r>
          </w:p>
          <w:p w14:paraId="2B3CA4FC" w14:textId="77777777" w:rsidR="0011180B" w:rsidRDefault="0011180B" w:rsidP="00C77644">
            <w:pPr>
              <w:pStyle w:val="Tabletext"/>
              <w:keepNext/>
              <w:tabs>
                <w:tab w:val="left" w:pos="3340"/>
              </w:tabs>
            </w:pPr>
            <w:r>
              <w:t>c</w:t>
            </w:r>
            <w:r>
              <w:rPr>
                <w:vertAlign w:val="subscript"/>
              </w:rPr>
              <w:t>3</w:t>
            </w:r>
            <w:r>
              <w:t xml:space="preserve"> = 32 * 2392 ÷ 4096 = 18.6875</w:t>
            </w:r>
          </w:p>
          <w:p w14:paraId="50922399" w14:textId="77777777" w:rsidR="0011180B" w:rsidRDefault="0011180B" w:rsidP="00C77644">
            <w:pPr>
              <w:pStyle w:val="Tabletext"/>
              <w:keepNext/>
              <w:tabs>
                <w:tab w:val="left" w:pos="3340"/>
              </w:tabs>
            </w:pPr>
            <w:r>
              <w:t>m = 128 * 2523 ÷ 4096 = 78.84375</w:t>
            </w:r>
          </w:p>
          <w:p w14:paraId="116C8C70" w14:textId="77777777" w:rsidR="0011180B" w:rsidRDefault="0011180B" w:rsidP="00C77644">
            <w:pPr>
              <w:pStyle w:val="Tabletext"/>
              <w:keepNext/>
              <w:tabs>
                <w:tab w:val="left" w:pos="3340"/>
              </w:tabs>
            </w:pPr>
            <w:r>
              <w:t>n = 0.25 * 2610 ÷ 4096 = 0.1593017578125</w:t>
            </w:r>
          </w:p>
          <w:p w14:paraId="0C544EBA" w14:textId="77777777" w:rsidR="0011180B" w:rsidRDefault="0011180B" w:rsidP="00C77644">
            <w:pPr>
              <w:pStyle w:val="Tabletext"/>
              <w:keepNext/>
              <w:tabs>
                <w:tab w:val="left" w:pos="3340"/>
              </w:tabs>
              <w:rPr>
                <w:noProof/>
              </w:rPr>
            </w:pPr>
            <w:r>
              <w:t xml:space="preserve">for which </w:t>
            </w:r>
            <w:r>
              <w:rPr>
                <w:szCs w:val="18"/>
              </w:rPr>
              <w:t>L</w:t>
            </w:r>
            <w:r>
              <w:rPr>
                <w:szCs w:val="18"/>
                <w:vertAlign w:val="subscript"/>
              </w:rPr>
              <w:t>o</w:t>
            </w:r>
            <w:r>
              <w:t xml:space="preserve"> equal to 1 for peak white is ordinarily intended to correspond</w:t>
            </w:r>
            <w:r>
              <w:br/>
              <w:t>to a reference output luminance level of 10 000 candelas per square metre</w:t>
            </w:r>
          </w:p>
        </w:tc>
        <w:tc>
          <w:tcPr>
            <w:tcW w:w="3029" w:type="dxa"/>
            <w:tcBorders>
              <w:top w:val="single" w:sz="6" w:space="0" w:color="auto"/>
              <w:left w:val="single" w:sz="6" w:space="0" w:color="auto"/>
              <w:bottom w:val="single" w:sz="6" w:space="0" w:color="auto"/>
              <w:right w:val="single" w:sz="6" w:space="0" w:color="auto"/>
            </w:tcBorders>
          </w:tcPr>
          <w:p w14:paraId="195CE53A" w14:textId="77777777" w:rsidR="0011180B" w:rsidRDefault="0011180B" w:rsidP="00C77644">
            <w:pPr>
              <w:pStyle w:val="Tabletext"/>
              <w:keepNext/>
              <w:rPr>
                <w:rFonts w:eastAsia="MS Mincho"/>
                <w:noProof/>
                <w:szCs w:val="18"/>
                <w:lang w:eastAsia="ja-JP"/>
              </w:rPr>
            </w:pPr>
            <w:r>
              <w:rPr>
                <w:rFonts w:eastAsia="MS Mincho"/>
                <w:szCs w:val="18"/>
                <w:lang w:eastAsia="ja-JP"/>
              </w:rPr>
              <w:t>Society of Motion Picture and Television Engineers ST 2084 for 10, 12, 14, and 16-bit systems</w:t>
            </w:r>
            <w:r w:rsidR="00C77644">
              <w:rPr>
                <w:rFonts w:eastAsia="MS Mincho"/>
                <w:szCs w:val="18"/>
                <w:lang w:eastAsia="ja-JP"/>
              </w:rPr>
              <w:br/>
            </w:r>
            <w:r w:rsidR="00C77644">
              <w:rPr>
                <w:rFonts w:eastAsia="MS Mincho"/>
                <w:szCs w:val="18"/>
                <w:lang w:eastAsia="ja-JP"/>
              </w:rPr>
              <w:br/>
            </w:r>
            <w:r w:rsidR="00C77644" w:rsidRPr="00C77644">
              <w:rPr>
                <w:rFonts w:eastAsia="MS Mincho"/>
                <w:noProof/>
                <w:color w:val="FF0000"/>
                <w:szCs w:val="18"/>
                <w:lang w:eastAsia="ja-JP"/>
              </w:rPr>
              <w:t>Rec. ITU-R BT.HDR DNR</w:t>
            </w:r>
          </w:p>
        </w:tc>
      </w:tr>
      <w:tr w:rsidR="0011180B" w14:paraId="2F9FAC6F"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7BC24ADE" w14:textId="77777777" w:rsidR="0011180B" w:rsidRDefault="0011180B" w:rsidP="00C77644">
            <w:pPr>
              <w:pStyle w:val="Tabletext"/>
              <w:keepNext/>
              <w:jc w:val="center"/>
              <w:rPr>
                <w:noProof/>
                <w:szCs w:val="18"/>
                <w:lang w:eastAsia="ja-JP"/>
              </w:rPr>
            </w:pPr>
            <w:r>
              <w:rPr>
                <w:noProof/>
                <w:szCs w:val="18"/>
                <w:lang w:eastAsia="ja-JP"/>
              </w:rPr>
              <w:t>17</w:t>
            </w:r>
          </w:p>
        </w:tc>
        <w:tc>
          <w:tcPr>
            <w:tcW w:w="5875" w:type="dxa"/>
            <w:tcBorders>
              <w:top w:val="single" w:sz="6" w:space="0" w:color="auto"/>
              <w:left w:val="single" w:sz="6" w:space="0" w:color="auto"/>
              <w:bottom w:val="single" w:sz="6" w:space="0" w:color="auto"/>
              <w:right w:val="single" w:sz="6" w:space="0" w:color="auto"/>
            </w:tcBorders>
          </w:tcPr>
          <w:p w14:paraId="67BF2E7E" w14:textId="77777777" w:rsidR="0011180B" w:rsidRDefault="0011180B" w:rsidP="00C77644">
            <w:pPr>
              <w:pStyle w:val="Tabletext"/>
              <w:keepNext/>
              <w:tabs>
                <w:tab w:val="left" w:pos="3340"/>
              </w:tabs>
            </w:pPr>
            <w:r>
              <w:rPr>
                <w:szCs w:val="18"/>
              </w:rPr>
              <w:t>V = ( 48 * L</w:t>
            </w:r>
            <w:r>
              <w:rPr>
                <w:szCs w:val="18"/>
                <w:vertAlign w:val="subscript"/>
              </w:rPr>
              <w:t>o</w:t>
            </w:r>
            <w:r>
              <w:rPr>
                <w:szCs w:val="18"/>
              </w:rPr>
              <w:t xml:space="preserve"> ÷ 52.37 )</w:t>
            </w:r>
            <w:r>
              <w:rPr>
                <w:position w:val="6"/>
              </w:rPr>
              <w:t>( 1 </w:t>
            </w:r>
            <w:r>
              <w:rPr>
                <w:position w:val="6"/>
                <w:szCs w:val="18"/>
              </w:rPr>
              <w:sym w:font="Symbol" w:char="F0B8"/>
            </w:r>
            <w:r>
              <w:rPr>
                <w:position w:val="6"/>
                <w:szCs w:val="18"/>
              </w:rPr>
              <w:t> </w:t>
            </w:r>
            <w:r>
              <w:rPr>
                <w:position w:val="6"/>
              </w:rPr>
              <w:t>2.6 )</w:t>
            </w:r>
            <w:r>
              <w:tab/>
              <w:t>for all values of L</w:t>
            </w:r>
            <w:r>
              <w:rPr>
                <w:vertAlign w:val="subscript"/>
              </w:rPr>
              <w:t>o</w:t>
            </w:r>
          </w:p>
          <w:p w14:paraId="2C677DC1" w14:textId="77777777" w:rsidR="0011180B" w:rsidRDefault="0011180B" w:rsidP="00C77644">
            <w:pPr>
              <w:pStyle w:val="Tabletext"/>
              <w:keepNext/>
              <w:tabs>
                <w:tab w:val="left" w:pos="3340"/>
              </w:tabs>
              <w:rPr>
                <w:noProof/>
              </w:rPr>
            </w:pPr>
            <w:r>
              <w:t xml:space="preserve">for which </w:t>
            </w:r>
            <w:r>
              <w:rPr>
                <w:szCs w:val="18"/>
              </w:rPr>
              <w:t>L</w:t>
            </w:r>
            <w:r>
              <w:rPr>
                <w:szCs w:val="18"/>
                <w:vertAlign w:val="subscript"/>
              </w:rPr>
              <w:t>o</w:t>
            </w:r>
            <w:r>
              <w:t xml:space="preserve"> equal to 1 for peak white is ordinarily intended to correspond</w:t>
            </w:r>
            <w:r>
              <w:br/>
              <w:t xml:space="preserve">to a reference </w:t>
            </w:r>
            <w:proofErr w:type="spellStart"/>
            <w:r>
              <w:t>outputluminance</w:t>
            </w:r>
            <w:proofErr w:type="spellEnd"/>
            <w:r>
              <w:t xml:space="preserve"> level of 48 candelas per square metre</w:t>
            </w:r>
          </w:p>
        </w:tc>
        <w:tc>
          <w:tcPr>
            <w:tcW w:w="3029" w:type="dxa"/>
            <w:tcBorders>
              <w:top w:val="single" w:sz="6" w:space="0" w:color="auto"/>
              <w:left w:val="single" w:sz="6" w:space="0" w:color="auto"/>
              <w:bottom w:val="single" w:sz="6" w:space="0" w:color="auto"/>
              <w:right w:val="single" w:sz="6" w:space="0" w:color="auto"/>
            </w:tcBorders>
          </w:tcPr>
          <w:p w14:paraId="195010C2" w14:textId="77777777" w:rsidR="0011180B" w:rsidRDefault="0011180B" w:rsidP="00C77644">
            <w:pPr>
              <w:pStyle w:val="Tabletext"/>
              <w:keepNext/>
              <w:rPr>
                <w:rFonts w:eastAsia="MS Mincho"/>
                <w:noProof/>
                <w:szCs w:val="18"/>
                <w:lang w:eastAsia="ja-JP"/>
              </w:rPr>
            </w:pPr>
            <w:r>
              <w:rPr>
                <w:szCs w:val="18"/>
              </w:rPr>
              <w:t>Society of Motion Picture and Television Engineers ST 428-1</w:t>
            </w:r>
          </w:p>
        </w:tc>
      </w:tr>
      <w:tr w:rsidR="0011180B" w14:paraId="05AC6B5B"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1BA6DC84" w14:textId="77777777" w:rsidR="0011180B" w:rsidRDefault="0011180B" w:rsidP="00C77644">
            <w:pPr>
              <w:pStyle w:val="Tabletext"/>
              <w:keepNext/>
              <w:jc w:val="center"/>
              <w:rPr>
                <w:noProof/>
                <w:szCs w:val="18"/>
                <w:lang w:eastAsia="ja-JP"/>
              </w:rPr>
            </w:pPr>
            <w:r>
              <w:rPr>
                <w:noProof/>
                <w:szCs w:val="18"/>
                <w:lang w:eastAsia="ja-JP"/>
              </w:rPr>
              <w:t>18</w:t>
            </w:r>
          </w:p>
        </w:tc>
        <w:tc>
          <w:tcPr>
            <w:tcW w:w="5875" w:type="dxa"/>
            <w:tcBorders>
              <w:top w:val="single" w:sz="6" w:space="0" w:color="auto"/>
              <w:left w:val="single" w:sz="6" w:space="0" w:color="auto"/>
              <w:bottom w:val="single" w:sz="6" w:space="0" w:color="auto"/>
              <w:right w:val="single" w:sz="6" w:space="0" w:color="auto"/>
            </w:tcBorders>
          </w:tcPr>
          <w:p w14:paraId="6B6684A6" w14:textId="367F5F7B" w:rsidR="0011180B" w:rsidRPr="0009554F" w:rsidRDefault="0011180B" w:rsidP="00C77644">
            <w:pPr>
              <w:pStyle w:val="Tabletext"/>
              <w:keepNext/>
              <w:tabs>
                <w:tab w:val="left" w:pos="3340"/>
              </w:tabs>
              <w:spacing w:after="20"/>
              <w:rPr>
                <w:szCs w:val="18"/>
              </w:rPr>
            </w:pPr>
            <w:r w:rsidRPr="0009554F">
              <w:rPr>
                <w:szCs w:val="18"/>
              </w:rPr>
              <w:t xml:space="preserve">V = </w:t>
            </w:r>
            <w:del w:id="132" w:author="Matteo Naccari" w:date="2016-02-21T03:10:00Z">
              <w:r w:rsidR="002D03DA" w:rsidDel="003D17C8">
                <w:rPr>
                  <w:szCs w:val="18"/>
                </w:rPr>
                <w:delText>(3</w:delText>
              </w:r>
              <w:r w:rsidRPr="0009554F" w:rsidDel="003D17C8">
                <w:rPr>
                  <w:szCs w:val="18"/>
                </w:rPr>
                <w:delText xml:space="preserve"> </w:delText>
              </w:r>
            </w:del>
            <w:ins w:id="133" w:author="Matteo Naccari" w:date="2016-02-21T03:10:00Z">
              <w:r w:rsidR="006C7769">
                <w:rPr>
                  <w:szCs w:val="18"/>
                </w:rPr>
                <w:t>0.</w:t>
              </w:r>
              <w:r w:rsidR="003D17C8">
                <w:rPr>
                  <w:szCs w:val="18"/>
                </w:rPr>
                <w:t xml:space="preserve">5 </w:t>
              </w:r>
            </w:ins>
            <w:r w:rsidRPr="0009554F">
              <w:rPr>
                <w:szCs w:val="18"/>
              </w:rPr>
              <w:t>* L</w:t>
            </w:r>
            <w:r w:rsidRPr="003F2AA1">
              <w:rPr>
                <w:szCs w:val="18"/>
                <w:vertAlign w:val="subscript"/>
              </w:rPr>
              <w:t>c</w:t>
            </w:r>
            <w:del w:id="134" w:author="Matteo Naccari" w:date="2016-02-21T03:10:00Z">
              <w:r w:rsidR="002D03DA" w:rsidDel="003D17C8">
                <w:rPr>
                  <w:szCs w:val="18"/>
                </w:rPr>
                <w:delText>)</w:delText>
              </w:r>
            </w:del>
            <w:r w:rsidRPr="009934B2">
              <w:rPr>
                <w:vertAlign w:val="superscript"/>
              </w:rPr>
              <w:t>0.5</w:t>
            </w:r>
            <w:r w:rsidRPr="0009554F">
              <w:rPr>
                <w:szCs w:val="18"/>
              </w:rPr>
              <w:tab/>
              <w:t>for 1</w:t>
            </w:r>
            <w:del w:id="135" w:author="Matteo Naccari" w:date="2016-02-21T03:02:00Z">
              <w:r w:rsidR="002D03DA" w:rsidDel="00E4439A">
                <w:rPr>
                  <w:szCs w:val="18"/>
                </w:rPr>
                <w:delText>/12</w:delText>
              </w:r>
            </w:del>
            <w:r w:rsidRPr="0009554F">
              <w:rPr>
                <w:szCs w:val="18"/>
              </w:rPr>
              <w:t xml:space="preserve">  &gt;=  </w:t>
            </w:r>
            <w:proofErr w:type="spellStart"/>
            <w:r w:rsidRPr="0009554F">
              <w:rPr>
                <w:szCs w:val="18"/>
              </w:rPr>
              <w:t>L</w:t>
            </w:r>
            <w:r w:rsidRPr="003F2AA1">
              <w:rPr>
                <w:szCs w:val="18"/>
                <w:vertAlign w:val="subscript"/>
              </w:rPr>
              <w:t>c</w:t>
            </w:r>
            <w:proofErr w:type="spellEnd"/>
            <w:r w:rsidRPr="0009554F">
              <w:rPr>
                <w:szCs w:val="18"/>
              </w:rPr>
              <w:t xml:space="preserve">  &gt;=  0</w:t>
            </w:r>
          </w:p>
          <w:p w14:paraId="56FBC632" w14:textId="6566E790" w:rsidR="0011180B" w:rsidRPr="0009554F" w:rsidRDefault="0011180B" w:rsidP="00C77644">
            <w:pPr>
              <w:pStyle w:val="Tabletext"/>
              <w:keepNext/>
              <w:tabs>
                <w:tab w:val="left" w:pos="3340"/>
              </w:tabs>
              <w:spacing w:after="20"/>
              <w:rPr>
                <w:szCs w:val="18"/>
              </w:rPr>
            </w:pPr>
            <w:r>
              <w:rPr>
                <w:szCs w:val="18"/>
              </w:rPr>
              <w:t>V = a * Ln</w:t>
            </w:r>
            <w:r w:rsidRPr="0009554F">
              <w:rPr>
                <w:szCs w:val="18"/>
              </w:rPr>
              <w:t>(</w:t>
            </w:r>
            <w:r>
              <w:rPr>
                <w:szCs w:val="18"/>
              </w:rPr>
              <w:t xml:space="preserve"> </w:t>
            </w:r>
            <w:proofErr w:type="spellStart"/>
            <w:r w:rsidRPr="0009554F">
              <w:rPr>
                <w:szCs w:val="18"/>
              </w:rPr>
              <w:t>L</w:t>
            </w:r>
            <w:r w:rsidRPr="003F2AA1">
              <w:rPr>
                <w:szCs w:val="18"/>
                <w:vertAlign w:val="subscript"/>
              </w:rPr>
              <w:t>c</w:t>
            </w:r>
            <w:proofErr w:type="spellEnd"/>
            <w:r>
              <w:rPr>
                <w:szCs w:val="18"/>
              </w:rPr>
              <w:t xml:space="preserve"> − b ) + c</w:t>
            </w:r>
            <w:r>
              <w:rPr>
                <w:szCs w:val="18"/>
              </w:rPr>
              <w:tab/>
              <w:t xml:space="preserve">for </w:t>
            </w:r>
            <w:proofErr w:type="spellStart"/>
            <w:r w:rsidRPr="0009554F">
              <w:rPr>
                <w:szCs w:val="18"/>
              </w:rPr>
              <w:t>L</w:t>
            </w:r>
            <w:r w:rsidRPr="003F2AA1">
              <w:rPr>
                <w:szCs w:val="18"/>
                <w:vertAlign w:val="subscript"/>
              </w:rPr>
              <w:t>c</w:t>
            </w:r>
            <w:proofErr w:type="spellEnd"/>
            <w:r>
              <w:rPr>
                <w:szCs w:val="18"/>
              </w:rPr>
              <w:t xml:space="preserve"> &gt; </w:t>
            </w:r>
            <w:r w:rsidRPr="0009554F">
              <w:rPr>
                <w:szCs w:val="18"/>
              </w:rPr>
              <w:t>1</w:t>
            </w:r>
            <w:del w:id="136" w:author="Matteo Naccari" w:date="2016-02-21T03:02:00Z">
              <w:r w:rsidR="002D03DA" w:rsidDel="00E4439A">
                <w:rPr>
                  <w:szCs w:val="18"/>
                </w:rPr>
                <w:delText>/12</w:delText>
              </w:r>
            </w:del>
          </w:p>
          <w:p w14:paraId="13EF499A" w14:textId="3866E39D" w:rsidR="0011180B" w:rsidRDefault="0011180B" w:rsidP="003D17C8">
            <w:pPr>
              <w:pStyle w:val="Tabletext"/>
              <w:keepNext/>
              <w:tabs>
                <w:tab w:val="left" w:pos="3340"/>
              </w:tabs>
              <w:rPr>
                <w:szCs w:val="18"/>
              </w:rPr>
            </w:pPr>
            <w:proofErr w:type="gramStart"/>
            <w:r w:rsidRPr="0009554F">
              <w:rPr>
                <w:szCs w:val="18"/>
              </w:rPr>
              <w:t>a</w:t>
            </w:r>
            <w:proofErr w:type="gramEnd"/>
            <w:r w:rsidRPr="0009554F">
              <w:rPr>
                <w:szCs w:val="18"/>
              </w:rPr>
              <w:t xml:space="preserve"> = 0.17883277, </w:t>
            </w:r>
            <w:del w:id="137" w:author="Matteo Naccari" w:date="2016-02-21T03:02:00Z">
              <w:r w:rsidRPr="0009554F" w:rsidDel="00E4439A">
                <w:rPr>
                  <w:szCs w:val="18"/>
                </w:rPr>
                <w:delText xml:space="preserve">b = </w:delText>
              </w:r>
              <w:r w:rsidR="002D03DA" w:rsidRPr="00387487" w:rsidDel="00E4439A">
                <w:rPr>
                  <w:sz w:val="20"/>
                </w:rPr>
                <w:delText>0.0</w:delText>
              </w:r>
            </w:del>
            <w:del w:id="138" w:author="Matteo Naccari" w:date="2016-02-21T03:03:00Z">
              <w:r w:rsidR="002D03DA" w:rsidRPr="00224115" w:rsidDel="00E4439A">
                <w:rPr>
                  <w:sz w:val="20"/>
                </w:rPr>
                <w:delText>2372241</w:delText>
              </w:r>
              <w:r w:rsidRPr="0009554F" w:rsidDel="00E4439A">
                <w:rPr>
                  <w:szCs w:val="18"/>
                </w:rPr>
                <w:delText xml:space="preserve">, c = </w:delText>
              </w:r>
              <w:r w:rsidR="002D03DA" w:rsidRPr="00224115" w:rsidDel="00E4439A">
                <w:rPr>
                  <w:sz w:val="20"/>
                </w:rPr>
                <w:delText>1.00429347</w:delText>
              </w:r>
            </w:del>
            <w:ins w:id="139" w:author="Matteo Naccari" w:date="2016-02-21T03:03:00Z">
              <w:r w:rsidR="00E4439A" w:rsidRPr="0009554F">
                <w:rPr>
                  <w:szCs w:val="18"/>
                </w:rPr>
                <w:t xml:space="preserve"> b = 0.28466892, c = 0.55991073</w:t>
              </w:r>
            </w:ins>
            <w:r w:rsidR="00747B18">
              <w:rPr>
                <w:szCs w:val="18"/>
              </w:rPr>
              <w:br/>
            </w:r>
            <w:r w:rsidR="00747B18">
              <w:rPr>
                <w:szCs w:val="18"/>
              </w:rPr>
              <w:br/>
            </w:r>
            <w:proofErr w:type="spellStart"/>
            <w:r w:rsidR="0054771C" w:rsidRPr="0054771C">
              <w:rPr>
                <w:color w:val="FF0000"/>
                <w:szCs w:val="18"/>
              </w:rPr>
              <w:t>L</w:t>
            </w:r>
            <w:r w:rsidR="0054771C" w:rsidRPr="0054771C">
              <w:rPr>
                <w:color w:val="FF0000"/>
                <w:szCs w:val="18"/>
                <w:vertAlign w:val="subscript"/>
              </w:rPr>
              <w:t>c</w:t>
            </w:r>
            <w:proofErr w:type="spellEnd"/>
            <w:r w:rsidR="0054771C" w:rsidRPr="0054771C">
              <w:rPr>
                <w:color w:val="FF0000"/>
                <w:szCs w:val="18"/>
                <w:vertAlign w:val="subscript"/>
              </w:rPr>
              <w:t xml:space="preserve">  </w:t>
            </w:r>
            <w:r w:rsidR="0054771C" w:rsidRPr="0054771C">
              <w:rPr>
                <w:color w:val="FF0000"/>
                <w:szCs w:val="18"/>
              </w:rPr>
              <w:t>is the signal for each colo</w:t>
            </w:r>
            <w:r w:rsidR="0054771C">
              <w:rPr>
                <w:color w:val="FF0000"/>
                <w:szCs w:val="18"/>
              </w:rPr>
              <w:t>u</w:t>
            </w:r>
            <w:r w:rsidR="0054771C" w:rsidRPr="0054771C">
              <w:rPr>
                <w:color w:val="FF0000"/>
                <w:szCs w:val="18"/>
              </w:rPr>
              <w:t xml:space="preserve">r component proportional to scene linear light </w:t>
            </w:r>
            <w:r w:rsidR="003D0D6C" w:rsidRPr="0054771C">
              <w:rPr>
                <w:color w:val="FF0000"/>
                <w:szCs w:val="18"/>
              </w:rPr>
              <w:t>an</w:t>
            </w:r>
            <w:r w:rsidR="003D0D6C">
              <w:rPr>
                <w:color w:val="FF0000"/>
                <w:szCs w:val="18"/>
              </w:rPr>
              <w:t>d</w:t>
            </w:r>
            <w:r w:rsidR="003D0D6C" w:rsidRPr="0054771C">
              <w:rPr>
                <w:color w:val="FF0000"/>
                <w:szCs w:val="18"/>
              </w:rPr>
              <w:t xml:space="preserve"> </w:t>
            </w:r>
            <w:r w:rsidR="0054771C" w:rsidRPr="0054771C">
              <w:rPr>
                <w:color w:val="FF0000"/>
                <w:szCs w:val="18"/>
              </w:rPr>
              <w:t>scaled by camera exposure, normalized to the range [0:1</w:t>
            </w:r>
            <w:ins w:id="140" w:author="Matteo Naccari" w:date="2016-02-21T03:01:00Z">
              <w:r w:rsidR="00E4439A">
                <w:rPr>
                  <w:color w:val="FF0000"/>
                  <w:szCs w:val="18"/>
                </w:rPr>
                <w:t>2</w:t>
              </w:r>
            </w:ins>
            <w:r w:rsidR="0054771C" w:rsidRPr="0054771C">
              <w:rPr>
                <w:color w:val="FF0000"/>
                <w:szCs w:val="18"/>
              </w:rPr>
              <w:t>]. V is the resulting non-linear signal in the range [0</w:t>
            </w:r>
            <w:r w:rsidR="002D03DA">
              <w:rPr>
                <w:color w:val="FF0000"/>
                <w:szCs w:val="18"/>
              </w:rPr>
              <w:t>:</w:t>
            </w:r>
            <w:r w:rsidR="0054771C" w:rsidRPr="0054771C">
              <w:rPr>
                <w:color w:val="FF0000"/>
                <w:szCs w:val="18"/>
              </w:rPr>
              <w:t>1]</w:t>
            </w:r>
          </w:p>
        </w:tc>
        <w:tc>
          <w:tcPr>
            <w:tcW w:w="3029" w:type="dxa"/>
            <w:tcBorders>
              <w:top w:val="single" w:sz="6" w:space="0" w:color="auto"/>
              <w:left w:val="single" w:sz="6" w:space="0" w:color="auto"/>
              <w:bottom w:val="single" w:sz="6" w:space="0" w:color="auto"/>
              <w:right w:val="single" w:sz="6" w:space="0" w:color="auto"/>
            </w:tcBorders>
          </w:tcPr>
          <w:p w14:paraId="5DE75FD3" w14:textId="77777777" w:rsidR="0011180B" w:rsidRDefault="0011180B" w:rsidP="00C77644">
            <w:pPr>
              <w:pStyle w:val="Tabletext"/>
              <w:keepNext/>
              <w:rPr>
                <w:szCs w:val="18"/>
              </w:rPr>
            </w:pPr>
            <w:r w:rsidRPr="0009554F">
              <w:rPr>
                <w:szCs w:val="18"/>
              </w:rPr>
              <w:t>Association of Radio Industries and Businesses (ARIB) STD-B67</w:t>
            </w:r>
          </w:p>
          <w:p w14:paraId="10541B6A" w14:textId="77777777" w:rsidR="00C77644" w:rsidRPr="00C77644" w:rsidRDefault="00C77644" w:rsidP="00C77644">
            <w:pPr>
              <w:pStyle w:val="Tabletext"/>
              <w:keepNext/>
              <w:rPr>
                <w:color w:val="FF0000"/>
                <w:szCs w:val="18"/>
              </w:rPr>
            </w:pPr>
            <w:bookmarkStart w:id="141" w:name="OLE_LINK29"/>
            <w:bookmarkStart w:id="142" w:name="OLE_LINK30"/>
            <w:bookmarkStart w:id="143" w:name="OLE_LINK31"/>
            <w:r w:rsidRPr="00C77644">
              <w:rPr>
                <w:rFonts w:eastAsia="MS Mincho"/>
                <w:noProof/>
                <w:color w:val="FF0000"/>
                <w:szCs w:val="18"/>
                <w:lang w:eastAsia="ja-JP"/>
              </w:rPr>
              <w:t>Rec. ITU-R BT.HDR DNR</w:t>
            </w:r>
            <w:bookmarkEnd w:id="141"/>
            <w:bookmarkEnd w:id="142"/>
            <w:bookmarkEnd w:id="143"/>
          </w:p>
        </w:tc>
      </w:tr>
      <w:tr w:rsidR="0011180B" w14:paraId="0F9BA6E0" w14:textId="77777777" w:rsidTr="00C77644">
        <w:trPr>
          <w:cantSplit/>
          <w:jc w:val="center"/>
        </w:trPr>
        <w:tc>
          <w:tcPr>
            <w:tcW w:w="780" w:type="dxa"/>
            <w:tcBorders>
              <w:top w:val="single" w:sz="6" w:space="0" w:color="auto"/>
              <w:left w:val="single" w:sz="6" w:space="0" w:color="auto"/>
              <w:bottom w:val="single" w:sz="6" w:space="0" w:color="auto"/>
              <w:right w:val="single" w:sz="6" w:space="0" w:color="auto"/>
            </w:tcBorders>
          </w:tcPr>
          <w:p w14:paraId="429F3E3A" w14:textId="77777777" w:rsidR="0011180B" w:rsidRDefault="0011180B" w:rsidP="00C77644">
            <w:pPr>
              <w:pStyle w:val="Tabletext"/>
              <w:jc w:val="center"/>
              <w:rPr>
                <w:noProof/>
                <w:szCs w:val="18"/>
              </w:rPr>
            </w:pPr>
            <w:r>
              <w:rPr>
                <w:noProof/>
                <w:szCs w:val="18"/>
                <w:lang w:eastAsia="ja-JP"/>
              </w:rPr>
              <w:t>19</w:t>
            </w:r>
            <w:r>
              <w:rPr>
                <w:noProof/>
                <w:szCs w:val="18"/>
              </w:rPr>
              <w:t>..255</w:t>
            </w:r>
          </w:p>
        </w:tc>
        <w:tc>
          <w:tcPr>
            <w:tcW w:w="5875" w:type="dxa"/>
            <w:tcBorders>
              <w:top w:val="single" w:sz="6" w:space="0" w:color="auto"/>
              <w:left w:val="single" w:sz="6" w:space="0" w:color="auto"/>
              <w:bottom w:val="single" w:sz="6" w:space="0" w:color="auto"/>
              <w:right w:val="single" w:sz="6" w:space="0" w:color="auto"/>
            </w:tcBorders>
          </w:tcPr>
          <w:p w14:paraId="72230B70" w14:textId="77777777" w:rsidR="0011180B" w:rsidRDefault="0011180B" w:rsidP="00C77644">
            <w:pPr>
              <w:pStyle w:val="Tabletext"/>
              <w:tabs>
                <w:tab w:val="left" w:pos="2340"/>
              </w:tabs>
              <w:rPr>
                <w:noProof/>
                <w:szCs w:val="18"/>
              </w:rPr>
            </w:pPr>
            <w:r>
              <w:rPr>
                <w:noProof/>
                <w:szCs w:val="18"/>
              </w:rPr>
              <w:t>Reserved</w:t>
            </w:r>
          </w:p>
        </w:tc>
        <w:tc>
          <w:tcPr>
            <w:tcW w:w="3029" w:type="dxa"/>
            <w:tcBorders>
              <w:top w:val="single" w:sz="6" w:space="0" w:color="auto"/>
              <w:left w:val="single" w:sz="6" w:space="0" w:color="auto"/>
              <w:bottom w:val="single" w:sz="6" w:space="0" w:color="auto"/>
              <w:right w:val="single" w:sz="6" w:space="0" w:color="auto"/>
            </w:tcBorders>
          </w:tcPr>
          <w:p w14:paraId="457AB5C2" w14:textId="77777777" w:rsidR="0011180B" w:rsidRDefault="0011180B" w:rsidP="00C77644">
            <w:pPr>
              <w:pStyle w:val="Tabletext"/>
              <w:rPr>
                <w:noProof/>
                <w:szCs w:val="18"/>
              </w:rPr>
            </w:pPr>
            <w:r>
              <w:rPr>
                <w:noProof/>
                <w:szCs w:val="18"/>
              </w:rPr>
              <w:t>For future use by ITU</w:t>
            </w:r>
            <w:r>
              <w:rPr>
                <w:noProof/>
                <w:szCs w:val="18"/>
              </w:rPr>
              <w:noBreakHyphen/>
              <w:t xml:space="preserve">T </w:t>
            </w:r>
            <w:r>
              <w:rPr>
                <w:noProof/>
              </w:rPr>
              <w:t>|</w:t>
            </w:r>
            <w:r>
              <w:rPr>
                <w:noProof/>
                <w:szCs w:val="18"/>
              </w:rPr>
              <w:t xml:space="preserve"> ISO/IEC</w:t>
            </w:r>
          </w:p>
        </w:tc>
      </w:tr>
    </w:tbl>
    <w:p w14:paraId="615D9938" w14:textId="77777777" w:rsidR="0011180B" w:rsidRDefault="0011180B" w:rsidP="009234A5">
      <w:pPr>
        <w:jc w:val="both"/>
        <w:rPr>
          <w:szCs w:val="22"/>
          <w:lang w:val="en-CA"/>
        </w:rPr>
      </w:pPr>
    </w:p>
    <w:p w14:paraId="5ECBDBDF" w14:textId="77777777" w:rsidR="0011180B" w:rsidRDefault="0011180B" w:rsidP="009234A5">
      <w:pPr>
        <w:jc w:val="both"/>
        <w:rPr>
          <w:szCs w:val="22"/>
          <w:lang w:val="en-CA"/>
        </w:rPr>
      </w:pPr>
    </w:p>
    <w:p w14:paraId="4DBEF4BE" w14:textId="77777777" w:rsidR="00C77644" w:rsidRDefault="00C77644" w:rsidP="00C77644">
      <w:pPr>
        <w:numPr>
          <w:ilvl w:val="12"/>
          <w:numId w:val="0"/>
        </w:numPr>
        <w:rPr>
          <w:noProof/>
        </w:rPr>
      </w:pPr>
      <w:r>
        <w:rPr>
          <w:b/>
          <w:bCs/>
          <w:noProof/>
        </w:rPr>
        <w:t>matrix_coeffs</w:t>
      </w:r>
      <w:r>
        <w:rPr>
          <w:noProof/>
        </w:rPr>
        <w:t xml:space="preserve"> describes the matrix coefficients used in deriving luma and chroma signals from the green, blue, and red, or Y, Z, and X primaries, as specified in </w:t>
      </w:r>
      <w:r>
        <w:rPr>
          <w:noProof/>
        </w:rPr>
        <w:fldChar w:fldCharType="begin"/>
      </w:r>
      <w:r>
        <w:rPr>
          <w:noProof/>
        </w:rPr>
        <w:instrText xml:space="preserve"> REF _Ref349228168 \h </w:instrText>
      </w:r>
      <w:r>
        <w:rPr>
          <w:noProof/>
        </w:rPr>
      </w:r>
      <w:r>
        <w:rPr>
          <w:noProof/>
        </w:rPr>
        <w:fldChar w:fldCharType="separate"/>
      </w:r>
      <w:r>
        <w:rPr>
          <w:noProof/>
          <w:lang w:val="en-GB"/>
        </w:rPr>
        <w:t>Table E.1</w:t>
      </w:r>
      <w:r>
        <w:rPr>
          <w:noProof/>
        </w:rPr>
        <w:fldChar w:fldCharType="end"/>
      </w:r>
      <w:r>
        <w:rPr>
          <w:noProof/>
        </w:rPr>
        <w:t>.</w:t>
      </w:r>
    </w:p>
    <w:p w14:paraId="31C00B18" w14:textId="77777777" w:rsidR="00C77644" w:rsidRDefault="00C77644" w:rsidP="00C77644">
      <w:pPr>
        <w:numPr>
          <w:ilvl w:val="12"/>
          <w:numId w:val="0"/>
        </w:numPr>
        <w:rPr>
          <w:noProof/>
        </w:rPr>
      </w:pPr>
      <w:r>
        <w:rPr>
          <w:noProof/>
        </w:rPr>
        <w:t>matrix_coeffs shall not be equal to 0 unless one or more of the following conditions are true:</w:t>
      </w:r>
    </w:p>
    <w:p w14:paraId="2F766B0A" w14:textId="77777777" w:rsidR="00C77644" w:rsidRDefault="00C77644" w:rsidP="00C77644">
      <w:pPr>
        <w:numPr>
          <w:ilvl w:val="12"/>
          <w:numId w:val="0"/>
        </w:numPr>
        <w:tabs>
          <w:tab w:val="left" w:pos="426"/>
        </w:tabs>
        <w:rPr>
          <w:noProof/>
        </w:rPr>
      </w:pPr>
      <w:r>
        <w:rPr>
          <w:noProof/>
        </w:rPr>
        <w:t>–</w:t>
      </w:r>
      <w:r>
        <w:rPr>
          <w:noProof/>
        </w:rPr>
        <w:tab/>
        <w:t>BitDepth</w:t>
      </w:r>
      <w:r>
        <w:rPr>
          <w:noProof/>
          <w:vertAlign w:val="subscript"/>
        </w:rPr>
        <w:t>C</w:t>
      </w:r>
      <w:r>
        <w:rPr>
          <w:noProof/>
        </w:rPr>
        <w:t xml:space="preserve"> is equal to BitDepth</w:t>
      </w:r>
      <w:r>
        <w:rPr>
          <w:noProof/>
          <w:vertAlign w:val="subscript"/>
        </w:rPr>
        <w:t>Y</w:t>
      </w:r>
      <w:r>
        <w:rPr>
          <w:noProof/>
        </w:rPr>
        <w:t>.</w:t>
      </w:r>
    </w:p>
    <w:p w14:paraId="6CF537DF" w14:textId="77777777" w:rsidR="00C77644" w:rsidRDefault="00C77644" w:rsidP="00C77644">
      <w:pPr>
        <w:numPr>
          <w:ilvl w:val="12"/>
          <w:numId w:val="0"/>
        </w:numPr>
        <w:tabs>
          <w:tab w:val="left" w:pos="426"/>
        </w:tabs>
        <w:rPr>
          <w:noProof/>
        </w:rPr>
      </w:pPr>
      <w:r>
        <w:rPr>
          <w:noProof/>
        </w:rPr>
        <w:t>–</w:t>
      </w:r>
      <w:r>
        <w:rPr>
          <w:noProof/>
        </w:rPr>
        <w:tab/>
        <w:t>chroma_format_idc is equal to 3 (4:4:4 chroma format).</w:t>
      </w:r>
    </w:p>
    <w:p w14:paraId="166D4CAB" w14:textId="77777777" w:rsidR="00C77644" w:rsidRDefault="00C77644" w:rsidP="00C77644">
      <w:pPr>
        <w:numPr>
          <w:ilvl w:val="12"/>
          <w:numId w:val="0"/>
        </w:numPr>
        <w:rPr>
          <w:noProof/>
        </w:rPr>
      </w:pPr>
      <w:r w:rsidRPr="008777ED">
        <w:rPr>
          <w:noProof/>
          <w:highlight w:val="yellow"/>
        </w:rPr>
        <w:t>[Ed. (GJS): Search entire document for language German (Switzerland) and Spanish (Spain, Traditional Sort) and English (United States) and fix those – perhaps without using revision marking to avoid producing a hard-to-read result. There may also be other languages in here as well.]</w:t>
      </w:r>
    </w:p>
    <w:p w14:paraId="7A22E9E6" w14:textId="77777777" w:rsidR="00C77644" w:rsidRDefault="00C77644" w:rsidP="00C77644">
      <w:pPr>
        <w:numPr>
          <w:ilvl w:val="12"/>
          <w:numId w:val="0"/>
        </w:numPr>
        <w:rPr>
          <w:noProof/>
        </w:rPr>
      </w:pPr>
      <w:r>
        <w:rPr>
          <w:noProof/>
        </w:rPr>
        <w:t>The specification of the use of matrix_coeffs equal to 0 under all other conditions is reserved for future use by ITU</w:t>
      </w:r>
      <w:r>
        <w:rPr>
          <w:noProof/>
        </w:rPr>
        <w:noBreakHyphen/>
        <w:t>T | ISO/IEC.</w:t>
      </w:r>
    </w:p>
    <w:p w14:paraId="28741C16" w14:textId="77777777" w:rsidR="00C77644" w:rsidRDefault="00C77644" w:rsidP="00C77644">
      <w:pPr>
        <w:numPr>
          <w:ilvl w:val="12"/>
          <w:numId w:val="0"/>
        </w:numPr>
        <w:rPr>
          <w:noProof/>
        </w:rPr>
      </w:pPr>
      <w:r>
        <w:rPr>
          <w:noProof/>
        </w:rPr>
        <w:t>matrix_coeffs shall not be equal to 8 unless one of the following conditions is true:</w:t>
      </w:r>
    </w:p>
    <w:p w14:paraId="09663177" w14:textId="77777777" w:rsidR="00C77644" w:rsidRDefault="00C77644" w:rsidP="00C77644">
      <w:pPr>
        <w:numPr>
          <w:ilvl w:val="12"/>
          <w:numId w:val="0"/>
        </w:numPr>
        <w:tabs>
          <w:tab w:val="left" w:pos="426"/>
        </w:tabs>
        <w:rPr>
          <w:noProof/>
        </w:rPr>
      </w:pPr>
      <w:r>
        <w:rPr>
          <w:noProof/>
        </w:rPr>
        <w:t>–</w:t>
      </w:r>
      <w:r>
        <w:rPr>
          <w:noProof/>
        </w:rPr>
        <w:tab/>
        <w:t>BitDepth</w:t>
      </w:r>
      <w:r>
        <w:rPr>
          <w:noProof/>
          <w:vertAlign w:val="subscript"/>
        </w:rPr>
        <w:t>C</w:t>
      </w:r>
      <w:r>
        <w:rPr>
          <w:noProof/>
        </w:rPr>
        <w:t xml:space="preserve"> is equal to BitDepth</w:t>
      </w:r>
      <w:r>
        <w:rPr>
          <w:noProof/>
          <w:vertAlign w:val="subscript"/>
        </w:rPr>
        <w:t>Y</w:t>
      </w:r>
      <w:r>
        <w:rPr>
          <w:noProof/>
        </w:rPr>
        <w:t>,</w:t>
      </w:r>
    </w:p>
    <w:p w14:paraId="308461EC" w14:textId="77777777" w:rsidR="00C77644" w:rsidRDefault="00C77644" w:rsidP="00C77644">
      <w:pPr>
        <w:numPr>
          <w:ilvl w:val="12"/>
          <w:numId w:val="0"/>
        </w:numPr>
        <w:tabs>
          <w:tab w:val="left" w:pos="426"/>
        </w:tabs>
        <w:rPr>
          <w:noProof/>
        </w:rPr>
      </w:pPr>
      <w:r>
        <w:rPr>
          <w:noProof/>
        </w:rPr>
        <w:t>–</w:t>
      </w:r>
      <w:r>
        <w:rPr>
          <w:noProof/>
        </w:rPr>
        <w:tab/>
        <w:t>BitDepth</w:t>
      </w:r>
      <w:r>
        <w:rPr>
          <w:noProof/>
          <w:vertAlign w:val="subscript"/>
        </w:rPr>
        <w:t>C</w:t>
      </w:r>
      <w:r>
        <w:rPr>
          <w:noProof/>
        </w:rPr>
        <w:t xml:space="preserve"> is equal to BitDepth</w:t>
      </w:r>
      <w:r>
        <w:rPr>
          <w:noProof/>
          <w:vertAlign w:val="subscript"/>
        </w:rPr>
        <w:t>Y</w:t>
      </w:r>
      <w:r>
        <w:rPr>
          <w:noProof/>
        </w:rPr>
        <w:t xml:space="preserve"> + 1 and chroma_format_idc is equal to 3 (4:4:4 chroma format).</w:t>
      </w:r>
    </w:p>
    <w:p w14:paraId="61AD5D58" w14:textId="77777777" w:rsidR="00C77644" w:rsidRDefault="00C77644" w:rsidP="00C77644">
      <w:pPr>
        <w:numPr>
          <w:ilvl w:val="12"/>
          <w:numId w:val="0"/>
        </w:numPr>
        <w:rPr>
          <w:noProof/>
        </w:rPr>
      </w:pPr>
      <w:r>
        <w:rPr>
          <w:noProof/>
        </w:rPr>
        <w:t>The specification of the use of matrix_coeffs equal to 8 under all other conditions is reserved for future use by ITU</w:t>
      </w:r>
      <w:r>
        <w:rPr>
          <w:noProof/>
        </w:rPr>
        <w:noBreakHyphen/>
        <w:t>T | ISO/IEC.</w:t>
      </w:r>
    </w:p>
    <w:p w14:paraId="52E2E52A" w14:textId="77777777" w:rsidR="00C77644" w:rsidRDefault="00C77644" w:rsidP="00C77644">
      <w:pPr>
        <w:numPr>
          <w:ilvl w:val="12"/>
          <w:numId w:val="0"/>
        </w:numPr>
        <w:rPr>
          <w:noProof/>
        </w:rPr>
      </w:pPr>
      <w:r>
        <w:rPr>
          <w:noProof/>
        </w:rPr>
        <w:t>When the matrix_coeffs syntax element is not present, the value of matrix_coeffs is inferred to be equal to 2 (unspecified).</w:t>
      </w:r>
    </w:p>
    <w:p w14:paraId="657E612F" w14:textId="77777777" w:rsidR="00C77644" w:rsidRDefault="00C77644" w:rsidP="00C77644">
      <w:pPr>
        <w:numPr>
          <w:ilvl w:val="12"/>
          <w:numId w:val="0"/>
        </w:numPr>
        <w:rPr>
          <w:noProof/>
        </w:rPr>
      </w:pPr>
      <w:r>
        <w:rPr>
          <w:noProof/>
        </w:rPr>
        <w:t>The interpretation of matrix_coeffs, together with colour_primaries and transfer_characteristics, is specified by the equations below.</w:t>
      </w:r>
    </w:p>
    <w:p w14:paraId="3C633B9D" w14:textId="77777777" w:rsidR="00C77644" w:rsidRDefault="00C77644" w:rsidP="00C77644">
      <w:pPr>
        <w:pStyle w:val="Note1"/>
      </w:pPr>
      <w:r>
        <w:t>NOTE </w:t>
      </w:r>
      <w:fldSimple w:instr=" SEQ NoteCounter \* MERGEFORMAT " w:fldLock="1">
        <w:r>
          <w:rPr>
            <w:noProof/>
          </w:rPr>
          <w:t>6</w:t>
        </w:r>
      </w:fldSimple>
      <w:r>
        <w:t xml:space="preserve"> – For purposes of YZX representation when </w:t>
      </w:r>
      <w:proofErr w:type="spellStart"/>
      <w:r>
        <w:t>matrix_coeffs</w:t>
      </w:r>
      <w:proofErr w:type="spellEnd"/>
      <w:r>
        <w:t xml:space="preserve"> is equal to 0, the symbols R, G, and B are substituted for X, Y, and Z, respectively, in the following descriptions of Equations </w:t>
      </w:r>
      <w:r>
        <w:fldChar w:fldCharType="begin" w:fldLock="1"/>
      </w:r>
      <w:r>
        <w:instrText xml:space="preserve"> REF Equation_E1 \h </w:instrText>
      </w:r>
      <w:r>
        <w:fldChar w:fldCharType="separate"/>
      </w:r>
      <w:r>
        <w:rPr>
          <w:noProof/>
          <w:lang w:val="es-ES_tradnl"/>
        </w:rPr>
        <w:t>E</w:t>
      </w:r>
      <w:r>
        <w:rPr>
          <w:noProof/>
          <w:lang w:val="es-ES_tradnl"/>
        </w:rPr>
        <w:noBreakHyphen/>
        <w:t>1</w:t>
      </w:r>
      <w:r>
        <w:fldChar w:fldCharType="end"/>
      </w:r>
      <w:r>
        <w:t xml:space="preserve"> to </w:t>
      </w:r>
      <w:r>
        <w:fldChar w:fldCharType="begin" w:fldLock="1"/>
      </w:r>
      <w:r>
        <w:instrText xml:space="preserve"> REF Equation_E3 \h </w:instrText>
      </w:r>
      <w:r>
        <w:fldChar w:fldCharType="separate"/>
      </w:r>
      <w:r>
        <w:rPr>
          <w:noProof/>
        </w:rPr>
        <w:t>E</w:t>
      </w:r>
      <w:r>
        <w:rPr>
          <w:noProof/>
        </w:rPr>
        <w:noBreakHyphen/>
        <w:t>3</w:t>
      </w:r>
      <w:r>
        <w:fldChar w:fldCharType="end"/>
      </w:r>
      <w:r>
        <w:t xml:space="preserve">, </w:t>
      </w:r>
      <w:r>
        <w:fldChar w:fldCharType="begin" w:fldLock="1"/>
      </w:r>
      <w:r>
        <w:instrText xml:space="preserve"> REF Equation_E7 \h </w:instrText>
      </w:r>
      <w:r>
        <w:fldChar w:fldCharType="separate"/>
      </w:r>
      <w:r>
        <w:rPr>
          <w:noProof/>
          <w:lang w:val="es-ES_tradnl"/>
        </w:rPr>
        <w:t>E</w:t>
      </w:r>
      <w:r>
        <w:rPr>
          <w:noProof/>
          <w:lang w:val="es-ES_tradnl"/>
        </w:rPr>
        <w:noBreakHyphen/>
        <w:t>7</w:t>
      </w:r>
      <w:r>
        <w:fldChar w:fldCharType="end"/>
      </w:r>
      <w:r>
        <w:t xml:space="preserve"> to </w:t>
      </w:r>
      <w:r>
        <w:fldChar w:fldCharType="begin" w:fldLock="1"/>
      </w:r>
      <w:r>
        <w:instrText xml:space="preserve"> REF Equation_E9 \h </w:instrText>
      </w:r>
      <w:r>
        <w:fldChar w:fldCharType="separate"/>
      </w:r>
      <w:r>
        <w:rPr>
          <w:noProof/>
          <w:lang w:val="es-ES_tradnl"/>
        </w:rPr>
        <w:t>E</w:t>
      </w:r>
      <w:r>
        <w:rPr>
          <w:noProof/>
          <w:lang w:val="es-ES_tradnl"/>
        </w:rPr>
        <w:noBreakHyphen/>
        <w:t>9</w:t>
      </w:r>
      <w:r>
        <w:fldChar w:fldCharType="end"/>
      </w:r>
      <w:r>
        <w:t xml:space="preserve">, </w:t>
      </w:r>
      <w:r>
        <w:fldChar w:fldCharType="begin" w:fldLock="1"/>
      </w:r>
      <w:r>
        <w:instrText xml:space="preserve"> REF Equation_E13 \h </w:instrText>
      </w:r>
      <w:r>
        <w:fldChar w:fldCharType="separate"/>
      </w:r>
      <w:r>
        <w:rPr>
          <w:noProof/>
          <w:lang w:val="es-ES_tradnl"/>
        </w:rPr>
        <w:t>E</w:t>
      </w:r>
      <w:r>
        <w:rPr>
          <w:noProof/>
          <w:lang w:val="es-ES_tradnl"/>
        </w:rPr>
        <w:noBreakHyphen/>
        <w:t>13</w:t>
      </w:r>
      <w:r>
        <w:fldChar w:fldCharType="end"/>
      </w:r>
      <w:r>
        <w:t xml:space="preserve"> to </w:t>
      </w:r>
      <w:r>
        <w:fldChar w:fldCharType="begin" w:fldLock="1"/>
      </w:r>
      <w:r>
        <w:instrText xml:space="preserve"> REF Equation_E15 \h </w:instrText>
      </w:r>
      <w:r>
        <w:fldChar w:fldCharType="separate"/>
      </w:r>
      <w:r>
        <w:rPr>
          <w:noProof/>
          <w:lang w:val="es-ES_tradnl"/>
        </w:rPr>
        <w:t>E</w:t>
      </w:r>
      <w:r>
        <w:rPr>
          <w:noProof/>
          <w:lang w:val="es-ES_tradnl"/>
        </w:rPr>
        <w:noBreakHyphen/>
        <w:t>15</w:t>
      </w:r>
      <w:r>
        <w:fldChar w:fldCharType="end"/>
      </w:r>
      <w:r>
        <w:t xml:space="preserve">, and </w:t>
      </w:r>
      <w:r>
        <w:fldChar w:fldCharType="begin" w:fldLock="1"/>
      </w:r>
      <w:r>
        <w:instrText xml:space="preserve"> REF RGBred_Eqn \h </w:instrText>
      </w:r>
      <w:r>
        <w:fldChar w:fldCharType="separate"/>
      </w:r>
      <w:r>
        <w:rPr>
          <w:noProof/>
        </w:rPr>
        <w:t>E</w:t>
      </w:r>
      <w:r>
        <w:rPr>
          <w:noProof/>
        </w:rPr>
        <w:noBreakHyphen/>
        <w:t>25</w:t>
      </w:r>
      <w:r>
        <w:fldChar w:fldCharType="end"/>
      </w:r>
      <w:r>
        <w:t xml:space="preserve"> to </w:t>
      </w:r>
      <w:r>
        <w:fldChar w:fldCharType="begin" w:fldLock="1"/>
      </w:r>
      <w:r>
        <w:instrText xml:space="preserve"> REF RGBblue_Eqn \h </w:instrText>
      </w:r>
      <w:r>
        <w:fldChar w:fldCharType="separate"/>
      </w:r>
      <w:r>
        <w:rPr>
          <w:noProof/>
        </w:rPr>
        <w:t>E</w:t>
      </w:r>
      <w:r>
        <w:rPr>
          <w:noProof/>
        </w:rPr>
        <w:noBreakHyphen/>
        <w:t>27</w:t>
      </w:r>
      <w:r>
        <w:fldChar w:fldCharType="end"/>
      </w:r>
      <w:r>
        <w:t>.</w:t>
      </w:r>
    </w:p>
    <w:p w14:paraId="45F2D352" w14:textId="77777777" w:rsidR="00C77644" w:rsidRDefault="00C77644" w:rsidP="00C77644">
      <w:pPr>
        <w:numPr>
          <w:ilvl w:val="12"/>
          <w:numId w:val="0"/>
        </w:numPr>
        <w:rPr>
          <w:noProof/>
        </w:rPr>
      </w:pPr>
      <w:r>
        <w:rPr>
          <w:noProof/>
        </w:rPr>
        <w:t>E</w:t>
      </w:r>
      <w:r>
        <w:rPr>
          <w:noProof/>
          <w:vertAlign w:val="subscript"/>
        </w:rPr>
        <w:t>R</w:t>
      </w:r>
      <w:r>
        <w:rPr>
          <w:noProof/>
        </w:rPr>
        <w:t>, E</w:t>
      </w:r>
      <w:r>
        <w:rPr>
          <w:noProof/>
          <w:vertAlign w:val="subscript"/>
        </w:rPr>
        <w:t>G</w:t>
      </w:r>
      <w:r>
        <w:rPr>
          <w:noProof/>
        </w:rPr>
        <w:t>, and E</w:t>
      </w:r>
      <w:r>
        <w:rPr>
          <w:noProof/>
          <w:vertAlign w:val="subscript"/>
        </w:rPr>
        <w:t>B</w:t>
      </w:r>
      <w:r>
        <w:rPr>
          <w:noProof/>
        </w:rPr>
        <w:t xml:space="preserve"> are defined as "linear-domain" real-valued signals based on the indicated colour primaries before application of the transfer characteristics function. The application of the transfer characteristics function is denoted by ( x )′ for an argument x. The signals E′</w:t>
      </w:r>
      <w:r>
        <w:rPr>
          <w:noProof/>
          <w:vertAlign w:val="subscript"/>
        </w:rPr>
        <w:t>R</w:t>
      </w:r>
      <w:r>
        <w:rPr>
          <w:noProof/>
        </w:rPr>
        <w:t>, E′</w:t>
      </w:r>
      <w:r>
        <w:rPr>
          <w:noProof/>
          <w:vertAlign w:val="subscript"/>
        </w:rPr>
        <w:t>G</w:t>
      </w:r>
      <w:r>
        <w:rPr>
          <w:noProof/>
        </w:rPr>
        <w:t>, and E′</w:t>
      </w:r>
      <w:r>
        <w:rPr>
          <w:noProof/>
          <w:vertAlign w:val="subscript"/>
        </w:rPr>
        <w:t>B</w:t>
      </w:r>
      <w:r>
        <w:rPr>
          <w:noProof/>
        </w:rPr>
        <w:t xml:space="preserve"> are determined by application of the transfer characteristics function as follows:</w:t>
      </w:r>
    </w:p>
    <w:p w14:paraId="0FA1D01A" w14:textId="77777777" w:rsidR="00C77644" w:rsidRDefault="00C77644" w:rsidP="00C77644">
      <w:pPr>
        <w:pStyle w:val="Equation"/>
        <w:ind w:left="792"/>
        <w:rPr>
          <w:noProof/>
          <w:lang w:val="es-ES_tradnl"/>
        </w:rPr>
      </w:pPr>
      <w:r>
        <w:rPr>
          <w:noProof/>
          <w:szCs w:val="20"/>
          <w:lang w:val="es-ES_tradnl"/>
        </w:rPr>
        <w:lastRenderedPageBreak/>
        <w:t>E′</w:t>
      </w:r>
      <w:r>
        <w:rPr>
          <w:noProof/>
          <w:szCs w:val="20"/>
          <w:vertAlign w:val="subscript"/>
          <w:lang w:val="es-ES_tradnl"/>
        </w:rPr>
        <w:t>R</w:t>
      </w:r>
      <w:r>
        <w:rPr>
          <w:noProof/>
          <w:szCs w:val="20"/>
          <w:lang w:val="es-ES_tradnl"/>
        </w:rPr>
        <w:t xml:space="preserve"> </w:t>
      </w:r>
      <w:r>
        <w:rPr>
          <w:noProof/>
          <w:lang w:val="es-ES_tradnl"/>
        </w:rPr>
        <w:t>= (</w:t>
      </w:r>
      <w:r>
        <w:rPr>
          <w:noProof/>
          <w:szCs w:val="20"/>
          <w:lang w:val="es-ES_tradnl"/>
        </w:rPr>
        <w:t xml:space="preserve"> E</w:t>
      </w:r>
      <w:r>
        <w:rPr>
          <w:noProof/>
          <w:szCs w:val="20"/>
          <w:vertAlign w:val="subscript"/>
          <w:lang w:val="es-ES_tradnl"/>
        </w:rPr>
        <w:t>R</w:t>
      </w:r>
      <w:r>
        <w:rPr>
          <w:noProof/>
          <w:szCs w:val="20"/>
          <w:lang w:val="es-ES_tradnl"/>
        </w:rPr>
        <w:t xml:space="preserve"> </w:t>
      </w:r>
      <w:r>
        <w:rPr>
          <w:noProof/>
          <w:lang w:val="es-ES_tradnl"/>
        </w:rPr>
        <w:t>)</w:t>
      </w:r>
      <w:r>
        <w:rPr>
          <w:noProof/>
          <w:szCs w:val="20"/>
          <w:lang w:val="es-ES_tradnl"/>
        </w:rPr>
        <w:t>′</w:t>
      </w:r>
      <w:r>
        <w:rPr>
          <w:noProof/>
          <w:szCs w:val="20"/>
          <w:lang w:val="es-ES_tradnl"/>
        </w:rPr>
        <w:tab/>
      </w:r>
      <w:r>
        <w:rPr>
          <w:noProof/>
          <w:lang w:val="es-ES_tradnl"/>
        </w:rPr>
        <w:tab/>
        <w:t>(</w:t>
      </w:r>
      <w:bookmarkStart w:id="144" w:name="Equation_E1"/>
      <w:r>
        <w:rPr>
          <w:noProof/>
          <w:lang w:val="es-ES_tradnl"/>
        </w:rPr>
        <w:t>E</w:t>
      </w:r>
      <w:r>
        <w:rPr>
          <w:noProof/>
          <w:lang w:val="es-ES_tradnl"/>
        </w:rPr>
        <w:noBreakHyphen/>
      </w:r>
      <w:r>
        <w:rPr>
          <w:noProof/>
        </w:rPr>
        <w:fldChar w:fldCharType="begin"/>
      </w:r>
      <w:r>
        <w:rPr>
          <w:noProof/>
          <w:lang w:val="es-ES_tradnl"/>
        </w:rPr>
        <w:instrText xml:space="preserve"> SEQ Equation \r 1 \* ARABIC </w:instrText>
      </w:r>
      <w:r>
        <w:rPr>
          <w:noProof/>
        </w:rPr>
        <w:fldChar w:fldCharType="separate"/>
      </w:r>
      <w:r>
        <w:rPr>
          <w:noProof/>
          <w:lang w:val="es-ES_tradnl"/>
        </w:rPr>
        <w:t>1</w:t>
      </w:r>
      <w:r>
        <w:rPr>
          <w:noProof/>
        </w:rPr>
        <w:fldChar w:fldCharType="end"/>
      </w:r>
      <w:bookmarkEnd w:id="144"/>
      <w:r>
        <w:rPr>
          <w:noProof/>
          <w:lang w:val="es-ES_tradnl"/>
        </w:rPr>
        <w:t>)</w:t>
      </w:r>
    </w:p>
    <w:p w14:paraId="4DB92AB8" w14:textId="77777777" w:rsidR="00C77644" w:rsidRDefault="00C77644" w:rsidP="00C77644">
      <w:pPr>
        <w:pStyle w:val="Equation"/>
        <w:ind w:left="792"/>
        <w:rPr>
          <w:noProof/>
          <w:lang w:val="es-ES_tradnl"/>
        </w:rPr>
      </w:pPr>
      <w:r>
        <w:rPr>
          <w:noProof/>
          <w:szCs w:val="20"/>
          <w:lang w:val="es-ES_tradnl"/>
        </w:rPr>
        <w:t>E′</w:t>
      </w:r>
      <w:r>
        <w:rPr>
          <w:noProof/>
          <w:szCs w:val="20"/>
          <w:vertAlign w:val="subscript"/>
          <w:lang w:val="es-ES_tradnl"/>
        </w:rPr>
        <w:t>G</w:t>
      </w:r>
      <w:r>
        <w:rPr>
          <w:noProof/>
          <w:szCs w:val="20"/>
          <w:lang w:val="es-ES_tradnl"/>
        </w:rPr>
        <w:t xml:space="preserve"> </w:t>
      </w:r>
      <w:r>
        <w:rPr>
          <w:noProof/>
          <w:lang w:val="es-ES_tradnl"/>
        </w:rPr>
        <w:t>= (</w:t>
      </w:r>
      <w:r>
        <w:rPr>
          <w:noProof/>
          <w:szCs w:val="20"/>
          <w:lang w:val="es-ES_tradnl"/>
        </w:rPr>
        <w:t xml:space="preserve"> E</w:t>
      </w:r>
      <w:r>
        <w:rPr>
          <w:noProof/>
          <w:szCs w:val="20"/>
          <w:vertAlign w:val="subscript"/>
          <w:lang w:val="es-ES_tradnl"/>
        </w:rPr>
        <w:t>G</w:t>
      </w:r>
      <w:r>
        <w:rPr>
          <w:noProof/>
          <w:szCs w:val="20"/>
          <w:lang w:val="es-ES_tradnl"/>
        </w:rPr>
        <w:t xml:space="preserve"> </w:t>
      </w:r>
      <w:r>
        <w:rPr>
          <w:noProof/>
          <w:lang w:val="es-ES_tradnl"/>
        </w:rPr>
        <w:t>)</w:t>
      </w:r>
      <w:r>
        <w:rPr>
          <w:noProof/>
          <w:szCs w:val="20"/>
          <w:lang w:val="es-ES_tradnl"/>
        </w:rPr>
        <w:t>′</w:t>
      </w:r>
      <w:r>
        <w:rPr>
          <w:noProof/>
          <w:szCs w:val="20"/>
          <w:lang w:val="es-ES_tradnl"/>
        </w:rPr>
        <w:tab/>
      </w:r>
      <w:r>
        <w:rPr>
          <w:noProof/>
          <w:lang w:val="es-ES_tradnl"/>
        </w:rPr>
        <w:tab/>
        <w:t>(E</w:t>
      </w:r>
      <w:r>
        <w:rPr>
          <w:noProof/>
          <w:lang w:val="es-ES_tradnl"/>
        </w:rPr>
        <w:noBreakHyphen/>
      </w:r>
      <w:r>
        <w:rPr>
          <w:noProof/>
        </w:rPr>
        <w:fldChar w:fldCharType="begin"/>
      </w:r>
      <w:r>
        <w:rPr>
          <w:noProof/>
          <w:lang w:val="es-ES_tradnl"/>
        </w:rPr>
        <w:instrText xml:space="preserve"> SEQ Equation \* ARABIC </w:instrText>
      </w:r>
      <w:r>
        <w:rPr>
          <w:noProof/>
        </w:rPr>
        <w:fldChar w:fldCharType="separate"/>
      </w:r>
      <w:r>
        <w:rPr>
          <w:noProof/>
          <w:lang w:val="es-ES_tradnl"/>
        </w:rPr>
        <w:t>2</w:t>
      </w:r>
      <w:r>
        <w:rPr>
          <w:noProof/>
        </w:rPr>
        <w:fldChar w:fldCharType="end"/>
      </w:r>
      <w:r>
        <w:rPr>
          <w:noProof/>
          <w:lang w:val="es-ES_tradnl"/>
        </w:rPr>
        <w:t>)</w:t>
      </w:r>
    </w:p>
    <w:p w14:paraId="53A8B44D" w14:textId="77777777" w:rsidR="00C77644" w:rsidRDefault="00C77644" w:rsidP="00C77644">
      <w:pPr>
        <w:pStyle w:val="Equation"/>
        <w:ind w:left="792"/>
        <w:rPr>
          <w:noProof/>
        </w:rPr>
      </w:pPr>
      <w:r>
        <w:rPr>
          <w:noProof/>
          <w:szCs w:val="20"/>
        </w:rPr>
        <w:t>E′</w:t>
      </w:r>
      <w:r>
        <w:rPr>
          <w:noProof/>
          <w:szCs w:val="20"/>
          <w:vertAlign w:val="subscript"/>
        </w:rPr>
        <w:t>B</w:t>
      </w:r>
      <w:r>
        <w:rPr>
          <w:noProof/>
          <w:szCs w:val="20"/>
        </w:rPr>
        <w:t xml:space="preserve"> </w:t>
      </w:r>
      <w:r>
        <w:rPr>
          <w:noProof/>
        </w:rPr>
        <w:t>= (</w:t>
      </w:r>
      <w:r>
        <w:rPr>
          <w:noProof/>
          <w:szCs w:val="20"/>
        </w:rPr>
        <w:t xml:space="preserve"> E</w:t>
      </w:r>
      <w:r>
        <w:rPr>
          <w:noProof/>
          <w:szCs w:val="20"/>
          <w:vertAlign w:val="subscript"/>
        </w:rPr>
        <w:t>B</w:t>
      </w:r>
      <w:r>
        <w:rPr>
          <w:noProof/>
          <w:szCs w:val="20"/>
        </w:rPr>
        <w:t xml:space="preserve"> </w:t>
      </w:r>
      <w:r>
        <w:rPr>
          <w:noProof/>
        </w:rPr>
        <w:t>)</w:t>
      </w:r>
      <w:r>
        <w:rPr>
          <w:noProof/>
          <w:szCs w:val="20"/>
        </w:rPr>
        <w:t>′</w:t>
      </w:r>
      <w:r>
        <w:rPr>
          <w:noProof/>
          <w:szCs w:val="20"/>
        </w:rPr>
        <w:tab/>
      </w:r>
      <w:r>
        <w:rPr>
          <w:noProof/>
        </w:rPr>
        <w:tab/>
        <w:t>(</w:t>
      </w:r>
      <w:bookmarkStart w:id="145" w:name="Equation_E3"/>
      <w:r>
        <w:rPr>
          <w:noProof/>
        </w:rPr>
        <w:t>E</w:t>
      </w:r>
      <w:r>
        <w:rPr>
          <w:noProof/>
        </w:rPr>
        <w:noBreakHyphen/>
      </w:r>
      <w:r>
        <w:rPr>
          <w:noProof/>
        </w:rPr>
        <w:fldChar w:fldCharType="begin"/>
      </w:r>
      <w:r>
        <w:rPr>
          <w:noProof/>
        </w:rPr>
        <w:instrText xml:space="preserve"> SEQ Equation \* ARABIC </w:instrText>
      </w:r>
      <w:r>
        <w:rPr>
          <w:noProof/>
        </w:rPr>
        <w:fldChar w:fldCharType="separate"/>
      </w:r>
      <w:r>
        <w:rPr>
          <w:noProof/>
        </w:rPr>
        <w:t>3</w:t>
      </w:r>
      <w:r>
        <w:rPr>
          <w:noProof/>
        </w:rPr>
        <w:fldChar w:fldCharType="end"/>
      </w:r>
      <w:bookmarkEnd w:id="145"/>
      <w:r>
        <w:rPr>
          <w:noProof/>
        </w:rPr>
        <w:t>)</w:t>
      </w:r>
    </w:p>
    <w:p w14:paraId="0A19D78D" w14:textId="77777777" w:rsidR="00C77644" w:rsidRDefault="00C77644" w:rsidP="00C77644">
      <w:pPr>
        <w:numPr>
          <w:ilvl w:val="12"/>
          <w:numId w:val="0"/>
        </w:numPr>
        <w:rPr>
          <w:noProof/>
        </w:rPr>
      </w:pPr>
      <w:r>
        <w:rPr>
          <w:noProof/>
        </w:rPr>
        <w:t>The range of E′</w:t>
      </w:r>
      <w:r>
        <w:rPr>
          <w:noProof/>
          <w:vertAlign w:val="subscript"/>
        </w:rPr>
        <w:t>R</w:t>
      </w:r>
      <w:r>
        <w:rPr>
          <w:noProof/>
        </w:rPr>
        <w:t>, E′</w:t>
      </w:r>
      <w:r>
        <w:rPr>
          <w:noProof/>
          <w:vertAlign w:val="subscript"/>
        </w:rPr>
        <w:t>G</w:t>
      </w:r>
      <w:r>
        <w:rPr>
          <w:noProof/>
        </w:rPr>
        <w:t>, and E′</w:t>
      </w:r>
      <w:r>
        <w:rPr>
          <w:noProof/>
          <w:vertAlign w:val="subscript"/>
        </w:rPr>
        <w:t>B</w:t>
      </w:r>
      <w:r>
        <w:rPr>
          <w:noProof/>
        </w:rPr>
        <w:t xml:space="preserve"> is specified as follows:</w:t>
      </w:r>
    </w:p>
    <w:p w14:paraId="1C6EED14" w14:textId="77777777" w:rsidR="00C77644" w:rsidRDefault="00C77644" w:rsidP="00C77644">
      <w:pPr>
        <w:pStyle w:val="enumlev1"/>
        <w:ind w:left="397"/>
        <w:rPr>
          <w:noProof/>
        </w:rPr>
      </w:pPr>
      <w:r>
        <w:rPr>
          <w:noProof/>
        </w:rPr>
        <w:t>–</w:t>
      </w:r>
      <w:r>
        <w:rPr>
          <w:noProof/>
        </w:rPr>
        <w:tab/>
        <w:t>If transfer_characteristics is not equal to 11 or 12, E</w:t>
      </w:r>
      <w:r>
        <w:rPr>
          <w:iCs/>
          <w:noProof/>
        </w:rPr>
        <w:t>′</w:t>
      </w:r>
      <w:r>
        <w:rPr>
          <w:noProof/>
          <w:vertAlign w:val="subscript"/>
        </w:rPr>
        <w:t>R</w:t>
      </w:r>
      <w:r>
        <w:rPr>
          <w:noProof/>
        </w:rPr>
        <w:t>, E</w:t>
      </w:r>
      <w:r>
        <w:rPr>
          <w:iCs/>
          <w:noProof/>
        </w:rPr>
        <w:t>′</w:t>
      </w:r>
      <w:r>
        <w:rPr>
          <w:noProof/>
          <w:vertAlign w:val="subscript"/>
        </w:rPr>
        <w:t>G</w:t>
      </w:r>
      <w:r>
        <w:rPr>
          <w:noProof/>
        </w:rPr>
        <w:t>, and E′</w:t>
      </w:r>
      <w:r>
        <w:rPr>
          <w:noProof/>
          <w:vertAlign w:val="subscript"/>
        </w:rPr>
        <w:t>B</w:t>
      </w:r>
      <w:r>
        <w:rPr>
          <w:noProof/>
        </w:rPr>
        <w:t xml:space="preserve"> are real numbers with values in the range of 0 to 1 inclusive.</w:t>
      </w:r>
    </w:p>
    <w:p w14:paraId="6689DC39" w14:textId="77777777" w:rsidR="00C77644" w:rsidRDefault="00C77644" w:rsidP="00C77644">
      <w:pPr>
        <w:pStyle w:val="enumlev1"/>
        <w:ind w:left="397"/>
        <w:rPr>
          <w:noProof/>
        </w:rPr>
      </w:pPr>
      <w:r>
        <w:rPr>
          <w:noProof/>
        </w:rPr>
        <w:t>–</w:t>
      </w:r>
      <w:r>
        <w:rPr>
          <w:noProof/>
        </w:rPr>
        <w:tab/>
        <w:t>Otherwise, (transfer_characteristics is equal to 11 (IEC 61966-2-4) or 12 (Rec. ITU-R BT.1361 extended colour gamut system) ), E</w:t>
      </w:r>
      <w:r>
        <w:rPr>
          <w:iCs/>
          <w:noProof/>
        </w:rPr>
        <w:t>′</w:t>
      </w:r>
      <w:r>
        <w:rPr>
          <w:noProof/>
          <w:szCs w:val="16"/>
          <w:vertAlign w:val="subscript"/>
        </w:rPr>
        <w:t>R</w:t>
      </w:r>
      <w:r>
        <w:rPr>
          <w:noProof/>
        </w:rPr>
        <w:t>, E</w:t>
      </w:r>
      <w:r>
        <w:rPr>
          <w:iCs/>
          <w:noProof/>
        </w:rPr>
        <w:t>′</w:t>
      </w:r>
      <w:r>
        <w:rPr>
          <w:noProof/>
          <w:szCs w:val="16"/>
          <w:vertAlign w:val="subscript"/>
        </w:rPr>
        <w:t>G</w:t>
      </w:r>
      <w:r>
        <w:rPr>
          <w:noProof/>
        </w:rPr>
        <w:t xml:space="preserve"> and E</w:t>
      </w:r>
      <w:r>
        <w:rPr>
          <w:iCs/>
          <w:noProof/>
        </w:rPr>
        <w:t>′</w:t>
      </w:r>
      <w:r>
        <w:rPr>
          <w:noProof/>
          <w:szCs w:val="16"/>
          <w:vertAlign w:val="subscript"/>
        </w:rPr>
        <w:t>B</w:t>
      </w:r>
      <w:r>
        <w:rPr>
          <w:noProof/>
        </w:rPr>
        <w:t xml:space="preserve"> are real numbers with a larger range not specified in this Specification.</w:t>
      </w:r>
    </w:p>
    <w:p w14:paraId="51D26D3E" w14:textId="77777777" w:rsidR="00C77644" w:rsidRDefault="00C77644" w:rsidP="00C77644">
      <w:pPr>
        <w:pStyle w:val="enumlev1"/>
        <w:ind w:left="397"/>
        <w:rPr>
          <w:noProof/>
        </w:rPr>
      </w:pPr>
      <w:r>
        <w:rPr>
          <w:noProof/>
        </w:rPr>
        <w:t>Nominal white is specified as having E</w:t>
      </w:r>
      <w:r>
        <w:rPr>
          <w:iCs/>
          <w:noProof/>
        </w:rPr>
        <w:t>′</w:t>
      </w:r>
      <w:r>
        <w:rPr>
          <w:noProof/>
          <w:vertAlign w:val="subscript"/>
        </w:rPr>
        <w:t>R</w:t>
      </w:r>
      <w:r>
        <w:rPr>
          <w:noProof/>
        </w:rPr>
        <w:t xml:space="preserve"> equal to 1, E′</w:t>
      </w:r>
      <w:r>
        <w:rPr>
          <w:noProof/>
          <w:vertAlign w:val="subscript"/>
        </w:rPr>
        <w:t>G</w:t>
      </w:r>
      <w:r>
        <w:rPr>
          <w:noProof/>
        </w:rPr>
        <w:t xml:space="preserve"> equal to 1, and E′</w:t>
      </w:r>
      <w:r>
        <w:rPr>
          <w:noProof/>
          <w:vertAlign w:val="subscript"/>
        </w:rPr>
        <w:t>B</w:t>
      </w:r>
      <w:r>
        <w:rPr>
          <w:noProof/>
        </w:rPr>
        <w:t xml:space="preserve"> equal to 1.</w:t>
      </w:r>
    </w:p>
    <w:p w14:paraId="10B5CB01" w14:textId="77777777" w:rsidR="00C77644" w:rsidRDefault="00C77644" w:rsidP="00C77644">
      <w:pPr>
        <w:pStyle w:val="enumlev1"/>
        <w:ind w:left="397"/>
        <w:rPr>
          <w:noProof/>
        </w:rPr>
      </w:pPr>
      <w:r>
        <w:rPr>
          <w:noProof/>
        </w:rPr>
        <w:t>Nominal black is specified as having E′</w:t>
      </w:r>
      <w:r>
        <w:rPr>
          <w:noProof/>
          <w:vertAlign w:val="subscript"/>
        </w:rPr>
        <w:t>R</w:t>
      </w:r>
      <w:r>
        <w:rPr>
          <w:noProof/>
        </w:rPr>
        <w:t xml:space="preserve"> equal to 0, E′</w:t>
      </w:r>
      <w:r>
        <w:rPr>
          <w:noProof/>
          <w:vertAlign w:val="subscript"/>
        </w:rPr>
        <w:t>G</w:t>
      </w:r>
      <w:r>
        <w:rPr>
          <w:noProof/>
        </w:rPr>
        <w:t xml:space="preserve"> equal to 0, and E′</w:t>
      </w:r>
      <w:r>
        <w:rPr>
          <w:noProof/>
          <w:vertAlign w:val="subscript"/>
        </w:rPr>
        <w:t>B</w:t>
      </w:r>
      <w:r>
        <w:rPr>
          <w:noProof/>
        </w:rPr>
        <w:t xml:space="preserve"> equal to 0.</w:t>
      </w:r>
    </w:p>
    <w:p w14:paraId="293992EC" w14:textId="77777777" w:rsidR="00C77644" w:rsidRDefault="00C77644" w:rsidP="00C77644">
      <w:pPr>
        <w:numPr>
          <w:ilvl w:val="12"/>
          <w:numId w:val="0"/>
        </w:numPr>
        <w:rPr>
          <w:noProof/>
        </w:rPr>
      </w:pPr>
      <w:r>
        <w:rPr>
          <w:noProof/>
        </w:rPr>
        <w:t>The interpretation of matrix_coeffs is specified as follows:</w:t>
      </w:r>
    </w:p>
    <w:p w14:paraId="20C62BFF" w14:textId="77777777" w:rsidR="00C77644" w:rsidRDefault="00C77644" w:rsidP="00C77644">
      <w:pPr>
        <w:pStyle w:val="enumlev1"/>
        <w:ind w:left="397"/>
        <w:rPr>
          <w:bCs/>
          <w:noProof/>
        </w:rPr>
      </w:pPr>
      <w:r>
        <w:rPr>
          <w:noProof/>
        </w:rPr>
        <w:t>–</w:t>
      </w:r>
      <w:r>
        <w:rPr>
          <w:noProof/>
        </w:rPr>
        <w:tab/>
      </w:r>
      <w:r>
        <w:rPr>
          <w:bCs/>
          <w:noProof/>
        </w:rPr>
        <w:t>If video_full_range_flag is equal to 0, the following applies:</w:t>
      </w:r>
    </w:p>
    <w:p w14:paraId="6D929B51" w14:textId="77777777" w:rsidR="00C77644" w:rsidRDefault="00C77644" w:rsidP="00C77644">
      <w:pPr>
        <w:pStyle w:val="enumlev1"/>
        <w:ind w:left="794"/>
        <w:rPr>
          <w:noProof/>
        </w:rPr>
      </w:pPr>
      <w:r>
        <w:rPr>
          <w:noProof/>
        </w:rPr>
        <w:t>–</w:t>
      </w:r>
      <w:r>
        <w:rPr>
          <w:noProof/>
        </w:rPr>
        <w:tab/>
        <w:t>If matrix_coeffs is equal to 1, 4, 5, 6, 7, 9, 10, 11, 12, 13</w:t>
      </w:r>
      <w:r w:rsidR="003D0D6C">
        <w:rPr>
          <w:noProof/>
        </w:rPr>
        <w:t xml:space="preserve"> or </w:t>
      </w:r>
      <w:r w:rsidR="003D0D6C" w:rsidRPr="00405689">
        <w:rPr>
          <w:noProof/>
          <w:color w:val="FF0000"/>
        </w:rPr>
        <w:t>14</w:t>
      </w:r>
      <w:r>
        <w:rPr>
          <w:noProof/>
        </w:rPr>
        <w:t>, the following equations apply:</w:t>
      </w:r>
    </w:p>
    <w:p w14:paraId="2C5D6FC8" w14:textId="77777777" w:rsidR="00C77644" w:rsidRDefault="00C77644" w:rsidP="00C77644">
      <w:pPr>
        <w:pStyle w:val="Equation"/>
        <w:ind w:left="792"/>
        <w:rPr>
          <w:noProof/>
          <w:lang w:val="es-ES_tradnl"/>
        </w:rPr>
      </w:pPr>
      <w:r>
        <w:rPr>
          <w:noProof/>
          <w:lang w:val="es-ES_tradnl"/>
        </w:rPr>
        <w:t>Y = Clip1</w:t>
      </w:r>
      <w:r>
        <w:rPr>
          <w:noProof/>
          <w:vertAlign w:val="subscript"/>
          <w:lang w:val="es-ES_tradnl"/>
        </w:rPr>
        <w:t>Y</w:t>
      </w:r>
      <w:r>
        <w:rPr>
          <w:noProof/>
          <w:lang w:val="es-ES_tradnl"/>
        </w:rPr>
        <w:t>( Round( ( 1  &lt;&lt;  ( BitDepth</w:t>
      </w:r>
      <w:r>
        <w:rPr>
          <w:noProof/>
          <w:vertAlign w:val="subscript"/>
          <w:lang w:val="es-ES_tradnl"/>
        </w:rPr>
        <w:t>Y</w:t>
      </w:r>
      <w:r>
        <w:rPr>
          <w:noProof/>
          <w:lang w:val="es-ES_tradnl"/>
        </w:rPr>
        <w:t xml:space="preserve"> − 8 ) ) * ( 219 * E′</w:t>
      </w:r>
      <w:r>
        <w:rPr>
          <w:noProof/>
          <w:vertAlign w:val="subscript"/>
          <w:lang w:val="es-ES_tradnl"/>
        </w:rPr>
        <w:t>Y</w:t>
      </w:r>
      <w:r>
        <w:rPr>
          <w:noProof/>
          <w:lang w:val="es-ES_tradnl"/>
        </w:rPr>
        <w:t xml:space="preserve"> + 16 ) ) )</w:t>
      </w:r>
      <w:r>
        <w:rPr>
          <w:noProof/>
          <w:lang w:val="es-ES_tradnl"/>
        </w:rPr>
        <w:tab/>
        <w:t>(E</w:t>
      </w:r>
      <w:r>
        <w:rPr>
          <w:noProof/>
          <w:lang w:val="es-ES_tradnl"/>
        </w:rPr>
        <w:noBreakHyphen/>
      </w:r>
      <w:r>
        <w:rPr>
          <w:noProof/>
        </w:rPr>
        <w:fldChar w:fldCharType="begin"/>
      </w:r>
      <w:r>
        <w:rPr>
          <w:noProof/>
          <w:lang w:val="es-ES_tradnl"/>
        </w:rPr>
        <w:instrText xml:space="preserve"> SEQ Equation \* ARABIC </w:instrText>
      </w:r>
      <w:r>
        <w:rPr>
          <w:noProof/>
        </w:rPr>
        <w:fldChar w:fldCharType="separate"/>
      </w:r>
      <w:r>
        <w:rPr>
          <w:noProof/>
          <w:lang w:val="es-ES_tradnl"/>
        </w:rPr>
        <w:t>4</w:t>
      </w:r>
      <w:r>
        <w:rPr>
          <w:noProof/>
        </w:rPr>
        <w:fldChar w:fldCharType="end"/>
      </w:r>
      <w:r>
        <w:rPr>
          <w:noProof/>
          <w:lang w:val="es-ES_tradnl"/>
        </w:rPr>
        <w:t>)</w:t>
      </w:r>
    </w:p>
    <w:p w14:paraId="17962127" w14:textId="77777777" w:rsidR="00C77644" w:rsidRDefault="00C77644" w:rsidP="00C77644">
      <w:pPr>
        <w:pStyle w:val="Equation"/>
        <w:ind w:left="792"/>
        <w:rPr>
          <w:noProof/>
        </w:rPr>
      </w:pPr>
      <w:r>
        <w:rPr>
          <w:noProof/>
        </w:rPr>
        <w:t>Cb = Clip1</w:t>
      </w:r>
      <w:r>
        <w:rPr>
          <w:noProof/>
          <w:vertAlign w:val="subscript"/>
        </w:rPr>
        <w:t>C</w:t>
      </w:r>
      <w:r>
        <w:rPr>
          <w:noProof/>
        </w:rPr>
        <w:t>( Round( ( 1  &lt;&lt;  ( BitDepth</w:t>
      </w:r>
      <w:r>
        <w:rPr>
          <w:noProof/>
          <w:vertAlign w:val="subscript"/>
        </w:rPr>
        <w:t>C</w:t>
      </w:r>
      <w:r>
        <w:rPr>
          <w:noProof/>
        </w:rPr>
        <w:t xml:space="preserve"> − 8 ) ) * ( 224 * E′</w:t>
      </w:r>
      <w:r>
        <w:rPr>
          <w:noProof/>
          <w:vertAlign w:val="subscript"/>
        </w:rPr>
        <w:t>PB</w:t>
      </w:r>
      <w:r>
        <w:rPr>
          <w:noProof/>
        </w:rPr>
        <w:t xml:space="preserve"> + 128 ) ) )</w:t>
      </w:r>
      <w:r>
        <w:rPr>
          <w:noProof/>
        </w:rPr>
        <w:tab/>
        <w:t>(E</w:t>
      </w:r>
      <w:r>
        <w:rPr>
          <w:noProof/>
        </w:rPr>
        <w:noBreakHyphen/>
      </w:r>
      <w:r>
        <w:rPr>
          <w:noProof/>
        </w:rPr>
        <w:fldChar w:fldCharType="begin"/>
      </w:r>
      <w:r>
        <w:rPr>
          <w:noProof/>
        </w:rPr>
        <w:instrText xml:space="preserve"> SEQ Equation \* ARABIC </w:instrText>
      </w:r>
      <w:r>
        <w:rPr>
          <w:noProof/>
        </w:rPr>
        <w:fldChar w:fldCharType="separate"/>
      </w:r>
      <w:r>
        <w:rPr>
          <w:noProof/>
        </w:rPr>
        <w:t>5</w:t>
      </w:r>
      <w:r>
        <w:rPr>
          <w:noProof/>
        </w:rPr>
        <w:fldChar w:fldCharType="end"/>
      </w:r>
      <w:r>
        <w:rPr>
          <w:noProof/>
        </w:rPr>
        <w:t>)</w:t>
      </w:r>
    </w:p>
    <w:p w14:paraId="7582924E" w14:textId="77777777" w:rsidR="00C77644" w:rsidRDefault="00C77644" w:rsidP="00C77644">
      <w:pPr>
        <w:pStyle w:val="Equation"/>
        <w:ind w:left="792"/>
        <w:rPr>
          <w:noProof/>
        </w:rPr>
      </w:pPr>
      <w:r>
        <w:rPr>
          <w:noProof/>
        </w:rPr>
        <w:t>Cr = Clip1</w:t>
      </w:r>
      <w:r>
        <w:rPr>
          <w:noProof/>
          <w:vertAlign w:val="subscript"/>
        </w:rPr>
        <w:t>C</w:t>
      </w:r>
      <w:r>
        <w:rPr>
          <w:noProof/>
        </w:rPr>
        <w:t>( Round( ( 1  &lt;&lt;  ( BitDepth</w:t>
      </w:r>
      <w:r>
        <w:rPr>
          <w:noProof/>
          <w:vertAlign w:val="subscript"/>
        </w:rPr>
        <w:t>C</w:t>
      </w:r>
      <w:r>
        <w:rPr>
          <w:noProof/>
        </w:rPr>
        <w:t xml:space="preserve"> − 8 ) ) * ( 224 * E′</w:t>
      </w:r>
      <w:r>
        <w:rPr>
          <w:noProof/>
          <w:vertAlign w:val="subscript"/>
        </w:rPr>
        <w:t>PR</w:t>
      </w:r>
      <w:r>
        <w:rPr>
          <w:noProof/>
        </w:rPr>
        <w:t xml:space="preserve"> + 128 ) ) )</w:t>
      </w:r>
      <w:r>
        <w:rPr>
          <w:noProof/>
        </w:rPr>
        <w:tab/>
        <w:t>(E</w:t>
      </w:r>
      <w:r>
        <w:rPr>
          <w:noProof/>
        </w:rPr>
        <w:noBreakHyphen/>
      </w:r>
      <w:r>
        <w:rPr>
          <w:noProof/>
        </w:rPr>
        <w:fldChar w:fldCharType="begin"/>
      </w:r>
      <w:r>
        <w:rPr>
          <w:noProof/>
        </w:rPr>
        <w:instrText xml:space="preserve"> SEQ Equation \* ARABIC </w:instrText>
      </w:r>
      <w:r>
        <w:rPr>
          <w:noProof/>
        </w:rPr>
        <w:fldChar w:fldCharType="separate"/>
      </w:r>
      <w:r>
        <w:rPr>
          <w:noProof/>
        </w:rPr>
        <w:t>6</w:t>
      </w:r>
      <w:r>
        <w:rPr>
          <w:noProof/>
        </w:rPr>
        <w:fldChar w:fldCharType="end"/>
      </w:r>
      <w:r>
        <w:rPr>
          <w:noProof/>
        </w:rPr>
        <w:t>)</w:t>
      </w:r>
    </w:p>
    <w:p w14:paraId="2D33C2EF" w14:textId="77777777" w:rsidR="00C77644" w:rsidRDefault="00C77644" w:rsidP="00C77644">
      <w:pPr>
        <w:pStyle w:val="enumlev1"/>
        <w:ind w:left="794"/>
        <w:rPr>
          <w:noProof/>
        </w:rPr>
      </w:pPr>
      <w:r>
        <w:rPr>
          <w:noProof/>
        </w:rPr>
        <w:t>–</w:t>
      </w:r>
      <w:r>
        <w:rPr>
          <w:noProof/>
        </w:rPr>
        <w:tab/>
        <w:t>Otherwise, if matrix_coeffs is equal to 0 or 8, the following equations apply:</w:t>
      </w:r>
    </w:p>
    <w:p w14:paraId="35CA0365" w14:textId="77777777" w:rsidR="00C77644" w:rsidRDefault="00C77644" w:rsidP="00C77644">
      <w:pPr>
        <w:pStyle w:val="Equation"/>
        <w:ind w:left="792"/>
        <w:rPr>
          <w:noProof/>
          <w:lang w:val="es-ES_tradnl"/>
        </w:rPr>
      </w:pPr>
      <w:r>
        <w:rPr>
          <w:noProof/>
          <w:lang w:val="es-ES_tradnl"/>
        </w:rPr>
        <w:t>R = Clip1</w:t>
      </w:r>
      <w:r>
        <w:rPr>
          <w:noProof/>
          <w:vertAlign w:val="subscript"/>
          <w:lang w:val="es-ES_tradnl"/>
        </w:rPr>
        <w:t>Y</w:t>
      </w:r>
      <w:r>
        <w:rPr>
          <w:noProof/>
          <w:lang w:val="es-ES_tradnl"/>
        </w:rPr>
        <w:t>( ( 1  &lt;&lt;  ( BitDepth</w:t>
      </w:r>
      <w:r>
        <w:rPr>
          <w:noProof/>
          <w:vertAlign w:val="subscript"/>
          <w:lang w:val="es-ES_tradnl"/>
        </w:rPr>
        <w:t>Y</w:t>
      </w:r>
      <w:r>
        <w:rPr>
          <w:noProof/>
          <w:lang w:val="es-ES_tradnl"/>
        </w:rPr>
        <w:t xml:space="preserve"> − 8 ) ) * ( 219 * E′</w:t>
      </w:r>
      <w:r>
        <w:rPr>
          <w:noProof/>
          <w:vertAlign w:val="subscript"/>
          <w:lang w:val="es-ES_tradnl"/>
        </w:rPr>
        <w:t>R</w:t>
      </w:r>
      <w:r>
        <w:rPr>
          <w:noProof/>
          <w:lang w:val="es-ES_tradnl"/>
        </w:rPr>
        <w:t xml:space="preserve"> + 16 ) )</w:t>
      </w:r>
      <w:r>
        <w:rPr>
          <w:noProof/>
          <w:lang w:val="es-ES_tradnl"/>
        </w:rPr>
        <w:tab/>
        <w:t>(</w:t>
      </w:r>
      <w:bookmarkStart w:id="146" w:name="Equation_E7"/>
      <w:r>
        <w:rPr>
          <w:noProof/>
          <w:lang w:val="es-ES_tradnl"/>
        </w:rPr>
        <w:t>E</w:t>
      </w:r>
      <w:r>
        <w:rPr>
          <w:noProof/>
          <w:lang w:val="es-ES_tradnl"/>
        </w:rPr>
        <w:noBreakHyphen/>
      </w:r>
      <w:r>
        <w:rPr>
          <w:noProof/>
        </w:rPr>
        <w:fldChar w:fldCharType="begin"/>
      </w:r>
      <w:r>
        <w:rPr>
          <w:noProof/>
          <w:lang w:val="es-ES_tradnl"/>
        </w:rPr>
        <w:instrText xml:space="preserve"> SEQ Equation \* ARABIC </w:instrText>
      </w:r>
      <w:r>
        <w:rPr>
          <w:noProof/>
        </w:rPr>
        <w:fldChar w:fldCharType="separate"/>
      </w:r>
      <w:r>
        <w:rPr>
          <w:noProof/>
          <w:lang w:val="es-ES_tradnl"/>
        </w:rPr>
        <w:t>7</w:t>
      </w:r>
      <w:r>
        <w:rPr>
          <w:noProof/>
        </w:rPr>
        <w:fldChar w:fldCharType="end"/>
      </w:r>
      <w:bookmarkEnd w:id="146"/>
      <w:r>
        <w:rPr>
          <w:noProof/>
          <w:lang w:val="es-ES_tradnl"/>
        </w:rPr>
        <w:t>)</w:t>
      </w:r>
    </w:p>
    <w:p w14:paraId="21F118DA" w14:textId="77777777" w:rsidR="00C77644" w:rsidRDefault="00C77644" w:rsidP="00C77644">
      <w:pPr>
        <w:pStyle w:val="Equation"/>
        <w:ind w:left="792"/>
        <w:rPr>
          <w:noProof/>
          <w:lang w:val="es-ES_tradnl"/>
        </w:rPr>
      </w:pPr>
      <w:r>
        <w:rPr>
          <w:noProof/>
          <w:lang w:val="es-ES_tradnl"/>
        </w:rPr>
        <w:t>G = Clip1</w:t>
      </w:r>
      <w:r>
        <w:rPr>
          <w:noProof/>
          <w:vertAlign w:val="subscript"/>
          <w:lang w:val="es-ES_tradnl"/>
        </w:rPr>
        <w:t>Y</w:t>
      </w:r>
      <w:r>
        <w:rPr>
          <w:noProof/>
          <w:lang w:val="es-ES_tradnl"/>
        </w:rPr>
        <w:t>( ( 1  &lt;&lt;  ( BitDepth</w:t>
      </w:r>
      <w:r>
        <w:rPr>
          <w:noProof/>
          <w:vertAlign w:val="subscript"/>
          <w:lang w:val="es-ES_tradnl"/>
        </w:rPr>
        <w:t>Y</w:t>
      </w:r>
      <w:r>
        <w:rPr>
          <w:noProof/>
          <w:lang w:val="es-ES_tradnl"/>
        </w:rPr>
        <w:t xml:space="preserve"> − 8 ) ) * ( 219 * E′</w:t>
      </w:r>
      <w:r>
        <w:rPr>
          <w:noProof/>
          <w:vertAlign w:val="subscript"/>
          <w:lang w:val="es-ES_tradnl"/>
        </w:rPr>
        <w:t>G</w:t>
      </w:r>
      <w:r>
        <w:rPr>
          <w:noProof/>
          <w:lang w:val="es-ES_tradnl"/>
        </w:rPr>
        <w:t xml:space="preserve"> + 16 ) )</w:t>
      </w:r>
      <w:r>
        <w:rPr>
          <w:noProof/>
          <w:lang w:val="es-ES_tradnl"/>
        </w:rPr>
        <w:tab/>
        <w:t>(E</w:t>
      </w:r>
      <w:r>
        <w:rPr>
          <w:noProof/>
          <w:lang w:val="es-ES_tradnl"/>
        </w:rPr>
        <w:noBreakHyphen/>
      </w:r>
      <w:r>
        <w:rPr>
          <w:noProof/>
        </w:rPr>
        <w:fldChar w:fldCharType="begin"/>
      </w:r>
      <w:r>
        <w:rPr>
          <w:noProof/>
          <w:lang w:val="es-ES_tradnl"/>
        </w:rPr>
        <w:instrText xml:space="preserve"> SEQ Equation \* ARABIC </w:instrText>
      </w:r>
      <w:r>
        <w:rPr>
          <w:noProof/>
        </w:rPr>
        <w:fldChar w:fldCharType="separate"/>
      </w:r>
      <w:r>
        <w:rPr>
          <w:noProof/>
          <w:lang w:val="es-ES_tradnl"/>
        </w:rPr>
        <w:t>8</w:t>
      </w:r>
      <w:r>
        <w:rPr>
          <w:noProof/>
        </w:rPr>
        <w:fldChar w:fldCharType="end"/>
      </w:r>
      <w:r>
        <w:rPr>
          <w:noProof/>
          <w:lang w:val="es-ES_tradnl"/>
        </w:rPr>
        <w:t>)</w:t>
      </w:r>
    </w:p>
    <w:p w14:paraId="395330E6" w14:textId="77777777" w:rsidR="00C77644" w:rsidRDefault="00C77644" w:rsidP="00C77644">
      <w:pPr>
        <w:pStyle w:val="Equation"/>
        <w:ind w:left="792"/>
        <w:rPr>
          <w:noProof/>
          <w:lang w:val="es-ES_tradnl"/>
        </w:rPr>
      </w:pPr>
      <w:r>
        <w:rPr>
          <w:noProof/>
          <w:lang w:val="es-ES_tradnl"/>
        </w:rPr>
        <w:t>B = Clip1</w:t>
      </w:r>
      <w:r>
        <w:rPr>
          <w:noProof/>
          <w:vertAlign w:val="subscript"/>
          <w:lang w:val="es-ES_tradnl"/>
        </w:rPr>
        <w:t>Y</w:t>
      </w:r>
      <w:r>
        <w:rPr>
          <w:noProof/>
          <w:lang w:val="es-ES_tradnl"/>
        </w:rPr>
        <w:t>( ( 1  &lt;&lt;  ( BitDepth</w:t>
      </w:r>
      <w:r>
        <w:rPr>
          <w:noProof/>
          <w:vertAlign w:val="subscript"/>
          <w:lang w:val="es-ES_tradnl"/>
        </w:rPr>
        <w:t>Y</w:t>
      </w:r>
      <w:r>
        <w:rPr>
          <w:noProof/>
          <w:lang w:val="es-ES_tradnl"/>
        </w:rPr>
        <w:t xml:space="preserve"> − 8 ) ) * ( 219 * E′</w:t>
      </w:r>
      <w:r>
        <w:rPr>
          <w:noProof/>
          <w:vertAlign w:val="subscript"/>
          <w:lang w:val="es-ES_tradnl"/>
        </w:rPr>
        <w:t>B</w:t>
      </w:r>
      <w:r>
        <w:rPr>
          <w:noProof/>
          <w:lang w:val="es-ES_tradnl"/>
        </w:rPr>
        <w:t xml:space="preserve"> + 16 ) )</w:t>
      </w:r>
      <w:r>
        <w:rPr>
          <w:noProof/>
          <w:lang w:val="es-ES_tradnl"/>
        </w:rPr>
        <w:tab/>
        <w:t>(</w:t>
      </w:r>
      <w:bookmarkStart w:id="147" w:name="Equation_E9"/>
      <w:r>
        <w:rPr>
          <w:noProof/>
          <w:lang w:val="es-ES_tradnl"/>
        </w:rPr>
        <w:t>E</w:t>
      </w:r>
      <w:r>
        <w:rPr>
          <w:noProof/>
          <w:lang w:val="es-ES_tradnl"/>
        </w:rPr>
        <w:noBreakHyphen/>
      </w:r>
      <w:r>
        <w:rPr>
          <w:noProof/>
        </w:rPr>
        <w:fldChar w:fldCharType="begin"/>
      </w:r>
      <w:r>
        <w:rPr>
          <w:noProof/>
          <w:lang w:val="es-ES_tradnl"/>
        </w:rPr>
        <w:instrText xml:space="preserve"> SEQ Equation \* ARABIC </w:instrText>
      </w:r>
      <w:r>
        <w:rPr>
          <w:noProof/>
        </w:rPr>
        <w:fldChar w:fldCharType="separate"/>
      </w:r>
      <w:r>
        <w:rPr>
          <w:noProof/>
          <w:lang w:val="es-ES_tradnl"/>
        </w:rPr>
        <w:t>9</w:t>
      </w:r>
      <w:r>
        <w:rPr>
          <w:noProof/>
        </w:rPr>
        <w:fldChar w:fldCharType="end"/>
      </w:r>
      <w:bookmarkEnd w:id="147"/>
      <w:r>
        <w:rPr>
          <w:noProof/>
          <w:lang w:val="es-ES_tradnl"/>
        </w:rPr>
        <w:t>)</w:t>
      </w:r>
    </w:p>
    <w:p w14:paraId="4787A8E4" w14:textId="77777777" w:rsidR="00C77644" w:rsidRDefault="00C77644" w:rsidP="00C77644">
      <w:pPr>
        <w:pStyle w:val="enumlev1"/>
        <w:ind w:left="794"/>
        <w:rPr>
          <w:noProof/>
        </w:rPr>
      </w:pPr>
      <w:r>
        <w:rPr>
          <w:noProof/>
        </w:rPr>
        <w:t>–</w:t>
      </w:r>
      <w:r>
        <w:rPr>
          <w:noProof/>
        </w:rPr>
        <w:tab/>
        <w:t>Otherwise, if matrix_coeffs is equal to 2, the interpretation of the matrix_coeffs syntax element is unknown or is determined by the application.</w:t>
      </w:r>
    </w:p>
    <w:p w14:paraId="3A671BA7" w14:textId="77777777" w:rsidR="00C77644" w:rsidRDefault="00C77644" w:rsidP="00C77644">
      <w:pPr>
        <w:pStyle w:val="enumlev1"/>
        <w:ind w:left="794"/>
        <w:rPr>
          <w:noProof/>
        </w:rPr>
      </w:pPr>
      <w:r>
        <w:rPr>
          <w:noProof/>
        </w:rPr>
        <w:t>–</w:t>
      </w:r>
      <w:r>
        <w:rPr>
          <w:noProof/>
        </w:rPr>
        <w:tab/>
        <w:t>Otherwise (matrix_coeffs is not equal to 0, 1, 2, 4, 5, 6, 7, 8, 9, 10, 11, 12, 13</w:t>
      </w:r>
      <w:r w:rsidR="00701BD0">
        <w:rPr>
          <w:noProof/>
        </w:rPr>
        <w:t xml:space="preserve">, or </w:t>
      </w:r>
      <w:r w:rsidR="00701BD0" w:rsidRPr="00405689">
        <w:rPr>
          <w:noProof/>
          <w:color w:val="FF0000"/>
        </w:rPr>
        <w:t>14</w:t>
      </w:r>
      <w:r>
        <w:rPr>
          <w:noProof/>
        </w:rPr>
        <w:t>), the interpretation of the matrix_coeffs syntax element is reserved for future definition by ITU</w:t>
      </w:r>
      <w:r>
        <w:rPr>
          <w:noProof/>
        </w:rPr>
        <w:noBreakHyphen/>
        <w:t>T | ISO/IEC.</w:t>
      </w:r>
    </w:p>
    <w:p w14:paraId="209CB3EE" w14:textId="77777777" w:rsidR="00C77644" w:rsidRDefault="00C77644" w:rsidP="00C77644">
      <w:pPr>
        <w:pStyle w:val="enumlev1"/>
        <w:ind w:left="397"/>
        <w:rPr>
          <w:bCs/>
          <w:noProof/>
        </w:rPr>
      </w:pPr>
      <w:r>
        <w:rPr>
          <w:noProof/>
        </w:rPr>
        <w:t>–</w:t>
      </w:r>
      <w:r>
        <w:rPr>
          <w:noProof/>
        </w:rPr>
        <w:tab/>
      </w:r>
      <w:r>
        <w:rPr>
          <w:bCs/>
          <w:noProof/>
        </w:rPr>
        <w:t>Otherwise (video_full_range_flag is equal to 1), the following applies:</w:t>
      </w:r>
    </w:p>
    <w:p w14:paraId="2C1C5516" w14:textId="77777777" w:rsidR="00F22BAA" w:rsidRDefault="00F22BAA" w:rsidP="00F22BAA">
      <w:pPr>
        <w:pStyle w:val="enumlev1"/>
        <w:ind w:left="794"/>
        <w:rPr>
          <w:noProof/>
        </w:rPr>
      </w:pPr>
      <w:r>
        <w:rPr>
          <w:noProof/>
        </w:rPr>
        <w:t>–</w:t>
      </w:r>
      <w:r>
        <w:rPr>
          <w:noProof/>
        </w:rPr>
        <w:tab/>
        <w:t>If matrix_coeffs is equal to 1, 4, 5, 6, 7, 9, 10, 11, 12, 13 or 14 the following equations apply:</w:t>
      </w:r>
    </w:p>
    <w:p w14:paraId="55F90269" w14:textId="7B5C9D69" w:rsidR="00F22BAA" w:rsidRPr="00CE7F2D" w:rsidRDefault="00F22BAA" w:rsidP="00F22BAA">
      <w:pPr>
        <w:pStyle w:val="enumlev1"/>
        <w:ind w:left="794"/>
        <w:rPr>
          <w:noProof/>
          <w:color w:val="FF0000"/>
        </w:rPr>
      </w:pPr>
      <w:r>
        <w:rPr>
          <w:noProof/>
        </w:rPr>
        <w:tab/>
        <w:t>–</w:t>
      </w:r>
      <w:r>
        <w:rPr>
          <w:noProof/>
        </w:rPr>
        <w:tab/>
      </w:r>
      <w:r w:rsidRPr="00CE7F2D">
        <w:rPr>
          <w:noProof/>
          <w:color w:val="FF0000"/>
        </w:rPr>
        <w:t>If transfer_characteristics is not equal to 16 or 18 the following equations apply:</w:t>
      </w:r>
    </w:p>
    <w:p w14:paraId="04A5BB7F" w14:textId="506776B3" w:rsidR="00C77644" w:rsidRDefault="00F22BAA" w:rsidP="00C77644">
      <w:pPr>
        <w:pStyle w:val="Equation"/>
        <w:ind w:left="792"/>
        <w:rPr>
          <w:noProof/>
          <w:lang w:val="es-ES_tradnl"/>
        </w:rPr>
      </w:pPr>
      <w:r>
        <w:rPr>
          <w:noProof/>
        </w:rPr>
        <w:tab/>
      </w:r>
      <w:r>
        <w:rPr>
          <w:noProof/>
        </w:rPr>
        <w:tab/>
      </w:r>
      <w:r w:rsidR="00C77644">
        <w:rPr>
          <w:noProof/>
          <w:lang w:val="es-ES_tradnl"/>
        </w:rPr>
        <w:t>Y = Clip1</w:t>
      </w:r>
      <w:r w:rsidR="00C77644">
        <w:rPr>
          <w:noProof/>
          <w:vertAlign w:val="subscript"/>
          <w:lang w:val="es-ES_tradnl"/>
        </w:rPr>
        <w:t>Y</w:t>
      </w:r>
      <w:r w:rsidR="00C77644">
        <w:rPr>
          <w:noProof/>
          <w:lang w:val="es-ES_tradnl"/>
        </w:rPr>
        <w:t>( Round( ( ( 1  &lt;&lt;  BitDepth</w:t>
      </w:r>
      <w:r w:rsidR="00C77644">
        <w:rPr>
          <w:noProof/>
          <w:vertAlign w:val="subscript"/>
          <w:lang w:val="es-ES_tradnl"/>
        </w:rPr>
        <w:t>Y</w:t>
      </w:r>
      <w:r w:rsidR="00C77644">
        <w:rPr>
          <w:noProof/>
          <w:lang w:val="es-ES_tradnl"/>
        </w:rPr>
        <w:t xml:space="preserve"> ) − 1 ) * E′</w:t>
      </w:r>
      <w:r w:rsidR="00C77644">
        <w:rPr>
          <w:noProof/>
          <w:vertAlign w:val="subscript"/>
          <w:lang w:val="es-ES_tradnl"/>
        </w:rPr>
        <w:t>Y</w:t>
      </w:r>
      <w:r w:rsidR="00C77644">
        <w:rPr>
          <w:noProof/>
          <w:lang w:val="es-ES_tradnl"/>
        </w:rPr>
        <w:t xml:space="preserve"> ) )</w:t>
      </w:r>
      <w:r w:rsidR="00C77644">
        <w:rPr>
          <w:noProof/>
          <w:lang w:val="es-ES_tradnl"/>
        </w:rPr>
        <w:tab/>
        <w:t>(E</w:t>
      </w:r>
      <w:r w:rsidR="00C77644">
        <w:rPr>
          <w:noProof/>
          <w:lang w:val="es-ES_tradnl"/>
        </w:rPr>
        <w:noBreakHyphen/>
      </w:r>
      <w:r w:rsidR="00C77644">
        <w:rPr>
          <w:noProof/>
        </w:rPr>
        <w:fldChar w:fldCharType="begin"/>
      </w:r>
      <w:r w:rsidR="00C77644">
        <w:rPr>
          <w:noProof/>
          <w:lang w:val="es-ES_tradnl"/>
        </w:rPr>
        <w:instrText xml:space="preserve"> SEQ Equation \* ARABIC </w:instrText>
      </w:r>
      <w:r w:rsidR="00C77644">
        <w:rPr>
          <w:noProof/>
        </w:rPr>
        <w:fldChar w:fldCharType="separate"/>
      </w:r>
      <w:r w:rsidR="00C77644">
        <w:rPr>
          <w:noProof/>
          <w:lang w:val="es-ES_tradnl"/>
        </w:rPr>
        <w:t>10</w:t>
      </w:r>
      <w:r w:rsidR="00C77644">
        <w:rPr>
          <w:noProof/>
        </w:rPr>
        <w:fldChar w:fldCharType="end"/>
      </w:r>
      <w:r w:rsidR="00C77644">
        <w:rPr>
          <w:noProof/>
          <w:lang w:val="es-ES_tradnl"/>
        </w:rPr>
        <w:t>)</w:t>
      </w:r>
    </w:p>
    <w:p w14:paraId="6516B51A" w14:textId="0E96D16C" w:rsidR="00C77644" w:rsidRDefault="00F22BAA" w:rsidP="00C77644">
      <w:pPr>
        <w:pStyle w:val="Equation"/>
        <w:ind w:left="792"/>
        <w:rPr>
          <w:noProof/>
          <w:lang w:val="es-ES_tradnl"/>
        </w:rPr>
      </w:pPr>
      <w:r>
        <w:rPr>
          <w:noProof/>
          <w:lang w:val="es-ES_tradnl"/>
        </w:rPr>
        <w:tab/>
      </w:r>
      <w:r>
        <w:rPr>
          <w:noProof/>
          <w:lang w:val="es-ES_tradnl"/>
        </w:rPr>
        <w:tab/>
      </w:r>
      <w:r w:rsidR="00C77644">
        <w:rPr>
          <w:noProof/>
          <w:lang w:val="es-ES_tradnl"/>
        </w:rPr>
        <w:t>Cb = Clip1</w:t>
      </w:r>
      <w:r w:rsidR="00C77644">
        <w:rPr>
          <w:noProof/>
          <w:vertAlign w:val="subscript"/>
          <w:lang w:val="es-ES_tradnl"/>
        </w:rPr>
        <w:t>C</w:t>
      </w:r>
      <w:r w:rsidR="00C77644">
        <w:rPr>
          <w:noProof/>
          <w:lang w:val="es-ES_tradnl"/>
        </w:rPr>
        <w:t>( Round( ( ( 1  &lt;&lt;  BitDepth</w:t>
      </w:r>
      <w:r w:rsidR="00C77644">
        <w:rPr>
          <w:noProof/>
          <w:vertAlign w:val="subscript"/>
          <w:lang w:val="es-ES_tradnl"/>
        </w:rPr>
        <w:t>C</w:t>
      </w:r>
      <w:r w:rsidR="00C77644">
        <w:rPr>
          <w:noProof/>
          <w:lang w:val="es-ES_tradnl"/>
        </w:rPr>
        <w:t xml:space="preserve"> ) − 1 )  * E′</w:t>
      </w:r>
      <w:r w:rsidR="00C77644">
        <w:rPr>
          <w:noProof/>
          <w:vertAlign w:val="subscript"/>
          <w:lang w:val="es-ES_tradnl"/>
        </w:rPr>
        <w:t>PB</w:t>
      </w:r>
      <w:r w:rsidR="00C77644">
        <w:rPr>
          <w:noProof/>
          <w:lang w:val="es-ES_tradnl"/>
        </w:rPr>
        <w:t xml:space="preserve"> + ( 1  &lt;&lt;  ( BitDepth</w:t>
      </w:r>
      <w:r w:rsidR="00C77644">
        <w:rPr>
          <w:noProof/>
          <w:vertAlign w:val="subscript"/>
          <w:lang w:val="es-ES_tradnl"/>
        </w:rPr>
        <w:t>C</w:t>
      </w:r>
      <w:r w:rsidR="00C77644">
        <w:rPr>
          <w:noProof/>
          <w:lang w:val="es-ES_tradnl"/>
        </w:rPr>
        <w:t xml:space="preserve"> − 1 ) ) ) )</w:t>
      </w:r>
      <w:r w:rsidR="00C77644">
        <w:rPr>
          <w:noProof/>
          <w:lang w:val="es-ES_tradnl"/>
        </w:rPr>
        <w:tab/>
        <w:t>(E</w:t>
      </w:r>
      <w:r w:rsidR="00C77644">
        <w:rPr>
          <w:noProof/>
          <w:lang w:val="es-ES_tradnl"/>
        </w:rPr>
        <w:noBreakHyphen/>
      </w:r>
      <w:r w:rsidR="00C77644">
        <w:rPr>
          <w:noProof/>
        </w:rPr>
        <w:fldChar w:fldCharType="begin"/>
      </w:r>
      <w:r w:rsidR="00C77644">
        <w:rPr>
          <w:noProof/>
          <w:lang w:val="es-ES_tradnl"/>
        </w:rPr>
        <w:instrText xml:space="preserve"> SEQ Equation \* ARABIC </w:instrText>
      </w:r>
      <w:r w:rsidR="00C77644">
        <w:rPr>
          <w:noProof/>
        </w:rPr>
        <w:fldChar w:fldCharType="separate"/>
      </w:r>
      <w:r w:rsidR="00C77644">
        <w:rPr>
          <w:noProof/>
          <w:lang w:val="es-ES_tradnl"/>
        </w:rPr>
        <w:t>11</w:t>
      </w:r>
      <w:r w:rsidR="00C77644">
        <w:rPr>
          <w:noProof/>
        </w:rPr>
        <w:fldChar w:fldCharType="end"/>
      </w:r>
      <w:r w:rsidR="00C77644">
        <w:rPr>
          <w:noProof/>
          <w:lang w:val="es-ES_tradnl"/>
        </w:rPr>
        <w:t>)</w:t>
      </w:r>
    </w:p>
    <w:p w14:paraId="332E889A" w14:textId="4AECC632" w:rsidR="00C77644" w:rsidRDefault="00F22BAA" w:rsidP="00C77644">
      <w:pPr>
        <w:pStyle w:val="Equation"/>
        <w:ind w:left="792"/>
        <w:rPr>
          <w:noProof/>
        </w:rPr>
      </w:pPr>
      <w:r>
        <w:rPr>
          <w:noProof/>
        </w:rPr>
        <w:tab/>
      </w:r>
      <w:r>
        <w:rPr>
          <w:noProof/>
        </w:rPr>
        <w:tab/>
      </w:r>
      <w:r w:rsidR="00C77644">
        <w:rPr>
          <w:noProof/>
        </w:rPr>
        <w:t>Cr = Clip1</w:t>
      </w:r>
      <w:r w:rsidR="00C77644">
        <w:rPr>
          <w:noProof/>
          <w:vertAlign w:val="subscript"/>
        </w:rPr>
        <w:t>C</w:t>
      </w:r>
      <w:r w:rsidR="00C77644">
        <w:rPr>
          <w:noProof/>
        </w:rPr>
        <w:t>( Round( ( ( 1  &lt;&lt;  BitDepth</w:t>
      </w:r>
      <w:r w:rsidR="00C77644">
        <w:rPr>
          <w:noProof/>
          <w:vertAlign w:val="subscript"/>
        </w:rPr>
        <w:t>C</w:t>
      </w:r>
      <w:r w:rsidR="00C77644">
        <w:rPr>
          <w:noProof/>
        </w:rPr>
        <w:t xml:space="preserve"> ) − 1 )  * E′</w:t>
      </w:r>
      <w:r w:rsidR="00C77644">
        <w:rPr>
          <w:noProof/>
          <w:vertAlign w:val="subscript"/>
        </w:rPr>
        <w:t>PR</w:t>
      </w:r>
      <w:r w:rsidR="00C77644">
        <w:rPr>
          <w:noProof/>
        </w:rPr>
        <w:t xml:space="preserve"> + ( 1  &lt;&lt;  ( BitDepth</w:t>
      </w:r>
      <w:r w:rsidR="00C77644">
        <w:rPr>
          <w:noProof/>
          <w:vertAlign w:val="subscript"/>
        </w:rPr>
        <w:t>C</w:t>
      </w:r>
      <w:r w:rsidR="00C77644">
        <w:rPr>
          <w:noProof/>
        </w:rPr>
        <w:t xml:space="preserve"> − 1 ) ) ) )</w:t>
      </w:r>
      <w:r w:rsidR="00C77644">
        <w:rPr>
          <w:noProof/>
        </w:rPr>
        <w:tab/>
        <w:t>(E</w:t>
      </w:r>
      <w:r w:rsidR="00C77644">
        <w:rPr>
          <w:noProof/>
        </w:rPr>
        <w:noBreakHyphen/>
      </w:r>
      <w:r w:rsidR="00C77644">
        <w:rPr>
          <w:noProof/>
        </w:rPr>
        <w:fldChar w:fldCharType="begin"/>
      </w:r>
      <w:r w:rsidR="00C77644">
        <w:rPr>
          <w:noProof/>
        </w:rPr>
        <w:instrText xml:space="preserve"> SEQ Equation \* ARABIC </w:instrText>
      </w:r>
      <w:r w:rsidR="00C77644">
        <w:rPr>
          <w:noProof/>
        </w:rPr>
        <w:fldChar w:fldCharType="separate"/>
      </w:r>
      <w:r w:rsidR="00C77644">
        <w:rPr>
          <w:noProof/>
        </w:rPr>
        <w:t>12</w:t>
      </w:r>
      <w:r w:rsidR="00C77644">
        <w:rPr>
          <w:noProof/>
        </w:rPr>
        <w:fldChar w:fldCharType="end"/>
      </w:r>
      <w:r w:rsidR="00C77644">
        <w:rPr>
          <w:noProof/>
        </w:rPr>
        <w:t>)</w:t>
      </w:r>
    </w:p>
    <w:p w14:paraId="72A4708C" w14:textId="7702E612" w:rsidR="00F22BAA" w:rsidRPr="00CE7F2D" w:rsidRDefault="00F22BAA" w:rsidP="00F22BAA">
      <w:pPr>
        <w:pStyle w:val="enumlev1"/>
        <w:ind w:left="794"/>
        <w:rPr>
          <w:noProof/>
          <w:color w:val="FF0000"/>
        </w:rPr>
      </w:pPr>
      <w:r w:rsidRPr="00CE7F2D">
        <w:rPr>
          <w:noProof/>
          <w:color w:val="FF0000"/>
        </w:rPr>
        <w:tab/>
        <w:t>–</w:t>
      </w:r>
      <w:r w:rsidRPr="00CE7F2D">
        <w:rPr>
          <w:noProof/>
          <w:color w:val="FF0000"/>
        </w:rPr>
        <w:tab/>
        <w:t>Otherwise the following equations apply:</w:t>
      </w:r>
    </w:p>
    <w:p w14:paraId="297EAEF6" w14:textId="202AD8A8" w:rsidR="00F22BAA" w:rsidRPr="00CE7F2D" w:rsidRDefault="00F22BAA" w:rsidP="00F22BAA">
      <w:pPr>
        <w:pStyle w:val="Equation"/>
        <w:ind w:left="792"/>
        <w:rPr>
          <w:noProof/>
          <w:color w:val="FF0000"/>
          <w:lang w:val="es-ES_tradnl"/>
        </w:rPr>
      </w:pPr>
      <w:r w:rsidRPr="00CE7F2D">
        <w:rPr>
          <w:noProof/>
          <w:color w:val="FF0000"/>
        </w:rPr>
        <w:tab/>
      </w:r>
      <w:r w:rsidRPr="00CE7F2D">
        <w:rPr>
          <w:noProof/>
          <w:color w:val="FF0000"/>
        </w:rPr>
        <w:tab/>
      </w:r>
      <w:r w:rsidRPr="00CE7F2D">
        <w:rPr>
          <w:noProof/>
          <w:color w:val="FF0000"/>
          <w:lang w:val="es-ES_tradnl"/>
        </w:rPr>
        <w:t>Y = Clip1</w:t>
      </w:r>
      <w:r w:rsidRPr="00CE7F2D">
        <w:rPr>
          <w:noProof/>
          <w:color w:val="FF0000"/>
          <w:vertAlign w:val="subscript"/>
          <w:lang w:val="es-ES_tradnl"/>
        </w:rPr>
        <w:t>Y</w:t>
      </w:r>
      <w:r w:rsidRPr="00CE7F2D">
        <w:rPr>
          <w:noProof/>
          <w:color w:val="FF0000"/>
          <w:lang w:val="es-ES_tradnl"/>
        </w:rPr>
        <w:t>( Round(  ( 1  &lt;&lt;  BitDepth</w:t>
      </w:r>
      <w:r w:rsidRPr="00CE7F2D">
        <w:rPr>
          <w:noProof/>
          <w:color w:val="FF0000"/>
          <w:vertAlign w:val="subscript"/>
          <w:lang w:val="es-ES_tradnl"/>
        </w:rPr>
        <w:t>Y</w:t>
      </w:r>
      <w:r w:rsidRPr="00CE7F2D">
        <w:rPr>
          <w:noProof/>
          <w:color w:val="FF0000"/>
          <w:lang w:val="es-ES_tradnl"/>
        </w:rPr>
        <w:t xml:space="preserve"> )  * E′</w:t>
      </w:r>
      <w:r w:rsidRPr="00CE7F2D">
        <w:rPr>
          <w:noProof/>
          <w:color w:val="FF0000"/>
          <w:vertAlign w:val="subscript"/>
          <w:lang w:val="es-ES_tradnl"/>
        </w:rPr>
        <w:t>Y</w:t>
      </w:r>
      <w:r w:rsidRPr="00CE7F2D">
        <w:rPr>
          <w:noProof/>
          <w:color w:val="FF0000"/>
          <w:lang w:val="es-ES_tradnl"/>
        </w:rPr>
        <w:t xml:space="preserve"> ) )</w:t>
      </w:r>
      <w:r w:rsidRPr="00CE7F2D">
        <w:rPr>
          <w:noProof/>
          <w:color w:val="FF0000"/>
          <w:lang w:val="es-ES_tradnl"/>
        </w:rPr>
        <w:tab/>
        <w:t>(E</w:t>
      </w:r>
      <w:r w:rsidRPr="00CE7F2D">
        <w:rPr>
          <w:noProof/>
          <w:color w:val="FF0000"/>
          <w:lang w:val="es-ES_tradnl"/>
        </w:rPr>
        <w:noBreakHyphen/>
      </w:r>
      <w:r w:rsidRPr="00CE7F2D">
        <w:rPr>
          <w:noProof/>
          <w:color w:val="FF0000"/>
        </w:rPr>
        <w:t>10a</w:t>
      </w:r>
      <w:r w:rsidRPr="00CE7F2D">
        <w:rPr>
          <w:noProof/>
          <w:color w:val="FF0000"/>
          <w:lang w:val="es-ES_tradnl"/>
        </w:rPr>
        <w:t>)</w:t>
      </w:r>
    </w:p>
    <w:p w14:paraId="7C0ACFD5" w14:textId="656BFD4E" w:rsidR="00F22BAA" w:rsidRPr="00CE7F2D" w:rsidRDefault="00F22BAA" w:rsidP="00F22BAA">
      <w:pPr>
        <w:pStyle w:val="Equation"/>
        <w:ind w:left="792"/>
        <w:rPr>
          <w:noProof/>
          <w:color w:val="FF0000"/>
          <w:lang w:val="es-ES_tradnl"/>
        </w:rPr>
      </w:pPr>
      <w:r w:rsidRPr="00CE7F2D">
        <w:rPr>
          <w:noProof/>
          <w:color w:val="FF0000"/>
          <w:lang w:val="es-ES_tradnl"/>
        </w:rPr>
        <w:tab/>
      </w:r>
      <w:r w:rsidRPr="00CE7F2D">
        <w:rPr>
          <w:noProof/>
          <w:color w:val="FF0000"/>
          <w:lang w:val="es-ES_tradnl"/>
        </w:rPr>
        <w:tab/>
        <w:t>Cb = Clip1</w:t>
      </w:r>
      <w:r w:rsidRPr="00CE7F2D">
        <w:rPr>
          <w:noProof/>
          <w:color w:val="FF0000"/>
          <w:vertAlign w:val="subscript"/>
          <w:lang w:val="es-ES_tradnl"/>
        </w:rPr>
        <w:t>C</w:t>
      </w:r>
      <w:r w:rsidRPr="00CE7F2D">
        <w:rPr>
          <w:noProof/>
          <w:color w:val="FF0000"/>
          <w:lang w:val="es-ES_tradnl"/>
        </w:rPr>
        <w:t>( Round( ( 1  &lt;&lt;  BitDepth</w:t>
      </w:r>
      <w:r w:rsidRPr="00CE7F2D">
        <w:rPr>
          <w:noProof/>
          <w:color w:val="FF0000"/>
          <w:vertAlign w:val="subscript"/>
          <w:lang w:val="es-ES_tradnl"/>
        </w:rPr>
        <w:t>C</w:t>
      </w:r>
      <w:r w:rsidRPr="00CE7F2D">
        <w:rPr>
          <w:noProof/>
          <w:color w:val="FF0000"/>
          <w:lang w:val="es-ES_tradnl"/>
        </w:rPr>
        <w:t xml:space="preserve"> )  * (E′</w:t>
      </w:r>
      <w:r w:rsidRPr="00CE7F2D">
        <w:rPr>
          <w:noProof/>
          <w:color w:val="FF0000"/>
          <w:vertAlign w:val="subscript"/>
          <w:lang w:val="es-ES_tradnl"/>
        </w:rPr>
        <w:t>PB</w:t>
      </w:r>
      <w:r w:rsidRPr="00CE7F2D">
        <w:rPr>
          <w:noProof/>
          <w:color w:val="FF0000"/>
          <w:lang w:val="es-ES_tradnl"/>
        </w:rPr>
        <w:t xml:space="preserve"> + 0.5) ) )</w:t>
      </w:r>
      <w:r w:rsidRPr="00CE7F2D">
        <w:rPr>
          <w:noProof/>
          <w:color w:val="FF0000"/>
          <w:lang w:val="es-ES_tradnl"/>
        </w:rPr>
        <w:tab/>
        <w:t>(E</w:t>
      </w:r>
      <w:r w:rsidRPr="00CE7F2D">
        <w:rPr>
          <w:noProof/>
          <w:color w:val="FF0000"/>
          <w:lang w:val="es-ES_tradnl"/>
        </w:rPr>
        <w:noBreakHyphen/>
      </w:r>
      <w:r w:rsidRPr="00CE7F2D">
        <w:rPr>
          <w:noProof/>
          <w:color w:val="FF0000"/>
        </w:rPr>
        <w:t>11a</w:t>
      </w:r>
      <w:r w:rsidRPr="00CE7F2D">
        <w:rPr>
          <w:noProof/>
          <w:color w:val="FF0000"/>
          <w:lang w:val="es-ES_tradnl"/>
        </w:rPr>
        <w:t>)</w:t>
      </w:r>
    </w:p>
    <w:p w14:paraId="45D40E9F" w14:textId="5C4530BF" w:rsidR="00F22BAA" w:rsidRPr="00CE7F2D" w:rsidRDefault="00F22BAA" w:rsidP="00F22BAA">
      <w:pPr>
        <w:pStyle w:val="Equation"/>
        <w:ind w:left="792"/>
        <w:rPr>
          <w:noProof/>
          <w:color w:val="FF0000"/>
        </w:rPr>
      </w:pPr>
      <w:r w:rsidRPr="00CE7F2D">
        <w:rPr>
          <w:noProof/>
          <w:color w:val="FF0000"/>
        </w:rPr>
        <w:tab/>
      </w:r>
      <w:r w:rsidRPr="00CE7F2D">
        <w:rPr>
          <w:noProof/>
          <w:color w:val="FF0000"/>
        </w:rPr>
        <w:tab/>
        <w:t>Cr = Clip1</w:t>
      </w:r>
      <w:r w:rsidRPr="00CE7F2D">
        <w:rPr>
          <w:noProof/>
          <w:color w:val="FF0000"/>
          <w:vertAlign w:val="subscript"/>
        </w:rPr>
        <w:t>C</w:t>
      </w:r>
      <w:r w:rsidRPr="00CE7F2D">
        <w:rPr>
          <w:noProof/>
          <w:color w:val="FF0000"/>
        </w:rPr>
        <w:t>( Round( ( 1  &lt;&lt;  BitDepth</w:t>
      </w:r>
      <w:r w:rsidRPr="00CE7F2D">
        <w:rPr>
          <w:noProof/>
          <w:color w:val="FF0000"/>
          <w:vertAlign w:val="subscript"/>
        </w:rPr>
        <w:t>C</w:t>
      </w:r>
      <w:r w:rsidRPr="00CE7F2D">
        <w:rPr>
          <w:noProof/>
          <w:color w:val="FF0000"/>
        </w:rPr>
        <w:t xml:space="preserve"> )  * (E′</w:t>
      </w:r>
      <w:r w:rsidRPr="00CE7F2D">
        <w:rPr>
          <w:noProof/>
          <w:color w:val="FF0000"/>
          <w:vertAlign w:val="subscript"/>
        </w:rPr>
        <w:t>PR</w:t>
      </w:r>
      <w:r w:rsidRPr="00CE7F2D">
        <w:rPr>
          <w:noProof/>
          <w:color w:val="FF0000"/>
        </w:rPr>
        <w:t xml:space="preserve"> + 0.5) ) )</w:t>
      </w:r>
      <w:r w:rsidRPr="00CE7F2D">
        <w:rPr>
          <w:noProof/>
          <w:color w:val="FF0000"/>
        </w:rPr>
        <w:tab/>
        <w:t>(E</w:t>
      </w:r>
      <w:r w:rsidRPr="00CE7F2D">
        <w:rPr>
          <w:noProof/>
          <w:color w:val="FF0000"/>
        </w:rPr>
        <w:noBreakHyphen/>
        <w:t>12a)</w:t>
      </w:r>
    </w:p>
    <w:p w14:paraId="1B3B53D7" w14:textId="77777777" w:rsidR="009E1996" w:rsidRDefault="009E1996" w:rsidP="00C77644">
      <w:pPr>
        <w:pStyle w:val="Equation"/>
        <w:ind w:left="792"/>
        <w:rPr>
          <w:noProof/>
        </w:rPr>
      </w:pPr>
    </w:p>
    <w:p w14:paraId="4E0C150E" w14:textId="77777777" w:rsidR="00C77644" w:rsidRDefault="00C77644" w:rsidP="00C77644">
      <w:pPr>
        <w:pStyle w:val="enumlev1"/>
        <w:ind w:left="794"/>
        <w:rPr>
          <w:noProof/>
        </w:rPr>
      </w:pPr>
      <w:r>
        <w:rPr>
          <w:noProof/>
        </w:rPr>
        <w:t>–</w:t>
      </w:r>
      <w:r>
        <w:rPr>
          <w:noProof/>
        </w:rPr>
        <w:tab/>
        <w:t>Otherwise, if matrix_coeffs is equal to 0 or 8, the following equations apply:</w:t>
      </w:r>
    </w:p>
    <w:p w14:paraId="44F3997C" w14:textId="77777777" w:rsidR="00F22BAA" w:rsidRPr="00CE7F2D" w:rsidRDefault="00F22BAA" w:rsidP="00F22BAA">
      <w:pPr>
        <w:pStyle w:val="enumlev1"/>
        <w:ind w:left="794"/>
        <w:rPr>
          <w:noProof/>
          <w:color w:val="FF0000"/>
        </w:rPr>
      </w:pPr>
      <w:r w:rsidRPr="00CE7F2D">
        <w:rPr>
          <w:noProof/>
          <w:color w:val="FF0000"/>
        </w:rPr>
        <w:tab/>
        <w:t>–</w:t>
      </w:r>
      <w:r w:rsidRPr="00CE7F2D">
        <w:rPr>
          <w:noProof/>
          <w:color w:val="FF0000"/>
        </w:rPr>
        <w:tab/>
        <w:t>If transfer_characteristics is not equal to 16 or 18 the following equations apply:</w:t>
      </w:r>
    </w:p>
    <w:p w14:paraId="40908B89" w14:textId="2C418852" w:rsidR="00C77644" w:rsidRDefault="00F22BAA" w:rsidP="00C77644">
      <w:pPr>
        <w:pStyle w:val="Equation"/>
        <w:ind w:left="792"/>
        <w:rPr>
          <w:noProof/>
          <w:lang w:val="es-ES_tradnl"/>
        </w:rPr>
      </w:pPr>
      <w:r>
        <w:rPr>
          <w:noProof/>
          <w:lang w:val="es-ES_tradnl"/>
        </w:rPr>
        <w:tab/>
      </w:r>
      <w:r>
        <w:rPr>
          <w:noProof/>
          <w:lang w:val="es-ES_tradnl"/>
        </w:rPr>
        <w:tab/>
      </w:r>
      <w:r w:rsidR="00C77644">
        <w:rPr>
          <w:noProof/>
          <w:lang w:val="es-ES_tradnl"/>
        </w:rPr>
        <w:t>R = Clip1</w:t>
      </w:r>
      <w:r w:rsidR="00C77644">
        <w:rPr>
          <w:noProof/>
          <w:vertAlign w:val="subscript"/>
          <w:lang w:val="es-ES_tradnl"/>
        </w:rPr>
        <w:t>Y</w:t>
      </w:r>
      <w:r w:rsidR="00C77644">
        <w:rPr>
          <w:noProof/>
          <w:lang w:val="es-ES_tradnl"/>
        </w:rPr>
        <w:t>( ( ( 1  &lt;&lt;  BitDepth</w:t>
      </w:r>
      <w:r w:rsidR="00C77644">
        <w:rPr>
          <w:noProof/>
          <w:vertAlign w:val="subscript"/>
          <w:lang w:val="es-ES_tradnl"/>
        </w:rPr>
        <w:t>Y</w:t>
      </w:r>
      <w:r w:rsidR="00C77644">
        <w:rPr>
          <w:noProof/>
          <w:lang w:val="es-ES_tradnl"/>
        </w:rPr>
        <w:t xml:space="preserve"> ) − 1 ) * E′</w:t>
      </w:r>
      <w:r w:rsidR="00C77644">
        <w:rPr>
          <w:noProof/>
          <w:vertAlign w:val="subscript"/>
          <w:lang w:val="es-ES_tradnl"/>
        </w:rPr>
        <w:t>R</w:t>
      </w:r>
      <w:r w:rsidR="00C77644">
        <w:rPr>
          <w:noProof/>
          <w:lang w:val="es-ES_tradnl"/>
        </w:rPr>
        <w:t xml:space="preserve"> )</w:t>
      </w:r>
      <w:r>
        <w:rPr>
          <w:noProof/>
          <w:lang w:val="es-ES_tradnl"/>
        </w:rPr>
        <w:tab/>
      </w:r>
      <w:r w:rsidR="00C77644">
        <w:rPr>
          <w:noProof/>
          <w:lang w:val="es-ES_tradnl"/>
        </w:rPr>
        <w:t>(</w:t>
      </w:r>
      <w:bookmarkStart w:id="148" w:name="Equation_E13"/>
      <w:r w:rsidR="00C77644">
        <w:rPr>
          <w:noProof/>
          <w:lang w:val="es-ES_tradnl"/>
        </w:rPr>
        <w:t>E</w:t>
      </w:r>
      <w:r w:rsidR="00C77644">
        <w:rPr>
          <w:noProof/>
          <w:lang w:val="es-ES_tradnl"/>
        </w:rPr>
        <w:noBreakHyphen/>
      </w:r>
      <w:r w:rsidR="00C77644">
        <w:rPr>
          <w:noProof/>
        </w:rPr>
        <w:fldChar w:fldCharType="begin"/>
      </w:r>
      <w:r w:rsidR="00C77644">
        <w:rPr>
          <w:noProof/>
          <w:lang w:val="es-ES_tradnl"/>
        </w:rPr>
        <w:instrText xml:space="preserve"> SEQ Equation \* ARABIC </w:instrText>
      </w:r>
      <w:r w:rsidR="00C77644">
        <w:rPr>
          <w:noProof/>
        </w:rPr>
        <w:fldChar w:fldCharType="separate"/>
      </w:r>
      <w:r w:rsidR="00C77644">
        <w:rPr>
          <w:noProof/>
          <w:lang w:val="es-ES_tradnl"/>
        </w:rPr>
        <w:t>13</w:t>
      </w:r>
      <w:r w:rsidR="00C77644">
        <w:rPr>
          <w:noProof/>
        </w:rPr>
        <w:fldChar w:fldCharType="end"/>
      </w:r>
      <w:bookmarkEnd w:id="148"/>
      <w:r w:rsidR="00C77644">
        <w:rPr>
          <w:noProof/>
          <w:lang w:val="es-ES_tradnl"/>
        </w:rPr>
        <w:t>)</w:t>
      </w:r>
    </w:p>
    <w:p w14:paraId="0445CB42" w14:textId="69177CB7" w:rsidR="00C77644" w:rsidRDefault="00F22BAA" w:rsidP="00C77644">
      <w:pPr>
        <w:pStyle w:val="Equation"/>
        <w:ind w:left="792"/>
        <w:rPr>
          <w:noProof/>
          <w:lang w:val="es-ES_tradnl"/>
        </w:rPr>
      </w:pPr>
      <w:r>
        <w:rPr>
          <w:noProof/>
          <w:lang w:val="es-ES_tradnl"/>
        </w:rPr>
        <w:tab/>
      </w:r>
      <w:r>
        <w:rPr>
          <w:noProof/>
          <w:lang w:val="es-ES_tradnl"/>
        </w:rPr>
        <w:tab/>
      </w:r>
      <w:r w:rsidR="00C77644">
        <w:rPr>
          <w:noProof/>
          <w:lang w:val="es-ES_tradnl"/>
        </w:rPr>
        <w:t>G = Clip1</w:t>
      </w:r>
      <w:r w:rsidR="00C77644">
        <w:rPr>
          <w:noProof/>
          <w:vertAlign w:val="subscript"/>
          <w:lang w:val="es-ES_tradnl"/>
        </w:rPr>
        <w:t>Y</w:t>
      </w:r>
      <w:r w:rsidR="00C77644">
        <w:rPr>
          <w:noProof/>
          <w:lang w:val="es-ES_tradnl"/>
        </w:rPr>
        <w:t>( ( ( 1  &lt;&lt;  BitDepth</w:t>
      </w:r>
      <w:r w:rsidR="00C77644">
        <w:rPr>
          <w:noProof/>
          <w:vertAlign w:val="subscript"/>
          <w:lang w:val="es-ES_tradnl"/>
        </w:rPr>
        <w:t>Y</w:t>
      </w:r>
      <w:r w:rsidR="00C77644">
        <w:rPr>
          <w:noProof/>
          <w:lang w:val="es-ES_tradnl"/>
        </w:rPr>
        <w:t xml:space="preserve"> ) − 1 ) * E′</w:t>
      </w:r>
      <w:r w:rsidR="00C77644">
        <w:rPr>
          <w:noProof/>
          <w:vertAlign w:val="subscript"/>
          <w:lang w:val="es-ES_tradnl"/>
        </w:rPr>
        <w:t>G</w:t>
      </w:r>
      <w:r w:rsidR="00C77644">
        <w:rPr>
          <w:noProof/>
          <w:lang w:val="es-ES_tradnl"/>
        </w:rPr>
        <w:t xml:space="preserve"> )</w:t>
      </w:r>
      <w:r w:rsidR="00C77644">
        <w:rPr>
          <w:noProof/>
          <w:lang w:val="es-ES_tradnl"/>
        </w:rPr>
        <w:tab/>
        <w:t>(E</w:t>
      </w:r>
      <w:r w:rsidR="00C77644">
        <w:rPr>
          <w:noProof/>
          <w:lang w:val="es-ES_tradnl"/>
        </w:rPr>
        <w:noBreakHyphen/>
      </w:r>
      <w:r w:rsidR="00C77644">
        <w:rPr>
          <w:noProof/>
        </w:rPr>
        <w:fldChar w:fldCharType="begin"/>
      </w:r>
      <w:r w:rsidR="00C77644">
        <w:rPr>
          <w:noProof/>
          <w:lang w:val="es-ES_tradnl"/>
        </w:rPr>
        <w:instrText xml:space="preserve"> SEQ Equation \* ARABIC </w:instrText>
      </w:r>
      <w:r w:rsidR="00C77644">
        <w:rPr>
          <w:noProof/>
        </w:rPr>
        <w:fldChar w:fldCharType="separate"/>
      </w:r>
      <w:r w:rsidR="00C77644">
        <w:rPr>
          <w:noProof/>
          <w:lang w:val="es-ES_tradnl"/>
        </w:rPr>
        <w:t>14</w:t>
      </w:r>
      <w:r w:rsidR="00C77644">
        <w:rPr>
          <w:noProof/>
        </w:rPr>
        <w:fldChar w:fldCharType="end"/>
      </w:r>
      <w:r w:rsidR="00C77644">
        <w:rPr>
          <w:noProof/>
          <w:lang w:val="es-ES_tradnl"/>
        </w:rPr>
        <w:t>)</w:t>
      </w:r>
    </w:p>
    <w:p w14:paraId="04935735" w14:textId="45186AE5" w:rsidR="00C77644" w:rsidRDefault="00F22BAA" w:rsidP="00C77644">
      <w:pPr>
        <w:pStyle w:val="Equation"/>
        <w:ind w:left="792"/>
        <w:rPr>
          <w:noProof/>
          <w:lang w:val="es-ES_tradnl"/>
        </w:rPr>
      </w:pPr>
      <w:r>
        <w:rPr>
          <w:noProof/>
          <w:lang w:val="es-ES_tradnl"/>
        </w:rPr>
        <w:tab/>
      </w:r>
      <w:r>
        <w:rPr>
          <w:noProof/>
          <w:lang w:val="es-ES_tradnl"/>
        </w:rPr>
        <w:tab/>
      </w:r>
      <w:r w:rsidR="00C77644">
        <w:rPr>
          <w:noProof/>
          <w:lang w:val="es-ES_tradnl"/>
        </w:rPr>
        <w:t>B = Clip1</w:t>
      </w:r>
      <w:r w:rsidR="00C77644">
        <w:rPr>
          <w:noProof/>
          <w:vertAlign w:val="subscript"/>
          <w:lang w:val="es-ES_tradnl"/>
        </w:rPr>
        <w:t>Y</w:t>
      </w:r>
      <w:r w:rsidR="00C77644">
        <w:rPr>
          <w:noProof/>
          <w:lang w:val="es-ES_tradnl"/>
        </w:rPr>
        <w:t>( ( ( 1  &lt;&lt;  BitDepth</w:t>
      </w:r>
      <w:r w:rsidR="00C77644">
        <w:rPr>
          <w:noProof/>
          <w:vertAlign w:val="subscript"/>
          <w:lang w:val="es-ES_tradnl"/>
        </w:rPr>
        <w:t>Y</w:t>
      </w:r>
      <w:r w:rsidR="00C77644">
        <w:rPr>
          <w:noProof/>
          <w:lang w:val="es-ES_tradnl"/>
        </w:rPr>
        <w:t xml:space="preserve"> ) − 1 ) * E′</w:t>
      </w:r>
      <w:r w:rsidR="00C77644">
        <w:rPr>
          <w:noProof/>
          <w:vertAlign w:val="subscript"/>
          <w:lang w:val="es-ES_tradnl"/>
        </w:rPr>
        <w:t>B</w:t>
      </w:r>
      <w:r w:rsidR="00C77644">
        <w:rPr>
          <w:noProof/>
          <w:lang w:val="es-ES_tradnl"/>
        </w:rPr>
        <w:t xml:space="preserve"> )</w:t>
      </w:r>
      <w:r w:rsidR="00C77644">
        <w:rPr>
          <w:noProof/>
          <w:lang w:val="es-ES_tradnl"/>
        </w:rPr>
        <w:tab/>
        <w:t>(</w:t>
      </w:r>
      <w:bookmarkStart w:id="149" w:name="Equation_E15"/>
      <w:r w:rsidR="00C77644">
        <w:rPr>
          <w:noProof/>
          <w:lang w:val="es-ES_tradnl"/>
        </w:rPr>
        <w:t>E</w:t>
      </w:r>
      <w:r w:rsidR="00C77644">
        <w:rPr>
          <w:noProof/>
          <w:lang w:val="es-ES_tradnl"/>
        </w:rPr>
        <w:noBreakHyphen/>
      </w:r>
      <w:r w:rsidR="00C77644">
        <w:rPr>
          <w:noProof/>
        </w:rPr>
        <w:fldChar w:fldCharType="begin"/>
      </w:r>
      <w:r w:rsidR="00C77644">
        <w:rPr>
          <w:noProof/>
          <w:lang w:val="es-ES_tradnl"/>
        </w:rPr>
        <w:instrText xml:space="preserve"> SEQ Equation \* ARABIC </w:instrText>
      </w:r>
      <w:r w:rsidR="00C77644">
        <w:rPr>
          <w:noProof/>
        </w:rPr>
        <w:fldChar w:fldCharType="separate"/>
      </w:r>
      <w:r w:rsidR="00C77644">
        <w:rPr>
          <w:noProof/>
          <w:lang w:val="es-ES_tradnl"/>
        </w:rPr>
        <w:t>15</w:t>
      </w:r>
      <w:r w:rsidR="00C77644">
        <w:rPr>
          <w:noProof/>
        </w:rPr>
        <w:fldChar w:fldCharType="end"/>
      </w:r>
      <w:bookmarkEnd w:id="149"/>
      <w:r w:rsidR="00C77644">
        <w:rPr>
          <w:noProof/>
          <w:lang w:val="es-ES_tradnl"/>
        </w:rPr>
        <w:t>)</w:t>
      </w:r>
    </w:p>
    <w:p w14:paraId="67A7E5D4" w14:textId="357F56BA" w:rsidR="00F22BAA" w:rsidRPr="00CE7F2D" w:rsidRDefault="00F22BAA" w:rsidP="00F22BAA">
      <w:pPr>
        <w:pStyle w:val="enumlev1"/>
        <w:ind w:left="794"/>
        <w:rPr>
          <w:noProof/>
          <w:color w:val="FF0000"/>
        </w:rPr>
      </w:pPr>
      <w:r w:rsidRPr="00CE7F2D">
        <w:rPr>
          <w:noProof/>
          <w:color w:val="FF0000"/>
        </w:rPr>
        <w:tab/>
        <w:t>–</w:t>
      </w:r>
      <w:r w:rsidRPr="00CE7F2D">
        <w:rPr>
          <w:noProof/>
          <w:color w:val="FF0000"/>
        </w:rPr>
        <w:tab/>
        <w:t>Otherwise the following equations apply:</w:t>
      </w:r>
    </w:p>
    <w:p w14:paraId="2F28E31D" w14:textId="32D16A6F" w:rsidR="00F22BAA" w:rsidRPr="00CE7F2D" w:rsidRDefault="00F22BAA" w:rsidP="00F22BAA">
      <w:pPr>
        <w:pStyle w:val="Equation"/>
        <w:ind w:left="792"/>
        <w:rPr>
          <w:noProof/>
          <w:color w:val="FF0000"/>
          <w:lang w:val="es-ES_tradnl"/>
        </w:rPr>
      </w:pPr>
      <w:r w:rsidRPr="00CE7F2D">
        <w:rPr>
          <w:noProof/>
          <w:color w:val="FF0000"/>
          <w:lang w:val="es-ES_tradnl"/>
        </w:rPr>
        <w:tab/>
      </w:r>
      <w:r w:rsidRPr="00CE7F2D">
        <w:rPr>
          <w:noProof/>
          <w:color w:val="FF0000"/>
          <w:lang w:val="es-ES_tradnl"/>
        </w:rPr>
        <w:tab/>
        <w:t>R = Clip1</w:t>
      </w:r>
      <w:r w:rsidRPr="00CE7F2D">
        <w:rPr>
          <w:noProof/>
          <w:color w:val="FF0000"/>
          <w:vertAlign w:val="subscript"/>
          <w:lang w:val="es-ES_tradnl"/>
        </w:rPr>
        <w:t>Y</w:t>
      </w:r>
      <w:r w:rsidRPr="00CE7F2D">
        <w:rPr>
          <w:noProof/>
          <w:color w:val="FF0000"/>
          <w:lang w:val="es-ES_tradnl"/>
        </w:rPr>
        <w:t>( ( 1  &lt;&lt;  BitDepth</w:t>
      </w:r>
      <w:r w:rsidRPr="00CE7F2D">
        <w:rPr>
          <w:noProof/>
          <w:color w:val="FF0000"/>
          <w:vertAlign w:val="subscript"/>
          <w:lang w:val="es-ES_tradnl"/>
        </w:rPr>
        <w:t>Y</w:t>
      </w:r>
      <w:r w:rsidRPr="00CE7F2D">
        <w:rPr>
          <w:noProof/>
          <w:color w:val="FF0000"/>
          <w:lang w:val="es-ES_tradnl"/>
        </w:rPr>
        <w:t xml:space="preserve"> )  * E′</w:t>
      </w:r>
      <w:r w:rsidRPr="00CE7F2D">
        <w:rPr>
          <w:noProof/>
          <w:color w:val="FF0000"/>
          <w:vertAlign w:val="subscript"/>
          <w:lang w:val="es-ES_tradnl"/>
        </w:rPr>
        <w:t>R</w:t>
      </w:r>
      <w:r w:rsidRPr="00CE7F2D">
        <w:rPr>
          <w:noProof/>
          <w:color w:val="FF0000"/>
          <w:lang w:val="es-ES_tradnl"/>
        </w:rPr>
        <w:t xml:space="preserve"> )</w:t>
      </w:r>
      <w:r w:rsidRPr="00CE7F2D">
        <w:rPr>
          <w:noProof/>
          <w:color w:val="FF0000"/>
          <w:lang w:val="es-ES_tradnl"/>
        </w:rPr>
        <w:tab/>
      </w:r>
      <w:r w:rsidRPr="00CE7F2D">
        <w:rPr>
          <w:noProof/>
          <w:color w:val="FF0000"/>
          <w:lang w:val="es-ES_tradnl"/>
        </w:rPr>
        <w:tab/>
        <w:t xml:space="preserve">   (E</w:t>
      </w:r>
      <w:r w:rsidRPr="00CE7F2D">
        <w:rPr>
          <w:noProof/>
          <w:color w:val="FF0000"/>
          <w:lang w:val="es-ES_tradnl"/>
        </w:rPr>
        <w:noBreakHyphen/>
        <w:t>1</w:t>
      </w:r>
      <w:r w:rsidRPr="00CE7F2D">
        <w:rPr>
          <w:noProof/>
          <w:color w:val="FF0000"/>
        </w:rPr>
        <w:t>3a</w:t>
      </w:r>
      <w:r w:rsidRPr="00CE7F2D">
        <w:rPr>
          <w:noProof/>
          <w:color w:val="FF0000"/>
          <w:lang w:val="es-ES_tradnl"/>
        </w:rPr>
        <w:t>)</w:t>
      </w:r>
    </w:p>
    <w:p w14:paraId="4E9DA2A1" w14:textId="1B2DF7D6" w:rsidR="00F22BAA" w:rsidRPr="00CE7F2D" w:rsidRDefault="00F22BAA" w:rsidP="00F22BAA">
      <w:pPr>
        <w:pStyle w:val="Equation"/>
        <w:ind w:left="792"/>
        <w:rPr>
          <w:noProof/>
          <w:color w:val="FF0000"/>
          <w:lang w:val="es-ES_tradnl"/>
        </w:rPr>
      </w:pPr>
      <w:r w:rsidRPr="00CE7F2D">
        <w:rPr>
          <w:noProof/>
          <w:color w:val="FF0000"/>
          <w:lang w:val="es-ES_tradnl"/>
        </w:rPr>
        <w:lastRenderedPageBreak/>
        <w:tab/>
      </w:r>
      <w:r w:rsidRPr="00CE7F2D">
        <w:rPr>
          <w:noProof/>
          <w:color w:val="FF0000"/>
          <w:lang w:val="es-ES_tradnl"/>
        </w:rPr>
        <w:tab/>
        <w:t>G = Clip1</w:t>
      </w:r>
      <w:r w:rsidRPr="00CE7F2D">
        <w:rPr>
          <w:noProof/>
          <w:color w:val="FF0000"/>
          <w:vertAlign w:val="subscript"/>
          <w:lang w:val="es-ES_tradnl"/>
        </w:rPr>
        <w:t>Y</w:t>
      </w:r>
      <w:r w:rsidRPr="00CE7F2D">
        <w:rPr>
          <w:noProof/>
          <w:color w:val="FF0000"/>
          <w:lang w:val="es-ES_tradnl"/>
        </w:rPr>
        <w:t>( ( 1  &lt;&lt;  BitDepth</w:t>
      </w:r>
      <w:r w:rsidRPr="00CE7F2D">
        <w:rPr>
          <w:noProof/>
          <w:color w:val="FF0000"/>
          <w:vertAlign w:val="subscript"/>
          <w:lang w:val="es-ES_tradnl"/>
        </w:rPr>
        <w:t>Y</w:t>
      </w:r>
      <w:r w:rsidRPr="00CE7F2D">
        <w:rPr>
          <w:noProof/>
          <w:color w:val="FF0000"/>
          <w:lang w:val="es-ES_tradnl"/>
        </w:rPr>
        <w:t xml:space="preserve"> ) * E′</w:t>
      </w:r>
      <w:r w:rsidRPr="00CE7F2D">
        <w:rPr>
          <w:noProof/>
          <w:color w:val="FF0000"/>
          <w:vertAlign w:val="subscript"/>
          <w:lang w:val="es-ES_tradnl"/>
        </w:rPr>
        <w:t>G</w:t>
      </w:r>
      <w:r w:rsidRPr="00CE7F2D">
        <w:rPr>
          <w:noProof/>
          <w:color w:val="FF0000"/>
          <w:lang w:val="es-ES_tradnl"/>
        </w:rPr>
        <w:t xml:space="preserve"> )</w:t>
      </w:r>
      <w:r w:rsidRPr="00CE7F2D">
        <w:rPr>
          <w:noProof/>
          <w:color w:val="FF0000"/>
          <w:lang w:val="es-ES_tradnl"/>
        </w:rPr>
        <w:tab/>
      </w:r>
      <w:r w:rsidRPr="00CE7F2D">
        <w:rPr>
          <w:noProof/>
          <w:color w:val="FF0000"/>
          <w:lang w:val="es-ES_tradnl"/>
        </w:rPr>
        <w:tab/>
        <w:t>(E</w:t>
      </w:r>
      <w:r w:rsidRPr="00CE7F2D">
        <w:rPr>
          <w:noProof/>
          <w:color w:val="FF0000"/>
          <w:lang w:val="es-ES_tradnl"/>
        </w:rPr>
        <w:noBreakHyphen/>
        <w:t>14a)</w:t>
      </w:r>
    </w:p>
    <w:p w14:paraId="1074E530" w14:textId="4D899978" w:rsidR="00F22BAA" w:rsidRPr="00CE7F2D" w:rsidRDefault="00F22BAA" w:rsidP="00F22BAA">
      <w:pPr>
        <w:pStyle w:val="Equation"/>
        <w:ind w:left="792"/>
        <w:rPr>
          <w:noProof/>
          <w:color w:val="FF0000"/>
          <w:lang w:val="es-ES_tradnl"/>
        </w:rPr>
      </w:pPr>
      <w:r w:rsidRPr="00CE7F2D">
        <w:rPr>
          <w:noProof/>
          <w:color w:val="FF0000"/>
          <w:lang w:val="es-ES_tradnl"/>
        </w:rPr>
        <w:tab/>
      </w:r>
      <w:r w:rsidRPr="00CE7F2D">
        <w:rPr>
          <w:noProof/>
          <w:color w:val="FF0000"/>
          <w:lang w:val="es-ES_tradnl"/>
        </w:rPr>
        <w:tab/>
        <w:t>B = Clip1</w:t>
      </w:r>
      <w:r w:rsidRPr="00CE7F2D">
        <w:rPr>
          <w:noProof/>
          <w:color w:val="FF0000"/>
          <w:vertAlign w:val="subscript"/>
          <w:lang w:val="es-ES_tradnl"/>
        </w:rPr>
        <w:t>Y</w:t>
      </w:r>
      <w:r w:rsidRPr="00CE7F2D">
        <w:rPr>
          <w:noProof/>
          <w:color w:val="FF0000"/>
          <w:lang w:val="es-ES_tradnl"/>
        </w:rPr>
        <w:t>( ( 1  &lt;&lt;  BitDepth</w:t>
      </w:r>
      <w:r w:rsidRPr="00CE7F2D">
        <w:rPr>
          <w:noProof/>
          <w:color w:val="FF0000"/>
          <w:vertAlign w:val="subscript"/>
          <w:lang w:val="es-ES_tradnl"/>
        </w:rPr>
        <w:t>Y</w:t>
      </w:r>
      <w:r w:rsidRPr="00CE7F2D">
        <w:rPr>
          <w:noProof/>
          <w:color w:val="FF0000"/>
          <w:lang w:val="es-ES_tradnl"/>
        </w:rPr>
        <w:t xml:space="preserve"> ) * E′</w:t>
      </w:r>
      <w:r w:rsidRPr="00CE7F2D">
        <w:rPr>
          <w:noProof/>
          <w:color w:val="FF0000"/>
          <w:vertAlign w:val="subscript"/>
          <w:lang w:val="es-ES_tradnl"/>
        </w:rPr>
        <w:t>B</w:t>
      </w:r>
      <w:r w:rsidRPr="00CE7F2D">
        <w:rPr>
          <w:noProof/>
          <w:color w:val="FF0000"/>
          <w:lang w:val="es-ES_tradnl"/>
        </w:rPr>
        <w:t xml:space="preserve"> )</w:t>
      </w:r>
      <w:r w:rsidRPr="00CE7F2D">
        <w:rPr>
          <w:noProof/>
          <w:color w:val="FF0000"/>
          <w:lang w:val="es-ES_tradnl"/>
        </w:rPr>
        <w:tab/>
      </w:r>
      <w:r w:rsidRPr="00CE7F2D">
        <w:rPr>
          <w:noProof/>
          <w:color w:val="FF0000"/>
          <w:lang w:val="es-ES_tradnl"/>
        </w:rPr>
        <w:tab/>
        <w:t>(E</w:t>
      </w:r>
      <w:r w:rsidRPr="00CE7F2D">
        <w:rPr>
          <w:noProof/>
          <w:color w:val="FF0000"/>
          <w:lang w:val="es-ES_tradnl"/>
        </w:rPr>
        <w:noBreakHyphen/>
      </w:r>
      <w:r w:rsidRPr="00CE7F2D">
        <w:rPr>
          <w:noProof/>
          <w:color w:val="FF0000"/>
        </w:rPr>
        <w:t>15a</w:t>
      </w:r>
      <w:r w:rsidRPr="00CE7F2D">
        <w:rPr>
          <w:noProof/>
          <w:color w:val="FF0000"/>
          <w:lang w:val="es-ES_tradnl"/>
        </w:rPr>
        <w:t>)</w:t>
      </w:r>
    </w:p>
    <w:p w14:paraId="47A334DC" w14:textId="77777777" w:rsidR="00C77644" w:rsidRDefault="00C77644" w:rsidP="00C77644">
      <w:pPr>
        <w:pStyle w:val="enumlev1"/>
        <w:ind w:left="794"/>
        <w:rPr>
          <w:noProof/>
        </w:rPr>
      </w:pPr>
      <w:r>
        <w:rPr>
          <w:noProof/>
        </w:rPr>
        <w:t>–</w:t>
      </w:r>
      <w:r>
        <w:rPr>
          <w:noProof/>
        </w:rPr>
        <w:tab/>
        <w:t>Otherwise, if matrix_coeffs is equal to 2, the interpretation of the matrix_coeffs syntax element is unknown or is determined by the application.</w:t>
      </w:r>
    </w:p>
    <w:p w14:paraId="5B2FADE4" w14:textId="77777777" w:rsidR="00C77644" w:rsidRDefault="00C77644" w:rsidP="00C77644">
      <w:pPr>
        <w:pStyle w:val="enumlev1"/>
        <w:ind w:left="794"/>
        <w:rPr>
          <w:noProof/>
        </w:rPr>
      </w:pPr>
      <w:r>
        <w:rPr>
          <w:noProof/>
        </w:rPr>
        <w:t>–</w:t>
      </w:r>
      <w:r>
        <w:rPr>
          <w:noProof/>
        </w:rPr>
        <w:tab/>
        <w:t>Otherwise (matrix_coeffs is not equal to 0, 1, 2, 4, 5, 6, 7, 8, 9, 10, 11, 12 13</w:t>
      </w:r>
      <w:r w:rsidR="00875F3A">
        <w:rPr>
          <w:noProof/>
        </w:rPr>
        <w:t xml:space="preserve">, or </w:t>
      </w:r>
      <w:r w:rsidR="00875F3A" w:rsidRPr="00405689">
        <w:rPr>
          <w:noProof/>
          <w:color w:val="FF0000"/>
        </w:rPr>
        <w:t>14</w:t>
      </w:r>
      <w:r>
        <w:rPr>
          <w:noProof/>
        </w:rPr>
        <w:t>), the interpretation of the matrix_coeffs syntax element is reserved for future definition by ITU</w:t>
      </w:r>
      <w:r>
        <w:rPr>
          <w:noProof/>
        </w:rPr>
        <w:noBreakHyphen/>
        <w:t>T | ISO/IEC. Reserved values for matrix_coeffs shall not be present in bitstreams conforming to this version of this Specification. Decoders shall interpret reserved values of matrix_coeffs as equivalent to the value 2.</w:t>
      </w:r>
    </w:p>
    <w:p w14:paraId="4F2EF917" w14:textId="77777777" w:rsidR="00C77644" w:rsidRDefault="00C77644" w:rsidP="00C77644">
      <w:pPr>
        <w:numPr>
          <w:ilvl w:val="12"/>
          <w:numId w:val="0"/>
        </w:numPr>
        <w:rPr>
          <w:noProof/>
        </w:rPr>
      </w:pPr>
      <w:r>
        <w:rPr>
          <w:noProof/>
        </w:rPr>
        <w:t>It is a requirement of bitstreams conformance to this version of this Specification that when colour_primaries is not equal to 1, 4, 5, 6, 7, 8, 9, 10, 11, 12, or 22, matrix_coeffs shall not be equal to 12 or 13.</w:t>
      </w:r>
    </w:p>
    <w:p w14:paraId="5816CB75" w14:textId="77777777" w:rsidR="00C77644" w:rsidRDefault="00C77644" w:rsidP="00C77644">
      <w:pPr>
        <w:keepNext/>
        <w:numPr>
          <w:ilvl w:val="12"/>
          <w:numId w:val="0"/>
        </w:numPr>
        <w:rPr>
          <w:noProof/>
        </w:rPr>
      </w:pPr>
      <w:r>
        <w:rPr>
          <w:noProof/>
        </w:rPr>
        <w:t>When matrix_coeffs is equal to 1, 4, 5, 6, 7, 9, 10, 11, 12, or 13, the constants K</w:t>
      </w:r>
      <w:r>
        <w:rPr>
          <w:noProof/>
          <w:vertAlign w:val="subscript"/>
        </w:rPr>
        <w:t>B</w:t>
      </w:r>
      <w:r>
        <w:rPr>
          <w:noProof/>
        </w:rPr>
        <w:t xml:space="preserve"> and K</w:t>
      </w:r>
      <w:r>
        <w:rPr>
          <w:noProof/>
          <w:vertAlign w:val="subscript"/>
        </w:rPr>
        <w:t>R</w:t>
      </w:r>
      <w:r>
        <w:rPr>
          <w:noProof/>
        </w:rPr>
        <w:t xml:space="preserve"> are specified as follows:</w:t>
      </w:r>
    </w:p>
    <w:p w14:paraId="7D883B1D" w14:textId="77777777" w:rsidR="00C77644" w:rsidRDefault="00C77644" w:rsidP="00C77644">
      <w:pPr>
        <w:pStyle w:val="enumlev1"/>
        <w:ind w:left="397"/>
        <w:rPr>
          <w:noProof/>
        </w:rPr>
      </w:pPr>
      <w:r>
        <w:rPr>
          <w:noProof/>
        </w:rPr>
        <w:t>–</w:t>
      </w:r>
      <w:r>
        <w:rPr>
          <w:noProof/>
        </w:rPr>
        <w:tab/>
        <w:t>If matrix_coeffs is not equal to 12 or 13, the constants K</w:t>
      </w:r>
      <w:r>
        <w:rPr>
          <w:noProof/>
          <w:vertAlign w:val="subscript"/>
        </w:rPr>
        <w:t>B</w:t>
      </w:r>
      <w:r>
        <w:rPr>
          <w:noProof/>
        </w:rPr>
        <w:t xml:space="preserve"> and K</w:t>
      </w:r>
      <w:r>
        <w:rPr>
          <w:noProof/>
          <w:vertAlign w:val="subscript"/>
        </w:rPr>
        <w:t>R</w:t>
      </w:r>
      <w:r>
        <w:rPr>
          <w:noProof/>
        </w:rPr>
        <w:t xml:space="preserve"> are specified in </w:t>
      </w:r>
      <w:r>
        <w:rPr>
          <w:noProof/>
        </w:rPr>
        <w:fldChar w:fldCharType="begin" w:fldLock="1"/>
      </w:r>
      <w:r>
        <w:rPr>
          <w:noProof/>
        </w:rPr>
        <w:instrText xml:space="preserve"> REF _Ref349228168 \h </w:instrText>
      </w:r>
      <w:r>
        <w:rPr>
          <w:noProof/>
        </w:rPr>
      </w:r>
      <w:r>
        <w:rPr>
          <w:noProof/>
        </w:rPr>
        <w:fldChar w:fldCharType="separate"/>
      </w:r>
      <w:r>
        <w:rPr>
          <w:noProof/>
        </w:rPr>
        <w:t>Table E.5</w:t>
      </w:r>
      <w:r>
        <w:rPr>
          <w:noProof/>
        </w:rPr>
        <w:fldChar w:fldCharType="end"/>
      </w:r>
      <w:r>
        <w:rPr>
          <w:noProof/>
        </w:rPr>
        <w:t>.</w:t>
      </w:r>
    </w:p>
    <w:p w14:paraId="6E50D226" w14:textId="77777777" w:rsidR="00C77644" w:rsidRPr="00992575" w:rsidRDefault="00C77644" w:rsidP="00C77644">
      <w:pPr>
        <w:pStyle w:val="enumlev1"/>
        <w:ind w:left="397"/>
        <w:rPr>
          <w:noProof/>
        </w:rPr>
      </w:pPr>
      <w:r>
        <w:rPr>
          <w:noProof/>
        </w:rPr>
        <w:t>–</w:t>
      </w:r>
      <w:r>
        <w:rPr>
          <w:noProof/>
        </w:rPr>
        <w:tab/>
      </w:r>
      <w:r w:rsidRPr="00992575">
        <w:rPr>
          <w:noProof/>
        </w:rPr>
        <w:t>Otherwise (matrix_coeffs is equal to 12 or 13), the constants K</w:t>
      </w:r>
      <w:r w:rsidRPr="00992575">
        <w:rPr>
          <w:noProof/>
          <w:vertAlign w:val="subscript"/>
        </w:rPr>
        <w:t>R</w:t>
      </w:r>
      <w:r w:rsidRPr="00992575">
        <w:rPr>
          <w:noProof/>
        </w:rPr>
        <w:t xml:space="preserve"> and K</w:t>
      </w:r>
      <w:r w:rsidRPr="00992575">
        <w:rPr>
          <w:noProof/>
          <w:vertAlign w:val="subscript"/>
        </w:rPr>
        <w:t>B</w:t>
      </w:r>
      <w:r w:rsidRPr="00992575">
        <w:rPr>
          <w:noProof/>
        </w:rPr>
        <w:t xml:space="preserve"> are </w:t>
      </w:r>
      <w:r w:rsidRPr="008777ED">
        <w:rPr>
          <w:noProof/>
        </w:rPr>
        <w:t>computed as follows, using the chromaticity coordinates (x</w:t>
      </w:r>
      <w:r w:rsidRPr="008777ED">
        <w:rPr>
          <w:noProof/>
          <w:vertAlign w:val="subscript"/>
        </w:rPr>
        <w:t>R</w:t>
      </w:r>
      <w:r w:rsidRPr="008777ED">
        <w:rPr>
          <w:noProof/>
        </w:rPr>
        <w:t>, y</w:t>
      </w:r>
      <w:r w:rsidRPr="008777ED">
        <w:rPr>
          <w:noProof/>
          <w:vertAlign w:val="subscript"/>
        </w:rPr>
        <w:t>R</w:t>
      </w:r>
      <w:r w:rsidRPr="008777ED">
        <w:rPr>
          <w:noProof/>
        </w:rPr>
        <w:t>), (x</w:t>
      </w:r>
      <w:r w:rsidRPr="008777ED">
        <w:rPr>
          <w:noProof/>
          <w:vertAlign w:val="subscript"/>
        </w:rPr>
        <w:t>G</w:t>
      </w:r>
      <w:r w:rsidRPr="008777ED">
        <w:rPr>
          <w:noProof/>
        </w:rPr>
        <w:t>, y</w:t>
      </w:r>
      <w:r w:rsidRPr="008777ED">
        <w:rPr>
          <w:noProof/>
          <w:vertAlign w:val="subscript"/>
        </w:rPr>
        <w:t>G</w:t>
      </w:r>
      <w:r w:rsidRPr="008777ED">
        <w:rPr>
          <w:noProof/>
        </w:rPr>
        <w:t>), (x</w:t>
      </w:r>
      <w:r w:rsidRPr="008777ED">
        <w:rPr>
          <w:noProof/>
          <w:vertAlign w:val="subscript"/>
        </w:rPr>
        <w:t>B</w:t>
      </w:r>
      <w:r w:rsidRPr="008777ED">
        <w:rPr>
          <w:noProof/>
        </w:rPr>
        <w:t>, y</w:t>
      </w:r>
      <w:r w:rsidRPr="008777ED">
        <w:rPr>
          <w:noProof/>
          <w:vertAlign w:val="subscript"/>
        </w:rPr>
        <w:t>B</w:t>
      </w:r>
      <w:r w:rsidRPr="008777ED">
        <w:rPr>
          <w:noProof/>
        </w:rPr>
        <w:t>), and (x</w:t>
      </w:r>
      <w:r w:rsidRPr="008777ED">
        <w:rPr>
          <w:noProof/>
          <w:vertAlign w:val="subscript"/>
        </w:rPr>
        <w:t>W</w:t>
      </w:r>
      <w:r w:rsidRPr="008777ED">
        <w:rPr>
          <w:noProof/>
        </w:rPr>
        <w:t>, y</w:t>
      </w:r>
      <w:r w:rsidRPr="008777ED">
        <w:rPr>
          <w:noProof/>
          <w:vertAlign w:val="subscript"/>
        </w:rPr>
        <w:t>W</w:t>
      </w:r>
      <w:r w:rsidRPr="008777ED">
        <w:rPr>
          <w:noProof/>
        </w:rPr>
        <w:t xml:space="preserve">) specified by </w:t>
      </w:r>
      <w:r w:rsidRPr="00992575">
        <w:rPr>
          <w:noProof/>
        </w:rPr>
        <w:fldChar w:fldCharType="begin" w:fldLock="1"/>
      </w:r>
      <w:r w:rsidRPr="00992575">
        <w:rPr>
          <w:noProof/>
        </w:rPr>
        <w:instrText xml:space="preserve"> REF _Ref349227987 \h </w:instrText>
      </w:r>
      <w:r w:rsidRPr="00992575">
        <w:rPr>
          <w:noProof/>
        </w:rPr>
      </w:r>
      <w:r w:rsidRPr="00992575">
        <w:rPr>
          <w:noProof/>
        </w:rPr>
        <w:fldChar w:fldCharType="separate"/>
      </w:r>
      <w:r w:rsidRPr="00992575">
        <w:rPr>
          <w:noProof/>
        </w:rPr>
        <w:t>Table E.3</w:t>
      </w:r>
      <w:r w:rsidRPr="00992575">
        <w:rPr>
          <w:noProof/>
        </w:rPr>
        <w:fldChar w:fldCharType="end"/>
      </w:r>
      <w:r w:rsidRPr="00992575">
        <w:rPr>
          <w:noProof/>
        </w:rPr>
        <w:t xml:space="preserve"> for </w:t>
      </w:r>
      <w:r w:rsidRPr="008777ED">
        <w:rPr>
          <w:noProof/>
        </w:rPr>
        <w:t>the colour_primaries syntax element for the red, green, blue, and white colour primaries, respectively</w:t>
      </w:r>
      <w:r w:rsidRPr="00992575">
        <w:rPr>
          <w:noProof/>
        </w:rPr>
        <w:t>.</w:t>
      </w:r>
    </w:p>
    <w:p w14:paraId="2D9AFD82" w14:textId="77777777" w:rsidR="00C77644" w:rsidRDefault="00C77644" w:rsidP="00C77644">
      <w:pPr>
        <w:pStyle w:val="Equation"/>
        <w:ind w:left="562"/>
        <w:rPr>
          <w:noProof/>
        </w:rPr>
      </w:pPr>
      <w:r>
        <w:rPr>
          <w:noProof/>
        </w:rPr>
        <w:t>K</w:t>
      </w:r>
      <w:r>
        <w:rPr>
          <w:noProof/>
          <w:vertAlign w:val="subscript"/>
        </w:rPr>
        <w:t>R</w:t>
      </w:r>
      <w:r>
        <w:rPr>
          <w:noProof/>
        </w:rPr>
        <w:t xml:space="preserve"> = </w:t>
      </w:r>
      <w:r w:rsidR="00910010">
        <w:rPr>
          <w:noProof/>
          <w:position w:val="-26"/>
        </w:rPr>
        <w:pict w14:anchorId="7B31810C">
          <v:shape id="_x0000_i1026" type="#_x0000_t75" style="width:308.65pt;height:26.9pt">
            <v:imagedata r:id="rId18" o:title=""/>
          </v:shape>
        </w:pict>
      </w:r>
      <w:r>
        <w:rPr>
          <w:noProof/>
        </w:rPr>
        <w:tab/>
        <w:t>(</w:t>
      </w:r>
      <w:bookmarkStart w:id="150" w:name="KR_Eqn"/>
      <w:r>
        <w:rPr>
          <w:noProof/>
        </w:rPr>
        <w:t>E</w:t>
      </w:r>
      <w:r>
        <w:rPr>
          <w:noProof/>
        </w:rPr>
        <w:noBreakHyphen/>
      </w:r>
      <w:r>
        <w:rPr>
          <w:noProof/>
        </w:rPr>
        <w:fldChar w:fldCharType="begin" w:fldLock="1"/>
      </w:r>
      <w:r>
        <w:rPr>
          <w:noProof/>
        </w:rPr>
        <w:instrText xml:space="preserve"> SEQ Equation \* ARABIC </w:instrText>
      </w:r>
      <w:r>
        <w:rPr>
          <w:noProof/>
        </w:rPr>
        <w:fldChar w:fldCharType="separate"/>
      </w:r>
      <w:r>
        <w:rPr>
          <w:noProof/>
        </w:rPr>
        <w:t>16</w:t>
      </w:r>
      <w:r>
        <w:rPr>
          <w:noProof/>
        </w:rPr>
        <w:fldChar w:fldCharType="end"/>
      </w:r>
      <w:bookmarkEnd w:id="150"/>
      <w:r>
        <w:rPr>
          <w:noProof/>
        </w:rPr>
        <w:t>)</w:t>
      </w:r>
    </w:p>
    <w:p w14:paraId="2DFC27E3" w14:textId="77777777" w:rsidR="00C77644" w:rsidRDefault="00C77644" w:rsidP="00C77644">
      <w:pPr>
        <w:pStyle w:val="Equation"/>
        <w:ind w:left="562"/>
        <w:rPr>
          <w:noProof/>
        </w:rPr>
      </w:pPr>
      <w:r>
        <w:rPr>
          <w:noProof/>
        </w:rPr>
        <w:t>K</w:t>
      </w:r>
      <w:r>
        <w:rPr>
          <w:noProof/>
          <w:vertAlign w:val="subscript"/>
        </w:rPr>
        <w:t>B</w:t>
      </w:r>
      <w:r>
        <w:rPr>
          <w:noProof/>
        </w:rPr>
        <w:t xml:space="preserve"> = </w:t>
      </w:r>
      <w:r w:rsidR="00910010">
        <w:rPr>
          <w:noProof/>
          <w:position w:val="-26"/>
        </w:rPr>
        <w:pict w14:anchorId="3530A0DF">
          <v:shape id="_x0000_i1027" type="#_x0000_t75" style="width:311.15pt;height:26.9pt">
            <v:imagedata r:id="rId19" o:title=""/>
          </v:shape>
        </w:pict>
      </w:r>
      <w:r>
        <w:rPr>
          <w:noProof/>
        </w:rPr>
        <w:tab/>
        <w:t>(E</w:t>
      </w:r>
      <w:r>
        <w:rPr>
          <w:noProof/>
        </w:rPr>
        <w:noBreakHyphen/>
      </w:r>
      <w:r>
        <w:rPr>
          <w:noProof/>
        </w:rPr>
        <w:fldChar w:fldCharType="begin" w:fldLock="1"/>
      </w:r>
      <w:r>
        <w:rPr>
          <w:noProof/>
        </w:rPr>
        <w:instrText xml:space="preserve"> SEQ Equation \* ARABIC </w:instrText>
      </w:r>
      <w:r>
        <w:rPr>
          <w:noProof/>
        </w:rPr>
        <w:fldChar w:fldCharType="separate"/>
      </w:r>
      <w:r>
        <w:rPr>
          <w:noProof/>
        </w:rPr>
        <w:t>17</w:t>
      </w:r>
      <w:r>
        <w:rPr>
          <w:noProof/>
        </w:rPr>
        <w:fldChar w:fldCharType="end"/>
      </w:r>
      <w:r>
        <w:rPr>
          <w:noProof/>
        </w:rPr>
        <w:t>)</w:t>
      </w:r>
    </w:p>
    <w:p w14:paraId="3D930A21" w14:textId="77777777" w:rsidR="00C77644" w:rsidRDefault="00C77644" w:rsidP="00C77644">
      <w:pPr>
        <w:pStyle w:val="enumlev1"/>
        <w:ind w:left="800"/>
        <w:rPr>
          <w:noProof/>
        </w:rPr>
      </w:pPr>
      <w:r>
        <w:rPr>
          <w:noProof/>
        </w:rPr>
        <w:t xml:space="preserve">where the values of </w:t>
      </w:r>
      <w:r w:rsidRPr="008B3493">
        <w:rPr>
          <w:noProof/>
          <w:szCs w:val="22"/>
        </w:rPr>
        <w:t>z</w:t>
      </w:r>
      <w:r w:rsidRPr="008B3493">
        <w:rPr>
          <w:noProof/>
          <w:szCs w:val="22"/>
          <w:vertAlign w:val="subscript"/>
        </w:rPr>
        <w:t>R</w:t>
      </w:r>
      <w:r>
        <w:rPr>
          <w:noProof/>
        </w:rPr>
        <w:t xml:space="preserve">, </w:t>
      </w:r>
      <w:r w:rsidRPr="008B3493">
        <w:rPr>
          <w:noProof/>
          <w:szCs w:val="22"/>
        </w:rPr>
        <w:t>z</w:t>
      </w:r>
      <w:r>
        <w:rPr>
          <w:noProof/>
          <w:szCs w:val="22"/>
          <w:vertAlign w:val="subscript"/>
        </w:rPr>
        <w:t>G</w:t>
      </w:r>
      <w:r>
        <w:rPr>
          <w:noProof/>
        </w:rPr>
        <w:t xml:space="preserve">, </w:t>
      </w:r>
      <w:r w:rsidRPr="008B3493">
        <w:rPr>
          <w:noProof/>
          <w:szCs w:val="22"/>
        </w:rPr>
        <w:t>z</w:t>
      </w:r>
      <w:r>
        <w:rPr>
          <w:noProof/>
          <w:szCs w:val="22"/>
          <w:vertAlign w:val="subscript"/>
        </w:rPr>
        <w:t>B</w:t>
      </w:r>
      <w:r>
        <w:rPr>
          <w:noProof/>
        </w:rPr>
        <w:t xml:space="preserve">, and </w:t>
      </w:r>
      <w:r w:rsidRPr="008B3493">
        <w:rPr>
          <w:noProof/>
          <w:szCs w:val="22"/>
        </w:rPr>
        <w:t>z</w:t>
      </w:r>
      <w:r>
        <w:rPr>
          <w:noProof/>
          <w:szCs w:val="22"/>
          <w:vertAlign w:val="subscript"/>
        </w:rPr>
        <w:t>W</w:t>
      </w:r>
      <w:r>
        <w:rPr>
          <w:noProof/>
        </w:rPr>
        <w:t>, are given by.</w:t>
      </w:r>
    </w:p>
    <w:p w14:paraId="4CF86596" w14:textId="77777777" w:rsidR="00C77644" w:rsidRPr="008B3493" w:rsidRDefault="00C77644" w:rsidP="00C77644">
      <w:pPr>
        <w:tabs>
          <w:tab w:val="center" w:pos="4849"/>
          <w:tab w:val="right" w:pos="9696"/>
        </w:tabs>
        <w:ind w:left="562"/>
        <w:rPr>
          <w:noProof/>
          <w:szCs w:val="22"/>
          <w:lang w:val="es-ES_tradnl"/>
        </w:rPr>
      </w:pPr>
      <w:r w:rsidRPr="008B3493">
        <w:rPr>
          <w:noProof/>
          <w:szCs w:val="22"/>
        </w:rPr>
        <w:t>z</w:t>
      </w:r>
      <w:r w:rsidRPr="008B3493">
        <w:rPr>
          <w:noProof/>
          <w:szCs w:val="22"/>
          <w:vertAlign w:val="subscript"/>
        </w:rPr>
        <w:t>R</w:t>
      </w:r>
      <w:r w:rsidRPr="008B3493">
        <w:rPr>
          <w:noProof/>
          <w:szCs w:val="22"/>
          <w:lang w:val="es-ES_tradnl"/>
        </w:rPr>
        <w:t xml:space="preserve"> = </w:t>
      </w:r>
      <w:r>
        <w:rPr>
          <w:noProof/>
          <w:szCs w:val="22"/>
          <w:lang w:val="es-ES_tradnl"/>
        </w:rPr>
        <w:t>1 −</w:t>
      </w:r>
      <w:r w:rsidRPr="008B3493">
        <w:rPr>
          <w:noProof/>
          <w:szCs w:val="22"/>
          <w:lang w:val="es-ES_tradnl"/>
        </w:rPr>
        <w:t xml:space="preserve"> </w:t>
      </w:r>
      <w:r w:rsidRPr="008B3493">
        <w:rPr>
          <w:noProof/>
          <w:szCs w:val="22"/>
        </w:rPr>
        <w:t>(x</w:t>
      </w:r>
      <w:r w:rsidRPr="008B3493">
        <w:rPr>
          <w:noProof/>
          <w:szCs w:val="22"/>
          <w:vertAlign w:val="subscript"/>
        </w:rPr>
        <w:t>R</w:t>
      </w:r>
      <w:r w:rsidRPr="008B3493">
        <w:rPr>
          <w:noProof/>
          <w:szCs w:val="22"/>
        </w:rPr>
        <w:t xml:space="preserve"> + y</w:t>
      </w:r>
      <w:r w:rsidRPr="008B3493">
        <w:rPr>
          <w:noProof/>
          <w:szCs w:val="22"/>
          <w:vertAlign w:val="subscript"/>
        </w:rPr>
        <w:t>R</w:t>
      </w:r>
      <w:r w:rsidRPr="008B3493">
        <w:rPr>
          <w:noProof/>
          <w:szCs w:val="22"/>
        </w:rPr>
        <w:t>)</w:t>
      </w:r>
      <w:r w:rsidRPr="008B3493">
        <w:rPr>
          <w:noProof/>
          <w:szCs w:val="22"/>
          <w:lang w:val="es-ES_tradnl"/>
        </w:rPr>
        <w:tab/>
      </w:r>
      <w:r w:rsidRPr="008B3493">
        <w:rPr>
          <w:noProof/>
          <w:szCs w:val="22"/>
          <w:lang w:val="es-ES_tradnl"/>
        </w:rPr>
        <w:tab/>
        <w:t>(</w:t>
      </w:r>
      <w:bookmarkStart w:id="151" w:name="Equation_ZR"/>
      <w:r w:rsidRPr="008B3493">
        <w:rPr>
          <w:noProof/>
          <w:szCs w:val="22"/>
          <w:lang w:val="es-ES_tradnl"/>
        </w:rPr>
        <w:t>E</w:t>
      </w:r>
      <w:r w:rsidRPr="008B3493">
        <w:rPr>
          <w:noProof/>
          <w:szCs w:val="22"/>
          <w:lang w:val="es-ES_tradnl"/>
        </w:rPr>
        <w:noBreakHyphen/>
      </w:r>
      <w:r w:rsidRPr="008B3493">
        <w:rPr>
          <w:noProof/>
          <w:szCs w:val="22"/>
        </w:rPr>
        <w:fldChar w:fldCharType="begin" w:fldLock="1"/>
      </w:r>
      <w:r w:rsidRPr="008B3493">
        <w:rPr>
          <w:noProof/>
          <w:szCs w:val="22"/>
          <w:lang w:val="es-ES_tradnl"/>
        </w:rPr>
        <w:instrText xml:space="preserve"> SEQ Equation \* ARABIC </w:instrText>
      </w:r>
      <w:r w:rsidRPr="008B3493">
        <w:rPr>
          <w:noProof/>
          <w:szCs w:val="22"/>
        </w:rPr>
        <w:fldChar w:fldCharType="separate"/>
      </w:r>
      <w:r>
        <w:rPr>
          <w:noProof/>
          <w:szCs w:val="22"/>
          <w:lang w:val="es-ES_tradnl"/>
        </w:rPr>
        <w:t>18</w:t>
      </w:r>
      <w:r w:rsidRPr="008B3493">
        <w:rPr>
          <w:noProof/>
          <w:szCs w:val="22"/>
        </w:rPr>
        <w:fldChar w:fldCharType="end"/>
      </w:r>
      <w:bookmarkEnd w:id="151"/>
      <w:r w:rsidRPr="008B3493">
        <w:rPr>
          <w:noProof/>
          <w:szCs w:val="22"/>
          <w:lang w:val="es-ES_tradnl"/>
        </w:rPr>
        <w:t>)</w:t>
      </w:r>
    </w:p>
    <w:p w14:paraId="705DFDE9" w14:textId="77777777" w:rsidR="00C77644" w:rsidRPr="008B3493" w:rsidRDefault="00C77644" w:rsidP="00C77644">
      <w:pPr>
        <w:tabs>
          <w:tab w:val="center" w:pos="4849"/>
          <w:tab w:val="right" w:pos="9696"/>
        </w:tabs>
        <w:ind w:left="562"/>
        <w:rPr>
          <w:noProof/>
          <w:szCs w:val="22"/>
          <w:lang w:val="es-ES_tradnl"/>
        </w:rPr>
      </w:pPr>
      <w:r w:rsidRPr="008B3493">
        <w:rPr>
          <w:noProof/>
          <w:szCs w:val="22"/>
        </w:rPr>
        <w:t>z</w:t>
      </w:r>
      <w:r w:rsidRPr="008B3493">
        <w:rPr>
          <w:noProof/>
          <w:szCs w:val="22"/>
          <w:vertAlign w:val="subscript"/>
        </w:rPr>
        <w:t>G</w:t>
      </w:r>
      <w:r w:rsidRPr="008B3493">
        <w:rPr>
          <w:noProof/>
          <w:szCs w:val="22"/>
          <w:lang w:val="es-ES_tradnl"/>
        </w:rPr>
        <w:t xml:space="preserve"> = 1 </w:t>
      </w:r>
      <w:r>
        <w:rPr>
          <w:noProof/>
          <w:szCs w:val="22"/>
          <w:lang w:val="es-ES_tradnl"/>
        </w:rPr>
        <w:t>−</w:t>
      </w:r>
      <w:r w:rsidRPr="008B3493">
        <w:rPr>
          <w:noProof/>
          <w:szCs w:val="22"/>
          <w:lang w:val="es-ES_tradnl"/>
        </w:rPr>
        <w:t xml:space="preserve"> </w:t>
      </w:r>
      <w:r w:rsidRPr="008B3493">
        <w:rPr>
          <w:noProof/>
          <w:szCs w:val="22"/>
        </w:rPr>
        <w:t>(x</w:t>
      </w:r>
      <w:r w:rsidRPr="008B3493">
        <w:rPr>
          <w:noProof/>
          <w:szCs w:val="22"/>
          <w:vertAlign w:val="subscript"/>
        </w:rPr>
        <w:t>G</w:t>
      </w:r>
      <w:r w:rsidRPr="008B3493">
        <w:rPr>
          <w:noProof/>
          <w:szCs w:val="22"/>
        </w:rPr>
        <w:t xml:space="preserve"> + y</w:t>
      </w:r>
      <w:r w:rsidRPr="008B3493">
        <w:rPr>
          <w:noProof/>
          <w:szCs w:val="22"/>
          <w:vertAlign w:val="subscript"/>
        </w:rPr>
        <w:t>G</w:t>
      </w:r>
      <w:r w:rsidRPr="008B3493">
        <w:rPr>
          <w:noProof/>
          <w:szCs w:val="22"/>
        </w:rPr>
        <w:t>)</w:t>
      </w:r>
      <w:r w:rsidRPr="008B3493">
        <w:rPr>
          <w:noProof/>
          <w:szCs w:val="22"/>
          <w:lang w:val="es-ES_tradnl"/>
        </w:rPr>
        <w:tab/>
      </w:r>
      <w:r w:rsidRPr="008B3493">
        <w:rPr>
          <w:noProof/>
          <w:szCs w:val="22"/>
          <w:lang w:val="es-ES_tradnl"/>
        </w:rPr>
        <w:tab/>
        <w:t>(</w:t>
      </w:r>
      <w:bookmarkStart w:id="152" w:name="Equation_ZG"/>
      <w:r w:rsidRPr="008B3493">
        <w:rPr>
          <w:noProof/>
          <w:szCs w:val="22"/>
          <w:lang w:val="es-ES_tradnl"/>
        </w:rPr>
        <w:t>E</w:t>
      </w:r>
      <w:r w:rsidRPr="008B3493">
        <w:rPr>
          <w:noProof/>
          <w:szCs w:val="22"/>
          <w:lang w:val="es-ES_tradnl"/>
        </w:rPr>
        <w:noBreakHyphen/>
      </w:r>
      <w:r w:rsidRPr="008B3493">
        <w:rPr>
          <w:noProof/>
          <w:szCs w:val="22"/>
        </w:rPr>
        <w:fldChar w:fldCharType="begin" w:fldLock="1"/>
      </w:r>
      <w:r w:rsidRPr="008B3493">
        <w:rPr>
          <w:noProof/>
          <w:szCs w:val="22"/>
          <w:lang w:val="es-ES_tradnl"/>
        </w:rPr>
        <w:instrText xml:space="preserve"> SEQ Equation \* ARABIC </w:instrText>
      </w:r>
      <w:r w:rsidRPr="008B3493">
        <w:rPr>
          <w:noProof/>
          <w:szCs w:val="22"/>
        </w:rPr>
        <w:fldChar w:fldCharType="separate"/>
      </w:r>
      <w:r>
        <w:rPr>
          <w:noProof/>
          <w:szCs w:val="22"/>
          <w:lang w:val="es-ES_tradnl"/>
        </w:rPr>
        <w:t>19</w:t>
      </w:r>
      <w:r w:rsidRPr="008B3493">
        <w:rPr>
          <w:noProof/>
          <w:szCs w:val="22"/>
        </w:rPr>
        <w:fldChar w:fldCharType="end"/>
      </w:r>
      <w:bookmarkEnd w:id="152"/>
      <w:r w:rsidRPr="008B3493">
        <w:rPr>
          <w:noProof/>
          <w:szCs w:val="22"/>
          <w:lang w:val="es-ES_tradnl"/>
        </w:rPr>
        <w:t>)</w:t>
      </w:r>
    </w:p>
    <w:p w14:paraId="60E2CC5A" w14:textId="77777777" w:rsidR="00C77644" w:rsidRPr="008B3493" w:rsidRDefault="00C77644" w:rsidP="00C77644">
      <w:pPr>
        <w:tabs>
          <w:tab w:val="center" w:pos="4849"/>
          <w:tab w:val="right" w:pos="9696"/>
        </w:tabs>
        <w:ind w:left="562"/>
        <w:rPr>
          <w:noProof/>
          <w:szCs w:val="22"/>
          <w:lang w:val="es-ES_tradnl"/>
        </w:rPr>
      </w:pPr>
      <w:r w:rsidRPr="0005011F">
        <w:rPr>
          <w:noProof/>
          <w:szCs w:val="22"/>
          <w:lang w:val="es-ES_tradnl"/>
        </w:rPr>
        <w:t>z</w:t>
      </w:r>
      <w:r w:rsidRPr="0005011F">
        <w:rPr>
          <w:noProof/>
          <w:szCs w:val="22"/>
          <w:vertAlign w:val="subscript"/>
          <w:lang w:val="es-ES_tradnl"/>
        </w:rPr>
        <w:t>B</w:t>
      </w:r>
      <w:r w:rsidRPr="008B3493">
        <w:rPr>
          <w:noProof/>
          <w:szCs w:val="22"/>
          <w:lang w:val="es-ES_tradnl"/>
        </w:rPr>
        <w:t xml:space="preserve"> = 1 </w:t>
      </w:r>
      <w:r>
        <w:rPr>
          <w:noProof/>
          <w:szCs w:val="22"/>
          <w:lang w:val="es-ES_tradnl"/>
        </w:rPr>
        <w:t>−</w:t>
      </w:r>
      <w:r w:rsidRPr="008B3493">
        <w:rPr>
          <w:noProof/>
          <w:szCs w:val="22"/>
          <w:lang w:val="es-ES_tradnl"/>
        </w:rPr>
        <w:t xml:space="preserve"> </w:t>
      </w:r>
      <w:r w:rsidRPr="0005011F">
        <w:rPr>
          <w:noProof/>
          <w:szCs w:val="22"/>
          <w:lang w:val="es-ES_tradnl"/>
        </w:rPr>
        <w:t>(x</w:t>
      </w:r>
      <w:r w:rsidRPr="0005011F">
        <w:rPr>
          <w:noProof/>
          <w:szCs w:val="22"/>
          <w:vertAlign w:val="subscript"/>
          <w:lang w:val="es-ES_tradnl"/>
        </w:rPr>
        <w:t>B</w:t>
      </w:r>
      <w:r w:rsidRPr="0005011F">
        <w:rPr>
          <w:noProof/>
          <w:szCs w:val="22"/>
          <w:lang w:val="es-ES_tradnl"/>
        </w:rPr>
        <w:t xml:space="preserve"> + y</w:t>
      </w:r>
      <w:r w:rsidRPr="0005011F">
        <w:rPr>
          <w:noProof/>
          <w:szCs w:val="22"/>
          <w:vertAlign w:val="subscript"/>
          <w:lang w:val="es-ES_tradnl"/>
        </w:rPr>
        <w:t>B</w:t>
      </w:r>
      <w:r w:rsidRPr="0005011F">
        <w:rPr>
          <w:noProof/>
          <w:szCs w:val="22"/>
          <w:lang w:val="es-ES_tradnl"/>
        </w:rPr>
        <w:t>)</w:t>
      </w:r>
      <w:r w:rsidRPr="008B3493">
        <w:rPr>
          <w:noProof/>
          <w:szCs w:val="22"/>
          <w:lang w:val="es-ES_tradnl"/>
        </w:rPr>
        <w:tab/>
      </w:r>
      <w:r w:rsidRPr="008B3493">
        <w:rPr>
          <w:noProof/>
          <w:szCs w:val="22"/>
          <w:lang w:val="es-ES_tradnl"/>
        </w:rPr>
        <w:tab/>
        <w:t>(E</w:t>
      </w:r>
      <w:r w:rsidRPr="008B3493">
        <w:rPr>
          <w:noProof/>
          <w:szCs w:val="22"/>
          <w:lang w:val="es-ES_tradnl"/>
        </w:rPr>
        <w:noBreakHyphen/>
      </w:r>
      <w:r w:rsidRPr="008B3493">
        <w:rPr>
          <w:noProof/>
          <w:szCs w:val="22"/>
        </w:rPr>
        <w:fldChar w:fldCharType="begin" w:fldLock="1"/>
      </w:r>
      <w:r w:rsidRPr="008B3493">
        <w:rPr>
          <w:noProof/>
          <w:szCs w:val="22"/>
          <w:lang w:val="es-ES_tradnl"/>
        </w:rPr>
        <w:instrText xml:space="preserve"> SEQ Equation \* ARABIC </w:instrText>
      </w:r>
      <w:r w:rsidRPr="008B3493">
        <w:rPr>
          <w:noProof/>
          <w:szCs w:val="22"/>
        </w:rPr>
        <w:fldChar w:fldCharType="separate"/>
      </w:r>
      <w:r>
        <w:rPr>
          <w:noProof/>
          <w:szCs w:val="22"/>
          <w:lang w:val="es-ES_tradnl"/>
        </w:rPr>
        <w:t>20</w:t>
      </w:r>
      <w:r w:rsidRPr="008B3493">
        <w:rPr>
          <w:noProof/>
          <w:szCs w:val="22"/>
        </w:rPr>
        <w:fldChar w:fldCharType="end"/>
      </w:r>
      <w:r w:rsidRPr="008B3493">
        <w:rPr>
          <w:noProof/>
          <w:szCs w:val="22"/>
          <w:lang w:val="es-ES_tradnl"/>
        </w:rPr>
        <w:t>)</w:t>
      </w:r>
    </w:p>
    <w:p w14:paraId="77C68A82" w14:textId="77777777" w:rsidR="00C77644" w:rsidRPr="008B3493" w:rsidRDefault="00C77644" w:rsidP="00C77644">
      <w:pPr>
        <w:tabs>
          <w:tab w:val="center" w:pos="4849"/>
          <w:tab w:val="right" w:pos="9696"/>
        </w:tabs>
        <w:ind w:left="562"/>
        <w:rPr>
          <w:noProof/>
          <w:szCs w:val="22"/>
          <w:lang w:val="es-ES_tradnl"/>
        </w:rPr>
      </w:pPr>
      <w:r w:rsidRPr="0005011F">
        <w:rPr>
          <w:noProof/>
          <w:szCs w:val="22"/>
          <w:lang w:val="es-ES_tradnl"/>
        </w:rPr>
        <w:t>z</w:t>
      </w:r>
      <w:r w:rsidRPr="0005011F">
        <w:rPr>
          <w:noProof/>
          <w:szCs w:val="22"/>
          <w:vertAlign w:val="subscript"/>
          <w:lang w:val="es-ES_tradnl"/>
        </w:rPr>
        <w:t>W</w:t>
      </w:r>
      <w:r w:rsidRPr="008B3493">
        <w:rPr>
          <w:noProof/>
          <w:szCs w:val="22"/>
          <w:lang w:val="es-ES_tradnl"/>
        </w:rPr>
        <w:t xml:space="preserve"> = 1 </w:t>
      </w:r>
      <w:r>
        <w:rPr>
          <w:noProof/>
          <w:szCs w:val="22"/>
          <w:lang w:val="es-ES_tradnl"/>
        </w:rPr>
        <w:t>−</w:t>
      </w:r>
      <w:r w:rsidRPr="008B3493">
        <w:rPr>
          <w:noProof/>
          <w:szCs w:val="22"/>
          <w:lang w:val="es-ES_tradnl"/>
        </w:rPr>
        <w:t xml:space="preserve"> </w:t>
      </w:r>
      <w:r w:rsidRPr="0005011F">
        <w:rPr>
          <w:noProof/>
          <w:szCs w:val="22"/>
          <w:lang w:val="es-ES_tradnl"/>
        </w:rPr>
        <w:t>(x</w:t>
      </w:r>
      <w:r w:rsidRPr="0005011F">
        <w:rPr>
          <w:noProof/>
          <w:szCs w:val="22"/>
          <w:vertAlign w:val="subscript"/>
          <w:lang w:val="es-ES_tradnl"/>
        </w:rPr>
        <w:t>W</w:t>
      </w:r>
      <w:r w:rsidRPr="0005011F">
        <w:rPr>
          <w:noProof/>
          <w:szCs w:val="22"/>
          <w:lang w:val="es-ES_tradnl"/>
        </w:rPr>
        <w:t xml:space="preserve"> + y</w:t>
      </w:r>
      <w:r w:rsidRPr="0005011F">
        <w:rPr>
          <w:noProof/>
          <w:szCs w:val="22"/>
          <w:vertAlign w:val="subscript"/>
          <w:lang w:val="es-ES_tradnl"/>
        </w:rPr>
        <w:t>W</w:t>
      </w:r>
      <w:r w:rsidRPr="0005011F">
        <w:rPr>
          <w:noProof/>
          <w:szCs w:val="22"/>
          <w:lang w:val="es-ES_tradnl"/>
        </w:rPr>
        <w:t>)</w:t>
      </w:r>
      <w:r w:rsidRPr="008B3493">
        <w:rPr>
          <w:noProof/>
          <w:szCs w:val="22"/>
          <w:lang w:val="es-ES_tradnl"/>
        </w:rPr>
        <w:tab/>
      </w:r>
      <w:r w:rsidRPr="008B3493">
        <w:rPr>
          <w:noProof/>
          <w:szCs w:val="22"/>
          <w:lang w:val="es-ES_tradnl"/>
        </w:rPr>
        <w:tab/>
        <w:t>(</w:t>
      </w:r>
      <w:bookmarkStart w:id="153" w:name="zW_Eqn"/>
      <w:r w:rsidRPr="008B3493">
        <w:rPr>
          <w:noProof/>
          <w:szCs w:val="22"/>
          <w:lang w:val="es-ES_tradnl"/>
        </w:rPr>
        <w:t>E</w:t>
      </w:r>
      <w:r w:rsidRPr="008B3493">
        <w:rPr>
          <w:noProof/>
          <w:szCs w:val="22"/>
          <w:lang w:val="es-ES_tradnl"/>
        </w:rPr>
        <w:noBreakHyphen/>
      </w:r>
      <w:r w:rsidRPr="008B3493">
        <w:rPr>
          <w:noProof/>
          <w:szCs w:val="22"/>
        </w:rPr>
        <w:fldChar w:fldCharType="begin" w:fldLock="1"/>
      </w:r>
      <w:r w:rsidRPr="008B3493">
        <w:rPr>
          <w:noProof/>
          <w:szCs w:val="22"/>
          <w:lang w:val="es-ES_tradnl"/>
        </w:rPr>
        <w:instrText xml:space="preserve"> SEQ Equation \* ARABIC </w:instrText>
      </w:r>
      <w:r w:rsidRPr="008B3493">
        <w:rPr>
          <w:noProof/>
          <w:szCs w:val="22"/>
        </w:rPr>
        <w:fldChar w:fldCharType="separate"/>
      </w:r>
      <w:r>
        <w:rPr>
          <w:noProof/>
          <w:szCs w:val="22"/>
          <w:lang w:val="es-ES_tradnl"/>
        </w:rPr>
        <w:t>21</w:t>
      </w:r>
      <w:r w:rsidRPr="008B3493">
        <w:rPr>
          <w:noProof/>
          <w:szCs w:val="22"/>
        </w:rPr>
        <w:fldChar w:fldCharType="end"/>
      </w:r>
      <w:bookmarkEnd w:id="153"/>
      <w:r w:rsidRPr="008B3493">
        <w:rPr>
          <w:noProof/>
          <w:szCs w:val="22"/>
          <w:lang w:val="es-ES_tradnl"/>
        </w:rPr>
        <w:t>)</w:t>
      </w:r>
    </w:p>
    <w:p w14:paraId="16BC9A0F" w14:textId="77777777" w:rsidR="00C77644" w:rsidRDefault="00C77644" w:rsidP="00C77644">
      <w:pPr>
        <w:keepNext/>
        <w:numPr>
          <w:ilvl w:val="12"/>
          <w:numId w:val="0"/>
        </w:numPr>
        <w:rPr>
          <w:noProof/>
        </w:rPr>
      </w:pPr>
      <w:r>
        <w:rPr>
          <w:noProof/>
        </w:rPr>
        <w:t>The variables E′</w:t>
      </w:r>
      <w:r>
        <w:rPr>
          <w:noProof/>
          <w:vertAlign w:val="subscript"/>
        </w:rPr>
        <w:t>Y</w:t>
      </w:r>
      <w:r>
        <w:rPr>
          <w:noProof/>
        </w:rPr>
        <w:t>, E′</w:t>
      </w:r>
      <w:r>
        <w:rPr>
          <w:noProof/>
          <w:vertAlign w:val="subscript"/>
        </w:rPr>
        <w:t>PB</w:t>
      </w:r>
      <w:r>
        <w:rPr>
          <w:noProof/>
        </w:rPr>
        <w:t>, and E′</w:t>
      </w:r>
      <w:r>
        <w:rPr>
          <w:noProof/>
          <w:vertAlign w:val="subscript"/>
        </w:rPr>
        <w:t>PR</w:t>
      </w:r>
      <w:r>
        <w:rPr>
          <w:noProof/>
        </w:rPr>
        <w:t xml:space="preserve"> (for matrix_coeffs not equal to 0 or 8) or Y, Cb, and Cr (for matrix_coeffs equal to 0 or 8) are specified as follows:</w:t>
      </w:r>
    </w:p>
    <w:p w14:paraId="5C6EFC9A" w14:textId="77777777" w:rsidR="00C77644" w:rsidRDefault="00C77644" w:rsidP="00C77644">
      <w:pPr>
        <w:pStyle w:val="enumlev1"/>
        <w:ind w:left="397"/>
        <w:rPr>
          <w:noProof/>
        </w:rPr>
      </w:pPr>
      <w:r>
        <w:rPr>
          <w:noProof/>
        </w:rPr>
        <w:t>–</w:t>
      </w:r>
      <w:r>
        <w:rPr>
          <w:noProof/>
        </w:rPr>
        <w:tab/>
        <w:t>If matrix_coeffs is not equal to 0, 8, 10, 11, 13</w:t>
      </w:r>
      <w:r w:rsidR="009C74F0">
        <w:rPr>
          <w:noProof/>
        </w:rPr>
        <w:t xml:space="preserve"> or </w:t>
      </w:r>
      <w:r w:rsidR="009C74F0" w:rsidRPr="00557D67">
        <w:rPr>
          <w:noProof/>
          <w:color w:val="FF0000"/>
        </w:rPr>
        <w:t>14</w:t>
      </w:r>
      <w:r>
        <w:rPr>
          <w:noProof/>
        </w:rPr>
        <w:t>, the following equations apply:</w:t>
      </w:r>
    </w:p>
    <w:p w14:paraId="28DD80E7" w14:textId="77777777" w:rsidR="00C77644" w:rsidRDefault="00C77644" w:rsidP="00C77644">
      <w:pPr>
        <w:pStyle w:val="Equation"/>
        <w:ind w:left="562"/>
        <w:rPr>
          <w:noProof/>
          <w:lang w:val="es-ES_tradnl"/>
        </w:rPr>
      </w:pPr>
      <w:r>
        <w:rPr>
          <w:noProof/>
          <w:lang w:val="es-ES_tradnl"/>
        </w:rPr>
        <w:t>E′</w:t>
      </w:r>
      <w:r>
        <w:rPr>
          <w:noProof/>
          <w:vertAlign w:val="subscript"/>
          <w:lang w:val="es-ES_tradnl"/>
        </w:rPr>
        <w:t>Y</w:t>
      </w:r>
      <w:r>
        <w:rPr>
          <w:noProof/>
          <w:lang w:val="es-ES_tradnl"/>
        </w:rPr>
        <w:t xml:space="preserve"> = K</w:t>
      </w:r>
      <w:r>
        <w:rPr>
          <w:noProof/>
          <w:vertAlign w:val="subscript"/>
          <w:lang w:val="es-ES_tradnl"/>
        </w:rPr>
        <w:t>R</w:t>
      </w:r>
      <w:r>
        <w:rPr>
          <w:noProof/>
          <w:lang w:val="es-ES_tradnl"/>
        </w:rPr>
        <w:t xml:space="preserve"> * E′</w:t>
      </w:r>
      <w:r>
        <w:rPr>
          <w:noProof/>
          <w:vertAlign w:val="subscript"/>
          <w:lang w:val="es-ES_tradnl"/>
        </w:rPr>
        <w:t>R</w:t>
      </w:r>
      <w:r>
        <w:rPr>
          <w:noProof/>
          <w:lang w:val="es-ES_tradnl"/>
        </w:rPr>
        <w:t xml:space="preserve"> + ( 1 − K</w:t>
      </w:r>
      <w:r>
        <w:rPr>
          <w:noProof/>
          <w:vertAlign w:val="subscript"/>
          <w:lang w:val="es-ES_tradnl"/>
        </w:rPr>
        <w:t>R</w:t>
      </w:r>
      <w:r>
        <w:rPr>
          <w:noProof/>
          <w:lang w:val="es-ES_tradnl"/>
        </w:rPr>
        <w:t xml:space="preserve"> − K</w:t>
      </w:r>
      <w:r>
        <w:rPr>
          <w:noProof/>
          <w:vertAlign w:val="subscript"/>
          <w:lang w:val="es-ES_tradnl"/>
        </w:rPr>
        <w:t>B</w:t>
      </w:r>
      <w:r>
        <w:rPr>
          <w:noProof/>
          <w:lang w:val="es-ES_tradnl"/>
        </w:rPr>
        <w:t xml:space="preserve"> ) * E′</w:t>
      </w:r>
      <w:r>
        <w:rPr>
          <w:noProof/>
          <w:vertAlign w:val="subscript"/>
          <w:lang w:val="es-ES_tradnl"/>
        </w:rPr>
        <w:t>G</w:t>
      </w:r>
      <w:r>
        <w:rPr>
          <w:noProof/>
          <w:lang w:val="es-ES_tradnl"/>
        </w:rPr>
        <w:t xml:space="preserve"> + K</w:t>
      </w:r>
      <w:r>
        <w:rPr>
          <w:noProof/>
          <w:vertAlign w:val="subscript"/>
          <w:lang w:val="es-ES_tradnl"/>
        </w:rPr>
        <w:t>B</w:t>
      </w:r>
      <w:r>
        <w:rPr>
          <w:noProof/>
          <w:lang w:val="es-ES_tradnl"/>
        </w:rPr>
        <w:t xml:space="preserve"> * E′</w:t>
      </w:r>
      <w:r>
        <w:rPr>
          <w:noProof/>
          <w:vertAlign w:val="subscript"/>
          <w:lang w:val="es-ES_tradnl"/>
        </w:rPr>
        <w:t>B</w:t>
      </w:r>
      <w:r>
        <w:rPr>
          <w:noProof/>
          <w:lang w:val="es-ES_tradnl"/>
        </w:rPr>
        <w:tab/>
      </w:r>
      <w:r>
        <w:rPr>
          <w:noProof/>
          <w:lang w:val="es-ES_tradnl"/>
        </w:rPr>
        <w:tab/>
        <w:t>(</w:t>
      </w:r>
      <w:bookmarkStart w:id="154" w:name="ConventionalLuma_Eqn"/>
      <w:r>
        <w:rPr>
          <w:noProof/>
          <w:lang w:val="es-ES_tradnl"/>
        </w:rPr>
        <w:t>E</w:t>
      </w:r>
      <w:r>
        <w:rPr>
          <w:noProof/>
          <w:lang w:val="es-ES_tradnl"/>
        </w:rPr>
        <w:noBreakHyphen/>
      </w:r>
      <w:r>
        <w:rPr>
          <w:noProof/>
        </w:rPr>
        <w:fldChar w:fldCharType="begin" w:fldLock="1"/>
      </w:r>
      <w:r>
        <w:rPr>
          <w:noProof/>
          <w:lang w:val="es-ES_tradnl"/>
        </w:rPr>
        <w:instrText xml:space="preserve"> SEQ Equation \* ARABIC </w:instrText>
      </w:r>
      <w:r>
        <w:rPr>
          <w:noProof/>
        </w:rPr>
        <w:fldChar w:fldCharType="separate"/>
      </w:r>
      <w:r>
        <w:rPr>
          <w:noProof/>
          <w:lang w:val="es-ES_tradnl"/>
        </w:rPr>
        <w:t>22</w:t>
      </w:r>
      <w:r>
        <w:rPr>
          <w:noProof/>
        </w:rPr>
        <w:fldChar w:fldCharType="end"/>
      </w:r>
      <w:bookmarkEnd w:id="154"/>
      <w:r>
        <w:rPr>
          <w:noProof/>
          <w:lang w:val="es-ES_tradnl"/>
        </w:rPr>
        <w:t>)</w:t>
      </w:r>
    </w:p>
    <w:p w14:paraId="54A6F968" w14:textId="77777777" w:rsidR="00C77644" w:rsidRDefault="00C77644" w:rsidP="00C77644">
      <w:pPr>
        <w:pStyle w:val="Equation"/>
        <w:ind w:left="562"/>
        <w:rPr>
          <w:noProof/>
          <w:lang w:val="es-ES_tradnl"/>
        </w:rPr>
      </w:pPr>
      <w:r>
        <w:rPr>
          <w:noProof/>
          <w:lang w:val="es-ES_tradnl"/>
        </w:rPr>
        <w:t>E′</w:t>
      </w:r>
      <w:r>
        <w:rPr>
          <w:noProof/>
          <w:vertAlign w:val="subscript"/>
          <w:lang w:val="es-ES_tradnl"/>
        </w:rPr>
        <w:t>PB</w:t>
      </w:r>
      <w:r>
        <w:rPr>
          <w:noProof/>
          <w:lang w:val="es-ES_tradnl"/>
        </w:rPr>
        <w:t xml:space="preserve"> = 0.5 * ( E′</w:t>
      </w:r>
      <w:r>
        <w:rPr>
          <w:noProof/>
          <w:vertAlign w:val="subscript"/>
          <w:lang w:val="es-ES_tradnl"/>
        </w:rPr>
        <w:t>B</w:t>
      </w:r>
      <w:r>
        <w:rPr>
          <w:noProof/>
          <w:lang w:val="es-ES_tradnl"/>
        </w:rPr>
        <w:t xml:space="preserve"> − E′</w:t>
      </w:r>
      <w:r>
        <w:rPr>
          <w:noProof/>
          <w:vertAlign w:val="subscript"/>
          <w:lang w:val="es-ES_tradnl"/>
        </w:rPr>
        <w:t>Y</w:t>
      </w:r>
      <w:r>
        <w:rPr>
          <w:noProof/>
          <w:lang w:val="es-ES_tradnl"/>
        </w:rPr>
        <w:t xml:space="preserve"> ) ÷ ( 1 − K</w:t>
      </w:r>
      <w:r>
        <w:rPr>
          <w:noProof/>
          <w:vertAlign w:val="subscript"/>
          <w:lang w:val="es-ES_tradnl"/>
        </w:rPr>
        <w:t>B</w:t>
      </w:r>
      <w:r>
        <w:rPr>
          <w:noProof/>
          <w:lang w:val="es-ES_tradnl"/>
        </w:rPr>
        <w:t xml:space="preserve"> )</w:t>
      </w:r>
      <w:r>
        <w:rPr>
          <w:noProof/>
          <w:lang w:val="es-ES_tradnl"/>
        </w:rPr>
        <w:tab/>
      </w:r>
      <w:r>
        <w:rPr>
          <w:noProof/>
          <w:lang w:val="es-ES_tradnl"/>
        </w:rPr>
        <w:tab/>
        <w:t>(E</w:t>
      </w:r>
      <w:r>
        <w:rPr>
          <w:noProof/>
          <w:lang w:val="es-ES_tradnl"/>
        </w:rPr>
        <w:noBreakHyphen/>
      </w:r>
      <w:r>
        <w:rPr>
          <w:noProof/>
        </w:rPr>
        <w:fldChar w:fldCharType="begin" w:fldLock="1"/>
      </w:r>
      <w:r>
        <w:rPr>
          <w:noProof/>
          <w:lang w:val="es-ES_tradnl"/>
        </w:rPr>
        <w:instrText xml:space="preserve"> SEQ Equation \* ARABIC </w:instrText>
      </w:r>
      <w:r>
        <w:rPr>
          <w:noProof/>
        </w:rPr>
        <w:fldChar w:fldCharType="separate"/>
      </w:r>
      <w:r>
        <w:rPr>
          <w:noProof/>
          <w:lang w:val="es-ES_tradnl"/>
        </w:rPr>
        <w:t>23</w:t>
      </w:r>
      <w:r>
        <w:rPr>
          <w:noProof/>
        </w:rPr>
        <w:fldChar w:fldCharType="end"/>
      </w:r>
      <w:r>
        <w:rPr>
          <w:noProof/>
          <w:lang w:val="es-ES_tradnl"/>
        </w:rPr>
        <w:t>)</w:t>
      </w:r>
    </w:p>
    <w:p w14:paraId="24BADC4E" w14:textId="77777777" w:rsidR="00C77644" w:rsidRDefault="00C77644" w:rsidP="00C77644">
      <w:pPr>
        <w:pStyle w:val="Equation"/>
        <w:ind w:left="562"/>
        <w:rPr>
          <w:noProof/>
          <w:lang w:val="es-ES_tradnl"/>
        </w:rPr>
      </w:pPr>
      <w:r>
        <w:rPr>
          <w:noProof/>
          <w:lang w:val="es-ES_tradnl"/>
        </w:rPr>
        <w:t>E′</w:t>
      </w:r>
      <w:r>
        <w:rPr>
          <w:noProof/>
          <w:vertAlign w:val="subscript"/>
          <w:lang w:val="es-ES_tradnl"/>
        </w:rPr>
        <w:t>PR</w:t>
      </w:r>
      <w:r>
        <w:rPr>
          <w:noProof/>
          <w:lang w:val="es-ES_tradnl"/>
        </w:rPr>
        <w:t xml:space="preserve"> = 0.5 * ( E′</w:t>
      </w:r>
      <w:r>
        <w:rPr>
          <w:noProof/>
          <w:vertAlign w:val="subscript"/>
          <w:lang w:val="es-ES_tradnl"/>
        </w:rPr>
        <w:t>R</w:t>
      </w:r>
      <w:r>
        <w:rPr>
          <w:noProof/>
          <w:lang w:val="es-ES_tradnl"/>
        </w:rPr>
        <w:t xml:space="preserve"> − E′</w:t>
      </w:r>
      <w:r>
        <w:rPr>
          <w:noProof/>
          <w:vertAlign w:val="subscript"/>
          <w:lang w:val="es-ES_tradnl"/>
        </w:rPr>
        <w:t>Y</w:t>
      </w:r>
      <w:r>
        <w:rPr>
          <w:noProof/>
          <w:lang w:val="es-ES_tradnl"/>
        </w:rPr>
        <w:t xml:space="preserve"> ) ÷ ( 1 − K</w:t>
      </w:r>
      <w:r>
        <w:rPr>
          <w:noProof/>
          <w:vertAlign w:val="subscript"/>
          <w:lang w:val="es-ES_tradnl"/>
        </w:rPr>
        <w:t>R</w:t>
      </w:r>
      <w:r>
        <w:rPr>
          <w:noProof/>
          <w:lang w:val="es-ES_tradnl"/>
        </w:rPr>
        <w:t xml:space="preserve"> )</w:t>
      </w:r>
      <w:r>
        <w:rPr>
          <w:noProof/>
          <w:lang w:val="es-ES_tradnl"/>
        </w:rPr>
        <w:tab/>
      </w:r>
      <w:r>
        <w:rPr>
          <w:noProof/>
          <w:lang w:val="es-ES_tradnl"/>
        </w:rPr>
        <w:tab/>
        <w:t>(</w:t>
      </w:r>
      <w:bookmarkStart w:id="155" w:name="ConventionalChroma_Eqn"/>
      <w:r>
        <w:rPr>
          <w:noProof/>
          <w:lang w:val="es-ES_tradnl"/>
        </w:rPr>
        <w:t>E</w:t>
      </w:r>
      <w:r>
        <w:rPr>
          <w:noProof/>
          <w:lang w:val="es-ES_tradnl"/>
        </w:rPr>
        <w:noBreakHyphen/>
      </w:r>
      <w:r>
        <w:rPr>
          <w:noProof/>
        </w:rPr>
        <w:fldChar w:fldCharType="begin" w:fldLock="1"/>
      </w:r>
      <w:r>
        <w:rPr>
          <w:noProof/>
          <w:lang w:val="es-ES_tradnl"/>
        </w:rPr>
        <w:instrText xml:space="preserve"> SEQ Equation \* ARABIC </w:instrText>
      </w:r>
      <w:r>
        <w:rPr>
          <w:noProof/>
        </w:rPr>
        <w:fldChar w:fldCharType="separate"/>
      </w:r>
      <w:r>
        <w:rPr>
          <w:noProof/>
          <w:lang w:val="es-ES_tradnl"/>
        </w:rPr>
        <w:t>24</w:t>
      </w:r>
      <w:r>
        <w:rPr>
          <w:noProof/>
        </w:rPr>
        <w:fldChar w:fldCharType="end"/>
      </w:r>
      <w:bookmarkEnd w:id="155"/>
      <w:r>
        <w:rPr>
          <w:noProof/>
          <w:lang w:val="es-ES_tradnl"/>
        </w:rPr>
        <w:t>)</w:t>
      </w:r>
    </w:p>
    <w:p w14:paraId="2FA267CA" w14:textId="77777777" w:rsidR="00C77644" w:rsidRDefault="00C77644" w:rsidP="00C77644">
      <w:pPr>
        <w:pStyle w:val="Note1"/>
        <w:rPr>
          <w:noProof/>
          <w:lang w:eastAsia="ja-JP"/>
        </w:rPr>
      </w:pPr>
      <w:bookmarkStart w:id="156" w:name="OLE_LINK23"/>
      <w:bookmarkStart w:id="157" w:name="OLE_LINK24"/>
      <w:bookmarkStart w:id="158" w:name="OLE_LINK25"/>
      <w:bookmarkStart w:id="159" w:name="OLE_LINK26"/>
      <w:bookmarkStart w:id="160" w:name="OLE_LINK27"/>
      <w:bookmarkStart w:id="161" w:name="OLE_LINK28"/>
      <w:r>
        <w:rPr>
          <w:noProof/>
        </w:rPr>
        <w:t>NOTE </w:t>
      </w:r>
      <w:r>
        <w:rPr>
          <w:noProof/>
        </w:rPr>
        <w:fldChar w:fldCharType="begin" w:fldLock="1"/>
      </w:r>
      <w:r>
        <w:rPr>
          <w:noProof/>
        </w:rPr>
        <w:instrText xml:space="preserve"> SEQ NoteCounter \* MERGEFORMAT </w:instrText>
      </w:r>
      <w:r>
        <w:rPr>
          <w:noProof/>
        </w:rPr>
        <w:fldChar w:fldCharType="separate"/>
      </w:r>
      <w:r>
        <w:rPr>
          <w:noProof/>
        </w:rPr>
        <w:t>7</w:t>
      </w:r>
      <w:r>
        <w:rPr>
          <w:noProof/>
        </w:rPr>
        <w:fldChar w:fldCharType="end"/>
      </w:r>
      <w:r>
        <w:rPr>
          <w:noProof/>
        </w:rPr>
        <w:t> </w:t>
      </w:r>
      <w:bookmarkEnd w:id="156"/>
      <w:bookmarkEnd w:id="157"/>
      <w:bookmarkEnd w:id="158"/>
      <w:r>
        <w:rPr>
          <w:noProof/>
        </w:rPr>
        <w:t>– E′</w:t>
      </w:r>
      <w:r>
        <w:rPr>
          <w:noProof/>
          <w:vertAlign w:val="subscript"/>
        </w:rPr>
        <w:t>Y</w:t>
      </w:r>
      <w:r>
        <w:rPr>
          <w:noProof/>
        </w:rPr>
        <w:t xml:space="preserve"> is a real number with the value 0 </w:t>
      </w:r>
      <w:r>
        <w:rPr>
          <w:noProof/>
          <w:lang w:eastAsia="ja-JP"/>
        </w:rPr>
        <w:t xml:space="preserve">associated with nominal black </w:t>
      </w:r>
      <w:r>
        <w:rPr>
          <w:noProof/>
        </w:rPr>
        <w:t>and the value 1</w:t>
      </w:r>
      <w:r>
        <w:rPr>
          <w:noProof/>
          <w:lang w:eastAsia="ja-JP"/>
        </w:rPr>
        <w:t xml:space="preserve"> associated with nominal white. </w:t>
      </w:r>
      <w:r>
        <w:rPr>
          <w:noProof/>
        </w:rPr>
        <w:t>E′</w:t>
      </w:r>
      <w:r>
        <w:rPr>
          <w:noProof/>
          <w:vertAlign w:val="subscript"/>
        </w:rPr>
        <w:t>PB</w:t>
      </w:r>
      <w:r>
        <w:rPr>
          <w:noProof/>
        </w:rPr>
        <w:t xml:space="preserve"> and E′</w:t>
      </w:r>
      <w:r>
        <w:rPr>
          <w:noProof/>
          <w:vertAlign w:val="subscript"/>
        </w:rPr>
        <w:t>PR</w:t>
      </w:r>
      <w:r>
        <w:rPr>
          <w:noProof/>
        </w:rPr>
        <w:t xml:space="preserve"> are real numbers </w:t>
      </w:r>
      <w:bookmarkEnd w:id="159"/>
      <w:bookmarkEnd w:id="160"/>
      <w:bookmarkEnd w:id="161"/>
      <w:r>
        <w:rPr>
          <w:noProof/>
        </w:rPr>
        <w:t>with the value 0 associated with both nominal black and nominal white</w:t>
      </w:r>
      <w:r>
        <w:rPr>
          <w:noProof/>
          <w:lang w:eastAsia="ja-JP"/>
        </w:rPr>
        <w:t xml:space="preserve">. </w:t>
      </w:r>
      <w:r>
        <w:rPr>
          <w:noProof/>
        </w:rPr>
        <w:t>When transfer_characteristics is not equal to 11 or 12</w:t>
      </w:r>
      <w:r>
        <w:rPr>
          <w:noProof/>
          <w:lang w:eastAsia="ja-JP"/>
        </w:rPr>
        <w:t xml:space="preserve">, </w:t>
      </w:r>
      <w:r>
        <w:rPr>
          <w:noProof/>
        </w:rPr>
        <w:t>E′</w:t>
      </w:r>
      <w:r>
        <w:rPr>
          <w:noProof/>
          <w:vertAlign w:val="subscript"/>
        </w:rPr>
        <w:t>Y</w:t>
      </w:r>
      <w:r>
        <w:rPr>
          <w:noProof/>
        </w:rPr>
        <w:t xml:space="preserve"> is a real number with values in the range of 0 to 1 inclusive</w:t>
      </w:r>
      <w:r>
        <w:rPr>
          <w:noProof/>
          <w:lang w:eastAsia="ja-JP"/>
        </w:rPr>
        <w:t xml:space="preserve">. </w:t>
      </w:r>
      <w:r>
        <w:rPr>
          <w:noProof/>
        </w:rPr>
        <w:t>When transfer_characteristics is not equal to 11 or 1</w:t>
      </w:r>
      <w:r>
        <w:rPr>
          <w:noProof/>
          <w:lang w:eastAsia="ja-JP"/>
        </w:rPr>
        <w:t xml:space="preserve">2, </w:t>
      </w:r>
      <w:r>
        <w:rPr>
          <w:noProof/>
        </w:rPr>
        <w:t>E′</w:t>
      </w:r>
      <w:r>
        <w:rPr>
          <w:noProof/>
          <w:vertAlign w:val="subscript"/>
        </w:rPr>
        <w:t>PB</w:t>
      </w:r>
      <w:r>
        <w:rPr>
          <w:noProof/>
        </w:rPr>
        <w:t xml:space="preserve"> and E′</w:t>
      </w:r>
      <w:r>
        <w:rPr>
          <w:noProof/>
          <w:vertAlign w:val="subscript"/>
        </w:rPr>
        <w:t>PR</w:t>
      </w:r>
      <w:r>
        <w:rPr>
          <w:noProof/>
        </w:rPr>
        <w:t xml:space="preserve"> are real numbers with values in the range of −0.5 to 0.5 inclusive</w:t>
      </w:r>
      <w:r>
        <w:rPr>
          <w:noProof/>
          <w:lang w:eastAsia="ja-JP"/>
        </w:rPr>
        <w:t xml:space="preserve">. </w:t>
      </w:r>
      <w:r>
        <w:rPr>
          <w:noProof/>
        </w:rPr>
        <w:t>When transfer_characteristics is equal to 11 (</w:t>
      </w:r>
      <w:r>
        <w:rPr>
          <w:noProof/>
          <w:lang w:eastAsia="ja-JP"/>
        </w:rPr>
        <w:t>IEC 61966</w:t>
      </w:r>
      <w:r>
        <w:rPr>
          <w:noProof/>
          <w:lang w:eastAsia="ja-JP"/>
        </w:rPr>
        <w:noBreakHyphen/>
        <w:t>2</w:t>
      </w:r>
      <w:r>
        <w:rPr>
          <w:noProof/>
          <w:lang w:eastAsia="ja-JP"/>
        </w:rPr>
        <w:noBreakHyphen/>
        <w:t>4), or 12 (ITU</w:t>
      </w:r>
      <w:r>
        <w:rPr>
          <w:noProof/>
          <w:lang w:eastAsia="ja-JP"/>
        </w:rPr>
        <w:noBreakHyphen/>
        <w:t>R BT.1361 extended colour gamut system</w:t>
      </w:r>
      <w:r>
        <w:rPr>
          <w:noProof/>
        </w:rPr>
        <w:t>), E′</w:t>
      </w:r>
      <w:r>
        <w:rPr>
          <w:noProof/>
          <w:vertAlign w:val="subscript"/>
        </w:rPr>
        <w:t>Y</w:t>
      </w:r>
      <w:r>
        <w:rPr>
          <w:noProof/>
        </w:rPr>
        <w:t>, E′</w:t>
      </w:r>
      <w:r>
        <w:rPr>
          <w:noProof/>
          <w:vertAlign w:val="subscript"/>
        </w:rPr>
        <w:t>PB</w:t>
      </w:r>
      <w:r>
        <w:rPr>
          <w:noProof/>
        </w:rPr>
        <w:t xml:space="preserve"> and E′</w:t>
      </w:r>
      <w:r>
        <w:rPr>
          <w:noProof/>
          <w:vertAlign w:val="subscript"/>
        </w:rPr>
        <w:t>PR</w:t>
      </w:r>
      <w:r>
        <w:rPr>
          <w:noProof/>
        </w:rPr>
        <w:t xml:space="preserve"> are real numbers with a larger range not specified in this Specification</w:t>
      </w:r>
      <w:r>
        <w:rPr>
          <w:noProof/>
          <w:lang w:eastAsia="ja-JP"/>
        </w:rPr>
        <w:t>.</w:t>
      </w:r>
    </w:p>
    <w:p w14:paraId="047486DB" w14:textId="77777777" w:rsidR="00C77644" w:rsidRDefault="00C77644" w:rsidP="00C77644">
      <w:pPr>
        <w:pStyle w:val="enumlev1"/>
        <w:keepNext/>
        <w:keepLines/>
        <w:ind w:left="397"/>
        <w:rPr>
          <w:noProof/>
        </w:rPr>
      </w:pPr>
      <w:r>
        <w:rPr>
          <w:noProof/>
        </w:rPr>
        <w:t>–</w:t>
      </w:r>
      <w:r>
        <w:rPr>
          <w:noProof/>
        </w:rPr>
        <w:tab/>
        <w:t>Otherwise, if matrix_coeffs is equal to 0, the following equations apply:</w:t>
      </w:r>
    </w:p>
    <w:p w14:paraId="05662434" w14:textId="77777777" w:rsidR="00C77644" w:rsidRDefault="00C77644" w:rsidP="00C77644">
      <w:pPr>
        <w:pStyle w:val="Equation"/>
        <w:ind w:left="562"/>
        <w:rPr>
          <w:noProof/>
        </w:rPr>
      </w:pPr>
      <w:r>
        <w:rPr>
          <w:noProof/>
        </w:rPr>
        <w:t>Y   = Round( G )</w:t>
      </w:r>
      <w:r>
        <w:rPr>
          <w:noProof/>
        </w:rPr>
        <w:tab/>
      </w:r>
      <w:r>
        <w:rPr>
          <w:noProof/>
        </w:rPr>
        <w:tab/>
        <w:t>(</w:t>
      </w:r>
      <w:bookmarkStart w:id="162" w:name="RGBred_Eqn"/>
      <w:r>
        <w:rPr>
          <w:noProof/>
        </w:rPr>
        <w:t>E</w:t>
      </w:r>
      <w:r>
        <w:rPr>
          <w:noProof/>
        </w:rPr>
        <w:noBreakHyphen/>
      </w:r>
      <w:r>
        <w:rPr>
          <w:noProof/>
        </w:rPr>
        <w:fldChar w:fldCharType="begin"/>
      </w:r>
      <w:r>
        <w:rPr>
          <w:noProof/>
        </w:rPr>
        <w:instrText xml:space="preserve"> SEQ Equation \* ARABIC </w:instrText>
      </w:r>
      <w:r>
        <w:rPr>
          <w:noProof/>
        </w:rPr>
        <w:fldChar w:fldCharType="separate"/>
      </w:r>
      <w:r>
        <w:rPr>
          <w:noProof/>
        </w:rPr>
        <w:t>25</w:t>
      </w:r>
      <w:r>
        <w:rPr>
          <w:noProof/>
        </w:rPr>
        <w:fldChar w:fldCharType="end"/>
      </w:r>
      <w:bookmarkEnd w:id="162"/>
      <w:r>
        <w:rPr>
          <w:noProof/>
        </w:rPr>
        <w:t>)</w:t>
      </w:r>
    </w:p>
    <w:p w14:paraId="3A878B8C" w14:textId="77777777" w:rsidR="00C77644" w:rsidRDefault="00C77644" w:rsidP="00C77644">
      <w:pPr>
        <w:pStyle w:val="Equation"/>
        <w:ind w:left="562"/>
        <w:rPr>
          <w:noProof/>
        </w:rPr>
      </w:pPr>
      <w:r>
        <w:rPr>
          <w:noProof/>
        </w:rPr>
        <w:t>Cb = Round( B )</w:t>
      </w:r>
      <w:r>
        <w:rPr>
          <w:noProof/>
        </w:rPr>
        <w:tab/>
      </w:r>
      <w:r>
        <w:rPr>
          <w:noProof/>
        </w:rPr>
        <w:tab/>
        <w:t>(E</w:t>
      </w:r>
      <w:r>
        <w:rPr>
          <w:noProof/>
        </w:rPr>
        <w:noBreakHyphen/>
      </w:r>
      <w:r>
        <w:rPr>
          <w:noProof/>
        </w:rPr>
        <w:fldChar w:fldCharType="begin"/>
      </w:r>
      <w:r>
        <w:rPr>
          <w:noProof/>
        </w:rPr>
        <w:instrText xml:space="preserve"> SEQ Equation \* ARABIC </w:instrText>
      </w:r>
      <w:r>
        <w:rPr>
          <w:noProof/>
        </w:rPr>
        <w:fldChar w:fldCharType="separate"/>
      </w:r>
      <w:r>
        <w:rPr>
          <w:noProof/>
        </w:rPr>
        <w:t>26</w:t>
      </w:r>
      <w:r>
        <w:rPr>
          <w:noProof/>
        </w:rPr>
        <w:fldChar w:fldCharType="end"/>
      </w:r>
      <w:r>
        <w:rPr>
          <w:noProof/>
        </w:rPr>
        <w:t>)</w:t>
      </w:r>
    </w:p>
    <w:p w14:paraId="7D015D96" w14:textId="77777777" w:rsidR="00C77644" w:rsidRDefault="00C77644" w:rsidP="00C77644">
      <w:pPr>
        <w:pStyle w:val="Equation"/>
        <w:ind w:left="562"/>
        <w:rPr>
          <w:noProof/>
        </w:rPr>
      </w:pPr>
      <w:r>
        <w:rPr>
          <w:noProof/>
        </w:rPr>
        <w:t>Cr = Round( R )</w:t>
      </w:r>
      <w:r>
        <w:rPr>
          <w:noProof/>
        </w:rPr>
        <w:tab/>
      </w:r>
      <w:r>
        <w:rPr>
          <w:noProof/>
        </w:rPr>
        <w:tab/>
        <w:t>(</w:t>
      </w:r>
      <w:bookmarkStart w:id="163" w:name="RGBblue_Eqn"/>
      <w:r>
        <w:rPr>
          <w:noProof/>
        </w:rPr>
        <w:t>E</w:t>
      </w:r>
      <w:r>
        <w:rPr>
          <w:noProof/>
        </w:rPr>
        <w:noBreakHyphen/>
      </w:r>
      <w:r>
        <w:rPr>
          <w:noProof/>
        </w:rPr>
        <w:fldChar w:fldCharType="begin"/>
      </w:r>
      <w:r>
        <w:rPr>
          <w:noProof/>
        </w:rPr>
        <w:instrText xml:space="preserve"> SEQ Equation \* ARABIC </w:instrText>
      </w:r>
      <w:r>
        <w:rPr>
          <w:noProof/>
        </w:rPr>
        <w:fldChar w:fldCharType="separate"/>
      </w:r>
      <w:r>
        <w:rPr>
          <w:noProof/>
        </w:rPr>
        <w:t>27</w:t>
      </w:r>
      <w:r>
        <w:rPr>
          <w:noProof/>
        </w:rPr>
        <w:fldChar w:fldCharType="end"/>
      </w:r>
      <w:bookmarkEnd w:id="163"/>
      <w:r>
        <w:rPr>
          <w:noProof/>
        </w:rPr>
        <w:t>)</w:t>
      </w:r>
    </w:p>
    <w:p w14:paraId="38703AA1" w14:textId="77777777" w:rsidR="00C77644" w:rsidRDefault="00C77644" w:rsidP="00C77644">
      <w:pPr>
        <w:pStyle w:val="enumlev1"/>
        <w:ind w:left="397"/>
        <w:rPr>
          <w:bCs/>
          <w:noProof/>
        </w:rPr>
      </w:pPr>
      <w:r>
        <w:rPr>
          <w:noProof/>
        </w:rPr>
        <w:t>–</w:t>
      </w:r>
      <w:r>
        <w:rPr>
          <w:noProof/>
        </w:rPr>
        <w:tab/>
      </w:r>
      <w:r>
        <w:rPr>
          <w:bCs/>
          <w:noProof/>
        </w:rPr>
        <w:t>Otherwise, if matrix_coeffs is equal to 8, the following applies:</w:t>
      </w:r>
    </w:p>
    <w:p w14:paraId="44860522" w14:textId="77777777" w:rsidR="00C77644" w:rsidRDefault="00C77644" w:rsidP="00C77644">
      <w:pPr>
        <w:pStyle w:val="enumlev1"/>
        <w:ind w:left="794"/>
        <w:rPr>
          <w:noProof/>
        </w:rPr>
      </w:pPr>
      <w:r>
        <w:rPr>
          <w:bCs/>
          <w:noProof/>
        </w:rPr>
        <w:t>–</w:t>
      </w:r>
      <w:r>
        <w:rPr>
          <w:bCs/>
          <w:noProof/>
        </w:rPr>
        <w:tab/>
        <w:t xml:space="preserve">If </w:t>
      </w:r>
      <w:r>
        <w:rPr>
          <w:noProof/>
        </w:rPr>
        <w:t>BitDepth</w:t>
      </w:r>
      <w:r>
        <w:rPr>
          <w:noProof/>
          <w:vertAlign w:val="subscript"/>
        </w:rPr>
        <w:t>C</w:t>
      </w:r>
      <w:r>
        <w:rPr>
          <w:noProof/>
        </w:rPr>
        <w:t xml:space="preserve"> is equal to BitDepth</w:t>
      </w:r>
      <w:r>
        <w:rPr>
          <w:noProof/>
          <w:vertAlign w:val="subscript"/>
        </w:rPr>
        <w:t>Y</w:t>
      </w:r>
      <w:r>
        <w:rPr>
          <w:noProof/>
        </w:rPr>
        <w:t>, the following equations apply:</w:t>
      </w:r>
    </w:p>
    <w:p w14:paraId="647FD09A" w14:textId="77777777" w:rsidR="00C77644" w:rsidRDefault="00C77644" w:rsidP="00C77644">
      <w:pPr>
        <w:pStyle w:val="Equation"/>
        <w:ind w:left="1195"/>
        <w:rPr>
          <w:noProof/>
        </w:rPr>
      </w:pPr>
      <w:r>
        <w:rPr>
          <w:noProof/>
        </w:rPr>
        <w:t>Y   = Round( 0.5 * G + 0.25 * ( R + B ) )</w:t>
      </w:r>
      <w:r>
        <w:rPr>
          <w:noProof/>
        </w:rPr>
        <w:tab/>
      </w:r>
      <w:r>
        <w:rPr>
          <w:noProof/>
        </w:rPr>
        <w:tab/>
        <w:t>(</w:t>
      </w:r>
      <w:bookmarkStart w:id="164" w:name="YCgCoFirst_Eqn"/>
      <w:r>
        <w:rPr>
          <w:noProof/>
        </w:rPr>
        <w:t>E</w:t>
      </w:r>
      <w:r>
        <w:rPr>
          <w:noProof/>
        </w:rPr>
        <w:noBreakHyphen/>
      </w:r>
      <w:r>
        <w:rPr>
          <w:noProof/>
        </w:rPr>
        <w:fldChar w:fldCharType="begin"/>
      </w:r>
      <w:r>
        <w:rPr>
          <w:noProof/>
        </w:rPr>
        <w:instrText xml:space="preserve"> SEQ Equation \* ARABIC </w:instrText>
      </w:r>
      <w:r>
        <w:rPr>
          <w:noProof/>
        </w:rPr>
        <w:fldChar w:fldCharType="separate"/>
      </w:r>
      <w:r>
        <w:rPr>
          <w:noProof/>
        </w:rPr>
        <w:t>28</w:t>
      </w:r>
      <w:r>
        <w:rPr>
          <w:noProof/>
        </w:rPr>
        <w:fldChar w:fldCharType="end"/>
      </w:r>
      <w:bookmarkEnd w:id="164"/>
      <w:r>
        <w:rPr>
          <w:noProof/>
        </w:rPr>
        <w:t>)</w:t>
      </w:r>
    </w:p>
    <w:p w14:paraId="16728953" w14:textId="77777777" w:rsidR="00C77644" w:rsidRDefault="00C77644" w:rsidP="00C77644">
      <w:pPr>
        <w:pStyle w:val="Equation"/>
        <w:ind w:left="1195"/>
        <w:rPr>
          <w:noProof/>
        </w:rPr>
      </w:pPr>
      <w:r>
        <w:rPr>
          <w:noProof/>
        </w:rPr>
        <w:lastRenderedPageBreak/>
        <w:t>Cb = Round( 0.5 * G − 0.25 * ( R + B ) ) + ( 1  &lt;&lt;  ( BitDepth</w:t>
      </w:r>
      <w:r>
        <w:rPr>
          <w:noProof/>
          <w:vertAlign w:val="subscript"/>
        </w:rPr>
        <w:t>C</w:t>
      </w:r>
      <w:r>
        <w:rPr>
          <w:noProof/>
        </w:rPr>
        <w:t xml:space="preserve"> − 1 ) )</w:t>
      </w:r>
      <w:r>
        <w:rPr>
          <w:noProof/>
        </w:rPr>
        <w:tab/>
        <w:t>(</w:t>
      </w:r>
      <w:bookmarkStart w:id="165" w:name="YCgCoFirstCb_Eqn"/>
      <w:r>
        <w:rPr>
          <w:noProof/>
        </w:rPr>
        <w:t>E</w:t>
      </w:r>
      <w:r>
        <w:rPr>
          <w:noProof/>
        </w:rPr>
        <w:noBreakHyphen/>
      </w:r>
      <w:r>
        <w:rPr>
          <w:noProof/>
        </w:rPr>
        <w:fldChar w:fldCharType="begin"/>
      </w:r>
      <w:r>
        <w:rPr>
          <w:noProof/>
        </w:rPr>
        <w:instrText xml:space="preserve"> SEQ Equation \* ARABIC </w:instrText>
      </w:r>
      <w:r>
        <w:rPr>
          <w:noProof/>
        </w:rPr>
        <w:fldChar w:fldCharType="separate"/>
      </w:r>
      <w:r>
        <w:rPr>
          <w:noProof/>
        </w:rPr>
        <w:t>29</w:t>
      </w:r>
      <w:r>
        <w:rPr>
          <w:noProof/>
        </w:rPr>
        <w:fldChar w:fldCharType="end"/>
      </w:r>
      <w:bookmarkEnd w:id="165"/>
      <w:r>
        <w:rPr>
          <w:noProof/>
        </w:rPr>
        <w:t>)</w:t>
      </w:r>
    </w:p>
    <w:p w14:paraId="430B05C6" w14:textId="77777777" w:rsidR="00C77644" w:rsidRDefault="00C77644" w:rsidP="00C77644">
      <w:pPr>
        <w:pStyle w:val="Equation"/>
        <w:ind w:left="1195"/>
        <w:rPr>
          <w:noProof/>
        </w:rPr>
      </w:pPr>
      <w:r>
        <w:rPr>
          <w:noProof/>
        </w:rPr>
        <w:t>Cr = Round( 0.5 * (R − B ) ) + ( 1  &lt;&lt;  ( BitDepth</w:t>
      </w:r>
      <w:r>
        <w:rPr>
          <w:noProof/>
          <w:vertAlign w:val="subscript"/>
        </w:rPr>
        <w:t>C</w:t>
      </w:r>
      <w:r>
        <w:rPr>
          <w:noProof/>
        </w:rPr>
        <w:t xml:space="preserve"> − 1 ) )</w:t>
      </w:r>
      <w:r>
        <w:rPr>
          <w:noProof/>
        </w:rPr>
        <w:tab/>
        <w:t>(</w:t>
      </w:r>
      <w:bookmarkStart w:id="166" w:name="YCgCoFirstCr_Eqn"/>
      <w:r>
        <w:rPr>
          <w:noProof/>
        </w:rPr>
        <w:t>E</w:t>
      </w:r>
      <w:r>
        <w:rPr>
          <w:noProof/>
        </w:rPr>
        <w:noBreakHyphen/>
      </w:r>
      <w:r>
        <w:rPr>
          <w:noProof/>
        </w:rPr>
        <w:fldChar w:fldCharType="begin"/>
      </w:r>
      <w:r>
        <w:rPr>
          <w:noProof/>
        </w:rPr>
        <w:instrText xml:space="preserve"> SEQ Equation \* ARABIC </w:instrText>
      </w:r>
      <w:r>
        <w:rPr>
          <w:noProof/>
        </w:rPr>
        <w:fldChar w:fldCharType="separate"/>
      </w:r>
      <w:r>
        <w:rPr>
          <w:noProof/>
        </w:rPr>
        <w:t>30</w:t>
      </w:r>
      <w:r>
        <w:rPr>
          <w:noProof/>
        </w:rPr>
        <w:fldChar w:fldCharType="end"/>
      </w:r>
      <w:bookmarkEnd w:id="166"/>
      <w:r>
        <w:rPr>
          <w:noProof/>
        </w:rPr>
        <w:t>)</w:t>
      </w:r>
    </w:p>
    <w:p w14:paraId="18E967DB" w14:textId="77777777" w:rsidR="00C77644" w:rsidRDefault="00C77644" w:rsidP="00C77644">
      <w:pPr>
        <w:pStyle w:val="Note1"/>
        <w:rPr>
          <w:noProof/>
        </w:rPr>
      </w:pPr>
      <w:r>
        <w:rPr>
          <w:noProof/>
        </w:rPr>
        <w:t>NOTE </w:t>
      </w:r>
      <w:r>
        <w:rPr>
          <w:noProof/>
        </w:rPr>
        <w:fldChar w:fldCharType="begin" w:fldLock="1"/>
      </w:r>
      <w:r>
        <w:rPr>
          <w:noProof/>
        </w:rPr>
        <w:instrText xml:space="preserve"> SEQ NoteCounter \* MERGEFORMAT </w:instrText>
      </w:r>
      <w:r>
        <w:rPr>
          <w:noProof/>
        </w:rPr>
        <w:fldChar w:fldCharType="separate"/>
      </w:r>
      <w:r>
        <w:rPr>
          <w:noProof/>
        </w:rPr>
        <w:t>8</w:t>
      </w:r>
      <w:r>
        <w:rPr>
          <w:noProof/>
        </w:rPr>
        <w:fldChar w:fldCharType="end"/>
      </w:r>
      <w:r>
        <w:rPr>
          <w:noProof/>
        </w:rPr>
        <w:t xml:space="preserve"> – For purposes of the YCgCo nomenclature used in </w:t>
      </w:r>
      <w:r>
        <w:rPr>
          <w:noProof/>
        </w:rPr>
        <w:fldChar w:fldCharType="begin" w:fldLock="1"/>
      </w:r>
      <w:r>
        <w:rPr>
          <w:noProof/>
        </w:rPr>
        <w:instrText xml:space="preserve"> REF _Ref349228168 \h </w:instrText>
      </w:r>
      <w:r>
        <w:rPr>
          <w:noProof/>
        </w:rPr>
      </w:r>
      <w:r>
        <w:rPr>
          <w:noProof/>
        </w:rPr>
        <w:fldChar w:fldCharType="separate"/>
      </w:r>
      <w:r>
        <w:rPr>
          <w:noProof/>
        </w:rPr>
        <w:t>Table E.5</w:t>
      </w:r>
      <w:r>
        <w:rPr>
          <w:noProof/>
        </w:rPr>
        <w:fldChar w:fldCharType="end"/>
      </w:r>
      <w:r>
        <w:rPr>
          <w:noProof/>
        </w:rPr>
        <w:t>, Cb and Cr of Equations </w:t>
      </w:r>
      <w:r>
        <w:rPr>
          <w:noProof/>
        </w:rPr>
        <w:fldChar w:fldCharType="begin" w:fldLock="1"/>
      </w:r>
      <w:r>
        <w:rPr>
          <w:noProof/>
        </w:rPr>
        <w:instrText xml:space="preserve"> REF YCgCoFirstCb_Eqn \h  \* MERGEFORMAT </w:instrText>
      </w:r>
      <w:r>
        <w:rPr>
          <w:noProof/>
        </w:rPr>
      </w:r>
      <w:r>
        <w:rPr>
          <w:noProof/>
        </w:rPr>
        <w:fldChar w:fldCharType="separate"/>
      </w:r>
      <w:r>
        <w:rPr>
          <w:noProof/>
        </w:rPr>
        <w:t>E</w:t>
      </w:r>
      <w:r>
        <w:rPr>
          <w:noProof/>
        </w:rPr>
        <w:noBreakHyphen/>
        <w:t>29</w:t>
      </w:r>
      <w:r>
        <w:rPr>
          <w:noProof/>
        </w:rPr>
        <w:fldChar w:fldCharType="end"/>
      </w:r>
      <w:r>
        <w:rPr>
          <w:noProof/>
        </w:rPr>
        <w:t xml:space="preserve"> and </w:t>
      </w:r>
      <w:r>
        <w:rPr>
          <w:noProof/>
        </w:rPr>
        <w:fldChar w:fldCharType="begin" w:fldLock="1"/>
      </w:r>
      <w:r>
        <w:rPr>
          <w:noProof/>
        </w:rPr>
        <w:instrText xml:space="preserve"> REF YCgCoFirstCr_Eqn \h  \* MERGEFORMAT </w:instrText>
      </w:r>
      <w:r>
        <w:rPr>
          <w:noProof/>
        </w:rPr>
      </w:r>
      <w:r>
        <w:rPr>
          <w:noProof/>
        </w:rPr>
        <w:fldChar w:fldCharType="separate"/>
      </w:r>
      <w:r>
        <w:rPr>
          <w:noProof/>
        </w:rPr>
        <w:t>E</w:t>
      </w:r>
      <w:r>
        <w:rPr>
          <w:noProof/>
        </w:rPr>
        <w:noBreakHyphen/>
        <w:t>30</w:t>
      </w:r>
      <w:r>
        <w:rPr>
          <w:noProof/>
        </w:rPr>
        <w:fldChar w:fldCharType="end"/>
      </w:r>
      <w:r>
        <w:rPr>
          <w:noProof/>
        </w:rPr>
        <w:t xml:space="preserve"> may be referred to as Cg and Co, respectively. The inverse conversion for the above three equations should be computed as:</w:t>
      </w:r>
    </w:p>
    <w:p w14:paraId="4D41F7C0" w14:textId="77777777" w:rsidR="00C77644" w:rsidRDefault="00C77644" w:rsidP="00C77644">
      <w:pPr>
        <w:pStyle w:val="Equation"/>
        <w:ind w:left="1195"/>
        <w:rPr>
          <w:noProof/>
          <w:sz w:val="18"/>
          <w:szCs w:val="18"/>
          <w:lang w:val="es-ES_tradnl"/>
        </w:rPr>
      </w:pPr>
      <w:r>
        <w:rPr>
          <w:noProof/>
          <w:sz w:val="18"/>
          <w:szCs w:val="18"/>
          <w:lang w:val="es-ES_tradnl"/>
        </w:rPr>
        <w:t>t   = Y − ( Cb − ( 1  &lt;&lt;  ( BitDepth</w:t>
      </w:r>
      <w:r>
        <w:rPr>
          <w:noProof/>
          <w:sz w:val="18"/>
          <w:szCs w:val="18"/>
          <w:vertAlign w:val="subscript"/>
          <w:lang w:val="es-ES_tradnl"/>
        </w:rPr>
        <w:t>C</w:t>
      </w:r>
      <w:r>
        <w:rPr>
          <w:noProof/>
          <w:sz w:val="18"/>
          <w:szCs w:val="18"/>
          <w:lang w:val="es-ES_tradnl"/>
        </w:rPr>
        <w:t xml:space="preserve"> − 1 ) ) )</w:t>
      </w:r>
      <w:r>
        <w:rPr>
          <w:noProof/>
          <w:sz w:val="18"/>
          <w:szCs w:val="18"/>
          <w:lang w:val="es-ES_tradnl"/>
        </w:rPr>
        <w:tab/>
      </w:r>
      <w:r>
        <w:rPr>
          <w:noProof/>
          <w:sz w:val="18"/>
          <w:szCs w:val="18"/>
          <w:lang w:val="es-ES_tradnl"/>
        </w:rPr>
        <w:tab/>
        <w:t>(E</w:t>
      </w:r>
      <w:r>
        <w:rPr>
          <w:noProof/>
          <w:sz w:val="18"/>
          <w:szCs w:val="18"/>
          <w:lang w:val="es-ES_tradnl"/>
        </w:rPr>
        <w:noBreakHyphen/>
      </w:r>
      <w:r>
        <w:rPr>
          <w:noProof/>
          <w:sz w:val="18"/>
          <w:szCs w:val="18"/>
        </w:rPr>
        <w:fldChar w:fldCharType="begin" w:fldLock="1"/>
      </w:r>
      <w:r>
        <w:rPr>
          <w:noProof/>
          <w:sz w:val="18"/>
          <w:szCs w:val="18"/>
          <w:lang w:val="es-ES_tradnl"/>
        </w:rPr>
        <w:instrText xml:space="preserve"> SEQ Equation \* ARABIC </w:instrText>
      </w:r>
      <w:r>
        <w:rPr>
          <w:noProof/>
          <w:sz w:val="18"/>
          <w:szCs w:val="18"/>
        </w:rPr>
        <w:fldChar w:fldCharType="separate"/>
      </w:r>
      <w:r>
        <w:rPr>
          <w:noProof/>
          <w:sz w:val="18"/>
          <w:szCs w:val="18"/>
          <w:lang w:val="es-ES_tradnl"/>
        </w:rPr>
        <w:t>31</w:t>
      </w:r>
      <w:r>
        <w:rPr>
          <w:noProof/>
          <w:sz w:val="18"/>
          <w:szCs w:val="18"/>
        </w:rPr>
        <w:fldChar w:fldCharType="end"/>
      </w:r>
      <w:r>
        <w:rPr>
          <w:noProof/>
          <w:sz w:val="18"/>
          <w:szCs w:val="18"/>
          <w:lang w:val="es-ES_tradnl"/>
        </w:rPr>
        <w:t>)</w:t>
      </w:r>
    </w:p>
    <w:p w14:paraId="76CA6D9E" w14:textId="77777777" w:rsidR="00C77644" w:rsidRDefault="00C77644" w:rsidP="00C77644">
      <w:pPr>
        <w:pStyle w:val="Equation"/>
        <w:ind w:left="1195"/>
        <w:rPr>
          <w:noProof/>
          <w:sz w:val="18"/>
          <w:szCs w:val="18"/>
          <w:lang w:val="es-ES_tradnl"/>
        </w:rPr>
      </w:pPr>
      <w:r>
        <w:rPr>
          <w:noProof/>
          <w:sz w:val="18"/>
          <w:szCs w:val="18"/>
          <w:lang w:val="es-ES_tradnl"/>
        </w:rPr>
        <w:t>G = Clip1</w:t>
      </w:r>
      <w:r>
        <w:rPr>
          <w:noProof/>
          <w:sz w:val="18"/>
          <w:szCs w:val="18"/>
          <w:vertAlign w:val="subscript"/>
          <w:lang w:val="es-ES_tradnl"/>
        </w:rPr>
        <w:t>Y</w:t>
      </w:r>
      <w:r>
        <w:rPr>
          <w:noProof/>
          <w:sz w:val="18"/>
          <w:szCs w:val="18"/>
          <w:lang w:val="es-ES_tradnl"/>
        </w:rPr>
        <w:t>( Y + ( Cb − ( 1  &lt;&lt;  ( BitDepth</w:t>
      </w:r>
      <w:r>
        <w:rPr>
          <w:noProof/>
          <w:sz w:val="18"/>
          <w:szCs w:val="18"/>
          <w:vertAlign w:val="subscript"/>
          <w:lang w:val="es-ES_tradnl"/>
        </w:rPr>
        <w:t>C</w:t>
      </w:r>
      <w:r>
        <w:rPr>
          <w:noProof/>
          <w:sz w:val="18"/>
          <w:szCs w:val="18"/>
          <w:lang w:val="es-ES_tradnl"/>
        </w:rPr>
        <w:t xml:space="preserve"> − 1 ) ) ) )</w:t>
      </w:r>
      <w:r>
        <w:rPr>
          <w:noProof/>
          <w:sz w:val="18"/>
          <w:szCs w:val="18"/>
          <w:lang w:val="es-ES_tradnl"/>
        </w:rPr>
        <w:tab/>
        <w:t>(E</w:t>
      </w:r>
      <w:r>
        <w:rPr>
          <w:noProof/>
          <w:sz w:val="18"/>
          <w:szCs w:val="18"/>
          <w:lang w:val="es-ES_tradnl"/>
        </w:rPr>
        <w:noBreakHyphen/>
      </w:r>
      <w:r>
        <w:rPr>
          <w:noProof/>
          <w:sz w:val="18"/>
          <w:szCs w:val="18"/>
        </w:rPr>
        <w:fldChar w:fldCharType="begin" w:fldLock="1"/>
      </w:r>
      <w:r>
        <w:rPr>
          <w:noProof/>
          <w:sz w:val="18"/>
          <w:szCs w:val="18"/>
          <w:lang w:val="es-ES_tradnl"/>
        </w:rPr>
        <w:instrText xml:space="preserve"> SEQ Equation \* ARABIC </w:instrText>
      </w:r>
      <w:r>
        <w:rPr>
          <w:noProof/>
          <w:sz w:val="18"/>
          <w:szCs w:val="18"/>
        </w:rPr>
        <w:fldChar w:fldCharType="separate"/>
      </w:r>
      <w:r>
        <w:rPr>
          <w:noProof/>
          <w:sz w:val="18"/>
          <w:szCs w:val="18"/>
          <w:lang w:val="es-ES_tradnl"/>
        </w:rPr>
        <w:t>32</w:t>
      </w:r>
      <w:r>
        <w:rPr>
          <w:noProof/>
          <w:sz w:val="18"/>
          <w:szCs w:val="18"/>
        </w:rPr>
        <w:fldChar w:fldCharType="end"/>
      </w:r>
      <w:r>
        <w:rPr>
          <w:noProof/>
          <w:sz w:val="18"/>
          <w:szCs w:val="18"/>
          <w:lang w:val="es-ES_tradnl"/>
        </w:rPr>
        <w:t>)</w:t>
      </w:r>
    </w:p>
    <w:p w14:paraId="4EDC43AE" w14:textId="77777777" w:rsidR="00C77644" w:rsidRDefault="00C77644" w:rsidP="00C77644">
      <w:pPr>
        <w:pStyle w:val="Equation"/>
        <w:ind w:left="1195"/>
        <w:rPr>
          <w:noProof/>
          <w:sz w:val="18"/>
          <w:szCs w:val="18"/>
          <w:lang w:val="es-ES_tradnl"/>
        </w:rPr>
      </w:pPr>
      <w:r>
        <w:rPr>
          <w:noProof/>
          <w:sz w:val="18"/>
          <w:szCs w:val="18"/>
          <w:lang w:val="es-ES_tradnl"/>
        </w:rPr>
        <w:t>B = Clip1</w:t>
      </w:r>
      <w:r>
        <w:rPr>
          <w:noProof/>
          <w:sz w:val="18"/>
          <w:szCs w:val="18"/>
          <w:vertAlign w:val="subscript"/>
          <w:lang w:val="es-ES_tradnl"/>
        </w:rPr>
        <w:t>Y</w:t>
      </w:r>
      <w:r>
        <w:rPr>
          <w:noProof/>
          <w:sz w:val="18"/>
          <w:szCs w:val="18"/>
          <w:lang w:val="es-ES_tradnl"/>
        </w:rPr>
        <w:t>( t − ( Cr − ( 1  &lt;&lt;  ( BitDepth</w:t>
      </w:r>
      <w:r>
        <w:rPr>
          <w:noProof/>
          <w:sz w:val="18"/>
          <w:szCs w:val="18"/>
          <w:vertAlign w:val="subscript"/>
          <w:lang w:val="es-ES_tradnl"/>
        </w:rPr>
        <w:t>C</w:t>
      </w:r>
      <w:r>
        <w:rPr>
          <w:noProof/>
          <w:sz w:val="18"/>
          <w:szCs w:val="18"/>
          <w:lang w:val="es-ES_tradnl"/>
        </w:rPr>
        <w:t xml:space="preserve"> − 1 ) ) ) )</w:t>
      </w:r>
      <w:r>
        <w:rPr>
          <w:noProof/>
          <w:sz w:val="18"/>
          <w:szCs w:val="18"/>
          <w:lang w:val="es-ES_tradnl"/>
        </w:rPr>
        <w:tab/>
        <w:t>(E</w:t>
      </w:r>
      <w:r>
        <w:rPr>
          <w:noProof/>
          <w:sz w:val="18"/>
          <w:szCs w:val="18"/>
          <w:lang w:val="es-ES_tradnl"/>
        </w:rPr>
        <w:noBreakHyphen/>
      </w:r>
      <w:r>
        <w:rPr>
          <w:noProof/>
          <w:sz w:val="18"/>
          <w:szCs w:val="18"/>
        </w:rPr>
        <w:fldChar w:fldCharType="begin" w:fldLock="1"/>
      </w:r>
      <w:r>
        <w:rPr>
          <w:noProof/>
          <w:sz w:val="18"/>
          <w:szCs w:val="18"/>
          <w:lang w:val="es-ES_tradnl"/>
        </w:rPr>
        <w:instrText xml:space="preserve"> SEQ Equation \* ARABIC </w:instrText>
      </w:r>
      <w:r>
        <w:rPr>
          <w:noProof/>
          <w:sz w:val="18"/>
          <w:szCs w:val="18"/>
        </w:rPr>
        <w:fldChar w:fldCharType="separate"/>
      </w:r>
      <w:r>
        <w:rPr>
          <w:noProof/>
          <w:sz w:val="18"/>
          <w:szCs w:val="18"/>
          <w:lang w:val="es-ES_tradnl"/>
        </w:rPr>
        <w:t>33</w:t>
      </w:r>
      <w:r>
        <w:rPr>
          <w:noProof/>
          <w:sz w:val="18"/>
          <w:szCs w:val="18"/>
        </w:rPr>
        <w:fldChar w:fldCharType="end"/>
      </w:r>
      <w:r>
        <w:rPr>
          <w:noProof/>
          <w:sz w:val="18"/>
          <w:szCs w:val="18"/>
          <w:lang w:val="es-ES_tradnl"/>
        </w:rPr>
        <w:t>)</w:t>
      </w:r>
    </w:p>
    <w:p w14:paraId="731D38A8" w14:textId="77777777" w:rsidR="00C77644" w:rsidRDefault="00C77644" w:rsidP="00C77644">
      <w:pPr>
        <w:pStyle w:val="Equation"/>
        <w:ind w:left="1195"/>
        <w:rPr>
          <w:noProof/>
          <w:sz w:val="18"/>
          <w:szCs w:val="18"/>
        </w:rPr>
      </w:pPr>
      <w:r>
        <w:rPr>
          <w:noProof/>
          <w:sz w:val="18"/>
          <w:szCs w:val="18"/>
        </w:rPr>
        <w:t>R = Clip1</w:t>
      </w:r>
      <w:r>
        <w:rPr>
          <w:noProof/>
          <w:sz w:val="18"/>
          <w:szCs w:val="18"/>
          <w:vertAlign w:val="subscript"/>
        </w:rPr>
        <w:t>Y</w:t>
      </w:r>
      <w:r>
        <w:rPr>
          <w:noProof/>
          <w:sz w:val="18"/>
          <w:szCs w:val="18"/>
        </w:rPr>
        <w:t>( t + ( Cr − ( 1  &lt;&lt;  ( BitDepth</w:t>
      </w:r>
      <w:r>
        <w:rPr>
          <w:noProof/>
          <w:sz w:val="18"/>
          <w:szCs w:val="18"/>
          <w:vertAlign w:val="subscript"/>
        </w:rPr>
        <w:t>C</w:t>
      </w:r>
      <w:r>
        <w:rPr>
          <w:noProof/>
          <w:sz w:val="18"/>
          <w:szCs w:val="18"/>
        </w:rPr>
        <w:t xml:space="preserve"> − 1 ) ) ) )</w:t>
      </w:r>
      <w:r>
        <w:rPr>
          <w:noProof/>
          <w:sz w:val="18"/>
          <w:szCs w:val="18"/>
        </w:rPr>
        <w:tab/>
        <w:t>(E</w:t>
      </w:r>
      <w:r>
        <w:rPr>
          <w:noProof/>
          <w:sz w:val="18"/>
          <w:szCs w:val="18"/>
        </w:rPr>
        <w:noBreakHyphen/>
      </w:r>
      <w:r>
        <w:rPr>
          <w:noProof/>
          <w:sz w:val="18"/>
          <w:szCs w:val="18"/>
        </w:rPr>
        <w:fldChar w:fldCharType="begin" w:fldLock="1"/>
      </w:r>
      <w:r>
        <w:rPr>
          <w:noProof/>
          <w:sz w:val="18"/>
          <w:szCs w:val="18"/>
        </w:rPr>
        <w:instrText xml:space="preserve"> SEQ Equation \* ARABIC </w:instrText>
      </w:r>
      <w:r>
        <w:rPr>
          <w:noProof/>
          <w:sz w:val="18"/>
          <w:szCs w:val="18"/>
        </w:rPr>
        <w:fldChar w:fldCharType="separate"/>
      </w:r>
      <w:r>
        <w:rPr>
          <w:noProof/>
          <w:sz w:val="18"/>
          <w:szCs w:val="18"/>
        </w:rPr>
        <w:t>34</w:t>
      </w:r>
      <w:r>
        <w:rPr>
          <w:noProof/>
          <w:sz w:val="18"/>
          <w:szCs w:val="18"/>
        </w:rPr>
        <w:fldChar w:fldCharType="end"/>
      </w:r>
      <w:r>
        <w:rPr>
          <w:noProof/>
          <w:sz w:val="18"/>
          <w:szCs w:val="18"/>
        </w:rPr>
        <w:t>)</w:t>
      </w:r>
    </w:p>
    <w:p w14:paraId="43138C0D" w14:textId="77777777" w:rsidR="00C77644" w:rsidRDefault="00C77644" w:rsidP="00C77644">
      <w:pPr>
        <w:pStyle w:val="enumlev1"/>
        <w:spacing w:before="240"/>
        <w:ind w:left="794"/>
        <w:rPr>
          <w:noProof/>
        </w:rPr>
      </w:pPr>
      <w:r>
        <w:rPr>
          <w:bCs/>
          <w:noProof/>
        </w:rPr>
        <w:t>–</w:t>
      </w:r>
      <w:r>
        <w:rPr>
          <w:bCs/>
          <w:noProof/>
        </w:rPr>
        <w:tab/>
        <w:t>Otherwise (</w:t>
      </w:r>
      <w:r>
        <w:rPr>
          <w:noProof/>
        </w:rPr>
        <w:t>BitDepth</w:t>
      </w:r>
      <w:r>
        <w:rPr>
          <w:noProof/>
          <w:vertAlign w:val="subscript"/>
        </w:rPr>
        <w:t>C</w:t>
      </w:r>
      <w:r>
        <w:rPr>
          <w:noProof/>
        </w:rPr>
        <w:t xml:space="preserve"> is not equal to BitDepth</w:t>
      </w:r>
      <w:r>
        <w:rPr>
          <w:noProof/>
          <w:vertAlign w:val="subscript"/>
        </w:rPr>
        <w:t>Y</w:t>
      </w:r>
      <w:r>
        <w:rPr>
          <w:bCs/>
          <w:noProof/>
        </w:rPr>
        <w:t>), the following equations apply:</w:t>
      </w:r>
    </w:p>
    <w:p w14:paraId="5FF0B4D9" w14:textId="77777777" w:rsidR="00C77644" w:rsidRDefault="00C77644" w:rsidP="00C77644">
      <w:pPr>
        <w:pStyle w:val="Equation"/>
        <w:ind w:left="1195"/>
        <w:rPr>
          <w:noProof/>
        </w:rPr>
      </w:pPr>
      <w:r>
        <w:rPr>
          <w:noProof/>
        </w:rPr>
        <w:t>Cr = Round( R ) − Round( B ) + ( 1  &lt;&lt;  ( BitDepth</w:t>
      </w:r>
      <w:r>
        <w:rPr>
          <w:noProof/>
          <w:vertAlign w:val="subscript"/>
        </w:rPr>
        <w:t>C</w:t>
      </w:r>
      <w:r>
        <w:rPr>
          <w:noProof/>
        </w:rPr>
        <w:t xml:space="preserve"> − 1 ) )</w:t>
      </w:r>
      <w:r>
        <w:rPr>
          <w:noProof/>
        </w:rPr>
        <w:tab/>
        <w:t>(</w:t>
      </w:r>
      <w:bookmarkStart w:id="167" w:name="YCgCoSecondCr_Eqn"/>
      <w:r>
        <w:rPr>
          <w:noProof/>
        </w:rPr>
        <w:t>E</w:t>
      </w:r>
      <w:r>
        <w:rPr>
          <w:noProof/>
        </w:rPr>
        <w:noBreakHyphen/>
      </w:r>
      <w:r>
        <w:rPr>
          <w:noProof/>
        </w:rPr>
        <w:fldChar w:fldCharType="begin" w:fldLock="1"/>
      </w:r>
      <w:r>
        <w:rPr>
          <w:noProof/>
        </w:rPr>
        <w:instrText xml:space="preserve"> SEQ Equation \* ARABIC </w:instrText>
      </w:r>
      <w:r>
        <w:rPr>
          <w:noProof/>
        </w:rPr>
        <w:fldChar w:fldCharType="separate"/>
      </w:r>
      <w:r>
        <w:rPr>
          <w:noProof/>
        </w:rPr>
        <w:t>35</w:t>
      </w:r>
      <w:r>
        <w:rPr>
          <w:noProof/>
        </w:rPr>
        <w:fldChar w:fldCharType="end"/>
      </w:r>
      <w:bookmarkEnd w:id="167"/>
      <w:r>
        <w:rPr>
          <w:noProof/>
        </w:rPr>
        <w:t>)</w:t>
      </w:r>
    </w:p>
    <w:p w14:paraId="3056D8C7" w14:textId="77777777" w:rsidR="00C77644" w:rsidRDefault="00C77644" w:rsidP="00C77644">
      <w:pPr>
        <w:pStyle w:val="Equation"/>
        <w:ind w:left="1195"/>
        <w:rPr>
          <w:noProof/>
        </w:rPr>
      </w:pPr>
      <w:r>
        <w:rPr>
          <w:noProof/>
        </w:rPr>
        <w:t>t = Round( B ) + ( ( Cr − ( 1  &lt;&lt;  ( BitDepth</w:t>
      </w:r>
      <w:r>
        <w:rPr>
          <w:noProof/>
          <w:vertAlign w:val="subscript"/>
        </w:rPr>
        <w:t>C</w:t>
      </w:r>
      <w:r>
        <w:rPr>
          <w:noProof/>
        </w:rPr>
        <w:t xml:space="preserve"> − 1 ) ) )  &gt;&gt;  1 )</w:t>
      </w:r>
      <w:r>
        <w:rPr>
          <w:noProof/>
        </w:rPr>
        <w:tab/>
        <w:t>(E</w:t>
      </w:r>
      <w:r>
        <w:rPr>
          <w:noProof/>
        </w:rPr>
        <w:noBreakHyphen/>
      </w:r>
      <w:r>
        <w:rPr>
          <w:noProof/>
        </w:rPr>
        <w:fldChar w:fldCharType="begin" w:fldLock="1"/>
      </w:r>
      <w:r>
        <w:rPr>
          <w:noProof/>
        </w:rPr>
        <w:instrText xml:space="preserve"> SEQ Equation \* ARABIC </w:instrText>
      </w:r>
      <w:r>
        <w:rPr>
          <w:noProof/>
        </w:rPr>
        <w:fldChar w:fldCharType="separate"/>
      </w:r>
      <w:r>
        <w:rPr>
          <w:noProof/>
        </w:rPr>
        <w:t>36</w:t>
      </w:r>
      <w:r>
        <w:rPr>
          <w:noProof/>
        </w:rPr>
        <w:fldChar w:fldCharType="end"/>
      </w:r>
      <w:r>
        <w:rPr>
          <w:noProof/>
        </w:rPr>
        <w:t>)</w:t>
      </w:r>
    </w:p>
    <w:p w14:paraId="0EC70C02" w14:textId="77777777" w:rsidR="00C77644" w:rsidRDefault="00C77644" w:rsidP="00C77644">
      <w:pPr>
        <w:pStyle w:val="Equation"/>
        <w:ind w:left="1195"/>
        <w:rPr>
          <w:noProof/>
        </w:rPr>
      </w:pPr>
      <w:r>
        <w:rPr>
          <w:noProof/>
        </w:rPr>
        <w:t>Cb = Round( G ) − t + ( 1  &lt;&lt;  ( BitDepth</w:t>
      </w:r>
      <w:r>
        <w:rPr>
          <w:noProof/>
          <w:vertAlign w:val="subscript"/>
        </w:rPr>
        <w:t>C</w:t>
      </w:r>
      <w:r>
        <w:rPr>
          <w:noProof/>
        </w:rPr>
        <w:t xml:space="preserve"> − 1 ) )</w:t>
      </w:r>
      <w:r>
        <w:rPr>
          <w:noProof/>
        </w:rPr>
        <w:tab/>
        <w:t>(</w:t>
      </w:r>
      <w:bookmarkStart w:id="168" w:name="YCgCoSecondCb_Eqn"/>
      <w:r>
        <w:rPr>
          <w:noProof/>
        </w:rPr>
        <w:t>E</w:t>
      </w:r>
      <w:r>
        <w:rPr>
          <w:noProof/>
        </w:rPr>
        <w:noBreakHyphen/>
      </w:r>
      <w:r>
        <w:rPr>
          <w:noProof/>
        </w:rPr>
        <w:fldChar w:fldCharType="begin" w:fldLock="1"/>
      </w:r>
      <w:r>
        <w:rPr>
          <w:noProof/>
        </w:rPr>
        <w:instrText xml:space="preserve"> SEQ Equation \* ARABIC </w:instrText>
      </w:r>
      <w:r>
        <w:rPr>
          <w:noProof/>
        </w:rPr>
        <w:fldChar w:fldCharType="separate"/>
      </w:r>
      <w:r>
        <w:rPr>
          <w:noProof/>
        </w:rPr>
        <w:t>37</w:t>
      </w:r>
      <w:r>
        <w:rPr>
          <w:noProof/>
        </w:rPr>
        <w:fldChar w:fldCharType="end"/>
      </w:r>
      <w:bookmarkEnd w:id="168"/>
      <w:r>
        <w:rPr>
          <w:noProof/>
        </w:rPr>
        <w:t>)</w:t>
      </w:r>
    </w:p>
    <w:p w14:paraId="052467AC" w14:textId="77777777" w:rsidR="00C77644" w:rsidRDefault="00C77644" w:rsidP="00C77644">
      <w:pPr>
        <w:pStyle w:val="Equation"/>
        <w:ind w:left="1195"/>
        <w:rPr>
          <w:noProof/>
          <w:lang w:val="es-ES_tradnl"/>
        </w:rPr>
      </w:pPr>
      <w:r>
        <w:rPr>
          <w:noProof/>
          <w:lang w:val="es-ES_tradnl"/>
        </w:rPr>
        <w:t>Y = t + ( ( Cb − ( 1  &lt;&lt;  ( BitDepth</w:t>
      </w:r>
      <w:r>
        <w:rPr>
          <w:noProof/>
          <w:vertAlign w:val="subscript"/>
          <w:lang w:val="es-ES_tradnl"/>
        </w:rPr>
        <w:t>C</w:t>
      </w:r>
      <w:r>
        <w:rPr>
          <w:noProof/>
          <w:lang w:val="es-ES_tradnl"/>
        </w:rPr>
        <w:t xml:space="preserve"> − 1 ) ) )  &gt;&gt;  1 )</w:t>
      </w:r>
      <w:r>
        <w:rPr>
          <w:noProof/>
          <w:lang w:val="es-ES_tradnl"/>
        </w:rPr>
        <w:tab/>
        <w:t>(E</w:t>
      </w:r>
      <w:r>
        <w:rPr>
          <w:noProof/>
          <w:lang w:val="es-ES_tradnl"/>
        </w:rPr>
        <w:noBreakHyphen/>
      </w:r>
      <w:r>
        <w:rPr>
          <w:noProof/>
        </w:rPr>
        <w:fldChar w:fldCharType="begin" w:fldLock="1"/>
      </w:r>
      <w:r>
        <w:rPr>
          <w:noProof/>
          <w:lang w:val="es-ES_tradnl"/>
        </w:rPr>
        <w:instrText xml:space="preserve"> SEQ Equation \* ARABIC </w:instrText>
      </w:r>
      <w:r>
        <w:rPr>
          <w:noProof/>
        </w:rPr>
        <w:fldChar w:fldCharType="separate"/>
      </w:r>
      <w:r>
        <w:rPr>
          <w:noProof/>
          <w:lang w:val="es-ES_tradnl"/>
        </w:rPr>
        <w:t>38</w:t>
      </w:r>
      <w:r>
        <w:rPr>
          <w:noProof/>
        </w:rPr>
        <w:fldChar w:fldCharType="end"/>
      </w:r>
      <w:r>
        <w:rPr>
          <w:noProof/>
          <w:lang w:val="es-ES_tradnl"/>
        </w:rPr>
        <w:t>)</w:t>
      </w:r>
    </w:p>
    <w:p w14:paraId="60A9D4C6" w14:textId="77777777" w:rsidR="00C77644" w:rsidRDefault="00C77644" w:rsidP="00C77644">
      <w:pPr>
        <w:pStyle w:val="Note1"/>
        <w:rPr>
          <w:noProof/>
        </w:rPr>
      </w:pPr>
      <w:r>
        <w:rPr>
          <w:noProof/>
        </w:rPr>
        <w:t>NOTE </w:t>
      </w:r>
      <w:r>
        <w:rPr>
          <w:noProof/>
        </w:rPr>
        <w:fldChar w:fldCharType="begin" w:fldLock="1"/>
      </w:r>
      <w:r>
        <w:rPr>
          <w:noProof/>
        </w:rPr>
        <w:instrText xml:space="preserve"> SEQ NoteCounter \* MERGEFORMAT </w:instrText>
      </w:r>
      <w:r>
        <w:rPr>
          <w:noProof/>
        </w:rPr>
        <w:fldChar w:fldCharType="separate"/>
      </w:r>
      <w:r>
        <w:rPr>
          <w:noProof/>
        </w:rPr>
        <w:t>9</w:t>
      </w:r>
      <w:r>
        <w:rPr>
          <w:noProof/>
        </w:rPr>
        <w:fldChar w:fldCharType="end"/>
      </w:r>
      <w:r>
        <w:rPr>
          <w:noProof/>
        </w:rPr>
        <w:t xml:space="preserve"> – For purposes of the YCgCo nomenclature used in </w:t>
      </w:r>
      <w:r>
        <w:rPr>
          <w:noProof/>
        </w:rPr>
        <w:fldChar w:fldCharType="begin" w:fldLock="1"/>
      </w:r>
      <w:r>
        <w:rPr>
          <w:noProof/>
        </w:rPr>
        <w:instrText xml:space="preserve"> REF _Ref349228168 \h </w:instrText>
      </w:r>
      <w:r>
        <w:rPr>
          <w:noProof/>
        </w:rPr>
      </w:r>
      <w:r>
        <w:rPr>
          <w:noProof/>
        </w:rPr>
        <w:fldChar w:fldCharType="separate"/>
      </w:r>
      <w:r>
        <w:rPr>
          <w:noProof/>
        </w:rPr>
        <w:t>Table E.5</w:t>
      </w:r>
      <w:r>
        <w:rPr>
          <w:noProof/>
        </w:rPr>
        <w:fldChar w:fldCharType="end"/>
      </w:r>
      <w:r>
        <w:rPr>
          <w:noProof/>
        </w:rPr>
        <w:t>, Cb and Cr of Equations </w:t>
      </w:r>
      <w:r>
        <w:rPr>
          <w:noProof/>
        </w:rPr>
        <w:fldChar w:fldCharType="begin" w:fldLock="1"/>
      </w:r>
      <w:r>
        <w:rPr>
          <w:noProof/>
        </w:rPr>
        <w:instrText xml:space="preserve"> REF YCgCoSecondCb_Eqn \h  \* MERGEFORMAT </w:instrText>
      </w:r>
      <w:r>
        <w:rPr>
          <w:noProof/>
        </w:rPr>
      </w:r>
      <w:r>
        <w:rPr>
          <w:noProof/>
        </w:rPr>
        <w:fldChar w:fldCharType="separate"/>
      </w:r>
      <w:r>
        <w:rPr>
          <w:noProof/>
        </w:rPr>
        <w:t>E</w:t>
      </w:r>
      <w:r>
        <w:rPr>
          <w:noProof/>
        </w:rPr>
        <w:noBreakHyphen/>
        <w:t>37</w:t>
      </w:r>
      <w:r>
        <w:rPr>
          <w:noProof/>
        </w:rPr>
        <w:fldChar w:fldCharType="end"/>
      </w:r>
      <w:r>
        <w:rPr>
          <w:noProof/>
        </w:rPr>
        <w:t xml:space="preserve"> and </w:t>
      </w:r>
      <w:r>
        <w:rPr>
          <w:noProof/>
        </w:rPr>
        <w:fldChar w:fldCharType="begin" w:fldLock="1"/>
      </w:r>
      <w:r>
        <w:rPr>
          <w:noProof/>
        </w:rPr>
        <w:instrText xml:space="preserve"> REF YCgCoSecondCr_Eqn \h  \* MERGEFORMAT </w:instrText>
      </w:r>
      <w:r>
        <w:rPr>
          <w:noProof/>
        </w:rPr>
      </w:r>
      <w:r>
        <w:rPr>
          <w:noProof/>
        </w:rPr>
        <w:fldChar w:fldCharType="separate"/>
      </w:r>
      <w:r>
        <w:rPr>
          <w:noProof/>
        </w:rPr>
        <w:t>E</w:t>
      </w:r>
      <w:r>
        <w:rPr>
          <w:noProof/>
        </w:rPr>
        <w:noBreakHyphen/>
        <w:t>35</w:t>
      </w:r>
      <w:r>
        <w:rPr>
          <w:noProof/>
        </w:rPr>
        <w:fldChar w:fldCharType="end"/>
      </w:r>
      <w:r>
        <w:rPr>
          <w:noProof/>
        </w:rPr>
        <w:t xml:space="preserve"> may be referred to as Cg and Co, respectively. The inverse conversion for the above four equations should be computed as.</w:t>
      </w:r>
    </w:p>
    <w:p w14:paraId="6E549EF9" w14:textId="77777777" w:rsidR="00C77644" w:rsidRDefault="00C77644" w:rsidP="00C77644">
      <w:pPr>
        <w:pStyle w:val="Equation"/>
        <w:ind w:left="1195"/>
        <w:rPr>
          <w:noProof/>
          <w:sz w:val="18"/>
          <w:szCs w:val="18"/>
          <w:lang w:val="es-ES_tradnl"/>
        </w:rPr>
      </w:pPr>
      <w:r>
        <w:rPr>
          <w:noProof/>
          <w:sz w:val="18"/>
          <w:szCs w:val="18"/>
          <w:lang w:val="es-ES_tradnl"/>
        </w:rPr>
        <w:t>t   = Y − ( ( Cb − ( 1  &lt;&lt;  ( BitDepth</w:t>
      </w:r>
      <w:r>
        <w:rPr>
          <w:noProof/>
          <w:sz w:val="18"/>
          <w:szCs w:val="18"/>
          <w:vertAlign w:val="subscript"/>
          <w:lang w:val="es-ES_tradnl"/>
        </w:rPr>
        <w:t>C</w:t>
      </w:r>
      <w:r>
        <w:rPr>
          <w:noProof/>
          <w:sz w:val="18"/>
          <w:szCs w:val="18"/>
          <w:lang w:val="es-ES_tradnl"/>
        </w:rPr>
        <w:t xml:space="preserve"> − 1 ) ) )  &gt;&gt;  1 )</w:t>
      </w:r>
      <w:r>
        <w:rPr>
          <w:noProof/>
          <w:sz w:val="18"/>
          <w:szCs w:val="18"/>
          <w:lang w:val="es-ES_tradnl"/>
        </w:rPr>
        <w:tab/>
        <w:t>(</w:t>
      </w:r>
      <w:bookmarkStart w:id="169" w:name="YCgCot_Eqn"/>
      <w:r>
        <w:rPr>
          <w:noProof/>
          <w:sz w:val="18"/>
          <w:szCs w:val="18"/>
          <w:lang w:val="es-ES_tradnl"/>
        </w:rPr>
        <w:t>E</w:t>
      </w:r>
      <w:r>
        <w:rPr>
          <w:noProof/>
          <w:sz w:val="18"/>
          <w:szCs w:val="18"/>
          <w:lang w:val="es-ES_tradnl"/>
        </w:rPr>
        <w:noBreakHyphen/>
      </w:r>
      <w:r>
        <w:rPr>
          <w:noProof/>
          <w:sz w:val="18"/>
          <w:szCs w:val="18"/>
        </w:rPr>
        <w:fldChar w:fldCharType="begin" w:fldLock="1"/>
      </w:r>
      <w:r>
        <w:rPr>
          <w:noProof/>
          <w:sz w:val="18"/>
          <w:szCs w:val="18"/>
          <w:lang w:val="es-ES_tradnl"/>
        </w:rPr>
        <w:instrText xml:space="preserve"> SEQ Equation \* ARABIC </w:instrText>
      </w:r>
      <w:r>
        <w:rPr>
          <w:noProof/>
          <w:sz w:val="18"/>
          <w:szCs w:val="18"/>
        </w:rPr>
        <w:fldChar w:fldCharType="separate"/>
      </w:r>
      <w:r>
        <w:rPr>
          <w:noProof/>
          <w:sz w:val="18"/>
          <w:szCs w:val="18"/>
          <w:lang w:val="es-ES_tradnl"/>
        </w:rPr>
        <w:t>39</w:t>
      </w:r>
      <w:r>
        <w:rPr>
          <w:noProof/>
          <w:sz w:val="18"/>
          <w:szCs w:val="18"/>
        </w:rPr>
        <w:fldChar w:fldCharType="end"/>
      </w:r>
      <w:bookmarkEnd w:id="169"/>
      <w:r>
        <w:rPr>
          <w:noProof/>
          <w:sz w:val="18"/>
          <w:szCs w:val="18"/>
          <w:lang w:val="es-ES_tradnl"/>
        </w:rPr>
        <w:t>)</w:t>
      </w:r>
    </w:p>
    <w:p w14:paraId="3F6397A4" w14:textId="77777777" w:rsidR="00C77644" w:rsidRDefault="00C77644" w:rsidP="00C77644">
      <w:pPr>
        <w:pStyle w:val="Equation"/>
        <w:ind w:left="1195"/>
        <w:rPr>
          <w:noProof/>
          <w:sz w:val="18"/>
          <w:szCs w:val="18"/>
          <w:lang w:val="es-ES_tradnl"/>
        </w:rPr>
      </w:pPr>
      <w:r>
        <w:rPr>
          <w:noProof/>
          <w:sz w:val="18"/>
          <w:szCs w:val="18"/>
          <w:lang w:val="es-ES_tradnl"/>
        </w:rPr>
        <w:t>G = Clip1</w:t>
      </w:r>
      <w:r>
        <w:rPr>
          <w:noProof/>
          <w:sz w:val="18"/>
          <w:szCs w:val="18"/>
          <w:vertAlign w:val="subscript"/>
          <w:lang w:val="es-ES_tradnl"/>
        </w:rPr>
        <w:t>Y</w:t>
      </w:r>
      <w:r>
        <w:rPr>
          <w:noProof/>
          <w:sz w:val="18"/>
          <w:szCs w:val="18"/>
          <w:lang w:val="es-ES_tradnl"/>
        </w:rPr>
        <w:t>( t + ( Cb − ( 1  &lt;&lt;  ( BitDepth</w:t>
      </w:r>
      <w:r>
        <w:rPr>
          <w:noProof/>
          <w:sz w:val="18"/>
          <w:szCs w:val="18"/>
          <w:vertAlign w:val="subscript"/>
          <w:lang w:val="es-ES_tradnl"/>
        </w:rPr>
        <w:t>C</w:t>
      </w:r>
      <w:r>
        <w:rPr>
          <w:noProof/>
          <w:sz w:val="18"/>
          <w:szCs w:val="18"/>
          <w:lang w:val="es-ES_tradnl"/>
        </w:rPr>
        <w:t xml:space="preserve"> − 1 ) ) ) )</w:t>
      </w:r>
      <w:r>
        <w:rPr>
          <w:noProof/>
          <w:sz w:val="18"/>
          <w:szCs w:val="18"/>
          <w:lang w:val="es-ES_tradnl"/>
        </w:rPr>
        <w:tab/>
        <w:t>(E</w:t>
      </w:r>
      <w:r>
        <w:rPr>
          <w:noProof/>
          <w:sz w:val="18"/>
          <w:szCs w:val="18"/>
          <w:lang w:val="es-ES_tradnl"/>
        </w:rPr>
        <w:noBreakHyphen/>
      </w:r>
      <w:r>
        <w:rPr>
          <w:noProof/>
          <w:sz w:val="18"/>
          <w:szCs w:val="18"/>
        </w:rPr>
        <w:fldChar w:fldCharType="begin" w:fldLock="1"/>
      </w:r>
      <w:r>
        <w:rPr>
          <w:noProof/>
          <w:sz w:val="18"/>
          <w:szCs w:val="18"/>
          <w:lang w:val="es-ES_tradnl"/>
        </w:rPr>
        <w:instrText xml:space="preserve"> SEQ Equation \* ARABIC </w:instrText>
      </w:r>
      <w:r>
        <w:rPr>
          <w:noProof/>
          <w:sz w:val="18"/>
          <w:szCs w:val="18"/>
        </w:rPr>
        <w:fldChar w:fldCharType="separate"/>
      </w:r>
      <w:r>
        <w:rPr>
          <w:noProof/>
          <w:sz w:val="18"/>
          <w:szCs w:val="18"/>
          <w:lang w:val="es-ES_tradnl"/>
        </w:rPr>
        <w:t>40</w:t>
      </w:r>
      <w:r>
        <w:rPr>
          <w:noProof/>
          <w:sz w:val="18"/>
          <w:szCs w:val="18"/>
        </w:rPr>
        <w:fldChar w:fldCharType="end"/>
      </w:r>
      <w:r>
        <w:rPr>
          <w:noProof/>
          <w:sz w:val="18"/>
          <w:szCs w:val="18"/>
          <w:lang w:val="es-ES_tradnl"/>
        </w:rPr>
        <w:t>)</w:t>
      </w:r>
    </w:p>
    <w:p w14:paraId="6ABD38AE" w14:textId="77777777" w:rsidR="00C77644" w:rsidRDefault="00C77644" w:rsidP="00C77644">
      <w:pPr>
        <w:pStyle w:val="Equation"/>
        <w:ind w:left="1195"/>
        <w:rPr>
          <w:noProof/>
          <w:sz w:val="18"/>
          <w:szCs w:val="18"/>
          <w:lang w:val="es-ES_tradnl"/>
        </w:rPr>
      </w:pPr>
      <w:r>
        <w:rPr>
          <w:noProof/>
          <w:sz w:val="18"/>
          <w:szCs w:val="18"/>
          <w:lang w:val="es-ES_tradnl"/>
        </w:rPr>
        <w:t>B = Clip1</w:t>
      </w:r>
      <w:r>
        <w:rPr>
          <w:noProof/>
          <w:sz w:val="18"/>
          <w:szCs w:val="18"/>
          <w:vertAlign w:val="subscript"/>
          <w:lang w:val="es-ES_tradnl"/>
        </w:rPr>
        <w:t>Y</w:t>
      </w:r>
      <w:r>
        <w:rPr>
          <w:noProof/>
          <w:sz w:val="18"/>
          <w:szCs w:val="18"/>
          <w:lang w:val="es-ES_tradnl"/>
        </w:rPr>
        <w:t>( t − ( ( Cr − ( 1  &lt;&lt;  ( BitDepth</w:t>
      </w:r>
      <w:r>
        <w:rPr>
          <w:noProof/>
          <w:sz w:val="18"/>
          <w:szCs w:val="18"/>
          <w:vertAlign w:val="subscript"/>
          <w:lang w:val="es-ES_tradnl"/>
        </w:rPr>
        <w:t>C</w:t>
      </w:r>
      <w:r>
        <w:rPr>
          <w:noProof/>
          <w:sz w:val="18"/>
          <w:szCs w:val="18"/>
          <w:lang w:val="es-ES_tradnl"/>
        </w:rPr>
        <w:t xml:space="preserve"> − 1 ) ) )  &gt;&gt;  1 ) )</w:t>
      </w:r>
      <w:r>
        <w:rPr>
          <w:noProof/>
          <w:sz w:val="18"/>
          <w:szCs w:val="18"/>
          <w:lang w:val="es-ES_tradnl"/>
        </w:rPr>
        <w:tab/>
        <w:t>(E</w:t>
      </w:r>
      <w:r>
        <w:rPr>
          <w:noProof/>
          <w:sz w:val="18"/>
          <w:szCs w:val="18"/>
          <w:lang w:val="es-ES_tradnl"/>
        </w:rPr>
        <w:noBreakHyphen/>
      </w:r>
      <w:r>
        <w:rPr>
          <w:noProof/>
          <w:sz w:val="18"/>
          <w:szCs w:val="18"/>
        </w:rPr>
        <w:fldChar w:fldCharType="begin" w:fldLock="1"/>
      </w:r>
      <w:r>
        <w:rPr>
          <w:noProof/>
          <w:sz w:val="18"/>
          <w:szCs w:val="18"/>
          <w:lang w:val="es-ES_tradnl"/>
        </w:rPr>
        <w:instrText xml:space="preserve"> SEQ Equation \* ARABIC </w:instrText>
      </w:r>
      <w:r>
        <w:rPr>
          <w:noProof/>
          <w:sz w:val="18"/>
          <w:szCs w:val="18"/>
        </w:rPr>
        <w:fldChar w:fldCharType="separate"/>
      </w:r>
      <w:r>
        <w:rPr>
          <w:noProof/>
          <w:sz w:val="18"/>
          <w:szCs w:val="18"/>
          <w:lang w:val="es-ES_tradnl"/>
        </w:rPr>
        <w:t>41</w:t>
      </w:r>
      <w:r>
        <w:rPr>
          <w:noProof/>
          <w:sz w:val="18"/>
          <w:szCs w:val="18"/>
        </w:rPr>
        <w:fldChar w:fldCharType="end"/>
      </w:r>
      <w:r>
        <w:rPr>
          <w:noProof/>
          <w:sz w:val="18"/>
          <w:szCs w:val="18"/>
          <w:lang w:val="es-ES_tradnl"/>
        </w:rPr>
        <w:t>)</w:t>
      </w:r>
    </w:p>
    <w:p w14:paraId="78345DB3" w14:textId="77777777" w:rsidR="00C77644" w:rsidRDefault="00C77644" w:rsidP="00C77644">
      <w:pPr>
        <w:pStyle w:val="Equation"/>
        <w:ind w:left="1195"/>
        <w:rPr>
          <w:noProof/>
          <w:sz w:val="18"/>
          <w:szCs w:val="18"/>
          <w:lang w:val="es-ES_tradnl"/>
        </w:rPr>
      </w:pPr>
      <w:r>
        <w:rPr>
          <w:noProof/>
          <w:sz w:val="18"/>
          <w:szCs w:val="18"/>
          <w:lang w:val="es-ES_tradnl"/>
        </w:rPr>
        <w:t>R = Clip1</w:t>
      </w:r>
      <w:r>
        <w:rPr>
          <w:noProof/>
          <w:sz w:val="18"/>
          <w:szCs w:val="18"/>
          <w:vertAlign w:val="subscript"/>
          <w:lang w:val="es-ES_tradnl"/>
        </w:rPr>
        <w:t>Y</w:t>
      </w:r>
      <w:r>
        <w:rPr>
          <w:noProof/>
          <w:sz w:val="18"/>
          <w:szCs w:val="18"/>
          <w:lang w:val="es-ES_tradnl"/>
        </w:rPr>
        <w:t>( B + ( Cr − ( 1  &lt;&lt;  ( BitDepth</w:t>
      </w:r>
      <w:r>
        <w:rPr>
          <w:noProof/>
          <w:sz w:val="18"/>
          <w:szCs w:val="18"/>
          <w:vertAlign w:val="subscript"/>
          <w:lang w:val="es-ES_tradnl"/>
        </w:rPr>
        <w:t>C</w:t>
      </w:r>
      <w:r>
        <w:rPr>
          <w:noProof/>
          <w:sz w:val="18"/>
          <w:szCs w:val="18"/>
          <w:lang w:val="es-ES_tradnl"/>
        </w:rPr>
        <w:t xml:space="preserve"> − 1 ) ) ) )</w:t>
      </w:r>
      <w:r>
        <w:rPr>
          <w:noProof/>
          <w:sz w:val="18"/>
          <w:szCs w:val="18"/>
          <w:lang w:val="es-ES_tradnl"/>
        </w:rPr>
        <w:tab/>
        <w:t>(</w:t>
      </w:r>
      <w:bookmarkStart w:id="170" w:name="YCgCoLast_Eqn"/>
      <w:r>
        <w:rPr>
          <w:noProof/>
          <w:sz w:val="18"/>
          <w:szCs w:val="18"/>
          <w:lang w:val="es-ES_tradnl"/>
        </w:rPr>
        <w:t>E</w:t>
      </w:r>
      <w:r>
        <w:rPr>
          <w:noProof/>
          <w:sz w:val="18"/>
          <w:szCs w:val="18"/>
          <w:lang w:val="es-ES_tradnl"/>
        </w:rPr>
        <w:noBreakHyphen/>
      </w:r>
      <w:r>
        <w:rPr>
          <w:noProof/>
          <w:sz w:val="18"/>
          <w:szCs w:val="18"/>
        </w:rPr>
        <w:fldChar w:fldCharType="begin" w:fldLock="1"/>
      </w:r>
      <w:r>
        <w:rPr>
          <w:noProof/>
          <w:sz w:val="18"/>
          <w:szCs w:val="18"/>
          <w:lang w:val="es-ES_tradnl"/>
        </w:rPr>
        <w:instrText xml:space="preserve"> SEQ Equation \* ARABIC </w:instrText>
      </w:r>
      <w:r>
        <w:rPr>
          <w:noProof/>
          <w:sz w:val="18"/>
          <w:szCs w:val="18"/>
        </w:rPr>
        <w:fldChar w:fldCharType="separate"/>
      </w:r>
      <w:r>
        <w:rPr>
          <w:noProof/>
          <w:sz w:val="18"/>
          <w:szCs w:val="18"/>
          <w:lang w:val="es-ES_tradnl"/>
        </w:rPr>
        <w:t>42</w:t>
      </w:r>
      <w:r>
        <w:rPr>
          <w:noProof/>
          <w:sz w:val="18"/>
          <w:szCs w:val="18"/>
        </w:rPr>
        <w:fldChar w:fldCharType="end"/>
      </w:r>
      <w:bookmarkEnd w:id="170"/>
      <w:r>
        <w:rPr>
          <w:noProof/>
          <w:sz w:val="18"/>
          <w:szCs w:val="18"/>
          <w:lang w:val="es-ES_tradnl"/>
        </w:rPr>
        <w:t>)</w:t>
      </w:r>
    </w:p>
    <w:p w14:paraId="0BFB8ADA" w14:textId="77777777" w:rsidR="00C77644" w:rsidRDefault="00C77644" w:rsidP="00C77644">
      <w:pPr>
        <w:pStyle w:val="enumlev1"/>
        <w:ind w:left="397"/>
        <w:rPr>
          <w:bCs/>
          <w:noProof/>
        </w:rPr>
      </w:pPr>
      <w:r>
        <w:rPr>
          <w:noProof/>
        </w:rPr>
        <w:t>–</w:t>
      </w:r>
      <w:r>
        <w:rPr>
          <w:bCs/>
          <w:noProof/>
        </w:rPr>
        <w:tab/>
        <w:t xml:space="preserve">Otherwise, if matrix_coeffs is equal to 10 or 13, the </w:t>
      </w:r>
      <w:r>
        <w:rPr>
          <w:noProof/>
        </w:rPr>
        <w:t>signal E′</w:t>
      </w:r>
      <w:r>
        <w:rPr>
          <w:noProof/>
          <w:vertAlign w:val="subscript"/>
        </w:rPr>
        <w:t>Y</w:t>
      </w:r>
      <w:r>
        <w:rPr>
          <w:noProof/>
        </w:rPr>
        <w:t xml:space="preserve"> is determined by application of the transfer characteristics function as follows, and </w:t>
      </w:r>
      <w:r>
        <w:rPr>
          <w:bCs/>
          <w:noProof/>
        </w:rPr>
        <w:t>Equations </w:t>
      </w:r>
      <w:r>
        <w:rPr>
          <w:bCs/>
          <w:noProof/>
        </w:rPr>
        <w:fldChar w:fldCharType="begin" w:fldLock="1"/>
      </w:r>
      <w:r>
        <w:rPr>
          <w:bCs/>
          <w:noProof/>
        </w:rPr>
        <w:instrText xml:space="preserve"> REF Equation_E39 \h </w:instrText>
      </w:r>
      <w:r>
        <w:rPr>
          <w:bCs/>
          <w:noProof/>
        </w:rPr>
      </w:r>
      <w:r>
        <w:rPr>
          <w:bCs/>
          <w:noProof/>
        </w:rPr>
        <w:fldChar w:fldCharType="separate"/>
      </w:r>
      <w:r>
        <w:rPr>
          <w:noProof/>
          <w:lang w:val="es-ES_tradnl"/>
        </w:rPr>
        <w:t>E</w:t>
      </w:r>
      <w:r>
        <w:rPr>
          <w:noProof/>
          <w:lang w:val="es-ES_tradnl"/>
        </w:rPr>
        <w:noBreakHyphen/>
        <w:t>45</w:t>
      </w:r>
      <w:r>
        <w:rPr>
          <w:bCs/>
          <w:noProof/>
        </w:rPr>
        <w:fldChar w:fldCharType="end"/>
      </w:r>
      <w:r>
        <w:rPr>
          <w:bCs/>
          <w:noProof/>
        </w:rPr>
        <w:t xml:space="preserve"> to </w:t>
      </w:r>
      <w:r>
        <w:rPr>
          <w:bCs/>
          <w:noProof/>
        </w:rPr>
        <w:fldChar w:fldCharType="begin" w:fldLock="1"/>
      </w:r>
      <w:r>
        <w:rPr>
          <w:bCs/>
          <w:noProof/>
        </w:rPr>
        <w:instrText xml:space="preserve"> REF Equation_E46 \h </w:instrText>
      </w:r>
      <w:r>
        <w:rPr>
          <w:bCs/>
          <w:noProof/>
        </w:rPr>
      </w:r>
      <w:r>
        <w:rPr>
          <w:bCs/>
          <w:noProof/>
        </w:rPr>
        <w:fldChar w:fldCharType="separate"/>
      </w:r>
      <w:r>
        <w:rPr>
          <w:noProof/>
          <w:lang w:val="de-DE"/>
        </w:rPr>
        <w:t>E</w:t>
      </w:r>
      <w:r>
        <w:rPr>
          <w:noProof/>
          <w:lang w:val="de-DE"/>
        </w:rPr>
        <w:noBreakHyphen/>
        <w:t>52</w:t>
      </w:r>
      <w:r>
        <w:rPr>
          <w:bCs/>
          <w:noProof/>
        </w:rPr>
        <w:fldChar w:fldCharType="end"/>
      </w:r>
      <w:r>
        <w:rPr>
          <w:bCs/>
          <w:noProof/>
        </w:rPr>
        <w:t xml:space="preserve"> apply for specification of the signals </w:t>
      </w:r>
      <w:r>
        <w:rPr>
          <w:noProof/>
        </w:rPr>
        <w:t>E′</w:t>
      </w:r>
      <w:r>
        <w:rPr>
          <w:noProof/>
          <w:vertAlign w:val="subscript"/>
        </w:rPr>
        <w:t>PB</w:t>
      </w:r>
      <w:r>
        <w:rPr>
          <w:bCs/>
          <w:noProof/>
        </w:rPr>
        <w:t xml:space="preserve"> and </w:t>
      </w:r>
      <w:r>
        <w:rPr>
          <w:noProof/>
        </w:rPr>
        <w:t>E′</w:t>
      </w:r>
      <w:r>
        <w:rPr>
          <w:noProof/>
          <w:vertAlign w:val="subscript"/>
        </w:rPr>
        <w:t>PR</w:t>
      </w:r>
      <w:r>
        <w:rPr>
          <w:bCs/>
          <w:noProof/>
        </w:rPr>
        <w:t>:</w:t>
      </w:r>
    </w:p>
    <w:p w14:paraId="4C0A732F" w14:textId="77777777" w:rsidR="00C77644" w:rsidRDefault="00C77644" w:rsidP="00C77644">
      <w:pPr>
        <w:pStyle w:val="Equation"/>
        <w:ind w:left="562"/>
        <w:rPr>
          <w:noProof/>
          <w:szCs w:val="20"/>
        </w:rPr>
      </w:pPr>
      <w:r>
        <w:rPr>
          <w:noProof/>
          <w:szCs w:val="20"/>
        </w:rPr>
        <w:t>E</w:t>
      </w:r>
      <w:r>
        <w:rPr>
          <w:noProof/>
          <w:szCs w:val="20"/>
          <w:vertAlign w:val="subscript"/>
        </w:rPr>
        <w:t>Y</w:t>
      </w:r>
      <w:r>
        <w:rPr>
          <w:noProof/>
          <w:szCs w:val="20"/>
        </w:rPr>
        <w:t xml:space="preserve"> = K</w:t>
      </w:r>
      <w:r>
        <w:rPr>
          <w:noProof/>
          <w:szCs w:val="20"/>
          <w:vertAlign w:val="subscript"/>
        </w:rPr>
        <w:t>R</w:t>
      </w:r>
      <w:r>
        <w:rPr>
          <w:noProof/>
          <w:szCs w:val="20"/>
        </w:rPr>
        <w:t xml:space="preserve"> * E</w:t>
      </w:r>
      <w:r>
        <w:rPr>
          <w:noProof/>
          <w:szCs w:val="20"/>
          <w:vertAlign w:val="subscript"/>
        </w:rPr>
        <w:t>R</w:t>
      </w:r>
      <w:r>
        <w:rPr>
          <w:noProof/>
          <w:szCs w:val="20"/>
        </w:rPr>
        <w:t xml:space="preserve"> + ( 1 − K</w:t>
      </w:r>
      <w:r>
        <w:rPr>
          <w:noProof/>
          <w:szCs w:val="20"/>
          <w:vertAlign w:val="subscript"/>
        </w:rPr>
        <w:t>R</w:t>
      </w:r>
      <w:r>
        <w:rPr>
          <w:noProof/>
          <w:szCs w:val="20"/>
        </w:rPr>
        <w:t xml:space="preserve"> − K</w:t>
      </w:r>
      <w:r>
        <w:rPr>
          <w:noProof/>
          <w:szCs w:val="20"/>
          <w:vertAlign w:val="subscript"/>
        </w:rPr>
        <w:t>B</w:t>
      </w:r>
      <w:r>
        <w:rPr>
          <w:noProof/>
          <w:szCs w:val="20"/>
        </w:rPr>
        <w:t xml:space="preserve"> ) * E</w:t>
      </w:r>
      <w:r>
        <w:rPr>
          <w:noProof/>
          <w:szCs w:val="20"/>
          <w:vertAlign w:val="subscript"/>
        </w:rPr>
        <w:t>G</w:t>
      </w:r>
      <w:r>
        <w:rPr>
          <w:noProof/>
          <w:szCs w:val="20"/>
        </w:rPr>
        <w:t xml:space="preserve"> + K</w:t>
      </w:r>
      <w:r>
        <w:rPr>
          <w:noProof/>
          <w:szCs w:val="20"/>
          <w:vertAlign w:val="subscript"/>
        </w:rPr>
        <w:t>B</w:t>
      </w:r>
      <w:r>
        <w:rPr>
          <w:noProof/>
          <w:szCs w:val="20"/>
        </w:rPr>
        <w:t xml:space="preserve"> * E</w:t>
      </w:r>
      <w:r>
        <w:rPr>
          <w:noProof/>
          <w:szCs w:val="20"/>
          <w:vertAlign w:val="subscript"/>
        </w:rPr>
        <w:t>B</w:t>
      </w:r>
      <w:r>
        <w:rPr>
          <w:noProof/>
          <w:szCs w:val="20"/>
        </w:rPr>
        <w:tab/>
      </w:r>
      <w:r>
        <w:rPr>
          <w:noProof/>
          <w:szCs w:val="20"/>
        </w:rPr>
        <w:tab/>
        <w:t>(</w:t>
      </w:r>
      <w:bookmarkStart w:id="171" w:name="ConstantLumanceFirst_Eqn"/>
      <w:r>
        <w:rPr>
          <w:noProof/>
          <w:szCs w:val="20"/>
        </w:rPr>
        <w:t>E</w:t>
      </w:r>
      <w:r>
        <w:rPr>
          <w:noProof/>
          <w:szCs w:val="20"/>
        </w:rPr>
        <w:noBreakHyphen/>
      </w:r>
      <w:r>
        <w:rPr>
          <w:noProof/>
          <w:szCs w:val="20"/>
        </w:rPr>
        <w:fldChar w:fldCharType="begin" w:fldLock="1"/>
      </w:r>
      <w:r>
        <w:rPr>
          <w:noProof/>
          <w:szCs w:val="20"/>
        </w:rPr>
        <w:instrText xml:space="preserve"> SEQ Equation \* ARABIC </w:instrText>
      </w:r>
      <w:r>
        <w:rPr>
          <w:noProof/>
          <w:szCs w:val="20"/>
        </w:rPr>
        <w:fldChar w:fldCharType="separate"/>
      </w:r>
      <w:r>
        <w:rPr>
          <w:noProof/>
          <w:szCs w:val="20"/>
        </w:rPr>
        <w:t>43</w:t>
      </w:r>
      <w:r>
        <w:rPr>
          <w:noProof/>
          <w:szCs w:val="20"/>
        </w:rPr>
        <w:fldChar w:fldCharType="end"/>
      </w:r>
      <w:bookmarkEnd w:id="171"/>
      <w:r>
        <w:rPr>
          <w:noProof/>
          <w:szCs w:val="20"/>
        </w:rPr>
        <w:t>)</w:t>
      </w:r>
    </w:p>
    <w:p w14:paraId="47F1AF6F" w14:textId="77777777" w:rsidR="00C77644" w:rsidRDefault="00C77644" w:rsidP="00C77644">
      <w:pPr>
        <w:pStyle w:val="Equation"/>
        <w:ind w:left="562"/>
        <w:rPr>
          <w:noProof/>
          <w:szCs w:val="20"/>
        </w:rPr>
      </w:pPr>
      <w:r>
        <w:rPr>
          <w:noProof/>
          <w:szCs w:val="20"/>
        </w:rPr>
        <w:t>E′</w:t>
      </w:r>
      <w:r>
        <w:rPr>
          <w:noProof/>
          <w:szCs w:val="20"/>
          <w:vertAlign w:val="subscript"/>
        </w:rPr>
        <w:t>Y</w:t>
      </w:r>
      <w:r>
        <w:rPr>
          <w:noProof/>
          <w:szCs w:val="20"/>
        </w:rPr>
        <w:t xml:space="preserve"> = ( E</w:t>
      </w:r>
      <w:r>
        <w:rPr>
          <w:noProof/>
          <w:szCs w:val="20"/>
          <w:vertAlign w:val="subscript"/>
        </w:rPr>
        <w:t>Y</w:t>
      </w:r>
      <w:r>
        <w:rPr>
          <w:noProof/>
          <w:szCs w:val="20"/>
        </w:rPr>
        <w:t xml:space="preserve"> )′</w:t>
      </w:r>
      <w:r>
        <w:rPr>
          <w:noProof/>
          <w:szCs w:val="20"/>
        </w:rPr>
        <w:tab/>
      </w:r>
      <w:r>
        <w:rPr>
          <w:noProof/>
          <w:szCs w:val="20"/>
        </w:rPr>
        <w:tab/>
      </w:r>
      <w:r>
        <w:rPr>
          <w:noProof/>
          <w:szCs w:val="20"/>
        </w:rPr>
        <w:tab/>
        <w:t>(E</w:t>
      </w:r>
      <w:r>
        <w:rPr>
          <w:noProof/>
          <w:szCs w:val="20"/>
        </w:rPr>
        <w:noBreakHyphen/>
      </w:r>
      <w:r>
        <w:rPr>
          <w:noProof/>
          <w:szCs w:val="20"/>
        </w:rPr>
        <w:fldChar w:fldCharType="begin" w:fldLock="1"/>
      </w:r>
      <w:r>
        <w:rPr>
          <w:noProof/>
          <w:szCs w:val="20"/>
        </w:rPr>
        <w:instrText xml:space="preserve"> SEQ Equation \* ARABIC </w:instrText>
      </w:r>
      <w:r>
        <w:rPr>
          <w:noProof/>
          <w:szCs w:val="20"/>
        </w:rPr>
        <w:fldChar w:fldCharType="separate"/>
      </w:r>
      <w:r>
        <w:rPr>
          <w:noProof/>
          <w:szCs w:val="20"/>
        </w:rPr>
        <w:t>44</w:t>
      </w:r>
      <w:r>
        <w:rPr>
          <w:noProof/>
          <w:szCs w:val="20"/>
        </w:rPr>
        <w:fldChar w:fldCharType="end"/>
      </w:r>
      <w:r>
        <w:rPr>
          <w:noProof/>
          <w:szCs w:val="20"/>
        </w:rPr>
        <w:t>)</w:t>
      </w:r>
    </w:p>
    <w:p w14:paraId="1DE41B9B" w14:textId="77777777" w:rsidR="00C77644" w:rsidRDefault="00C77644" w:rsidP="00C77644">
      <w:pPr>
        <w:pStyle w:val="Note1"/>
        <w:spacing w:before="120"/>
        <w:rPr>
          <w:noProof/>
        </w:rPr>
      </w:pPr>
      <w:r>
        <w:rPr>
          <w:noProof/>
        </w:rPr>
        <w:t>NOTE </w:t>
      </w:r>
      <w:r>
        <w:rPr>
          <w:noProof/>
        </w:rPr>
        <w:fldChar w:fldCharType="begin" w:fldLock="1"/>
      </w:r>
      <w:r>
        <w:rPr>
          <w:noProof/>
        </w:rPr>
        <w:instrText xml:space="preserve"> SEQ NoteCounter \* MERGEFORMAT </w:instrText>
      </w:r>
      <w:r>
        <w:rPr>
          <w:noProof/>
        </w:rPr>
        <w:fldChar w:fldCharType="separate"/>
      </w:r>
      <w:r>
        <w:rPr>
          <w:noProof/>
        </w:rPr>
        <w:t>10</w:t>
      </w:r>
      <w:r>
        <w:rPr>
          <w:noProof/>
        </w:rPr>
        <w:fldChar w:fldCharType="end"/>
      </w:r>
      <w:r>
        <w:rPr>
          <w:noProof/>
        </w:rPr>
        <w:t> – </w:t>
      </w:r>
      <w:r>
        <w:rPr>
          <w:rFonts w:hint="eastAsia"/>
          <w:noProof/>
        </w:rPr>
        <w:t xml:space="preserve">In this case, </w:t>
      </w:r>
      <w:r>
        <w:rPr>
          <w:noProof/>
        </w:rPr>
        <w:t>E</w:t>
      </w:r>
      <w:r>
        <w:rPr>
          <w:noProof/>
          <w:vertAlign w:val="subscript"/>
        </w:rPr>
        <w:t>Y</w:t>
      </w:r>
      <w:r>
        <w:rPr>
          <w:rFonts w:hint="eastAsia"/>
          <w:noProof/>
        </w:rPr>
        <w:t xml:space="preserve"> is defined from the "linear-domain" signals for </w:t>
      </w:r>
      <w:r>
        <w:rPr>
          <w:noProof/>
        </w:rPr>
        <w:t>E</w:t>
      </w:r>
      <w:r>
        <w:rPr>
          <w:noProof/>
          <w:vertAlign w:val="subscript"/>
        </w:rPr>
        <w:t>R</w:t>
      </w:r>
      <w:r>
        <w:rPr>
          <w:rFonts w:hint="eastAsia"/>
          <w:noProof/>
        </w:rPr>
        <w:t xml:space="preserve">, </w:t>
      </w:r>
      <w:r>
        <w:rPr>
          <w:noProof/>
        </w:rPr>
        <w:t>E</w:t>
      </w:r>
      <w:r>
        <w:rPr>
          <w:noProof/>
          <w:vertAlign w:val="subscript"/>
        </w:rPr>
        <w:t>G</w:t>
      </w:r>
      <w:r>
        <w:rPr>
          <w:rFonts w:hint="eastAsia"/>
          <w:noProof/>
        </w:rPr>
        <w:t xml:space="preserve">, and </w:t>
      </w:r>
      <w:r>
        <w:rPr>
          <w:noProof/>
        </w:rPr>
        <w:t>E</w:t>
      </w:r>
      <w:r>
        <w:rPr>
          <w:noProof/>
          <w:vertAlign w:val="subscript"/>
        </w:rPr>
        <w:t>B</w:t>
      </w:r>
      <w:r>
        <w:rPr>
          <w:rFonts w:hint="eastAsia"/>
          <w:noProof/>
        </w:rPr>
        <w:t xml:space="preserve">, prior to application of the transfer characteristics function, which is then applied to produce the signal </w:t>
      </w:r>
      <w:r>
        <w:rPr>
          <w:noProof/>
        </w:rPr>
        <w:t>E′</w:t>
      </w:r>
      <w:r>
        <w:rPr>
          <w:noProof/>
          <w:vertAlign w:val="subscript"/>
        </w:rPr>
        <w:t>Y</w:t>
      </w:r>
      <w:r>
        <w:rPr>
          <w:rFonts w:hint="eastAsia"/>
          <w:noProof/>
        </w:rPr>
        <w:t xml:space="preserve">. </w:t>
      </w:r>
      <w:r>
        <w:rPr>
          <w:noProof/>
        </w:rPr>
        <w:t>E</w:t>
      </w:r>
      <w:r>
        <w:rPr>
          <w:noProof/>
          <w:vertAlign w:val="subscript"/>
        </w:rPr>
        <w:t>Y</w:t>
      </w:r>
      <w:r>
        <w:rPr>
          <w:noProof/>
        </w:rPr>
        <w:t xml:space="preserve"> </w:t>
      </w:r>
      <w:r>
        <w:rPr>
          <w:rFonts w:hint="eastAsia"/>
          <w:noProof/>
        </w:rPr>
        <w:t xml:space="preserve">and </w:t>
      </w:r>
      <w:r>
        <w:rPr>
          <w:noProof/>
        </w:rPr>
        <w:t>E′</w:t>
      </w:r>
      <w:r>
        <w:rPr>
          <w:noProof/>
          <w:vertAlign w:val="subscript"/>
        </w:rPr>
        <w:t>Y</w:t>
      </w:r>
      <w:r>
        <w:rPr>
          <w:rFonts w:hint="eastAsia"/>
          <w:noProof/>
        </w:rPr>
        <w:t xml:space="preserve"> are analogue with the value 0 associated with nomina</w:t>
      </w:r>
      <w:r>
        <w:rPr>
          <w:noProof/>
        </w:rPr>
        <w:t>l black and the value 1 associated with nominal white.</w:t>
      </w:r>
    </w:p>
    <w:p w14:paraId="5303BA76" w14:textId="77777777" w:rsidR="00C77644" w:rsidRDefault="00C77644" w:rsidP="00C77644">
      <w:pPr>
        <w:pStyle w:val="Equation"/>
        <w:ind w:left="562"/>
        <w:rPr>
          <w:noProof/>
          <w:szCs w:val="20"/>
          <w:lang w:val="es-ES_tradnl"/>
        </w:rPr>
      </w:pPr>
      <w:r>
        <w:rPr>
          <w:noProof/>
          <w:szCs w:val="20"/>
          <w:lang w:val="es-ES_tradnl"/>
        </w:rPr>
        <w:t>E′</w:t>
      </w:r>
      <w:r>
        <w:rPr>
          <w:noProof/>
          <w:szCs w:val="20"/>
          <w:vertAlign w:val="subscript"/>
          <w:lang w:val="es-ES_tradnl"/>
        </w:rPr>
        <w:t>PB</w:t>
      </w:r>
      <w:r>
        <w:rPr>
          <w:noProof/>
          <w:szCs w:val="20"/>
          <w:lang w:val="es-ES_tradnl"/>
        </w:rPr>
        <w:t xml:space="preserve"> = ( E′</w:t>
      </w:r>
      <w:r>
        <w:rPr>
          <w:noProof/>
          <w:szCs w:val="20"/>
          <w:vertAlign w:val="subscript"/>
          <w:lang w:val="es-ES_tradnl"/>
        </w:rPr>
        <w:t>B</w:t>
      </w:r>
      <w:r>
        <w:rPr>
          <w:noProof/>
          <w:szCs w:val="20"/>
          <w:lang w:val="es-ES_tradnl"/>
        </w:rPr>
        <w:t xml:space="preserve"> − E′</w:t>
      </w:r>
      <w:r>
        <w:rPr>
          <w:noProof/>
          <w:szCs w:val="20"/>
          <w:vertAlign w:val="subscript"/>
          <w:lang w:val="es-ES_tradnl"/>
        </w:rPr>
        <w:t>Y</w:t>
      </w:r>
      <w:r>
        <w:rPr>
          <w:noProof/>
          <w:szCs w:val="20"/>
          <w:lang w:val="es-ES_tradnl"/>
        </w:rPr>
        <w:t xml:space="preserve"> ) ÷ </w:t>
      </w:r>
      <w:r>
        <w:rPr>
          <w:noProof/>
          <w:szCs w:val="20"/>
          <w:lang w:val="de-DE"/>
        </w:rPr>
        <w:t>( 2 * N</w:t>
      </w:r>
      <w:r>
        <w:rPr>
          <w:noProof/>
          <w:szCs w:val="20"/>
          <w:vertAlign w:val="subscript"/>
          <w:lang w:val="de-DE"/>
        </w:rPr>
        <w:t>B</w:t>
      </w:r>
      <w:r>
        <w:rPr>
          <w:noProof/>
          <w:szCs w:val="20"/>
          <w:lang w:val="de-DE"/>
        </w:rPr>
        <w:t xml:space="preserve"> )</w:t>
      </w:r>
      <w:r>
        <w:rPr>
          <w:noProof/>
          <w:szCs w:val="20"/>
          <w:lang w:val="es-ES_tradnl"/>
        </w:rPr>
        <w:tab/>
        <w:t>for −</w:t>
      </w:r>
      <w:r>
        <w:rPr>
          <w:noProof/>
          <w:szCs w:val="20"/>
          <w:lang w:val="de-DE"/>
        </w:rPr>
        <w:t xml:space="preserve"> N</w:t>
      </w:r>
      <w:r>
        <w:rPr>
          <w:noProof/>
          <w:szCs w:val="20"/>
          <w:vertAlign w:val="subscript"/>
          <w:lang w:val="de-DE"/>
        </w:rPr>
        <w:t>B</w:t>
      </w:r>
      <w:r>
        <w:rPr>
          <w:noProof/>
          <w:szCs w:val="20"/>
          <w:lang w:val="es-ES_tradnl"/>
        </w:rPr>
        <w:t xml:space="preserve">  &lt;=  E′</w:t>
      </w:r>
      <w:r>
        <w:rPr>
          <w:noProof/>
          <w:szCs w:val="20"/>
          <w:vertAlign w:val="subscript"/>
          <w:lang w:val="es-ES_tradnl"/>
        </w:rPr>
        <w:t>B</w:t>
      </w:r>
      <w:r>
        <w:rPr>
          <w:noProof/>
          <w:szCs w:val="20"/>
          <w:lang w:val="es-ES_tradnl"/>
        </w:rPr>
        <w:t xml:space="preserve"> − E′</w:t>
      </w:r>
      <w:r>
        <w:rPr>
          <w:noProof/>
          <w:szCs w:val="20"/>
          <w:vertAlign w:val="subscript"/>
          <w:lang w:val="es-ES_tradnl"/>
        </w:rPr>
        <w:t xml:space="preserve">Y </w:t>
      </w:r>
      <w:r>
        <w:rPr>
          <w:noProof/>
          <w:szCs w:val="20"/>
          <w:lang w:val="es-ES_tradnl"/>
        </w:rPr>
        <w:t xml:space="preserve"> &lt;=  0</w:t>
      </w:r>
      <w:r>
        <w:rPr>
          <w:noProof/>
          <w:szCs w:val="20"/>
          <w:lang w:val="es-ES_tradnl"/>
        </w:rPr>
        <w:tab/>
        <w:t>(</w:t>
      </w:r>
      <w:bookmarkStart w:id="172" w:name="Equation_E39"/>
      <w:r>
        <w:rPr>
          <w:noProof/>
          <w:szCs w:val="20"/>
          <w:lang w:val="es-ES_tradnl"/>
        </w:rPr>
        <w:t>E</w:t>
      </w:r>
      <w:r>
        <w:rPr>
          <w:noProof/>
          <w:szCs w:val="20"/>
          <w:lang w:val="es-ES_tradnl"/>
        </w:rPr>
        <w:noBreakHyphen/>
      </w:r>
      <w:r>
        <w:rPr>
          <w:noProof/>
          <w:szCs w:val="20"/>
        </w:rPr>
        <w:fldChar w:fldCharType="begin" w:fldLock="1"/>
      </w:r>
      <w:r>
        <w:rPr>
          <w:noProof/>
          <w:szCs w:val="20"/>
          <w:lang w:val="es-ES_tradnl"/>
        </w:rPr>
        <w:instrText xml:space="preserve"> SEQ Equation \* ARABIC </w:instrText>
      </w:r>
      <w:r>
        <w:rPr>
          <w:noProof/>
          <w:szCs w:val="20"/>
        </w:rPr>
        <w:fldChar w:fldCharType="separate"/>
      </w:r>
      <w:r>
        <w:rPr>
          <w:noProof/>
          <w:szCs w:val="20"/>
          <w:lang w:val="es-ES_tradnl"/>
        </w:rPr>
        <w:t>45</w:t>
      </w:r>
      <w:r>
        <w:rPr>
          <w:noProof/>
          <w:szCs w:val="20"/>
        </w:rPr>
        <w:fldChar w:fldCharType="end"/>
      </w:r>
      <w:bookmarkEnd w:id="172"/>
      <w:r>
        <w:rPr>
          <w:noProof/>
          <w:szCs w:val="20"/>
          <w:lang w:val="es-ES_tradnl"/>
        </w:rPr>
        <w:t>)</w:t>
      </w:r>
    </w:p>
    <w:p w14:paraId="511520B3" w14:textId="77777777" w:rsidR="00C77644" w:rsidRDefault="00C77644" w:rsidP="00C77644">
      <w:pPr>
        <w:pStyle w:val="Equation"/>
        <w:ind w:left="562"/>
        <w:rPr>
          <w:noProof/>
          <w:szCs w:val="20"/>
          <w:lang w:val="es-ES_tradnl"/>
        </w:rPr>
      </w:pPr>
      <w:r>
        <w:rPr>
          <w:noProof/>
          <w:szCs w:val="20"/>
          <w:lang w:val="es-ES_tradnl"/>
        </w:rPr>
        <w:t>E′</w:t>
      </w:r>
      <w:r>
        <w:rPr>
          <w:noProof/>
          <w:szCs w:val="20"/>
          <w:vertAlign w:val="subscript"/>
          <w:lang w:val="es-ES_tradnl"/>
        </w:rPr>
        <w:t>PB</w:t>
      </w:r>
      <w:r>
        <w:rPr>
          <w:noProof/>
          <w:szCs w:val="20"/>
          <w:lang w:val="es-ES_tradnl"/>
        </w:rPr>
        <w:t xml:space="preserve"> = ( E′</w:t>
      </w:r>
      <w:r>
        <w:rPr>
          <w:noProof/>
          <w:szCs w:val="20"/>
          <w:vertAlign w:val="subscript"/>
          <w:lang w:val="es-ES_tradnl"/>
        </w:rPr>
        <w:t>B</w:t>
      </w:r>
      <w:r>
        <w:rPr>
          <w:noProof/>
          <w:szCs w:val="20"/>
          <w:lang w:val="es-ES_tradnl"/>
        </w:rPr>
        <w:t xml:space="preserve"> − E′</w:t>
      </w:r>
      <w:r>
        <w:rPr>
          <w:noProof/>
          <w:szCs w:val="20"/>
          <w:vertAlign w:val="subscript"/>
          <w:lang w:val="es-ES_tradnl"/>
        </w:rPr>
        <w:t>Y</w:t>
      </w:r>
      <w:r>
        <w:rPr>
          <w:noProof/>
          <w:szCs w:val="20"/>
          <w:lang w:val="es-ES_tradnl"/>
        </w:rPr>
        <w:t xml:space="preserve"> ) ÷ </w:t>
      </w:r>
      <w:r>
        <w:rPr>
          <w:noProof/>
          <w:szCs w:val="20"/>
          <w:lang w:val="de-DE"/>
        </w:rPr>
        <w:t>( 2 * P</w:t>
      </w:r>
      <w:r>
        <w:rPr>
          <w:noProof/>
          <w:szCs w:val="20"/>
          <w:vertAlign w:val="subscript"/>
          <w:lang w:val="de-DE"/>
        </w:rPr>
        <w:t>B</w:t>
      </w:r>
      <w:r>
        <w:rPr>
          <w:noProof/>
          <w:szCs w:val="20"/>
          <w:lang w:val="de-DE"/>
        </w:rPr>
        <w:t xml:space="preserve"> )</w:t>
      </w:r>
      <w:r>
        <w:rPr>
          <w:noProof/>
          <w:szCs w:val="20"/>
          <w:lang w:val="es-ES_tradnl"/>
        </w:rPr>
        <w:tab/>
        <w:t>for 0 &lt; E′</w:t>
      </w:r>
      <w:r>
        <w:rPr>
          <w:noProof/>
          <w:szCs w:val="20"/>
          <w:vertAlign w:val="subscript"/>
          <w:lang w:val="es-ES_tradnl"/>
        </w:rPr>
        <w:t>B</w:t>
      </w:r>
      <w:r>
        <w:rPr>
          <w:noProof/>
          <w:szCs w:val="20"/>
          <w:lang w:val="es-ES_tradnl"/>
        </w:rPr>
        <w:t xml:space="preserve"> − E′</w:t>
      </w:r>
      <w:r>
        <w:rPr>
          <w:noProof/>
          <w:szCs w:val="20"/>
          <w:vertAlign w:val="subscript"/>
          <w:lang w:val="es-ES_tradnl"/>
        </w:rPr>
        <w:t>Y</w:t>
      </w:r>
      <w:r>
        <w:rPr>
          <w:noProof/>
          <w:szCs w:val="20"/>
          <w:lang w:val="es-ES_tradnl"/>
        </w:rPr>
        <w:t xml:space="preserve">  &lt;=  </w:t>
      </w:r>
      <w:r>
        <w:rPr>
          <w:noProof/>
          <w:szCs w:val="20"/>
          <w:lang w:val="de-DE"/>
        </w:rPr>
        <w:t>P</w:t>
      </w:r>
      <w:r>
        <w:rPr>
          <w:noProof/>
          <w:szCs w:val="20"/>
          <w:vertAlign w:val="subscript"/>
          <w:lang w:val="de-DE"/>
        </w:rPr>
        <w:t>B</w:t>
      </w:r>
      <w:r>
        <w:rPr>
          <w:noProof/>
          <w:szCs w:val="20"/>
          <w:lang w:val="es-ES_tradnl"/>
        </w:rPr>
        <w:tab/>
        <w:t>(E</w:t>
      </w:r>
      <w:r>
        <w:rPr>
          <w:noProof/>
          <w:szCs w:val="20"/>
          <w:lang w:val="es-ES_tradnl"/>
        </w:rPr>
        <w:noBreakHyphen/>
      </w:r>
      <w:r>
        <w:rPr>
          <w:noProof/>
          <w:szCs w:val="20"/>
        </w:rPr>
        <w:fldChar w:fldCharType="begin" w:fldLock="1"/>
      </w:r>
      <w:r>
        <w:rPr>
          <w:noProof/>
          <w:szCs w:val="20"/>
          <w:lang w:val="es-ES_tradnl"/>
        </w:rPr>
        <w:instrText xml:space="preserve"> SEQ Equation \* ARABIC </w:instrText>
      </w:r>
      <w:r>
        <w:rPr>
          <w:noProof/>
          <w:szCs w:val="20"/>
        </w:rPr>
        <w:fldChar w:fldCharType="separate"/>
      </w:r>
      <w:r>
        <w:rPr>
          <w:noProof/>
          <w:szCs w:val="20"/>
          <w:lang w:val="es-ES_tradnl"/>
        </w:rPr>
        <w:t>46</w:t>
      </w:r>
      <w:r>
        <w:rPr>
          <w:noProof/>
          <w:szCs w:val="20"/>
        </w:rPr>
        <w:fldChar w:fldCharType="end"/>
      </w:r>
      <w:r>
        <w:rPr>
          <w:noProof/>
          <w:szCs w:val="20"/>
          <w:lang w:val="es-ES_tradnl"/>
        </w:rPr>
        <w:t>)</w:t>
      </w:r>
    </w:p>
    <w:p w14:paraId="32945915" w14:textId="77777777" w:rsidR="00C77644" w:rsidRDefault="00C77644" w:rsidP="00C77644">
      <w:pPr>
        <w:pStyle w:val="Equation"/>
        <w:ind w:left="562"/>
        <w:rPr>
          <w:noProof/>
          <w:szCs w:val="20"/>
          <w:lang w:val="es-ES_tradnl"/>
        </w:rPr>
      </w:pPr>
      <w:r>
        <w:rPr>
          <w:noProof/>
          <w:szCs w:val="20"/>
          <w:lang w:val="es-ES_tradnl"/>
        </w:rPr>
        <w:t>E′</w:t>
      </w:r>
      <w:r>
        <w:rPr>
          <w:noProof/>
          <w:szCs w:val="20"/>
          <w:vertAlign w:val="subscript"/>
          <w:lang w:val="es-ES_tradnl"/>
        </w:rPr>
        <w:t>PR</w:t>
      </w:r>
      <w:r>
        <w:rPr>
          <w:noProof/>
          <w:szCs w:val="20"/>
          <w:lang w:val="es-ES_tradnl"/>
        </w:rPr>
        <w:t xml:space="preserve"> = ( E′</w:t>
      </w:r>
      <w:r>
        <w:rPr>
          <w:noProof/>
          <w:szCs w:val="20"/>
          <w:vertAlign w:val="subscript"/>
          <w:lang w:val="es-ES_tradnl"/>
        </w:rPr>
        <w:t>R</w:t>
      </w:r>
      <w:r>
        <w:rPr>
          <w:noProof/>
          <w:szCs w:val="20"/>
          <w:lang w:val="es-ES_tradnl"/>
        </w:rPr>
        <w:t xml:space="preserve"> − E′</w:t>
      </w:r>
      <w:r>
        <w:rPr>
          <w:noProof/>
          <w:szCs w:val="20"/>
          <w:vertAlign w:val="subscript"/>
          <w:lang w:val="es-ES_tradnl"/>
        </w:rPr>
        <w:t>Y</w:t>
      </w:r>
      <w:r>
        <w:rPr>
          <w:noProof/>
          <w:szCs w:val="20"/>
          <w:lang w:val="es-ES_tradnl"/>
        </w:rPr>
        <w:t xml:space="preserve"> ) ÷ </w:t>
      </w:r>
      <w:r>
        <w:rPr>
          <w:noProof/>
          <w:szCs w:val="20"/>
          <w:lang w:val="de-DE"/>
        </w:rPr>
        <w:t>( 2 * N</w:t>
      </w:r>
      <w:r>
        <w:rPr>
          <w:noProof/>
          <w:szCs w:val="20"/>
          <w:vertAlign w:val="subscript"/>
          <w:lang w:val="de-DE"/>
        </w:rPr>
        <w:t>R</w:t>
      </w:r>
      <w:r>
        <w:rPr>
          <w:noProof/>
          <w:szCs w:val="20"/>
          <w:lang w:val="de-DE"/>
        </w:rPr>
        <w:t xml:space="preserve"> )</w:t>
      </w:r>
      <w:r>
        <w:rPr>
          <w:noProof/>
          <w:szCs w:val="20"/>
          <w:lang w:val="es-ES_tradnl"/>
        </w:rPr>
        <w:tab/>
        <w:t>for −</w:t>
      </w:r>
      <w:r>
        <w:rPr>
          <w:noProof/>
          <w:szCs w:val="20"/>
          <w:lang w:val="de-DE"/>
        </w:rPr>
        <w:t xml:space="preserve"> N</w:t>
      </w:r>
      <w:r>
        <w:rPr>
          <w:noProof/>
          <w:szCs w:val="20"/>
          <w:vertAlign w:val="subscript"/>
          <w:lang w:val="de-DE"/>
        </w:rPr>
        <w:t>R</w:t>
      </w:r>
      <w:r>
        <w:rPr>
          <w:noProof/>
          <w:szCs w:val="20"/>
          <w:lang w:val="es-ES_tradnl"/>
        </w:rPr>
        <w:t xml:space="preserve">  &lt;=  E′</w:t>
      </w:r>
      <w:r>
        <w:rPr>
          <w:noProof/>
          <w:szCs w:val="20"/>
          <w:vertAlign w:val="subscript"/>
          <w:lang w:val="es-ES_tradnl"/>
        </w:rPr>
        <w:t>R</w:t>
      </w:r>
      <w:r>
        <w:rPr>
          <w:noProof/>
          <w:szCs w:val="20"/>
          <w:lang w:val="es-ES_tradnl"/>
        </w:rPr>
        <w:t xml:space="preserve"> − E′</w:t>
      </w:r>
      <w:r>
        <w:rPr>
          <w:noProof/>
          <w:szCs w:val="20"/>
          <w:vertAlign w:val="subscript"/>
          <w:lang w:val="es-ES_tradnl"/>
        </w:rPr>
        <w:t xml:space="preserve">Y  </w:t>
      </w:r>
      <w:r>
        <w:rPr>
          <w:noProof/>
          <w:szCs w:val="20"/>
          <w:lang w:val="es-ES_tradnl"/>
        </w:rPr>
        <w:t xml:space="preserve"> &lt;=  0</w:t>
      </w:r>
      <w:r>
        <w:rPr>
          <w:noProof/>
          <w:szCs w:val="20"/>
          <w:lang w:val="es-ES_tradnl"/>
        </w:rPr>
        <w:tab/>
        <w:t>(E</w:t>
      </w:r>
      <w:r>
        <w:rPr>
          <w:noProof/>
          <w:szCs w:val="20"/>
          <w:lang w:val="es-ES_tradnl"/>
        </w:rPr>
        <w:noBreakHyphen/>
      </w:r>
      <w:r>
        <w:rPr>
          <w:noProof/>
          <w:szCs w:val="20"/>
        </w:rPr>
        <w:fldChar w:fldCharType="begin" w:fldLock="1"/>
      </w:r>
      <w:r>
        <w:rPr>
          <w:noProof/>
          <w:szCs w:val="20"/>
          <w:lang w:val="es-ES_tradnl"/>
        </w:rPr>
        <w:instrText xml:space="preserve"> SEQ Equation \* ARABIC </w:instrText>
      </w:r>
      <w:r>
        <w:rPr>
          <w:noProof/>
          <w:szCs w:val="20"/>
        </w:rPr>
        <w:fldChar w:fldCharType="separate"/>
      </w:r>
      <w:r>
        <w:rPr>
          <w:noProof/>
          <w:szCs w:val="20"/>
          <w:lang w:val="es-ES_tradnl"/>
        </w:rPr>
        <w:t>47</w:t>
      </w:r>
      <w:r>
        <w:rPr>
          <w:noProof/>
          <w:szCs w:val="20"/>
        </w:rPr>
        <w:fldChar w:fldCharType="end"/>
      </w:r>
      <w:r>
        <w:rPr>
          <w:noProof/>
          <w:szCs w:val="20"/>
          <w:lang w:val="es-ES_tradnl"/>
        </w:rPr>
        <w:t>)</w:t>
      </w:r>
    </w:p>
    <w:p w14:paraId="002A3D3F" w14:textId="77777777" w:rsidR="00C77644" w:rsidRDefault="00C77644" w:rsidP="00C77644">
      <w:pPr>
        <w:pStyle w:val="Equation"/>
        <w:ind w:left="562"/>
        <w:rPr>
          <w:noProof/>
          <w:szCs w:val="20"/>
          <w:lang w:val="es-ES_tradnl"/>
        </w:rPr>
      </w:pPr>
      <w:r>
        <w:rPr>
          <w:noProof/>
          <w:szCs w:val="20"/>
          <w:lang w:val="es-ES_tradnl"/>
        </w:rPr>
        <w:t>E′</w:t>
      </w:r>
      <w:r>
        <w:rPr>
          <w:noProof/>
          <w:szCs w:val="20"/>
          <w:vertAlign w:val="subscript"/>
          <w:lang w:val="es-ES_tradnl"/>
        </w:rPr>
        <w:t>PR</w:t>
      </w:r>
      <w:r>
        <w:rPr>
          <w:noProof/>
          <w:szCs w:val="20"/>
          <w:lang w:val="es-ES_tradnl"/>
        </w:rPr>
        <w:t xml:space="preserve"> = ( E′</w:t>
      </w:r>
      <w:r>
        <w:rPr>
          <w:noProof/>
          <w:szCs w:val="20"/>
          <w:vertAlign w:val="subscript"/>
          <w:lang w:val="es-ES_tradnl"/>
        </w:rPr>
        <w:t>R</w:t>
      </w:r>
      <w:r>
        <w:rPr>
          <w:noProof/>
          <w:szCs w:val="20"/>
          <w:lang w:val="es-ES_tradnl"/>
        </w:rPr>
        <w:t xml:space="preserve"> − E′</w:t>
      </w:r>
      <w:r>
        <w:rPr>
          <w:noProof/>
          <w:szCs w:val="20"/>
          <w:vertAlign w:val="subscript"/>
          <w:lang w:val="es-ES_tradnl"/>
        </w:rPr>
        <w:t>Y</w:t>
      </w:r>
      <w:r>
        <w:rPr>
          <w:noProof/>
          <w:szCs w:val="20"/>
          <w:lang w:val="es-ES_tradnl"/>
        </w:rPr>
        <w:t xml:space="preserve"> ) ÷ </w:t>
      </w:r>
      <w:r>
        <w:rPr>
          <w:noProof/>
          <w:szCs w:val="20"/>
          <w:lang w:val="de-DE"/>
        </w:rPr>
        <w:t>( 2 * P</w:t>
      </w:r>
      <w:r>
        <w:rPr>
          <w:noProof/>
          <w:szCs w:val="20"/>
          <w:vertAlign w:val="subscript"/>
          <w:lang w:val="de-DE"/>
        </w:rPr>
        <w:t>R</w:t>
      </w:r>
      <w:r>
        <w:rPr>
          <w:noProof/>
          <w:szCs w:val="20"/>
          <w:lang w:val="de-DE"/>
        </w:rPr>
        <w:t xml:space="preserve"> )</w:t>
      </w:r>
      <w:r>
        <w:rPr>
          <w:noProof/>
          <w:szCs w:val="20"/>
          <w:lang w:val="es-ES_tradnl"/>
        </w:rPr>
        <w:tab/>
        <w:t>for 0 &lt; E′</w:t>
      </w:r>
      <w:r>
        <w:rPr>
          <w:noProof/>
          <w:szCs w:val="20"/>
          <w:vertAlign w:val="subscript"/>
          <w:lang w:val="es-ES_tradnl"/>
        </w:rPr>
        <w:t>R</w:t>
      </w:r>
      <w:r>
        <w:rPr>
          <w:noProof/>
          <w:szCs w:val="20"/>
          <w:lang w:val="es-ES_tradnl"/>
        </w:rPr>
        <w:t xml:space="preserve"> − E′</w:t>
      </w:r>
      <w:r>
        <w:rPr>
          <w:noProof/>
          <w:szCs w:val="20"/>
          <w:vertAlign w:val="subscript"/>
          <w:lang w:val="es-ES_tradnl"/>
        </w:rPr>
        <w:t xml:space="preserve">Y  </w:t>
      </w:r>
      <w:r>
        <w:rPr>
          <w:noProof/>
          <w:szCs w:val="20"/>
          <w:lang w:val="es-ES_tradnl"/>
        </w:rPr>
        <w:t xml:space="preserve"> &lt;=  </w:t>
      </w:r>
      <w:r>
        <w:rPr>
          <w:noProof/>
          <w:szCs w:val="20"/>
          <w:lang w:val="de-DE"/>
        </w:rPr>
        <w:t>P</w:t>
      </w:r>
      <w:r>
        <w:rPr>
          <w:noProof/>
          <w:szCs w:val="20"/>
          <w:vertAlign w:val="subscript"/>
          <w:lang w:val="de-DE"/>
        </w:rPr>
        <w:t>R</w:t>
      </w:r>
      <w:r>
        <w:rPr>
          <w:noProof/>
          <w:szCs w:val="20"/>
          <w:lang w:val="es-ES_tradnl"/>
        </w:rPr>
        <w:tab/>
        <w:t>(</w:t>
      </w:r>
      <w:bookmarkStart w:id="173" w:name="ConstantLumanceLast_Eqn"/>
      <w:r>
        <w:rPr>
          <w:noProof/>
          <w:szCs w:val="20"/>
          <w:lang w:val="es-ES_tradnl"/>
        </w:rPr>
        <w:t>E</w:t>
      </w:r>
      <w:r>
        <w:rPr>
          <w:noProof/>
          <w:szCs w:val="20"/>
          <w:lang w:val="es-ES_tradnl"/>
        </w:rPr>
        <w:noBreakHyphen/>
      </w:r>
      <w:r>
        <w:rPr>
          <w:noProof/>
          <w:szCs w:val="20"/>
        </w:rPr>
        <w:fldChar w:fldCharType="begin" w:fldLock="1"/>
      </w:r>
      <w:r>
        <w:rPr>
          <w:noProof/>
          <w:szCs w:val="20"/>
          <w:lang w:val="es-ES_tradnl"/>
        </w:rPr>
        <w:instrText xml:space="preserve"> SEQ Equation \* ARABIC </w:instrText>
      </w:r>
      <w:r>
        <w:rPr>
          <w:noProof/>
          <w:szCs w:val="20"/>
        </w:rPr>
        <w:fldChar w:fldCharType="separate"/>
      </w:r>
      <w:r>
        <w:rPr>
          <w:noProof/>
          <w:szCs w:val="20"/>
          <w:lang w:val="es-ES_tradnl"/>
        </w:rPr>
        <w:t>48</w:t>
      </w:r>
      <w:r>
        <w:rPr>
          <w:noProof/>
          <w:szCs w:val="20"/>
        </w:rPr>
        <w:fldChar w:fldCharType="end"/>
      </w:r>
      <w:bookmarkEnd w:id="173"/>
      <w:r>
        <w:rPr>
          <w:noProof/>
          <w:szCs w:val="20"/>
          <w:lang w:val="es-ES_tradnl"/>
        </w:rPr>
        <w:t>)</w:t>
      </w:r>
    </w:p>
    <w:p w14:paraId="6F7C395B" w14:textId="77777777" w:rsidR="00C77644" w:rsidRDefault="00C77644" w:rsidP="00C77644">
      <w:pPr>
        <w:pStyle w:val="enumlev1"/>
        <w:ind w:left="397"/>
        <w:rPr>
          <w:bCs/>
          <w:noProof/>
        </w:rPr>
      </w:pPr>
      <w:r>
        <w:rPr>
          <w:bCs/>
          <w:noProof/>
          <w:lang w:val="de-DE"/>
        </w:rPr>
        <w:tab/>
      </w:r>
      <w:r>
        <w:rPr>
          <w:bCs/>
          <w:noProof/>
        </w:rPr>
        <w:t xml:space="preserve">where the constants </w:t>
      </w:r>
      <w:r>
        <w:rPr>
          <w:noProof/>
        </w:rPr>
        <w:t>N</w:t>
      </w:r>
      <w:r>
        <w:rPr>
          <w:noProof/>
          <w:vertAlign w:val="subscript"/>
        </w:rPr>
        <w:t>B</w:t>
      </w:r>
      <w:r>
        <w:rPr>
          <w:bCs/>
          <w:noProof/>
        </w:rPr>
        <w:t xml:space="preserve">, </w:t>
      </w:r>
      <w:r>
        <w:rPr>
          <w:noProof/>
        </w:rPr>
        <w:t>P</w:t>
      </w:r>
      <w:r>
        <w:rPr>
          <w:noProof/>
          <w:vertAlign w:val="subscript"/>
        </w:rPr>
        <w:t>B</w:t>
      </w:r>
      <w:r>
        <w:rPr>
          <w:bCs/>
          <w:noProof/>
        </w:rPr>
        <w:t xml:space="preserve">, </w:t>
      </w:r>
      <w:r>
        <w:rPr>
          <w:noProof/>
        </w:rPr>
        <w:t>N</w:t>
      </w:r>
      <w:r>
        <w:rPr>
          <w:noProof/>
          <w:vertAlign w:val="subscript"/>
        </w:rPr>
        <w:t>R</w:t>
      </w:r>
      <w:r>
        <w:rPr>
          <w:bCs/>
          <w:noProof/>
        </w:rPr>
        <w:t xml:space="preserve">, and </w:t>
      </w:r>
      <w:r>
        <w:rPr>
          <w:noProof/>
        </w:rPr>
        <w:t>P</w:t>
      </w:r>
      <w:r>
        <w:rPr>
          <w:noProof/>
          <w:vertAlign w:val="subscript"/>
        </w:rPr>
        <w:t>R</w:t>
      </w:r>
      <w:r>
        <w:rPr>
          <w:bCs/>
          <w:noProof/>
        </w:rPr>
        <w:t xml:space="preserve"> are determined </w:t>
      </w:r>
      <w:r>
        <w:rPr>
          <w:noProof/>
        </w:rPr>
        <w:t>by application of the transfer characteristics function to expressions involving the constants K</w:t>
      </w:r>
      <w:r>
        <w:rPr>
          <w:noProof/>
          <w:vertAlign w:val="subscript"/>
        </w:rPr>
        <w:t>B</w:t>
      </w:r>
      <w:r>
        <w:rPr>
          <w:noProof/>
        </w:rPr>
        <w:t xml:space="preserve"> and K</w:t>
      </w:r>
      <w:r>
        <w:rPr>
          <w:noProof/>
          <w:vertAlign w:val="subscript"/>
        </w:rPr>
        <w:t>R</w:t>
      </w:r>
      <w:r>
        <w:rPr>
          <w:noProof/>
        </w:rPr>
        <w:t xml:space="preserve"> as follows</w:t>
      </w:r>
      <w:r>
        <w:rPr>
          <w:bCs/>
          <w:noProof/>
        </w:rPr>
        <w:t>:</w:t>
      </w:r>
    </w:p>
    <w:p w14:paraId="0BB13CFE" w14:textId="77777777" w:rsidR="00C77644" w:rsidRDefault="00C77644" w:rsidP="00C77644">
      <w:pPr>
        <w:pStyle w:val="Equation"/>
        <w:tabs>
          <w:tab w:val="clear" w:pos="4849"/>
          <w:tab w:val="left" w:pos="3600"/>
        </w:tabs>
        <w:ind w:left="562"/>
        <w:rPr>
          <w:noProof/>
          <w:szCs w:val="20"/>
          <w:lang w:val="de-DE"/>
        </w:rPr>
      </w:pPr>
      <w:r>
        <w:rPr>
          <w:noProof/>
          <w:szCs w:val="20"/>
          <w:lang w:val="de-DE"/>
        </w:rPr>
        <w:t>N</w:t>
      </w:r>
      <w:r>
        <w:rPr>
          <w:noProof/>
          <w:szCs w:val="20"/>
          <w:vertAlign w:val="subscript"/>
          <w:lang w:val="de-DE"/>
        </w:rPr>
        <w:t>B</w:t>
      </w:r>
      <w:r>
        <w:rPr>
          <w:noProof/>
          <w:szCs w:val="20"/>
          <w:lang w:val="de-DE"/>
        </w:rPr>
        <w:t xml:space="preserve"> = ( 1 − K</w:t>
      </w:r>
      <w:r>
        <w:rPr>
          <w:noProof/>
          <w:szCs w:val="20"/>
          <w:vertAlign w:val="subscript"/>
          <w:lang w:val="de-DE"/>
        </w:rPr>
        <w:t>B</w:t>
      </w:r>
      <w:r>
        <w:rPr>
          <w:noProof/>
          <w:szCs w:val="20"/>
          <w:lang w:val="de-DE"/>
        </w:rPr>
        <w:t> )′</w:t>
      </w:r>
      <w:r>
        <w:rPr>
          <w:noProof/>
          <w:szCs w:val="20"/>
          <w:lang w:val="de-DE"/>
        </w:rPr>
        <w:tab/>
      </w:r>
      <w:r>
        <w:rPr>
          <w:noProof/>
          <w:szCs w:val="20"/>
          <w:lang w:val="de-DE"/>
        </w:rPr>
        <w:tab/>
        <w:t>(E</w:t>
      </w:r>
      <w:r>
        <w:rPr>
          <w:noProof/>
          <w:szCs w:val="20"/>
          <w:lang w:val="de-DE"/>
        </w:rPr>
        <w:noBreakHyphen/>
      </w:r>
      <w:r>
        <w:rPr>
          <w:noProof/>
          <w:szCs w:val="20"/>
        </w:rPr>
        <w:fldChar w:fldCharType="begin" w:fldLock="1"/>
      </w:r>
      <w:r>
        <w:rPr>
          <w:noProof/>
          <w:szCs w:val="20"/>
          <w:lang w:val="de-DE"/>
        </w:rPr>
        <w:instrText xml:space="preserve"> SEQ Equation \* ARABIC </w:instrText>
      </w:r>
      <w:r>
        <w:rPr>
          <w:noProof/>
          <w:szCs w:val="20"/>
        </w:rPr>
        <w:fldChar w:fldCharType="separate"/>
      </w:r>
      <w:r>
        <w:rPr>
          <w:noProof/>
          <w:szCs w:val="20"/>
          <w:lang w:val="de-DE"/>
        </w:rPr>
        <w:t>49</w:t>
      </w:r>
      <w:r>
        <w:rPr>
          <w:noProof/>
          <w:szCs w:val="20"/>
        </w:rPr>
        <w:fldChar w:fldCharType="end"/>
      </w:r>
      <w:r>
        <w:rPr>
          <w:noProof/>
          <w:szCs w:val="20"/>
          <w:lang w:val="de-DE"/>
        </w:rPr>
        <w:t>)</w:t>
      </w:r>
    </w:p>
    <w:p w14:paraId="297D918D" w14:textId="77777777" w:rsidR="00C77644" w:rsidRDefault="00C77644" w:rsidP="00C77644">
      <w:pPr>
        <w:pStyle w:val="Equation"/>
        <w:tabs>
          <w:tab w:val="clear" w:pos="4849"/>
          <w:tab w:val="left" w:pos="3600"/>
        </w:tabs>
        <w:ind w:left="562"/>
        <w:rPr>
          <w:noProof/>
          <w:szCs w:val="20"/>
          <w:lang w:val="de-DE"/>
        </w:rPr>
      </w:pPr>
      <w:r>
        <w:rPr>
          <w:noProof/>
          <w:szCs w:val="20"/>
          <w:lang w:val="de-DE"/>
        </w:rPr>
        <w:t>P</w:t>
      </w:r>
      <w:r>
        <w:rPr>
          <w:noProof/>
          <w:szCs w:val="20"/>
          <w:vertAlign w:val="subscript"/>
          <w:lang w:val="de-DE"/>
        </w:rPr>
        <w:t>B</w:t>
      </w:r>
      <w:r>
        <w:rPr>
          <w:noProof/>
          <w:szCs w:val="20"/>
          <w:lang w:val="de-DE"/>
        </w:rPr>
        <w:t xml:space="preserve"> = 1 − ( K</w:t>
      </w:r>
      <w:r>
        <w:rPr>
          <w:noProof/>
          <w:szCs w:val="20"/>
          <w:vertAlign w:val="subscript"/>
          <w:lang w:val="de-DE"/>
        </w:rPr>
        <w:t>B</w:t>
      </w:r>
      <w:r>
        <w:rPr>
          <w:noProof/>
          <w:szCs w:val="20"/>
          <w:lang w:val="de-DE"/>
        </w:rPr>
        <w:t xml:space="preserve"> )′ </w:t>
      </w:r>
      <w:r>
        <w:rPr>
          <w:noProof/>
          <w:szCs w:val="20"/>
          <w:lang w:val="de-DE"/>
        </w:rPr>
        <w:tab/>
      </w:r>
      <w:r>
        <w:rPr>
          <w:noProof/>
          <w:szCs w:val="20"/>
          <w:lang w:val="de-DE"/>
        </w:rPr>
        <w:tab/>
        <w:t>(E</w:t>
      </w:r>
      <w:r>
        <w:rPr>
          <w:noProof/>
          <w:szCs w:val="20"/>
          <w:lang w:val="de-DE"/>
        </w:rPr>
        <w:noBreakHyphen/>
      </w:r>
      <w:r>
        <w:rPr>
          <w:noProof/>
          <w:szCs w:val="20"/>
        </w:rPr>
        <w:fldChar w:fldCharType="begin" w:fldLock="1"/>
      </w:r>
      <w:r>
        <w:rPr>
          <w:noProof/>
          <w:szCs w:val="20"/>
          <w:lang w:val="de-DE"/>
        </w:rPr>
        <w:instrText xml:space="preserve"> SEQ Equation \* ARABIC </w:instrText>
      </w:r>
      <w:r>
        <w:rPr>
          <w:noProof/>
          <w:szCs w:val="20"/>
        </w:rPr>
        <w:fldChar w:fldCharType="separate"/>
      </w:r>
      <w:r>
        <w:rPr>
          <w:noProof/>
          <w:szCs w:val="20"/>
          <w:lang w:val="de-DE"/>
        </w:rPr>
        <w:t>50</w:t>
      </w:r>
      <w:r>
        <w:rPr>
          <w:noProof/>
          <w:szCs w:val="20"/>
        </w:rPr>
        <w:fldChar w:fldCharType="end"/>
      </w:r>
      <w:r>
        <w:rPr>
          <w:noProof/>
          <w:szCs w:val="20"/>
          <w:lang w:val="de-DE"/>
        </w:rPr>
        <w:t>)</w:t>
      </w:r>
    </w:p>
    <w:p w14:paraId="51458751" w14:textId="77777777" w:rsidR="00C77644" w:rsidRDefault="00C77644" w:rsidP="00C77644">
      <w:pPr>
        <w:pStyle w:val="Equation"/>
        <w:tabs>
          <w:tab w:val="clear" w:pos="4849"/>
          <w:tab w:val="left" w:pos="3600"/>
        </w:tabs>
        <w:ind w:left="562"/>
        <w:rPr>
          <w:noProof/>
          <w:szCs w:val="20"/>
          <w:lang w:val="de-DE"/>
        </w:rPr>
      </w:pPr>
      <w:r>
        <w:rPr>
          <w:noProof/>
          <w:szCs w:val="20"/>
          <w:lang w:val="de-DE"/>
        </w:rPr>
        <w:t>N</w:t>
      </w:r>
      <w:r>
        <w:rPr>
          <w:noProof/>
          <w:szCs w:val="20"/>
          <w:vertAlign w:val="subscript"/>
          <w:lang w:val="de-DE"/>
        </w:rPr>
        <w:t>R</w:t>
      </w:r>
      <w:r>
        <w:rPr>
          <w:noProof/>
          <w:szCs w:val="20"/>
          <w:lang w:val="de-DE"/>
        </w:rPr>
        <w:t xml:space="preserve"> = ( 1 − K</w:t>
      </w:r>
      <w:r>
        <w:rPr>
          <w:noProof/>
          <w:szCs w:val="20"/>
          <w:vertAlign w:val="subscript"/>
          <w:lang w:val="de-DE"/>
        </w:rPr>
        <w:t>R</w:t>
      </w:r>
      <w:r>
        <w:rPr>
          <w:noProof/>
          <w:szCs w:val="20"/>
          <w:lang w:val="de-DE"/>
        </w:rPr>
        <w:t> )′</w:t>
      </w:r>
      <w:r>
        <w:rPr>
          <w:noProof/>
          <w:szCs w:val="20"/>
          <w:lang w:val="de-DE"/>
        </w:rPr>
        <w:tab/>
      </w:r>
      <w:r>
        <w:rPr>
          <w:noProof/>
          <w:szCs w:val="20"/>
          <w:lang w:val="de-DE"/>
        </w:rPr>
        <w:tab/>
        <w:t>(E</w:t>
      </w:r>
      <w:r>
        <w:rPr>
          <w:noProof/>
          <w:szCs w:val="20"/>
          <w:lang w:val="de-DE"/>
        </w:rPr>
        <w:noBreakHyphen/>
      </w:r>
      <w:r>
        <w:rPr>
          <w:noProof/>
          <w:szCs w:val="20"/>
        </w:rPr>
        <w:fldChar w:fldCharType="begin" w:fldLock="1"/>
      </w:r>
      <w:r>
        <w:rPr>
          <w:noProof/>
          <w:szCs w:val="20"/>
          <w:lang w:val="de-DE"/>
        </w:rPr>
        <w:instrText xml:space="preserve"> SEQ Equation \* ARABIC </w:instrText>
      </w:r>
      <w:r>
        <w:rPr>
          <w:noProof/>
          <w:szCs w:val="20"/>
        </w:rPr>
        <w:fldChar w:fldCharType="separate"/>
      </w:r>
      <w:r>
        <w:rPr>
          <w:noProof/>
          <w:szCs w:val="20"/>
          <w:lang w:val="de-DE"/>
        </w:rPr>
        <w:t>51</w:t>
      </w:r>
      <w:r>
        <w:rPr>
          <w:noProof/>
          <w:szCs w:val="20"/>
        </w:rPr>
        <w:fldChar w:fldCharType="end"/>
      </w:r>
      <w:r>
        <w:rPr>
          <w:noProof/>
          <w:szCs w:val="20"/>
          <w:lang w:val="de-DE"/>
        </w:rPr>
        <w:t>)</w:t>
      </w:r>
    </w:p>
    <w:p w14:paraId="736517FF" w14:textId="77777777" w:rsidR="00C77644" w:rsidRDefault="00C77644" w:rsidP="00C77644">
      <w:pPr>
        <w:pStyle w:val="Equation"/>
        <w:tabs>
          <w:tab w:val="clear" w:pos="4849"/>
          <w:tab w:val="left" w:pos="3600"/>
        </w:tabs>
        <w:ind w:left="562"/>
        <w:rPr>
          <w:noProof/>
          <w:szCs w:val="20"/>
          <w:lang w:val="de-DE"/>
        </w:rPr>
      </w:pPr>
      <w:r>
        <w:rPr>
          <w:noProof/>
          <w:szCs w:val="20"/>
          <w:lang w:val="de-DE"/>
        </w:rPr>
        <w:t>P</w:t>
      </w:r>
      <w:r>
        <w:rPr>
          <w:noProof/>
          <w:szCs w:val="20"/>
          <w:vertAlign w:val="subscript"/>
          <w:lang w:val="de-DE"/>
        </w:rPr>
        <w:t>R</w:t>
      </w:r>
      <w:r>
        <w:rPr>
          <w:noProof/>
          <w:szCs w:val="20"/>
          <w:lang w:val="de-DE"/>
        </w:rPr>
        <w:t xml:space="preserve"> = 1 − (  K</w:t>
      </w:r>
      <w:r>
        <w:rPr>
          <w:noProof/>
          <w:szCs w:val="20"/>
          <w:vertAlign w:val="subscript"/>
          <w:lang w:val="de-DE"/>
        </w:rPr>
        <w:t>R</w:t>
      </w:r>
      <w:r>
        <w:rPr>
          <w:noProof/>
          <w:szCs w:val="20"/>
          <w:lang w:val="de-DE"/>
        </w:rPr>
        <w:t> )′</w:t>
      </w:r>
      <w:r>
        <w:rPr>
          <w:noProof/>
          <w:szCs w:val="20"/>
          <w:lang w:val="de-DE"/>
        </w:rPr>
        <w:tab/>
      </w:r>
      <w:r>
        <w:rPr>
          <w:noProof/>
          <w:szCs w:val="20"/>
          <w:lang w:val="de-DE"/>
        </w:rPr>
        <w:tab/>
        <w:t>(</w:t>
      </w:r>
      <w:bookmarkStart w:id="174" w:name="Equation_E46"/>
      <w:r>
        <w:rPr>
          <w:noProof/>
          <w:szCs w:val="20"/>
          <w:lang w:val="de-DE"/>
        </w:rPr>
        <w:t>E</w:t>
      </w:r>
      <w:r>
        <w:rPr>
          <w:noProof/>
          <w:szCs w:val="20"/>
          <w:lang w:val="de-DE"/>
        </w:rPr>
        <w:noBreakHyphen/>
      </w:r>
      <w:r>
        <w:rPr>
          <w:noProof/>
          <w:szCs w:val="20"/>
        </w:rPr>
        <w:fldChar w:fldCharType="begin" w:fldLock="1"/>
      </w:r>
      <w:r>
        <w:rPr>
          <w:noProof/>
          <w:szCs w:val="20"/>
          <w:lang w:val="de-DE"/>
        </w:rPr>
        <w:instrText xml:space="preserve"> SEQ Equation \* ARABIC </w:instrText>
      </w:r>
      <w:r>
        <w:rPr>
          <w:noProof/>
          <w:szCs w:val="20"/>
        </w:rPr>
        <w:fldChar w:fldCharType="separate"/>
      </w:r>
      <w:r>
        <w:rPr>
          <w:noProof/>
          <w:szCs w:val="20"/>
          <w:lang w:val="de-DE"/>
        </w:rPr>
        <w:t>52</w:t>
      </w:r>
      <w:r>
        <w:rPr>
          <w:noProof/>
          <w:szCs w:val="20"/>
        </w:rPr>
        <w:fldChar w:fldCharType="end"/>
      </w:r>
      <w:bookmarkEnd w:id="174"/>
      <w:r>
        <w:rPr>
          <w:noProof/>
          <w:szCs w:val="20"/>
          <w:lang w:val="de-DE"/>
        </w:rPr>
        <w:t>)</w:t>
      </w:r>
    </w:p>
    <w:p w14:paraId="08568F38" w14:textId="77777777" w:rsidR="00C77644" w:rsidRDefault="00C77644" w:rsidP="00C77644">
      <w:pPr>
        <w:pStyle w:val="enumlev1"/>
        <w:keepNext/>
        <w:ind w:left="403" w:hanging="403"/>
        <w:rPr>
          <w:bCs/>
          <w:noProof/>
        </w:rPr>
      </w:pPr>
      <w:r>
        <w:rPr>
          <w:noProof/>
        </w:rPr>
        <w:t>–</w:t>
      </w:r>
      <w:r>
        <w:rPr>
          <w:bCs/>
          <w:noProof/>
        </w:rPr>
        <w:tab/>
      </w:r>
      <w:r w:rsidR="0054771C">
        <w:rPr>
          <w:noProof/>
          <w:lang w:val="de-DE"/>
        </w:rPr>
        <w:t>Otherwise</w:t>
      </w:r>
      <w:r w:rsidR="0054771C" w:rsidRPr="0054771C">
        <w:rPr>
          <w:noProof/>
          <w:color w:val="FF0000"/>
          <w:lang w:val="de-DE"/>
        </w:rPr>
        <w:t>, if</w:t>
      </w:r>
      <w:r w:rsidR="0054771C">
        <w:rPr>
          <w:noProof/>
          <w:lang w:val="de-DE"/>
        </w:rPr>
        <w:t xml:space="preserve"> </w:t>
      </w:r>
      <w:r w:rsidR="0054771C">
        <w:rPr>
          <w:bCs/>
          <w:noProof/>
        </w:rPr>
        <w:t>matrix_coeffs is equal to 11</w:t>
      </w:r>
      <w:r w:rsidRPr="00617CB8">
        <w:rPr>
          <w:bCs/>
          <w:noProof/>
        </w:rPr>
        <w:t xml:space="preserve">, </w:t>
      </w:r>
      <w:r>
        <w:rPr>
          <w:bCs/>
          <w:noProof/>
        </w:rPr>
        <w:t>the following equations apply</w:t>
      </w:r>
      <w:r w:rsidRPr="00617CB8">
        <w:rPr>
          <w:bCs/>
          <w:noProof/>
        </w:rPr>
        <w:t>:</w:t>
      </w:r>
    </w:p>
    <w:p w14:paraId="7BC11B4D" w14:textId="77777777" w:rsidR="00C77644" w:rsidRPr="00617CB8" w:rsidRDefault="00C77644" w:rsidP="00C77644">
      <w:pPr>
        <w:pStyle w:val="Equation"/>
        <w:ind w:left="562"/>
        <w:rPr>
          <w:noProof/>
        </w:rPr>
      </w:pPr>
      <w:r w:rsidRPr="00617CB8">
        <w:rPr>
          <w:noProof/>
        </w:rPr>
        <w:t>E′</w:t>
      </w:r>
      <w:r w:rsidRPr="00617CB8">
        <w:rPr>
          <w:noProof/>
          <w:vertAlign w:val="subscript"/>
        </w:rPr>
        <w:t>Y</w:t>
      </w:r>
      <w:r w:rsidRPr="00617CB8">
        <w:rPr>
          <w:noProof/>
        </w:rPr>
        <w:t xml:space="preserve"> = E′</w:t>
      </w:r>
      <w:r>
        <w:rPr>
          <w:noProof/>
          <w:vertAlign w:val="subscript"/>
        </w:rPr>
        <w:t>G</w:t>
      </w:r>
      <w:r w:rsidRPr="00617CB8">
        <w:rPr>
          <w:noProof/>
        </w:rPr>
        <w:tab/>
      </w:r>
      <w:r w:rsidRPr="00617CB8">
        <w:rPr>
          <w:noProof/>
        </w:rPr>
        <w:tab/>
      </w:r>
      <w:r w:rsidRPr="00617CB8">
        <w:rPr>
          <w:noProof/>
        </w:rPr>
        <w:tab/>
        <w:t>(</w:t>
      </w:r>
      <w:bookmarkStart w:id="175" w:name="Matrix11Y_Eqn"/>
      <w:r w:rsidRPr="00617CB8">
        <w:rPr>
          <w:noProof/>
        </w:rPr>
        <w:t>E</w:t>
      </w:r>
      <w:r w:rsidRPr="00617CB8">
        <w:rPr>
          <w:noProof/>
        </w:rPr>
        <w:noBreakHyphen/>
      </w:r>
      <w:r w:rsidRPr="00617CB8">
        <w:rPr>
          <w:noProof/>
        </w:rPr>
        <w:fldChar w:fldCharType="begin" w:fldLock="1"/>
      </w:r>
      <w:r w:rsidRPr="00617CB8">
        <w:rPr>
          <w:noProof/>
        </w:rPr>
        <w:instrText xml:space="preserve"> SEQ Equation \* ARABIC </w:instrText>
      </w:r>
      <w:r w:rsidRPr="00617CB8">
        <w:rPr>
          <w:noProof/>
        </w:rPr>
        <w:fldChar w:fldCharType="separate"/>
      </w:r>
      <w:r>
        <w:rPr>
          <w:noProof/>
        </w:rPr>
        <w:t>53</w:t>
      </w:r>
      <w:r w:rsidRPr="00617CB8">
        <w:rPr>
          <w:noProof/>
        </w:rPr>
        <w:fldChar w:fldCharType="end"/>
      </w:r>
      <w:bookmarkEnd w:id="175"/>
      <w:r w:rsidRPr="00617CB8">
        <w:rPr>
          <w:noProof/>
        </w:rPr>
        <w:t>)</w:t>
      </w:r>
    </w:p>
    <w:p w14:paraId="3A414F83" w14:textId="77777777" w:rsidR="00C77644" w:rsidRPr="00EF5DBD" w:rsidRDefault="00C77644" w:rsidP="00C77644">
      <w:pPr>
        <w:pStyle w:val="Equation"/>
        <w:ind w:left="562"/>
        <w:rPr>
          <w:noProof/>
          <w:lang w:val="es-ES_tradnl"/>
        </w:rPr>
      </w:pPr>
      <w:r w:rsidRPr="00EF5DBD">
        <w:rPr>
          <w:noProof/>
          <w:lang w:val="es-ES_tradnl"/>
        </w:rPr>
        <w:t>E′</w:t>
      </w:r>
      <w:r w:rsidRPr="00EF5DBD">
        <w:rPr>
          <w:noProof/>
          <w:vertAlign w:val="subscript"/>
          <w:lang w:val="es-ES_tradnl"/>
        </w:rPr>
        <w:t>PB</w:t>
      </w:r>
      <w:r>
        <w:rPr>
          <w:noProof/>
          <w:lang w:val="es-ES_tradnl"/>
        </w:rPr>
        <w:t xml:space="preserve"> = 0.5 * ( 0.986566 *</w:t>
      </w:r>
      <w:r w:rsidRPr="00EF5DBD">
        <w:rPr>
          <w:noProof/>
          <w:lang w:val="es-ES_tradnl"/>
        </w:rPr>
        <w:t xml:space="preserve"> E′</w:t>
      </w:r>
      <w:r w:rsidRPr="00EF5DBD">
        <w:rPr>
          <w:noProof/>
          <w:vertAlign w:val="subscript"/>
          <w:lang w:val="es-ES_tradnl"/>
        </w:rPr>
        <w:t>B</w:t>
      </w:r>
      <w:r w:rsidRPr="00EF5DBD">
        <w:rPr>
          <w:noProof/>
          <w:lang w:val="es-ES_tradnl"/>
        </w:rPr>
        <w:t xml:space="preserve"> − E′</w:t>
      </w:r>
      <w:r w:rsidRPr="00EF5DBD">
        <w:rPr>
          <w:noProof/>
          <w:vertAlign w:val="subscript"/>
          <w:lang w:val="es-ES_tradnl"/>
        </w:rPr>
        <w:t>Y</w:t>
      </w:r>
      <w:r w:rsidRPr="00EF5DBD">
        <w:rPr>
          <w:noProof/>
          <w:lang w:val="es-ES_tradnl"/>
        </w:rPr>
        <w:t xml:space="preserve"> )</w:t>
      </w:r>
      <w:r w:rsidRPr="00EF5DBD">
        <w:rPr>
          <w:noProof/>
          <w:lang w:val="es-ES_tradnl"/>
        </w:rPr>
        <w:tab/>
      </w:r>
      <w:r w:rsidRPr="00EF5DBD">
        <w:rPr>
          <w:noProof/>
          <w:lang w:val="es-ES_tradnl"/>
        </w:rPr>
        <w:tab/>
        <w:t>(E</w:t>
      </w:r>
      <w:r w:rsidRPr="00EF5DBD">
        <w:rPr>
          <w:noProof/>
          <w:lang w:val="es-ES_tradnl"/>
        </w:rPr>
        <w:noBreakHyphen/>
      </w:r>
      <w:r w:rsidRPr="00617CB8">
        <w:rPr>
          <w:noProof/>
        </w:rPr>
        <w:fldChar w:fldCharType="begin" w:fldLock="1"/>
      </w:r>
      <w:r w:rsidRPr="00EF5DBD">
        <w:rPr>
          <w:noProof/>
          <w:lang w:val="es-ES_tradnl"/>
        </w:rPr>
        <w:instrText xml:space="preserve"> SEQ Equation \* ARABIC </w:instrText>
      </w:r>
      <w:r w:rsidRPr="00617CB8">
        <w:rPr>
          <w:noProof/>
        </w:rPr>
        <w:fldChar w:fldCharType="separate"/>
      </w:r>
      <w:r>
        <w:rPr>
          <w:noProof/>
          <w:lang w:val="es-ES_tradnl"/>
        </w:rPr>
        <w:t>54</w:t>
      </w:r>
      <w:r w:rsidRPr="00617CB8">
        <w:rPr>
          <w:noProof/>
        </w:rPr>
        <w:fldChar w:fldCharType="end"/>
      </w:r>
      <w:r w:rsidRPr="00EF5DBD">
        <w:rPr>
          <w:noProof/>
          <w:lang w:val="es-ES_tradnl"/>
        </w:rPr>
        <w:t>)</w:t>
      </w:r>
    </w:p>
    <w:p w14:paraId="769415D9" w14:textId="77777777" w:rsidR="00C77644" w:rsidRPr="00D516A4" w:rsidRDefault="00C77644" w:rsidP="00C77644">
      <w:pPr>
        <w:pStyle w:val="Equation"/>
        <w:keepNext/>
        <w:ind w:left="562"/>
        <w:rPr>
          <w:noProof/>
          <w:lang w:val="es-ES_tradnl"/>
        </w:rPr>
      </w:pPr>
      <w:r w:rsidRPr="00D516A4">
        <w:rPr>
          <w:noProof/>
          <w:lang w:val="es-ES_tradnl"/>
        </w:rPr>
        <w:t>E′</w:t>
      </w:r>
      <w:r w:rsidRPr="00D516A4">
        <w:rPr>
          <w:noProof/>
          <w:vertAlign w:val="subscript"/>
          <w:lang w:val="es-ES_tradnl"/>
        </w:rPr>
        <w:t>PR</w:t>
      </w:r>
      <w:r w:rsidRPr="00D516A4">
        <w:rPr>
          <w:noProof/>
          <w:lang w:val="es-ES_tradnl"/>
        </w:rPr>
        <w:t xml:space="preserve"> = 0.5 * ( E′</w:t>
      </w:r>
      <w:r w:rsidRPr="00D516A4">
        <w:rPr>
          <w:noProof/>
          <w:vertAlign w:val="subscript"/>
          <w:lang w:val="es-ES_tradnl"/>
        </w:rPr>
        <w:t>R</w:t>
      </w:r>
      <w:r w:rsidRPr="00D516A4">
        <w:rPr>
          <w:noProof/>
          <w:lang w:val="es-ES_tradnl"/>
        </w:rPr>
        <w:t xml:space="preserve"> − </w:t>
      </w:r>
      <w:r w:rsidRPr="00D46233">
        <w:rPr>
          <w:noProof/>
          <w:lang w:val="es-ES_tradnl"/>
        </w:rPr>
        <w:t xml:space="preserve">0.991902 * </w:t>
      </w:r>
      <w:r w:rsidRPr="00D516A4">
        <w:rPr>
          <w:noProof/>
          <w:lang w:val="es-ES_tradnl"/>
        </w:rPr>
        <w:t>E′</w:t>
      </w:r>
      <w:r w:rsidRPr="00D516A4">
        <w:rPr>
          <w:noProof/>
          <w:vertAlign w:val="subscript"/>
          <w:lang w:val="es-ES_tradnl"/>
        </w:rPr>
        <w:t>Y</w:t>
      </w:r>
      <w:r>
        <w:rPr>
          <w:noProof/>
          <w:lang w:val="es-ES_tradnl"/>
        </w:rPr>
        <w:t xml:space="preserve"> )</w:t>
      </w:r>
      <w:r w:rsidRPr="00D516A4">
        <w:rPr>
          <w:noProof/>
          <w:lang w:val="es-ES_tradnl"/>
        </w:rPr>
        <w:tab/>
      </w:r>
      <w:r w:rsidRPr="00D516A4">
        <w:rPr>
          <w:noProof/>
          <w:lang w:val="es-ES_tradnl"/>
        </w:rPr>
        <w:tab/>
        <w:t>(</w:t>
      </w:r>
      <w:bookmarkStart w:id="176" w:name="Matrix11PR_Eqn"/>
      <w:r w:rsidRPr="00D516A4">
        <w:rPr>
          <w:noProof/>
          <w:lang w:val="es-ES_tradnl"/>
        </w:rPr>
        <w:t>E</w:t>
      </w:r>
      <w:r w:rsidRPr="00D516A4">
        <w:rPr>
          <w:noProof/>
          <w:lang w:val="es-ES_tradnl"/>
        </w:rPr>
        <w:noBreakHyphen/>
      </w:r>
      <w:r w:rsidRPr="00617CB8">
        <w:rPr>
          <w:noProof/>
        </w:rPr>
        <w:fldChar w:fldCharType="begin" w:fldLock="1"/>
      </w:r>
      <w:r w:rsidRPr="00D516A4">
        <w:rPr>
          <w:noProof/>
          <w:lang w:val="es-ES_tradnl"/>
        </w:rPr>
        <w:instrText xml:space="preserve"> SEQ Equation \* ARABIC </w:instrText>
      </w:r>
      <w:r w:rsidRPr="00617CB8">
        <w:rPr>
          <w:noProof/>
        </w:rPr>
        <w:fldChar w:fldCharType="separate"/>
      </w:r>
      <w:r>
        <w:rPr>
          <w:noProof/>
          <w:lang w:val="es-ES_tradnl"/>
        </w:rPr>
        <w:t>55</w:t>
      </w:r>
      <w:r w:rsidRPr="00617CB8">
        <w:rPr>
          <w:noProof/>
        </w:rPr>
        <w:fldChar w:fldCharType="end"/>
      </w:r>
      <w:bookmarkEnd w:id="176"/>
      <w:r w:rsidRPr="00D516A4">
        <w:rPr>
          <w:noProof/>
          <w:lang w:val="es-ES_tradnl"/>
        </w:rPr>
        <w:t>)</w:t>
      </w:r>
    </w:p>
    <w:p w14:paraId="2A172E0E" w14:textId="77777777" w:rsidR="00C77644" w:rsidRDefault="00C77644" w:rsidP="00C77644">
      <w:pPr>
        <w:pStyle w:val="Note1"/>
        <w:spacing w:before="120"/>
        <w:rPr>
          <w:noProof/>
        </w:rPr>
      </w:pPr>
      <w:r w:rsidRPr="00617CB8">
        <w:rPr>
          <w:noProof/>
        </w:rPr>
        <w:t>NOTE </w:t>
      </w:r>
      <w:fldSimple w:instr=" SEQ NoteCounter \* MERGEFORMAT " w:fldLock="1">
        <w:r>
          <w:rPr>
            <w:noProof/>
          </w:rPr>
          <w:t>11</w:t>
        </w:r>
      </w:fldSimple>
      <w:r w:rsidRPr="00617CB8">
        <w:rPr>
          <w:noProof/>
        </w:rPr>
        <w:t> – In this case,</w:t>
      </w:r>
      <w:r>
        <w:rPr>
          <w:noProof/>
        </w:rPr>
        <w:t xml:space="preserve"> </w:t>
      </w:r>
      <w:r w:rsidRPr="00EF5DBD">
        <w:rPr>
          <w:noProof/>
          <w:lang w:val="es-ES_tradnl"/>
        </w:rPr>
        <w:t>E′</w:t>
      </w:r>
      <w:r w:rsidRPr="00EF5DBD">
        <w:rPr>
          <w:noProof/>
          <w:vertAlign w:val="subscript"/>
          <w:lang w:val="es-ES_tradnl"/>
        </w:rPr>
        <w:t>PB</w:t>
      </w:r>
      <w:r>
        <w:rPr>
          <w:noProof/>
        </w:rPr>
        <w:t xml:space="preserve"> may be referred to as </w:t>
      </w:r>
      <w:r>
        <w:rPr>
          <w:noProof/>
          <w:lang w:val="es-ES_tradnl"/>
        </w:rPr>
        <w:t>D</w:t>
      </w:r>
      <w:r w:rsidRPr="00EF5DBD">
        <w:rPr>
          <w:noProof/>
          <w:lang w:val="es-ES_tradnl"/>
        </w:rPr>
        <w:t>′</w:t>
      </w:r>
      <w:r>
        <w:rPr>
          <w:noProof/>
          <w:vertAlign w:val="subscript"/>
          <w:lang w:val="es-ES_tradnl"/>
        </w:rPr>
        <w:t>Z</w:t>
      </w:r>
      <w:r>
        <w:rPr>
          <w:noProof/>
        </w:rPr>
        <w:t xml:space="preserve"> and </w:t>
      </w:r>
      <w:r w:rsidRPr="00EF5DBD">
        <w:rPr>
          <w:noProof/>
          <w:lang w:val="es-ES_tradnl"/>
        </w:rPr>
        <w:t>E′</w:t>
      </w:r>
      <w:r>
        <w:rPr>
          <w:noProof/>
          <w:vertAlign w:val="subscript"/>
          <w:lang w:val="es-ES_tradnl"/>
        </w:rPr>
        <w:t>PR</w:t>
      </w:r>
      <w:r>
        <w:rPr>
          <w:noProof/>
        </w:rPr>
        <w:t xml:space="preserve"> may be referred to as </w:t>
      </w:r>
      <w:r>
        <w:rPr>
          <w:noProof/>
          <w:lang w:val="es-ES_tradnl"/>
        </w:rPr>
        <w:t>D</w:t>
      </w:r>
      <w:r w:rsidRPr="00EF5DBD">
        <w:rPr>
          <w:noProof/>
          <w:lang w:val="es-ES_tradnl"/>
        </w:rPr>
        <w:t>′</w:t>
      </w:r>
      <w:r>
        <w:rPr>
          <w:noProof/>
          <w:vertAlign w:val="subscript"/>
          <w:lang w:val="es-ES_tradnl"/>
        </w:rPr>
        <w:t>X</w:t>
      </w:r>
      <w:r w:rsidRPr="00617CB8">
        <w:rPr>
          <w:noProof/>
        </w:rPr>
        <w:t>.</w:t>
      </w:r>
    </w:p>
    <w:p w14:paraId="564E8B41" w14:textId="77777777" w:rsidR="0054771C" w:rsidRPr="008509E8" w:rsidRDefault="0054771C" w:rsidP="0054771C">
      <w:pPr>
        <w:pStyle w:val="enumlev1"/>
        <w:keepNext/>
        <w:ind w:left="403" w:hanging="403"/>
        <w:rPr>
          <w:bCs/>
          <w:noProof/>
          <w:color w:val="FF0000"/>
        </w:rPr>
      </w:pPr>
      <w:r w:rsidRPr="004441FB">
        <w:rPr>
          <w:noProof/>
          <w:color w:val="FF0000"/>
        </w:rPr>
        <w:lastRenderedPageBreak/>
        <w:t>–</w:t>
      </w:r>
      <w:r w:rsidRPr="004441FB">
        <w:rPr>
          <w:bCs/>
          <w:noProof/>
          <w:color w:val="FF0000"/>
        </w:rPr>
        <w:tab/>
      </w:r>
      <w:r w:rsidRPr="008509E8">
        <w:rPr>
          <w:noProof/>
          <w:color w:val="FF0000"/>
          <w:lang w:val="de-DE"/>
        </w:rPr>
        <w:t>Otherwise</w:t>
      </w:r>
      <w:r w:rsidR="005C218E">
        <w:rPr>
          <w:noProof/>
          <w:color w:val="FF0000"/>
          <w:lang w:val="de-DE"/>
        </w:rPr>
        <w:t xml:space="preserve"> </w:t>
      </w:r>
      <w:r w:rsidR="001E651E" w:rsidRPr="008509E8">
        <w:rPr>
          <w:noProof/>
          <w:color w:val="FF0000"/>
          <w:lang w:val="de-DE"/>
        </w:rPr>
        <w:t>(</w:t>
      </w:r>
      <w:r w:rsidRPr="008509E8">
        <w:rPr>
          <w:bCs/>
          <w:noProof/>
          <w:color w:val="FF0000"/>
        </w:rPr>
        <w:t>matrix_coeffs is equal to 14</w:t>
      </w:r>
      <w:r w:rsidR="001E651E" w:rsidRPr="008509E8">
        <w:rPr>
          <w:bCs/>
          <w:noProof/>
          <w:color w:val="FF0000"/>
        </w:rPr>
        <w:t>)</w:t>
      </w:r>
      <w:r w:rsidRPr="008509E8">
        <w:rPr>
          <w:bCs/>
          <w:noProof/>
          <w:color w:val="FF0000"/>
        </w:rPr>
        <w:t>, the following equations apply:</w:t>
      </w:r>
    </w:p>
    <w:p w14:paraId="1E4110FC" w14:textId="77777777" w:rsidR="0054771C" w:rsidRPr="008509E8" w:rsidRDefault="0054771C" w:rsidP="0054771C">
      <w:pPr>
        <w:pStyle w:val="Equation"/>
        <w:ind w:left="562"/>
        <w:rPr>
          <w:noProof/>
          <w:color w:val="FF0000"/>
        </w:rPr>
      </w:pPr>
      <w:bookmarkStart w:id="177" w:name="_Ref317094275"/>
      <w:bookmarkStart w:id="178" w:name="_Ref349228168"/>
      <w:bookmarkStart w:id="179" w:name="_Toc429147655"/>
      <w:r w:rsidRPr="008509E8">
        <w:rPr>
          <w:noProof/>
          <w:color w:val="FF0000"/>
        </w:rPr>
        <w:t>E</w:t>
      </w:r>
      <w:r w:rsidRPr="008509E8">
        <w:rPr>
          <w:noProof/>
          <w:color w:val="FF0000"/>
          <w:vertAlign w:val="subscript"/>
        </w:rPr>
        <w:t>L</w:t>
      </w:r>
      <w:r w:rsidRPr="008509E8">
        <w:rPr>
          <w:noProof/>
          <w:color w:val="FF0000"/>
        </w:rPr>
        <w:t xml:space="preserve"> = (</w:t>
      </w:r>
      <w:r w:rsidR="00BB1A14" w:rsidRPr="008509E8">
        <w:rPr>
          <w:noProof/>
          <w:color w:val="FF0000"/>
        </w:rPr>
        <w:t> </w:t>
      </w:r>
      <w:r w:rsidRPr="008509E8">
        <w:rPr>
          <w:noProof/>
          <w:color w:val="FF0000"/>
        </w:rPr>
        <w:t>1688</w:t>
      </w:r>
      <w:r w:rsidR="00BB1A14" w:rsidRPr="008509E8">
        <w:rPr>
          <w:noProof/>
          <w:color w:val="FF0000"/>
        </w:rPr>
        <w:t> </w:t>
      </w:r>
      <w:r w:rsidRPr="008509E8">
        <w:rPr>
          <w:noProof/>
          <w:color w:val="FF0000"/>
        </w:rPr>
        <w:t>*</w:t>
      </w:r>
      <w:r w:rsidR="00BB1A14" w:rsidRPr="008509E8">
        <w:rPr>
          <w:noProof/>
          <w:color w:val="FF0000"/>
        </w:rPr>
        <w:t> </w:t>
      </w:r>
      <w:r w:rsidRPr="008509E8">
        <w:rPr>
          <w:noProof/>
          <w:color w:val="FF0000"/>
        </w:rPr>
        <w:t>E</w:t>
      </w:r>
      <w:r w:rsidRPr="008509E8">
        <w:rPr>
          <w:noProof/>
          <w:color w:val="FF0000"/>
          <w:vertAlign w:val="subscript"/>
        </w:rPr>
        <w:t>R</w:t>
      </w:r>
      <w:r w:rsidR="00BB1A14" w:rsidRPr="008509E8">
        <w:rPr>
          <w:noProof/>
          <w:color w:val="FF0000"/>
        </w:rPr>
        <w:t> </w:t>
      </w:r>
      <w:r w:rsidRPr="008509E8">
        <w:rPr>
          <w:noProof/>
          <w:color w:val="FF0000"/>
        </w:rPr>
        <w:t>+</w:t>
      </w:r>
      <w:r w:rsidR="00BB1A14" w:rsidRPr="008509E8">
        <w:rPr>
          <w:noProof/>
          <w:color w:val="FF0000"/>
        </w:rPr>
        <w:t> </w:t>
      </w:r>
      <w:r w:rsidRPr="008509E8">
        <w:rPr>
          <w:noProof/>
          <w:color w:val="FF0000"/>
        </w:rPr>
        <w:t>2146</w:t>
      </w:r>
      <w:r w:rsidR="00BB1A14" w:rsidRPr="008509E8">
        <w:rPr>
          <w:noProof/>
          <w:color w:val="FF0000"/>
        </w:rPr>
        <w:t> </w:t>
      </w:r>
      <w:r w:rsidRPr="008509E8">
        <w:rPr>
          <w:noProof/>
          <w:color w:val="FF0000"/>
        </w:rPr>
        <w:t>*</w:t>
      </w:r>
      <w:r w:rsidR="00BB1A14" w:rsidRPr="008509E8">
        <w:rPr>
          <w:noProof/>
          <w:color w:val="FF0000"/>
        </w:rPr>
        <w:t> </w:t>
      </w:r>
      <w:r w:rsidRPr="008509E8">
        <w:rPr>
          <w:noProof/>
          <w:color w:val="FF0000"/>
        </w:rPr>
        <w:t>E</w:t>
      </w:r>
      <w:r w:rsidRPr="00AE04B9">
        <w:rPr>
          <w:noProof/>
          <w:color w:val="FF0000"/>
          <w:vertAlign w:val="subscript"/>
        </w:rPr>
        <w:t>G</w:t>
      </w:r>
      <w:r w:rsidR="00BB1A14" w:rsidRPr="00E90C5B">
        <w:rPr>
          <w:noProof/>
          <w:color w:val="FF0000"/>
        </w:rPr>
        <w:t> </w:t>
      </w:r>
      <w:r w:rsidRPr="00E90C5B">
        <w:rPr>
          <w:noProof/>
          <w:color w:val="FF0000"/>
        </w:rPr>
        <w:t>+</w:t>
      </w:r>
      <w:r w:rsidR="00BB1A14" w:rsidRPr="00E90C5B">
        <w:rPr>
          <w:noProof/>
          <w:color w:val="FF0000"/>
        </w:rPr>
        <w:t> </w:t>
      </w:r>
      <w:r w:rsidRPr="00777DFF">
        <w:rPr>
          <w:noProof/>
          <w:color w:val="FF0000"/>
        </w:rPr>
        <w:t>262</w:t>
      </w:r>
      <w:r w:rsidR="002D5623">
        <w:rPr>
          <w:noProof/>
          <w:color w:val="FF0000"/>
        </w:rPr>
        <w:t xml:space="preserve"> </w:t>
      </w:r>
      <w:r w:rsidRPr="00777DFF">
        <w:rPr>
          <w:noProof/>
          <w:color w:val="FF0000"/>
        </w:rPr>
        <w:t>*</w:t>
      </w:r>
      <w:r w:rsidR="002D5623">
        <w:rPr>
          <w:noProof/>
          <w:color w:val="FF0000"/>
        </w:rPr>
        <w:t xml:space="preserve"> </w:t>
      </w:r>
      <w:r w:rsidRPr="00777DFF">
        <w:rPr>
          <w:noProof/>
          <w:color w:val="FF0000"/>
        </w:rPr>
        <w:t>E</w:t>
      </w:r>
      <w:r w:rsidRPr="00777DFF">
        <w:rPr>
          <w:noProof/>
          <w:color w:val="FF0000"/>
          <w:vertAlign w:val="subscript"/>
        </w:rPr>
        <w:t>B</w:t>
      </w:r>
      <w:r w:rsidRPr="00777DFF">
        <w:rPr>
          <w:noProof/>
          <w:color w:val="FF0000"/>
        </w:rPr>
        <w:t>)</w:t>
      </w:r>
      <w:r w:rsidR="00BB1A14" w:rsidRPr="00766734">
        <w:rPr>
          <w:noProof/>
          <w:color w:val="FF0000"/>
        </w:rPr>
        <w:t> </w:t>
      </w:r>
      <w:r w:rsidR="00BB1A14" w:rsidRPr="008509E8">
        <w:rPr>
          <w:noProof/>
          <w:color w:val="FF0000"/>
          <w:szCs w:val="20"/>
          <w:lang w:val="es-ES_tradnl"/>
        </w:rPr>
        <w:t>÷ </w:t>
      </w:r>
      <w:r w:rsidRPr="008509E8">
        <w:rPr>
          <w:noProof/>
          <w:color w:val="FF0000"/>
        </w:rPr>
        <w:t>4096</w:t>
      </w:r>
      <w:r w:rsidRPr="008509E8">
        <w:rPr>
          <w:noProof/>
          <w:color w:val="FF0000"/>
        </w:rPr>
        <w:tab/>
      </w:r>
      <w:r w:rsidRPr="008509E8">
        <w:rPr>
          <w:noProof/>
          <w:color w:val="FF0000"/>
        </w:rPr>
        <w:tab/>
        <w:t>(E</w:t>
      </w:r>
      <w:r w:rsidRPr="008509E8">
        <w:rPr>
          <w:noProof/>
          <w:color w:val="FF0000"/>
        </w:rPr>
        <w:noBreakHyphen/>
        <w:t>56)</w:t>
      </w:r>
    </w:p>
    <w:p w14:paraId="41355B41" w14:textId="77777777" w:rsidR="0054771C" w:rsidRPr="008509E8" w:rsidRDefault="0054771C" w:rsidP="0054771C">
      <w:pPr>
        <w:pStyle w:val="Equation"/>
        <w:ind w:left="562"/>
        <w:rPr>
          <w:noProof/>
          <w:color w:val="FF0000"/>
        </w:rPr>
      </w:pPr>
      <w:r w:rsidRPr="008509E8">
        <w:rPr>
          <w:noProof/>
          <w:color w:val="FF0000"/>
        </w:rPr>
        <w:t>E</w:t>
      </w:r>
      <w:r w:rsidRPr="008509E8">
        <w:rPr>
          <w:noProof/>
          <w:color w:val="FF0000"/>
          <w:vertAlign w:val="subscript"/>
        </w:rPr>
        <w:t>M</w:t>
      </w:r>
      <w:r w:rsidRPr="008509E8">
        <w:rPr>
          <w:noProof/>
          <w:color w:val="FF0000"/>
        </w:rPr>
        <w:t xml:space="preserve"> = (</w:t>
      </w:r>
      <w:r w:rsidR="00BB1A14" w:rsidRPr="008509E8">
        <w:rPr>
          <w:noProof/>
          <w:color w:val="FF0000"/>
        </w:rPr>
        <w:t> </w:t>
      </w:r>
      <w:r w:rsidRPr="008509E8">
        <w:rPr>
          <w:noProof/>
          <w:color w:val="FF0000"/>
        </w:rPr>
        <w:t>683</w:t>
      </w:r>
      <w:r w:rsidR="002D5623">
        <w:rPr>
          <w:noProof/>
          <w:color w:val="FF0000"/>
        </w:rPr>
        <w:t xml:space="preserve"> </w:t>
      </w:r>
      <w:r w:rsidRPr="008509E8">
        <w:rPr>
          <w:noProof/>
          <w:color w:val="FF0000"/>
        </w:rPr>
        <w:t>*</w:t>
      </w:r>
      <w:r w:rsidR="002D5623">
        <w:rPr>
          <w:noProof/>
          <w:color w:val="FF0000"/>
        </w:rPr>
        <w:t xml:space="preserve"> </w:t>
      </w:r>
      <w:r w:rsidRPr="008509E8">
        <w:rPr>
          <w:noProof/>
          <w:color w:val="FF0000"/>
        </w:rPr>
        <w:t>E</w:t>
      </w:r>
      <w:r w:rsidRPr="00AE04B9">
        <w:rPr>
          <w:noProof/>
          <w:color w:val="FF0000"/>
          <w:vertAlign w:val="subscript"/>
        </w:rPr>
        <w:t>R</w:t>
      </w:r>
      <w:r w:rsidR="00BB1A14" w:rsidRPr="00E90C5B">
        <w:rPr>
          <w:noProof/>
          <w:color w:val="FF0000"/>
        </w:rPr>
        <w:t> </w:t>
      </w:r>
      <w:r w:rsidRPr="00E90C5B">
        <w:rPr>
          <w:noProof/>
          <w:color w:val="FF0000"/>
        </w:rPr>
        <w:t>+</w:t>
      </w:r>
      <w:r w:rsidR="00BB1A14" w:rsidRPr="00E90C5B">
        <w:rPr>
          <w:noProof/>
          <w:color w:val="FF0000"/>
        </w:rPr>
        <w:t> </w:t>
      </w:r>
      <w:r w:rsidRPr="00777DFF">
        <w:rPr>
          <w:noProof/>
          <w:color w:val="FF0000"/>
        </w:rPr>
        <w:t>2951</w:t>
      </w:r>
      <w:r w:rsidR="00BB1A14" w:rsidRPr="00777DFF">
        <w:rPr>
          <w:noProof/>
          <w:color w:val="FF0000"/>
        </w:rPr>
        <w:t> </w:t>
      </w:r>
      <w:r w:rsidRPr="00777DFF">
        <w:rPr>
          <w:noProof/>
          <w:color w:val="FF0000"/>
        </w:rPr>
        <w:t>*</w:t>
      </w:r>
      <w:r w:rsidR="00BB1A14" w:rsidRPr="00766734">
        <w:rPr>
          <w:noProof/>
          <w:color w:val="FF0000"/>
        </w:rPr>
        <w:t> </w:t>
      </w:r>
      <w:r w:rsidRPr="00880A02">
        <w:rPr>
          <w:noProof/>
          <w:color w:val="FF0000"/>
        </w:rPr>
        <w:t>E</w:t>
      </w:r>
      <w:r w:rsidRPr="00880A02">
        <w:rPr>
          <w:noProof/>
          <w:color w:val="FF0000"/>
          <w:vertAlign w:val="subscript"/>
        </w:rPr>
        <w:t>G</w:t>
      </w:r>
      <w:r w:rsidR="00BB1A14" w:rsidRPr="00D22F21">
        <w:rPr>
          <w:noProof/>
          <w:color w:val="FF0000"/>
        </w:rPr>
        <w:t> </w:t>
      </w:r>
      <w:r w:rsidRPr="00442057">
        <w:rPr>
          <w:noProof/>
          <w:color w:val="FF0000"/>
        </w:rPr>
        <w:t>+</w:t>
      </w:r>
      <w:r w:rsidR="00BB1A14" w:rsidRPr="00442057">
        <w:rPr>
          <w:noProof/>
          <w:color w:val="FF0000"/>
        </w:rPr>
        <w:t> </w:t>
      </w:r>
      <w:r w:rsidRPr="001A33C1">
        <w:rPr>
          <w:noProof/>
          <w:color w:val="FF0000"/>
        </w:rPr>
        <w:t>462</w:t>
      </w:r>
      <w:r w:rsidR="00BB1A14" w:rsidRPr="002D5623">
        <w:rPr>
          <w:noProof/>
          <w:color w:val="FF0000"/>
        </w:rPr>
        <w:t> </w:t>
      </w:r>
      <w:r w:rsidRPr="002D5623">
        <w:rPr>
          <w:noProof/>
          <w:color w:val="FF0000"/>
        </w:rPr>
        <w:t>*</w:t>
      </w:r>
      <w:r w:rsidR="00BB1A14" w:rsidRPr="002D5623">
        <w:rPr>
          <w:noProof/>
          <w:color w:val="FF0000"/>
        </w:rPr>
        <w:t> </w:t>
      </w:r>
      <w:r w:rsidRPr="002D5623">
        <w:rPr>
          <w:noProof/>
          <w:color w:val="FF0000"/>
        </w:rPr>
        <w:t>E</w:t>
      </w:r>
      <w:r w:rsidRPr="002D5623">
        <w:rPr>
          <w:noProof/>
          <w:color w:val="FF0000"/>
          <w:vertAlign w:val="subscript"/>
        </w:rPr>
        <w:t>B</w:t>
      </w:r>
      <w:r w:rsidRPr="002D5623">
        <w:rPr>
          <w:noProof/>
          <w:color w:val="FF0000"/>
        </w:rPr>
        <w:t>)</w:t>
      </w:r>
      <w:r w:rsidR="00BB1A14" w:rsidRPr="002D5623">
        <w:rPr>
          <w:noProof/>
          <w:color w:val="FF0000"/>
        </w:rPr>
        <w:t> </w:t>
      </w:r>
      <w:r w:rsidR="00BB1A14" w:rsidRPr="008509E8">
        <w:rPr>
          <w:noProof/>
          <w:color w:val="FF0000"/>
          <w:szCs w:val="20"/>
          <w:lang w:val="es-ES_tradnl"/>
        </w:rPr>
        <w:t>÷ </w:t>
      </w:r>
      <w:r w:rsidRPr="008509E8">
        <w:rPr>
          <w:noProof/>
          <w:color w:val="FF0000"/>
        </w:rPr>
        <w:t>4096</w:t>
      </w:r>
      <w:r w:rsidRPr="008509E8">
        <w:rPr>
          <w:noProof/>
          <w:color w:val="FF0000"/>
        </w:rPr>
        <w:tab/>
      </w:r>
      <w:r w:rsidRPr="008509E8">
        <w:rPr>
          <w:noProof/>
          <w:color w:val="FF0000"/>
        </w:rPr>
        <w:tab/>
        <w:t>(E</w:t>
      </w:r>
      <w:r w:rsidRPr="008509E8">
        <w:rPr>
          <w:noProof/>
          <w:color w:val="FF0000"/>
        </w:rPr>
        <w:noBreakHyphen/>
        <w:t>57)</w:t>
      </w:r>
    </w:p>
    <w:p w14:paraId="36FA9FEF" w14:textId="77777777" w:rsidR="0054771C" w:rsidRPr="008509E8" w:rsidRDefault="0054771C" w:rsidP="0054771C">
      <w:pPr>
        <w:pStyle w:val="Equation"/>
        <w:ind w:left="562"/>
        <w:rPr>
          <w:noProof/>
          <w:color w:val="FF0000"/>
        </w:rPr>
      </w:pPr>
      <w:r w:rsidRPr="008509E8">
        <w:rPr>
          <w:noProof/>
          <w:color w:val="FF0000"/>
        </w:rPr>
        <w:t>E</w:t>
      </w:r>
      <w:r w:rsidRPr="008509E8">
        <w:rPr>
          <w:noProof/>
          <w:color w:val="FF0000"/>
          <w:vertAlign w:val="subscript"/>
        </w:rPr>
        <w:t>S</w:t>
      </w:r>
      <w:r w:rsidRPr="008509E8">
        <w:rPr>
          <w:noProof/>
          <w:color w:val="FF0000"/>
        </w:rPr>
        <w:t xml:space="preserve"> = (</w:t>
      </w:r>
      <w:r w:rsidR="00BB1A14" w:rsidRPr="008509E8">
        <w:rPr>
          <w:noProof/>
          <w:color w:val="FF0000"/>
        </w:rPr>
        <w:t> </w:t>
      </w:r>
      <w:r w:rsidRPr="00AE04B9">
        <w:rPr>
          <w:noProof/>
          <w:color w:val="FF0000"/>
        </w:rPr>
        <w:t>99</w:t>
      </w:r>
      <w:r w:rsidR="00BB1A14" w:rsidRPr="00E90C5B">
        <w:rPr>
          <w:noProof/>
          <w:color w:val="FF0000"/>
        </w:rPr>
        <w:t> </w:t>
      </w:r>
      <w:r w:rsidRPr="00E90C5B">
        <w:rPr>
          <w:noProof/>
          <w:color w:val="FF0000"/>
        </w:rPr>
        <w:t>*</w:t>
      </w:r>
      <w:r w:rsidR="002D5623">
        <w:rPr>
          <w:noProof/>
          <w:color w:val="FF0000"/>
        </w:rPr>
        <w:t xml:space="preserve"> </w:t>
      </w:r>
      <w:r w:rsidRPr="00E90C5B">
        <w:rPr>
          <w:noProof/>
          <w:color w:val="FF0000"/>
        </w:rPr>
        <w:t>E</w:t>
      </w:r>
      <w:r w:rsidRPr="00E90C5B">
        <w:rPr>
          <w:noProof/>
          <w:color w:val="FF0000"/>
          <w:vertAlign w:val="subscript"/>
        </w:rPr>
        <w:t>R</w:t>
      </w:r>
      <w:r w:rsidR="00BB1A14" w:rsidRPr="00777DFF">
        <w:rPr>
          <w:noProof/>
          <w:color w:val="FF0000"/>
        </w:rPr>
        <w:t> </w:t>
      </w:r>
      <w:r w:rsidRPr="00777DFF">
        <w:rPr>
          <w:noProof/>
          <w:color w:val="FF0000"/>
        </w:rPr>
        <w:t>+</w:t>
      </w:r>
      <w:r w:rsidR="00BB1A14" w:rsidRPr="00777DFF">
        <w:rPr>
          <w:noProof/>
          <w:color w:val="FF0000"/>
        </w:rPr>
        <w:t> </w:t>
      </w:r>
      <w:r w:rsidRPr="00766734">
        <w:rPr>
          <w:noProof/>
          <w:color w:val="FF0000"/>
        </w:rPr>
        <w:t>309</w:t>
      </w:r>
      <w:r w:rsidR="002D5623">
        <w:rPr>
          <w:noProof/>
          <w:color w:val="FF0000"/>
        </w:rPr>
        <w:t xml:space="preserve"> </w:t>
      </w:r>
      <w:r w:rsidRPr="00766734">
        <w:rPr>
          <w:noProof/>
          <w:color w:val="FF0000"/>
        </w:rPr>
        <w:t>*</w:t>
      </w:r>
      <w:r w:rsidR="002D5623">
        <w:rPr>
          <w:noProof/>
          <w:color w:val="FF0000"/>
        </w:rPr>
        <w:t xml:space="preserve"> </w:t>
      </w:r>
      <w:r w:rsidRPr="00766734">
        <w:rPr>
          <w:noProof/>
          <w:color w:val="FF0000"/>
        </w:rPr>
        <w:t>E</w:t>
      </w:r>
      <w:r w:rsidRPr="00880A02">
        <w:rPr>
          <w:noProof/>
          <w:color w:val="FF0000"/>
          <w:vertAlign w:val="subscript"/>
        </w:rPr>
        <w:t>G</w:t>
      </w:r>
      <w:r w:rsidR="00BB1A14" w:rsidRPr="00880A02">
        <w:rPr>
          <w:noProof/>
          <w:color w:val="FF0000"/>
        </w:rPr>
        <w:t> </w:t>
      </w:r>
      <w:r w:rsidRPr="00D22F21">
        <w:rPr>
          <w:noProof/>
          <w:color w:val="FF0000"/>
        </w:rPr>
        <w:t>+</w:t>
      </w:r>
      <w:r w:rsidR="00BB1A14" w:rsidRPr="00442057">
        <w:rPr>
          <w:noProof/>
          <w:color w:val="FF0000"/>
        </w:rPr>
        <w:t> </w:t>
      </w:r>
      <w:r w:rsidRPr="00442057">
        <w:rPr>
          <w:noProof/>
          <w:color w:val="FF0000"/>
        </w:rPr>
        <w:t>3688</w:t>
      </w:r>
      <w:r w:rsidR="00BB1A14" w:rsidRPr="001A33C1">
        <w:rPr>
          <w:noProof/>
          <w:color w:val="FF0000"/>
        </w:rPr>
        <w:t> </w:t>
      </w:r>
      <w:r w:rsidRPr="002D5623">
        <w:rPr>
          <w:noProof/>
          <w:color w:val="FF0000"/>
        </w:rPr>
        <w:t>*</w:t>
      </w:r>
      <w:r w:rsidR="00BB1A14" w:rsidRPr="002D5623">
        <w:rPr>
          <w:noProof/>
          <w:color w:val="FF0000"/>
        </w:rPr>
        <w:t> </w:t>
      </w:r>
      <w:r w:rsidRPr="002D5623">
        <w:rPr>
          <w:noProof/>
          <w:color w:val="FF0000"/>
        </w:rPr>
        <w:t>E</w:t>
      </w:r>
      <w:r w:rsidRPr="002D5623">
        <w:rPr>
          <w:noProof/>
          <w:color w:val="FF0000"/>
          <w:vertAlign w:val="subscript"/>
        </w:rPr>
        <w:t>B</w:t>
      </w:r>
      <w:r w:rsidRPr="002D5623">
        <w:rPr>
          <w:noProof/>
          <w:color w:val="FF0000"/>
        </w:rPr>
        <w:t>)</w:t>
      </w:r>
      <w:r w:rsidR="00BB1A14" w:rsidRPr="002D5623">
        <w:rPr>
          <w:noProof/>
          <w:color w:val="FF0000"/>
        </w:rPr>
        <w:t> </w:t>
      </w:r>
      <w:r w:rsidR="00BB1A14" w:rsidRPr="008509E8">
        <w:rPr>
          <w:noProof/>
          <w:color w:val="FF0000"/>
          <w:szCs w:val="20"/>
          <w:lang w:val="es-ES_tradnl"/>
        </w:rPr>
        <w:t>÷ </w:t>
      </w:r>
      <w:r w:rsidRPr="008509E8">
        <w:rPr>
          <w:noProof/>
          <w:color w:val="FF0000"/>
        </w:rPr>
        <w:t>4096</w:t>
      </w:r>
      <w:r w:rsidRPr="008509E8">
        <w:rPr>
          <w:noProof/>
          <w:color w:val="FF0000"/>
        </w:rPr>
        <w:tab/>
      </w:r>
      <w:r w:rsidRPr="008509E8">
        <w:rPr>
          <w:noProof/>
          <w:color w:val="FF0000"/>
        </w:rPr>
        <w:tab/>
        <w:t>(E</w:t>
      </w:r>
      <w:r w:rsidRPr="008509E8">
        <w:rPr>
          <w:noProof/>
          <w:color w:val="FF0000"/>
        </w:rPr>
        <w:noBreakHyphen/>
        <w:t>58)</w:t>
      </w:r>
    </w:p>
    <w:p w14:paraId="47D66D10" w14:textId="77777777" w:rsidR="00204FFC" w:rsidRPr="008509E8" w:rsidRDefault="00204FFC" w:rsidP="008509E8">
      <w:pPr>
        <w:pStyle w:val="Equation"/>
        <w:ind w:left="360"/>
        <w:rPr>
          <w:noProof/>
          <w:color w:val="FF0000"/>
          <w:lang w:val="en-US"/>
        </w:rPr>
      </w:pPr>
      <w:bookmarkStart w:id="180" w:name="OLE_LINK60"/>
      <w:bookmarkStart w:id="181" w:name="OLE_LINK61"/>
      <w:r w:rsidRPr="008509E8">
        <w:rPr>
          <w:noProof/>
          <w:color w:val="FF0000"/>
          <w:lang w:val="en-US"/>
        </w:rPr>
        <w:t>E</w:t>
      </w:r>
      <w:r w:rsidRPr="008509E8">
        <w:rPr>
          <w:noProof/>
          <w:color w:val="FF0000"/>
          <w:vertAlign w:val="subscript"/>
          <w:lang w:val="en-US"/>
        </w:rPr>
        <w:t>L</w:t>
      </w:r>
      <w:r w:rsidRPr="008509E8">
        <w:rPr>
          <w:noProof/>
          <w:color w:val="FF0000"/>
          <w:lang w:val="en-US"/>
        </w:rPr>
        <w:t>, E</w:t>
      </w:r>
      <w:r w:rsidRPr="008509E8">
        <w:rPr>
          <w:noProof/>
          <w:color w:val="FF0000"/>
          <w:vertAlign w:val="subscript"/>
          <w:lang w:val="en-US"/>
        </w:rPr>
        <w:t>M</w:t>
      </w:r>
      <w:r w:rsidRPr="008509E8">
        <w:rPr>
          <w:noProof/>
          <w:color w:val="FF0000"/>
          <w:lang w:val="en-US"/>
        </w:rPr>
        <w:t>, and E</w:t>
      </w:r>
      <w:r w:rsidRPr="008509E8">
        <w:rPr>
          <w:noProof/>
          <w:color w:val="FF0000"/>
          <w:vertAlign w:val="subscript"/>
          <w:lang w:val="en-US"/>
        </w:rPr>
        <w:t>S</w:t>
      </w:r>
      <w:r w:rsidRPr="008509E8">
        <w:rPr>
          <w:noProof/>
          <w:color w:val="FF0000"/>
          <w:lang w:val="en-US"/>
        </w:rPr>
        <w:t xml:space="preserve"> </w:t>
      </w:r>
      <w:bookmarkEnd w:id="180"/>
      <w:bookmarkEnd w:id="181"/>
      <w:r w:rsidRPr="008509E8">
        <w:rPr>
          <w:noProof/>
          <w:color w:val="FF0000"/>
          <w:lang w:val="en-US"/>
        </w:rPr>
        <w:t xml:space="preserve">are defined as "linear-domain" real-valued L, M, S colour space signals when colour_primaries is equal to 9 (Rec. ITU-R BT. 2020-2) </w:t>
      </w:r>
      <w:r w:rsidRPr="00AE04B9">
        <w:rPr>
          <w:noProof/>
          <w:color w:val="FF0000"/>
          <w:lang w:val="en-US"/>
        </w:rPr>
        <w:t>before application of the transfer char</w:t>
      </w:r>
      <w:r w:rsidRPr="00E90C5B">
        <w:rPr>
          <w:noProof/>
          <w:color w:val="FF0000"/>
          <w:lang w:val="en-US"/>
        </w:rPr>
        <w:t>acteristics function. The signals E′</w:t>
      </w:r>
      <w:r w:rsidRPr="00E90C5B">
        <w:rPr>
          <w:noProof/>
          <w:color w:val="FF0000"/>
          <w:vertAlign w:val="subscript"/>
          <w:lang w:val="en-US"/>
        </w:rPr>
        <w:t>L</w:t>
      </w:r>
      <w:r w:rsidRPr="00E90C5B">
        <w:rPr>
          <w:noProof/>
          <w:color w:val="FF0000"/>
          <w:lang w:val="en-US"/>
        </w:rPr>
        <w:t>, E′</w:t>
      </w:r>
      <w:r w:rsidRPr="00766734">
        <w:rPr>
          <w:noProof/>
          <w:color w:val="FF0000"/>
          <w:vertAlign w:val="subscript"/>
          <w:lang w:val="en-US"/>
        </w:rPr>
        <w:t>M</w:t>
      </w:r>
      <w:r w:rsidRPr="00880A02">
        <w:rPr>
          <w:noProof/>
          <w:color w:val="FF0000"/>
          <w:lang w:val="en-US"/>
        </w:rPr>
        <w:t>, and E′</w:t>
      </w:r>
      <w:r w:rsidRPr="00880A02">
        <w:rPr>
          <w:noProof/>
          <w:color w:val="FF0000"/>
          <w:vertAlign w:val="subscript"/>
          <w:lang w:val="en-US"/>
        </w:rPr>
        <w:t>S</w:t>
      </w:r>
      <w:r w:rsidRPr="00D22F21">
        <w:rPr>
          <w:noProof/>
          <w:color w:val="FF0000"/>
          <w:lang w:val="en-US"/>
        </w:rPr>
        <w:t xml:space="preserve"> are determined by application of the transfer characteristics function, when transfer_characteristics is equal to 16 or 18, as follows:</w:t>
      </w:r>
    </w:p>
    <w:p w14:paraId="0822E578" w14:textId="77777777" w:rsidR="0054771C" w:rsidRPr="008509E8" w:rsidRDefault="0054771C" w:rsidP="0054771C">
      <w:pPr>
        <w:pStyle w:val="Equation"/>
        <w:ind w:left="562"/>
        <w:rPr>
          <w:noProof/>
          <w:color w:val="FF0000"/>
          <w:szCs w:val="20"/>
        </w:rPr>
      </w:pPr>
      <w:r w:rsidRPr="008509E8">
        <w:rPr>
          <w:noProof/>
          <w:color w:val="FF0000"/>
          <w:szCs w:val="20"/>
        </w:rPr>
        <w:t>E′</w:t>
      </w:r>
      <w:r w:rsidRPr="008509E8">
        <w:rPr>
          <w:noProof/>
          <w:color w:val="FF0000"/>
          <w:szCs w:val="20"/>
          <w:vertAlign w:val="subscript"/>
        </w:rPr>
        <w:t>L</w:t>
      </w:r>
      <w:r w:rsidRPr="008509E8">
        <w:rPr>
          <w:noProof/>
          <w:color w:val="FF0000"/>
          <w:szCs w:val="20"/>
        </w:rPr>
        <w:t xml:space="preserve"> = (</w:t>
      </w:r>
      <w:r w:rsidR="00BB1A14" w:rsidRPr="008509E8">
        <w:rPr>
          <w:noProof/>
          <w:color w:val="FF0000"/>
          <w:szCs w:val="20"/>
        </w:rPr>
        <w:t> </w:t>
      </w:r>
      <w:r w:rsidRPr="008509E8">
        <w:rPr>
          <w:noProof/>
          <w:color w:val="FF0000"/>
          <w:szCs w:val="20"/>
        </w:rPr>
        <w:t>E</w:t>
      </w:r>
      <w:r w:rsidRPr="008509E8">
        <w:rPr>
          <w:noProof/>
          <w:color w:val="FF0000"/>
          <w:szCs w:val="20"/>
          <w:vertAlign w:val="subscript"/>
        </w:rPr>
        <w:t>L</w:t>
      </w:r>
      <w:r w:rsidR="00BB1A14" w:rsidRPr="008509E8">
        <w:rPr>
          <w:noProof/>
          <w:color w:val="FF0000"/>
          <w:szCs w:val="20"/>
        </w:rPr>
        <w:t> </w:t>
      </w:r>
      <w:r w:rsidRPr="008509E8">
        <w:rPr>
          <w:noProof/>
          <w:color w:val="FF0000"/>
          <w:szCs w:val="20"/>
        </w:rPr>
        <w:t>)′</w:t>
      </w:r>
      <w:r w:rsidRPr="008509E8">
        <w:rPr>
          <w:noProof/>
          <w:color w:val="FF0000"/>
          <w:szCs w:val="20"/>
        </w:rPr>
        <w:tab/>
      </w:r>
      <w:r w:rsidRPr="008509E8">
        <w:rPr>
          <w:noProof/>
          <w:color w:val="FF0000"/>
          <w:szCs w:val="20"/>
        </w:rPr>
        <w:tab/>
      </w:r>
      <w:r w:rsidRPr="008509E8">
        <w:rPr>
          <w:noProof/>
          <w:color w:val="FF0000"/>
          <w:szCs w:val="20"/>
        </w:rPr>
        <w:tab/>
        <w:t>(E</w:t>
      </w:r>
      <w:r w:rsidRPr="008509E8">
        <w:rPr>
          <w:noProof/>
          <w:color w:val="FF0000"/>
          <w:szCs w:val="20"/>
        </w:rPr>
        <w:noBreakHyphen/>
        <w:t>59)</w:t>
      </w:r>
    </w:p>
    <w:p w14:paraId="3DC9DA3A" w14:textId="77777777" w:rsidR="0054771C" w:rsidRPr="008509E8" w:rsidRDefault="0054771C" w:rsidP="0054771C">
      <w:pPr>
        <w:pStyle w:val="Equation"/>
        <w:ind w:left="562"/>
        <w:rPr>
          <w:noProof/>
          <w:color w:val="FF0000"/>
          <w:szCs w:val="20"/>
        </w:rPr>
      </w:pPr>
      <w:r w:rsidRPr="008509E8">
        <w:rPr>
          <w:noProof/>
          <w:color w:val="FF0000"/>
          <w:szCs w:val="20"/>
        </w:rPr>
        <w:t>E′</w:t>
      </w:r>
      <w:r w:rsidRPr="008509E8">
        <w:rPr>
          <w:noProof/>
          <w:color w:val="FF0000"/>
          <w:szCs w:val="20"/>
          <w:vertAlign w:val="subscript"/>
        </w:rPr>
        <w:t>M</w:t>
      </w:r>
      <w:r w:rsidRPr="008509E8">
        <w:rPr>
          <w:noProof/>
          <w:color w:val="FF0000"/>
          <w:szCs w:val="20"/>
        </w:rPr>
        <w:t xml:space="preserve"> = (</w:t>
      </w:r>
      <w:r w:rsidR="00BB1A14" w:rsidRPr="008509E8">
        <w:rPr>
          <w:noProof/>
          <w:color w:val="FF0000"/>
          <w:szCs w:val="20"/>
        </w:rPr>
        <w:t> </w:t>
      </w:r>
      <w:r w:rsidRPr="008509E8">
        <w:rPr>
          <w:noProof/>
          <w:color w:val="FF0000"/>
          <w:szCs w:val="20"/>
        </w:rPr>
        <w:t>E</w:t>
      </w:r>
      <w:r w:rsidRPr="008509E8">
        <w:rPr>
          <w:noProof/>
          <w:color w:val="FF0000"/>
          <w:szCs w:val="20"/>
          <w:vertAlign w:val="subscript"/>
        </w:rPr>
        <w:t>M</w:t>
      </w:r>
      <w:r w:rsidR="00BB1A14" w:rsidRPr="008509E8">
        <w:rPr>
          <w:noProof/>
          <w:color w:val="FF0000"/>
          <w:szCs w:val="20"/>
        </w:rPr>
        <w:t> </w:t>
      </w:r>
      <w:r w:rsidRPr="008509E8">
        <w:rPr>
          <w:noProof/>
          <w:color w:val="FF0000"/>
          <w:szCs w:val="20"/>
        </w:rPr>
        <w:t>)′</w:t>
      </w:r>
      <w:r w:rsidRPr="008509E8">
        <w:rPr>
          <w:noProof/>
          <w:color w:val="FF0000"/>
          <w:szCs w:val="20"/>
        </w:rPr>
        <w:tab/>
      </w:r>
      <w:r w:rsidRPr="008509E8">
        <w:rPr>
          <w:noProof/>
          <w:color w:val="FF0000"/>
          <w:szCs w:val="20"/>
        </w:rPr>
        <w:tab/>
      </w:r>
      <w:r w:rsidRPr="008509E8">
        <w:rPr>
          <w:noProof/>
          <w:color w:val="FF0000"/>
          <w:szCs w:val="20"/>
        </w:rPr>
        <w:tab/>
        <w:t>(E</w:t>
      </w:r>
      <w:r w:rsidRPr="008509E8">
        <w:rPr>
          <w:noProof/>
          <w:color w:val="FF0000"/>
          <w:szCs w:val="20"/>
        </w:rPr>
        <w:noBreakHyphen/>
        <w:t>60)</w:t>
      </w:r>
    </w:p>
    <w:p w14:paraId="03C5AE4D" w14:textId="77777777" w:rsidR="0054771C" w:rsidRPr="008509E8" w:rsidRDefault="0054771C" w:rsidP="0054771C">
      <w:pPr>
        <w:pStyle w:val="Equation"/>
        <w:ind w:left="562"/>
        <w:rPr>
          <w:noProof/>
          <w:color w:val="FF0000"/>
          <w:szCs w:val="20"/>
        </w:rPr>
      </w:pPr>
      <w:r w:rsidRPr="008509E8">
        <w:rPr>
          <w:noProof/>
          <w:color w:val="FF0000"/>
          <w:szCs w:val="20"/>
        </w:rPr>
        <w:t>E′</w:t>
      </w:r>
      <w:r w:rsidRPr="008509E8">
        <w:rPr>
          <w:noProof/>
          <w:color w:val="FF0000"/>
          <w:szCs w:val="20"/>
          <w:vertAlign w:val="subscript"/>
        </w:rPr>
        <w:t>S</w:t>
      </w:r>
      <w:r w:rsidRPr="008509E8">
        <w:rPr>
          <w:noProof/>
          <w:color w:val="FF0000"/>
          <w:szCs w:val="20"/>
        </w:rPr>
        <w:t xml:space="preserve"> = (</w:t>
      </w:r>
      <w:r w:rsidR="00BB1A14" w:rsidRPr="008509E8">
        <w:rPr>
          <w:noProof/>
          <w:color w:val="FF0000"/>
          <w:szCs w:val="20"/>
        </w:rPr>
        <w:t> </w:t>
      </w:r>
      <w:r w:rsidRPr="008509E8">
        <w:rPr>
          <w:noProof/>
          <w:color w:val="FF0000"/>
          <w:szCs w:val="20"/>
        </w:rPr>
        <w:t>E</w:t>
      </w:r>
      <w:r w:rsidRPr="008509E8">
        <w:rPr>
          <w:noProof/>
          <w:color w:val="FF0000"/>
          <w:szCs w:val="20"/>
          <w:vertAlign w:val="subscript"/>
        </w:rPr>
        <w:t>S</w:t>
      </w:r>
      <w:r w:rsidR="00BB1A14" w:rsidRPr="008509E8">
        <w:rPr>
          <w:noProof/>
          <w:color w:val="FF0000"/>
          <w:szCs w:val="20"/>
        </w:rPr>
        <w:t> </w:t>
      </w:r>
      <w:r w:rsidRPr="008509E8">
        <w:rPr>
          <w:noProof/>
          <w:color w:val="FF0000"/>
          <w:szCs w:val="20"/>
        </w:rPr>
        <w:t>)′</w:t>
      </w:r>
      <w:r w:rsidRPr="008509E8">
        <w:rPr>
          <w:noProof/>
          <w:color w:val="FF0000"/>
          <w:szCs w:val="20"/>
        </w:rPr>
        <w:tab/>
      </w:r>
      <w:r w:rsidRPr="008509E8">
        <w:rPr>
          <w:noProof/>
          <w:color w:val="FF0000"/>
          <w:szCs w:val="20"/>
        </w:rPr>
        <w:tab/>
      </w:r>
      <w:r w:rsidRPr="008509E8">
        <w:rPr>
          <w:noProof/>
          <w:color w:val="FF0000"/>
          <w:szCs w:val="20"/>
        </w:rPr>
        <w:tab/>
        <w:t>(E</w:t>
      </w:r>
      <w:r w:rsidRPr="008509E8">
        <w:rPr>
          <w:noProof/>
          <w:color w:val="FF0000"/>
          <w:szCs w:val="20"/>
        </w:rPr>
        <w:noBreakHyphen/>
        <w:t>61)</w:t>
      </w:r>
    </w:p>
    <w:p w14:paraId="51BC8189" w14:textId="77777777" w:rsidR="00F53BB1" w:rsidRPr="00AE04B9" w:rsidRDefault="00F53BB1" w:rsidP="0054771C">
      <w:pPr>
        <w:pStyle w:val="Equation"/>
        <w:ind w:left="562"/>
        <w:rPr>
          <w:noProof/>
          <w:color w:val="FF0000"/>
        </w:rPr>
      </w:pPr>
    </w:p>
    <w:p w14:paraId="47C23C23" w14:textId="77777777" w:rsidR="0054771C" w:rsidRPr="00766734" w:rsidRDefault="00F53BB1" w:rsidP="0054771C">
      <w:pPr>
        <w:pStyle w:val="Equation"/>
        <w:ind w:left="562"/>
        <w:rPr>
          <w:noProof/>
          <w:color w:val="FF0000"/>
        </w:rPr>
      </w:pPr>
      <w:r w:rsidRPr="008509E8">
        <w:rPr>
          <w:noProof/>
          <w:color w:val="FF0000"/>
          <w:lang w:val="es-ES_tradnl"/>
        </w:rPr>
        <w:t>E′</w:t>
      </w:r>
      <w:r w:rsidRPr="008509E8">
        <w:rPr>
          <w:noProof/>
          <w:color w:val="FF0000"/>
          <w:vertAlign w:val="subscript"/>
          <w:lang w:val="es-ES_tradnl"/>
        </w:rPr>
        <w:t>Y</w:t>
      </w:r>
      <w:r w:rsidR="0054771C" w:rsidRPr="008509E8">
        <w:rPr>
          <w:noProof/>
          <w:color w:val="FF0000"/>
        </w:rPr>
        <w:t xml:space="preserve"> = 0.5</w:t>
      </w:r>
      <w:r w:rsidR="00BB1A14" w:rsidRPr="008509E8">
        <w:rPr>
          <w:noProof/>
          <w:color w:val="FF0000"/>
        </w:rPr>
        <w:t> </w:t>
      </w:r>
      <w:r w:rsidR="0054771C" w:rsidRPr="008509E8">
        <w:rPr>
          <w:noProof/>
          <w:color w:val="FF0000"/>
        </w:rPr>
        <w:t>*</w:t>
      </w:r>
      <w:r w:rsidR="00BB1A14" w:rsidRPr="008509E8">
        <w:rPr>
          <w:noProof/>
          <w:color w:val="FF0000"/>
          <w:szCs w:val="20"/>
        </w:rPr>
        <w:t> </w:t>
      </w:r>
      <w:r w:rsidR="0054771C" w:rsidRPr="008509E8">
        <w:rPr>
          <w:noProof/>
          <w:color w:val="FF0000"/>
          <w:szCs w:val="20"/>
        </w:rPr>
        <w:t>E′</w:t>
      </w:r>
      <w:r w:rsidR="0054771C" w:rsidRPr="008509E8">
        <w:rPr>
          <w:noProof/>
          <w:color w:val="FF0000"/>
          <w:szCs w:val="20"/>
          <w:vertAlign w:val="subscript"/>
        </w:rPr>
        <w:t>L</w:t>
      </w:r>
      <w:r w:rsidR="00BB1A14" w:rsidRPr="008509E8">
        <w:rPr>
          <w:noProof/>
          <w:color w:val="FF0000"/>
        </w:rPr>
        <w:t> </w:t>
      </w:r>
      <w:r w:rsidR="0054771C" w:rsidRPr="008509E8">
        <w:rPr>
          <w:noProof/>
          <w:color w:val="FF0000"/>
        </w:rPr>
        <w:t>+</w:t>
      </w:r>
      <w:r w:rsidR="00BB1A14" w:rsidRPr="008509E8">
        <w:rPr>
          <w:noProof/>
          <w:color w:val="FF0000"/>
        </w:rPr>
        <w:t> </w:t>
      </w:r>
      <w:r w:rsidR="0054771C" w:rsidRPr="00AE04B9">
        <w:rPr>
          <w:noProof/>
          <w:color w:val="FF0000"/>
        </w:rPr>
        <w:t>0.5</w:t>
      </w:r>
      <w:r w:rsidR="00BB1A14" w:rsidRPr="00E90C5B">
        <w:rPr>
          <w:noProof/>
          <w:color w:val="FF0000"/>
        </w:rPr>
        <w:t> </w:t>
      </w:r>
      <w:r w:rsidR="0054771C" w:rsidRPr="00E90C5B">
        <w:rPr>
          <w:noProof/>
          <w:color w:val="FF0000"/>
        </w:rPr>
        <w:t>*</w:t>
      </w:r>
      <w:r w:rsidR="00BB1A14" w:rsidRPr="00E90C5B">
        <w:rPr>
          <w:noProof/>
          <w:color w:val="FF0000"/>
          <w:szCs w:val="20"/>
        </w:rPr>
        <w:t> </w:t>
      </w:r>
      <w:r w:rsidR="0054771C" w:rsidRPr="00777DFF">
        <w:rPr>
          <w:noProof/>
          <w:color w:val="FF0000"/>
          <w:szCs w:val="20"/>
        </w:rPr>
        <w:t>E′</w:t>
      </w:r>
      <w:r w:rsidR="0054771C" w:rsidRPr="00777DFF">
        <w:rPr>
          <w:noProof/>
          <w:color w:val="FF0000"/>
          <w:szCs w:val="20"/>
          <w:vertAlign w:val="subscript"/>
        </w:rPr>
        <w:t>M</w:t>
      </w:r>
      <w:r w:rsidR="0054771C" w:rsidRPr="00777DFF">
        <w:rPr>
          <w:noProof/>
          <w:color w:val="FF0000"/>
        </w:rPr>
        <w:tab/>
      </w:r>
      <w:r w:rsidR="0054771C" w:rsidRPr="00777DFF">
        <w:rPr>
          <w:noProof/>
          <w:color w:val="FF0000"/>
        </w:rPr>
        <w:tab/>
        <w:t>(E</w:t>
      </w:r>
      <w:r w:rsidR="0054771C" w:rsidRPr="00777DFF">
        <w:rPr>
          <w:noProof/>
          <w:color w:val="FF0000"/>
        </w:rPr>
        <w:noBreakHyphen/>
      </w:r>
      <w:r w:rsidR="004441FB" w:rsidRPr="00777DFF">
        <w:rPr>
          <w:noProof/>
          <w:color w:val="FF0000"/>
        </w:rPr>
        <w:t>62</w:t>
      </w:r>
      <w:r w:rsidR="0054771C" w:rsidRPr="00766734">
        <w:rPr>
          <w:noProof/>
          <w:color w:val="FF0000"/>
        </w:rPr>
        <w:t>)</w:t>
      </w:r>
    </w:p>
    <w:p w14:paraId="0189DC9E" w14:textId="77777777" w:rsidR="0054771C" w:rsidRPr="008509E8" w:rsidRDefault="00F53BB1" w:rsidP="0054771C">
      <w:pPr>
        <w:pStyle w:val="Equation"/>
        <w:ind w:left="562"/>
        <w:rPr>
          <w:noProof/>
          <w:color w:val="FF0000"/>
        </w:rPr>
      </w:pPr>
      <w:r w:rsidRPr="008509E8">
        <w:rPr>
          <w:noProof/>
          <w:color w:val="FF0000"/>
          <w:lang w:val="es-ES_tradnl"/>
        </w:rPr>
        <w:t>E′</w:t>
      </w:r>
      <w:r w:rsidRPr="008509E8">
        <w:rPr>
          <w:noProof/>
          <w:color w:val="FF0000"/>
          <w:vertAlign w:val="subscript"/>
          <w:lang w:val="es-ES_tradnl"/>
        </w:rPr>
        <w:t>PB</w:t>
      </w:r>
      <w:r w:rsidR="0054771C" w:rsidRPr="008509E8">
        <w:rPr>
          <w:noProof/>
          <w:color w:val="FF0000"/>
        </w:rPr>
        <w:t xml:space="preserve"> = (</w:t>
      </w:r>
      <w:r w:rsidR="00BB1A14" w:rsidRPr="008509E8">
        <w:rPr>
          <w:noProof/>
          <w:color w:val="FF0000"/>
        </w:rPr>
        <w:t> </w:t>
      </w:r>
      <w:r w:rsidR="0054771C" w:rsidRPr="008509E8">
        <w:rPr>
          <w:noProof/>
          <w:color w:val="FF0000"/>
        </w:rPr>
        <w:t>6610</w:t>
      </w:r>
      <w:r w:rsidR="00BB1A14" w:rsidRPr="008509E8">
        <w:rPr>
          <w:noProof/>
          <w:color w:val="FF0000"/>
        </w:rPr>
        <w:t> </w:t>
      </w:r>
      <w:r w:rsidR="0054771C" w:rsidRPr="008509E8">
        <w:rPr>
          <w:noProof/>
          <w:color w:val="FF0000"/>
        </w:rPr>
        <w:t>*</w:t>
      </w:r>
      <w:r w:rsidR="00BB1A14" w:rsidRPr="008509E8">
        <w:rPr>
          <w:noProof/>
          <w:color w:val="FF0000"/>
          <w:szCs w:val="20"/>
        </w:rPr>
        <w:t> </w:t>
      </w:r>
      <w:r w:rsidR="0054771C" w:rsidRPr="008509E8">
        <w:rPr>
          <w:noProof/>
          <w:color w:val="FF0000"/>
          <w:szCs w:val="20"/>
        </w:rPr>
        <w:t>E′</w:t>
      </w:r>
      <w:r w:rsidR="0054771C" w:rsidRPr="008509E8">
        <w:rPr>
          <w:noProof/>
          <w:color w:val="FF0000"/>
          <w:szCs w:val="20"/>
          <w:vertAlign w:val="subscript"/>
        </w:rPr>
        <w:t>L</w:t>
      </w:r>
      <w:r w:rsidR="00BB1A14" w:rsidRPr="008509E8">
        <w:rPr>
          <w:noProof/>
          <w:color w:val="FF0000"/>
        </w:rPr>
        <w:t> </w:t>
      </w:r>
      <w:r w:rsidR="00BB1A14" w:rsidRPr="008509E8">
        <w:rPr>
          <w:noProof/>
          <w:color w:val="FF0000"/>
          <w:lang w:val="es-ES_tradnl"/>
        </w:rPr>
        <w:t>−</w:t>
      </w:r>
      <w:r w:rsidR="00BB1A14" w:rsidRPr="008509E8">
        <w:rPr>
          <w:noProof/>
          <w:color w:val="FF0000"/>
        </w:rPr>
        <w:t> </w:t>
      </w:r>
      <w:r w:rsidR="0054771C" w:rsidRPr="008509E8">
        <w:rPr>
          <w:noProof/>
          <w:color w:val="FF0000"/>
        </w:rPr>
        <w:t>13613</w:t>
      </w:r>
      <w:r w:rsidR="00670E84" w:rsidRPr="008509E8">
        <w:rPr>
          <w:noProof/>
          <w:color w:val="FF0000"/>
        </w:rPr>
        <w:t> </w:t>
      </w:r>
      <w:r w:rsidR="0054771C" w:rsidRPr="008509E8">
        <w:rPr>
          <w:noProof/>
          <w:color w:val="FF0000"/>
        </w:rPr>
        <w:t>*</w:t>
      </w:r>
      <w:r w:rsidR="00670E84" w:rsidRPr="008509E8">
        <w:rPr>
          <w:noProof/>
          <w:color w:val="FF0000"/>
        </w:rPr>
        <w:t> </w:t>
      </w:r>
      <w:r w:rsidR="0054771C" w:rsidRPr="008509E8">
        <w:rPr>
          <w:noProof/>
          <w:color w:val="FF0000"/>
          <w:szCs w:val="20"/>
        </w:rPr>
        <w:t>E′</w:t>
      </w:r>
      <w:r w:rsidR="0054771C" w:rsidRPr="008509E8">
        <w:rPr>
          <w:noProof/>
          <w:color w:val="FF0000"/>
          <w:szCs w:val="20"/>
          <w:vertAlign w:val="subscript"/>
        </w:rPr>
        <w:t>M</w:t>
      </w:r>
      <w:r w:rsidR="00670E84" w:rsidRPr="008509E8">
        <w:rPr>
          <w:noProof/>
          <w:color w:val="FF0000"/>
          <w:szCs w:val="20"/>
        </w:rPr>
        <w:t> </w:t>
      </w:r>
      <w:r w:rsidR="0054771C" w:rsidRPr="00AE04B9">
        <w:rPr>
          <w:noProof/>
          <w:color w:val="FF0000"/>
        </w:rPr>
        <w:t>+</w:t>
      </w:r>
      <w:r w:rsidR="00670E84" w:rsidRPr="00AE04B9">
        <w:rPr>
          <w:noProof/>
          <w:color w:val="FF0000"/>
        </w:rPr>
        <w:t> </w:t>
      </w:r>
      <w:r w:rsidR="0054771C" w:rsidRPr="00E90C5B">
        <w:rPr>
          <w:noProof/>
          <w:color w:val="FF0000"/>
        </w:rPr>
        <w:t>7003</w:t>
      </w:r>
      <w:r w:rsidR="00670E84" w:rsidRPr="00E90C5B">
        <w:rPr>
          <w:noProof/>
          <w:color w:val="FF0000"/>
        </w:rPr>
        <w:t> </w:t>
      </w:r>
      <w:r w:rsidR="0054771C" w:rsidRPr="00777DFF">
        <w:rPr>
          <w:noProof/>
          <w:color w:val="FF0000"/>
        </w:rPr>
        <w:t>*</w:t>
      </w:r>
      <w:r w:rsidR="00670E84" w:rsidRPr="00777DFF">
        <w:rPr>
          <w:noProof/>
          <w:color w:val="FF0000"/>
          <w:szCs w:val="20"/>
        </w:rPr>
        <w:t> </w:t>
      </w:r>
      <w:r w:rsidR="0054771C" w:rsidRPr="00777DFF">
        <w:rPr>
          <w:noProof/>
          <w:color w:val="FF0000"/>
          <w:szCs w:val="20"/>
        </w:rPr>
        <w:t>E′</w:t>
      </w:r>
      <w:r w:rsidR="0054771C" w:rsidRPr="00777DFF">
        <w:rPr>
          <w:noProof/>
          <w:color w:val="FF0000"/>
          <w:szCs w:val="20"/>
          <w:vertAlign w:val="subscript"/>
        </w:rPr>
        <w:t>S</w:t>
      </w:r>
      <w:r w:rsidR="0054771C" w:rsidRPr="00766734">
        <w:rPr>
          <w:noProof/>
          <w:color w:val="FF0000"/>
        </w:rPr>
        <w:t>)</w:t>
      </w:r>
      <w:r w:rsidR="00670E84" w:rsidRPr="00880A02">
        <w:rPr>
          <w:noProof/>
          <w:color w:val="FF0000"/>
        </w:rPr>
        <w:t> </w:t>
      </w:r>
      <w:r w:rsidR="00BB1A14" w:rsidRPr="008509E8">
        <w:rPr>
          <w:noProof/>
          <w:color w:val="FF0000"/>
          <w:szCs w:val="20"/>
          <w:lang w:val="es-ES_tradnl"/>
        </w:rPr>
        <w:t>÷ </w:t>
      </w:r>
      <w:r w:rsidR="0054771C" w:rsidRPr="008509E8">
        <w:rPr>
          <w:noProof/>
          <w:color w:val="FF0000"/>
        </w:rPr>
        <w:t>4096</w:t>
      </w:r>
      <w:r w:rsidR="0054771C" w:rsidRPr="008509E8">
        <w:rPr>
          <w:noProof/>
          <w:color w:val="FF0000"/>
        </w:rPr>
        <w:tab/>
        <w:t>(E</w:t>
      </w:r>
      <w:r w:rsidR="0054771C" w:rsidRPr="008509E8">
        <w:rPr>
          <w:noProof/>
          <w:color w:val="FF0000"/>
        </w:rPr>
        <w:noBreakHyphen/>
      </w:r>
      <w:r w:rsidR="004441FB" w:rsidRPr="008509E8">
        <w:rPr>
          <w:noProof/>
          <w:color w:val="FF0000"/>
        </w:rPr>
        <w:t>63</w:t>
      </w:r>
      <w:r w:rsidR="0054771C" w:rsidRPr="008509E8">
        <w:rPr>
          <w:noProof/>
          <w:color w:val="FF0000"/>
        </w:rPr>
        <w:t>)</w:t>
      </w:r>
    </w:p>
    <w:p w14:paraId="20E13AF8" w14:textId="77777777" w:rsidR="0054771C" w:rsidRPr="008509E8" w:rsidRDefault="00F53BB1" w:rsidP="0054771C">
      <w:pPr>
        <w:pStyle w:val="Equation"/>
        <w:ind w:left="562"/>
        <w:rPr>
          <w:noProof/>
          <w:color w:val="FF0000"/>
        </w:rPr>
      </w:pPr>
      <w:r w:rsidRPr="008509E8">
        <w:rPr>
          <w:noProof/>
          <w:color w:val="FF0000"/>
          <w:lang w:val="es-ES_tradnl"/>
        </w:rPr>
        <w:t>E′</w:t>
      </w:r>
      <w:r w:rsidRPr="008509E8">
        <w:rPr>
          <w:noProof/>
          <w:color w:val="FF0000"/>
          <w:vertAlign w:val="subscript"/>
          <w:lang w:val="es-ES_tradnl"/>
        </w:rPr>
        <w:t>PR</w:t>
      </w:r>
      <w:r w:rsidR="0054771C" w:rsidRPr="008509E8">
        <w:rPr>
          <w:noProof/>
          <w:color w:val="FF0000"/>
        </w:rPr>
        <w:t xml:space="preserve"> = (</w:t>
      </w:r>
      <w:r w:rsidR="00670E84" w:rsidRPr="008509E8">
        <w:rPr>
          <w:noProof/>
          <w:color w:val="FF0000"/>
        </w:rPr>
        <w:t> </w:t>
      </w:r>
      <w:r w:rsidR="0054771C" w:rsidRPr="008509E8">
        <w:rPr>
          <w:noProof/>
          <w:color w:val="FF0000"/>
        </w:rPr>
        <w:t>17933</w:t>
      </w:r>
      <w:r w:rsidR="00670E84" w:rsidRPr="008509E8">
        <w:rPr>
          <w:noProof/>
          <w:color w:val="FF0000"/>
        </w:rPr>
        <w:t> </w:t>
      </w:r>
      <w:r w:rsidR="0054771C" w:rsidRPr="008509E8">
        <w:rPr>
          <w:noProof/>
          <w:color w:val="FF0000"/>
        </w:rPr>
        <w:t>*</w:t>
      </w:r>
      <w:r w:rsidR="00670E84" w:rsidRPr="008509E8">
        <w:rPr>
          <w:noProof/>
          <w:color w:val="FF0000"/>
          <w:szCs w:val="20"/>
        </w:rPr>
        <w:t> </w:t>
      </w:r>
      <w:r w:rsidR="0054771C" w:rsidRPr="008509E8">
        <w:rPr>
          <w:noProof/>
          <w:color w:val="FF0000"/>
          <w:szCs w:val="20"/>
        </w:rPr>
        <w:t>E′</w:t>
      </w:r>
      <w:r w:rsidR="0054771C" w:rsidRPr="00AE04B9">
        <w:rPr>
          <w:noProof/>
          <w:color w:val="FF0000"/>
          <w:szCs w:val="20"/>
          <w:vertAlign w:val="subscript"/>
        </w:rPr>
        <w:t>L</w:t>
      </w:r>
      <w:r w:rsidR="00670E84" w:rsidRPr="00E90C5B">
        <w:rPr>
          <w:noProof/>
          <w:color w:val="FF0000"/>
        </w:rPr>
        <w:t> </w:t>
      </w:r>
      <w:r w:rsidR="00BB1A14" w:rsidRPr="008509E8">
        <w:rPr>
          <w:noProof/>
          <w:color w:val="FF0000"/>
          <w:lang w:val="es-ES_tradnl"/>
        </w:rPr>
        <w:t>−</w:t>
      </w:r>
      <w:r w:rsidR="00BB1A14" w:rsidRPr="008509E8">
        <w:rPr>
          <w:noProof/>
          <w:color w:val="FF0000"/>
          <w:szCs w:val="20"/>
        </w:rPr>
        <w:t> </w:t>
      </w:r>
      <w:r w:rsidR="0054771C" w:rsidRPr="008509E8">
        <w:rPr>
          <w:noProof/>
          <w:color w:val="FF0000"/>
        </w:rPr>
        <w:t>17390</w:t>
      </w:r>
      <w:r w:rsidR="00670E84" w:rsidRPr="008509E8">
        <w:rPr>
          <w:noProof/>
          <w:color w:val="FF0000"/>
        </w:rPr>
        <w:t> </w:t>
      </w:r>
      <w:r w:rsidR="0054771C" w:rsidRPr="008509E8">
        <w:rPr>
          <w:noProof/>
          <w:color w:val="FF0000"/>
        </w:rPr>
        <w:t>*</w:t>
      </w:r>
      <w:r w:rsidR="00670E84" w:rsidRPr="008509E8">
        <w:rPr>
          <w:noProof/>
          <w:color w:val="FF0000"/>
          <w:szCs w:val="20"/>
        </w:rPr>
        <w:t> </w:t>
      </w:r>
      <w:r w:rsidR="0054771C" w:rsidRPr="008509E8">
        <w:rPr>
          <w:noProof/>
          <w:color w:val="FF0000"/>
          <w:szCs w:val="20"/>
        </w:rPr>
        <w:t>E′</w:t>
      </w:r>
      <w:r w:rsidR="0054771C" w:rsidRPr="008509E8">
        <w:rPr>
          <w:noProof/>
          <w:color w:val="FF0000"/>
          <w:szCs w:val="20"/>
          <w:vertAlign w:val="subscript"/>
        </w:rPr>
        <w:t>M</w:t>
      </w:r>
      <w:r w:rsidR="00670E84" w:rsidRPr="008509E8">
        <w:rPr>
          <w:noProof/>
          <w:color w:val="FF0000"/>
        </w:rPr>
        <w:t> </w:t>
      </w:r>
      <w:r w:rsidR="00BB1A14" w:rsidRPr="008509E8">
        <w:rPr>
          <w:noProof/>
          <w:color w:val="FF0000"/>
          <w:lang w:val="es-ES_tradnl"/>
        </w:rPr>
        <w:t>−</w:t>
      </w:r>
      <w:r w:rsidR="00BB1A14" w:rsidRPr="008509E8">
        <w:rPr>
          <w:noProof/>
          <w:color w:val="FF0000"/>
          <w:szCs w:val="20"/>
        </w:rPr>
        <w:t> </w:t>
      </w:r>
      <w:r w:rsidR="0054771C" w:rsidRPr="008509E8">
        <w:rPr>
          <w:noProof/>
          <w:color w:val="FF0000"/>
        </w:rPr>
        <w:t>543</w:t>
      </w:r>
      <w:r w:rsidR="00670E84" w:rsidRPr="008509E8">
        <w:rPr>
          <w:noProof/>
          <w:color w:val="FF0000"/>
        </w:rPr>
        <w:t> </w:t>
      </w:r>
      <w:r w:rsidR="0054771C" w:rsidRPr="008509E8">
        <w:rPr>
          <w:noProof/>
          <w:color w:val="FF0000"/>
        </w:rPr>
        <w:t>*</w:t>
      </w:r>
      <w:r w:rsidR="00670E84" w:rsidRPr="008509E8">
        <w:rPr>
          <w:noProof/>
          <w:color w:val="FF0000"/>
          <w:szCs w:val="20"/>
        </w:rPr>
        <w:t> </w:t>
      </w:r>
      <w:r w:rsidR="0054771C" w:rsidRPr="008509E8">
        <w:rPr>
          <w:noProof/>
          <w:color w:val="FF0000"/>
          <w:szCs w:val="20"/>
        </w:rPr>
        <w:t>E′</w:t>
      </w:r>
      <w:r w:rsidR="0054771C" w:rsidRPr="008509E8">
        <w:rPr>
          <w:noProof/>
          <w:color w:val="FF0000"/>
          <w:szCs w:val="20"/>
          <w:vertAlign w:val="subscript"/>
        </w:rPr>
        <w:t>S</w:t>
      </w:r>
      <w:r w:rsidR="00670E84" w:rsidRPr="008509E8">
        <w:rPr>
          <w:noProof/>
          <w:color w:val="FF0000"/>
          <w:szCs w:val="20"/>
        </w:rPr>
        <w:t> </w:t>
      </w:r>
      <w:r w:rsidR="0054771C" w:rsidRPr="008509E8">
        <w:rPr>
          <w:noProof/>
          <w:color w:val="FF0000"/>
        </w:rPr>
        <w:t>)</w:t>
      </w:r>
      <w:r w:rsidR="00670E84" w:rsidRPr="008509E8">
        <w:rPr>
          <w:noProof/>
          <w:color w:val="FF0000"/>
        </w:rPr>
        <w:t> </w:t>
      </w:r>
      <w:r w:rsidR="00BB1A14" w:rsidRPr="008509E8">
        <w:rPr>
          <w:noProof/>
          <w:color w:val="FF0000"/>
          <w:szCs w:val="20"/>
          <w:lang w:val="es-ES_tradnl"/>
        </w:rPr>
        <w:t>÷ </w:t>
      </w:r>
      <w:r w:rsidR="0054771C" w:rsidRPr="008509E8">
        <w:rPr>
          <w:noProof/>
          <w:color w:val="FF0000"/>
        </w:rPr>
        <w:t>4096</w:t>
      </w:r>
      <w:r w:rsidR="0054771C" w:rsidRPr="008509E8">
        <w:rPr>
          <w:noProof/>
          <w:color w:val="FF0000"/>
        </w:rPr>
        <w:tab/>
        <w:t>(E</w:t>
      </w:r>
      <w:r w:rsidR="0054771C" w:rsidRPr="008509E8">
        <w:rPr>
          <w:noProof/>
          <w:color w:val="FF0000"/>
        </w:rPr>
        <w:noBreakHyphen/>
      </w:r>
      <w:r w:rsidR="004441FB" w:rsidRPr="008509E8">
        <w:rPr>
          <w:noProof/>
          <w:color w:val="FF0000"/>
        </w:rPr>
        <w:t>64</w:t>
      </w:r>
      <w:r w:rsidR="0054771C" w:rsidRPr="008509E8">
        <w:rPr>
          <w:noProof/>
          <w:color w:val="FF0000"/>
        </w:rPr>
        <w:t>)</w:t>
      </w:r>
    </w:p>
    <w:p w14:paraId="7B9FFDF4" w14:textId="77777777" w:rsidR="004E570F" w:rsidRPr="004E570F" w:rsidRDefault="004E570F" w:rsidP="004E570F">
      <w:pPr>
        <w:pStyle w:val="Note1"/>
        <w:spacing w:before="120"/>
        <w:rPr>
          <w:noProof/>
          <w:color w:val="FF0000"/>
        </w:rPr>
      </w:pPr>
      <w:bookmarkStart w:id="182" w:name="OLE_LINK8"/>
      <w:bookmarkStart w:id="183" w:name="OLE_LINK9"/>
      <w:r w:rsidRPr="004E570F">
        <w:rPr>
          <w:noProof/>
          <w:color w:val="FF0000"/>
        </w:rPr>
        <w:t>NOTE </w:t>
      </w:r>
      <w:r w:rsidRPr="004E570F">
        <w:rPr>
          <w:color w:val="FF0000"/>
        </w:rPr>
        <w:fldChar w:fldCharType="begin" w:fldLock="1"/>
      </w:r>
      <w:r w:rsidRPr="004E570F">
        <w:rPr>
          <w:color w:val="FF0000"/>
        </w:rPr>
        <w:instrText xml:space="preserve"> SEQ NoteCounter \* MERGEFORMAT </w:instrText>
      </w:r>
      <w:r w:rsidRPr="004E570F">
        <w:rPr>
          <w:color w:val="FF0000"/>
        </w:rPr>
        <w:fldChar w:fldCharType="separate"/>
      </w:r>
      <w:r w:rsidRPr="004E570F">
        <w:rPr>
          <w:noProof/>
          <w:color w:val="FF0000"/>
        </w:rPr>
        <w:t>12</w:t>
      </w:r>
      <w:r w:rsidRPr="004E570F">
        <w:rPr>
          <w:noProof/>
          <w:color w:val="FF0000"/>
        </w:rPr>
        <w:fldChar w:fldCharType="end"/>
      </w:r>
      <w:r w:rsidRPr="004E570F">
        <w:rPr>
          <w:noProof/>
          <w:color w:val="FF0000"/>
        </w:rPr>
        <w:t> – For purposes of the IC</w:t>
      </w:r>
      <w:r w:rsidRPr="004E570F">
        <w:rPr>
          <w:noProof/>
          <w:color w:val="FF0000"/>
          <w:vertAlign w:val="subscript"/>
        </w:rPr>
        <w:t>T</w:t>
      </w:r>
      <w:r w:rsidRPr="004E570F">
        <w:rPr>
          <w:noProof/>
          <w:color w:val="FF0000"/>
        </w:rPr>
        <w:t>C</w:t>
      </w:r>
      <w:r w:rsidRPr="004E570F">
        <w:rPr>
          <w:noProof/>
          <w:color w:val="FF0000"/>
          <w:vertAlign w:val="subscript"/>
        </w:rPr>
        <w:t>P</w:t>
      </w:r>
      <w:r w:rsidRPr="004E570F">
        <w:rPr>
          <w:noProof/>
          <w:color w:val="FF0000"/>
        </w:rPr>
        <w:t xml:space="preserve"> nomenclature used in </w:t>
      </w:r>
      <w:r w:rsidRPr="004E570F">
        <w:rPr>
          <w:noProof/>
          <w:color w:val="FF0000"/>
        </w:rPr>
        <w:fldChar w:fldCharType="begin" w:fldLock="1"/>
      </w:r>
      <w:r w:rsidRPr="004E570F">
        <w:rPr>
          <w:noProof/>
          <w:color w:val="FF0000"/>
        </w:rPr>
        <w:instrText xml:space="preserve"> REF _Ref349228168 \h </w:instrText>
      </w:r>
      <w:r w:rsidRPr="004E570F">
        <w:rPr>
          <w:noProof/>
          <w:color w:val="FF0000"/>
        </w:rPr>
      </w:r>
      <w:r w:rsidRPr="004E570F">
        <w:rPr>
          <w:noProof/>
          <w:color w:val="FF0000"/>
        </w:rPr>
        <w:fldChar w:fldCharType="separate"/>
      </w:r>
      <w:r w:rsidRPr="004E570F">
        <w:rPr>
          <w:noProof/>
          <w:color w:val="FF0000"/>
        </w:rPr>
        <w:t>Table E.5</w:t>
      </w:r>
      <w:r w:rsidRPr="004E570F">
        <w:rPr>
          <w:noProof/>
          <w:color w:val="FF0000"/>
        </w:rPr>
        <w:fldChar w:fldCharType="end"/>
      </w:r>
      <w:r w:rsidRPr="004E570F">
        <w:rPr>
          <w:noProof/>
          <w:color w:val="FF0000"/>
        </w:rPr>
        <w:t xml:space="preserve">, </w:t>
      </w:r>
      <w:r w:rsidRPr="004E570F">
        <w:rPr>
          <w:noProof/>
          <w:color w:val="FF0000"/>
          <w:lang w:val="es-ES_tradnl"/>
        </w:rPr>
        <w:t>E′</w:t>
      </w:r>
      <w:r w:rsidRPr="004E570F">
        <w:rPr>
          <w:noProof/>
          <w:color w:val="FF0000"/>
          <w:vertAlign w:val="subscript"/>
          <w:lang w:val="es-ES_tradnl"/>
        </w:rPr>
        <w:t>Y</w:t>
      </w:r>
      <w:r w:rsidRPr="004E570F">
        <w:rPr>
          <w:noProof/>
          <w:color w:val="FF0000"/>
        </w:rPr>
        <w:t xml:space="preserve">, </w:t>
      </w:r>
      <w:r w:rsidRPr="004E570F">
        <w:rPr>
          <w:noProof/>
          <w:color w:val="FF0000"/>
          <w:lang w:val="es-ES_tradnl"/>
        </w:rPr>
        <w:t>E′</w:t>
      </w:r>
      <w:r w:rsidRPr="004E570F">
        <w:rPr>
          <w:noProof/>
          <w:color w:val="FF0000"/>
          <w:vertAlign w:val="subscript"/>
          <w:lang w:val="es-ES_tradnl"/>
        </w:rPr>
        <w:t>PB</w:t>
      </w:r>
      <w:r w:rsidRPr="004E570F">
        <w:rPr>
          <w:noProof/>
          <w:color w:val="FF0000"/>
        </w:rPr>
        <w:t xml:space="preserve"> and </w:t>
      </w:r>
      <w:r w:rsidRPr="004E570F">
        <w:rPr>
          <w:noProof/>
          <w:color w:val="FF0000"/>
          <w:lang w:val="es-ES_tradnl"/>
        </w:rPr>
        <w:t>E′</w:t>
      </w:r>
      <w:r w:rsidRPr="004E570F">
        <w:rPr>
          <w:noProof/>
          <w:color w:val="FF0000"/>
          <w:vertAlign w:val="subscript"/>
          <w:lang w:val="es-ES_tradnl"/>
        </w:rPr>
        <w:t>PR</w:t>
      </w:r>
      <w:r w:rsidRPr="004E570F">
        <w:rPr>
          <w:noProof/>
          <w:color w:val="FF0000"/>
        </w:rPr>
        <w:t xml:space="preserve"> of equations E-62, E-63, and E-64 may be referred to as I, </w:t>
      </w:r>
      <w:r w:rsidRPr="004E570F">
        <w:rPr>
          <w:noProof/>
          <w:color w:val="FF0000"/>
          <w:lang w:val="es-ES_tradnl"/>
        </w:rPr>
        <w:t>C</w:t>
      </w:r>
      <w:r w:rsidRPr="004E570F">
        <w:rPr>
          <w:noProof/>
          <w:color w:val="FF0000"/>
          <w:vertAlign w:val="subscript"/>
          <w:lang w:val="es-ES_tradnl"/>
        </w:rPr>
        <w:t>T</w:t>
      </w:r>
      <w:r w:rsidRPr="004E570F">
        <w:rPr>
          <w:noProof/>
          <w:color w:val="FF0000"/>
        </w:rPr>
        <w:t xml:space="preserve"> and</w:t>
      </w:r>
      <w:r w:rsidRPr="004E570F">
        <w:rPr>
          <w:noProof/>
          <w:color w:val="FF0000"/>
          <w:lang w:val="es-ES_tradnl"/>
        </w:rPr>
        <w:t xml:space="preserve"> C</w:t>
      </w:r>
      <w:r w:rsidRPr="004E570F">
        <w:rPr>
          <w:noProof/>
          <w:color w:val="FF0000"/>
          <w:vertAlign w:val="subscript"/>
          <w:lang w:val="es-ES_tradnl"/>
        </w:rPr>
        <w:t>P</w:t>
      </w:r>
      <w:r w:rsidR="00A1794E">
        <w:rPr>
          <w:noProof/>
          <w:color w:val="FF0000"/>
        </w:rPr>
        <w:t xml:space="preserve">, </w:t>
      </w:r>
      <w:r w:rsidRPr="004E570F">
        <w:rPr>
          <w:noProof/>
          <w:color w:val="FF0000"/>
        </w:rPr>
        <w:t>respectively</w:t>
      </w:r>
    </w:p>
    <w:bookmarkEnd w:id="182"/>
    <w:bookmarkEnd w:id="183"/>
    <w:p w14:paraId="43DE7862" w14:textId="77777777" w:rsidR="0054771C" w:rsidRDefault="004E570F" w:rsidP="0054771C">
      <w:pPr>
        <w:pStyle w:val="Equation"/>
        <w:ind w:left="562"/>
        <w:rPr>
          <w:noProof/>
          <w:szCs w:val="20"/>
        </w:rPr>
      </w:pPr>
      <w:r>
        <w:rPr>
          <w:noProof/>
        </w:rPr>
        <w:t>.</w:t>
      </w:r>
    </w:p>
    <w:p w14:paraId="48BD17B3" w14:textId="77777777" w:rsidR="0054771C" w:rsidRDefault="0054771C" w:rsidP="0054771C">
      <w:pPr>
        <w:pStyle w:val="Equation"/>
        <w:ind w:left="562"/>
        <w:rPr>
          <w:noProof/>
          <w:szCs w:val="20"/>
        </w:rPr>
      </w:pPr>
    </w:p>
    <w:p w14:paraId="19430E8A" w14:textId="77777777" w:rsidR="0054771C" w:rsidRPr="00617CB8" w:rsidRDefault="0054771C" w:rsidP="0054771C">
      <w:pPr>
        <w:pStyle w:val="Equation"/>
        <w:ind w:left="562"/>
        <w:rPr>
          <w:noProof/>
        </w:rPr>
      </w:pPr>
    </w:p>
    <w:p w14:paraId="3C9175D0" w14:textId="77777777" w:rsidR="0054771C" w:rsidRPr="00617CB8" w:rsidRDefault="0054771C" w:rsidP="0054771C">
      <w:pPr>
        <w:pStyle w:val="Equation"/>
        <w:ind w:left="562"/>
        <w:rPr>
          <w:noProof/>
        </w:rPr>
      </w:pPr>
    </w:p>
    <w:p w14:paraId="33617073" w14:textId="77777777" w:rsidR="00C77644" w:rsidRDefault="00C77644" w:rsidP="00C77644">
      <w:pPr>
        <w:pStyle w:val="Caption"/>
        <w:rPr>
          <w:noProof/>
          <w:lang w:val="en-GB"/>
        </w:rPr>
      </w:pPr>
      <w:r>
        <w:rPr>
          <w:noProof/>
          <w:lang w:val="en-GB"/>
        </w:rPr>
        <w:lastRenderedPageBreak/>
        <w:t>Table E</w:t>
      </w:r>
      <w:bookmarkEnd w:id="177"/>
      <w:r>
        <w:rPr>
          <w:noProof/>
          <w:lang w:val="en-GB"/>
        </w:rPr>
        <w:t>.</w:t>
      </w:r>
      <w:bookmarkEnd w:id="178"/>
      <w:r w:rsidR="002C10F4">
        <w:rPr>
          <w:noProof/>
          <w:lang w:val="en-GB"/>
        </w:rPr>
        <w:t xml:space="preserve">5 </w:t>
      </w:r>
      <w:r>
        <w:rPr>
          <w:noProof/>
          <w:lang w:val="en-GB"/>
        </w:rPr>
        <w:t>– Matrix coefficients</w:t>
      </w:r>
      <w:bookmarkEnd w:id="179"/>
    </w:p>
    <w:tbl>
      <w:tblPr>
        <w:tblW w:w="0" w:type="auto"/>
        <w:jc w:val="center"/>
        <w:tblLayout w:type="fixed"/>
        <w:tblCellMar>
          <w:left w:w="80" w:type="dxa"/>
          <w:right w:w="80" w:type="dxa"/>
        </w:tblCellMar>
        <w:tblLook w:val="0000" w:firstRow="0" w:lastRow="0" w:firstColumn="0" w:lastColumn="0" w:noHBand="0" w:noVBand="0"/>
      </w:tblPr>
      <w:tblGrid>
        <w:gridCol w:w="864"/>
        <w:gridCol w:w="2448"/>
        <w:gridCol w:w="6192"/>
      </w:tblGrid>
      <w:tr w:rsidR="00C77644" w14:paraId="624FFAAC" w14:textId="77777777" w:rsidTr="00C77644">
        <w:trPr>
          <w:cantSplit/>
          <w:jc w:val="center"/>
        </w:trPr>
        <w:tc>
          <w:tcPr>
            <w:tcW w:w="864" w:type="dxa"/>
            <w:tcBorders>
              <w:top w:val="single" w:sz="6" w:space="0" w:color="auto"/>
              <w:left w:val="single" w:sz="6" w:space="0" w:color="auto"/>
              <w:bottom w:val="single" w:sz="8" w:space="0" w:color="auto"/>
              <w:right w:val="single" w:sz="6" w:space="0" w:color="auto"/>
            </w:tcBorders>
          </w:tcPr>
          <w:p w14:paraId="3C23B4FC" w14:textId="77777777" w:rsidR="00C77644" w:rsidRDefault="00C77644" w:rsidP="00C77644">
            <w:pPr>
              <w:pStyle w:val="tableheading"/>
              <w:numPr>
                <w:ilvl w:val="12"/>
                <w:numId w:val="0"/>
              </w:numPr>
              <w:spacing w:before="72" w:after="72"/>
              <w:jc w:val="center"/>
              <w:rPr>
                <w:noProof/>
              </w:rPr>
            </w:pPr>
            <w:r>
              <w:rPr>
                <w:noProof/>
              </w:rPr>
              <w:t>Value</w:t>
            </w:r>
          </w:p>
        </w:tc>
        <w:tc>
          <w:tcPr>
            <w:tcW w:w="2448" w:type="dxa"/>
            <w:tcBorders>
              <w:top w:val="single" w:sz="6" w:space="0" w:color="auto"/>
              <w:left w:val="single" w:sz="6" w:space="0" w:color="auto"/>
              <w:bottom w:val="single" w:sz="8" w:space="0" w:color="auto"/>
              <w:right w:val="single" w:sz="6" w:space="0" w:color="auto"/>
            </w:tcBorders>
          </w:tcPr>
          <w:p w14:paraId="40E2ECC8" w14:textId="77777777" w:rsidR="00C77644" w:rsidRDefault="00C77644" w:rsidP="00C77644">
            <w:pPr>
              <w:pStyle w:val="tableheading"/>
              <w:numPr>
                <w:ilvl w:val="12"/>
                <w:numId w:val="0"/>
              </w:numPr>
              <w:spacing w:before="72" w:after="72"/>
              <w:rPr>
                <w:noProof/>
              </w:rPr>
            </w:pPr>
            <w:r>
              <w:rPr>
                <w:noProof/>
              </w:rPr>
              <w:t>Matrix</w:t>
            </w:r>
          </w:p>
        </w:tc>
        <w:tc>
          <w:tcPr>
            <w:tcW w:w="6192" w:type="dxa"/>
            <w:tcBorders>
              <w:top w:val="single" w:sz="6" w:space="0" w:color="auto"/>
              <w:left w:val="single" w:sz="6" w:space="0" w:color="auto"/>
              <w:bottom w:val="single" w:sz="8" w:space="0" w:color="auto"/>
              <w:right w:val="single" w:sz="6" w:space="0" w:color="auto"/>
            </w:tcBorders>
          </w:tcPr>
          <w:p w14:paraId="5CA28833" w14:textId="77777777" w:rsidR="00C77644" w:rsidRDefault="00C77644" w:rsidP="00C77644">
            <w:pPr>
              <w:pStyle w:val="tableheading"/>
              <w:numPr>
                <w:ilvl w:val="12"/>
                <w:numId w:val="0"/>
              </w:numPr>
              <w:spacing w:before="72" w:after="72"/>
              <w:rPr>
                <w:noProof/>
              </w:rPr>
            </w:pPr>
            <w:r>
              <w:rPr>
                <w:noProof/>
              </w:rPr>
              <w:t>Informative remark</w:t>
            </w:r>
          </w:p>
        </w:tc>
      </w:tr>
      <w:tr w:rsidR="00C77644" w14:paraId="36BFDD5F" w14:textId="77777777" w:rsidTr="00C77644">
        <w:trPr>
          <w:cantSplit/>
          <w:jc w:val="center"/>
        </w:trPr>
        <w:tc>
          <w:tcPr>
            <w:tcW w:w="864" w:type="dxa"/>
            <w:tcBorders>
              <w:left w:val="single" w:sz="6" w:space="0" w:color="auto"/>
              <w:bottom w:val="single" w:sz="6" w:space="0" w:color="auto"/>
              <w:right w:val="single" w:sz="6" w:space="0" w:color="auto"/>
            </w:tcBorders>
          </w:tcPr>
          <w:p w14:paraId="315072C6" w14:textId="77777777" w:rsidR="00C77644" w:rsidRDefault="00C77644" w:rsidP="00C77644">
            <w:pPr>
              <w:pStyle w:val="tablecell"/>
              <w:numPr>
                <w:ilvl w:val="12"/>
                <w:numId w:val="0"/>
              </w:numPr>
              <w:spacing w:before="20" w:after="20"/>
              <w:jc w:val="center"/>
              <w:rPr>
                <w:noProof/>
              </w:rPr>
            </w:pPr>
            <w:r>
              <w:rPr>
                <w:noProof/>
              </w:rPr>
              <w:t>0</w:t>
            </w:r>
          </w:p>
        </w:tc>
        <w:tc>
          <w:tcPr>
            <w:tcW w:w="2448" w:type="dxa"/>
            <w:tcBorders>
              <w:left w:val="single" w:sz="6" w:space="0" w:color="auto"/>
              <w:bottom w:val="single" w:sz="6" w:space="0" w:color="auto"/>
              <w:right w:val="single" w:sz="6" w:space="0" w:color="auto"/>
            </w:tcBorders>
          </w:tcPr>
          <w:p w14:paraId="764FEB0C" w14:textId="77777777" w:rsidR="00C77644" w:rsidRDefault="00C77644" w:rsidP="00C77644">
            <w:pPr>
              <w:pStyle w:val="tablecell"/>
              <w:numPr>
                <w:ilvl w:val="12"/>
                <w:numId w:val="0"/>
              </w:numPr>
              <w:spacing w:before="20" w:after="20"/>
              <w:rPr>
                <w:noProof/>
              </w:rPr>
            </w:pPr>
            <w:r>
              <w:rPr>
                <w:noProof/>
              </w:rPr>
              <w:t>Identity</w:t>
            </w:r>
          </w:p>
        </w:tc>
        <w:tc>
          <w:tcPr>
            <w:tcW w:w="6192" w:type="dxa"/>
            <w:tcBorders>
              <w:left w:val="single" w:sz="6" w:space="0" w:color="auto"/>
              <w:bottom w:val="single" w:sz="6" w:space="0" w:color="auto"/>
              <w:right w:val="single" w:sz="6" w:space="0" w:color="auto"/>
            </w:tcBorders>
          </w:tcPr>
          <w:p w14:paraId="72F91262" w14:textId="77777777" w:rsidR="00C77644" w:rsidRDefault="00C77644" w:rsidP="00C77644">
            <w:pPr>
              <w:pStyle w:val="tablecell"/>
              <w:numPr>
                <w:ilvl w:val="12"/>
                <w:numId w:val="0"/>
              </w:numPr>
              <w:spacing w:before="20" w:after="20"/>
              <w:jc w:val="left"/>
            </w:pPr>
            <w:r>
              <w:t>The identity matrix.</w:t>
            </w:r>
          </w:p>
          <w:p w14:paraId="58433083" w14:textId="77777777" w:rsidR="00C77644" w:rsidRDefault="00C77644" w:rsidP="00C77644">
            <w:pPr>
              <w:pStyle w:val="tablecell"/>
              <w:numPr>
                <w:ilvl w:val="12"/>
                <w:numId w:val="0"/>
              </w:numPr>
              <w:spacing w:before="20" w:after="20"/>
              <w:jc w:val="left"/>
              <w:rPr>
                <w:noProof/>
              </w:rPr>
            </w:pPr>
            <w:r>
              <w:t>Typically used for GBR (often referred to as RGB); however, may also be used for YZX (often referred to as XYZ)</w:t>
            </w:r>
            <w:r>
              <w:rPr>
                <w:noProof/>
              </w:rPr>
              <w:t>; see Equations </w:t>
            </w:r>
            <w:r>
              <w:rPr>
                <w:noProof/>
              </w:rPr>
              <w:fldChar w:fldCharType="begin" w:fldLock="1"/>
            </w:r>
            <w:r>
              <w:rPr>
                <w:noProof/>
              </w:rPr>
              <w:instrText xml:space="preserve"> REF RGBred_Eqn \h  \* MERGEFORMAT </w:instrText>
            </w:r>
            <w:r>
              <w:rPr>
                <w:noProof/>
              </w:rPr>
            </w:r>
            <w:r>
              <w:rPr>
                <w:noProof/>
              </w:rPr>
              <w:fldChar w:fldCharType="separate"/>
            </w:r>
            <w:r>
              <w:rPr>
                <w:noProof/>
              </w:rPr>
              <w:t>E</w:t>
            </w:r>
            <w:r>
              <w:rPr>
                <w:noProof/>
              </w:rPr>
              <w:noBreakHyphen/>
              <w:t>25</w:t>
            </w:r>
            <w:r>
              <w:rPr>
                <w:noProof/>
              </w:rPr>
              <w:fldChar w:fldCharType="end"/>
            </w:r>
            <w:r>
              <w:rPr>
                <w:noProof/>
              </w:rPr>
              <w:t xml:space="preserve"> to </w:t>
            </w:r>
            <w:r>
              <w:rPr>
                <w:noProof/>
              </w:rPr>
              <w:fldChar w:fldCharType="begin" w:fldLock="1"/>
            </w:r>
            <w:r>
              <w:rPr>
                <w:noProof/>
              </w:rPr>
              <w:instrText xml:space="preserve"> REF RGBblue_Eqn \h  \* MERGEFORMAT </w:instrText>
            </w:r>
            <w:r>
              <w:rPr>
                <w:noProof/>
              </w:rPr>
            </w:r>
            <w:r>
              <w:rPr>
                <w:noProof/>
              </w:rPr>
              <w:fldChar w:fldCharType="separate"/>
            </w:r>
            <w:r>
              <w:rPr>
                <w:noProof/>
              </w:rPr>
              <w:t>E</w:t>
            </w:r>
            <w:r>
              <w:rPr>
                <w:noProof/>
              </w:rPr>
              <w:noBreakHyphen/>
              <w:t>27</w:t>
            </w:r>
            <w:r>
              <w:rPr>
                <w:noProof/>
              </w:rPr>
              <w:fldChar w:fldCharType="end"/>
            </w:r>
          </w:p>
          <w:p w14:paraId="24A8F59F" w14:textId="77777777" w:rsidR="00C77644" w:rsidRDefault="00C77644" w:rsidP="00C77644">
            <w:pPr>
              <w:pStyle w:val="tablecell"/>
              <w:jc w:val="left"/>
              <w:rPr>
                <w:noProof/>
              </w:rPr>
            </w:pPr>
            <w:r>
              <w:rPr>
                <w:noProof/>
              </w:rPr>
              <w:t>IEC 61966-2-1 sRGB</w:t>
            </w:r>
          </w:p>
          <w:p w14:paraId="00E39B0C" w14:textId="77777777" w:rsidR="00C77644" w:rsidRDefault="00C77644" w:rsidP="00C77644">
            <w:pPr>
              <w:pStyle w:val="tablecell"/>
              <w:jc w:val="left"/>
              <w:rPr>
                <w:noProof/>
              </w:rPr>
            </w:pPr>
            <w:r>
              <w:t>Society of Motion Picture and Television Engineers ST 428-1</w:t>
            </w:r>
          </w:p>
        </w:tc>
      </w:tr>
      <w:tr w:rsidR="00C77644" w14:paraId="12043CCB"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799C6053" w14:textId="77777777" w:rsidR="00C77644" w:rsidRDefault="00C77644" w:rsidP="00C77644">
            <w:pPr>
              <w:pStyle w:val="tablecell"/>
              <w:numPr>
                <w:ilvl w:val="12"/>
                <w:numId w:val="0"/>
              </w:numPr>
              <w:spacing w:before="20" w:after="20"/>
              <w:jc w:val="center"/>
              <w:rPr>
                <w:noProof/>
              </w:rPr>
            </w:pPr>
            <w:r>
              <w:rPr>
                <w:noProof/>
              </w:rPr>
              <w:t>1</w:t>
            </w:r>
          </w:p>
        </w:tc>
        <w:tc>
          <w:tcPr>
            <w:tcW w:w="2448" w:type="dxa"/>
            <w:tcBorders>
              <w:top w:val="single" w:sz="6" w:space="0" w:color="auto"/>
              <w:left w:val="single" w:sz="6" w:space="0" w:color="auto"/>
              <w:bottom w:val="single" w:sz="6" w:space="0" w:color="auto"/>
              <w:right w:val="single" w:sz="6" w:space="0" w:color="auto"/>
            </w:tcBorders>
          </w:tcPr>
          <w:p w14:paraId="7F283B25" w14:textId="77777777" w:rsidR="00C77644" w:rsidRDefault="00C77644" w:rsidP="00C77644">
            <w:pPr>
              <w:pStyle w:val="tablecell"/>
              <w:numPr>
                <w:ilvl w:val="12"/>
                <w:numId w:val="0"/>
              </w:numPr>
              <w:spacing w:before="20" w:after="20"/>
              <w:rPr>
                <w:noProof/>
              </w:rPr>
            </w:pPr>
            <w:r>
              <w:rPr>
                <w:iCs/>
                <w:noProof/>
              </w:rPr>
              <w:t>K</w:t>
            </w:r>
            <w:r>
              <w:rPr>
                <w:iCs/>
                <w:noProof/>
                <w:vertAlign w:val="subscript"/>
              </w:rPr>
              <w:t>R</w:t>
            </w:r>
            <w:r>
              <w:rPr>
                <w:noProof/>
              </w:rPr>
              <w:t xml:space="preserve"> = 0.2126; </w:t>
            </w:r>
            <w:r>
              <w:rPr>
                <w:iCs/>
                <w:noProof/>
              </w:rPr>
              <w:t>K</w:t>
            </w:r>
            <w:r>
              <w:rPr>
                <w:iCs/>
                <w:noProof/>
                <w:vertAlign w:val="subscript"/>
              </w:rPr>
              <w:t>B</w:t>
            </w:r>
            <w:r>
              <w:rPr>
                <w:noProof/>
              </w:rPr>
              <w:t xml:space="preserve"> = 0.0722</w:t>
            </w:r>
          </w:p>
        </w:tc>
        <w:tc>
          <w:tcPr>
            <w:tcW w:w="6192" w:type="dxa"/>
            <w:tcBorders>
              <w:top w:val="single" w:sz="6" w:space="0" w:color="auto"/>
              <w:left w:val="single" w:sz="6" w:space="0" w:color="auto"/>
              <w:bottom w:val="single" w:sz="6" w:space="0" w:color="auto"/>
              <w:right w:val="single" w:sz="6" w:space="0" w:color="auto"/>
            </w:tcBorders>
          </w:tcPr>
          <w:p w14:paraId="45720954" w14:textId="77777777" w:rsidR="00C77644" w:rsidRDefault="00C77644" w:rsidP="00C77644">
            <w:pPr>
              <w:pStyle w:val="tablecell"/>
              <w:jc w:val="left"/>
              <w:rPr>
                <w:noProof/>
              </w:rPr>
            </w:pPr>
            <w:r>
              <w:rPr>
                <w:noProof/>
              </w:rPr>
              <w:t>ITU</w:t>
            </w:r>
            <w:r>
              <w:rPr>
                <w:noProof/>
              </w:rPr>
              <w:noBreakHyphen/>
              <w:t>R Rec. BT.709-6</w:t>
            </w:r>
          </w:p>
          <w:p w14:paraId="42DCC457" w14:textId="77777777" w:rsidR="00C77644" w:rsidRDefault="00C77644" w:rsidP="00C77644">
            <w:pPr>
              <w:pStyle w:val="tablecell"/>
              <w:jc w:val="left"/>
              <w:rPr>
                <w:noProof/>
              </w:rPr>
            </w:pPr>
            <w:r>
              <w:rPr>
                <w:noProof/>
              </w:rPr>
              <w:t>ITU</w:t>
            </w:r>
            <w:r>
              <w:rPr>
                <w:noProof/>
              </w:rPr>
              <w:noBreakHyphen/>
              <w:t>R Rec. BT.1361 conventional colour gamut system and extended colour gamut system</w:t>
            </w:r>
          </w:p>
          <w:p w14:paraId="2A651BDE" w14:textId="77777777" w:rsidR="00C77644" w:rsidRDefault="00C77644" w:rsidP="00C77644">
            <w:pPr>
              <w:pStyle w:val="tablecell"/>
              <w:jc w:val="left"/>
              <w:rPr>
                <w:noProof/>
              </w:rPr>
            </w:pPr>
            <w:r>
              <w:rPr>
                <w:noProof/>
              </w:rPr>
              <w:t>IEC 61966-2-1 sYCC</w:t>
            </w:r>
          </w:p>
          <w:p w14:paraId="03EADA76" w14:textId="77777777" w:rsidR="00C77644" w:rsidRDefault="00C77644" w:rsidP="00C77644">
            <w:pPr>
              <w:pStyle w:val="tablecell"/>
              <w:jc w:val="left"/>
              <w:rPr>
                <w:noProof/>
              </w:rPr>
            </w:pPr>
            <w:r>
              <w:rPr>
                <w:noProof/>
              </w:rPr>
              <w:t>IEC 61966-2-4 xvYCC</w:t>
            </w:r>
            <w:r>
              <w:rPr>
                <w:noProof/>
                <w:vertAlign w:val="subscript"/>
              </w:rPr>
              <w:t>709</w:t>
            </w:r>
          </w:p>
          <w:p w14:paraId="63CB86EE" w14:textId="77777777" w:rsidR="00C77644" w:rsidRDefault="00C77644" w:rsidP="00C77644">
            <w:pPr>
              <w:pStyle w:val="tablecell"/>
              <w:jc w:val="left"/>
              <w:rPr>
                <w:noProof/>
              </w:rPr>
            </w:pPr>
            <w:r>
              <w:rPr>
                <w:noProof/>
              </w:rPr>
              <w:t>Society of Motion Picture and Television Engineers RP 177 (1993) Annex B</w:t>
            </w:r>
          </w:p>
        </w:tc>
      </w:tr>
      <w:tr w:rsidR="00C77644" w14:paraId="4E142238"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479CF38A" w14:textId="77777777" w:rsidR="00C77644" w:rsidRDefault="00C77644" w:rsidP="00C77644">
            <w:pPr>
              <w:pStyle w:val="tablecell"/>
              <w:numPr>
                <w:ilvl w:val="12"/>
                <w:numId w:val="0"/>
              </w:numPr>
              <w:spacing w:before="20" w:after="20"/>
              <w:jc w:val="center"/>
              <w:rPr>
                <w:noProof/>
              </w:rPr>
            </w:pPr>
            <w:r>
              <w:rPr>
                <w:noProof/>
              </w:rPr>
              <w:t>2</w:t>
            </w:r>
          </w:p>
        </w:tc>
        <w:tc>
          <w:tcPr>
            <w:tcW w:w="2448" w:type="dxa"/>
            <w:tcBorders>
              <w:top w:val="single" w:sz="6" w:space="0" w:color="auto"/>
              <w:left w:val="single" w:sz="6" w:space="0" w:color="auto"/>
              <w:bottom w:val="single" w:sz="6" w:space="0" w:color="auto"/>
              <w:right w:val="single" w:sz="6" w:space="0" w:color="auto"/>
            </w:tcBorders>
          </w:tcPr>
          <w:p w14:paraId="6B37CD05" w14:textId="77777777" w:rsidR="00C77644" w:rsidRDefault="00C77644" w:rsidP="00C77644">
            <w:pPr>
              <w:pStyle w:val="tablecell"/>
              <w:numPr>
                <w:ilvl w:val="12"/>
                <w:numId w:val="0"/>
              </w:numPr>
              <w:spacing w:before="20" w:after="20"/>
              <w:rPr>
                <w:noProof/>
              </w:rPr>
            </w:pPr>
            <w:r>
              <w:rPr>
                <w:noProof/>
              </w:rPr>
              <w:t>Unspecified</w:t>
            </w:r>
          </w:p>
        </w:tc>
        <w:tc>
          <w:tcPr>
            <w:tcW w:w="6192" w:type="dxa"/>
            <w:tcBorders>
              <w:top w:val="single" w:sz="6" w:space="0" w:color="auto"/>
              <w:left w:val="single" w:sz="6" w:space="0" w:color="auto"/>
              <w:bottom w:val="single" w:sz="6" w:space="0" w:color="auto"/>
              <w:right w:val="single" w:sz="6" w:space="0" w:color="auto"/>
            </w:tcBorders>
          </w:tcPr>
          <w:p w14:paraId="56C13B7E" w14:textId="77777777" w:rsidR="00C77644" w:rsidRDefault="00C77644" w:rsidP="00C77644">
            <w:pPr>
              <w:pStyle w:val="tablecell"/>
              <w:numPr>
                <w:ilvl w:val="12"/>
                <w:numId w:val="0"/>
              </w:numPr>
              <w:spacing w:before="20" w:after="20"/>
              <w:jc w:val="left"/>
              <w:rPr>
                <w:noProof/>
              </w:rPr>
            </w:pPr>
            <w:r>
              <w:rPr>
                <w:noProof/>
              </w:rPr>
              <w:t>Image characteristics are unknown or are determined by the application.</w:t>
            </w:r>
          </w:p>
        </w:tc>
      </w:tr>
      <w:tr w:rsidR="00C77644" w14:paraId="6FB4EA6A"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7571A930" w14:textId="77777777" w:rsidR="00C77644" w:rsidRDefault="00C77644" w:rsidP="00C77644">
            <w:pPr>
              <w:pStyle w:val="tablecell"/>
              <w:numPr>
                <w:ilvl w:val="12"/>
                <w:numId w:val="0"/>
              </w:numPr>
              <w:spacing w:before="20" w:after="20"/>
              <w:jc w:val="center"/>
              <w:rPr>
                <w:noProof/>
              </w:rPr>
            </w:pPr>
            <w:r>
              <w:rPr>
                <w:noProof/>
              </w:rPr>
              <w:t>3</w:t>
            </w:r>
          </w:p>
        </w:tc>
        <w:tc>
          <w:tcPr>
            <w:tcW w:w="2448" w:type="dxa"/>
            <w:tcBorders>
              <w:top w:val="single" w:sz="6" w:space="0" w:color="auto"/>
              <w:left w:val="single" w:sz="6" w:space="0" w:color="auto"/>
              <w:bottom w:val="single" w:sz="6" w:space="0" w:color="auto"/>
              <w:right w:val="single" w:sz="6" w:space="0" w:color="auto"/>
            </w:tcBorders>
          </w:tcPr>
          <w:p w14:paraId="24749764" w14:textId="77777777" w:rsidR="00C77644" w:rsidRDefault="00C77644" w:rsidP="00C77644">
            <w:pPr>
              <w:pStyle w:val="tablecell"/>
              <w:numPr>
                <w:ilvl w:val="12"/>
                <w:numId w:val="0"/>
              </w:numPr>
              <w:spacing w:before="20" w:after="20"/>
              <w:rPr>
                <w:noProof/>
              </w:rPr>
            </w:pPr>
            <w:r>
              <w:rPr>
                <w:noProof/>
              </w:rPr>
              <w:t>Reserved</w:t>
            </w:r>
          </w:p>
        </w:tc>
        <w:tc>
          <w:tcPr>
            <w:tcW w:w="6192" w:type="dxa"/>
            <w:tcBorders>
              <w:top w:val="single" w:sz="6" w:space="0" w:color="auto"/>
              <w:left w:val="single" w:sz="6" w:space="0" w:color="auto"/>
              <w:bottom w:val="single" w:sz="6" w:space="0" w:color="auto"/>
              <w:right w:val="single" w:sz="6" w:space="0" w:color="auto"/>
            </w:tcBorders>
          </w:tcPr>
          <w:p w14:paraId="27E0A209" w14:textId="77777777" w:rsidR="00C77644" w:rsidRDefault="00C77644" w:rsidP="00C77644">
            <w:pPr>
              <w:pStyle w:val="tablecell"/>
              <w:numPr>
                <w:ilvl w:val="12"/>
                <w:numId w:val="0"/>
              </w:numPr>
              <w:spacing w:before="20" w:after="20"/>
              <w:jc w:val="left"/>
              <w:rPr>
                <w:noProof/>
              </w:rPr>
            </w:pPr>
            <w:r>
              <w:rPr>
                <w:noProof/>
              </w:rPr>
              <w:t>For future use by ITU</w:t>
            </w:r>
            <w:r>
              <w:rPr>
                <w:noProof/>
              </w:rPr>
              <w:noBreakHyphen/>
              <w:t>T | ISO/IEC</w:t>
            </w:r>
          </w:p>
        </w:tc>
      </w:tr>
      <w:tr w:rsidR="00C77644" w14:paraId="6E4B2C9A"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0A91D8BA" w14:textId="77777777" w:rsidR="00C77644" w:rsidRDefault="00C77644" w:rsidP="00C77644">
            <w:pPr>
              <w:pStyle w:val="tablecell"/>
              <w:numPr>
                <w:ilvl w:val="12"/>
                <w:numId w:val="0"/>
              </w:numPr>
              <w:spacing w:before="20" w:after="20"/>
              <w:jc w:val="center"/>
              <w:rPr>
                <w:noProof/>
              </w:rPr>
            </w:pPr>
            <w:r>
              <w:rPr>
                <w:noProof/>
              </w:rPr>
              <w:t>4</w:t>
            </w:r>
          </w:p>
        </w:tc>
        <w:tc>
          <w:tcPr>
            <w:tcW w:w="2448" w:type="dxa"/>
            <w:tcBorders>
              <w:top w:val="single" w:sz="6" w:space="0" w:color="auto"/>
              <w:left w:val="single" w:sz="6" w:space="0" w:color="auto"/>
              <w:bottom w:val="single" w:sz="6" w:space="0" w:color="auto"/>
              <w:right w:val="single" w:sz="6" w:space="0" w:color="auto"/>
            </w:tcBorders>
          </w:tcPr>
          <w:p w14:paraId="1834008F" w14:textId="77777777" w:rsidR="00C77644" w:rsidRDefault="00C77644" w:rsidP="00C77644">
            <w:pPr>
              <w:pStyle w:val="tablecell"/>
              <w:numPr>
                <w:ilvl w:val="12"/>
                <w:numId w:val="0"/>
              </w:numPr>
              <w:spacing w:before="20" w:after="20"/>
              <w:rPr>
                <w:noProof/>
              </w:rPr>
            </w:pPr>
            <w:r>
              <w:rPr>
                <w:iCs/>
                <w:noProof/>
              </w:rPr>
              <w:t>K</w:t>
            </w:r>
            <w:r>
              <w:rPr>
                <w:iCs/>
                <w:noProof/>
                <w:vertAlign w:val="subscript"/>
              </w:rPr>
              <w:t>R</w:t>
            </w:r>
            <w:r>
              <w:rPr>
                <w:noProof/>
              </w:rPr>
              <w:t xml:space="preserve"> = 0.30;   </w:t>
            </w:r>
            <w:r>
              <w:rPr>
                <w:iCs/>
                <w:noProof/>
              </w:rPr>
              <w:t>K</w:t>
            </w:r>
            <w:r>
              <w:rPr>
                <w:iCs/>
                <w:noProof/>
                <w:vertAlign w:val="subscript"/>
              </w:rPr>
              <w:t>B</w:t>
            </w:r>
            <w:r>
              <w:rPr>
                <w:noProof/>
              </w:rPr>
              <w:t xml:space="preserve"> = 0.11</w:t>
            </w:r>
          </w:p>
        </w:tc>
        <w:tc>
          <w:tcPr>
            <w:tcW w:w="6192" w:type="dxa"/>
            <w:tcBorders>
              <w:top w:val="single" w:sz="6" w:space="0" w:color="auto"/>
              <w:left w:val="single" w:sz="6" w:space="0" w:color="auto"/>
              <w:bottom w:val="single" w:sz="6" w:space="0" w:color="auto"/>
              <w:right w:val="single" w:sz="6" w:space="0" w:color="auto"/>
            </w:tcBorders>
          </w:tcPr>
          <w:p w14:paraId="1E062F24" w14:textId="77777777" w:rsidR="00C77644" w:rsidRDefault="00C77644" w:rsidP="00C77644">
            <w:pPr>
              <w:pStyle w:val="tablecell"/>
              <w:numPr>
                <w:ilvl w:val="12"/>
                <w:numId w:val="0"/>
              </w:numPr>
              <w:spacing w:before="20" w:after="20"/>
              <w:jc w:val="left"/>
              <w:rPr>
                <w:noProof/>
              </w:rPr>
            </w:pPr>
            <w:r>
              <w:rPr>
                <w:noProof/>
              </w:rPr>
              <w:t>United States Federal Communications Commission Title 47 Code of Federal Regulations (2003) 73.682 (a) (20)</w:t>
            </w:r>
          </w:p>
        </w:tc>
      </w:tr>
      <w:tr w:rsidR="00C77644" w14:paraId="4EEEEF09"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54FAF672" w14:textId="77777777" w:rsidR="00C77644" w:rsidRDefault="00C77644" w:rsidP="00C77644">
            <w:pPr>
              <w:pStyle w:val="tablecell"/>
              <w:numPr>
                <w:ilvl w:val="12"/>
                <w:numId w:val="0"/>
              </w:numPr>
              <w:spacing w:before="20" w:after="20"/>
              <w:jc w:val="center"/>
              <w:rPr>
                <w:noProof/>
              </w:rPr>
            </w:pPr>
            <w:r>
              <w:rPr>
                <w:noProof/>
              </w:rPr>
              <w:t>5</w:t>
            </w:r>
          </w:p>
        </w:tc>
        <w:tc>
          <w:tcPr>
            <w:tcW w:w="2448" w:type="dxa"/>
            <w:tcBorders>
              <w:top w:val="single" w:sz="6" w:space="0" w:color="auto"/>
              <w:left w:val="single" w:sz="6" w:space="0" w:color="auto"/>
              <w:bottom w:val="single" w:sz="6" w:space="0" w:color="auto"/>
              <w:right w:val="single" w:sz="6" w:space="0" w:color="auto"/>
            </w:tcBorders>
          </w:tcPr>
          <w:p w14:paraId="3ACD5FD6" w14:textId="77777777" w:rsidR="00C77644" w:rsidRDefault="00C77644" w:rsidP="00C77644">
            <w:pPr>
              <w:pStyle w:val="tablecell"/>
              <w:numPr>
                <w:ilvl w:val="12"/>
                <w:numId w:val="0"/>
              </w:numPr>
              <w:spacing w:before="20" w:after="20"/>
              <w:rPr>
                <w:noProof/>
              </w:rPr>
            </w:pPr>
            <w:r>
              <w:rPr>
                <w:iCs/>
                <w:noProof/>
              </w:rPr>
              <w:t>K</w:t>
            </w:r>
            <w:r>
              <w:rPr>
                <w:iCs/>
                <w:noProof/>
                <w:vertAlign w:val="subscript"/>
              </w:rPr>
              <w:t>R</w:t>
            </w:r>
            <w:r>
              <w:rPr>
                <w:noProof/>
              </w:rPr>
              <w:t xml:space="preserve"> = 0.299; </w:t>
            </w:r>
            <w:r>
              <w:rPr>
                <w:iCs/>
                <w:noProof/>
              </w:rPr>
              <w:t>K</w:t>
            </w:r>
            <w:r>
              <w:rPr>
                <w:iCs/>
                <w:noProof/>
                <w:vertAlign w:val="subscript"/>
              </w:rPr>
              <w:t>B</w:t>
            </w:r>
            <w:r>
              <w:rPr>
                <w:noProof/>
              </w:rPr>
              <w:t xml:space="preserve"> = 0.114</w:t>
            </w:r>
          </w:p>
        </w:tc>
        <w:tc>
          <w:tcPr>
            <w:tcW w:w="6192" w:type="dxa"/>
            <w:tcBorders>
              <w:top w:val="single" w:sz="6" w:space="0" w:color="auto"/>
              <w:left w:val="single" w:sz="6" w:space="0" w:color="auto"/>
              <w:bottom w:val="single" w:sz="6" w:space="0" w:color="auto"/>
              <w:right w:val="single" w:sz="6" w:space="0" w:color="auto"/>
            </w:tcBorders>
          </w:tcPr>
          <w:p w14:paraId="73E26836" w14:textId="77777777" w:rsidR="00C77644" w:rsidRDefault="00C77644" w:rsidP="00C77644">
            <w:pPr>
              <w:pStyle w:val="tablecell"/>
              <w:numPr>
                <w:ilvl w:val="12"/>
                <w:numId w:val="0"/>
              </w:numPr>
              <w:tabs>
                <w:tab w:val="left" w:pos="1408"/>
                <w:tab w:val="left" w:pos="2401"/>
              </w:tabs>
              <w:spacing w:before="20" w:after="20"/>
              <w:jc w:val="left"/>
              <w:rPr>
                <w:noProof/>
              </w:rPr>
            </w:pPr>
            <w:r>
              <w:rPr>
                <w:noProof/>
              </w:rPr>
              <w:t>ITU</w:t>
            </w:r>
            <w:r>
              <w:rPr>
                <w:noProof/>
              </w:rPr>
              <w:noBreakHyphen/>
              <w:t>R Rec. BT.470</w:t>
            </w:r>
            <w:r>
              <w:rPr>
                <w:noProof/>
              </w:rPr>
              <w:noBreakHyphen/>
              <w:t>6 System B, G (historical)</w:t>
            </w:r>
          </w:p>
          <w:p w14:paraId="4FC4C6CB" w14:textId="77777777" w:rsidR="00C77644" w:rsidRDefault="00C77644" w:rsidP="00C77644">
            <w:pPr>
              <w:pStyle w:val="tablecell"/>
              <w:numPr>
                <w:ilvl w:val="12"/>
                <w:numId w:val="0"/>
              </w:numPr>
              <w:tabs>
                <w:tab w:val="left" w:pos="1408"/>
                <w:tab w:val="left" w:pos="2401"/>
              </w:tabs>
              <w:spacing w:before="20" w:after="20"/>
              <w:jc w:val="left"/>
              <w:rPr>
                <w:noProof/>
              </w:rPr>
            </w:pPr>
            <w:r>
              <w:rPr>
                <w:noProof/>
              </w:rPr>
              <w:t>ITU</w:t>
            </w:r>
            <w:r>
              <w:rPr>
                <w:noProof/>
              </w:rPr>
              <w:noBreakHyphen/>
              <w:t>R Rec. BT.601</w:t>
            </w:r>
            <w:r>
              <w:rPr>
                <w:noProof/>
              </w:rPr>
              <w:noBreakHyphen/>
              <w:t>6 625</w:t>
            </w:r>
          </w:p>
          <w:p w14:paraId="4B0B383B" w14:textId="77777777" w:rsidR="00C77644" w:rsidRDefault="00C77644" w:rsidP="00C77644">
            <w:pPr>
              <w:pStyle w:val="tablecell"/>
              <w:numPr>
                <w:ilvl w:val="12"/>
                <w:numId w:val="0"/>
              </w:numPr>
              <w:tabs>
                <w:tab w:val="left" w:pos="1408"/>
                <w:tab w:val="left" w:pos="2401"/>
              </w:tabs>
              <w:spacing w:before="20" w:after="20"/>
              <w:jc w:val="left"/>
              <w:rPr>
                <w:noProof/>
              </w:rPr>
            </w:pPr>
            <w:r>
              <w:rPr>
                <w:noProof/>
              </w:rPr>
              <w:t>ITU</w:t>
            </w:r>
            <w:r>
              <w:rPr>
                <w:noProof/>
              </w:rPr>
              <w:noBreakHyphen/>
              <w:t>R Rec. BT.1358 625</w:t>
            </w:r>
          </w:p>
          <w:p w14:paraId="08790B26" w14:textId="77777777" w:rsidR="00C77644" w:rsidRDefault="00C77644" w:rsidP="00C77644">
            <w:pPr>
              <w:pStyle w:val="tablecell"/>
              <w:numPr>
                <w:ilvl w:val="12"/>
                <w:numId w:val="0"/>
              </w:numPr>
              <w:tabs>
                <w:tab w:val="left" w:pos="1408"/>
                <w:tab w:val="left" w:pos="2401"/>
              </w:tabs>
              <w:spacing w:before="20" w:after="20"/>
              <w:jc w:val="left"/>
              <w:rPr>
                <w:noProof/>
              </w:rPr>
            </w:pPr>
            <w:r>
              <w:rPr>
                <w:noProof/>
              </w:rPr>
              <w:t>ITU</w:t>
            </w:r>
            <w:r>
              <w:rPr>
                <w:noProof/>
              </w:rPr>
              <w:noBreakHyphen/>
              <w:t>R Rec. BT.1700 625 PAL and 625 SECAM</w:t>
            </w:r>
          </w:p>
          <w:p w14:paraId="26AD70DF" w14:textId="77777777" w:rsidR="00C77644" w:rsidRDefault="00C77644" w:rsidP="00C77644">
            <w:pPr>
              <w:pStyle w:val="tablecell"/>
              <w:numPr>
                <w:ilvl w:val="12"/>
                <w:numId w:val="0"/>
              </w:numPr>
              <w:tabs>
                <w:tab w:val="left" w:pos="1408"/>
                <w:tab w:val="left" w:pos="2401"/>
              </w:tabs>
              <w:spacing w:before="20" w:after="20"/>
              <w:jc w:val="left"/>
              <w:rPr>
                <w:noProof/>
              </w:rPr>
            </w:pPr>
            <w:r>
              <w:rPr>
                <w:noProof/>
              </w:rPr>
              <w:t>IEC 61966-2-4 xvYCC</w:t>
            </w:r>
            <w:r>
              <w:rPr>
                <w:noProof/>
                <w:vertAlign w:val="subscript"/>
              </w:rPr>
              <w:t>601</w:t>
            </w:r>
          </w:p>
          <w:p w14:paraId="66CFDA19" w14:textId="77777777" w:rsidR="00C77644" w:rsidRDefault="00C77644" w:rsidP="00C77644">
            <w:pPr>
              <w:pStyle w:val="tablecell"/>
              <w:numPr>
                <w:ilvl w:val="12"/>
                <w:numId w:val="0"/>
              </w:numPr>
              <w:spacing w:before="20" w:after="20"/>
              <w:jc w:val="left"/>
              <w:rPr>
                <w:noProof/>
              </w:rPr>
            </w:pPr>
            <w:r>
              <w:rPr>
                <w:noProof/>
              </w:rPr>
              <w:t>(functionally the same as the value 6)</w:t>
            </w:r>
          </w:p>
        </w:tc>
      </w:tr>
      <w:tr w:rsidR="00C77644" w14:paraId="0FB07D9B"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3F551312" w14:textId="77777777" w:rsidR="00C77644" w:rsidRDefault="00C77644" w:rsidP="00C77644">
            <w:pPr>
              <w:pStyle w:val="tablecell"/>
              <w:numPr>
                <w:ilvl w:val="12"/>
                <w:numId w:val="0"/>
              </w:numPr>
              <w:spacing w:before="20" w:after="20"/>
              <w:jc w:val="center"/>
              <w:rPr>
                <w:noProof/>
              </w:rPr>
            </w:pPr>
            <w:r>
              <w:rPr>
                <w:noProof/>
              </w:rPr>
              <w:t>6</w:t>
            </w:r>
          </w:p>
        </w:tc>
        <w:tc>
          <w:tcPr>
            <w:tcW w:w="2448" w:type="dxa"/>
            <w:tcBorders>
              <w:top w:val="single" w:sz="6" w:space="0" w:color="auto"/>
              <w:left w:val="single" w:sz="6" w:space="0" w:color="auto"/>
              <w:bottom w:val="single" w:sz="6" w:space="0" w:color="auto"/>
              <w:right w:val="single" w:sz="6" w:space="0" w:color="auto"/>
            </w:tcBorders>
          </w:tcPr>
          <w:p w14:paraId="3DC97B79" w14:textId="77777777" w:rsidR="00C77644" w:rsidRDefault="00C77644" w:rsidP="00C77644">
            <w:pPr>
              <w:pStyle w:val="tablecell"/>
              <w:numPr>
                <w:ilvl w:val="12"/>
                <w:numId w:val="0"/>
              </w:numPr>
              <w:spacing w:before="20" w:after="20"/>
              <w:rPr>
                <w:noProof/>
              </w:rPr>
            </w:pPr>
            <w:r>
              <w:rPr>
                <w:iCs/>
                <w:noProof/>
              </w:rPr>
              <w:t>K</w:t>
            </w:r>
            <w:r>
              <w:rPr>
                <w:iCs/>
                <w:noProof/>
                <w:vertAlign w:val="subscript"/>
              </w:rPr>
              <w:t>R</w:t>
            </w:r>
            <w:r>
              <w:rPr>
                <w:noProof/>
              </w:rPr>
              <w:t xml:space="preserve"> = 0.299; </w:t>
            </w:r>
            <w:r>
              <w:rPr>
                <w:iCs/>
                <w:noProof/>
              </w:rPr>
              <w:t>K</w:t>
            </w:r>
            <w:r>
              <w:rPr>
                <w:iCs/>
                <w:noProof/>
                <w:vertAlign w:val="subscript"/>
              </w:rPr>
              <w:t>B</w:t>
            </w:r>
            <w:r>
              <w:rPr>
                <w:noProof/>
              </w:rPr>
              <w:t xml:space="preserve"> = 0.114</w:t>
            </w:r>
          </w:p>
        </w:tc>
        <w:tc>
          <w:tcPr>
            <w:tcW w:w="6192" w:type="dxa"/>
            <w:tcBorders>
              <w:top w:val="single" w:sz="6" w:space="0" w:color="auto"/>
              <w:left w:val="single" w:sz="6" w:space="0" w:color="auto"/>
              <w:bottom w:val="single" w:sz="6" w:space="0" w:color="auto"/>
              <w:right w:val="single" w:sz="6" w:space="0" w:color="auto"/>
            </w:tcBorders>
          </w:tcPr>
          <w:p w14:paraId="759293F1" w14:textId="77777777" w:rsidR="00C77644" w:rsidRDefault="00C77644" w:rsidP="00C77644">
            <w:pPr>
              <w:pStyle w:val="tablecell"/>
              <w:numPr>
                <w:ilvl w:val="12"/>
                <w:numId w:val="0"/>
              </w:numPr>
              <w:tabs>
                <w:tab w:val="left" w:pos="1408"/>
                <w:tab w:val="left" w:pos="2401"/>
              </w:tabs>
              <w:spacing w:before="20" w:after="20"/>
              <w:jc w:val="left"/>
              <w:rPr>
                <w:noProof/>
              </w:rPr>
            </w:pPr>
            <w:r>
              <w:rPr>
                <w:noProof/>
              </w:rPr>
              <w:t>ITU</w:t>
            </w:r>
            <w:r>
              <w:rPr>
                <w:noProof/>
              </w:rPr>
              <w:noBreakHyphen/>
              <w:t>R Rec. BT.601</w:t>
            </w:r>
            <w:r>
              <w:rPr>
                <w:noProof/>
              </w:rPr>
              <w:noBreakHyphen/>
              <w:t>6 525</w:t>
            </w:r>
          </w:p>
          <w:p w14:paraId="13426D3B" w14:textId="77777777" w:rsidR="00C77644" w:rsidRDefault="00C77644" w:rsidP="00C77644">
            <w:pPr>
              <w:pStyle w:val="tablecell"/>
              <w:numPr>
                <w:ilvl w:val="12"/>
                <w:numId w:val="0"/>
              </w:numPr>
              <w:tabs>
                <w:tab w:val="left" w:pos="1408"/>
                <w:tab w:val="left" w:pos="2401"/>
              </w:tabs>
              <w:spacing w:before="20" w:after="20"/>
              <w:jc w:val="left"/>
              <w:rPr>
                <w:noProof/>
              </w:rPr>
            </w:pPr>
            <w:r>
              <w:rPr>
                <w:noProof/>
              </w:rPr>
              <w:t>ITU</w:t>
            </w:r>
            <w:r>
              <w:rPr>
                <w:noProof/>
              </w:rPr>
              <w:noBreakHyphen/>
              <w:t>R Rec. BT.1358 525</w:t>
            </w:r>
          </w:p>
          <w:p w14:paraId="76651A77" w14:textId="77777777" w:rsidR="00C77644" w:rsidRDefault="00C77644" w:rsidP="00C77644">
            <w:pPr>
              <w:pStyle w:val="tablecell"/>
              <w:numPr>
                <w:ilvl w:val="12"/>
                <w:numId w:val="0"/>
              </w:numPr>
              <w:tabs>
                <w:tab w:val="left" w:pos="1408"/>
                <w:tab w:val="left" w:pos="2401"/>
              </w:tabs>
              <w:spacing w:before="20" w:after="20"/>
              <w:jc w:val="left"/>
              <w:rPr>
                <w:noProof/>
              </w:rPr>
            </w:pPr>
            <w:r>
              <w:rPr>
                <w:noProof/>
              </w:rPr>
              <w:t>ITU</w:t>
            </w:r>
            <w:r>
              <w:rPr>
                <w:noProof/>
              </w:rPr>
              <w:noBreakHyphen/>
              <w:t>R Rec. BT.1700 NTSC</w:t>
            </w:r>
          </w:p>
          <w:p w14:paraId="1FB5439D" w14:textId="77777777" w:rsidR="00C77644" w:rsidRDefault="00C77644" w:rsidP="00C77644">
            <w:pPr>
              <w:pStyle w:val="tablecell"/>
              <w:numPr>
                <w:ilvl w:val="12"/>
                <w:numId w:val="0"/>
              </w:numPr>
              <w:spacing w:before="20" w:after="20"/>
              <w:jc w:val="left"/>
              <w:rPr>
                <w:noProof/>
              </w:rPr>
            </w:pPr>
            <w:r>
              <w:rPr>
                <w:noProof/>
              </w:rPr>
              <w:t>Society of Motion Picture and Television Engineers 170M (2004)</w:t>
            </w:r>
          </w:p>
          <w:p w14:paraId="07EFA598" w14:textId="77777777" w:rsidR="00C77644" w:rsidRDefault="00C77644" w:rsidP="00C77644">
            <w:pPr>
              <w:pStyle w:val="tablecell"/>
              <w:numPr>
                <w:ilvl w:val="12"/>
                <w:numId w:val="0"/>
              </w:numPr>
              <w:spacing w:before="20" w:after="20"/>
              <w:jc w:val="left"/>
              <w:rPr>
                <w:noProof/>
              </w:rPr>
            </w:pPr>
            <w:r>
              <w:rPr>
                <w:noProof/>
              </w:rPr>
              <w:t>(functionally the same as the value 5)</w:t>
            </w:r>
          </w:p>
        </w:tc>
      </w:tr>
      <w:tr w:rsidR="00C77644" w14:paraId="1A19F5B6"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00CF5E6E" w14:textId="77777777" w:rsidR="00C77644" w:rsidRDefault="00C77644" w:rsidP="00C77644">
            <w:pPr>
              <w:pStyle w:val="tablecell"/>
              <w:numPr>
                <w:ilvl w:val="12"/>
                <w:numId w:val="0"/>
              </w:numPr>
              <w:spacing w:before="20" w:after="20"/>
              <w:jc w:val="center"/>
              <w:rPr>
                <w:noProof/>
              </w:rPr>
            </w:pPr>
            <w:r>
              <w:rPr>
                <w:noProof/>
              </w:rPr>
              <w:t>7</w:t>
            </w:r>
          </w:p>
        </w:tc>
        <w:tc>
          <w:tcPr>
            <w:tcW w:w="2448" w:type="dxa"/>
            <w:tcBorders>
              <w:top w:val="single" w:sz="6" w:space="0" w:color="auto"/>
              <w:left w:val="single" w:sz="6" w:space="0" w:color="auto"/>
              <w:bottom w:val="single" w:sz="6" w:space="0" w:color="auto"/>
              <w:right w:val="single" w:sz="6" w:space="0" w:color="auto"/>
            </w:tcBorders>
          </w:tcPr>
          <w:p w14:paraId="2E666180" w14:textId="77777777" w:rsidR="00C77644" w:rsidRDefault="00C77644" w:rsidP="00C77644">
            <w:pPr>
              <w:pStyle w:val="tablecell"/>
              <w:numPr>
                <w:ilvl w:val="12"/>
                <w:numId w:val="0"/>
              </w:numPr>
              <w:spacing w:before="20" w:after="20"/>
              <w:rPr>
                <w:noProof/>
              </w:rPr>
            </w:pPr>
            <w:r>
              <w:rPr>
                <w:iCs/>
                <w:noProof/>
              </w:rPr>
              <w:t>K</w:t>
            </w:r>
            <w:r>
              <w:rPr>
                <w:iCs/>
                <w:noProof/>
                <w:vertAlign w:val="subscript"/>
              </w:rPr>
              <w:t>R</w:t>
            </w:r>
            <w:r>
              <w:rPr>
                <w:noProof/>
              </w:rPr>
              <w:t xml:space="preserve"> = 0.212; </w:t>
            </w:r>
            <w:r>
              <w:rPr>
                <w:iCs/>
                <w:noProof/>
              </w:rPr>
              <w:t>K</w:t>
            </w:r>
            <w:r>
              <w:rPr>
                <w:iCs/>
                <w:noProof/>
                <w:vertAlign w:val="subscript"/>
              </w:rPr>
              <w:t>B</w:t>
            </w:r>
            <w:r>
              <w:rPr>
                <w:noProof/>
              </w:rPr>
              <w:t xml:space="preserve"> = 0.087</w:t>
            </w:r>
          </w:p>
        </w:tc>
        <w:tc>
          <w:tcPr>
            <w:tcW w:w="6192" w:type="dxa"/>
            <w:tcBorders>
              <w:top w:val="single" w:sz="6" w:space="0" w:color="auto"/>
              <w:left w:val="single" w:sz="6" w:space="0" w:color="auto"/>
              <w:bottom w:val="single" w:sz="6" w:space="0" w:color="auto"/>
              <w:right w:val="single" w:sz="6" w:space="0" w:color="auto"/>
            </w:tcBorders>
          </w:tcPr>
          <w:p w14:paraId="28B7468A" w14:textId="77777777" w:rsidR="00C77644" w:rsidRDefault="00C77644" w:rsidP="00C77644">
            <w:pPr>
              <w:pStyle w:val="tablecell"/>
              <w:numPr>
                <w:ilvl w:val="12"/>
                <w:numId w:val="0"/>
              </w:numPr>
              <w:spacing w:before="20" w:after="20"/>
              <w:jc w:val="left"/>
              <w:rPr>
                <w:noProof/>
              </w:rPr>
            </w:pPr>
            <w:r>
              <w:rPr>
                <w:noProof/>
              </w:rPr>
              <w:t>Society of Motion Picture and Television Engineers 240M (1999)</w:t>
            </w:r>
          </w:p>
        </w:tc>
      </w:tr>
      <w:tr w:rsidR="00C77644" w14:paraId="5DEBCC20"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70F41394" w14:textId="77777777" w:rsidR="00C77644" w:rsidRDefault="00C77644" w:rsidP="00C77644">
            <w:pPr>
              <w:pStyle w:val="tablecell"/>
              <w:numPr>
                <w:ilvl w:val="12"/>
                <w:numId w:val="0"/>
              </w:numPr>
              <w:spacing w:before="20" w:after="20"/>
              <w:jc w:val="center"/>
              <w:rPr>
                <w:noProof/>
              </w:rPr>
            </w:pPr>
            <w:r>
              <w:rPr>
                <w:noProof/>
              </w:rPr>
              <w:t>8</w:t>
            </w:r>
          </w:p>
        </w:tc>
        <w:tc>
          <w:tcPr>
            <w:tcW w:w="2448" w:type="dxa"/>
            <w:tcBorders>
              <w:top w:val="single" w:sz="6" w:space="0" w:color="auto"/>
              <w:left w:val="single" w:sz="6" w:space="0" w:color="auto"/>
              <w:bottom w:val="single" w:sz="6" w:space="0" w:color="auto"/>
              <w:right w:val="single" w:sz="6" w:space="0" w:color="auto"/>
            </w:tcBorders>
          </w:tcPr>
          <w:p w14:paraId="5EA00FC2" w14:textId="77777777" w:rsidR="00C77644" w:rsidRDefault="00C77644" w:rsidP="00C77644">
            <w:pPr>
              <w:pStyle w:val="tablecell"/>
              <w:numPr>
                <w:ilvl w:val="12"/>
                <w:numId w:val="0"/>
              </w:numPr>
              <w:spacing w:before="20" w:after="20"/>
              <w:rPr>
                <w:noProof/>
              </w:rPr>
            </w:pPr>
            <w:r>
              <w:rPr>
                <w:noProof/>
              </w:rPr>
              <w:t>YCgCo</w:t>
            </w:r>
          </w:p>
        </w:tc>
        <w:tc>
          <w:tcPr>
            <w:tcW w:w="6192" w:type="dxa"/>
            <w:tcBorders>
              <w:top w:val="single" w:sz="6" w:space="0" w:color="auto"/>
              <w:left w:val="single" w:sz="6" w:space="0" w:color="auto"/>
              <w:bottom w:val="single" w:sz="6" w:space="0" w:color="auto"/>
              <w:right w:val="single" w:sz="6" w:space="0" w:color="auto"/>
            </w:tcBorders>
          </w:tcPr>
          <w:p w14:paraId="3D8978CB" w14:textId="77777777" w:rsidR="00C77644" w:rsidRDefault="00C77644" w:rsidP="00C77644">
            <w:pPr>
              <w:pStyle w:val="tablecell"/>
              <w:numPr>
                <w:ilvl w:val="12"/>
                <w:numId w:val="0"/>
              </w:numPr>
              <w:spacing w:before="20" w:after="20"/>
              <w:jc w:val="left"/>
              <w:rPr>
                <w:noProof/>
              </w:rPr>
            </w:pPr>
            <w:r>
              <w:rPr>
                <w:noProof/>
              </w:rPr>
              <w:t>See Equations </w:t>
            </w:r>
            <w:r>
              <w:rPr>
                <w:noProof/>
              </w:rPr>
              <w:fldChar w:fldCharType="begin" w:fldLock="1"/>
            </w:r>
            <w:r>
              <w:rPr>
                <w:noProof/>
              </w:rPr>
              <w:instrText xml:space="preserve"> REF YCgCoFirst_Eqn \h  \* MERGEFORMAT </w:instrText>
            </w:r>
            <w:r>
              <w:rPr>
                <w:noProof/>
              </w:rPr>
            </w:r>
            <w:r>
              <w:rPr>
                <w:noProof/>
              </w:rPr>
              <w:fldChar w:fldCharType="separate"/>
            </w:r>
            <w:r>
              <w:rPr>
                <w:noProof/>
              </w:rPr>
              <w:t>E</w:t>
            </w:r>
            <w:r>
              <w:rPr>
                <w:noProof/>
              </w:rPr>
              <w:noBreakHyphen/>
              <w:t>28</w:t>
            </w:r>
            <w:r>
              <w:rPr>
                <w:noProof/>
              </w:rPr>
              <w:fldChar w:fldCharType="end"/>
            </w:r>
            <w:r>
              <w:rPr>
                <w:noProof/>
              </w:rPr>
              <w:t xml:space="preserve"> to </w:t>
            </w:r>
            <w:r>
              <w:rPr>
                <w:noProof/>
              </w:rPr>
              <w:fldChar w:fldCharType="begin" w:fldLock="1"/>
            </w:r>
            <w:r>
              <w:rPr>
                <w:noProof/>
              </w:rPr>
              <w:instrText xml:space="preserve"> REF YCgCoLast_Eqn \h  \* MERGEFORMAT </w:instrText>
            </w:r>
            <w:r>
              <w:rPr>
                <w:noProof/>
              </w:rPr>
            </w:r>
            <w:r>
              <w:rPr>
                <w:noProof/>
              </w:rPr>
              <w:fldChar w:fldCharType="separate"/>
            </w:r>
            <w:r w:rsidRPr="008777ED">
              <w:rPr>
                <w:noProof/>
              </w:rPr>
              <w:t>E</w:t>
            </w:r>
            <w:r w:rsidRPr="008777ED">
              <w:rPr>
                <w:noProof/>
              </w:rPr>
              <w:noBreakHyphen/>
              <w:t>42</w:t>
            </w:r>
            <w:r>
              <w:rPr>
                <w:noProof/>
              </w:rPr>
              <w:fldChar w:fldCharType="end"/>
            </w:r>
          </w:p>
        </w:tc>
      </w:tr>
      <w:tr w:rsidR="00C77644" w14:paraId="54535BAC"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3A02D34C" w14:textId="77777777" w:rsidR="00C77644" w:rsidRDefault="00C77644" w:rsidP="00C77644">
            <w:pPr>
              <w:pStyle w:val="tablecell"/>
              <w:numPr>
                <w:ilvl w:val="12"/>
                <w:numId w:val="0"/>
              </w:numPr>
              <w:spacing w:before="20" w:after="20"/>
              <w:jc w:val="center"/>
              <w:rPr>
                <w:noProof/>
              </w:rPr>
            </w:pPr>
            <w:r>
              <w:rPr>
                <w:rFonts w:eastAsia="MS Mincho"/>
                <w:noProof/>
                <w:lang w:eastAsia="ja-JP"/>
              </w:rPr>
              <w:t>9</w:t>
            </w:r>
          </w:p>
        </w:tc>
        <w:tc>
          <w:tcPr>
            <w:tcW w:w="2448" w:type="dxa"/>
            <w:tcBorders>
              <w:top w:val="single" w:sz="6" w:space="0" w:color="auto"/>
              <w:left w:val="single" w:sz="6" w:space="0" w:color="auto"/>
              <w:bottom w:val="single" w:sz="6" w:space="0" w:color="auto"/>
              <w:right w:val="single" w:sz="6" w:space="0" w:color="auto"/>
            </w:tcBorders>
          </w:tcPr>
          <w:p w14:paraId="1970E520" w14:textId="77777777" w:rsidR="00C77644" w:rsidRDefault="00C77644" w:rsidP="00C77644">
            <w:pPr>
              <w:pStyle w:val="tablecell"/>
              <w:numPr>
                <w:ilvl w:val="12"/>
                <w:numId w:val="0"/>
              </w:numPr>
              <w:spacing w:before="20" w:after="20"/>
              <w:rPr>
                <w:noProof/>
              </w:rPr>
            </w:pPr>
            <w:r>
              <w:rPr>
                <w:iCs/>
                <w:noProof/>
              </w:rPr>
              <w:t>K</w:t>
            </w:r>
            <w:r>
              <w:rPr>
                <w:iCs/>
                <w:noProof/>
                <w:vertAlign w:val="subscript"/>
              </w:rPr>
              <w:t>R</w:t>
            </w:r>
            <w:r>
              <w:rPr>
                <w:noProof/>
              </w:rPr>
              <w:t xml:space="preserve"> = 0.2</w:t>
            </w:r>
            <w:r>
              <w:rPr>
                <w:rFonts w:eastAsia="MS Mincho"/>
                <w:noProof/>
                <w:lang w:eastAsia="ja-JP"/>
              </w:rPr>
              <w:t>627</w:t>
            </w:r>
            <w:r>
              <w:rPr>
                <w:noProof/>
              </w:rPr>
              <w:t xml:space="preserve">; </w:t>
            </w:r>
            <w:r>
              <w:rPr>
                <w:iCs/>
                <w:noProof/>
              </w:rPr>
              <w:t>K</w:t>
            </w:r>
            <w:r>
              <w:rPr>
                <w:iCs/>
                <w:noProof/>
                <w:vertAlign w:val="subscript"/>
              </w:rPr>
              <w:t>B</w:t>
            </w:r>
            <w:r>
              <w:rPr>
                <w:noProof/>
              </w:rPr>
              <w:t xml:space="preserve"> = 0.</w:t>
            </w:r>
            <w:r>
              <w:rPr>
                <w:rFonts w:eastAsia="MS Mincho"/>
                <w:noProof/>
                <w:lang w:eastAsia="ja-JP"/>
              </w:rPr>
              <w:t>0593</w:t>
            </w:r>
          </w:p>
        </w:tc>
        <w:tc>
          <w:tcPr>
            <w:tcW w:w="6192" w:type="dxa"/>
            <w:tcBorders>
              <w:top w:val="single" w:sz="6" w:space="0" w:color="auto"/>
              <w:left w:val="single" w:sz="6" w:space="0" w:color="auto"/>
              <w:bottom w:val="single" w:sz="6" w:space="0" w:color="auto"/>
              <w:right w:val="single" w:sz="6" w:space="0" w:color="auto"/>
            </w:tcBorders>
          </w:tcPr>
          <w:p w14:paraId="1B12C04A" w14:textId="77777777" w:rsidR="00C77644" w:rsidRDefault="00C77644" w:rsidP="00C77644">
            <w:pPr>
              <w:pStyle w:val="tablecell"/>
              <w:numPr>
                <w:ilvl w:val="12"/>
                <w:numId w:val="0"/>
              </w:numPr>
              <w:spacing w:before="20" w:after="20"/>
              <w:jc w:val="left"/>
              <w:rPr>
                <w:ins w:id="184" w:author="Chad Fogg" w:date="2016-02-20T19:45:00Z"/>
                <w:rFonts w:eastAsia="MS Mincho"/>
                <w:noProof/>
                <w:lang w:val="fr-CH" w:eastAsia="ja-JP"/>
              </w:rPr>
            </w:pPr>
            <w:r>
              <w:rPr>
                <w:rFonts w:eastAsia="MS Mincho"/>
                <w:noProof/>
                <w:lang w:val="fr-CH" w:eastAsia="ja-JP"/>
              </w:rPr>
              <w:t>Rec. ITU-R BT.2020</w:t>
            </w:r>
            <w:r>
              <w:rPr>
                <w:noProof/>
              </w:rPr>
              <w:t>-2</w:t>
            </w:r>
            <w:r>
              <w:rPr>
                <w:rFonts w:eastAsia="MS Mincho"/>
                <w:noProof/>
                <w:lang w:val="fr-CH" w:eastAsia="ja-JP"/>
              </w:rPr>
              <w:t xml:space="preserve"> non-constant luminance system</w:t>
            </w:r>
          </w:p>
          <w:p w14:paraId="1AF61694" w14:textId="6DCCD9C5" w:rsidR="00AF08DC" w:rsidRDefault="00AF08DC" w:rsidP="00C77644">
            <w:pPr>
              <w:pStyle w:val="tablecell"/>
              <w:numPr>
                <w:ilvl w:val="12"/>
                <w:numId w:val="0"/>
              </w:numPr>
              <w:spacing w:before="20" w:after="20"/>
              <w:jc w:val="left"/>
              <w:rPr>
                <w:rFonts w:eastAsia="MS Mincho"/>
                <w:noProof/>
                <w:lang w:val="fr-CH" w:eastAsia="ja-JP"/>
              </w:rPr>
            </w:pPr>
            <w:ins w:id="185" w:author="Chad Fogg" w:date="2016-02-20T19:45:00Z">
              <w:r w:rsidRPr="00C77644">
                <w:rPr>
                  <w:rFonts w:eastAsia="MS Mincho"/>
                  <w:noProof/>
                  <w:color w:val="FF0000"/>
                  <w:szCs w:val="18"/>
                  <w:lang w:eastAsia="ja-JP"/>
                </w:rPr>
                <w:t>Rec. ITU-R BT.HDR DNR</w:t>
              </w:r>
            </w:ins>
          </w:p>
          <w:p w14:paraId="39678B2F" w14:textId="77777777" w:rsidR="00C77644" w:rsidRDefault="00C77644" w:rsidP="00C77644">
            <w:pPr>
              <w:pStyle w:val="tablecell"/>
              <w:numPr>
                <w:ilvl w:val="12"/>
                <w:numId w:val="0"/>
              </w:numPr>
              <w:spacing w:before="20" w:after="20"/>
              <w:jc w:val="left"/>
              <w:rPr>
                <w:noProof/>
              </w:rPr>
            </w:pPr>
            <w:r>
              <w:rPr>
                <w:rFonts w:eastAsia="MS Mincho"/>
                <w:noProof/>
                <w:lang w:eastAsia="ja-JP"/>
              </w:rPr>
              <w:t>See Equations </w:t>
            </w:r>
            <w:r>
              <w:rPr>
                <w:rFonts w:eastAsia="MS Mincho"/>
                <w:noProof/>
                <w:lang w:eastAsia="ja-JP"/>
              </w:rPr>
              <w:fldChar w:fldCharType="begin" w:fldLock="1"/>
            </w:r>
            <w:r>
              <w:rPr>
                <w:rFonts w:eastAsia="MS Mincho"/>
                <w:noProof/>
                <w:lang w:eastAsia="ja-JP"/>
              </w:rPr>
              <w:instrText xml:space="preserve"> REF ConventionalLuma_Eqn \h </w:instrText>
            </w:r>
            <w:r>
              <w:rPr>
                <w:rFonts w:eastAsia="MS Mincho"/>
                <w:noProof/>
                <w:lang w:eastAsia="ja-JP"/>
              </w:rPr>
            </w:r>
            <w:r>
              <w:rPr>
                <w:rFonts w:eastAsia="MS Mincho"/>
                <w:noProof/>
                <w:lang w:eastAsia="ja-JP"/>
              </w:rPr>
              <w:fldChar w:fldCharType="separate"/>
            </w:r>
            <w:r>
              <w:rPr>
                <w:noProof/>
                <w:lang w:val="es-ES_tradnl"/>
              </w:rPr>
              <w:t>E</w:t>
            </w:r>
            <w:r>
              <w:rPr>
                <w:noProof/>
                <w:lang w:val="es-ES_tradnl"/>
              </w:rPr>
              <w:noBreakHyphen/>
              <w:t>22</w:t>
            </w:r>
            <w:r>
              <w:rPr>
                <w:rFonts w:eastAsia="MS Mincho"/>
                <w:noProof/>
                <w:lang w:eastAsia="ja-JP"/>
              </w:rPr>
              <w:fldChar w:fldCharType="end"/>
            </w:r>
            <w:r>
              <w:rPr>
                <w:rFonts w:eastAsia="MS Mincho"/>
                <w:noProof/>
                <w:lang w:eastAsia="ja-JP"/>
              </w:rPr>
              <w:t xml:space="preserve"> to </w:t>
            </w:r>
            <w:r>
              <w:rPr>
                <w:rFonts w:eastAsia="MS Mincho"/>
                <w:noProof/>
                <w:lang w:eastAsia="ja-JP"/>
              </w:rPr>
              <w:fldChar w:fldCharType="begin" w:fldLock="1"/>
            </w:r>
            <w:r>
              <w:rPr>
                <w:rFonts w:eastAsia="MS Mincho"/>
                <w:noProof/>
                <w:lang w:eastAsia="ja-JP"/>
              </w:rPr>
              <w:instrText xml:space="preserve"> REF ConventionalChroma_Eqn \h </w:instrText>
            </w:r>
            <w:r>
              <w:rPr>
                <w:rFonts w:eastAsia="MS Mincho"/>
                <w:noProof/>
                <w:lang w:eastAsia="ja-JP"/>
              </w:rPr>
            </w:r>
            <w:r>
              <w:rPr>
                <w:rFonts w:eastAsia="MS Mincho"/>
                <w:noProof/>
                <w:lang w:eastAsia="ja-JP"/>
              </w:rPr>
              <w:fldChar w:fldCharType="separate"/>
            </w:r>
            <w:r>
              <w:rPr>
                <w:noProof/>
                <w:lang w:val="es-ES_tradnl"/>
              </w:rPr>
              <w:t>E</w:t>
            </w:r>
            <w:r>
              <w:rPr>
                <w:noProof/>
                <w:lang w:val="es-ES_tradnl"/>
              </w:rPr>
              <w:noBreakHyphen/>
              <w:t>24</w:t>
            </w:r>
            <w:r>
              <w:rPr>
                <w:rFonts w:eastAsia="MS Mincho"/>
                <w:noProof/>
                <w:lang w:eastAsia="ja-JP"/>
              </w:rPr>
              <w:fldChar w:fldCharType="end"/>
            </w:r>
          </w:p>
        </w:tc>
      </w:tr>
      <w:tr w:rsidR="00C77644" w14:paraId="630A8CED"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1CF0A7E8" w14:textId="77777777" w:rsidR="00C77644" w:rsidRDefault="00C77644" w:rsidP="00C77644">
            <w:pPr>
              <w:pStyle w:val="tablecell"/>
              <w:numPr>
                <w:ilvl w:val="12"/>
                <w:numId w:val="0"/>
              </w:numPr>
              <w:spacing w:before="20" w:after="20"/>
              <w:jc w:val="center"/>
              <w:rPr>
                <w:noProof/>
              </w:rPr>
            </w:pPr>
            <w:r>
              <w:rPr>
                <w:rFonts w:eastAsia="MS Mincho"/>
                <w:noProof/>
                <w:lang w:eastAsia="ja-JP"/>
              </w:rPr>
              <w:t>10</w:t>
            </w:r>
          </w:p>
        </w:tc>
        <w:tc>
          <w:tcPr>
            <w:tcW w:w="2448" w:type="dxa"/>
            <w:tcBorders>
              <w:top w:val="single" w:sz="6" w:space="0" w:color="auto"/>
              <w:left w:val="single" w:sz="6" w:space="0" w:color="auto"/>
              <w:bottom w:val="single" w:sz="6" w:space="0" w:color="auto"/>
              <w:right w:val="single" w:sz="6" w:space="0" w:color="auto"/>
            </w:tcBorders>
          </w:tcPr>
          <w:p w14:paraId="576641A0" w14:textId="77777777" w:rsidR="00C77644" w:rsidRDefault="00C77644" w:rsidP="00C77644">
            <w:pPr>
              <w:pStyle w:val="tablecell"/>
              <w:numPr>
                <w:ilvl w:val="12"/>
                <w:numId w:val="0"/>
              </w:numPr>
              <w:spacing w:before="20" w:after="20"/>
              <w:rPr>
                <w:noProof/>
              </w:rPr>
            </w:pPr>
            <w:r>
              <w:rPr>
                <w:iCs/>
                <w:noProof/>
              </w:rPr>
              <w:t>K</w:t>
            </w:r>
            <w:r>
              <w:rPr>
                <w:iCs/>
                <w:noProof/>
                <w:vertAlign w:val="subscript"/>
              </w:rPr>
              <w:t>R</w:t>
            </w:r>
            <w:r>
              <w:rPr>
                <w:noProof/>
              </w:rPr>
              <w:t xml:space="preserve"> = 0.2</w:t>
            </w:r>
            <w:r>
              <w:rPr>
                <w:rFonts w:eastAsia="MS Mincho"/>
                <w:noProof/>
                <w:lang w:eastAsia="ja-JP"/>
              </w:rPr>
              <w:t>627</w:t>
            </w:r>
            <w:r>
              <w:rPr>
                <w:noProof/>
              </w:rPr>
              <w:t xml:space="preserve">; </w:t>
            </w:r>
            <w:r>
              <w:rPr>
                <w:iCs/>
                <w:noProof/>
              </w:rPr>
              <w:t>K</w:t>
            </w:r>
            <w:r>
              <w:rPr>
                <w:iCs/>
                <w:noProof/>
                <w:vertAlign w:val="subscript"/>
              </w:rPr>
              <w:t>B</w:t>
            </w:r>
            <w:r>
              <w:rPr>
                <w:noProof/>
              </w:rPr>
              <w:t xml:space="preserve"> = 0.</w:t>
            </w:r>
            <w:r>
              <w:rPr>
                <w:rFonts w:eastAsia="MS Mincho"/>
                <w:noProof/>
                <w:lang w:eastAsia="ja-JP"/>
              </w:rPr>
              <w:t>0593</w:t>
            </w:r>
          </w:p>
        </w:tc>
        <w:tc>
          <w:tcPr>
            <w:tcW w:w="6192" w:type="dxa"/>
            <w:tcBorders>
              <w:top w:val="single" w:sz="6" w:space="0" w:color="auto"/>
              <w:left w:val="single" w:sz="6" w:space="0" w:color="auto"/>
              <w:bottom w:val="single" w:sz="6" w:space="0" w:color="auto"/>
              <w:right w:val="single" w:sz="6" w:space="0" w:color="auto"/>
            </w:tcBorders>
          </w:tcPr>
          <w:p w14:paraId="08F088DF" w14:textId="77777777" w:rsidR="00C77644" w:rsidRDefault="00C77644" w:rsidP="00C77644">
            <w:pPr>
              <w:pStyle w:val="tablecell"/>
              <w:numPr>
                <w:ilvl w:val="12"/>
                <w:numId w:val="0"/>
              </w:numPr>
              <w:spacing w:before="20" w:after="20"/>
              <w:jc w:val="left"/>
              <w:rPr>
                <w:rFonts w:eastAsia="MS Mincho"/>
                <w:noProof/>
                <w:lang w:val="fr-CH" w:eastAsia="ja-JP"/>
              </w:rPr>
            </w:pPr>
            <w:r>
              <w:rPr>
                <w:rFonts w:eastAsia="MS Mincho"/>
                <w:noProof/>
                <w:lang w:val="fr-CH" w:eastAsia="ja-JP"/>
              </w:rPr>
              <w:t>Rec. ITU-R BT.2020</w:t>
            </w:r>
            <w:r>
              <w:rPr>
                <w:noProof/>
              </w:rPr>
              <w:t>-2</w:t>
            </w:r>
            <w:r>
              <w:rPr>
                <w:rFonts w:eastAsia="MS Mincho"/>
                <w:noProof/>
                <w:lang w:val="fr-CH" w:eastAsia="ja-JP"/>
              </w:rPr>
              <w:t xml:space="preserve"> constant luminance system</w:t>
            </w:r>
          </w:p>
          <w:p w14:paraId="0EBF7C27" w14:textId="77777777" w:rsidR="00C77644" w:rsidRDefault="00C77644" w:rsidP="00C77644">
            <w:pPr>
              <w:pStyle w:val="tablecell"/>
              <w:numPr>
                <w:ilvl w:val="12"/>
                <w:numId w:val="0"/>
              </w:numPr>
              <w:spacing w:before="20" w:after="20"/>
              <w:jc w:val="left"/>
              <w:rPr>
                <w:noProof/>
              </w:rPr>
            </w:pPr>
            <w:r>
              <w:rPr>
                <w:rFonts w:eastAsia="MS Mincho"/>
                <w:noProof/>
                <w:lang w:eastAsia="ja-JP"/>
              </w:rPr>
              <w:t>See Equations </w:t>
            </w:r>
            <w:r>
              <w:rPr>
                <w:rFonts w:eastAsia="MS Mincho"/>
                <w:noProof/>
                <w:lang w:eastAsia="ja-JP"/>
              </w:rPr>
              <w:fldChar w:fldCharType="begin" w:fldLock="1"/>
            </w:r>
            <w:r>
              <w:rPr>
                <w:rFonts w:eastAsia="MS Mincho"/>
                <w:noProof/>
                <w:lang w:eastAsia="ja-JP"/>
              </w:rPr>
              <w:instrText xml:space="preserve"> REF ConstantLumanceFirst_Eqn \h </w:instrText>
            </w:r>
            <w:r>
              <w:rPr>
                <w:rFonts w:eastAsia="MS Mincho"/>
                <w:noProof/>
                <w:lang w:eastAsia="ja-JP"/>
              </w:rPr>
            </w:r>
            <w:r>
              <w:rPr>
                <w:rFonts w:eastAsia="MS Mincho"/>
                <w:noProof/>
                <w:lang w:eastAsia="ja-JP"/>
              </w:rPr>
              <w:fldChar w:fldCharType="separate"/>
            </w:r>
            <w:r>
              <w:rPr>
                <w:noProof/>
              </w:rPr>
              <w:t>E</w:t>
            </w:r>
            <w:r>
              <w:rPr>
                <w:noProof/>
              </w:rPr>
              <w:noBreakHyphen/>
              <w:t>43</w:t>
            </w:r>
            <w:r>
              <w:rPr>
                <w:rFonts w:eastAsia="MS Mincho"/>
                <w:noProof/>
                <w:lang w:eastAsia="ja-JP"/>
              </w:rPr>
              <w:fldChar w:fldCharType="end"/>
            </w:r>
            <w:r>
              <w:rPr>
                <w:rFonts w:eastAsia="MS Mincho"/>
                <w:noProof/>
                <w:lang w:eastAsia="ja-JP"/>
              </w:rPr>
              <w:t xml:space="preserve"> to </w:t>
            </w:r>
            <w:r>
              <w:rPr>
                <w:rFonts w:eastAsia="MS Mincho"/>
                <w:noProof/>
                <w:lang w:eastAsia="ja-JP"/>
              </w:rPr>
              <w:fldChar w:fldCharType="begin" w:fldLock="1"/>
            </w:r>
            <w:r>
              <w:rPr>
                <w:rFonts w:eastAsia="MS Mincho"/>
                <w:noProof/>
                <w:lang w:eastAsia="ja-JP"/>
              </w:rPr>
              <w:instrText xml:space="preserve"> REF Equation_E46 \h </w:instrText>
            </w:r>
            <w:r>
              <w:rPr>
                <w:rFonts w:eastAsia="MS Mincho"/>
                <w:noProof/>
                <w:lang w:eastAsia="ja-JP"/>
              </w:rPr>
            </w:r>
            <w:r>
              <w:rPr>
                <w:rFonts w:eastAsia="MS Mincho"/>
                <w:noProof/>
                <w:lang w:eastAsia="ja-JP"/>
              </w:rPr>
              <w:fldChar w:fldCharType="separate"/>
            </w:r>
            <w:r>
              <w:rPr>
                <w:noProof/>
                <w:lang w:val="de-DE"/>
              </w:rPr>
              <w:t>E</w:t>
            </w:r>
            <w:r>
              <w:rPr>
                <w:noProof/>
                <w:lang w:val="de-DE"/>
              </w:rPr>
              <w:noBreakHyphen/>
              <w:t>52</w:t>
            </w:r>
            <w:r>
              <w:rPr>
                <w:rFonts w:eastAsia="MS Mincho"/>
                <w:noProof/>
                <w:lang w:eastAsia="ja-JP"/>
              </w:rPr>
              <w:fldChar w:fldCharType="end"/>
            </w:r>
          </w:p>
        </w:tc>
      </w:tr>
      <w:tr w:rsidR="00C77644" w14:paraId="5B8E2523"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26CD591C" w14:textId="77777777" w:rsidR="00C77644" w:rsidRDefault="00C77644" w:rsidP="00C77644">
            <w:pPr>
              <w:pStyle w:val="tablecell"/>
              <w:numPr>
                <w:ilvl w:val="12"/>
                <w:numId w:val="0"/>
              </w:numPr>
              <w:spacing w:before="20" w:after="20"/>
              <w:jc w:val="center"/>
              <w:rPr>
                <w:rFonts w:eastAsia="MS Mincho"/>
                <w:noProof/>
                <w:lang w:eastAsia="ja-JP"/>
              </w:rPr>
            </w:pPr>
            <w:r>
              <w:rPr>
                <w:rFonts w:eastAsia="MS Mincho"/>
                <w:noProof/>
                <w:lang w:eastAsia="ja-JP"/>
              </w:rPr>
              <w:t>11</w:t>
            </w:r>
          </w:p>
        </w:tc>
        <w:tc>
          <w:tcPr>
            <w:tcW w:w="2448" w:type="dxa"/>
            <w:tcBorders>
              <w:top w:val="single" w:sz="6" w:space="0" w:color="auto"/>
              <w:left w:val="single" w:sz="6" w:space="0" w:color="auto"/>
              <w:bottom w:val="single" w:sz="6" w:space="0" w:color="auto"/>
              <w:right w:val="single" w:sz="6" w:space="0" w:color="auto"/>
            </w:tcBorders>
          </w:tcPr>
          <w:p w14:paraId="2EE04810" w14:textId="77777777" w:rsidR="00C77644" w:rsidRDefault="00C77644" w:rsidP="00C77644">
            <w:pPr>
              <w:pStyle w:val="tablecell"/>
              <w:numPr>
                <w:ilvl w:val="12"/>
                <w:numId w:val="0"/>
              </w:numPr>
              <w:spacing w:before="20" w:after="20"/>
              <w:rPr>
                <w:iCs/>
                <w:noProof/>
              </w:rPr>
            </w:pPr>
            <w:r w:rsidRPr="009621EC">
              <w:rPr>
                <w:iCs/>
                <w:noProof/>
              </w:rPr>
              <w:t>Y′D′</w:t>
            </w:r>
            <w:r>
              <w:rPr>
                <w:iCs/>
                <w:noProof/>
                <w:vertAlign w:val="subscript"/>
              </w:rPr>
              <w:t>Z</w:t>
            </w:r>
            <w:r w:rsidRPr="009621EC">
              <w:rPr>
                <w:iCs/>
                <w:noProof/>
              </w:rPr>
              <w:t>D′</w:t>
            </w:r>
            <w:r>
              <w:rPr>
                <w:iCs/>
                <w:noProof/>
                <w:vertAlign w:val="subscript"/>
              </w:rPr>
              <w:t>X</w:t>
            </w:r>
          </w:p>
        </w:tc>
        <w:tc>
          <w:tcPr>
            <w:tcW w:w="6192" w:type="dxa"/>
            <w:tcBorders>
              <w:top w:val="single" w:sz="6" w:space="0" w:color="auto"/>
              <w:left w:val="single" w:sz="6" w:space="0" w:color="auto"/>
              <w:bottom w:val="single" w:sz="6" w:space="0" w:color="auto"/>
              <w:right w:val="single" w:sz="6" w:space="0" w:color="auto"/>
            </w:tcBorders>
          </w:tcPr>
          <w:p w14:paraId="6D394CD3" w14:textId="77777777" w:rsidR="00C77644" w:rsidRDefault="00C77644" w:rsidP="00C77644">
            <w:pPr>
              <w:pStyle w:val="tablecell"/>
              <w:numPr>
                <w:ilvl w:val="12"/>
                <w:numId w:val="0"/>
              </w:numPr>
              <w:spacing w:before="20" w:after="20"/>
              <w:jc w:val="left"/>
              <w:rPr>
                <w:rFonts w:eastAsia="MS Mincho"/>
                <w:noProof/>
                <w:lang w:val="fr-CH" w:eastAsia="ja-JP"/>
              </w:rPr>
            </w:pPr>
            <w:r w:rsidRPr="009621EC">
              <w:rPr>
                <w:rFonts w:eastAsia="MS Mincho"/>
                <w:noProof/>
                <w:lang w:val="fr-CH" w:eastAsia="ja-JP"/>
              </w:rPr>
              <w:t>Society of Motion Picture and Television Engineers ST 2085 (2015)</w:t>
            </w:r>
          </w:p>
          <w:p w14:paraId="4A4531A3" w14:textId="77777777" w:rsidR="00C77644" w:rsidRDefault="00C77644" w:rsidP="00C77644">
            <w:pPr>
              <w:pStyle w:val="tablecell"/>
              <w:numPr>
                <w:ilvl w:val="12"/>
                <w:numId w:val="0"/>
              </w:numPr>
              <w:spacing w:before="20" w:after="20"/>
              <w:jc w:val="left"/>
              <w:rPr>
                <w:rFonts w:eastAsia="MS Mincho"/>
                <w:noProof/>
                <w:lang w:val="fr-CH" w:eastAsia="ja-JP"/>
              </w:rPr>
            </w:pPr>
            <w:r>
              <w:rPr>
                <w:rFonts w:eastAsia="MS Mincho"/>
                <w:noProof/>
                <w:lang w:eastAsia="ja-JP"/>
              </w:rPr>
              <w:t>See Equations </w:t>
            </w:r>
            <w:r>
              <w:rPr>
                <w:rFonts w:eastAsia="MS Mincho"/>
                <w:noProof/>
                <w:lang w:eastAsia="ja-JP"/>
              </w:rPr>
              <w:fldChar w:fldCharType="begin" w:fldLock="1"/>
            </w:r>
            <w:r>
              <w:rPr>
                <w:rFonts w:eastAsia="MS Mincho"/>
                <w:noProof/>
                <w:lang w:eastAsia="ja-JP"/>
              </w:rPr>
              <w:instrText xml:space="preserve"> REF Matrix11Y_Eqn \h </w:instrText>
            </w:r>
            <w:r>
              <w:rPr>
                <w:rFonts w:eastAsia="MS Mincho"/>
                <w:noProof/>
                <w:lang w:eastAsia="ja-JP"/>
              </w:rPr>
            </w:r>
            <w:r>
              <w:rPr>
                <w:rFonts w:eastAsia="MS Mincho"/>
                <w:noProof/>
                <w:lang w:eastAsia="ja-JP"/>
              </w:rPr>
              <w:fldChar w:fldCharType="separate"/>
            </w:r>
            <w:r w:rsidRPr="00617CB8">
              <w:rPr>
                <w:noProof/>
              </w:rPr>
              <w:t>E</w:t>
            </w:r>
            <w:r w:rsidRPr="00617CB8">
              <w:rPr>
                <w:noProof/>
              </w:rPr>
              <w:noBreakHyphen/>
            </w:r>
            <w:r>
              <w:rPr>
                <w:noProof/>
              </w:rPr>
              <w:t>53</w:t>
            </w:r>
            <w:r>
              <w:rPr>
                <w:rFonts w:eastAsia="MS Mincho"/>
                <w:noProof/>
                <w:lang w:eastAsia="ja-JP"/>
              </w:rPr>
              <w:fldChar w:fldCharType="end"/>
            </w:r>
            <w:r>
              <w:rPr>
                <w:rFonts w:eastAsia="MS Mincho"/>
                <w:noProof/>
                <w:lang w:eastAsia="ja-JP"/>
              </w:rPr>
              <w:t xml:space="preserve"> to </w:t>
            </w:r>
            <w:r>
              <w:rPr>
                <w:rFonts w:eastAsia="MS Mincho"/>
                <w:noProof/>
                <w:lang w:eastAsia="ja-JP"/>
              </w:rPr>
              <w:fldChar w:fldCharType="begin" w:fldLock="1"/>
            </w:r>
            <w:r>
              <w:rPr>
                <w:rFonts w:eastAsia="MS Mincho"/>
                <w:noProof/>
                <w:lang w:eastAsia="ja-JP"/>
              </w:rPr>
              <w:instrText xml:space="preserve"> REF Matrix11PR_Eqn \h </w:instrText>
            </w:r>
            <w:r>
              <w:rPr>
                <w:rFonts w:eastAsia="MS Mincho"/>
                <w:noProof/>
                <w:lang w:eastAsia="ja-JP"/>
              </w:rPr>
            </w:r>
            <w:r>
              <w:rPr>
                <w:rFonts w:eastAsia="MS Mincho"/>
                <w:noProof/>
                <w:lang w:eastAsia="ja-JP"/>
              </w:rPr>
              <w:fldChar w:fldCharType="separate"/>
            </w:r>
            <w:r w:rsidRPr="00D516A4">
              <w:rPr>
                <w:noProof/>
                <w:lang w:val="es-ES_tradnl"/>
              </w:rPr>
              <w:t>E</w:t>
            </w:r>
            <w:r w:rsidRPr="00D516A4">
              <w:rPr>
                <w:noProof/>
                <w:lang w:val="es-ES_tradnl"/>
              </w:rPr>
              <w:noBreakHyphen/>
            </w:r>
            <w:r>
              <w:rPr>
                <w:noProof/>
                <w:lang w:val="es-ES_tradnl"/>
              </w:rPr>
              <w:t>55</w:t>
            </w:r>
            <w:r>
              <w:rPr>
                <w:rFonts w:eastAsia="MS Mincho"/>
                <w:noProof/>
                <w:lang w:eastAsia="ja-JP"/>
              </w:rPr>
              <w:fldChar w:fldCharType="end"/>
            </w:r>
          </w:p>
        </w:tc>
      </w:tr>
      <w:tr w:rsidR="00C77644" w14:paraId="0F7CCE87"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77339145" w14:textId="77777777" w:rsidR="00C77644" w:rsidRDefault="00C77644" w:rsidP="00C77644">
            <w:pPr>
              <w:pStyle w:val="tablecell"/>
              <w:numPr>
                <w:ilvl w:val="12"/>
                <w:numId w:val="0"/>
              </w:numPr>
              <w:spacing w:before="20" w:after="20"/>
              <w:jc w:val="center"/>
              <w:rPr>
                <w:rFonts w:eastAsia="MS Mincho"/>
                <w:noProof/>
                <w:lang w:eastAsia="ja-JP"/>
              </w:rPr>
            </w:pPr>
            <w:r>
              <w:rPr>
                <w:rFonts w:eastAsia="MS Mincho"/>
                <w:noProof/>
                <w:lang w:eastAsia="ja-JP"/>
              </w:rPr>
              <w:t>12</w:t>
            </w:r>
          </w:p>
        </w:tc>
        <w:tc>
          <w:tcPr>
            <w:tcW w:w="2448" w:type="dxa"/>
            <w:tcBorders>
              <w:top w:val="single" w:sz="6" w:space="0" w:color="auto"/>
              <w:left w:val="single" w:sz="6" w:space="0" w:color="auto"/>
              <w:bottom w:val="single" w:sz="6" w:space="0" w:color="auto"/>
              <w:right w:val="single" w:sz="6" w:space="0" w:color="auto"/>
            </w:tcBorders>
          </w:tcPr>
          <w:p w14:paraId="1058F0F1" w14:textId="77777777" w:rsidR="00C77644" w:rsidRPr="009621EC" w:rsidRDefault="00C77644" w:rsidP="00C77644">
            <w:pPr>
              <w:pStyle w:val="tablecell"/>
              <w:numPr>
                <w:ilvl w:val="12"/>
                <w:numId w:val="0"/>
              </w:numPr>
              <w:spacing w:before="20" w:after="20"/>
              <w:rPr>
                <w:iCs/>
                <w:noProof/>
              </w:rPr>
            </w:pPr>
            <w:r>
              <w:rPr>
                <w:iCs/>
                <w:noProof/>
              </w:rPr>
              <w:t xml:space="preserve">See Equations </w:t>
            </w:r>
            <w:r>
              <w:rPr>
                <w:iCs/>
                <w:noProof/>
              </w:rPr>
              <w:fldChar w:fldCharType="begin" w:fldLock="1"/>
            </w:r>
            <w:r>
              <w:rPr>
                <w:iCs/>
                <w:noProof/>
              </w:rPr>
              <w:instrText xml:space="preserve"> REF KR_Eqn \h </w:instrText>
            </w:r>
            <w:r>
              <w:rPr>
                <w:iCs/>
                <w:noProof/>
              </w:rPr>
            </w:r>
            <w:r>
              <w:rPr>
                <w:iCs/>
                <w:noProof/>
              </w:rPr>
              <w:fldChar w:fldCharType="separate"/>
            </w:r>
            <w:r>
              <w:rPr>
                <w:noProof/>
              </w:rPr>
              <w:t>E</w:t>
            </w:r>
            <w:r>
              <w:rPr>
                <w:noProof/>
              </w:rPr>
              <w:noBreakHyphen/>
              <w:t>16</w:t>
            </w:r>
            <w:r>
              <w:rPr>
                <w:iCs/>
                <w:noProof/>
              </w:rPr>
              <w:fldChar w:fldCharType="end"/>
            </w:r>
            <w:r>
              <w:rPr>
                <w:iCs/>
                <w:noProof/>
              </w:rPr>
              <w:t xml:space="preserve"> to </w:t>
            </w:r>
            <w:r>
              <w:rPr>
                <w:iCs/>
                <w:noProof/>
              </w:rPr>
              <w:fldChar w:fldCharType="begin" w:fldLock="1"/>
            </w:r>
            <w:r>
              <w:rPr>
                <w:iCs/>
                <w:noProof/>
              </w:rPr>
              <w:instrText xml:space="preserve"> REF zW_Eqn \h </w:instrText>
            </w:r>
            <w:r>
              <w:rPr>
                <w:iCs/>
                <w:noProof/>
              </w:rPr>
            </w:r>
            <w:r>
              <w:rPr>
                <w:iCs/>
                <w:noProof/>
              </w:rPr>
              <w:fldChar w:fldCharType="separate"/>
            </w:r>
            <w:r w:rsidRPr="008B3493">
              <w:rPr>
                <w:noProof/>
                <w:szCs w:val="22"/>
                <w:lang w:val="es-ES_tradnl"/>
              </w:rPr>
              <w:t>E</w:t>
            </w:r>
            <w:r w:rsidRPr="008B3493">
              <w:rPr>
                <w:noProof/>
                <w:szCs w:val="22"/>
                <w:lang w:val="es-ES_tradnl"/>
              </w:rPr>
              <w:noBreakHyphen/>
            </w:r>
            <w:r>
              <w:rPr>
                <w:noProof/>
                <w:szCs w:val="22"/>
                <w:lang w:val="es-ES_tradnl"/>
              </w:rPr>
              <w:t>21</w:t>
            </w:r>
            <w:r>
              <w:rPr>
                <w:iCs/>
                <w:noProof/>
              </w:rPr>
              <w:fldChar w:fldCharType="end"/>
            </w:r>
          </w:p>
        </w:tc>
        <w:tc>
          <w:tcPr>
            <w:tcW w:w="6192" w:type="dxa"/>
            <w:tcBorders>
              <w:top w:val="single" w:sz="6" w:space="0" w:color="auto"/>
              <w:left w:val="single" w:sz="6" w:space="0" w:color="auto"/>
              <w:bottom w:val="single" w:sz="6" w:space="0" w:color="auto"/>
              <w:right w:val="single" w:sz="6" w:space="0" w:color="auto"/>
            </w:tcBorders>
          </w:tcPr>
          <w:p w14:paraId="3F1FFE2E" w14:textId="77777777" w:rsidR="00C77644" w:rsidRDefault="00C77644" w:rsidP="00C77644">
            <w:pPr>
              <w:pStyle w:val="tablecell"/>
              <w:numPr>
                <w:ilvl w:val="12"/>
                <w:numId w:val="0"/>
              </w:numPr>
              <w:spacing w:before="20" w:after="20"/>
              <w:jc w:val="left"/>
              <w:rPr>
                <w:rFonts w:eastAsia="MS Mincho"/>
                <w:noProof/>
                <w:lang w:val="fr-CH" w:eastAsia="ja-JP"/>
              </w:rPr>
            </w:pPr>
            <w:r>
              <w:rPr>
                <w:rFonts w:eastAsia="MS Mincho"/>
                <w:noProof/>
                <w:lang w:val="fr-CH" w:eastAsia="ja-JP"/>
              </w:rPr>
              <w:t>General non-constant luminance system</w:t>
            </w:r>
          </w:p>
          <w:p w14:paraId="49670021" w14:textId="77777777" w:rsidR="00C77644" w:rsidRPr="009621EC" w:rsidRDefault="00C77644" w:rsidP="00C77644">
            <w:pPr>
              <w:pStyle w:val="tablecell"/>
              <w:numPr>
                <w:ilvl w:val="12"/>
                <w:numId w:val="0"/>
              </w:numPr>
              <w:spacing w:before="20" w:after="20"/>
              <w:jc w:val="left"/>
              <w:rPr>
                <w:rFonts w:eastAsia="MS Mincho"/>
                <w:noProof/>
                <w:lang w:val="fr-CH" w:eastAsia="ja-JP"/>
              </w:rPr>
            </w:pPr>
            <w:r>
              <w:rPr>
                <w:rFonts w:eastAsia="MS Mincho"/>
                <w:noProof/>
                <w:lang w:eastAsia="ja-JP"/>
              </w:rPr>
              <w:t>See Equations </w:t>
            </w:r>
            <w:r>
              <w:rPr>
                <w:rFonts w:eastAsia="MS Mincho"/>
                <w:noProof/>
                <w:lang w:eastAsia="ja-JP"/>
              </w:rPr>
              <w:fldChar w:fldCharType="begin" w:fldLock="1"/>
            </w:r>
            <w:r>
              <w:rPr>
                <w:rFonts w:eastAsia="MS Mincho"/>
                <w:noProof/>
                <w:lang w:eastAsia="ja-JP"/>
              </w:rPr>
              <w:instrText xml:space="preserve"> REF ConventionalLuma_Eqn \h </w:instrText>
            </w:r>
            <w:r>
              <w:rPr>
                <w:rFonts w:eastAsia="MS Mincho"/>
                <w:noProof/>
                <w:lang w:eastAsia="ja-JP"/>
              </w:rPr>
            </w:r>
            <w:r>
              <w:rPr>
                <w:rFonts w:eastAsia="MS Mincho"/>
                <w:noProof/>
                <w:lang w:eastAsia="ja-JP"/>
              </w:rPr>
              <w:fldChar w:fldCharType="separate"/>
            </w:r>
            <w:r>
              <w:rPr>
                <w:noProof/>
                <w:lang w:val="es-ES_tradnl"/>
              </w:rPr>
              <w:t>E</w:t>
            </w:r>
            <w:r>
              <w:rPr>
                <w:noProof/>
                <w:lang w:val="es-ES_tradnl"/>
              </w:rPr>
              <w:noBreakHyphen/>
              <w:t>22</w:t>
            </w:r>
            <w:r>
              <w:rPr>
                <w:rFonts w:eastAsia="MS Mincho"/>
                <w:noProof/>
                <w:lang w:eastAsia="ja-JP"/>
              </w:rPr>
              <w:fldChar w:fldCharType="end"/>
            </w:r>
            <w:r>
              <w:rPr>
                <w:rFonts w:eastAsia="MS Mincho"/>
                <w:noProof/>
                <w:lang w:eastAsia="ja-JP"/>
              </w:rPr>
              <w:t xml:space="preserve"> to </w:t>
            </w:r>
            <w:r>
              <w:rPr>
                <w:rFonts w:eastAsia="MS Mincho"/>
                <w:noProof/>
                <w:lang w:eastAsia="ja-JP"/>
              </w:rPr>
              <w:fldChar w:fldCharType="begin" w:fldLock="1"/>
            </w:r>
            <w:r>
              <w:rPr>
                <w:rFonts w:eastAsia="MS Mincho"/>
                <w:noProof/>
                <w:lang w:eastAsia="ja-JP"/>
              </w:rPr>
              <w:instrText xml:space="preserve"> REF ConventionalChroma_Eqn \h </w:instrText>
            </w:r>
            <w:r>
              <w:rPr>
                <w:rFonts w:eastAsia="MS Mincho"/>
                <w:noProof/>
                <w:lang w:eastAsia="ja-JP"/>
              </w:rPr>
            </w:r>
            <w:r>
              <w:rPr>
                <w:rFonts w:eastAsia="MS Mincho"/>
                <w:noProof/>
                <w:lang w:eastAsia="ja-JP"/>
              </w:rPr>
              <w:fldChar w:fldCharType="separate"/>
            </w:r>
            <w:r>
              <w:rPr>
                <w:noProof/>
                <w:lang w:val="es-ES_tradnl"/>
              </w:rPr>
              <w:t>E</w:t>
            </w:r>
            <w:r>
              <w:rPr>
                <w:noProof/>
                <w:lang w:val="es-ES_tradnl"/>
              </w:rPr>
              <w:noBreakHyphen/>
              <w:t>24</w:t>
            </w:r>
            <w:r>
              <w:rPr>
                <w:rFonts w:eastAsia="MS Mincho"/>
                <w:noProof/>
                <w:lang w:eastAsia="ja-JP"/>
              </w:rPr>
              <w:fldChar w:fldCharType="end"/>
            </w:r>
          </w:p>
        </w:tc>
      </w:tr>
      <w:tr w:rsidR="00C77644" w14:paraId="660DC0E6"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420BD108" w14:textId="77777777" w:rsidR="00C77644" w:rsidRDefault="00C77644" w:rsidP="00C77644">
            <w:pPr>
              <w:pStyle w:val="tablecell"/>
              <w:numPr>
                <w:ilvl w:val="12"/>
                <w:numId w:val="0"/>
              </w:numPr>
              <w:spacing w:before="20" w:after="20"/>
              <w:jc w:val="center"/>
              <w:rPr>
                <w:rFonts w:eastAsia="MS Mincho"/>
                <w:noProof/>
                <w:lang w:eastAsia="ja-JP"/>
              </w:rPr>
            </w:pPr>
            <w:r>
              <w:rPr>
                <w:rFonts w:eastAsia="MS Mincho"/>
                <w:noProof/>
                <w:lang w:eastAsia="ja-JP"/>
              </w:rPr>
              <w:t>13</w:t>
            </w:r>
          </w:p>
        </w:tc>
        <w:tc>
          <w:tcPr>
            <w:tcW w:w="2448" w:type="dxa"/>
            <w:tcBorders>
              <w:top w:val="single" w:sz="6" w:space="0" w:color="auto"/>
              <w:left w:val="single" w:sz="6" w:space="0" w:color="auto"/>
              <w:bottom w:val="single" w:sz="6" w:space="0" w:color="auto"/>
              <w:right w:val="single" w:sz="6" w:space="0" w:color="auto"/>
            </w:tcBorders>
          </w:tcPr>
          <w:p w14:paraId="5A5EFE64" w14:textId="77777777" w:rsidR="00C77644" w:rsidRPr="009621EC" w:rsidRDefault="00C77644" w:rsidP="00C77644">
            <w:pPr>
              <w:pStyle w:val="tablecell"/>
              <w:numPr>
                <w:ilvl w:val="12"/>
                <w:numId w:val="0"/>
              </w:numPr>
              <w:spacing w:before="20" w:after="20"/>
              <w:rPr>
                <w:iCs/>
                <w:noProof/>
              </w:rPr>
            </w:pPr>
            <w:r>
              <w:rPr>
                <w:iCs/>
                <w:noProof/>
              </w:rPr>
              <w:t xml:space="preserve">See Equations </w:t>
            </w:r>
            <w:r>
              <w:rPr>
                <w:iCs/>
                <w:noProof/>
              </w:rPr>
              <w:fldChar w:fldCharType="begin" w:fldLock="1"/>
            </w:r>
            <w:r>
              <w:rPr>
                <w:iCs/>
                <w:noProof/>
              </w:rPr>
              <w:instrText xml:space="preserve"> REF KR_Eqn \h </w:instrText>
            </w:r>
            <w:r>
              <w:rPr>
                <w:iCs/>
                <w:noProof/>
              </w:rPr>
            </w:r>
            <w:r>
              <w:rPr>
                <w:iCs/>
                <w:noProof/>
              </w:rPr>
              <w:fldChar w:fldCharType="separate"/>
            </w:r>
            <w:r>
              <w:rPr>
                <w:noProof/>
              </w:rPr>
              <w:t>E</w:t>
            </w:r>
            <w:r>
              <w:rPr>
                <w:noProof/>
              </w:rPr>
              <w:noBreakHyphen/>
              <w:t>16</w:t>
            </w:r>
            <w:r>
              <w:rPr>
                <w:iCs/>
                <w:noProof/>
              </w:rPr>
              <w:fldChar w:fldCharType="end"/>
            </w:r>
            <w:r>
              <w:rPr>
                <w:iCs/>
                <w:noProof/>
              </w:rPr>
              <w:t xml:space="preserve"> to </w:t>
            </w:r>
            <w:r>
              <w:rPr>
                <w:iCs/>
                <w:noProof/>
              </w:rPr>
              <w:fldChar w:fldCharType="begin" w:fldLock="1"/>
            </w:r>
            <w:r>
              <w:rPr>
                <w:iCs/>
                <w:noProof/>
              </w:rPr>
              <w:instrText xml:space="preserve"> REF zW_Eqn \h </w:instrText>
            </w:r>
            <w:r>
              <w:rPr>
                <w:iCs/>
                <w:noProof/>
              </w:rPr>
            </w:r>
            <w:r>
              <w:rPr>
                <w:iCs/>
                <w:noProof/>
              </w:rPr>
              <w:fldChar w:fldCharType="separate"/>
            </w:r>
            <w:r w:rsidRPr="008B3493">
              <w:rPr>
                <w:noProof/>
                <w:szCs w:val="22"/>
                <w:lang w:val="es-ES_tradnl"/>
              </w:rPr>
              <w:t>E</w:t>
            </w:r>
            <w:r w:rsidRPr="008B3493">
              <w:rPr>
                <w:noProof/>
                <w:szCs w:val="22"/>
                <w:lang w:val="es-ES_tradnl"/>
              </w:rPr>
              <w:noBreakHyphen/>
            </w:r>
            <w:r>
              <w:rPr>
                <w:noProof/>
                <w:szCs w:val="22"/>
                <w:lang w:val="es-ES_tradnl"/>
              </w:rPr>
              <w:t>21</w:t>
            </w:r>
            <w:r>
              <w:rPr>
                <w:iCs/>
                <w:noProof/>
              </w:rPr>
              <w:fldChar w:fldCharType="end"/>
            </w:r>
          </w:p>
        </w:tc>
        <w:tc>
          <w:tcPr>
            <w:tcW w:w="6192" w:type="dxa"/>
            <w:tcBorders>
              <w:top w:val="single" w:sz="6" w:space="0" w:color="auto"/>
              <w:left w:val="single" w:sz="6" w:space="0" w:color="auto"/>
              <w:bottom w:val="single" w:sz="6" w:space="0" w:color="auto"/>
              <w:right w:val="single" w:sz="6" w:space="0" w:color="auto"/>
            </w:tcBorders>
          </w:tcPr>
          <w:p w14:paraId="09521E0B" w14:textId="77777777" w:rsidR="00C77644" w:rsidRDefault="00C77644" w:rsidP="00C77644">
            <w:pPr>
              <w:pStyle w:val="tablecell"/>
              <w:numPr>
                <w:ilvl w:val="12"/>
                <w:numId w:val="0"/>
              </w:numPr>
              <w:spacing w:before="20" w:after="20"/>
              <w:jc w:val="left"/>
              <w:rPr>
                <w:rFonts w:eastAsia="MS Mincho"/>
                <w:noProof/>
                <w:lang w:val="fr-CH" w:eastAsia="ja-JP"/>
              </w:rPr>
            </w:pPr>
            <w:r>
              <w:rPr>
                <w:rFonts w:eastAsia="MS Mincho"/>
                <w:noProof/>
                <w:lang w:val="fr-CH" w:eastAsia="ja-JP"/>
              </w:rPr>
              <w:t>General constant luminance system</w:t>
            </w:r>
          </w:p>
          <w:p w14:paraId="2E574C10" w14:textId="77777777" w:rsidR="00C77644" w:rsidRDefault="00C77644" w:rsidP="00C77644">
            <w:pPr>
              <w:pStyle w:val="tablecell"/>
              <w:numPr>
                <w:ilvl w:val="12"/>
                <w:numId w:val="0"/>
              </w:numPr>
              <w:spacing w:before="20" w:after="20"/>
              <w:jc w:val="left"/>
              <w:rPr>
                <w:rFonts w:eastAsia="MS Mincho"/>
                <w:noProof/>
                <w:lang w:val="fr-CH" w:eastAsia="ja-JP"/>
              </w:rPr>
            </w:pPr>
            <w:r>
              <w:rPr>
                <w:rFonts w:eastAsia="MS Mincho"/>
                <w:noProof/>
                <w:lang w:eastAsia="ja-JP"/>
              </w:rPr>
              <w:t>See Equations </w:t>
            </w:r>
            <w:r>
              <w:rPr>
                <w:rFonts w:eastAsia="MS Mincho"/>
                <w:noProof/>
                <w:lang w:eastAsia="ja-JP"/>
              </w:rPr>
              <w:fldChar w:fldCharType="begin" w:fldLock="1"/>
            </w:r>
            <w:r>
              <w:rPr>
                <w:rFonts w:eastAsia="MS Mincho"/>
                <w:noProof/>
                <w:lang w:eastAsia="ja-JP"/>
              </w:rPr>
              <w:instrText xml:space="preserve"> REF ConstantLumanceFirst_Eqn \h </w:instrText>
            </w:r>
            <w:r>
              <w:rPr>
                <w:rFonts w:eastAsia="MS Mincho"/>
                <w:noProof/>
                <w:lang w:eastAsia="ja-JP"/>
              </w:rPr>
            </w:r>
            <w:r>
              <w:rPr>
                <w:rFonts w:eastAsia="MS Mincho"/>
                <w:noProof/>
                <w:lang w:eastAsia="ja-JP"/>
              </w:rPr>
              <w:fldChar w:fldCharType="separate"/>
            </w:r>
            <w:r>
              <w:rPr>
                <w:noProof/>
              </w:rPr>
              <w:t>E</w:t>
            </w:r>
            <w:r>
              <w:rPr>
                <w:noProof/>
              </w:rPr>
              <w:noBreakHyphen/>
              <w:t>43</w:t>
            </w:r>
            <w:r>
              <w:rPr>
                <w:rFonts w:eastAsia="MS Mincho"/>
                <w:noProof/>
                <w:lang w:eastAsia="ja-JP"/>
              </w:rPr>
              <w:fldChar w:fldCharType="end"/>
            </w:r>
            <w:r>
              <w:rPr>
                <w:rFonts w:eastAsia="MS Mincho"/>
                <w:noProof/>
                <w:lang w:eastAsia="ja-JP"/>
              </w:rPr>
              <w:t xml:space="preserve"> to </w:t>
            </w:r>
            <w:r>
              <w:rPr>
                <w:rFonts w:eastAsia="MS Mincho"/>
                <w:noProof/>
                <w:lang w:eastAsia="ja-JP"/>
              </w:rPr>
              <w:fldChar w:fldCharType="begin" w:fldLock="1"/>
            </w:r>
            <w:r>
              <w:rPr>
                <w:rFonts w:eastAsia="MS Mincho"/>
                <w:noProof/>
                <w:lang w:eastAsia="ja-JP"/>
              </w:rPr>
              <w:instrText xml:space="preserve"> REF Equation_E46 \h </w:instrText>
            </w:r>
            <w:r>
              <w:rPr>
                <w:rFonts w:eastAsia="MS Mincho"/>
                <w:noProof/>
                <w:lang w:eastAsia="ja-JP"/>
              </w:rPr>
            </w:r>
            <w:r>
              <w:rPr>
                <w:rFonts w:eastAsia="MS Mincho"/>
                <w:noProof/>
                <w:lang w:eastAsia="ja-JP"/>
              </w:rPr>
              <w:fldChar w:fldCharType="separate"/>
            </w:r>
            <w:r>
              <w:rPr>
                <w:noProof/>
                <w:lang w:val="de-DE"/>
              </w:rPr>
              <w:t>E</w:t>
            </w:r>
            <w:r>
              <w:rPr>
                <w:noProof/>
                <w:lang w:val="de-DE"/>
              </w:rPr>
              <w:noBreakHyphen/>
              <w:t>52</w:t>
            </w:r>
            <w:r>
              <w:rPr>
                <w:rFonts w:eastAsia="MS Mincho"/>
                <w:noProof/>
                <w:lang w:eastAsia="ja-JP"/>
              </w:rPr>
              <w:fldChar w:fldCharType="end"/>
            </w:r>
          </w:p>
        </w:tc>
      </w:tr>
      <w:tr w:rsidR="0054771C" w:rsidRPr="0054771C" w14:paraId="4165A529"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38AE3583" w14:textId="77777777" w:rsidR="0054771C" w:rsidRPr="0054771C" w:rsidRDefault="0054771C" w:rsidP="00C77644">
            <w:pPr>
              <w:pStyle w:val="tablecell"/>
              <w:keepNext w:val="0"/>
              <w:keepLines w:val="0"/>
              <w:numPr>
                <w:ilvl w:val="12"/>
                <w:numId w:val="0"/>
              </w:numPr>
              <w:spacing w:before="20" w:after="20"/>
              <w:jc w:val="center"/>
              <w:rPr>
                <w:noProof/>
                <w:color w:val="FF0000"/>
              </w:rPr>
            </w:pPr>
            <w:r w:rsidRPr="0054771C">
              <w:rPr>
                <w:noProof/>
                <w:color w:val="FF0000"/>
              </w:rPr>
              <w:t>14</w:t>
            </w:r>
          </w:p>
        </w:tc>
        <w:tc>
          <w:tcPr>
            <w:tcW w:w="2448" w:type="dxa"/>
            <w:tcBorders>
              <w:top w:val="single" w:sz="6" w:space="0" w:color="auto"/>
              <w:left w:val="single" w:sz="6" w:space="0" w:color="auto"/>
              <w:bottom w:val="single" w:sz="6" w:space="0" w:color="auto"/>
              <w:right w:val="single" w:sz="6" w:space="0" w:color="auto"/>
            </w:tcBorders>
          </w:tcPr>
          <w:p w14:paraId="0E47A308" w14:textId="77777777" w:rsidR="0054771C" w:rsidRPr="0054771C" w:rsidRDefault="0054771C" w:rsidP="0054771C">
            <w:pPr>
              <w:pStyle w:val="tablecell"/>
              <w:keepNext w:val="0"/>
              <w:numPr>
                <w:ilvl w:val="12"/>
                <w:numId w:val="0"/>
              </w:numPr>
              <w:spacing w:before="20" w:after="20"/>
              <w:rPr>
                <w:noProof/>
                <w:color w:val="FF0000"/>
              </w:rPr>
            </w:pPr>
            <w:r>
              <w:rPr>
                <w:noProof/>
                <w:color w:val="FF0000"/>
              </w:rPr>
              <w:t>IC</w:t>
            </w:r>
            <w:r>
              <w:rPr>
                <w:noProof/>
                <w:color w:val="FF0000"/>
                <w:vertAlign w:val="subscript"/>
              </w:rPr>
              <w:t>T</w:t>
            </w:r>
            <w:r>
              <w:rPr>
                <w:noProof/>
                <w:color w:val="FF0000"/>
              </w:rPr>
              <w:t>C</w:t>
            </w:r>
            <w:r>
              <w:rPr>
                <w:noProof/>
                <w:color w:val="FF0000"/>
                <w:vertAlign w:val="subscript"/>
              </w:rPr>
              <w:t>P</w:t>
            </w:r>
          </w:p>
        </w:tc>
        <w:tc>
          <w:tcPr>
            <w:tcW w:w="6192" w:type="dxa"/>
            <w:tcBorders>
              <w:top w:val="single" w:sz="6" w:space="0" w:color="auto"/>
              <w:left w:val="single" w:sz="6" w:space="0" w:color="auto"/>
              <w:bottom w:val="single" w:sz="6" w:space="0" w:color="auto"/>
              <w:right w:val="single" w:sz="6" w:space="0" w:color="auto"/>
            </w:tcBorders>
          </w:tcPr>
          <w:p w14:paraId="6D462579" w14:textId="77777777" w:rsidR="0054771C" w:rsidRDefault="0054771C" w:rsidP="00C77644">
            <w:pPr>
              <w:pStyle w:val="tablecell"/>
              <w:keepNext w:val="0"/>
              <w:numPr>
                <w:ilvl w:val="12"/>
                <w:numId w:val="0"/>
              </w:numPr>
              <w:spacing w:before="20" w:after="20"/>
              <w:jc w:val="left"/>
              <w:rPr>
                <w:rFonts w:eastAsia="MS Mincho"/>
                <w:noProof/>
                <w:color w:val="FF0000"/>
                <w:szCs w:val="18"/>
                <w:lang w:eastAsia="ja-JP"/>
              </w:rPr>
            </w:pPr>
            <w:r w:rsidRPr="00C77644">
              <w:rPr>
                <w:rFonts w:eastAsia="MS Mincho"/>
                <w:noProof/>
                <w:color w:val="FF0000"/>
                <w:szCs w:val="18"/>
                <w:lang w:eastAsia="ja-JP"/>
              </w:rPr>
              <w:t>Rec. ITU-R BT.HDR DNR</w:t>
            </w:r>
          </w:p>
          <w:p w14:paraId="37187C4F" w14:textId="77777777" w:rsidR="0054771C" w:rsidRPr="0054771C" w:rsidRDefault="0054771C" w:rsidP="00C77644">
            <w:pPr>
              <w:pStyle w:val="tablecell"/>
              <w:keepNext w:val="0"/>
              <w:numPr>
                <w:ilvl w:val="12"/>
                <w:numId w:val="0"/>
              </w:numPr>
              <w:spacing w:before="20" w:after="20"/>
              <w:jc w:val="left"/>
              <w:rPr>
                <w:noProof/>
                <w:color w:val="FF0000"/>
              </w:rPr>
            </w:pPr>
            <w:r>
              <w:rPr>
                <w:rFonts w:eastAsia="MS Mincho"/>
                <w:noProof/>
                <w:color w:val="FF0000"/>
                <w:szCs w:val="18"/>
                <w:lang w:eastAsia="ja-JP"/>
              </w:rPr>
              <w:t>See Equations E-56 to E-</w:t>
            </w:r>
            <w:r w:rsidR="004441FB">
              <w:rPr>
                <w:rFonts w:eastAsia="MS Mincho"/>
                <w:noProof/>
                <w:color w:val="FF0000"/>
                <w:szCs w:val="18"/>
                <w:lang w:eastAsia="ja-JP"/>
              </w:rPr>
              <w:t>64</w:t>
            </w:r>
          </w:p>
        </w:tc>
      </w:tr>
      <w:tr w:rsidR="00C77644" w14:paraId="257B261C" w14:textId="77777777" w:rsidTr="00C77644">
        <w:trPr>
          <w:cantSplit/>
          <w:jc w:val="center"/>
        </w:trPr>
        <w:tc>
          <w:tcPr>
            <w:tcW w:w="864" w:type="dxa"/>
            <w:tcBorders>
              <w:top w:val="single" w:sz="6" w:space="0" w:color="auto"/>
              <w:left w:val="single" w:sz="6" w:space="0" w:color="auto"/>
              <w:bottom w:val="single" w:sz="6" w:space="0" w:color="auto"/>
              <w:right w:val="single" w:sz="6" w:space="0" w:color="auto"/>
            </w:tcBorders>
          </w:tcPr>
          <w:p w14:paraId="737DF427" w14:textId="77777777" w:rsidR="00C77644" w:rsidRDefault="0054771C" w:rsidP="00C77644">
            <w:pPr>
              <w:pStyle w:val="tablecell"/>
              <w:keepNext w:val="0"/>
              <w:keepLines w:val="0"/>
              <w:numPr>
                <w:ilvl w:val="12"/>
                <w:numId w:val="0"/>
              </w:numPr>
              <w:spacing w:before="20" w:after="20"/>
              <w:jc w:val="center"/>
              <w:rPr>
                <w:noProof/>
              </w:rPr>
            </w:pPr>
            <w:r>
              <w:rPr>
                <w:noProof/>
              </w:rPr>
              <w:t>1</w:t>
            </w:r>
            <w:r w:rsidRPr="0054771C">
              <w:rPr>
                <w:noProof/>
                <w:color w:val="FF0000"/>
              </w:rPr>
              <w:t>5</w:t>
            </w:r>
            <w:r w:rsidR="00C77644">
              <w:rPr>
                <w:noProof/>
              </w:rPr>
              <w:t>..255</w:t>
            </w:r>
          </w:p>
        </w:tc>
        <w:tc>
          <w:tcPr>
            <w:tcW w:w="2448" w:type="dxa"/>
            <w:tcBorders>
              <w:top w:val="single" w:sz="6" w:space="0" w:color="auto"/>
              <w:left w:val="single" w:sz="6" w:space="0" w:color="auto"/>
              <w:bottom w:val="single" w:sz="6" w:space="0" w:color="auto"/>
              <w:right w:val="single" w:sz="6" w:space="0" w:color="auto"/>
            </w:tcBorders>
          </w:tcPr>
          <w:p w14:paraId="420C6957" w14:textId="77777777" w:rsidR="00C77644" w:rsidRDefault="00C77644" w:rsidP="00C77644">
            <w:pPr>
              <w:pStyle w:val="tablecell"/>
              <w:keepNext w:val="0"/>
              <w:numPr>
                <w:ilvl w:val="12"/>
                <w:numId w:val="0"/>
              </w:numPr>
              <w:spacing w:before="20" w:after="20"/>
              <w:rPr>
                <w:noProof/>
              </w:rPr>
            </w:pPr>
            <w:r>
              <w:rPr>
                <w:noProof/>
              </w:rPr>
              <w:t>Reserved</w:t>
            </w:r>
          </w:p>
        </w:tc>
        <w:tc>
          <w:tcPr>
            <w:tcW w:w="6192" w:type="dxa"/>
            <w:tcBorders>
              <w:top w:val="single" w:sz="6" w:space="0" w:color="auto"/>
              <w:left w:val="single" w:sz="6" w:space="0" w:color="auto"/>
              <w:bottom w:val="single" w:sz="6" w:space="0" w:color="auto"/>
              <w:right w:val="single" w:sz="6" w:space="0" w:color="auto"/>
            </w:tcBorders>
          </w:tcPr>
          <w:p w14:paraId="7131FB1B" w14:textId="77777777" w:rsidR="00C77644" w:rsidRDefault="00C77644" w:rsidP="00C77644">
            <w:pPr>
              <w:pStyle w:val="tablecell"/>
              <w:keepNext w:val="0"/>
              <w:numPr>
                <w:ilvl w:val="12"/>
                <w:numId w:val="0"/>
              </w:numPr>
              <w:spacing w:before="20" w:after="20"/>
              <w:jc w:val="left"/>
              <w:rPr>
                <w:noProof/>
              </w:rPr>
            </w:pPr>
            <w:r>
              <w:rPr>
                <w:noProof/>
              </w:rPr>
              <w:t>For future use by ITU</w:t>
            </w:r>
            <w:r>
              <w:rPr>
                <w:noProof/>
              </w:rPr>
              <w:noBreakHyphen/>
              <w:t>T | ISO/IEC</w:t>
            </w:r>
          </w:p>
        </w:tc>
      </w:tr>
    </w:tbl>
    <w:p w14:paraId="0071B7D9" w14:textId="77777777" w:rsidR="00C77644" w:rsidRDefault="00C77644" w:rsidP="00C77644">
      <w:pPr>
        <w:rPr>
          <w:noProof/>
        </w:rPr>
      </w:pPr>
    </w:p>
    <w:p w14:paraId="25A6B1BC" w14:textId="77777777" w:rsidR="0011180B" w:rsidRPr="005B217D" w:rsidRDefault="0011180B" w:rsidP="009234A5">
      <w:pPr>
        <w:jc w:val="both"/>
        <w:rPr>
          <w:szCs w:val="22"/>
          <w:lang w:val="en-CA"/>
        </w:rPr>
      </w:pPr>
    </w:p>
    <w:p w14:paraId="06FD5218" w14:textId="77777777" w:rsidR="001F2594" w:rsidRPr="005B217D" w:rsidRDefault="00B014C7" w:rsidP="00E11923">
      <w:pPr>
        <w:pStyle w:val="Heading1"/>
        <w:rPr>
          <w:lang w:val="en-CA"/>
        </w:rPr>
      </w:pPr>
      <w:r>
        <w:rPr>
          <w:lang w:val="en-CA"/>
        </w:rPr>
        <w:lastRenderedPageBreak/>
        <w:t>References</w:t>
      </w:r>
    </w:p>
    <w:p w14:paraId="3F4304B3" w14:textId="130C9770" w:rsidR="00B014C7" w:rsidRDefault="00321B9D" w:rsidP="00B014C7">
      <w:pPr>
        <w:jc w:val="both"/>
        <w:rPr>
          <w:szCs w:val="22"/>
          <w:lang w:val="en-CA"/>
        </w:rPr>
      </w:pPr>
      <w:r>
        <w:rPr>
          <w:szCs w:val="22"/>
          <w:lang w:val="en-CA"/>
        </w:rPr>
        <w:t>[1</w:t>
      </w:r>
      <w:r w:rsidR="00B014C7">
        <w:rPr>
          <w:szCs w:val="22"/>
          <w:lang w:val="en-CA"/>
        </w:rPr>
        <w:t xml:space="preserve">] </w:t>
      </w:r>
      <w:r w:rsidR="00735E74">
        <w:rPr>
          <w:szCs w:val="22"/>
          <w:lang w:val="en-CA"/>
        </w:rPr>
        <w:t xml:space="preserve">BT.HDR, </w:t>
      </w:r>
      <w:r w:rsidR="00AD160F" w:rsidRPr="00AD160F">
        <w:rPr>
          <w:szCs w:val="22"/>
          <w:lang w:val="en-CA"/>
        </w:rPr>
        <w:t>http://www.itu.int/md/R15-SG06-C-0039/en</w:t>
      </w:r>
    </w:p>
    <w:p w14:paraId="09181C0A" w14:textId="67169DA0" w:rsidR="00321B9D" w:rsidRDefault="00321B9D" w:rsidP="00321B9D">
      <w:pPr>
        <w:jc w:val="both"/>
        <w:rPr>
          <w:szCs w:val="22"/>
          <w:lang w:val="en-CA"/>
        </w:rPr>
      </w:pPr>
      <w:r>
        <w:rPr>
          <w:szCs w:val="22"/>
          <w:lang w:val="en-CA"/>
        </w:rPr>
        <w:t xml:space="preserve">[2] </w:t>
      </w:r>
      <w:ins w:id="186" w:author="Chad Fogg" w:date="2016-02-20T19:53:00Z">
        <w:r w:rsidR="003E2B22">
          <w:rPr>
            <w:szCs w:val="22"/>
            <w:lang w:val="en-CA"/>
          </w:rPr>
          <w:fldChar w:fldCharType="begin"/>
        </w:r>
        <w:r w:rsidR="003E2B22">
          <w:rPr>
            <w:szCs w:val="22"/>
            <w:lang w:val="en-CA"/>
          </w:rPr>
          <w:instrText xml:space="preserve"> HYPERLINK "http://phenix.int-evry.fr/mpeg/doc_end_user/current_document.php?id=54324&amp;id_meeting=166" </w:instrText>
        </w:r>
        <w:r w:rsidR="003E2B22">
          <w:rPr>
            <w:szCs w:val="22"/>
            <w:lang w:val="en-CA"/>
          </w:rPr>
          <w:fldChar w:fldCharType="separate"/>
        </w:r>
        <w:proofErr w:type="gramStart"/>
        <w:r w:rsidR="003E2B22" w:rsidRPr="003E2B22">
          <w:rPr>
            <w:rStyle w:val="Hyperlink"/>
            <w:szCs w:val="22"/>
            <w:lang w:val="en-CA"/>
          </w:rPr>
          <w:t>m37788</w:t>
        </w:r>
        <w:proofErr w:type="gramEnd"/>
        <w:r w:rsidR="003E2B22">
          <w:rPr>
            <w:szCs w:val="22"/>
            <w:lang w:val="en-CA"/>
          </w:rPr>
          <w:fldChar w:fldCharType="end"/>
        </w:r>
        <w:r w:rsidR="003E2B22">
          <w:rPr>
            <w:szCs w:val="22"/>
            <w:lang w:val="en-CA"/>
          </w:rPr>
          <w:t>,</w:t>
        </w:r>
        <w:r w:rsidR="003E2B22" w:rsidRPr="003E2B22">
          <w:rPr>
            <w:szCs w:val="22"/>
            <w:lang w:val="en-CA"/>
          </w:rPr>
          <w:t xml:space="preserve"> </w:t>
        </w:r>
      </w:ins>
      <w:ins w:id="187" w:author="Chad Fogg" w:date="2016-02-20T19:48:00Z">
        <w:r w:rsidR="003E2B22" w:rsidRPr="003E2B22">
          <w:rPr>
            <w:szCs w:val="22"/>
            <w:lang w:val="en-CA"/>
          </w:rPr>
          <w:t>“</w:t>
        </w:r>
      </w:ins>
      <w:ins w:id="188" w:author="Chad Fogg" w:date="2016-02-20T19:49:00Z">
        <w:r w:rsidR="003E2B22" w:rsidRPr="003E2B22">
          <w:rPr>
            <w:szCs w:val="22"/>
          </w:rPr>
          <w:t>Liaison Statement from ITU-R WP 6C to SC 29/WG 11</w:t>
        </w:r>
        <w:r w:rsidR="003E2B22" w:rsidRPr="003E2B22">
          <w:rPr>
            <w:szCs w:val="22"/>
            <w:lang w:val="en-CA"/>
          </w:rPr>
          <w:t>”</w:t>
        </w:r>
      </w:ins>
      <w:ins w:id="189" w:author="Chad Fogg" w:date="2016-02-20T19:51:00Z">
        <w:r w:rsidR="003E2B22">
          <w:rPr>
            <w:szCs w:val="22"/>
            <w:lang w:val="en-CA"/>
          </w:rPr>
          <w:t>, 114</w:t>
        </w:r>
        <w:r w:rsidR="003E2B22" w:rsidRPr="003942D3">
          <w:rPr>
            <w:szCs w:val="22"/>
            <w:vertAlign w:val="superscript"/>
            <w:lang w:val="en-CA"/>
          </w:rPr>
          <w:t>th</w:t>
        </w:r>
        <w:r w:rsidR="003E2B22">
          <w:rPr>
            <w:szCs w:val="22"/>
            <w:lang w:val="en-CA"/>
          </w:rPr>
          <w:t xml:space="preserve"> MPEG meeting, San Diego, CA, USA, February 2016</w:t>
        </w:r>
      </w:ins>
    </w:p>
    <w:p w14:paraId="7CF84EB2" w14:textId="799F309F" w:rsidR="00321B9D" w:rsidRDefault="00321B9D" w:rsidP="00B014C7">
      <w:pPr>
        <w:jc w:val="both"/>
        <w:rPr>
          <w:szCs w:val="22"/>
          <w:lang w:val="en-CA"/>
        </w:rPr>
      </w:pPr>
      <w:r>
        <w:rPr>
          <w:szCs w:val="22"/>
          <w:lang w:val="en-CA"/>
        </w:rPr>
        <w:t xml:space="preserve">[3] </w:t>
      </w:r>
      <w:r w:rsidR="00735E74">
        <w:rPr>
          <w:szCs w:val="22"/>
          <w:lang w:val="en-CA"/>
        </w:rPr>
        <w:t>“LS/I on high dynamic range television (HDR-TV) [from ITU-R WP</w:t>
      </w:r>
      <w:ins w:id="190" w:author="Chad Fogg" w:date="2016-02-20T19:50:00Z">
        <w:r w:rsidR="003E2B22">
          <w:rPr>
            <w:szCs w:val="22"/>
            <w:lang w:val="en-CA"/>
          </w:rPr>
          <w:t>6</w:t>
        </w:r>
      </w:ins>
      <w:r w:rsidR="00735E74">
        <w:rPr>
          <w:szCs w:val="22"/>
          <w:lang w:val="en-CA"/>
        </w:rPr>
        <w:t xml:space="preserve">C]”, </w:t>
      </w:r>
      <w:r w:rsidR="00735E74" w:rsidRPr="00735E74">
        <w:rPr>
          <w:szCs w:val="22"/>
          <w:lang w:val="en-CA"/>
        </w:rPr>
        <w:t>http://www.itu.int/md/T13-SG16-160523-TD-GEN-0385</w:t>
      </w:r>
    </w:p>
    <w:p w14:paraId="5CF0032A" w14:textId="77777777" w:rsidR="00A3117F" w:rsidRDefault="00A3117F" w:rsidP="00A3117F">
      <w:pPr>
        <w:jc w:val="both"/>
        <w:rPr>
          <w:szCs w:val="22"/>
          <w:lang w:val="en-CA"/>
        </w:rPr>
      </w:pPr>
      <w:r>
        <w:rPr>
          <w:szCs w:val="22"/>
          <w:lang w:val="en-CA"/>
        </w:rPr>
        <w:t xml:space="preserve">[4] M. </w:t>
      </w:r>
      <w:proofErr w:type="spellStart"/>
      <w:r>
        <w:rPr>
          <w:szCs w:val="22"/>
          <w:lang w:val="en-CA"/>
        </w:rPr>
        <w:t>Naccari</w:t>
      </w:r>
      <w:proofErr w:type="spellEnd"/>
      <w:r>
        <w:rPr>
          <w:szCs w:val="22"/>
          <w:lang w:val="en-CA"/>
        </w:rPr>
        <w:t xml:space="preserve">, A. Cotton, T. Heritage, Y. Nishida, A. </w:t>
      </w:r>
      <w:proofErr w:type="spellStart"/>
      <w:r>
        <w:rPr>
          <w:szCs w:val="22"/>
          <w:lang w:val="en-CA"/>
        </w:rPr>
        <w:t>Ichigaya</w:t>
      </w:r>
      <w:proofErr w:type="spellEnd"/>
      <w:r>
        <w:rPr>
          <w:szCs w:val="22"/>
          <w:lang w:val="en-CA"/>
        </w:rPr>
        <w:t xml:space="preserve"> “High level syntax support for ARIB STD-B67”, </w:t>
      </w:r>
      <w:hyperlink r:id="rId20" w:history="1">
        <w:r w:rsidRPr="00941C22">
          <w:rPr>
            <w:rStyle w:val="Hyperlink"/>
            <w:szCs w:val="22"/>
            <w:lang w:val="en-CA"/>
          </w:rPr>
          <w:t>m37675</w:t>
        </w:r>
      </w:hyperlink>
      <w:r>
        <w:rPr>
          <w:szCs w:val="22"/>
          <w:lang w:val="en-CA"/>
        </w:rPr>
        <w:t>, 114</w:t>
      </w:r>
      <w:r w:rsidRPr="003942D3">
        <w:rPr>
          <w:szCs w:val="22"/>
          <w:vertAlign w:val="superscript"/>
          <w:lang w:val="en-CA"/>
        </w:rPr>
        <w:t>th</w:t>
      </w:r>
      <w:r>
        <w:rPr>
          <w:szCs w:val="22"/>
          <w:lang w:val="en-CA"/>
        </w:rPr>
        <w:t xml:space="preserve"> MPEG meeting, San Diego, CA, USA, February 2016. </w:t>
      </w:r>
    </w:p>
    <w:p w14:paraId="7EB64FE0" w14:textId="77777777" w:rsidR="00321B9D" w:rsidRDefault="00321B9D" w:rsidP="00A3117F">
      <w:pPr>
        <w:jc w:val="both"/>
        <w:rPr>
          <w:szCs w:val="22"/>
          <w:lang w:val="en-CA"/>
        </w:rPr>
      </w:pPr>
      <w:r>
        <w:rPr>
          <w:szCs w:val="22"/>
          <w:lang w:val="en-CA"/>
        </w:rPr>
        <w:t>[</w:t>
      </w:r>
      <w:r w:rsidR="00A3117F">
        <w:rPr>
          <w:szCs w:val="22"/>
          <w:lang w:val="en-CA"/>
        </w:rPr>
        <w:t>5</w:t>
      </w:r>
      <w:r>
        <w:rPr>
          <w:szCs w:val="22"/>
          <w:lang w:val="en-CA"/>
        </w:rPr>
        <w:t xml:space="preserve">] J. </w:t>
      </w:r>
      <w:proofErr w:type="spellStart"/>
      <w:r>
        <w:rPr>
          <w:szCs w:val="22"/>
          <w:lang w:val="en-CA"/>
        </w:rPr>
        <w:t>Fooehlich</w:t>
      </w:r>
      <w:proofErr w:type="spellEnd"/>
      <w:r>
        <w:rPr>
          <w:szCs w:val="22"/>
          <w:lang w:val="en-CA"/>
        </w:rPr>
        <w:t>, T. Kunkel, R. Atkins, J. Pytlarz, S. Daly, A. Schilling, “Encoding Color Difference Signals for High Dynamic Range and Wide Gamut Imagery”, IS&amp;T Color and Imaging Conference, October 2015.</w:t>
      </w:r>
    </w:p>
    <w:p w14:paraId="33233A9D" w14:textId="77777777" w:rsidR="00B014C7" w:rsidRDefault="00321B9D" w:rsidP="00321B9D">
      <w:pPr>
        <w:jc w:val="both"/>
        <w:rPr>
          <w:szCs w:val="22"/>
          <w:lang w:val="en-CA"/>
        </w:rPr>
      </w:pPr>
      <w:r>
        <w:rPr>
          <w:szCs w:val="22"/>
          <w:lang w:val="en-CA"/>
        </w:rPr>
        <w:t>[</w:t>
      </w:r>
      <w:r w:rsidR="00A3117F">
        <w:rPr>
          <w:szCs w:val="22"/>
          <w:lang w:val="en-CA"/>
        </w:rPr>
        <w:t>6</w:t>
      </w:r>
      <w:r w:rsidR="00B014C7">
        <w:rPr>
          <w:szCs w:val="22"/>
          <w:lang w:val="en-CA"/>
        </w:rPr>
        <w:t>] JCTVC-</w:t>
      </w:r>
      <w:hyperlink r:id="rId21" w:history="1">
        <w:r w:rsidR="00B014C7" w:rsidRPr="00424E59">
          <w:rPr>
            <w:rStyle w:val="Hyperlink"/>
            <w:szCs w:val="22"/>
            <w:lang w:val="en-CA"/>
          </w:rPr>
          <w:t>V</w:t>
        </w:r>
        <w:r w:rsidR="00424E59" w:rsidRPr="00424E59">
          <w:rPr>
            <w:rStyle w:val="Hyperlink"/>
            <w:szCs w:val="22"/>
            <w:lang w:val="en-CA"/>
          </w:rPr>
          <w:t>1005</w:t>
        </w:r>
      </w:hyperlink>
      <w:r w:rsidR="00424E59">
        <w:rPr>
          <w:szCs w:val="22"/>
          <w:lang w:val="en-CA"/>
        </w:rPr>
        <w:t>, “HEVC Screen Content Coding Draft Text 5”, 31 January 2016.</w:t>
      </w:r>
    </w:p>
    <w:p w14:paraId="70000ACA" w14:textId="77777777" w:rsidR="008B13FF" w:rsidRPr="008B13FF" w:rsidRDefault="00D40148" w:rsidP="00B014C7">
      <w:pPr>
        <w:jc w:val="both"/>
        <w:rPr>
          <w:szCs w:val="22"/>
          <w:lang w:val="en-CA"/>
        </w:rPr>
      </w:pPr>
      <w:r w:rsidRPr="008B13FF">
        <w:rPr>
          <w:szCs w:val="22"/>
          <w:lang w:val="en-CA"/>
        </w:rPr>
        <w:t>[7] JCTVC-</w:t>
      </w:r>
      <w:hyperlink r:id="rId22" w:history="1">
        <w:r w:rsidRPr="008B13FF">
          <w:rPr>
            <w:rStyle w:val="Hyperlink"/>
            <w:szCs w:val="22"/>
            <w:lang w:val="en-CA"/>
          </w:rPr>
          <w:t>T0103</w:t>
        </w:r>
      </w:hyperlink>
      <w:r w:rsidRPr="008B13FF">
        <w:rPr>
          <w:szCs w:val="22"/>
          <w:lang w:val="en-CA"/>
        </w:rPr>
        <w:t>, “VUI proposal”, 20</w:t>
      </w:r>
      <w:r w:rsidRPr="008B13FF">
        <w:rPr>
          <w:szCs w:val="22"/>
          <w:vertAlign w:val="superscript"/>
          <w:lang w:val="en-CA"/>
        </w:rPr>
        <w:t>th</w:t>
      </w:r>
      <w:r w:rsidRPr="008B13FF">
        <w:rPr>
          <w:szCs w:val="22"/>
          <w:lang w:val="en-CA"/>
        </w:rPr>
        <w:t xml:space="preserve"> meeting of JCT, Feb. 2015</w:t>
      </w:r>
    </w:p>
    <w:p w14:paraId="49C5CE28" w14:textId="2A2B364D" w:rsidR="008B13FF" w:rsidRPr="008B13FF" w:rsidRDefault="008B13FF" w:rsidP="00B014C7">
      <w:pPr>
        <w:jc w:val="both"/>
        <w:rPr>
          <w:szCs w:val="22"/>
          <w:lang w:val="en-CA"/>
        </w:rPr>
      </w:pPr>
      <w:r w:rsidRPr="008B13FF">
        <w:rPr>
          <w:szCs w:val="22"/>
          <w:lang w:val="en-CA"/>
        </w:rPr>
        <w:t>[8] DVB A157</w:t>
      </w:r>
      <w:ins w:id="191" w:author="Chad Fogg" w:date="2016-02-20T19:52:00Z">
        <w:r w:rsidR="003E2B22">
          <w:rPr>
            <w:szCs w:val="22"/>
            <w:lang w:val="en-CA"/>
          </w:rPr>
          <w:t>:</w:t>
        </w:r>
      </w:ins>
      <w:r w:rsidRPr="008B13FF">
        <w:rPr>
          <w:szCs w:val="22"/>
          <w:lang w:val="en-CA"/>
        </w:rPr>
        <w:t xml:space="preserve"> </w:t>
      </w:r>
      <w:hyperlink r:id="rId23" w:history="1">
        <w:r w:rsidRPr="008B13FF">
          <w:rPr>
            <w:rStyle w:val="Hyperlink"/>
            <w:szCs w:val="22"/>
            <w:lang w:val="en-CA"/>
          </w:rPr>
          <w:t>https://www.dvb.org/resources/public/standards/a157_mpeg_2.pdf</w:t>
        </w:r>
      </w:hyperlink>
    </w:p>
    <w:p w14:paraId="7F545B4D" w14:textId="2BD19F27" w:rsidR="00B014C7" w:rsidRPr="008B13FF" w:rsidRDefault="008B13FF" w:rsidP="00B014C7">
      <w:pPr>
        <w:jc w:val="both"/>
        <w:rPr>
          <w:szCs w:val="22"/>
          <w:lang w:val="en-CA"/>
        </w:rPr>
      </w:pPr>
      <w:r w:rsidRPr="008B13FF">
        <w:rPr>
          <w:szCs w:val="22"/>
          <w:lang w:val="en-CA"/>
        </w:rPr>
        <w:t xml:space="preserve">[9] ARIB STD-B67: </w:t>
      </w:r>
      <w:r w:rsidRPr="008B13FF">
        <w:rPr>
          <w:color w:val="386EFF"/>
          <w:szCs w:val="22"/>
          <w:u w:val="single" w:color="386EFF"/>
        </w:rPr>
        <w:t>http://www.arib.or.jp/english/html/overview/doc/2-STD-B67v1_0.pdf</w:t>
      </w:r>
      <w:r w:rsidR="00735E74" w:rsidRPr="008B13FF">
        <w:rPr>
          <w:szCs w:val="22"/>
          <w:lang w:val="en-CA"/>
        </w:rPr>
        <w:br/>
      </w:r>
    </w:p>
    <w:p w14:paraId="623F93DA" w14:textId="77777777" w:rsidR="009E1996" w:rsidRDefault="009E1996" w:rsidP="009E1996">
      <w:pPr>
        <w:pStyle w:val="Heading1"/>
        <w:rPr>
          <w:lang w:val="en-CA"/>
        </w:rPr>
      </w:pPr>
      <w:r>
        <w:rPr>
          <w:lang w:val="en-CA"/>
        </w:rPr>
        <w:t>Patent Statements</w:t>
      </w:r>
    </w:p>
    <w:p w14:paraId="3C180E34" w14:textId="77777777" w:rsidR="009E1996" w:rsidRPr="000D70A1" w:rsidRDefault="009E1996" w:rsidP="000D70A1">
      <w:pPr>
        <w:rPr>
          <w:b/>
        </w:rPr>
      </w:pPr>
      <w:r w:rsidRPr="000D70A1">
        <w:rPr>
          <w:b/>
        </w:rPr>
        <w:t>Motion Picture Laboratories, Inc. (“</w:t>
      </w:r>
      <w:proofErr w:type="spellStart"/>
      <w:r w:rsidRPr="000D70A1">
        <w:rPr>
          <w:b/>
        </w:rPr>
        <w:t>MovieLabs</w:t>
      </w:r>
      <w:proofErr w:type="spellEnd"/>
      <w:r w:rsidRPr="000D70A1">
        <w:rPr>
          <w:b/>
        </w:rPr>
        <w:t xml:space="preserve">”) does not have any current or pending patent rights relating to the technology described in this contribution. </w:t>
      </w:r>
    </w:p>
    <w:p w14:paraId="01E5ABF9" w14:textId="77777777" w:rsidR="009E1996" w:rsidRDefault="009E1996" w:rsidP="000D70A1"/>
    <w:p w14:paraId="3326B92A" w14:textId="0E0C7371" w:rsidR="00220AFC" w:rsidRPr="005B217D" w:rsidRDefault="00220AFC" w:rsidP="00220AFC">
      <w:pPr>
        <w:jc w:val="both"/>
        <w:rPr>
          <w:szCs w:val="22"/>
          <w:lang w:val="en-CA"/>
        </w:rPr>
      </w:pPr>
      <w:r>
        <w:rPr>
          <w:b/>
          <w:szCs w:val="22"/>
          <w:lang w:val="en-CA"/>
        </w:rPr>
        <w:t>NBC/Universal</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0A65BC3E" w14:textId="77777777" w:rsidR="009E1996" w:rsidRDefault="009E1996" w:rsidP="00500C9B"/>
    <w:p w14:paraId="7BF3584F" w14:textId="77777777" w:rsidR="00D40148" w:rsidRPr="00500C9B" w:rsidRDefault="00D40148" w:rsidP="00500C9B">
      <w:pPr>
        <w:rPr>
          <w:b/>
          <w:bCs/>
          <w:szCs w:val="22"/>
        </w:rPr>
      </w:pPr>
      <w:r w:rsidRPr="00D40148">
        <w:rPr>
          <w:b/>
          <w:bCs/>
          <w:szCs w:val="22"/>
        </w:rPr>
        <w:t>Dolby Labo</w:t>
      </w:r>
      <w:r w:rsidRPr="00500C9B">
        <w:rPr>
          <w:b/>
          <w:bCs/>
          <w:szCs w:val="22"/>
        </w:rPr>
        <w:t>ratories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418FBAF9" w14:textId="77777777" w:rsidR="009E1996" w:rsidRDefault="009E1996" w:rsidP="000D70A1"/>
    <w:p w14:paraId="4204A811" w14:textId="77777777" w:rsidR="009E1996" w:rsidRDefault="003E1E70" w:rsidP="000D70A1">
      <w:r>
        <w:t>Type</w:t>
      </w:r>
      <w:r w:rsidR="009E1996">
        <w:t xml:space="preserve"> </w:t>
      </w:r>
      <w:r>
        <w:t xml:space="preserve">1 </w:t>
      </w:r>
      <w:r w:rsidR="009E1996">
        <w:t>patent statement for SMPTE ST 2084:</w:t>
      </w:r>
    </w:p>
    <w:p w14:paraId="47B06433" w14:textId="77777777" w:rsidR="009E1996" w:rsidRDefault="00910010">
      <w:hyperlink r:id="rId24" w:history="1">
        <w:r w:rsidR="009E1996" w:rsidRPr="0026500A">
          <w:rPr>
            <w:rStyle w:val="Hyperlink"/>
          </w:rPr>
          <w:t>https://kws.smpte.org/kws/public/document?document_id=36377&amp;wg_abbrev=patents</w:t>
        </w:r>
      </w:hyperlink>
    </w:p>
    <w:p w14:paraId="1B87B257" w14:textId="77777777" w:rsidR="009E1996" w:rsidRDefault="009E1996">
      <w:r>
        <w:t xml:space="preserve">ITU-R WP6C </w:t>
      </w:r>
      <w:r w:rsidR="003E1E70">
        <w:t>“free of charge”</w:t>
      </w:r>
      <w:r>
        <w:t xml:space="preserve"> patent statement for BT.HDR:</w:t>
      </w:r>
    </w:p>
    <w:p w14:paraId="3FD1771E" w14:textId="77777777" w:rsidR="009E1996" w:rsidRDefault="00910010">
      <w:hyperlink r:id="rId25" w:history="1">
        <w:r w:rsidR="009E1996" w:rsidRPr="0026500A">
          <w:rPr>
            <w:rStyle w:val="Hyperlink"/>
          </w:rPr>
          <w:t>http://www.itu.int/md/R15-WP6C-C-0057/en</w:t>
        </w:r>
      </w:hyperlink>
    </w:p>
    <w:p w14:paraId="61D386A0" w14:textId="77777777" w:rsidR="009E1996" w:rsidRDefault="009E1996"/>
    <w:p w14:paraId="5B87AAAC" w14:textId="417E32E5" w:rsidR="004C5307" w:rsidRPr="005B217D" w:rsidRDefault="00387487" w:rsidP="00B014C7">
      <w:pPr>
        <w:jc w:val="both"/>
        <w:rPr>
          <w:szCs w:val="22"/>
          <w:lang w:val="en-CA"/>
        </w:rPr>
      </w:pPr>
      <w:r>
        <w:rPr>
          <w:b/>
          <w:szCs w:val="22"/>
          <w:lang w:val="en-CA"/>
        </w:rPr>
        <w:t>British Broadcasting Corporation</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sectPr w:rsidR="004C5307" w:rsidRPr="005B217D" w:rsidSect="00A01439">
      <w:headerReference w:type="even" r:id="rId26"/>
      <w:headerReference w:type="default" r:id="rId27"/>
      <w:footerReference w:type="even" r:id="rId28"/>
      <w:footerReference w:type="default" r:id="rId29"/>
      <w:headerReference w:type="first" r:id="rId30"/>
      <w:footerReference w:type="first" r:id="rId31"/>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42AD4689" w14:textId="77777777" w:rsidR="00D43BB6" w:rsidRDefault="00D43BB6">
      <w:r>
        <w:separator/>
      </w:r>
    </w:p>
  </w:endnote>
  <w:endnote w:type="continuationSeparator" w:id="0">
    <w:p w14:paraId="6C83D869" w14:textId="77777777" w:rsidR="00D43BB6" w:rsidRDefault="00D43BB6">
      <w:r>
        <w:continuationSeparator/>
      </w:r>
    </w:p>
  </w:endnote>
  <w:endnote w:type="continuationNotice" w:id="1">
    <w:p w14:paraId="66197DFF" w14:textId="77777777" w:rsidR="00D43BB6" w:rsidRDefault="00D43BB6">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00000003" w:usb1="00000000" w:usb2="00000000" w:usb3="00000000" w:csb0="00000001"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Malgun Gothic">
    <w:altName w:val="Arial Unicode MS"/>
    <w:charset w:val="81"/>
    <w:family w:val="swiss"/>
    <w:pitch w:val="variable"/>
    <w:sig w:usb0="9000002F" w:usb1="29D77CFB" w:usb2="00000012" w:usb3="00000000" w:csb0="00080001" w:csb1="00000000"/>
  </w:font>
  <w:font w:name="C39T36Lfz">
    <w:altName w:val="Symbol"/>
    <w:panose1 w:val="00000000000000000000"/>
    <w:charset w:val="00"/>
    <w:family w:val="auto"/>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atang">
    <w:altName w:val="바탕"/>
    <w:charset w:val="81"/>
    <w:family w:val="auto"/>
    <w:pitch w:val="fixed"/>
    <w:sig w:usb0="00000000" w:usb1="09060000" w:usb2="00000010" w:usb3="00000000" w:csb0="00080000" w:csb1="00000000"/>
  </w:font>
  <w:font w:name="Helvetica">
    <w:panose1 w:val="000000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Consolas">
    <w:panose1 w:val="020B0609020204030204"/>
    <w:charset w:val="00"/>
    <w:family w:val="auto"/>
    <w:pitch w:val="variable"/>
    <w:sig w:usb0="00000003" w:usb1="00000000" w:usb2="00000000" w:usb3="00000000" w:csb0="00000001" w:csb1="00000000"/>
  </w:font>
  <w:font w:name="Calibri Light">
    <w:panose1 w:val="020F0302020204030204"/>
    <w:charset w:val="00"/>
    <w:family w:val="auto"/>
    <w:pitch w:val="variable"/>
    <w:sig w:usb0="00000003" w:usb1="00000000" w:usb2="00000000" w:usb3="00000000" w:csb0="00000001" w:csb1="00000000"/>
  </w:font>
  <w:font w:name="Adobe Caslon Pro">
    <w:panose1 w:val="0205050205050A020403"/>
    <w:charset w:val="00"/>
    <w:family w:val="auto"/>
    <w:pitch w:val="variable"/>
    <w:sig w:usb0="00000007" w:usb1="00000001" w:usb2="00000000" w:usb3="00000000" w:csb0="00000093" w:csb1="00000000"/>
  </w:font>
  <w:font w:name="?l?r ??’c">
    <w:altName w:val="Arial Unicode MS"/>
    <w:panose1 w:val="00000000000000000000"/>
    <w:charset w:val="80"/>
    <w:family w:val="roman"/>
    <w:notTrueType/>
    <w:pitch w:val="fixed"/>
    <w:sig w:usb0="00000001" w:usb1="08070000" w:usb2="00000010" w:usb3="00000000" w:csb0="00020000"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9FEB0" w14:textId="77777777" w:rsidR="00D43BB6" w:rsidRDefault="00D43BB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2E5B25" w14:textId="40F425ED" w:rsidR="00D43BB6" w:rsidRDefault="00D43BB6"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8C019C">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192" w:author="Chad Fogg" w:date="2016-02-21T22:46:00Z">
      <w:r>
        <w:rPr>
          <w:rStyle w:val="PageNumber"/>
          <w:noProof/>
        </w:rPr>
        <w:t>2016-02-21</w:t>
      </w:r>
    </w:ins>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E1D16" w14:textId="77777777" w:rsidR="00D43BB6" w:rsidRDefault="00D43BB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F7B4CDB" w14:textId="77777777" w:rsidR="00D43BB6" w:rsidRDefault="00D43BB6">
      <w:r>
        <w:separator/>
      </w:r>
    </w:p>
  </w:footnote>
  <w:footnote w:type="continuationSeparator" w:id="0">
    <w:p w14:paraId="771F2D48" w14:textId="77777777" w:rsidR="00D43BB6" w:rsidRDefault="00D43BB6">
      <w:r>
        <w:continuationSeparator/>
      </w:r>
    </w:p>
  </w:footnote>
  <w:footnote w:type="continuationNotice" w:id="1">
    <w:p w14:paraId="179F8711" w14:textId="77777777" w:rsidR="00D43BB6" w:rsidRDefault="00D43BB6">
      <w:pPr>
        <w:spacing w:before="0"/>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B6C86" w14:textId="77777777" w:rsidR="00D43BB6" w:rsidRDefault="00D43BB6">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9AFDDA" w14:textId="77777777" w:rsidR="00D43BB6" w:rsidRDefault="00D43BB6">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235E5B" w14:textId="77777777" w:rsidR="00D43BB6" w:rsidRDefault="00D43BB6">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FFFFFF1D"/>
    <w:multiLevelType w:val="multilevel"/>
    <w:tmpl w:val="5262DF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2">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3">
    <w:nsid w:val="00000006"/>
    <w:multiLevelType w:val="singleLevel"/>
    <w:tmpl w:val="00000006"/>
    <w:name w:val="WW8Num21"/>
    <w:lvl w:ilvl="0">
      <w:start w:val="5"/>
      <w:numFmt w:val="bullet"/>
      <w:lvlText w:val="–"/>
      <w:lvlJc w:val="left"/>
      <w:pPr>
        <w:tabs>
          <w:tab w:val="num" w:pos="0"/>
        </w:tabs>
        <w:ind w:left="360" w:hanging="360"/>
      </w:pPr>
      <w:rPr>
        <w:rFonts w:ascii="Times New Roman" w:hAnsi="Times New Roman"/>
      </w:rPr>
    </w:lvl>
  </w:abstractNum>
  <w:abstractNum w:abstractNumId="4">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5">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6">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7">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1">
    <w:nsid w:val="1FF416EE"/>
    <w:multiLevelType w:val="hybridMultilevel"/>
    <w:tmpl w:val="63786BA6"/>
    <w:lvl w:ilvl="0" w:tplc="FA3EC984">
      <w:start w:val="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3">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4">
    <w:nsid w:val="27E7005E"/>
    <w:multiLevelType w:val="multilevel"/>
    <w:tmpl w:val="2764AC54"/>
    <w:lvl w:ilvl="0">
      <w:start w:val="9"/>
      <w:numFmt w:val="upperLetter"/>
      <w:suff w:val="nothing"/>
      <w:lvlText w:val="%1"/>
      <w:lvlJc w:val="left"/>
      <w:pPr>
        <w:ind w:left="0" w:firstLine="0"/>
      </w:pPr>
      <w:rPr>
        <w:rFonts w:ascii="Times New Roman" w:hAnsi="Times New Roman" w:cs="Times New Roman" w:hint="default"/>
        <w:b/>
        <w:i w:val="0"/>
        <w:caps w:val="0"/>
        <w:strike w:val="0"/>
        <w:dstrike w:val="0"/>
        <w:outline w:val="0"/>
        <w:shadow w:val="0"/>
        <w:emboss w:val="0"/>
        <w:imprint w:val="0"/>
        <w:vanish/>
        <w:webHidden w:val="0"/>
        <w:color w:val="BFBFBF"/>
        <w:sz w:val="22"/>
        <w:u w:val="none"/>
        <w:effect w:val="none"/>
        <w:vertAlign w:val="baseline"/>
        <w:specVanish w:val="0"/>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5">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6">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18">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9">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1">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2">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3">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4">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5">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6">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7">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9">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1">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2">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2"/>
  </w:num>
  <w:num w:numId="3">
    <w:abstractNumId w:val="1"/>
  </w:num>
  <w:num w:numId="4">
    <w:abstractNumId w:val="10"/>
  </w:num>
  <w:num w:numId="5">
    <w:abstractNumId w:val="30"/>
  </w:num>
  <w:num w:numId="6">
    <w:abstractNumId w:val="23"/>
  </w:num>
  <w:num w:numId="7">
    <w:abstractNumId w:val="26"/>
  </w:num>
  <w:num w:numId="8">
    <w:abstractNumId w:val="27"/>
  </w:num>
  <w:num w:numId="9">
    <w:abstractNumId w:val="7"/>
  </w:num>
  <w:num w:numId="10">
    <w:abstractNumId w:val="9"/>
  </w:num>
  <w:num w:numId="11">
    <w:abstractNumId w:val="25"/>
  </w:num>
  <w:num w:numId="12">
    <w:abstractNumId w:val="13"/>
  </w:num>
  <w:num w:numId="13">
    <w:abstractNumId w:val="16"/>
  </w:num>
  <w:num w:numId="14">
    <w:abstractNumId w:val="5"/>
  </w:num>
  <w:num w:numId="15">
    <w:abstractNumId w:val="31"/>
  </w:num>
  <w:num w:numId="16">
    <w:abstractNumId w:val="32"/>
  </w:num>
  <w:num w:numId="17">
    <w:abstractNumId w:val="21"/>
  </w:num>
  <w:num w:numId="18">
    <w:abstractNumId w:val="4"/>
  </w:num>
  <w:num w:numId="19">
    <w:abstractNumId w:val="6"/>
  </w:num>
  <w:num w:numId="20">
    <w:abstractNumId w:val="19"/>
  </w:num>
  <w:num w:numId="21">
    <w:abstractNumId w:val="29"/>
  </w:num>
  <w:num w:numId="22">
    <w:abstractNumId w:val="8"/>
  </w:num>
  <w:num w:numId="23">
    <w:abstractNumId w:val="28"/>
  </w:num>
  <w:num w:numId="24">
    <w:abstractNumId w:val="22"/>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abstractNumId w:val="18"/>
  </w:num>
  <w:num w:numId="26">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5"/>
  </w:num>
  <w:num w:numId="29">
    <w:abstractNumId w:val="17"/>
  </w:num>
  <w:num w:numId="30">
    <w:abstractNumId w:val="20"/>
  </w:num>
  <w:num w:numId="31">
    <w:abstractNumId w:val="0"/>
  </w:num>
  <w:num w:numId="32">
    <w:abstractNumId w:val="11"/>
  </w:num>
  <w:numIdMacAtCleanup w:val="3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tteo Naccari">
    <w15:presenceInfo w15:providerId="Windows Live" w15:userId="48ce998eee9892d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Move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C5D39"/>
    <w:rsid w:val="000144A8"/>
    <w:rsid w:val="000308A3"/>
    <w:rsid w:val="00041AE2"/>
    <w:rsid w:val="00045712"/>
    <w:rsid w:val="000458BC"/>
    <w:rsid w:val="00045C41"/>
    <w:rsid w:val="00046954"/>
    <w:rsid w:val="00046C03"/>
    <w:rsid w:val="0005011F"/>
    <w:rsid w:val="00060415"/>
    <w:rsid w:val="00065039"/>
    <w:rsid w:val="0007000E"/>
    <w:rsid w:val="000756DA"/>
    <w:rsid w:val="0007614F"/>
    <w:rsid w:val="00096E7B"/>
    <w:rsid w:val="000A3159"/>
    <w:rsid w:val="000B0C0F"/>
    <w:rsid w:val="000B1C6B"/>
    <w:rsid w:val="000B4FF9"/>
    <w:rsid w:val="000C09AC"/>
    <w:rsid w:val="000C3591"/>
    <w:rsid w:val="000D70A1"/>
    <w:rsid w:val="000E00F3"/>
    <w:rsid w:val="000E62CE"/>
    <w:rsid w:val="000F158C"/>
    <w:rsid w:val="000F2854"/>
    <w:rsid w:val="000F3FC6"/>
    <w:rsid w:val="00102F3D"/>
    <w:rsid w:val="0011180B"/>
    <w:rsid w:val="00124E38"/>
    <w:rsid w:val="0012580B"/>
    <w:rsid w:val="00131F5A"/>
    <w:rsid w:val="00131F90"/>
    <w:rsid w:val="0013526E"/>
    <w:rsid w:val="00146152"/>
    <w:rsid w:val="00171371"/>
    <w:rsid w:val="00173433"/>
    <w:rsid w:val="00175A24"/>
    <w:rsid w:val="00177746"/>
    <w:rsid w:val="00187E58"/>
    <w:rsid w:val="001A297E"/>
    <w:rsid w:val="001A33C1"/>
    <w:rsid w:val="001A368E"/>
    <w:rsid w:val="001A6C69"/>
    <w:rsid w:val="001A7329"/>
    <w:rsid w:val="001A792F"/>
    <w:rsid w:val="001B2822"/>
    <w:rsid w:val="001B4E28"/>
    <w:rsid w:val="001B6746"/>
    <w:rsid w:val="001C3525"/>
    <w:rsid w:val="001C3AFB"/>
    <w:rsid w:val="001C5172"/>
    <w:rsid w:val="001D1BD2"/>
    <w:rsid w:val="001D3D8B"/>
    <w:rsid w:val="001D74F7"/>
    <w:rsid w:val="001E02BE"/>
    <w:rsid w:val="001E3B37"/>
    <w:rsid w:val="001E474B"/>
    <w:rsid w:val="001E651E"/>
    <w:rsid w:val="001F2594"/>
    <w:rsid w:val="00204FFC"/>
    <w:rsid w:val="002055A6"/>
    <w:rsid w:val="00206460"/>
    <w:rsid w:val="002069B4"/>
    <w:rsid w:val="002134F8"/>
    <w:rsid w:val="00215DFC"/>
    <w:rsid w:val="002173A4"/>
    <w:rsid w:val="00220AFC"/>
    <w:rsid w:val="002212DF"/>
    <w:rsid w:val="00222527"/>
    <w:rsid w:val="00222CD4"/>
    <w:rsid w:val="00223DBF"/>
    <w:rsid w:val="00225016"/>
    <w:rsid w:val="002264A6"/>
    <w:rsid w:val="00227BA7"/>
    <w:rsid w:val="0023011C"/>
    <w:rsid w:val="00230AC4"/>
    <w:rsid w:val="00236B1A"/>
    <w:rsid w:val="002375C1"/>
    <w:rsid w:val="00250B15"/>
    <w:rsid w:val="00263398"/>
    <w:rsid w:val="00266F06"/>
    <w:rsid w:val="00275BCF"/>
    <w:rsid w:val="00291E36"/>
    <w:rsid w:val="00292257"/>
    <w:rsid w:val="002A54E0"/>
    <w:rsid w:val="002B1595"/>
    <w:rsid w:val="002B191D"/>
    <w:rsid w:val="002C10F4"/>
    <w:rsid w:val="002D010D"/>
    <w:rsid w:val="002D03DA"/>
    <w:rsid w:val="002D0AF6"/>
    <w:rsid w:val="002D14DF"/>
    <w:rsid w:val="002D5623"/>
    <w:rsid w:val="002E642E"/>
    <w:rsid w:val="002F164D"/>
    <w:rsid w:val="00306206"/>
    <w:rsid w:val="00317D85"/>
    <w:rsid w:val="00320070"/>
    <w:rsid w:val="00321B9D"/>
    <w:rsid w:val="00323609"/>
    <w:rsid w:val="00327C56"/>
    <w:rsid w:val="003315A1"/>
    <w:rsid w:val="003373EC"/>
    <w:rsid w:val="0033773A"/>
    <w:rsid w:val="00342FF4"/>
    <w:rsid w:val="00344006"/>
    <w:rsid w:val="00346148"/>
    <w:rsid w:val="003669EA"/>
    <w:rsid w:val="003706CC"/>
    <w:rsid w:val="00377710"/>
    <w:rsid w:val="00387487"/>
    <w:rsid w:val="0039232C"/>
    <w:rsid w:val="003942D3"/>
    <w:rsid w:val="003A2D8E"/>
    <w:rsid w:val="003A7CE6"/>
    <w:rsid w:val="003C20E4"/>
    <w:rsid w:val="003D0113"/>
    <w:rsid w:val="003D0D6C"/>
    <w:rsid w:val="003D17C8"/>
    <w:rsid w:val="003D6342"/>
    <w:rsid w:val="003E1E70"/>
    <w:rsid w:val="003E2B22"/>
    <w:rsid w:val="003E2F4F"/>
    <w:rsid w:val="003E6F90"/>
    <w:rsid w:val="003F5D0F"/>
    <w:rsid w:val="00405689"/>
    <w:rsid w:val="00414101"/>
    <w:rsid w:val="004234F0"/>
    <w:rsid w:val="00424E59"/>
    <w:rsid w:val="00430550"/>
    <w:rsid w:val="00433DDB"/>
    <w:rsid w:val="00437619"/>
    <w:rsid w:val="00442057"/>
    <w:rsid w:val="004441FB"/>
    <w:rsid w:val="004476D2"/>
    <w:rsid w:val="00464591"/>
    <w:rsid w:val="00465A1E"/>
    <w:rsid w:val="004A181D"/>
    <w:rsid w:val="004A2A63"/>
    <w:rsid w:val="004B210C"/>
    <w:rsid w:val="004C4ADD"/>
    <w:rsid w:val="004C5307"/>
    <w:rsid w:val="004D405F"/>
    <w:rsid w:val="004E12FA"/>
    <w:rsid w:val="004E27F3"/>
    <w:rsid w:val="004E4E82"/>
    <w:rsid w:val="004E4F4F"/>
    <w:rsid w:val="004E570F"/>
    <w:rsid w:val="004E6789"/>
    <w:rsid w:val="004F4110"/>
    <w:rsid w:val="004F61E3"/>
    <w:rsid w:val="00500C9B"/>
    <w:rsid w:val="00502E10"/>
    <w:rsid w:val="0051015C"/>
    <w:rsid w:val="00516CF1"/>
    <w:rsid w:val="00531AE9"/>
    <w:rsid w:val="0054771C"/>
    <w:rsid w:val="00550A66"/>
    <w:rsid w:val="00557D67"/>
    <w:rsid w:val="00565FDB"/>
    <w:rsid w:val="00567EC7"/>
    <w:rsid w:val="00570013"/>
    <w:rsid w:val="00571F92"/>
    <w:rsid w:val="005801A2"/>
    <w:rsid w:val="005834E6"/>
    <w:rsid w:val="00585011"/>
    <w:rsid w:val="005862CD"/>
    <w:rsid w:val="005952A5"/>
    <w:rsid w:val="005A15C7"/>
    <w:rsid w:val="005A33A1"/>
    <w:rsid w:val="005A5811"/>
    <w:rsid w:val="005A67DC"/>
    <w:rsid w:val="005B0019"/>
    <w:rsid w:val="005B217D"/>
    <w:rsid w:val="005C218E"/>
    <w:rsid w:val="005C385F"/>
    <w:rsid w:val="005D1EF8"/>
    <w:rsid w:val="005D24F5"/>
    <w:rsid w:val="005E1AC6"/>
    <w:rsid w:val="005E3B37"/>
    <w:rsid w:val="005F3162"/>
    <w:rsid w:val="005F3969"/>
    <w:rsid w:val="005F5FFB"/>
    <w:rsid w:val="005F6F1B"/>
    <w:rsid w:val="00612301"/>
    <w:rsid w:val="00617753"/>
    <w:rsid w:val="00624B33"/>
    <w:rsid w:val="0063023F"/>
    <w:rsid w:val="0063041A"/>
    <w:rsid w:val="00630AA2"/>
    <w:rsid w:val="00646707"/>
    <w:rsid w:val="00657F7E"/>
    <w:rsid w:val="00662E58"/>
    <w:rsid w:val="006645A1"/>
    <w:rsid w:val="00664DCF"/>
    <w:rsid w:val="00670E84"/>
    <w:rsid w:val="00687CA6"/>
    <w:rsid w:val="006C225D"/>
    <w:rsid w:val="006C5D39"/>
    <w:rsid w:val="006C7769"/>
    <w:rsid w:val="006D6D9B"/>
    <w:rsid w:val="006E2810"/>
    <w:rsid w:val="006E5417"/>
    <w:rsid w:val="00701BD0"/>
    <w:rsid w:val="007023DE"/>
    <w:rsid w:val="0070387C"/>
    <w:rsid w:val="00712F60"/>
    <w:rsid w:val="00720E3B"/>
    <w:rsid w:val="00735E74"/>
    <w:rsid w:val="0074393F"/>
    <w:rsid w:val="00745F6B"/>
    <w:rsid w:val="00747B18"/>
    <w:rsid w:val="0075585E"/>
    <w:rsid w:val="00764BCE"/>
    <w:rsid w:val="00766734"/>
    <w:rsid w:val="00770571"/>
    <w:rsid w:val="007768FF"/>
    <w:rsid w:val="00777DFF"/>
    <w:rsid w:val="007824D3"/>
    <w:rsid w:val="00792B20"/>
    <w:rsid w:val="00796EE3"/>
    <w:rsid w:val="007A7D29"/>
    <w:rsid w:val="007B4AB8"/>
    <w:rsid w:val="007B6BAE"/>
    <w:rsid w:val="007C70A0"/>
    <w:rsid w:val="007D1181"/>
    <w:rsid w:val="007D3CF3"/>
    <w:rsid w:val="007E01A3"/>
    <w:rsid w:val="007E4C49"/>
    <w:rsid w:val="007F1F8B"/>
    <w:rsid w:val="007F67A1"/>
    <w:rsid w:val="007F7566"/>
    <w:rsid w:val="00800DD4"/>
    <w:rsid w:val="00811C05"/>
    <w:rsid w:val="008206C8"/>
    <w:rsid w:val="0085045C"/>
    <w:rsid w:val="008509E8"/>
    <w:rsid w:val="00851323"/>
    <w:rsid w:val="0086387C"/>
    <w:rsid w:val="00874A6C"/>
    <w:rsid w:val="00875F3A"/>
    <w:rsid w:val="00876C65"/>
    <w:rsid w:val="00880A02"/>
    <w:rsid w:val="008814F8"/>
    <w:rsid w:val="00897C26"/>
    <w:rsid w:val="008A10FA"/>
    <w:rsid w:val="008A4B4C"/>
    <w:rsid w:val="008B13FF"/>
    <w:rsid w:val="008C019C"/>
    <w:rsid w:val="008C239F"/>
    <w:rsid w:val="008D6D62"/>
    <w:rsid w:val="008E480C"/>
    <w:rsid w:val="008E7BC4"/>
    <w:rsid w:val="009004F4"/>
    <w:rsid w:val="00907757"/>
    <w:rsid w:val="00910010"/>
    <w:rsid w:val="00910963"/>
    <w:rsid w:val="009212B0"/>
    <w:rsid w:val="00921FA1"/>
    <w:rsid w:val="009234A5"/>
    <w:rsid w:val="00933453"/>
    <w:rsid w:val="009336F7"/>
    <w:rsid w:val="0093636C"/>
    <w:rsid w:val="009374A7"/>
    <w:rsid w:val="00941C22"/>
    <w:rsid w:val="00955F6D"/>
    <w:rsid w:val="0098551D"/>
    <w:rsid w:val="009934B2"/>
    <w:rsid w:val="00994ED9"/>
    <w:rsid w:val="0099518F"/>
    <w:rsid w:val="009A523D"/>
    <w:rsid w:val="009B02A1"/>
    <w:rsid w:val="009C74F0"/>
    <w:rsid w:val="009E1996"/>
    <w:rsid w:val="009F3A6A"/>
    <w:rsid w:val="009F496B"/>
    <w:rsid w:val="00A01439"/>
    <w:rsid w:val="00A02E61"/>
    <w:rsid w:val="00A05CFF"/>
    <w:rsid w:val="00A13048"/>
    <w:rsid w:val="00A1794E"/>
    <w:rsid w:val="00A27971"/>
    <w:rsid w:val="00A3117F"/>
    <w:rsid w:val="00A33800"/>
    <w:rsid w:val="00A33D11"/>
    <w:rsid w:val="00A46843"/>
    <w:rsid w:val="00A56B97"/>
    <w:rsid w:val="00A6093D"/>
    <w:rsid w:val="00A767DC"/>
    <w:rsid w:val="00A76A6D"/>
    <w:rsid w:val="00A83253"/>
    <w:rsid w:val="00A9651E"/>
    <w:rsid w:val="00AA6E84"/>
    <w:rsid w:val="00AC0830"/>
    <w:rsid w:val="00AD05A8"/>
    <w:rsid w:val="00AD160F"/>
    <w:rsid w:val="00AE04B9"/>
    <w:rsid w:val="00AE341B"/>
    <w:rsid w:val="00AF08DC"/>
    <w:rsid w:val="00B014C7"/>
    <w:rsid w:val="00B07CA7"/>
    <w:rsid w:val="00B1279A"/>
    <w:rsid w:val="00B1381B"/>
    <w:rsid w:val="00B25397"/>
    <w:rsid w:val="00B4194A"/>
    <w:rsid w:val="00B455D1"/>
    <w:rsid w:val="00B47AF7"/>
    <w:rsid w:val="00B5222E"/>
    <w:rsid w:val="00B53179"/>
    <w:rsid w:val="00B5714A"/>
    <w:rsid w:val="00B600CD"/>
    <w:rsid w:val="00B61C96"/>
    <w:rsid w:val="00B73A2A"/>
    <w:rsid w:val="00B765DA"/>
    <w:rsid w:val="00B846F4"/>
    <w:rsid w:val="00B94B06"/>
    <w:rsid w:val="00B94C28"/>
    <w:rsid w:val="00B96CF4"/>
    <w:rsid w:val="00BA0D15"/>
    <w:rsid w:val="00BB1A14"/>
    <w:rsid w:val="00BC10BA"/>
    <w:rsid w:val="00BC5AFD"/>
    <w:rsid w:val="00C04F43"/>
    <w:rsid w:val="00C05EA2"/>
    <w:rsid w:val="00C0609D"/>
    <w:rsid w:val="00C115AB"/>
    <w:rsid w:val="00C26CCB"/>
    <w:rsid w:val="00C30249"/>
    <w:rsid w:val="00C3723B"/>
    <w:rsid w:val="00C42455"/>
    <w:rsid w:val="00C42466"/>
    <w:rsid w:val="00C606C9"/>
    <w:rsid w:val="00C77644"/>
    <w:rsid w:val="00C80288"/>
    <w:rsid w:val="00C84003"/>
    <w:rsid w:val="00C90650"/>
    <w:rsid w:val="00C97D78"/>
    <w:rsid w:val="00CA0505"/>
    <w:rsid w:val="00CA0B4A"/>
    <w:rsid w:val="00CA3444"/>
    <w:rsid w:val="00CB1CCC"/>
    <w:rsid w:val="00CC2AAE"/>
    <w:rsid w:val="00CC5A42"/>
    <w:rsid w:val="00CD0EAB"/>
    <w:rsid w:val="00CE5E02"/>
    <w:rsid w:val="00CE7F2D"/>
    <w:rsid w:val="00CF34DB"/>
    <w:rsid w:val="00CF558F"/>
    <w:rsid w:val="00D010C0"/>
    <w:rsid w:val="00D073E2"/>
    <w:rsid w:val="00D22F21"/>
    <w:rsid w:val="00D40148"/>
    <w:rsid w:val="00D43BB6"/>
    <w:rsid w:val="00D446EC"/>
    <w:rsid w:val="00D51BF0"/>
    <w:rsid w:val="00D55942"/>
    <w:rsid w:val="00D57B49"/>
    <w:rsid w:val="00D70BB9"/>
    <w:rsid w:val="00D807BF"/>
    <w:rsid w:val="00D82FCC"/>
    <w:rsid w:val="00DA17FC"/>
    <w:rsid w:val="00DA7887"/>
    <w:rsid w:val="00DB2C26"/>
    <w:rsid w:val="00DB4C42"/>
    <w:rsid w:val="00DC1948"/>
    <w:rsid w:val="00DD02F4"/>
    <w:rsid w:val="00DE6B43"/>
    <w:rsid w:val="00E05D20"/>
    <w:rsid w:val="00E11923"/>
    <w:rsid w:val="00E21E1E"/>
    <w:rsid w:val="00E262D4"/>
    <w:rsid w:val="00E27EBD"/>
    <w:rsid w:val="00E36250"/>
    <w:rsid w:val="00E37781"/>
    <w:rsid w:val="00E4439A"/>
    <w:rsid w:val="00E5305D"/>
    <w:rsid w:val="00E54511"/>
    <w:rsid w:val="00E56247"/>
    <w:rsid w:val="00E61DAC"/>
    <w:rsid w:val="00E72B80"/>
    <w:rsid w:val="00E75FE3"/>
    <w:rsid w:val="00E86C4C"/>
    <w:rsid w:val="00E907A3"/>
    <w:rsid w:val="00E90C5B"/>
    <w:rsid w:val="00EA1F0E"/>
    <w:rsid w:val="00EA4F34"/>
    <w:rsid w:val="00EA5AE0"/>
    <w:rsid w:val="00EB7AB1"/>
    <w:rsid w:val="00ED7B7E"/>
    <w:rsid w:val="00EE6707"/>
    <w:rsid w:val="00EE7CD8"/>
    <w:rsid w:val="00EF48CC"/>
    <w:rsid w:val="00F00801"/>
    <w:rsid w:val="00F01289"/>
    <w:rsid w:val="00F1166F"/>
    <w:rsid w:val="00F15D68"/>
    <w:rsid w:val="00F22BAA"/>
    <w:rsid w:val="00F22DD3"/>
    <w:rsid w:val="00F53BB1"/>
    <w:rsid w:val="00F73032"/>
    <w:rsid w:val="00F779D2"/>
    <w:rsid w:val="00F848FC"/>
    <w:rsid w:val="00F9282A"/>
    <w:rsid w:val="00F96BAD"/>
    <w:rsid w:val="00FA139D"/>
    <w:rsid w:val="00FA1AD4"/>
    <w:rsid w:val="00FB0E84"/>
    <w:rsid w:val="00FC0070"/>
    <w:rsid w:val="00FC6E07"/>
    <w:rsid w:val="00FD01C2"/>
    <w:rsid w:val="00FD3717"/>
    <w:rsid w:val="00FD69C9"/>
    <w:rsid w:val="00FE0215"/>
    <w:rsid w:val="00FE26F4"/>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ocId w14:val="2594E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index 1" w:semiHidden="1" w:uiPriority="99" w:unhideWhenUsed="1"/>
    <w:lsdException w:name="index 2" w:uiPriority="99"/>
    <w:lsdException w:name="index 3" w:uiPriority="99"/>
    <w:lsdException w:name="index 4" w:uiPriority="99"/>
    <w:lsdException w:name="index 5" w:uiPriority="99"/>
    <w:lsdException w:name="index 6" w:uiPriority="99"/>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uiPriority="99"/>
    <w:lsdException w:name="List Number 3" w:semiHidden="1" w:uiPriority="99" w:unhideWhenUsed="1"/>
    <w:lsdException w:name="List Number 4" w:semiHidden="1" w:uiPriority="99" w:unhideWhenUsed="1"/>
    <w:lsdException w:name="List Number 5" w:uiPriority="99"/>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FollowedHyperlink" w:uiPriority="99"/>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7644"/>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tyle>
  <w:style w:type="character" w:styleId="Hyperlink">
    <w:name w:val="Hyperlink"/>
    <w:rsid w:val="0012580B"/>
    <w:rPr>
      <w:color w:val="0000FF"/>
      <w:u w:val="single"/>
    </w:rPr>
  </w:style>
  <w:style w:type="paragraph" w:styleId="BalloonText">
    <w:name w:val="Balloon Text"/>
    <w:basedOn w:val="Normal"/>
    <w:link w:val="BalloonTextChar"/>
    <w:uiPriority w:val="99"/>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rsid w:val="00E11923"/>
    <w:rPr>
      <w:b/>
      <w:bCs/>
      <w:i/>
      <w:iCs/>
      <w:sz w:val="28"/>
      <w:szCs w:val="28"/>
    </w:rPr>
  </w:style>
  <w:style w:type="character" w:customStyle="1" w:styleId="Heading3Char">
    <w:name w:val="Heading 3 Char"/>
    <w:aliases w:val="H3 Char,H31 Char,h3 Char"/>
    <w:link w:val="Heading3"/>
    <w:uiPriority w:val="99"/>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rsid w:val="004234F0"/>
    <w:rPr>
      <w:rFonts w:ascii="Times New Roman Bold" w:hAnsi="Times New Roman Bold"/>
      <w:b/>
      <w:bCs/>
      <w:sz w:val="24"/>
      <w:szCs w:val="28"/>
    </w:rPr>
  </w:style>
  <w:style w:type="character" w:customStyle="1" w:styleId="Heading5Char">
    <w:name w:val="Heading 5 Char"/>
    <w:aliases w:val="H5 Char,H51 Char,h5 Char"/>
    <w:link w:val="Heading5"/>
    <w:uiPriority w:val="99"/>
    <w:rsid w:val="004234F0"/>
    <w:rPr>
      <w:b/>
      <w:bCs/>
      <w:i/>
      <w:iCs/>
      <w:sz w:val="24"/>
      <w:szCs w:val="26"/>
    </w:rPr>
  </w:style>
  <w:style w:type="character" w:customStyle="1" w:styleId="Heading6Char">
    <w:name w:val="Heading 6 Char"/>
    <w:aliases w:val="H6 Char,H61 Char,h6 Char"/>
    <w:link w:val="Heading6"/>
    <w:uiPriority w:val="99"/>
    <w:rsid w:val="000E00F3"/>
    <w:rPr>
      <w:b/>
      <w:bCs/>
      <w:sz w:val="22"/>
      <w:szCs w:val="22"/>
    </w:rPr>
  </w:style>
  <w:style w:type="character" w:customStyle="1" w:styleId="Heading7Char">
    <w:name w:val="Heading 7 Char"/>
    <w:link w:val="Heading7"/>
    <w:uiPriority w:val="99"/>
    <w:rsid w:val="004234F0"/>
    <w:rPr>
      <w:sz w:val="22"/>
      <w:szCs w:val="24"/>
    </w:rPr>
  </w:style>
  <w:style w:type="character" w:customStyle="1" w:styleId="Heading8Char">
    <w:name w:val="Heading 8 Char"/>
    <w:link w:val="Heading8"/>
    <w:uiPriority w:val="99"/>
    <w:rsid w:val="004234F0"/>
    <w:rPr>
      <w:i/>
      <w:iCs/>
      <w:sz w:val="22"/>
      <w:szCs w:val="24"/>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table" w:styleId="TableGrid">
    <w:name w:val="Table Grid"/>
    <w:basedOn w:val="TableNormal"/>
    <w:uiPriority w:val="99"/>
    <w:rsid w:val="00430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rsid w:val="004E12F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styleId="Caption">
    <w:name w:val="caption"/>
    <w:basedOn w:val="Normal"/>
    <w:next w:val="Normal"/>
    <w:link w:val="CaptionChar1"/>
    <w:qFormat/>
    <w:rsid w:val="004E12FA"/>
    <w:pPr>
      <w:keepNext/>
      <w:tabs>
        <w:tab w:val="clear" w:pos="360"/>
        <w:tab w:val="clear" w:pos="720"/>
        <w:tab w:val="clear" w:pos="1080"/>
        <w:tab w:val="clear" w:pos="1440"/>
      </w:tabs>
      <w:spacing w:before="240" w:after="113"/>
      <w:jc w:val="center"/>
    </w:pPr>
    <w:rPr>
      <w:rFonts w:eastAsia="Malgun Gothic"/>
      <w:b/>
      <w:bCs/>
      <w:sz w:val="20"/>
    </w:rPr>
  </w:style>
  <w:style w:type="paragraph" w:customStyle="1" w:styleId="tablecell">
    <w:name w:val="table cell"/>
    <w:basedOn w:val="Normal"/>
    <w:rsid w:val="004E12FA"/>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CaptionChar1">
    <w:name w:val="Caption Char1"/>
    <w:link w:val="Caption"/>
    <w:locked/>
    <w:rsid w:val="004E12FA"/>
    <w:rPr>
      <w:rFonts w:eastAsia="Malgun Gothic"/>
      <w:b/>
      <w:bCs/>
    </w:rPr>
  </w:style>
  <w:style w:type="paragraph" w:customStyle="1" w:styleId="Note1">
    <w:name w:val="Note 1"/>
    <w:basedOn w:val="Normal"/>
    <w:link w:val="Note1Char"/>
    <w:qFormat/>
    <w:rsid w:val="0011180B"/>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11180B"/>
    <w:rPr>
      <w:rFonts w:eastAsia="Malgun Gothic"/>
      <w:sz w:val="18"/>
      <w:szCs w:val="18"/>
      <w:lang w:val="en-GB"/>
    </w:rPr>
  </w:style>
  <w:style w:type="paragraph" w:customStyle="1" w:styleId="Tablehead">
    <w:name w:val="Table_head"/>
    <w:basedOn w:val="Tabletext"/>
    <w:next w:val="Tabletext"/>
    <w:rsid w:val="0011180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11180B"/>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locked/>
    <w:rsid w:val="00C77644"/>
    <w:rPr>
      <w:rFonts w:cs="Arial"/>
      <w:b/>
      <w:bCs/>
      <w:kern w:val="32"/>
      <w:sz w:val="32"/>
      <w:szCs w:val="32"/>
    </w:rPr>
  </w:style>
  <w:style w:type="paragraph" w:styleId="BodyTextIndent">
    <w:name w:val="Body Text Indent"/>
    <w:basedOn w:val="Normal"/>
    <w:link w:val="BodyTextIndentChar"/>
    <w:uiPriority w:val="99"/>
    <w:rsid w:val="00C77644"/>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C77644"/>
    <w:rPr>
      <w:rFonts w:eastAsia="Malgun Gothic"/>
      <w:lang w:val="en-GB" w:eastAsia="x-none"/>
    </w:rPr>
  </w:style>
  <w:style w:type="character" w:customStyle="1" w:styleId="Heading4CharChar1">
    <w:name w:val="Heading 4 Char Char1"/>
    <w:aliases w:val="Heading 4 Char1 Char Char,Heading 4 Char Char Char Char"/>
    <w:uiPriority w:val="99"/>
    <w:rsid w:val="00C77644"/>
    <w:rPr>
      <w:rFonts w:cs="Times New Roman"/>
      <w:b/>
      <w:bCs/>
      <w:lang w:val="en-GB" w:eastAsia="en-US"/>
    </w:rPr>
  </w:style>
  <w:style w:type="character" w:styleId="CommentReference">
    <w:name w:val="annotation reference"/>
    <w:uiPriority w:val="99"/>
    <w:rsid w:val="00C77644"/>
    <w:rPr>
      <w:rFonts w:cs="Times New Roman"/>
      <w:sz w:val="16"/>
      <w:szCs w:val="16"/>
    </w:rPr>
  </w:style>
  <w:style w:type="paragraph" w:styleId="CommentText">
    <w:name w:val="annotation text"/>
    <w:basedOn w:val="Normal"/>
    <w:link w:val="CommentTextChar"/>
    <w:uiPriority w:val="99"/>
    <w:rsid w:val="00C7764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C77644"/>
    <w:rPr>
      <w:rFonts w:eastAsia="Malgun Gothic"/>
      <w:lang w:val="en-GB" w:eastAsia="x-none"/>
    </w:rPr>
  </w:style>
  <w:style w:type="paragraph" w:styleId="TOC8">
    <w:name w:val="toc 8"/>
    <w:basedOn w:val="Normal"/>
    <w:next w:val="Normal"/>
    <w:autoRedefine/>
    <w:uiPriority w:val="39"/>
    <w:rsid w:val="00C77644"/>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C77644"/>
    <w:pPr>
      <w:ind w:left="2382" w:hanging="1191"/>
    </w:pPr>
  </w:style>
  <w:style w:type="paragraph" w:styleId="TOC3">
    <w:name w:val="toc 3"/>
    <w:basedOn w:val="Normal"/>
    <w:next w:val="Normal"/>
    <w:autoRedefine/>
    <w:uiPriority w:val="39"/>
    <w:qFormat/>
    <w:rsid w:val="00C77644"/>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C77644"/>
    <w:pPr>
      <w:ind w:left="2098" w:hanging="1106"/>
    </w:pPr>
  </w:style>
  <w:style w:type="paragraph" w:styleId="TOC5">
    <w:name w:val="toc 5"/>
    <w:basedOn w:val="TOC3"/>
    <w:autoRedefine/>
    <w:uiPriority w:val="39"/>
    <w:rsid w:val="00C77644"/>
    <w:pPr>
      <w:ind w:left="1758" w:hanging="964"/>
    </w:pPr>
  </w:style>
  <w:style w:type="paragraph" w:styleId="TOC4">
    <w:name w:val="toc 4"/>
    <w:basedOn w:val="TOC3"/>
    <w:next w:val="TOC5"/>
    <w:autoRedefine/>
    <w:uiPriority w:val="39"/>
    <w:rsid w:val="00C77644"/>
    <w:pPr>
      <w:ind w:left="1502" w:hanging="907"/>
    </w:pPr>
  </w:style>
  <w:style w:type="paragraph" w:styleId="TOC2">
    <w:name w:val="toc 2"/>
    <w:basedOn w:val="TOC1"/>
    <w:next w:val="TOC3"/>
    <w:autoRedefine/>
    <w:uiPriority w:val="39"/>
    <w:qFormat/>
    <w:rsid w:val="00C77644"/>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C77644"/>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C77644"/>
    <w:rPr>
      <w:rFonts w:eastAsia="Malgun Gothic"/>
      <w:lang w:val="en-GB"/>
    </w:rPr>
  </w:style>
  <w:style w:type="character" w:styleId="LineNumber">
    <w:name w:val="line number"/>
    <w:uiPriority w:val="99"/>
    <w:rsid w:val="00C77644"/>
    <w:rPr>
      <w:rFonts w:cs="Times New Roman"/>
    </w:rPr>
  </w:style>
  <w:style w:type="paragraph" w:styleId="Index1">
    <w:name w:val="index 1"/>
    <w:basedOn w:val="Normal"/>
    <w:next w:val="Normal"/>
    <w:autoRedefine/>
    <w:uiPriority w:val="99"/>
    <w:rsid w:val="00C77644"/>
    <w:pPr>
      <w:tabs>
        <w:tab w:val="clear" w:pos="360"/>
        <w:tab w:val="clear" w:pos="720"/>
        <w:tab w:val="clear" w:pos="1080"/>
        <w:tab w:val="clear" w:pos="1440"/>
      </w:tabs>
      <w:ind w:left="220" w:hanging="220"/>
    </w:pPr>
  </w:style>
  <w:style w:type="paragraph" w:styleId="IndexHeading">
    <w:name w:val="index heading"/>
    <w:basedOn w:val="Normal"/>
    <w:next w:val="ColorfulShading-Accent12"/>
    <w:uiPriority w:val="99"/>
    <w:rsid w:val="00C77644"/>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C77644"/>
    <w:rPr>
      <w:sz w:val="22"/>
    </w:rPr>
  </w:style>
  <w:style w:type="character" w:customStyle="1" w:styleId="HeaderChar">
    <w:name w:val="Header Char"/>
    <w:aliases w:val="h Char,Header/Footer Char"/>
    <w:link w:val="Header"/>
    <w:uiPriority w:val="99"/>
    <w:locked/>
    <w:rsid w:val="00C77644"/>
    <w:rPr>
      <w:sz w:val="22"/>
    </w:rPr>
  </w:style>
  <w:style w:type="character" w:styleId="FootnoteReference">
    <w:name w:val="footnote reference"/>
    <w:uiPriority w:val="99"/>
    <w:rsid w:val="00C77644"/>
    <w:rPr>
      <w:rFonts w:cs="Times New Roman"/>
      <w:position w:val="6"/>
      <w:sz w:val="16"/>
      <w:szCs w:val="16"/>
    </w:rPr>
  </w:style>
  <w:style w:type="paragraph" w:styleId="FootnoteText">
    <w:name w:val="footnote text"/>
    <w:basedOn w:val="Normal"/>
    <w:link w:val="FootnoteTextChar"/>
    <w:uiPriority w:val="99"/>
    <w:rsid w:val="00C77644"/>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C77644"/>
    <w:rPr>
      <w:rFonts w:eastAsia="Malgun Gothic"/>
      <w:lang w:val="en-GB" w:eastAsia="x-none"/>
    </w:rPr>
  </w:style>
  <w:style w:type="paragraph" w:styleId="NormalIndent">
    <w:name w:val="Normal Indent"/>
    <w:basedOn w:val="Normal"/>
    <w:uiPriority w:val="99"/>
    <w:rsid w:val="00C77644"/>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C77644"/>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C77644"/>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C77644"/>
    <w:pPr>
      <w:keepNext w:val="0"/>
      <w:keepLines/>
      <w:tabs>
        <w:tab w:val="clear" w:pos="454"/>
      </w:tabs>
      <w:spacing w:before="100" w:after="100" w:line="190" w:lineRule="exact"/>
    </w:pPr>
  </w:style>
  <w:style w:type="character" w:customStyle="1" w:styleId="BlancCharCharChar">
    <w:name w:val="Blanc Char Char Char"/>
    <w:uiPriority w:val="99"/>
    <w:rsid w:val="00C77644"/>
    <w:rPr>
      <w:rFonts w:cs="Times New Roman"/>
      <w:b/>
      <w:bCs/>
      <w:sz w:val="8"/>
      <w:szCs w:val="8"/>
      <w:lang w:val="en-US" w:eastAsia="en-US"/>
    </w:rPr>
  </w:style>
  <w:style w:type="paragraph" w:customStyle="1" w:styleId="enumlev1">
    <w:name w:val="enumlev1"/>
    <w:basedOn w:val="Normal"/>
    <w:rsid w:val="00C7764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C77644"/>
    <w:pPr>
      <w:ind w:left="1588"/>
    </w:pPr>
  </w:style>
  <w:style w:type="paragraph" w:customStyle="1" w:styleId="enumlev3">
    <w:name w:val="enumlev3"/>
    <w:basedOn w:val="enumlev2"/>
    <w:uiPriority w:val="99"/>
    <w:rsid w:val="00C77644"/>
    <w:pPr>
      <w:ind w:left="1985"/>
    </w:pPr>
  </w:style>
  <w:style w:type="paragraph" w:customStyle="1" w:styleId="heading1aftertitle">
    <w:name w:val="heading 1aftertitle"/>
    <w:basedOn w:val="Heading1"/>
    <w:next w:val="Normal"/>
    <w:uiPriority w:val="99"/>
    <w:rsid w:val="00C77644"/>
    <w:pPr>
      <w:keepLines/>
      <w:tabs>
        <w:tab w:val="clear" w:pos="360"/>
        <w:tab w:val="clear" w:pos="1080"/>
        <w:tab w:val="clear" w:pos="1440"/>
        <w:tab w:val="num" w:pos="720"/>
        <w:tab w:val="left" w:pos="794"/>
        <w:tab w:val="left" w:pos="1191"/>
        <w:tab w:val="left" w:pos="1588"/>
        <w:tab w:val="left" w:pos="1985"/>
      </w:tabs>
      <w:spacing w:before="1134" w:after="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C77644"/>
    <w:pPr>
      <w:keepLines/>
      <w:tabs>
        <w:tab w:val="clear" w:pos="360"/>
        <w:tab w:val="clear" w:pos="1080"/>
        <w:tab w:val="clear" w:pos="144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C77644"/>
    <w:pPr>
      <w:spacing w:after="720"/>
    </w:pPr>
    <w:rPr>
      <w:bCs w:val="0"/>
      <w:lang w:eastAsia="zh-TW"/>
    </w:rPr>
  </w:style>
  <w:style w:type="paragraph" w:customStyle="1" w:styleId="TableTitle">
    <w:name w:val="Table_Title"/>
    <w:basedOn w:val="Normal"/>
    <w:next w:val="Blanc"/>
    <w:uiPriority w:val="99"/>
    <w:rsid w:val="00C77644"/>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uiPriority w:val="99"/>
    <w:rsid w:val="00C77644"/>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C77644"/>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C77644"/>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C77644"/>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C77644"/>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C77644"/>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C77644"/>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C77644"/>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C77644"/>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C77644"/>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C77644"/>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C77644"/>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C77644"/>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C77644"/>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C77644"/>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C77644"/>
    <w:pPr>
      <w:spacing w:before="0"/>
    </w:pPr>
  </w:style>
  <w:style w:type="paragraph" w:customStyle="1" w:styleId="ASN1Italic">
    <w:name w:val="ASN.1 Italic"/>
    <w:basedOn w:val="ASN1"/>
    <w:uiPriority w:val="99"/>
    <w:rsid w:val="00C77644"/>
    <w:pPr>
      <w:spacing w:before="0"/>
    </w:pPr>
    <w:rPr>
      <w:b w:val="0"/>
      <w:bCs w:val="0"/>
      <w:i/>
      <w:iCs/>
      <w:sz w:val="20"/>
      <w:szCs w:val="20"/>
    </w:rPr>
  </w:style>
  <w:style w:type="paragraph" w:customStyle="1" w:styleId="Note">
    <w:name w:val="Note"/>
    <w:basedOn w:val="Normal"/>
    <w:next w:val="Normal"/>
    <w:link w:val="NoteChar2"/>
    <w:uiPriority w:val="99"/>
    <w:rsid w:val="00C77644"/>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C77644"/>
    <w:rPr>
      <w:rFonts w:cs="Times New Roman"/>
      <w:sz w:val="18"/>
      <w:szCs w:val="18"/>
      <w:lang w:val="en-GB" w:eastAsia="en-US"/>
    </w:rPr>
  </w:style>
  <w:style w:type="paragraph" w:customStyle="1" w:styleId="head">
    <w:name w:val="head"/>
    <w:basedOn w:val="headfoot"/>
    <w:next w:val="foot"/>
    <w:uiPriority w:val="99"/>
    <w:rsid w:val="00C77644"/>
    <w:rPr>
      <w:color w:val="FFFFFF"/>
    </w:rPr>
  </w:style>
  <w:style w:type="paragraph" w:customStyle="1" w:styleId="foot">
    <w:name w:val="foot"/>
    <w:basedOn w:val="head"/>
    <w:next w:val="Heading1"/>
    <w:uiPriority w:val="99"/>
    <w:rsid w:val="00C77644"/>
  </w:style>
  <w:style w:type="paragraph" w:customStyle="1" w:styleId="RecISO">
    <w:name w:val="Rec_ISO_#"/>
    <w:basedOn w:val="Rec"/>
    <w:uiPriority w:val="99"/>
    <w:rsid w:val="00C77644"/>
    <w:pPr>
      <w:tabs>
        <w:tab w:val="clear" w:pos="794"/>
        <w:tab w:val="clear" w:pos="1191"/>
        <w:tab w:val="clear" w:pos="1588"/>
        <w:tab w:val="clear" w:pos="1985"/>
      </w:tabs>
    </w:pPr>
  </w:style>
  <w:style w:type="paragraph" w:customStyle="1" w:styleId="RecCCITT">
    <w:name w:val="Rec_CCITT_#"/>
    <w:basedOn w:val="RecISO"/>
    <w:uiPriority w:val="99"/>
    <w:rsid w:val="00C77644"/>
    <w:pPr>
      <w:spacing w:before="0"/>
    </w:pPr>
  </w:style>
  <w:style w:type="paragraph" w:styleId="Title">
    <w:name w:val="Title"/>
    <w:basedOn w:val="Normal"/>
    <w:next w:val="heading1aftertitle"/>
    <w:link w:val="TitleChar"/>
    <w:uiPriority w:val="99"/>
    <w:qFormat/>
    <w:rsid w:val="00C77644"/>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C77644"/>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C77644"/>
  </w:style>
  <w:style w:type="paragraph" w:customStyle="1" w:styleId="MediumList2-Accent21">
    <w:name w:val="Medium List 2 - Accent 21"/>
    <w:hidden/>
    <w:uiPriority w:val="99"/>
    <w:rsid w:val="00C77644"/>
    <w:rPr>
      <w:rFonts w:eastAsia="Malgun Gothic"/>
      <w:lang w:val="en-GB"/>
    </w:rPr>
  </w:style>
  <w:style w:type="paragraph" w:customStyle="1" w:styleId="MediumGrid1-Accent21">
    <w:name w:val="Medium Grid 1 - Accent 21"/>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C77644"/>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C77644"/>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C77644"/>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Normal"/>
    <w:link w:val="tablesyntaxChar"/>
    <w:rsid w:val="00C7764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C77644"/>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C77644"/>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C77644"/>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C77644"/>
    <w:rPr>
      <w:rFonts w:eastAsia="Batang"/>
      <w:sz w:val="22"/>
      <w:szCs w:val="22"/>
      <w:lang w:val="en-GB"/>
    </w:rPr>
  </w:style>
  <w:style w:type="paragraph" w:customStyle="1" w:styleId="AppendixHeading2">
    <w:name w:val="Appendix Heading 2"/>
    <w:basedOn w:val="Heading2"/>
    <w:uiPriority w:val="99"/>
    <w:rsid w:val="00C77644"/>
    <w:pPr>
      <w:tabs>
        <w:tab w:val="clear" w:pos="1080"/>
        <w:tab w:val="clear" w:pos="1440"/>
        <w:tab w:val="num" w:pos="576"/>
        <w:tab w:val="num" w:pos="720"/>
      </w:tabs>
      <w:ind w:left="576" w:hanging="576"/>
    </w:pPr>
    <w:rPr>
      <w:rFonts w:eastAsia="Batang"/>
      <w:i w:val="0"/>
      <w:iCs w:val="0"/>
      <w:sz w:val="22"/>
      <w:szCs w:val="22"/>
    </w:rPr>
  </w:style>
  <w:style w:type="paragraph" w:customStyle="1" w:styleId="AppendixHeadingI">
    <w:name w:val="Appendix Heading I"/>
    <w:basedOn w:val="Normal"/>
    <w:uiPriority w:val="99"/>
    <w:rsid w:val="00C77644"/>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C77644"/>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C77644"/>
    <w:pPr>
      <w:tabs>
        <w:tab w:val="clear" w:pos="360"/>
        <w:tab w:val="clear" w:pos="720"/>
        <w:tab w:val="clear" w:pos="1080"/>
        <w:tab w:val="clear" w:pos="1440"/>
        <w:tab w:val="left" w:pos="794"/>
        <w:tab w:val="num" w:pos="864"/>
      </w:tabs>
      <w:ind w:left="864" w:right="0" w:hanging="864"/>
    </w:pPr>
    <w:rPr>
      <w:rFonts w:ascii="Times New Roman" w:eastAsia="Batang" w:hAnsi="Times New Roman"/>
      <w:sz w:val="22"/>
      <w:szCs w:val="22"/>
      <w:lang w:eastAsia="x-none"/>
    </w:rPr>
  </w:style>
  <w:style w:type="paragraph" w:customStyle="1" w:styleId="AppendixHeading5">
    <w:name w:val="Appendix Heading 5"/>
    <w:basedOn w:val="Heading5"/>
    <w:uiPriority w:val="99"/>
    <w:rsid w:val="00C77644"/>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lang w:eastAsia="x-none"/>
    </w:rPr>
  </w:style>
  <w:style w:type="paragraph" w:customStyle="1" w:styleId="BlancChar">
    <w:name w:val="Blanc Char"/>
    <w:basedOn w:val="Normal"/>
    <w:next w:val="TableText0"/>
    <w:uiPriority w:val="99"/>
    <w:rsid w:val="00C77644"/>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C77644"/>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C77644"/>
    <w:rPr>
      <w:rFonts w:eastAsia="Malgun Gothic"/>
      <w:sz w:val="16"/>
      <w:szCs w:val="16"/>
      <w:lang w:val="en-GB" w:eastAsia="x-none"/>
    </w:rPr>
  </w:style>
  <w:style w:type="paragraph" w:styleId="BodyTextIndent2">
    <w:name w:val="Body Text Indent 2"/>
    <w:basedOn w:val="Normal"/>
    <w:link w:val="BodyTextIndent2Char"/>
    <w:uiPriority w:val="99"/>
    <w:rsid w:val="00C77644"/>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C77644"/>
    <w:rPr>
      <w:rFonts w:eastAsia="Malgun Gothic"/>
      <w:lang w:val="en-GB" w:eastAsia="x-none"/>
    </w:rPr>
  </w:style>
  <w:style w:type="paragraph" w:customStyle="1" w:styleId="11BodyText">
    <w:name w:val="11 BodyText"/>
    <w:basedOn w:val="Normal"/>
    <w:uiPriority w:val="99"/>
    <w:rsid w:val="00C77644"/>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C77644"/>
    <w:rPr>
      <w:b/>
      <w:bCs/>
    </w:rPr>
  </w:style>
  <w:style w:type="paragraph" w:styleId="BodyText3">
    <w:name w:val="Body Text 3"/>
    <w:basedOn w:val="Normal"/>
    <w:link w:val="BodyText3Char"/>
    <w:uiPriority w:val="99"/>
    <w:rsid w:val="00C77644"/>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C77644"/>
    <w:rPr>
      <w:rFonts w:eastAsia="Malgun Gothic"/>
      <w:sz w:val="16"/>
      <w:szCs w:val="16"/>
      <w:lang w:val="en-GB" w:eastAsia="x-none"/>
    </w:rPr>
  </w:style>
  <w:style w:type="paragraph" w:customStyle="1" w:styleId="Figure0">
    <w:name w:val="Figure"/>
    <w:basedOn w:val="Normal"/>
    <w:next w:val="Normal"/>
    <w:uiPriority w:val="99"/>
    <w:rsid w:val="00C77644"/>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C77644"/>
  </w:style>
  <w:style w:type="paragraph" w:customStyle="1" w:styleId="Fig0">
    <w:name w:val="Fig"/>
    <w:basedOn w:val="Figure0"/>
    <w:next w:val="Fig"/>
    <w:uiPriority w:val="99"/>
    <w:rsid w:val="00C77644"/>
    <w:pPr>
      <w:spacing w:before="136" w:after="0"/>
    </w:pPr>
    <w:rPr>
      <w:lang w:val="en-US"/>
    </w:rPr>
  </w:style>
  <w:style w:type="paragraph" w:customStyle="1" w:styleId="figure1">
    <w:name w:val="figure"/>
    <w:basedOn w:val="Normal"/>
    <w:uiPriority w:val="99"/>
    <w:rsid w:val="00C77644"/>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C77644"/>
    <w:rPr>
      <w:rFonts w:cs="Times New Roman"/>
      <w:lang w:val="en-US" w:eastAsia="en-US"/>
    </w:rPr>
  </w:style>
  <w:style w:type="paragraph" w:customStyle="1" w:styleId="Annex2">
    <w:name w:val="Annex 2"/>
    <w:basedOn w:val="Normal"/>
    <w:next w:val="Normal"/>
    <w:link w:val="Annex2Char"/>
    <w:uiPriority w:val="99"/>
    <w:qFormat/>
    <w:rsid w:val="00C77644"/>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C77644"/>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C77644"/>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C77644"/>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C77644"/>
    <w:rPr>
      <w:rFonts w:ascii="Courier" w:hAnsi="Courier" w:cs="Courier"/>
      <w:sz w:val="22"/>
      <w:szCs w:val="22"/>
      <w:lang w:val="en-GB" w:eastAsia="en-US"/>
    </w:rPr>
  </w:style>
  <w:style w:type="paragraph" w:styleId="BodyText2">
    <w:name w:val="Body Text 2"/>
    <w:basedOn w:val="Normal"/>
    <w:link w:val="BodyText2Char"/>
    <w:uiPriority w:val="99"/>
    <w:rsid w:val="00C77644"/>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C77644"/>
    <w:rPr>
      <w:rFonts w:eastAsia="Malgun Gothic"/>
      <w:lang w:val="en-GB" w:eastAsia="x-none"/>
    </w:rPr>
  </w:style>
  <w:style w:type="paragraph" w:customStyle="1" w:styleId="Normal1">
    <w:name w:val="Normal1"/>
    <w:basedOn w:val="TableTitle"/>
    <w:uiPriority w:val="99"/>
    <w:rsid w:val="00C77644"/>
    <w:pPr>
      <w:tabs>
        <w:tab w:val="center" w:pos="4864"/>
      </w:tabs>
      <w:jc w:val="both"/>
    </w:pPr>
  </w:style>
  <w:style w:type="character" w:customStyle="1" w:styleId="BalloonTextChar">
    <w:name w:val="Balloon Text Char"/>
    <w:link w:val="BalloonText"/>
    <w:uiPriority w:val="99"/>
    <w:locked/>
    <w:rsid w:val="00C77644"/>
    <w:rPr>
      <w:rFonts w:ascii="Tahoma" w:hAnsi="Tahoma" w:cs="Tahoma"/>
      <w:sz w:val="16"/>
      <w:szCs w:val="16"/>
    </w:rPr>
  </w:style>
  <w:style w:type="paragraph" w:customStyle="1" w:styleId="equation0">
    <w:name w:val="equation"/>
    <w:basedOn w:val="Normal"/>
    <w:uiPriority w:val="99"/>
    <w:rsid w:val="00C77644"/>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C77644"/>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C77644"/>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C77644"/>
    <w:rPr>
      <w:rFonts w:cs="Times New Roman"/>
      <w:b/>
      <w:bCs/>
      <w:lang w:val="en-GB" w:eastAsia="en-US"/>
    </w:rPr>
  </w:style>
  <w:style w:type="character" w:customStyle="1" w:styleId="TableTitleCharCharChar">
    <w:name w:val="Table_Title Char Char Char"/>
    <w:uiPriority w:val="99"/>
    <w:rsid w:val="00C77644"/>
    <w:rPr>
      <w:rFonts w:cs="Times New Roman"/>
      <w:b/>
      <w:bCs/>
      <w:lang w:val="en-GB" w:eastAsia="en-US"/>
    </w:rPr>
  </w:style>
  <w:style w:type="character" w:customStyle="1" w:styleId="Annex1Char">
    <w:name w:val="Annex 1 Char"/>
    <w:uiPriority w:val="99"/>
    <w:rsid w:val="00C77644"/>
    <w:rPr>
      <w:rFonts w:cs="Times New Roman"/>
      <w:b/>
      <w:bCs/>
      <w:sz w:val="24"/>
      <w:szCs w:val="24"/>
      <w:lang w:val="en-GB" w:eastAsia="en-US"/>
    </w:rPr>
  </w:style>
  <w:style w:type="paragraph" w:customStyle="1" w:styleId="TableTitleChar">
    <w:name w:val="Table_Title Char"/>
    <w:basedOn w:val="Normal"/>
    <w:next w:val="Normal"/>
    <w:uiPriority w:val="99"/>
    <w:rsid w:val="00C77644"/>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C77644"/>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C77644"/>
    <w:rPr>
      <w:rFonts w:cs="Times New Roman"/>
      <w:b/>
      <w:bCs/>
      <w:sz w:val="24"/>
      <w:szCs w:val="24"/>
      <w:lang w:val="en-GB" w:eastAsia="en-US"/>
    </w:rPr>
  </w:style>
  <w:style w:type="paragraph" w:customStyle="1" w:styleId="toc0">
    <w:name w:val="toc 0"/>
    <w:basedOn w:val="Normal"/>
    <w:next w:val="TOC1"/>
    <w:uiPriority w:val="99"/>
    <w:rsid w:val="00C77644"/>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C77644"/>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C77644"/>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C77644"/>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C77644"/>
    <w:rPr>
      <w:rFonts w:cs="Times New Roman"/>
      <w:lang w:val="fr-FR"/>
    </w:rPr>
  </w:style>
  <w:style w:type="character" w:customStyle="1" w:styleId="Head0">
    <w:name w:val="Head"/>
    <w:uiPriority w:val="99"/>
    <w:rsid w:val="00C77644"/>
    <w:rPr>
      <w:rFonts w:cs="Times New Roman"/>
      <w:b/>
    </w:rPr>
  </w:style>
  <w:style w:type="character" w:customStyle="1" w:styleId="tablesyntaxChar">
    <w:name w:val="table syntax Char"/>
    <w:link w:val="tablesyntax"/>
    <w:locked/>
    <w:rsid w:val="00C77644"/>
    <w:rPr>
      <w:rFonts w:ascii="Times" w:eastAsia="Malgun Gothic" w:hAnsi="Times"/>
      <w:lang w:val="en-GB"/>
    </w:rPr>
  </w:style>
  <w:style w:type="paragraph" w:customStyle="1" w:styleId="StyleHeading1TimesNewRoman12ptBefore24ptAfter0">
    <w:name w:val="Style Heading 1 + Times New Roman 12 pt Before:  24 pt After:  0..."/>
    <w:basedOn w:val="Heading1"/>
    <w:uiPriority w:val="99"/>
    <w:rsid w:val="00C77644"/>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C77644"/>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C77644"/>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C7764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C77644"/>
    <w:pPr>
      <w:spacing w:before="20" w:after="40"/>
      <w:jc w:val="center"/>
    </w:pPr>
    <w:rPr>
      <w:rFonts w:eastAsia="Batang"/>
    </w:rPr>
  </w:style>
  <w:style w:type="paragraph" w:customStyle="1" w:styleId="Styleenumlev1Left0Hanging03">
    <w:name w:val="Style enumlev1 + Left:  0&quot; Hanging:  0.3&quot;"/>
    <w:basedOn w:val="enumlev1"/>
    <w:uiPriority w:val="99"/>
    <w:rsid w:val="00C77644"/>
    <w:pPr>
      <w:spacing w:before="136"/>
      <w:ind w:left="432" w:hanging="432"/>
    </w:pPr>
    <w:rPr>
      <w:rFonts w:eastAsia="Batang"/>
    </w:rPr>
  </w:style>
  <w:style w:type="paragraph" w:customStyle="1" w:styleId="StyleNote111ptLeft0">
    <w:name w:val="Style Note 1 + 11 pt Left:  0&quot;"/>
    <w:basedOn w:val="Note1"/>
    <w:uiPriority w:val="99"/>
    <w:rsid w:val="00C77644"/>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C77644"/>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C77644"/>
    <w:pPr>
      <w:ind w:left="1728" w:hanging="1728"/>
    </w:pPr>
    <w:rPr>
      <w:lang w:val="en-US"/>
    </w:rPr>
  </w:style>
  <w:style w:type="paragraph" w:customStyle="1" w:styleId="Annex6">
    <w:name w:val="Annex 6"/>
    <w:basedOn w:val="Annex5"/>
    <w:next w:val="Normal"/>
    <w:autoRedefine/>
    <w:uiPriority w:val="99"/>
    <w:rsid w:val="00C77644"/>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C77644"/>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C77644"/>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C77644"/>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C77644"/>
    <w:rPr>
      <w:rFonts w:ascii="Times" w:eastAsia="Malgun Gothic" w:hAnsi="Times"/>
      <w:b/>
      <w:bCs/>
      <w:lang w:val="en-GB"/>
    </w:rPr>
  </w:style>
  <w:style w:type="character" w:customStyle="1" w:styleId="SVCBulletslevel1CharChar">
    <w:name w:val="SVC Bullets level 1 Char Char"/>
    <w:link w:val="SVCBulletslevel1Char"/>
    <w:uiPriority w:val="99"/>
    <w:locked/>
    <w:rsid w:val="00C77644"/>
    <w:rPr>
      <w:lang w:val="en-GB"/>
    </w:rPr>
  </w:style>
  <w:style w:type="paragraph" w:customStyle="1" w:styleId="SVCBulletslevel3CharChar">
    <w:name w:val="SVC Bullets level 3 Char Char"/>
    <w:basedOn w:val="SVCBulletslevel3"/>
    <w:link w:val="SVCBulletslevel3CharCharChar"/>
    <w:rsid w:val="00C77644"/>
    <w:rPr>
      <w:rFonts w:ascii="Times" w:hAnsi="Times"/>
      <w:lang w:eastAsia="x-none"/>
    </w:rPr>
  </w:style>
  <w:style w:type="paragraph" w:customStyle="1" w:styleId="SVCBulletslevel4Char">
    <w:name w:val="SVC Bullets level 4 Char"/>
    <w:basedOn w:val="SVCBulletslevel3CharChar"/>
    <w:link w:val="SVCBulletslevel4CharChar"/>
    <w:rsid w:val="00C77644"/>
    <w:pPr>
      <w:tabs>
        <w:tab w:val="clear" w:pos="-31680"/>
        <w:tab w:val="num" w:pos="2880"/>
      </w:tabs>
      <w:ind w:left="2880" w:hanging="360"/>
    </w:pPr>
  </w:style>
  <w:style w:type="paragraph" w:customStyle="1" w:styleId="SVCBulletslevel5">
    <w:name w:val="SVC Bullets level 5"/>
    <w:basedOn w:val="SVCBulletslevel4Char"/>
    <w:uiPriority w:val="99"/>
    <w:rsid w:val="00C77644"/>
    <w:pPr>
      <w:tabs>
        <w:tab w:val="clear" w:pos="2880"/>
        <w:tab w:val="num" w:pos="3600"/>
      </w:tabs>
      <w:ind w:left="3600"/>
    </w:pPr>
  </w:style>
  <w:style w:type="paragraph" w:customStyle="1" w:styleId="SVCBulletslevel6">
    <w:name w:val="SVC Bullets level 6"/>
    <w:basedOn w:val="SVCBulletslevel5"/>
    <w:uiPriority w:val="99"/>
    <w:rsid w:val="00C77644"/>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C77644"/>
    <w:rPr>
      <w:rFonts w:eastAsia="Malgun Gothic"/>
      <w:lang w:val="en-GB"/>
    </w:rPr>
  </w:style>
  <w:style w:type="character" w:customStyle="1" w:styleId="SVCBulletslevel3CharCharChar">
    <w:name w:val="SVC Bullets level 3 Char Char Char"/>
    <w:link w:val="SVCBulletslevel3CharChar"/>
    <w:locked/>
    <w:rsid w:val="00C77644"/>
    <w:rPr>
      <w:rFonts w:ascii="Times" w:eastAsia="Malgun Gothic" w:hAnsi="Times"/>
      <w:lang w:val="en-GB" w:eastAsia="x-none"/>
    </w:rPr>
  </w:style>
  <w:style w:type="character" w:customStyle="1" w:styleId="SVCBulletslevel4CharChar">
    <w:name w:val="SVC Bullets level 4 Char Char"/>
    <w:link w:val="SVCBulletslevel4Char"/>
    <w:locked/>
    <w:rsid w:val="00C77644"/>
    <w:rPr>
      <w:rFonts w:ascii="Times" w:eastAsia="Malgun Gothic" w:hAnsi="Times"/>
      <w:lang w:val="en-GB" w:eastAsia="x-none"/>
    </w:rPr>
  </w:style>
  <w:style w:type="paragraph" w:customStyle="1" w:styleId="SVCBulletslevel7">
    <w:name w:val="SVC Bullets level 7"/>
    <w:basedOn w:val="SVCBulletslevel6"/>
    <w:uiPriority w:val="99"/>
    <w:rsid w:val="00C77644"/>
    <w:pPr>
      <w:ind w:left="2772"/>
    </w:pPr>
  </w:style>
  <w:style w:type="paragraph" w:customStyle="1" w:styleId="SVCBulletslevel8">
    <w:name w:val="SVC Bullets level 8"/>
    <w:basedOn w:val="SVCBulletslevel7"/>
    <w:uiPriority w:val="99"/>
    <w:rsid w:val="00C77644"/>
    <w:pPr>
      <w:ind w:left="3168"/>
    </w:pPr>
  </w:style>
  <w:style w:type="paragraph" w:customStyle="1" w:styleId="SVCBulletslevel3">
    <w:name w:val="SVC Bullets level 3"/>
    <w:basedOn w:val="Normal"/>
    <w:uiPriority w:val="99"/>
    <w:rsid w:val="00C77644"/>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C77644"/>
    <w:pPr>
      <w:numPr>
        <w:numId w:val="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C77644"/>
    <w:rPr>
      <w:rFonts w:eastAsia="Malgun Gothic"/>
      <w:lang w:val="en-GB"/>
    </w:rPr>
  </w:style>
  <w:style w:type="paragraph" w:customStyle="1" w:styleId="FigureCharChar">
    <w:name w:val="Figure_# Char Char"/>
    <w:basedOn w:val="Normal"/>
    <w:next w:val="FigureTitleChar"/>
    <w:link w:val="FigureCharCharChar"/>
    <w:uiPriority w:val="99"/>
    <w:rsid w:val="00C77644"/>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C77644"/>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C77644"/>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C77644"/>
    <w:rPr>
      <w:rFonts w:cs="Times New Roman"/>
      <w:lang w:val="en-US" w:eastAsia="en-US"/>
    </w:rPr>
  </w:style>
  <w:style w:type="paragraph" w:customStyle="1" w:styleId="AVCIndentlevel2">
    <w:name w:val="AVC Indent level 2"/>
    <w:basedOn w:val="AVCIndentlevel1"/>
    <w:uiPriority w:val="99"/>
    <w:rsid w:val="00C77644"/>
    <w:pPr>
      <w:ind w:left="794"/>
    </w:pPr>
  </w:style>
  <w:style w:type="paragraph" w:customStyle="1" w:styleId="AVCIndentlevel1">
    <w:name w:val="AVC Indent level 1"/>
    <w:basedOn w:val="Normal"/>
    <w:uiPriority w:val="99"/>
    <w:rsid w:val="00C77644"/>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C77644"/>
    <w:pPr>
      <w:ind w:left="2304" w:hanging="403"/>
    </w:pPr>
  </w:style>
  <w:style w:type="paragraph" w:customStyle="1" w:styleId="AVCEquationlevel2">
    <w:name w:val="AVC Equation level 2"/>
    <w:basedOn w:val="AVCEquationlevel1CharCharCharChar"/>
    <w:uiPriority w:val="99"/>
    <w:rsid w:val="00C77644"/>
    <w:pPr>
      <w:tabs>
        <w:tab w:val="left" w:pos="1191"/>
      </w:tabs>
      <w:ind w:left="1191"/>
    </w:pPr>
  </w:style>
  <w:style w:type="paragraph" w:customStyle="1" w:styleId="AVCBulletlevel2CharChar">
    <w:name w:val="AVC Bullet level 2 Char Char"/>
    <w:basedOn w:val="AVCBulletlevel1CharChar"/>
    <w:link w:val="AVCBulletlevel2CharCharChar"/>
    <w:rsid w:val="00C77644"/>
    <w:pPr>
      <w:tabs>
        <w:tab w:val="clear" w:pos="397"/>
        <w:tab w:val="clear" w:pos="792"/>
        <w:tab w:val="num" w:pos="794"/>
      </w:tabs>
      <w:ind w:left="794" w:hanging="391"/>
    </w:pPr>
  </w:style>
  <w:style w:type="paragraph" w:customStyle="1" w:styleId="AVCEquationlevel3">
    <w:name w:val="AVC Equation level 3"/>
    <w:basedOn w:val="AVCEquationlevel2"/>
    <w:uiPriority w:val="99"/>
    <w:rsid w:val="00C77644"/>
    <w:pPr>
      <w:ind w:left="1588"/>
    </w:pPr>
  </w:style>
  <w:style w:type="character" w:customStyle="1" w:styleId="AVCEquationlevel1Char1">
    <w:name w:val="AVC Equation level 1 Char1"/>
    <w:uiPriority w:val="99"/>
    <w:rsid w:val="00C77644"/>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C77644"/>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C77644"/>
    <w:rPr>
      <w:rFonts w:eastAsia="Malgun Gothic"/>
      <w:lang w:val="en-GB"/>
    </w:rPr>
  </w:style>
  <w:style w:type="character" w:customStyle="1" w:styleId="FigureCharCharChar">
    <w:name w:val="Figure_# Char Char Char"/>
    <w:link w:val="FigureCharChar"/>
    <w:uiPriority w:val="99"/>
    <w:locked/>
    <w:rsid w:val="00C77644"/>
    <w:rPr>
      <w:rFonts w:eastAsia="Malgun Gothic"/>
      <w:lang w:val="en-GB"/>
    </w:rPr>
  </w:style>
  <w:style w:type="paragraph" w:customStyle="1" w:styleId="AVCBulletlevel6">
    <w:name w:val="AVC Bullet level 6"/>
    <w:basedOn w:val="AVCBulletlevel1CharChar"/>
    <w:uiPriority w:val="99"/>
    <w:rsid w:val="00C77644"/>
    <w:pPr>
      <w:numPr>
        <w:numId w:val="10"/>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rsid w:val="00C77644"/>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C77644"/>
    <w:rPr>
      <w:rFonts w:eastAsia="Malgun Gothic"/>
      <w:lang w:val="en-GB" w:eastAsia="x-none"/>
    </w:rPr>
  </w:style>
  <w:style w:type="character" w:customStyle="1" w:styleId="AVCNumberinglevel2Char">
    <w:name w:val="AVC Numbering level 2 Char"/>
    <w:uiPriority w:val="99"/>
    <w:rsid w:val="00C77644"/>
  </w:style>
  <w:style w:type="paragraph" w:customStyle="1" w:styleId="TableTextCentred">
    <w:name w:val="Table_Text_Centred"/>
    <w:basedOn w:val="TableText0"/>
    <w:uiPriority w:val="99"/>
    <w:rsid w:val="00C77644"/>
    <w:pPr>
      <w:jc w:val="center"/>
    </w:pPr>
  </w:style>
  <w:style w:type="paragraph" w:customStyle="1" w:styleId="AVCNumberinglevel2">
    <w:name w:val="AVC Numbering level 2"/>
    <w:basedOn w:val="AVCNumberinglevel1"/>
    <w:uiPriority w:val="99"/>
    <w:rsid w:val="00C77644"/>
    <w:pPr>
      <w:tabs>
        <w:tab w:val="left" w:pos="397"/>
      </w:tabs>
      <w:ind w:left="720" w:hanging="720"/>
    </w:pPr>
  </w:style>
  <w:style w:type="paragraph" w:customStyle="1" w:styleId="AVCIndentlevel3">
    <w:name w:val="AVC Indent level 3"/>
    <w:basedOn w:val="AVCIndentlevel2"/>
    <w:uiPriority w:val="99"/>
    <w:rsid w:val="00C77644"/>
    <w:pPr>
      <w:ind w:left="1191"/>
    </w:pPr>
  </w:style>
  <w:style w:type="paragraph" w:customStyle="1" w:styleId="AVCBulletlevel1CharChar">
    <w:name w:val="AVC Bullet level 1 Char Char"/>
    <w:basedOn w:val="Normal"/>
    <w:link w:val="AVCBulletlevel1CharCharChar"/>
    <w:uiPriority w:val="99"/>
    <w:rsid w:val="00C77644"/>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C77644"/>
    <w:rPr>
      <w:rFonts w:cs="Times New Roman"/>
      <w:sz w:val="22"/>
      <w:szCs w:val="22"/>
      <w:lang w:val="en-GB" w:eastAsia="en-US" w:bidi="ar-SA"/>
    </w:rPr>
  </w:style>
  <w:style w:type="character" w:customStyle="1" w:styleId="AVCEquationlevel1Char2">
    <w:name w:val="AVC Equation level 1 Char2"/>
    <w:uiPriority w:val="99"/>
    <w:locked/>
    <w:rsid w:val="00C77644"/>
    <w:rPr>
      <w:rFonts w:cs="Times New Roman"/>
      <w:sz w:val="22"/>
      <w:szCs w:val="22"/>
      <w:lang w:val="en-GB" w:eastAsia="en-US" w:bidi="ar-SA"/>
    </w:rPr>
  </w:style>
  <w:style w:type="character" w:customStyle="1" w:styleId="AVCEquationlevel2Char">
    <w:name w:val="AVC Equation level 2 Char"/>
    <w:uiPriority w:val="99"/>
    <w:rsid w:val="00C77644"/>
    <w:rPr>
      <w:rFonts w:cs="Times New Roman"/>
      <w:sz w:val="22"/>
      <w:szCs w:val="22"/>
      <w:lang w:val="en-GB" w:eastAsia="en-US" w:bidi="ar-SA"/>
    </w:rPr>
  </w:style>
  <w:style w:type="paragraph" w:customStyle="1" w:styleId="BalloonText1">
    <w:name w:val="Balloon Text1"/>
    <w:basedOn w:val="Normal"/>
    <w:uiPriority w:val="99"/>
    <w:semiHidden/>
    <w:rsid w:val="00C77644"/>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C77644"/>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C77644"/>
    <w:rPr>
      <w:b/>
      <w:bCs/>
    </w:rPr>
  </w:style>
  <w:style w:type="character" w:customStyle="1" w:styleId="CommentSubjectChar">
    <w:name w:val="Comment Subject Char"/>
    <w:link w:val="CommentSubject"/>
    <w:uiPriority w:val="99"/>
    <w:rsid w:val="00C77644"/>
    <w:rPr>
      <w:rFonts w:eastAsia="Malgun Gothic"/>
      <w:b/>
      <w:bCs/>
      <w:lang w:val="en-GB" w:eastAsia="x-none"/>
    </w:rPr>
  </w:style>
  <w:style w:type="paragraph" w:customStyle="1" w:styleId="AVCBulletlevel4">
    <w:name w:val="AVC Bullet level 4"/>
    <w:basedOn w:val="AVCBulletlevel1CharChar"/>
    <w:uiPriority w:val="99"/>
    <w:rsid w:val="00C77644"/>
    <w:pPr>
      <w:numPr>
        <w:numId w:val="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C77644"/>
    <w:pPr>
      <w:numPr>
        <w:numId w:val="9"/>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C77644"/>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C77644"/>
    <w:pPr>
      <w:numPr>
        <w:numId w:val="0"/>
      </w:numPr>
      <w:tabs>
        <w:tab w:val="clear" w:pos="1191"/>
      </w:tabs>
    </w:pPr>
  </w:style>
  <w:style w:type="paragraph" w:customStyle="1" w:styleId="AVCNumberinglevel1">
    <w:name w:val="AVC Numbering level 1"/>
    <w:basedOn w:val="Normal"/>
    <w:uiPriority w:val="99"/>
    <w:rsid w:val="00C77644"/>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C77644"/>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C77644"/>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C77644"/>
  </w:style>
  <w:style w:type="paragraph" w:customStyle="1" w:styleId="AVCBulletlevel3CharCharCharChar">
    <w:name w:val="AVC Bullet level 3 Char Char Char Char"/>
    <w:basedOn w:val="AVCBulletlevel1CharChar"/>
    <w:link w:val="AVCBulletlevel3CharCharCharCharChar"/>
    <w:uiPriority w:val="99"/>
    <w:rsid w:val="00C77644"/>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C77644"/>
    <w:rPr>
      <w:rFonts w:cs="Times New Roman"/>
      <w:lang w:val="en-US" w:eastAsia="en-US" w:bidi="ar-SA"/>
    </w:rPr>
  </w:style>
  <w:style w:type="character" w:customStyle="1" w:styleId="Annex4CharCharCharCharChar">
    <w:name w:val="Annex 4 Char Char Char Char Char"/>
    <w:link w:val="Annex4CharCharCharChar"/>
    <w:uiPriority w:val="99"/>
    <w:locked/>
    <w:rsid w:val="00C77644"/>
    <w:rPr>
      <w:rFonts w:ascii="Times" w:eastAsia="Malgun Gothic" w:hAnsi="Times"/>
      <w:b/>
      <w:bCs/>
    </w:rPr>
  </w:style>
  <w:style w:type="paragraph" w:customStyle="1" w:styleId="AVCBulletlevel1Char1">
    <w:name w:val="AVC Bullet level 1 Char1"/>
    <w:basedOn w:val="Normal"/>
    <w:uiPriority w:val="99"/>
    <w:rsid w:val="00C77644"/>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C77644"/>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C77644"/>
    <w:rPr>
      <w:rFonts w:ascii="Times New Roman" w:hAnsi="Times New Roman"/>
      <w:lang w:val="en-GB" w:eastAsia="en-US" w:bidi="ar-SA"/>
    </w:rPr>
  </w:style>
  <w:style w:type="paragraph" w:customStyle="1" w:styleId="SVCNumberinglevel1">
    <w:name w:val="SVC Numbering level 1"/>
    <w:basedOn w:val="SVCBulletslevel1CharCharChar"/>
    <w:uiPriority w:val="99"/>
    <w:rsid w:val="00C77644"/>
    <w:pPr>
      <w:numPr>
        <w:numId w:val="1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C77644"/>
    <w:pPr>
      <w:numPr>
        <w:numId w:val="0"/>
      </w:numPr>
    </w:pPr>
  </w:style>
  <w:style w:type="paragraph" w:customStyle="1" w:styleId="SVCNumberinglevel3">
    <w:name w:val="SVC Numbering level 3"/>
    <w:basedOn w:val="SVCNumberinglevel2"/>
    <w:uiPriority w:val="99"/>
    <w:rsid w:val="00C77644"/>
    <w:pPr>
      <w:numPr>
        <w:ilvl w:val="2"/>
        <w:numId w:val="14"/>
      </w:numPr>
      <w:tabs>
        <w:tab w:val="clear" w:pos="0"/>
        <w:tab w:val="num" w:pos="360"/>
        <w:tab w:val="num" w:pos="1800"/>
      </w:tabs>
      <w:ind w:left="0" w:firstLine="0"/>
    </w:pPr>
  </w:style>
  <w:style w:type="paragraph" w:customStyle="1" w:styleId="SVCNumberinglevel4">
    <w:name w:val="SVC Numbering level 4"/>
    <w:basedOn w:val="SVCNumberinglevel3"/>
    <w:uiPriority w:val="99"/>
    <w:rsid w:val="00C77644"/>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C77644"/>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C77644"/>
    <w:pPr>
      <w:tabs>
        <w:tab w:val="clear" w:pos="1584"/>
      </w:tabs>
      <w:ind w:left="2000"/>
    </w:pPr>
  </w:style>
  <w:style w:type="paragraph" w:customStyle="1" w:styleId="SVCIndentlevel2">
    <w:name w:val="SVC Indent level 2"/>
    <w:basedOn w:val="SVCIndentlevel1"/>
    <w:uiPriority w:val="99"/>
    <w:rsid w:val="00C77644"/>
    <w:pPr>
      <w:ind w:left="800"/>
    </w:pPr>
  </w:style>
  <w:style w:type="paragraph" w:customStyle="1" w:styleId="SVCIndentlevel3">
    <w:name w:val="SVC Indent level 3"/>
    <w:basedOn w:val="SVCIndentlevel2"/>
    <w:uiPriority w:val="99"/>
    <w:rsid w:val="00C77644"/>
    <w:pPr>
      <w:tabs>
        <w:tab w:val="clear" w:pos="792"/>
      </w:tabs>
      <w:ind w:left="1200"/>
    </w:pPr>
  </w:style>
  <w:style w:type="paragraph" w:customStyle="1" w:styleId="SVCIndentlevel4">
    <w:name w:val="SVC Indent level 4"/>
    <w:uiPriority w:val="99"/>
    <w:rsid w:val="00C77644"/>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C77644"/>
    <w:pPr>
      <w:tabs>
        <w:tab w:val="clear" w:pos="403"/>
      </w:tabs>
      <w:ind w:left="403"/>
    </w:pPr>
  </w:style>
  <w:style w:type="character" w:customStyle="1" w:styleId="AVCBulletlevel1CharCharCharChar">
    <w:name w:val="AVC Bullet level 1 Char Char Char Char"/>
    <w:uiPriority w:val="99"/>
    <w:rsid w:val="00C77644"/>
    <w:rPr>
      <w:rFonts w:cs="Times New Roman"/>
      <w:lang w:val="en-GB" w:eastAsia="en-US" w:bidi="ar-SA"/>
    </w:rPr>
  </w:style>
  <w:style w:type="character" w:customStyle="1" w:styleId="AVCBulletlevel2CharCharChar">
    <w:name w:val="AVC Bullet level 2 Char Char Char"/>
    <w:link w:val="AVCBulletlevel2CharChar"/>
    <w:locked/>
    <w:rsid w:val="00C77644"/>
    <w:rPr>
      <w:rFonts w:ascii="Times" w:eastAsia="Malgun Gothic" w:hAnsi="Times"/>
      <w:lang w:val="en-GB"/>
    </w:rPr>
  </w:style>
  <w:style w:type="paragraph" w:customStyle="1" w:styleId="AVCBulletlevel3Char">
    <w:name w:val="AVC Bullet level 3 Char"/>
    <w:basedOn w:val="AVCBulletlevel1CharChar"/>
    <w:uiPriority w:val="99"/>
    <w:rsid w:val="00C77644"/>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C77644"/>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C77644"/>
    <w:pPr>
      <w:tabs>
        <w:tab w:val="clear" w:pos="4849"/>
      </w:tabs>
      <w:spacing w:before="200"/>
      <w:ind w:left="794"/>
    </w:pPr>
  </w:style>
  <w:style w:type="paragraph" w:customStyle="1" w:styleId="SVCBulletslevel2">
    <w:name w:val="SVC Bullets level 2"/>
    <w:basedOn w:val="Normal"/>
    <w:uiPriority w:val="99"/>
    <w:rsid w:val="00C7764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C77644"/>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C77644"/>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C77644"/>
    <w:pPr>
      <w:numPr>
        <w:numId w:val="0"/>
      </w:numPr>
      <w:tabs>
        <w:tab w:val="clear" w:pos="1985"/>
        <w:tab w:val="num" w:pos="490"/>
      </w:tabs>
      <w:ind w:left="490" w:hanging="390"/>
    </w:pPr>
  </w:style>
  <w:style w:type="character" w:customStyle="1" w:styleId="TableTitleChar1">
    <w:name w:val="Table_Title Char1"/>
    <w:uiPriority w:val="99"/>
    <w:rsid w:val="00C77644"/>
    <w:rPr>
      <w:rFonts w:cs="Times New Roman"/>
      <w:b/>
      <w:bCs/>
      <w:lang w:val="en-GB" w:eastAsia="en-US" w:bidi="ar-SA"/>
    </w:rPr>
  </w:style>
  <w:style w:type="paragraph" w:customStyle="1" w:styleId="AVCBulletlevel1Char">
    <w:name w:val="AVC Bullet level 1 Char"/>
    <w:basedOn w:val="Normal"/>
    <w:link w:val="AVCBulletlevel1CharChar1"/>
    <w:uiPriority w:val="99"/>
    <w:rsid w:val="00C77644"/>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C77644"/>
    <w:pPr>
      <w:tabs>
        <w:tab w:val="clear" w:pos="4849"/>
      </w:tabs>
      <w:spacing w:before="200"/>
      <w:ind w:left="794"/>
    </w:pPr>
  </w:style>
  <w:style w:type="paragraph" w:customStyle="1" w:styleId="SVCBulletslevel1">
    <w:name w:val="SVC Bullets level 1"/>
    <w:basedOn w:val="SVCBulletslevel1CharCharChar"/>
    <w:uiPriority w:val="99"/>
    <w:rsid w:val="00C77644"/>
    <w:pPr>
      <w:tabs>
        <w:tab w:val="clear" w:pos="403"/>
        <w:tab w:val="num" w:pos="360"/>
      </w:tabs>
      <w:ind w:left="360" w:hanging="360"/>
    </w:pPr>
  </w:style>
  <w:style w:type="paragraph" w:customStyle="1" w:styleId="SVCBulletslevel2Char">
    <w:name w:val="SVC Bullets level 2 Char"/>
    <w:basedOn w:val="Normal"/>
    <w:uiPriority w:val="99"/>
    <w:rsid w:val="00C7764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C77644"/>
    <w:pPr>
      <w:tabs>
        <w:tab w:val="clear" w:pos="-31680"/>
        <w:tab w:val="num" w:pos="1800"/>
      </w:tabs>
      <w:ind w:left="1800" w:hanging="360"/>
    </w:pPr>
  </w:style>
  <w:style w:type="paragraph" w:customStyle="1" w:styleId="SVCBulletslevel1Char">
    <w:name w:val="SVC Bullets level 1 Char"/>
    <w:link w:val="SVCBulletslevel1CharChar"/>
    <w:uiPriority w:val="99"/>
    <w:rsid w:val="00C77644"/>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C77644"/>
    <w:pPr>
      <w:tabs>
        <w:tab w:val="clear" w:pos="-31680"/>
        <w:tab w:val="num" w:pos="2160"/>
      </w:tabs>
      <w:ind w:left="2160" w:hanging="360"/>
    </w:pPr>
  </w:style>
  <w:style w:type="paragraph" w:customStyle="1" w:styleId="AVCEquationlevel1CharCharChar">
    <w:name w:val="AVC Equation level 1 Char Char Char"/>
    <w:basedOn w:val="Equation"/>
    <w:uiPriority w:val="99"/>
    <w:rsid w:val="00C77644"/>
    <w:pPr>
      <w:tabs>
        <w:tab w:val="clear" w:pos="4849"/>
      </w:tabs>
      <w:spacing w:before="200"/>
      <w:ind w:left="794"/>
    </w:pPr>
  </w:style>
  <w:style w:type="paragraph" w:customStyle="1" w:styleId="AVCBulletlevel2Char">
    <w:name w:val="AVC Bullet level 2 Char"/>
    <w:basedOn w:val="AVCBulletlevel1CharChar"/>
    <w:uiPriority w:val="99"/>
    <w:rsid w:val="00C77644"/>
    <w:pPr>
      <w:tabs>
        <w:tab w:val="clear" w:pos="792"/>
      </w:tabs>
    </w:pPr>
  </w:style>
  <w:style w:type="paragraph" w:customStyle="1" w:styleId="SVCBulletslevel3Char">
    <w:name w:val="SVC Bullets level 3 Char"/>
    <w:basedOn w:val="SVCBulletslevel3"/>
    <w:uiPriority w:val="99"/>
    <w:rsid w:val="00C77644"/>
    <w:pPr>
      <w:tabs>
        <w:tab w:val="clear" w:pos="-31680"/>
        <w:tab w:val="num" w:pos="720"/>
      </w:tabs>
      <w:ind w:left="1224" w:hanging="1224"/>
    </w:pPr>
  </w:style>
  <w:style w:type="paragraph" w:customStyle="1" w:styleId="00BodyText">
    <w:name w:val="00 BodyText"/>
    <w:basedOn w:val="Normal"/>
    <w:link w:val="00BodyTextChar"/>
    <w:uiPriority w:val="99"/>
    <w:rsid w:val="00C77644"/>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C77644"/>
    <w:pPr>
      <w:keepNext/>
      <w:numPr>
        <w:numId w:val="1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C77644"/>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C77644"/>
    <w:pPr>
      <w:numPr>
        <w:numId w:val="2"/>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C77644"/>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C77644"/>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C77644"/>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C77644"/>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C77644"/>
    <w:pPr>
      <w:ind w:left="1417"/>
    </w:pPr>
  </w:style>
  <w:style w:type="character" w:customStyle="1" w:styleId="XParagraphChar">
    <w:name w:val="XParagraph Char"/>
    <w:link w:val="XParagraph"/>
    <w:uiPriority w:val="99"/>
    <w:locked/>
    <w:rsid w:val="00C77644"/>
    <w:rPr>
      <w:rFonts w:ascii="Times" w:eastAsia="Malgun Gothic" w:hAnsi="Times"/>
      <w:sz w:val="22"/>
      <w:szCs w:val="22"/>
      <w:lang w:val="en-GB"/>
    </w:rPr>
  </w:style>
  <w:style w:type="paragraph" w:customStyle="1" w:styleId="XEquation2">
    <w:name w:val="XEquation2"/>
    <w:basedOn w:val="Normal"/>
    <w:uiPriority w:val="99"/>
    <w:rsid w:val="00C77644"/>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C77644"/>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C77644"/>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C77644"/>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C77644"/>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C77644"/>
    <w:rPr>
      <w:rFonts w:ascii="Times" w:eastAsia="Malgun Gothic" w:hAnsi="Times"/>
      <w:lang w:val="en-GB"/>
    </w:rPr>
  </w:style>
  <w:style w:type="character" w:customStyle="1" w:styleId="Annex3Char1">
    <w:name w:val="Annex 3 Char1"/>
    <w:uiPriority w:val="99"/>
    <w:rsid w:val="00C77644"/>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C77644"/>
    <w:pPr>
      <w:tabs>
        <w:tab w:val="clear" w:pos="397"/>
        <w:tab w:val="clear" w:pos="792"/>
        <w:tab w:val="num" w:pos="794"/>
      </w:tabs>
      <w:ind w:left="794" w:hanging="391"/>
    </w:pPr>
  </w:style>
  <w:style w:type="character" w:customStyle="1" w:styleId="00BodyTextChar">
    <w:name w:val="00 BodyText Char"/>
    <w:link w:val="00BodyText"/>
    <w:uiPriority w:val="99"/>
    <w:locked/>
    <w:rsid w:val="00C77644"/>
    <w:rPr>
      <w:rFonts w:ascii="Arial" w:eastAsia="MS Mincho" w:hAnsi="Arial"/>
      <w:sz w:val="22"/>
      <w:lang w:eastAsia="ja-JP"/>
    </w:rPr>
  </w:style>
  <w:style w:type="paragraph" w:customStyle="1" w:styleId="CharCharCharCharCharCharChar">
    <w:name w:val="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C77644"/>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C77644"/>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C77644"/>
    <w:pPr>
      <w:numPr>
        <w:numId w:val="3"/>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C77644"/>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C77644"/>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C77644"/>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C77644"/>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C77644"/>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C77644"/>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C77644"/>
    <w:rPr>
      <w:rFonts w:ascii="Courier New" w:eastAsia="Malgun Gothic" w:hAnsi="Courier New"/>
      <w:lang w:val="en-GB" w:eastAsia="x-none"/>
    </w:rPr>
  </w:style>
  <w:style w:type="paragraph" w:customStyle="1" w:styleId="a2">
    <w:name w:val="a2"/>
    <w:basedOn w:val="Heading2"/>
    <w:next w:val="Normal"/>
    <w:uiPriority w:val="99"/>
    <w:rsid w:val="00C77644"/>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C77644"/>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C77644"/>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C77644"/>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C77644"/>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C77644"/>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C77644"/>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C77644"/>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C77644"/>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C77644"/>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C77644"/>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C77644"/>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C77644"/>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C77644"/>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C77644"/>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C77644"/>
    <w:rPr>
      <w:rFonts w:ascii="Times New Roman" w:hAnsi="Times New Roman" w:cs="Times New Roman"/>
      <w:b/>
    </w:rPr>
  </w:style>
  <w:style w:type="character" w:customStyle="1" w:styleId="Appref">
    <w:name w:val="App_ref"/>
    <w:uiPriority w:val="99"/>
    <w:rsid w:val="00C77644"/>
    <w:rPr>
      <w:rFonts w:cs="Times New Roman"/>
    </w:rPr>
  </w:style>
  <w:style w:type="paragraph" w:customStyle="1" w:styleId="AppendixNoTitle">
    <w:name w:val="Appendix_NoTitle"/>
    <w:basedOn w:val="AnnexNoTitle0"/>
    <w:next w:val="Normalaftertitle0"/>
    <w:uiPriority w:val="99"/>
    <w:rsid w:val="00C77644"/>
  </w:style>
  <w:style w:type="character" w:customStyle="1" w:styleId="Artdef">
    <w:name w:val="Art_def"/>
    <w:uiPriority w:val="99"/>
    <w:rsid w:val="00C77644"/>
    <w:rPr>
      <w:rFonts w:ascii="Times New Roman" w:hAnsi="Times New Roman" w:cs="Times New Roman"/>
      <w:b/>
    </w:rPr>
  </w:style>
  <w:style w:type="paragraph" w:customStyle="1" w:styleId="Reftitle">
    <w:name w:val="Ref_title"/>
    <w:basedOn w:val="Heading1"/>
    <w:next w:val="Reftext"/>
    <w:uiPriority w:val="99"/>
    <w:rsid w:val="00C77644"/>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C77644"/>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C77644"/>
    <w:rPr>
      <w:rFonts w:cs="Times New Roman"/>
    </w:rPr>
  </w:style>
  <w:style w:type="paragraph" w:customStyle="1" w:styleId="Call">
    <w:name w:val="Call"/>
    <w:basedOn w:val="Normal"/>
    <w:next w:val="Normal"/>
    <w:uiPriority w:val="99"/>
    <w:rsid w:val="00C77644"/>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C77644"/>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C77644"/>
  </w:style>
  <w:style w:type="paragraph" w:customStyle="1" w:styleId="Tablelegend0">
    <w:name w:val="Table_legend"/>
    <w:basedOn w:val="Normal"/>
    <w:next w:val="Normal"/>
    <w:uiPriority w:val="99"/>
    <w:rsid w:val="00C77644"/>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C77644"/>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C77644"/>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C77644"/>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C77644"/>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C77644"/>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C77644"/>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C77644"/>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C77644"/>
  </w:style>
  <w:style w:type="paragraph" w:customStyle="1" w:styleId="QuestionNo">
    <w:name w:val="Question_No"/>
    <w:basedOn w:val="RecNo"/>
    <w:next w:val="Questiontitle"/>
    <w:uiPriority w:val="99"/>
    <w:rsid w:val="00C77644"/>
    <w:rPr>
      <w:rFonts w:ascii="Times New Roman Bold" w:hAnsi="Times New Roman Bold"/>
      <w:sz w:val="20"/>
    </w:rPr>
  </w:style>
  <w:style w:type="paragraph" w:customStyle="1" w:styleId="Questiontitle">
    <w:name w:val="Question_title"/>
    <w:basedOn w:val="Rectitle"/>
    <w:next w:val="Questionref"/>
    <w:uiPriority w:val="99"/>
    <w:rsid w:val="00C77644"/>
    <w:pPr>
      <w:spacing w:before="240"/>
    </w:pPr>
    <w:rPr>
      <w:rFonts w:ascii="Times New Roman Bold" w:hAnsi="Times New Roman Bold"/>
      <w:sz w:val="24"/>
    </w:rPr>
  </w:style>
  <w:style w:type="paragraph" w:customStyle="1" w:styleId="Recref">
    <w:name w:val="Rec_ref"/>
    <w:basedOn w:val="Normal"/>
    <w:next w:val="Heading1"/>
    <w:uiPriority w:val="99"/>
    <w:rsid w:val="00C77644"/>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C77644"/>
  </w:style>
  <w:style w:type="paragraph" w:customStyle="1" w:styleId="Repdate">
    <w:name w:val="Rep_date"/>
    <w:basedOn w:val="Recdate"/>
    <w:next w:val="Normalaftertitle0"/>
    <w:uiPriority w:val="99"/>
    <w:rsid w:val="00C77644"/>
  </w:style>
  <w:style w:type="paragraph" w:customStyle="1" w:styleId="RepNo">
    <w:name w:val="Rep_No"/>
    <w:basedOn w:val="RecNo"/>
    <w:next w:val="Reptitle"/>
    <w:uiPriority w:val="99"/>
    <w:rsid w:val="00C77644"/>
    <w:rPr>
      <w:rFonts w:ascii="Times New Roman Bold" w:hAnsi="Times New Roman Bold"/>
      <w:sz w:val="20"/>
    </w:rPr>
  </w:style>
  <w:style w:type="paragraph" w:customStyle="1" w:styleId="Reptitle">
    <w:name w:val="Rep_title"/>
    <w:basedOn w:val="Rectitle"/>
    <w:next w:val="Repref"/>
    <w:uiPriority w:val="99"/>
    <w:rsid w:val="00C77644"/>
    <w:pPr>
      <w:spacing w:before="240"/>
    </w:pPr>
    <w:rPr>
      <w:rFonts w:ascii="Times New Roman Bold" w:hAnsi="Times New Roman Bold"/>
      <w:sz w:val="24"/>
    </w:rPr>
  </w:style>
  <w:style w:type="paragraph" w:customStyle="1" w:styleId="Repref">
    <w:name w:val="Rep_ref"/>
    <w:basedOn w:val="Recref"/>
    <w:next w:val="Repdate"/>
    <w:uiPriority w:val="99"/>
    <w:rsid w:val="00C77644"/>
  </w:style>
  <w:style w:type="paragraph" w:customStyle="1" w:styleId="Resdate">
    <w:name w:val="Res_date"/>
    <w:basedOn w:val="Recdate"/>
    <w:next w:val="Normalaftertitle0"/>
    <w:uiPriority w:val="99"/>
    <w:rsid w:val="00C77644"/>
  </w:style>
  <w:style w:type="character" w:customStyle="1" w:styleId="Resdef">
    <w:name w:val="Res_def"/>
    <w:uiPriority w:val="99"/>
    <w:rsid w:val="00C77644"/>
    <w:rPr>
      <w:rFonts w:ascii="Times New Roman" w:hAnsi="Times New Roman" w:cs="Times New Roman"/>
      <w:b/>
    </w:rPr>
  </w:style>
  <w:style w:type="paragraph" w:customStyle="1" w:styleId="ResNo">
    <w:name w:val="Res_No"/>
    <w:basedOn w:val="RecNo"/>
    <w:next w:val="Restitle"/>
    <w:uiPriority w:val="99"/>
    <w:rsid w:val="00C77644"/>
    <w:rPr>
      <w:rFonts w:ascii="Times New Roman Bold" w:hAnsi="Times New Roman Bold"/>
      <w:sz w:val="20"/>
    </w:rPr>
  </w:style>
  <w:style w:type="paragraph" w:customStyle="1" w:styleId="Restitle">
    <w:name w:val="Res_title"/>
    <w:basedOn w:val="Rectitle"/>
    <w:next w:val="Resref"/>
    <w:uiPriority w:val="99"/>
    <w:rsid w:val="00C77644"/>
    <w:pPr>
      <w:spacing w:before="240"/>
    </w:pPr>
    <w:rPr>
      <w:rFonts w:ascii="Times New Roman Bold" w:hAnsi="Times New Roman Bold"/>
      <w:sz w:val="24"/>
    </w:rPr>
  </w:style>
  <w:style w:type="paragraph" w:customStyle="1" w:styleId="Resref">
    <w:name w:val="Res_ref"/>
    <w:basedOn w:val="Recref"/>
    <w:next w:val="Resdate"/>
    <w:uiPriority w:val="99"/>
    <w:rsid w:val="00C77644"/>
    <w:pPr>
      <w:numPr>
        <w:ilvl w:val="2"/>
        <w:numId w:val="26"/>
      </w:numPr>
      <w:tabs>
        <w:tab w:val="clear" w:pos="794"/>
      </w:tabs>
    </w:pPr>
  </w:style>
  <w:style w:type="paragraph" w:customStyle="1" w:styleId="Section1">
    <w:name w:val="Section_1"/>
    <w:basedOn w:val="Normal"/>
    <w:next w:val="Normal"/>
    <w:uiPriority w:val="99"/>
    <w:rsid w:val="00C77644"/>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C77644"/>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C77644"/>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C77644"/>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C77644"/>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C77644"/>
    <w:rPr>
      <w:rFonts w:cs="Times New Roman"/>
      <w:b/>
      <w:color w:val="auto"/>
    </w:rPr>
  </w:style>
  <w:style w:type="paragraph" w:customStyle="1" w:styleId="TableNoTitle">
    <w:name w:val="Table_NoTitle"/>
    <w:basedOn w:val="Normal"/>
    <w:next w:val="Tablehead"/>
    <w:uiPriority w:val="99"/>
    <w:rsid w:val="00C77644"/>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C77644"/>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C77644"/>
  </w:style>
  <w:style w:type="paragraph" w:customStyle="1" w:styleId="Title3">
    <w:name w:val="Title 3"/>
    <w:basedOn w:val="Title2"/>
    <w:next w:val="Title4"/>
    <w:uiPriority w:val="99"/>
    <w:rsid w:val="00C77644"/>
    <w:rPr>
      <w:caps w:val="0"/>
    </w:rPr>
  </w:style>
  <w:style w:type="paragraph" w:customStyle="1" w:styleId="Title4">
    <w:name w:val="Title 4"/>
    <w:basedOn w:val="Title3"/>
    <w:next w:val="Heading1"/>
    <w:uiPriority w:val="99"/>
    <w:rsid w:val="00C77644"/>
    <w:pPr>
      <w:numPr>
        <w:ilvl w:val="6"/>
        <w:numId w:val="26"/>
      </w:numPr>
      <w:tabs>
        <w:tab w:val="clear" w:pos="794"/>
      </w:tabs>
    </w:pPr>
    <w:rPr>
      <w:b/>
    </w:rPr>
  </w:style>
  <w:style w:type="paragraph" w:customStyle="1" w:styleId="Artheading">
    <w:name w:val="Art_heading"/>
    <w:basedOn w:val="Normal"/>
    <w:next w:val="Normalaftertitle0"/>
    <w:uiPriority w:val="99"/>
    <w:rsid w:val="00C77644"/>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C77644"/>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C77644"/>
  </w:style>
  <w:style w:type="paragraph" w:customStyle="1" w:styleId="ASN1continue0">
    <w:name w:val="ASN.1_continue"/>
    <w:basedOn w:val="ASN1"/>
    <w:uiPriority w:val="99"/>
    <w:rsid w:val="00C77644"/>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C77644"/>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C77644"/>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C77644"/>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C77644"/>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C77644"/>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C77644"/>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C77644"/>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C7764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C77644"/>
    <w:rPr>
      <w:rFonts w:eastAsia="Malgun Gothic"/>
      <w:lang w:val="en-GB" w:eastAsia="x-none"/>
    </w:rPr>
  </w:style>
  <w:style w:type="numbering" w:customStyle="1" w:styleId="SVCNumbers">
    <w:name w:val="SVC Numbers"/>
    <w:rsid w:val="00C77644"/>
    <w:pPr>
      <w:numPr>
        <w:numId w:val="14"/>
      </w:numPr>
    </w:pPr>
  </w:style>
  <w:style w:type="numbering" w:customStyle="1" w:styleId="AVCBullet">
    <w:name w:val="AVC Bullet"/>
    <w:rsid w:val="00C77644"/>
    <w:pPr>
      <w:numPr>
        <w:numId w:val="7"/>
      </w:numPr>
    </w:pPr>
  </w:style>
  <w:style w:type="numbering" w:customStyle="1" w:styleId="SVCBullets">
    <w:name w:val="SVC Bullets"/>
    <w:rsid w:val="00C77644"/>
    <w:pPr>
      <w:numPr>
        <w:numId w:val="5"/>
      </w:numPr>
    </w:pPr>
  </w:style>
  <w:style w:type="numbering" w:customStyle="1" w:styleId="SVCIndent">
    <w:name w:val="SVC Indent"/>
    <w:rsid w:val="00C77644"/>
    <w:pPr>
      <w:numPr>
        <w:numId w:val="15"/>
      </w:numPr>
    </w:pPr>
  </w:style>
  <w:style w:type="character" w:customStyle="1" w:styleId="CaptionChar">
    <w:name w:val="Caption Char"/>
    <w:aliases w:val="Figure Char"/>
    <w:locked/>
    <w:rsid w:val="00C77644"/>
    <w:rPr>
      <w:rFonts w:eastAsia="SimSun" w:cs="Times New Roman"/>
      <w:b/>
      <w:bCs/>
    </w:rPr>
  </w:style>
  <w:style w:type="paragraph" w:customStyle="1" w:styleId="MediumList2-Accent210">
    <w:name w:val="Medium List 2 - Accent 21"/>
    <w:hidden/>
    <w:uiPriority w:val="99"/>
    <w:semiHidden/>
    <w:rsid w:val="00C77644"/>
    <w:rPr>
      <w:rFonts w:eastAsia="Malgun Gothic"/>
      <w:lang w:val="en-GB"/>
    </w:rPr>
  </w:style>
  <w:style w:type="character" w:styleId="Emphasis">
    <w:name w:val="Emphasis"/>
    <w:qFormat/>
    <w:rsid w:val="00C77644"/>
    <w:rPr>
      <w:i/>
      <w:iCs/>
    </w:rPr>
  </w:style>
  <w:style w:type="paragraph" w:customStyle="1" w:styleId="Style4ptBefore0pt">
    <w:name w:val="Style 4 pt Before:  0 pt"/>
    <w:basedOn w:val="Normal"/>
    <w:uiPriority w:val="99"/>
    <w:rsid w:val="00C77644"/>
    <w:pPr>
      <w:tabs>
        <w:tab w:val="clear" w:pos="360"/>
        <w:tab w:val="clear" w:pos="720"/>
        <w:tab w:val="clear" w:pos="1080"/>
        <w:tab w:val="clear" w:pos="1440"/>
        <w:tab w:val="left" w:pos="794"/>
        <w:tab w:val="left" w:pos="1191"/>
        <w:tab w:val="left" w:pos="1588"/>
        <w:tab w:val="left" w:pos="1985"/>
      </w:tabs>
      <w:spacing w:before="0"/>
      <w:jc w:val="both"/>
    </w:pPr>
    <w:rPr>
      <w:sz w:val="24"/>
      <w:lang w:val="en-GB"/>
    </w:rPr>
  </w:style>
  <w:style w:type="paragraph" w:customStyle="1" w:styleId="MediumGrid1-Accent210">
    <w:name w:val="Medium Grid 1 - Accent 21"/>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C77644"/>
    <w:rPr>
      <w:rFonts w:eastAsia="Malgun Gothic"/>
      <w:lang w:val="en-GB"/>
    </w:rPr>
  </w:style>
  <w:style w:type="paragraph" w:customStyle="1" w:styleId="ColorfulList-Accent11">
    <w:name w:val="Colorful List - Accent 11"/>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C77644"/>
    <w:rPr>
      <w:rFonts w:eastAsia="Malgun Gothic"/>
      <w:lang w:val="en-GB"/>
    </w:rPr>
  </w:style>
  <w:style w:type="paragraph" w:customStyle="1" w:styleId="MediumGrid1-Accent22">
    <w:name w:val="Medium Grid 1 - Accent 22"/>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C77644"/>
  </w:style>
  <w:style w:type="paragraph" w:customStyle="1" w:styleId="annex-heading3">
    <w:name w:val="annex-heading3"/>
    <w:basedOn w:val="Annex3"/>
    <w:link w:val="annex-heading3Char"/>
    <w:qFormat/>
    <w:rsid w:val="00C77644"/>
    <w:pPr>
      <w:tabs>
        <w:tab w:val="clear" w:pos="1440"/>
        <w:tab w:val="clear" w:pos="2160"/>
      </w:tabs>
      <w:textAlignment w:val="auto"/>
    </w:pPr>
  </w:style>
  <w:style w:type="character" w:customStyle="1" w:styleId="annex-heading3Char">
    <w:name w:val="annex-heading3 Char"/>
    <w:link w:val="annex-heading3"/>
    <w:rsid w:val="00C77644"/>
    <w:rPr>
      <w:rFonts w:eastAsia="Malgun Gothic"/>
      <w:b/>
      <w:bCs/>
      <w:lang w:val="en-GB"/>
    </w:rPr>
  </w:style>
  <w:style w:type="paragraph" w:customStyle="1" w:styleId="ColorfulShading-Accent13">
    <w:name w:val="Colorful Shading - Accent 13"/>
    <w:hidden/>
    <w:uiPriority w:val="99"/>
    <w:semiHidden/>
    <w:rsid w:val="00C77644"/>
    <w:rPr>
      <w:rFonts w:eastAsia="Malgun Gothic"/>
      <w:lang w:val="en-GB"/>
    </w:rPr>
  </w:style>
  <w:style w:type="paragraph" w:customStyle="1" w:styleId="ColorfulList-Accent13">
    <w:name w:val="Colorful List - Accent 13"/>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C77644"/>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C77644"/>
    <w:rPr>
      <w:rFonts w:eastAsia="Malgun Gothic"/>
      <w:lang w:val="en-GB"/>
    </w:rPr>
  </w:style>
  <w:style w:type="paragraph" w:customStyle="1" w:styleId="st">
    <w:name w:val="st"/>
    <w:basedOn w:val="Normal"/>
    <w:rsid w:val="00C77644"/>
    <w:pPr>
      <w:tabs>
        <w:tab w:val="clear" w:pos="360"/>
        <w:tab w:val="clear" w:pos="720"/>
        <w:tab w:val="clear" w:pos="1080"/>
        <w:tab w:val="clear" w:pos="1440"/>
      </w:tabs>
      <w:overflowPunct/>
      <w:autoSpaceDE/>
      <w:autoSpaceDN/>
      <w:adjustRightInd/>
      <w:spacing w:before="0" w:line="400" w:lineRule="exact"/>
      <w:textAlignment w:val="auto"/>
    </w:pPr>
    <w:rPr>
      <w:sz w:val="34"/>
    </w:rPr>
  </w:style>
  <w:style w:type="paragraph" w:customStyle="1" w:styleId="pbcopy">
    <w:name w:val="pbcopy"/>
    <w:basedOn w:val="Footer"/>
    <w:rsid w:val="00C77644"/>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hAnsi="Arial"/>
      <w:sz w:val="16"/>
      <w:lang w:val="en-GB"/>
    </w:rPr>
  </w:style>
  <w:style w:type="table" w:customStyle="1" w:styleId="TableGrid1">
    <w:name w:val="Table Grid1"/>
    <w:basedOn w:val="TableNormal"/>
    <w:next w:val="TableGrid"/>
    <w:uiPriority w:val="99"/>
    <w:rsid w:val="00C77644"/>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2">
    <w:name w:val="Bibliography2"/>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C77644"/>
  </w:style>
  <w:style w:type="paragraph" w:customStyle="1" w:styleId="3H5">
    <w:name w:val="3H5"/>
    <w:basedOn w:val="Normal"/>
    <w:link w:val="3DVCLevel5Char"/>
    <w:uiPriority w:val="99"/>
    <w:qFormat/>
    <w:rsid w:val="00C77644"/>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C77644"/>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C77644"/>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C77644"/>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C77644"/>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C77644"/>
  </w:style>
  <w:style w:type="paragraph" w:customStyle="1" w:styleId="3HeaderFooter">
    <w:name w:val="3HeaderFooter"/>
    <w:basedOn w:val="3N"/>
    <w:link w:val="3HeaderFooterChar"/>
    <w:qFormat/>
    <w:rsid w:val="00C77644"/>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C77644"/>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C77644"/>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HeaderFooterChar">
    <w:name w:val="3HeaderFooter Char"/>
    <w:link w:val="3HeaderFooter"/>
    <w:rsid w:val="00C77644"/>
    <w:rPr>
      <w:b/>
      <w:sz w:val="22"/>
      <w:szCs w:val="22"/>
      <w:lang w:val="en-GB"/>
    </w:rPr>
  </w:style>
  <w:style w:type="paragraph" w:customStyle="1" w:styleId="3L1">
    <w:name w:val="3L1"/>
    <w:basedOn w:val="3H1"/>
    <w:link w:val="3L1Char"/>
    <w:qFormat/>
    <w:rsid w:val="00C77644"/>
    <w:pPr>
      <w:keepLines w:val="0"/>
      <w:widowControl w:val="0"/>
      <w:outlineLvl w:val="9"/>
    </w:pPr>
    <w:rPr>
      <w:bCs/>
    </w:rPr>
  </w:style>
  <w:style w:type="numbering" w:customStyle="1" w:styleId="SVCNumbers1">
    <w:name w:val="SVC Numbers1"/>
    <w:rsid w:val="00C77644"/>
  </w:style>
  <w:style w:type="numbering" w:customStyle="1" w:styleId="AVCBullet1">
    <w:name w:val="AVC Bullet1"/>
    <w:rsid w:val="00C77644"/>
  </w:style>
  <w:style w:type="numbering" w:customStyle="1" w:styleId="SVCBullets1">
    <w:name w:val="SVC Bullets1"/>
    <w:rsid w:val="00C77644"/>
  </w:style>
  <w:style w:type="numbering" w:customStyle="1" w:styleId="SVCIndent1">
    <w:name w:val="SVC Indent1"/>
    <w:rsid w:val="00C77644"/>
  </w:style>
  <w:style w:type="numbering" w:customStyle="1" w:styleId="1ai1">
    <w:name w:val="1 / a / i1"/>
    <w:basedOn w:val="NoList"/>
    <w:next w:val="1ai"/>
    <w:uiPriority w:val="99"/>
    <w:semiHidden/>
    <w:unhideWhenUsed/>
    <w:locked/>
    <w:rsid w:val="00C77644"/>
  </w:style>
  <w:style w:type="paragraph" w:customStyle="1" w:styleId="3H0">
    <w:name w:val="3H0"/>
    <w:next w:val="3N"/>
    <w:link w:val="3H0Char"/>
    <w:uiPriority w:val="99"/>
    <w:qFormat/>
    <w:rsid w:val="00C77644"/>
    <w:pPr>
      <w:keepNext/>
      <w:keepLines/>
      <w:numPr>
        <w:numId w:val="24"/>
      </w:numPr>
      <w:spacing w:before="313"/>
      <w:jc w:val="both"/>
      <w:outlineLvl w:val="1"/>
    </w:pPr>
    <w:rPr>
      <w:rFonts w:eastAsia="Malgun Gothic"/>
      <w:b/>
      <w:sz w:val="22"/>
      <w:lang w:val="en-GB"/>
    </w:rPr>
  </w:style>
  <w:style w:type="character" w:customStyle="1" w:styleId="3L1Char">
    <w:name w:val="3L1 Char"/>
    <w:link w:val="3L1"/>
    <w:rsid w:val="00C77644"/>
    <w:rPr>
      <w:rFonts w:eastAsia="Malgun Gothic"/>
      <w:b/>
      <w:bCs/>
      <w:lang w:val="en-GB"/>
    </w:rPr>
  </w:style>
  <w:style w:type="paragraph" w:customStyle="1" w:styleId="3H1">
    <w:name w:val="3H1"/>
    <w:basedOn w:val="3H0"/>
    <w:next w:val="3N"/>
    <w:link w:val="3H1Char"/>
    <w:uiPriority w:val="99"/>
    <w:qFormat/>
    <w:rsid w:val="00C77644"/>
    <w:pPr>
      <w:numPr>
        <w:ilvl w:val="1"/>
      </w:numPr>
      <w:tabs>
        <w:tab w:val="clear" w:pos="794"/>
        <w:tab w:val="num" w:pos="360"/>
      </w:tabs>
      <w:spacing w:before="181"/>
      <w:outlineLvl w:val="2"/>
    </w:pPr>
    <w:rPr>
      <w:sz w:val="20"/>
    </w:rPr>
  </w:style>
  <w:style w:type="paragraph" w:customStyle="1" w:styleId="3H2">
    <w:name w:val="3H2"/>
    <w:basedOn w:val="3H1"/>
    <w:next w:val="3N"/>
    <w:link w:val="3H2Char"/>
    <w:uiPriority w:val="99"/>
    <w:qFormat/>
    <w:rsid w:val="00C77644"/>
    <w:pPr>
      <w:numPr>
        <w:ilvl w:val="2"/>
      </w:numPr>
      <w:tabs>
        <w:tab w:val="clear" w:pos="794"/>
        <w:tab w:val="num" w:pos="360"/>
      </w:tabs>
      <w:outlineLvl w:val="3"/>
    </w:pPr>
  </w:style>
  <w:style w:type="paragraph" w:customStyle="1" w:styleId="3Table">
    <w:name w:val="3Table"/>
    <w:basedOn w:val="tablesyntax"/>
    <w:link w:val="3TableChar"/>
    <w:qFormat/>
    <w:rsid w:val="00C77644"/>
    <w:pPr>
      <w:spacing w:after="60"/>
    </w:pPr>
    <w:rPr>
      <w:rFonts w:ascii="Times New Roman" w:hAnsi="Times New Roman"/>
      <w:noProof/>
    </w:rPr>
  </w:style>
  <w:style w:type="character" w:customStyle="1" w:styleId="3H1Char">
    <w:name w:val="3H1 Char"/>
    <w:link w:val="3H1"/>
    <w:uiPriority w:val="99"/>
    <w:rsid w:val="00C77644"/>
    <w:rPr>
      <w:rFonts w:eastAsia="Malgun Gothic"/>
      <w:b/>
      <w:lang w:val="en-GB"/>
    </w:rPr>
  </w:style>
  <w:style w:type="paragraph" w:customStyle="1" w:styleId="3H3">
    <w:name w:val="3H3"/>
    <w:basedOn w:val="3H2"/>
    <w:next w:val="3N"/>
    <w:link w:val="3H3Char"/>
    <w:uiPriority w:val="99"/>
    <w:qFormat/>
    <w:rsid w:val="00C77644"/>
    <w:pPr>
      <w:numPr>
        <w:ilvl w:val="3"/>
      </w:numPr>
      <w:tabs>
        <w:tab w:val="clear" w:pos="794"/>
        <w:tab w:val="num" w:pos="360"/>
      </w:tabs>
      <w:outlineLvl w:val="4"/>
    </w:pPr>
  </w:style>
  <w:style w:type="character" w:customStyle="1" w:styleId="3TableChar">
    <w:name w:val="3Table Char"/>
    <w:link w:val="3Table"/>
    <w:rsid w:val="00C77644"/>
    <w:rPr>
      <w:rFonts w:eastAsia="Malgun Gothic"/>
      <w:noProof/>
      <w:lang w:val="en-GB"/>
    </w:rPr>
  </w:style>
  <w:style w:type="paragraph" w:customStyle="1" w:styleId="3H4">
    <w:name w:val="3H4"/>
    <w:basedOn w:val="3H3"/>
    <w:next w:val="3N"/>
    <w:link w:val="3H4Char"/>
    <w:uiPriority w:val="99"/>
    <w:qFormat/>
    <w:rsid w:val="00C77644"/>
    <w:pPr>
      <w:numPr>
        <w:ilvl w:val="4"/>
      </w:numPr>
      <w:tabs>
        <w:tab w:val="clear" w:pos="794"/>
        <w:tab w:val="num" w:pos="360"/>
      </w:tabs>
      <w:outlineLvl w:val="5"/>
    </w:pPr>
  </w:style>
  <w:style w:type="character" w:customStyle="1" w:styleId="3H2Char">
    <w:name w:val="3H2 Char"/>
    <w:link w:val="3H2"/>
    <w:uiPriority w:val="99"/>
    <w:rsid w:val="00C77644"/>
    <w:rPr>
      <w:rFonts w:eastAsia="Malgun Gothic"/>
      <w:b/>
      <w:lang w:val="en-GB"/>
    </w:rPr>
  </w:style>
  <w:style w:type="paragraph" w:customStyle="1" w:styleId="3L1Note">
    <w:name w:val="3L1Note"/>
    <w:basedOn w:val="3L1"/>
    <w:link w:val="3L1NoteChar"/>
    <w:qFormat/>
    <w:rsid w:val="00C77644"/>
    <w:pPr>
      <w:numPr>
        <w:ilvl w:val="0"/>
        <w:numId w:val="0"/>
      </w:numPr>
      <w:ind w:left="794"/>
    </w:pPr>
  </w:style>
  <w:style w:type="character" w:customStyle="1" w:styleId="3H3Char">
    <w:name w:val="3H3 Char"/>
    <w:link w:val="3H3"/>
    <w:uiPriority w:val="99"/>
    <w:rsid w:val="00C77644"/>
    <w:rPr>
      <w:rFonts w:eastAsia="Malgun Gothic"/>
      <w:b/>
      <w:lang w:val="en-GB"/>
    </w:rPr>
  </w:style>
  <w:style w:type="character" w:customStyle="1" w:styleId="3DVCAnnexLevel0Char">
    <w:name w:val="3DVC Annex Level 0 Char"/>
    <w:rsid w:val="00C77644"/>
    <w:rPr>
      <w:rFonts w:ascii="Times New Roman" w:hAnsi="Times New Roman"/>
      <w:b/>
      <w:bCs/>
      <w:sz w:val="22"/>
      <w:szCs w:val="22"/>
      <w:lang w:val="en-GB" w:eastAsia="en-US"/>
    </w:rPr>
  </w:style>
  <w:style w:type="character" w:customStyle="1" w:styleId="3L1NoteChar">
    <w:name w:val="3L1Note Char"/>
    <w:link w:val="3L1Note"/>
    <w:rsid w:val="00C77644"/>
    <w:rPr>
      <w:rFonts w:eastAsia="Malgun Gothic"/>
      <w:b/>
      <w:bCs/>
      <w:lang w:val="en-GB"/>
    </w:rPr>
  </w:style>
  <w:style w:type="character" w:customStyle="1" w:styleId="3DVCLevel1Char">
    <w:name w:val="3DVC Level 1 Char"/>
    <w:rsid w:val="00C77644"/>
    <w:rPr>
      <w:rFonts w:ascii="Times New Roman" w:hAnsi="Times New Roman"/>
      <w:b/>
      <w:bCs/>
      <w:lang w:val="en-GB" w:eastAsia="en-US"/>
    </w:rPr>
  </w:style>
  <w:style w:type="paragraph" w:customStyle="1" w:styleId="3EdNotes">
    <w:name w:val="3EdNotes"/>
    <w:basedOn w:val="Normal"/>
    <w:link w:val="3EdNotesChar"/>
    <w:uiPriority w:val="99"/>
    <w:qFormat/>
    <w:rsid w:val="00C77644"/>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C77644"/>
    <w:rPr>
      <w:rFonts w:eastAsia="Malgun Gothic"/>
      <w:b/>
      <w:lang w:val="en-GB"/>
    </w:rPr>
  </w:style>
  <w:style w:type="character" w:customStyle="1" w:styleId="3DVCLevel2Char">
    <w:name w:val="3DVC Level 2 Char"/>
    <w:rsid w:val="00C77644"/>
    <w:rPr>
      <w:rFonts w:ascii="Times New Roman" w:hAnsi="Times New Roman"/>
      <w:b/>
      <w:lang w:val="en-GB"/>
    </w:rPr>
  </w:style>
  <w:style w:type="numbering" w:customStyle="1" w:styleId="3DHeading">
    <w:name w:val="3D Heading"/>
    <w:uiPriority w:val="99"/>
    <w:rsid w:val="00C77644"/>
    <w:pPr>
      <w:numPr>
        <w:numId w:val="23"/>
      </w:numPr>
    </w:pPr>
  </w:style>
  <w:style w:type="character" w:customStyle="1" w:styleId="3EdNotesChar">
    <w:name w:val="3EdNotes Char"/>
    <w:link w:val="3EdNotes"/>
    <w:uiPriority w:val="99"/>
    <w:rsid w:val="00C77644"/>
    <w:rPr>
      <w:rFonts w:eastAsia="Malgun Gothic"/>
      <w:lang w:val="en-GB"/>
    </w:rPr>
  </w:style>
  <w:style w:type="paragraph" w:customStyle="1" w:styleId="3TOCLOFLOT">
    <w:name w:val="3TOCLOFLOT"/>
    <w:basedOn w:val="3N"/>
    <w:link w:val="3TOCLOFLOTChar"/>
    <w:qFormat/>
    <w:rsid w:val="00C77644"/>
    <w:pPr>
      <w:keepNext/>
      <w:jc w:val="center"/>
      <w:outlineLvl w:val="0"/>
    </w:pPr>
    <w:rPr>
      <w:b/>
      <w:caps/>
      <w:sz w:val="24"/>
      <w:szCs w:val="24"/>
    </w:rPr>
  </w:style>
  <w:style w:type="character" w:customStyle="1" w:styleId="3TOCLOFLOTChar">
    <w:name w:val="3TOCLOFLOT Char"/>
    <w:link w:val="3TOCLOFLOT"/>
    <w:rsid w:val="00C77644"/>
    <w:rPr>
      <w:rFonts w:eastAsia="Malgun Gothic"/>
      <w:b/>
      <w:caps/>
      <w:sz w:val="24"/>
      <w:szCs w:val="24"/>
      <w:lang w:val="en-GB"/>
    </w:rPr>
  </w:style>
  <w:style w:type="paragraph" w:customStyle="1" w:styleId="Note1CharCharCharCharCharChar">
    <w:name w:val="Note 1 Char Char Char Char Char Char"/>
    <w:basedOn w:val="Normal"/>
    <w:uiPriority w:val="99"/>
    <w:rsid w:val="00C77644"/>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C77644"/>
    <w:rPr>
      <w:rFonts w:ascii="Times New Roman" w:hAnsi="Times New Roman"/>
      <w:b/>
      <w:lang w:val="en-GB"/>
    </w:rPr>
  </w:style>
  <w:style w:type="paragraph" w:customStyle="1" w:styleId="3S0">
    <w:name w:val="3S0"/>
    <w:basedOn w:val="Normal"/>
    <w:link w:val="3S0Char"/>
    <w:uiPriority w:val="99"/>
    <w:qFormat/>
    <w:rsid w:val="00C77644"/>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C77644"/>
    <w:rPr>
      <w:rFonts w:eastAsia="Malgun Gothic"/>
      <w:b/>
      <w:sz w:val="22"/>
      <w:lang w:val="en-GB"/>
    </w:rPr>
  </w:style>
  <w:style w:type="character" w:customStyle="1" w:styleId="3DVCLevel4Char">
    <w:name w:val="3DVC Level 4 Char"/>
    <w:rsid w:val="00C77644"/>
    <w:rPr>
      <w:rFonts w:ascii="Times New Roman" w:hAnsi="Times New Roman"/>
      <w:b/>
      <w:lang w:val="en-GB"/>
    </w:rPr>
  </w:style>
  <w:style w:type="character" w:customStyle="1" w:styleId="3S0Char">
    <w:name w:val="3S0 Char"/>
    <w:link w:val="3S0"/>
    <w:uiPriority w:val="99"/>
    <w:rsid w:val="00C77644"/>
    <w:rPr>
      <w:rFonts w:eastAsia="Malgun Gothic"/>
      <w:lang w:val="en-GB"/>
    </w:rPr>
  </w:style>
  <w:style w:type="character" w:customStyle="1" w:styleId="3DVCLevel5Char">
    <w:name w:val="3DVC Level 5 Char"/>
    <w:link w:val="3H5"/>
    <w:uiPriority w:val="99"/>
    <w:rsid w:val="00C77644"/>
    <w:rPr>
      <w:rFonts w:eastAsia="Malgun Gothic"/>
      <w:b/>
      <w:lang w:val="en-GB"/>
    </w:rPr>
  </w:style>
  <w:style w:type="paragraph" w:customStyle="1" w:styleId="4H0">
    <w:name w:val="4H0"/>
    <w:basedOn w:val="3H0"/>
    <w:link w:val="4H0Char"/>
    <w:qFormat/>
    <w:rsid w:val="00C77644"/>
    <w:pPr>
      <w:numPr>
        <w:numId w:val="25"/>
      </w:numPr>
      <w:tabs>
        <w:tab w:val="left" w:pos="794"/>
      </w:tabs>
    </w:pPr>
  </w:style>
  <w:style w:type="paragraph" w:customStyle="1" w:styleId="4H1">
    <w:name w:val="4H1"/>
    <w:basedOn w:val="3N"/>
    <w:link w:val="4H1Char"/>
    <w:qFormat/>
    <w:rsid w:val="00C77644"/>
    <w:pPr>
      <w:numPr>
        <w:ilvl w:val="1"/>
        <w:numId w:val="25"/>
      </w:numPr>
    </w:pPr>
    <w:rPr>
      <w:b/>
    </w:rPr>
  </w:style>
  <w:style w:type="character" w:customStyle="1" w:styleId="4H0Char">
    <w:name w:val="4H0 Char"/>
    <w:link w:val="4H0"/>
    <w:rsid w:val="00C77644"/>
    <w:rPr>
      <w:rFonts w:eastAsia="Malgun Gothic"/>
      <w:b/>
      <w:sz w:val="22"/>
      <w:lang w:val="en-GB"/>
    </w:rPr>
  </w:style>
  <w:style w:type="paragraph" w:customStyle="1" w:styleId="4H2">
    <w:name w:val="4H2"/>
    <w:basedOn w:val="Normal"/>
    <w:rsid w:val="00C77644"/>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C77644"/>
    <w:rPr>
      <w:rFonts w:eastAsia="Malgun Gothic"/>
      <w:b/>
      <w:lang w:val="en-GB"/>
    </w:rPr>
  </w:style>
  <w:style w:type="numbering" w:styleId="111111">
    <w:name w:val="Outline List 2"/>
    <w:basedOn w:val="NoList"/>
    <w:uiPriority w:val="99"/>
    <w:unhideWhenUsed/>
    <w:rsid w:val="00C77644"/>
  </w:style>
  <w:style w:type="character" w:styleId="SubtleReference">
    <w:name w:val="Subtle Reference"/>
    <w:uiPriority w:val="31"/>
    <w:qFormat/>
    <w:rsid w:val="00C77644"/>
    <w:rPr>
      <w:smallCaps/>
      <w:color w:val="C0504D"/>
      <w:u w:val="single"/>
    </w:rPr>
  </w:style>
  <w:style w:type="paragraph" w:customStyle="1" w:styleId="3N0">
    <w:name w:val="3N0"/>
    <w:basedOn w:val="Normal"/>
    <w:link w:val="3N0Char"/>
    <w:qFormat/>
    <w:rsid w:val="00C77644"/>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C77644"/>
    <w:rPr>
      <w:rFonts w:eastAsia="Malgun Gothic"/>
      <w:lang w:val="en-GB"/>
    </w:rPr>
  </w:style>
  <w:style w:type="paragraph" w:styleId="TOCHeading">
    <w:name w:val="TOC Heading"/>
    <w:basedOn w:val="Heading1"/>
    <w:next w:val="Normal"/>
    <w:uiPriority w:val="39"/>
    <w:unhideWhenUsed/>
    <w:qFormat/>
    <w:rsid w:val="00C77644"/>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eastAsia="SimSun" w:hAnsi="Cambria" w:cs="Times New Roman"/>
      <w:color w:val="365F91"/>
      <w:kern w:val="0"/>
      <w:sz w:val="28"/>
      <w:szCs w:val="28"/>
      <w:lang w:eastAsia="ja-JP"/>
    </w:rPr>
  </w:style>
  <w:style w:type="table" w:customStyle="1" w:styleId="TableGrid11">
    <w:name w:val="Table Grid11"/>
    <w:basedOn w:val="TableNormal"/>
    <w:next w:val="TableGrid"/>
    <w:uiPriority w:val="99"/>
    <w:rsid w:val="00C77644"/>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C77644"/>
  </w:style>
  <w:style w:type="character" w:customStyle="1" w:styleId="Heading2Char1">
    <w:name w:val="Heading 2 Char1"/>
    <w:aliases w:val="H Char"/>
    <w:uiPriority w:val="99"/>
    <w:rsid w:val="00C77644"/>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C77644"/>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eastAsia="SimSun" w:hAnsi="Cambria"/>
      <w:sz w:val="24"/>
      <w:szCs w:val="24"/>
      <w:lang w:val="en-GB"/>
    </w:rPr>
  </w:style>
  <w:style w:type="character" w:customStyle="1" w:styleId="MessageHeaderChar">
    <w:name w:val="Message Header Char"/>
    <w:link w:val="MessageHeader"/>
    <w:uiPriority w:val="99"/>
    <w:rsid w:val="00C77644"/>
    <w:rPr>
      <w:rFonts w:ascii="Cambria" w:eastAsia="SimSun" w:hAnsi="Cambria"/>
      <w:sz w:val="24"/>
      <w:szCs w:val="24"/>
      <w:shd w:val="pct20" w:color="auto" w:fill="auto"/>
      <w:lang w:val="en-GB"/>
    </w:rPr>
  </w:style>
  <w:style w:type="character" w:customStyle="1" w:styleId="Heading1Char2">
    <w:name w:val="Heading 1 Char2"/>
    <w:uiPriority w:val="99"/>
    <w:rsid w:val="00C77644"/>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C77644"/>
  </w:style>
  <w:style w:type="character" w:customStyle="1" w:styleId="summary">
    <w:name w:val="summary"/>
    <w:rsid w:val="00C77644"/>
  </w:style>
  <w:style w:type="paragraph" w:customStyle="1" w:styleId="Bibliography3">
    <w:name w:val="Bibliography3"/>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C77644"/>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C77644"/>
    <w:rPr>
      <w:rFonts w:ascii="Calibri" w:eastAsia="Calibri" w:hAnsi="Calibri" w:cs="Consolas"/>
      <w:sz w:val="22"/>
      <w:szCs w:val="21"/>
    </w:rPr>
  </w:style>
  <w:style w:type="paragraph" w:customStyle="1" w:styleId="ColorfulShading-Accent14">
    <w:name w:val="Colorful Shading - Accent 14"/>
    <w:hidden/>
    <w:uiPriority w:val="99"/>
    <w:semiHidden/>
    <w:rsid w:val="00C77644"/>
    <w:rPr>
      <w:rFonts w:eastAsia="Malgun Gothic"/>
      <w:lang w:val="en-GB"/>
    </w:rPr>
  </w:style>
  <w:style w:type="paragraph" w:customStyle="1" w:styleId="Bibliography8">
    <w:name w:val="Bibliography8"/>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C77644"/>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C77644"/>
    <w:rPr>
      <w:rFonts w:ascii="Calibri Light" w:eastAsia="Times New Roman" w:hAnsi="Calibri Light" w:cs="Times New Roman"/>
      <w:i/>
      <w:iCs/>
      <w:color w:val="2E74B5"/>
      <w:lang w:val="en-GB"/>
    </w:rPr>
  </w:style>
  <w:style w:type="paragraph" w:styleId="NormalWeb">
    <w:name w:val="Normal (Web)"/>
    <w:basedOn w:val="Normal"/>
    <w:uiPriority w:val="99"/>
    <w:unhideWhenUsed/>
    <w:rsid w:val="00C77644"/>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val="en-GB" w:eastAsia="en-GB"/>
    </w:rPr>
  </w:style>
  <w:style w:type="character" w:customStyle="1" w:styleId="HeaderChar1">
    <w:name w:val="Header Char1"/>
    <w:aliases w:val="h Char1,Header/Footer Char1"/>
    <w:uiPriority w:val="99"/>
    <w:semiHidden/>
    <w:rsid w:val="00C77644"/>
    <w:rPr>
      <w:rFonts w:ascii="Times New Roman" w:hAnsi="Times New Roman"/>
      <w:lang w:val="en-GB"/>
    </w:rPr>
  </w:style>
  <w:style w:type="character" w:customStyle="1" w:styleId="NoteChar2">
    <w:name w:val="Note Char2"/>
    <w:link w:val="Note"/>
    <w:uiPriority w:val="99"/>
    <w:locked/>
    <w:rsid w:val="00C77644"/>
    <w:rPr>
      <w:rFonts w:eastAsia="Malgun Gothic"/>
      <w:sz w:val="18"/>
      <w:szCs w:val="18"/>
      <w:lang w:val="en-GB"/>
    </w:rPr>
  </w:style>
  <w:style w:type="character" w:customStyle="1" w:styleId="Annex2Char">
    <w:name w:val="Annex 2 Char"/>
    <w:link w:val="Annex2"/>
    <w:uiPriority w:val="99"/>
    <w:locked/>
    <w:rsid w:val="00C77644"/>
    <w:rPr>
      <w:rFonts w:eastAsia="Malgun Gothic"/>
      <w:b/>
      <w:bCs/>
      <w:sz w:val="22"/>
      <w:szCs w:val="22"/>
      <w:lang w:val="en-GB"/>
    </w:rPr>
  </w:style>
  <w:style w:type="character" w:customStyle="1" w:styleId="Annex3Char2">
    <w:name w:val="Annex 3 Char2"/>
    <w:link w:val="Annex3"/>
    <w:locked/>
    <w:rsid w:val="00C77644"/>
    <w:rPr>
      <w:rFonts w:eastAsia="Malgun Gothic"/>
      <w:b/>
      <w:bCs/>
      <w:lang w:val="en-GB"/>
    </w:rPr>
  </w:style>
  <w:style w:type="paragraph" w:customStyle="1" w:styleId="FigureCaption">
    <w:name w:val="Figure Caption"/>
    <w:basedOn w:val="Normal"/>
    <w:uiPriority w:val="99"/>
    <w:qFormat/>
    <w:rsid w:val="00C77644"/>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C77644"/>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C77644"/>
    <w:rPr>
      <w:lang w:val="en-GB"/>
    </w:rPr>
  </w:style>
  <w:style w:type="paragraph" w:customStyle="1" w:styleId="EquationTab">
    <w:name w:val="EquationTab"/>
    <w:basedOn w:val="Normal"/>
    <w:link w:val="EquationTabChar"/>
    <w:qFormat/>
    <w:rsid w:val="00C77644"/>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C77644"/>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C77644"/>
    <w:rPr>
      <w:lang w:val="en-GB"/>
    </w:rPr>
  </w:style>
  <w:style w:type="paragraph" w:customStyle="1" w:styleId="3DVCAnnexSem0">
    <w:name w:val="3DVC Annex Sem 0"/>
    <w:basedOn w:val="Normal"/>
    <w:link w:val="3DVCAnnexSem0Char"/>
    <w:rsid w:val="00C77644"/>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C77644"/>
    <w:rPr>
      <w:lang w:val="en-GB"/>
    </w:rPr>
  </w:style>
  <w:style w:type="paragraph" w:customStyle="1" w:styleId="3DVCnormal">
    <w:name w:val="3DVC normal"/>
    <w:basedOn w:val="Normal"/>
    <w:link w:val="3DVCnormalChar"/>
    <w:qFormat/>
    <w:rsid w:val="00C77644"/>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C77644"/>
    <w:rPr>
      <w:lang w:val="en-CA"/>
    </w:rPr>
  </w:style>
  <w:style w:type="paragraph" w:customStyle="1" w:styleId="3D0">
    <w:name w:val="3D0"/>
    <w:basedOn w:val="3N0"/>
    <w:link w:val="3D0Char"/>
    <w:uiPriority w:val="99"/>
    <w:qFormat/>
    <w:rsid w:val="00C77644"/>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C77644"/>
    <w:rPr>
      <w:lang w:val="en-CA"/>
    </w:rPr>
  </w:style>
  <w:style w:type="paragraph" w:customStyle="1" w:styleId="3D1">
    <w:name w:val="3D1"/>
    <w:basedOn w:val="3D0"/>
    <w:link w:val="3D1Char"/>
    <w:uiPriority w:val="99"/>
    <w:qFormat/>
    <w:rsid w:val="00C77644"/>
    <w:pPr>
      <w:numPr>
        <w:ilvl w:val="1"/>
      </w:numPr>
    </w:pPr>
  </w:style>
  <w:style w:type="character" w:customStyle="1" w:styleId="3D2Char">
    <w:name w:val="3D2 Char"/>
    <w:link w:val="3D2"/>
    <w:uiPriority w:val="99"/>
    <w:locked/>
    <w:rsid w:val="00C77644"/>
    <w:rPr>
      <w:lang w:val="en-CA" w:eastAsia="ko-KR"/>
    </w:rPr>
  </w:style>
  <w:style w:type="paragraph" w:customStyle="1" w:styleId="3D2">
    <w:name w:val="3D2"/>
    <w:basedOn w:val="3D1"/>
    <w:link w:val="3D2Char"/>
    <w:uiPriority w:val="99"/>
    <w:qFormat/>
    <w:rsid w:val="00C77644"/>
    <w:pPr>
      <w:numPr>
        <w:ilvl w:val="2"/>
      </w:numPr>
      <w:tabs>
        <w:tab w:val="clear" w:pos="794"/>
        <w:tab w:val="left" w:pos="1072"/>
      </w:tabs>
      <w:ind w:left="1071"/>
    </w:pPr>
    <w:rPr>
      <w:lang w:eastAsia="ko-KR"/>
    </w:rPr>
  </w:style>
  <w:style w:type="character" w:customStyle="1" w:styleId="3D3Char">
    <w:name w:val="3D3 Char"/>
    <w:link w:val="3D3"/>
    <w:uiPriority w:val="99"/>
    <w:locked/>
    <w:rsid w:val="00C77644"/>
    <w:rPr>
      <w:lang w:val="en-CA" w:eastAsia="ko-KR"/>
    </w:rPr>
  </w:style>
  <w:style w:type="paragraph" w:customStyle="1" w:styleId="3D3">
    <w:name w:val="3D3"/>
    <w:basedOn w:val="3D2"/>
    <w:link w:val="3D3Char"/>
    <w:uiPriority w:val="99"/>
    <w:qFormat/>
    <w:rsid w:val="00C77644"/>
    <w:pPr>
      <w:numPr>
        <w:ilvl w:val="3"/>
      </w:numPr>
      <w:tabs>
        <w:tab w:val="clear" w:pos="1072"/>
        <w:tab w:val="clear" w:pos="1191"/>
      </w:tabs>
    </w:pPr>
  </w:style>
  <w:style w:type="character" w:customStyle="1" w:styleId="3D4Char">
    <w:name w:val="3D4 Char"/>
    <w:link w:val="3D4"/>
    <w:uiPriority w:val="99"/>
    <w:locked/>
    <w:rsid w:val="00C77644"/>
    <w:rPr>
      <w:lang w:val="en-CA" w:eastAsia="ko-KR"/>
    </w:rPr>
  </w:style>
  <w:style w:type="paragraph" w:customStyle="1" w:styleId="3D4">
    <w:name w:val="3D4"/>
    <w:basedOn w:val="3D3"/>
    <w:link w:val="3D4Char"/>
    <w:uiPriority w:val="99"/>
    <w:qFormat/>
    <w:rsid w:val="00C77644"/>
    <w:pPr>
      <w:numPr>
        <w:ilvl w:val="4"/>
      </w:numPr>
      <w:tabs>
        <w:tab w:val="clear" w:pos="1588"/>
      </w:tabs>
    </w:pPr>
  </w:style>
  <w:style w:type="character" w:customStyle="1" w:styleId="3D5Char">
    <w:name w:val="3D5 Char"/>
    <w:link w:val="3D5"/>
    <w:uiPriority w:val="99"/>
    <w:locked/>
    <w:rsid w:val="00C77644"/>
    <w:rPr>
      <w:lang w:val="en-CA" w:eastAsia="ko-KR"/>
    </w:rPr>
  </w:style>
  <w:style w:type="paragraph" w:customStyle="1" w:styleId="3D5">
    <w:name w:val="3D5"/>
    <w:basedOn w:val="3D4"/>
    <w:link w:val="3D5Char"/>
    <w:uiPriority w:val="99"/>
    <w:qFormat/>
    <w:rsid w:val="00C77644"/>
    <w:pPr>
      <w:numPr>
        <w:ilvl w:val="5"/>
      </w:numPr>
      <w:tabs>
        <w:tab w:val="clear" w:pos="1985"/>
      </w:tabs>
    </w:pPr>
  </w:style>
  <w:style w:type="character" w:customStyle="1" w:styleId="3D6Char">
    <w:name w:val="3D6 Char"/>
    <w:link w:val="3D6"/>
    <w:uiPriority w:val="99"/>
    <w:locked/>
    <w:rsid w:val="00C77644"/>
    <w:rPr>
      <w:lang w:val="en-CA" w:eastAsia="ko-KR"/>
    </w:rPr>
  </w:style>
  <w:style w:type="paragraph" w:customStyle="1" w:styleId="3D6">
    <w:name w:val="3D6"/>
    <w:basedOn w:val="3D5"/>
    <w:link w:val="3D6Char"/>
    <w:uiPriority w:val="99"/>
    <w:qFormat/>
    <w:rsid w:val="00C77644"/>
    <w:pPr>
      <w:numPr>
        <w:ilvl w:val="6"/>
      </w:numPr>
      <w:tabs>
        <w:tab w:val="clear" w:pos="2381"/>
      </w:tabs>
    </w:pPr>
  </w:style>
  <w:style w:type="character" w:customStyle="1" w:styleId="3TabsChar">
    <w:name w:val="3 Tabs Char"/>
    <w:link w:val="3Tabs"/>
    <w:locked/>
    <w:rsid w:val="00C77644"/>
    <w:rPr>
      <w:bCs/>
    </w:rPr>
  </w:style>
  <w:style w:type="paragraph" w:customStyle="1" w:styleId="3Tabs">
    <w:name w:val="3 Tabs"/>
    <w:basedOn w:val="3N0"/>
    <w:link w:val="3TabsChar"/>
    <w:qFormat/>
    <w:rsid w:val="00C77644"/>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C77644"/>
    <w:pPr>
      <w:numPr>
        <w:ilvl w:val="1"/>
        <w:numId w:val="28"/>
      </w:numPr>
      <w:tabs>
        <w:tab w:val="num" w:pos="360"/>
      </w:tabs>
      <w:ind w:left="0" w:firstLine="0"/>
      <w:textAlignment w:val="auto"/>
    </w:pPr>
  </w:style>
  <w:style w:type="paragraph" w:customStyle="1" w:styleId="3U0">
    <w:name w:val="3U0"/>
    <w:basedOn w:val="3N0"/>
    <w:uiPriority w:val="99"/>
    <w:qFormat/>
    <w:rsid w:val="00C77644"/>
    <w:pPr>
      <w:numPr>
        <w:numId w:val="28"/>
      </w:numPr>
      <w:tabs>
        <w:tab w:val="num" w:pos="360"/>
      </w:tabs>
      <w:ind w:left="0" w:firstLine="0"/>
      <w:textAlignment w:val="auto"/>
    </w:pPr>
  </w:style>
  <w:style w:type="paragraph" w:customStyle="1" w:styleId="3U2">
    <w:name w:val="3U2"/>
    <w:basedOn w:val="3U1"/>
    <w:uiPriority w:val="99"/>
    <w:qFormat/>
    <w:rsid w:val="00C77644"/>
    <w:pPr>
      <w:numPr>
        <w:ilvl w:val="2"/>
      </w:numPr>
      <w:tabs>
        <w:tab w:val="num" w:pos="360"/>
      </w:tabs>
      <w:ind w:left="0" w:firstLine="0"/>
    </w:pPr>
  </w:style>
  <w:style w:type="paragraph" w:customStyle="1" w:styleId="3U3">
    <w:name w:val="3U3"/>
    <w:basedOn w:val="3U2"/>
    <w:uiPriority w:val="99"/>
    <w:qFormat/>
    <w:rsid w:val="00C77644"/>
    <w:pPr>
      <w:numPr>
        <w:ilvl w:val="3"/>
      </w:numPr>
      <w:tabs>
        <w:tab w:val="num" w:pos="360"/>
      </w:tabs>
      <w:ind w:left="0" w:firstLine="0"/>
    </w:pPr>
  </w:style>
  <w:style w:type="paragraph" w:customStyle="1" w:styleId="3U4">
    <w:name w:val="3U4"/>
    <w:basedOn w:val="3U3"/>
    <w:uiPriority w:val="99"/>
    <w:qFormat/>
    <w:rsid w:val="00C77644"/>
    <w:pPr>
      <w:numPr>
        <w:ilvl w:val="4"/>
      </w:numPr>
      <w:tabs>
        <w:tab w:val="num" w:pos="360"/>
      </w:tabs>
      <w:ind w:left="0" w:firstLine="0"/>
    </w:pPr>
  </w:style>
  <w:style w:type="paragraph" w:customStyle="1" w:styleId="3U5">
    <w:name w:val="3U5"/>
    <w:basedOn w:val="3U4"/>
    <w:uiPriority w:val="99"/>
    <w:qFormat/>
    <w:rsid w:val="00C77644"/>
    <w:pPr>
      <w:numPr>
        <w:ilvl w:val="5"/>
      </w:numPr>
      <w:tabs>
        <w:tab w:val="num" w:pos="360"/>
      </w:tabs>
      <w:ind w:left="0" w:firstLine="0"/>
    </w:pPr>
  </w:style>
  <w:style w:type="paragraph" w:customStyle="1" w:styleId="3U6">
    <w:name w:val="3U6"/>
    <w:basedOn w:val="3U5"/>
    <w:uiPriority w:val="99"/>
    <w:qFormat/>
    <w:rsid w:val="00C77644"/>
    <w:pPr>
      <w:numPr>
        <w:ilvl w:val="6"/>
      </w:numPr>
      <w:tabs>
        <w:tab w:val="num" w:pos="360"/>
      </w:tabs>
      <w:ind w:left="0" w:firstLine="0"/>
    </w:pPr>
  </w:style>
  <w:style w:type="paragraph" w:customStyle="1" w:styleId="3U7">
    <w:name w:val="3U7"/>
    <w:basedOn w:val="Normal"/>
    <w:uiPriority w:val="99"/>
    <w:qFormat/>
    <w:rsid w:val="00C77644"/>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C77644"/>
    <w:pPr>
      <w:numPr>
        <w:ilvl w:val="8"/>
      </w:numPr>
    </w:pPr>
  </w:style>
  <w:style w:type="paragraph" w:customStyle="1" w:styleId="3D7">
    <w:name w:val="3D7"/>
    <w:basedOn w:val="Normal"/>
    <w:uiPriority w:val="99"/>
    <w:rsid w:val="00C77644"/>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C77644"/>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C77644"/>
    <w:pPr>
      <w:numPr>
        <w:numId w:val="29"/>
      </w:numPr>
      <w:tabs>
        <w:tab w:val="num" w:pos="360"/>
        <w:tab w:val="center" w:pos="4865"/>
        <w:tab w:val="right" w:pos="9730"/>
      </w:tabs>
      <w:jc w:val="left"/>
      <w:textAlignment w:val="auto"/>
    </w:pPr>
  </w:style>
  <w:style w:type="paragraph" w:customStyle="1" w:styleId="3E1">
    <w:name w:val="3E1"/>
    <w:basedOn w:val="3E0"/>
    <w:uiPriority w:val="99"/>
    <w:qFormat/>
    <w:rsid w:val="00C77644"/>
    <w:pPr>
      <w:numPr>
        <w:ilvl w:val="1"/>
      </w:numPr>
      <w:tabs>
        <w:tab w:val="num" w:pos="360"/>
      </w:tabs>
      <w:ind w:left="0"/>
    </w:pPr>
  </w:style>
  <w:style w:type="paragraph" w:customStyle="1" w:styleId="3E2">
    <w:name w:val="3E2"/>
    <w:basedOn w:val="3E1"/>
    <w:uiPriority w:val="99"/>
    <w:qFormat/>
    <w:rsid w:val="00C77644"/>
    <w:pPr>
      <w:numPr>
        <w:ilvl w:val="2"/>
      </w:numPr>
      <w:tabs>
        <w:tab w:val="num" w:pos="360"/>
      </w:tabs>
      <w:ind w:left="0"/>
    </w:pPr>
  </w:style>
  <w:style w:type="paragraph" w:customStyle="1" w:styleId="3E3">
    <w:name w:val="3E3"/>
    <w:basedOn w:val="Normal"/>
    <w:uiPriority w:val="99"/>
    <w:qFormat/>
    <w:rsid w:val="00C77644"/>
    <w:pPr>
      <w:numPr>
        <w:ilvl w:val="3"/>
        <w:numId w:val="29"/>
      </w:numPr>
      <w:tabs>
        <w:tab w:val="clear" w:pos="360"/>
        <w:tab w:val="clear" w:pos="720"/>
        <w:tab w:val="clear" w:pos="1080"/>
        <w:tab w:val="clear" w:pos="1440"/>
        <w:tab w:val="center" w:pos="4865"/>
        <w:tab w:val="right" w:pos="9730"/>
      </w:tabs>
      <w:jc w:val="both"/>
      <w:textAlignment w:val="auto"/>
    </w:pPr>
    <w:rPr>
      <w:rFonts w:eastAsia="Malgun Gothic"/>
      <w:sz w:val="20"/>
      <w:lang w:val="en-GB"/>
    </w:rPr>
  </w:style>
  <w:style w:type="paragraph" w:customStyle="1" w:styleId="3E4">
    <w:name w:val="3E4"/>
    <w:basedOn w:val="Normal"/>
    <w:uiPriority w:val="99"/>
    <w:qFormat/>
    <w:rsid w:val="00C77644"/>
    <w:pPr>
      <w:numPr>
        <w:ilvl w:val="4"/>
        <w:numId w:val="29"/>
      </w:numPr>
      <w:tabs>
        <w:tab w:val="clear" w:pos="360"/>
        <w:tab w:val="clear" w:pos="720"/>
        <w:tab w:val="clear" w:pos="1080"/>
        <w:tab w:val="clear" w:pos="1440"/>
        <w:tab w:val="center" w:pos="4865"/>
        <w:tab w:val="right" w:pos="9730"/>
      </w:tabs>
      <w:jc w:val="both"/>
      <w:textAlignment w:val="auto"/>
    </w:pPr>
    <w:rPr>
      <w:rFonts w:eastAsia="Malgun Gothic"/>
      <w:sz w:val="20"/>
      <w:lang w:val="en-GB"/>
    </w:rPr>
  </w:style>
  <w:style w:type="paragraph" w:customStyle="1" w:styleId="3E5">
    <w:name w:val="3E5"/>
    <w:basedOn w:val="Normal"/>
    <w:uiPriority w:val="99"/>
    <w:qFormat/>
    <w:rsid w:val="00C77644"/>
    <w:pPr>
      <w:numPr>
        <w:ilvl w:val="5"/>
        <w:numId w:val="2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6">
    <w:name w:val="3E6"/>
    <w:basedOn w:val="Normal"/>
    <w:uiPriority w:val="99"/>
    <w:qFormat/>
    <w:rsid w:val="00C77644"/>
    <w:pPr>
      <w:numPr>
        <w:ilvl w:val="6"/>
        <w:numId w:val="2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7">
    <w:name w:val="3E7"/>
    <w:basedOn w:val="Normal"/>
    <w:uiPriority w:val="99"/>
    <w:qFormat/>
    <w:rsid w:val="00C77644"/>
    <w:pPr>
      <w:numPr>
        <w:ilvl w:val="7"/>
        <w:numId w:val="2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8">
    <w:name w:val="3E8"/>
    <w:basedOn w:val="Normal"/>
    <w:uiPriority w:val="99"/>
    <w:qFormat/>
    <w:rsid w:val="00C77644"/>
    <w:pPr>
      <w:numPr>
        <w:ilvl w:val="8"/>
        <w:numId w:val="2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character" w:customStyle="1" w:styleId="3N4Char">
    <w:name w:val="3N4 Char"/>
    <w:link w:val="3N4"/>
    <w:locked/>
    <w:rsid w:val="00C77644"/>
    <w:rPr>
      <w:lang w:val="en-GB"/>
    </w:rPr>
  </w:style>
  <w:style w:type="paragraph" w:customStyle="1" w:styleId="3N4">
    <w:name w:val="3N4"/>
    <w:basedOn w:val="3N0"/>
    <w:link w:val="3N4Char"/>
    <w:qFormat/>
    <w:rsid w:val="00C77644"/>
    <w:pPr>
      <w:ind w:left="1429"/>
      <w:textAlignment w:val="auto"/>
    </w:pPr>
    <w:rPr>
      <w:rFonts w:eastAsia="Times New Roman"/>
    </w:rPr>
  </w:style>
  <w:style w:type="character" w:customStyle="1" w:styleId="3N3Char">
    <w:name w:val="3N3 Char"/>
    <w:link w:val="3N3"/>
    <w:locked/>
    <w:rsid w:val="00C77644"/>
    <w:rPr>
      <w:lang w:val="en-GB"/>
    </w:rPr>
  </w:style>
  <w:style w:type="paragraph" w:customStyle="1" w:styleId="3N3">
    <w:name w:val="3N3"/>
    <w:basedOn w:val="3N4"/>
    <w:link w:val="3N3Char"/>
    <w:qFormat/>
    <w:rsid w:val="00C77644"/>
    <w:pPr>
      <w:ind w:left="1072"/>
    </w:pPr>
  </w:style>
  <w:style w:type="character" w:customStyle="1" w:styleId="3N1Char">
    <w:name w:val="3N1 Char"/>
    <w:link w:val="3N1"/>
    <w:locked/>
    <w:rsid w:val="00C77644"/>
    <w:rPr>
      <w:lang w:val="en-GB" w:eastAsia="ko-KR"/>
    </w:rPr>
  </w:style>
  <w:style w:type="paragraph" w:customStyle="1" w:styleId="3N1">
    <w:name w:val="3N1"/>
    <w:basedOn w:val="3N0"/>
    <w:link w:val="3N1Char"/>
    <w:qFormat/>
    <w:rsid w:val="00C77644"/>
    <w:pPr>
      <w:ind w:left="357"/>
      <w:textAlignment w:val="auto"/>
    </w:pPr>
    <w:rPr>
      <w:rFonts w:eastAsia="Times New Roman"/>
      <w:lang w:eastAsia="ko-KR"/>
    </w:rPr>
  </w:style>
  <w:style w:type="character" w:customStyle="1" w:styleId="3N2Char">
    <w:name w:val="3N2 Char"/>
    <w:link w:val="3N2"/>
    <w:locked/>
    <w:rsid w:val="00C77644"/>
    <w:rPr>
      <w:lang w:val="en-GB" w:eastAsia="ko-KR"/>
    </w:rPr>
  </w:style>
  <w:style w:type="paragraph" w:customStyle="1" w:styleId="3N2">
    <w:name w:val="3N2"/>
    <w:basedOn w:val="3N1"/>
    <w:link w:val="3N2Char"/>
    <w:qFormat/>
    <w:rsid w:val="00C77644"/>
    <w:pPr>
      <w:ind w:left="714"/>
    </w:pPr>
  </w:style>
  <w:style w:type="character" w:customStyle="1" w:styleId="3N5Char">
    <w:name w:val="3N5 Char"/>
    <w:link w:val="3N5"/>
    <w:locked/>
    <w:rsid w:val="00C77644"/>
    <w:rPr>
      <w:lang w:val="en-GB"/>
    </w:rPr>
  </w:style>
  <w:style w:type="paragraph" w:customStyle="1" w:styleId="3N5">
    <w:name w:val="3N5"/>
    <w:basedOn w:val="3N4"/>
    <w:link w:val="3N5Char"/>
    <w:qFormat/>
    <w:rsid w:val="00C77644"/>
    <w:pPr>
      <w:ind w:left="1786"/>
    </w:pPr>
  </w:style>
  <w:style w:type="character" w:customStyle="1" w:styleId="3N6Char">
    <w:name w:val="3N6 Char"/>
    <w:link w:val="3N6"/>
    <w:locked/>
    <w:rsid w:val="00C77644"/>
    <w:rPr>
      <w:lang w:val="en-GB"/>
    </w:rPr>
  </w:style>
  <w:style w:type="paragraph" w:customStyle="1" w:styleId="3N6">
    <w:name w:val="3N6"/>
    <w:basedOn w:val="3N5"/>
    <w:link w:val="3N6Char"/>
    <w:qFormat/>
    <w:rsid w:val="00C77644"/>
    <w:pPr>
      <w:ind w:left="2143"/>
    </w:pPr>
  </w:style>
  <w:style w:type="character" w:customStyle="1" w:styleId="3N7Char">
    <w:name w:val="3N7 Char"/>
    <w:link w:val="3N7"/>
    <w:locked/>
    <w:rsid w:val="00C77644"/>
    <w:rPr>
      <w:lang w:val="en-GB"/>
    </w:rPr>
  </w:style>
  <w:style w:type="paragraph" w:customStyle="1" w:styleId="3N7">
    <w:name w:val="3N7"/>
    <w:basedOn w:val="3N6"/>
    <w:link w:val="3N7Char"/>
    <w:qFormat/>
    <w:rsid w:val="00C77644"/>
    <w:pPr>
      <w:ind w:left="2500"/>
    </w:pPr>
  </w:style>
  <w:style w:type="character" w:customStyle="1" w:styleId="3N8Char">
    <w:name w:val="3N8 Char"/>
    <w:link w:val="3N8"/>
    <w:locked/>
    <w:rsid w:val="00C77644"/>
    <w:rPr>
      <w:lang w:val="en-GB"/>
    </w:rPr>
  </w:style>
  <w:style w:type="paragraph" w:customStyle="1" w:styleId="3N8">
    <w:name w:val="3N8"/>
    <w:basedOn w:val="3N7"/>
    <w:link w:val="3N8Char"/>
    <w:qFormat/>
    <w:rsid w:val="00C77644"/>
    <w:pPr>
      <w:ind w:left="2858"/>
    </w:pPr>
  </w:style>
  <w:style w:type="character" w:customStyle="1" w:styleId="SyntaxChar">
    <w:name w:val="Syntax Char"/>
    <w:link w:val="Syntax"/>
    <w:locked/>
    <w:rsid w:val="00C77644"/>
    <w:rPr>
      <w:bCs/>
      <w:lang w:val="en-CA"/>
    </w:rPr>
  </w:style>
  <w:style w:type="paragraph" w:customStyle="1" w:styleId="Syntax">
    <w:name w:val="Syntax"/>
    <w:basedOn w:val="Normal"/>
    <w:link w:val="SyntaxChar"/>
    <w:qFormat/>
    <w:rsid w:val="00C7764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lang w:val="en-CA"/>
    </w:rPr>
  </w:style>
  <w:style w:type="character" w:customStyle="1" w:styleId="3DNoteChar">
    <w:name w:val="3D Note Char"/>
    <w:link w:val="3DNote"/>
    <w:uiPriority w:val="99"/>
    <w:locked/>
    <w:rsid w:val="00C77644"/>
    <w:rPr>
      <w:lang w:val="en-CA"/>
    </w:rPr>
  </w:style>
  <w:style w:type="paragraph" w:customStyle="1" w:styleId="3DNote">
    <w:name w:val="3D Note"/>
    <w:basedOn w:val="3EdNotes"/>
    <w:link w:val="3DNoteChar"/>
    <w:uiPriority w:val="99"/>
    <w:qFormat/>
    <w:rsid w:val="00C77644"/>
    <w:pPr>
      <w:numPr>
        <w:numId w:val="4"/>
      </w:numPr>
      <w:textAlignment w:val="auto"/>
    </w:pPr>
    <w:rPr>
      <w:rFonts w:eastAsia="Times New Roman"/>
      <w:lang w:val="en-CA"/>
    </w:rPr>
  </w:style>
  <w:style w:type="character" w:customStyle="1" w:styleId="3DEdNoteChar">
    <w:name w:val="3D Ed. Note Char"/>
    <w:link w:val="3DEdNote"/>
    <w:locked/>
    <w:rsid w:val="00C77644"/>
    <w:rPr>
      <w:sz w:val="18"/>
      <w:szCs w:val="18"/>
      <w:lang w:val="en-GB"/>
    </w:rPr>
  </w:style>
  <w:style w:type="paragraph" w:customStyle="1" w:styleId="3DEdNote">
    <w:name w:val="3D Ed. Note"/>
    <w:basedOn w:val="Note1"/>
    <w:link w:val="3DEdNoteChar"/>
    <w:qFormat/>
    <w:rsid w:val="00C77644"/>
    <w:pPr>
      <w:textAlignment w:val="auto"/>
    </w:pPr>
    <w:rPr>
      <w:rFonts w:eastAsia="Times New Roman"/>
    </w:rPr>
  </w:style>
  <w:style w:type="character" w:customStyle="1" w:styleId="3AmdHeadChar">
    <w:name w:val="3 Amd Head Char"/>
    <w:link w:val="3AmdHead"/>
    <w:locked/>
    <w:rsid w:val="00C77644"/>
    <w:rPr>
      <w:b/>
      <w:sz w:val="22"/>
      <w:szCs w:val="22"/>
      <w:lang w:val="en-CA"/>
    </w:rPr>
  </w:style>
  <w:style w:type="paragraph" w:customStyle="1" w:styleId="3AmdHead">
    <w:name w:val="3 Amd Head"/>
    <w:basedOn w:val="3N0"/>
    <w:link w:val="3AmdHeadChar"/>
    <w:qFormat/>
    <w:rsid w:val="00C77644"/>
    <w:pPr>
      <w:textAlignment w:val="auto"/>
    </w:pPr>
    <w:rPr>
      <w:rFonts w:eastAsia="Times New Roman"/>
      <w:b/>
      <w:sz w:val="22"/>
      <w:szCs w:val="22"/>
      <w:lang w:val="en-CA"/>
    </w:rPr>
  </w:style>
  <w:style w:type="character" w:customStyle="1" w:styleId="LightGrid-Accent11">
    <w:name w:val="Light Grid - Accent 11"/>
    <w:uiPriority w:val="99"/>
    <w:rsid w:val="00C77644"/>
    <w:rPr>
      <w:color w:val="808080"/>
    </w:rPr>
  </w:style>
  <w:style w:type="character" w:customStyle="1" w:styleId="Note1CharCharCharCharCharCharChar">
    <w:name w:val="Note 1 Char Char Char Char Char Char Char"/>
    <w:uiPriority w:val="99"/>
    <w:rsid w:val="00C77644"/>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C77644"/>
    <w:rPr>
      <w:rFonts w:ascii="Batang" w:eastAsia="Batang" w:hAnsi="Batang" w:cs="Times New Roman" w:hint="eastAsia"/>
      <w:sz w:val="18"/>
      <w:szCs w:val="18"/>
      <w:lang w:val="en-GB" w:eastAsia="en-US" w:bidi="ar-SA"/>
    </w:rPr>
  </w:style>
  <w:style w:type="character" w:customStyle="1" w:styleId="Note3Char">
    <w:name w:val="Note 3 Char"/>
    <w:uiPriority w:val="99"/>
    <w:rsid w:val="00C77644"/>
    <w:rPr>
      <w:rFonts w:ascii="Batang" w:eastAsia="Batang" w:hAnsi="Batang" w:cs="Times New Roman" w:hint="eastAsia"/>
      <w:sz w:val="18"/>
      <w:szCs w:val="18"/>
      <w:lang w:val="en-GB" w:eastAsia="en-US" w:bidi="ar-SA"/>
    </w:rPr>
  </w:style>
  <w:style w:type="character" w:styleId="Strong">
    <w:name w:val="Strong"/>
    <w:uiPriority w:val="22"/>
    <w:qFormat/>
    <w:rsid w:val="00C77644"/>
    <w:rPr>
      <w:b/>
      <w:bCs/>
    </w:rPr>
  </w:style>
  <w:style w:type="numbering" w:customStyle="1" w:styleId="3DNumbering">
    <w:name w:val="3D Numbering"/>
    <w:uiPriority w:val="99"/>
    <w:rsid w:val="00C77644"/>
    <w:pPr>
      <w:numPr>
        <w:numId w:val="28"/>
      </w:numPr>
    </w:pPr>
  </w:style>
  <w:style w:type="numbering" w:customStyle="1" w:styleId="3DEquation">
    <w:name w:val="3D Equation"/>
    <w:uiPriority w:val="99"/>
    <w:rsid w:val="00C77644"/>
    <w:pPr>
      <w:numPr>
        <w:numId w:val="29"/>
      </w:numPr>
    </w:pPr>
  </w:style>
  <w:style w:type="numbering" w:customStyle="1" w:styleId="3Dash">
    <w:name w:val="3Dash"/>
    <w:uiPriority w:val="99"/>
    <w:rsid w:val="00C77644"/>
    <w:pPr>
      <w:numPr>
        <w:numId w:val="30"/>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index 1" w:semiHidden="1" w:uiPriority="99" w:unhideWhenUsed="1"/>
    <w:lsdException w:name="index 2" w:uiPriority="99"/>
    <w:lsdException w:name="index 3" w:uiPriority="99"/>
    <w:lsdException w:name="index 4" w:uiPriority="99"/>
    <w:lsdException w:name="index 5" w:uiPriority="99"/>
    <w:lsdException w:name="index 6" w:uiPriority="99"/>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iPriority="99"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semiHidden="1" w:uiPriority="99"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uiPriority="99"/>
    <w:lsdException w:name="List Number 3" w:semiHidden="1" w:uiPriority="99" w:unhideWhenUsed="1"/>
    <w:lsdException w:name="List Number 4" w:semiHidden="1" w:uiPriority="99" w:unhideWhenUsed="1"/>
    <w:lsdException w:name="List Number 5" w:uiPriority="99"/>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Salutation" w:semiHidden="1" w:unhideWhenUsed="1"/>
    <w:lsdException w:name="Date" w:semiHidden="1" w:uiPriority="99"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uiPriority="99"/>
    <w:lsdException w:name="FollowedHyperlink" w:uiPriority="99"/>
    <w:lsdException w:name="Strong" w:uiPriority="22"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7644"/>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numPr>
        <w:numId w:val="1"/>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1"/>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uiPriority w:val="99"/>
  </w:style>
  <w:style w:type="character" w:styleId="Hyperlink">
    <w:name w:val="Hyperlink"/>
    <w:rsid w:val="0012580B"/>
    <w:rPr>
      <w:color w:val="0000FF"/>
      <w:u w:val="single"/>
    </w:rPr>
  </w:style>
  <w:style w:type="paragraph" w:styleId="BalloonText">
    <w:name w:val="Balloon Text"/>
    <w:basedOn w:val="Normal"/>
    <w:link w:val="BalloonTextChar"/>
    <w:uiPriority w:val="99"/>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uiPriority w:val="99"/>
    <w:rsid w:val="00E11923"/>
    <w:rPr>
      <w:b/>
      <w:bCs/>
      <w:i/>
      <w:iCs/>
      <w:sz w:val="28"/>
      <w:szCs w:val="28"/>
    </w:rPr>
  </w:style>
  <w:style w:type="character" w:customStyle="1" w:styleId="Heading3Char">
    <w:name w:val="Heading 3 Char"/>
    <w:aliases w:val="H3 Char,H31 Char,h3 Char"/>
    <w:link w:val="Heading3"/>
    <w:uiPriority w:val="99"/>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link w:val="Heading4"/>
    <w:uiPriority w:val="99"/>
    <w:rsid w:val="004234F0"/>
    <w:rPr>
      <w:rFonts w:ascii="Times New Roman Bold" w:hAnsi="Times New Roman Bold"/>
      <w:b/>
      <w:bCs/>
      <w:sz w:val="24"/>
      <w:szCs w:val="28"/>
    </w:rPr>
  </w:style>
  <w:style w:type="character" w:customStyle="1" w:styleId="Heading5Char">
    <w:name w:val="Heading 5 Char"/>
    <w:aliases w:val="H5 Char,H51 Char,h5 Char"/>
    <w:link w:val="Heading5"/>
    <w:uiPriority w:val="99"/>
    <w:rsid w:val="004234F0"/>
    <w:rPr>
      <w:b/>
      <w:bCs/>
      <w:i/>
      <w:iCs/>
      <w:sz w:val="24"/>
      <w:szCs w:val="26"/>
    </w:rPr>
  </w:style>
  <w:style w:type="character" w:customStyle="1" w:styleId="Heading6Char">
    <w:name w:val="Heading 6 Char"/>
    <w:aliases w:val="H6 Char,H61 Char,h6 Char"/>
    <w:link w:val="Heading6"/>
    <w:uiPriority w:val="99"/>
    <w:rsid w:val="000E00F3"/>
    <w:rPr>
      <w:b/>
      <w:bCs/>
      <w:sz w:val="22"/>
      <w:szCs w:val="22"/>
    </w:rPr>
  </w:style>
  <w:style w:type="character" w:customStyle="1" w:styleId="Heading7Char">
    <w:name w:val="Heading 7 Char"/>
    <w:link w:val="Heading7"/>
    <w:uiPriority w:val="99"/>
    <w:rsid w:val="004234F0"/>
    <w:rPr>
      <w:sz w:val="22"/>
      <w:szCs w:val="24"/>
    </w:rPr>
  </w:style>
  <w:style w:type="character" w:customStyle="1" w:styleId="Heading8Char">
    <w:name w:val="Heading 8 Char"/>
    <w:link w:val="Heading8"/>
    <w:uiPriority w:val="99"/>
    <w:rsid w:val="004234F0"/>
    <w:rPr>
      <w:i/>
      <w:iCs/>
      <w:sz w:val="22"/>
      <w:szCs w:val="24"/>
    </w:rPr>
  </w:style>
  <w:style w:type="character" w:customStyle="1" w:styleId="Heading9Char">
    <w:name w:val="Heading 9 Char"/>
    <w:link w:val="Heading9"/>
    <w:uiPriority w:val="9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table" w:styleId="TableGrid">
    <w:name w:val="Table Grid"/>
    <w:basedOn w:val="TableNormal"/>
    <w:uiPriority w:val="99"/>
    <w:rsid w:val="00430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heading">
    <w:name w:val="table heading"/>
    <w:basedOn w:val="Normal"/>
    <w:rsid w:val="004E12FA"/>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styleId="Caption">
    <w:name w:val="caption"/>
    <w:basedOn w:val="Normal"/>
    <w:next w:val="Normal"/>
    <w:link w:val="CaptionChar1"/>
    <w:qFormat/>
    <w:rsid w:val="004E12FA"/>
    <w:pPr>
      <w:keepNext/>
      <w:tabs>
        <w:tab w:val="clear" w:pos="360"/>
        <w:tab w:val="clear" w:pos="720"/>
        <w:tab w:val="clear" w:pos="1080"/>
        <w:tab w:val="clear" w:pos="1440"/>
      </w:tabs>
      <w:spacing w:before="240" w:after="113"/>
      <w:jc w:val="center"/>
    </w:pPr>
    <w:rPr>
      <w:rFonts w:eastAsia="Malgun Gothic"/>
      <w:b/>
      <w:bCs/>
      <w:sz w:val="20"/>
    </w:rPr>
  </w:style>
  <w:style w:type="paragraph" w:customStyle="1" w:styleId="tablecell">
    <w:name w:val="table cell"/>
    <w:basedOn w:val="Normal"/>
    <w:rsid w:val="004E12FA"/>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CaptionChar1">
    <w:name w:val="Caption Char1"/>
    <w:link w:val="Caption"/>
    <w:locked/>
    <w:rsid w:val="004E12FA"/>
    <w:rPr>
      <w:rFonts w:eastAsia="Malgun Gothic"/>
      <w:b/>
      <w:bCs/>
    </w:rPr>
  </w:style>
  <w:style w:type="paragraph" w:customStyle="1" w:styleId="Note1">
    <w:name w:val="Note 1"/>
    <w:basedOn w:val="Normal"/>
    <w:link w:val="Note1Char"/>
    <w:qFormat/>
    <w:rsid w:val="0011180B"/>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11180B"/>
    <w:rPr>
      <w:rFonts w:eastAsia="Malgun Gothic"/>
      <w:sz w:val="18"/>
      <w:szCs w:val="18"/>
      <w:lang w:val="en-GB"/>
    </w:rPr>
  </w:style>
  <w:style w:type="paragraph" w:customStyle="1" w:styleId="Tablehead">
    <w:name w:val="Table_head"/>
    <w:basedOn w:val="Tabletext"/>
    <w:next w:val="Tabletext"/>
    <w:rsid w:val="0011180B"/>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uiPriority w:val="99"/>
    <w:rsid w:val="0011180B"/>
    <w:pPr>
      <w:keepLines/>
      <w:tabs>
        <w:tab w:val="clear" w:pos="360"/>
        <w:tab w:val="clear" w:pos="720"/>
        <w:tab w:val="clear" w:pos="1080"/>
        <w:tab w:val="clear" w:pos="1440"/>
      </w:tabs>
      <w:spacing w:before="40" w:after="40" w:line="190" w:lineRule="exact"/>
    </w:pPr>
    <w:rPr>
      <w:rFonts w:eastAsia="Malgun Gothic"/>
      <w:sz w:val="18"/>
      <w:lang w:val="en-GB"/>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locked/>
    <w:rsid w:val="00C77644"/>
    <w:rPr>
      <w:rFonts w:cs="Arial"/>
      <w:b/>
      <w:bCs/>
      <w:kern w:val="32"/>
      <w:sz w:val="32"/>
      <w:szCs w:val="32"/>
    </w:rPr>
  </w:style>
  <w:style w:type="paragraph" w:styleId="BodyTextIndent">
    <w:name w:val="Body Text Indent"/>
    <w:basedOn w:val="Normal"/>
    <w:link w:val="BodyTextIndentChar"/>
    <w:uiPriority w:val="99"/>
    <w:rsid w:val="00C77644"/>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C77644"/>
    <w:rPr>
      <w:rFonts w:eastAsia="Malgun Gothic"/>
      <w:lang w:val="en-GB" w:eastAsia="x-none"/>
    </w:rPr>
  </w:style>
  <w:style w:type="character" w:customStyle="1" w:styleId="Heading4CharChar1">
    <w:name w:val="Heading 4 Char Char1"/>
    <w:aliases w:val="Heading 4 Char1 Char Char,Heading 4 Char Char Char Char"/>
    <w:uiPriority w:val="99"/>
    <w:rsid w:val="00C77644"/>
    <w:rPr>
      <w:rFonts w:cs="Times New Roman"/>
      <w:b/>
      <w:bCs/>
      <w:lang w:val="en-GB" w:eastAsia="en-US"/>
    </w:rPr>
  </w:style>
  <w:style w:type="character" w:styleId="CommentReference">
    <w:name w:val="annotation reference"/>
    <w:uiPriority w:val="99"/>
    <w:rsid w:val="00C77644"/>
    <w:rPr>
      <w:rFonts w:cs="Times New Roman"/>
      <w:sz w:val="16"/>
      <w:szCs w:val="16"/>
    </w:rPr>
  </w:style>
  <w:style w:type="paragraph" w:styleId="CommentText">
    <w:name w:val="annotation text"/>
    <w:basedOn w:val="Normal"/>
    <w:link w:val="CommentTextChar"/>
    <w:uiPriority w:val="99"/>
    <w:rsid w:val="00C7764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uiPriority w:val="99"/>
    <w:rsid w:val="00C77644"/>
    <w:rPr>
      <w:rFonts w:eastAsia="Malgun Gothic"/>
      <w:lang w:val="en-GB" w:eastAsia="x-none"/>
    </w:rPr>
  </w:style>
  <w:style w:type="paragraph" w:styleId="TOC8">
    <w:name w:val="toc 8"/>
    <w:basedOn w:val="Normal"/>
    <w:next w:val="Normal"/>
    <w:autoRedefine/>
    <w:uiPriority w:val="39"/>
    <w:rsid w:val="00C77644"/>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C77644"/>
    <w:pPr>
      <w:ind w:left="2382" w:hanging="1191"/>
    </w:pPr>
  </w:style>
  <w:style w:type="paragraph" w:styleId="TOC3">
    <w:name w:val="toc 3"/>
    <w:basedOn w:val="Normal"/>
    <w:next w:val="Normal"/>
    <w:autoRedefine/>
    <w:uiPriority w:val="39"/>
    <w:qFormat/>
    <w:rsid w:val="00C77644"/>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C77644"/>
    <w:pPr>
      <w:ind w:left="2098" w:hanging="1106"/>
    </w:pPr>
  </w:style>
  <w:style w:type="paragraph" w:styleId="TOC5">
    <w:name w:val="toc 5"/>
    <w:basedOn w:val="TOC3"/>
    <w:autoRedefine/>
    <w:uiPriority w:val="39"/>
    <w:rsid w:val="00C77644"/>
    <w:pPr>
      <w:ind w:left="1758" w:hanging="964"/>
    </w:pPr>
  </w:style>
  <w:style w:type="paragraph" w:styleId="TOC4">
    <w:name w:val="toc 4"/>
    <w:basedOn w:val="TOC3"/>
    <w:next w:val="TOC5"/>
    <w:autoRedefine/>
    <w:uiPriority w:val="39"/>
    <w:rsid w:val="00C77644"/>
    <w:pPr>
      <w:ind w:left="1502" w:hanging="907"/>
    </w:pPr>
  </w:style>
  <w:style w:type="paragraph" w:styleId="TOC2">
    <w:name w:val="toc 2"/>
    <w:basedOn w:val="TOC1"/>
    <w:next w:val="TOC3"/>
    <w:autoRedefine/>
    <w:uiPriority w:val="39"/>
    <w:qFormat/>
    <w:rsid w:val="00C77644"/>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C77644"/>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C77644"/>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C77644"/>
    <w:rPr>
      <w:rFonts w:eastAsia="Malgun Gothic"/>
      <w:lang w:val="en-GB"/>
    </w:rPr>
  </w:style>
  <w:style w:type="character" w:styleId="LineNumber">
    <w:name w:val="line number"/>
    <w:uiPriority w:val="99"/>
    <w:rsid w:val="00C77644"/>
    <w:rPr>
      <w:rFonts w:cs="Times New Roman"/>
    </w:rPr>
  </w:style>
  <w:style w:type="paragraph" w:styleId="Index1">
    <w:name w:val="index 1"/>
    <w:basedOn w:val="Normal"/>
    <w:next w:val="Normal"/>
    <w:autoRedefine/>
    <w:uiPriority w:val="99"/>
    <w:rsid w:val="00C77644"/>
    <w:pPr>
      <w:tabs>
        <w:tab w:val="clear" w:pos="360"/>
        <w:tab w:val="clear" w:pos="720"/>
        <w:tab w:val="clear" w:pos="1080"/>
        <w:tab w:val="clear" w:pos="1440"/>
      </w:tabs>
      <w:ind w:left="220" w:hanging="220"/>
    </w:pPr>
  </w:style>
  <w:style w:type="paragraph" w:styleId="IndexHeading">
    <w:name w:val="index heading"/>
    <w:basedOn w:val="Normal"/>
    <w:next w:val="ColorfulShading-Accent12"/>
    <w:uiPriority w:val="99"/>
    <w:rsid w:val="00C77644"/>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customStyle="1" w:styleId="FooterChar">
    <w:name w:val="Footer Char"/>
    <w:link w:val="Footer"/>
    <w:uiPriority w:val="99"/>
    <w:locked/>
    <w:rsid w:val="00C77644"/>
    <w:rPr>
      <w:sz w:val="22"/>
    </w:rPr>
  </w:style>
  <w:style w:type="character" w:customStyle="1" w:styleId="HeaderChar">
    <w:name w:val="Header Char"/>
    <w:aliases w:val="h Char,Header/Footer Char"/>
    <w:link w:val="Header"/>
    <w:uiPriority w:val="99"/>
    <w:locked/>
    <w:rsid w:val="00C77644"/>
    <w:rPr>
      <w:sz w:val="22"/>
    </w:rPr>
  </w:style>
  <w:style w:type="character" w:styleId="FootnoteReference">
    <w:name w:val="footnote reference"/>
    <w:uiPriority w:val="99"/>
    <w:rsid w:val="00C77644"/>
    <w:rPr>
      <w:rFonts w:cs="Times New Roman"/>
      <w:position w:val="6"/>
      <w:sz w:val="16"/>
      <w:szCs w:val="16"/>
    </w:rPr>
  </w:style>
  <w:style w:type="paragraph" w:styleId="FootnoteText">
    <w:name w:val="footnote text"/>
    <w:basedOn w:val="Normal"/>
    <w:link w:val="FootnoteTextChar"/>
    <w:uiPriority w:val="99"/>
    <w:rsid w:val="00C77644"/>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uiPriority w:val="99"/>
    <w:rsid w:val="00C77644"/>
    <w:rPr>
      <w:rFonts w:eastAsia="Malgun Gothic"/>
      <w:lang w:val="en-GB" w:eastAsia="x-none"/>
    </w:rPr>
  </w:style>
  <w:style w:type="paragraph" w:styleId="NormalIndent">
    <w:name w:val="Normal Indent"/>
    <w:basedOn w:val="Normal"/>
    <w:uiPriority w:val="99"/>
    <w:rsid w:val="00C77644"/>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C77644"/>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C77644"/>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C77644"/>
    <w:pPr>
      <w:keepNext w:val="0"/>
      <w:keepLines/>
      <w:tabs>
        <w:tab w:val="clear" w:pos="454"/>
      </w:tabs>
      <w:spacing w:before="100" w:after="100" w:line="190" w:lineRule="exact"/>
    </w:pPr>
  </w:style>
  <w:style w:type="character" w:customStyle="1" w:styleId="BlancCharCharChar">
    <w:name w:val="Blanc Char Char Char"/>
    <w:uiPriority w:val="99"/>
    <w:rsid w:val="00C77644"/>
    <w:rPr>
      <w:rFonts w:cs="Times New Roman"/>
      <w:b/>
      <w:bCs/>
      <w:sz w:val="8"/>
      <w:szCs w:val="8"/>
      <w:lang w:val="en-US" w:eastAsia="en-US"/>
    </w:rPr>
  </w:style>
  <w:style w:type="paragraph" w:customStyle="1" w:styleId="enumlev1">
    <w:name w:val="enumlev1"/>
    <w:basedOn w:val="Normal"/>
    <w:rsid w:val="00C77644"/>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C77644"/>
    <w:pPr>
      <w:ind w:left="1588"/>
    </w:pPr>
  </w:style>
  <w:style w:type="paragraph" w:customStyle="1" w:styleId="enumlev3">
    <w:name w:val="enumlev3"/>
    <w:basedOn w:val="enumlev2"/>
    <w:uiPriority w:val="99"/>
    <w:rsid w:val="00C77644"/>
    <w:pPr>
      <w:ind w:left="1985"/>
    </w:pPr>
  </w:style>
  <w:style w:type="paragraph" w:customStyle="1" w:styleId="heading1aftertitle">
    <w:name w:val="heading 1aftertitle"/>
    <w:basedOn w:val="Heading1"/>
    <w:next w:val="Normal"/>
    <w:uiPriority w:val="99"/>
    <w:rsid w:val="00C77644"/>
    <w:pPr>
      <w:keepLines/>
      <w:tabs>
        <w:tab w:val="clear" w:pos="360"/>
        <w:tab w:val="clear" w:pos="1080"/>
        <w:tab w:val="clear" w:pos="1440"/>
        <w:tab w:val="num" w:pos="720"/>
        <w:tab w:val="left" w:pos="794"/>
        <w:tab w:val="left" w:pos="1191"/>
        <w:tab w:val="left" w:pos="1588"/>
        <w:tab w:val="left" w:pos="1985"/>
      </w:tabs>
      <w:spacing w:before="1134" w:after="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C77644"/>
    <w:pPr>
      <w:keepLines/>
      <w:tabs>
        <w:tab w:val="clear" w:pos="360"/>
        <w:tab w:val="clear" w:pos="1080"/>
        <w:tab w:val="clear" w:pos="1440"/>
        <w:tab w:val="num" w:pos="720"/>
        <w:tab w:val="left" w:pos="794"/>
        <w:tab w:val="left" w:pos="1191"/>
        <w:tab w:val="left" w:pos="1588"/>
        <w:tab w:val="left" w:pos="1985"/>
        <w:tab w:val="num" w:pos="4690"/>
      </w:tabs>
      <w:spacing w:before="480" w:after="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C77644"/>
    <w:pPr>
      <w:spacing w:after="720"/>
    </w:pPr>
    <w:rPr>
      <w:bCs w:val="0"/>
      <w:lang w:eastAsia="zh-TW"/>
    </w:rPr>
  </w:style>
  <w:style w:type="paragraph" w:customStyle="1" w:styleId="TableTitle">
    <w:name w:val="Table_Title"/>
    <w:basedOn w:val="Normal"/>
    <w:next w:val="Blanc"/>
    <w:uiPriority w:val="99"/>
    <w:rsid w:val="00C77644"/>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uiPriority w:val="99"/>
    <w:rsid w:val="00C77644"/>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C77644"/>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C77644"/>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C77644"/>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C77644"/>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C77644"/>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C77644"/>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C77644"/>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C77644"/>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C77644"/>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C77644"/>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C77644"/>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C77644"/>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C77644"/>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C77644"/>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C77644"/>
    <w:pPr>
      <w:spacing w:before="0"/>
    </w:pPr>
  </w:style>
  <w:style w:type="paragraph" w:customStyle="1" w:styleId="ASN1Italic">
    <w:name w:val="ASN.1 Italic"/>
    <w:basedOn w:val="ASN1"/>
    <w:uiPriority w:val="99"/>
    <w:rsid w:val="00C77644"/>
    <w:pPr>
      <w:spacing w:before="0"/>
    </w:pPr>
    <w:rPr>
      <w:b w:val="0"/>
      <w:bCs w:val="0"/>
      <w:i/>
      <w:iCs/>
      <w:sz w:val="20"/>
      <w:szCs w:val="20"/>
    </w:rPr>
  </w:style>
  <w:style w:type="paragraph" w:customStyle="1" w:styleId="Note">
    <w:name w:val="Note"/>
    <w:basedOn w:val="Normal"/>
    <w:next w:val="Normal"/>
    <w:link w:val="NoteChar2"/>
    <w:uiPriority w:val="99"/>
    <w:rsid w:val="00C77644"/>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uiPriority w:val="99"/>
    <w:rsid w:val="00C77644"/>
    <w:rPr>
      <w:rFonts w:cs="Times New Roman"/>
      <w:sz w:val="18"/>
      <w:szCs w:val="18"/>
      <w:lang w:val="en-GB" w:eastAsia="en-US"/>
    </w:rPr>
  </w:style>
  <w:style w:type="paragraph" w:customStyle="1" w:styleId="head">
    <w:name w:val="head"/>
    <w:basedOn w:val="headfoot"/>
    <w:next w:val="foot"/>
    <w:uiPriority w:val="99"/>
    <w:rsid w:val="00C77644"/>
    <w:rPr>
      <w:color w:val="FFFFFF"/>
    </w:rPr>
  </w:style>
  <w:style w:type="paragraph" w:customStyle="1" w:styleId="foot">
    <w:name w:val="foot"/>
    <w:basedOn w:val="head"/>
    <w:next w:val="Heading1"/>
    <w:uiPriority w:val="99"/>
    <w:rsid w:val="00C77644"/>
  </w:style>
  <w:style w:type="paragraph" w:customStyle="1" w:styleId="RecISO">
    <w:name w:val="Rec_ISO_#"/>
    <w:basedOn w:val="Rec"/>
    <w:uiPriority w:val="99"/>
    <w:rsid w:val="00C77644"/>
    <w:pPr>
      <w:tabs>
        <w:tab w:val="clear" w:pos="794"/>
        <w:tab w:val="clear" w:pos="1191"/>
        <w:tab w:val="clear" w:pos="1588"/>
        <w:tab w:val="clear" w:pos="1985"/>
      </w:tabs>
    </w:pPr>
  </w:style>
  <w:style w:type="paragraph" w:customStyle="1" w:styleId="RecCCITT">
    <w:name w:val="Rec_CCITT_#"/>
    <w:basedOn w:val="RecISO"/>
    <w:uiPriority w:val="99"/>
    <w:rsid w:val="00C77644"/>
    <w:pPr>
      <w:spacing w:before="0"/>
    </w:pPr>
  </w:style>
  <w:style w:type="paragraph" w:styleId="Title">
    <w:name w:val="Title"/>
    <w:basedOn w:val="Normal"/>
    <w:next w:val="heading1aftertitle"/>
    <w:link w:val="TitleChar"/>
    <w:uiPriority w:val="99"/>
    <w:qFormat/>
    <w:rsid w:val="00C77644"/>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C77644"/>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C77644"/>
  </w:style>
  <w:style w:type="paragraph" w:customStyle="1" w:styleId="MediumList2-Accent21">
    <w:name w:val="Medium List 2 - Accent 21"/>
    <w:hidden/>
    <w:uiPriority w:val="99"/>
    <w:rsid w:val="00C77644"/>
    <w:rPr>
      <w:rFonts w:eastAsia="Malgun Gothic"/>
      <w:lang w:val="en-GB"/>
    </w:rPr>
  </w:style>
  <w:style w:type="paragraph" w:customStyle="1" w:styleId="MediumGrid1-Accent21">
    <w:name w:val="Medium Grid 1 - Accent 21"/>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C77644"/>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C77644"/>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C77644"/>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customStyle="1" w:styleId="tablesyntax">
    <w:name w:val="table syntax"/>
    <w:basedOn w:val="Normal"/>
    <w:link w:val="tablesyntaxChar"/>
    <w:rsid w:val="00C7764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lang w:val="en-GB"/>
    </w:rPr>
  </w:style>
  <w:style w:type="paragraph" w:styleId="TableofFigures">
    <w:name w:val="table of figures"/>
    <w:basedOn w:val="Normal"/>
    <w:next w:val="Normal"/>
    <w:uiPriority w:val="99"/>
    <w:rsid w:val="00C77644"/>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C77644"/>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C77644"/>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C77644"/>
    <w:rPr>
      <w:rFonts w:eastAsia="Batang"/>
      <w:sz w:val="22"/>
      <w:szCs w:val="22"/>
      <w:lang w:val="en-GB"/>
    </w:rPr>
  </w:style>
  <w:style w:type="paragraph" w:customStyle="1" w:styleId="AppendixHeading2">
    <w:name w:val="Appendix Heading 2"/>
    <w:basedOn w:val="Heading2"/>
    <w:uiPriority w:val="99"/>
    <w:rsid w:val="00C77644"/>
    <w:pPr>
      <w:tabs>
        <w:tab w:val="clear" w:pos="1080"/>
        <w:tab w:val="clear" w:pos="1440"/>
        <w:tab w:val="num" w:pos="576"/>
        <w:tab w:val="num" w:pos="720"/>
      </w:tabs>
      <w:ind w:left="576" w:hanging="576"/>
    </w:pPr>
    <w:rPr>
      <w:rFonts w:eastAsia="Batang"/>
      <w:i w:val="0"/>
      <w:iCs w:val="0"/>
      <w:sz w:val="22"/>
      <w:szCs w:val="22"/>
    </w:rPr>
  </w:style>
  <w:style w:type="paragraph" w:customStyle="1" w:styleId="AppendixHeadingI">
    <w:name w:val="Appendix Heading I"/>
    <w:basedOn w:val="Normal"/>
    <w:uiPriority w:val="99"/>
    <w:rsid w:val="00C77644"/>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C77644"/>
    <w:pPr>
      <w:tabs>
        <w:tab w:val="clear" w:pos="360"/>
        <w:tab w:val="clear" w:pos="1080"/>
        <w:tab w:val="clear" w:pos="1440"/>
        <w:tab w:val="num" w:pos="720"/>
        <w:tab w:val="left" w:pos="794"/>
      </w:tabs>
    </w:pPr>
    <w:rPr>
      <w:rFonts w:eastAsia="Batang"/>
      <w:sz w:val="22"/>
      <w:szCs w:val="22"/>
      <w:lang w:val="nb-NO"/>
    </w:rPr>
  </w:style>
  <w:style w:type="paragraph" w:customStyle="1" w:styleId="AppendixHeading4">
    <w:name w:val="Appendix Heading 4"/>
    <w:basedOn w:val="Heading4"/>
    <w:uiPriority w:val="99"/>
    <w:rsid w:val="00C77644"/>
    <w:pPr>
      <w:tabs>
        <w:tab w:val="clear" w:pos="360"/>
        <w:tab w:val="clear" w:pos="720"/>
        <w:tab w:val="clear" w:pos="1080"/>
        <w:tab w:val="clear" w:pos="1440"/>
        <w:tab w:val="left" w:pos="794"/>
        <w:tab w:val="num" w:pos="864"/>
      </w:tabs>
      <w:ind w:left="864" w:right="0" w:hanging="864"/>
    </w:pPr>
    <w:rPr>
      <w:rFonts w:ascii="Times New Roman" w:eastAsia="Batang" w:hAnsi="Times New Roman"/>
      <w:sz w:val="22"/>
      <w:szCs w:val="22"/>
      <w:lang w:eastAsia="x-none"/>
    </w:rPr>
  </w:style>
  <w:style w:type="paragraph" w:customStyle="1" w:styleId="AppendixHeading5">
    <w:name w:val="Appendix Heading 5"/>
    <w:basedOn w:val="Heading5"/>
    <w:uiPriority w:val="99"/>
    <w:rsid w:val="00C77644"/>
    <w:pPr>
      <w:keepNext w:val="0"/>
      <w:tabs>
        <w:tab w:val="clear" w:pos="360"/>
        <w:tab w:val="clear" w:pos="720"/>
        <w:tab w:val="clear" w:pos="1080"/>
        <w:tab w:val="clear" w:pos="1440"/>
        <w:tab w:val="left" w:pos="794"/>
        <w:tab w:val="num" w:pos="1008"/>
        <w:tab w:val="num" w:pos="4752"/>
      </w:tabs>
      <w:ind w:left="1008" w:hanging="1008"/>
    </w:pPr>
    <w:rPr>
      <w:rFonts w:eastAsia="Batang"/>
      <w:i w:val="0"/>
      <w:iCs w:val="0"/>
      <w:sz w:val="22"/>
      <w:szCs w:val="22"/>
      <w:lang w:eastAsia="x-none"/>
    </w:rPr>
  </w:style>
  <w:style w:type="paragraph" w:customStyle="1" w:styleId="BlancChar">
    <w:name w:val="Blanc Char"/>
    <w:basedOn w:val="Normal"/>
    <w:next w:val="TableText0"/>
    <w:uiPriority w:val="99"/>
    <w:rsid w:val="00C77644"/>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C77644"/>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C77644"/>
    <w:rPr>
      <w:rFonts w:eastAsia="Malgun Gothic"/>
      <w:sz w:val="16"/>
      <w:szCs w:val="16"/>
      <w:lang w:val="en-GB" w:eastAsia="x-none"/>
    </w:rPr>
  </w:style>
  <w:style w:type="paragraph" w:styleId="BodyTextIndent2">
    <w:name w:val="Body Text Indent 2"/>
    <w:basedOn w:val="Normal"/>
    <w:link w:val="BodyTextIndent2Char"/>
    <w:uiPriority w:val="99"/>
    <w:rsid w:val="00C77644"/>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C77644"/>
    <w:rPr>
      <w:rFonts w:eastAsia="Malgun Gothic"/>
      <w:lang w:val="en-GB" w:eastAsia="x-none"/>
    </w:rPr>
  </w:style>
  <w:style w:type="paragraph" w:customStyle="1" w:styleId="11BodyText">
    <w:name w:val="11 BodyText"/>
    <w:basedOn w:val="Normal"/>
    <w:uiPriority w:val="99"/>
    <w:rsid w:val="00C77644"/>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C77644"/>
    <w:rPr>
      <w:b/>
      <w:bCs/>
    </w:rPr>
  </w:style>
  <w:style w:type="paragraph" w:styleId="BodyText3">
    <w:name w:val="Body Text 3"/>
    <w:basedOn w:val="Normal"/>
    <w:link w:val="BodyText3Char"/>
    <w:uiPriority w:val="99"/>
    <w:rsid w:val="00C77644"/>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C77644"/>
    <w:rPr>
      <w:rFonts w:eastAsia="Malgun Gothic"/>
      <w:sz w:val="16"/>
      <w:szCs w:val="16"/>
      <w:lang w:val="en-GB" w:eastAsia="x-none"/>
    </w:rPr>
  </w:style>
  <w:style w:type="paragraph" w:customStyle="1" w:styleId="Figure0">
    <w:name w:val="Figure"/>
    <w:basedOn w:val="Normal"/>
    <w:next w:val="Normal"/>
    <w:uiPriority w:val="99"/>
    <w:rsid w:val="00C77644"/>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C77644"/>
  </w:style>
  <w:style w:type="paragraph" w:customStyle="1" w:styleId="Fig0">
    <w:name w:val="Fig"/>
    <w:basedOn w:val="Figure0"/>
    <w:next w:val="Fig"/>
    <w:uiPriority w:val="99"/>
    <w:rsid w:val="00C77644"/>
    <w:pPr>
      <w:spacing w:before="136" w:after="0"/>
    </w:pPr>
    <w:rPr>
      <w:lang w:val="en-US"/>
    </w:rPr>
  </w:style>
  <w:style w:type="paragraph" w:customStyle="1" w:styleId="figure1">
    <w:name w:val="figure"/>
    <w:basedOn w:val="Normal"/>
    <w:uiPriority w:val="99"/>
    <w:rsid w:val="00C77644"/>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C77644"/>
    <w:rPr>
      <w:rFonts w:cs="Times New Roman"/>
      <w:lang w:val="en-US" w:eastAsia="en-US"/>
    </w:rPr>
  </w:style>
  <w:style w:type="paragraph" w:customStyle="1" w:styleId="Annex2">
    <w:name w:val="Annex 2"/>
    <w:basedOn w:val="Normal"/>
    <w:next w:val="Normal"/>
    <w:link w:val="Annex2Char"/>
    <w:uiPriority w:val="99"/>
    <w:qFormat/>
    <w:rsid w:val="00C77644"/>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C77644"/>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C77644"/>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C77644"/>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C77644"/>
    <w:rPr>
      <w:rFonts w:ascii="Courier" w:hAnsi="Courier" w:cs="Courier"/>
      <w:sz w:val="22"/>
      <w:szCs w:val="22"/>
      <w:lang w:val="en-GB" w:eastAsia="en-US"/>
    </w:rPr>
  </w:style>
  <w:style w:type="paragraph" w:styleId="BodyText2">
    <w:name w:val="Body Text 2"/>
    <w:basedOn w:val="Normal"/>
    <w:link w:val="BodyText2Char"/>
    <w:uiPriority w:val="99"/>
    <w:rsid w:val="00C77644"/>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C77644"/>
    <w:rPr>
      <w:rFonts w:eastAsia="Malgun Gothic"/>
      <w:lang w:val="en-GB" w:eastAsia="x-none"/>
    </w:rPr>
  </w:style>
  <w:style w:type="paragraph" w:customStyle="1" w:styleId="Normal1">
    <w:name w:val="Normal1"/>
    <w:basedOn w:val="TableTitle"/>
    <w:uiPriority w:val="99"/>
    <w:rsid w:val="00C77644"/>
    <w:pPr>
      <w:tabs>
        <w:tab w:val="center" w:pos="4864"/>
      </w:tabs>
      <w:jc w:val="both"/>
    </w:pPr>
  </w:style>
  <w:style w:type="character" w:customStyle="1" w:styleId="BalloonTextChar">
    <w:name w:val="Balloon Text Char"/>
    <w:link w:val="BalloonText"/>
    <w:uiPriority w:val="99"/>
    <w:locked/>
    <w:rsid w:val="00C77644"/>
    <w:rPr>
      <w:rFonts w:ascii="Tahoma" w:hAnsi="Tahoma" w:cs="Tahoma"/>
      <w:sz w:val="16"/>
      <w:szCs w:val="16"/>
    </w:rPr>
  </w:style>
  <w:style w:type="paragraph" w:customStyle="1" w:styleId="equation0">
    <w:name w:val="equation"/>
    <w:basedOn w:val="Normal"/>
    <w:uiPriority w:val="99"/>
    <w:rsid w:val="00C77644"/>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uiPriority w:val="99"/>
    <w:rsid w:val="00C77644"/>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C77644"/>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C77644"/>
    <w:rPr>
      <w:rFonts w:cs="Times New Roman"/>
      <w:b/>
      <w:bCs/>
      <w:lang w:val="en-GB" w:eastAsia="en-US"/>
    </w:rPr>
  </w:style>
  <w:style w:type="character" w:customStyle="1" w:styleId="TableTitleCharCharChar">
    <w:name w:val="Table_Title Char Char Char"/>
    <w:uiPriority w:val="99"/>
    <w:rsid w:val="00C77644"/>
    <w:rPr>
      <w:rFonts w:cs="Times New Roman"/>
      <w:b/>
      <w:bCs/>
      <w:lang w:val="en-GB" w:eastAsia="en-US"/>
    </w:rPr>
  </w:style>
  <w:style w:type="character" w:customStyle="1" w:styleId="Annex1Char">
    <w:name w:val="Annex 1 Char"/>
    <w:uiPriority w:val="99"/>
    <w:rsid w:val="00C77644"/>
    <w:rPr>
      <w:rFonts w:cs="Times New Roman"/>
      <w:b/>
      <w:bCs/>
      <w:sz w:val="24"/>
      <w:szCs w:val="24"/>
      <w:lang w:val="en-GB" w:eastAsia="en-US"/>
    </w:rPr>
  </w:style>
  <w:style w:type="paragraph" w:customStyle="1" w:styleId="TableTitleChar">
    <w:name w:val="Table_Title Char"/>
    <w:basedOn w:val="Normal"/>
    <w:next w:val="Normal"/>
    <w:uiPriority w:val="99"/>
    <w:rsid w:val="00C77644"/>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C77644"/>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C77644"/>
    <w:rPr>
      <w:rFonts w:cs="Times New Roman"/>
      <w:b/>
      <w:bCs/>
      <w:sz w:val="24"/>
      <w:szCs w:val="24"/>
      <w:lang w:val="en-GB" w:eastAsia="en-US"/>
    </w:rPr>
  </w:style>
  <w:style w:type="paragraph" w:customStyle="1" w:styleId="toc0">
    <w:name w:val="toc 0"/>
    <w:basedOn w:val="Normal"/>
    <w:next w:val="TOC1"/>
    <w:uiPriority w:val="99"/>
    <w:rsid w:val="00C77644"/>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uiPriority w:val="99"/>
    <w:rsid w:val="00C77644"/>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uiPriority w:val="99"/>
    <w:rsid w:val="00C77644"/>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uiPriority w:val="99"/>
    <w:rsid w:val="00C77644"/>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C77644"/>
    <w:rPr>
      <w:rFonts w:cs="Times New Roman"/>
      <w:lang w:val="fr-FR"/>
    </w:rPr>
  </w:style>
  <w:style w:type="character" w:customStyle="1" w:styleId="Head0">
    <w:name w:val="Head"/>
    <w:uiPriority w:val="99"/>
    <w:rsid w:val="00C77644"/>
    <w:rPr>
      <w:rFonts w:cs="Times New Roman"/>
      <w:b/>
    </w:rPr>
  </w:style>
  <w:style w:type="character" w:customStyle="1" w:styleId="tablesyntaxChar">
    <w:name w:val="table syntax Char"/>
    <w:link w:val="tablesyntax"/>
    <w:locked/>
    <w:rsid w:val="00C77644"/>
    <w:rPr>
      <w:rFonts w:ascii="Times" w:eastAsia="Malgun Gothic" w:hAnsi="Times"/>
      <w:lang w:val="en-GB"/>
    </w:rPr>
  </w:style>
  <w:style w:type="paragraph" w:customStyle="1" w:styleId="StyleHeading1TimesNewRoman12ptBefore24ptAfter0">
    <w:name w:val="Style Heading 1 + Times New Roman 12 pt Before:  24 pt After:  0..."/>
    <w:basedOn w:val="Heading1"/>
    <w:uiPriority w:val="99"/>
    <w:rsid w:val="00C77644"/>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C77644"/>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C77644"/>
    <w:pPr>
      <w:numPr>
        <w:ilvl w:val="0"/>
        <w:numId w:val="0"/>
      </w:num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C77644"/>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C77644"/>
    <w:pPr>
      <w:spacing w:before="20" w:after="40"/>
      <w:jc w:val="center"/>
    </w:pPr>
    <w:rPr>
      <w:rFonts w:eastAsia="Batang"/>
    </w:rPr>
  </w:style>
  <w:style w:type="paragraph" w:customStyle="1" w:styleId="Styleenumlev1Left0Hanging03">
    <w:name w:val="Style enumlev1 + Left:  0&quot; Hanging:  0.3&quot;"/>
    <w:basedOn w:val="enumlev1"/>
    <w:uiPriority w:val="99"/>
    <w:rsid w:val="00C77644"/>
    <w:pPr>
      <w:spacing w:before="136"/>
      <w:ind w:left="432" w:hanging="432"/>
    </w:pPr>
    <w:rPr>
      <w:rFonts w:eastAsia="Batang"/>
    </w:rPr>
  </w:style>
  <w:style w:type="paragraph" w:customStyle="1" w:styleId="StyleNote111ptLeft0">
    <w:name w:val="Style Note 1 + 11 pt Left:  0&quot;"/>
    <w:basedOn w:val="Note1"/>
    <w:uiPriority w:val="99"/>
    <w:rsid w:val="00C77644"/>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C77644"/>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C77644"/>
    <w:pPr>
      <w:ind w:left="1728" w:hanging="1728"/>
    </w:pPr>
    <w:rPr>
      <w:lang w:val="en-US"/>
    </w:rPr>
  </w:style>
  <w:style w:type="paragraph" w:customStyle="1" w:styleId="Annex6">
    <w:name w:val="Annex 6"/>
    <w:basedOn w:val="Annex5"/>
    <w:next w:val="Normal"/>
    <w:autoRedefine/>
    <w:uiPriority w:val="99"/>
    <w:rsid w:val="00C77644"/>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C77644"/>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C77644"/>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C77644"/>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C77644"/>
    <w:rPr>
      <w:rFonts w:ascii="Times" w:eastAsia="Malgun Gothic" w:hAnsi="Times"/>
      <w:b/>
      <w:bCs/>
      <w:lang w:val="en-GB"/>
    </w:rPr>
  </w:style>
  <w:style w:type="character" w:customStyle="1" w:styleId="SVCBulletslevel1CharChar">
    <w:name w:val="SVC Bullets level 1 Char Char"/>
    <w:link w:val="SVCBulletslevel1Char"/>
    <w:uiPriority w:val="99"/>
    <w:locked/>
    <w:rsid w:val="00C77644"/>
    <w:rPr>
      <w:lang w:val="en-GB"/>
    </w:rPr>
  </w:style>
  <w:style w:type="paragraph" w:customStyle="1" w:styleId="SVCBulletslevel3CharChar">
    <w:name w:val="SVC Bullets level 3 Char Char"/>
    <w:basedOn w:val="SVCBulletslevel3"/>
    <w:link w:val="SVCBulletslevel3CharCharChar"/>
    <w:rsid w:val="00C77644"/>
    <w:rPr>
      <w:rFonts w:ascii="Times" w:hAnsi="Times"/>
      <w:lang w:eastAsia="x-none"/>
    </w:rPr>
  </w:style>
  <w:style w:type="paragraph" w:customStyle="1" w:styleId="SVCBulletslevel4Char">
    <w:name w:val="SVC Bullets level 4 Char"/>
    <w:basedOn w:val="SVCBulletslevel3CharChar"/>
    <w:link w:val="SVCBulletslevel4CharChar"/>
    <w:rsid w:val="00C77644"/>
    <w:pPr>
      <w:tabs>
        <w:tab w:val="clear" w:pos="-31680"/>
        <w:tab w:val="num" w:pos="2880"/>
      </w:tabs>
      <w:ind w:left="2880" w:hanging="360"/>
    </w:pPr>
  </w:style>
  <w:style w:type="paragraph" w:customStyle="1" w:styleId="SVCBulletslevel5">
    <w:name w:val="SVC Bullets level 5"/>
    <w:basedOn w:val="SVCBulletslevel4Char"/>
    <w:uiPriority w:val="99"/>
    <w:rsid w:val="00C77644"/>
    <w:pPr>
      <w:tabs>
        <w:tab w:val="clear" w:pos="2880"/>
        <w:tab w:val="num" w:pos="3600"/>
      </w:tabs>
      <w:ind w:left="3600"/>
    </w:pPr>
  </w:style>
  <w:style w:type="paragraph" w:customStyle="1" w:styleId="SVCBulletslevel6">
    <w:name w:val="SVC Bullets level 6"/>
    <w:basedOn w:val="SVCBulletslevel5"/>
    <w:uiPriority w:val="99"/>
    <w:rsid w:val="00C77644"/>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C77644"/>
    <w:rPr>
      <w:rFonts w:eastAsia="Malgun Gothic"/>
      <w:lang w:val="en-GB"/>
    </w:rPr>
  </w:style>
  <w:style w:type="character" w:customStyle="1" w:styleId="SVCBulletslevel3CharCharChar">
    <w:name w:val="SVC Bullets level 3 Char Char Char"/>
    <w:link w:val="SVCBulletslevel3CharChar"/>
    <w:locked/>
    <w:rsid w:val="00C77644"/>
    <w:rPr>
      <w:rFonts w:ascii="Times" w:eastAsia="Malgun Gothic" w:hAnsi="Times"/>
      <w:lang w:val="en-GB" w:eastAsia="x-none"/>
    </w:rPr>
  </w:style>
  <w:style w:type="character" w:customStyle="1" w:styleId="SVCBulletslevel4CharChar">
    <w:name w:val="SVC Bullets level 4 Char Char"/>
    <w:link w:val="SVCBulletslevel4Char"/>
    <w:locked/>
    <w:rsid w:val="00C77644"/>
    <w:rPr>
      <w:rFonts w:ascii="Times" w:eastAsia="Malgun Gothic" w:hAnsi="Times"/>
      <w:lang w:val="en-GB" w:eastAsia="x-none"/>
    </w:rPr>
  </w:style>
  <w:style w:type="paragraph" w:customStyle="1" w:styleId="SVCBulletslevel7">
    <w:name w:val="SVC Bullets level 7"/>
    <w:basedOn w:val="SVCBulletslevel6"/>
    <w:uiPriority w:val="99"/>
    <w:rsid w:val="00C77644"/>
    <w:pPr>
      <w:ind w:left="2772"/>
    </w:pPr>
  </w:style>
  <w:style w:type="paragraph" w:customStyle="1" w:styleId="SVCBulletslevel8">
    <w:name w:val="SVC Bullets level 8"/>
    <w:basedOn w:val="SVCBulletslevel7"/>
    <w:uiPriority w:val="99"/>
    <w:rsid w:val="00C77644"/>
    <w:pPr>
      <w:ind w:left="3168"/>
    </w:pPr>
  </w:style>
  <w:style w:type="paragraph" w:customStyle="1" w:styleId="SVCBulletslevel3">
    <w:name w:val="SVC Bullets level 3"/>
    <w:basedOn w:val="Normal"/>
    <w:uiPriority w:val="99"/>
    <w:rsid w:val="00C77644"/>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C77644"/>
    <w:pPr>
      <w:numPr>
        <w:numId w:val="6"/>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C77644"/>
    <w:rPr>
      <w:rFonts w:eastAsia="Malgun Gothic"/>
      <w:lang w:val="en-GB"/>
    </w:rPr>
  </w:style>
  <w:style w:type="paragraph" w:customStyle="1" w:styleId="FigureCharChar">
    <w:name w:val="Figure_# Char Char"/>
    <w:basedOn w:val="Normal"/>
    <w:next w:val="FigureTitleChar"/>
    <w:link w:val="FigureCharCharChar"/>
    <w:uiPriority w:val="99"/>
    <w:rsid w:val="00C77644"/>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C77644"/>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C77644"/>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C77644"/>
    <w:rPr>
      <w:rFonts w:cs="Times New Roman"/>
      <w:lang w:val="en-US" w:eastAsia="en-US"/>
    </w:rPr>
  </w:style>
  <w:style w:type="paragraph" w:customStyle="1" w:styleId="AVCIndentlevel2">
    <w:name w:val="AVC Indent level 2"/>
    <w:basedOn w:val="AVCIndentlevel1"/>
    <w:uiPriority w:val="99"/>
    <w:rsid w:val="00C77644"/>
    <w:pPr>
      <w:ind w:left="794"/>
    </w:pPr>
  </w:style>
  <w:style w:type="paragraph" w:customStyle="1" w:styleId="AVCIndentlevel1">
    <w:name w:val="AVC Indent level 1"/>
    <w:basedOn w:val="Normal"/>
    <w:uiPriority w:val="99"/>
    <w:rsid w:val="00C77644"/>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C77644"/>
    <w:pPr>
      <w:ind w:left="2304" w:hanging="403"/>
    </w:pPr>
  </w:style>
  <w:style w:type="paragraph" w:customStyle="1" w:styleId="AVCEquationlevel2">
    <w:name w:val="AVC Equation level 2"/>
    <w:basedOn w:val="AVCEquationlevel1CharCharCharChar"/>
    <w:uiPriority w:val="99"/>
    <w:rsid w:val="00C77644"/>
    <w:pPr>
      <w:tabs>
        <w:tab w:val="left" w:pos="1191"/>
      </w:tabs>
      <w:ind w:left="1191"/>
    </w:pPr>
  </w:style>
  <w:style w:type="paragraph" w:customStyle="1" w:styleId="AVCBulletlevel2CharChar">
    <w:name w:val="AVC Bullet level 2 Char Char"/>
    <w:basedOn w:val="AVCBulletlevel1CharChar"/>
    <w:link w:val="AVCBulletlevel2CharCharChar"/>
    <w:rsid w:val="00C77644"/>
    <w:pPr>
      <w:tabs>
        <w:tab w:val="clear" w:pos="397"/>
        <w:tab w:val="clear" w:pos="792"/>
        <w:tab w:val="num" w:pos="794"/>
      </w:tabs>
      <w:ind w:left="794" w:hanging="391"/>
    </w:pPr>
  </w:style>
  <w:style w:type="paragraph" w:customStyle="1" w:styleId="AVCEquationlevel3">
    <w:name w:val="AVC Equation level 3"/>
    <w:basedOn w:val="AVCEquationlevel2"/>
    <w:uiPriority w:val="99"/>
    <w:rsid w:val="00C77644"/>
    <w:pPr>
      <w:ind w:left="1588"/>
    </w:pPr>
  </w:style>
  <w:style w:type="character" w:customStyle="1" w:styleId="AVCEquationlevel1Char1">
    <w:name w:val="AVC Equation level 1 Char1"/>
    <w:uiPriority w:val="99"/>
    <w:rsid w:val="00C77644"/>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C77644"/>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C77644"/>
    <w:rPr>
      <w:rFonts w:eastAsia="Malgun Gothic"/>
      <w:lang w:val="en-GB"/>
    </w:rPr>
  </w:style>
  <w:style w:type="character" w:customStyle="1" w:styleId="FigureCharCharChar">
    <w:name w:val="Figure_# Char Char Char"/>
    <w:link w:val="FigureCharChar"/>
    <w:uiPriority w:val="99"/>
    <w:locked/>
    <w:rsid w:val="00C77644"/>
    <w:rPr>
      <w:rFonts w:eastAsia="Malgun Gothic"/>
      <w:lang w:val="en-GB"/>
    </w:rPr>
  </w:style>
  <w:style w:type="paragraph" w:customStyle="1" w:styleId="AVCBulletlevel6">
    <w:name w:val="AVC Bullet level 6"/>
    <w:basedOn w:val="AVCBulletlevel1CharChar"/>
    <w:uiPriority w:val="99"/>
    <w:rsid w:val="00C77644"/>
    <w:pPr>
      <w:numPr>
        <w:numId w:val="10"/>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rsid w:val="00C77644"/>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C77644"/>
    <w:rPr>
      <w:rFonts w:eastAsia="Malgun Gothic"/>
      <w:lang w:val="en-GB" w:eastAsia="x-none"/>
    </w:rPr>
  </w:style>
  <w:style w:type="character" w:customStyle="1" w:styleId="AVCNumberinglevel2Char">
    <w:name w:val="AVC Numbering level 2 Char"/>
    <w:uiPriority w:val="99"/>
    <w:rsid w:val="00C77644"/>
  </w:style>
  <w:style w:type="paragraph" w:customStyle="1" w:styleId="TableTextCentred">
    <w:name w:val="Table_Text_Centred"/>
    <w:basedOn w:val="TableText0"/>
    <w:uiPriority w:val="99"/>
    <w:rsid w:val="00C77644"/>
    <w:pPr>
      <w:jc w:val="center"/>
    </w:pPr>
  </w:style>
  <w:style w:type="paragraph" w:customStyle="1" w:styleId="AVCNumberinglevel2">
    <w:name w:val="AVC Numbering level 2"/>
    <w:basedOn w:val="AVCNumberinglevel1"/>
    <w:uiPriority w:val="99"/>
    <w:rsid w:val="00C77644"/>
    <w:pPr>
      <w:tabs>
        <w:tab w:val="left" w:pos="397"/>
      </w:tabs>
      <w:ind w:left="720" w:hanging="720"/>
    </w:pPr>
  </w:style>
  <w:style w:type="paragraph" w:customStyle="1" w:styleId="AVCIndentlevel3">
    <w:name w:val="AVC Indent level 3"/>
    <w:basedOn w:val="AVCIndentlevel2"/>
    <w:uiPriority w:val="99"/>
    <w:rsid w:val="00C77644"/>
    <w:pPr>
      <w:ind w:left="1191"/>
    </w:pPr>
  </w:style>
  <w:style w:type="paragraph" w:customStyle="1" w:styleId="AVCBulletlevel1CharChar">
    <w:name w:val="AVC Bullet level 1 Char Char"/>
    <w:basedOn w:val="Normal"/>
    <w:link w:val="AVCBulletlevel1CharCharChar"/>
    <w:uiPriority w:val="99"/>
    <w:rsid w:val="00C77644"/>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C77644"/>
    <w:rPr>
      <w:rFonts w:cs="Times New Roman"/>
      <w:sz w:val="22"/>
      <w:szCs w:val="22"/>
      <w:lang w:val="en-GB" w:eastAsia="en-US" w:bidi="ar-SA"/>
    </w:rPr>
  </w:style>
  <w:style w:type="character" w:customStyle="1" w:styleId="AVCEquationlevel1Char2">
    <w:name w:val="AVC Equation level 1 Char2"/>
    <w:uiPriority w:val="99"/>
    <w:locked/>
    <w:rsid w:val="00C77644"/>
    <w:rPr>
      <w:rFonts w:cs="Times New Roman"/>
      <w:sz w:val="22"/>
      <w:szCs w:val="22"/>
      <w:lang w:val="en-GB" w:eastAsia="en-US" w:bidi="ar-SA"/>
    </w:rPr>
  </w:style>
  <w:style w:type="character" w:customStyle="1" w:styleId="AVCEquationlevel2Char">
    <w:name w:val="AVC Equation level 2 Char"/>
    <w:uiPriority w:val="99"/>
    <w:rsid w:val="00C77644"/>
    <w:rPr>
      <w:rFonts w:cs="Times New Roman"/>
      <w:sz w:val="22"/>
      <w:szCs w:val="22"/>
      <w:lang w:val="en-GB" w:eastAsia="en-US" w:bidi="ar-SA"/>
    </w:rPr>
  </w:style>
  <w:style w:type="paragraph" w:customStyle="1" w:styleId="BalloonText1">
    <w:name w:val="Balloon Text1"/>
    <w:basedOn w:val="Normal"/>
    <w:uiPriority w:val="99"/>
    <w:semiHidden/>
    <w:rsid w:val="00C77644"/>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C77644"/>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uiPriority w:val="99"/>
    <w:rsid w:val="00C77644"/>
    <w:rPr>
      <w:b/>
      <w:bCs/>
    </w:rPr>
  </w:style>
  <w:style w:type="character" w:customStyle="1" w:styleId="CommentSubjectChar">
    <w:name w:val="Comment Subject Char"/>
    <w:link w:val="CommentSubject"/>
    <w:uiPriority w:val="99"/>
    <w:rsid w:val="00C77644"/>
    <w:rPr>
      <w:rFonts w:eastAsia="Malgun Gothic"/>
      <w:b/>
      <w:bCs/>
      <w:lang w:val="en-GB" w:eastAsia="x-none"/>
    </w:rPr>
  </w:style>
  <w:style w:type="paragraph" w:customStyle="1" w:styleId="AVCBulletlevel4">
    <w:name w:val="AVC Bullet level 4"/>
    <w:basedOn w:val="AVCBulletlevel1CharChar"/>
    <w:uiPriority w:val="99"/>
    <w:rsid w:val="00C77644"/>
    <w:pPr>
      <w:numPr>
        <w:numId w:val="8"/>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C77644"/>
    <w:pPr>
      <w:numPr>
        <w:numId w:val="9"/>
      </w:numPr>
      <w:tabs>
        <w:tab w:val="clear" w:pos="2376"/>
        <w:tab w:val="clear" w:pos="2705"/>
        <w:tab w:val="num" w:pos="360"/>
        <w:tab w:val="left" w:pos="2381"/>
      </w:tabs>
      <w:ind w:left="1987" w:hanging="403"/>
    </w:pPr>
  </w:style>
  <w:style w:type="paragraph" w:customStyle="1" w:styleId="AVCBulletlevel7">
    <w:name w:val="AVC Bullet level 7"/>
    <w:basedOn w:val="AVCBulletlevel1CharChar"/>
    <w:uiPriority w:val="99"/>
    <w:rsid w:val="00C77644"/>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C77644"/>
    <w:pPr>
      <w:numPr>
        <w:numId w:val="0"/>
      </w:numPr>
      <w:tabs>
        <w:tab w:val="clear" w:pos="1191"/>
      </w:tabs>
    </w:pPr>
  </w:style>
  <w:style w:type="paragraph" w:customStyle="1" w:styleId="AVCNumberinglevel1">
    <w:name w:val="AVC Numbering level 1"/>
    <w:basedOn w:val="Normal"/>
    <w:uiPriority w:val="99"/>
    <w:rsid w:val="00C77644"/>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C77644"/>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C77644"/>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C77644"/>
  </w:style>
  <w:style w:type="paragraph" w:customStyle="1" w:styleId="AVCBulletlevel3CharCharCharChar">
    <w:name w:val="AVC Bullet level 3 Char Char Char Char"/>
    <w:basedOn w:val="AVCBulletlevel1CharChar"/>
    <w:link w:val="AVCBulletlevel3CharCharCharCharChar"/>
    <w:uiPriority w:val="99"/>
    <w:rsid w:val="00C77644"/>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C77644"/>
    <w:rPr>
      <w:rFonts w:cs="Times New Roman"/>
      <w:lang w:val="en-US" w:eastAsia="en-US" w:bidi="ar-SA"/>
    </w:rPr>
  </w:style>
  <w:style w:type="character" w:customStyle="1" w:styleId="Annex4CharCharCharCharChar">
    <w:name w:val="Annex 4 Char Char Char Char Char"/>
    <w:link w:val="Annex4CharCharCharChar"/>
    <w:uiPriority w:val="99"/>
    <w:locked/>
    <w:rsid w:val="00C77644"/>
    <w:rPr>
      <w:rFonts w:ascii="Times" w:eastAsia="Malgun Gothic" w:hAnsi="Times"/>
      <w:b/>
      <w:bCs/>
    </w:rPr>
  </w:style>
  <w:style w:type="paragraph" w:customStyle="1" w:styleId="AVCBulletlevel1Char1">
    <w:name w:val="AVC Bullet level 1 Char1"/>
    <w:basedOn w:val="Normal"/>
    <w:uiPriority w:val="99"/>
    <w:rsid w:val="00C77644"/>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C77644"/>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C77644"/>
    <w:rPr>
      <w:rFonts w:ascii="Times New Roman" w:hAnsi="Times New Roman"/>
      <w:lang w:val="en-GB" w:eastAsia="en-US" w:bidi="ar-SA"/>
    </w:rPr>
  </w:style>
  <w:style w:type="paragraph" w:customStyle="1" w:styleId="SVCNumberinglevel1">
    <w:name w:val="SVC Numbering level 1"/>
    <w:basedOn w:val="SVCBulletslevel1CharCharChar"/>
    <w:uiPriority w:val="99"/>
    <w:rsid w:val="00C77644"/>
    <w:pPr>
      <w:numPr>
        <w:numId w:val="14"/>
      </w:numPr>
      <w:tabs>
        <w:tab w:val="clear" w:pos="0"/>
        <w:tab w:val="num" w:pos="360"/>
      </w:tabs>
      <w:ind w:left="0" w:firstLine="0"/>
      <w:textAlignment w:val="baseline"/>
    </w:pPr>
  </w:style>
  <w:style w:type="paragraph" w:customStyle="1" w:styleId="SVCNumberinglevel2">
    <w:name w:val="SVC Numbering level 2"/>
    <w:basedOn w:val="SVCNumberinglevel1"/>
    <w:uiPriority w:val="99"/>
    <w:rsid w:val="00C77644"/>
    <w:pPr>
      <w:numPr>
        <w:numId w:val="0"/>
      </w:numPr>
    </w:pPr>
  </w:style>
  <w:style w:type="paragraph" w:customStyle="1" w:styleId="SVCNumberinglevel3">
    <w:name w:val="SVC Numbering level 3"/>
    <w:basedOn w:val="SVCNumberinglevel2"/>
    <w:uiPriority w:val="99"/>
    <w:rsid w:val="00C77644"/>
    <w:pPr>
      <w:numPr>
        <w:ilvl w:val="2"/>
        <w:numId w:val="14"/>
      </w:numPr>
      <w:tabs>
        <w:tab w:val="clear" w:pos="0"/>
        <w:tab w:val="num" w:pos="360"/>
        <w:tab w:val="num" w:pos="1800"/>
      </w:tabs>
      <w:ind w:left="0" w:firstLine="0"/>
    </w:pPr>
  </w:style>
  <w:style w:type="paragraph" w:customStyle="1" w:styleId="SVCNumberinglevel4">
    <w:name w:val="SVC Numbering level 4"/>
    <w:basedOn w:val="SVCNumberinglevel3"/>
    <w:uiPriority w:val="99"/>
    <w:rsid w:val="00C77644"/>
    <w:pPr>
      <w:numPr>
        <w:ilvl w:val="3"/>
      </w:numPr>
      <w:tabs>
        <w:tab w:val="clear" w:pos="0"/>
        <w:tab w:val="num" w:pos="360"/>
        <w:tab w:val="num" w:pos="2520"/>
      </w:tabs>
      <w:ind w:left="0" w:firstLine="0"/>
    </w:pPr>
  </w:style>
  <w:style w:type="paragraph" w:customStyle="1" w:styleId="SVCNumberinglevel5">
    <w:name w:val="SVC Numbering level 5"/>
    <w:basedOn w:val="SVCNumberinglevel4"/>
    <w:uiPriority w:val="99"/>
    <w:rsid w:val="00C77644"/>
    <w:pPr>
      <w:numPr>
        <w:ilvl w:val="4"/>
      </w:numPr>
      <w:tabs>
        <w:tab w:val="clear" w:pos="0"/>
        <w:tab w:val="num" w:pos="360"/>
        <w:tab w:val="num" w:pos="3240"/>
      </w:tabs>
      <w:ind w:left="0" w:firstLine="0"/>
    </w:pPr>
  </w:style>
  <w:style w:type="paragraph" w:customStyle="1" w:styleId="SVCIndentlevel5">
    <w:name w:val="SVC Indent level 5"/>
    <w:basedOn w:val="SVCIndentlevel4"/>
    <w:uiPriority w:val="99"/>
    <w:rsid w:val="00C77644"/>
    <w:pPr>
      <w:tabs>
        <w:tab w:val="clear" w:pos="1584"/>
      </w:tabs>
      <w:ind w:left="2000"/>
    </w:pPr>
  </w:style>
  <w:style w:type="paragraph" w:customStyle="1" w:styleId="SVCIndentlevel2">
    <w:name w:val="SVC Indent level 2"/>
    <w:basedOn w:val="SVCIndentlevel1"/>
    <w:uiPriority w:val="99"/>
    <w:rsid w:val="00C77644"/>
    <w:pPr>
      <w:ind w:left="800"/>
    </w:pPr>
  </w:style>
  <w:style w:type="paragraph" w:customStyle="1" w:styleId="SVCIndentlevel3">
    <w:name w:val="SVC Indent level 3"/>
    <w:basedOn w:val="SVCIndentlevel2"/>
    <w:uiPriority w:val="99"/>
    <w:rsid w:val="00C77644"/>
    <w:pPr>
      <w:tabs>
        <w:tab w:val="clear" w:pos="792"/>
      </w:tabs>
      <w:ind w:left="1200"/>
    </w:pPr>
  </w:style>
  <w:style w:type="paragraph" w:customStyle="1" w:styleId="SVCIndentlevel4">
    <w:name w:val="SVC Indent level 4"/>
    <w:uiPriority w:val="99"/>
    <w:rsid w:val="00C77644"/>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C77644"/>
    <w:pPr>
      <w:tabs>
        <w:tab w:val="clear" w:pos="403"/>
      </w:tabs>
      <w:ind w:left="403"/>
    </w:pPr>
  </w:style>
  <w:style w:type="character" w:customStyle="1" w:styleId="AVCBulletlevel1CharCharCharChar">
    <w:name w:val="AVC Bullet level 1 Char Char Char Char"/>
    <w:uiPriority w:val="99"/>
    <w:rsid w:val="00C77644"/>
    <w:rPr>
      <w:rFonts w:cs="Times New Roman"/>
      <w:lang w:val="en-GB" w:eastAsia="en-US" w:bidi="ar-SA"/>
    </w:rPr>
  </w:style>
  <w:style w:type="character" w:customStyle="1" w:styleId="AVCBulletlevel2CharCharChar">
    <w:name w:val="AVC Bullet level 2 Char Char Char"/>
    <w:link w:val="AVCBulletlevel2CharChar"/>
    <w:locked/>
    <w:rsid w:val="00C77644"/>
    <w:rPr>
      <w:rFonts w:ascii="Times" w:eastAsia="Malgun Gothic" w:hAnsi="Times"/>
      <w:lang w:val="en-GB"/>
    </w:rPr>
  </w:style>
  <w:style w:type="paragraph" w:customStyle="1" w:styleId="AVCBulletlevel3Char">
    <w:name w:val="AVC Bullet level 3 Char"/>
    <w:basedOn w:val="AVCBulletlevel1CharChar"/>
    <w:uiPriority w:val="99"/>
    <w:rsid w:val="00C77644"/>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C77644"/>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C77644"/>
    <w:pPr>
      <w:tabs>
        <w:tab w:val="clear" w:pos="4849"/>
      </w:tabs>
      <w:spacing w:before="200"/>
      <w:ind w:left="794"/>
    </w:pPr>
  </w:style>
  <w:style w:type="paragraph" w:customStyle="1" w:styleId="SVCBulletslevel2">
    <w:name w:val="SVC Bullets level 2"/>
    <w:basedOn w:val="Normal"/>
    <w:uiPriority w:val="99"/>
    <w:rsid w:val="00C7764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C77644"/>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C77644"/>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C77644"/>
    <w:pPr>
      <w:numPr>
        <w:numId w:val="0"/>
      </w:numPr>
      <w:tabs>
        <w:tab w:val="clear" w:pos="1985"/>
        <w:tab w:val="num" w:pos="490"/>
      </w:tabs>
      <w:ind w:left="490" w:hanging="390"/>
    </w:pPr>
  </w:style>
  <w:style w:type="character" w:customStyle="1" w:styleId="TableTitleChar1">
    <w:name w:val="Table_Title Char1"/>
    <w:uiPriority w:val="99"/>
    <w:rsid w:val="00C77644"/>
    <w:rPr>
      <w:rFonts w:cs="Times New Roman"/>
      <w:b/>
      <w:bCs/>
      <w:lang w:val="en-GB" w:eastAsia="en-US" w:bidi="ar-SA"/>
    </w:rPr>
  </w:style>
  <w:style w:type="paragraph" w:customStyle="1" w:styleId="AVCBulletlevel1Char">
    <w:name w:val="AVC Bullet level 1 Char"/>
    <w:basedOn w:val="Normal"/>
    <w:link w:val="AVCBulletlevel1CharChar1"/>
    <w:uiPriority w:val="99"/>
    <w:rsid w:val="00C77644"/>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C77644"/>
    <w:pPr>
      <w:tabs>
        <w:tab w:val="clear" w:pos="4849"/>
      </w:tabs>
      <w:spacing w:before="200"/>
      <w:ind w:left="794"/>
    </w:pPr>
  </w:style>
  <w:style w:type="paragraph" w:customStyle="1" w:styleId="SVCBulletslevel1">
    <w:name w:val="SVC Bullets level 1"/>
    <w:basedOn w:val="SVCBulletslevel1CharCharChar"/>
    <w:uiPriority w:val="99"/>
    <w:rsid w:val="00C77644"/>
    <w:pPr>
      <w:tabs>
        <w:tab w:val="clear" w:pos="403"/>
        <w:tab w:val="num" w:pos="360"/>
      </w:tabs>
      <w:ind w:left="360" w:hanging="360"/>
    </w:pPr>
  </w:style>
  <w:style w:type="paragraph" w:customStyle="1" w:styleId="SVCBulletslevel2Char">
    <w:name w:val="SVC Bullets level 2 Char"/>
    <w:basedOn w:val="Normal"/>
    <w:uiPriority w:val="99"/>
    <w:rsid w:val="00C7764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C77644"/>
    <w:pPr>
      <w:tabs>
        <w:tab w:val="clear" w:pos="-31680"/>
        <w:tab w:val="num" w:pos="1800"/>
      </w:tabs>
      <w:ind w:left="1800" w:hanging="360"/>
    </w:pPr>
  </w:style>
  <w:style w:type="paragraph" w:customStyle="1" w:styleId="SVCBulletslevel1Char">
    <w:name w:val="SVC Bullets level 1 Char"/>
    <w:link w:val="SVCBulletslevel1CharChar"/>
    <w:uiPriority w:val="99"/>
    <w:rsid w:val="00C77644"/>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C77644"/>
    <w:pPr>
      <w:tabs>
        <w:tab w:val="clear" w:pos="-31680"/>
        <w:tab w:val="num" w:pos="2160"/>
      </w:tabs>
      <w:ind w:left="2160" w:hanging="360"/>
    </w:pPr>
  </w:style>
  <w:style w:type="paragraph" w:customStyle="1" w:styleId="AVCEquationlevel1CharCharChar">
    <w:name w:val="AVC Equation level 1 Char Char Char"/>
    <w:basedOn w:val="Equation"/>
    <w:uiPriority w:val="99"/>
    <w:rsid w:val="00C77644"/>
    <w:pPr>
      <w:tabs>
        <w:tab w:val="clear" w:pos="4849"/>
      </w:tabs>
      <w:spacing w:before="200"/>
      <w:ind w:left="794"/>
    </w:pPr>
  </w:style>
  <w:style w:type="paragraph" w:customStyle="1" w:styleId="AVCBulletlevel2Char">
    <w:name w:val="AVC Bullet level 2 Char"/>
    <w:basedOn w:val="AVCBulletlevel1CharChar"/>
    <w:uiPriority w:val="99"/>
    <w:rsid w:val="00C77644"/>
    <w:pPr>
      <w:tabs>
        <w:tab w:val="clear" w:pos="792"/>
      </w:tabs>
    </w:pPr>
  </w:style>
  <w:style w:type="paragraph" w:customStyle="1" w:styleId="SVCBulletslevel3Char">
    <w:name w:val="SVC Bullets level 3 Char"/>
    <w:basedOn w:val="SVCBulletslevel3"/>
    <w:uiPriority w:val="99"/>
    <w:rsid w:val="00C77644"/>
    <w:pPr>
      <w:tabs>
        <w:tab w:val="clear" w:pos="-31680"/>
        <w:tab w:val="num" w:pos="720"/>
      </w:tabs>
      <w:ind w:left="1224" w:hanging="1224"/>
    </w:pPr>
  </w:style>
  <w:style w:type="paragraph" w:customStyle="1" w:styleId="00BodyText">
    <w:name w:val="00 BodyText"/>
    <w:basedOn w:val="Normal"/>
    <w:link w:val="00BodyTextChar"/>
    <w:uiPriority w:val="99"/>
    <w:rsid w:val="00C77644"/>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C77644"/>
    <w:pPr>
      <w:keepNext/>
      <w:numPr>
        <w:numId w:val="16"/>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C77644"/>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C77644"/>
    <w:pPr>
      <w:numPr>
        <w:numId w:val="2"/>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C77644"/>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C77644"/>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C77644"/>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C77644"/>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C77644"/>
    <w:pPr>
      <w:ind w:left="1417"/>
    </w:pPr>
  </w:style>
  <w:style w:type="character" w:customStyle="1" w:styleId="XParagraphChar">
    <w:name w:val="XParagraph Char"/>
    <w:link w:val="XParagraph"/>
    <w:uiPriority w:val="99"/>
    <w:locked/>
    <w:rsid w:val="00C77644"/>
    <w:rPr>
      <w:rFonts w:ascii="Times" w:eastAsia="Malgun Gothic" w:hAnsi="Times"/>
      <w:sz w:val="22"/>
      <w:szCs w:val="22"/>
      <w:lang w:val="en-GB"/>
    </w:rPr>
  </w:style>
  <w:style w:type="paragraph" w:customStyle="1" w:styleId="XEquation2">
    <w:name w:val="XEquation2"/>
    <w:basedOn w:val="Normal"/>
    <w:uiPriority w:val="99"/>
    <w:rsid w:val="00C77644"/>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C77644"/>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C77644"/>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C77644"/>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C77644"/>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C77644"/>
    <w:rPr>
      <w:rFonts w:ascii="Times" w:eastAsia="Malgun Gothic" w:hAnsi="Times"/>
      <w:lang w:val="en-GB"/>
    </w:rPr>
  </w:style>
  <w:style w:type="character" w:customStyle="1" w:styleId="Annex3Char1">
    <w:name w:val="Annex 3 Char1"/>
    <w:uiPriority w:val="99"/>
    <w:rsid w:val="00C77644"/>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C77644"/>
    <w:pPr>
      <w:tabs>
        <w:tab w:val="clear" w:pos="397"/>
        <w:tab w:val="clear" w:pos="792"/>
        <w:tab w:val="num" w:pos="794"/>
      </w:tabs>
      <w:ind w:left="794" w:hanging="391"/>
    </w:pPr>
  </w:style>
  <w:style w:type="character" w:customStyle="1" w:styleId="00BodyTextChar">
    <w:name w:val="00 BodyText Char"/>
    <w:link w:val="00BodyText"/>
    <w:uiPriority w:val="99"/>
    <w:locked/>
    <w:rsid w:val="00C77644"/>
    <w:rPr>
      <w:rFonts w:ascii="Arial" w:eastAsia="MS Mincho" w:hAnsi="Arial"/>
      <w:sz w:val="22"/>
      <w:lang w:eastAsia="ja-JP"/>
    </w:rPr>
  </w:style>
  <w:style w:type="paragraph" w:customStyle="1" w:styleId="CharCharCharCharCharCharChar">
    <w:name w:val="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C77644"/>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C77644"/>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C77644"/>
    <w:pPr>
      <w:numPr>
        <w:numId w:val="3"/>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C77644"/>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C77644"/>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C77644"/>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C77644"/>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C77644"/>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C77644"/>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C77644"/>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C77644"/>
    <w:rPr>
      <w:rFonts w:ascii="Courier New" w:eastAsia="Malgun Gothic" w:hAnsi="Courier New"/>
      <w:lang w:val="en-GB" w:eastAsia="x-none"/>
    </w:rPr>
  </w:style>
  <w:style w:type="paragraph" w:customStyle="1" w:styleId="a2">
    <w:name w:val="a2"/>
    <w:basedOn w:val="Heading2"/>
    <w:next w:val="Normal"/>
    <w:uiPriority w:val="99"/>
    <w:rsid w:val="00C77644"/>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C77644"/>
    <w:pPr>
      <w:numPr>
        <w:numId w:val="19"/>
      </w:num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ind w:left="0" w:firstLine="0"/>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C77644"/>
    <w:pPr>
      <w:numPr>
        <w:numId w:val="19"/>
      </w:numPr>
      <w:tabs>
        <w:tab w:val="clear" w:pos="360"/>
        <w:tab w:val="clear" w:pos="720"/>
        <w:tab w:val="clear" w:pos="1440"/>
        <w:tab w:val="left" w:pos="880"/>
        <w:tab w:val="num" w:pos="2880"/>
      </w:tabs>
      <w:suppressAutoHyphens/>
      <w:overflowPunct/>
      <w:autoSpaceDE/>
      <w:autoSpaceDN/>
      <w:adjustRightInd/>
      <w:spacing w:before="60" w:after="240" w:line="230" w:lineRule="exact"/>
      <w:ind w:left="0" w:right="0" w:firstLine="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C77644"/>
    <w:pPr>
      <w:numPr>
        <w:numId w:val="19"/>
      </w:num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ind w:left="0" w:firstLine="0"/>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C77644"/>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C77644"/>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C77644"/>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C77644"/>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C77644"/>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C77644"/>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C77644"/>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C77644"/>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C77644"/>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C77644"/>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C77644"/>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C77644"/>
    <w:rPr>
      <w:rFonts w:ascii="Times New Roman" w:hAnsi="Times New Roman" w:cs="Times New Roman"/>
      <w:b/>
    </w:rPr>
  </w:style>
  <w:style w:type="character" w:customStyle="1" w:styleId="Appref">
    <w:name w:val="App_ref"/>
    <w:uiPriority w:val="99"/>
    <w:rsid w:val="00C77644"/>
    <w:rPr>
      <w:rFonts w:cs="Times New Roman"/>
    </w:rPr>
  </w:style>
  <w:style w:type="paragraph" w:customStyle="1" w:styleId="AppendixNoTitle">
    <w:name w:val="Appendix_NoTitle"/>
    <w:basedOn w:val="AnnexNoTitle0"/>
    <w:next w:val="Normalaftertitle0"/>
    <w:uiPriority w:val="99"/>
    <w:rsid w:val="00C77644"/>
  </w:style>
  <w:style w:type="character" w:customStyle="1" w:styleId="Artdef">
    <w:name w:val="Art_def"/>
    <w:uiPriority w:val="99"/>
    <w:rsid w:val="00C77644"/>
    <w:rPr>
      <w:rFonts w:ascii="Times New Roman" w:hAnsi="Times New Roman" w:cs="Times New Roman"/>
      <w:b/>
    </w:rPr>
  </w:style>
  <w:style w:type="paragraph" w:customStyle="1" w:styleId="Reftitle">
    <w:name w:val="Ref_title"/>
    <w:basedOn w:val="Heading1"/>
    <w:next w:val="Reftext"/>
    <w:uiPriority w:val="99"/>
    <w:rsid w:val="00C77644"/>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C77644"/>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C77644"/>
    <w:rPr>
      <w:rFonts w:cs="Times New Roman"/>
    </w:rPr>
  </w:style>
  <w:style w:type="paragraph" w:customStyle="1" w:styleId="Call">
    <w:name w:val="Call"/>
    <w:basedOn w:val="Normal"/>
    <w:next w:val="Normal"/>
    <w:uiPriority w:val="99"/>
    <w:rsid w:val="00C77644"/>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C77644"/>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C77644"/>
  </w:style>
  <w:style w:type="paragraph" w:customStyle="1" w:styleId="Tablelegend0">
    <w:name w:val="Table_legend"/>
    <w:basedOn w:val="Normal"/>
    <w:next w:val="Normal"/>
    <w:uiPriority w:val="99"/>
    <w:rsid w:val="00C77644"/>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C77644"/>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C77644"/>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C77644"/>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C77644"/>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C77644"/>
    <w:pPr>
      <w:keepLines/>
      <w:numPr>
        <w:ilvl w:val="0"/>
        <w:numId w:val="0"/>
      </w:numPr>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C77644"/>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C77644"/>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C77644"/>
  </w:style>
  <w:style w:type="paragraph" w:customStyle="1" w:styleId="QuestionNo">
    <w:name w:val="Question_No"/>
    <w:basedOn w:val="RecNo"/>
    <w:next w:val="Questiontitle"/>
    <w:uiPriority w:val="99"/>
    <w:rsid w:val="00C77644"/>
    <w:rPr>
      <w:rFonts w:ascii="Times New Roman Bold" w:hAnsi="Times New Roman Bold"/>
      <w:sz w:val="20"/>
    </w:rPr>
  </w:style>
  <w:style w:type="paragraph" w:customStyle="1" w:styleId="Questiontitle">
    <w:name w:val="Question_title"/>
    <w:basedOn w:val="Rectitle"/>
    <w:next w:val="Questionref"/>
    <w:uiPriority w:val="99"/>
    <w:rsid w:val="00C77644"/>
    <w:pPr>
      <w:spacing w:before="240"/>
    </w:pPr>
    <w:rPr>
      <w:rFonts w:ascii="Times New Roman Bold" w:hAnsi="Times New Roman Bold"/>
      <w:sz w:val="24"/>
    </w:rPr>
  </w:style>
  <w:style w:type="paragraph" w:customStyle="1" w:styleId="Recref">
    <w:name w:val="Rec_ref"/>
    <w:basedOn w:val="Normal"/>
    <w:next w:val="Heading1"/>
    <w:uiPriority w:val="99"/>
    <w:rsid w:val="00C77644"/>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C77644"/>
  </w:style>
  <w:style w:type="paragraph" w:customStyle="1" w:styleId="Repdate">
    <w:name w:val="Rep_date"/>
    <w:basedOn w:val="Recdate"/>
    <w:next w:val="Normalaftertitle0"/>
    <w:uiPriority w:val="99"/>
    <w:rsid w:val="00C77644"/>
  </w:style>
  <w:style w:type="paragraph" w:customStyle="1" w:styleId="RepNo">
    <w:name w:val="Rep_No"/>
    <w:basedOn w:val="RecNo"/>
    <w:next w:val="Reptitle"/>
    <w:uiPriority w:val="99"/>
    <w:rsid w:val="00C77644"/>
    <w:rPr>
      <w:rFonts w:ascii="Times New Roman Bold" w:hAnsi="Times New Roman Bold"/>
      <w:sz w:val="20"/>
    </w:rPr>
  </w:style>
  <w:style w:type="paragraph" w:customStyle="1" w:styleId="Reptitle">
    <w:name w:val="Rep_title"/>
    <w:basedOn w:val="Rectitle"/>
    <w:next w:val="Repref"/>
    <w:uiPriority w:val="99"/>
    <w:rsid w:val="00C77644"/>
    <w:pPr>
      <w:spacing w:before="240"/>
    </w:pPr>
    <w:rPr>
      <w:rFonts w:ascii="Times New Roman Bold" w:hAnsi="Times New Roman Bold"/>
      <w:sz w:val="24"/>
    </w:rPr>
  </w:style>
  <w:style w:type="paragraph" w:customStyle="1" w:styleId="Repref">
    <w:name w:val="Rep_ref"/>
    <w:basedOn w:val="Recref"/>
    <w:next w:val="Repdate"/>
    <w:uiPriority w:val="99"/>
    <w:rsid w:val="00C77644"/>
  </w:style>
  <w:style w:type="paragraph" w:customStyle="1" w:styleId="Resdate">
    <w:name w:val="Res_date"/>
    <w:basedOn w:val="Recdate"/>
    <w:next w:val="Normalaftertitle0"/>
    <w:uiPriority w:val="99"/>
    <w:rsid w:val="00C77644"/>
  </w:style>
  <w:style w:type="character" w:customStyle="1" w:styleId="Resdef">
    <w:name w:val="Res_def"/>
    <w:uiPriority w:val="99"/>
    <w:rsid w:val="00C77644"/>
    <w:rPr>
      <w:rFonts w:ascii="Times New Roman" w:hAnsi="Times New Roman" w:cs="Times New Roman"/>
      <w:b/>
    </w:rPr>
  </w:style>
  <w:style w:type="paragraph" w:customStyle="1" w:styleId="ResNo">
    <w:name w:val="Res_No"/>
    <w:basedOn w:val="RecNo"/>
    <w:next w:val="Restitle"/>
    <w:uiPriority w:val="99"/>
    <w:rsid w:val="00C77644"/>
    <w:rPr>
      <w:rFonts w:ascii="Times New Roman Bold" w:hAnsi="Times New Roman Bold"/>
      <w:sz w:val="20"/>
    </w:rPr>
  </w:style>
  <w:style w:type="paragraph" w:customStyle="1" w:styleId="Restitle">
    <w:name w:val="Res_title"/>
    <w:basedOn w:val="Rectitle"/>
    <w:next w:val="Resref"/>
    <w:uiPriority w:val="99"/>
    <w:rsid w:val="00C77644"/>
    <w:pPr>
      <w:spacing w:before="240"/>
    </w:pPr>
    <w:rPr>
      <w:rFonts w:ascii="Times New Roman Bold" w:hAnsi="Times New Roman Bold"/>
      <w:sz w:val="24"/>
    </w:rPr>
  </w:style>
  <w:style w:type="paragraph" w:customStyle="1" w:styleId="Resref">
    <w:name w:val="Res_ref"/>
    <w:basedOn w:val="Recref"/>
    <w:next w:val="Resdate"/>
    <w:uiPriority w:val="99"/>
    <w:rsid w:val="00C77644"/>
    <w:pPr>
      <w:numPr>
        <w:ilvl w:val="2"/>
        <w:numId w:val="26"/>
      </w:numPr>
      <w:tabs>
        <w:tab w:val="clear" w:pos="794"/>
      </w:tabs>
    </w:pPr>
  </w:style>
  <w:style w:type="paragraph" w:customStyle="1" w:styleId="Section1">
    <w:name w:val="Section_1"/>
    <w:basedOn w:val="Normal"/>
    <w:next w:val="Normal"/>
    <w:uiPriority w:val="99"/>
    <w:rsid w:val="00C77644"/>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C77644"/>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C77644"/>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C77644"/>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C77644"/>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C77644"/>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C77644"/>
    <w:rPr>
      <w:rFonts w:cs="Times New Roman"/>
      <w:b/>
      <w:color w:val="auto"/>
    </w:rPr>
  </w:style>
  <w:style w:type="paragraph" w:customStyle="1" w:styleId="TableNoTitle">
    <w:name w:val="Table_NoTitle"/>
    <w:basedOn w:val="Normal"/>
    <w:next w:val="Tablehead"/>
    <w:uiPriority w:val="99"/>
    <w:rsid w:val="00C77644"/>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C77644"/>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C77644"/>
  </w:style>
  <w:style w:type="paragraph" w:customStyle="1" w:styleId="Title3">
    <w:name w:val="Title 3"/>
    <w:basedOn w:val="Title2"/>
    <w:next w:val="Title4"/>
    <w:uiPriority w:val="99"/>
    <w:rsid w:val="00C77644"/>
    <w:rPr>
      <w:caps w:val="0"/>
    </w:rPr>
  </w:style>
  <w:style w:type="paragraph" w:customStyle="1" w:styleId="Title4">
    <w:name w:val="Title 4"/>
    <w:basedOn w:val="Title3"/>
    <w:next w:val="Heading1"/>
    <w:uiPriority w:val="99"/>
    <w:rsid w:val="00C77644"/>
    <w:pPr>
      <w:numPr>
        <w:ilvl w:val="6"/>
        <w:numId w:val="26"/>
      </w:numPr>
      <w:tabs>
        <w:tab w:val="clear" w:pos="794"/>
      </w:tabs>
    </w:pPr>
    <w:rPr>
      <w:b/>
    </w:rPr>
  </w:style>
  <w:style w:type="paragraph" w:customStyle="1" w:styleId="Artheading">
    <w:name w:val="Art_heading"/>
    <w:basedOn w:val="Normal"/>
    <w:next w:val="Normalaftertitle0"/>
    <w:uiPriority w:val="99"/>
    <w:rsid w:val="00C77644"/>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C77644"/>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C77644"/>
  </w:style>
  <w:style w:type="paragraph" w:customStyle="1" w:styleId="ASN1continue0">
    <w:name w:val="ASN.1_continue"/>
    <w:basedOn w:val="ASN1"/>
    <w:uiPriority w:val="99"/>
    <w:rsid w:val="00C77644"/>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C77644"/>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C77644"/>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C77644"/>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C77644"/>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C77644"/>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C77644"/>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C77644"/>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C77644"/>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C77644"/>
    <w:rPr>
      <w:rFonts w:eastAsia="Malgun Gothic"/>
      <w:lang w:val="en-GB" w:eastAsia="x-none"/>
    </w:rPr>
  </w:style>
  <w:style w:type="numbering" w:customStyle="1" w:styleId="SVCNumbers">
    <w:name w:val="SVC Numbers"/>
    <w:rsid w:val="00C77644"/>
    <w:pPr>
      <w:numPr>
        <w:numId w:val="14"/>
      </w:numPr>
    </w:pPr>
  </w:style>
  <w:style w:type="numbering" w:customStyle="1" w:styleId="AVCBullet">
    <w:name w:val="AVC Bullet"/>
    <w:rsid w:val="00C77644"/>
    <w:pPr>
      <w:numPr>
        <w:numId w:val="7"/>
      </w:numPr>
    </w:pPr>
  </w:style>
  <w:style w:type="numbering" w:customStyle="1" w:styleId="SVCBullets">
    <w:name w:val="SVC Bullets"/>
    <w:rsid w:val="00C77644"/>
    <w:pPr>
      <w:numPr>
        <w:numId w:val="5"/>
      </w:numPr>
    </w:pPr>
  </w:style>
  <w:style w:type="numbering" w:customStyle="1" w:styleId="SVCIndent">
    <w:name w:val="SVC Indent"/>
    <w:rsid w:val="00C77644"/>
    <w:pPr>
      <w:numPr>
        <w:numId w:val="15"/>
      </w:numPr>
    </w:pPr>
  </w:style>
  <w:style w:type="character" w:customStyle="1" w:styleId="CaptionChar">
    <w:name w:val="Caption Char"/>
    <w:aliases w:val="Figure Char"/>
    <w:locked/>
    <w:rsid w:val="00C77644"/>
    <w:rPr>
      <w:rFonts w:eastAsia="SimSun" w:cs="Times New Roman"/>
      <w:b/>
      <w:bCs/>
    </w:rPr>
  </w:style>
  <w:style w:type="paragraph" w:customStyle="1" w:styleId="MediumList2-Accent210">
    <w:name w:val="Medium List 2 - Accent 21"/>
    <w:hidden/>
    <w:uiPriority w:val="99"/>
    <w:semiHidden/>
    <w:rsid w:val="00C77644"/>
    <w:rPr>
      <w:rFonts w:eastAsia="Malgun Gothic"/>
      <w:lang w:val="en-GB"/>
    </w:rPr>
  </w:style>
  <w:style w:type="character" w:styleId="Emphasis">
    <w:name w:val="Emphasis"/>
    <w:qFormat/>
    <w:rsid w:val="00C77644"/>
    <w:rPr>
      <w:i/>
      <w:iCs/>
    </w:rPr>
  </w:style>
  <w:style w:type="paragraph" w:customStyle="1" w:styleId="Style4ptBefore0pt">
    <w:name w:val="Style 4 pt Before:  0 pt"/>
    <w:basedOn w:val="Normal"/>
    <w:uiPriority w:val="99"/>
    <w:rsid w:val="00C77644"/>
    <w:pPr>
      <w:tabs>
        <w:tab w:val="clear" w:pos="360"/>
        <w:tab w:val="clear" w:pos="720"/>
        <w:tab w:val="clear" w:pos="1080"/>
        <w:tab w:val="clear" w:pos="1440"/>
        <w:tab w:val="left" w:pos="794"/>
        <w:tab w:val="left" w:pos="1191"/>
        <w:tab w:val="left" w:pos="1588"/>
        <w:tab w:val="left" w:pos="1985"/>
      </w:tabs>
      <w:spacing w:before="0"/>
      <w:jc w:val="both"/>
    </w:pPr>
    <w:rPr>
      <w:sz w:val="24"/>
      <w:lang w:val="en-GB"/>
    </w:rPr>
  </w:style>
  <w:style w:type="paragraph" w:customStyle="1" w:styleId="MediumGrid1-Accent210">
    <w:name w:val="Medium Grid 1 - Accent 21"/>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Shading-Accent11">
    <w:name w:val="Colorful Shading - Accent 11"/>
    <w:hidden/>
    <w:uiPriority w:val="99"/>
    <w:semiHidden/>
    <w:rsid w:val="00C77644"/>
    <w:rPr>
      <w:rFonts w:eastAsia="Malgun Gothic"/>
      <w:lang w:val="en-GB"/>
    </w:rPr>
  </w:style>
  <w:style w:type="paragraph" w:customStyle="1" w:styleId="ColorfulList-Accent11">
    <w:name w:val="Colorful List - Accent 11"/>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C77644"/>
    <w:rPr>
      <w:rFonts w:eastAsia="Malgun Gothic"/>
      <w:lang w:val="en-GB"/>
    </w:rPr>
  </w:style>
  <w:style w:type="paragraph" w:customStyle="1" w:styleId="MediumGrid1-Accent22">
    <w:name w:val="Medium Grid 1 - Accent 22"/>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C77644"/>
  </w:style>
  <w:style w:type="paragraph" w:customStyle="1" w:styleId="annex-heading3">
    <w:name w:val="annex-heading3"/>
    <w:basedOn w:val="Annex3"/>
    <w:link w:val="annex-heading3Char"/>
    <w:qFormat/>
    <w:rsid w:val="00C77644"/>
    <w:pPr>
      <w:tabs>
        <w:tab w:val="clear" w:pos="1440"/>
        <w:tab w:val="clear" w:pos="2160"/>
      </w:tabs>
      <w:textAlignment w:val="auto"/>
    </w:pPr>
  </w:style>
  <w:style w:type="character" w:customStyle="1" w:styleId="annex-heading3Char">
    <w:name w:val="annex-heading3 Char"/>
    <w:link w:val="annex-heading3"/>
    <w:rsid w:val="00C77644"/>
    <w:rPr>
      <w:rFonts w:eastAsia="Malgun Gothic"/>
      <w:b/>
      <w:bCs/>
      <w:lang w:val="en-GB"/>
    </w:rPr>
  </w:style>
  <w:style w:type="paragraph" w:customStyle="1" w:styleId="ColorfulShading-Accent13">
    <w:name w:val="Colorful Shading - Accent 13"/>
    <w:hidden/>
    <w:uiPriority w:val="99"/>
    <w:semiHidden/>
    <w:rsid w:val="00C77644"/>
    <w:rPr>
      <w:rFonts w:eastAsia="Malgun Gothic"/>
      <w:lang w:val="en-GB"/>
    </w:rPr>
  </w:style>
  <w:style w:type="paragraph" w:customStyle="1" w:styleId="ColorfulList-Accent13">
    <w:name w:val="Colorful List - Accent 13"/>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C77644"/>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C77644"/>
    <w:rPr>
      <w:rFonts w:eastAsia="Malgun Gothic"/>
      <w:lang w:val="en-GB"/>
    </w:rPr>
  </w:style>
  <w:style w:type="paragraph" w:customStyle="1" w:styleId="st">
    <w:name w:val="st"/>
    <w:basedOn w:val="Normal"/>
    <w:rsid w:val="00C77644"/>
    <w:pPr>
      <w:tabs>
        <w:tab w:val="clear" w:pos="360"/>
        <w:tab w:val="clear" w:pos="720"/>
        <w:tab w:val="clear" w:pos="1080"/>
        <w:tab w:val="clear" w:pos="1440"/>
      </w:tabs>
      <w:overflowPunct/>
      <w:autoSpaceDE/>
      <w:autoSpaceDN/>
      <w:adjustRightInd/>
      <w:spacing w:before="0" w:line="400" w:lineRule="exact"/>
      <w:textAlignment w:val="auto"/>
    </w:pPr>
    <w:rPr>
      <w:sz w:val="34"/>
    </w:rPr>
  </w:style>
  <w:style w:type="paragraph" w:customStyle="1" w:styleId="pbcopy">
    <w:name w:val="pbcopy"/>
    <w:basedOn w:val="Footer"/>
    <w:rsid w:val="00C77644"/>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hAnsi="Arial"/>
      <w:sz w:val="16"/>
      <w:lang w:val="en-GB"/>
    </w:rPr>
  </w:style>
  <w:style w:type="table" w:customStyle="1" w:styleId="TableGrid1">
    <w:name w:val="Table Grid1"/>
    <w:basedOn w:val="TableNormal"/>
    <w:next w:val="TableGrid"/>
    <w:uiPriority w:val="99"/>
    <w:rsid w:val="00C77644"/>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2">
    <w:name w:val="Bibliography2"/>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C77644"/>
  </w:style>
  <w:style w:type="paragraph" w:customStyle="1" w:styleId="3H5">
    <w:name w:val="3H5"/>
    <w:basedOn w:val="Normal"/>
    <w:link w:val="3DVCLevel5Char"/>
    <w:uiPriority w:val="99"/>
    <w:qFormat/>
    <w:rsid w:val="00C77644"/>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C77644"/>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C77644"/>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C77644"/>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C77644"/>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C77644"/>
  </w:style>
  <w:style w:type="paragraph" w:customStyle="1" w:styleId="3HeaderFooter">
    <w:name w:val="3HeaderFooter"/>
    <w:basedOn w:val="3N"/>
    <w:link w:val="3HeaderFooterChar"/>
    <w:qFormat/>
    <w:rsid w:val="00C77644"/>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C77644"/>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C77644"/>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HeaderFooterChar">
    <w:name w:val="3HeaderFooter Char"/>
    <w:link w:val="3HeaderFooter"/>
    <w:rsid w:val="00C77644"/>
    <w:rPr>
      <w:b/>
      <w:sz w:val="22"/>
      <w:szCs w:val="22"/>
      <w:lang w:val="en-GB"/>
    </w:rPr>
  </w:style>
  <w:style w:type="paragraph" w:customStyle="1" w:styleId="3L1">
    <w:name w:val="3L1"/>
    <w:basedOn w:val="3H1"/>
    <w:link w:val="3L1Char"/>
    <w:qFormat/>
    <w:rsid w:val="00C77644"/>
    <w:pPr>
      <w:keepLines w:val="0"/>
      <w:widowControl w:val="0"/>
      <w:outlineLvl w:val="9"/>
    </w:pPr>
    <w:rPr>
      <w:bCs/>
    </w:rPr>
  </w:style>
  <w:style w:type="numbering" w:customStyle="1" w:styleId="SVCNumbers1">
    <w:name w:val="SVC Numbers1"/>
    <w:rsid w:val="00C77644"/>
  </w:style>
  <w:style w:type="numbering" w:customStyle="1" w:styleId="AVCBullet1">
    <w:name w:val="AVC Bullet1"/>
    <w:rsid w:val="00C77644"/>
  </w:style>
  <w:style w:type="numbering" w:customStyle="1" w:styleId="SVCBullets1">
    <w:name w:val="SVC Bullets1"/>
    <w:rsid w:val="00C77644"/>
  </w:style>
  <w:style w:type="numbering" w:customStyle="1" w:styleId="SVCIndent1">
    <w:name w:val="SVC Indent1"/>
    <w:rsid w:val="00C77644"/>
  </w:style>
  <w:style w:type="numbering" w:customStyle="1" w:styleId="1ai1">
    <w:name w:val="1 / a / i1"/>
    <w:basedOn w:val="NoList"/>
    <w:next w:val="1ai"/>
    <w:uiPriority w:val="99"/>
    <w:semiHidden/>
    <w:unhideWhenUsed/>
    <w:locked/>
    <w:rsid w:val="00C77644"/>
  </w:style>
  <w:style w:type="paragraph" w:customStyle="1" w:styleId="3H0">
    <w:name w:val="3H0"/>
    <w:next w:val="3N"/>
    <w:link w:val="3H0Char"/>
    <w:uiPriority w:val="99"/>
    <w:qFormat/>
    <w:rsid w:val="00C77644"/>
    <w:pPr>
      <w:keepNext/>
      <w:keepLines/>
      <w:numPr>
        <w:numId w:val="24"/>
      </w:numPr>
      <w:spacing w:before="313"/>
      <w:jc w:val="both"/>
      <w:outlineLvl w:val="1"/>
    </w:pPr>
    <w:rPr>
      <w:rFonts w:eastAsia="Malgun Gothic"/>
      <w:b/>
      <w:sz w:val="22"/>
      <w:lang w:val="en-GB"/>
    </w:rPr>
  </w:style>
  <w:style w:type="character" w:customStyle="1" w:styleId="3L1Char">
    <w:name w:val="3L1 Char"/>
    <w:link w:val="3L1"/>
    <w:rsid w:val="00C77644"/>
    <w:rPr>
      <w:rFonts w:eastAsia="Malgun Gothic"/>
      <w:b/>
      <w:bCs/>
      <w:lang w:val="en-GB"/>
    </w:rPr>
  </w:style>
  <w:style w:type="paragraph" w:customStyle="1" w:styleId="3H1">
    <w:name w:val="3H1"/>
    <w:basedOn w:val="3H0"/>
    <w:next w:val="3N"/>
    <w:link w:val="3H1Char"/>
    <w:uiPriority w:val="99"/>
    <w:qFormat/>
    <w:rsid w:val="00C77644"/>
    <w:pPr>
      <w:numPr>
        <w:ilvl w:val="1"/>
      </w:numPr>
      <w:tabs>
        <w:tab w:val="clear" w:pos="794"/>
        <w:tab w:val="num" w:pos="360"/>
      </w:tabs>
      <w:spacing w:before="181"/>
      <w:outlineLvl w:val="2"/>
    </w:pPr>
    <w:rPr>
      <w:sz w:val="20"/>
    </w:rPr>
  </w:style>
  <w:style w:type="paragraph" w:customStyle="1" w:styleId="3H2">
    <w:name w:val="3H2"/>
    <w:basedOn w:val="3H1"/>
    <w:next w:val="3N"/>
    <w:link w:val="3H2Char"/>
    <w:uiPriority w:val="99"/>
    <w:qFormat/>
    <w:rsid w:val="00C77644"/>
    <w:pPr>
      <w:numPr>
        <w:ilvl w:val="2"/>
      </w:numPr>
      <w:tabs>
        <w:tab w:val="clear" w:pos="794"/>
        <w:tab w:val="num" w:pos="360"/>
      </w:tabs>
      <w:outlineLvl w:val="3"/>
    </w:pPr>
  </w:style>
  <w:style w:type="paragraph" w:customStyle="1" w:styleId="3Table">
    <w:name w:val="3Table"/>
    <w:basedOn w:val="tablesyntax"/>
    <w:link w:val="3TableChar"/>
    <w:qFormat/>
    <w:rsid w:val="00C77644"/>
    <w:pPr>
      <w:spacing w:after="60"/>
    </w:pPr>
    <w:rPr>
      <w:rFonts w:ascii="Times New Roman" w:hAnsi="Times New Roman"/>
      <w:noProof/>
    </w:rPr>
  </w:style>
  <w:style w:type="character" w:customStyle="1" w:styleId="3H1Char">
    <w:name w:val="3H1 Char"/>
    <w:link w:val="3H1"/>
    <w:uiPriority w:val="99"/>
    <w:rsid w:val="00C77644"/>
    <w:rPr>
      <w:rFonts w:eastAsia="Malgun Gothic"/>
      <w:b/>
      <w:lang w:val="en-GB"/>
    </w:rPr>
  </w:style>
  <w:style w:type="paragraph" w:customStyle="1" w:styleId="3H3">
    <w:name w:val="3H3"/>
    <w:basedOn w:val="3H2"/>
    <w:next w:val="3N"/>
    <w:link w:val="3H3Char"/>
    <w:uiPriority w:val="99"/>
    <w:qFormat/>
    <w:rsid w:val="00C77644"/>
    <w:pPr>
      <w:numPr>
        <w:ilvl w:val="3"/>
      </w:numPr>
      <w:tabs>
        <w:tab w:val="clear" w:pos="794"/>
        <w:tab w:val="num" w:pos="360"/>
      </w:tabs>
      <w:outlineLvl w:val="4"/>
    </w:pPr>
  </w:style>
  <w:style w:type="character" w:customStyle="1" w:styleId="3TableChar">
    <w:name w:val="3Table Char"/>
    <w:link w:val="3Table"/>
    <w:rsid w:val="00C77644"/>
    <w:rPr>
      <w:rFonts w:eastAsia="Malgun Gothic"/>
      <w:noProof/>
      <w:lang w:val="en-GB"/>
    </w:rPr>
  </w:style>
  <w:style w:type="paragraph" w:customStyle="1" w:styleId="3H4">
    <w:name w:val="3H4"/>
    <w:basedOn w:val="3H3"/>
    <w:next w:val="3N"/>
    <w:link w:val="3H4Char"/>
    <w:uiPriority w:val="99"/>
    <w:qFormat/>
    <w:rsid w:val="00C77644"/>
    <w:pPr>
      <w:numPr>
        <w:ilvl w:val="4"/>
      </w:numPr>
      <w:tabs>
        <w:tab w:val="clear" w:pos="794"/>
        <w:tab w:val="num" w:pos="360"/>
      </w:tabs>
      <w:outlineLvl w:val="5"/>
    </w:pPr>
  </w:style>
  <w:style w:type="character" w:customStyle="1" w:styleId="3H2Char">
    <w:name w:val="3H2 Char"/>
    <w:link w:val="3H2"/>
    <w:uiPriority w:val="99"/>
    <w:rsid w:val="00C77644"/>
    <w:rPr>
      <w:rFonts w:eastAsia="Malgun Gothic"/>
      <w:b/>
      <w:lang w:val="en-GB"/>
    </w:rPr>
  </w:style>
  <w:style w:type="paragraph" w:customStyle="1" w:styleId="3L1Note">
    <w:name w:val="3L1Note"/>
    <w:basedOn w:val="3L1"/>
    <w:link w:val="3L1NoteChar"/>
    <w:qFormat/>
    <w:rsid w:val="00C77644"/>
    <w:pPr>
      <w:numPr>
        <w:ilvl w:val="0"/>
        <w:numId w:val="0"/>
      </w:numPr>
      <w:ind w:left="794"/>
    </w:pPr>
  </w:style>
  <w:style w:type="character" w:customStyle="1" w:styleId="3H3Char">
    <w:name w:val="3H3 Char"/>
    <w:link w:val="3H3"/>
    <w:uiPriority w:val="99"/>
    <w:rsid w:val="00C77644"/>
    <w:rPr>
      <w:rFonts w:eastAsia="Malgun Gothic"/>
      <w:b/>
      <w:lang w:val="en-GB"/>
    </w:rPr>
  </w:style>
  <w:style w:type="character" w:customStyle="1" w:styleId="3DVCAnnexLevel0Char">
    <w:name w:val="3DVC Annex Level 0 Char"/>
    <w:rsid w:val="00C77644"/>
    <w:rPr>
      <w:rFonts w:ascii="Times New Roman" w:hAnsi="Times New Roman"/>
      <w:b/>
      <w:bCs/>
      <w:sz w:val="22"/>
      <w:szCs w:val="22"/>
      <w:lang w:val="en-GB" w:eastAsia="en-US"/>
    </w:rPr>
  </w:style>
  <w:style w:type="character" w:customStyle="1" w:styleId="3L1NoteChar">
    <w:name w:val="3L1Note Char"/>
    <w:link w:val="3L1Note"/>
    <w:rsid w:val="00C77644"/>
    <w:rPr>
      <w:rFonts w:eastAsia="Malgun Gothic"/>
      <w:b/>
      <w:bCs/>
      <w:lang w:val="en-GB"/>
    </w:rPr>
  </w:style>
  <w:style w:type="character" w:customStyle="1" w:styleId="3DVCLevel1Char">
    <w:name w:val="3DVC Level 1 Char"/>
    <w:rsid w:val="00C77644"/>
    <w:rPr>
      <w:rFonts w:ascii="Times New Roman" w:hAnsi="Times New Roman"/>
      <w:b/>
      <w:bCs/>
      <w:lang w:val="en-GB" w:eastAsia="en-US"/>
    </w:rPr>
  </w:style>
  <w:style w:type="paragraph" w:customStyle="1" w:styleId="3EdNotes">
    <w:name w:val="3EdNotes"/>
    <w:basedOn w:val="Normal"/>
    <w:link w:val="3EdNotesChar"/>
    <w:uiPriority w:val="99"/>
    <w:qFormat/>
    <w:rsid w:val="00C77644"/>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C77644"/>
    <w:rPr>
      <w:rFonts w:eastAsia="Malgun Gothic"/>
      <w:b/>
      <w:lang w:val="en-GB"/>
    </w:rPr>
  </w:style>
  <w:style w:type="character" w:customStyle="1" w:styleId="3DVCLevel2Char">
    <w:name w:val="3DVC Level 2 Char"/>
    <w:rsid w:val="00C77644"/>
    <w:rPr>
      <w:rFonts w:ascii="Times New Roman" w:hAnsi="Times New Roman"/>
      <w:b/>
      <w:lang w:val="en-GB"/>
    </w:rPr>
  </w:style>
  <w:style w:type="numbering" w:customStyle="1" w:styleId="3DHeading">
    <w:name w:val="3D Heading"/>
    <w:uiPriority w:val="99"/>
    <w:rsid w:val="00C77644"/>
    <w:pPr>
      <w:numPr>
        <w:numId w:val="23"/>
      </w:numPr>
    </w:pPr>
  </w:style>
  <w:style w:type="character" w:customStyle="1" w:styleId="3EdNotesChar">
    <w:name w:val="3EdNotes Char"/>
    <w:link w:val="3EdNotes"/>
    <w:uiPriority w:val="99"/>
    <w:rsid w:val="00C77644"/>
    <w:rPr>
      <w:rFonts w:eastAsia="Malgun Gothic"/>
      <w:lang w:val="en-GB"/>
    </w:rPr>
  </w:style>
  <w:style w:type="paragraph" w:customStyle="1" w:styleId="3TOCLOFLOT">
    <w:name w:val="3TOCLOFLOT"/>
    <w:basedOn w:val="3N"/>
    <w:link w:val="3TOCLOFLOTChar"/>
    <w:qFormat/>
    <w:rsid w:val="00C77644"/>
    <w:pPr>
      <w:keepNext/>
      <w:jc w:val="center"/>
      <w:outlineLvl w:val="0"/>
    </w:pPr>
    <w:rPr>
      <w:b/>
      <w:caps/>
      <w:sz w:val="24"/>
      <w:szCs w:val="24"/>
    </w:rPr>
  </w:style>
  <w:style w:type="character" w:customStyle="1" w:styleId="3TOCLOFLOTChar">
    <w:name w:val="3TOCLOFLOT Char"/>
    <w:link w:val="3TOCLOFLOT"/>
    <w:rsid w:val="00C77644"/>
    <w:rPr>
      <w:rFonts w:eastAsia="Malgun Gothic"/>
      <w:b/>
      <w:caps/>
      <w:sz w:val="24"/>
      <w:szCs w:val="24"/>
      <w:lang w:val="en-GB"/>
    </w:rPr>
  </w:style>
  <w:style w:type="paragraph" w:customStyle="1" w:styleId="Note1CharCharCharCharCharChar">
    <w:name w:val="Note 1 Char Char Char Char Char Char"/>
    <w:basedOn w:val="Normal"/>
    <w:uiPriority w:val="99"/>
    <w:rsid w:val="00C77644"/>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C77644"/>
    <w:rPr>
      <w:rFonts w:ascii="Times New Roman" w:hAnsi="Times New Roman"/>
      <w:b/>
      <w:lang w:val="en-GB"/>
    </w:rPr>
  </w:style>
  <w:style w:type="paragraph" w:customStyle="1" w:styleId="3S0">
    <w:name w:val="3S0"/>
    <w:basedOn w:val="Normal"/>
    <w:link w:val="3S0Char"/>
    <w:uiPriority w:val="99"/>
    <w:qFormat/>
    <w:rsid w:val="00C77644"/>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C77644"/>
    <w:rPr>
      <w:rFonts w:eastAsia="Malgun Gothic"/>
      <w:b/>
      <w:sz w:val="22"/>
      <w:lang w:val="en-GB"/>
    </w:rPr>
  </w:style>
  <w:style w:type="character" w:customStyle="1" w:styleId="3DVCLevel4Char">
    <w:name w:val="3DVC Level 4 Char"/>
    <w:rsid w:val="00C77644"/>
    <w:rPr>
      <w:rFonts w:ascii="Times New Roman" w:hAnsi="Times New Roman"/>
      <w:b/>
      <w:lang w:val="en-GB"/>
    </w:rPr>
  </w:style>
  <w:style w:type="character" w:customStyle="1" w:styleId="3S0Char">
    <w:name w:val="3S0 Char"/>
    <w:link w:val="3S0"/>
    <w:uiPriority w:val="99"/>
    <w:rsid w:val="00C77644"/>
    <w:rPr>
      <w:rFonts w:eastAsia="Malgun Gothic"/>
      <w:lang w:val="en-GB"/>
    </w:rPr>
  </w:style>
  <w:style w:type="character" w:customStyle="1" w:styleId="3DVCLevel5Char">
    <w:name w:val="3DVC Level 5 Char"/>
    <w:link w:val="3H5"/>
    <w:uiPriority w:val="99"/>
    <w:rsid w:val="00C77644"/>
    <w:rPr>
      <w:rFonts w:eastAsia="Malgun Gothic"/>
      <w:b/>
      <w:lang w:val="en-GB"/>
    </w:rPr>
  </w:style>
  <w:style w:type="paragraph" w:customStyle="1" w:styleId="4H0">
    <w:name w:val="4H0"/>
    <w:basedOn w:val="3H0"/>
    <w:link w:val="4H0Char"/>
    <w:qFormat/>
    <w:rsid w:val="00C77644"/>
    <w:pPr>
      <w:numPr>
        <w:numId w:val="25"/>
      </w:numPr>
      <w:tabs>
        <w:tab w:val="left" w:pos="794"/>
      </w:tabs>
    </w:pPr>
  </w:style>
  <w:style w:type="paragraph" w:customStyle="1" w:styleId="4H1">
    <w:name w:val="4H1"/>
    <w:basedOn w:val="3N"/>
    <w:link w:val="4H1Char"/>
    <w:qFormat/>
    <w:rsid w:val="00C77644"/>
    <w:pPr>
      <w:numPr>
        <w:ilvl w:val="1"/>
        <w:numId w:val="25"/>
      </w:numPr>
    </w:pPr>
    <w:rPr>
      <w:b/>
    </w:rPr>
  </w:style>
  <w:style w:type="character" w:customStyle="1" w:styleId="4H0Char">
    <w:name w:val="4H0 Char"/>
    <w:link w:val="4H0"/>
    <w:rsid w:val="00C77644"/>
    <w:rPr>
      <w:rFonts w:eastAsia="Malgun Gothic"/>
      <w:b/>
      <w:sz w:val="22"/>
      <w:lang w:val="en-GB"/>
    </w:rPr>
  </w:style>
  <w:style w:type="paragraph" w:customStyle="1" w:styleId="4H2">
    <w:name w:val="4H2"/>
    <w:basedOn w:val="Normal"/>
    <w:rsid w:val="00C77644"/>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C77644"/>
    <w:rPr>
      <w:rFonts w:eastAsia="Malgun Gothic"/>
      <w:b/>
      <w:lang w:val="en-GB"/>
    </w:rPr>
  </w:style>
  <w:style w:type="numbering" w:styleId="111111">
    <w:name w:val="Outline List 2"/>
    <w:basedOn w:val="NoList"/>
    <w:uiPriority w:val="99"/>
    <w:unhideWhenUsed/>
    <w:rsid w:val="00C77644"/>
  </w:style>
  <w:style w:type="character" w:styleId="SubtleReference">
    <w:name w:val="Subtle Reference"/>
    <w:uiPriority w:val="31"/>
    <w:qFormat/>
    <w:rsid w:val="00C77644"/>
    <w:rPr>
      <w:smallCaps/>
      <w:color w:val="C0504D"/>
      <w:u w:val="single"/>
    </w:rPr>
  </w:style>
  <w:style w:type="paragraph" w:customStyle="1" w:styleId="3N0">
    <w:name w:val="3N0"/>
    <w:basedOn w:val="Normal"/>
    <w:link w:val="3N0Char"/>
    <w:qFormat/>
    <w:rsid w:val="00C77644"/>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C77644"/>
    <w:rPr>
      <w:rFonts w:eastAsia="Malgun Gothic"/>
      <w:lang w:val="en-GB"/>
    </w:rPr>
  </w:style>
  <w:style w:type="paragraph" w:styleId="TOCHeading">
    <w:name w:val="TOC Heading"/>
    <w:basedOn w:val="Heading1"/>
    <w:next w:val="Normal"/>
    <w:uiPriority w:val="39"/>
    <w:unhideWhenUsed/>
    <w:qFormat/>
    <w:rsid w:val="00C77644"/>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eastAsia="SimSun" w:hAnsi="Cambria" w:cs="Times New Roman"/>
      <w:color w:val="365F91"/>
      <w:kern w:val="0"/>
      <w:sz w:val="28"/>
      <w:szCs w:val="28"/>
      <w:lang w:eastAsia="ja-JP"/>
    </w:rPr>
  </w:style>
  <w:style w:type="table" w:customStyle="1" w:styleId="TableGrid11">
    <w:name w:val="Table Grid11"/>
    <w:basedOn w:val="TableNormal"/>
    <w:next w:val="TableGrid"/>
    <w:uiPriority w:val="99"/>
    <w:rsid w:val="00C77644"/>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Heading1">
    <w:name w:val="3D Heading1"/>
    <w:uiPriority w:val="99"/>
    <w:rsid w:val="00C77644"/>
  </w:style>
  <w:style w:type="character" w:customStyle="1" w:styleId="Heading2Char1">
    <w:name w:val="Heading 2 Char1"/>
    <w:aliases w:val="H Char"/>
    <w:uiPriority w:val="99"/>
    <w:rsid w:val="00C77644"/>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C77644"/>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eastAsia="SimSun" w:hAnsi="Cambria"/>
      <w:sz w:val="24"/>
      <w:szCs w:val="24"/>
      <w:lang w:val="en-GB"/>
    </w:rPr>
  </w:style>
  <w:style w:type="character" w:customStyle="1" w:styleId="MessageHeaderChar">
    <w:name w:val="Message Header Char"/>
    <w:link w:val="MessageHeader"/>
    <w:uiPriority w:val="99"/>
    <w:rsid w:val="00C77644"/>
    <w:rPr>
      <w:rFonts w:ascii="Cambria" w:eastAsia="SimSun" w:hAnsi="Cambria"/>
      <w:sz w:val="24"/>
      <w:szCs w:val="24"/>
      <w:shd w:val="pct20" w:color="auto" w:fill="auto"/>
      <w:lang w:val="en-GB"/>
    </w:rPr>
  </w:style>
  <w:style w:type="character" w:customStyle="1" w:styleId="Heading1Char2">
    <w:name w:val="Heading 1 Char2"/>
    <w:uiPriority w:val="99"/>
    <w:rsid w:val="00C77644"/>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C77644"/>
  </w:style>
  <w:style w:type="character" w:customStyle="1" w:styleId="summary">
    <w:name w:val="summary"/>
    <w:rsid w:val="00C77644"/>
  </w:style>
  <w:style w:type="paragraph" w:customStyle="1" w:styleId="Bibliography3">
    <w:name w:val="Bibliography3"/>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C77644"/>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C77644"/>
    <w:rPr>
      <w:rFonts w:ascii="Calibri" w:eastAsia="Calibri" w:hAnsi="Calibri" w:cs="Consolas"/>
      <w:sz w:val="22"/>
      <w:szCs w:val="21"/>
    </w:rPr>
  </w:style>
  <w:style w:type="paragraph" w:customStyle="1" w:styleId="ColorfulShading-Accent14">
    <w:name w:val="Colorful Shading - Accent 14"/>
    <w:hidden/>
    <w:uiPriority w:val="99"/>
    <w:semiHidden/>
    <w:rsid w:val="00C77644"/>
    <w:rPr>
      <w:rFonts w:eastAsia="Malgun Gothic"/>
      <w:lang w:val="en-GB"/>
    </w:rPr>
  </w:style>
  <w:style w:type="paragraph" w:customStyle="1" w:styleId="Bibliography8">
    <w:name w:val="Bibliography8"/>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C77644"/>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C77644"/>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C77644"/>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C77644"/>
    <w:rPr>
      <w:rFonts w:ascii="Calibri Light" w:eastAsia="Times New Roman" w:hAnsi="Calibri Light" w:cs="Times New Roman"/>
      <w:i/>
      <w:iCs/>
      <w:color w:val="2E74B5"/>
      <w:lang w:val="en-GB"/>
    </w:rPr>
  </w:style>
  <w:style w:type="paragraph" w:styleId="NormalWeb">
    <w:name w:val="Normal (Web)"/>
    <w:basedOn w:val="Normal"/>
    <w:uiPriority w:val="99"/>
    <w:unhideWhenUsed/>
    <w:rsid w:val="00C77644"/>
    <w:pPr>
      <w:tabs>
        <w:tab w:val="clear" w:pos="360"/>
        <w:tab w:val="clear" w:pos="720"/>
        <w:tab w:val="clear" w:pos="1080"/>
        <w:tab w:val="clear" w:pos="1440"/>
      </w:tabs>
      <w:overflowPunct/>
      <w:autoSpaceDE/>
      <w:autoSpaceDN/>
      <w:adjustRightInd/>
      <w:spacing w:before="100" w:beforeAutospacing="1" w:after="100" w:afterAutospacing="1"/>
      <w:textAlignment w:val="auto"/>
    </w:pPr>
    <w:rPr>
      <w:sz w:val="24"/>
      <w:szCs w:val="24"/>
      <w:lang w:val="en-GB" w:eastAsia="en-GB"/>
    </w:rPr>
  </w:style>
  <w:style w:type="character" w:customStyle="1" w:styleId="HeaderChar1">
    <w:name w:val="Header Char1"/>
    <w:aliases w:val="h Char1,Header/Footer Char1"/>
    <w:uiPriority w:val="99"/>
    <w:semiHidden/>
    <w:rsid w:val="00C77644"/>
    <w:rPr>
      <w:rFonts w:ascii="Times New Roman" w:hAnsi="Times New Roman"/>
      <w:lang w:val="en-GB"/>
    </w:rPr>
  </w:style>
  <w:style w:type="character" w:customStyle="1" w:styleId="NoteChar2">
    <w:name w:val="Note Char2"/>
    <w:link w:val="Note"/>
    <w:uiPriority w:val="99"/>
    <w:locked/>
    <w:rsid w:val="00C77644"/>
    <w:rPr>
      <w:rFonts w:eastAsia="Malgun Gothic"/>
      <w:sz w:val="18"/>
      <w:szCs w:val="18"/>
      <w:lang w:val="en-GB"/>
    </w:rPr>
  </w:style>
  <w:style w:type="character" w:customStyle="1" w:styleId="Annex2Char">
    <w:name w:val="Annex 2 Char"/>
    <w:link w:val="Annex2"/>
    <w:uiPriority w:val="99"/>
    <w:locked/>
    <w:rsid w:val="00C77644"/>
    <w:rPr>
      <w:rFonts w:eastAsia="Malgun Gothic"/>
      <w:b/>
      <w:bCs/>
      <w:sz w:val="22"/>
      <w:szCs w:val="22"/>
      <w:lang w:val="en-GB"/>
    </w:rPr>
  </w:style>
  <w:style w:type="character" w:customStyle="1" w:styleId="Annex3Char2">
    <w:name w:val="Annex 3 Char2"/>
    <w:link w:val="Annex3"/>
    <w:locked/>
    <w:rsid w:val="00C77644"/>
    <w:rPr>
      <w:rFonts w:eastAsia="Malgun Gothic"/>
      <w:b/>
      <w:bCs/>
      <w:lang w:val="en-GB"/>
    </w:rPr>
  </w:style>
  <w:style w:type="paragraph" w:customStyle="1" w:styleId="FigureCaption">
    <w:name w:val="Figure Caption"/>
    <w:basedOn w:val="Normal"/>
    <w:uiPriority w:val="99"/>
    <w:qFormat/>
    <w:rsid w:val="00C77644"/>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C77644"/>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C77644"/>
    <w:rPr>
      <w:lang w:val="en-GB"/>
    </w:rPr>
  </w:style>
  <w:style w:type="paragraph" w:customStyle="1" w:styleId="EquationTab">
    <w:name w:val="EquationTab"/>
    <w:basedOn w:val="Normal"/>
    <w:link w:val="EquationTabChar"/>
    <w:qFormat/>
    <w:rsid w:val="00C77644"/>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C77644"/>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C77644"/>
    <w:rPr>
      <w:lang w:val="en-GB"/>
    </w:rPr>
  </w:style>
  <w:style w:type="paragraph" w:customStyle="1" w:styleId="3DVCAnnexSem0">
    <w:name w:val="3DVC Annex Sem 0"/>
    <w:basedOn w:val="Normal"/>
    <w:link w:val="3DVCAnnexSem0Char"/>
    <w:rsid w:val="00C77644"/>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C77644"/>
    <w:rPr>
      <w:lang w:val="en-GB"/>
    </w:rPr>
  </w:style>
  <w:style w:type="paragraph" w:customStyle="1" w:styleId="3DVCnormal">
    <w:name w:val="3DVC normal"/>
    <w:basedOn w:val="Normal"/>
    <w:link w:val="3DVCnormalChar"/>
    <w:qFormat/>
    <w:rsid w:val="00C77644"/>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C77644"/>
    <w:rPr>
      <w:lang w:val="en-CA"/>
    </w:rPr>
  </w:style>
  <w:style w:type="paragraph" w:customStyle="1" w:styleId="3D0">
    <w:name w:val="3D0"/>
    <w:basedOn w:val="3N0"/>
    <w:link w:val="3D0Char"/>
    <w:uiPriority w:val="99"/>
    <w:qFormat/>
    <w:rsid w:val="00C77644"/>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C77644"/>
    <w:rPr>
      <w:lang w:val="en-CA"/>
    </w:rPr>
  </w:style>
  <w:style w:type="paragraph" w:customStyle="1" w:styleId="3D1">
    <w:name w:val="3D1"/>
    <w:basedOn w:val="3D0"/>
    <w:link w:val="3D1Char"/>
    <w:uiPriority w:val="99"/>
    <w:qFormat/>
    <w:rsid w:val="00C77644"/>
    <w:pPr>
      <w:numPr>
        <w:ilvl w:val="1"/>
      </w:numPr>
    </w:pPr>
  </w:style>
  <w:style w:type="character" w:customStyle="1" w:styleId="3D2Char">
    <w:name w:val="3D2 Char"/>
    <w:link w:val="3D2"/>
    <w:uiPriority w:val="99"/>
    <w:locked/>
    <w:rsid w:val="00C77644"/>
    <w:rPr>
      <w:lang w:val="en-CA" w:eastAsia="ko-KR"/>
    </w:rPr>
  </w:style>
  <w:style w:type="paragraph" w:customStyle="1" w:styleId="3D2">
    <w:name w:val="3D2"/>
    <w:basedOn w:val="3D1"/>
    <w:link w:val="3D2Char"/>
    <w:uiPriority w:val="99"/>
    <w:qFormat/>
    <w:rsid w:val="00C77644"/>
    <w:pPr>
      <w:numPr>
        <w:ilvl w:val="2"/>
      </w:numPr>
      <w:tabs>
        <w:tab w:val="clear" w:pos="794"/>
        <w:tab w:val="left" w:pos="1072"/>
      </w:tabs>
      <w:ind w:left="1071"/>
    </w:pPr>
    <w:rPr>
      <w:lang w:eastAsia="ko-KR"/>
    </w:rPr>
  </w:style>
  <w:style w:type="character" w:customStyle="1" w:styleId="3D3Char">
    <w:name w:val="3D3 Char"/>
    <w:link w:val="3D3"/>
    <w:uiPriority w:val="99"/>
    <w:locked/>
    <w:rsid w:val="00C77644"/>
    <w:rPr>
      <w:lang w:val="en-CA" w:eastAsia="ko-KR"/>
    </w:rPr>
  </w:style>
  <w:style w:type="paragraph" w:customStyle="1" w:styleId="3D3">
    <w:name w:val="3D3"/>
    <w:basedOn w:val="3D2"/>
    <w:link w:val="3D3Char"/>
    <w:uiPriority w:val="99"/>
    <w:qFormat/>
    <w:rsid w:val="00C77644"/>
    <w:pPr>
      <w:numPr>
        <w:ilvl w:val="3"/>
      </w:numPr>
      <w:tabs>
        <w:tab w:val="clear" w:pos="1072"/>
        <w:tab w:val="clear" w:pos="1191"/>
      </w:tabs>
    </w:pPr>
  </w:style>
  <w:style w:type="character" w:customStyle="1" w:styleId="3D4Char">
    <w:name w:val="3D4 Char"/>
    <w:link w:val="3D4"/>
    <w:uiPriority w:val="99"/>
    <w:locked/>
    <w:rsid w:val="00C77644"/>
    <w:rPr>
      <w:lang w:val="en-CA" w:eastAsia="ko-KR"/>
    </w:rPr>
  </w:style>
  <w:style w:type="paragraph" w:customStyle="1" w:styleId="3D4">
    <w:name w:val="3D4"/>
    <w:basedOn w:val="3D3"/>
    <w:link w:val="3D4Char"/>
    <w:uiPriority w:val="99"/>
    <w:qFormat/>
    <w:rsid w:val="00C77644"/>
    <w:pPr>
      <w:numPr>
        <w:ilvl w:val="4"/>
      </w:numPr>
      <w:tabs>
        <w:tab w:val="clear" w:pos="1588"/>
      </w:tabs>
    </w:pPr>
  </w:style>
  <w:style w:type="character" w:customStyle="1" w:styleId="3D5Char">
    <w:name w:val="3D5 Char"/>
    <w:link w:val="3D5"/>
    <w:uiPriority w:val="99"/>
    <w:locked/>
    <w:rsid w:val="00C77644"/>
    <w:rPr>
      <w:lang w:val="en-CA" w:eastAsia="ko-KR"/>
    </w:rPr>
  </w:style>
  <w:style w:type="paragraph" w:customStyle="1" w:styleId="3D5">
    <w:name w:val="3D5"/>
    <w:basedOn w:val="3D4"/>
    <w:link w:val="3D5Char"/>
    <w:uiPriority w:val="99"/>
    <w:qFormat/>
    <w:rsid w:val="00C77644"/>
    <w:pPr>
      <w:numPr>
        <w:ilvl w:val="5"/>
      </w:numPr>
      <w:tabs>
        <w:tab w:val="clear" w:pos="1985"/>
      </w:tabs>
    </w:pPr>
  </w:style>
  <w:style w:type="character" w:customStyle="1" w:styleId="3D6Char">
    <w:name w:val="3D6 Char"/>
    <w:link w:val="3D6"/>
    <w:uiPriority w:val="99"/>
    <w:locked/>
    <w:rsid w:val="00C77644"/>
    <w:rPr>
      <w:lang w:val="en-CA" w:eastAsia="ko-KR"/>
    </w:rPr>
  </w:style>
  <w:style w:type="paragraph" w:customStyle="1" w:styleId="3D6">
    <w:name w:val="3D6"/>
    <w:basedOn w:val="3D5"/>
    <w:link w:val="3D6Char"/>
    <w:uiPriority w:val="99"/>
    <w:qFormat/>
    <w:rsid w:val="00C77644"/>
    <w:pPr>
      <w:numPr>
        <w:ilvl w:val="6"/>
      </w:numPr>
      <w:tabs>
        <w:tab w:val="clear" w:pos="2381"/>
      </w:tabs>
    </w:pPr>
  </w:style>
  <w:style w:type="character" w:customStyle="1" w:styleId="3TabsChar">
    <w:name w:val="3 Tabs Char"/>
    <w:link w:val="3Tabs"/>
    <w:locked/>
    <w:rsid w:val="00C77644"/>
    <w:rPr>
      <w:bCs/>
    </w:rPr>
  </w:style>
  <w:style w:type="paragraph" w:customStyle="1" w:styleId="3Tabs">
    <w:name w:val="3 Tabs"/>
    <w:basedOn w:val="3N0"/>
    <w:link w:val="3TabsChar"/>
    <w:qFormat/>
    <w:rsid w:val="00C77644"/>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C77644"/>
    <w:pPr>
      <w:numPr>
        <w:ilvl w:val="1"/>
        <w:numId w:val="28"/>
      </w:numPr>
      <w:tabs>
        <w:tab w:val="num" w:pos="360"/>
      </w:tabs>
      <w:ind w:left="0" w:firstLine="0"/>
      <w:textAlignment w:val="auto"/>
    </w:pPr>
  </w:style>
  <w:style w:type="paragraph" w:customStyle="1" w:styleId="3U0">
    <w:name w:val="3U0"/>
    <w:basedOn w:val="3N0"/>
    <w:uiPriority w:val="99"/>
    <w:qFormat/>
    <w:rsid w:val="00C77644"/>
    <w:pPr>
      <w:numPr>
        <w:numId w:val="28"/>
      </w:numPr>
      <w:tabs>
        <w:tab w:val="num" w:pos="360"/>
      </w:tabs>
      <w:ind w:left="0" w:firstLine="0"/>
      <w:textAlignment w:val="auto"/>
    </w:pPr>
  </w:style>
  <w:style w:type="paragraph" w:customStyle="1" w:styleId="3U2">
    <w:name w:val="3U2"/>
    <w:basedOn w:val="3U1"/>
    <w:uiPriority w:val="99"/>
    <w:qFormat/>
    <w:rsid w:val="00C77644"/>
    <w:pPr>
      <w:numPr>
        <w:ilvl w:val="2"/>
      </w:numPr>
      <w:tabs>
        <w:tab w:val="num" w:pos="360"/>
      </w:tabs>
      <w:ind w:left="0" w:firstLine="0"/>
    </w:pPr>
  </w:style>
  <w:style w:type="paragraph" w:customStyle="1" w:styleId="3U3">
    <w:name w:val="3U3"/>
    <w:basedOn w:val="3U2"/>
    <w:uiPriority w:val="99"/>
    <w:qFormat/>
    <w:rsid w:val="00C77644"/>
    <w:pPr>
      <w:numPr>
        <w:ilvl w:val="3"/>
      </w:numPr>
      <w:tabs>
        <w:tab w:val="num" w:pos="360"/>
      </w:tabs>
      <w:ind w:left="0" w:firstLine="0"/>
    </w:pPr>
  </w:style>
  <w:style w:type="paragraph" w:customStyle="1" w:styleId="3U4">
    <w:name w:val="3U4"/>
    <w:basedOn w:val="3U3"/>
    <w:uiPriority w:val="99"/>
    <w:qFormat/>
    <w:rsid w:val="00C77644"/>
    <w:pPr>
      <w:numPr>
        <w:ilvl w:val="4"/>
      </w:numPr>
      <w:tabs>
        <w:tab w:val="num" w:pos="360"/>
      </w:tabs>
      <w:ind w:left="0" w:firstLine="0"/>
    </w:pPr>
  </w:style>
  <w:style w:type="paragraph" w:customStyle="1" w:styleId="3U5">
    <w:name w:val="3U5"/>
    <w:basedOn w:val="3U4"/>
    <w:uiPriority w:val="99"/>
    <w:qFormat/>
    <w:rsid w:val="00C77644"/>
    <w:pPr>
      <w:numPr>
        <w:ilvl w:val="5"/>
      </w:numPr>
      <w:tabs>
        <w:tab w:val="num" w:pos="360"/>
      </w:tabs>
      <w:ind w:left="0" w:firstLine="0"/>
    </w:pPr>
  </w:style>
  <w:style w:type="paragraph" w:customStyle="1" w:styleId="3U6">
    <w:name w:val="3U6"/>
    <w:basedOn w:val="3U5"/>
    <w:uiPriority w:val="99"/>
    <w:qFormat/>
    <w:rsid w:val="00C77644"/>
    <w:pPr>
      <w:numPr>
        <w:ilvl w:val="6"/>
      </w:numPr>
      <w:tabs>
        <w:tab w:val="num" w:pos="360"/>
      </w:tabs>
      <w:ind w:left="0" w:firstLine="0"/>
    </w:pPr>
  </w:style>
  <w:style w:type="paragraph" w:customStyle="1" w:styleId="3U7">
    <w:name w:val="3U7"/>
    <w:basedOn w:val="Normal"/>
    <w:uiPriority w:val="99"/>
    <w:qFormat/>
    <w:rsid w:val="00C77644"/>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C77644"/>
    <w:pPr>
      <w:numPr>
        <w:ilvl w:val="8"/>
      </w:numPr>
    </w:pPr>
  </w:style>
  <w:style w:type="paragraph" w:customStyle="1" w:styleId="3D7">
    <w:name w:val="3D7"/>
    <w:basedOn w:val="Normal"/>
    <w:uiPriority w:val="99"/>
    <w:rsid w:val="00C77644"/>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C77644"/>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C77644"/>
    <w:pPr>
      <w:numPr>
        <w:numId w:val="29"/>
      </w:numPr>
      <w:tabs>
        <w:tab w:val="num" w:pos="360"/>
        <w:tab w:val="center" w:pos="4865"/>
        <w:tab w:val="right" w:pos="9730"/>
      </w:tabs>
      <w:jc w:val="left"/>
      <w:textAlignment w:val="auto"/>
    </w:pPr>
  </w:style>
  <w:style w:type="paragraph" w:customStyle="1" w:styleId="3E1">
    <w:name w:val="3E1"/>
    <w:basedOn w:val="3E0"/>
    <w:uiPriority w:val="99"/>
    <w:qFormat/>
    <w:rsid w:val="00C77644"/>
    <w:pPr>
      <w:numPr>
        <w:ilvl w:val="1"/>
      </w:numPr>
      <w:tabs>
        <w:tab w:val="num" w:pos="360"/>
      </w:tabs>
      <w:ind w:left="0"/>
    </w:pPr>
  </w:style>
  <w:style w:type="paragraph" w:customStyle="1" w:styleId="3E2">
    <w:name w:val="3E2"/>
    <w:basedOn w:val="3E1"/>
    <w:uiPriority w:val="99"/>
    <w:qFormat/>
    <w:rsid w:val="00C77644"/>
    <w:pPr>
      <w:numPr>
        <w:ilvl w:val="2"/>
      </w:numPr>
      <w:tabs>
        <w:tab w:val="num" w:pos="360"/>
      </w:tabs>
      <w:ind w:left="0"/>
    </w:pPr>
  </w:style>
  <w:style w:type="paragraph" w:customStyle="1" w:styleId="3E3">
    <w:name w:val="3E3"/>
    <w:basedOn w:val="Normal"/>
    <w:uiPriority w:val="99"/>
    <w:qFormat/>
    <w:rsid w:val="00C77644"/>
    <w:pPr>
      <w:numPr>
        <w:ilvl w:val="3"/>
        <w:numId w:val="29"/>
      </w:numPr>
      <w:tabs>
        <w:tab w:val="clear" w:pos="360"/>
        <w:tab w:val="clear" w:pos="720"/>
        <w:tab w:val="clear" w:pos="1080"/>
        <w:tab w:val="clear" w:pos="1440"/>
        <w:tab w:val="center" w:pos="4865"/>
        <w:tab w:val="right" w:pos="9730"/>
      </w:tabs>
      <w:jc w:val="both"/>
      <w:textAlignment w:val="auto"/>
    </w:pPr>
    <w:rPr>
      <w:rFonts w:eastAsia="Malgun Gothic"/>
      <w:sz w:val="20"/>
      <w:lang w:val="en-GB"/>
    </w:rPr>
  </w:style>
  <w:style w:type="paragraph" w:customStyle="1" w:styleId="3E4">
    <w:name w:val="3E4"/>
    <w:basedOn w:val="Normal"/>
    <w:uiPriority w:val="99"/>
    <w:qFormat/>
    <w:rsid w:val="00C77644"/>
    <w:pPr>
      <w:numPr>
        <w:ilvl w:val="4"/>
        <w:numId w:val="29"/>
      </w:numPr>
      <w:tabs>
        <w:tab w:val="clear" w:pos="360"/>
        <w:tab w:val="clear" w:pos="720"/>
        <w:tab w:val="clear" w:pos="1080"/>
        <w:tab w:val="clear" w:pos="1440"/>
        <w:tab w:val="center" w:pos="4865"/>
        <w:tab w:val="right" w:pos="9730"/>
      </w:tabs>
      <w:jc w:val="both"/>
      <w:textAlignment w:val="auto"/>
    </w:pPr>
    <w:rPr>
      <w:rFonts w:eastAsia="Malgun Gothic"/>
      <w:sz w:val="20"/>
      <w:lang w:val="en-GB"/>
    </w:rPr>
  </w:style>
  <w:style w:type="paragraph" w:customStyle="1" w:styleId="3E5">
    <w:name w:val="3E5"/>
    <w:basedOn w:val="Normal"/>
    <w:uiPriority w:val="99"/>
    <w:qFormat/>
    <w:rsid w:val="00C77644"/>
    <w:pPr>
      <w:numPr>
        <w:ilvl w:val="5"/>
        <w:numId w:val="2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6">
    <w:name w:val="3E6"/>
    <w:basedOn w:val="Normal"/>
    <w:uiPriority w:val="99"/>
    <w:qFormat/>
    <w:rsid w:val="00C77644"/>
    <w:pPr>
      <w:numPr>
        <w:ilvl w:val="6"/>
        <w:numId w:val="2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7">
    <w:name w:val="3E7"/>
    <w:basedOn w:val="Normal"/>
    <w:uiPriority w:val="99"/>
    <w:qFormat/>
    <w:rsid w:val="00C77644"/>
    <w:pPr>
      <w:numPr>
        <w:ilvl w:val="7"/>
        <w:numId w:val="2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paragraph" w:customStyle="1" w:styleId="3E8">
    <w:name w:val="3E8"/>
    <w:basedOn w:val="Normal"/>
    <w:uiPriority w:val="99"/>
    <w:qFormat/>
    <w:rsid w:val="00C77644"/>
    <w:pPr>
      <w:numPr>
        <w:ilvl w:val="8"/>
        <w:numId w:val="29"/>
      </w:numPr>
      <w:tabs>
        <w:tab w:val="clear" w:pos="360"/>
        <w:tab w:val="clear" w:pos="720"/>
        <w:tab w:val="clear" w:pos="1080"/>
        <w:tab w:val="clear" w:pos="1440"/>
        <w:tab w:val="center" w:pos="4864"/>
        <w:tab w:val="right" w:pos="9729"/>
      </w:tabs>
      <w:jc w:val="both"/>
      <w:textAlignment w:val="auto"/>
    </w:pPr>
    <w:rPr>
      <w:rFonts w:eastAsia="Malgun Gothic"/>
      <w:sz w:val="20"/>
      <w:lang w:val="en-GB"/>
    </w:rPr>
  </w:style>
  <w:style w:type="character" w:customStyle="1" w:styleId="3N4Char">
    <w:name w:val="3N4 Char"/>
    <w:link w:val="3N4"/>
    <w:locked/>
    <w:rsid w:val="00C77644"/>
    <w:rPr>
      <w:lang w:val="en-GB"/>
    </w:rPr>
  </w:style>
  <w:style w:type="paragraph" w:customStyle="1" w:styleId="3N4">
    <w:name w:val="3N4"/>
    <w:basedOn w:val="3N0"/>
    <w:link w:val="3N4Char"/>
    <w:qFormat/>
    <w:rsid w:val="00C77644"/>
    <w:pPr>
      <w:ind w:left="1429"/>
      <w:textAlignment w:val="auto"/>
    </w:pPr>
    <w:rPr>
      <w:rFonts w:eastAsia="Times New Roman"/>
    </w:rPr>
  </w:style>
  <w:style w:type="character" w:customStyle="1" w:styleId="3N3Char">
    <w:name w:val="3N3 Char"/>
    <w:link w:val="3N3"/>
    <w:locked/>
    <w:rsid w:val="00C77644"/>
    <w:rPr>
      <w:lang w:val="en-GB"/>
    </w:rPr>
  </w:style>
  <w:style w:type="paragraph" w:customStyle="1" w:styleId="3N3">
    <w:name w:val="3N3"/>
    <w:basedOn w:val="3N4"/>
    <w:link w:val="3N3Char"/>
    <w:qFormat/>
    <w:rsid w:val="00C77644"/>
    <w:pPr>
      <w:ind w:left="1072"/>
    </w:pPr>
  </w:style>
  <w:style w:type="character" w:customStyle="1" w:styleId="3N1Char">
    <w:name w:val="3N1 Char"/>
    <w:link w:val="3N1"/>
    <w:locked/>
    <w:rsid w:val="00C77644"/>
    <w:rPr>
      <w:lang w:val="en-GB" w:eastAsia="ko-KR"/>
    </w:rPr>
  </w:style>
  <w:style w:type="paragraph" w:customStyle="1" w:styleId="3N1">
    <w:name w:val="3N1"/>
    <w:basedOn w:val="3N0"/>
    <w:link w:val="3N1Char"/>
    <w:qFormat/>
    <w:rsid w:val="00C77644"/>
    <w:pPr>
      <w:ind w:left="357"/>
      <w:textAlignment w:val="auto"/>
    </w:pPr>
    <w:rPr>
      <w:rFonts w:eastAsia="Times New Roman"/>
      <w:lang w:eastAsia="ko-KR"/>
    </w:rPr>
  </w:style>
  <w:style w:type="character" w:customStyle="1" w:styleId="3N2Char">
    <w:name w:val="3N2 Char"/>
    <w:link w:val="3N2"/>
    <w:locked/>
    <w:rsid w:val="00C77644"/>
    <w:rPr>
      <w:lang w:val="en-GB" w:eastAsia="ko-KR"/>
    </w:rPr>
  </w:style>
  <w:style w:type="paragraph" w:customStyle="1" w:styleId="3N2">
    <w:name w:val="3N2"/>
    <w:basedOn w:val="3N1"/>
    <w:link w:val="3N2Char"/>
    <w:qFormat/>
    <w:rsid w:val="00C77644"/>
    <w:pPr>
      <w:ind w:left="714"/>
    </w:pPr>
  </w:style>
  <w:style w:type="character" w:customStyle="1" w:styleId="3N5Char">
    <w:name w:val="3N5 Char"/>
    <w:link w:val="3N5"/>
    <w:locked/>
    <w:rsid w:val="00C77644"/>
    <w:rPr>
      <w:lang w:val="en-GB"/>
    </w:rPr>
  </w:style>
  <w:style w:type="paragraph" w:customStyle="1" w:styleId="3N5">
    <w:name w:val="3N5"/>
    <w:basedOn w:val="3N4"/>
    <w:link w:val="3N5Char"/>
    <w:qFormat/>
    <w:rsid w:val="00C77644"/>
    <w:pPr>
      <w:ind w:left="1786"/>
    </w:pPr>
  </w:style>
  <w:style w:type="character" w:customStyle="1" w:styleId="3N6Char">
    <w:name w:val="3N6 Char"/>
    <w:link w:val="3N6"/>
    <w:locked/>
    <w:rsid w:val="00C77644"/>
    <w:rPr>
      <w:lang w:val="en-GB"/>
    </w:rPr>
  </w:style>
  <w:style w:type="paragraph" w:customStyle="1" w:styleId="3N6">
    <w:name w:val="3N6"/>
    <w:basedOn w:val="3N5"/>
    <w:link w:val="3N6Char"/>
    <w:qFormat/>
    <w:rsid w:val="00C77644"/>
    <w:pPr>
      <w:ind w:left="2143"/>
    </w:pPr>
  </w:style>
  <w:style w:type="character" w:customStyle="1" w:styleId="3N7Char">
    <w:name w:val="3N7 Char"/>
    <w:link w:val="3N7"/>
    <w:locked/>
    <w:rsid w:val="00C77644"/>
    <w:rPr>
      <w:lang w:val="en-GB"/>
    </w:rPr>
  </w:style>
  <w:style w:type="paragraph" w:customStyle="1" w:styleId="3N7">
    <w:name w:val="3N7"/>
    <w:basedOn w:val="3N6"/>
    <w:link w:val="3N7Char"/>
    <w:qFormat/>
    <w:rsid w:val="00C77644"/>
    <w:pPr>
      <w:ind w:left="2500"/>
    </w:pPr>
  </w:style>
  <w:style w:type="character" w:customStyle="1" w:styleId="3N8Char">
    <w:name w:val="3N8 Char"/>
    <w:link w:val="3N8"/>
    <w:locked/>
    <w:rsid w:val="00C77644"/>
    <w:rPr>
      <w:lang w:val="en-GB"/>
    </w:rPr>
  </w:style>
  <w:style w:type="paragraph" w:customStyle="1" w:styleId="3N8">
    <w:name w:val="3N8"/>
    <w:basedOn w:val="3N7"/>
    <w:link w:val="3N8Char"/>
    <w:qFormat/>
    <w:rsid w:val="00C77644"/>
    <w:pPr>
      <w:ind w:left="2858"/>
    </w:pPr>
  </w:style>
  <w:style w:type="character" w:customStyle="1" w:styleId="SyntaxChar">
    <w:name w:val="Syntax Char"/>
    <w:link w:val="Syntax"/>
    <w:locked/>
    <w:rsid w:val="00C77644"/>
    <w:rPr>
      <w:bCs/>
      <w:lang w:val="en-CA"/>
    </w:rPr>
  </w:style>
  <w:style w:type="paragraph" w:customStyle="1" w:styleId="Syntax">
    <w:name w:val="Syntax"/>
    <w:basedOn w:val="Normal"/>
    <w:link w:val="SyntaxChar"/>
    <w:qFormat/>
    <w:rsid w:val="00C77644"/>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lang w:val="en-CA"/>
    </w:rPr>
  </w:style>
  <w:style w:type="character" w:customStyle="1" w:styleId="3DNoteChar">
    <w:name w:val="3D Note Char"/>
    <w:link w:val="3DNote"/>
    <w:uiPriority w:val="99"/>
    <w:locked/>
    <w:rsid w:val="00C77644"/>
    <w:rPr>
      <w:lang w:val="en-CA"/>
    </w:rPr>
  </w:style>
  <w:style w:type="paragraph" w:customStyle="1" w:styleId="3DNote">
    <w:name w:val="3D Note"/>
    <w:basedOn w:val="3EdNotes"/>
    <w:link w:val="3DNoteChar"/>
    <w:uiPriority w:val="99"/>
    <w:qFormat/>
    <w:rsid w:val="00C77644"/>
    <w:pPr>
      <w:numPr>
        <w:numId w:val="4"/>
      </w:numPr>
      <w:textAlignment w:val="auto"/>
    </w:pPr>
    <w:rPr>
      <w:rFonts w:eastAsia="Times New Roman"/>
      <w:lang w:val="en-CA"/>
    </w:rPr>
  </w:style>
  <w:style w:type="character" w:customStyle="1" w:styleId="3DEdNoteChar">
    <w:name w:val="3D Ed. Note Char"/>
    <w:link w:val="3DEdNote"/>
    <w:locked/>
    <w:rsid w:val="00C77644"/>
    <w:rPr>
      <w:sz w:val="18"/>
      <w:szCs w:val="18"/>
      <w:lang w:val="en-GB"/>
    </w:rPr>
  </w:style>
  <w:style w:type="paragraph" w:customStyle="1" w:styleId="3DEdNote">
    <w:name w:val="3D Ed. Note"/>
    <w:basedOn w:val="Note1"/>
    <w:link w:val="3DEdNoteChar"/>
    <w:qFormat/>
    <w:rsid w:val="00C77644"/>
    <w:pPr>
      <w:textAlignment w:val="auto"/>
    </w:pPr>
    <w:rPr>
      <w:rFonts w:eastAsia="Times New Roman"/>
    </w:rPr>
  </w:style>
  <w:style w:type="character" w:customStyle="1" w:styleId="3AmdHeadChar">
    <w:name w:val="3 Amd Head Char"/>
    <w:link w:val="3AmdHead"/>
    <w:locked/>
    <w:rsid w:val="00C77644"/>
    <w:rPr>
      <w:b/>
      <w:sz w:val="22"/>
      <w:szCs w:val="22"/>
      <w:lang w:val="en-CA"/>
    </w:rPr>
  </w:style>
  <w:style w:type="paragraph" w:customStyle="1" w:styleId="3AmdHead">
    <w:name w:val="3 Amd Head"/>
    <w:basedOn w:val="3N0"/>
    <w:link w:val="3AmdHeadChar"/>
    <w:qFormat/>
    <w:rsid w:val="00C77644"/>
    <w:pPr>
      <w:textAlignment w:val="auto"/>
    </w:pPr>
    <w:rPr>
      <w:rFonts w:eastAsia="Times New Roman"/>
      <w:b/>
      <w:sz w:val="22"/>
      <w:szCs w:val="22"/>
      <w:lang w:val="en-CA"/>
    </w:rPr>
  </w:style>
  <w:style w:type="character" w:customStyle="1" w:styleId="LightGrid-Accent11">
    <w:name w:val="Light Grid - Accent 11"/>
    <w:uiPriority w:val="99"/>
    <w:rsid w:val="00C77644"/>
    <w:rPr>
      <w:color w:val="808080"/>
    </w:rPr>
  </w:style>
  <w:style w:type="character" w:customStyle="1" w:styleId="Note1CharCharCharCharCharCharChar">
    <w:name w:val="Note 1 Char Char Char Char Char Char Char"/>
    <w:uiPriority w:val="99"/>
    <w:rsid w:val="00C77644"/>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C77644"/>
    <w:rPr>
      <w:rFonts w:ascii="Batang" w:eastAsia="Batang" w:hAnsi="Batang" w:cs="Times New Roman" w:hint="eastAsia"/>
      <w:sz w:val="18"/>
      <w:szCs w:val="18"/>
      <w:lang w:val="en-GB" w:eastAsia="en-US" w:bidi="ar-SA"/>
    </w:rPr>
  </w:style>
  <w:style w:type="character" w:customStyle="1" w:styleId="Note3Char">
    <w:name w:val="Note 3 Char"/>
    <w:uiPriority w:val="99"/>
    <w:rsid w:val="00C77644"/>
    <w:rPr>
      <w:rFonts w:ascii="Batang" w:eastAsia="Batang" w:hAnsi="Batang" w:cs="Times New Roman" w:hint="eastAsia"/>
      <w:sz w:val="18"/>
      <w:szCs w:val="18"/>
      <w:lang w:val="en-GB" w:eastAsia="en-US" w:bidi="ar-SA"/>
    </w:rPr>
  </w:style>
  <w:style w:type="character" w:styleId="Strong">
    <w:name w:val="Strong"/>
    <w:uiPriority w:val="22"/>
    <w:qFormat/>
    <w:rsid w:val="00C77644"/>
    <w:rPr>
      <w:b/>
      <w:bCs/>
    </w:rPr>
  </w:style>
  <w:style w:type="numbering" w:customStyle="1" w:styleId="3DNumbering">
    <w:name w:val="3D Numbering"/>
    <w:uiPriority w:val="99"/>
    <w:rsid w:val="00C77644"/>
    <w:pPr>
      <w:numPr>
        <w:numId w:val="28"/>
      </w:numPr>
    </w:pPr>
  </w:style>
  <w:style w:type="numbering" w:customStyle="1" w:styleId="3DEquation">
    <w:name w:val="3D Equation"/>
    <w:uiPriority w:val="99"/>
    <w:rsid w:val="00C77644"/>
    <w:pPr>
      <w:numPr>
        <w:numId w:val="29"/>
      </w:numPr>
    </w:pPr>
  </w:style>
  <w:style w:type="numbering" w:customStyle="1" w:styleId="3Dash">
    <w:name w:val="3Dash"/>
    <w:uiPriority w:val="99"/>
    <w:rsid w:val="00C77644"/>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6901622">
      <w:bodyDiv w:val="1"/>
      <w:marLeft w:val="0"/>
      <w:marRight w:val="0"/>
      <w:marTop w:val="0"/>
      <w:marBottom w:val="0"/>
      <w:divBdr>
        <w:top w:val="none" w:sz="0" w:space="0" w:color="auto"/>
        <w:left w:val="none" w:sz="0" w:space="0" w:color="auto"/>
        <w:bottom w:val="none" w:sz="0" w:space="0" w:color="auto"/>
        <w:right w:val="none" w:sz="0" w:space="0" w:color="auto"/>
      </w:divBdr>
      <w:divsChild>
        <w:div w:id="626665491">
          <w:marLeft w:val="0"/>
          <w:marRight w:val="0"/>
          <w:marTop w:val="0"/>
          <w:marBottom w:val="0"/>
          <w:divBdr>
            <w:top w:val="none" w:sz="0" w:space="0" w:color="auto"/>
            <w:left w:val="none" w:sz="0" w:space="0" w:color="auto"/>
            <w:bottom w:val="none" w:sz="0" w:space="0" w:color="auto"/>
            <w:right w:val="none" w:sz="0" w:space="0" w:color="auto"/>
          </w:divBdr>
          <w:divsChild>
            <w:div w:id="629168202">
              <w:marLeft w:val="0"/>
              <w:marRight w:val="0"/>
              <w:marTop w:val="0"/>
              <w:marBottom w:val="0"/>
              <w:divBdr>
                <w:top w:val="none" w:sz="0" w:space="0" w:color="auto"/>
                <w:left w:val="none" w:sz="0" w:space="0" w:color="auto"/>
                <w:bottom w:val="none" w:sz="0" w:space="0" w:color="auto"/>
                <w:right w:val="none" w:sz="0" w:space="0" w:color="auto"/>
              </w:divBdr>
              <w:divsChild>
                <w:div w:id="1582986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6880113">
      <w:bodyDiv w:val="1"/>
      <w:marLeft w:val="0"/>
      <w:marRight w:val="0"/>
      <w:marTop w:val="0"/>
      <w:marBottom w:val="0"/>
      <w:divBdr>
        <w:top w:val="none" w:sz="0" w:space="0" w:color="auto"/>
        <w:left w:val="none" w:sz="0" w:space="0" w:color="auto"/>
        <w:bottom w:val="none" w:sz="0" w:space="0" w:color="auto"/>
        <w:right w:val="none" w:sz="0" w:space="0" w:color="auto"/>
      </w:divBdr>
      <w:divsChild>
        <w:div w:id="109864466">
          <w:marLeft w:val="0"/>
          <w:marRight w:val="0"/>
          <w:marTop w:val="0"/>
          <w:marBottom w:val="0"/>
          <w:divBdr>
            <w:top w:val="none" w:sz="0" w:space="0" w:color="auto"/>
            <w:left w:val="none" w:sz="0" w:space="0" w:color="auto"/>
            <w:bottom w:val="none" w:sz="0" w:space="0" w:color="auto"/>
            <w:right w:val="none" w:sz="0" w:space="0" w:color="auto"/>
          </w:divBdr>
          <w:divsChild>
            <w:div w:id="1771311786">
              <w:marLeft w:val="0"/>
              <w:marRight w:val="0"/>
              <w:marTop w:val="0"/>
              <w:marBottom w:val="0"/>
              <w:divBdr>
                <w:top w:val="none" w:sz="0" w:space="0" w:color="auto"/>
                <w:left w:val="none" w:sz="0" w:space="0" w:color="auto"/>
                <w:bottom w:val="none" w:sz="0" w:space="0" w:color="auto"/>
                <w:right w:val="none" w:sz="0" w:space="0" w:color="auto"/>
              </w:divBdr>
              <w:divsChild>
                <w:div w:id="1005018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159882">
      <w:bodyDiv w:val="1"/>
      <w:marLeft w:val="0"/>
      <w:marRight w:val="0"/>
      <w:marTop w:val="0"/>
      <w:marBottom w:val="0"/>
      <w:divBdr>
        <w:top w:val="none" w:sz="0" w:space="0" w:color="auto"/>
        <w:left w:val="none" w:sz="0" w:space="0" w:color="auto"/>
        <w:bottom w:val="none" w:sz="0" w:space="0" w:color="auto"/>
        <w:right w:val="none" w:sz="0" w:space="0" w:color="auto"/>
      </w:divBdr>
      <w:divsChild>
        <w:div w:id="1266107907">
          <w:marLeft w:val="0"/>
          <w:marRight w:val="0"/>
          <w:marTop w:val="0"/>
          <w:marBottom w:val="0"/>
          <w:divBdr>
            <w:top w:val="none" w:sz="0" w:space="0" w:color="auto"/>
            <w:left w:val="none" w:sz="0" w:space="0" w:color="auto"/>
            <w:bottom w:val="none" w:sz="0" w:space="0" w:color="auto"/>
            <w:right w:val="none" w:sz="0" w:space="0" w:color="auto"/>
          </w:divBdr>
          <w:divsChild>
            <w:div w:id="561136513">
              <w:marLeft w:val="0"/>
              <w:marRight w:val="0"/>
              <w:marTop w:val="0"/>
              <w:marBottom w:val="0"/>
              <w:divBdr>
                <w:top w:val="none" w:sz="0" w:space="0" w:color="auto"/>
                <w:left w:val="none" w:sz="0" w:space="0" w:color="auto"/>
                <w:bottom w:val="none" w:sz="0" w:space="0" w:color="auto"/>
                <w:right w:val="none" w:sz="0" w:space="0" w:color="auto"/>
              </w:divBdr>
              <w:divsChild>
                <w:div w:id="1576546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phenix.int-evry.fr/mpeg/doc_end_user/current_document.php?id=54211&amp;id_meeting=166" TargetMode="External"/><Relationship Id="rId21" Type="http://schemas.openxmlformats.org/officeDocument/2006/relationships/hyperlink" Target="http://phenix.int-evry.fr/jct/doc_end_user/current_document.php?id=10311" TargetMode="External"/><Relationship Id="rId22" Type="http://schemas.openxmlformats.org/officeDocument/2006/relationships/hyperlink" Target="http://phenix.int-evry.fr/jct/doc_end_user/current_document.php?id=9872" TargetMode="External"/><Relationship Id="rId23" Type="http://schemas.openxmlformats.org/officeDocument/2006/relationships/hyperlink" Target="https://www.dvb.org/resources/public/standards/a157_mpeg_2.pdf" TargetMode="External"/><Relationship Id="rId24" Type="http://schemas.openxmlformats.org/officeDocument/2006/relationships/hyperlink" Target="https://kws.smpte.org/kws/public/document?document_id=36377&amp;wg_abbrev=patents" TargetMode="External"/><Relationship Id="rId25" Type="http://schemas.openxmlformats.org/officeDocument/2006/relationships/hyperlink" Target="http://www.itu.int/md/R15-WP6C-C-0057/en" TargetMode="External"/><Relationship Id="rId26" Type="http://schemas.openxmlformats.org/officeDocument/2006/relationships/header" Target="header1.xml"/><Relationship Id="rId27" Type="http://schemas.openxmlformats.org/officeDocument/2006/relationships/header" Target="header2.xml"/><Relationship Id="rId28" Type="http://schemas.openxmlformats.org/officeDocument/2006/relationships/footer" Target="footer1.xml"/><Relationship Id="rId29" Type="http://schemas.openxmlformats.org/officeDocument/2006/relationships/footer" Target="foot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30" Type="http://schemas.openxmlformats.org/officeDocument/2006/relationships/header" Target="header3.xml"/><Relationship Id="rId31" Type="http://schemas.openxmlformats.org/officeDocument/2006/relationships/footer" Target="footer3.xml"/><Relationship Id="rId32" Type="http://schemas.openxmlformats.org/officeDocument/2006/relationships/fontTable" Target="fontTable.xml"/><Relationship Id="rId9" Type="http://schemas.openxmlformats.org/officeDocument/2006/relationships/image" Target="media/image1.png"/><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33" Type="http://schemas.openxmlformats.org/officeDocument/2006/relationships/theme" Target="theme/theme1.xml"/><Relationship Id="rId34" Type="http://schemas.microsoft.com/office/2011/relationships/people" Target="people.xml"/><Relationship Id="rId10" Type="http://schemas.openxmlformats.org/officeDocument/2006/relationships/image" Target="media/image2.png"/><Relationship Id="rId11" Type="http://schemas.openxmlformats.org/officeDocument/2006/relationships/hyperlink" Target="mailto:chadfogg@gmail.com" TargetMode="External"/><Relationship Id="rId12" Type="http://schemas.openxmlformats.org/officeDocument/2006/relationships/hyperlink" Target="mailto:jhelman@movielabs.com" TargetMode="External"/><Relationship Id="rId13" Type="http://schemas.openxmlformats.org/officeDocument/2006/relationships/hyperlink" Target="mailto:Glenn.Reitmeier@nbcuni.com" TargetMode="External"/><Relationship Id="rId14" Type="http://schemas.openxmlformats.org/officeDocument/2006/relationships/hyperlink" Target="mailto:pyin@dolby.com" TargetMode="External"/><Relationship Id="rId15" Type="http://schemas.openxmlformats.org/officeDocument/2006/relationships/hyperlink" Target="mailto:WJH@dolby.com" TargetMode="External"/><Relationship Id="rId16" Type="http://schemas.openxmlformats.org/officeDocument/2006/relationships/hyperlink" Target="mailto:tim.borer@bbc.co.uk" TargetMode="External"/><Relationship Id="rId17" Type="http://schemas.openxmlformats.org/officeDocument/2006/relationships/image" Target="media/image3.wmf"/><Relationship Id="rId18" Type="http://schemas.openxmlformats.org/officeDocument/2006/relationships/image" Target="media/image4.wmf"/><Relationship Id="rId1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EA63F-FB92-BF42-83ED-97E803CF3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14</Pages>
  <Words>4900</Words>
  <Characters>33962</Characters>
  <Application>Microsoft Macintosh Word</Application>
  <DocSecurity>0</DocSecurity>
  <Lines>1698</Lines>
  <Paragraphs>1340</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37522</CharactersWithSpaces>
  <SharedDoc>false</SharedDoc>
  <HLinks>
    <vt:vector size="54" baseType="variant">
      <vt:variant>
        <vt:i4>4194379</vt:i4>
      </vt:variant>
      <vt:variant>
        <vt:i4>342</vt:i4>
      </vt:variant>
      <vt:variant>
        <vt:i4>0</vt:i4>
      </vt:variant>
      <vt:variant>
        <vt:i4>5</vt:i4>
      </vt:variant>
      <vt:variant>
        <vt:lpwstr>http://www.itu.int/md/R15-WP6C-C-0057/en</vt:lpwstr>
      </vt:variant>
      <vt:variant>
        <vt:lpwstr/>
      </vt:variant>
      <vt:variant>
        <vt:i4>983133</vt:i4>
      </vt:variant>
      <vt:variant>
        <vt:i4>339</vt:i4>
      </vt:variant>
      <vt:variant>
        <vt:i4>0</vt:i4>
      </vt:variant>
      <vt:variant>
        <vt:i4>5</vt:i4>
      </vt:variant>
      <vt:variant>
        <vt:lpwstr>https://kws.smpte.org/kws/public/document?document_id=36377&amp;wg_abbrev=patents</vt:lpwstr>
      </vt:variant>
      <vt:variant>
        <vt:lpwstr/>
      </vt:variant>
      <vt:variant>
        <vt:i4>1704046</vt:i4>
      </vt:variant>
      <vt:variant>
        <vt:i4>336</vt:i4>
      </vt:variant>
      <vt:variant>
        <vt:i4>0</vt:i4>
      </vt:variant>
      <vt:variant>
        <vt:i4>5</vt:i4>
      </vt:variant>
      <vt:variant>
        <vt:lpwstr>http://phenix.int-evry.fr/jct/doc_end_user/current_document.php?id=10311</vt:lpwstr>
      </vt:variant>
      <vt:variant>
        <vt:lpwstr/>
      </vt:variant>
      <vt:variant>
        <vt:i4>8192107</vt:i4>
      </vt:variant>
      <vt:variant>
        <vt:i4>333</vt:i4>
      </vt:variant>
      <vt:variant>
        <vt:i4>0</vt:i4>
      </vt:variant>
      <vt:variant>
        <vt:i4>5</vt:i4>
      </vt:variant>
      <vt:variant>
        <vt:lpwstr>http://phenix.int-evry.fr/mpeg/doc_end_user/current_document.php?id=54211&amp;id_meeting=166</vt:lpwstr>
      </vt:variant>
      <vt:variant>
        <vt:lpwstr/>
      </vt:variant>
      <vt:variant>
        <vt:i4>131116</vt:i4>
      </vt:variant>
      <vt:variant>
        <vt:i4>12</vt:i4>
      </vt:variant>
      <vt:variant>
        <vt:i4>0</vt:i4>
      </vt:variant>
      <vt:variant>
        <vt:i4>5</vt:i4>
      </vt:variant>
      <vt:variant>
        <vt:lpwstr>mailto:WJH@dolby.com</vt:lpwstr>
      </vt:variant>
      <vt:variant>
        <vt:lpwstr/>
      </vt:variant>
      <vt:variant>
        <vt:i4>7798863</vt:i4>
      </vt:variant>
      <vt:variant>
        <vt:i4>9</vt:i4>
      </vt:variant>
      <vt:variant>
        <vt:i4>0</vt:i4>
      </vt:variant>
      <vt:variant>
        <vt:i4>5</vt:i4>
      </vt:variant>
      <vt:variant>
        <vt:lpwstr>mailto:pyin@dolby.com</vt:lpwstr>
      </vt:variant>
      <vt:variant>
        <vt:lpwstr/>
      </vt:variant>
      <vt:variant>
        <vt:i4>4259882</vt:i4>
      </vt:variant>
      <vt:variant>
        <vt:i4>6</vt:i4>
      </vt:variant>
      <vt:variant>
        <vt:i4>0</vt:i4>
      </vt:variant>
      <vt:variant>
        <vt:i4>5</vt:i4>
      </vt:variant>
      <vt:variant>
        <vt:lpwstr>mailto:Glenn.Reitmeier@nbcuni.com</vt:lpwstr>
      </vt:variant>
      <vt:variant>
        <vt:lpwstr/>
      </vt:variant>
      <vt:variant>
        <vt:i4>786470</vt:i4>
      </vt:variant>
      <vt:variant>
        <vt:i4>3</vt:i4>
      </vt:variant>
      <vt:variant>
        <vt:i4>0</vt:i4>
      </vt:variant>
      <vt:variant>
        <vt:i4>5</vt:i4>
      </vt:variant>
      <vt:variant>
        <vt:lpwstr>mailto:jhelman@movielabs.com</vt:lpwstr>
      </vt:variant>
      <vt:variant>
        <vt:lpwstr/>
      </vt:variant>
      <vt:variant>
        <vt:i4>6553671</vt:i4>
      </vt:variant>
      <vt:variant>
        <vt:i4>0</vt:i4>
      </vt:variant>
      <vt:variant>
        <vt:i4>0</vt:i4>
      </vt:variant>
      <vt:variant>
        <vt:i4>5</vt:i4>
      </vt:variant>
      <vt:variant>
        <vt:lpwstr>mailto:chadfogg@gmail.com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Chad Fogg</cp:lastModifiedBy>
  <cp:revision>12</cp:revision>
  <dcterms:created xsi:type="dcterms:W3CDTF">2016-02-21T03:44:00Z</dcterms:created>
  <dcterms:modified xsi:type="dcterms:W3CDTF">2016-02-22T07:10:00Z</dcterms:modified>
</cp:coreProperties>
</file>