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367021" w14:paraId="6728523A" w14:textId="77777777">
        <w:tc>
          <w:tcPr>
            <w:tcW w:w="6408" w:type="dxa"/>
          </w:tcPr>
          <w:p w14:paraId="29DD4EC8" w14:textId="77777777" w:rsidR="006C5D39" w:rsidRPr="00367021" w:rsidRDefault="00722FC2"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3" behindDoc="0" locked="0" layoutInCell="1" allowOverlap="1" wp14:anchorId="39181E74" wp14:editId="6D551A7C">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9887BB" id="Group 2" o:spid="_x0000_s1026" style="position:absolute;margin-left:-4.15pt;margin-top:-27.5pt;width:23.3pt;height:24.6pt;z-index:3"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3D0D8B">
              <w:rPr>
                <w:b/>
                <w:noProof/>
                <w:szCs w:val="22"/>
                <w:lang w:eastAsia="zh-CN"/>
              </w:rPr>
              <w:drawing>
                <wp:anchor distT="0" distB="0" distL="114300" distR="114300" simplePos="0" relativeHeight="5" behindDoc="0" locked="0" layoutInCell="1" allowOverlap="1" wp14:anchorId="74E5F8C9" wp14:editId="35862D08">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777A690A" wp14:editId="2E1C9C5F">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14:paraId="2A24068E" w14:textId="77777777"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14:paraId="431C3C65" w14:textId="77777777" w:rsidR="00E61DAC" w:rsidRPr="00367021" w:rsidRDefault="00F507AD" w:rsidP="00C87BCD">
            <w:pPr>
              <w:tabs>
                <w:tab w:val="left" w:pos="7200"/>
              </w:tabs>
              <w:spacing w:before="0"/>
              <w:rPr>
                <w:b/>
                <w:szCs w:val="22"/>
                <w:lang w:val="en-CA"/>
              </w:rPr>
            </w:pPr>
            <w:r>
              <w:t>23rd</w:t>
            </w:r>
            <w:r w:rsidRPr="00B648F1">
              <w:t xml:space="preserve"> Meeting: </w:t>
            </w:r>
            <w:r w:rsidRPr="00657F7E">
              <w:rPr>
                <w:lang w:val="en-CA"/>
              </w:rPr>
              <w:t>San Diego, USA, 19–26 February 2016</w:t>
            </w:r>
          </w:p>
        </w:tc>
        <w:tc>
          <w:tcPr>
            <w:tcW w:w="3168" w:type="dxa"/>
          </w:tcPr>
          <w:p w14:paraId="2D45BB1F" w14:textId="71802408" w:rsidR="008A4B4C" w:rsidRPr="00367021" w:rsidRDefault="00E61DAC" w:rsidP="006346D7">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F507AD">
              <w:rPr>
                <w:lang w:val="en-CA"/>
              </w:rPr>
              <w:t>W</w:t>
            </w:r>
            <w:r w:rsidR="006346D7">
              <w:rPr>
                <w:lang w:val="en-CA"/>
              </w:rPr>
              <w:t>0038</w:t>
            </w:r>
          </w:p>
        </w:tc>
      </w:tr>
    </w:tbl>
    <w:p w14:paraId="10E75D3B"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14:paraId="3B29B2A9" w14:textId="77777777">
        <w:tc>
          <w:tcPr>
            <w:tcW w:w="1458" w:type="dxa"/>
          </w:tcPr>
          <w:p w14:paraId="16F051F7" w14:textId="77777777" w:rsidR="00E61DAC" w:rsidRPr="00367021" w:rsidRDefault="00E61DAC">
            <w:pPr>
              <w:spacing w:before="60" w:after="60"/>
              <w:rPr>
                <w:i/>
                <w:szCs w:val="22"/>
                <w:lang w:val="en-CA"/>
              </w:rPr>
            </w:pPr>
            <w:r w:rsidRPr="00367021">
              <w:rPr>
                <w:i/>
                <w:szCs w:val="22"/>
                <w:lang w:val="en-CA"/>
              </w:rPr>
              <w:t>Title:</w:t>
            </w:r>
          </w:p>
        </w:tc>
        <w:tc>
          <w:tcPr>
            <w:tcW w:w="8118" w:type="dxa"/>
            <w:gridSpan w:val="3"/>
          </w:tcPr>
          <w:p w14:paraId="1C8526AE" w14:textId="77777777" w:rsidR="00E61DAC" w:rsidRPr="00367021" w:rsidRDefault="008F50AC" w:rsidP="008F50AC">
            <w:pPr>
              <w:spacing w:before="60" w:after="60"/>
              <w:rPr>
                <w:b/>
                <w:szCs w:val="22"/>
              </w:rPr>
            </w:pPr>
            <w:r>
              <w:rPr>
                <w:b/>
                <w:szCs w:val="22"/>
              </w:rPr>
              <w:t>HEVC e</w:t>
            </w:r>
            <w:r w:rsidR="00F507AD" w:rsidRPr="00F507AD">
              <w:rPr>
                <w:b/>
                <w:szCs w:val="22"/>
              </w:rPr>
              <w:t xml:space="preserve">ncoder optimization </w:t>
            </w:r>
          </w:p>
        </w:tc>
      </w:tr>
      <w:tr w:rsidR="00E61DAC" w:rsidRPr="00367021" w14:paraId="6E73F424" w14:textId="77777777">
        <w:tc>
          <w:tcPr>
            <w:tcW w:w="1458" w:type="dxa"/>
          </w:tcPr>
          <w:p w14:paraId="49B7C1E1" w14:textId="77777777" w:rsidR="00E61DAC" w:rsidRPr="00367021" w:rsidRDefault="00E61DAC">
            <w:pPr>
              <w:spacing w:before="60" w:after="60"/>
              <w:rPr>
                <w:i/>
                <w:szCs w:val="22"/>
                <w:lang w:val="en-CA"/>
              </w:rPr>
            </w:pPr>
            <w:r w:rsidRPr="00367021">
              <w:rPr>
                <w:i/>
                <w:szCs w:val="22"/>
                <w:lang w:val="en-CA"/>
              </w:rPr>
              <w:t>Status:</w:t>
            </w:r>
          </w:p>
        </w:tc>
        <w:tc>
          <w:tcPr>
            <w:tcW w:w="8118" w:type="dxa"/>
            <w:gridSpan w:val="3"/>
          </w:tcPr>
          <w:p w14:paraId="2995AF54" w14:textId="77777777" w:rsidR="00E61DAC" w:rsidRPr="00367021" w:rsidRDefault="00775C51">
            <w:pPr>
              <w:spacing w:before="60" w:after="60"/>
              <w:rPr>
                <w:szCs w:val="22"/>
                <w:lang w:val="en-CA"/>
              </w:rPr>
            </w:pPr>
            <w:r w:rsidRPr="00367021">
              <w:rPr>
                <w:szCs w:val="22"/>
              </w:rPr>
              <w:t>Input Document to JCT-VC</w:t>
            </w:r>
          </w:p>
        </w:tc>
      </w:tr>
      <w:tr w:rsidR="00E61DAC" w:rsidRPr="00367021" w14:paraId="0B90AB2A" w14:textId="77777777">
        <w:tc>
          <w:tcPr>
            <w:tcW w:w="1458" w:type="dxa"/>
          </w:tcPr>
          <w:p w14:paraId="716A05FB" w14:textId="77777777" w:rsidR="00E61DAC" w:rsidRPr="00367021" w:rsidRDefault="00E61DAC">
            <w:pPr>
              <w:spacing w:before="60" w:after="60"/>
              <w:rPr>
                <w:i/>
                <w:szCs w:val="22"/>
                <w:lang w:val="en-CA"/>
              </w:rPr>
            </w:pPr>
            <w:r w:rsidRPr="00367021">
              <w:rPr>
                <w:i/>
                <w:szCs w:val="22"/>
                <w:lang w:val="en-CA"/>
              </w:rPr>
              <w:t>Purpose:</w:t>
            </w:r>
          </w:p>
        </w:tc>
        <w:tc>
          <w:tcPr>
            <w:tcW w:w="8118" w:type="dxa"/>
            <w:gridSpan w:val="3"/>
          </w:tcPr>
          <w:p w14:paraId="0B746699" w14:textId="77777777" w:rsidR="00E61DAC" w:rsidRPr="00367021" w:rsidRDefault="00E61DAC" w:rsidP="00775C51">
            <w:pPr>
              <w:spacing w:before="60" w:after="60"/>
              <w:rPr>
                <w:szCs w:val="22"/>
                <w:lang w:val="en-CA"/>
              </w:rPr>
            </w:pPr>
            <w:r w:rsidRPr="00367021">
              <w:rPr>
                <w:szCs w:val="22"/>
                <w:lang w:val="en-CA"/>
              </w:rPr>
              <w:t>Proposal</w:t>
            </w:r>
          </w:p>
        </w:tc>
      </w:tr>
      <w:tr w:rsidR="00E61DAC" w:rsidRPr="00367021" w14:paraId="0215D760" w14:textId="77777777">
        <w:tc>
          <w:tcPr>
            <w:tcW w:w="1458" w:type="dxa"/>
          </w:tcPr>
          <w:p w14:paraId="48032AD9" w14:textId="77777777"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14:paraId="3C8F9056" w14:textId="77777777" w:rsidR="00E61DAC" w:rsidRDefault="00775C51" w:rsidP="00C10490">
            <w:pPr>
              <w:spacing w:before="60" w:after="60"/>
              <w:rPr>
                <w:szCs w:val="22"/>
                <w:lang w:val="en-CA"/>
              </w:rPr>
            </w:pPr>
            <w:r w:rsidRPr="00367021">
              <w:rPr>
                <w:szCs w:val="22"/>
              </w:rPr>
              <w:t>Yuwen He, Yan Ye</w:t>
            </w:r>
            <w:r w:rsidR="00836C99">
              <w:rPr>
                <w:szCs w:val="22"/>
              </w:rPr>
              <w:t xml:space="preserve">, </w:t>
            </w:r>
            <w:r w:rsidR="00F507AD">
              <w:rPr>
                <w:szCs w:val="22"/>
              </w:rPr>
              <w:t>Louis Kerofsky</w:t>
            </w:r>
            <w:r w:rsidR="00185BEF" w:rsidRPr="00367021">
              <w:rPr>
                <w:szCs w:val="22"/>
                <w:lang w:val="en-CA"/>
              </w:rPr>
              <w:t xml:space="preserve"> </w:t>
            </w:r>
            <w:r w:rsidR="00E61DAC" w:rsidRPr="00367021">
              <w:rPr>
                <w:szCs w:val="22"/>
                <w:lang w:val="en-CA"/>
              </w:rPr>
              <w:br/>
            </w:r>
            <w:r w:rsidRPr="00367021">
              <w:rPr>
                <w:szCs w:val="22"/>
              </w:rPr>
              <w:t>9710 Scranton R</w:t>
            </w:r>
            <w:r w:rsidR="002D56BA">
              <w:rPr>
                <w:szCs w:val="22"/>
              </w:rPr>
              <w:t>d</w:t>
            </w:r>
            <w:r w:rsidRPr="00367021">
              <w:rPr>
                <w:szCs w:val="22"/>
              </w:rPr>
              <w:t>, #250</w:t>
            </w:r>
            <w:r w:rsidR="00E61DAC" w:rsidRPr="00367021">
              <w:rPr>
                <w:szCs w:val="22"/>
                <w:lang w:val="en-CA"/>
              </w:rPr>
              <w:br/>
            </w:r>
            <w:r w:rsidRPr="00367021">
              <w:rPr>
                <w:szCs w:val="22"/>
              </w:rPr>
              <w:t>San Diego, CA 92121</w:t>
            </w:r>
            <w:r w:rsidR="00C1033E">
              <w:rPr>
                <w:szCs w:val="22"/>
              </w:rPr>
              <w:t xml:space="preserve">, </w:t>
            </w:r>
            <w:r w:rsidRPr="00367021">
              <w:rPr>
                <w:szCs w:val="22"/>
                <w:lang w:val="en-CA"/>
              </w:rPr>
              <w:t>USA</w:t>
            </w:r>
          </w:p>
          <w:p w14:paraId="6AA11459" w14:textId="77777777" w:rsidR="005210B2" w:rsidRDefault="005210B2" w:rsidP="00C10490">
            <w:pPr>
              <w:spacing w:before="60" w:after="60"/>
              <w:rPr>
                <w:szCs w:val="22"/>
                <w:lang w:val="en-CA"/>
              </w:rPr>
            </w:pPr>
          </w:p>
          <w:p w14:paraId="409683C2" w14:textId="77777777" w:rsidR="00A13BE6" w:rsidRPr="00367021" w:rsidRDefault="00A13BE6" w:rsidP="00897AE0">
            <w:pPr>
              <w:spacing w:before="60" w:after="60"/>
              <w:rPr>
                <w:szCs w:val="22"/>
                <w:lang w:val="en-CA"/>
              </w:rPr>
            </w:pPr>
          </w:p>
        </w:tc>
        <w:tc>
          <w:tcPr>
            <w:tcW w:w="900" w:type="dxa"/>
          </w:tcPr>
          <w:p w14:paraId="694972C1" w14:textId="77777777" w:rsidR="00E61DAC" w:rsidRPr="00367021" w:rsidRDefault="00E61DAC">
            <w:pPr>
              <w:spacing w:before="60" w:after="60"/>
              <w:rPr>
                <w:szCs w:val="22"/>
                <w:lang w:val="en-CA"/>
              </w:rPr>
            </w:pPr>
            <w:r w:rsidRPr="00367021">
              <w:rPr>
                <w:szCs w:val="22"/>
                <w:lang w:val="en-CA"/>
              </w:rPr>
              <w:t>Tel:</w:t>
            </w:r>
            <w:r w:rsidRPr="00367021">
              <w:rPr>
                <w:szCs w:val="22"/>
                <w:lang w:val="en-CA"/>
              </w:rPr>
              <w:br/>
              <w:t>Email:</w:t>
            </w:r>
          </w:p>
        </w:tc>
        <w:tc>
          <w:tcPr>
            <w:tcW w:w="3168" w:type="dxa"/>
          </w:tcPr>
          <w:p w14:paraId="41C448AE" w14:textId="77777777" w:rsidR="00B66FC9" w:rsidRDefault="00B66FC9" w:rsidP="00BA297C">
            <w:pPr>
              <w:spacing w:before="60" w:after="60"/>
              <w:rPr>
                <w:rStyle w:val="Hyperlink"/>
                <w:szCs w:val="22"/>
                <w:lang w:val="en-CA"/>
              </w:rPr>
            </w:pPr>
            <w:r w:rsidRPr="00367021">
              <w:rPr>
                <w:szCs w:val="22"/>
              </w:rPr>
              <w:t>+1-858-210-4819</w:t>
            </w:r>
            <w:r w:rsidRPr="00367021">
              <w:rPr>
                <w:szCs w:val="22"/>
                <w:lang w:val="en-CA"/>
              </w:rPr>
              <w:br/>
            </w:r>
            <w:hyperlink r:id="rId10" w:history="1">
              <w:r w:rsidR="00F27B57" w:rsidRPr="00367021">
                <w:rPr>
                  <w:rStyle w:val="Hyperlink"/>
                  <w:szCs w:val="22"/>
                  <w:lang w:val="en-CA"/>
                </w:rPr>
                <w:t>yuwen.he@interdigital.com</w:t>
              </w:r>
            </w:hyperlink>
            <w:r w:rsidR="00F27B57" w:rsidRPr="00367021">
              <w:rPr>
                <w:szCs w:val="22"/>
                <w:lang w:val="en-CA"/>
              </w:rPr>
              <w:t xml:space="preserve"> </w:t>
            </w:r>
            <w:hyperlink r:id="rId11" w:history="1">
              <w:r w:rsidR="00F27B57" w:rsidRPr="00367021">
                <w:rPr>
                  <w:rStyle w:val="Hyperlink"/>
                  <w:szCs w:val="22"/>
                  <w:lang w:val="en-CA"/>
                </w:rPr>
                <w:t>yan.ye@interdigital.com</w:t>
              </w:r>
            </w:hyperlink>
            <w:r w:rsidR="00836C99">
              <w:t xml:space="preserve"> </w:t>
            </w:r>
            <w:hyperlink r:id="rId12" w:history="1">
              <w:r w:rsidR="00F507AD" w:rsidRPr="00BA7752">
                <w:rPr>
                  <w:rStyle w:val="Hyperlink"/>
                  <w:szCs w:val="22"/>
                  <w:lang w:val="en-CA"/>
                </w:rPr>
                <w:t>louis.kerofsky@interdigital.com</w:t>
              </w:r>
            </w:hyperlink>
          </w:p>
          <w:p w14:paraId="22250AA3" w14:textId="77777777" w:rsidR="00A43A36" w:rsidRPr="009B2C58" w:rsidRDefault="00A43A36" w:rsidP="00E33222">
            <w:pPr>
              <w:spacing w:before="60" w:after="60"/>
              <w:rPr>
                <w:b/>
                <w:color w:val="0000FF"/>
                <w:szCs w:val="22"/>
                <w:u w:val="single"/>
                <w:lang w:val="en-CA"/>
              </w:rPr>
            </w:pPr>
          </w:p>
        </w:tc>
      </w:tr>
      <w:tr w:rsidR="00E61DAC" w:rsidRPr="00367021" w14:paraId="04E82258" w14:textId="77777777">
        <w:tc>
          <w:tcPr>
            <w:tcW w:w="1458" w:type="dxa"/>
          </w:tcPr>
          <w:p w14:paraId="1AF42E48" w14:textId="77777777" w:rsidR="00E61DAC" w:rsidRPr="00367021" w:rsidRDefault="00E61DAC">
            <w:pPr>
              <w:spacing w:before="60" w:after="60"/>
              <w:rPr>
                <w:i/>
                <w:szCs w:val="22"/>
                <w:lang w:val="en-CA"/>
              </w:rPr>
            </w:pPr>
            <w:r w:rsidRPr="00367021">
              <w:rPr>
                <w:i/>
                <w:szCs w:val="22"/>
                <w:lang w:val="en-CA"/>
              </w:rPr>
              <w:t>Source:</w:t>
            </w:r>
          </w:p>
        </w:tc>
        <w:tc>
          <w:tcPr>
            <w:tcW w:w="8118" w:type="dxa"/>
            <w:gridSpan w:val="3"/>
          </w:tcPr>
          <w:p w14:paraId="24A040AD" w14:textId="77777777" w:rsidR="00E61DAC" w:rsidRDefault="00775C51" w:rsidP="00FF69BE">
            <w:pPr>
              <w:spacing w:before="60" w:after="60"/>
              <w:rPr>
                <w:szCs w:val="22"/>
              </w:rPr>
            </w:pPr>
            <w:r w:rsidRPr="00367021">
              <w:rPr>
                <w:szCs w:val="22"/>
              </w:rPr>
              <w:t xml:space="preserve">InterDigital Communications, </w:t>
            </w:r>
            <w:r w:rsidR="00FF69BE">
              <w:rPr>
                <w:szCs w:val="22"/>
              </w:rPr>
              <w:t>Inc.</w:t>
            </w:r>
          </w:p>
          <w:p w14:paraId="32DDE006" w14:textId="77777777" w:rsidR="00B83368" w:rsidRPr="00367021" w:rsidRDefault="00B83368" w:rsidP="00FF69BE">
            <w:pPr>
              <w:spacing w:before="60" w:after="60"/>
              <w:rPr>
                <w:szCs w:val="22"/>
                <w:lang w:val="en-CA"/>
              </w:rPr>
            </w:pPr>
          </w:p>
        </w:tc>
      </w:tr>
    </w:tbl>
    <w:p w14:paraId="587A4D7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6FB3468"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E1679FC" w14:textId="53B4421D" w:rsidR="00A03181" w:rsidRDefault="00F507AD" w:rsidP="00ED2F61">
      <w:pPr>
        <w:tabs>
          <w:tab w:val="left" w:pos="6480"/>
        </w:tabs>
        <w:jc w:val="both"/>
        <w:rPr>
          <w:lang w:val="en-GB"/>
        </w:rPr>
      </w:pPr>
      <w:r w:rsidRPr="00291F54">
        <w:rPr>
          <w:lang w:val="en-GB"/>
        </w:rPr>
        <w:t xml:space="preserve">This </w:t>
      </w:r>
      <w:r>
        <w:rPr>
          <w:lang w:val="en-GB"/>
        </w:rPr>
        <w:t>proposal</w:t>
      </w:r>
      <w:r w:rsidRPr="00291F54">
        <w:rPr>
          <w:lang w:val="en-GB"/>
        </w:rPr>
        <w:t xml:space="preserve"> </w:t>
      </w:r>
      <w:r w:rsidR="008F50AC">
        <w:rPr>
          <w:lang w:val="en-GB"/>
        </w:rPr>
        <w:t>proposes</w:t>
      </w:r>
      <w:r>
        <w:rPr>
          <w:lang w:val="en-GB"/>
        </w:rPr>
        <w:t xml:space="preserve"> two </w:t>
      </w:r>
      <w:r w:rsidR="00C204AB">
        <w:rPr>
          <w:lang w:val="en-GB"/>
        </w:rPr>
        <w:t xml:space="preserve">non-normative </w:t>
      </w:r>
      <w:r>
        <w:rPr>
          <w:lang w:val="en-GB"/>
        </w:rPr>
        <w:t xml:space="preserve">encoder optimization methods for </w:t>
      </w:r>
      <w:r w:rsidR="008F50AC">
        <w:rPr>
          <w:lang w:val="en-GB"/>
        </w:rPr>
        <w:t>HEVC</w:t>
      </w:r>
      <w:r>
        <w:rPr>
          <w:lang w:val="en-GB"/>
        </w:rPr>
        <w:t xml:space="preserve"> </w:t>
      </w:r>
      <w:r w:rsidR="00C204AB">
        <w:rPr>
          <w:lang w:val="en-GB"/>
        </w:rPr>
        <w:t>encoders</w:t>
      </w:r>
      <w:r>
        <w:rPr>
          <w:lang w:val="en-GB"/>
        </w:rPr>
        <w:t xml:space="preserve">: </w:t>
      </w:r>
      <w:proofErr w:type="spellStart"/>
      <w:r>
        <w:rPr>
          <w:lang w:val="en-GB"/>
        </w:rPr>
        <w:t>deblocking</w:t>
      </w:r>
      <w:proofErr w:type="spellEnd"/>
      <w:r>
        <w:rPr>
          <w:lang w:val="en-GB"/>
        </w:rPr>
        <w:t xml:space="preserve"> filter parameter selection, and </w:t>
      </w:r>
      <w:proofErr w:type="spellStart"/>
      <w:r>
        <w:rPr>
          <w:lang w:val="en-GB"/>
        </w:rPr>
        <w:t>chroma</w:t>
      </w:r>
      <w:proofErr w:type="spellEnd"/>
      <w:r>
        <w:rPr>
          <w:lang w:val="en-GB"/>
        </w:rPr>
        <w:t xml:space="preserve"> quantization parameter adjustment. </w:t>
      </w:r>
      <w:r w:rsidR="008F50AC">
        <w:rPr>
          <w:lang w:val="en-GB"/>
        </w:rPr>
        <w:t xml:space="preserve">Compared to HEVC HM-16.7 anchor, </w:t>
      </w:r>
      <w:r w:rsidR="00D21326">
        <w:rPr>
          <w:lang w:val="en-GB"/>
        </w:rPr>
        <w:t xml:space="preserve">average </w:t>
      </w:r>
      <w:proofErr w:type="spellStart"/>
      <w:r w:rsidR="00D21326">
        <w:rPr>
          <w:lang w:val="en-GB"/>
        </w:rPr>
        <w:t>luma</w:t>
      </w:r>
      <w:proofErr w:type="spellEnd"/>
      <w:r w:rsidR="00D21326">
        <w:rPr>
          <w:lang w:val="en-GB"/>
        </w:rPr>
        <w:t xml:space="preserve"> BD rate saving of </w:t>
      </w:r>
      <w:r w:rsidR="008F50AC">
        <w:rPr>
          <w:lang w:val="en-GB"/>
        </w:rPr>
        <w:t xml:space="preserve">the </w:t>
      </w:r>
      <w:proofErr w:type="spellStart"/>
      <w:r w:rsidR="008F50AC">
        <w:rPr>
          <w:lang w:val="en-GB"/>
        </w:rPr>
        <w:t>deblocking</w:t>
      </w:r>
      <w:proofErr w:type="spellEnd"/>
      <w:r w:rsidR="008F50AC">
        <w:rPr>
          <w:lang w:val="en-GB"/>
        </w:rPr>
        <w:t xml:space="preserve"> filter parameter selection</w:t>
      </w:r>
      <w:r w:rsidR="00D21326">
        <w:rPr>
          <w:lang w:val="en-GB"/>
        </w:rPr>
        <w:t xml:space="preserve"> method is reported to be</w:t>
      </w:r>
      <w:ins w:id="0" w:author="He, Yuwen" w:date="2016-02-18T16:45:00Z">
        <w:r w:rsidR="00E6717F">
          <w:rPr>
            <w:lang w:val="en-GB"/>
          </w:rPr>
          <w:t xml:space="preserve"> </w:t>
        </w:r>
      </w:ins>
      <w:r w:rsidR="00F53B69">
        <w:rPr>
          <w:lang w:val="en-GB"/>
        </w:rPr>
        <w:t>0.</w:t>
      </w:r>
      <w:r w:rsidR="00D21326">
        <w:rPr>
          <w:lang w:val="en-GB"/>
        </w:rPr>
        <w:t>2</w:t>
      </w:r>
      <w:r w:rsidR="00F53B69">
        <w:rPr>
          <w:lang w:val="en-GB"/>
        </w:rPr>
        <w:t xml:space="preserve">% for AI, </w:t>
      </w:r>
      <w:r w:rsidR="00D21326">
        <w:rPr>
          <w:lang w:val="en-GB"/>
        </w:rPr>
        <w:t>0.4</w:t>
      </w:r>
      <w:r w:rsidR="00F53B69">
        <w:rPr>
          <w:lang w:val="en-GB"/>
        </w:rPr>
        <w:t>% for RA, 0.</w:t>
      </w:r>
      <w:r w:rsidR="00D21326">
        <w:rPr>
          <w:lang w:val="en-GB"/>
        </w:rPr>
        <w:t>3</w:t>
      </w:r>
      <w:r w:rsidR="00F53B69">
        <w:rPr>
          <w:lang w:val="en-GB"/>
        </w:rPr>
        <w:t xml:space="preserve">% for LDB, </w:t>
      </w:r>
      <w:r w:rsidR="00D21326">
        <w:rPr>
          <w:lang w:val="en-GB"/>
        </w:rPr>
        <w:t>and 0.5</w:t>
      </w:r>
      <w:r w:rsidR="00F53B69">
        <w:rPr>
          <w:lang w:val="en-GB"/>
        </w:rPr>
        <w:t>% for LDP</w:t>
      </w:r>
      <w:r w:rsidR="008F50AC">
        <w:rPr>
          <w:lang w:val="en-GB"/>
        </w:rPr>
        <w:t xml:space="preserve">. </w:t>
      </w:r>
      <w:r w:rsidR="00D21326">
        <w:rPr>
          <w:lang w:val="en-GB"/>
        </w:rPr>
        <w:t xml:space="preserve">Average </w:t>
      </w:r>
      <w:proofErr w:type="spellStart"/>
      <w:r w:rsidR="00D21326">
        <w:rPr>
          <w:lang w:val="en-GB"/>
        </w:rPr>
        <w:t>chroma</w:t>
      </w:r>
      <w:proofErr w:type="spellEnd"/>
      <w:r w:rsidR="00D21326">
        <w:rPr>
          <w:lang w:val="en-GB"/>
        </w:rPr>
        <w:t xml:space="preserve"> BD rate saving of the</w:t>
      </w:r>
      <w:r w:rsidR="008F50AC">
        <w:rPr>
          <w:lang w:val="en-GB"/>
        </w:rPr>
        <w:t xml:space="preserve"> </w:t>
      </w:r>
      <w:proofErr w:type="spellStart"/>
      <w:r w:rsidR="008F50AC">
        <w:rPr>
          <w:lang w:val="en-GB"/>
        </w:rPr>
        <w:t>chroma</w:t>
      </w:r>
      <w:proofErr w:type="spellEnd"/>
      <w:r w:rsidR="008F50AC">
        <w:rPr>
          <w:lang w:val="en-GB"/>
        </w:rPr>
        <w:t xml:space="preserve"> QP offset adjustment </w:t>
      </w:r>
      <w:r w:rsidR="00D21326">
        <w:rPr>
          <w:lang w:val="en-GB"/>
        </w:rPr>
        <w:t xml:space="preserve">method is reported to be 11.6% for RA, 14.2% for LDB, and 13.9% for LDP, </w:t>
      </w:r>
      <w:r w:rsidR="008F50AC">
        <w:rPr>
          <w:lang w:val="en-GB"/>
        </w:rPr>
        <w:t xml:space="preserve">with </w:t>
      </w:r>
      <w:r w:rsidR="00A03181">
        <w:rPr>
          <w:lang w:val="en-GB"/>
        </w:rPr>
        <w:t xml:space="preserve">a </w:t>
      </w:r>
      <w:r w:rsidR="008F50AC">
        <w:rPr>
          <w:lang w:val="en-GB"/>
        </w:rPr>
        <w:t xml:space="preserve">small loss </w:t>
      </w:r>
      <w:r w:rsidR="00D21326">
        <w:rPr>
          <w:lang w:val="en-GB"/>
        </w:rPr>
        <w:t xml:space="preserve">for the </w:t>
      </w:r>
      <w:proofErr w:type="spellStart"/>
      <w:r w:rsidR="008F50AC">
        <w:rPr>
          <w:lang w:val="en-GB"/>
        </w:rPr>
        <w:t>luma</w:t>
      </w:r>
      <w:proofErr w:type="spellEnd"/>
      <w:r w:rsidR="008F50AC">
        <w:rPr>
          <w:lang w:val="en-GB"/>
        </w:rPr>
        <w:t xml:space="preserve"> component. </w:t>
      </w:r>
    </w:p>
    <w:p w14:paraId="4F528A38" w14:textId="55F4B8DD" w:rsidR="00DB314A" w:rsidRDefault="00A03181" w:rsidP="00ED2F61">
      <w:pPr>
        <w:tabs>
          <w:tab w:val="left" w:pos="6480"/>
        </w:tabs>
        <w:jc w:val="both"/>
        <w:rPr>
          <w:rFonts w:eastAsia="Malgun Gothic"/>
          <w:kern w:val="2"/>
        </w:rPr>
      </w:pPr>
      <w:r>
        <w:rPr>
          <w:lang w:val="en-GB"/>
        </w:rPr>
        <w:t>T</w:t>
      </w:r>
      <w:r w:rsidR="008F50AC">
        <w:rPr>
          <w:lang w:val="en-GB"/>
        </w:rPr>
        <w:t xml:space="preserve">hese two optimization methods </w:t>
      </w:r>
      <w:r>
        <w:rPr>
          <w:lang w:val="en-GB"/>
        </w:rPr>
        <w:t xml:space="preserve">are also applicable </w:t>
      </w:r>
      <w:r w:rsidR="00D21326">
        <w:rPr>
          <w:lang w:val="en-GB"/>
        </w:rPr>
        <w:t xml:space="preserve">to </w:t>
      </w:r>
      <w:r>
        <w:rPr>
          <w:lang w:val="en-GB"/>
        </w:rPr>
        <w:t>HDR/WCG coding.</w:t>
      </w:r>
      <w:r w:rsidR="008F50AC">
        <w:rPr>
          <w:lang w:val="en-GB"/>
        </w:rPr>
        <w:t xml:space="preserve"> </w:t>
      </w:r>
      <w:r w:rsidR="00D21326">
        <w:rPr>
          <w:lang w:val="en-GB"/>
        </w:rPr>
        <w:t xml:space="preserve">It is asserted that </w:t>
      </w:r>
      <w:r w:rsidR="00F507AD">
        <w:rPr>
          <w:lang w:val="en-GB"/>
        </w:rPr>
        <w:t xml:space="preserve">on SIM2 </w:t>
      </w:r>
      <w:proofErr w:type="gramStart"/>
      <w:r w:rsidR="00D21326">
        <w:rPr>
          <w:lang w:val="en-GB"/>
        </w:rPr>
        <w:t>display</w:t>
      </w:r>
      <w:proofErr w:type="gramEnd"/>
      <w:r w:rsidR="00D21326">
        <w:rPr>
          <w:lang w:val="en-GB"/>
        </w:rPr>
        <w:t xml:space="preserve">, </w:t>
      </w:r>
      <w:r w:rsidR="00F507AD">
        <w:rPr>
          <w:lang w:val="en-GB"/>
        </w:rPr>
        <w:t xml:space="preserve">compared to </w:t>
      </w:r>
      <w:r w:rsidR="00D21326">
        <w:rPr>
          <w:lang w:val="en-GB"/>
        </w:rPr>
        <w:t xml:space="preserve">the HDR/WCG </w:t>
      </w:r>
      <w:r w:rsidR="00F507AD">
        <w:rPr>
          <w:lang w:val="en-GB"/>
        </w:rPr>
        <w:t>anchors, quality improvements can be observed</w:t>
      </w:r>
      <w:r w:rsidR="00D21326">
        <w:rPr>
          <w:lang w:val="en-GB"/>
        </w:rPr>
        <w:t xml:space="preserve"> for low to medium bit rates for a range of HDR video content, mainly in the form of </w:t>
      </w:r>
      <w:r w:rsidR="00F507AD">
        <w:rPr>
          <w:lang w:val="en-GB"/>
        </w:rPr>
        <w:t xml:space="preserve">more details and </w:t>
      </w:r>
      <w:r w:rsidR="002230E5">
        <w:rPr>
          <w:lang w:val="en-GB"/>
        </w:rPr>
        <w:t xml:space="preserve">fewer blocking </w:t>
      </w:r>
      <w:proofErr w:type="spellStart"/>
      <w:r w:rsidR="00F507AD">
        <w:rPr>
          <w:lang w:val="en-GB"/>
        </w:rPr>
        <w:t>artifacts</w:t>
      </w:r>
      <w:proofErr w:type="spellEnd"/>
      <w:r w:rsidR="00F507AD">
        <w:rPr>
          <w:lang w:val="en-GB"/>
        </w:rPr>
        <w:t>.</w:t>
      </w:r>
    </w:p>
    <w:p w14:paraId="2C8D5FBC" w14:textId="77777777" w:rsidR="00F35982" w:rsidRPr="005B217D" w:rsidRDefault="00F35982" w:rsidP="00DB314A">
      <w:pPr>
        <w:pStyle w:val="Heading1"/>
        <w:rPr>
          <w:lang w:val="en-CA"/>
        </w:rPr>
      </w:pPr>
      <w:r w:rsidRPr="005B217D">
        <w:rPr>
          <w:lang w:val="en-CA"/>
        </w:rPr>
        <w:t xml:space="preserve">Introduction </w:t>
      </w:r>
    </w:p>
    <w:p w14:paraId="469E7D86" w14:textId="033DD46A" w:rsidR="006718BC" w:rsidRDefault="006718BC" w:rsidP="006718BC">
      <w:pPr>
        <w:jc w:val="both"/>
        <w:rPr>
          <w:lang w:val="en-GB"/>
        </w:rPr>
      </w:pPr>
      <w:r>
        <w:rPr>
          <w:lang w:val="en-GB"/>
        </w:rPr>
        <w:t>T</w:t>
      </w:r>
      <w:r w:rsidR="00BC5B0B">
        <w:rPr>
          <w:lang w:val="en-GB"/>
        </w:rPr>
        <w:t>wo</w:t>
      </w:r>
      <w:r>
        <w:rPr>
          <w:lang w:val="en-GB"/>
        </w:rPr>
        <w:t xml:space="preserve"> encoder optimization methods </w:t>
      </w:r>
      <w:r w:rsidR="00D21326">
        <w:rPr>
          <w:lang w:val="en-GB"/>
        </w:rPr>
        <w:t xml:space="preserve">are </w:t>
      </w:r>
      <w:r>
        <w:rPr>
          <w:lang w:val="en-GB"/>
        </w:rPr>
        <w:t xml:space="preserve">proposed </w:t>
      </w:r>
      <w:r w:rsidR="00BC5B0B">
        <w:rPr>
          <w:lang w:val="en-GB"/>
        </w:rPr>
        <w:t>for HEVC encoding</w:t>
      </w:r>
      <w:r w:rsidR="008034AD">
        <w:rPr>
          <w:lang w:val="en-GB"/>
        </w:rPr>
        <w:t xml:space="preserve"> </w:t>
      </w:r>
      <w:r w:rsidR="008034AD">
        <w:rPr>
          <w:lang w:val="en-GB"/>
        </w:rPr>
        <w:fldChar w:fldCharType="begin"/>
      </w:r>
      <w:r w:rsidR="008034AD">
        <w:rPr>
          <w:lang w:val="en-GB"/>
        </w:rPr>
        <w:instrText xml:space="preserve"> REF _Ref442188416 \n \h </w:instrText>
      </w:r>
      <w:r w:rsidR="008034AD">
        <w:rPr>
          <w:lang w:val="en-GB"/>
        </w:rPr>
      </w:r>
      <w:r w:rsidR="008034AD">
        <w:rPr>
          <w:lang w:val="en-GB"/>
        </w:rPr>
        <w:fldChar w:fldCharType="separate"/>
      </w:r>
      <w:r w:rsidR="008034AD">
        <w:rPr>
          <w:lang w:val="en-GB"/>
        </w:rPr>
        <w:t>[1]</w:t>
      </w:r>
      <w:r w:rsidR="008034AD">
        <w:rPr>
          <w:lang w:val="en-GB"/>
        </w:rPr>
        <w:fldChar w:fldCharType="end"/>
      </w:r>
      <w:r w:rsidR="00EA16B1">
        <w:rPr>
          <w:lang w:val="en-GB"/>
        </w:rPr>
        <w:t xml:space="preserve"> </w:t>
      </w:r>
      <w:r w:rsidR="008034AD">
        <w:rPr>
          <w:lang w:val="en-GB"/>
        </w:rPr>
        <w:fldChar w:fldCharType="begin"/>
      </w:r>
      <w:r w:rsidR="008034AD">
        <w:rPr>
          <w:lang w:val="en-GB"/>
        </w:rPr>
        <w:instrText xml:space="preserve"> REF _Ref442188419 \n \h </w:instrText>
      </w:r>
      <w:r w:rsidR="008034AD">
        <w:rPr>
          <w:lang w:val="en-GB"/>
        </w:rPr>
      </w:r>
      <w:r w:rsidR="008034AD">
        <w:rPr>
          <w:lang w:val="en-GB"/>
        </w:rPr>
        <w:fldChar w:fldCharType="separate"/>
      </w:r>
      <w:r w:rsidR="008034AD">
        <w:rPr>
          <w:lang w:val="en-GB"/>
        </w:rPr>
        <w:t>[2]</w:t>
      </w:r>
      <w:r w:rsidR="008034AD">
        <w:rPr>
          <w:lang w:val="en-GB"/>
        </w:rPr>
        <w:fldChar w:fldCharType="end"/>
      </w:r>
      <w:r w:rsidR="00BC5B0B">
        <w:rPr>
          <w:lang w:val="en-GB"/>
        </w:rPr>
        <w:t xml:space="preserve">: </w:t>
      </w:r>
      <w:proofErr w:type="spellStart"/>
      <w:r w:rsidR="00BC5B0B">
        <w:rPr>
          <w:lang w:val="en-GB"/>
        </w:rPr>
        <w:t>deblocking</w:t>
      </w:r>
      <w:proofErr w:type="spellEnd"/>
      <w:r w:rsidR="00BC5B0B">
        <w:rPr>
          <w:lang w:val="en-GB"/>
        </w:rPr>
        <w:t xml:space="preserve"> filter parameter selection, </w:t>
      </w:r>
      <w:proofErr w:type="spellStart"/>
      <w:r w:rsidR="00BC5B0B">
        <w:rPr>
          <w:lang w:val="en-GB"/>
        </w:rPr>
        <w:t>chroma</w:t>
      </w:r>
      <w:proofErr w:type="spellEnd"/>
      <w:r w:rsidR="00BC5B0B">
        <w:rPr>
          <w:lang w:val="en-GB"/>
        </w:rPr>
        <w:t xml:space="preserve"> quantization parameter offset adjustment.</w:t>
      </w:r>
      <w:r>
        <w:rPr>
          <w:lang w:val="en-GB"/>
        </w:rPr>
        <w:t xml:space="preserve"> </w:t>
      </w:r>
      <w:r w:rsidR="008034AD">
        <w:rPr>
          <w:lang w:val="en-GB"/>
        </w:rPr>
        <w:t xml:space="preserve">We report simulation results for </w:t>
      </w:r>
      <w:r w:rsidR="00790D20">
        <w:rPr>
          <w:lang w:val="en-GB"/>
        </w:rPr>
        <w:t xml:space="preserve">both </w:t>
      </w:r>
      <w:r w:rsidR="008034AD">
        <w:rPr>
          <w:lang w:val="en-GB"/>
        </w:rPr>
        <w:t>HEVC test sequences and HDR/WCG test sequences.</w:t>
      </w:r>
    </w:p>
    <w:p w14:paraId="4942496F" w14:textId="35281D89" w:rsidR="00FC64B0" w:rsidRPr="005B217D" w:rsidRDefault="00FC64B0" w:rsidP="00FC64B0">
      <w:pPr>
        <w:pStyle w:val="Heading2"/>
        <w:rPr>
          <w:lang w:val="en-CA"/>
        </w:rPr>
      </w:pPr>
      <w:proofErr w:type="spellStart"/>
      <w:r>
        <w:rPr>
          <w:lang w:val="en-GB"/>
        </w:rPr>
        <w:t>Deblocking</w:t>
      </w:r>
      <w:proofErr w:type="spellEnd"/>
      <w:r>
        <w:rPr>
          <w:lang w:val="en-GB"/>
        </w:rPr>
        <w:t xml:space="preserve"> filter parameter selection</w:t>
      </w:r>
      <w:r w:rsidRPr="005B217D">
        <w:rPr>
          <w:lang w:val="en-CA"/>
        </w:rPr>
        <w:t xml:space="preserve"> </w:t>
      </w:r>
    </w:p>
    <w:p w14:paraId="0F07F34E" w14:textId="0F75EBCD" w:rsidR="00BC5B0B" w:rsidRPr="004847FF" w:rsidRDefault="00BC5B0B" w:rsidP="00BC5B0B">
      <w:pPr>
        <w:jc w:val="both"/>
      </w:pPr>
      <w:r>
        <w:t>A</w:t>
      </w:r>
      <w:r w:rsidRPr="004847FF">
        <w:t xml:space="preserve"> fast </w:t>
      </w:r>
      <w:proofErr w:type="spellStart"/>
      <w:r w:rsidRPr="004847FF">
        <w:t>deblocking</w:t>
      </w:r>
      <w:proofErr w:type="spellEnd"/>
      <w:r w:rsidRPr="004847FF">
        <w:t xml:space="preserve"> parameters searching algorithm </w:t>
      </w:r>
      <w:r>
        <w:t>is proposed</w:t>
      </w:r>
      <w:r w:rsidRPr="004847FF">
        <w:t xml:space="preserve">. </w:t>
      </w:r>
      <w:r w:rsidR="00D21326">
        <w:t xml:space="preserve">Two </w:t>
      </w:r>
      <w:r w:rsidR="005C6E74">
        <w:t xml:space="preserve">HEVC </w:t>
      </w:r>
      <w:proofErr w:type="spellStart"/>
      <w:r w:rsidR="00D21326">
        <w:t>deblocking</w:t>
      </w:r>
      <w:proofErr w:type="spellEnd"/>
      <w:r w:rsidR="00D21326">
        <w:t xml:space="preserve"> filter parameters, </w:t>
      </w:r>
      <w:r w:rsidR="00D21326" w:rsidRPr="004847FF">
        <w:rPr>
          <w:noProof/>
          <w:lang w:eastAsia="ko-KR"/>
        </w:rPr>
        <w:t>β</w:t>
      </w:r>
      <w:r w:rsidR="00D21326" w:rsidRPr="004847FF" w:rsidDel="00EC4AA9">
        <w:t xml:space="preserve"> </w:t>
      </w:r>
      <w:r w:rsidR="00D21326" w:rsidRPr="004847FF">
        <w:t xml:space="preserve">and </w:t>
      </w:r>
      <w:proofErr w:type="spellStart"/>
      <w:proofErr w:type="gramStart"/>
      <w:r w:rsidR="00D21326" w:rsidRPr="004847FF">
        <w:t>tc</w:t>
      </w:r>
      <w:proofErr w:type="spellEnd"/>
      <w:proofErr w:type="gramEnd"/>
      <w:r w:rsidR="00D21326">
        <w:t xml:space="preserve">, are adaptively adjusted to optimize picture quality. </w:t>
      </w:r>
      <w:r w:rsidRPr="004847FF">
        <w:t xml:space="preserve">If the reconstructed picture </w:t>
      </w:r>
      <w:r w:rsidR="002230E5">
        <w:t>has low quality</w:t>
      </w:r>
      <w:r w:rsidRPr="004847FF">
        <w:t xml:space="preserve"> because the QP values applied to code the picture are </w:t>
      </w:r>
      <w:r w:rsidR="005C6E74">
        <w:t>high</w:t>
      </w:r>
      <w:r w:rsidRPr="004847FF">
        <w:t xml:space="preserve">, then we can increase </w:t>
      </w:r>
      <w:r w:rsidRPr="004847FF">
        <w:rPr>
          <w:noProof/>
          <w:lang w:eastAsia="ko-KR"/>
        </w:rPr>
        <w:t>β</w:t>
      </w:r>
      <w:r w:rsidRPr="004847FF" w:rsidDel="00EC4AA9">
        <w:t xml:space="preserve"> </w:t>
      </w:r>
      <w:r w:rsidRPr="004847FF">
        <w:t xml:space="preserve">and </w:t>
      </w:r>
      <w:proofErr w:type="spellStart"/>
      <w:proofErr w:type="gramStart"/>
      <w:r w:rsidRPr="004847FF">
        <w:t>tc</w:t>
      </w:r>
      <w:proofErr w:type="spellEnd"/>
      <w:proofErr w:type="gramEnd"/>
      <w:r w:rsidRPr="004847FF">
        <w:t xml:space="preserve"> to make </w:t>
      </w:r>
      <w:proofErr w:type="spellStart"/>
      <w:r w:rsidRPr="004847FF">
        <w:t>deblocking</w:t>
      </w:r>
      <w:proofErr w:type="spellEnd"/>
      <w:r w:rsidRPr="004847FF">
        <w:t xml:space="preserve"> filter stronger</w:t>
      </w:r>
      <w:r w:rsidR="005C6E74">
        <w:t xml:space="preserve"> to remove </w:t>
      </w:r>
      <w:r w:rsidRPr="004847FF">
        <w:t xml:space="preserve">more blocking artifacts. Otherwise, if the reconstructed picture quality is </w:t>
      </w:r>
      <w:r w:rsidR="005C6E74">
        <w:t>sufficient</w:t>
      </w:r>
      <w:r w:rsidRPr="004847FF">
        <w:t>,</w:t>
      </w:r>
      <w:r w:rsidR="005C6E74">
        <w:t xml:space="preserve"> then</w:t>
      </w:r>
      <w:r w:rsidRPr="004847FF">
        <w:t xml:space="preserve"> we can decrease the </w:t>
      </w:r>
      <w:r w:rsidRPr="004847FF">
        <w:rPr>
          <w:noProof/>
          <w:lang w:eastAsia="ko-KR"/>
        </w:rPr>
        <w:t>β</w:t>
      </w:r>
      <w:r w:rsidRPr="004847FF" w:rsidDel="00EC4AA9">
        <w:t xml:space="preserve"> </w:t>
      </w:r>
      <w:r w:rsidRPr="004847FF">
        <w:t xml:space="preserve">and </w:t>
      </w:r>
      <w:proofErr w:type="spellStart"/>
      <w:proofErr w:type="gramStart"/>
      <w:r w:rsidRPr="004847FF">
        <w:t>tc</w:t>
      </w:r>
      <w:proofErr w:type="spellEnd"/>
      <w:proofErr w:type="gramEnd"/>
      <w:r w:rsidRPr="004847FF">
        <w:t xml:space="preserve"> values to make </w:t>
      </w:r>
      <w:proofErr w:type="spellStart"/>
      <w:r w:rsidRPr="004847FF">
        <w:t>deblocking</w:t>
      </w:r>
      <w:proofErr w:type="spellEnd"/>
      <w:r w:rsidRPr="004847FF">
        <w:t xml:space="preserve"> filter weaker. The encoder can select </w:t>
      </w:r>
      <w:r w:rsidRPr="004847FF">
        <w:rPr>
          <w:noProof/>
          <w:lang w:eastAsia="ko-KR"/>
        </w:rPr>
        <w:t>β</w:t>
      </w:r>
      <w:r w:rsidRPr="004847FF" w:rsidDel="00EC4AA9">
        <w:t xml:space="preserve"> </w:t>
      </w:r>
      <w:r w:rsidRPr="004847FF">
        <w:t xml:space="preserve">and </w:t>
      </w:r>
      <w:proofErr w:type="spellStart"/>
      <w:proofErr w:type="gramStart"/>
      <w:r w:rsidRPr="004847FF">
        <w:t>tc</w:t>
      </w:r>
      <w:proofErr w:type="spellEnd"/>
      <w:proofErr w:type="gramEnd"/>
      <w:r w:rsidRPr="004847FF">
        <w:t xml:space="preserve"> to minimize the distortion between </w:t>
      </w:r>
      <w:proofErr w:type="spellStart"/>
      <w:r w:rsidRPr="004847FF">
        <w:t>deblocked</w:t>
      </w:r>
      <w:proofErr w:type="spellEnd"/>
      <w:r w:rsidRPr="004847FF">
        <w:t xml:space="preserve"> picture and original picture. Denote BO and TO as </w:t>
      </w:r>
      <w:r w:rsidRPr="004847FF">
        <w:rPr>
          <w:noProof/>
          <w:lang w:eastAsia="ko-KR"/>
        </w:rPr>
        <w:t>β</w:t>
      </w:r>
      <w:r w:rsidRPr="004847FF" w:rsidDel="00EC4AA9">
        <w:t xml:space="preserve"> </w:t>
      </w:r>
      <w:r w:rsidRPr="004847FF">
        <w:t xml:space="preserve">and </w:t>
      </w:r>
      <w:proofErr w:type="spellStart"/>
      <w:proofErr w:type="gramStart"/>
      <w:r w:rsidRPr="004847FF">
        <w:t>tc</w:t>
      </w:r>
      <w:proofErr w:type="spellEnd"/>
      <w:proofErr w:type="gramEnd"/>
      <w:r w:rsidRPr="004847FF">
        <w:t xml:space="preserve">, respectively. </w:t>
      </w:r>
    </w:p>
    <w:p w14:paraId="3F0DB1DB" w14:textId="77777777" w:rsidR="00BC5B0B" w:rsidRDefault="00BC5B0B" w:rsidP="00BC5B0B">
      <w:pPr>
        <w:jc w:val="right"/>
        <w:rPr>
          <w:szCs w:val="22"/>
        </w:rPr>
      </w:pPr>
      <w:r>
        <w:rPr>
          <w:szCs w:val="22"/>
        </w:rPr>
        <w:t>(BO, TO)</w:t>
      </w:r>
      <w:r>
        <w:rPr>
          <w:szCs w:val="22"/>
          <w:vertAlign w:val="subscript"/>
        </w:rPr>
        <w:t>Opt</w:t>
      </w:r>
      <w:r>
        <w:rPr>
          <w:szCs w:val="22"/>
        </w:rPr>
        <w:t xml:space="preserve"> = </w:t>
      </w:r>
      <m:oMath>
        <m:sSub>
          <m:sSubPr>
            <m:ctrlPr>
              <w:rPr>
                <w:rFonts w:ascii="Cambria Math" w:hAnsi="Cambria Math"/>
                <w:i/>
                <w:szCs w:val="22"/>
              </w:rPr>
            </m:ctrlPr>
          </m:sSubPr>
          <m:e>
            <m:r>
              <w:rPr>
                <w:rFonts w:ascii="Cambria Math" w:hAnsi="Cambria Math"/>
                <w:szCs w:val="22"/>
              </w:rPr>
              <m:t>arg</m:t>
            </m:r>
          </m:e>
          <m:sub>
            <m:r>
              <w:rPr>
                <w:rFonts w:ascii="Cambria Math" w:hAnsi="Cambria Math"/>
                <w:szCs w:val="22"/>
              </w:rPr>
              <m:t>(BO,TO)</m:t>
            </m:r>
          </m:sub>
        </m:sSub>
        <m:r>
          <m:rPr>
            <m:sty m:val="p"/>
          </m:rPr>
          <w:rPr>
            <w:rFonts w:ascii="Cambria Math" w:hAnsi="Cambria Math"/>
            <w:szCs w:val="22"/>
          </w:rPr>
          <m:t>min⁡</m:t>
        </m:r>
        <m:r>
          <w:rPr>
            <w:rFonts w:ascii="Cambria Math" w:hAnsi="Cambria Math"/>
            <w:szCs w:val="22"/>
          </w:rPr>
          <m:t>Distortion(DB</m:t>
        </m:r>
        <m:d>
          <m:dPr>
            <m:ctrlPr>
              <w:rPr>
                <w:rFonts w:ascii="Cambria Math" w:hAnsi="Cambria Math"/>
                <w:i/>
                <w:szCs w:val="22"/>
              </w:rPr>
            </m:ctrlPr>
          </m:dPr>
          <m:e>
            <m:r>
              <w:rPr>
                <w:rFonts w:ascii="Cambria Math" w:hAnsi="Cambria Math"/>
                <w:szCs w:val="22"/>
              </w:rPr>
              <m:t>rec,BO, TO</m:t>
            </m:r>
          </m:e>
        </m:d>
        <m:r>
          <w:rPr>
            <w:rFonts w:ascii="Cambria Math" w:hAnsi="Cambria Math"/>
            <w:szCs w:val="22"/>
          </w:rPr>
          <m:t xml:space="preserve">, </m:t>
        </m:r>
        <m:sSub>
          <m:sSubPr>
            <m:ctrlPr>
              <w:rPr>
                <w:rFonts w:ascii="Cambria Math" w:hAnsi="Cambria Math"/>
                <w:i/>
                <w:szCs w:val="22"/>
              </w:rPr>
            </m:ctrlPr>
          </m:sSubPr>
          <m:e>
            <m:r>
              <w:rPr>
                <w:rFonts w:ascii="Cambria Math" w:hAnsi="Cambria Math"/>
                <w:szCs w:val="22"/>
              </w:rPr>
              <m:t>org</m:t>
            </m:r>
          </m:e>
          <m:sub>
            <m:r>
              <w:rPr>
                <w:rFonts w:ascii="Cambria Math" w:hAnsi="Cambria Math"/>
                <w:szCs w:val="22"/>
              </w:rPr>
              <m:t>YCbCr</m:t>
            </m:r>
          </m:sub>
        </m:sSub>
        <m:r>
          <w:rPr>
            <w:rFonts w:ascii="Cambria Math" w:hAnsi="Cambria Math"/>
            <w:szCs w:val="22"/>
          </w:rPr>
          <m:t>)</m:t>
        </m:r>
      </m:oMath>
      <w:r>
        <w:rPr>
          <w:szCs w:val="22"/>
        </w:rPr>
        <w:t xml:space="preserve">      (1)</w:t>
      </w:r>
    </w:p>
    <w:p w14:paraId="0B6CF315" w14:textId="45CE05A1" w:rsidR="00BC5B0B" w:rsidRPr="004847FF" w:rsidRDefault="00BC5B0B" w:rsidP="00BC5B0B">
      <w:pPr>
        <w:jc w:val="both"/>
      </w:pPr>
      <w:r w:rsidRPr="004847FF">
        <w:t xml:space="preserve">Where rec is the reconstructed picture before </w:t>
      </w:r>
      <w:proofErr w:type="spellStart"/>
      <w:r w:rsidRPr="004847FF">
        <w:t>deblocking</w:t>
      </w:r>
      <w:proofErr w:type="spellEnd"/>
      <w:r w:rsidRPr="004847FF">
        <w:t xml:space="preserve">; </w:t>
      </w:r>
      <w:proofErr w:type="spellStart"/>
      <w:r w:rsidRPr="004847FF">
        <w:t>org</w:t>
      </w:r>
      <w:r w:rsidRPr="004847FF">
        <w:rPr>
          <w:vertAlign w:val="subscript"/>
        </w:rPr>
        <w:t>YCbCr</w:t>
      </w:r>
      <w:proofErr w:type="spellEnd"/>
      <w:r w:rsidRPr="004847FF">
        <w:t xml:space="preserve"> is the original picture; </w:t>
      </w:r>
      <w:proofErr w:type="gramStart"/>
      <w:r w:rsidRPr="004847FF">
        <w:t>DB(</w:t>
      </w:r>
      <w:proofErr w:type="gramEnd"/>
      <w:r w:rsidRPr="004847FF">
        <w:t xml:space="preserve">rec, BO, TO) is the </w:t>
      </w:r>
      <w:proofErr w:type="spellStart"/>
      <w:r w:rsidRPr="004847FF">
        <w:t>deblocked</w:t>
      </w:r>
      <w:proofErr w:type="spellEnd"/>
      <w:r w:rsidRPr="004847FF">
        <w:t xml:space="preserve"> picture generated by </w:t>
      </w:r>
      <w:proofErr w:type="spellStart"/>
      <w:r w:rsidRPr="004847FF">
        <w:t>deblocking</w:t>
      </w:r>
      <w:proofErr w:type="spellEnd"/>
      <w:r w:rsidR="00F73100">
        <w:t xml:space="preserve"> the </w:t>
      </w:r>
      <w:r w:rsidRPr="004847FF">
        <w:t xml:space="preserve"> reconstructed picture rec with BO and TO parameters. The distortion between the two pictures </w:t>
      </w:r>
      <w:r w:rsidR="00F73100">
        <w:t>is</w:t>
      </w:r>
      <w:r w:rsidR="00F73100" w:rsidRPr="004847FF">
        <w:t xml:space="preserve"> </w:t>
      </w:r>
      <w:r w:rsidRPr="004847FF">
        <w:t xml:space="preserve">the weighted sum of individual distortion of each </w:t>
      </w:r>
      <w:r w:rsidR="005C6E74">
        <w:t xml:space="preserve">color </w:t>
      </w:r>
      <w:r w:rsidRPr="004847FF">
        <w:t xml:space="preserve">component. </w:t>
      </w:r>
      <w:r>
        <w:t>Instead of applying</w:t>
      </w:r>
      <w:r w:rsidRPr="004847FF">
        <w:t xml:space="preserve"> parameter search in a brute force manner</w:t>
      </w:r>
      <w:r>
        <w:t xml:space="preserve"> for </w:t>
      </w:r>
      <w:r w:rsidRPr="004847FF">
        <w:t>each possible (BO, TO) pair</w:t>
      </w:r>
      <w:r>
        <w:t>,</w:t>
      </w:r>
      <w:r w:rsidRPr="004847FF">
        <w:t xml:space="preserve"> </w:t>
      </w:r>
      <w:r>
        <w:t>early</w:t>
      </w:r>
      <w:r w:rsidRPr="004847FF">
        <w:t xml:space="preserve"> termination </w:t>
      </w:r>
      <w:r>
        <w:t>is</w:t>
      </w:r>
      <w:r w:rsidRPr="004847FF">
        <w:t xml:space="preserve"> applied to accelerate the parameter searching process. If the distortion increases </w:t>
      </w:r>
      <w:r>
        <w:t>with one parameter BO (or TO)</w:t>
      </w:r>
      <w:r w:rsidRPr="004847FF">
        <w:t>, the</w:t>
      </w:r>
      <w:r>
        <w:t>n further search of that parameter</w:t>
      </w:r>
      <w:r w:rsidRPr="004847FF">
        <w:t xml:space="preserve"> will be early terminated. </w:t>
      </w:r>
    </w:p>
    <w:p w14:paraId="6DB61BE8" w14:textId="73307D16" w:rsidR="00BC5B0B" w:rsidRDefault="00BC5B0B" w:rsidP="00BC5B0B">
      <w:pPr>
        <w:spacing w:after="120"/>
        <w:jc w:val="both"/>
        <w:rPr>
          <w:szCs w:val="22"/>
        </w:rPr>
      </w:pPr>
      <w:r>
        <w:lastRenderedPageBreak/>
        <w:t xml:space="preserve">In order to </w:t>
      </w:r>
      <w:r w:rsidR="005C6E74">
        <w:t xml:space="preserve">avoid temporal flickering that may be caused by varying </w:t>
      </w:r>
      <w:proofErr w:type="spellStart"/>
      <w:r w:rsidRPr="004847FF">
        <w:t>deblocking</w:t>
      </w:r>
      <w:proofErr w:type="spellEnd"/>
      <w:r w:rsidRPr="004847FF">
        <w:t xml:space="preserve"> </w:t>
      </w:r>
      <w:r w:rsidR="005C6E74">
        <w:t xml:space="preserve">filter </w:t>
      </w:r>
      <w:r w:rsidRPr="004847FF">
        <w:t xml:space="preserve">parameters </w:t>
      </w:r>
      <w:r w:rsidR="005C6E74">
        <w:t>between neighboring pictures</w:t>
      </w:r>
      <w:r>
        <w:t xml:space="preserve">, </w:t>
      </w:r>
      <w:r w:rsidRPr="004847FF">
        <w:t xml:space="preserve">the hierarchical coding structure </w:t>
      </w:r>
      <w:r>
        <w:t>is considered. For</w:t>
      </w:r>
      <w:r w:rsidRPr="004847FF">
        <w:t xml:space="preserve"> those pictures at the same temporal layer coded with same QP, </w:t>
      </w:r>
      <w:r>
        <w:t xml:space="preserve">their </w:t>
      </w:r>
      <w:proofErr w:type="spellStart"/>
      <w:r>
        <w:t>deblocking</w:t>
      </w:r>
      <w:proofErr w:type="spellEnd"/>
      <w:r>
        <w:t xml:space="preserve"> parameters are kept </w:t>
      </w:r>
      <w:r w:rsidRPr="004847FF">
        <w:t xml:space="preserve">similar. </w:t>
      </w:r>
    </w:p>
    <w:p w14:paraId="7E5984B8" w14:textId="77777777" w:rsidR="00FC64B0" w:rsidRPr="005B217D" w:rsidRDefault="00FC64B0" w:rsidP="00FC64B0">
      <w:pPr>
        <w:pStyle w:val="Heading2"/>
        <w:rPr>
          <w:lang w:val="en-CA"/>
        </w:rPr>
      </w:pPr>
      <w:r>
        <w:t>Chroma quantization parameter adjustment</w:t>
      </w:r>
    </w:p>
    <w:p w14:paraId="4B458758" w14:textId="62068702" w:rsidR="008034AD" w:rsidRDefault="00FC64B0" w:rsidP="006718BC">
      <w:pPr>
        <w:jc w:val="both"/>
        <w:rPr>
          <w:lang w:val="en-GB"/>
        </w:rPr>
      </w:pPr>
      <w:r w:rsidRPr="00E50EF7">
        <w:t xml:space="preserve">In HEVC </w:t>
      </w:r>
      <w:r>
        <w:t>Main/</w:t>
      </w:r>
      <w:r w:rsidRPr="00E50EF7">
        <w:t xml:space="preserve">Main-10 profile, the </w:t>
      </w:r>
      <w:proofErr w:type="spellStart"/>
      <w:r w:rsidRPr="00E50EF7">
        <w:t>chroma</w:t>
      </w:r>
      <w:proofErr w:type="spellEnd"/>
      <w:r w:rsidRPr="00E50EF7">
        <w:t xml:space="preserve"> quantization parameters can be adjusted at the sequence level and </w:t>
      </w:r>
      <w:r w:rsidR="005C6E74">
        <w:t xml:space="preserve">at the </w:t>
      </w:r>
      <w:r w:rsidRPr="00E50EF7">
        <w:t xml:space="preserve">slice level. The sequence level </w:t>
      </w:r>
      <w:proofErr w:type="spellStart"/>
      <w:r w:rsidRPr="00E50EF7">
        <w:t>chroma</w:t>
      </w:r>
      <w:proofErr w:type="spellEnd"/>
      <w:r w:rsidRPr="00E50EF7">
        <w:t xml:space="preserve"> QP offsets for each </w:t>
      </w:r>
      <w:proofErr w:type="spellStart"/>
      <w:r w:rsidRPr="00E50EF7">
        <w:t>chroma</w:t>
      </w:r>
      <w:proofErr w:type="spellEnd"/>
      <w:r w:rsidRPr="00E50EF7">
        <w:t xml:space="preserve"> component, relative to the </w:t>
      </w:r>
      <w:proofErr w:type="spellStart"/>
      <w:r w:rsidRPr="00E50EF7">
        <w:t>luma</w:t>
      </w:r>
      <w:proofErr w:type="spellEnd"/>
      <w:r w:rsidRPr="00E50EF7">
        <w:t xml:space="preserve"> QP, are signaled at Picture Parameter Set (PPS), which will apply to all slices that refer to this PPS. The QP offsets signaled at PPS will also affect the QP calculation used for </w:t>
      </w:r>
      <w:proofErr w:type="spellStart"/>
      <w:r w:rsidRPr="00E50EF7">
        <w:t>chroma</w:t>
      </w:r>
      <w:proofErr w:type="spellEnd"/>
      <w:r w:rsidRPr="00E50EF7">
        <w:t xml:space="preserve"> </w:t>
      </w:r>
      <w:proofErr w:type="spellStart"/>
      <w:r w:rsidRPr="00E50EF7">
        <w:t>deblocking</w:t>
      </w:r>
      <w:proofErr w:type="spellEnd"/>
      <w:r w:rsidRPr="00E50EF7">
        <w:t xml:space="preserve">. The slice level </w:t>
      </w:r>
      <w:proofErr w:type="spellStart"/>
      <w:r w:rsidRPr="00E50EF7">
        <w:t>chroma</w:t>
      </w:r>
      <w:proofErr w:type="spellEnd"/>
      <w:r w:rsidRPr="00E50EF7">
        <w:t xml:space="preserve"> QP offsets are signaled in the slice header, and are only applied to that specific slice. The slice QP offsets can provide fine granularity adjustment, but it will not affect the QP calculation for </w:t>
      </w:r>
      <w:proofErr w:type="spellStart"/>
      <w:r w:rsidRPr="00E50EF7">
        <w:t>chroma</w:t>
      </w:r>
      <w:proofErr w:type="spellEnd"/>
      <w:r w:rsidRPr="00E50EF7">
        <w:t xml:space="preserve"> </w:t>
      </w:r>
      <w:proofErr w:type="spellStart"/>
      <w:r w:rsidRPr="00E50EF7">
        <w:t>deblocking</w:t>
      </w:r>
      <w:proofErr w:type="spellEnd"/>
      <w:r w:rsidRPr="00E50EF7">
        <w:t>.</w:t>
      </w:r>
      <w:r w:rsidR="008034AD">
        <w:t xml:space="preserve"> </w:t>
      </w:r>
      <w:r w:rsidR="006718BC">
        <w:rPr>
          <w:lang w:val="en-GB"/>
        </w:rPr>
        <w:t xml:space="preserve">The </w:t>
      </w:r>
      <w:r w:rsidR="008034AD">
        <w:rPr>
          <w:lang w:val="en-GB"/>
        </w:rPr>
        <w:t xml:space="preserve">proposed </w:t>
      </w:r>
      <w:proofErr w:type="spellStart"/>
      <w:r w:rsidR="006718BC">
        <w:rPr>
          <w:lang w:val="en-GB"/>
        </w:rPr>
        <w:t>chroma</w:t>
      </w:r>
      <w:proofErr w:type="spellEnd"/>
      <w:r w:rsidR="006718BC">
        <w:rPr>
          <w:lang w:val="en-GB"/>
        </w:rPr>
        <w:t xml:space="preserve"> QP adjustment</w:t>
      </w:r>
      <w:r w:rsidR="005C6E74">
        <w:rPr>
          <w:lang w:val="en-GB"/>
        </w:rPr>
        <w:t xml:space="preserve"> method applies a temporal level based </w:t>
      </w:r>
      <w:proofErr w:type="spellStart"/>
      <w:r w:rsidR="006718BC">
        <w:rPr>
          <w:lang w:val="en-GB"/>
        </w:rPr>
        <w:t>chroma</w:t>
      </w:r>
      <w:proofErr w:type="spellEnd"/>
      <w:r w:rsidR="006718BC">
        <w:rPr>
          <w:lang w:val="en-GB"/>
        </w:rPr>
        <w:t xml:space="preserve"> QP </w:t>
      </w:r>
      <w:r w:rsidR="005C6E74">
        <w:rPr>
          <w:lang w:val="en-GB"/>
        </w:rPr>
        <w:t>adjustment; specifically,</w:t>
      </w:r>
      <w:r w:rsidR="006718BC">
        <w:t xml:space="preserve"> more bits </w:t>
      </w:r>
      <w:r w:rsidR="005C6E74">
        <w:t xml:space="preserve">are allocated </w:t>
      </w:r>
      <w:r w:rsidR="006718BC">
        <w:t>to pictures at lower temporal level than to those at higher temporal level.</w:t>
      </w:r>
      <w:r w:rsidR="006718BC">
        <w:rPr>
          <w:lang w:val="en-GB"/>
        </w:rPr>
        <w:t xml:space="preserve"> </w:t>
      </w:r>
    </w:p>
    <w:p w14:paraId="146B0B67" w14:textId="7B9D34C3" w:rsidR="005C6E74" w:rsidRDefault="005C6E74" w:rsidP="005C6E74">
      <w:r>
        <w:t xml:space="preserve">The </w:t>
      </w:r>
      <w:proofErr w:type="spellStart"/>
      <w:r>
        <w:t>chroma</w:t>
      </w:r>
      <w:proofErr w:type="spellEnd"/>
      <w:r>
        <w:t xml:space="preserve"> QP offset is derived as follows:</w:t>
      </w:r>
    </w:p>
    <w:p w14:paraId="69A11BBF" w14:textId="77777777" w:rsidR="005C6E74" w:rsidRDefault="005C6E74" w:rsidP="005C6E74">
      <w:pPr>
        <w:ind w:left="720"/>
        <w:rPr>
          <w:lang w:val="en-GB"/>
        </w:rPr>
      </w:pPr>
      <w:proofErr w:type="spellStart"/>
      <w:r>
        <w:rPr>
          <w:lang w:val="en-GB"/>
        </w:rPr>
        <w:t>QPc_offset</w:t>
      </w:r>
      <w:proofErr w:type="spellEnd"/>
      <w:r>
        <w:rPr>
          <w:lang w:val="en-GB"/>
        </w:rPr>
        <w:t xml:space="preserve"> = </w:t>
      </w:r>
      <w:proofErr w:type="spellStart"/>
      <w:r>
        <w:rPr>
          <w:lang w:val="en-GB"/>
        </w:rPr>
        <w:t>QPc_</w:t>
      </w:r>
      <w:proofErr w:type="gramStart"/>
      <w:r>
        <w:rPr>
          <w:lang w:val="en-GB"/>
        </w:rPr>
        <w:t>adj</w:t>
      </w:r>
      <w:proofErr w:type="spellEnd"/>
      <w:r>
        <w:rPr>
          <w:lang w:val="en-GB"/>
        </w:rPr>
        <w:t>(</w:t>
      </w:r>
      <w:proofErr w:type="spellStart"/>
      <w:proofErr w:type="gramEnd"/>
      <w:r>
        <w:rPr>
          <w:lang w:val="en-GB"/>
        </w:rPr>
        <w:t>TL_Idx</w:t>
      </w:r>
      <w:proofErr w:type="spellEnd"/>
      <w:r>
        <w:rPr>
          <w:lang w:val="en-GB"/>
        </w:rPr>
        <w:t>)</w:t>
      </w:r>
    </w:p>
    <w:p w14:paraId="7F470337" w14:textId="6E844163" w:rsidR="00392A0D" w:rsidRDefault="005C6E74" w:rsidP="00392A0D">
      <w:pPr>
        <w:jc w:val="both"/>
        <w:rPr>
          <w:lang w:val="en-GB"/>
        </w:rPr>
      </w:pPr>
      <w:proofErr w:type="gramStart"/>
      <w:r>
        <w:rPr>
          <w:lang w:val="en-GB"/>
        </w:rPr>
        <w:t>where</w:t>
      </w:r>
      <w:proofErr w:type="gramEnd"/>
      <w:r>
        <w:rPr>
          <w:lang w:val="en-GB"/>
        </w:rPr>
        <w:t xml:space="preserve"> </w:t>
      </w:r>
      <w:proofErr w:type="spellStart"/>
      <w:r>
        <w:rPr>
          <w:lang w:val="en-GB"/>
        </w:rPr>
        <w:t>QPc_adj</w:t>
      </w:r>
      <w:proofErr w:type="spellEnd"/>
      <w:r>
        <w:rPr>
          <w:lang w:val="en-GB"/>
        </w:rPr>
        <w:t xml:space="preserve"> is </w:t>
      </w:r>
      <w:r w:rsidR="00810F2E">
        <w:rPr>
          <w:lang w:val="en-GB"/>
        </w:rPr>
        <w:t xml:space="preserve">the temporal layer based </w:t>
      </w:r>
      <w:proofErr w:type="spellStart"/>
      <w:r>
        <w:rPr>
          <w:lang w:val="en-GB"/>
        </w:rPr>
        <w:t>chroma</w:t>
      </w:r>
      <w:proofErr w:type="spellEnd"/>
      <w:r>
        <w:rPr>
          <w:lang w:val="en-GB"/>
        </w:rPr>
        <w:t xml:space="preserve"> QP adjustment, and </w:t>
      </w:r>
      <w:proofErr w:type="spellStart"/>
      <w:r>
        <w:rPr>
          <w:lang w:val="en-GB"/>
        </w:rPr>
        <w:t>TL_Idx</w:t>
      </w:r>
      <w:proofErr w:type="spellEnd"/>
      <w:r>
        <w:rPr>
          <w:lang w:val="en-GB"/>
        </w:rPr>
        <w:t xml:space="preserve"> is the temporal level index. </w:t>
      </w:r>
      <w:r w:rsidR="00392A0D">
        <w:rPr>
          <w:lang w:val="en-GB"/>
        </w:rPr>
        <w:t xml:space="preserve">The </w:t>
      </w:r>
      <w:proofErr w:type="spellStart"/>
      <w:r w:rsidR="00392A0D">
        <w:rPr>
          <w:lang w:val="en-GB"/>
        </w:rPr>
        <w:t>QPc_</w:t>
      </w:r>
      <w:proofErr w:type="gramStart"/>
      <w:r w:rsidR="00392A0D">
        <w:rPr>
          <w:lang w:val="en-GB"/>
        </w:rPr>
        <w:t>adj</w:t>
      </w:r>
      <w:proofErr w:type="spellEnd"/>
      <w:r w:rsidR="00392A0D">
        <w:rPr>
          <w:lang w:val="en-GB"/>
        </w:rPr>
        <w:t>(</w:t>
      </w:r>
      <w:proofErr w:type="spellStart"/>
      <w:proofErr w:type="gramEnd"/>
      <w:r w:rsidR="00392A0D">
        <w:rPr>
          <w:lang w:val="en-GB"/>
        </w:rPr>
        <w:t>TL_Idx</w:t>
      </w:r>
      <w:proofErr w:type="spellEnd"/>
      <w:r w:rsidR="00392A0D">
        <w:rPr>
          <w:lang w:val="en-GB"/>
        </w:rPr>
        <w:t xml:space="preserve">) values for </w:t>
      </w:r>
      <w:proofErr w:type="spellStart"/>
      <w:r w:rsidR="00392A0D">
        <w:rPr>
          <w:lang w:val="en-GB"/>
        </w:rPr>
        <w:t>Cb</w:t>
      </w:r>
      <w:proofErr w:type="spellEnd"/>
      <w:r w:rsidR="00392A0D">
        <w:rPr>
          <w:lang w:val="en-GB"/>
        </w:rPr>
        <w:t xml:space="preserve"> and Cr components are shown in </w:t>
      </w:r>
      <w:r w:rsidR="00392A0D">
        <w:rPr>
          <w:lang w:val="en-GB"/>
        </w:rPr>
        <w:fldChar w:fldCharType="begin"/>
      </w:r>
      <w:r w:rsidR="00392A0D">
        <w:rPr>
          <w:lang w:val="en-GB"/>
        </w:rPr>
        <w:instrText xml:space="preserve"> REF _Ref439779879 \h </w:instrText>
      </w:r>
      <w:r w:rsidR="00392A0D">
        <w:rPr>
          <w:lang w:val="en-GB"/>
        </w:rPr>
      </w:r>
      <w:r w:rsidR="00392A0D">
        <w:rPr>
          <w:lang w:val="en-GB"/>
        </w:rPr>
        <w:fldChar w:fldCharType="separate"/>
      </w:r>
      <w:r w:rsidR="00392A0D" w:rsidRPr="006F0A9A">
        <w:t xml:space="preserve">Figure </w:t>
      </w:r>
      <w:r w:rsidR="00392A0D" w:rsidRPr="006F0A9A">
        <w:rPr>
          <w:noProof/>
        </w:rPr>
        <w:t>1</w:t>
      </w:r>
      <w:r w:rsidR="00392A0D">
        <w:rPr>
          <w:lang w:val="en-GB"/>
        </w:rPr>
        <w:fldChar w:fldCharType="end"/>
      </w:r>
      <w:r w:rsidR="00392A0D">
        <w:rPr>
          <w:lang w:val="en-GB"/>
        </w:rPr>
        <w:t>.</w:t>
      </w:r>
      <w:r w:rsidR="0063476A">
        <w:rPr>
          <w:lang w:val="en-GB"/>
        </w:rPr>
        <w:t xml:space="preserve"> It is worth noting that the values in </w:t>
      </w:r>
      <w:r w:rsidR="0063476A">
        <w:rPr>
          <w:lang w:val="en-GB"/>
        </w:rPr>
        <w:fldChar w:fldCharType="begin"/>
      </w:r>
      <w:r w:rsidR="0063476A">
        <w:rPr>
          <w:lang w:val="en-GB"/>
        </w:rPr>
        <w:instrText xml:space="preserve"> REF _Ref439779879 \h </w:instrText>
      </w:r>
      <w:r w:rsidR="0063476A">
        <w:rPr>
          <w:lang w:val="en-GB"/>
        </w:rPr>
      </w:r>
      <w:r w:rsidR="0063476A">
        <w:rPr>
          <w:lang w:val="en-GB"/>
        </w:rPr>
        <w:fldChar w:fldCharType="separate"/>
      </w:r>
      <w:r w:rsidR="0063476A" w:rsidRPr="006F0A9A">
        <w:t xml:space="preserve">Figure </w:t>
      </w:r>
      <w:r w:rsidR="0063476A" w:rsidRPr="006F0A9A">
        <w:rPr>
          <w:noProof/>
        </w:rPr>
        <w:t>1</w:t>
      </w:r>
      <w:r w:rsidR="0063476A">
        <w:rPr>
          <w:lang w:val="en-GB"/>
        </w:rPr>
        <w:fldChar w:fldCharType="end"/>
      </w:r>
      <w:r w:rsidR="0063476A">
        <w:rPr>
          <w:lang w:val="en-GB"/>
        </w:rPr>
        <w:t xml:space="preserve"> are used for general-purpose HEVC encoding, and are different from those used for HDR/WCG content coding </w:t>
      </w:r>
      <w:r w:rsidR="0063476A">
        <w:rPr>
          <w:lang w:val="en-GB"/>
        </w:rPr>
        <w:fldChar w:fldCharType="begin"/>
      </w:r>
      <w:r w:rsidR="0063476A">
        <w:rPr>
          <w:lang w:val="en-GB"/>
        </w:rPr>
        <w:instrText xml:space="preserve"> REF _Ref442188416 \r \h </w:instrText>
      </w:r>
      <w:r w:rsidR="0063476A">
        <w:rPr>
          <w:lang w:val="en-GB"/>
        </w:rPr>
      </w:r>
      <w:r w:rsidR="0063476A">
        <w:rPr>
          <w:lang w:val="en-GB"/>
        </w:rPr>
        <w:fldChar w:fldCharType="separate"/>
      </w:r>
      <w:r w:rsidR="0063476A">
        <w:rPr>
          <w:lang w:val="en-GB"/>
        </w:rPr>
        <w:t>[1]</w:t>
      </w:r>
      <w:r w:rsidR="0063476A">
        <w:rPr>
          <w:lang w:val="en-GB"/>
        </w:rPr>
        <w:fldChar w:fldCharType="end"/>
      </w:r>
      <w:r w:rsidR="0063476A">
        <w:rPr>
          <w:lang w:val="en-GB"/>
        </w:rPr>
        <w:t xml:space="preserve">. </w:t>
      </w:r>
    </w:p>
    <w:p w14:paraId="64B26A77" w14:textId="77777777" w:rsidR="005C6E74" w:rsidRDefault="005C6E74" w:rsidP="005C6E74">
      <w:pPr>
        <w:jc w:val="both"/>
        <w:rPr>
          <w:lang w:val="en-GB"/>
        </w:rPr>
      </w:pPr>
      <w:r>
        <w:rPr>
          <w:lang w:val="en-GB"/>
        </w:rPr>
        <w:t xml:space="preserve">The </w:t>
      </w:r>
      <w:proofErr w:type="spellStart"/>
      <w:r>
        <w:rPr>
          <w:lang w:val="en-GB"/>
        </w:rPr>
        <w:t>chroma</w:t>
      </w:r>
      <w:proofErr w:type="spellEnd"/>
      <w:r>
        <w:rPr>
          <w:lang w:val="en-GB"/>
        </w:rPr>
        <w:t xml:space="preserve"> QP </w:t>
      </w:r>
      <w:proofErr w:type="spellStart"/>
      <w:r>
        <w:rPr>
          <w:lang w:val="en-GB"/>
        </w:rPr>
        <w:t>QPc</w:t>
      </w:r>
      <w:proofErr w:type="spellEnd"/>
      <w:r>
        <w:rPr>
          <w:lang w:val="en-GB"/>
        </w:rPr>
        <w:t xml:space="preserve"> is calculated as:</w:t>
      </w:r>
    </w:p>
    <w:p w14:paraId="2BAB4FA4" w14:textId="77777777" w:rsidR="005C6E74" w:rsidRDefault="005C6E74" w:rsidP="005C6E74">
      <w:pPr>
        <w:ind w:left="720"/>
        <w:rPr>
          <w:lang w:val="en-GB"/>
        </w:rPr>
      </w:pPr>
      <w:proofErr w:type="spellStart"/>
      <w:r>
        <w:rPr>
          <w:lang w:val="en-GB"/>
        </w:rPr>
        <w:t>QPc</w:t>
      </w:r>
      <w:proofErr w:type="spellEnd"/>
      <w:r>
        <w:rPr>
          <w:lang w:val="en-GB"/>
        </w:rPr>
        <w:t xml:space="preserve"> = QP + </w:t>
      </w:r>
      <w:proofErr w:type="gramStart"/>
      <w:r>
        <w:rPr>
          <w:lang w:val="en-GB"/>
        </w:rPr>
        <w:t>Clip(</w:t>
      </w:r>
      <w:proofErr w:type="gramEnd"/>
      <w:r>
        <w:rPr>
          <w:lang w:val="en-GB"/>
        </w:rPr>
        <w:t xml:space="preserve">-12, 12, </w:t>
      </w:r>
      <w:proofErr w:type="spellStart"/>
      <w:r>
        <w:rPr>
          <w:lang w:val="en-GB"/>
        </w:rPr>
        <w:t>QPc_offset</w:t>
      </w:r>
      <w:proofErr w:type="spellEnd"/>
      <w:r>
        <w:rPr>
          <w:lang w:val="en-GB"/>
        </w:rPr>
        <w:t>)</w:t>
      </w:r>
    </w:p>
    <w:p w14:paraId="704EC5F3" w14:textId="111222E7" w:rsidR="005C6E74" w:rsidRDefault="005C6E74" w:rsidP="005C6E74">
      <w:pPr>
        <w:jc w:val="both"/>
        <w:rPr>
          <w:lang w:val="en-GB"/>
        </w:rPr>
      </w:pPr>
      <w:r>
        <w:rPr>
          <w:lang w:val="en-GB"/>
        </w:rPr>
        <w:t xml:space="preserve">Where QP is the </w:t>
      </w:r>
      <w:proofErr w:type="spellStart"/>
      <w:r>
        <w:rPr>
          <w:lang w:val="en-GB"/>
        </w:rPr>
        <w:t>luma</w:t>
      </w:r>
      <w:proofErr w:type="spellEnd"/>
      <w:r>
        <w:rPr>
          <w:lang w:val="en-GB"/>
        </w:rPr>
        <w:t xml:space="preserve"> QP. </w:t>
      </w:r>
    </w:p>
    <w:p w14:paraId="190CE348" w14:textId="7E0ACA21" w:rsidR="005C6E74" w:rsidRDefault="005C6E74" w:rsidP="005C6E74">
      <w:pPr>
        <w:jc w:val="center"/>
        <w:rPr>
          <w:ins w:id="1" w:author="He, Yuwen" w:date="2016-02-19T11:44:00Z"/>
        </w:rPr>
      </w:pPr>
      <w:del w:id="2" w:author="He, Yuwen" w:date="2016-02-19T11:43:00Z">
        <w:r w:rsidDel="007528A3">
          <w:object w:dxaOrig="14761" w:dyaOrig="6676" w14:anchorId="085998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15pt;height:198.8pt" o:ole="">
              <v:imagedata r:id="rId13" o:title=""/>
            </v:shape>
            <o:OLEObject Type="Embed" ProgID="Visio.Drawing.15" ShapeID="_x0000_i1025" DrawAspect="Content" ObjectID="_1517550742" r:id="rId14"/>
          </w:object>
        </w:r>
      </w:del>
    </w:p>
    <w:p w14:paraId="7EF95982" w14:textId="68EF8F16" w:rsidR="007528A3" w:rsidRDefault="007528A3" w:rsidP="005C6E74">
      <w:pPr>
        <w:jc w:val="center"/>
      </w:pPr>
      <w:ins w:id="3" w:author="He, Yuwen" w:date="2016-02-19T11:44:00Z">
        <w:r>
          <w:object w:dxaOrig="14761" w:dyaOrig="6675" w14:anchorId="3D608D96">
            <v:shape id="_x0000_i1026" type="#_x0000_t75" style="width:445.95pt;height:201.5pt" o:ole="">
              <v:imagedata r:id="rId15" o:title=""/>
            </v:shape>
            <o:OLEObject Type="Embed" ProgID="Visio.Drawing.15" ShapeID="_x0000_i1026" DrawAspect="Content" ObjectID="_1517550743" r:id="rId16"/>
          </w:object>
        </w:r>
      </w:ins>
    </w:p>
    <w:p w14:paraId="1E77F921" w14:textId="2CDAE66F" w:rsidR="005C6E74" w:rsidRDefault="005C6E74" w:rsidP="005C6E74">
      <w:pPr>
        <w:jc w:val="center"/>
      </w:pPr>
      <w:r w:rsidRPr="006F0A9A">
        <w:t xml:space="preserve">Figure </w:t>
      </w:r>
      <w:fldSimple w:instr=" SEQ Figure \* ARABIC ">
        <w:r w:rsidRPr="006F0A9A">
          <w:rPr>
            <w:noProof/>
          </w:rPr>
          <w:t>1</w:t>
        </w:r>
      </w:fldSimple>
      <w:r>
        <w:t xml:space="preserve">. The </w:t>
      </w:r>
      <w:r w:rsidR="00392A0D">
        <w:t xml:space="preserve">temporal-level based </w:t>
      </w:r>
      <w:r>
        <w:t xml:space="preserve">chroma QP </w:t>
      </w:r>
      <w:del w:id="4" w:author="He, Yuwen" w:date="2016-02-19T12:07:00Z">
        <w:r w:rsidDel="00AA4FC0">
          <w:delText xml:space="preserve">offset </w:delText>
        </w:r>
      </w:del>
      <w:r>
        <w:t xml:space="preserve">adjustment </w:t>
      </w:r>
      <w:r w:rsidR="00392A0D">
        <w:t>values</w:t>
      </w:r>
      <w:ins w:id="5" w:author="He, Yuwen" w:date="2016-02-19T12:07:00Z">
        <w:r w:rsidR="00AA4FC0">
          <w:t xml:space="preserve"> for two settings</w:t>
        </w:r>
      </w:ins>
    </w:p>
    <w:p w14:paraId="31611E97" w14:textId="0016241B" w:rsidR="005C6E74" w:rsidRPr="00A06B2F" w:rsidRDefault="00A06B2F" w:rsidP="006718BC">
      <w:pPr>
        <w:jc w:val="both"/>
      </w:pPr>
      <w:ins w:id="6" w:author="He, Yuwen" w:date="2016-02-19T12:11:00Z">
        <w:r>
          <w:rPr>
            <w:lang w:val="en-GB"/>
          </w:rPr>
          <w:t>The proposed chroma QP offsets are signalled in the slice header.</w:t>
        </w:r>
      </w:ins>
    </w:p>
    <w:p w14:paraId="45662897" w14:textId="0EF580E2" w:rsidR="00A03181" w:rsidRDefault="00A832F5" w:rsidP="00A03181">
      <w:pPr>
        <w:pStyle w:val="Heading1"/>
        <w:tabs>
          <w:tab w:val="clear" w:pos="360"/>
          <w:tab w:val="clear" w:pos="720"/>
          <w:tab w:val="clear" w:pos="1080"/>
          <w:tab w:val="clear" w:pos="1440"/>
        </w:tabs>
        <w:ind w:left="432" w:hanging="432"/>
      </w:pPr>
      <w:bookmarkStart w:id="7" w:name="_Toc341951811"/>
      <w:r>
        <w:t>Simulation results</w:t>
      </w:r>
      <w:r w:rsidR="00F35982" w:rsidRPr="006D1415">
        <w:t xml:space="preserve"> </w:t>
      </w:r>
      <w:bookmarkEnd w:id="7"/>
      <w:r w:rsidR="00A03181">
        <w:t>for HEVC</w:t>
      </w:r>
      <w:r w:rsidR="005C6E74">
        <w:t xml:space="preserve"> CTC</w:t>
      </w:r>
      <w:r w:rsidR="00A03181">
        <w:t xml:space="preserve"> test sequences</w:t>
      </w:r>
    </w:p>
    <w:p w14:paraId="69C9B1DA" w14:textId="23348897" w:rsidR="00790D20" w:rsidRDefault="00790D20" w:rsidP="002D2D64">
      <w:pPr>
        <w:rPr>
          <w:lang w:val="en-GB"/>
        </w:rPr>
      </w:pPr>
      <w:r>
        <w:t xml:space="preserve">The proposed encoder optimization are integrated to HM-16.7. Three tests are performed for HEVC test sequences with common test condition compared to HM-16.7 anchor. </w:t>
      </w:r>
    </w:p>
    <w:p w14:paraId="7165D3E5" w14:textId="77777777" w:rsidR="00790D20" w:rsidRDefault="00790D20" w:rsidP="00A03181">
      <w:r>
        <w:t>Test1: deblocking filter parameter selection;</w:t>
      </w:r>
    </w:p>
    <w:p w14:paraId="5EC065CD" w14:textId="26ED27DB" w:rsidR="00790D20" w:rsidRDefault="00790D20" w:rsidP="00A03181">
      <w:pPr>
        <w:rPr>
          <w:ins w:id="8" w:author="He, Yuwen" w:date="2016-02-19T11:44:00Z"/>
        </w:rPr>
      </w:pPr>
      <w:r>
        <w:t>Test2: chroma QP adjustment;</w:t>
      </w:r>
    </w:p>
    <w:p w14:paraId="49512CD6" w14:textId="6E017285" w:rsidR="007528A3" w:rsidRDefault="007528A3" w:rsidP="00A03181">
      <w:pPr>
        <w:rPr>
          <w:ins w:id="9" w:author="He, Yuwen" w:date="2016-02-19T11:45:00Z"/>
        </w:rPr>
      </w:pPr>
      <w:ins w:id="10" w:author="He, Yuwen" w:date="2016-02-19T11:44:00Z">
        <w:r>
          <w:tab/>
          <w:t xml:space="preserve">  Setting1: -1, -1, 0, </w:t>
        </w:r>
      </w:ins>
      <w:ins w:id="11" w:author="He, Yuwen" w:date="2016-02-19T11:45:00Z">
        <w:r>
          <w:t>1, 2</w:t>
        </w:r>
      </w:ins>
    </w:p>
    <w:p w14:paraId="56B7AD3B" w14:textId="77777777" w:rsidR="00BF3463" w:rsidRDefault="007528A3" w:rsidP="00A03181">
      <w:pPr>
        <w:rPr>
          <w:ins w:id="12" w:author="He, Yuwen" w:date="2016-02-20T22:37:00Z"/>
        </w:rPr>
      </w:pPr>
      <w:ins w:id="13" w:author="He, Yuwen" w:date="2016-02-19T11:45:00Z">
        <w:r>
          <w:t xml:space="preserve">     Setting2; -1, 0, 1, 2, 3</w:t>
        </w:r>
      </w:ins>
    </w:p>
    <w:p w14:paraId="53909DC5" w14:textId="6DAF16F4" w:rsidR="007528A3" w:rsidRDefault="00BF3463" w:rsidP="00A03181">
      <w:ins w:id="14" w:author="He, Yuwen" w:date="2016-02-20T22:35:00Z">
        <w:r>
          <w:t xml:space="preserve"> </w:t>
        </w:r>
      </w:ins>
      <w:ins w:id="15" w:author="He, Yuwen" w:date="2016-02-20T22:36:00Z">
        <w:r>
          <w:t xml:space="preserve"> </w:t>
        </w:r>
      </w:ins>
      <w:ins w:id="16" w:author="He, Yuwen" w:date="2016-02-20T22:37:00Z">
        <w:r>
          <w:tab/>
          <w:t xml:space="preserve">  For setting2, </w:t>
        </w:r>
        <w:proofErr w:type="spellStart"/>
        <w:r>
          <w:t>chroma</w:t>
        </w:r>
        <w:proofErr w:type="spellEnd"/>
        <w:r>
          <w:t xml:space="preserve"> QP </w:t>
        </w:r>
      </w:ins>
      <w:ins w:id="17" w:author="He, Yuwen" w:date="2016-02-21T00:16:00Z">
        <w:r w:rsidR="00EB3407">
          <w:t>adjustment</w:t>
        </w:r>
      </w:ins>
      <w:ins w:id="18" w:author="He, Yuwen" w:date="2016-02-20T22:37:00Z">
        <w:r>
          <w:t xml:space="preserve"> </w:t>
        </w:r>
      </w:ins>
      <w:ins w:id="19" w:author="He, Yuwen" w:date="2016-02-20T22:36:00Z">
        <w:r>
          <w:t xml:space="preserve">is set to -1 </w:t>
        </w:r>
      </w:ins>
      <w:ins w:id="20" w:author="He, Yuwen" w:date="2016-02-21T09:03:00Z">
        <w:r w:rsidR="005D3865">
          <w:t>at one</w:t>
        </w:r>
      </w:ins>
      <w:ins w:id="21" w:author="He, Yuwen" w:date="2016-02-21T00:17:00Z">
        <w:r w:rsidR="00EB3407">
          <w:t xml:space="preserve"> </w:t>
        </w:r>
      </w:ins>
      <w:ins w:id="22" w:author="He, Yuwen" w:date="2016-02-21T00:16:00Z">
        <w:r w:rsidR="005D3865">
          <w:t>second pe</w:t>
        </w:r>
      </w:ins>
      <w:ins w:id="23" w:author="He, Yuwen" w:date="2016-02-21T09:03:00Z">
        <w:r w:rsidR="005D3865">
          <w:t>riod</w:t>
        </w:r>
      </w:ins>
      <w:bookmarkStart w:id="24" w:name="_GoBack"/>
      <w:bookmarkEnd w:id="24"/>
      <w:ins w:id="25" w:author="He, Yuwen" w:date="2016-02-20T22:37:00Z">
        <w:r>
          <w:t xml:space="preserve"> for LDB and LDP coding;</w:t>
        </w:r>
      </w:ins>
      <w:ins w:id="26" w:author="He, Yuwen" w:date="2016-02-20T22:35:00Z">
        <w:r>
          <w:t xml:space="preserve"> </w:t>
        </w:r>
      </w:ins>
    </w:p>
    <w:p w14:paraId="0EB5B7A1" w14:textId="77777777" w:rsidR="00293619" w:rsidRDefault="00790D20" w:rsidP="00A03181">
      <w:pPr>
        <w:rPr>
          <w:ins w:id="27" w:author="He, Yuwen" w:date="2016-02-20T22:25:00Z"/>
        </w:rPr>
      </w:pPr>
      <w:r>
        <w:t xml:space="preserve">Test3: </w:t>
      </w:r>
    </w:p>
    <w:p w14:paraId="3C736DC3" w14:textId="2AB2D3DB" w:rsidR="00293619" w:rsidRDefault="00293619" w:rsidP="00A03181">
      <w:pPr>
        <w:rPr>
          <w:ins w:id="28" w:author="He, Yuwen" w:date="2016-02-20T22:26:00Z"/>
        </w:rPr>
      </w:pPr>
      <w:ins w:id="29" w:author="He, Yuwen" w:date="2016-02-20T22:25:00Z">
        <w:r>
          <w:tab/>
          <w:t xml:space="preserve">  </w:t>
        </w:r>
      </w:ins>
      <w:r w:rsidR="00790D20">
        <w:t>Combined test</w:t>
      </w:r>
      <w:ins w:id="30" w:author="He, Yuwen" w:date="2016-02-20T22:25:00Z">
        <w:r>
          <w:t xml:space="preserve"> with </w:t>
        </w:r>
        <w:proofErr w:type="spellStart"/>
        <w:r>
          <w:t>chroma</w:t>
        </w:r>
        <w:proofErr w:type="spellEnd"/>
        <w:r>
          <w:t xml:space="preserve"> QP adjustment setting1</w:t>
        </w:r>
      </w:ins>
    </w:p>
    <w:p w14:paraId="7B2FF8BA" w14:textId="38C01015" w:rsidR="00A03181" w:rsidDel="00293619" w:rsidRDefault="00293619" w:rsidP="00A03181">
      <w:pPr>
        <w:rPr>
          <w:del w:id="31" w:author="He, Yuwen" w:date="2016-02-20T22:26:00Z"/>
        </w:rPr>
      </w:pPr>
      <w:ins w:id="32" w:author="He, Yuwen" w:date="2016-02-20T22:26:00Z">
        <w:r>
          <w:tab/>
          <w:t xml:space="preserve">  Combined test with </w:t>
        </w:r>
        <w:proofErr w:type="spellStart"/>
        <w:r>
          <w:t>chroma</w:t>
        </w:r>
        <w:proofErr w:type="spellEnd"/>
        <w:r>
          <w:t xml:space="preserve"> QP adjustment setting2</w:t>
        </w:r>
      </w:ins>
      <w:del w:id="33" w:author="He, Yuwen" w:date="2016-02-20T22:25:00Z">
        <w:r w:rsidR="00790D20" w:rsidDel="00293619">
          <w:delText>.</w:delText>
        </w:r>
      </w:del>
    </w:p>
    <w:p w14:paraId="68FD6470" w14:textId="77777777" w:rsidR="008A353A" w:rsidRDefault="008A353A" w:rsidP="007175F9"/>
    <w:p w14:paraId="39AF9B69" w14:textId="0C2F841F" w:rsidR="007175F9" w:rsidRDefault="007175F9" w:rsidP="007175F9">
      <w:r>
        <w:t xml:space="preserve">The simulation results for Test1, Test2 and Test3 compared to HM-16.7 anchor are listed in </w:t>
      </w:r>
      <w:r>
        <w:fldChar w:fldCharType="begin"/>
      </w:r>
      <w:r>
        <w:instrText xml:space="preserve"> REF _Ref442197412 \h </w:instrText>
      </w:r>
      <w:r>
        <w:fldChar w:fldCharType="separate"/>
      </w:r>
      <w:r w:rsidRPr="00C93E48">
        <w:t xml:space="preserve">Table </w:t>
      </w:r>
      <w:r>
        <w:rPr>
          <w:noProof/>
        </w:rPr>
        <w:t>1</w:t>
      </w:r>
      <w:r>
        <w:fldChar w:fldCharType="end"/>
      </w:r>
      <w:r>
        <w:t xml:space="preserve">, </w:t>
      </w:r>
      <w:r>
        <w:fldChar w:fldCharType="begin"/>
      </w:r>
      <w:r>
        <w:instrText xml:space="preserve"> REF _Ref442197415 \h </w:instrText>
      </w:r>
      <w:r>
        <w:fldChar w:fldCharType="separate"/>
      </w:r>
      <w:ins w:id="34" w:author="He, Yuwen" w:date="2016-02-19T11:56:00Z">
        <w:r w:rsidR="006F122A" w:rsidRPr="00C93E48">
          <w:t xml:space="preserve">Table </w:t>
        </w:r>
        <w:r w:rsidR="006F122A">
          <w:rPr>
            <w:noProof/>
          </w:rPr>
          <w:t>2</w:t>
        </w:r>
      </w:ins>
      <w:del w:id="35" w:author="He, Yuwen" w:date="2016-02-19T11:56:00Z">
        <w:r w:rsidRPr="00C93E48" w:rsidDel="006F122A">
          <w:delText xml:space="preserve">Table </w:delText>
        </w:r>
        <w:r w:rsidDel="006F122A">
          <w:rPr>
            <w:noProof/>
          </w:rPr>
          <w:delText>2</w:delText>
        </w:r>
      </w:del>
      <w:r>
        <w:fldChar w:fldCharType="end"/>
      </w:r>
      <w:ins w:id="36" w:author="He, Yuwen" w:date="2016-02-19T11:58:00Z">
        <w:r w:rsidR="006F122A">
          <w:t xml:space="preserve">, </w:t>
        </w:r>
      </w:ins>
      <w:ins w:id="37" w:author="He, Yuwen" w:date="2016-02-19T11:59:00Z">
        <w:r w:rsidR="006F122A">
          <w:fldChar w:fldCharType="begin"/>
        </w:r>
        <w:r w:rsidR="006F122A">
          <w:instrText xml:space="preserve"> REF _Ref443646476 \h </w:instrText>
        </w:r>
      </w:ins>
      <w:r w:rsidR="006F122A">
        <w:fldChar w:fldCharType="separate"/>
      </w:r>
      <w:ins w:id="38" w:author="He, Yuwen" w:date="2016-02-19T11:59:00Z">
        <w:r w:rsidR="006F122A" w:rsidRPr="00C93E48">
          <w:t xml:space="preserve">Table </w:t>
        </w:r>
        <w:r w:rsidR="006F122A">
          <w:rPr>
            <w:noProof/>
          </w:rPr>
          <w:t>3</w:t>
        </w:r>
        <w:r w:rsidR="006F122A">
          <w:fldChar w:fldCharType="end"/>
        </w:r>
      </w:ins>
      <w:ins w:id="39" w:author="He, Yuwen" w:date="2016-02-20T22:29:00Z">
        <w:r w:rsidR="00293619">
          <w:t>,</w:t>
        </w:r>
      </w:ins>
      <w:r>
        <w:t xml:space="preserve"> </w:t>
      </w:r>
      <w:ins w:id="40" w:author="He, Yuwen" w:date="2016-02-20T22:29:00Z">
        <w:r w:rsidR="00293619">
          <w:fldChar w:fldCharType="begin"/>
        </w:r>
        <w:r w:rsidR="00293619">
          <w:instrText xml:space="preserve"> REF _Ref443646488 \h </w:instrText>
        </w:r>
        <w:r w:rsidR="00293619">
          <w:fldChar w:fldCharType="separate"/>
        </w:r>
        <w:r w:rsidR="00293619" w:rsidRPr="00C93E48">
          <w:t xml:space="preserve">Table </w:t>
        </w:r>
        <w:r w:rsidR="00293619">
          <w:rPr>
            <w:noProof/>
          </w:rPr>
          <w:t>4</w:t>
        </w:r>
        <w:r w:rsidR="00293619">
          <w:fldChar w:fldCharType="end"/>
        </w:r>
        <w:r w:rsidR="00293619">
          <w:t xml:space="preserve"> </w:t>
        </w:r>
      </w:ins>
      <w:r>
        <w:t>and</w:t>
      </w:r>
      <w:ins w:id="41" w:author="He, Yuwen" w:date="2016-02-20T22:31:00Z">
        <w:r w:rsidR="00293619">
          <w:t xml:space="preserve"> </w:t>
        </w:r>
      </w:ins>
      <w:del w:id="42" w:author="He, Yuwen" w:date="2016-02-19T11:59:00Z">
        <w:r w:rsidDel="006F122A">
          <w:delText xml:space="preserve"> </w:delText>
        </w:r>
        <w:r w:rsidDel="006F122A">
          <w:fldChar w:fldCharType="begin"/>
        </w:r>
        <w:r w:rsidDel="006F122A">
          <w:delInstrText xml:space="preserve"> REF _Ref442197417 \h </w:delInstrText>
        </w:r>
        <w:r w:rsidDel="006F122A">
          <w:fldChar w:fldCharType="separate"/>
        </w:r>
        <w:r w:rsidRPr="00C93E48" w:rsidDel="006F122A">
          <w:delText xml:space="preserve">Table </w:delText>
        </w:r>
        <w:r w:rsidDel="006F122A">
          <w:rPr>
            <w:noProof/>
          </w:rPr>
          <w:delText>3</w:delText>
        </w:r>
        <w:r w:rsidDel="006F122A">
          <w:fldChar w:fldCharType="end"/>
        </w:r>
      </w:del>
      <w:ins w:id="43" w:author="He, Yuwen" w:date="2016-02-20T22:30:00Z">
        <w:r w:rsidR="00293619">
          <w:fldChar w:fldCharType="begin"/>
        </w:r>
        <w:r w:rsidR="00293619">
          <w:instrText xml:space="preserve"> REF _Ref443770749 \h </w:instrText>
        </w:r>
      </w:ins>
      <w:r w:rsidR="00293619">
        <w:fldChar w:fldCharType="separate"/>
      </w:r>
      <w:ins w:id="44" w:author="He, Yuwen" w:date="2016-02-20T22:31:00Z">
        <w:r w:rsidR="00293619" w:rsidRPr="00C93E48">
          <w:t xml:space="preserve">Table </w:t>
        </w:r>
        <w:r w:rsidR="00293619">
          <w:rPr>
            <w:noProof/>
          </w:rPr>
          <w:t>5</w:t>
        </w:r>
      </w:ins>
      <w:ins w:id="45" w:author="He, Yuwen" w:date="2016-02-20T22:30:00Z">
        <w:r w:rsidR="00293619">
          <w:fldChar w:fldCharType="end"/>
        </w:r>
      </w:ins>
      <w:r>
        <w:t>, respectively.</w:t>
      </w:r>
    </w:p>
    <w:p w14:paraId="5C030CEE" w14:textId="77777777" w:rsidR="008A353A" w:rsidRDefault="008A353A" w:rsidP="008A353A">
      <w:pPr>
        <w:jc w:val="center"/>
        <w:rPr>
          <w:lang w:val="en-GB"/>
        </w:rPr>
      </w:pPr>
    </w:p>
    <w:p w14:paraId="33D9BCFD" w14:textId="2C6E95C5" w:rsidR="002D2D64" w:rsidRPr="007536B6" w:rsidRDefault="007536B6" w:rsidP="007536B6">
      <w:pPr>
        <w:pStyle w:val="Caption"/>
        <w:jc w:val="center"/>
        <w:rPr>
          <w:lang w:val="en-GB"/>
        </w:rPr>
      </w:pPr>
      <w:bookmarkStart w:id="46" w:name="_Ref442197412"/>
      <w:r w:rsidRPr="00C93E48">
        <w:t xml:space="preserve">Table </w:t>
      </w:r>
      <w:fldSimple w:instr=" SEQ Table \* ARABIC ">
        <w:r>
          <w:rPr>
            <w:noProof/>
          </w:rPr>
          <w:t>1</w:t>
        </w:r>
      </w:fldSimple>
      <w:bookmarkEnd w:id="46"/>
      <w:r>
        <w:t>. Test1 compared to HM-16.7 anchor</w:t>
      </w:r>
    </w:p>
    <w:tbl>
      <w:tblPr>
        <w:tblW w:w="5221" w:type="dxa"/>
        <w:jc w:val="center"/>
        <w:tblLook w:val="04A0" w:firstRow="1" w:lastRow="0" w:firstColumn="1" w:lastColumn="0" w:noHBand="0" w:noVBand="1"/>
      </w:tblPr>
      <w:tblGrid>
        <w:gridCol w:w="1598"/>
        <w:gridCol w:w="914"/>
        <w:gridCol w:w="1265"/>
        <w:gridCol w:w="1444"/>
      </w:tblGrid>
      <w:tr w:rsidR="00781DDC" w:rsidRPr="00781DDC" w14:paraId="5C1BC4BD" w14:textId="77777777" w:rsidTr="00781DDC">
        <w:trPr>
          <w:trHeight w:val="240"/>
          <w:jc w:val="center"/>
        </w:trPr>
        <w:tc>
          <w:tcPr>
            <w:tcW w:w="1598" w:type="dxa"/>
            <w:tcBorders>
              <w:top w:val="nil"/>
              <w:left w:val="nil"/>
              <w:bottom w:val="nil"/>
              <w:right w:val="nil"/>
            </w:tcBorders>
            <w:shd w:val="clear" w:color="auto" w:fill="auto"/>
            <w:noWrap/>
            <w:vAlign w:val="bottom"/>
            <w:hideMark/>
          </w:tcPr>
          <w:p w14:paraId="23E1D7BC"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23"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2A1E011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All Intra Main</w:t>
            </w:r>
          </w:p>
        </w:tc>
      </w:tr>
      <w:tr w:rsidR="00781DDC" w:rsidRPr="00781DDC" w14:paraId="182E728F"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30575F2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914" w:type="dxa"/>
            <w:tcBorders>
              <w:top w:val="nil"/>
              <w:left w:val="single" w:sz="8" w:space="0" w:color="auto"/>
              <w:bottom w:val="single" w:sz="8" w:space="0" w:color="auto"/>
              <w:right w:val="nil"/>
            </w:tcBorders>
            <w:shd w:val="clear" w:color="auto" w:fill="auto"/>
            <w:noWrap/>
            <w:vAlign w:val="bottom"/>
            <w:hideMark/>
          </w:tcPr>
          <w:p w14:paraId="22EA228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265" w:type="dxa"/>
            <w:tcBorders>
              <w:top w:val="nil"/>
              <w:left w:val="nil"/>
              <w:bottom w:val="single" w:sz="8" w:space="0" w:color="auto"/>
              <w:right w:val="nil"/>
            </w:tcBorders>
            <w:shd w:val="clear" w:color="auto" w:fill="auto"/>
            <w:noWrap/>
            <w:vAlign w:val="bottom"/>
            <w:hideMark/>
          </w:tcPr>
          <w:p w14:paraId="0B3A5F5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444" w:type="dxa"/>
            <w:tcBorders>
              <w:top w:val="nil"/>
              <w:left w:val="nil"/>
              <w:bottom w:val="single" w:sz="8" w:space="0" w:color="auto"/>
              <w:right w:val="single" w:sz="8" w:space="0" w:color="auto"/>
            </w:tcBorders>
            <w:shd w:val="clear" w:color="auto" w:fill="auto"/>
            <w:noWrap/>
            <w:vAlign w:val="bottom"/>
            <w:hideMark/>
          </w:tcPr>
          <w:p w14:paraId="59687A7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2A20129F"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48ED973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914" w:type="dxa"/>
            <w:tcBorders>
              <w:top w:val="nil"/>
              <w:left w:val="nil"/>
              <w:bottom w:val="nil"/>
              <w:right w:val="nil"/>
            </w:tcBorders>
            <w:shd w:val="clear" w:color="auto" w:fill="auto"/>
            <w:noWrap/>
            <w:vAlign w:val="bottom"/>
            <w:hideMark/>
          </w:tcPr>
          <w:p w14:paraId="5DCDF1F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265" w:type="dxa"/>
            <w:tcBorders>
              <w:top w:val="nil"/>
              <w:left w:val="nil"/>
              <w:bottom w:val="nil"/>
              <w:right w:val="nil"/>
            </w:tcBorders>
            <w:shd w:val="clear" w:color="auto" w:fill="auto"/>
            <w:noWrap/>
            <w:vAlign w:val="bottom"/>
            <w:hideMark/>
          </w:tcPr>
          <w:p w14:paraId="40C86F4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c>
          <w:tcPr>
            <w:tcW w:w="1444" w:type="dxa"/>
            <w:tcBorders>
              <w:top w:val="nil"/>
              <w:left w:val="nil"/>
              <w:bottom w:val="nil"/>
              <w:right w:val="single" w:sz="8" w:space="0" w:color="auto"/>
            </w:tcBorders>
            <w:shd w:val="clear" w:color="auto" w:fill="auto"/>
            <w:noWrap/>
            <w:vAlign w:val="bottom"/>
            <w:hideMark/>
          </w:tcPr>
          <w:p w14:paraId="64624C9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r>
      <w:tr w:rsidR="00781DDC" w:rsidRPr="00781DDC" w14:paraId="271F878A"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2B771D3A"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914" w:type="dxa"/>
            <w:tcBorders>
              <w:top w:val="nil"/>
              <w:left w:val="nil"/>
              <w:bottom w:val="nil"/>
              <w:right w:val="nil"/>
            </w:tcBorders>
            <w:shd w:val="clear" w:color="auto" w:fill="auto"/>
            <w:noWrap/>
            <w:vAlign w:val="bottom"/>
            <w:hideMark/>
          </w:tcPr>
          <w:p w14:paraId="13A90E2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265" w:type="dxa"/>
            <w:tcBorders>
              <w:top w:val="nil"/>
              <w:left w:val="nil"/>
              <w:bottom w:val="nil"/>
              <w:right w:val="nil"/>
            </w:tcBorders>
            <w:shd w:val="clear" w:color="auto" w:fill="auto"/>
            <w:noWrap/>
            <w:vAlign w:val="bottom"/>
            <w:hideMark/>
          </w:tcPr>
          <w:p w14:paraId="57904D4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444" w:type="dxa"/>
            <w:tcBorders>
              <w:top w:val="nil"/>
              <w:left w:val="nil"/>
              <w:bottom w:val="nil"/>
              <w:right w:val="single" w:sz="8" w:space="0" w:color="auto"/>
            </w:tcBorders>
            <w:shd w:val="clear" w:color="auto" w:fill="auto"/>
            <w:noWrap/>
            <w:vAlign w:val="bottom"/>
            <w:hideMark/>
          </w:tcPr>
          <w:p w14:paraId="55F15A3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r>
      <w:tr w:rsidR="00781DDC" w:rsidRPr="00781DDC" w14:paraId="31832D6B"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7F9F8781"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914" w:type="dxa"/>
            <w:tcBorders>
              <w:top w:val="nil"/>
              <w:left w:val="nil"/>
              <w:bottom w:val="nil"/>
              <w:right w:val="nil"/>
            </w:tcBorders>
            <w:shd w:val="clear" w:color="auto" w:fill="auto"/>
            <w:noWrap/>
            <w:vAlign w:val="bottom"/>
            <w:hideMark/>
          </w:tcPr>
          <w:p w14:paraId="261E5FE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c>
          <w:tcPr>
            <w:tcW w:w="1265" w:type="dxa"/>
            <w:tcBorders>
              <w:top w:val="nil"/>
              <w:left w:val="nil"/>
              <w:bottom w:val="nil"/>
              <w:right w:val="nil"/>
            </w:tcBorders>
            <w:shd w:val="clear" w:color="auto" w:fill="auto"/>
            <w:noWrap/>
            <w:vAlign w:val="bottom"/>
            <w:hideMark/>
          </w:tcPr>
          <w:p w14:paraId="76527E2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444" w:type="dxa"/>
            <w:tcBorders>
              <w:top w:val="nil"/>
              <w:left w:val="nil"/>
              <w:bottom w:val="nil"/>
              <w:right w:val="single" w:sz="8" w:space="0" w:color="auto"/>
            </w:tcBorders>
            <w:shd w:val="clear" w:color="auto" w:fill="auto"/>
            <w:noWrap/>
            <w:vAlign w:val="bottom"/>
            <w:hideMark/>
          </w:tcPr>
          <w:p w14:paraId="55BF934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r>
      <w:tr w:rsidR="00781DDC" w:rsidRPr="00781DDC" w14:paraId="17726872"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1072350B"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914" w:type="dxa"/>
            <w:tcBorders>
              <w:top w:val="nil"/>
              <w:left w:val="nil"/>
              <w:bottom w:val="nil"/>
              <w:right w:val="nil"/>
            </w:tcBorders>
            <w:shd w:val="clear" w:color="auto" w:fill="auto"/>
            <w:noWrap/>
            <w:vAlign w:val="bottom"/>
            <w:hideMark/>
          </w:tcPr>
          <w:p w14:paraId="0869B24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c>
          <w:tcPr>
            <w:tcW w:w="1265" w:type="dxa"/>
            <w:tcBorders>
              <w:top w:val="nil"/>
              <w:left w:val="nil"/>
              <w:bottom w:val="nil"/>
              <w:right w:val="nil"/>
            </w:tcBorders>
            <w:shd w:val="clear" w:color="auto" w:fill="auto"/>
            <w:noWrap/>
            <w:vAlign w:val="bottom"/>
            <w:hideMark/>
          </w:tcPr>
          <w:p w14:paraId="59E9FC8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444" w:type="dxa"/>
            <w:tcBorders>
              <w:top w:val="nil"/>
              <w:left w:val="nil"/>
              <w:bottom w:val="nil"/>
              <w:right w:val="single" w:sz="8" w:space="0" w:color="auto"/>
            </w:tcBorders>
            <w:shd w:val="clear" w:color="auto" w:fill="auto"/>
            <w:noWrap/>
            <w:vAlign w:val="bottom"/>
            <w:hideMark/>
          </w:tcPr>
          <w:p w14:paraId="0088B41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r>
      <w:tr w:rsidR="00781DDC" w:rsidRPr="00781DDC" w14:paraId="2B84FD4B" w14:textId="77777777" w:rsidTr="00781DDC">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1B1DA1D4"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914" w:type="dxa"/>
            <w:tcBorders>
              <w:top w:val="nil"/>
              <w:left w:val="nil"/>
              <w:bottom w:val="nil"/>
              <w:right w:val="nil"/>
            </w:tcBorders>
            <w:shd w:val="clear" w:color="auto" w:fill="auto"/>
            <w:noWrap/>
            <w:vAlign w:val="bottom"/>
            <w:hideMark/>
          </w:tcPr>
          <w:p w14:paraId="5AD5FAC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0.0%</w:t>
            </w:r>
          </w:p>
        </w:tc>
        <w:tc>
          <w:tcPr>
            <w:tcW w:w="1265" w:type="dxa"/>
            <w:tcBorders>
              <w:top w:val="nil"/>
              <w:left w:val="nil"/>
              <w:bottom w:val="nil"/>
              <w:right w:val="nil"/>
            </w:tcBorders>
            <w:shd w:val="clear" w:color="auto" w:fill="auto"/>
            <w:noWrap/>
            <w:vAlign w:val="bottom"/>
            <w:hideMark/>
          </w:tcPr>
          <w:p w14:paraId="5E025B5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0.0%</w:t>
            </w:r>
          </w:p>
        </w:tc>
        <w:tc>
          <w:tcPr>
            <w:tcW w:w="1444" w:type="dxa"/>
            <w:tcBorders>
              <w:top w:val="nil"/>
              <w:left w:val="nil"/>
              <w:bottom w:val="nil"/>
              <w:right w:val="single" w:sz="8" w:space="0" w:color="auto"/>
            </w:tcBorders>
            <w:shd w:val="clear" w:color="auto" w:fill="auto"/>
            <w:noWrap/>
            <w:vAlign w:val="bottom"/>
            <w:hideMark/>
          </w:tcPr>
          <w:p w14:paraId="1B767C2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0.0%</w:t>
            </w:r>
          </w:p>
        </w:tc>
      </w:tr>
      <w:tr w:rsidR="00781DDC" w:rsidRPr="00781DDC" w14:paraId="23AA217E"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27F5F107"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914" w:type="dxa"/>
            <w:tcBorders>
              <w:top w:val="single" w:sz="8" w:space="0" w:color="auto"/>
              <w:left w:val="nil"/>
              <w:bottom w:val="nil"/>
              <w:right w:val="nil"/>
            </w:tcBorders>
            <w:shd w:val="clear" w:color="auto" w:fill="auto"/>
            <w:noWrap/>
            <w:vAlign w:val="bottom"/>
            <w:hideMark/>
          </w:tcPr>
          <w:p w14:paraId="212C57A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265" w:type="dxa"/>
            <w:tcBorders>
              <w:top w:val="single" w:sz="8" w:space="0" w:color="auto"/>
              <w:left w:val="nil"/>
              <w:bottom w:val="nil"/>
              <w:right w:val="nil"/>
            </w:tcBorders>
            <w:shd w:val="clear" w:color="auto" w:fill="auto"/>
            <w:noWrap/>
            <w:vAlign w:val="bottom"/>
            <w:hideMark/>
          </w:tcPr>
          <w:p w14:paraId="3D2BB82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444" w:type="dxa"/>
            <w:tcBorders>
              <w:top w:val="single" w:sz="8" w:space="0" w:color="auto"/>
              <w:left w:val="nil"/>
              <w:bottom w:val="nil"/>
              <w:right w:val="single" w:sz="8" w:space="0" w:color="auto"/>
            </w:tcBorders>
            <w:shd w:val="clear" w:color="auto" w:fill="auto"/>
            <w:noWrap/>
            <w:vAlign w:val="bottom"/>
            <w:hideMark/>
          </w:tcPr>
          <w:p w14:paraId="5143734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r>
      <w:tr w:rsidR="00781DDC" w:rsidRPr="00781DDC" w14:paraId="1127E3DD"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50D3A92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914" w:type="dxa"/>
            <w:tcBorders>
              <w:top w:val="nil"/>
              <w:left w:val="nil"/>
              <w:bottom w:val="single" w:sz="8" w:space="0" w:color="auto"/>
              <w:right w:val="nil"/>
            </w:tcBorders>
            <w:shd w:val="clear" w:color="auto" w:fill="auto"/>
            <w:noWrap/>
            <w:vAlign w:val="bottom"/>
            <w:hideMark/>
          </w:tcPr>
          <w:p w14:paraId="630E0B5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-0.2%</w:t>
            </w:r>
          </w:p>
        </w:tc>
        <w:tc>
          <w:tcPr>
            <w:tcW w:w="1265" w:type="dxa"/>
            <w:tcBorders>
              <w:top w:val="nil"/>
              <w:left w:val="nil"/>
              <w:bottom w:val="single" w:sz="8" w:space="0" w:color="auto"/>
              <w:right w:val="nil"/>
            </w:tcBorders>
            <w:shd w:val="clear" w:color="auto" w:fill="auto"/>
            <w:noWrap/>
            <w:vAlign w:val="bottom"/>
            <w:hideMark/>
          </w:tcPr>
          <w:p w14:paraId="2CD633A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-0.2%</w:t>
            </w:r>
          </w:p>
        </w:tc>
        <w:tc>
          <w:tcPr>
            <w:tcW w:w="1444" w:type="dxa"/>
            <w:tcBorders>
              <w:top w:val="nil"/>
              <w:left w:val="nil"/>
              <w:bottom w:val="single" w:sz="8" w:space="0" w:color="auto"/>
              <w:right w:val="single" w:sz="8" w:space="0" w:color="auto"/>
            </w:tcBorders>
            <w:shd w:val="clear" w:color="auto" w:fill="auto"/>
            <w:noWrap/>
            <w:vAlign w:val="bottom"/>
            <w:hideMark/>
          </w:tcPr>
          <w:p w14:paraId="3088F4E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-0.1%</w:t>
            </w:r>
          </w:p>
        </w:tc>
      </w:tr>
      <w:tr w:rsidR="00781DDC" w:rsidRPr="00781DDC" w14:paraId="59BD2766"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425D53A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914" w:type="dxa"/>
            <w:tcBorders>
              <w:top w:val="nil"/>
              <w:left w:val="nil"/>
              <w:bottom w:val="single" w:sz="8" w:space="0" w:color="auto"/>
              <w:right w:val="nil"/>
            </w:tcBorders>
            <w:shd w:val="clear" w:color="auto" w:fill="auto"/>
            <w:noWrap/>
            <w:vAlign w:val="bottom"/>
            <w:hideMark/>
          </w:tcPr>
          <w:p w14:paraId="115DFFC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c>
          <w:tcPr>
            <w:tcW w:w="1265" w:type="dxa"/>
            <w:tcBorders>
              <w:top w:val="nil"/>
              <w:left w:val="nil"/>
              <w:bottom w:val="single" w:sz="8" w:space="0" w:color="auto"/>
              <w:right w:val="nil"/>
            </w:tcBorders>
            <w:shd w:val="clear" w:color="auto" w:fill="auto"/>
            <w:noWrap/>
            <w:vAlign w:val="bottom"/>
            <w:hideMark/>
          </w:tcPr>
          <w:p w14:paraId="5E299F2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444" w:type="dxa"/>
            <w:tcBorders>
              <w:top w:val="nil"/>
              <w:left w:val="nil"/>
              <w:bottom w:val="single" w:sz="8" w:space="0" w:color="auto"/>
              <w:right w:val="single" w:sz="8" w:space="0" w:color="auto"/>
            </w:tcBorders>
            <w:shd w:val="clear" w:color="auto" w:fill="auto"/>
            <w:noWrap/>
            <w:vAlign w:val="bottom"/>
            <w:hideMark/>
          </w:tcPr>
          <w:p w14:paraId="7DCA6CC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r>
      <w:tr w:rsidR="00781DDC" w:rsidRPr="00781DDC" w14:paraId="356C4441"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489D6AF7"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23" w:type="dxa"/>
            <w:gridSpan w:val="3"/>
            <w:tcBorders>
              <w:top w:val="nil"/>
              <w:left w:val="nil"/>
              <w:bottom w:val="nil"/>
              <w:right w:val="single" w:sz="8" w:space="0" w:color="000000"/>
            </w:tcBorders>
            <w:shd w:val="clear" w:color="auto" w:fill="auto"/>
            <w:noWrap/>
            <w:vAlign w:val="bottom"/>
            <w:hideMark/>
          </w:tcPr>
          <w:p w14:paraId="5A1D69A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106%</w:t>
            </w:r>
          </w:p>
        </w:tc>
      </w:tr>
      <w:tr w:rsidR="00781DDC" w:rsidRPr="00781DDC" w14:paraId="6DD4A5B4"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158337C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Dec Time[%]</w:t>
            </w:r>
          </w:p>
        </w:tc>
        <w:tc>
          <w:tcPr>
            <w:tcW w:w="3623" w:type="dxa"/>
            <w:gridSpan w:val="3"/>
            <w:tcBorders>
              <w:top w:val="nil"/>
              <w:left w:val="nil"/>
              <w:bottom w:val="single" w:sz="8" w:space="0" w:color="auto"/>
              <w:right w:val="single" w:sz="8" w:space="0" w:color="000000"/>
            </w:tcBorders>
            <w:shd w:val="clear" w:color="auto" w:fill="auto"/>
            <w:noWrap/>
            <w:vAlign w:val="bottom"/>
            <w:hideMark/>
          </w:tcPr>
          <w:p w14:paraId="65FE74D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105%</w:t>
            </w:r>
          </w:p>
        </w:tc>
      </w:tr>
      <w:tr w:rsidR="00781DDC" w:rsidRPr="00781DDC" w14:paraId="562FD359"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11E5EF8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914" w:type="dxa"/>
            <w:tcBorders>
              <w:top w:val="nil"/>
              <w:left w:val="nil"/>
              <w:bottom w:val="nil"/>
              <w:right w:val="nil"/>
            </w:tcBorders>
            <w:shd w:val="clear" w:color="auto" w:fill="auto"/>
            <w:noWrap/>
            <w:vAlign w:val="bottom"/>
            <w:hideMark/>
          </w:tcPr>
          <w:p w14:paraId="3D23526E"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265" w:type="dxa"/>
            <w:tcBorders>
              <w:top w:val="nil"/>
              <w:left w:val="nil"/>
              <w:bottom w:val="nil"/>
              <w:right w:val="nil"/>
            </w:tcBorders>
            <w:shd w:val="clear" w:color="auto" w:fill="auto"/>
            <w:noWrap/>
            <w:vAlign w:val="bottom"/>
            <w:hideMark/>
          </w:tcPr>
          <w:p w14:paraId="0F1E22E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444" w:type="dxa"/>
            <w:tcBorders>
              <w:top w:val="nil"/>
              <w:left w:val="nil"/>
              <w:bottom w:val="nil"/>
              <w:right w:val="nil"/>
            </w:tcBorders>
            <w:shd w:val="clear" w:color="auto" w:fill="auto"/>
            <w:noWrap/>
            <w:vAlign w:val="bottom"/>
            <w:hideMark/>
          </w:tcPr>
          <w:p w14:paraId="122CA7D8"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r>
      <w:tr w:rsidR="00781DDC" w:rsidRPr="00781DDC" w14:paraId="3E50A8F4" w14:textId="77777777" w:rsidTr="00781DDC">
        <w:trPr>
          <w:trHeight w:val="240"/>
          <w:jc w:val="center"/>
        </w:trPr>
        <w:tc>
          <w:tcPr>
            <w:tcW w:w="1598" w:type="dxa"/>
            <w:tcBorders>
              <w:top w:val="nil"/>
              <w:left w:val="nil"/>
              <w:bottom w:val="nil"/>
              <w:right w:val="nil"/>
            </w:tcBorders>
            <w:shd w:val="clear" w:color="auto" w:fill="auto"/>
            <w:noWrap/>
            <w:vAlign w:val="bottom"/>
            <w:hideMark/>
          </w:tcPr>
          <w:p w14:paraId="03CBDAEC"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23"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3E9A3E3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Random Access Main</w:t>
            </w:r>
          </w:p>
        </w:tc>
      </w:tr>
      <w:tr w:rsidR="00781DDC" w:rsidRPr="00781DDC" w14:paraId="5C1F2E2B"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376E799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914" w:type="dxa"/>
            <w:tcBorders>
              <w:top w:val="nil"/>
              <w:left w:val="single" w:sz="8" w:space="0" w:color="auto"/>
              <w:bottom w:val="nil"/>
              <w:right w:val="nil"/>
            </w:tcBorders>
            <w:shd w:val="clear" w:color="auto" w:fill="auto"/>
            <w:noWrap/>
            <w:vAlign w:val="bottom"/>
            <w:hideMark/>
          </w:tcPr>
          <w:p w14:paraId="243BBE1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265" w:type="dxa"/>
            <w:tcBorders>
              <w:top w:val="nil"/>
              <w:left w:val="nil"/>
              <w:bottom w:val="nil"/>
              <w:right w:val="nil"/>
            </w:tcBorders>
            <w:shd w:val="clear" w:color="auto" w:fill="auto"/>
            <w:noWrap/>
            <w:vAlign w:val="bottom"/>
            <w:hideMark/>
          </w:tcPr>
          <w:p w14:paraId="22F78A1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444" w:type="dxa"/>
            <w:tcBorders>
              <w:top w:val="nil"/>
              <w:left w:val="nil"/>
              <w:bottom w:val="nil"/>
              <w:right w:val="single" w:sz="8" w:space="0" w:color="auto"/>
            </w:tcBorders>
            <w:shd w:val="clear" w:color="auto" w:fill="auto"/>
            <w:noWrap/>
            <w:vAlign w:val="bottom"/>
            <w:hideMark/>
          </w:tcPr>
          <w:p w14:paraId="0D78534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4C2203C5"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333B18F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914" w:type="dxa"/>
            <w:tcBorders>
              <w:top w:val="single" w:sz="8" w:space="0" w:color="auto"/>
              <w:left w:val="nil"/>
              <w:bottom w:val="nil"/>
              <w:right w:val="nil"/>
            </w:tcBorders>
            <w:shd w:val="clear" w:color="auto" w:fill="auto"/>
            <w:noWrap/>
            <w:vAlign w:val="bottom"/>
            <w:hideMark/>
          </w:tcPr>
          <w:p w14:paraId="7D3A74E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265" w:type="dxa"/>
            <w:tcBorders>
              <w:top w:val="single" w:sz="8" w:space="0" w:color="auto"/>
              <w:left w:val="nil"/>
              <w:bottom w:val="nil"/>
              <w:right w:val="nil"/>
            </w:tcBorders>
            <w:shd w:val="clear" w:color="auto" w:fill="auto"/>
            <w:noWrap/>
            <w:vAlign w:val="bottom"/>
            <w:hideMark/>
          </w:tcPr>
          <w:p w14:paraId="46A4B23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444" w:type="dxa"/>
            <w:tcBorders>
              <w:top w:val="single" w:sz="8" w:space="0" w:color="auto"/>
              <w:left w:val="nil"/>
              <w:bottom w:val="nil"/>
              <w:right w:val="single" w:sz="8" w:space="0" w:color="auto"/>
            </w:tcBorders>
            <w:shd w:val="clear" w:color="auto" w:fill="auto"/>
            <w:noWrap/>
            <w:vAlign w:val="bottom"/>
            <w:hideMark/>
          </w:tcPr>
          <w:p w14:paraId="3754D2A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r>
      <w:tr w:rsidR="00781DDC" w:rsidRPr="00781DDC" w14:paraId="200BA8E1"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4FF771C2"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914" w:type="dxa"/>
            <w:tcBorders>
              <w:top w:val="nil"/>
              <w:left w:val="nil"/>
              <w:bottom w:val="nil"/>
              <w:right w:val="nil"/>
            </w:tcBorders>
            <w:shd w:val="clear" w:color="auto" w:fill="auto"/>
            <w:noWrap/>
            <w:vAlign w:val="bottom"/>
            <w:hideMark/>
          </w:tcPr>
          <w:p w14:paraId="62D40D7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265" w:type="dxa"/>
            <w:tcBorders>
              <w:top w:val="nil"/>
              <w:left w:val="nil"/>
              <w:bottom w:val="nil"/>
              <w:right w:val="nil"/>
            </w:tcBorders>
            <w:shd w:val="clear" w:color="auto" w:fill="auto"/>
            <w:noWrap/>
            <w:vAlign w:val="bottom"/>
            <w:hideMark/>
          </w:tcPr>
          <w:p w14:paraId="7C15A74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444" w:type="dxa"/>
            <w:tcBorders>
              <w:top w:val="nil"/>
              <w:left w:val="nil"/>
              <w:bottom w:val="nil"/>
              <w:right w:val="single" w:sz="8" w:space="0" w:color="auto"/>
            </w:tcBorders>
            <w:shd w:val="clear" w:color="auto" w:fill="auto"/>
            <w:noWrap/>
            <w:vAlign w:val="bottom"/>
            <w:hideMark/>
          </w:tcPr>
          <w:p w14:paraId="65C05F0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r>
      <w:tr w:rsidR="00781DDC" w:rsidRPr="00781DDC" w14:paraId="04932FA2"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7A5A7ED3"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914" w:type="dxa"/>
            <w:tcBorders>
              <w:top w:val="nil"/>
              <w:left w:val="nil"/>
              <w:bottom w:val="nil"/>
              <w:right w:val="nil"/>
            </w:tcBorders>
            <w:shd w:val="clear" w:color="auto" w:fill="auto"/>
            <w:noWrap/>
            <w:vAlign w:val="bottom"/>
            <w:hideMark/>
          </w:tcPr>
          <w:p w14:paraId="7CC0629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265" w:type="dxa"/>
            <w:tcBorders>
              <w:top w:val="nil"/>
              <w:left w:val="nil"/>
              <w:bottom w:val="nil"/>
              <w:right w:val="nil"/>
            </w:tcBorders>
            <w:shd w:val="clear" w:color="auto" w:fill="auto"/>
            <w:noWrap/>
            <w:vAlign w:val="bottom"/>
            <w:hideMark/>
          </w:tcPr>
          <w:p w14:paraId="7B93BB2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444" w:type="dxa"/>
            <w:tcBorders>
              <w:top w:val="nil"/>
              <w:left w:val="nil"/>
              <w:bottom w:val="nil"/>
              <w:right w:val="single" w:sz="8" w:space="0" w:color="auto"/>
            </w:tcBorders>
            <w:shd w:val="clear" w:color="auto" w:fill="auto"/>
            <w:noWrap/>
            <w:vAlign w:val="bottom"/>
            <w:hideMark/>
          </w:tcPr>
          <w:p w14:paraId="6D80E30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r>
      <w:tr w:rsidR="00781DDC" w:rsidRPr="00781DDC" w14:paraId="078E9394"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1D971F7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914" w:type="dxa"/>
            <w:tcBorders>
              <w:top w:val="nil"/>
              <w:left w:val="nil"/>
              <w:bottom w:val="nil"/>
              <w:right w:val="nil"/>
            </w:tcBorders>
            <w:shd w:val="clear" w:color="auto" w:fill="auto"/>
            <w:noWrap/>
            <w:vAlign w:val="bottom"/>
            <w:hideMark/>
          </w:tcPr>
          <w:p w14:paraId="499EC1E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265" w:type="dxa"/>
            <w:tcBorders>
              <w:top w:val="nil"/>
              <w:left w:val="nil"/>
              <w:bottom w:val="nil"/>
              <w:right w:val="nil"/>
            </w:tcBorders>
            <w:shd w:val="clear" w:color="auto" w:fill="auto"/>
            <w:noWrap/>
            <w:vAlign w:val="bottom"/>
            <w:hideMark/>
          </w:tcPr>
          <w:p w14:paraId="6A81215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444" w:type="dxa"/>
            <w:tcBorders>
              <w:top w:val="nil"/>
              <w:left w:val="nil"/>
              <w:bottom w:val="nil"/>
              <w:right w:val="single" w:sz="8" w:space="0" w:color="auto"/>
            </w:tcBorders>
            <w:shd w:val="clear" w:color="auto" w:fill="auto"/>
            <w:noWrap/>
            <w:vAlign w:val="bottom"/>
            <w:hideMark/>
          </w:tcPr>
          <w:p w14:paraId="76E9EF4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r>
      <w:tr w:rsidR="00781DDC" w:rsidRPr="00781DDC" w14:paraId="02CDE494" w14:textId="77777777" w:rsidTr="00781DDC">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03C03B35"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914" w:type="dxa"/>
            <w:tcBorders>
              <w:top w:val="nil"/>
              <w:left w:val="nil"/>
              <w:bottom w:val="nil"/>
              <w:right w:val="nil"/>
            </w:tcBorders>
            <w:shd w:val="clear" w:color="auto" w:fill="auto"/>
            <w:noWrap/>
            <w:vAlign w:val="bottom"/>
            <w:hideMark/>
          </w:tcPr>
          <w:p w14:paraId="00AC1AB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265" w:type="dxa"/>
            <w:tcBorders>
              <w:top w:val="nil"/>
              <w:left w:val="nil"/>
              <w:bottom w:val="nil"/>
              <w:right w:val="nil"/>
            </w:tcBorders>
            <w:shd w:val="clear" w:color="auto" w:fill="auto"/>
            <w:noWrap/>
            <w:vAlign w:val="bottom"/>
            <w:hideMark/>
          </w:tcPr>
          <w:p w14:paraId="6589129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1444" w:type="dxa"/>
            <w:tcBorders>
              <w:top w:val="nil"/>
              <w:left w:val="nil"/>
              <w:bottom w:val="nil"/>
              <w:right w:val="single" w:sz="8" w:space="0" w:color="auto"/>
            </w:tcBorders>
            <w:shd w:val="clear" w:color="auto" w:fill="auto"/>
            <w:noWrap/>
            <w:vAlign w:val="bottom"/>
            <w:hideMark/>
          </w:tcPr>
          <w:p w14:paraId="569A918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r>
      <w:tr w:rsidR="00781DDC" w:rsidRPr="00781DDC" w14:paraId="69402929"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2FC6B0E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914" w:type="dxa"/>
            <w:tcBorders>
              <w:top w:val="single" w:sz="8" w:space="0" w:color="auto"/>
              <w:left w:val="nil"/>
              <w:bottom w:val="nil"/>
              <w:right w:val="nil"/>
            </w:tcBorders>
            <w:shd w:val="clear" w:color="auto" w:fill="auto"/>
            <w:noWrap/>
            <w:vAlign w:val="bottom"/>
            <w:hideMark/>
          </w:tcPr>
          <w:p w14:paraId="747D24B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265" w:type="dxa"/>
            <w:tcBorders>
              <w:top w:val="single" w:sz="8" w:space="0" w:color="auto"/>
              <w:left w:val="nil"/>
              <w:bottom w:val="nil"/>
              <w:right w:val="nil"/>
            </w:tcBorders>
            <w:shd w:val="clear" w:color="auto" w:fill="auto"/>
            <w:noWrap/>
            <w:vAlign w:val="bottom"/>
            <w:hideMark/>
          </w:tcPr>
          <w:p w14:paraId="7FF5B9E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444" w:type="dxa"/>
            <w:tcBorders>
              <w:top w:val="single" w:sz="8" w:space="0" w:color="auto"/>
              <w:left w:val="nil"/>
              <w:bottom w:val="nil"/>
              <w:right w:val="single" w:sz="8" w:space="0" w:color="auto"/>
            </w:tcBorders>
            <w:shd w:val="clear" w:color="auto" w:fill="auto"/>
            <w:noWrap/>
            <w:vAlign w:val="bottom"/>
            <w:hideMark/>
          </w:tcPr>
          <w:p w14:paraId="10E9828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r>
      <w:tr w:rsidR="00781DDC" w:rsidRPr="00781DDC" w14:paraId="267B72FC"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5D7800BB"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914" w:type="dxa"/>
            <w:tcBorders>
              <w:top w:val="nil"/>
              <w:left w:val="nil"/>
              <w:bottom w:val="single" w:sz="8" w:space="0" w:color="auto"/>
              <w:right w:val="nil"/>
            </w:tcBorders>
            <w:shd w:val="clear" w:color="auto" w:fill="auto"/>
            <w:noWrap/>
            <w:vAlign w:val="bottom"/>
            <w:hideMark/>
          </w:tcPr>
          <w:p w14:paraId="5FC0E2E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-0.4%</w:t>
            </w:r>
          </w:p>
        </w:tc>
        <w:tc>
          <w:tcPr>
            <w:tcW w:w="1265" w:type="dxa"/>
            <w:tcBorders>
              <w:top w:val="nil"/>
              <w:left w:val="nil"/>
              <w:bottom w:val="single" w:sz="8" w:space="0" w:color="auto"/>
              <w:right w:val="nil"/>
            </w:tcBorders>
            <w:shd w:val="clear" w:color="auto" w:fill="auto"/>
            <w:noWrap/>
            <w:vAlign w:val="bottom"/>
            <w:hideMark/>
          </w:tcPr>
          <w:p w14:paraId="05CE3B2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-0.4%</w:t>
            </w:r>
          </w:p>
        </w:tc>
        <w:tc>
          <w:tcPr>
            <w:tcW w:w="1444" w:type="dxa"/>
            <w:tcBorders>
              <w:top w:val="nil"/>
              <w:left w:val="nil"/>
              <w:bottom w:val="single" w:sz="8" w:space="0" w:color="auto"/>
              <w:right w:val="single" w:sz="8" w:space="0" w:color="auto"/>
            </w:tcBorders>
            <w:shd w:val="clear" w:color="auto" w:fill="auto"/>
            <w:noWrap/>
            <w:vAlign w:val="bottom"/>
            <w:hideMark/>
          </w:tcPr>
          <w:p w14:paraId="53C0CCB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-0.4%</w:t>
            </w:r>
          </w:p>
        </w:tc>
      </w:tr>
      <w:tr w:rsidR="00781DDC" w:rsidRPr="00781DDC" w14:paraId="283A439C"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68F6FED8"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914" w:type="dxa"/>
            <w:tcBorders>
              <w:top w:val="nil"/>
              <w:left w:val="nil"/>
              <w:bottom w:val="single" w:sz="8" w:space="0" w:color="auto"/>
              <w:right w:val="nil"/>
            </w:tcBorders>
            <w:shd w:val="clear" w:color="auto" w:fill="auto"/>
            <w:noWrap/>
            <w:vAlign w:val="bottom"/>
            <w:hideMark/>
          </w:tcPr>
          <w:p w14:paraId="669B816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265" w:type="dxa"/>
            <w:tcBorders>
              <w:top w:val="nil"/>
              <w:left w:val="nil"/>
              <w:bottom w:val="single" w:sz="8" w:space="0" w:color="auto"/>
              <w:right w:val="nil"/>
            </w:tcBorders>
            <w:shd w:val="clear" w:color="auto" w:fill="auto"/>
            <w:noWrap/>
            <w:vAlign w:val="bottom"/>
            <w:hideMark/>
          </w:tcPr>
          <w:p w14:paraId="76BF491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444" w:type="dxa"/>
            <w:tcBorders>
              <w:top w:val="nil"/>
              <w:left w:val="nil"/>
              <w:bottom w:val="single" w:sz="8" w:space="0" w:color="auto"/>
              <w:right w:val="single" w:sz="8" w:space="0" w:color="auto"/>
            </w:tcBorders>
            <w:shd w:val="clear" w:color="auto" w:fill="auto"/>
            <w:noWrap/>
            <w:vAlign w:val="bottom"/>
            <w:hideMark/>
          </w:tcPr>
          <w:p w14:paraId="2363016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r>
      <w:tr w:rsidR="00781DDC" w:rsidRPr="00781DDC" w14:paraId="5798F4B3"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5E40741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23" w:type="dxa"/>
            <w:gridSpan w:val="3"/>
            <w:tcBorders>
              <w:top w:val="nil"/>
              <w:left w:val="nil"/>
              <w:bottom w:val="nil"/>
              <w:right w:val="single" w:sz="8" w:space="0" w:color="000000"/>
            </w:tcBorders>
            <w:shd w:val="clear" w:color="auto" w:fill="auto"/>
            <w:noWrap/>
            <w:vAlign w:val="bottom"/>
            <w:hideMark/>
          </w:tcPr>
          <w:p w14:paraId="69B1731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102%</w:t>
            </w:r>
          </w:p>
        </w:tc>
      </w:tr>
      <w:tr w:rsidR="00781DDC" w:rsidRPr="00781DDC" w14:paraId="0F0C290E"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21F04B7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Dec Time[%]</w:t>
            </w:r>
          </w:p>
        </w:tc>
        <w:tc>
          <w:tcPr>
            <w:tcW w:w="3623" w:type="dxa"/>
            <w:gridSpan w:val="3"/>
            <w:tcBorders>
              <w:top w:val="nil"/>
              <w:left w:val="nil"/>
              <w:bottom w:val="single" w:sz="8" w:space="0" w:color="auto"/>
              <w:right w:val="single" w:sz="8" w:space="0" w:color="000000"/>
            </w:tcBorders>
            <w:shd w:val="clear" w:color="auto" w:fill="auto"/>
            <w:noWrap/>
            <w:vAlign w:val="bottom"/>
            <w:hideMark/>
          </w:tcPr>
          <w:p w14:paraId="1A8C2FA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103%</w:t>
            </w:r>
          </w:p>
        </w:tc>
      </w:tr>
      <w:tr w:rsidR="00781DDC" w:rsidRPr="00781DDC" w14:paraId="2C32AF28"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608FB15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914" w:type="dxa"/>
            <w:tcBorders>
              <w:top w:val="nil"/>
              <w:left w:val="nil"/>
              <w:bottom w:val="nil"/>
              <w:right w:val="nil"/>
            </w:tcBorders>
            <w:shd w:val="clear" w:color="auto" w:fill="auto"/>
            <w:noWrap/>
            <w:vAlign w:val="bottom"/>
            <w:hideMark/>
          </w:tcPr>
          <w:p w14:paraId="0393136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265" w:type="dxa"/>
            <w:tcBorders>
              <w:top w:val="nil"/>
              <w:left w:val="nil"/>
              <w:bottom w:val="nil"/>
              <w:right w:val="nil"/>
            </w:tcBorders>
            <w:shd w:val="clear" w:color="auto" w:fill="auto"/>
            <w:noWrap/>
            <w:vAlign w:val="bottom"/>
            <w:hideMark/>
          </w:tcPr>
          <w:p w14:paraId="3C5B0944"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444" w:type="dxa"/>
            <w:tcBorders>
              <w:top w:val="nil"/>
              <w:left w:val="nil"/>
              <w:bottom w:val="nil"/>
              <w:right w:val="nil"/>
            </w:tcBorders>
            <w:shd w:val="clear" w:color="auto" w:fill="auto"/>
            <w:noWrap/>
            <w:vAlign w:val="bottom"/>
            <w:hideMark/>
          </w:tcPr>
          <w:p w14:paraId="0B7F42CF"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r>
      <w:tr w:rsidR="00781DDC" w:rsidRPr="00781DDC" w14:paraId="14562774" w14:textId="77777777" w:rsidTr="00781DDC">
        <w:trPr>
          <w:trHeight w:val="240"/>
          <w:jc w:val="center"/>
        </w:trPr>
        <w:tc>
          <w:tcPr>
            <w:tcW w:w="1598" w:type="dxa"/>
            <w:tcBorders>
              <w:top w:val="nil"/>
              <w:left w:val="nil"/>
              <w:bottom w:val="nil"/>
              <w:right w:val="nil"/>
            </w:tcBorders>
            <w:shd w:val="clear" w:color="auto" w:fill="auto"/>
            <w:noWrap/>
            <w:vAlign w:val="bottom"/>
            <w:hideMark/>
          </w:tcPr>
          <w:p w14:paraId="2F764E9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23"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68B21ED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Low delay B Main</w:t>
            </w:r>
          </w:p>
        </w:tc>
      </w:tr>
      <w:tr w:rsidR="00781DDC" w:rsidRPr="00781DDC" w14:paraId="18C5EABB"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48343E9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914" w:type="dxa"/>
            <w:tcBorders>
              <w:top w:val="nil"/>
              <w:left w:val="single" w:sz="8" w:space="0" w:color="auto"/>
              <w:bottom w:val="nil"/>
              <w:right w:val="nil"/>
            </w:tcBorders>
            <w:shd w:val="clear" w:color="auto" w:fill="auto"/>
            <w:noWrap/>
            <w:vAlign w:val="bottom"/>
            <w:hideMark/>
          </w:tcPr>
          <w:p w14:paraId="1752229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265" w:type="dxa"/>
            <w:tcBorders>
              <w:top w:val="nil"/>
              <w:left w:val="nil"/>
              <w:bottom w:val="nil"/>
              <w:right w:val="nil"/>
            </w:tcBorders>
            <w:shd w:val="clear" w:color="auto" w:fill="auto"/>
            <w:noWrap/>
            <w:vAlign w:val="bottom"/>
            <w:hideMark/>
          </w:tcPr>
          <w:p w14:paraId="4504C3E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444" w:type="dxa"/>
            <w:tcBorders>
              <w:top w:val="nil"/>
              <w:left w:val="nil"/>
              <w:bottom w:val="nil"/>
              <w:right w:val="single" w:sz="8" w:space="0" w:color="auto"/>
            </w:tcBorders>
            <w:shd w:val="clear" w:color="auto" w:fill="auto"/>
            <w:noWrap/>
            <w:vAlign w:val="bottom"/>
            <w:hideMark/>
          </w:tcPr>
          <w:p w14:paraId="62DB793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75A7F4C4"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7BCAC0C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914" w:type="dxa"/>
            <w:tcBorders>
              <w:top w:val="single" w:sz="8" w:space="0" w:color="auto"/>
              <w:left w:val="nil"/>
              <w:bottom w:val="nil"/>
              <w:right w:val="nil"/>
            </w:tcBorders>
            <w:shd w:val="clear" w:color="auto" w:fill="auto"/>
            <w:noWrap/>
            <w:vAlign w:val="bottom"/>
            <w:hideMark/>
          </w:tcPr>
          <w:p w14:paraId="2C53738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265" w:type="dxa"/>
            <w:tcBorders>
              <w:top w:val="single" w:sz="8" w:space="0" w:color="auto"/>
              <w:left w:val="nil"/>
              <w:bottom w:val="nil"/>
              <w:right w:val="nil"/>
            </w:tcBorders>
            <w:shd w:val="clear" w:color="auto" w:fill="auto"/>
            <w:noWrap/>
            <w:vAlign w:val="bottom"/>
            <w:hideMark/>
          </w:tcPr>
          <w:p w14:paraId="1882FF9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444" w:type="dxa"/>
            <w:tcBorders>
              <w:top w:val="single" w:sz="8" w:space="0" w:color="auto"/>
              <w:left w:val="nil"/>
              <w:bottom w:val="nil"/>
              <w:right w:val="single" w:sz="8" w:space="0" w:color="auto"/>
            </w:tcBorders>
            <w:shd w:val="clear" w:color="auto" w:fill="auto"/>
            <w:noWrap/>
            <w:vAlign w:val="bottom"/>
            <w:hideMark/>
          </w:tcPr>
          <w:p w14:paraId="74943AF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r>
      <w:tr w:rsidR="00781DDC" w:rsidRPr="00781DDC" w14:paraId="32833298"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476602F5"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914" w:type="dxa"/>
            <w:tcBorders>
              <w:top w:val="nil"/>
              <w:left w:val="nil"/>
              <w:bottom w:val="nil"/>
              <w:right w:val="nil"/>
            </w:tcBorders>
            <w:shd w:val="clear" w:color="auto" w:fill="auto"/>
            <w:noWrap/>
            <w:vAlign w:val="bottom"/>
            <w:hideMark/>
          </w:tcPr>
          <w:p w14:paraId="2F8C3F4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265" w:type="dxa"/>
            <w:tcBorders>
              <w:top w:val="nil"/>
              <w:left w:val="nil"/>
              <w:bottom w:val="nil"/>
              <w:right w:val="nil"/>
            </w:tcBorders>
            <w:shd w:val="clear" w:color="auto" w:fill="auto"/>
            <w:noWrap/>
            <w:vAlign w:val="bottom"/>
            <w:hideMark/>
          </w:tcPr>
          <w:p w14:paraId="3265660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0.0%</w:t>
            </w:r>
          </w:p>
        </w:tc>
        <w:tc>
          <w:tcPr>
            <w:tcW w:w="1444" w:type="dxa"/>
            <w:tcBorders>
              <w:top w:val="nil"/>
              <w:left w:val="nil"/>
              <w:bottom w:val="nil"/>
              <w:right w:val="single" w:sz="8" w:space="0" w:color="auto"/>
            </w:tcBorders>
            <w:shd w:val="clear" w:color="auto" w:fill="auto"/>
            <w:noWrap/>
            <w:vAlign w:val="bottom"/>
            <w:hideMark/>
          </w:tcPr>
          <w:p w14:paraId="7709154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r>
      <w:tr w:rsidR="00781DDC" w:rsidRPr="00781DDC" w14:paraId="23705BEC"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6E38C25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914" w:type="dxa"/>
            <w:tcBorders>
              <w:top w:val="nil"/>
              <w:left w:val="nil"/>
              <w:bottom w:val="nil"/>
              <w:right w:val="nil"/>
            </w:tcBorders>
            <w:shd w:val="clear" w:color="auto" w:fill="auto"/>
            <w:noWrap/>
            <w:vAlign w:val="bottom"/>
            <w:hideMark/>
          </w:tcPr>
          <w:p w14:paraId="12855F2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265" w:type="dxa"/>
            <w:tcBorders>
              <w:top w:val="nil"/>
              <w:left w:val="nil"/>
              <w:bottom w:val="nil"/>
              <w:right w:val="nil"/>
            </w:tcBorders>
            <w:shd w:val="clear" w:color="auto" w:fill="auto"/>
            <w:noWrap/>
            <w:vAlign w:val="bottom"/>
            <w:hideMark/>
          </w:tcPr>
          <w:p w14:paraId="219F137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0.0%</w:t>
            </w:r>
          </w:p>
        </w:tc>
        <w:tc>
          <w:tcPr>
            <w:tcW w:w="1444" w:type="dxa"/>
            <w:tcBorders>
              <w:top w:val="nil"/>
              <w:left w:val="nil"/>
              <w:bottom w:val="nil"/>
              <w:right w:val="single" w:sz="8" w:space="0" w:color="auto"/>
            </w:tcBorders>
            <w:shd w:val="clear" w:color="auto" w:fill="auto"/>
            <w:noWrap/>
            <w:vAlign w:val="bottom"/>
            <w:hideMark/>
          </w:tcPr>
          <w:p w14:paraId="6EBB531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r>
      <w:tr w:rsidR="00781DDC" w:rsidRPr="00781DDC" w14:paraId="7176ED11"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2883453A"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914" w:type="dxa"/>
            <w:tcBorders>
              <w:top w:val="nil"/>
              <w:left w:val="nil"/>
              <w:bottom w:val="nil"/>
              <w:right w:val="nil"/>
            </w:tcBorders>
            <w:shd w:val="clear" w:color="auto" w:fill="auto"/>
            <w:noWrap/>
            <w:vAlign w:val="bottom"/>
            <w:hideMark/>
          </w:tcPr>
          <w:p w14:paraId="4F03896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265" w:type="dxa"/>
            <w:tcBorders>
              <w:top w:val="nil"/>
              <w:left w:val="nil"/>
              <w:bottom w:val="nil"/>
              <w:right w:val="nil"/>
            </w:tcBorders>
            <w:shd w:val="clear" w:color="auto" w:fill="auto"/>
            <w:noWrap/>
            <w:vAlign w:val="bottom"/>
            <w:hideMark/>
          </w:tcPr>
          <w:p w14:paraId="55BB0B4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444" w:type="dxa"/>
            <w:tcBorders>
              <w:top w:val="nil"/>
              <w:left w:val="nil"/>
              <w:bottom w:val="nil"/>
              <w:right w:val="single" w:sz="8" w:space="0" w:color="auto"/>
            </w:tcBorders>
            <w:shd w:val="clear" w:color="auto" w:fill="auto"/>
            <w:noWrap/>
            <w:vAlign w:val="bottom"/>
            <w:hideMark/>
          </w:tcPr>
          <w:p w14:paraId="03ABD0D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r>
      <w:tr w:rsidR="00781DDC" w:rsidRPr="00781DDC" w14:paraId="0284FBA9" w14:textId="77777777" w:rsidTr="00781DDC">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7A718AC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914" w:type="dxa"/>
            <w:tcBorders>
              <w:top w:val="nil"/>
              <w:left w:val="nil"/>
              <w:bottom w:val="nil"/>
              <w:right w:val="nil"/>
            </w:tcBorders>
            <w:shd w:val="clear" w:color="auto" w:fill="auto"/>
            <w:noWrap/>
            <w:vAlign w:val="bottom"/>
            <w:hideMark/>
          </w:tcPr>
          <w:p w14:paraId="70E5D9D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265" w:type="dxa"/>
            <w:tcBorders>
              <w:top w:val="nil"/>
              <w:left w:val="nil"/>
              <w:bottom w:val="nil"/>
              <w:right w:val="nil"/>
            </w:tcBorders>
            <w:shd w:val="clear" w:color="auto" w:fill="auto"/>
            <w:noWrap/>
            <w:vAlign w:val="bottom"/>
            <w:hideMark/>
          </w:tcPr>
          <w:p w14:paraId="3CE22BE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444" w:type="dxa"/>
            <w:tcBorders>
              <w:top w:val="nil"/>
              <w:left w:val="nil"/>
              <w:bottom w:val="nil"/>
              <w:right w:val="single" w:sz="8" w:space="0" w:color="auto"/>
            </w:tcBorders>
            <w:shd w:val="clear" w:color="auto" w:fill="auto"/>
            <w:noWrap/>
            <w:vAlign w:val="bottom"/>
            <w:hideMark/>
          </w:tcPr>
          <w:p w14:paraId="4BBBE67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0.0%</w:t>
            </w:r>
          </w:p>
        </w:tc>
      </w:tr>
      <w:tr w:rsidR="00781DDC" w:rsidRPr="00781DDC" w14:paraId="798189C7"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42B73E1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914" w:type="dxa"/>
            <w:tcBorders>
              <w:top w:val="single" w:sz="8" w:space="0" w:color="auto"/>
              <w:left w:val="nil"/>
              <w:bottom w:val="nil"/>
              <w:right w:val="nil"/>
            </w:tcBorders>
            <w:shd w:val="clear" w:color="auto" w:fill="auto"/>
            <w:noWrap/>
            <w:vAlign w:val="bottom"/>
            <w:hideMark/>
          </w:tcPr>
          <w:p w14:paraId="0AD6AF7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265" w:type="dxa"/>
            <w:tcBorders>
              <w:top w:val="single" w:sz="8" w:space="0" w:color="auto"/>
              <w:left w:val="nil"/>
              <w:bottom w:val="nil"/>
              <w:right w:val="nil"/>
            </w:tcBorders>
            <w:shd w:val="clear" w:color="auto" w:fill="auto"/>
            <w:noWrap/>
            <w:vAlign w:val="bottom"/>
            <w:hideMark/>
          </w:tcPr>
          <w:p w14:paraId="691612F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c>
          <w:tcPr>
            <w:tcW w:w="1444" w:type="dxa"/>
            <w:tcBorders>
              <w:top w:val="single" w:sz="8" w:space="0" w:color="auto"/>
              <w:left w:val="nil"/>
              <w:bottom w:val="nil"/>
              <w:right w:val="single" w:sz="8" w:space="0" w:color="auto"/>
            </w:tcBorders>
            <w:shd w:val="clear" w:color="auto" w:fill="auto"/>
            <w:noWrap/>
            <w:vAlign w:val="bottom"/>
            <w:hideMark/>
          </w:tcPr>
          <w:p w14:paraId="0EE16F8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r>
      <w:tr w:rsidR="00781DDC" w:rsidRPr="00781DDC" w14:paraId="46360058"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798F866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914" w:type="dxa"/>
            <w:tcBorders>
              <w:top w:val="nil"/>
              <w:left w:val="nil"/>
              <w:bottom w:val="single" w:sz="8" w:space="0" w:color="auto"/>
              <w:right w:val="nil"/>
            </w:tcBorders>
            <w:shd w:val="clear" w:color="auto" w:fill="auto"/>
            <w:noWrap/>
            <w:vAlign w:val="bottom"/>
            <w:hideMark/>
          </w:tcPr>
          <w:p w14:paraId="1224525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-0.3%</w:t>
            </w:r>
          </w:p>
        </w:tc>
        <w:tc>
          <w:tcPr>
            <w:tcW w:w="1265" w:type="dxa"/>
            <w:tcBorders>
              <w:top w:val="nil"/>
              <w:left w:val="nil"/>
              <w:bottom w:val="single" w:sz="8" w:space="0" w:color="auto"/>
              <w:right w:val="nil"/>
            </w:tcBorders>
            <w:shd w:val="clear" w:color="auto" w:fill="auto"/>
            <w:noWrap/>
            <w:vAlign w:val="bottom"/>
            <w:hideMark/>
          </w:tcPr>
          <w:p w14:paraId="1678D37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0.0%</w:t>
            </w:r>
          </w:p>
        </w:tc>
        <w:tc>
          <w:tcPr>
            <w:tcW w:w="1444" w:type="dxa"/>
            <w:tcBorders>
              <w:top w:val="nil"/>
              <w:left w:val="nil"/>
              <w:bottom w:val="single" w:sz="8" w:space="0" w:color="auto"/>
              <w:right w:val="single" w:sz="8" w:space="0" w:color="auto"/>
            </w:tcBorders>
            <w:shd w:val="clear" w:color="auto" w:fill="auto"/>
            <w:noWrap/>
            <w:vAlign w:val="bottom"/>
            <w:hideMark/>
          </w:tcPr>
          <w:p w14:paraId="3455449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-0.2%</w:t>
            </w:r>
          </w:p>
        </w:tc>
      </w:tr>
      <w:tr w:rsidR="00781DDC" w:rsidRPr="00781DDC" w14:paraId="278E2C04"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20B80A7C"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914" w:type="dxa"/>
            <w:tcBorders>
              <w:top w:val="nil"/>
              <w:left w:val="nil"/>
              <w:bottom w:val="single" w:sz="8" w:space="0" w:color="auto"/>
              <w:right w:val="nil"/>
            </w:tcBorders>
            <w:shd w:val="clear" w:color="auto" w:fill="auto"/>
            <w:noWrap/>
            <w:vAlign w:val="bottom"/>
            <w:hideMark/>
          </w:tcPr>
          <w:p w14:paraId="4F76FAB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0.0%</w:t>
            </w:r>
          </w:p>
        </w:tc>
        <w:tc>
          <w:tcPr>
            <w:tcW w:w="1265" w:type="dxa"/>
            <w:tcBorders>
              <w:top w:val="nil"/>
              <w:left w:val="nil"/>
              <w:bottom w:val="single" w:sz="8" w:space="0" w:color="auto"/>
              <w:right w:val="nil"/>
            </w:tcBorders>
            <w:shd w:val="clear" w:color="auto" w:fill="auto"/>
            <w:noWrap/>
            <w:vAlign w:val="bottom"/>
            <w:hideMark/>
          </w:tcPr>
          <w:p w14:paraId="227CCC6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c>
          <w:tcPr>
            <w:tcW w:w="1444" w:type="dxa"/>
            <w:tcBorders>
              <w:top w:val="nil"/>
              <w:left w:val="nil"/>
              <w:bottom w:val="single" w:sz="8" w:space="0" w:color="auto"/>
              <w:right w:val="single" w:sz="8" w:space="0" w:color="auto"/>
            </w:tcBorders>
            <w:shd w:val="clear" w:color="auto" w:fill="auto"/>
            <w:noWrap/>
            <w:vAlign w:val="bottom"/>
            <w:hideMark/>
          </w:tcPr>
          <w:p w14:paraId="28BAF67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r>
      <w:tr w:rsidR="00781DDC" w:rsidRPr="00781DDC" w14:paraId="061CF0B3"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143B67C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23" w:type="dxa"/>
            <w:gridSpan w:val="3"/>
            <w:tcBorders>
              <w:top w:val="nil"/>
              <w:left w:val="nil"/>
              <w:bottom w:val="nil"/>
              <w:right w:val="single" w:sz="8" w:space="0" w:color="000000"/>
            </w:tcBorders>
            <w:shd w:val="clear" w:color="auto" w:fill="auto"/>
            <w:noWrap/>
            <w:vAlign w:val="bottom"/>
            <w:hideMark/>
          </w:tcPr>
          <w:p w14:paraId="4609EED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102%</w:t>
            </w:r>
          </w:p>
        </w:tc>
      </w:tr>
      <w:tr w:rsidR="00781DDC" w:rsidRPr="00781DDC" w14:paraId="2624EECC"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1F4AABCA"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Dec Time[%]</w:t>
            </w:r>
          </w:p>
        </w:tc>
        <w:tc>
          <w:tcPr>
            <w:tcW w:w="3623" w:type="dxa"/>
            <w:gridSpan w:val="3"/>
            <w:tcBorders>
              <w:top w:val="nil"/>
              <w:left w:val="nil"/>
              <w:bottom w:val="single" w:sz="8" w:space="0" w:color="auto"/>
              <w:right w:val="single" w:sz="8" w:space="0" w:color="000000"/>
            </w:tcBorders>
            <w:shd w:val="clear" w:color="auto" w:fill="auto"/>
            <w:noWrap/>
            <w:vAlign w:val="bottom"/>
            <w:hideMark/>
          </w:tcPr>
          <w:p w14:paraId="0EAD370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101%</w:t>
            </w:r>
          </w:p>
        </w:tc>
      </w:tr>
      <w:tr w:rsidR="00781DDC" w:rsidRPr="00781DDC" w14:paraId="75215CFB"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71E9C71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914" w:type="dxa"/>
            <w:tcBorders>
              <w:top w:val="nil"/>
              <w:left w:val="nil"/>
              <w:bottom w:val="nil"/>
              <w:right w:val="nil"/>
            </w:tcBorders>
            <w:shd w:val="clear" w:color="auto" w:fill="auto"/>
            <w:noWrap/>
            <w:vAlign w:val="bottom"/>
            <w:hideMark/>
          </w:tcPr>
          <w:p w14:paraId="3088E74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265" w:type="dxa"/>
            <w:tcBorders>
              <w:top w:val="nil"/>
              <w:left w:val="nil"/>
              <w:bottom w:val="nil"/>
              <w:right w:val="nil"/>
            </w:tcBorders>
            <w:shd w:val="clear" w:color="auto" w:fill="auto"/>
            <w:noWrap/>
            <w:vAlign w:val="bottom"/>
            <w:hideMark/>
          </w:tcPr>
          <w:p w14:paraId="0F1C46D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444" w:type="dxa"/>
            <w:tcBorders>
              <w:top w:val="nil"/>
              <w:left w:val="nil"/>
              <w:bottom w:val="nil"/>
              <w:right w:val="nil"/>
            </w:tcBorders>
            <w:shd w:val="clear" w:color="auto" w:fill="auto"/>
            <w:noWrap/>
            <w:vAlign w:val="bottom"/>
            <w:hideMark/>
          </w:tcPr>
          <w:p w14:paraId="4AD554C1"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r>
      <w:tr w:rsidR="00781DDC" w:rsidRPr="00781DDC" w14:paraId="4B6DE0DE" w14:textId="77777777" w:rsidTr="00781DDC">
        <w:trPr>
          <w:trHeight w:val="240"/>
          <w:jc w:val="center"/>
        </w:trPr>
        <w:tc>
          <w:tcPr>
            <w:tcW w:w="1598" w:type="dxa"/>
            <w:tcBorders>
              <w:top w:val="nil"/>
              <w:left w:val="nil"/>
              <w:bottom w:val="nil"/>
              <w:right w:val="nil"/>
            </w:tcBorders>
            <w:shd w:val="clear" w:color="auto" w:fill="auto"/>
            <w:noWrap/>
            <w:vAlign w:val="bottom"/>
            <w:hideMark/>
          </w:tcPr>
          <w:p w14:paraId="1BF90677"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23"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3B79D1A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Low delay P Main</w:t>
            </w:r>
          </w:p>
        </w:tc>
      </w:tr>
      <w:tr w:rsidR="00781DDC" w:rsidRPr="00781DDC" w14:paraId="1C602787"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51588AA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914" w:type="dxa"/>
            <w:tcBorders>
              <w:top w:val="nil"/>
              <w:left w:val="single" w:sz="8" w:space="0" w:color="auto"/>
              <w:bottom w:val="nil"/>
              <w:right w:val="nil"/>
            </w:tcBorders>
            <w:shd w:val="clear" w:color="auto" w:fill="auto"/>
            <w:noWrap/>
            <w:vAlign w:val="bottom"/>
            <w:hideMark/>
          </w:tcPr>
          <w:p w14:paraId="4CCAFE2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265" w:type="dxa"/>
            <w:tcBorders>
              <w:top w:val="nil"/>
              <w:left w:val="nil"/>
              <w:bottom w:val="nil"/>
              <w:right w:val="nil"/>
            </w:tcBorders>
            <w:shd w:val="clear" w:color="auto" w:fill="auto"/>
            <w:noWrap/>
            <w:vAlign w:val="bottom"/>
            <w:hideMark/>
          </w:tcPr>
          <w:p w14:paraId="2284284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444" w:type="dxa"/>
            <w:tcBorders>
              <w:top w:val="nil"/>
              <w:left w:val="nil"/>
              <w:bottom w:val="nil"/>
              <w:right w:val="single" w:sz="8" w:space="0" w:color="auto"/>
            </w:tcBorders>
            <w:shd w:val="clear" w:color="auto" w:fill="auto"/>
            <w:noWrap/>
            <w:vAlign w:val="bottom"/>
            <w:hideMark/>
          </w:tcPr>
          <w:p w14:paraId="430B1CE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44A4B4BA"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2FD93192"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914" w:type="dxa"/>
            <w:tcBorders>
              <w:top w:val="single" w:sz="8" w:space="0" w:color="auto"/>
              <w:left w:val="nil"/>
              <w:bottom w:val="nil"/>
              <w:right w:val="nil"/>
            </w:tcBorders>
            <w:shd w:val="clear" w:color="auto" w:fill="auto"/>
            <w:noWrap/>
            <w:vAlign w:val="bottom"/>
            <w:hideMark/>
          </w:tcPr>
          <w:p w14:paraId="3A4F8B7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265" w:type="dxa"/>
            <w:tcBorders>
              <w:top w:val="single" w:sz="8" w:space="0" w:color="auto"/>
              <w:left w:val="nil"/>
              <w:bottom w:val="nil"/>
              <w:right w:val="nil"/>
            </w:tcBorders>
            <w:shd w:val="clear" w:color="auto" w:fill="auto"/>
            <w:noWrap/>
            <w:vAlign w:val="bottom"/>
            <w:hideMark/>
          </w:tcPr>
          <w:p w14:paraId="18A68E3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444" w:type="dxa"/>
            <w:tcBorders>
              <w:top w:val="single" w:sz="8" w:space="0" w:color="auto"/>
              <w:left w:val="nil"/>
              <w:bottom w:val="nil"/>
              <w:right w:val="single" w:sz="8" w:space="0" w:color="auto"/>
            </w:tcBorders>
            <w:shd w:val="clear" w:color="auto" w:fill="auto"/>
            <w:noWrap/>
            <w:vAlign w:val="bottom"/>
            <w:hideMark/>
          </w:tcPr>
          <w:p w14:paraId="48AA344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r>
      <w:tr w:rsidR="00781DDC" w:rsidRPr="00781DDC" w14:paraId="1EE5FB28"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7DB6261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914" w:type="dxa"/>
            <w:tcBorders>
              <w:top w:val="nil"/>
              <w:left w:val="nil"/>
              <w:bottom w:val="nil"/>
              <w:right w:val="nil"/>
            </w:tcBorders>
            <w:shd w:val="clear" w:color="auto" w:fill="auto"/>
            <w:noWrap/>
            <w:vAlign w:val="bottom"/>
            <w:hideMark/>
          </w:tcPr>
          <w:p w14:paraId="4FE087D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-0.8%</w:t>
            </w:r>
          </w:p>
        </w:tc>
        <w:tc>
          <w:tcPr>
            <w:tcW w:w="1265" w:type="dxa"/>
            <w:tcBorders>
              <w:top w:val="nil"/>
              <w:left w:val="nil"/>
              <w:bottom w:val="nil"/>
              <w:right w:val="nil"/>
            </w:tcBorders>
            <w:shd w:val="clear" w:color="auto" w:fill="auto"/>
            <w:noWrap/>
            <w:vAlign w:val="bottom"/>
            <w:hideMark/>
          </w:tcPr>
          <w:p w14:paraId="73C724C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444" w:type="dxa"/>
            <w:tcBorders>
              <w:top w:val="nil"/>
              <w:left w:val="nil"/>
              <w:bottom w:val="nil"/>
              <w:right w:val="single" w:sz="8" w:space="0" w:color="auto"/>
            </w:tcBorders>
            <w:shd w:val="clear" w:color="auto" w:fill="auto"/>
            <w:noWrap/>
            <w:vAlign w:val="bottom"/>
            <w:hideMark/>
          </w:tcPr>
          <w:p w14:paraId="39DAEDE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r>
      <w:tr w:rsidR="00781DDC" w:rsidRPr="00781DDC" w14:paraId="398EF9A5"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77E0FC81"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914" w:type="dxa"/>
            <w:tcBorders>
              <w:top w:val="nil"/>
              <w:left w:val="nil"/>
              <w:bottom w:val="nil"/>
              <w:right w:val="nil"/>
            </w:tcBorders>
            <w:shd w:val="clear" w:color="auto" w:fill="auto"/>
            <w:noWrap/>
            <w:vAlign w:val="bottom"/>
            <w:hideMark/>
          </w:tcPr>
          <w:p w14:paraId="0D43CBF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265" w:type="dxa"/>
            <w:tcBorders>
              <w:top w:val="nil"/>
              <w:left w:val="nil"/>
              <w:bottom w:val="nil"/>
              <w:right w:val="nil"/>
            </w:tcBorders>
            <w:shd w:val="clear" w:color="auto" w:fill="auto"/>
            <w:noWrap/>
            <w:vAlign w:val="bottom"/>
            <w:hideMark/>
          </w:tcPr>
          <w:p w14:paraId="7CF37F6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c>
          <w:tcPr>
            <w:tcW w:w="1444" w:type="dxa"/>
            <w:tcBorders>
              <w:top w:val="nil"/>
              <w:left w:val="nil"/>
              <w:bottom w:val="nil"/>
              <w:right w:val="single" w:sz="8" w:space="0" w:color="auto"/>
            </w:tcBorders>
            <w:shd w:val="clear" w:color="auto" w:fill="auto"/>
            <w:noWrap/>
            <w:vAlign w:val="bottom"/>
            <w:hideMark/>
          </w:tcPr>
          <w:p w14:paraId="246B0AE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r>
      <w:tr w:rsidR="00781DDC" w:rsidRPr="00781DDC" w14:paraId="4E45320D"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3D0BF6B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914" w:type="dxa"/>
            <w:tcBorders>
              <w:top w:val="nil"/>
              <w:left w:val="nil"/>
              <w:bottom w:val="nil"/>
              <w:right w:val="nil"/>
            </w:tcBorders>
            <w:shd w:val="clear" w:color="auto" w:fill="auto"/>
            <w:noWrap/>
            <w:vAlign w:val="bottom"/>
            <w:hideMark/>
          </w:tcPr>
          <w:p w14:paraId="0F04F18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265" w:type="dxa"/>
            <w:tcBorders>
              <w:top w:val="nil"/>
              <w:left w:val="nil"/>
              <w:bottom w:val="nil"/>
              <w:right w:val="nil"/>
            </w:tcBorders>
            <w:shd w:val="clear" w:color="auto" w:fill="auto"/>
            <w:noWrap/>
            <w:vAlign w:val="bottom"/>
            <w:hideMark/>
          </w:tcPr>
          <w:p w14:paraId="4BB16A4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444" w:type="dxa"/>
            <w:tcBorders>
              <w:top w:val="nil"/>
              <w:left w:val="nil"/>
              <w:bottom w:val="nil"/>
              <w:right w:val="single" w:sz="8" w:space="0" w:color="auto"/>
            </w:tcBorders>
            <w:shd w:val="clear" w:color="auto" w:fill="auto"/>
            <w:noWrap/>
            <w:vAlign w:val="bottom"/>
            <w:hideMark/>
          </w:tcPr>
          <w:p w14:paraId="704626A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r>
      <w:tr w:rsidR="00781DDC" w:rsidRPr="00781DDC" w14:paraId="6C266E5D" w14:textId="77777777" w:rsidTr="00781DDC">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4F9DF9DC"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914" w:type="dxa"/>
            <w:tcBorders>
              <w:top w:val="nil"/>
              <w:left w:val="nil"/>
              <w:bottom w:val="nil"/>
              <w:right w:val="nil"/>
            </w:tcBorders>
            <w:shd w:val="clear" w:color="auto" w:fill="auto"/>
            <w:noWrap/>
            <w:vAlign w:val="bottom"/>
            <w:hideMark/>
          </w:tcPr>
          <w:p w14:paraId="7A873E4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265" w:type="dxa"/>
            <w:tcBorders>
              <w:top w:val="nil"/>
              <w:left w:val="nil"/>
              <w:bottom w:val="nil"/>
              <w:right w:val="nil"/>
            </w:tcBorders>
            <w:shd w:val="clear" w:color="auto" w:fill="auto"/>
            <w:noWrap/>
            <w:vAlign w:val="bottom"/>
            <w:hideMark/>
          </w:tcPr>
          <w:p w14:paraId="316DA72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-0.6%</w:t>
            </w:r>
          </w:p>
        </w:tc>
        <w:tc>
          <w:tcPr>
            <w:tcW w:w="1444" w:type="dxa"/>
            <w:tcBorders>
              <w:top w:val="nil"/>
              <w:left w:val="nil"/>
              <w:bottom w:val="nil"/>
              <w:right w:val="single" w:sz="8" w:space="0" w:color="auto"/>
            </w:tcBorders>
            <w:shd w:val="clear" w:color="auto" w:fill="auto"/>
            <w:noWrap/>
            <w:vAlign w:val="bottom"/>
            <w:hideMark/>
          </w:tcPr>
          <w:p w14:paraId="56B1556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r>
      <w:tr w:rsidR="00781DDC" w:rsidRPr="00781DDC" w14:paraId="14FD6E44"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1964E218"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914" w:type="dxa"/>
            <w:tcBorders>
              <w:top w:val="single" w:sz="8" w:space="0" w:color="auto"/>
              <w:left w:val="nil"/>
              <w:bottom w:val="nil"/>
              <w:right w:val="nil"/>
            </w:tcBorders>
            <w:shd w:val="clear" w:color="auto" w:fill="auto"/>
            <w:noWrap/>
            <w:vAlign w:val="bottom"/>
            <w:hideMark/>
          </w:tcPr>
          <w:p w14:paraId="4E42736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265" w:type="dxa"/>
            <w:tcBorders>
              <w:top w:val="single" w:sz="8" w:space="0" w:color="auto"/>
              <w:left w:val="nil"/>
              <w:bottom w:val="nil"/>
              <w:right w:val="nil"/>
            </w:tcBorders>
            <w:shd w:val="clear" w:color="auto" w:fill="auto"/>
            <w:noWrap/>
            <w:vAlign w:val="bottom"/>
            <w:hideMark/>
          </w:tcPr>
          <w:p w14:paraId="6651471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444" w:type="dxa"/>
            <w:tcBorders>
              <w:top w:val="single" w:sz="8" w:space="0" w:color="auto"/>
              <w:left w:val="nil"/>
              <w:bottom w:val="nil"/>
              <w:right w:val="single" w:sz="8" w:space="0" w:color="auto"/>
            </w:tcBorders>
            <w:shd w:val="clear" w:color="auto" w:fill="auto"/>
            <w:noWrap/>
            <w:vAlign w:val="bottom"/>
            <w:hideMark/>
          </w:tcPr>
          <w:p w14:paraId="572080E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-0.1%</w:t>
            </w:r>
          </w:p>
        </w:tc>
      </w:tr>
      <w:tr w:rsidR="00781DDC" w:rsidRPr="00781DDC" w14:paraId="01474D4B"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597BEC7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914" w:type="dxa"/>
            <w:tcBorders>
              <w:top w:val="nil"/>
              <w:left w:val="nil"/>
              <w:bottom w:val="single" w:sz="8" w:space="0" w:color="auto"/>
              <w:right w:val="nil"/>
            </w:tcBorders>
            <w:shd w:val="clear" w:color="auto" w:fill="auto"/>
            <w:noWrap/>
            <w:vAlign w:val="bottom"/>
            <w:hideMark/>
          </w:tcPr>
          <w:p w14:paraId="022B48D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-0.5%</w:t>
            </w:r>
          </w:p>
        </w:tc>
        <w:tc>
          <w:tcPr>
            <w:tcW w:w="1265" w:type="dxa"/>
            <w:tcBorders>
              <w:top w:val="nil"/>
              <w:left w:val="nil"/>
              <w:bottom w:val="single" w:sz="8" w:space="0" w:color="auto"/>
              <w:right w:val="nil"/>
            </w:tcBorders>
            <w:shd w:val="clear" w:color="auto" w:fill="auto"/>
            <w:noWrap/>
            <w:vAlign w:val="bottom"/>
            <w:hideMark/>
          </w:tcPr>
          <w:p w14:paraId="5195BE5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-0.2%</w:t>
            </w:r>
          </w:p>
        </w:tc>
        <w:tc>
          <w:tcPr>
            <w:tcW w:w="1444" w:type="dxa"/>
            <w:tcBorders>
              <w:top w:val="nil"/>
              <w:left w:val="nil"/>
              <w:bottom w:val="single" w:sz="8" w:space="0" w:color="auto"/>
              <w:right w:val="single" w:sz="8" w:space="0" w:color="auto"/>
            </w:tcBorders>
            <w:shd w:val="clear" w:color="auto" w:fill="auto"/>
            <w:noWrap/>
            <w:vAlign w:val="bottom"/>
            <w:hideMark/>
          </w:tcPr>
          <w:p w14:paraId="78B2DFF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-0.1%</w:t>
            </w:r>
          </w:p>
        </w:tc>
      </w:tr>
      <w:tr w:rsidR="00781DDC" w:rsidRPr="00781DDC" w14:paraId="56387A55"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276CF73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914" w:type="dxa"/>
            <w:tcBorders>
              <w:top w:val="nil"/>
              <w:left w:val="nil"/>
              <w:bottom w:val="single" w:sz="8" w:space="0" w:color="auto"/>
              <w:right w:val="nil"/>
            </w:tcBorders>
            <w:shd w:val="clear" w:color="auto" w:fill="auto"/>
            <w:noWrap/>
            <w:vAlign w:val="bottom"/>
            <w:hideMark/>
          </w:tcPr>
          <w:p w14:paraId="1A54989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265" w:type="dxa"/>
            <w:tcBorders>
              <w:top w:val="nil"/>
              <w:left w:val="nil"/>
              <w:bottom w:val="single" w:sz="8" w:space="0" w:color="auto"/>
              <w:right w:val="nil"/>
            </w:tcBorders>
            <w:shd w:val="clear" w:color="auto" w:fill="auto"/>
            <w:noWrap/>
            <w:vAlign w:val="bottom"/>
            <w:hideMark/>
          </w:tcPr>
          <w:p w14:paraId="3A6F23F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444" w:type="dxa"/>
            <w:tcBorders>
              <w:top w:val="nil"/>
              <w:left w:val="nil"/>
              <w:bottom w:val="single" w:sz="8" w:space="0" w:color="auto"/>
              <w:right w:val="single" w:sz="8" w:space="0" w:color="auto"/>
            </w:tcBorders>
            <w:shd w:val="clear" w:color="auto" w:fill="auto"/>
            <w:noWrap/>
            <w:vAlign w:val="bottom"/>
            <w:hideMark/>
          </w:tcPr>
          <w:p w14:paraId="54C2F4D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r>
      <w:tr w:rsidR="00781DDC" w:rsidRPr="00781DDC" w14:paraId="1E2FFCC8"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4FB9E39F"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23" w:type="dxa"/>
            <w:gridSpan w:val="3"/>
            <w:tcBorders>
              <w:top w:val="nil"/>
              <w:left w:val="nil"/>
              <w:bottom w:val="nil"/>
              <w:right w:val="single" w:sz="8" w:space="0" w:color="000000"/>
            </w:tcBorders>
            <w:shd w:val="clear" w:color="auto" w:fill="auto"/>
            <w:noWrap/>
            <w:vAlign w:val="bottom"/>
            <w:hideMark/>
          </w:tcPr>
          <w:p w14:paraId="295E355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102%</w:t>
            </w:r>
          </w:p>
        </w:tc>
      </w:tr>
      <w:tr w:rsidR="00781DDC" w:rsidRPr="00781DDC" w14:paraId="5D45C1B5"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32013968"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Dec Time[%]</w:t>
            </w:r>
          </w:p>
        </w:tc>
        <w:tc>
          <w:tcPr>
            <w:tcW w:w="3623" w:type="dxa"/>
            <w:gridSpan w:val="3"/>
            <w:tcBorders>
              <w:top w:val="nil"/>
              <w:left w:val="nil"/>
              <w:bottom w:val="single" w:sz="8" w:space="0" w:color="auto"/>
              <w:right w:val="single" w:sz="8" w:space="0" w:color="000000"/>
            </w:tcBorders>
            <w:shd w:val="clear" w:color="auto" w:fill="auto"/>
            <w:noWrap/>
            <w:vAlign w:val="bottom"/>
            <w:hideMark/>
          </w:tcPr>
          <w:p w14:paraId="74041FD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101%</w:t>
            </w:r>
          </w:p>
        </w:tc>
      </w:tr>
    </w:tbl>
    <w:p w14:paraId="38CB4278" w14:textId="77777777" w:rsidR="007536B6" w:rsidRDefault="007536B6" w:rsidP="007536B6">
      <w:pPr>
        <w:pStyle w:val="Caption"/>
        <w:jc w:val="center"/>
      </w:pPr>
    </w:p>
    <w:p w14:paraId="75076C1B" w14:textId="076C3A0D" w:rsidR="007536B6" w:rsidRPr="007536B6" w:rsidRDefault="007536B6" w:rsidP="007536B6">
      <w:pPr>
        <w:pStyle w:val="Caption"/>
        <w:jc w:val="center"/>
        <w:rPr>
          <w:lang w:val="en-GB"/>
        </w:rPr>
      </w:pPr>
      <w:bookmarkStart w:id="47" w:name="_Ref442197415"/>
      <w:r w:rsidRPr="00C93E48">
        <w:t xml:space="preserve">Table </w:t>
      </w:r>
      <w:fldSimple w:instr=" SEQ Table \* ARABIC ">
        <w:r>
          <w:rPr>
            <w:noProof/>
          </w:rPr>
          <w:t>2</w:t>
        </w:r>
      </w:fldSimple>
      <w:bookmarkEnd w:id="47"/>
      <w:r>
        <w:t xml:space="preserve">. Test2 </w:t>
      </w:r>
      <w:ins w:id="48" w:author="He, Yuwen" w:date="2016-02-19T11:46:00Z">
        <w:r w:rsidR="007528A3">
          <w:t xml:space="preserve">Setting1 </w:t>
        </w:r>
      </w:ins>
      <w:r>
        <w:t>compared to HM-16.7 anchor</w:t>
      </w:r>
    </w:p>
    <w:tbl>
      <w:tblPr>
        <w:tblW w:w="5244" w:type="dxa"/>
        <w:jc w:val="center"/>
        <w:tblLook w:val="04A0" w:firstRow="1" w:lastRow="0" w:firstColumn="1" w:lastColumn="0" w:noHBand="0" w:noVBand="1"/>
      </w:tblPr>
      <w:tblGrid>
        <w:gridCol w:w="1598"/>
        <w:gridCol w:w="840"/>
        <w:gridCol w:w="1390"/>
        <w:gridCol w:w="1416"/>
      </w:tblGrid>
      <w:tr w:rsidR="00781DDC" w:rsidRPr="00781DDC" w14:paraId="66792A3C" w14:textId="77777777" w:rsidTr="00781DDC">
        <w:trPr>
          <w:trHeight w:val="240"/>
          <w:jc w:val="center"/>
        </w:trPr>
        <w:tc>
          <w:tcPr>
            <w:tcW w:w="1598" w:type="dxa"/>
            <w:tcBorders>
              <w:top w:val="nil"/>
              <w:left w:val="nil"/>
              <w:bottom w:val="nil"/>
              <w:right w:val="nil"/>
            </w:tcBorders>
            <w:shd w:val="clear" w:color="auto" w:fill="auto"/>
            <w:noWrap/>
            <w:vAlign w:val="bottom"/>
            <w:hideMark/>
          </w:tcPr>
          <w:p w14:paraId="7F0BC053"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46"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00DE2D3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Random Access Main</w:t>
            </w:r>
          </w:p>
        </w:tc>
      </w:tr>
      <w:tr w:rsidR="00781DDC" w:rsidRPr="00781DDC" w14:paraId="7BB43C71"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515633C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840" w:type="dxa"/>
            <w:tcBorders>
              <w:top w:val="nil"/>
              <w:left w:val="single" w:sz="8" w:space="0" w:color="auto"/>
              <w:bottom w:val="nil"/>
              <w:right w:val="nil"/>
            </w:tcBorders>
            <w:shd w:val="clear" w:color="auto" w:fill="auto"/>
            <w:noWrap/>
            <w:vAlign w:val="bottom"/>
            <w:hideMark/>
          </w:tcPr>
          <w:p w14:paraId="730D923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390" w:type="dxa"/>
            <w:tcBorders>
              <w:top w:val="nil"/>
              <w:left w:val="nil"/>
              <w:bottom w:val="nil"/>
              <w:right w:val="nil"/>
            </w:tcBorders>
            <w:shd w:val="clear" w:color="auto" w:fill="auto"/>
            <w:noWrap/>
            <w:vAlign w:val="bottom"/>
            <w:hideMark/>
          </w:tcPr>
          <w:p w14:paraId="6AAF2CE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416" w:type="dxa"/>
            <w:tcBorders>
              <w:top w:val="nil"/>
              <w:left w:val="nil"/>
              <w:bottom w:val="nil"/>
              <w:right w:val="single" w:sz="8" w:space="0" w:color="auto"/>
            </w:tcBorders>
            <w:shd w:val="clear" w:color="auto" w:fill="auto"/>
            <w:noWrap/>
            <w:vAlign w:val="bottom"/>
            <w:hideMark/>
          </w:tcPr>
          <w:p w14:paraId="5D5AB3E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142ECAB0"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4C7FBC9A"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840" w:type="dxa"/>
            <w:tcBorders>
              <w:top w:val="single" w:sz="8" w:space="0" w:color="auto"/>
              <w:left w:val="nil"/>
              <w:bottom w:val="nil"/>
              <w:right w:val="nil"/>
            </w:tcBorders>
            <w:shd w:val="clear" w:color="auto" w:fill="auto"/>
            <w:noWrap/>
            <w:vAlign w:val="bottom"/>
            <w:hideMark/>
          </w:tcPr>
          <w:p w14:paraId="5B733C0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0.8%</w:t>
            </w:r>
          </w:p>
        </w:tc>
        <w:tc>
          <w:tcPr>
            <w:tcW w:w="1390" w:type="dxa"/>
            <w:tcBorders>
              <w:top w:val="single" w:sz="8" w:space="0" w:color="auto"/>
              <w:left w:val="nil"/>
              <w:bottom w:val="nil"/>
              <w:right w:val="nil"/>
            </w:tcBorders>
            <w:shd w:val="clear" w:color="000000" w:fill="CCFFCC"/>
            <w:noWrap/>
            <w:vAlign w:val="bottom"/>
            <w:hideMark/>
          </w:tcPr>
          <w:p w14:paraId="6ED2E1C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-14.4%</w:t>
            </w:r>
          </w:p>
        </w:tc>
        <w:tc>
          <w:tcPr>
            <w:tcW w:w="1416" w:type="dxa"/>
            <w:tcBorders>
              <w:top w:val="single" w:sz="8" w:space="0" w:color="auto"/>
              <w:left w:val="nil"/>
              <w:bottom w:val="nil"/>
              <w:right w:val="single" w:sz="8" w:space="0" w:color="auto"/>
            </w:tcBorders>
            <w:shd w:val="clear" w:color="000000" w:fill="CCFFCC"/>
            <w:noWrap/>
            <w:vAlign w:val="bottom"/>
            <w:hideMark/>
          </w:tcPr>
          <w:p w14:paraId="2B2DB96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-14.9%</w:t>
            </w:r>
          </w:p>
        </w:tc>
      </w:tr>
      <w:tr w:rsidR="00781DDC" w:rsidRPr="00781DDC" w14:paraId="3B6DE4AD"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622277BC"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840" w:type="dxa"/>
            <w:tcBorders>
              <w:top w:val="nil"/>
              <w:left w:val="nil"/>
              <w:bottom w:val="nil"/>
              <w:right w:val="nil"/>
            </w:tcBorders>
            <w:shd w:val="clear" w:color="auto" w:fill="auto"/>
            <w:noWrap/>
            <w:vAlign w:val="bottom"/>
            <w:hideMark/>
          </w:tcPr>
          <w:p w14:paraId="5F58512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w:t>
            </w:r>
          </w:p>
        </w:tc>
        <w:tc>
          <w:tcPr>
            <w:tcW w:w="1390" w:type="dxa"/>
            <w:tcBorders>
              <w:top w:val="nil"/>
              <w:left w:val="nil"/>
              <w:bottom w:val="nil"/>
              <w:right w:val="nil"/>
            </w:tcBorders>
            <w:shd w:val="clear" w:color="000000" w:fill="CCFFCC"/>
            <w:noWrap/>
            <w:vAlign w:val="bottom"/>
            <w:hideMark/>
          </w:tcPr>
          <w:p w14:paraId="5A2ED1B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-13.1%</w:t>
            </w:r>
          </w:p>
        </w:tc>
        <w:tc>
          <w:tcPr>
            <w:tcW w:w="1416" w:type="dxa"/>
            <w:tcBorders>
              <w:top w:val="nil"/>
              <w:left w:val="nil"/>
              <w:bottom w:val="nil"/>
              <w:right w:val="single" w:sz="8" w:space="0" w:color="auto"/>
            </w:tcBorders>
            <w:shd w:val="clear" w:color="000000" w:fill="CCFFCC"/>
            <w:noWrap/>
            <w:vAlign w:val="bottom"/>
            <w:hideMark/>
          </w:tcPr>
          <w:p w14:paraId="51300CF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-13.0%</w:t>
            </w:r>
          </w:p>
        </w:tc>
      </w:tr>
      <w:tr w:rsidR="00781DDC" w:rsidRPr="00781DDC" w14:paraId="1EC6D478"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01EA9A3E"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840" w:type="dxa"/>
            <w:tcBorders>
              <w:top w:val="nil"/>
              <w:left w:val="nil"/>
              <w:bottom w:val="nil"/>
              <w:right w:val="nil"/>
            </w:tcBorders>
            <w:shd w:val="clear" w:color="auto" w:fill="auto"/>
            <w:noWrap/>
            <w:vAlign w:val="bottom"/>
            <w:hideMark/>
          </w:tcPr>
          <w:p w14:paraId="202BE46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0.7%</w:t>
            </w:r>
          </w:p>
        </w:tc>
        <w:tc>
          <w:tcPr>
            <w:tcW w:w="1390" w:type="dxa"/>
            <w:tcBorders>
              <w:top w:val="nil"/>
              <w:left w:val="nil"/>
              <w:bottom w:val="nil"/>
              <w:right w:val="nil"/>
            </w:tcBorders>
            <w:shd w:val="clear" w:color="000000" w:fill="CCFFCC"/>
            <w:noWrap/>
            <w:vAlign w:val="bottom"/>
            <w:hideMark/>
          </w:tcPr>
          <w:p w14:paraId="4EE575B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-9.1%</w:t>
            </w:r>
          </w:p>
        </w:tc>
        <w:tc>
          <w:tcPr>
            <w:tcW w:w="1416" w:type="dxa"/>
            <w:tcBorders>
              <w:top w:val="nil"/>
              <w:left w:val="nil"/>
              <w:bottom w:val="nil"/>
              <w:right w:val="single" w:sz="8" w:space="0" w:color="auto"/>
            </w:tcBorders>
            <w:shd w:val="clear" w:color="000000" w:fill="CCFFCC"/>
            <w:noWrap/>
            <w:vAlign w:val="bottom"/>
            <w:hideMark/>
          </w:tcPr>
          <w:p w14:paraId="53E1F6D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-8.4%</w:t>
            </w:r>
          </w:p>
        </w:tc>
      </w:tr>
      <w:tr w:rsidR="00781DDC" w:rsidRPr="00781DDC" w14:paraId="05D0012F"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4CD1D4F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840" w:type="dxa"/>
            <w:tcBorders>
              <w:top w:val="nil"/>
              <w:left w:val="nil"/>
              <w:bottom w:val="nil"/>
              <w:right w:val="nil"/>
            </w:tcBorders>
            <w:shd w:val="clear" w:color="auto" w:fill="auto"/>
            <w:noWrap/>
            <w:vAlign w:val="bottom"/>
            <w:hideMark/>
          </w:tcPr>
          <w:p w14:paraId="28E2D0C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0.7%</w:t>
            </w:r>
          </w:p>
        </w:tc>
        <w:tc>
          <w:tcPr>
            <w:tcW w:w="1390" w:type="dxa"/>
            <w:tcBorders>
              <w:top w:val="nil"/>
              <w:left w:val="nil"/>
              <w:bottom w:val="nil"/>
              <w:right w:val="nil"/>
            </w:tcBorders>
            <w:shd w:val="clear" w:color="000000" w:fill="CCFFCC"/>
            <w:noWrap/>
            <w:vAlign w:val="bottom"/>
            <w:hideMark/>
          </w:tcPr>
          <w:p w14:paraId="206F669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-10.1%</w:t>
            </w:r>
          </w:p>
        </w:tc>
        <w:tc>
          <w:tcPr>
            <w:tcW w:w="1416" w:type="dxa"/>
            <w:tcBorders>
              <w:top w:val="nil"/>
              <w:left w:val="nil"/>
              <w:bottom w:val="nil"/>
              <w:right w:val="single" w:sz="8" w:space="0" w:color="auto"/>
            </w:tcBorders>
            <w:shd w:val="clear" w:color="000000" w:fill="CCFFCC"/>
            <w:noWrap/>
            <w:vAlign w:val="bottom"/>
            <w:hideMark/>
          </w:tcPr>
          <w:p w14:paraId="6CBF669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-9.1%</w:t>
            </w:r>
          </w:p>
        </w:tc>
      </w:tr>
      <w:tr w:rsidR="00781DDC" w:rsidRPr="00781DDC" w14:paraId="0AD152B9" w14:textId="77777777" w:rsidTr="00781DDC">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17CA1675"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840" w:type="dxa"/>
            <w:tcBorders>
              <w:top w:val="nil"/>
              <w:left w:val="nil"/>
              <w:bottom w:val="nil"/>
              <w:right w:val="nil"/>
            </w:tcBorders>
            <w:shd w:val="clear" w:color="auto" w:fill="auto"/>
            <w:noWrap/>
            <w:vAlign w:val="bottom"/>
            <w:hideMark/>
          </w:tcPr>
          <w:p w14:paraId="3ECC4AB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390" w:type="dxa"/>
            <w:tcBorders>
              <w:top w:val="nil"/>
              <w:left w:val="nil"/>
              <w:bottom w:val="nil"/>
              <w:right w:val="nil"/>
            </w:tcBorders>
            <w:shd w:val="clear" w:color="auto" w:fill="auto"/>
            <w:noWrap/>
            <w:vAlign w:val="bottom"/>
            <w:hideMark/>
          </w:tcPr>
          <w:p w14:paraId="3E5A270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1416" w:type="dxa"/>
            <w:tcBorders>
              <w:top w:val="nil"/>
              <w:left w:val="nil"/>
              <w:bottom w:val="nil"/>
              <w:right w:val="single" w:sz="8" w:space="0" w:color="auto"/>
            </w:tcBorders>
            <w:shd w:val="clear" w:color="auto" w:fill="auto"/>
            <w:noWrap/>
            <w:vAlign w:val="bottom"/>
            <w:hideMark/>
          </w:tcPr>
          <w:p w14:paraId="23979F9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r>
      <w:tr w:rsidR="00781DDC" w:rsidRPr="00781DDC" w14:paraId="03963033"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1B5F3CE8"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840" w:type="dxa"/>
            <w:tcBorders>
              <w:top w:val="single" w:sz="8" w:space="0" w:color="auto"/>
              <w:left w:val="nil"/>
              <w:bottom w:val="nil"/>
              <w:right w:val="nil"/>
            </w:tcBorders>
            <w:shd w:val="clear" w:color="auto" w:fill="auto"/>
            <w:noWrap/>
            <w:vAlign w:val="bottom"/>
            <w:hideMark/>
          </w:tcPr>
          <w:p w14:paraId="2FB03E8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0.8%</w:t>
            </w:r>
          </w:p>
        </w:tc>
        <w:tc>
          <w:tcPr>
            <w:tcW w:w="1390" w:type="dxa"/>
            <w:tcBorders>
              <w:top w:val="single" w:sz="8" w:space="0" w:color="auto"/>
              <w:left w:val="nil"/>
              <w:bottom w:val="nil"/>
              <w:right w:val="nil"/>
            </w:tcBorders>
            <w:shd w:val="clear" w:color="000000" w:fill="CCFFCC"/>
            <w:noWrap/>
            <w:vAlign w:val="bottom"/>
            <w:hideMark/>
          </w:tcPr>
          <w:p w14:paraId="175B043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-11.8%</w:t>
            </w:r>
          </w:p>
        </w:tc>
        <w:tc>
          <w:tcPr>
            <w:tcW w:w="1416" w:type="dxa"/>
            <w:tcBorders>
              <w:top w:val="single" w:sz="8" w:space="0" w:color="auto"/>
              <w:left w:val="nil"/>
              <w:bottom w:val="nil"/>
              <w:right w:val="single" w:sz="8" w:space="0" w:color="auto"/>
            </w:tcBorders>
            <w:shd w:val="clear" w:color="000000" w:fill="CCFFCC"/>
            <w:noWrap/>
            <w:vAlign w:val="bottom"/>
            <w:hideMark/>
          </w:tcPr>
          <w:p w14:paraId="19BD05D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-11.4%</w:t>
            </w:r>
          </w:p>
        </w:tc>
      </w:tr>
      <w:tr w:rsidR="00781DDC" w:rsidRPr="00781DDC" w14:paraId="081F1B75"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33C3CA41"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840" w:type="dxa"/>
            <w:tcBorders>
              <w:top w:val="nil"/>
              <w:left w:val="nil"/>
              <w:bottom w:val="single" w:sz="8" w:space="0" w:color="auto"/>
              <w:right w:val="nil"/>
            </w:tcBorders>
            <w:shd w:val="clear" w:color="auto" w:fill="auto"/>
            <w:noWrap/>
            <w:vAlign w:val="bottom"/>
            <w:hideMark/>
          </w:tcPr>
          <w:p w14:paraId="7932DC2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0.8%</w:t>
            </w:r>
          </w:p>
        </w:tc>
        <w:tc>
          <w:tcPr>
            <w:tcW w:w="1390" w:type="dxa"/>
            <w:tcBorders>
              <w:top w:val="nil"/>
              <w:left w:val="nil"/>
              <w:bottom w:val="single" w:sz="8" w:space="0" w:color="auto"/>
              <w:right w:val="nil"/>
            </w:tcBorders>
            <w:shd w:val="clear" w:color="auto" w:fill="auto"/>
            <w:noWrap/>
            <w:vAlign w:val="bottom"/>
            <w:hideMark/>
          </w:tcPr>
          <w:p w14:paraId="2F34BB6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-11.4%</w:t>
            </w:r>
          </w:p>
        </w:tc>
        <w:tc>
          <w:tcPr>
            <w:tcW w:w="1416" w:type="dxa"/>
            <w:tcBorders>
              <w:top w:val="nil"/>
              <w:left w:val="nil"/>
              <w:bottom w:val="single" w:sz="8" w:space="0" w:color="auto"/>
              <w:right w:val="single" w:sz="8" w:space="0" w:color="auto"/>
            </w:tcBorders>
            <w:shd w:val="clear" w:color="auto" w:fill="auto"/>
            <w:noWrap/>
            <w:vAlign w:val="bottom"/>
            <w:hideMark/>
          </w:tcPr>
          <w:p w14:paraId="150551C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-11.0%</w:t>
            </w:r>
          </w:p>
        </w:tc>
      </w:tr>
      <w:tr w:rsidR="00781DDC" w:rsidRPr="00781DDC" w14:paraId="341C2B87"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2C6D1B04"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840" w:type="dxa"/>
            <w:tcBorders>
              <w:top w:val="nil"/>
              <w:left w:val="nil"/>
              <w:bottom w:val="single" w:sz="8" w:space="0" w:color="auto"/>
              <w:right w:val="nil"/>
            </w:tcBorders>
            <w:shd w:val="clear" w:color="auto" w:fill="auto"/>
            <w:noWrap/>
            <w:vAlign w:val="bottom"/>
            <w:hideMark/>
          </w:tcPr>
          <w:p w14:paraId="70B2352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0.9%</w:t>
            </w:r>
          </w:p>
        </w:tc>
        <w:tc>
          <w:tcPr>
            <w:tcW w:w="1390" w:type="dxa"/>
            <w:tcBorders>
              <w:top w:val="nil"/>
              <w:left w:val="nil"/>
              <w:bottom w:val="single" w:sz="8" w:space="0" w:color="auto"/>
              <w:right w:val="nil"/>
            </w:tcBorders>
            <w:shd w:val="clear" w:color="000000" w:fill="CCFFCC"/>
            <w:noWrap/>
            <w:vAlign w:val="bottom"/>
            <w:hideMark/>
          </w:tcPr>
          <w:p w14:paraId="7FAEFF8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-6.6%</w:t>
            </w:r>
          </w:p>
        </w:tc>
        <w:tc>
          <w:tcPr>
            <w:tcW w:w="1416" w:type="dxa"/>
            <w:tcBorders>
              <w:top w:val="nil"/>
              <w:left w:val="nil"/>
              <w:bottom w:val="single" w:sz="8" w:space="0" w:color="auto"/>
              <w:right w:val="single" w:sz="8" w:space="0" w:color="auto"/>
            </w:tcBorders>
            <w:shd w:val="clear" w:color="000000" w:fill="CCFFCC"/>
            <w:noWrap/>
            <w:vAlign w:val="bottom"/>
            <w:hideMark/>
          </w:tcPr>
          <w:p w14:paraId="778E95F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-5.8%</w:t>
            </w:r>
          </w:p>
        </w:tc>
      </w:tr>
      <w:tr w:rsidR="00781DDC" w:rsidRPr="00781DDC" w14:paraId="0D13A801"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37BEAB31"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46" w:type="dxa"/>
            <w:gridSpan w:val="3"/>
            <w:tcBorders>
              <w:top w:val="nil"/>
              <w:left w:val="nil"/>
              <w:bottom w:val="nil"/>
              <w:right w:val="single" w:sz="8" w:space="0" w:color="000000"/>
            </w:tcBorders>
            <w:shd w:val="clear" w:color="auto" w:fill="auto"/>
            <w:noWrap/>
            <w:vAlign w:val="bottom"/>
            <w:hideMark/>
          </w:tcPr>
          <w:p w14:paraId="28BA45C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101%</w:t>
            </w:r>
          </w:p>
        </w:tc>
      </w:tr>
      <w:tr w:rsidR="00781DDC" w:rsidRPr="00781DDC" w14:paraId="5C482415"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4620F77E"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Dec Time[%]</w:t>
            </w:r>
          </w:p>
        </w:tc>
        <w:tc>
          <w:tcPr>
            <w:tcW w:w="3646" w:type="dxa"/>
            <w:gridSpan w:val="3"/>
            <w:tcBorders>
              <w:top w:val="nil"/>
              <w:left w:val="nil"/>
              <w:bottom w:val="single" w:sz="8" w:space="0" w:color="auto"/>
              <w:right w:val="single" w:sz="8" w:space="0" w:color="000000"/>
            </w:tcBorders>
            <w:shd w:val="clear" w:color="auto" w:fill="auto"/>
            <w:noWrap/>
            <w:vAlign w:val="bottom"/>
            <w:hideMark/>
          </w:tcPr>
          <w:p w14:paraId="79C3816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102%</w:t>
            </w:r>
          </w:p>
        </w:tc>
      </w:tr>
      <w:tr w:rsidR="00781DDC" w:rsidRPr="00781DDC" w14:paraId="64C7F28E"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569D278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840" w:type="dxa"/>
            <w:tcBorders>
              <w:top w:val="nil"/>
              <w:left w:val="nil"/>
              <w:bottom w:val="nil"/>
              <w:right w:val="nil"/>
            </w:tcBorders>
            <w:shd w:val="clear" w:color="auto" w:fill="auto"/>
            <w:noWrap/>
            <w:vAlign w:val="bottom"/>
            <w:hideMark/>
          </w:tcPr>
          <w:p w14:paraId="6603119B"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390" w:type="dxa"/>
            <w:tcBorders>
              <w:top w:val="nil"/>
              <w:left w:val="nil"/>
              <w:bottom w:val="nil"/>
              <w:right w:val="nil"/>
            </w:tcBorders>
            <w:shd w:val="clear" w:color="auto" w:fill="auto"/>
            <w:noWrap/>
            <w:vAlign w:val="bottom"/>
            <w:hideMark/>
          </w:tcPr>
          <w:p w14:paraId="1EC748CB"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416" w:type="dxa"/>
            <w:tcBorders>
              <w:top w:val="nil"/>
              <w:left w:val="nil"/>
              <w:bottom w:val="nil"/>
              <w:right w:val="nil"/>
            </w:tcBorders>
            <w:shd w:val="clear" w:color="auto" w:fill="auto"/>
            <w:noWrap/>
            <w:vAlign w:val="bottom"/>
            <w:hideMark/>
          </w:tcPr>
          <w:p w14:paraId="5E40534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r>
      <w:tr w:rsidR="00781DDC" w:rsidRPr="00781DDC" w14:paraId="763DD5A3" w14:textId="77777777" w:rsidTr="00781DDC">
        <w:trPr>
          <w:trHeight w:val="240"/>
          <w:jc w:val="center"/>
        </w:trPr>
        <w:tc>
          <w:tcPr>
            <w:tcW w:w="1598" w:type="dxa"/>
            <w:tcBorders>
              <w:top w:val="nil"/>
              <w:left w:val="nil"/>
              <w:bottom w:val="nil"/>
              <w:right w:val="nil"/>
            </w:tcBorders>
            <w:shd w:val="clear" w:color="auto" w:fill="auto"/>
            <w:noWrap/>
            <w:vAlign w:val="bottom"/>
            <w:hideMark/>
          </w:tcPr>
          <w:p w14:paraId="65B1260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46"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580C985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Low delay B Main</w:t>
            </w:r>
          </w:p>
        </w:tc>
      </w:tr>
      <w:tr w:rsidR="00781DDC" w:rsidRPr="00781DDC" w14:paraId="198B9BFF"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3D39D4B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840" w:type="dxa"/>
            <w:tcBorders>
              <w:top w:val="nil"/>
              <w:left w:val="single" w:sz="8" w:space="0" w:color="auto"/>
              <w:bottom w:val="nil"/>
              <w:right w:val="nil"/>
            </w:tcBorders>
            <w:shd w:val="clear" w:color="auto" w:fill="auto"/>
            <w:noWrap/>
            <w:vAlign w:val="bottom"/>
            <w:hideMark/>
          </w:tcPr>
          <w:p w14:paraId="6EA225C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390" w:type="dxa"/>
            <w:tcBorders>
              <w:top w:val="nil"/>
              <w:left w:val="nil"/>
              <w:bottom w:val="nil"/>
              <w:right w:val="nil"/>
            </w:tcBorders>
            <w:shd w:val="clear" w:color="auto" w:fill="auto"/>
            <w:noWrap/>
            <w:vAlign w:val="bottom"/>
            <w:hideMark/>
          </w:tcPr>
          <w:p w14:paraId="5D8F3C9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416" w:type="dxa"/>
            <w:tcBorders>
              <w:top w:val="nil"/>
              <w:left w:val="nil"/>
              <w:bottom w:val="nil"/>
              <w:right w:val="single" w:sz="8" w:space="0" w:color="auto"/>
            </w:tcBorders>
            <w:shd w:val="clear" w:color="auto" w:fill="auto"/>
            <w:noWrap/>
            <w:vAlign w:val="bottom"/>
            <w:hideMark/>
          </w:tcPr>
          <w:p w14:paraId="5B1396C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3A6624F7"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1BEC415B"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840" w:type="dxa"/>
            <w:tcBorders>
              <w:top w:val="single" w:sz="8" w:space="0" w:color="auto"/>
              <w:left w:val="nil"/>
              <w:bottom w:val="nil"/>
              <w:right w:val="nil"/>
            </w:tcBorders>
            <w:shd w:val="clear" w:color="auto" w:fill="auto"/>
            <w:noWrap/>
            <w:vAlign w:val="bottom"/>
            <w:hideMark/>
          </w:tcPr>
          <w:p w14:paraId="519410F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390" w:type="dxa"/>
            <w:tcBorders>
              <w:top w:val="single" w:sz="8" w:space="0" w:color="auto"/>
              <w:left w:val="nil"/>
              <w:bottom w:val="nil"/>
              <w:right w:val="nil"/>
            </w:tcBorders>
            <w:shd w:val="clear" w:color="auto" w:fill="auto"/>
            <w:noWrap/>
            <w:vAlign w:val="bottom"/>
            <w:hideMark/>
          </w:tcPr>
          <w:p w14:paraId="385C4D9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416" w:type="dxa"/>
            <w:tcBorders>
              <w:top w:val="single" w:sz="8" w:space="0" w:color="auto"/>
              <w:left w:val="nil"/>
              <w:bottom w:val="nil"/>
              <w:right w:val="single" w:sz="8" w:space="0" w:color="auto"/>
            </w:tcBorders>
            <w:shd w:val="clear" w:color="auto" w:fill="auto"/>
            <w:noWrap/>
            <w:vAlign w:val="bottom"/>
            <w:hideMark/>
          </w:tcPr>
          <w:p w14:paraId="481A777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r>
      <w:tr w:rsidR="00781DDC" w:rsidRPr="00781DDC" w14:paraId="281995F8"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7BA4E08F"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840" w:type="dxa"/>
            <w:tcBorders>
              <w:top w:val="nil"/>
              <w:left w:val="nil"/>
              <w:bottom w:val="nil"/>
              <w:right w:val="nil"/>
            </w:tcBorders>
            <w:shd w:val="clear" w:color="auto" w:fill="auto"/>
            <w:noWrap/>
            <w:vAlign w:val="bottom"/>
            <w:hideMark/>
          </w:tcPr>
          <w:p w14:paraId="7F47BD1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1.1%</w:t>
            </w:r>
          </w:p>
        </w:tc>
        <w:tc>
          <w:tcPr>
            <w:tcW w:w="1390" w:type="dxa"/>
            <w:tcBorders>
              <w:top w:val="nil"/>
              <w:left w:val="nil"/>
              <w:bottom w:val="nil"/>
              <w:right w:val="nil"/>
            </w:tcBorders>
            <w:shd w:val="clear" w:color="000000" w:fill="CCFFCC"/>
            <w:noWrap/>
            <w:vAlign w:val="bottom"/>
            <w:hideMark/>
          </w:tcPr>
          <w:p w14:paraId="7E2D1D6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-16.1%</w:t>
            </w:r>
          </w:p>
        </w:tc>
        <w:tc>
          <w:tcPr>
            <w:tcW w:w="1416" w:type="dxa"/>
            <w:tcBorders>
              <w:top w:val="nil"/>
              <w:left w:val="nil"/>
              <w:bottom w:val="nil"/>
              <w:right w:val="single" w:sz="8" w:space="0" w:color="auto"/>
            </w:tcBorders>
            <w:shd w:val="clear" w:color="000000" w:fill="CCFFCC"/>
            <w:noWrap/>
            <w:vAlign w:val="bottom"/>
            <w:hideMark/>
          </w:tcPr>
          <w:p w14:paraId="23CDC55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-16.0%</w:t>
            </w:r>
          </w:p>
        </w:tc>
      </w:tr>
      <w:tr w:rsidR="00781DDC" w:rsidRPr="00781DDC" w14:paraId="3ECAA2CB"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789B175E"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840" w:type="dxa"/>
            <w:tcBorders>
              <w:top w:val="nil"/>
              <w:left w:val="nil"/>
              <w:bottom w:val="nil"/>
              <w:right w:val="nil"/>
            </w:tcBorders>
            <w:shd w:val="clear" w:color="auto" w:fill="auto"/>
            <w:noWrap/>
            <w:vAlign w:val="bottom"/>
            <w:hideMark/>
          </w:tcPr>
          <w:p w14:paraId="70DC6DE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w:t>
            </w:r>
          </w:p>
        </w:tc>
        <w:tc>
          <w:tcPr>
            <w:tcW w:w="1390" w:type="dxa"/>
            <w:tcBorders>
              <w:top w:val="nil"/>
              <w:left w:val="nil"/>
              <w:bottom w:val="nil"/>
              <w:right w:val="nil"/>
            </w:tcBorders>
            <w:shd w:val="clear" w:color="000000" w:fill="CCFFCC"/>
            <w:noWrap/>
            <w:vAlign w:val="bottom"/>
            <w:hideMark/>
          </w:tcPr>
          <w:p w14:paraId="5371216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-11.2%</w:t>
            </w:r>
          </w:p>
        </w:tc>
        <w:tc>
          <w:tcPr>
            <w:tcW w:w="1416" w:type="dxa"/>
            <w:tcBorders>
              <w:top w:val="nil"/>
              <w:left w:val="nil"/>
              <w:bottom w:val="nil"/>
              <w:right w:val="single" w:sz="8" w:space="0" w:color="auto"/>
            </w:tcBorders>
            <w:shd w:val="clear" w:color="000000" w:fill="CCFFCC"/>
            <w:noWrap/>
            <w:vAlign w:val="bottom"/>
            <w:hideMark/>
          </w:tcPr>
          <w:p w14:paraId="361AD78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-10.7%</w:t>
            </w:r>
          </w:p>
        </w:tc>
      </w:tr>
      <w:tr w:rsidR="00781DDC" w:rsidRPr="00781DDC" w14:paraId="789BF42E"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7ED4164A"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840" w:type="dxa"/>
            <w:tcBorders>
              <w:top w:val="nil"/>
              <w:left w:val="nil"/>
              <w:bottom w:val="nil"/>
              <w:right w:val="nil"/>
            </w:tcBorders>
            <w:shd w:val="clear" w:color="auto" w:fill="auto"/>
            <w:noWrap/>
            <w:vAlign w:val="bottom"/>
            <w:hideMark/>
          </w:tcPr>
          <w:p w14:paraId="29681F3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0.8%</w:t>
            </w:r>
          </w:p>
        </w:tc>
        <w:tc>
          <w:tcPr>
            <w:tcW w:w="1390" w:type="dxa"/>
            <w:tcBorders>
              <w:top w:val="nil"/>
              <w:left w:val="nil"/>
              <w:bottom w:val="nil"/>
              <w:right w:val="nil"/>
            </w:tcBorders>
            <w:shd w:val="clear" w:color="000000" w:fill="CCFFCC"/>
            <w:noWrap/>
            <w:vAlign w:val="bottom"/>
            <w:hideMark/>
          </w:tcPr>
          <w:p w14:paraId="1A81CD5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-12.9%</w:t>
            </w:r>
          </w:p>
        </w:tc>
        <w:tc>
          <w:tcPr>
            <w:tcW w:w="1416" w:type="dxa"/>
            <w:tcBorders>
              <w:top w:val="nil"/>
              <w:left w:val="nil"/>
              <w:bottom w:val="nil"/>
              <w:right w:val="single" w:sz="8" w:space="0" w:color="auto"/>
            </w:tcBorders>
            <w:shd w:val="clear" w:color="000000" w:fill="CCFFCC"/>
            <w:noWrap/>
            <w:vAlign w:val="bottom"/>
            <w:hideMark/>
          </w:tcPr>
          <w:p w14:paraId="00AFF02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-12.3%</w:t>
            </w:r>
          </w:p>
        </w:tc>
      </w:tr>
      <w:tr w:rsidR="00781DDC" w:rsidRPr="00781DDC" w14:paraId="33F55F0A" w14:textId="77777777" w:rsidTr="00781DDC">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11F392E2"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840" w:type="dxa"/>
            <w:tcBorders>
              <w:top w:val="nil"/>
              <w:left w:val="nil"/>
              <w:bottom w:val="nil"/>
              <w:right w:val="nil"/>
            </w:tcBorders>
            <w:shd w:val="clear" w:color="auto" w:fill="auto"/>
            <w:noWrap/>
            <w:vAlign w:val="bottom"/>
            <w:hideMark/>
          </w:tcPr>
          <w:p w14:paraId="4856A50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0.7%</w:t>
            </w:r>
          </w:p>
        </w:tc>
        <w:tc>
          <w:tcPr>
            <w:tcW w:w="1390" w:type="dxa"/>
            <w:tcBorders>
              <w:top w:val="nil"/>
              <w:left w:val="nil"/>
              <w:bottom w:val="nil"/>
              <w:right w:val="nil"/>
            </w:tcBorders>
            <w:shd w:val="clear" w:color="000000" w:fill="CCFFCC"/>
            <w:noWrap/>
            <w:vAlign w:val="bottom"/>
            <w:hideMark/>
          </w:tcPr>
          <w:p w14:paraId="3F057E2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-16.2%</w:t>
            </w:r>
          </w:p>
        </w:tc>
        <w:tc>
          <w:tcPr>
            <w:tcW w:w="1416" w:type="dxa"/>
            <w:tcBorders>
              <w:top w:val="nil"/>
              <w:left w:val="nil"/>
              <w:bottom w:val="nil"/>
              <w:right w:val="single" w:sz="8" w:space="0" w:color="auto"/>
            </w:tcBorders>
            <w:shd w:val="clear" w:color="000000" w:fill="CCFFCC"/>
            <w:noWrap/>
            <w:vAlign w:val="bottom"/>
            <w:hideMark/>
          </w:tcPr>
          <w:p w14:paraId="50C5164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-15.7%</w:t>
            </w:r>
          </w:p>
        </w:tc>
      </w:tr>
      <w:tr w:rsidR="00781DDC" w:rsidRPr="00781DDC" w14:paraId="7FF4972D"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674BDF04"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840" w:type="dxa"/>
            <w:tcBorders>
              <w:top w:val="single" w:sz="8" w:space="0" w:color="auto"/>
              <w:left w:val="nil"/>
              <w:bottom w:val="nil"/>
              <w:right w:val="nil"/>
            </w:tcBorders>
            <w:shd w:val="clear" w:color="auto" w:fill="auto"/>
            <w:noWrap/>
            <w:vAlign w:val="bottom"/>
            <w:hideMark/>
          </w:tcPr>
          <w:p w14:paraId="64B79B3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0.9%</w:t>
            </w:r>
          </w:p>
        </w:tc>
        <w:tc>
          <w:tcPr>
            <w:tcW w:w="1390" w:type="dxa"/>
            <w:tcBorders>
              <w:top w:val="single" w:sz="8" w:space="0" w:color="auto"/>
              <w:left w:val="nil"/>
              <w:bottom w:val="nil"/>
              <w:right w:val="nil"/>
            </w:tcBorders>
            <w:shd w:val="clear" w:color="000000" w:fill="CCFFCC"/>
            <w:noWrap/>
            <w:vAlign w:val="bottom"/>
            <w:hideMark/>
          </w:tcPr>
          <w:p w14:paraId="72CB0D2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-14.1%</w:t>
            </w:r>
          </w:p>
        </w:tc>
        <w:tc>
          <w:tcPr>
            <w:tcW w:w="1416" w:type="dxa"/>
            <w:tcBorders>
              <w:top w:val="single" w:sz="8" w:space="0" w:color="auto"/>
              <w:left w:val="nil"/>
              <w:bottom w:val="nil"/>
              <w:right w:val="single" w:sz="8" w:space="0" w:color="auto"/>
            </w:tcBorders>
            <w:shd w:val="clear" w:color="000000" w:fill="CCFFCC"/>
            <w:noWrap/>
            <w:vAlign w:val="bottom"/>
            <w:hideMark/>
          </w:tcPr>
          <w:p w14:paraId="72C4B8D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-13.7%</w:t>
            </w:r>
          </w:p>
        </w:tc>
      </w:tr>
      <w:tr w:rsidR="00781DDC" w:rsidRPr="00781DDC" w14:paraId="4BEEA94E"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65588FA8"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840" w:type="dxa"/>
            <w:tcBorders>
              <w:top w:val="nil"/>
              <w:left w:val="nil"/>
              <w:bottom w:val="single" w:sz="8" w:space="0" w:color="auto"/>
              <w:right w:val="nil"/>
            </w:tcBorders>
            <w:shd w:val="clear" w:color="auto" w:fill="auto"/>
            <w:noWrap/>
            <w:vAlign w:val="bottom"/>
            <w:hideMark/>
          </w:tcPr>
          <w:p w14:paraId="118C190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0.9%</w:t>
            </w:r>
          </w:p>
        </w:tc>
        <w:tc>
          <w:tcPr>
            <w:tcW w:w="1390" w:type="dxa"/>
            <w:tcBorders>
              <w:top w:val="nil"/>
              <w:left w:val="nil"/>
              <w:bottom w:val="single" w:sz="8" w:space="0" w:color="auto"/>
              <w:right w:val="nil"/>
            </w:tcBorders>
            <w:shd w:val="clear" w:color="auto" w:fill="auto"/>
            <w:noWrap/>
            <w:vAlign w:val="bottom"/>
            <w:hideMark/>
          </w:tcPr>
          <w:p w14:paraId="46A97BE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-13.9%</w:t>
            </w:r>
          </w:p>
        </w:tc>
        <w:tc>
          <w:tcPr>
            <w:tcW w:w="1416" w:type="dxa"/>
            <w:tcBorders>
              <w:top w:val="nil"/>
              <w:left w:val="nil"/>
              <w:bottom w:val="single" w:sz="8" w:space="0" w:color="auto"/>
              <w:right w:val="single" w:sz="8" w:space="0" w:color="auto"/>
            </w:tcBorders>
            <w:shd w:val="clear" w:color="auto" w:fill="auto"/>
            <w:noWrap/>
            <w:vAlign w:val="bottom"/>
            <w:hideMark/>
          </w:tcPr>
          <w:p w14:paraId="6F02727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-13.4%</w:t>
            </w:r>
          </w:p>
        </w:tc>
      </w:tr>
      <w:tr w:rsidR="00781DDC" w:rsidRPr="00781DDC" w14:paraId="08639493"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1DE20043"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840" w:type="dxa"/>
            <w:tcBorders>
              <w:top w:val="nil"/>
              <w:left w:val="nil"/>
              <w:bottom w:val="single" w:sz="8" w:space="0" w:color="auto"/>
              <w:right w:val="nil"/>
            </w:tcBorders>
            <w:shd w:val="clear" w:color="auto" w:fill="auto"/>
            <w:noWrap/>
            <w:vAlign w:val="bottom"/>
            <w:hideMark/>
          </w:tcPr>
          <w:p w14:paraId="0230C58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1.1%</w:t>
            </w:r>
          </w:p>
        </w:tc>
        <w:tc>
          <w:tcPr>
            <w:tcW w:w="1390" w:type="dxa"/>
            <w:tcBorders>
              <w:top w:val="nil"/>
              <w:left w:val="nil"/>
              <w:bottom w:val="single" w:sz="8" w:space="0" w:color="auto"/>
              <w:right w:val="nil"/>
            </w:tcBorders>
            <w:shd w:val="clear" w:color="000000" w:fill="CCFFCC"/>
            <w:noWrap/>
            <w:vAlign w:val="bottom"/>
            <w:hideMark/>
          </w:tcPr>
          <w:p w14:paraId="2416DF4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-9.0%</w:t>
            </w:r>
          </w:p>
        </w:tc>
        <w:tc>
          <w:tcPr>
            <w:tcW w:w="1416" w:type="dxa"/>
            <w:tcBorders>
              <w:top w:val="nil"/>
              <w:left w:val="nil"/>
              <w:bottom w:val="single" w:sz="8" w:space="0" w:color="auto"/>
              <w:right w:val="single" w:sz="8" w:space="0" w:color="auto"/>
            </w:tcBorders>
            <w:shd w:val="clear" w:color="000000" w:fill="CCFFCC"/>
            <w:noWrap/>
            <w:vAlign w:val="bottom"/>
            <w:hideMark/>
          </w:tcPr>
          <w:p w14:paraId="1C807DB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-8.6%</w:t>
            </w:r>
          </w:p>
        </w:tc>
      </w:tr>
      <w:tr w:rsidR="00781DDC" w:rsidRPr="00781DDC" w14:paraId="2041DFD1"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6F477CA1"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46" w:type="dxa"/>
            <w:gridSpan w:val="3"/>
            <w:tcBorders>
              <w:top w:val="nil"/>
              <w:left w:val="nil"/>
              <w:bottom w:val="nil"/>
              <w:right w:val="single" w:sz="8" w:space="0" w:color="000000"/>
            </w:tcBorders>
            <w:shd w:val="clear" w:color="auto" w:fill="auto"/>
            <w:noWrap/>
            <w:vAlign w:val="bottom"/>
            <w:hideMark/>
          </w:tcPr>
          <w:p w14:paraId="2485134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101%</w:t>
            </w:r>
          </w:p>
        </w:tc>
      </w:tr>
      <w:tr w:rsidR="00781DDC" w:rsidRPr="00781DDC" w14:paraId="45ABD01D"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1A3417EA"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Dec Time[%]</w:t>
            </w:r>
          </w:p>
        </w:tc>
        <w:tc>
          <w:tcPr>
            <w:tcW w:w="3646" w:type="dxa"/>
            <w:gridSpan w:val="3"/>
            <w:tcBorders>
              <w:top w:val="nil"/>
              <w:left w:val="nil"/>
              <w:bottom w:val="single" w:sz="8" w:space="0" w:color="auto"/>
              <w:right w:val="single" w:sz="8" w:space="0" w:color="000000"/>
            </w:tcBorders>
            <w:shd w:val="clear" w:color="auto" w:fill="auto"/>
            <w:noWrap/>
            <w:vAlign w:val="bottom"/>
            <w:hideMark/>
          </w:tcPr>
          <w:p w14:paraId="5B862E5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99%</w:t>
            </w:r>
          </w:p>
        </w:tc>
      </w:tr>
      <w:tr w:rsidR="00781DDC" w:rsidRPr="00781DDC" w14:paraId="4F864DB8"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6B5BB79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840" w:type="dxa"/>
            <w:tcBorders>
              <w:top w:val="nil"/>
              <w:left w:val="nil"/>
              <w:bottom w:val="nil"/>
              <w:right w:val="nil"/>
            </w:tcBorders>
            <w:shd w:val="clear" w:color="auto" w:fill="auto"/>
            <w:noWrap/>
            <w:vAlign w:val="bottom"/>
            <w:hideMark/>
          </w:tcPr>
          <w:p w14:paraId="389EC12C"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390" w:type="dxa"/>
            <w:tcBorders>
              <w:top w:val="nil"/>
              <w:left w:val="nil"/>
              <w:bottom w:val="nil"/>
              <w:right w:val="nil"/>
            </w:tcBorders>
            <w:shd w:val="clear" w:color="auto" w:fill="auto"/>
            <w:noWrap/>
            <w:vAlign w:val="bottom"/>
            <w:hideMark/>
          </w:tcPr>
          <w:p w14:paraId="3D657A25"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416" w:type="dxa"/>
            <w:tcBorders>
              <w:top w:val="nil"/>
              <w:left w:val="nil"/>
              <w:bottom w:val="nil"/>
              <w:right w:val="nil"/>
            </w:tcBorders>
            <w:shd w:val="clear" w:color="auto" w:fill="auto"/>
            <w:noWrap/>
            <w:vAlign w:val="bottom"/>
            <w:hideMark/>
          </w:tcPr>
          <w:p w14:paraId="790BAA04"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r>
      <w:tr w:rsidR="00781DDC" w:rsidRPr="00781DDC" w14:paraId="4FB46A0F" w14:textId="77777777" w:rsidTr="00781DDC">
        <w:trPr>
          <w:trHeight w:val="240"/>
          <w:jc w:val="center"/>
        </w:trPr>
        <w:tc>
          <w:tcPr>
            <w:tcW w:w="1598" w:type="dxa"/>
            <w:tcBorders>
              <w:top w:val="nil"/>
              <w:left w:val="nil"/>
              <w:bottom w:val="nil"/>
              <w:right w:val="nil"/>
            </w:tcBorders>
            <w:shd w:val="clear" w:color="auto" w:fill="auto"/>
            <w:noWrap/>
            <w:vAlign w:val="bottom"/>
            <w:hideMark/>
          </w:tcPr>
          <w:p w14:paraId="6E6065D5"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46"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032F7BF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Low delay P Main</w:t>
            </w:r>
          </w:p>
        </w:tc>
      </w:tr>
      <w:tr w:rsidR="00781DDC" w:rsidRPr="00781DDC" w14:paraId="105D0E03" w14:textId="77777777" w:rsidTr="00781DDC">
        <w:trPr>
          <w:trHeight w:val="255"/>
          <w:jc w:val="center"/>
        </w:trPr>
        <w:tc>
          <w:tcPr>
            <w:tcW w:w="1598" w:type="dxa"/>
            <w:tcBorders>
              <w:top w:val="nil"/>
              <w:left w:val="nil"/>
              <w:bottom w:val="nil"/>
              <w:right w:val="nil"/>
            </w:tcBorders>
            <w:shd w:val="clear" w:color="auto" w:fill="auto"/>
            <w:noWrap/>
            <w:vAlign w:val="bottom"/>
            <w:hideMark/>
          </w:tcPr>
          <w:p w14:paraId="5755906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840" w:type="dxa"/>
            <w:tcBorders>
              <w:top w:val="nil"/>
              <w:left w:val="single" w:sz="8" w:space="0" w:color="auto"/>
              <w:bottom w:val="nil"/>
              <w:right w:val="nil"/>
            </w:tcBorders>
            <w:shd w:val="clear" w:color="auto" w:fill="auto"/>
            <w:noWrap/>
            <w:vAlign w:val="bottom"/>
            <w:hideMark/>
          </w:tcPr>
          <w:p w14:paraId="0892815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390" w:type="dxa"/>
            <w:tcBorders>
              <w:top w:val="nil"/>
              <w:left w:val="nil"/>
              <w:bottom w:val="nil"/>
              <w:right w:val="nil"/>
            </w:tcBorders>
            <w:shd w:val="clear" w:color="auto" w:fill="auto"/>
            <w:noWrap/>
            <w:vAlign w:val="bottom"/>
            <w:hideMark/>
          </w:tcPr>
          <w:p w14:paraId="77779A2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416" w:type="dxa"/>
            <w:tcBorders>
              <w:top w:val="nil"/>
              <w:left w:val="nil"/>
              <w:bottom w:val="nil"/>
              <w:right w:val="single" w:sz="8" w:space="0" w:color="auto"/>
            </w:tcBorders>
            <w:shd w:val="clear" w:color="auto" w:fill="auto"/>
            <w:noWrap/>
            <w:vAlign w:val="bottom"/>
            <w:hideMark/>
          </w:tcPr>
          <w:p w14:paraId="4260A31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3D82609F"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5CEF311A"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840" w:type="dxa"/>
            <w:tcBorders>
              <w:top w:val="single" w:sz="8" w:space="0" w:color="auto"/>
              <w:left w:val="nil"/>
              <w:bottom w:val="nil"/>
              <w:right w:val="nil"/>
            </w:tcBorders>
            <w:shd w:val="clear" w:color="auto" w:fill="auto"/>
            <w:noWrap/>
            <w:vAlign w:val="bottom"/>
            <w:hideMark/>
          </w:tcPr>
          <w:p w14:paraId="5F3B8C2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390" w:type="dxa"/>
            <w:tcBorders>
              <w:top w:val="single" w:sz="8" w:space="0" w:color="auto"/>
              <w:left w:val="nil"/>
              <w:bottom w:val="nil"/>
              <w:right w:val="nil"/>
            </w:tcBorders>
            <w:shd w:val="clear" w:color="auto" w:fill="auto"/>
            <w:noWrap/>
            <w:vAlign w:val="bottom"/>
            <w:hideMark/>
          </w:tcPr>
          <w:p w14:paraId="0A7BDE7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416" w:type="dxa"/>
            <w:tcBorders>
              <w:top w:val="single" w:sz="8" w:space="0" w:color="auto"/>
              <w:left w:val="nil"/>
              <w:bottom w:val="nil"/>
              <w:right w:val="single" w:sz="8" w:space="0" w:color="auto"/>
            </w:tcBorders>
            <w:shd w:val="clear" w:color="auto" w:fill="auto"/>
            <w:noWrap/>
            <w:vAlign w:val="bottom"/>
            <w:hideMark/>
          </w:tcPr>
          <w:p w14:paraId="4D11C36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r>
      <w:tr w:rsidR="00781DDC" w:rsidRPr="00781DDC" w14:paraId="7C82CAE3"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4DC1868F"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840" w:type="dxa"/>
            <w:tcBorders>
              <w:top w:val="nil"/>
              <w:left w:val="nil"/>
              <w:bottom w:val="nil"/>
              <w:right w:val="nil"/>
            </w:tcBorders>
            <w:shd w:val="clear" w:color="auto" w:fill="auto"/>
            <w:noWrap/>
            <w:vAlign w:val="bottom"/>
            <w:hideMark/>
          </w:tcPr>
          <w:p w14:paraId="1453EAC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1.1%</w:t>
            </w:r>
          </w:p>
        </w:tc>
        <w:tc>
          <w:tcPr>
            <w:tcW w:w="1390" w:type="dxa"/>
            <w:tcBorders>
              <w:top w:val="nil"/>
              <w:left w:val="nil"/>
              <w:bottom w:val="nil"/>
              <w:right w:val="nil"/>
            </w:tcBorders>
            <w:shd w:val="clear" w:color="000000" w:fill="CCFFCC"/>
            <w:noWrap/>
            <w:vAlign w:val="bottom"/>
            <w:hideMark/>
          </w:tcPr>
          <w:p w14:paraId="72628B1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-16.1%</w:t>
            </w:r>
          </w:p>
        </w:tc>
        <w:tc>
          <w:tcPr>
            <w:tcW w:w="1416" w:type="dxa"/>
            <w:tcBorders>
              <w:top w:val="nil"/>
              <w:left w:val="nil"/>
              <w:bottom w:val="nil"/>
              <w:right w:val="single" w:sz="8" w:space="0" w:color="auto"/>
            </w:tcBorders>
            <w:shd w:val="clear" w:color="000000" w:fill="CCFFCC"/>
            <w:noWrap/>
            <w:vAlign w:val="bottom"/>
            <w:hideMark/>
          </w:tcPr>
          <w:p w14:paraId="497DDC8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-16.2%</w:t>
            </w:r>
          </w:p>
        </w:tc>
      </w:tr>
      <w:tr w:rsidR="00781DDC" w:rsidRPr="00781DDC" w14:paraId="1187BA25"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40AE531C"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840" w:type="dxa"/>
            <w:tcBorders>
              <w:top w:val="nil"/>
              <w:left w:val="nil"/>
              <w:bottom w:val="nil"/>
              <w:right w:val="nil"/>
            </w:tcBorders>
            <w:shd w:val="clear" w:color="auto" w:fill="auto"/>
            <w:noWrap/>
            <w:vAlign w:val="bottom"/>
            <w:hideMark/>
          </w:tcPr>
          <w:p w14:paraId="7AB741B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0.9%</w:t>
            </w:r>
          </w:p>
        </w:tc>
        <w:tc>
          <w:tcPr>
            <w:tcW w:w="1390" w:type="dxa"/>
            <w:tcBorders>
              <w:top w:val="nil"/>
              <w:left w:val="nil"/>
              <w:bottom w:val="nil"/>
              <w:right w:val="nil"/>
            </w:tcBorders>
            <w:shd w:val="clear" w:color="000000" w:fill="CCFFCC"/>
            <w:noWrap/>
            <w:vAlign w:val="bottom"/>
            <w:hideMark/>
          </w:tcPr>
          <w:p w14:paraId="6360326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-11.6%</w:t>
            </w:r>
          </w:p>
        </w:tc>
        <w:tc>
          <w:tcPr>
            <w:tcW w:w="1416" w:type="dxa"/>
            <w:tcBorders>
              <w:top w:val="nil"/>
              <w:left w:val="nil"/>
              <w:bottom w:val="nil"/>
              <w:right w:val="single" w:sz="8" w:space="0" w:color="auto"/>
            </w:tcBorders>
            <w:shd w:val="clear" w:color="000000" w:fill="CCFFCC"/>
            <w:noWrap/>
            <w:vAlign w:val="bottom"/>
            <w:hideMark/>
          </w:tcPr>
          <w:p w14:paraId="7C7AE3F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-10.9%</w:t>
            </w:r>
          </w:p>
        </w:tc>
      </w:tr>
      <w:tr w:rsidR="00781DDC" w:rsidRPr="00781DDC" w14:paraId="71E280BB"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1EFCE167"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840" w:type="dxa"/>
            <w:tcBorders>
              <w:top w:val="nil"/>
              <w:left w:val="nil"/>
              <w:bottom w:val="nil"/>
              <w:right w:val="nil"/>
            </w:tcBorders>
            <w:shd w:val="clear" w:color="auto" w:fill="auto"/>
            <w:noWrap/>
            <w:vAlign w:val="bottom"/>
            <w:hideMark/>
          </w:tcPr>
          <w:p w14:paraId="665FFC9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0.9%</w:t>
            </w:r>
          </w:p>
        </w:tc>
        <w:tc>
          <w:tcPr>
            <w:tcW w:w="1390" w:type="dxa"/>
            <w:tcBorders>
              <w:top w:val="nil"/>
              <w:left w:val="nil"/>
              <w:bottom w:val="nil"/>
              <w:right w:val="nil"/>
            </w:tcBorders>
            <w:shd w:val="clear" w:color="000000" w:fill="CCFFCC"/>
            <w:noWrap/>
            <w:vAlign w:val="bottom"/>
            <w:hideMark/>
          </w:tcPr>
          <w:p w14:paraId="0B6A145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-12.9%</w:t>
            </w:r>
          </w:p>
        </w:tc>
        <w:tc>
          <w:tcPr>
            <w:tcW w:w="1416" w:type="dxa"/>
            <w:tcBorders>
              <w:top w:val="nil"/>
              <w:left w:val="nil"/>
              <w:bottom w:val="nil"/>
              <w:right w:val="single" w:sz="8" w:space="0" w:color="auto"/>
            </w:tcBorders>
            <w:shd w:val="clear" w:color="000000" w:fill="CCFFCC"/>
            <w:noWrap/>
            <w:vAlign w:val="bottom"/>
            <w:hideMark/>
          </w:tcPr>
          <w:p w14:paraId="7F9AD4C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-12.2%</w:t>
            </w:r>
          </w:p>
        </w:tc>
      </w:tr>
      <w:tr w:rsidR="00781DDC" w:rsidRPr="00781DDC" w14:paraId="43C5BFA9" w14:textId="77777777" w:rsidTr="00781DDC">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1971720F"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840" w:type="dxa"/>
            <w:tcBorders>
              <w:top w:val="nil"/>
              <w:left w:val="nil"/>
              <w:bottom w:val="nil"/>
              <w:right w:val="nil"/>
            </w:tcBorders>
            <w:shd w:val="clear" w:color="auto" w:fill="auto"/>
            <w:noWrap/>
            <w:vAlign w:val="bottom"/>
            <w:hideMark/>
          </w:tcPr>
          <w:p w14:paraId="3031611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390" w:type="dxa"/>
            <w:tcBorders>
              <w:top w:val="nil"/>
              <w:left w:val="nil"/>
              <w:bottom w:val="nil"/>
              <w:right w:val="nil"/>
            </w:tcBorders>
            <w:shd w:val="clear" w:color="000000" w:fill="CCFFCC"/>
            <w:noWrap/>
            <w:vAlign w:val="bottom"/>
            <w:hideMark/>
          </w:tcPr>
          <w:p w14:paraId="7167BA8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-17.4%</w:t>
            </w:r>
          </w:p>
        </w:tc>
        <w:tc>
          <w:tcPr>
            <w:tcW w:w="1416" w:type="dxa"/>
            <w:tcBorders>
              <w:top w:val="nil"/>
              <w:left w:val="nil"/>
              <w:bottom w:val="nil"/>
              <w:right w:val="single" w:sz="8" w:space="0" w:color="auto"/>
            </w:tcBorders>
            <w:shd w:val="clear" w:color="000000" w:fill="CCFFCC"/>
            <w:noWrap/>
            <w:vAlign w:val="bottom"/>
            <w:hideMark/>
          </w:tcPr>
          <w:p w14:paraId="336BA5D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-17.0%</w:t>
            </w:r>
          </w:p>
        </w:tc>
      </w:tr>
      <w:tr w:rsidR="00781DDC" w:rsidRPr="00781DDC" w14:paraId="019BB510" w14:textId="77777777" w:rsidTr="00781DDC">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145683B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840" w:type="dxa"/>
            <w:tcBorders>
              <w:top w:val="single" w:sz="8" w:space="0" w:color="auto"/>
              <w:left w:val="nil"/>
              <w:bottom w:val="nil"/>
              <w:right w:val="nil"/>
            </w:tcBorders>
            <w:shd w:val="clear" w:color="auto" w:fill="auto"/>
            <w:noWrap/>
            <w:vAlign w:val="bottom"/>
            <w:hideMark/>
          </w:tcPr>
          <w:p w14:paraId="5608151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0.9%</w:t>
            </w:r>
          </w:p>
        </w:tc>
        <w:tc>
          <w:tcPr>
            <w:tcW w:w="1390" w:type="dxa"/>
            <w:tcBorders>
              <w:top w:val="single" w:sz="8" w:space="0" w:color="auto"/>
              <w:left w:val="nil"/>
              <w:bottom w:val="nil"/>
              <w:right w:val="nil"/>
            </w:tcBorders>
            <w:shd w:val="clear" w:color="000000" w:fill="CCFFCC"/>
            <w:noWrap/>
            <w:vAlign w:val="bottom"/>
            <w:hideMark/>
          </w:tcPr>
          <w:p w14:paraId="0F1D043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-14.4%</w:t>
            </w:r>
          </w:p>
        </w:tc>
        <w:tc>
          <w:tcPr>
            <w:tcW w:w="1416" w:type="dxa"/>
            <w:tcBorders>
              <w:top w:val="single" w:sz="8" w:space="0" w:color="auto"/>
              <w:left w:val="nil"/>
              <w:bottom w:val="nil"/>
              <w:right w:val="single" w:sz="8" w:space="0" w:color="auto"/>
            </w:tcBorders>
            <w:shd w:val="clear" w:color="000000" w:fill="CCFFCC"/>
            <w:noWrap/>
            <w:vAlign w:val="bottom"/>
            <w:hideMark/>
          </w:tcPr>
          <w:p w14:paraId="67389AE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-14.0%</w:t>
            </w:r>
          </w:p>
        </w:tc>
      </w:tr>
      <w:tr w:rsidR="00781DDC" w:rsidRPr="00781DDC" w14:paraId="415307AB"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4D7DE72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840" w:type="dxa"/>
            <w:tcBorders>
              <w:top w:val="nil"/>
              <w:left w:val="nil"/>
              <w:bottom w:val="single" w:sz="8" w:space="0" w:color="auto"/>
              <w:right w:val="nil"/>
            </w:tcBorders>
            <w:shd w:val="clear" w:color="auto" w:fill="auto"/>
            <w:noWrap/>
            <w:vAlign w:val="bottom"/>
            <w:hideMark/>
          </w:tcPr>
          <w:p w14:paraId="721A844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0.9%</w:t>
            </w:r>
          </w:p>
        </w:tc>
        <w:tc>
          <w:tcPr>
            <w:tcW w:w="1390" w:type="dxa"/>
            <w:tcBorders>
              <w:top w:val="nil"/>
              <w:left w:val="nil"/>
              <w:bottom w:val="single" w:sz="8" w:space="0" w:color="auto"/>
              <w:right w:val="nil"/>
            </w:tcBorders>
            <w:shd w:val="clear" w:color="auto" w:fill="auto"/>
            <w:noWrap/>
            <w:vAlign w:val="bottom"/>
            <w:hideMark/>
          </w:tcPr>
          <w:p w14:paraId="7E52C3A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-14.2%</w:t>
            </w:r>
          </w:p>
        </w:tc>
        <w:tc>
          <w:tcPr>
            <w:tcW w:w="1416" w:type="dxa"/>
            <w:tcBorders>
              <w:top w:val="nil"/>
              <w:left w:val="nil"/>
              <w:bottom w:val="single" w:sz="8" w:space="0" w:color="auto"/>
              <w:right w:val="single" w:sz="8" w:space="0" w:color="auto"/>
            </w:tcBorders>
            <w:shd w:val="clear" w:color="auto" w:fill="auto"/>
            <w:noWrap/>
            <w:vAlign w:val="bottom"/>
            <w:hideMark/>
          </w:tcPr>
          <w:p w14:paraId="4827FE4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-13.7%</w:t>
            </w:r>
          </w:p>
        </w:tc>
      </w:tr>
      <w:tr w:rsidR="00781DDC" w:rsidRPr="00781DDC" w14:paraId="03775909"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2959FA1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840" w:type="dxa"/>
            <w:tcBorders>
              <w:top w:val="nil"/>
              <w:left w:val="nil"/>
              <w:bottom w:val="single" w:sz="8" w:space="0" w:color="auto"/>
              <w:right w:val="nil"/>
            </w:tcBorders>
            <w:shd w:val="clear" w:color="auto" w:fill="auto"/>
            <w:noWrap/>
            <w:vAlign w:val="bottom"/>
            <w:hideMark/>
          </w:tcPr>
          <w:p w14:paraId="7BDC55C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1.2%</w:t>
            </w:r>
          </w:p>
        </w:tc>
        <w:tc>
          <w:tcPr>
            <w:tcW w:w="1390" w:type="dxa"/>
            <w:tcBorders>
              <w:top w:val="nil"/>
              <w:left w:val="nil"/>
              <w:bottom w:val="single" w:sz="8" w:space="0" w:color="auto"/>
              <w:right w:val="nil"/>
            </w:tcBorders>
            <w:shd w:val="clear" w:color="000000" w:fill="CCFFCC"/>
            <w:noWrap/>
            <w:vAlign w:val="bottom"/>
            <w:hideMark/>
          </w:tcPr>
          <w:p w14:paraId="4ED415E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-8.5%</w:t>
            </w:r>
          </w:p>
        </w:tc>
        <w:tc>
          <w:tcPr>
            <w:tcW w:w="1416" w:type="dxa"/>
            <w:tcBorders>
              <w:top w:val="nil"/>
              <w:left w:val="nil"/>
              <w:bottom w:val="single" w:sz="8" w:space="0" w:color="auto"/>
              <w:right w:val="single" w:sz="8" w:space="0" w:color="auto"/>
            </w:tcBorders>
            <w:shd w:val="clear" w:color="000000" w:fill="CCFFCC"/>
            <w:noWrap/>
            <w:vAlign w:val="bottom"/>
            <w:hideMark/>
          </w:tcPr>
          <w:p w14:paraId="3958170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-8.4%</w:t>
            </w:r>
          </w:p>
        </w:tc>
      </w:tr>
      <w:tr w:rsidR="00781DDC" w:rsidRPr="00781DDC" w14:paraId="62F98DBC" w14:textId="77777777" w:rsidTr="00781DDC">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149F4F51"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46" w:type="dxa"/>
            <w:gridSpan w:val="3"/>
            <w:tcBorders>
              <w:top w:val="single" w:sz="8" w:space="0" w:color="auto"/>
              <w:left w:val="nil"/>
              <w:bottom w:val="nil"/>
              <w:right w:val="single" w:sz="8" w:space="0" w:color="000000"/>
            </w:tcBorders>
            <w:shd w:val="clear" w:color="auto" w:fill="auto"/>
            <w:noWrap/>
            <w:vAlign w:val="bottom"/>
            <w:hideMark/>
          </w:tcPr>
          <w:p w14:paraId="3EB28DE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101%</w:t>
            </w:r>
          </w:p>
        </w:tc>
      </w:tr>
      <w:tr w:rsidR="00781DDC" w:rsidRPr="00781DDC" w14:paraId="5D3F6BD8" w14:textId="77777777" w:rsidTr="00781DDC">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1ABF4A74"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Dec Time[%]</w:t>
            </w:r>
          </w:p>
        </w:tc>
        <w:tc>
          <w:tcPr>
            <w:tcW w:w="3646" w:type="dxa"/>
            <w:gridSpan w:val="3"/>
            <w:tcBorders>
              <w:top w:val="nil"/>
              <w:left w:val="nil"/>
              <w:bottom w:val="single" w:sz="8" w:space="0" w:color="auto"/>
              <w:right w:val="single" w:sz="8" w:space="0" w:color="000000"/>
            </w:tcBorders>
            <w:shd w:val="clear" w:color="auto" w:fill="auto"/>
            <w:noWrap/>
            <w:vAlign w:val="bottom"/>
            <w:hideMark/>
          </w:tcPr>
          <w:p w14:paraId="3797FFD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101%</w:t>
            </w:r>
          </w:p>
        </w:tc>
      </w:tr>
    </w:tbl>
    <w:p w14:paraId="19A3669E" w14:textId="77777777" w:rsidR="007536B6" w:rsidRDefault="007536B6" w:rsidP="007536B6">
      <w:pPr>
        <w:pStyle w:val="Caption"/>
        <w:jc w:val="center"/>
      </w:pPr>
    </w:p>
    <w:p w14:paraId="40408489" w14:textId="3C86F701" w:rsidR="006F122A" w:rsidRDefault="006F122A" w:rsidP="006F122A">
      <w:pPr>
        <w:pStyle w:val="Caption"/>
        <w:jc w:val="center"/>
        <w:rPr>
          <w:ins w:id="49" w:author="He, Yuwen" w:date="2016-02-19T11:56:00Z"/>
        </w:rPr>
      </w:pPr>
      <w:bookmarkStart w:id="50" w:name="_Ref443646476"/>
      <w:bookmarkStart w:id="51" w:name="_Ref442197417"/>
      <w:ins w:id="52" w:author="He, Yuwen" w:date="2016-02-19T11:54:00Z">
        <w:r w:rsidRPr="00C93E48">
          <w:t xml:space="preserve">Table </w:t>
        </w:r>
        <w:r>
          <w:fldChar w:fldCharType="begin"/>
        </w:r>
        <w:r>
          <w:instrText xml:space="preserve"> SEQ Table \* ARABIC </w:instrText>
        </w:r>
        <w:r>
          <w:fldChar w:fldCharType="separate"/>
        </w:r>
      </w:ins>
      <w:ins w:id="53" w:author="He, Yuwen" w:date="2016-02-19T11:55:00Z">
        <w:r>
          <w:rPr>
            <w:noProof/>
          </w:rPr>
          <w:t>3</w:t>
        </w:r>
      </w:ins>
      <w:ins w:id="54" w:author="He, Yuwen" w:date="2016-02-19T11:54:00Z">
        <w:r>
          <w:rPr>
            <w:noProof/>
          </w:rPr>
          <w:fldChar w:fldCharType="end"/>
        </w:r>
        <w:bookmarkEnd w:id="50"/>
        <w:r>
          <w:t>. Test2 Setting</w:t>
        </w:r>
      </w:ins>
      <w:ins w:id="55" w:author="He, Yuwen" w:date="2016-02-19T11:57:00Z">
        <w:r>
          <w:t>2</w:t>
        </w:r>
      </w:ins>
      <w:ins w:id="56" w:author="He, Yuwen" w:date="2016-02-19T11:54:00Z">
        <w:r>
          <w:t xml:space="preserve"> compared to HM-16.7 anchor</w:t>
        </w:r>
      </w:ins>
    </w:p>
    <w:p w14:paraId="53FD4F14" w14:textId="77777777" w:rsidR="006F122A" w:rsidRDefault="006F122A" w:rsidP="00EF06D0">
      <w:pPr>
        <w:rPr>
          <w:ins w:id="57" w:author="He, Yuwen" w:date="2016-02-19T11:56:00Z"/>
        </w:rPr>
      </w:pPr>
    </w:p>
    <w:tbl>
      <w:tblPr>
        <w:tblW w:w="5310" w:type="dxa"/>
        <w:jc w:val="center"/>
        <w:tblLook w:val="04A0" w:firstRow="1" w:lastRow="0" w:firstColumn="1" w:lastColumn="0" w:noHBand="0" w:noVBand="1"/>
      </w:tblPr>
      <w:tblGrid>
        <w:gridCol w:w="1598"/>
        <w:gridCol w:w="914"/>
        <w:gridCol w:w="914"/>
        <w:gridCol w:w="1884"/>
      </w:tblGrid>
      <w:tr w:rsidR="006F122A" w:rsidRPr="006F122A" w14:paraId="393BEF4E" w14:textId="77777777" w:rsidTr="00EF06D0">
        <w:trPr>
          <w:trHeight w:val="240"/>
          <w:jc w:val="center"/>
          <w:ins w:id="58" w:author="He, Yuwen" w:date="2016-02-19T11:57:00Z"/>
        </w:trPr>
        <w:tc>
          <w:tcPr>
            <w:tcW w:w="1598" w:type="dxa"/>
            <w:tcBorders>
              <w:top w:val="nil"/>
              <w:left w:val="nil"/>
              <w:bottom w:val="nil"/>
              <w:right w:val="nil"/>
            </w:tcBorders>
            <w:shd w:val="clear" w:color="auto" w:fill="auto"/>
            <w:noWrap/>
            <w:vAlign w:val="bottom"/>
            <w:hideMark/>
          </w:tcPr>
          <w:p w14:paraId="4D465E48"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59" w:author="He, Yuwen" w:date="2016-02-19T11:57:00Z"/>
                <w:rFonts w:eastAsia="Times New Roman"/>
                <w:szCs w:val="22"/>
                <w:lang w:eastAsia="zh-CN"/>
              </w:rPr>
            </w:pPr>
          </w:p>
        </w:tc>
        <w:tc>
          <w:tcPr>
            <w:tcW w:w="3712"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1F9BDB62"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60" w:author="He, Yuwen" w:date="2016-02-19T11:57:00Z"/>
                <w:rFonts w:ascii="Arial" w:eastAsia="Times New Roman" w:hAnsi="Arial" w:cs="Arial"/>
                <w:b/>
                <w:bCs/>
                <w:color w:val="000000"/>
                <w:szCs w:val="22"/>
                <w:lang w:eastAsia="zh-CN"/>
              </w:rPr>
            </w:pPr>
            <w:ins w:id="61" w:author="He, Yuwen" w:date="2016-02-19T11:57:00Z">
              <w:r w:rsidRPr="00EF06D0">
                <w:rPr>
                  <w:rFonts w:ascii="Arial" w:eastAsia="Times New Roman" w:hAnsi="Arial" w:cs="Arial"/>
                  <w:b/>
                  <w:bCs/>
                  <w:color w:val="000000"/>
                  <w:szCs w:val="22"/>
                  <w:lang w:eastAsia="zh-CN"/>
                </w:rPr>
                <w:t>Random Access Main</w:t>
              </w:r>
            </w:ins>
          </w:p>
        </w:tc>
      </w:tr>
      <w:tr w:rsidR="006F122A" w:rsidRPr="006F122A" w14:paraId="067215FC" w14:textId="77777777" w:rsidTr="00EF06D0">
        <w:trPr>
          <w:trHeight w:val="255"/>
          <w:jc w:val="center"/>
          <w:ins w:id="62" w:author="He, Yuwen" w:date="2016-02-19T11:57:00Z"/>
        </w:trPr>
        <w:tc>
          <w:tcPr>
            <w:tcW w:w="1598" w:type="dxa"/>
            <w:tcBorders>
              <w:top w:val="nil"/>
              <w:left w:val="nil"/>
              <w:bottom w:val="nil"/>
              <w:right w:val="nil"/>
            </w:tcBorders>
            <w:shd w:val="clear" w:color="auto" w:fill="auto"/>
            <w:noWrap/>
            <w:vAlign w:val="bottom"/>
            <w:hideMark/>
          </w:tcPr>
          <w:p w14:paraId="4B585FB9"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63" w:author="He, Yuwen" w:date="2016-02-19T11:57:00Z"/>
                <w:rFonts w:ascii="Arial" w:eastAsia="Times New Roman" w:hAnsi="Arial" w:cs="Arial"/>
                <w:b/>
                <w:bCs/>
                <w:color w:val="000000"/>
                <w:szCs w:val="22"/>
                <w:lang w:eastAsia="zh-CN"/>
              </w:rPr>
            </w:pPr>
          </w:p>
        </w:tc>
        <w:tc>
          <w:tcPr>
            <w:tcW w:w="914" w:type="dxa"/>
            <w:tcBorders>
              <w:top w:val="nil"/>
              <w:left w:val="single" w:sz="8" w:space="0" w:color="auto"/>
              <w:bottom w:val="nil"/>
              <w:right w:val="nil"/>
            </w:tcBorders>
            <w:shd w:val="clear" w:color="auto" w:fill="auto"/>
            <w:noWrap/>
            <w:vAlign w:val="bottom"/>
            <w:hideMark/>
          </w:tcPr>
          <w:p w14:paraId="185D14A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64" w:author="He, Yuwen" w:date="2016-02-19T11:57:00Z"/>
                <w:rFonts w:ascii="Arial" w:eastAsia="Times New Roman" w:hAnsi="Arial" w:cs="Arial"/>
                <w:color w:val="000000"/>
                <w:szCs w:val="22"/>
                <w:lang w:eastAsia="zh-CN"/>
              </w:rPr>
            </w:pPr>
            <w:ins w:id="65" w:author="He, Yuwen" w:date="2016-02-19T11:57:00Z">
              <w:r w:rsidRPr="00EF06D0">
                <w:rPr>
                  <w:rFonts w:ascii="Arial" w:eastAsia="Times New Roman" w:hAnsi="Arial" w:cs="Arial"/>
                  <w:color w:val="000000"/>
                  <w:szCs w:val="22"/>
                  <w:lang w:eastAsia="zh-CN"/>
                </w:rPr>
                <w:t>Y</w:t>
              </w:r>
            </w:ins>
          </w:p>
        </w:tc>
        <w:tc>
          <w:tcPr>
            <w:tcW w:w="914" w:type="dxa"/>
            <w:tcBorders>
              <w:top w:val="nil"/>
              <w:left w:val="nil"/>
              <w:bottom w:val="nil"/>
              <w:right w:val="nil"/>
            </w:tcBorders>
            <w:shd w:val="clear" w:color="auto" w:fill="auto"/>
            <w:noWrap/>
            <w:vAlign w:val="bottom"/>
            <w:hideMark/>
          </w:tcPr>
          <w:p w14:paraId="45ECFE7D"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66" w:author="He, Yuwen" w:date="2016-02-19T11:57:00Z"/>
                <w:rFonts w:ascii="Arial" w:eastAsia="Times New Roman" w:hAnsi="Arial" w:cs="Arial"/>
                <w:color w:val="000000"/>
                <w:szCs w:val="22"/>
                <w:lang w:eastAsia="zh-CN"/>
              </w:rPr>
            </w:pPr>
            <w:ins w:id="67" w:author="He, Yuwen" w:date="2016-02-19T11:57:00Z">
              <w:r w:rsidRPr="00EF06D0">
                <w:rPr>
                  <w:rFonts w:ascii="Arial" w:eastAsia="Times New Roman" w:hAnsi="Arial" w:cs="Arial"/>
                  <w:color w:val="000000"/>
                  <w:szCs w:val="22"/>
                  <w:lang w:eastAsia="zh-CN"/>
                </w:rPr>
                <w:t>U</w:t>
              </w:r>
            </w:ins>
          </w:p>
        </w:tc>
        <w:tc>
          <w:tcPr>
            <w:tcW w:w="1884" w:type="dxa"/>
            <w:tcBorders>
              <w:top w:val="nil"/>
              <w:left w:val="nil"/>
              <w:bottom w:val="nil"/>
              <w:right w:val="single" w:sz="8" w:space="0" w:color="auto"/>
            </w:tcBorders>
            <w:shd w:val="clear" w:color="auto" w:fill="auto"/>
            <w:noWrap/>
            <w:vAlign w:val="bottom"/>
            <w:hideMark/>
          </w:tcPr>
          <w:p w14:paraId="2FEBDC6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68" w:author="He, Yuwen" w:date="2016-02-19T11:57:00Z"/>
                <w:rFonts w:ascii="Arial" w:eastAsia="Times New Roman" w:hAnsi="Arial" w:cs="Arial"/>
                <w:color w:val="000000"/>
                <w:szCs w:val="22"/>
                <w:lang w:eastAsia="zh-CN"/>
              </w:rPr>
            </w:pPr>
            <w:ins w:id="69" w:author="He, Yuwen" w:date="2016-02-19T11:57:00Z">
              <w:r w:rsidRPr="00EF06D0">
                <w:rPr>
                  <w:rFonts w:ascii="Arial" w:eastAsia="Times New Roman" w:hAnsi="Arial" w:cs="Arial"/>
                  <w:color w:val="000000"/>
                  <w:szCs w:val="22"/>
                  <w:lang w:eastAsia="zh-CN"/>
                </w:rPr>
                <w:t>V</w:t>
              </w:r>
            </w:ins>
          </w:p>
        </w:tc>
      </w:tr>
      <w:tr w:rsidR="006F122A" w:rsidRPr="006F122A" w14:paraId="1A7C738E" w14:textId="77777777" w:rsidTr="00EF06D0">
        <w:trPr>
          <w:trHeight w:val="240"/>
          <w:jc w:val="center"/>
          <w:ins w:id="70" w:author="He, Yuwen" w:date="2016-02-19T11:57:00Z"/>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61C2267B"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71" w:author="He, Yuwen" w:date="2016-02-19T11:57:00Z"/>
                <w:rFonts w:ascii="Arial" w:eastAsia="Times New Roman" w:hAnsi="Arial" w:cs="Arial"/>
                <w:color w:val="000000"/>
                <w:szCs w:val="22"/>
                <w:lang w:eastAsia="zh-CN"/>
              </w:rPr>
            </w:pPr>
            <w:ins w:id="72" w:author="He, Yuwen" w:date="2016-02-19T11:57:00Z">
              <w:r w:rsidRPr="00EF06D0">
                <w:rPr>
                  <w:rFonts w:ascii="Arial" w:eastAsia="Times New Roman" w:hAnsi="Arial" w:cs="Arial"/>
                  <w:color w:val="000000"/>
                  <w:szCs w:val="22"/>
                  <w:lang w:eastAsia="zh-CN"/>
                </w:rPr>
                <w:t>Class A</w:t>
              </w:r>
            </w:ins>
          </w:p>
        </w:tc>
        <w:tc>
          <w:tcPr>
            <w:tcW w:w="914" w:type="dxa"/>
            <w:tcBorders>
              <w:top w:val="single" w:sz="8" w:space="0" w:color="auto"/>
              <w:left w:val="nil"/>
              <w:bottom w:val="nil"/>
              <w:right w:val="nil"/>
            </w:tcBorders>
            <w:shd w:val="clear" w:color="auto" w:fill="auto"/>
            <w:noWrap/>
            <w:vAlign w:val="bottom"/>
            <w:hideMark/>
          </w:tcPr>
          <w:p w14:paraId="704B36E4"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73" w:author="He, Yuwen" w:date="2016-02-19T11:57:00Z"/>
                <w:rFonts w:ascii="Arial" w:eastAsia="Times New Roman" w:hAnsi="Arial" w:cs="Arial"/>
                <w:color w:val="000000"/>
                <w:szCs w:val="22"/>
                <w:lang w:eastAsia="zh-CN"/>
              </w:rPr>
            </w:pPr>
            <w:ins w:id="74" w:author="He, Yuwen" w:date="2016-02-19T11:57:00Z">
              <w:r w:rsidRPr="00EF06D0">
                <w:rPr>
                  <w:rFonts w:ascii="Arial" w:eastAsia="Times New Roman" w:hAnsi="Arial" w:cs="Arial"/>
                  <w:color w:val="000000"/>
                  <w:szCs w:val="22"/>
                  <w:lang w:eastAsia="zh-CN"/>
                </w:rPr>
                <w:t>0.1%</w:t>
              </w:r>
            </w:ins>
          </w:p>
        </w:tc>
        <w:tc>
          <w:tcPr>
            <w:tcW w:w="914" w:type="dxa"/>
            <w:tcBorders>
              <w:top w:val="single" w:sz="8" w:space="0" w:color="auto"/>
              <w:left w:val="nil"/>
              <w:bottom w:val="nil"/>
              <w:right w:val="nil"/>
            </w:tcBorders>
            <w:shd w:val="clear" w:color="000000" w:fill="CCFFCC"/>
            <w:noWrap/>
            <w:vAlign w:val="bottom"/>
            <w:hideMark/>
          </w:tcPr>
          <w:p w14:paraId="1085AC7C"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75" w:author="He, Yuwen" w:date="2016-02-19T11:57:00Z"/>
                <w:rFonts w:ascii="Arial" w:eastAsia="Times New Roman" w:hAnsi="Arial" w:cs="Arial"/>
                <w:szCs w:val="22"/>
                <w:lang w:eastAsia="zh-CN"/>
              </w:rPr>
            </w:pPr>
            <w:ins w:id="76" w:author="He, Yuwen" w:date="2016-02-19T11:57:00Z">
              <w:r w:rsidRPr="00EF06D0">
                <w:rPr>
                  <w:rFonts w:ascii="Arial" w:eastAsia="Times New Roman" w:hAnsi="Arial" w:cs="Arial"/>
                  <w:szCs w:val="22"/>
                  <w:lang w:eastAsia="zh-CN"/>
                </w:rPr>
                <w:t>-3.4%</w:t>
              </w:r>
            </w:ins>
          </w:p>
        </w:tc>
        <w:tc>
          <w:tcPr>
            <w:tcW w:w="1884" w:type="dxa"/>
            <w:tcBorders>
              <w:top w:val="single" w:sz="8" w:space="0" w:color="auto"/>
              <w:left w:val="nil"/>
              <w:bottom w:val="nil"/>
              <w:right w:val="single" w:sz="8" w:space="0" w:color="auto"/>
            </w:tcBorders>
            <w:shd w:val="clear" w:color="000000" w:fill="CCFFCC"/>
            <w:noWrap/>
            <w:vAlign w:val="bottom"/>
            <w:hideMark/>
          </w:tcPr>
          <w:p w14:paraId="7336DB0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77" w:author="He, Yuwen" w:date="2016-02-19T11:57:00Z"/>
                <w:rFonts w:ascii="Arial" w:eastAsia="Times New Roman" w:hAnsi="Arial" w:cs="Arial"/>
                <w:szCs w:val="22"/>
                <w:lang w:eastAsia="zh-CN"/>
              </w:rPr>
            </w:pPr>
            <w:ins w:id="78" w:author="He, Yuwen" w:date="2016-02-19T11:57:00Z">
              <w:r w:rsidRPr="00EF06D0">
                <w:rPr>
                  <w:rFonts w:ascii="Arial" w:eastAsia="Times New Roman" w:hAnsi="Arial" w:cs="Arial"/>
                  <w:szCs w:val="22"/>
                  <w:lang w:eastAsia="zh-CN"/>
                </w:rPr>
                <w:t>-4.3%</w:t>
              </w:r>
            </w:ins>
          </w:p>
        </w:tc>
      </w:tr>
      <w:tr w:rsidR="006F122A" w:rsidRPr="00EF06D0" w14:paraId="170CD648" w14:textId="77777777" w:rsidTr="00EF06D0">
        <w:trPr>
          <w:trHeight w:val="240"/>
          <w:jc w:val="center"/>
          <w:ins w:id="79"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3369DF6F"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80" w:author="He, Yuwen" w:date="2016-02-19T11:57:00Z"/>
                <w:rFonts w:ascii="Arial" w:eastAsia="Times New Roman" w:hAnsi="Arial" w:cs="Arial"/>
                <w:color w:val="000000"/>
                <w:szCs w:val="22"/>
                <w:lang w:eastAsia="zh-CN"/>
              </w:rPr>
            </w:pPr>
            <w:ins w:id="81" w:author="He, Yuwen" w:date="2016-02-19T11:57:00Z">
              <w:r w:rsidRPr="00EF06D0">
                <w:rPr>
                  <w:rFonts w:ascii="Arial" w:eastAsia="Times New Roman" w:hAnsi="Arial" w:cs="Arial"/>
                  <w:color w:val="000000"/>
                  <w:szCs w:val="22"/>
                  <w:lang w:eastAsia="zh-CN"/>
                </w:rPr>
                <w:t>Class B</w:t>
              </w:r>
            </w:ins>
          </w:p>
        </w:tc>
        <w:tc>
          <w:tcPr>
            <w:tcW w:w="914" w:type="dxa"/>
            <w:tcBorders>
              <w:top w:val="nil"/>
              <w:left w:val="nil"/>
              <w:bottom w:val="nil"/>
              <w:right w:val="nil"/>
            </w:tcBorders>
            <w:shd w:val="clear" w:color="auto" w:fill="auto"/>
            <w:noWrap/>
            <w:vAlign w:val="bottom"/>
            <w:hideMark/>
          </w:tcPr>
          <w:p w14:paraId="7FAD7EC9"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82" w:author="He, Yuwen" w:date="2016-02-19T11:57:00Z"/>
                <w:rFonts w:ascii="Arial" w:eastAsia="Times New Roman" w:hAnsi="Arial" w:cs="Arial"/>
                <w:color w:val="000000"/>
                <w:szCs w:val="22"/>
                <w:lang w:eastAsia="zh-CN"/>
              </w:rPr>
            </w:pPr>
            <w:ins w:id="83" w:author="He, Yuwen" w:date="2016-02-19T11:57:00Z">
              <w:r w:rsidRPr="00EF06D0">
                <w:rPr>
                  <w:rFonts w:ascii="Arial" w:eastAsia="Times New Roman" w:hAnsi="Arial" w:cs="Arial"/>
                  <w:color w:val="000000"/>
                  <w:szCs w:val="22"/>
                  <w:lang w:eastAsia="zh-CN"/>
                </w:rPr>
                <w:t>0.1%</w:t>
              </w:r>
            </w:ins>
          </w:p>
        </w:tc>
        <w:tc>
          <w:tcPr>
            <w:tcW w:w="914" w:type="dxa"/>
            <w:tcBorders>
              <w:top w:val="nil"/>
              <w:left w:val="nil"/>
              <w:bottom w:val="nil"/>
              <w:right w:val="nil"/>
            </w:tcBorders>
            <w:shd w:val="clear" w:color="000000" w:fill="CCFFCC"/>
            <w:noWrap/>
            <w:vAlign w:val="bottom"/>
            <w:hideMark/>
          </w:tcPr>
          <w:p w14:paraId="3DE5E094"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84" w:author="He, Yuwen" w:date="2016-02-19T11:57:00Z"/>
                <w:rFonts w:ascii="Arial" w:eastAsia="Times New Roman" w:hAnsi="Arial" w:cs="Arial"/>
                <w:szCs w:val="22"/>
                <w:lang w:eastAsia="zh-CN"/>
              </w:rPr>
            </w:pPr>
            <w:ins w:id="85" w:author="He, Yuwen" w:date="2016-02-19T11:57:00Z">
              <w:r w:rsidRPr="00EF06D0">
                <w:rPr>
                  <w:rFonts w:ascii="Arial" w:eastAsia="Times New Roman" w:hAnsi="Arial" w:cs="Arial"/>
                  <w:szCs w:val="22"/>
                  <w:lang w:eastAsia="zh-CN"/>
                </w:rPr>
                <w:t>-4.4%</w:t>
              </w:r>
            </w:ins>
          </w:p>
        </w:tc>
        <w:tc>
          <w:tcPr>
            <w:tcW w:w="1884" w:type="dxa"/>
            <w:tcBorders>
              <w:top w:val="nil"/>
              <w:left w:val="nil"/>
              <w:bottom w:val="nil"/>
              <w:right w:val="single" w:sz="8" w:space="0" w:color="auto"/>
            </w:tcBorders>
            <w:shd w:val="clear" w:color="000000" w:fill="CCFFCC"/>
            <w:noWrap/>
            <w:vAlign w:val="bottom"/>
            <w:hideMark/>
          </w:tcPr>
          <w:p w14:paraId="36E55579"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86" w:author="He, Yuwen" w:date="2016-02-19T11:57:00Z"/>
                <w:rFonts w:ascii="Arial" w:eastAsia="Times New Roman" w:hAnsi="Arial" w:cs="Arial"/>
                <w:szCs w:val="22"/>
                <w:lang w:eastAsia="zh-CN"/>
              </w:rPr>
            </w:pPr>
            <w:ins w:id="87" w:author="He, Yuwen" w:date="2016-02-19T11:57:00Z">
              <w:r w:rsidRPr="00EF06D0">
                <w:rPr>
                  <w:rFonts w:ascii="Arial" w:eastAsia="Times New Roman" w:hAnsi="Arial" w:cs="Arial"/>
                  <w:szCs w:val="22"/>
                  <w:lang w:eastAsia="zh-CN"/>
                </w:rPr>
                <w:t>-5.2%</w:t>
              </w:r>
            </w:ins>
          </w:p>
        </w:tc>
      </w:tr>
      <w:tr w:rsidR="006F122A" w:rsidRPr="00EF06D0" w14:paraId="6A517100" w14:textId="77777777" w:rsidTr="00EF06D0">
        <w:trPr>
          <w:trHeight w:val="240"/>
          <w:jc w:val="center"/>
          <w:ins w:id="88"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62853B08"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89" w:author="He, Yuwen" w:date="2016-02-19T11:57:00Z"/>
                <w:rFonts w:ascii="Arial" w:eastAsia="Times New Roman" w:hAnsi="Arial" w:cs="Arial"/>
                <w:color w:val="000000"/>
                <w:szCs w:val="22"/>
                <w:lang w:eastAsia="zh-CN"/>
              </w:rPr>
            </w:pPr>
            <w:ins w:id="90" w:author="He, Yuwen" w:date="2016-02-19T11:57:00Z">
              <w:r w:rsidRPr="00EF06D0">
                <w:rPr>
                  <w:rFonts w:ascii="Arial" w:eastAsia="Times New Roman" w:hAnsi="Arial" w:cs="Arial"/>
                  <w:color w:val="000000"/>
                  <w:szCs w:val="22"/>
                  <w:lang w:eastAsia="zh-CN"/>
                </w:rPr>
                <w:t>Class C</w:t>
              </w:r>
            </w:ins>
          </w:p>
        </w:tc>
        <w:tc>
          <w:tcPr>
            <w:tcW w:w="914" w:type="dxa"/>
            <w:tcBorders>
              <w:top w:val="nil"/>
              <w:left w:val="nil"/>
              <w:bottom w:val="nil"/>
              <w:right w:val="nil"/>
            </w:tcBorders>
            <w:shd w:val="clear" w:color="auto" w:fill="auto"/>
            <w:noWrap/>
            <w:vAlign w:val="bottom"/>
            <w:hideMark/>
          </w:tcPr>
          <w:p w14:paraId="2C36888F"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91" w:author="He, Yuwen" w:date="2016-02-19T11:57:00Z"/>
                <w:rFonts w:ascii="Arial" w:eastAsia="Times New Roman" w:hAnsi="Arial" w:cs="Arial"/>
                <w:color w:val="000000"/>
                <w:szCs w:val="22"/>
                <w:lang w:eastAsia="zh-CN"/>
              </w:rPr>
            </w:pPr>
            <w:ins w:id="92" w:author="He, Yuwen" w:date="2016-02-19T11:57:00Z">
              <w:r w:rsidRPr="00EF06D0">
                <w:rPr>
                  <w:rFonts w:ascii="Arial" w:eastAsia="Times New Roman" w:hAnsi="Arial" w:cs="Arial"/>
                  <w:color w:val="000000"/>
                  <w:szCs w:val="22"/>
                  <w:lang w:eastAsia="zh-CN"/>
                </w:rPr>
                <w:t>-0.3%</w:t>
              </w:r>
            </w:ins>
          </w:p>
        </w:tc>
        <w:tc>
          <w:tcPr>
            <w:tcW w:w="914" w:type="dxa"/>
            <w:tcBorders>
              <w:top w:val="nil"/>
              <w:left w:val="nil"/>
              <w:bottom w:val="nil"/>
              <w:right w:val="nil"/>
            </w:tcBorders>
            <w:shd w:val="clear" w:color="auto" w:fill="auto"/>
            <w:noWrap/>
            <w:vAlign w:val="bottom"/>
            <w:hideMark/>
          </w:tcPr>
          <w:p w14:paraId="4321A9F2"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93" w:author="He, Yuwen" w:date="2016-02-19T11:57:00Z"/>
                <w:rFonts w:ascii="Arial" w:eastAsia="Times New Roman" w:hAnsi="Arial" w:cs="Arial"/>
                <w:color w:val="000000"/>
                <w:szCs w:val="22"/>
                <w:lang w:eastAsia="zh-CN"/>
              </w:rPr>
            </w:pPr>
            <w:ins w:id="94" w:author="He, Yuwen" w:date="2016-02-19T11:57:00Z">
              <w:r w:rsidRPr="00EF06D0">
                <w:rPr>
                  <w:rFonts w:ascii="Arial" w:eastAsia="Times New Roman" w:hAnsi="Arial" w:cs="Arial"/>
                  <w:color w:val="000000"/>
                  <w:szCs w:val="22"/>
                  <w:lang w:eastAsia="zh-CN"/>
                </w:rPr>
                <w:t>-1.5%</w:t>
              </w:r>
            </w:ins>
          </w:p>
        </w:tc>
        <w:tc>
          <w:tcPr>
            <w:tcW w:w="1884" w:type="dxa"/>
            <w:tcBorders>
              <w:top w:val="nil"/>
              <w:left w:val="nil"/>
              <w:bottom w:val="nil"/>
              <w:right w:val="single" w:sz="8" w:space="0" w:color="auto"/>
            </w:tcBorders>
            <w:shd w:val="clear" w:color="auto" w:fill="auto"/>
            <w:noWrap/>
            <w:vAlign w:val="bottom"/>
            <w:hideMark/>
          </w:tcPr>
          <w:p w14:paraId="7D817423"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95" w:author="He, Yuwen" w:date="2016-02-19T11:57:00Z"/>
                <w:rFonts w:ascii="Arial" w:eastAsia="Times New Roman" w:hAnsi="Arial" w:cs="Arial"/>
                <w:color w:val="000000"/>
                <w:szCs w:val="22"/>
                <w:lang w:eastAsia="zh-CN"/>
              </w:rPr>
            </w:pPr>
            <w:ins w:id="96" w:author="He, Yuwen" w:date="2016-02-19T11:57:00Z">
              <w:r w:rsidRPr="00EF06D0">
                <w:rPr>
                  <w:rFonts w:ascii="Arial" w:eastAsia="Times New Roman" w:hAnsi="Arial" w:cs="Arial"/>
                  <w:color w:val="000000"/>
                  <w:szCs w:val="22"/>
                  <w:lang w:eastAsia="zh-CN"/>
                </w:rPr>
                <w:t>-1.0%</w:t>
              </w:r>
            </w:ins>
          </w:p>
        </w:tc>
      </w:tr>
      <w:tr w:rsidR="006F122A" w:rsidRPr="00EF06D0" w14:paraId="27CD1658" w14:textId="77777777" w:rsidTr="00EF06D0">
        <w:trPr>
          <w:trHeight w:val="240"/>
          <w:jc w:val="center"/>
          <w:ins w:id="97"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51690ACE"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98" w:author="He, Yuwen" w:date="2016-02-19T11:57:00Z"/>
                <w:rFonts w:ascii="Arial" w:eastAsia="Times New Roman" w:hAnsi="Arial" w:cs="Arial"/>
                <w:color w:val="000000"/>
                <w:szCs w:val="22"/>
                <w:lang w:eastAsia="zh-CN"/>
              </w:rPr>
            </w:pPr>
            <w:ins w:id="99" w:author="He, Yuwen" w:date="2016-02-19T11:57:00Z">
              <w:r w:rsidRPr="00EF06D0">
                <w:rPr>
                  <w:rFonts w:ascii="Arial" w:eastAsia="Times New Roman" w:hAnsi="Arial" w:cs="Arial"/>
                  <w:color w:val="000000"/>
                  <w:szCs w:val="22"/>
                  <w:lang w:eastAsia="zh-CN"/>
                </w:rPr>
                <w:t>Class D</w:t>
              </w:r>
            </w:ins>
          </w:p>
        </w:tc>
        <w:tc>
          <w:tcPr>
            <w:tcW w:w="914" w:type="dxa"/>
            <w:tcBorders>
              <w:top w:val="nil"/>
              <w:left w:val="nil"/>
              <w:bottom w:val="nil"/>
              <w:right w:val="nil"/>
            </w:tcBorders>
            <w:shd w:val="clear" w:color="auto" w:fill="auto"/>
            <w:noWrap/>
            <w:vAlign w:val="bottom"/>
            <w:hideMark/>
          </w:tcPr>
          <w:p w14:paraId="45D059B3"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00" w:author="He, Yuwen" w:date="2016-02-19T11:57:00Z"/>
                <w:rFonts w:ascii="Arial" w:eastAsia="Times New Roman" w:hAnsi="Arial" w:cs="Arial"/>
                <w:color w:val="000000"/>
                <w:szCs w:val="22"/>
                <w:lang w:eastAsia="zh-CN"/>
              </w:rPr>
            </w:pPr>
            <w:ins w:id="101" w:author="He, Yuwen" w:date="2016-02-19T11:57:00Z">
              <w:r w:rsidRPr="00EF06D0">
                <w:rPr>
                  <w:rFonts w:ascii="Arial" w:eastAsia="Times New Roman" w:hAnsi="Arial" w:cs="Arial"/>
                  <w:color w:val="000000"/>
                  <w:szCs w:val="22"/>
                  <w:lang w:eastAsia="zh-CN"/>
                </w:rPr>
                <w:t>-0.1%</w:t>
              </w:r>
            </w:ins>
          </w:p>
        </w:tc>
        <w:tc>
          <w:tcPr>
            <w:tcW w:w="914" w:type="dxa"/>
            <w:tcBorders>
              <w:top w:val="nil"/>
              <w:left w:val="nil"/>
              <w:bottom w:val="nil"/>
              <w:right w:val="nil"/>
            </w:tcBorders>
            <w:shd w:val="clear" w:color="auto" w:fill="auto"/>
            <w:noWrap/>
            <w:vAlign w:val="bottom"/>
            <w:hideMark/>
          </w:tcPr>
          <w:p w14:paraId="650E1233"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02" w:author="He, Yuwen" w:date="2016-02-19T11:57:00Z"/>
                <w:rFonts w:ascii="Arial" w:eastAsia="Times New Roman" w:hAnsi="Arial" w:cs="Arial"/>
                <w:color w:val="000000"/>
                <w:szCs w:val="22"/>
                <w:lang w:eastAsia="zh-CN"/>
              </w:rPr>
            </w:pPr>
            <w:ins w:id="103" w:author="He, Yuwen" w:date="2016-02-19T11:57:00Z">
              <w:r w:rsidRPr="00EF06D0">
                <w:rPr>
                  <w:rFonts w:ascii="Arial" w:eastAsia="Times New Roman" w:hAnsi="Arial" w:cs="Arial"/>
                  <w:color w:val="000000"/>
                  <w:szCs w:val="22"/>
                  <w:lang w:eastAsia="zh-CN"/>
                </w:rPr>
                <w:t>-2.8%</w:t>
              </w:r>
            </w:ins>
          </w:p>
        </w:tc>
        <w:tc>
          <w:tcPr>
            <w:tcW w:w="1884" w:type="dxa"/>
            <w:tcBorders>
              <w:top w:val="nil"/>
              <w:left w:val="nil"/>
              <w:bottom w:val="nil"/>
              <w:right w:val="single" w:sz="8" w:space="0" w:color="auto"/>
            </w:tcBorders>
            <w:shd w:val="clear" w:color="auto" w:fill="auto"/>
            <w:noWrap/>
            <w:vAlign w:val="bottom"/>
            <w:hideMark/>
          </w:tcPr>
          <w:p w14:paraId="67DD172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04" w:author="He, Yuwen" w:date="2016-02-19T11:57:00Z"/>
                <w:rFonts w:ascii="Arial" w:eastAsia="Times New Roman" w:hAnsi="Arial" w:cs="Arial"/>
                <w:color w:val="000000"/>
                <w:szCs w:val="22"/>
                <w:lang w:eastAsia="zh-CN"/>
              </w:rPr>
            </w:pPr>
            <w:ins w:id="105" w:author="He, Yuwen" w:date="2016-02-19T11:57:00Z">
              <w:r w:rsidRPr="00EF06D0">
                <w:rPr>
                  <w:rFonts w:ascii="Arial" w:eastAsia="Times New Roman" w:hAnsi="Arial" w:cs="Arial"/>
                  <w:color w:val="000000"/>
                  <w:szCs w:val="22"/>
                  <w:lang w:eastAsia="zh-CN"/>
                </w:rPr>
                <w:t>-1.9%</w:t>
              </w:r>
            </w:ins>
          </w:p>
        </w:tc>
      </w:tr>
      <w:tr w:rsidR="006F122A" w:rsidRPr="00EF06D0" w14:paraId="6275904C" w14:textId="77777777" w:rsidTr="00EF06D0">
        <w:trPr>
          <w:trHeight w:val="255"/>
          <w:jc w:val="center"/>
          <w:ins w:id="106"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01DF0125"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07" w:author="He, Yuwen" w:date="2016-02-19T11:57:00Z"/>
                <w:rFonts w:ascii="Arial" w:eastAsia="Times New Roman" w:hAnsi="Arial" w:cs="Arial"/>
                <w:color w:val="000000"/>
                <w:szCs w:val="22"/>
                <w:lang w:eastAsia="zh-CN"/>
              </w:rPr>
            </w:pPr>
            <w:ins w:id="108" w:author="He, Yuwen" w:date="2016-02-19T11:57:00Z">
              <w:r w:rsidRPr="00EF06D0">
                <w:rPr>
                  <w:rFonts w:ascii="Arial" w:eastAsia="Times New Roman" w:hAnsi="Arial" w:cs="Arial"/>
                  <w:color w:val="000000"/>
                  <w:szCs w:val="22"/>
                  <w:lang w:eastAsia="zh-CN"/>
                </w:rPr>
                <w:t>Class E</w:t>
              </w:r>
            </w:ins>
          </w:p>
        </w:tc>
        <w:tc>
          <w:tcPr>
            <w:tcW w:w="914" w:type="dxa"/>
            <w:tcBorders>
              <w:top w:val="nil"/>
              <w:left w:val="nil"/>
              <w:bottom w:val="nil"/>
              <w:right w:val="nil"/>
            </w:tcBorders>
            <w:shd w:val="clear" w:color="auto" w:fill="auto"/>
            <w:noWrap/>
            <w:vAlign w:val="bottom"/>
            <w:hideMark/>
          </w:tcPr>
          <w:p w14:paraId="633B8D61"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09" w:author="He, Yuwen" w:date="2016-02-19T11:57:00Z"/>
                <w:rFonts w:ascii="Arial" w:eastAsia="Times New Roman" w:hAnsi="Arial" w:cs="Arial"/>
                <w:color w:val="000000"/>
                <w:szCs w:val="22"/>
                <w:lang w:eastAsia="zh-CN"/>
              </w:rPr>
            </w:pPr>
            <w:ins w:id="110" w:author="He, Yuwen" w:date="2016-02-19T11:57:00Z">
              <w:r w:rsidRPr="00EF06D0">
                <w:rPr>
                  <w:rFonts w:ascii="Arial" w:eastAsia="Times New Roman" w:hAnsi="Arial" w:cs="Arial"/>
                  <w:color w:val="000000"/>
                  <w:szCs w:val="22"/>
                  <w:lang w:eastAsia="zh-CN"/>
                </w:rPr>
                <w:t> </w:t>
              </w:r>
            </w:ins>
          </w:p>
        </w:tc>
        <w:tc>
          <w:tcPr>
            <w:tcW w:w="914" w:type="dxa"/>
            <w:tcBorders>
              <w:top w:val="nil"/>
              <w:left w:val="nil"/>
              <w:bottom w:val="nil"/>
              <w:right w:val="nil"/>
            </w:tcBorders>
            <w:shd w:val="clear" w:color="auto" w:fill="auto"/>
            <w:noWrap/>
            <w:vAlign w:val="bottom"/>
            <w:hideMark/>
          </w:tcPr>
          <w:p w14:paraId="7EABB122"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11" w:author="He, Yuwen" w:date="2016-02-19T11:57:00Z"/>
                <w:rFonts w:ascii="Arial" w:eastAsia="Times New Roman" w:hAnsi="Arial" w:cs="Arial"/>
                <w:color w:val="000000"/>
                <w:szCs w:val="22"/>
                <w:lang w:eastAsia="zh-CN"/>
              </w:rPr>
            </w:pPr>
          </w:p>
        </w:tc>
        <w:tc>
          <w:tcPr>
            <w:tcW w:w="1884" w:type="dxa"/>
            <w:tcBorders>
              <w:top w:val="nil"/>
              <w:left w:val="nil"/>
              <w:bottom w:val="nil"/>
              <w:right w:val="single" w:sz="8" w:space="0" w:color="auto"/>
            </w:tcBorders>
            <w:shd w:val="clear" w:color="auto" w:fill="auto"/>
            <w:noWrap/>
            <w:vAlign w:val="bottom"/>
            <w:hideMark/>
          </w:tcPr>
          <w:p w14:paraId="1BB74F9A"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12" w:author="He, Yuwen" w:date="2016-02-19T11:57:00Z"/>
                <w:rFonts w:ascii="Arial" w:eastAsia="Times New Roman" w:hAnsi="Arial" w:cs="Arial"/>
                <w:color w:val="000000"/>
                <w:szCs w:val="22"/>
                <w:lang w:eastAsia="zh-CN"/>
              </w:rPr>
            </w:pPr>
            <w:ins w:id="113" w:author="He, Yuwen" w:date="2016-02-19T11:57:00Z">
              <w:r w:rsidRPr="00EF06D0">
                <w:rPr>
                  <w:rFonts w:ascii="Arial" w:eastAsia="Times New Roman" w:hAnsi="Arial" w:cs="Arial"/>
                  <w:color w:val="000000"/>
                  <w:szCs w:val="22"/>
                  <w:lang w:eastAsia="zh-CN"/>
                </w:rPr>
                <w:t> </w:t>
              </w:r>
            </w:ins>
          </w:p>
        </w:tc>
      </w:tr>
      <w:tr w:rsidR="006F122A" w:rsidRPr="00EF06D0" w14:paraId="0011EBAD" w14:textId="77777777" w:rsidTr="00EF06D0">
        <w:trPr>
          <w:trHeight w:val="240"/>
          <w:jc w:val="center"/>
          <w:ins w:id="114" w:author="He, Yuwen" w:date="2016-02-19T11:57:00Z"/>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532DAD24"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15" w:author="He, Yuwen" w:date="2016-02-19T11:57:00Z"/>
                <w:rFonts w:ascii="Arial" w:eastAsia="Times New Roman" w:hAnsi="Arial" w:cs="Arial"/>
                <w:b/>
                <w:bCs/>
                <w:color w:val="000000"/>
                <w:szCs w:val="22"/>
                <w:lang w:eastAsia="zh-CN"/>
              </w:rPr>
            </w:pPr>
            <w:ins w:id="116" w:author="He, Yuwen" w:date="2016-02-19T11:57:00Z">
              <w:r w:rsidRPr="00EF06D0">
                <w:rPr>
                  <w:rFonts w:ascii="Arial" w:eastAsia="Times New Roman" w:hAnsi="Arial" w:cs="Arial"/>
                  <w:b/>
                  <w:bCs/>
                  <w:color w:val="000000"/>
                  <w:szCs w:val="22"/>
                  <w:lang w:eastAsia="zh-CN"/>
                </w:rPr>
                <w:t>Overall</w:t>
              </w:r>
            </w:ins>
          </w:p>
        </w:tc>
        <w:tc>
          <w:tcPr>
            <w:tcW w:w="914" w:type="dxa"/>
            <w:tcBorders>
              <w:top w:val="single" w:sz="8" w:space="0" w:color="auto"/>
              <w:left w:val="nil"/>
              <w:bottom w:val="nil"/>
              <w:right w:val="nil"/>
            </w:tcBorders>
            <w:shd w:val="clear" w:color="auto" w:fill="auto"/>
            <w:noWrap/>
            <w:vAlign w:val="bottom"/>
            <w:hideMark/>
          </w:tcPr>
          <w:p w14:paraId="1A582FBF"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17" w:author="He, Yuwen" w:date="2016-02-19T11:57:00Z"/>
                <w:rFonts w:ascii="Arial" w:eastAsia="Times New Roman" w:hAnsi="Arial" w:cs="Arial"/>
                <w:color w:val="000000"/>
                <w:szCs w:val="22"/>
                <w:lang w:eastAsia="zh-CN"/>
              </w:rPr>
            </w:pPr>
            <w:ins w:id="118" w:author="He, Yuwen" w:date="2016-02-19T11:57:00Z">
              <w:r w:rsidRPr="00EF06D0">
                <w:rPr>
                  <w:rFonts w:ascii="Arial" w:eastAsia="Times New Roman" w:hAnsi="Arial" w:cs="Arial"/>
                  <w:color w:val="000000"/>
                  <w:szCs w:val="22"/>
                  <w:lang w:eastAsia="zh-CN"/>
                </w:rPr>
                <w:t>-0.1%</w:t>
              </w:r>
            </w:ins>
          </w:p>
        </w:tc>
        <w:tc>
          <w:tcPr>
            <w:tcW w:w="914" w:type="dxa"/>
            <w:tcBorders>
              <w:top w:val="single" w:sz="8" w:space="0" w:color="auto"/>
              <w:left w:val="nil"/>
              <w:bottom w:val="nil"/>
              <w:right w:val="nil"/>
            </w:tcBorders>
            <w:shd w:val="clear" w:color="000000" w:fill="CCFFCC"/>
            <w:noWrap/>
            <w:vAlign w:val="bottom"/>
            <w:hideMark/>
          </w:tcPr>
          <w:p w14:paraId="442C7AEB"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19" w:author="He, Yuwen" w:date="2016-02-19T11:57:00Z"/>
                <w:rFonts w:ascii="Arial" w:eastAsia="Times New Roman" w:hAnsi="Arial" w:cs="Arial"/>
                <w:szCs w:val="22"/>
                <w:lang w:eastAsia="zh-CN"/>
              </w:rPr>
            </w:pPr>
            <w:ins w:id="120" w:author="He, Yuwen" w:date="2016-02-19T11:57:00Z">
              <w:r w:rsidRPr="00EF06D0">
                <w:rPr>
                  <w:rFonts w:ascii="Arial" w:eastAsia="Times New Roman" w:hAnsi="Arial" w:cs="Arial"/>
                  <w:szCs w:val="22"/>
                  <w:lang w:eastAsia="zh-CN"/>
                </w:rPr>
                <w:t>-3.1%</w:t>
              </w:r>
            </w:ins>
          </w:p>
        </w:tc>
        <w:tc>
          <w:tcPr>
            <w:tcW w:w="1884" w:type="dxa"/>
            <w:tcBorders>
              <w:top w:val="single" w:sz="8" w:space="0" w:color="auto"/>
              <w:left w:val="nil"/>
              <w:bottom w:val="nil"/>
              <w:right w:val="single" w:sz="8" w:space="0" w:color="auto"/>
            </w:tcBorders>
            <w:shd w:val="clear" w:color="000000" w:fill="CCFFCC"/>
            <w:noWrap/>
            <w:vAlign w:val="bottom"/>
            <w:hideMark/>
          </w:tcPr>
          <w:p w14:paraId="79745C9D"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21" w:author="He, Yuwen" w:date="2016-02-19T11:57:00Z"/>
                <w:rFonts w:ascii="Arial" w:eastAsia="Times New Roman" w:hAnsi="Arial" w:cs="Arial"/>
                <w:szCs w:val="22"/>
                <w:lang w:eastAsia="zh-CN"/>
              </w:rPr>
            </w:pPr>
            <w:ins w:id="122" w:author="He, Yuwen" w:date="2016-02-19T11:57:00Z">
              <w:r w:rsidRPr="00EF06D0">
                <w:rPr>
                  <w:rFonts w:ascii="Arial" w:eastAsia="Times New Roman" w:hAnsi="Arial" w:cs="Arial"/>
                  <w:szCs w:val="22"/>
                  <w:lang w:eastAsia="zh-CN"/>
                </w:rPr>
                <w:t>-3.2%</w:t>
              </w:r>
            </w:ins>
          </w:p>
        </w:tc>
      </w:tr>
      <w:tr w:rsidR="006F122A" w:rsidRPr="00EF06D0" w14:paraId="500981C4" w14:textId="77777777" w:rsidTr="00EF06D0">
        <w:trPr>
          <w:trHeight w:val="255"/>
          <w:jc w:val="center"/>
          <w:ins w:id="123" w:author="He, Yuwen" w:date="2016-02-19T11:57:00Z"/>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4A8AEA0B"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24" w:author="He, Yuwen" w:date="2016-02-19T11:57:00Z"/>
                <w:rFonts w:ascii="Arial" w:eastAsia="Times New Roman" w:hAnsi="Arial" w:cs="Arial"/>
                <w:color w:val="000000"/>
                <w:szCs w:val="22"/>
                <w:lang w:eastAsia="zh-CN"/>
              </w:rPr>
            </w:pPr>
            <w:ins w:id="125" w:author="He, Yuwen" w:date="2016-02-19T11:57:00Z">
              <w:r w:rsidRPr="00EF06D0">
                <w:rPr>
                  <w:rFonts w:ascii="Arial" w:eastAsia="Times New Roman" w:hAnsi="Arial" w:cs="Arial"/>
                  <w:color w:val="000000"/>
                  <w:szCs w:val="22"/>
                  <w:lang w:eastAsia="zh-CN"/>
                </w:rPr>
                <w:t> </w:t>
              </w:r>
            </w:ins>
          </w:p>
        </w:tc>
        <w:tc>
          <w:tcPr>
            <w:tcW w:w="914" w:type="dxa"/>
            <w:tcBorders>
              <w:top w:val="nil"/>
              <w:left w:val="nil"/>
              <w:bottom w:val="single" w:sz="8" w:space="0" w:color="auto"/>
              <w:right w:val="nil"/>
            </w:tcBorders>
            <w:shd w:val="clear" w:color="auto" w:fill="auto"/>
            <w:noWrap/>
            <w:vAlign w:val="bottom"/>
            <w:hideMark/>
          </w:tcPr>
          <w:p w14:paraId="4E41898E"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26" w:author="He, Yuwen" w:date="2016-02-19T11:57:00Z"/>
                <w:rFonts w:ascii="Arial" w:eastAsia="Times New Roman" w:hAnsi="Arial" w:cs="Arial"/>
                <w:color w:val="808080"/>
                <w:szCs w:val="22"/>
                <w:lang w:eastAsia="zh-CN"/>
              </w:rPr>
            </w:pPr>
            <w:ins w:id="127" w:author="He, Yuwen" w:date="2016-02-19T11:57:00Z">
              <w:r w:rsidRPr="00EF06D0">
                <w:rPr>
                  <w:rFonts w:ascii="Arial" w:eastAsia="Times New Roman" w:hAnsi="Arial" w:cs="Arial"/>
                  <w:color w:val="808080"/>
                  <w:szCs w:val="22"/>
                  <w:lang w:eastAsia="zh-CN"/>
                </w:rPr>
                <w:t>-0.1%</w:t>
              </w:r>
            </w:ins>
          </w:p>
        </w:tc>
        <w:tc>
          <w:tcPr>
            <w:tcW w:w="914" w:type="dxa"/>
            <w:tcBorders>
              <w:top w:val="nil"/>
              <w:left w:val="nil"/>
              <w:bottom w:val="single" w:sz="8" w:space="0" w:color="auto"/>
              <w:right w:val="nil"/>
            </w:tcBorders>
            <w:shd w:val="clear" w:color="auto" w:fill="auto"/>
            <w:noWrap/>
            <w:vAlign w:val="bottom"/>
            <w:hideMark/>
          </w:tcPr>
          <w:p w14:paraId="4346E0BB"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28" w:author="He, Yuwen" w:date="2016-02-19T11:57:00Z"/>
                <w:rFonts w:ascii="Arial" w:eastAsia="Times New Roman" w:hAnsi="Arial" w:cs="Arial"/>
                <w:color w:val="808080"/>
                <w:szCs w:val="22"/>
                <w:lang w:eastAsia="zh-CN"/>
              </w:rPr>
            </w:pPr>
            <w:ins w:id="129" w:author="He, Yuwen" w:date="2016-02-19T11:57:00Z">
              <w:r w:rsidRPr="00EF06D0">
                <w:rPr>
                  <w:rFonts w:ascii="Arial" w:eastAsia="Times New Roman" w:hAnsi="Arial" w:cs="Arial"/>
                  <w:color w:val="808080"/>
                  <w:szCs w:val="22"/>
                  <w:lang w:eastAsia="zh-CN"/>
                </w:rPr>
                <w:t>-2.8%</w:t>
              </w:r>
            </w:ins>
          </w:p>
        </w:tc>
        <w:tc>
          <w:tcPr>
            <w:tcW w:w="1884" w:type="dxa"/>
            <w:tcBorders>
              <w:top w:val="nil"/>
              <w:left w:val="nil"/>
              <w:bottom w:val="single" w:sz="8" w:space="0" w:color="auto"/>
              <w:right w:val="single" w:sz="8" w:space="0" w:color="auto"/>
            </w:tcBorders>
            <w:shd w:val="clear" w:color="auto" w:fill="auto"/>
            <w:noWrap/>
            <w:vAlign w:val="bottom"/>
            <w:hideMark/>
          </w:tcPr>
          <w:p w14:paraId="11283F1A"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30" w:author="He, Yuwen" w:date="2016-02-19T11:57:00Z"/>
                <w:rFonts w:ascii="Arial" w:eastAsia="Times New Roman" w:hAnsi="Arial" w:cs="Arial"/>
                <w:color w:val="808080"/>
                <w:szCs w:val="22"/>
                <w:lang w:eastAsia="zh-CN"/>
              </w:rPr>
            </w:pPr>
            <w:ins w:id="131" w:author="He, Yuwen" w:date="2016-02-19T11:57:00Z">
              <w:r w:rsidRPr="00EF06D0">
                <w:rPr>
                  <w:rFonts w:ascii="Arial" w:eastAsia="Times New Roman" w:hAnsi="Arial" w:cs="Arial"/>
                  <w:color w:val="808080"/>
                  <w:szCs w:val="22"/>
                  <w:lang w:eastAsia="zh-CN"/>
                </w:rPr>
                <w:t>-2.7%</w:t>
              </w:r>
            </w:ins>
          </w:p>
        </w:tc>
      </w:tr>
      <w:tr w:rsidR="006F122A" w:rsidRPr="00EF06D0" w14:paraId="22B56132" w14:textId="77777777" w:rsidTr="00EF06D0">
        <w:trPr>
          <w:trHeight w:val="255"/>
          <w:jc w:val="center"/>
          <w:ins w:id="132" w:author="He, Yuwen" w:date="2016-02-19T11:57:00Z"/>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17C41452"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33" w:author="He, Yuwen" w:date="2016-02-19T11:57:00Z"/>
                <w:rFonts w:ascii="Arial" w:eastAsia="Times New Roman" w:hAnsi="Arial" w:cs="Arial"/>
                <w:color w:val="000000"/>
                <w:szCs w:val="22"/>
                <w:lang w:eastAsia="zh-CN"/>
              </w:rPr>
            </w:pPr>
            <w:ins w:id="134" w:author="He, Yuwen" w:date="2016-02-19T11:57:00Z">
              <w:r w:rsidRPr="00EF06D0">
                <w:rPr>
                  <w:rFonts w:ascii="Arial" w:eastAsia="Times New Roman" w:hAnsi="Arial" w:cs="Arial"/>
                  <w:color w:val="000000"/>
                  <w:szCs w:val="22"/>
                  <w:lang w:eastAsia="zh-CN"/>
                </w:rPr>
                <w:t>Class F</w:t>
              </w:r>
            </w:ins>
          </w:p>
        </w:tc>
        <w:tc>
          <w:tcPr>
            <w:tcW w:w="914" w:type="dxa"/>
            <w:tcBorders>
              <w:top w:val="nil"/>
              <w:left w:val="nil"/>
              <w:bottom w:val="single" w:sz="8" w:space="0" w:color="auto"/>
              <w:right w:val="nil"/>
            </w:tcBorders>
            <w:shd w:val="clear" w:color="auto" w:fill="auto"/>
            <w:noWrap/>
            <w:vAlign w:val="bottom"/>
            <w:hideMark/>
          </w:tcPr>
          <w:p w14:paraId="584C58A4"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35" w:author="He, Yuwen" w:date="2016-02-19T11:57:00Z"/>
                <w:rFonts w:ascii="Arial" w:eastAsia="Times New Roman" w:hAnsi="Arial" w:cs="Arial"/>
                <w:color w:val="000000"/>
                <w:szCs w:val="22"/>
                <w:lang w:eastAsia="zh-CN"/>
              </w:rPr>
            </w:pPr>
            <w:ins w:id="136" w:author="He, Yuwen" w:date="2016-02-19T11:57:00Z">
              <w:r w:rsidRPr="00EF06D0">
                <w:rPr>
                  <w:rFonts w:ascii="Arial" w:eastAsia="Times New Roman" w:hAnsi="Arial" w:cs="Arial"/>
                  <w:color w:val="000000"/>
                  <w:szCs w:val="22"/>
                  <w:lang w:eastAsia="zh-CN"/>
                </w:rPr>
                <w:t>0.2%</w:t>
              </w:r>
            </w:ins>
          </w:p>
        </w:tc>
        <w:tc>
          <w:tcPr>
            <w:tcW w:w="914" w:type="dxa"/>
            <w:tcBorders>
              <w:top w:val="nil"/>
              <w:left w:val="nil"/>
              <w:bottom w:val="single" w:sz="8" w:space="0" w:color="auto"/>
              <w:right w:val="nil"/>
            </w:tcBorders>
            <w:shd w:val="clear" w:color="000000" w:fill="CCFFCC"/>
            <w:noWrap/>
            <w:vAlign w:val="bottom"/>
            <w:hideMark/>
          </w:tcPr>
          <w:p w14:paraId="03F17707"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37" w:author="He, Yuwen" w:date="2016-02-19T11:57:00Z"/>
                <w:rFonts w:ascii="Arial" w:eastAsia="Times New Roman" w:hAnsi="Arial" w:cs="Arial"/>
                <w:szCs w:val="22"/>
                <w:lang w:eastAsia="zh-CN"/>
              </w:rPr>
            </w:pPr>
            <w:ins w:id="138" w:author="He, Yuwen" w:date="2016-02-19T11:57:00Z">
              <w:r w:rsidRPr="00EF06D0">
                <w:rPr>
                  <w:rFonts w:ascii="Arial" w:eastAsia="Times New Roman" w:hAnsi="Arial" w:cs="Arial"/>
                  <w:szCs w:val="22"/>
                  <w:lang w:eastAsia="zh-CN"/>
                </w:rPr>
                <w:t>-3.5%</w:t>
              </w:r>
            </w:ins>
          </w:p>
        </w:tc>
        <w:tc>
          <w:tcPr>
            <w:tcW w:w="1884" w:type="dxa"/>
            <w:tcBorders>
              <w:top w:val="nil"/>
              <w:left w:val="nil"/>
              <w:bottom w:val="single" w:sz="8" w:space="0" w:color="auto"/>
              <w:right w:val="single" w:sz="8" w:space="0" w:color="auto"/>
            </w:tcBorders>
            <w:shd w:val="clear" w:color="auto" w:fill="auto"/>
            <w:noWrap/>
            <w:vAlign w:val="bottom"/>
            <w:hideMark/>
          </w:tcPr>
          <w:p w14:paraId="61700D26"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39" w:author="He, Yuwen" w:date="2016-02-19T11:57:00Z"/>
                <w:rFonts w:ascii="Arial" w:eastAsia="Times New Roman" w:hAnsi="Arial" w:cs="Arial"/>
                <w:color w:val="000000"/>
                <w:szCs w:val="22"/>
                <w:lang w:eastAsia="zh-CN"/>
              </w:rPr>
            </w:pPr>
            <w:ins w:id="140" w:author="He, Yuwen" w:date="2016-02-19T11:57:00Z">
              <w:r w:rsidRPr="00EF06D0">
                <w:rPr>
                  <w:rFonts w:ascii="Arial" w:eastAsia="Times New Roman" w:hAnsi="Arial" w:cs="Arial"/>
                  <w:color w:val="000000"/>
                  <w:szCs w:val="22"/>
                  <w:lang w:eastAsia="zh-CN"/>
                </w:rPr>
                <w:t>-2.6%</w:t>
              </w:r>
            </w:ins>
          </w:p>
        </w:tc>
      </w:tr>
      <w:tr w:rsidR="006F122A" w:rsidRPr="00EF06D0" w14:paraId="59EAD813" w14:textId="77777777" w:rsidTr="00EF06D0">
        <w:trPr>
          <w:trHeight w:val="240"/>
          <w:jc w:val="center"/>
          <w:ins w:id="141"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235E6E58"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42" w:author="He, Yuwen" w:date="2016-02-19T11:57:00Z"/>
                <w:rFonts w:ascii="Arial" w:eastAsia="Times New Roman" w:hAnsi="Arial" w:cs="Arial"/>
                <w:color w:val="000000"/>
                <w:szCs w:val="22"/>
                <w:lang w:eastAsia="zh-CN"/>
              </w:rPr>
            </w:pPr>
            <w:ins w:id="143" w:author="He, Yuwen" w:date="2016-02-19T11:57:00Z">
              <w:r w:rsidRPr="00EF06D0">
                <w:rPr>
                  <w:rFonts w:ascii="Arial" w:eastAsia="Times New Roman" w:hAnsi="Arial" w:cs="Arial"/>
                  <w:color w:val="000000"/>
                  <w:szCs w:val="22"/>
                  <w:lang w:eastAsia="zh-CN"/>
                </w:rPr>
                <w:t>Enc Time[%]</w:t>
              </w:r>
            </w:ins>
          </w:p>
        </w:tc>
        <w:tc>
          <w:tcPr>
            <w:tcW w:w="3712" w:type="dxa"/>
            <w:gridSpan w:val="3"/>
            <w:tcBorders>
              <w:top w:val="nil"/>
              <w:left w:val="nil"/>
              <w:bottom w:val="nil"/>
              <w:right w:val="single" w:sz="8" w:space="0" w:color="000000"/>
            </w:tcBorders>
            <w:shd w:val="clear" w:color="auto" w:fill="auto"/>
            <w:noWrap/>
            <w:vAlign w:val="bottom"/>
            <w:hideMark/>
          </w:tcPr>
          <w:p w14:paraId="78BBDBC4"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44" w:author="He, Yuwen" w:date="2016-02-19T11:57:00Z"/>
                <w:rFonts w:ascii="Arial" w:eastAsia="Times New Roman" w:hAnsi="Arial" w:cs="Arial"/>
                <w:color w:val="000000"/>
                <w:szCs w:val="22"/>
                <w:lang w:eastAsia="zh-CN"/>
              </w:rPr>
            </w:pPr>
            <w:ins w:id="145" w:author="He, Yuwen" w:date="2016-02-19T11:57:00Z">
              <w:r w:rsidRPr="00EF06D0">
                <w:rPr>
                  <w:rFonts w:ascii="Arial" w:eastAsia="Times New Roman" w:hAnsi="Arial" w:cs="Arial"/>
                  <w:color w:val="000000"/>
                  <w:szCs w:val="22"/>
                  <w:lang w:eastAsia="zh-CN"/>
                </w:rPr>
                <w:t>101%</w:t>
              </w:r>
            </w:ins>
          </w:p>
        </w:tc>
      </w:tr>
      <w:tr w:rsidR="006F122A" w:rsidRPr="00EF06D0" w14:paraId="192E311A" w14:textId="77777777" w:rsidTr="00EF06D0">
        <w:trPr>
          <w:trHeight w:val="255"/>
          <w:jc w:val="center"/>
          <w:ins w:id="146" w:author="He, Yuwen" w:date="2016-02-19T11:57:00Z"/>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21704412"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47" w:author="He, Yuwen" w:date="2016-02-19T11:57:00Z"/>
                <w:rFonts w:ascii="Arial" w:eastAsia="Times New Roman" w:hAnsi="Arial" w:cs="Arial"/>
                <w:color w:val="000000"/>
                <w:szCs w:val="22"/>
                <w:lang w:eastAsia="zh-CN"/>
              </w:rPr>
            </w:pPr>
            <w:ins w:id="148" w:author="He, Yuwen" w:date="2016-02-19T11:57:00Z">
              <w:r w:rsidRPr="00EF06D0">
                <w:rPr>
                  <w:rFonts w:ascii="Arial" w:eastAsia="Times New Roman" w:hAnsi="Arial" w:cs="Arial"/>
                  <w:color w:val="000000"/>
                  <w:szCs w:val="22"/>
                  <w:lang w:eastAsia="zh-CN"/>
                </w:rPr>
                <w:t>Dec Time[%]</w:t>
              </w:r>
            </w:ins>
          </w:p>
        </w:tc>
        <w:tc>
          <w:tcPr>
            <w:tcW w:w="3712" w:type="dxa"/>
            <w:gridSpan w:val="3"/>
            <w:tcBorders>
              <w:top w:val="nil"/>
              <w:left w:val="nil"/>
              <w:bottom w:val="single" w:sz="8" w:space="0" w:color="auto"/>
              <w:right w:val="single" w:sz="8" w:space="0" w:color="000000"/>
            </w:tcBorders>
            <w:shd w:val="clear" w:color="auto" w:fill="auto"/>
            <w:noWrap/>
            <w:vAlign w:val="bottom"/>
            <w:hideMark/>
          </w:tcPr>
          <w:p w14:paraId="6AF020FB"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49" w:author="He, Yuwen" w:date="2016-02-19T11:57:00Z"/>
                <w:rFonts w:ascii="Arial" w:eastAsia="Times New Roman" w:hAnsi="Arial" w:cs="Arial"/>
                <w:color w:val="000000"/>
                <w:szCs w:val="22"/>
                <w:lang w:eastAsia="zh-CN"/>
              </w:rPr>
            </w:pPr>
            <w:ins w:id="150" w:author="He, Yuwen" w:date="2016-02-19T11:57:00Z">
              <w:r w:rsidRPr="00EF06D0">
                <w:rPr>
                  <w:rFonts w:ascii="Arial" w:eastAsia="Times New Roman" w:hAnsi="Arial" w:cs="Arial"/>
                  <w:color w:val="000000"/>
                  <w:szCs w:val="22"/>
                  <w:lang w:eastAsia="zh-CN"/>
                </w:rPr>
                <w:t>101%</w:t>
              </w:r>
            </w:ins>
          </w:p>
        </w:tc>
      </w:tr>
      <w:tr w:rsidR="006F122A" w:rsidRPr="00EF06D0" w14:paraId="23A77860" w14:textId="77777777" w:rsidTr="00EF06D0">
        <w:trPr>
          <w:trHeight w:val="255"/>
          <w:jc w:val="center"/>
          <w:ins w:id="151" w:author="He, Yuwen" w:date="2016-02-19T11:57:00Z"/>
        </w:trPr>
        <w:tc>
          <w:tcPr>
            <w:tcW w:w="1598" w:type="dxa"/>
            <w:tcBorders>
              <w:top w:val="nil"/>
              <w:left w:val="nil"/>
              <w:bottom w:val="nil"/>
              <w:right w:val="nil"/>
            </w:tcBorders>
            <w:shd w:val="clear" w:color="auto" w:fill="auto"/>
            <w:noWrap/>
            <w:vAlign w:val="bottom"/>
            <w:hideMark/>
          </w:tcPr>
          <w:p w14:paraId="1C1E65EC"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52" w:author="He, Yuwen" w:date="2016-02-19T11:57:00Z"/>
                <w:rFonts w:ascii="Arial" w:eastAsia="Times New Roman" w:hAnsi="Arial" w:cs="Arial"/>
                <w:color w:val="000000"/>
                <w:szCs w:val="22"/>
                <w:lang w:eastAsia="zh-CN"/>
              </w:rPr>
            </w:pPr>
          </w:p>
        </w:tc>
        <w:tc>
          <w:tcPr>
            <w:tcW w:w="914" w:type="dxa"/>
            <w:tcBorders>
              <w:top w:val="nil"/>
              <w:left w:val="nil"/>
              <w:bottom w:val="nil"/>
              <w:right w:val="nil"/>
            </w:tcBorders>
            <w:shd w:val="clear" w:color="auto" w:fill="auto"/>
            <w:noWrap/>
            <w:vAlign w:val="bottom"/>
            <w:hideMark/>
          </w:tcPr>
          <w:p w14:paraId="5538E068"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53" w:author="He, Yuwen" w:date="2016-02-19T11:57:00Z"/>
                <w:rFonts w:eastAsia="Times New Roman"/>
                <w:szCs w:val="22"/>
                <w:lang w:eastAsia="zh-CN"/>
              </w:rPr>
            </w:pPr>
          </w:p>
        </w:tc>
        <w:tc>
          <w:tcPr>
            <w:tcW w:w="914" w:type="dxa"/>
            <w:tcBorders>
              <w:top w:val="nil"/>
              <w:left w:val="nil"/>
              <w:bottom w:val="nil"/>
              <w:right w:val="nil"/>
            </w:tcBorders>
            <w:shd w:val="clear" w:color="auto" w:fill="auto"/>
            <w:noWrap/>
            <w:vAlign w:val="bottom"/>
            <w:hideMark/>
          </w:tcPr>
          <w:p w14:paraId="0205CF2D"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54" w:author="He, Yuwen" w:date="2016-02-19T11:57:00Z"/>
                <w:rFonts w:eastAsia="Times New Roman"/>
                <w:szCs w:val="22"/>
                <w:lang w:eastAsia="zh-CN"/>
              </w:rPr>
            </w:pPr>
          </w:p>
        </w:tc>
        <w:tc>
          <w:tcPr>
            <w:tcW w:w="1884" w:type="dxa"/>
            <w:tcBorders>
              <w:top w:val="nil"/>
              <w:left w:val="nil"/>
              <w:bottom w:val="nil"/>
              <w:right w:val="nil"/>
            </w:tcBorders>
            <w:shd w:val="clear" w:color="auto" w:fill="auto"/>
            <w:noWrap/>
            <w:vAlign w:val="bottom"/>
            <w:hideMark/>
          </w:tcPr>
          <w:p w14:paraId="33E99936"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55" w:author="He, Yuwen" w:date="2016-02-19T11:57:00Z"/>
                <w:rFonts w:eastAsia="Times New Roman"/>
                <w:szCs w:val="22"/>
                <w:lang w:eastAsia="zh-CN"/>
              </w:rPr>
            </w:pPr>
          </w:p>
        </w:tc>
      </w:tr>
      <w:tr w:rsidR="006F122A" w:rsidRPr="00EF06D0" w14:paraId="0A535A34" w14:textId="77777777" w:rsidTr="00EF06D0">
        <w:trPr>
          <w:trHeight w:val="240"/>
          <w:jc w:val="center"/>
          <w:ins w:id="156" w:author="He, Yuwen" w:date="2016-02-19T11:57:00Z"/>
        </w:trPr>
        <w:tc>
          <w:tcPr>
            <w:tcW w:w="1598" w:type="dxa"/>
            <w:tcBorders>
              <w:top w:val="nil"/>
              <w:left w:val="nil"/>
              <w:bottom w:val="nil"/>
              <w:right w:val="nil"/>
            </w:tcBorders>
            <w:shd w:val="clear" w:color="auto" w:fill="auto"/>
            <w:noWrap/>
            <w:vAlign w:val="bottom"/>
            <w:hideMark/>
          </w:tcPr>
          <w:p w14:paraId="6AC1B77D"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57" w:author="He, Yuwen" w:date="2016-02-19T11:57:00Z"/>
                <w:rFonts w:eastAsia="Times New Roman"/>
                <w:szCs w:val="22"/>
                <w:lang w:eastAsia="zh-CN"/>
              </w:rPr>
            </w:pPr>
          </w:p>
        </w:tc>
        <w:tc>
          <w:tcPr>
            <w:tcW w:w="3712"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24A93497"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58" w:author="He, Yuwen" w:date="2016-02-19T11:57:00Z"/>
                <w:rFonts w:ascii="Arial" w:eastAsia="Times New Roman" w:hAnsi="Arial" w:cs="Arial"/>
                <w:b/>
                <w:bCs/>
                <w:color w:val="000000"/>
                <w:szCs w:val="22"/>
                <w:lang w:eastAsia="zh-CN"/>
              </w:rPr>
            </w:pPr>
            <w:ins w:id="159" w:author="He, Yuwen" w:date="2016-02-19T11:57:00Z">
              <w:r w:rsidRPr="00EF06D0">
                <w:rPr>
                  <w:rFonts w:ascii="Arial" w:eastAsia="Times New Roman" w:hAnsi="Arial" w:cs="Arial"/>
                  <w:b/>
                  <w:bCs/>
                  <w:color w:val="000000"/>
                  <w:szCs w:val="22"/>
                  <w:lang w:eastAsia="zh-CN"/>
                </w:rPr>
                <w:t>Low delay B Main</w:t>
              </w:r>
            </w:ins>
          </w:p>
        </w:tc>
      </w:tr>
      <w:tr w:rsidR="006F122A" w:rsidRPr="00EF06D0" w14:paraId="3D19A968" w14:textId="77777777" w:rsidTr="00EF06D0">
        <w:trPr>
          <w:trHeight w:val="255"/>
          <w:jc w:val="center"/>
          <w:ins w:id="160" w:author="He, Yuwen" w:date="2016-02-19T11:57:00Z"/>
        </w:trPr>
        <w:tc>
          <w:tcPr>
            <w:tcW w:w="1598" w:type="dxa"/>
            <w:tcBorders>
              <w:top w:val="nil"/>
              <w:left w:val="nil"/>
              <w:bottom w:val="nil"/>
              <w:right w:val="nil"/>
            </w:tcBorders>
            <w:shd w:val="clear" w:color="auto" w:fill="auto"/>
            <w:noWrap/>
            <w:vAlign w:val="bottom"/>
            <w:hideMark/>
          </w:tcPr>
          <w:p w14:paraId="3AB82C19"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61" w:author="He, Yuwen" w:date="2016-02-19T11:57:00Z"/>
                <w:rFonts w:ascii="Arial" w:eastAsia="Times New Roman" w:hAnsi="Arial" w:cs="Arial"/>
                <w:b/>
                <w:bCs/>
                <w:color w:val="000000"/>
                <w:szCs w:val="22"/>
                <w:lang w:eastAsia="zh-CN"/>
              </w:rPr>
            </w:pPr>
          </w:p>
        </w:tc>
        <w:tc>
          <w:tcPr>
            <w:tcW w:w="914" w:type="dxa"/>
            <w:tcBorders>
              <w:top w:val="nil"/>
              <w:left w:val="single" w:sz="8" w:space="0" w:color="auto"/>
              <w:bottom w:val="nil"/>
              <w:right w:val="nil"/>
            </w:tcBorders>
            <w:shd w:val="clear" w:color="auto" w:fill="auto"/>
            <w:noWrap/>
            <w:vAlign w:val="bottom"/>
            <w:hideMark/>
          </w:tcPr>
          <w:p w14:paraId="46807F31"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62" w:author="He, Yuwen" w:date="2016-02-19T11:57:00Z"/>
                <w:rFonts w:ascii="Arial" w:eastAsia="Times New Roman" w:hAnsi="Arial" w:cs="Arial"/>
                <w:color w:val="000000"/>
                <w:szCs w:val="22"/>
                <w:lang w:eastAsia="zh-CN"/>
              </w:rPr>
            </w:pPr>
            <w:ins w:id="163" w:author="He, Yuwen" w:date="2016-02-19T11:57:00Z">
              <w:r w:rsidRPr="00EF06D0">
                <w:rPr>
                  <w:rFonts w:ascii="Arial" w:eastAsia="Times New Roman" w:hAnsi="Arial" w:cs="Arial"/>
                  <w:color w:val="000000"/>
                  <w:szCs w:val="22"/>
                  <w:lang w:eastAsia="zh-CN"/>
                </w:rPr>
                <w:t>Y</w:t>
              </w:r>
            </w:ins>
          </w:p>
        </w:tc>
        <w:tc>
          <w:tcPr>
            <w:tcW w:w="914" w:type="dxa"/>
            <w:tcBorders>
              <w:top w:val="nil"/>
              <w:left w:val="nil"/>
              <w:bottom w:val="nil"/>
              <w:right w:val="nil"/>
            </w:tcBorders>
            <w:shd w:val="clear" w:color="auto" w:fill="auto"/>
            <w:noWrap/>
            <w:vAlign w:val="bottom"/>
            <w:hideMark/>
          </w:tcPr>
          <w:p w14:paraId="4A9C58E9"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64" w:author="He, Yuwen" w:date="2016-02-19T11:57:00Z"/>
                <w:rFonts w:ascii="Arial" w:eastAsia="Times New Roman" w:hAnsi="Arial" w:cs="Arial"/>
                <w:color w:val="000000"/>
                <w:szCs w:val="22"/>
                <w:lang w:eastAsia="zh-CN"/>
              </w:rPr>
            </w:pPr>
            <w:ins w:id="165" w:author="He, Yuwen" w:date="2016-02-19T11:57:00Z">
              <w:r w:rsidRPr="00EF06D0">
                <w:rPr>
                  <w:rFonts w:ascii="Arial" w:eastAsia="Times New Roman" w:hAnsi="Arial" w:cs="Arial"/>
                  <w:color w:val="000000"/>
                  <w:szCs w:val="22"/>
                  <w:lang w:eastAsia="zh-CN"/>
                </w:rPr>
                <w:t>U</w:t>
              </w:r>
            </w:ins>
          </w:p>
        </w:tc>
        <w:tc>
          <w:tcPr>
            <w:tcW w:w="1884" w:type="dxa"/>
            <w:tcBorders>
              <w:top w:val="nil"/>
              <w:left w:val="nil"/>
              <w:bottom w:val="nil"/>
              <w:right w:val="single" w:sz="8" w:space="0" w:color="auto"/>
            </w:tcBorders>
            <w:shd w:val="clear" w:color="auto" w:fill="auto"/>
            <w:noWrap/>
            <w:vAlign w:val="bottom"/>
            <w:hideMark/>
          </w:tcPr>
          <w:p w14:paraId="6B0BC1E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66" w:author="He, Yuwen" w:date="2016-02-19T11:57:00Z"/>
                <w:rFonts w:ascii="Arial" w:eastAsia="Times New Roman" w:hAnsi="Arial" w:cs="Arial"/>
                <w:color w:val="000000"/>
                <w:szCs w:val="22"/>
                <w:lang w:eastAsia="zh-CN"/>
              </w:rPr>
            </w:pPr>
            <w:ins w:id="167" w:author="He, Yuwen" w:date="2016-02-19T11:57:00Z">
              <w:r w:rsidRPr="00EF06D0">
                <w:rPr>
                  <w:rFonts w:ascii="Arial" w:eastAsia="Times New Roman" w:hAnsi="Arial" w:cs="Arial"/>
                  <w:color w:val="000000"/>
                  <w:szCs w:val="22"/>
                  <w:lang w:eastAsia="zh-CN"/>
                </w:rPr>
                <w:t>V</w:t>
              </w:r>
            </w:ins>
          </w:p>
        </w:tc>
      </w:tr>
      <w:tr w:rsidR="006F122A" w:rsidRPr="00EF06D0" w14:paraId="10A0EA38" w14:textId="77777777" w:rsidTr="00EF06D0">
        <w:trPr>
          <w:trHeight w:val="240"/>
          <w:jc w:val="center"/>
          <w:ins w:id="168" w:author="He, Yuwen" w:date="2016-02-19T11:57:00Z"/>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1C84DE83"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69" w:author="He, Yuwen" w:date="2016-02-19T11:57:00Z"/>
                <w:rFonts w:ascii="Arial" w:eastAsia="Times New Roman" w:hAnsi="Arial" w:cs="Arial"/>
                <w:color w:val="000000"/>
                <w:szCs w:val="22"/>
                <w:lang w:eastAsia="zh-CN"/>
              </w:rPr>
            </w:pPr>
            <w:ins w:id="170" w:author="He, Yuwen" w:date="2016-02-19T11:57:00Z">
              <w:r w:rsidRPr="00EF06D0">
                <w:rPr>
                  <w:rFonts w:ascii="Arial" w:eastAsia="Times New Roman" w:hAnsi="Arial" w:cs="Arial"/>
                  <w:color w:val="000000"/>
                  <w:szCs w:val="22"/>
                  <w:lang w:eastAsia="zh-CN"/>
                </w:rPr>
                <w:t>Class A</w:t>
              </w:r>
            </w:ins>
          </w:p>
        </w:tc>
        <w:tc>
          <w:tcPr>
            <w:tcW w:w="914" w:type="dxa"/>
            <w:tcBorders>
              <w:top w:val="single" w:sz="8" w:space="0" w:color="auto"/>
              <w:left w:val="nil"/>
              <w:bottom w:val="nil"/>
              <w:right w:val="nil"/>
            </w:tcBorders>
            <w:shd w:val="clear" w:color="auto" w:fill="auto"/>
            <w:noWrap/>
            <w:vAlign w:val="bottom"/>
            <w:hideMark/>
          </w:tcPr>
          <w:p w14:paraId="3059185D"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71" w:author="He, Yuwen" w:date="2016-02-19T11:57:00Z"/>
                <w:rFonts w:ascii="Arial" w:eastAsia="Times New Roman" w:hAnsi="Arial" w:cs="Arial"/>
                <w:color w:val="000000"/>
                <w:szCs w:val="22"/>
                <w:lang w:eastAsia="zh-CN"/>
              </w:rPr>
            </w:pPr>
            <w:ins w:id="172" w:author="He, Yuwen" w:date="2016-02-19T11:57:00Z">
              <w:r w:rsidRPr="00EF06D0">
                <w:rPr>
                  <w:rFonts w:ascii="Arial" w:eastAsia="Times New Roman" w:hAnsi="Arial" w:cs="Arial"/>
                  <w:color w:val="000000"/>
                  <w:szCs w:val="22"/>
                  <w:lang w:eastAsia="zh-CN"/>
                </w:rPr>
                <w:t> </w:t>
              </w:r>
            </w:ins>
          </w:p>
        </w:tc>
        <w:tc>
          <w:tcPr>
            <w:tcW w:w="914" w:type="dxa"/>
            <w:tcBorders>
              <w:top w:val="single" w:sz="8" w:space="0" w:color="auto"/>
              <w:left w:val="nil"/>
              <w:bottom w:val="nil"/>
              <w:right w:val="nil"/>
            </w:tcBorders>
            <w:shd w:val="clear" w:color="auto" w:fill="auto"/>
            <w:noWrap/>
            <w:vAlign w:val="bottom"/>
            <w:hideMark/>
          </w:tcPr>
          <w:p w14:paraId="65087A47"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73" w:author="He, Yuwen" w:date="2016-02-19T11:57:00Z"/>
                <w:rFonts w:ascii="Arial" w:eastAsia="Times New Roman" w:hAnsi="Arial" w:cs="Arial"/>
                <w:color w:val="000000"/>
                <w:szCs w:val="22"/>
                <w:lang w:eastAsia="zh-CN"/>
              </w:rPr>
            </w:pPr>
            <w:ins w:id="174" w:author="He, Yuwen" w:date="2016-02-19T11:57:00Z">
              <w:r w:rsidRPr="00EF06D0">
                <w:rPr>
                  <w:rFonts w:ascii="Arial" w:eastAsia="Times New Roman" w:hAnsi="Arial" w:cs="Arial"/>
                  <w:color w:val="000000"/>
                  <w:szCs w:val="22"/>
                  <w:lang w:eastAsia="zh-CN"/>
                </w:rPr>
                <w:t> </w:t>
              </w:r>
            </w:ins>
          </w:p>
        </w:tc>
        <w:tc>
          <w:tcPr>
            <w:tcW w:w="1884" w:type="dxa"/>
            <w:tcBorders>
              <w:top w:val="single" w:sz="8" w:space="0" w:color="auto"/>
              <w:left w:val="nil"/>
              <w:bottom w:val="nil"/>
              <w:right w:val="single" w:sz="8" w:space="0" w:color="auto"/>
            </w:tcBorders>
            <w:shd w:val="clear" w:color="auto" w:fill="auto"/>
            <w:noWrap/>
            <w:vAlign w:val="bottom"/>
            <w:hideMark/>
          </w:tcPr>
          <w:p w14:paraId="1147F579"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75" w:author="He, Yuwen" w:date="2016-02-19T11:57:00Z"/>
                <w:rFonts w:ascii="Arial" w:eastAsia="Times New Roman" w:hAnsi="Arial" w:cs="Arial"/>
                <w:color w:val="000000"/>
                <w:szCs w:val="22"/>
                <w:lang w:eastAsia="zh-CN"/>
              </w:rPr>
            </w:pPr>
            <w:ins w:id="176" w:author="He, Yuwen" w:date="2016-02-19T11:57:00Z">
              <w:r w:rsidRPr="00EF06D0">
                <w:rPr>
                  <w:rFonts w:ascii="Arial" w:eastAsia="Times New Roman" w:hAnsi="Arial" w:cs="Arial"/>
                  <w:color w:val="000000"/>
                  <w:szCs w:val="22"/>
                  <w:lang w:eastAsia="zh-CN"/>
                </w:rPr>
                <w:t> </w:t>
              </w:r>
            </w:ins>
          </w:p>
        </w:tc>
      </w:tr>
      <w:tr w:rsidR="006F122A" w:rsidRPr="00EF06D0" w14:paraId="77A31411" w14:textId="77777777" w:rsidTr="00EF06D0">
        <w:trPr>
          <w:trHeight w:val="240"/>
          <w:jc w:val="center"/>
          <w:ins w:id="177"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08460FDC"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78" w:author="He, Yuwen" w:date="2016-02-19T11:57:00Z"/>
                <w:rFonts w:ascii="Arial" w:eastAsia="Times New Roman" w:hAnsi="Arial" w:cs="Arial"/>
                <w:color w:val="000000"/>
                <w:szCs w:val="22"/>
                <w:lang w:eastAsia="zh-CN"/>
              </w:rPr>
            </w:pPr>
            <w:ins w:id="179" w:author="He, Yuwen" w:date="2016-02-19T11:57:00Z">
              <w:r w:rsidRPr="00EF06D0">
                <w:rPr>
                  <w:rFonts w:ascii="Arial" w:eastAsia="Times New Roman" w:hAnsi="Arial" w:cs="Arial"/>
                  <w:color w:val="000000"/>
                  <w:szCs w:val="22"/>
                  <w:lang w:eastAsia="zh-CN"/>
                </w:rPr>
                <w:t>Class B</w:t>
              </w:r>
            </w:ins>
          </w:p>
        </w:tc>
        <w:tc>
          <w:tcPr>
            <w:tcW w:w="914" w:type="dxa"/>
            <w:tcBorders>
              <w:top w:val="nil"/>
              <w:left w:val="nil"/>
              <w:bottom w:val="nil"/>
              <w:right w:val="nil"/>
            </w:tcBorders>
            <w:shd w:val="clear" w:color="auto" w:fill="auto"/>
            <w:noWrap/>
            <w:vAlign w:val="bottom"/>
            <w:hideMark/>
          </w:tcPr>
          <w:p w14:paraId="02DB102A"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80" w:author="He, Yuwen" w:date="2016-02-19T11:57:00Z"/>
                <w:rFonts w:ascii="Arial" w:eastAsia="Times New Roman" w:hAnsi="Arial" w:cs="Arial"/>
                <w:color w:val="000000"/>
                <w:szCs w:val="22"/>
                <w:lang w:eastAsia="zh-CN"/>
              </w:rPr>
            </w:pPr>
            <w:ins w:id="181" w:author="He, Yuwen" w:date="2016-02-19T11:57:00Z">
              <w:r w:rsidRPr="00EF06D0">
                <w:rPr>
                  <w:rFonts w:ascii="Arial" w:eastAsia="Times New Roman" w:hAnsi="Arial" w:cs="Arial"/>
                  <w:color w:val="000000"/>
                  <w:szCs w:val="22"/>
                  <w:lang w:eastAsia="zh-CN"/>
                </w:rPr>
                <w:t>0.0%</w:t>
              </w:r>
            </w:ins>
          </w:p>
        </w:tc>
        <w:tc>
          <w:tcPr>
            <w:tcW w:w="914" w:type="dxa"/>
            <w:tcBorders>
              <w:top w:val="nil"/>
              <w:left w:val="nil"/>
              <w:bottom w:val="nil"/>
              <w:right w:val="nil"/>
            </w:tcBorders>
            <w:shd w:val="clear" w:color="auto" w:fill="auto"/>
            <w:noWrap/>
            <w:vAlign w:val="bottom"/>
            <w:hideMark/>
          </w:tcPr>
          <w:p w14:paraId="2907D94D"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82" w:author="He, Yuwen" w:date="2016-02-19T11:57:00Z"/>
                <w:rFonts w:ascii="Arial" w:eastAsia="Times New Roman" w:hAnsi="Arial" w:cs="Arial"/>
                <w:color w:val="000000"/>
                <w:szCs w:val="22"/>
                <w:lang w:eastAsia="zh-CN"/>
              </w:rPr>
            </w:pPr>
            <w:ins w:id="183" w:author="He, Yuwen" w:date="2016-02-19T11:57:00Z">
              <w:r w:rsidRPr="00EF06D0">
                <w:rPr>
                  <w:rFonts w:ascii="Arial" w:eastAsia="Times New Roman" w:hAnsi="Arial" w:cs="Arial"/>
                  <w:color w:val="000000"/>
                  <w:szCs w:val="22"/>
                  <w:lang w:eastAsia="zh-CN"/>
                </w:rPr>
                <w:t>-1.7%</w:t>
              </w:r>
            </w:ins>
          </w:p>
        </w:tc>
        <w:tc>
          <w:tcPr>
            <w:tcW w:w="1884" w:type="dxa"/>
            <w:tcBorders>
              <w:top w:val="nil"/>
              <w:left w:val="nil"/>
              <w:bottom w:val="nil"/>
              <w:right w:val="single" w:sz="8" w:space="0" w:color="auto"/>
            </w:tcBorders>
            <w:shd w:val="clear" w:color="auto" w:fill="auto"/>
            <w:noWrap/>
            <w:vAlign w:val="bottom"/>
            <w:hideMark/>
          </w:tcPr>
          <w:p w14:paraId="2D2821BD"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84" w:author="He, Yuwen" w:date="2016-02-19T11:57:00Z"/>
                <w:rFonts w:ascii="Arial" w:eastAsia="Times New Roman" w:hAnsi="Arial" w:cs="Arial"/>
                <w:color w:val="000000"/>
                <w:szCs w:val="22"/>
                <w:lang w:eastAsia="zh-CN"/>
              </w:rPr>
            </w:pPr>
            <w:ins w:id="185" w:author="He, Yuwen" w:date="2016-02-19T11:57:00Z">
              <w:r w:rsidRPr="00EF06D0">
                <w:rPr>
                  <w:rFonts w:ascii="Arial" w:eastAsia="Times New Roman" w:hAnsi="Arial" w:cs="Arial"/>
                  <w:color w:val="000000"/>
                  <w:szCs w:val="22"/>
                  <w:lang w:eastAsia="zh-CN"/>
                </w:rPr>
                <w:t>-2.3%</w:t>
              </w:r>
            </w:ins>
          </w:p>
        </w:tc>
      </w:tr>
      <w:tr w:rsidR="006F122A" w:rsidRPr="00EF06D0" w14:paraId="44AA6101" w14:textId="77777777" w:rsidTr="00EF06D0">
        <w:trPr>
          <w:trHeight w:val="240"/>
          <w:jc w:val="center"/>
          <w:ins w:id="186"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4645CA29"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87" w:author="He, Yuwen" w:date="2016-02-19T11:57:00Z"/>
                <w:rFonts w:ascii="Arial" w:eastAsia="Times New Roman" w:hAnsi="Arial" w:cs="Arial"/>
                <w:color w:val="000000"/>
                <w:szCs w:val="22"/>
                <w:lang w:eastAsia="zh-CN"/>
              </w:rPr>
            </w:pPr>
            <w:ins w:id="188" w:author="He, Yuwen" w:date="2016-02-19T11:57:00Z">
              <w:r w:rsidRPr="00EF06D0">
                <w:rPr>
                  <w:rFonts w:ascii="Arial" w:eastAsia="Times New Roman" w:hAnsi="Arial" w:cs="Arial"/>
                  <w:color w:val="000000"/>
                  <w:szCs w:val="22"/>
                  <w:lang w:eastAsia="zh-CN"/>
                </w:rPr>
                <w:t>Class C</w:t>
              </w:r>
            </w:ins>
          </w:p>
        </w:tc>
        <w:tc>
          <w:tcPr>
            <w:tcW w:w="914" w:type="dxa"/>
            <w:tcBorders>
              <w:top w:val="nil"/>
              <w:left w:val="nil"/>
              <w:bottom w:val="nil"/>
              <w:right w:val="nil"/>
            </w:tcBorders>
            <w:shd w:val="clear" w:color="auto" w:fill="auto"/>
            <w:noWrap/>
            <w:vAlign w:val="bottom"/>
            <w:hideMark/>
          </w:tcPr>
          <w:p w14:paraId="7E6955A4"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89" w:author="He, Yuwen" w:date="2016-02-19T11:57:00Z"/>
                <w:rFonts w:ascii="Arial" w:eastAsia="Times New Roman" w:hAnsi="Arial" w:cs="Arial"/>
                <w:color w:val="000000"/>
                <w:szCs w:val="22"/>
                <w:lang w:eastAsia="zh-CN"/>
              </w:rPr>
            </w:pPr>
            <w:ins w:id="190" w:author="He, Yuwen" w:date="2016-02-19T11:57:00Z">
              <w:r w:rsidRPr="00EF06D0">
                <w:rPr>
                  <w:rFonts w:ascii="Arial" w:eastAsia="Times New Roman" w:hAnsi="Arial" w:cs="Arial"/>
                  <w:color w:val="000000"/>
                  <w:szCs w:val="22"/>
                  <w:lang w:eastAsia="zh-CN"/>
                </w:rPr>
                <w:t>-0.3%</w:t>
              </w:r>
            </w:ins>
          </w:p>
        </w:tc>
        <w:tc>
          <w:tcPr>
            <w:tcW w:w="914" w:type="dxa"/>
            <w:tcBorders>
              <w:top w:val="nil"/>
              <w:left w:val="nil"/>
              <w:bottom w:val="nil"/>
              <w:right w:val="nil"/>
            </w:tcBorders>
            <w:shd w:val="clear" w:color="auto" w:fill="auto"/>
            <w:noWrap/>
            <w:vAlign w:val="bottom"/>
            <w:hideMark/>
          </w:tcPr>
          <w:p w14:paraId="2A07711C"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91" w:author="He, Yuwen" w:date="2016-02-19T11:57:00Z"/>
                <w:rFonts w:ascii="Arial" w:eastAsia="Times New Roman" w:hAnsi="Arial" w:cs="Arial"/>
                <w:color w:val="000000"/>
                <w:szCs w:val="22"/>
                <w:lang w:eastAsia="zh-CN"/>
              </w:rPr>
            </w:pPr>
            <w:ins w:id="192" w:author="He, Yuwen" w:date="2016-02-19T11:57:00Z">
              <w:r w:rsidRPr="00EF06D0">
                <w:rPr>
                  <w:rFonts w:ascii="Arial" w:eastAsia="Times New Roman" w:hAnsi="Arial" w:cs="Arial"/>
                  <w:color w:val="000000"/>
                  <w:szCs w:val="22"/>
                  <w:lang w:eastAsia="zh-CN"/>
                </w:rPr>
                <w:t>0.1%</w:t>
              </w:r>
            </w:ins>
          </w:p>
        </w:tc>
        <w:tc>
          <w:tcPr>
            <w:tcW w:w="1884" w:type="dxa"/>
            <w:tcBorders>
              <w:top w:val="nil"/>
              <w:left w:val="nil"/>
              <w:bottom w:val="nil"/>
              <w:right w:val="single" w:sz="8" w:space="0" w:color="auto"/>
            </w:tcBorders>
            <w:shd w:val="clear" w:color="auto" w:fill="auto"/>
            <w:noWrap/>
            <w:vAlign w:val="bottom"/>
            <w:hideMark/>
          </w:tcPr>
          <w:p w14:paraId="7A8B14D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93" w:author="He, Yuwen" w:date="2016-02-19T11:57:00Z"/>
                <w:rFonts w:ascii="Arial" w:eastAsia="Times New Roman" w:hAnsi="Arial" w:cs="Arial"/>
                <w:color w:val="000000"/>
                <w:szCs w:val="22"/>
                <w:lang w:eastAsia="zh-CN"/>
              </w:rPr>
            </w:pPr>
            <w:ins w:id="194" w:author="He, Yuwen" w:date="2016-02-19T11:57:00Z">
              <w:r w:rsidRPr="00EF06D0">
                <w:rPr>
                  <w:rFonts w:ascii="Arial" w:eastAsia="Times New Roman" w:hAnsi="Arial" w:cs="Arial"/>
                  <w:color w:val="000000"/>
                  <w:szCs w:val="22"/>
                  <w:lang w:eastAsia="zh-CN"/>
                </w:rPr>
                <w:t>0.7%</w:t>
              </w:r>
            </w:ins>
          </w:p>
        </w:tc>
      </w:tr>
      <w:tr w:rsidR="006F122A" w:rsidRPr="00EF06D0" w14:paraId="2B046F93" w14:textId="77777777" w:rsidTr="00EF06D0">
        <w:trPr>
          <w:trHeight w:val="240"/>
          <w:jc w:val="center"/>
          <w:ins w:id="195"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57583D80"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196" w:author="He, Yuwen" w:date="2016-02-19T11:57:00Z"/>
                <w:rFonts w:ascii="Arial" w:eastAsia="Times New Roman" w:hAnsi="Arial" w:cs="Arial"/>
                <w:color w:val="000000"/>
                <w:szCs w:val="22"/>
                <w:lang w:eastAsia="zh-CN"/>
              </w:rPr>
            </w:pPr>
            <w:ins w:id="197" w:author="He, Yuwen" w:date="2016-02-19T11:57:00Z">
              <w:r w:rsidRPr="00EF06D0">
                <w:rPr>
                  <w:rFonts w:ascii="Arial" w:eastAsia="Times New Roman" w:hAnsi="Arial" w:cs="Arial"/>
                  <w:color w:val="000000"/>
                  <w:szCs w:val="22"/>
                  <w:lang w:eastAsia="zh-CN"/>
                </w:rPr>
                <w:t>Class D</w:t>
              </w:r>
            </w:ins>
          </w:p>
        </w:tc>
        <w:tc>
          <w:tcPr>
            <w:tcW w:w="914" w:type="dxa"/>
            <w:tcBorders>
              <w:top w:val="nil"/>
              <w:left w:val="nil"/>
              <w:bottom w:val="nil"/>
              <w:right w:val="nil"/>
            </w:tcBorders>
            <w:shd w:val="clear" w:color="auto" w:fill="auto"/>
            <w:noWrap/>
            <w:vAlign w:val="bottom"/>
            <w:hideMark/>
          </w:tcPr>
          <w:p w14:paraId="6F3C450B"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198" w:author="He, Yuwen" w:date="2016-02-19T11:57:00Z"/>
                <w:rFonts w:ascii="Arial" w:eastAsia="Times New Roman" w:hAnsi="Arial" w:cs="Arial"/>
                <w:color w:val="000000"/>
                <w:szCs w:val="22"/>
                <w:lang w:eastAsia="zh-CN"/>
              </w:rPr>
            </w:pPr>
            <w:ins w:id="199" w:author="He, Yuwen" w:date="2016-02-19T11:57:00Z">
              <w:r w:rsidRPr="00EF06D0">
                <w:rPr>
                  <w:rFonts w:ascii="Arial" w:eastAsia="Times New Roman" w:hAnsi="Arial" w:cs="Arial"/>
                  <w:color w:val="000000"/>
                  <w:szCs w:val="22"/>
                  <w:lang w:eastAsia="zh-CN"/>
                </w:rPr>
                <w:t>-0.2%</w:t>
              </w:r>
            </w:ins>
          </w:p>
        </w:tc>
        <w:tc>
          <w:tcPr>
            <w:tcW w:w="914" w:type="dxa"/>
            <w:tcBorders>
              <w:top w:val="nil"/>
              <w:left w:val="nil"/>
              <w:bottom w:val="nil"/>
              <w:right w:val="nil"/>
            </w:tcBorders>
            <w:shd w:val="clear" w:color="auto" w:fill="auto"/>
            <w:noWrap/>
            <w:vAlign w:val="bottom"/>
            <w:hideMark/>
          </w:tcPr>
          <w:p w14:paraId="7631A643"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00" w:author="He, Yuwen" w:date="2016-02-19T11:57:00Z"/>
                <w:rFonts w:ascii="Arial" w:eastAsia="Times New Roman" w:hAnsi="Arial" w:cs="Arial"/>
                <w:color w:val="000000"/>
                <w:szCs w:val="22"/>
                <w:lang w:eastAsia="zh-CN"/>
              </w:rPr>
            </w:pPr>
            <w:ins w:id="201" w:author="He, Yuwen" w:date="2016-02-19T11:57:00Z">
              <w:r w:rsidRPr="00EF06D0">
                <w:rPr>
                  <w:rFonts w:ascii="Arial" w:eastAsia="Times New Roman" w:hAnsi="Arial" w:cs="Arial"/>
                  <w:color w:val="000000"/>
                  <w:szCs w:val="22"/>
                  <w:lang w:eastAsia="zh-CN"/>
                </w:rPr>
                <w:t>-0.7%</w:t>
              </w:r>
            </w:ins>
          </w:p>
        </w:tc>
        <w:tc>
          <w:tcPr>
            <w:tcW w:w="1884" w:type="dxa"/>
            <w:tcBorders>
              <w:top w:val="nil"/>
              <w:left w:val="nil"/>
              <w:bottom w:val="nil"/>
              <w:right w:val="single" w:sz="8" w:space="0" w:color="auto"/>
            </w:tcBorders>
            <w:shd w:val="clear" w:color="auto" w:fill="auto"/>
            <w:noWrap/>
            <w:vAlign w:val="bottom"/>
            <w:hideMark/>
          </w:tcPr>
          <w:p w14:paraId="69C44E8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02" w:author="He, Yuwen" w:date="2016-02-19T11:57:00Z"/>
                <w:rFonts w:ascii="Arial" w:eastAsia="Times New Roman" w:hAnsi="Arial" w:cs="Arial"/>
                <w:color w:val="000000"/>
                <w:szCs w:val="22"/>
                <w:lang w:eastAsia="zh-CN"/>
              </w:rPr>
            </w:pPr>
            <w:ins w:id="203" w:author="He, Yuwen" w:date="2016-02-19T11:57:00Z">
              <w:r w:rsidRPr="00EF06D0">
                <w:rPr>
                  <w:rFonts w:ascii="Arial" w:eastAsia="Times New Roman" w:hAnsi="Arial" w:cs="Arial"/>
                  <w:color w:val="000000"/>
                  <w:szCs w:val="22"/>
                  <w:lang w:eastAsia="zh-CN"/>
                </w:rPr>
                <w:t>-0.3%</w:t>
              </w:r>
            </w:ins>
          </w:p>
        </w:tc>
      </w:tr>
      <w:tr w:rsidR="006F122A" w:rsidRPr="00EF06D0" w14:paraId="27B70BC6" w14:textId="77777777" w:rsidTr="00EF06D0">
        <w:trPr>
          <w:trHeight w:val="255"/>
          <w:jc w:val="center"/>
          <w:ins w:id="204"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64392388"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05" w:author="He, Yuwen" w:date="2016-02-19T11:57:00Z"/>
                <w:rFonts w:ascii="Arial" w:eastAsia="Times New Roman" w:hAnsi="Arial" w:cs="Arial"/>
                <w:color w:val="000000"/>
                <w:szCs w:val="22"/>
                <w:lang w:eastAsia="zh-CN"/>
              </w:rPr>
            </w:pPr>
            <w:ins w:id="206" w:author="He, Yuwen" w:date="2016-02-19T11:57:00Z">
              <w:r w:rsidRPr="00EF06D0">
                <w:rPr>
                  <w:rFonts w:ascii="Arial" w:eastAsia="Times New Roman" w:hAnsi="Arial" w:cs="Arial"/>
                  <w:color w:val="000000"/>
                  <w:szCs w:val="22"/>
                  <w:lang w:eastAsia="zh-CN"/>
                </w:rPr>
                <w:t>Class E</w:t>
              </w:r>
            </w:ins>
          </w:p>
        </w:tc>
        <w:tc>
          <w:tcPr>
            <w:tcW w:w="914" w:type="dxa"/>
            <w:tcBorders>
              <w:top w:val="nil"/>
              <w:left w:val="nil"/>
              <w:bottom w:val="nil"/>
              <w:right w:val="nil"/>
            </w:tcBorders>
            <w:shd w:val="clear" w:color="auto" w:fill="auto"/>
            <w:noWrap/>
            <w:vAlign w:val="bottom"/>
            <w:hideMark/>
          </w:tcPr>
          <w:p w14:paraId="7F14FD08"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07" w:author="He, Yuwen" w:date="2016-02-19T11:57:00Z"/>
                <w:rFonts w:ascii="Arial" w:eastAsia="Times New Roman" w:hAnsi="Arial" w:cs="Arial"/>
                <w:color w:val="000000"/>
                <w:szCs w:val="22"/>
                <w:lang w:eastAsia="zh-CN"/>
              </w:rPr>
            </w:pPr>
            <w:ins w:id="208" w:author="He, Yuwen" w:date="2016-02-19T11:57:00Z">
              <w:r w:rsidRPr="00EF06D0">
                <w:rPr>
                  <w:rFonts w:ascii="Arial" w:eastAsia="Times New Roman" w:hAnsi="Arial" w:cs="Arial"/>
                  <w:color w:val="000000"/>
                  <w:szCs w:val="22"/>
                  <w:lang w:eastAsia="zh-CN"/>
                </w:rPr>
                <w:t>0.1%</w:t>
              </w:r>
            </w:ins>
          </w:p>
        </w:tc>
        <w:tc>
          <w:tcPr>
            <w:tcW w:w="914" w:type="dxa"/>
            <w:tcBorders>
              <w:top w:val="nil"/>
              <w:left w:val="nil"/>
              <w:bottom w:val="nil"/>
              <w:right w:val="nil"/>
            </w:tcBorders>
            <w:shd w:val="clear" w:color="000000" w:fill="CCFFCC"/>
            <w:noWrap/>
            <w:vAlign w:val="bottom"/>
            <w:hideMark/>
          </w:tcPr>
          <w:p w14:paraId="633C19EF"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09" w:author="He, Yuwen" w:date="2016-02-19T11:57:00Z"/>
                <w:rFonts w:ascii="Arial" w:eastAsia="Times New Roman" w:hAnsi="Arial" w:cs="Arial"/>
                <w:szCs w:val="22"/>
                <w:lang w:eastAsia="zh-CN"/>
              </w:rPr>
            </w:pPr>
            <w:ins w:id="210" w:author="He, Yuwen" w:date="2016-02-19T11:57:00Z">
              <w:r w:rsidRPr="00EF06D0">
                <w:rPr>
                  <w:rFonts w:ascii="Arial" w:eastAsia="Times New Roman" w:hAnsi="Arial" w:cs="Arial"/>
                  <w:szCs w:val="22"/>
                  <w:lang w:eastAsia="zh-CN"/>
                </w:rPr>
                <w:t>-8.5%</w:t>
              </w:r>
            </w:ins>
          </w:p>
        </w:tc>
        <w:tc>
          <w:tcPr>
            <w:tcW w:w="1884" w:type="dxa"/>
            <w:tcBorders>
              <w:top w:val="nil"/>
              <w:left w:val="nil"/>
              <w:bottom w:val="nil"/>
              <w:right w:val="single" w:sz="8" w:space="0" w:color="auto"/>
            </w:tcBorders>
            <w:shd w:val="clear" w:color="000000" w:fill="CCFFCC"/>
            <w:noWrap/>
            <w:vAlign w:val="bottom"/>
            <w:hideMark/>
          </w:tcPr>
          <w:p w14:paraId="13BBD3BF"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11" w:author="He, Yuwen" w:date="2016-02-19T11:57:00Z"/>
                <w:rFonts w:ascii="Arial" w:eastAsia="Times New Roman" w:hAnsi="Arial" w:cs="Arial"/>
                <w:szCs w:val="22"/>
                <w:lang w:eastAsia="zh-CN"/>
              </w:rPr>
            </w:pPr>
            <w:ins w:id="212" w:author="He, Yuwen" w:date="2016-02-19T11:57:00Z">
              <w:r w:rsidRPr="00EF06D0">
                <w:rPr>
                  <w:rFonts w:ascii="Arial" w:eastAsia="Times New Roman" w:hAnsi="Arial" w:cs="Arial"/>
                  <w:szCs w:val="22"/>
                  <w:lang w:eastAsia="zh-CN"/>
                </w:rPr>
                <w:t>-7.5%</w:t>
              </w:r>
            </w:ins>
          </w:p>
        </w:tc>
      </w:tr>
      <w:tr w:rsidR="006F122A" w:rsidRPr="00EF06D0" w14:paraId="09EE0965" w14:textId="77777777" w:rsidTr="00EF06D0">
        <w:trPr>
          <w:trHeight w:val="240"/>
          <w:jc w:val="center"/>
          <w:ins w:id="213" w:author="He, Yuwen" w:date="2016-02-19T11:57:00Z"/>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344B660D"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14" w:author="He, Yuwen" w:date="2016-02-19T11:57:00Z"/>
                <w:rFonts w:ascii="Arial" w:eastAsia="Times New Roman" w:hAnsi="Arial" w:cs="Arial"/>
                <w:b/>
                <w:bCs/>
                <w:color w:val="000000"/>
                <w:szCs w:val="22"/>
                <w:lang w:eastAsia="zh-CN"/>
              </w:rPr>
            </w:pPr>
            <w:ins w:id="215" w:author="He, Yuwen" w:date="2016-02-19T11:57:00Z">
              <w:r w:rsidRPr="00EF06D0">
                <w:rPr>
                  <w:rFonts w:ascii="Arial" w:eastAsia="Times New Roman" w:hAnsi="Arial" w:cs="Arial"/>
                  <w:b/>
                  <w:bCs/>
                  <w:color w:val="000000"/>
                  <w:szCs w:val="22"/>
                  <w:lang w:eastAsia="zh-CN"/>
                </w:rPr>
                <w:t>Overall</w:t>
              </w:r>
            </w:ins>
          </w:p>
        </w:tc>
        <w:tc>
          <w:tcPr>
            <w:tcW w:w="914" w:type="dxa"/>
            <w:tcBorders>
              <w:top w:val="single" w:sz="8" w:space="0" w:color="auto"/>
              <w:left w:val="nil"/>
              <w:bottom w:val="nil"/>
              <w:right w:val="nil"/>
            </w:tcBorders>
            <w:shd w:val="clear" w:color="auto" w:fill="auto"/>
            <w:noWrap/>
            <w:vAlign w:val="bottom"/>
            <w:hideMark/>
          </w:tcPr>
          <w:p w14:paraId="4B96C043"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16" w:author="He, Yuwen" w:date="2016-02-19T11:57:00Z"/>
                <w:rFonts w:ascii="Arial" w:eastAsia="Times New Roman" w:hAnsi="Arial" w:cs="Arial"/>
                <w:color w:val="000000"/>
                <w:szCs w:val="22"/>
                <w:lang w:eastAsia="zh-CN"/>
              </w:rPr>
            </w:pPr>
            <w:ins w:id="217" w:author="He, Yuwen" w:date="2016-02-19T11:57:00Z">
              <w:r w:rsidRPr="00EF06D0">
                <w:rPr>
                  <w:rFonts w:ascii="Arial" w:eastAsia="Times New Roman" w:hAnsi="Arial" w:cs="Arial"/>
                  <w:color w:val="000000"/>
                  <w:szCs w:val="22"/>
                  <w:lang w:eastAsia="zh-CN"/>
                </w:rPr>
                <w:t>-0.1%</w:t>
              </w:r>
            </w:ins>
          </w:p>
        </w:tc>
        <w:tc>
          <w:tcPr>
            <w:tcW w:w="914" w:type="dxa"/>
            <w:tcBorders>
              <w:top w:val="single" w:sz="8" w:space="0" w:color="auto"/>
              <w:left w:val="nil"/>
              <w:bottom w:val="nil"/>
              <w:right w:val="nil"/>
            </w:tcBorders>
            <w:shd w:val="clear" w:color="auto" w:fill="auto"/>
            <w:noWrap/>
            <w:vAlign w:val="bottom"/>
            <w:hideMark/>
          </w:tcPr>
          <w:p w14:paraId="715AA56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18" w:author="He, Yuwen" w:date="2016-02-19T11:57:00Z"/>
                <w:rFonts w:ascii="Arial" w:eastAsia="Times New Roman" w:hAnsi="Arial" w:cs="Arial"/>
                <w:color w:val="000000"/>
                <w:szCs w:val="22"/>
                <w:lang w:eastAsia="zh-CN"/>
              </w:rPr>
            </w:pPr>
            <w:ins w:id="219" w:author="He, Yuwen" w:date="2016-02-19T11:57:00Z">
              <w:r w:rsidRPr="00EF06D0">
                <w:rPr>
                  <w:rFonts w:ascii="Arial" w:eastAsia="Times New Roman" w:hAnsi="Arial" w:cs="Arial"/>
                  <w:color w:val="000000"/>
                  <w:szCs w:val="22"/>
                  <w:lang w:eastAsia="zh-CN"/>
                </w:rPr>
                <w:t>-2.3%</w:t>
              </w:r>
            </w:ins>
          </w:p>
        </w:tc>
        <w:tc>
          <w:tcPr>
            <w:tcW w:w="1884" w:type="dxa"/>
            <w:tcBorders>
              <w:top w:val="single" w:sz="8" w:space="0" w:color="auto"/>
              <w:left w:val="nil"/>
              <w:bottom w:val="nil"/>
              <w:right w:val="single" w:sz="8" w:space="0" w:color="auto"/>
            </w:tcBorders>
            <w:shd w:val="clear" w:color="auto" w:fill="auto"/>
            <w:noWrap/>
            <w:vAlign w:val="bottom"/>
            <w:hideMark/>
          </w:tcPr>
          <w:p w14:paraId="3D87485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20" w:author="He, Yuwen" w:date="2016-02-19T11:57:00Z"/>
                <w:rFonts w:ascii="Arial" w:eastAsia="Times New Roman" w:hAnsi="Arial" w:cs="Arial"/>
                <w:color w:val="000000"/>
                <w:szCs w:val="22"/>
                <w:lang w:eastAsia="zh-CN"/>
              </w:rPr>
            </w:pPr>
            <w:ins w:id="221" w:author="He, Yuwen" w:date="2016-02-19T11:57:00Z">
              <w:r w:rsidRPr="00EF06D0">
                <w:rPr>
                  <w:rFonts w:ascii="Arial" w:eastAsia="Times New Roman" w:hAnsi="Arial" w:cs="Arial"/>
                  <w:color w:val="000000"/>
                  <w:szCs w:val="22"/>
                  <w:lang w:eastAsia="zh-CN"/>
                </w:rPr>
                <w:t>-2.0%</w:t>
              </w:r>
            </w:ins>
          </w:p>
        </w:tc>
      </w:tr>
      <w:tr w:rsidR="006F122A" w:rsidRPr="00EF06D0" w14:paraId="55D12BC3" w14:textId="77777777" w:rsidTr="00EF06D0">
        <w:trPr>
          <w:trHeight w:val="255"/>
          <w:jc w:val="center"/>
          <w:ins w:id="222" w:author="He, Yuwen" w:date="2016-02-19T11:57:00Z"/>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0BEB237D"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23" w:author="He, Yuwen" w:date="2016-02-19T11:57:00Z"/>
                <w:rFonts w:ascii="Arial" w:eastAsia="Times New Roman" w:hAnsi="Arial" w:cs="Arial"/>
                <w:color w:val="000000"/>
                <w:szCs w:val="22"/>
                <w:lang w:eastAsia="zh-CN"/>
              </w:rPr>
            </w:pPr>
            <w:ins w:id="224" w:author="He, Yuwen" w:date="2016-02-19T11:57:00Z">
              <w:r w:rsidRPr="00EF06D0">
                <w:rPr>
                  <w:rFonts w:ascii="Arial" w:eastAsia="Times New Roman" w:hAnsi="Arial" w:cs="Arial"/>
                  <w:color w:val="000000"/>
                  <w:szCs w:val="22"/>
                  <w:lang w:eastAsia="zh-CN"/>
                </w:rPr>
                <w:t> </w:t>
              </w:r>
            </w:ins>
          </w:p>
        </w:tc>
        <w:tc>
          <w:tcPr>
            <w:tcW w:w="914" w:type="dxa"/>
            <w:tcBorders>
              <w:top w:val="nil"/>
              <w:left w:val="nil"/>
              <w:bottom w:val="single" w:sz="8" w:space="0" w:color="auto"/>
              <w:right w:val="nil"/>
            </w:tcBorders>
            <w:shd w:val="clear" w:color="auto" w:fill="auto"/>
            <w:noWrap/>
            <w:vAlign w:val="bottom"/>
            <w:hideMark/>
          </w:tcPr>
          <w:p w14:paraId="56BD23F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25" w:author="He, Yuwen" w:date="2016-02-19T11:57:00Z"/>
                <w:rFonts w:ascii="Arial" w:eastAsia="Times New Roman" w:hAnsi="Arial" w:cs="Arial"/>
                <w:color w:val="808080"/>
                <w:szCs w:val="22"/>
                <w:lang w:eastAsia="zh-CN"/>
              </w:rPr>
            </w:pPr>
            <w:ins w:id="226" w:author="He, Yuwen" w:date="2016-02-19T11:57:00Z">
              <w:r w:rsidRPr="00EF06D0">
                <w:rPr>
                  <w:rFonts w:ascii="Arial" w:eastAsia="Times New Roman" w:hAnsi="Arial" w:cs="Arial"/>
                  <w:color w:val="808080"/>
                  <w:szCs w:val="22"/>
                  <w:lang w:eastAsia="zh-CN"/>
                </w:rPr>
                <w:t>-0.1%</w:t>
              </w:r>
            </w:ins>
          </w:p>
        </w:tc>
        <w:tc>
          <w:tcPr>
            <w:tcW w:w="914" w:type="dxa"/>
            <w:tcBorders>
              <w:top w:val="nil"/>
              <w:left w:val="nil"/>
              <w:bottom w:val="single" w:sz="8" w:space="0" w:color="auto"/>
              <w:right w:val="nil"/>
            </w:tcBorders>
            <w:shd w:val="clear" w:color="auto" w:fill="auto"/>
            <w:noWrap/>
            <w:vAlign w:val="bottom"/>
            <w:hideMark/>
          </w:tcPr>
          <w:p w14:paraId="31188A8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27" w:author="He, Yuwen" w:date="2016-02-19T11:57:00Z"/>
                <w:rFonts w:ascii="Arial" w:eastAsia="Times New Roman" w:hAnsi="Arial" w:cs="Arial"/>
                <w:color w:val="808080"/>
                <w:szCs w:val="22"/>
                <w:lang w:eastAsia="zh-CN"/>
              </w:rPr>
            </w:pPr>
            <w:ins w:id="228" w:author="He, Yuwen" w:date="2016-02-19T11:57:00Z">
              <w:r w:rsidRPr="00EF06D0">
                <w:rPr>
                  <w:rFonts w:ascii="Arial" w:eastAsia="Times New Roman" w:hAnsi="Arial" w:cs="Arial"/>
                  <w:color w:val="808080"/>
                  <w:szCs w:val="22"/>
                  <w:lang w:eastAsia="zh-CN"/>
                </w:rPr>
                <w:t>-2.0%</w:t>
              </w:r>
            </w:ins>
          </w:p>
        </w:tc>
        <w:tc>
          <w:tcPr>
            <w:tcW w:w="1884" w:type="dxa"/>
            <w:tcBorders>
              <w:top w:val="nil"/>
              <w:left w:val="nil"/>
              <w:bottom w:val="single" w:sz="8" w:space="0" w:color="auto"/>
              <w:right w:val="single" w:sz="8" w:space="0" w:color="auto"/>
            </w:tcBorders>
            <w:shd w:val="clear" w:color="auto" w:fill="auto"/>
            <w:noWrap/>
            <w:vAlign w:val="bottom"/>
            <w:hideMark/>
          </w:tcPr>
          <w:p w14:paraId="158621F3"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29" w:author="He, Yuwen" w:date="2016-02-19T11:57:00Z"/>
                <w:rFonts w:ascii="Arial" w:eastAsia="Times New Roman" w:hAnsi="Arial" w:cs="Arial"/>
                <w:color w:val="808080"/>
                <w:szCs w:val="22"/>
                <w:lang w:eastAsia="zh-CN"/>
              </w:rPr>
            </w:pPr>
            <w:ins w:id="230" w:author="He, Yuwen" w:date="2016-02-19T11:57:00Z">
              <w:r w:rsidRPr="00EF06D0">
                <w:rPr>
                  <w:rFonts w:ascii="Arial" w:eastAsia="Times New Roman" w:hAnsi="Arial" w:cs="Arial"/>
                  <w:color w:val="808080"/>
                  <w:szCs w:val="22"/>
                  <w:lang w:eastAsia="zh-CN"/>
                </w:rPr>
                <w:t>-1.7%</w:t>
              </w:r>
            </w:ins>
          </w:p>
        </w:tc>
      </w:tr>
      <w:tr w:rsidR="006F122A" w:rsidRPr="00EF06D0" w14:paraId="4272C971" w14:textId="77777777" w:rsidTr="00EF06D0">
        <w:trPr>
          <w:trHeight w:val="255"/>
          <w:jc w:val="center"/>
          <w:ins w:id="231" w:author="He, Yuwen" w:date="2016-02-19T11:57:00Z"/>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5488B26D"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32" w:author="He, Yuwen" w:date="2016-02-19T11:57:00Z"/>
                <w:rFonts w:ascii="Arial" w:eastAsia="Times New Roman" w:hAnsi="Arial" w:cs="Arial"/>
                <w:color w:val="000000"/>
                <w:szCs w:val="22"/>
                <w:lang w:eastAsia="zh-CN"/>
              </w:rPr>
            </w:pPr>
            <w:ins w:id="233" w:author="He, Yuwen" w:date="2016-02-19T11:57:00Z">
              <w:r w:rsidRPr="00EF06D0">
                <w:rPr>
                  <w:rFonts w:ascii="Arial" w:eastAsia="Times New Roman" w:hAnsi="Arial" w:cs="Arial"/>
                  <w:color w:val="000000"/>
                  <w:szCs w:val="22"/>
                  <w:lang w:eastAsia="zh-CN"/>
                </w:rPr>
                <w:t>Class F</w:t>
              </w:r>
            </w:ins>
          </w:p>
        </w:tc>
        <w:tc>
          <w:tcPr>
            <w:tcW w:w="914" w:type="dxa"/>
            <w:tcBorders>
              <w:top w:val="nil"/>
              <w:left w:val="nil"/>
              <w:bottom w:val="single" w:sz="8" w:space="0" w:color="auto"/>
              <w:right w:val="nil"/>
            </w:tcBorders>
            <w:shd w:val="clear" w:color="auto" w:fill="auto"/>
            <w:noWrap/>
            <w:vAlign w:val="bottom"/>
            <w:hideMark/>
          </w:tcPr>
          <w:p w14:paraId="1B31F098"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34" w:author="He, Yuwen" w:date="2016-02-19T11:57:00Z"/>
                <w:rFonts w:ascii="Arial" w:eastAsia="Times New Roman" w:hAnsi="Arial" w:cs="Arial"/>
                <w:color w:val="000000"/>
                <w:szCs w:val="22"/>
                <w:lang w:eastAsia="zh-CN"/>
              </w:rPr>
            </w:pPr>
            <w:ins w:id="235" w:author="He, Yuwen" w:date="2016-02-19T11:57:00Z">
              <w:r w:rsidRPr="00EF06D0">
                <w:rPr>
                  <w:rFonts w:ascii="Arial" w:eastAsia="Times New Roman" w:hAnsi="Arial" w:cs="Arial"/>
                  <w:color w:val="000000"/>
                  <w:szCs w:val="22"/>
                  <w:lang w:eastAsia="zh-CN"/>
                </w:rPr>
                <w:t>0.2%</w:t>
              </w:r>
            </w:ins>
          </w:p>
        </w:tc>
        <w:tc>
          <w:tcPr>
            <w:tcW w:w="914" w:type="dxa"/>
            <w:tcBorders>
              <w:top w:val="nil"/>
              <w:left w:val="nil"/>
              <w:bottom w:val="single" w:sz="8" w:space="0" w:color="auto"/>
              <w:right w:val="nil"/>
            </w:tcBorders>
            <w:shd w:val="clear" w:color="auto" w:fill="auto"/>
            <w:noWrap/>
            <w:vAlign w:val="bottom"/>
            <w:hideMark/>
          </w:tcPr>
          <w:p w14:paraId="65E7A765"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36" w:author="He, Yuwen" w:date="2016-02-19T11:57:00Z"/>
                <w:rFonts w:ascii="Arial" w:eastAsia="Times New Roman" w:hAnsi="Arial" w:cs="Arial"/>
                <w:color w:val="000000"/>
                <w:szCs w:val="22"/>
                <w:lang w:eastAsia="zh-CN"/>
              </w:rPr>
            </w:pPr>
            <w:ins w:id="237" w:author="He, Yuwen" w:date="2016-02-19T11:57:00Z">
              <w:r w:rsidRPr="00EF06D0">
                <w:rPr>
                  <w:rFonts w:ascii="Arial" w:eastAsia="Times New Roman" w:hAnsi="Arial" w:cs="Arial"/>
                  <w:color w:val="000000"/>
                  <w:szCs w:val="22"/>
                  <w:lang w:eastAsia="zh-CN"/>
                </w:rPr>
                <w:t>-1.9%</w:t>
              </w:r>
            </w:ins>
          </w:p>
        </w:tc>
        <w:tc>
          <w:tcPr>
            <w:tcW w:w="1884" w:type="dxa"/>
            <w:tcBorders>
              <w:top w:val="nil"/>
              <w:left w:val="nil"/>
              <w:bottom w:val="single" w:sz="8" w:space="0" w:color="auto"/>
              <w:right w:val="single" w:sz="8" w:space="0" w:color="auto"/>
            </w:tcBorders>
            <w:shd w:val="clear" w:color="auto" w:fill="auto"/>
            <w:noWrap/>
            <w:vAlign w:val="bottom"/>
            <w:hideMark/>
          </w:tcPr>
          <w:p w14:paraId="030DC608"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38" w:author="He, Yuwen" w:date="2016-02-19T11:57:00Z"/>
                <w:rFonts w:ascii="Arial" w:eastAsia="Times New Roman" w:hAnsi="Arial" w:cs="Arial"/>
                <w:color w:val="000000"/>
                <w:szCs w:val="22"/>
                <w:lang w:eastAsia="zh-CN"/>
              </w:rPr>
            </w:pPr>
            <w:ins w:id="239" w:author="He, Yuwen" w:date="2016-02-19T11:57:00Z">
              <w:r w:rsidRPr="00EF06D0">
                <w:rPr>
                  <w:rFonts w:ascii="Arial" w:eastAsia="Times New Roman" w:hAnsi="Arial" w:cs="Arial"/>
                  <w:color w:val="000000"/>
                  <w:szCs w:val="22"/>
                  <w:lang w:eastAsia="zh-CN"/>
                </w:rPr>
                <w:t>-1.9%</w:t>
              </w:r>
            </w:ins>
          </w:p>
        </w:tc>
      </w:tr>
      <w:tr w:rsidR="006F122A" w:rsidRPr="00EF06D0" w14:paraId="1F0AAC36" w14:textId="77777777" w:rsidTr="00EF06D0">
        <w:trPr>
          <w:trHeight w:val="240"/>
          <w:jc w:val="center"/>
          <w:ins w:id="240"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48A6D828"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41" w:author="He, Yuwen" w:date="2016-02-19T11:57:00Z"/>
                <w:rFonts w:ascii="Arial" w:eastAsia="Times New Roman" w:hAnsi="Arial" w:cs="Arial"/>
                <w:color w:val="000000"/>
                <w:szCs w:val="22"/>
                <w:lang w:eastAsia="zh-CN"/>
              </w:rPr>
            </w:pPr>
            <w:ins w:id="242" w:author="He, Yuwen" w:date="2016-02-19T11:57:00Z">
              <w:r w:rsidRPr="00EF06D0">
                <w:rPr>
                  <w:rFonts w:ascii="Arial" w:eastAsia="Times New Roman" w:hAnsi="Arial" w:cs="Arial"/>
                  <w:color w:val="000000"/>
                  <w:szCs w:val="22"/>
                  <w:lang w:eastAsia="zh-CN"/>
                </w:rPr>
                <w:t>Enc Time[%]</w:t>
              </w:r>
            </w:ins>
          </w:p>
        </w:tc>
        <w:tc>
          <w:tcPr>
            <w:tcW w:w="3712" w:type="dxa"/>
            <w:gridSpan w:val="3"/>
            <w:tcBorders>
              <w:top w:val="nil"/>
              <w:left w:val="nil"/>
              <w:bottom w:val="nil"/>
              <w:right w:val="single" w:sz="8" w:space="0" w:color="000000"/>
            </w:tcBorders>
            <w:shd w:val="clear" w:color="auto" w:fill="auto"/>
            <w:noWrap/>
            <w:vAlign w:val="bottom"/>
            <w:hideMark/>
          </w:tcPr>
          <w:p w14:paraId="43BF5AC9"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43" w:author="He, Yuwen" w:date="2016-02-19T11:57:00Z"/>
                <w:rFonts w:ascii="Arial" w:eastAsia="Times New Roman" w:hAnsi="Arial" w:cs="Arial"/>
                <w:color w:val="000000"/>
                <w:szCs w:val="22"/>
                <w:lang w:eastAsia="zh-CN"/>
              </w:rPr>
            </w:pPr>
            <w:ins w:id="244" w:author="He, Yuwen" w:date="2016-02-19T11:57:00Z">
              <w:r w:rsidRPr="00EF06D0">
                <w:rPr>
                  <w:rFonts w:ascii="Arial" w:eastAsia="Times New Roman" w:hAnsi="Arial" w:cs="Arial"/>
                  <w:color w:val="000000"/>
                  <w:szCs w:val="22"/>
                  <w:lang w:eastAsia="zh-CN"/>
                </w:rPr>
                <w:t>100%</w:t>
              </w:r>
            </w:ins>
          </w:p>
        </w:tc>
      </w:tr>
      <w:tr w:rsidR="006F122A" w:rsidRPr="00EF06D0" w14:paraId="259015A0" w14:textId="77777777" w:rsidTr="00EF06D0">
        <w:trPr>
          <w:trHeight w:val="255"/>
          <w:jc w:val="center"/>
          <w:ins w:id="245" w:author="He, Yuwen" w:date="2016-02-19T11:57:00Z"/>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777D4943"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46" w:author="He, Yuwen" w:date="2016-02-19T11:57:00Z"/>
                <w:rFonts w:ascii="Arial" w:eastAsia="Times New Roman" w:hAnsi="Arial" w:cs="Arial"/>
                <w:color w:val="000000"/>
                <w:szCs w:val="22"/>
                <w:lang w:eastAsia="zh-CN"/>
              </w:rPr>
            </w:pPr>
            <w:ins w:id="247" w:author="He, Yuwen" w:date="2016-02-19T11:57:00Z">
              <w:r w:rsidRPr="00EF06D0">
                <w:rPr>
                  <w:rFonts w:ascii="Arial" w:eastAsia="Times New Roman" w:hAnsi="Arial" w:cs="Arial"/>
                  <w:color w:val="000000"/>
                  <w:szCs w:val="22"/>
                  <w:lang w:eastAsia="zh-CN"/>
                </w:rPr>
                <w:lastRenderedPageBreak/>
                <w:t>Dec Time[%]</w:t>
              </w:r>
            </w:ins>
          </w:p>
        </w:tc>
        <w:tc>
          <w:tcPr>
            <w:tcW w:w="3712" w:type="dxa"/>
            <w:gridSpan w:val="3"/>
            <w:tcBorders>
              <w:top w:val="nil"/>
              <w:left w:val="nil"/>
              <w:bottom w:val="single" w:sz="8" w:space="0" w:color="auto"/>
              <w:right w:val="single" w:sz="8" w:space="0" w:color="000000"/>
            </w:tcBorders>
            <w:shd w:val="clear" w:color="auto" w:fill="auto"/>
            <w:noWrap/>
            <w:vAlign w:val="bottom"/>
            <w:hideMark/>
          </w:tcPr>
          <w:p w14:paraId="1C7091A5"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48" w:author="He, Yuwen" w:date="2016-02-19T11:57:00Z"/>
                <w:rFonts w:ascii="Arial" w:eastAsia="Times New Roman" w:hAnsi="Arial" w:cs="Arial"/>
                <w:color w:val="000000"/>
                <w:szCs w:val="22"/>
                <w:lang w:eastAsia="zh-CN"/>
              </w:rPr>
            </w:pPr>
            <w:ins w:id="249" w:author="He, Yuwen" w:date="2016-02-19T11:57:00Z">
              <w:r w:rsidRPr="00EF06D0">
                <w:rPr>
                  <w:rFonts w:ascii="Arial" w:eastAsia="Times New Roman" w:hAnsi="Arial" w:cs="Arial"/>
                  <w:color w:val="000000"/>
                  <w:szCs w:val="22"/>
                  <w:lang w:eastAsia="zh-CN"/>
                </w:rPr>
                <w:t>98%</w:t>
              </w:r>
            </w:ins>
          </w:p>
        </w:tc>
      </w:tr>
      <w:tr w:rsidR="006F122A" w:rsidRPr="00EF06D0" w14:paraId="7D54440C" w14:textId="77777777" w:rsidTr="00EF06D0">
        <w:trPr>
          <w:trHeight w:val="255"/>
          <w:jc w:val="center"/>
          <w:ins w:id="250" w:author="He, Yuwen" w:date="2016-02-19T11:57:00Z"/>
        </w:trPr>
        <w:tc>
          <w:tcPr>
            <w:tcW w:w="1598" w:type="dxa"/>
            <w:tcBorders>
              <w:top w:val="nil"/>
              <w:left w:val="nil"/>
              <w:bottom w:val="nil"/>
              <w:right w:val="nil"/>
            </w:tcBorders>
            <w:shd w:val="clear" w:color="auto" w:fill="auto"/>
            <w:noWrap/>
            <w:vAlign w:val="bottom"/>
            <w:hideMark/>
          </w:tcPr>
          <w:p w14:paraId="239A54D2"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51" w:author="He, Yuwen" w:date="2016-02-19T11:57:00Z"/>
                <w:rFonts w:ascii="Arial" w:eastAsia="Times New Roman" w:hAnsi="Arial" w:cs="Arial"/>
                <w:color w:val="000000"/>
                <w:szCs w:val="22"/>
                <w:lang w:eastAsia="zh-CN"/>
              </w:rPr>
            </w:pPr>
          </w:p>
        </w:tc>
        <w:tc>
          <w:tcPr>
            <w:tcW w:w="914" w:type="dxa"/>
            <w:tcBorders>
              <w:top w:val="nil"/>
              <w:left w:val="nil"/>
              <w:bottom w:val="nil"/>
              <w:right w:val="nil"/>
            </w:tcBorders>
            <w:shd w:val="clear" w:color="auto" w:fill="auto"/>
            <w:noWrap/>
            <w:vAlign w:val="bottom"/>
            <w:hideMark/>
          </w:tcPr>
          <w:p w14:paraId="72B4D0E1"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52" w:author="He, Yuwen" w:date="2016-02-19T11:57:00Z"/>
                <w:rFonts w:eastAsia="Times New Roman"/>
                <w:szCs w:val="22"/>
                <w:lang w:eastAsia="zh-CN"/>
              </w:rPr>
            </w:pPr>
          </w:p>
        </w:tc>
        <w:tc>
          <w:tcPr>
            <w:tcW w:w="914" w:type="dxa"/>
            <w:tcBorders>
              <w:top w:val="nil"/>
              <w:left w:val="nil"/>
              <w:bottom w:val="nil"/>
              <w:right w:val="nil"/>
            </w:tcBorders>
            <w:shd w:val="clear" w:color="auto" w:fill="auto"/>
            <w:noWrap/>
            <w:vAlign w:val="bottom"/>
            <w:hideMark/>
          </w:tcPr>
          <w:p w14:paraId="1DBE4AB7"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53" w:author="He, Yuwen" w:date="2016-02-19T11:57:00Z"/>
                <w:rFonts w:eastAsia="Times New Roman"/>
                <w:szCs w:val="22"/>
                <w:lang w:eastAsia="zh-CN"/>
              </w:rPr>
            </w:pPr>
          </w:p>
        </w:tc>
        <w:tc>
          <w:tcPr>
            <w:tcW w:w="1884" w:type="dxa"/>
            <w:tcBorders>
              <w:top w:val="nil"/>
              <w:left w:val="nil"/>
              <w:bottom w:val="nil"/>
              <w:right w:val="nil"/>
            </w:tcBorders>
            <w:shd w:val="clear" w:color="auto" w:fill="auto"/>
            <w:noWrap/>
            <w:vAlign w:val="bottom"/>
            <w:hideMark/>
          </w:tcPr>
          <w:p w14:paraId="28451570"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54" w:author="He, Yuwen" w:date="2016-02-19T11:57:00Z"/>
                <w:rFonts w:eastAsia="Times New Roman"/>
                <w:szCs w:val="22"/>
                <w:lang w:eastAsia="zh-CN"/>
              </w:rPr>
            </w:pPr>
          </w:p>
        </w:tc>
      </w:tr>
      <w:tr w:rsidR="006F122A" w:rsidRPr="00EF06D0" w14:paraId="30F21687" w14:textId="77777777" w:rsidTr="00EF06D0">
        <w:trPr>
          <w:trHeight w:val="240"/>
          <w:jc w:val="center"/>
          <w:ins w:id="255" w:author="He, Yuwen" w:date="2016-02-19T11:57:00Z"/>
        </w:trPr>
        <w:tc>
          <w:tcPr>
            <w:tcW w:w="1598" w:type="dxa"/>
            <w:tcBorders>
              <w:top w:val="nil"/>
              <w:left w:val="nil"/>
              <w:bottom w:val="nil"/>
              <w:right w:val="nil"/>
            </w:tcBorders>
            <w:shd w:val="clear" w:color="auto" w:fill="auto"/>
            <w:noWrap/>
            <w:vAlign w:val="bottom"/>
            <w:hideMark/>
          </w:tcPr>
          <w:p w14:paraId="24C382D0"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56" w:author="He, Yuwen" w:date="2016-02-19T11:57:00Z"/>
                <w:rFonts w:eastAsia="Times New Roman"/>
                <w:szCs w:val="22"/>
                <w:lang w:eastAsia="zh-CN"/>
              </w:rPr>
            </w:pPr>
          </w:p>
        </w:tc>
        <w:tc>
          <w:tcPr>
            <w:tcW w:w="3712"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7B7E222D"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57" w:author="He, Yuwen" w:date="2016-02-19T11:57:00Z"/>
                <w:rFonts w:ascii="Arial" w:eastAsia="Times New Roman" w:hAnsi="Arial" w:cs="Arial"/>
                <w:b/>
                <w:bCs/>
                <w:color w:val="000000"/>
                <w:szCs w:val="22"/>
                <w:lang w:eastAsia="zh-CN"/>
              </w:rPr>
            </w:pPr>
            <w:ins w:id="258" w:author="He, Yuwen" w:date="2016-02-19T11:57:00Z">
              <w:r w:rsidRPr="00EF06D0">
                <w:rPr>
                  <w:rFonts w:ascii="Arial" w:eastAsia="Times New Roman" w:hAnsi="Arial" w:cs="Arial"/>
                  <w:b/>
                  <w:bCs/>
                  <w:color w:val="000000"/>
                  <w:szCs w:val="22"/>
                  <w:lang w:eastAsia="zh-CN"/>
                </w:rPr>
                <w:t>Low delay P Main</w:t>
              </w:r>
            </w:ins>
          </w:p>
        </w:tc>
      </w:tr>
      <w:tr w:rsidR="006F122A" w:rsidRPr="00EF06D0" w14:paraId="51940D03" w14:textId="77777777" w:rsidTr="00EF06D0">
        <w:trPr>
          <w:trHeight w:val="255"/>
          <w:jc w:val="center"/>
          <w:ins w:id="259" w:author="He, Yuwen" w:date="2016-02-19T11:57:00Z"/>
        </w:trPr>
        <w:tc>
          <w:tcPr>
            <w:tcW w:w="1598" w:type="dxa"/>
            <w:tcBorders>
              <w:top w:val="nil"/>
              <w:left w:val="nil"/>
              <w:bottom w:val="nil"/>
              <w:right w:val="nil"/>
            </w:tcBorders>
            <w:shd w:val="clear" w:color="auto" w:fill="auto"/>
            <w:noWrap/>
            <w:vAlign w:val="bottom"/>
            <w:hideMark/>
          </w:tcPr>
          <w:p w14:paraId="52570E63"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60" w:author="He, Yuwen" w:date="2016-02-19T11:57:00Z"/>
                <w:rFonts w:ascii="Arial" w:eastAsia="Times New Roman" w:hAnsi="Arial" w:cs="Arial"/>
                <w:b/>
                <w:bCs/>
                <w:color w:val="000000"/>
                <w:szCs w:val="22"/>
                <w:lang w:eastAsia="zh-CN"/>
              </w:rPr>
            </w:pPr>
          </w:p>
        </w:tc>
        <w:tc>
          <w:tcPr>
            <w:tcW w:w="914" w:type="dxa"/>
            <w:tcBorders>
              <w:top w:val="nil"/>
              <w:left w:val="single" w:sz="8" w:space="0" w:color="auto"/>
              <w:bottom w:val="nil"/>
              <w:right w:val="nil"/>
            </w:tcBorders>
            <w:shd w:val="clear" w:color="auto" w:fill="auto"/>
            <w:noWrap/>
            <w:vAlign w:val="bottom"/>
            <w:hideMark/>
          </w:tcPr>
          <w:p w14:paraId="70CFC188"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61" w:author="He, Yuwen" w:date="2016-02-19T11:57:00Z"/>
                <w:rFonts w:ascii="Arial" w:eastAsia="Times New Roman" w:hAnsi="Arial" w:cs="Arial"/>
                <w:color w:val="000000"/>
                <w:szCs w:val="22"/>
                <w:lang w:eastAsia="zh-CN"/>
              </w:rPr>
            </w:pPr>
            <w:ins w:id="262" w:author="He, Yuwen" w:date="2016-02-19T11:57:00Z">
              <w:r w:rsidRPr="00EF06D0">
                <w:rPr>
                  <w:rFonts w:ascii="Arial" w:eastAsia="Times New Roman" w:hAnsi="Arial" w:cs="Arial"/>
                  <w:color w:val="000000"/>
                  <w:szCs w:val="22"/>
                  <w:lang w:eastAsia="zh-CN"/>
                </w:rPr>
                <w:t>Y</w:t>
              </w:r>
            </w:ins>
          </w:p>
        </w:tc>
        <w:tc>
          <w:tcPr>
            <w:tcW w:w="914" w:type="dxa"/>
            <w:tcBorders>
              <w:top w:val="nil"/>
              <w:left w:val="nil"/>
              <w:bottom w:val="nil"/>
              <w:right w:val="nil"/>
            </w:tcBorders>
            <w:shd w:val="clear" w:color="auto" w:fill="auto"/>
            <w:noWrap/>
            <w:vAlign w:val="bottom"/>
            <w:hideMark/>
          </w:tcPr>
          <w:p w14:paraId="6D4068E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63" w:author="He, Yuwen" w:date="2016-02-19T11:57:00Z"/>
                <w:rFonts w:ascii="Arial" w:eastAsia="Times New Roman" w:hAnsi="Arial" w:cs="Arial"/>
                <w:color w:val="000000"/>
                <w:szCs w:val="22"/>
                <w:lang w:eastAsia="zh-CN"/>
              </w:rPr>
            </w:pPr>
            <w:ins w:id="264" w:author="He, Yuwen" w:date="2016-02-19T11:57:00Z">
              <w:r w:rsidRPr="00EF06D0">
                <w:rPr>
                  <w:rFonts w:ascii="Arial" w:eastAsia="Times New Roman" w:hAnsi="Arial" w:cs="Arial"/>
                  <w:color w:val="000000"/>
                  <w:szCs w:val="22"/>
                  <w:lang w:eastAsia="zh-CN"/>
                </w:rPr>
                <w:t>U</w:t>
              </w:r>
            </w:ins>
          </w:p>
        </w:tc>
        <w:tc>
          <w:tcPr>
            <w:tcW w:w="1884" w:type="dxa"/>
            <w:tcBorders>
              <w:top w:val="nil"/>
              <w:left w:val="nil"/>
              <w:bottom w:val="nil"/>
              <w:right w:val="single" w:sz="8" w:space="0" w:color="auto"/>
            </w:tcBorders>
            <w:shd w:val="clear" w:color="auto" w:fill="auto"/>
            <w:noWrap/>
            <w:vAlign w:val="bottom"/>
            <w:hideMark/>
          </w:tcPr>
          <w:p w14:paraId="5B045DEC"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65" w:author="He, Yuwen" w:date="2016-02-19T11:57:00Z"/>
                <w:rFonts w:ascii="Arial" w:eastAsia="Times New Roman" w:hAnsi="Arial" w:cs="Arial"/>
                <w:color w:val="000000"/>
                <w:szCs w:val="22"/>
                <w:lang w:eastAsia="zh-CN"/>
              </w:rPr>
            </w:pPr>
            <w:ins w:id="266" w:author="He, Yuwen" w:date="2016-02-19T11:57:00Z">
              <w:r w:rsidRPr="00EF06D0">
                <w:rPr>
                  <w:rFonts w:ascii="Arial" w:eastAsia="Times New Roman" w:hAnsi="Arial" w:cs="Arial"/>
                  <w:color w:val="000000"/>
                  <w:szCs w:val="22"/>
                  <w:lang w:eastAsia="zh-CN"/>
                </w:rPr>
                <w:t>V</w:t>
              </w:r>
            </w:ins>
          </w:p>
        </w:tc>
      </w:tr>
      <w:tr w:rsidR="006F122A" w:rsidRPr="00EF06D0" w14:paraId="3D0B934E" w14:textId="77777777" w:rsidTr="00EF06D0">
        <w:trPr>
          <w:trHeight w:val="240"/>
          <w:jc w:val="center"/>
          <w:ins w:id="267" w:author="He, Yuwen" w:date="2016-02-19T11:57:00Z"/>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37C4039B"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68" w:author="He, Yuwen" w:date="2016-02-19T11:57:00Z"/>
                <w:rFonts w:ascii="Arial" w:eastAsia="Times New Roman" w:hAnsi="Arial" w:cs="Arial"/>
                <w:color w:val="000000"/>
                <w:szCs w:val="22"/>
                <w:lang w:eastAsia="zh-CN"/>
              </w:rPr>
            </w:pPr>
            <w:ins w:id="269" w:author="He, Yuwen" w:date="2016-02-19T11:57:00Z">
              <w:r w:rsidRPr="00EF06D0">
                <w:rPr>
                  <w:rFonts w:ascii="Arial" w:eastAsia="Times New Roman" w:hAnsi="Arial" w:cs="Arial"/>
                  <w:color w:val="000000"/>
                  <w:szCs w:val="22"/>
                  <w:lang w:eastAsia="zh-CN"/>
                </w:rPr>
                <w:t>Class A</w:t>
              </w:r>
            </w:ins>
          </w:p>
        </w:tc>
        <w:tc>
          <w:tcPr>
            <w:tcW w:w="914" w:type="dxa"/>
            <w:tcBorders>
              <w:top w:val="single" w:sz="8" w:space="0" w:color="auto"/>
              <w:left w:val="nil"/>
              <w:bottom w:val="nil"/>
              <w:right w:val="nil"/>
            </w:tcBorders>
            <w:shd w:val="clear" w:color="auto" w:fill="auto"/>
            <w:noWrap/>
            <w:vAlign w:val="bottom"/>
            <w:hideMark/>
          </w:tcPr>
          <w:p w14:paraId="75CB3124"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70" w:author="He, Yuwen" w:date="2016-02-19T11:57:00Z"/>
                <w:rFonts w:ascii="Arial" w:eastAsia="Times New Roman" w:hAnsi="Arial" w:cs="Arial"/>
                <w:color w:val="000000"/>
                <w:szCs w:val="22"/>
                <w:lang w:eastAsia="zh-CN"/>
              </w:rPr>
            </w:pPr>
            <w:ins w:id="271" w:author="He, Yuwen" w:date="2016-02-19T11:57:00Z">
              <w:r w:rsidRPr="00EF06D0">
                <w:rPr>
                  <w:rFonts w:ascii="Arial" w:eastAsia="Times New Roman" w:hAnsi="Arial" w:cs="Arial"/>
                  <w:color w:val="000000"/>
                  <w:szCs w:val="22"/>
                  <w:lang w:eastAsia="zh-CN"/>
                </w:rPr>
                <w:t> </w:t>
              </w:r>
            </w:ins>
          </w:p>
        </w:tc>
        <w:tc>
          <w:tcPr>
            <w:tcW w:w="914" w:type="dxa"/>
            <w:tcBorders>
              <w:top w:val="single" w:sz="8" w:space="0" w:color="auto"/>
              <w:left w:val="nil"/>
              <w:bottom w:val="nil"/>
              <w:right w:val="nil"/>
            </w:tcBorders>
            <w:shd w:val="clear" w:color="auto" w:fill="auto"/>
            <w:noWrap/>
            <w:vAlign w:val="bottom"/>
            <w:hideMark/>
          </w:tcPr>
          <w:p w14:paraId="0F291822"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72" w:author="He, Yuwen" w:date="2016-02-19T11:57:00Z"/>
                <w:rFonts w:ascii="Arial" w:eastAsia="Times New Roman" w:hAnsi="Arial" w:cs="Arial"/>
                <w:color w:val="000000"/>
                <w:szCs w:val="22"/>
                <w:lang w:eastAsia="zh-CN"/>
              </w:rPr>
            </w:pPr>
            <w:ins w:id="273" w:author="He, Yuwen" w:date="2016-02-19T11:57:00Z">
              <w:r w:rsidRPr="00EF06D0">
                <w:rPr>
                  <w:rFonts w:ascii="Arial" w:eastAsia="Times New Roman" w:hAnsi="Arial" w:cs="Arial"/>
                  <w:color w:val="000000"/>
                  <w:szCs w:val="22"/>
                  <w:lang w:eastAsia="zh-CN"/>
                </w:rPr>
                <w:t> </w:t>
              </w:r>
            </w:ins>
          </w:p>
        </w:tc>
        <w:tc>
          <w:tcPr>
            <w:tcW w:w="1884" w:type="dxa"/>
            <w:tcBorders>
              <w:top w:val="single" w:sz="8" w:space="0" w:color="auto"/>
              <w:left w:val="nil"/>
              <w:bottom w:val="nil"/>
              <w:right w:val="single" w:sz="8" w:space="0" w:color="auto"/>
            </w:tcBorders>
            <w:shd w:val="clear" w:color="auto" w:fill="auto"/>
            <w:noWrap/>
            <w:vAlign w:val="bottom"/>
            <w:hideMark/>
          </w:tcPr>
          <w:p w14:paraId="368F931D"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74" w:author="He, Yuwen" w:date="2016-02-19T11:57:00Z"/>
                <w:rFonts w:ascii="Arial" w:eastAsia="Times New Roman" w:hAnsi="Arial" w:cs="Arial"/>
                <w:color w:val="000000"/>
                <w:szCs w:val="22"/>
                <w:lang w:eastAsia="zh-CN"/>
              </w:rPr>
            </w:pPr>
            <w:ins w:id="275" w:author="He, Yuwen" w:date="2016-02-19T11:57:00Z">
              <w:r w:rsidRPr="00EF06D0">
                <w:rPr>
                  <w:rFonts w:ascii="Arial" w:eastAsia="Times New Roman" w:hAnsi="Arial" w:cs="Arial"/>
                  <w:color w:val="000000"/>
                  <w:szCs w:val="22"/>
                  <w:lang w:eastAsia="zh-CN"/>
                </w:rPr>
                <w:t> </w:t>
              </w:r>
            </w:ins>
          </w:p>
        </w:tc>
      </w:tr>
      <w:tr w:rsidR="006F122A" w:rsidRPr="00EF06D0" w14:paraId="1EC82EC8" w14:textId="77777777" w:rsidTr="00EF06D0">
        <w:trPr>
          <w:trHeight w:val="240"/>
          <w:jc w:val="center"/>
          <w:ins w:id="276"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001EF407"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77" w:author="He, Yuwen" w:date="2016-02-19T11:57:00Z"/>
                <w:rFonts w:ascii="Arial" w:eastAsia="Times New Roman" w:hAnsi="Arial" w:cs="Arial"/>
                <w:color w:val="000000"/>
                <w:szCs w:val="22"/>
                <w:lang w:eastAsia="zh-CN"/>
              </w:rPr>
            </w:pPr>
            <w:ins w:id="278" w:author="He, Yuwen" w:date="2016-02-19T11:57:00Z">
              <w:r w:rsidRPr="00EF06D0">
                <w:rPr>
                  <w:rFonts w:ascii="Arial" w:eastAsia="Times New Roman" w:hAnsi="Arial" w:cs="Arial"/>
                  <w:color w:val="000000"/>
                  <w:szCs w:val="22"/>
                  <w:lang w:eastAsia="zh-CN"/>
                </w:rPr>
                <w:t>Class B</w:t>
              </w:r>
            </w:ins>
          </w:p>
        </w:tc>
        <w:tc>
          <w:tcPr>
            <w:tcW w:w="914" w:type="dxa"/>
            <w:tcBorders>
              <w:top w:val="nil"/>
              <w:left w:val="nil"/>
              <w:bottom w:val="nil"/>
              <w:right w:val="nil"/>
            </w:tcBorders>
            <w:shd w:val="clear" w:color="auto" w:fill="auto"/>
            <w:noWrap/>
            <w:vAlign w:val="bottom"/>
            <w:hideMark/>
          </w:tcPr>
          <w:p w14:paraId="3E84581B"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79" w:author="He, Yuwen" w:date="2016-02-19T11:57:00Z"/>
                <w:rFonts w:ascii="Arial" w:eastAsia="Times New Roman" w:hAnsi="Arial" w:cs="Arial"/>
                <w:color w:val="000000"/>
                <w:szCs w:val="22"/>
                <w:lang w:eastAsia="zh-CN"/>
              </w:rPr>
            </w:pPr>
            <w:ins w:id="280" w:author="He, Yuwen" w:date="2016-02-19T11:57:00Z">
              <w:r w:rsidRPr="00EF06D0">
                <w:rPr>
                  <w:rFonts w:ascii="Arial" w:eastAsia="Times New Roman" w:hAnsi="Arial" w:cs="Arial"/>
                  <w:color w:val="000000"/>
                  <w:szCs w:val="22"/>
                  <w:lang w:eastAsia="zh-CN"/>
                </w:rPr>
                <w:t>-0.1%</w:t>
              </w:r>
            </w:ins>
          </w:p>
        </w:tc>
        <w:tc>
          <w:tcPr>
            <w:tcW w:w="914" w:type="dxa"/>
            <w:tcBorders>
              <w:top w:val="nil"/>
              <w:left w:val="nil"/>
              <w:bottom w:val="nil"/>
              <w:right w:val="nil"/>
            </w:tcBorders>
            <w:shd w:val="clear" w:color="auto" w:fill="auto"/>
            <w:noWrap/>
            <w:vAlign w:val="bottom"/>
            <w:hideMark/>
          </w:tcPr>
          <w:p w14:paraId="7634DA0D"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81" w:author="He, Yuwen" w:date="2016-02-19T11:57:00Z"/>
                <w:rFonts w:ascii="Arial" w:eastAsia="Times New Roman" w:hAnsi="Arial" w:cs="Arial"/>
                <w:color w:val="000000"/>
                <w:szCs w:val="22"/>
                <w:lang w:eastAsia="zh-CN"/>
              </w:rPr>
            </w:pPr>
            <w:ins w:id="282" w:author="He, Yuwen" w:date="2016-02-19T11:57:00Z">
              <w:r w:rsidRPr="00EF06D0">
                <w:rPr>
                  <w:rFonts w:ascii="Arial" w:eastAsia="Times New Roman" w:hAnsi="Arial" w:cs="Arial"/>
                  <w:color w:val="000000"/>
                  <w:szCs w:val="22"/>
                  <w:lang w:eastAsia="zh-CN"/>
                </w:rPr>
                <w:t>-1.3%</w:t>
              </w:r>
            </w:ins>
          </w:p>
        </w:tc>
        <w:tc>
          <w:tcPr>
            <w:tcW w:w="1884" w:type="dxa"/>
            <w:tcBorders>
              <w:top w:val="nil"/>
              <w:left w:val="nil"/>
              <w:bottom w:val="nil"/>
              <w:right w:val="single" w:sz="8" w:space="0" w:color="auto"/>
            </w:tcBorders>
            <w:shd w:val="clear" w:color="auto" w:fill="auto"/>
            <w:noWrap/>
            <w:vAlign w:val="bottom"/>
            <w:hideMark/>
          </w:tcPr>
          <w:p w14:paraId="649E0F92"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83" w:author="He, Yuwen" w:date="2016-02-19T11:57:00Z"/>
                <w:rFonts w:ascii="Arial" w:eastAsia="Times New Roman" w:hAnsi="Arial" w:cs="Arial"/>
                <w:color w:val="000000"/>
                <w:szCs w:val="22"/>
                <w:lang w:eastAsia="zh-CN"/>
              </w:rPr>
            </w:pPr>
            <w:ins w:id="284" w:author="He, Yuwen" w:date="2016-02-19T11:57:00Z">
              <w:r w:rsidRPr="00EF06D0">
                <w:rPr>
                  <w:rFonts w:ascii="Arial" w:eastAsia="Times New Roman" w:hAnsi="Arial" w:cs="Arial"/>
                  <w:color w:val="000000"/>
                  <w:szCs w:val="22"/>
                  <w:lang w:eastAsia="zh-CN"/>
                </w:rPr>
                <w:t>-2.2%</w:t>
              </w:r>
            </w:ins>
          </w:p>
        </w:tc>
      </w:tr>
      <w:tr w:rsidR="006F122A" w:rsidRPr="00EF06D0" w14:paraId="14D2095F" w14:textId="77777777" w:rsidTr="00EF06D0">
        <w:trPr>
          <w:trHeight w:val="240"/>
          <w:jc w:val="center"/>
          <w:ins w:id="285"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00B760DD"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86" w:author="He, Yuwen" w:date="2016-02-19T11:57:00Z"/>
                <w:rFonts w:ascii="Arial" w:eastAsia="Times New Roman" w:hAnsi="Arial" w:cs="Arial"/>
                <w:color w:val="000000"/>
                <w:szCs w:val="22"/>
                <w:lang w:eastAsia="zh-CN"/>
              </w:rPr>
            </w:pPr>
            <w:ins w:id="287" w:author="He, Yuwen" w:date="2016-02-19T11:57:00Z">
              <w:r w:rsidRPr="00EF06D0">
                <w:rPr>
                  <w:rFonts w:ascii="Arial" w:eastAsia="Times New Roman" w:hAnsi="Arial" w:cs="Arial"/>
                  <w:color w:val="000000"/>
                  <w:szCs w:val="22"/>
                  <w:lang w:eastAsia="zh-CN"/>
                </w:rPr>
                <w:t>Class C</w:t>
              </w:r>
            </w:ins>
          </w:p>
        </w:tc>
        <w:tc>
          <w:tcPr>
            <w:tcW w:w="914" w:type="dxa"/>
            <w:tcBorders>
              <w:top w:val="nil"/>
              <w:left w:val="nil"/>
              <w:bottom w:val="nil"/>
              <w:right w:val="nil"/>
            </w:tcBorders>
            <w:shd w:val="clear" w:color="auto" w:fill="auto"/>
            <w:noWrap/>
            <w:vAlign w:val="bottom"/>
            <w:hideMark/>
          </w:tcPr>
          <w:p w14:paraId="160BA63A"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88" w:author="He, Yuwen" w:date="2016-02-19T11:57:00Z"/>
                <w:rFonts w:ascii="Arial" w:eastAsia="Times New Roman" w:hAnsi="Arial" w:cs="Arial"/>
                <w:color w:val="000000"/>
                <w:szCs w:val="22"/>
                <w:lang w:eastAsia="zh-CN"/>
              </w:rPr>
            </w:pPr>
            <w:ins w:id="289" w:author="He, Yuwen" w:date="2016-02-19T11:57:00Z">
              <w:r w:rsidRPr="00EF06D0">
                <w:rPr>
                  <w:rFonts w:ascii="Arial" w:eastAsia="Times New Roman" w:hAnsi="Arial" w:cs="Arial"/>
                  <w:color w:val="000000"/>
                  <w:szCs w:val="22"/>
                  <w:lang w:eastAsia="zh-CN"/>
                </w:rPr>
                <w:t>-0.3%</w:t>
              </w:r>
            </w:ins>
          </w:p>
        </w:tc>
        <w:tc>
          <w:tcPr>
            <w:tcW w:w="914" w:type="dxa"/>
            <w:tcBorders>
              <w:top w:val="nil"/>
              <w:left w:val="nil"/>
              <w:bottom w:val="nil"/>
              <w:right w:val="nil"/>
            </w:tcBorders>
            <w:shd w:val="clear" w:color="auto" w:fill="auto"/>
            <w:noWrap/>
            <w:vAlign w:val="bottom"/>
            <w:hideMark/>
          </w:tcPr>
          <w:p w14:paraId="57F4AB6E"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90" w:author="He, Yuwen" w:date="2016-02-19T11:57:00Z"/>
                <w:rFonts w:ascii="Arial" w:eastAsia="Times New Roman" w:hAnsi="Arial" w:cs="Arial"/>
                <w:color w:val="000000"/>
                <w:szCs w:val="22"/>
                <w:lang w:eastAsia="zh-CN"/>
              </w:rPr>
            </w:pPr>
            <w:ins w:id="291" w:author="He, Yuwen" w:date="2016-02-19T11:57:00Z">
              <w:r w:rsidRPr="00EF06D0">
                <w:rPr>
                  <w:rFonts w:ascii="Arial" w:eastAsia="Times New Roman" w:hAnsi="Arial" w:cs="Arial"/>
                  <w:color w:val="000000"/>
                  <w:szCs w:val="22"/>
                  <w:lang w:eastAsia="zh-CN"/>
                </w:rPr>
                <w:t>0.3%</w:t>
              </w:r>
            </w:ins>
          </w:p>
        </w:tc>
        <w:tc>
          <w:tcPr>
            <w:tcW w:w="1884" w:type="dxa"/>
            <w:tcBorders>
              <w:top w:val="nil"/>
              <w:left w:val="nil"/>
              <w:bottom w:val="nil"/>
              <w:right w:val="single" w:sz="8" w:space="0" w:color="auto"/>
            </w:tcBorders>
            <w:shd w:val="clear" w:color="auto" w:fill="auto"/>
            <w:noWrap/>
            <w:vAlign w:val="bottom"/>
            <w:hideMark/>
          </w:tcPr>
          <w:p w14:paraId="60616E51"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92" w:author="He, Yuwen" w:date="2016-02-19T11:57:00Z"/>
                <w:rFonts w:ascii="Arial" w:eastAsia="Times New Roman" w:hAnsi="Arial" w:cs="Arial"/>
                <w:color w:val="000000"/>
                <w:szCs w:val="22"/>
                <w:lang w:eastAsia="zh-CN"/>
              </w:rPr>
            </w:pPr>
            <w:ins w:id="293" w:author="He, Yuwen" w:date="2016-02-19T11:57:00Z">
              <w:r w:rsidRPr="00EF06D0">
                <w:rPr>
                  <w:rFonts w:ascii="Arial" w:eastAsia="Times New Roman" w:hAnsi="Arial" w:cs="Arial"/>
                  <w:color w:val="000000"/>
                  <w:szCs w:val="22"/>
                  <w:lang w:eastAsia="zh-CN"/>
                </w:rPr>
                <w:t>0.9%</w:t>
              </w:r>
            </w:ins>
          </w:p>
        </w:tc>
      </w:tr>
      <w:tr w:rsidR="006F122A" w:rsidRPr="00EF06D0" w14:paraId="5C6F345B" w14:textId="77777777" w:rsidTr="00EF06D0">
        <w:trPr>
          <w:trHeight w:val="240"/>
          <w:jc w:val="center"/>
          <w:ins w:id="294"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58BE4339"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295" w:author="He, Yuwen" w:date="2016-02-19T11:57:00Z"/>
                <w:rFonts w:ascii="Arial" w:eastAsia="Times New Roman" w:hAnsi="Arial" w:cs="Arial"/>
                <w:color w:val="000000"/>
                <w:szCs w:val="22"/>
                <w:lang w:eastAsia="zh-CN"/>
              </w:rPr>
            </w:pPr>
            <w:ins w:id="296" w:author="He, Yuwen" w:date="2016-02-19T11:57:00Z">
              <w:r w:rsidRPr="00EF06D0">
                <w:rPr>
                  <w:rFonts w:ascii="Arial" w:eastAsia="Times New Roman" w:hAnsi="Arial" w:cs="Arial"/>
                  <w:color w:val="000000"/>
                  <w:szCs w:val="22"/>
                  <w:lang w:eastAsia="zh-CN"/>
                </w:rPr>
                <w:t>Class D</w:t>
              </w:r>
            </w:ins>
          </w:p>
        </w:tc>
        <w:tc>
          <w:tcPr>
            <w:tcW w:w="914" w:type="dxa"/>
            <w:tcBorders>
              <w:top w:val="nil"/>
              <w:left w:val="nil"/>
              <w:bottom w:val="nil"/>
              <w:right w:val="nil"/>
            </w:tcBorders>
            <w:shd w:val="clear" w:color="auto" w:fill="auto"/>
            <w:noWrap/>
            <w:vAlign w:val="bottom"/>
            <w:hideMark/>
          </w:tcPr>
          <w:p w14:paraId="1625C703"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97" w:author="He, Yuwen" w:date="2016-02-19T11:57:00Z"/>
                <w:rFonts w:ascii="Arial" w:eastAsia="Times New Roman" w:hAnsi="Arial" w:cs="Arial"/>
                <w:color w:val="000000"/>
                <w:szCs w:val="22"/>
                <w:lang w:eastAsia="zh-CN"/>
              </w:rPr>
            </w:pPr>
            <w:ins w:id="298" w:author="He, Yuwen" w:date="2016-02-19T11:57:00Z">
              <w:r w:rsidRPr="00EF06D0">
                <w:rPr>
                  <w:rFonts w:ascii="Arial" w:eastAsia="Times New Roman" w:hAnsi="Arial" w:cs="Arial"/>
                  <w:color w:val="000000"/>
                  <w:szCs w:val="22"/>
                  <w:lang w:eastAsia="zh-CN"/>
                </w:rPr>
                <w:t>-0.2%</w:t>
              </w:r>
            </w:ins>
          </w:p>
        </w:tc>
        <w:tc>
          <w:tcPr>
            <w:tcW w:w="914" w:type="dxa"/>
            <w:tcBorders>
              <w:top w:val="nil"/>
              <w:left w:val="nil"/>
              <w:bottom w:val="nil"/>
              <w:right w:val="nil"/>
            </w:tcBorders>
            <w:shd w:val="clear" w:color="auto" w:fill="auto"/>
            <w:noWrap/>
            <w:vAlign w:val="bottom"/>
            <w:hideMark/>
          </w:tcPr>
          <w:p w14:paraId="425087BF"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299" w:author="He, Yuwen" w:date="2016-02-19T11:57:00Z"/>
                <w:rFonts w:ascii="Arial" w:eastAsia="Times New Roman" w:hAnsi="Arial" w:cs="Arial"/>
                <w:color w:val="000000"/>
                <w:szCs w:val="22"/>
                <w:lang w:eastAsia="zh-CN"/>
              </w:rPr>
            </w:pPr>
            <w:ins w:id="300" w:author="He, Yuwen" w:date="2016-02-19T11:57:00Z">
              <w:r w:rsidRPr="00EF06D0">
                <w:rPr>
                  <w:rFonts w:ascii="Arial" w:eastAsia="Times New Roman" w:hAnsi="Arial" w:cs="Arial"/>
                  <w:color w:val="000000"/>
                  <w:szCs w:val="22"/>
                  <w:lang w:eastAsia="zh-CN"/>
                </w:rPr>
                <w:t>-0.2%</w:t>
              </w:r>
            </w:ins>
          </w:p>
        </w:tc>
        <w:tc>
          <w:tcPr>
            <w:tcW w:w="1884" w:type="dxa"/>
            <w:tcBorders>
              <w:top w:val="nil"/>
              <w:left w:val="nil"/>
              <w:bottom w:val="nil"/>
              <w:right w:val="single" w:sz="8" w:space="0" w:color="auto"/>
            </w:tcBorders>
            <w:shd w:val="clear" w:color="auto" w:fill="auto"/>
            <w:noWrap/>
            <w:vAlign w:val="bottom"/>
            <w:hideMark/>
          </w:tcPr>
          <w:p w14:paraId="26747312"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01" w:author="He, Yuwen" w:date="2016-02-19T11:57:00Z"/>
                <w:rFonts w:ascii="Arial" w:eastAsia="Times New Roman" w:hAnsi="Arial" w:cs="Arial"/>
                <w:color w:val="000000"/>
                <w:szCs w:val="22"/>
                <w:lang w:eastAsia="zh-CN"/>
              </w:rPr>
            </w:pPr>
            <w:ins w:id="302" w:author="He, Yuwen" w:date="2016-02-19T11:57:00Z">
              <w:r w:rsidRPr="00EF06D0">
                <w:rPr>
                  <w:rFonts w:ascii="Arial" w:eastAsia="Times New Roman" w:hAnsi="Arial" w:cs="Arial"/>
                  <w:color w:val="000000"/>
                  <w:szCs w:val="22"/>
                  <w:lang w:eastAsia="zh-CN"/>
                </w:rPr>
                <w:t>0.7%</w:t>
              </w:r>
            </w:ins>
          </w:p>
        </w:tc>
      </w:tr>
      <w:tr w:rsidR="006F122A" w:rsidRPr="00EF06D0" w14:paraId="69352E89" w14:textId="77777777" w:rsidTr="00EF06D0">
        <w:trPr>
          <w:trHeight w:val="255"/>
          <w:jc w:val="center"/>
          <w:ins w:id="303"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31387774"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304" w:author="He, Yuwen" w:date="2016-02-19T11:57:00Z"/>
                <w:rFonts w:ascii="Arial" w:eastAsia="Times New Roman" w:hAnsi="Arial" w:cs="Arial"/>
                <w:color w:val="000000"/>
                <w:szCs w:val="22"/>
                <w:lang w:eastAsia="zh-CN"/>
              </w:rPr>
            </w:pPr>
            <w:ins w:id="305" w:author="He, Yuwen" w:date="2016-02-19T11:57:00Z">
              <w:r w:rsidRPr="00EF06D0">
                <w:rPr>
                  <w:rFonts w:ascii="Arial" w:eastAsia="Times New Roman" w:hAnsi="Arial" w:cs="Arial"/>
                  <w:color w:val="000000"/>
                  <w:szCs w:val="22"/>
                  <w:lang w:eastAsia="zh-CN"/>
                </w:rPr>
                <w:t>Class E</w:t>
              </w:r>
            </w:ins>
          </w:p>
        </w:tc>
        <w:tc>
          <w:tcPr>
            <w:tcW w:w="914" w:type="dxa"/>
            <w:tcBorders>
              <w:top w:val="nil"/>
              <w:left w:val="nil"/>
              <w:bottom w:val="nil"/>
              <w:right w:val="nil"/>
            </w:tcBorders>
            <w:shd w:val="clear" w:color="auto" w:fill="auto"/>
            <w:noWrap/>
            <w:vAlign w:val="bottom"/>
            <w:hideMark/>
          </w:tcPr>
          <w:p w14:paraId="5E4B624C"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06" w:author="He, Yuwen" w:date="2016-02-19T11:57:00Z"/>
                <w:rFonts w:ascii="Arial" w:eastAsia="Times New Roman" w:hAnsi="Arial" w:cs="Arial"/>
                <w:color w:val="000000"/>
                <w:szCs w:val="22"/>
                <w:lang w:eastAsia="zh-CN"/>
              </w:rPr>
            </w:pPr>
            <w:ins w:id="307" w:author="He, Yuwen" w:date="2016-02-19T11:57:00Z">
              <w:r w:rsidRPr="00EF06D0">
                <w:rPr>
                  <w:rFonts w:ascii="Arial" w:eastAsia="Times New Roman" w:hAnsi="Arial" w:cs="Arial"/>
                  <w:color w:val="000000"/>
                  <w:szCs w:val="22"/>
                  <w:lang w:eastAsia="zh-CN"/>
                </w:rPr>
                <w:t>0.1%</w:t>
              </w:r>
            </w:ins>
          </w:p>
        </w:tc>
        <w:tc>
          <w:tcPr>
            <w:tcW w:w="914" w:type="dxa"/>
            <w:tcBorders>
              <w:top w:val="nil"/>
              <w:left w:val="nil"/>
              <w:bottom w:val="nil"/>
              <w:right w:val="nil"/>
            </w:tcBorders>
            <w:shd w:val="clear" w:color="000000" w:fill="CCFFCC"/>
            <w:noWrap/>
            <w:vAlign w:val="bottom"/>
            <w:hideMark/>
          </w:tcPr>
          <w:p w14:paraId="0D06F08E"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08" w:author="He, Yuwen" w:date="2016-02-19T11:57:00Z"/>
                <w:rFonts w:ascii="Arial" w:eastAsia="Times New Roman" w:hAnsi="Arial" w:cs="Arial"/>
                <w:szCs w:val="22"/>
                <w:lang w:eastAsia="zh-CN"/>
              </w:rPr>
            </w:pPr>
            <w:ins w:id="309" w:author="He, Yuwen" w:date="2016-02-19T11:57:00Z">
              <w:r w:rsidRPr="00EF06D0">
                <w:rPr>
                  <w:rFonts w:ascii="Arial" w:eastAsia="Times New Roman" w:hAnsi="Arial" w:cs="Arial"/>
                  <w:szCs w:val="22"/>
                  <w:lang w:eastAsia="zh-CN"/>
                </w:rPr>
                <w:t>-9.0%</w:t>
              </w:r>
            </w:ins>
          </w:p>
        </w:tc>
        <w:tc>
          <w:tcPr>
            <w:tcW w:w="1884" w:type="dxa"/>
            <w:tcBorders>
              <w:top w:val="nil"/>
              <w:left w:val="nil"/>
              <w:bottom w:val="nil"/>
              <w:right w:val="single" w:sz="8" w:space="0" w:color="auto"/>
            </w:tcBorders>
            <w:shd w:val="clear" w:color="000000" w:fill="CCFFCC"/>
            <w:noWrap/>
            <w:vAlign w:val="bottom"/>
            <w:hideMark/>
          </w:tcPr>
          <w:p w14:paraId="5E471D2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10" w:author="He, Yuwen" w:date="2016-02-19T11:57:00Z"/>
                <w:rFonts w:ascii="Arial" w:eastAsia="Times New Roman" w:hAnsi="Arial" w:cs="Arial"/>
                <w:szCs w:val="22"/>
                <w:lang w:eastAsia="zh-CN"/>
              </w:rPr>
            </w:pPr>
            <w:ins w:id="311" w:author="He, Yuwen" w:date="2016-02-19T11:57:00Z">
              <w:r w:rsidRPr="00EF06D0">
                <w:rPr>
                  <w:rFonts w:ascii="Arial" w:eastAsia="Times New Roman" w:hAnsi="Arial" w:cs="Arial"/>
                  <w:szCs w:val="22"/>
                  <w:lang w:eastAsia="zh-CN"/>
                </w:rPr>
                <w:t>-8.6%</w:t>
              </w:r>
            </w:ins>
          </w:p>
        </w:tc>
      </w:tr>
      <w:tr w:rsidR="006F122A" w:rsidRPr="00EF06D0" w14:paraId="65FFA014" w14:textId="77777777" w:rsidTr="00EF06D0">
        <w:trPr>
          <w:trHeight w:val="240"/>
          <w:jc w:val="center"/>
          <w:ins w:id="312" w:author="He, Yuwen" w:date="2016-02-19T11:57:00Z"/>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38473CC6"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313" w:author="He, Yuwen" w:date="2016-02-19T11:57:00Z"/>
                <w:rFonts w:ascii="Arial" w:eastAsia="Times New Roman" w:hAnsi="Arial" w:cs="Arial"/>
                <w:b/>
                <w:bCs/>
                <w:color w:val="000000"/>
                <w:szCs w:val="22"/>
                <w:lang w:eastAsia="zh-CN"/>
              </w:rPr>
            </w:pPr>
            <w:ins w:id="314" w:author="He, Yuwen" w:date="2016-02-19T11:57:00Z">
              <w:r w:rsidRPr="00EF06D0">
                <w:rPr>
                  <w:rFonts w:ascii="Arial" w:eastAsia="Times New Roman" w:hAnsi="Arial" w:cs="Arial"/>
                  <w:b/>
                  <w:bCs/>
                  <w:color w:val="000000"/>
                  <w:szCs w:val="22"/>
                  <w:lang w:eastAsia="zh-CN"/>
                </w:rPr>
                <w:t>Overall</w:t>
              </w:r>
            </w:ins>
          </w:p>
        </w:tc>
        <w:tc>
          <w:tcPr>
            <w:tcW w:w="914" w:type="dxa"/>
            <w:tcBorders>
              <w:top w:val="single" w:sz="8" w:space="0" w:color="auto"/>
              <w:left w:val="nil"/>
              <w:bottom w:val="nil"/>
              <w:right w:val="nil"/>
            </w:tcBorders>
            <w:shd w:val="clear" w:color="auto" w:fill="auto"/>
            <w:noWrap/>
            <w:vAlign w:val="bottom"/>
            <w:hideMark/>
          </w:tcPr>
          <w:p w14:paraId="1FF34D33"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15" w:author="He, Yuwen" w:date="2016-02-19T11:57:00Z"/>
                <w:rFonts w:ascii="Arial" w:eastAsia="Times New Roman" w:hAnsi="Arial" w:cs="Arial"/>
                <w:color w:val="000000"/>
                <w:szCs w:val="22"/>
                <w:lang w:eastAsia="zh-CN"/>
              </w:rPr>
            </w:pPr>
            <w:ins w:id="316" w:author="He, Yuwen" w:date="2016-02-19T11:57:00Z">
              <w:r w:rsidRPr="00EF06D0">
                <w:rPr>
                  <w:rFonts w:ascii="Arial" w:eastAsia="Times New Roman" w:hAnsi="Arial" w:cs="Arial"/>
                  <w:color w:val="000000"/>
                  <w:szCs w:val="22"/>
                  <w:lang w:eastAsia="zh-CN"/>
                </w:rPr>
                <w:t>-0.1%</w:t>
              </w:r>
            </w:ins>
          </w:p>
        </w:tc>
        <w:tc>
          <w:tcPr>
            <w:tcW w:w="914" w:type="dxa"/>
            <w:tcBorders>
              <w:top w:val="single" w:sz="8" w:space="0" w:color="auto"/>
              <w:left w:val="nil"/>
              <w:bottom w:val="nil"/>
              <w:right w:val="nil"/>
            </w:tcBorders>
            <w:shd w:val="clear" w:color="auto" w:fill="auto"/>
            <w:noWrap/>
            <w:vAlign w:val="bottom"/>
            <w:hideMark/>
          </w:tcPr>
          <w:p w14:paraId="53E56C2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17" w:author="He, Yuwen" w:date="2016-02-19T11:57:00Z"/>
                <w:rFonts w:ascii="Arial" w:eastAsia="Times New Roman" w:hAnsi="Arial" w:cs="Arial"/>
                <w:color w:val="000000"/>
                <w:szCs w:val="22"/>
                <w:lang w:eastAsia="zh-CN"/>
              </w:rPr>
            </w:pPr>
            <w:ins w:id="318" w:author="He, Yuwen" w:date="2016-02-19T11:57:00Z">
              <w:r w:rsidRPr="00EF06D0">
                <w:rPr>
                  <w:rFonts w:ascii="Arial" w:eastAsia="Times New Roman" w:hAnsi="Arial" w:cs="Arial"/>
                  <w:color w:val="000000"/>
                  <w:szCs w:val="22"/>
                  <w:lang w:eastAsia="zh-CN"/>
                </w:rPr>
                <w:t>-2.1%</w:t>
              </w:r>
            </w:ins>
          </w:p>
        </w:tc>
        <w:tc>
          <w:tcPr>
            <w:tcW w:w="1884" w:type="dxa"/>
            <w:tcBorders>
              <w:top w:val="single" w:sz="8" w:space="0" w:color="auto"/>
              <w:left w:val="nil"/>
              <w:bottom w:val="nil"/>
              <w:right w:val="single" w:sz="8" w:space="0" w:color="auto"/>
            </w:tcBorders>
            <w:shd w:val="clear" w:color="auto" w:fill="auto"/>
            <w:noWrap/>
            <w:vAlign w:val="bottom"/>
            <w:hideMark/>
          </w:tcPr>
          <w:p w14:paraId="2371F639"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19" w:author="He, Yuwen" w:date="2016-02-19T11:57:00Z"/>
                <w:rFonts w:ascii="Arial" w:eastAsia="Times New Roman" w:hAnsi="Arial" w:cs="Arial"/>
                <w:color w:val="000000"/>
                <w:szCs w:val="22"/>
                <w:lang w:eastAsia="zh-CN"/>
              </w:rPr>
            </w:pPr>
            <w:ins w:id="320" w:author="He, Yuwen" w:date="2016-02-19T11:57:00Z">
              <w:r w:rsidRPr="00EF06D0">
                <w:rPr>
                  <w:rFonts w:ascii="Arial" w:eastAsia="Times New Roman" w:hAnsi="Arial" w:cs="Arial"/>
                  <w:color w:val="000000"/>
                  <w:szCs w:val="22"/>
                  <w:lang w:eastAsia="zh-CN"/>
                </w:rPr>
                <w:t>-1.9%</w:t>
              </w:r>
            </w:ins>
          </w:p>
        </w:tc>
      </w:tr>
      <w:tr w:rsidR="006F122A" w:rsidRPr="00EF06D0" w14:paraId="4D69A7A7" w14:textId="77777777" w:rsidTr="00EF06D0">
        <w:trPr>
          <w:trHeight w:val="255"/>
          <w:jc w:val="center"/>
          <w:ins w:id="321" w:author="He, Yuwen" w:date="2016-02-19T11:57:00Z"/>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1AAD0206"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322" w:author="He, Yuwen" w:date="2016-02-19T11:57:00Z"/>
                <w:rFonts w:ascii="Arial" w:eastAsia="Times New Roman" w:hAnsi="Arial" w:cs="Arial"/>
                <w:color w:val="000000"/>
                <w:szCs w:val="22"/>
                <w:lang w:eastAsia="zh-CN"/>
              </w:rPr>
            </w:pPr>
            <w:ins w:id="323" w:author="He, Yuwen" w:date="2016-02-19T11:57:00Z">
              <w:r w:rsidRPr="00EF06D0">
                <w:rPr>
                  <w:rFonts w:ascii="Arial" w:eastAsia="Times New Roman" w:hAnsi="Arial" w:cs="Arial"/>
                  <w:color w:val="000000"/>
                  <w:szCs w:val="22"/>
                  <w:lang w:eastAsia="zh-CN"/>
                </w:rPr>
                <w:t> </w:t>
              </w:r>
            </w:ins>
          </w:p>
        </w:tc>
        <w:tc>
          <w:tcPr>
            <w:tcW w:w="914" w:type="dxa"/>
            <w:tcBorders>
              <w:top w:val="nil"/>
              <w:left w:val="nil"/>
              <w:bottom w:val="single" w:sz="8" w:space="0" w:color="auto"/>
              <w:right w:val="nil"/>
            </w:tcBorders>
            <w:shd w:val="clear" w:color="auto" w:fill="auto"/>
            <w:noWrap/>
            <w:vAlign w:val="bottom"/>
            <w:hideMark/>
          </w:tcPr>
          <w:p w14:paraId="7A336316"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24" w:author="He, Yuwen" w:date="2016-02-19T11:57:00Z"/>
                <w:rFonts w:ascii="Arial" w:eastAsia="Times New Roman" w:hAnsi="Arial" w:cs="Arial"/>
                <w:color w:val="808080"/>
                <w:szCs w:val="22"/>
                <w:lang w:eastAsia="zh-CN"/>
              </w:rPr>
            </w:pPr>
            <w:ins w:id="325" w:author="He, Yuwen" w:date="2016-02-19T11:57:00Z">
              <w:r w:rsidRPr="00EF06D0">
                <w:rPr>
                  <w:rFonts w:ascii="Arial" w:eastAsia="Times New Roman" w:hAnsi="Arial" w:cs="Arial"/>
                  <w:color w:val="808080"/>
                  <w:szCs w:val="22"/>
                  <w:lang w:eastAsia="zh-CN"/>
                </w:rPr>
                <w:t>-0.1%</w:t>
              </w:r>
            </w:ins>
          </w:p>
        </w:tc>
        <w:tc>
          <w:tcPr>
            <w:tcW w:w="914" w:type="dxa"/>
            <w:tcBorders>
              <w:top w:val="nil"/>
              <w:left w:val="nil"/>
              <w:bottom w:val="single" w:sz="8" w:space="0" w:color="auto"/>
              <w:right w:val="nil"/>
            </w:tcBorders>
            <w:shd w:val="clear" w:color="auto" w:fill="auto"/>
            <w:noWrap/>
            <w:vAlign w:val="bottom"/>
            <w:hideMark/>
          </w:tcPr>
          <w:p w14:paraId="206D4B10"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26" w:author="He, Yuwen" w:date="2016-02-19T11:57:00Z"/>
                <w:rFonts w:ascii="Arial" w:eastAsia="Times New Roman" w:hAnsi="Arial" w:cs="Arial"/>
                <w:color w:val="808080"/>
                <w:szCs w:val="22"/>
                <w:lang w:eastAsia="zh-CN"/>
              </w:rPr>
            </w:pPr>
            <w:ins w:id="327" w:author="He, Yuwen" w:date="2016-02-19T11:57:00Z">
              <w:r w:rsidRPr="00EF06D0">
                <w:rPr>
                  <w:rFonts w:ascii="Arial" w:eastAsia="Times New Roman" w:hAnsi="Arial" w:cs="Arial"/>
                  <w:color w:val="808080"/>
                  <w:szCs w:val="22"/>
                  <w:lang w:eastAsia="zh-CN"/>
                </w:rPr>
                <w:t>-1.8%</w:t>
              </w:r>
            </w:ins>
          </w:p>
        </w:tc>
        <w:tc>
          <w:tcPr>
            <w:tcW w:w="1884" w:type="dxa"/>
            <w:tcBorders>
              <w:top w:val="nil"/>
              <w:left w:val="nil"/>
              <w:bottom w:val="single" w:sz="8" w:space="0" w:color="auto"/>
              <w:right w:val="single" w:sz="8" w:space="0" w:color="auto"/>
            </w:tcBorders>
            <w:shd w:val="clear" w:color="auto" w:fill="auto"/>
            <w:noWrap/>
            <w:vAlign w:val="bottom"/>
            <w:hideMark/>
          </w:tcPr>
          <w:p w14:paraId="1BE57942"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28" w:author="He, Yuwen" w:date="2016-02-19T11:57:00Z"/>
                <w:rFonts w:ascii="Arial" w:eastAsia="Times New Roman" w:hAnsi="Arial" w:cs="Arial"/>
                <w:color w:val="808080"/>
                <w:szCs w:val="22"/>
                <w:lang w:eastAsia="zh-CN"/>
              </w:rPr>
            </w:pPr>
            <w:ins w:id="329" w:author="He, Yuwen" w:date="2016-02-19T11:57:00Z">
              <w:r w:rsidRPr="00EF06D0">
                <w:rPr>
                  <w:rFonts w:ascii="Arial" w:eastAsia="Times New Roman" w:hAnsi="Arial" w:cs="Arial"/>
                  <w:color w:val="808080"/>
                  <w:szCs w:val="22"/>
                  <w:lang w:eastAsia="zh-CN"/>
                </w:rPr>
                <w:t>-1.6%</w:t>
              </w:r>
            </w:ins>
          </w:p>
        </w:tc>
      </w:tr>
      <w:tr w:rsidR="006F122A" w:rsidRPr="00EF06D0" w14:paraId="1F13EB4E" w14:textId="77777777" w:rsidTr="00EF06D0">
        <w:trPr>
          <w:trHeight w:val="255"/>
          <w:jc w:val="center"/>
          <w:ins w:id="330" w:author="He, Yuwen" w:date="2016-02-19T11:57:00Z"/>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695180DD"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331" w:author="He, Yuwen" w:date="2016-02-19T11:57:00Z"/>
                <w:rFonts w:ascii="Arial" w:eastAsia="Times New Roman" w:hAnsi="Arial" w:cs="Arial"/>
                <w:color w:val="000000"/>
                <w:szCs w:val="22"/>
                <w:lang w:eastAsia="zh-CN"/>
              </w:rPr>
            </w:pPr>
            <w:ins w:id="332" w:author="He, Yuwen" w:date="2016-02-19T11:57:00Z">
              <w:r w:rsidRPr="00EF06D0">
                <w:rPr>
                  <w:rFonts w:ascii="Arial" w:eastAsia="Times New Roman" w:hAnsi="Arial" w:cs="Arial"/>
                  <w:color w:val="000000"/>
                  <w:szCs w:val="22"/>
                  <w:lang w:eastAsia="zh-CN"/>
                </w:rPr>
                <w:t>Class F</w:t>
              </w:r>
            </w:ins>
          </w:p>
        </w:tc>
        <w:tc>
          <w:tcPr>
            <w:tcW w:w="914" w:type="dxa"/>
            <w:tcBorders>
              <w:top w:val="nil"/>
              <w:left w:val="nil"/>
              <w:bottom w:val="single" w:sz="8" w:space="0" w:color="auto"/>
              <w:right w:val="nil"/>
            </w:tcBorders>
            <w:shd w:val="clear" w:color="auto" w:fill="auto"/>
            <w:noWrap/>
            <w:vAlign w:val="bottom"/>
            <w:hideMark/>
          </w:tcPr>
          <w:p w14:paraId="76C99E42"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33" w:author="He, Yuwen" w:date="2016-02-19T11:57:00Z"/>
                <w:rFonts w:ascii="Arial" w:eastAsia="Times New Roman" w:hAnsi="Arial" w:cs="Arial"/>
                <w:color w:val="000000"/>
                <w:szCs w:val="22"/>
                <w:lang w:eastAsia="zh-CN"/>
              </w:rPr>
            </w:pPr>
            <w:ins w:id="334" w:author="He, Yuwen" w:date="2016-02-19T11:57:00Z">
              <w:r w:rsidRPr="00EF06D0">
                <w:rPr>
                  <w:rFonts w:ascii="Arial" w:eastAsia="Times New Roman" w:hAnsi="Arial" w:cs="Arial"/>
                  <w:color w:val="000000"/>
                  <w:szCs w:val="22"/>
                  <w:lang w:eastAsia="zh-CN"/>
                </w:rPr>
                <w:t>0.0%</w:t>
              </w:r>
            </w:ins>
          </w:p>
        </w:tc>
        <w:tc>
          <w:tcPr>
            <w:tcW w:w="914" w:type="dxa"/>
            <w:tcBorders>
              <w:top w:val="nil"/>
              <w:left w:val="nil"/>
              <w:bottom w:val="single" w:sz="8" w:space="0" w:color="auto"/>
              <w:right w:val="nil"/>
            </w:tcBorders>
            <w:shd w:val="clear" w:color="auto" w:fill="auto"/>
            <w:noWrap/>
            <w:vAlign w:val="bottom"/>
            <w:hideMark/>
          </w:tcPr>
          <w:p w14:paraId="2FC95379"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35" w:author="He, Yuwen" w:date="2016-02-19T11:57:00Z"/>
                <w:rFonts w:ascii="Arial" w:eastAsia="Times New Roman" w:hAnsi="Arial" w:cs="Arial"/>
                <w:color w:val="000000"/>
                <w:szCs w:val="22"/>
                <w:lang w:eastAsia="zh-CN"/>
              </w:rPr>
            </w:pPr>
            <w:ins w:id="336" w:author="He, Yuwen" w:date="2016-02-19T11:57:00Z">
              <w:r w:rsidRPr="00EF06D0">
                <w:rPr>
                  <w:rFonts w:ascii="Arial" w:eastAsia="Times New Roman" w:hAnsi="Arial" w:cs="Arial"/>
                  <w:color w:val="000000"/>
                  <w:szCs w:val="22"/>
                  <w:lang w:eastAsia="zh-CN"/>
                </w:rPr>
                <w:t>-2.2%</w:t>
              </w:r>
            </w:ins>
          </w:p>
        </w:tc>
        <w:tc>
          <w:tcPr>
            <w:tcW w:w="1884" w:type="dxa"/>
            <w:tcBorders>
              <w:top w:val="nil"/>
              <w:left w:val="nil"/>
              <w:bottom w:val="single" w:sz="8" w:space="0" w:color="auto"/>
              <w:right w:val="single" w:sz="8" w:space="0" w:color="auto"/>
            </w:tcBorders>
            <w:shd w:val="clear" w:color="auto" w:fill="auto"/>
            <w:noWrap/>
            <w:vAlign w:val="bottom"/>
            <w:hideMark/>
          </w:tcPr>
          <w:p w14:paraId="5994086C"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37" w:author="He, Yuwen" w:date="2016-02-19T11:57:00Z"/>
                <w:rFonts w:ascii="Arial" w:eastAsia="Times New Roman" w:hAnsi="Arial" w:cs="Arial"/>
                <w:color w:val="000000"/>
                <w:szCs w:val="22"/>
                <w:lang w:eastAsia="zh-CN"/>
              </w:rPr>
            </w:pPr>
            <w:ins w:id="338" w:author="He, Yuwen" w:date="2016-02-19T11:57:00Z">
              <w:r w:rsidRPr="00EF06D0">
                <w:rPr>
                  <w:rFonts w:ascii="Arial" w:eastAsia="Times New Roman" w:hAnsi="Arial" w:cs="Arial"/>
                  <w:color w:val="000000"/>
                  <w:szCs w:val="22"/>
                  <w:lang w:eastAsia="zh-CN"/>
                </w:rPr>
                <w:t>-1.3%</w:t>
              </w:r>
            </w:ins>
          </w:p>
        </w:tc>
      </w:tr>
      <w:tr w:rsidR="006F122A" w:rsidRPr="00EF06D0" w14:paraId="1E9CA95C" w14:textId="77777777" w:rsidTr="00EF06D0">
        <w:trPr>
          <w:trHeight w:val="240"/>
          <w:jc w:val="center"/>
          <w:ins w:id="339" w:author="He, Yuwen" w:date="2016-02-19T11:57:00Z"/>
        </w:trPr>
        <w:tc>
          <w:tcPr>
            <w:tcW w:w="1598" w:type="dxa"/>
            <w:tcBorders>
              <w:top w:val="nil"/>
              <w:left w:val="single" w:sz="8" w:space="0" w:color="auto"/>
              <w:bottom w:val="nil"/>
              <w:right w:val="single" w:sz="8" w:space="0" w:color="auto"/>
            </w:tcBorders>
            <w:shd w:val="clear" w:color="auto" w:fill="auto"/>
            <w:noWrap/>
            <w:vAlign w:val="bottom"/>
            <w:hideMark/>
          </w:tcPr>
          <w:p w14:paraId="5A36E188"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340" w:author="He, Yuwen" w:date="2016-02-19T11:57:00Z"/>
                <w:rFonts w:ascii="Arial" w:eastAsia="Times New Roman" w:hAnsi="Arial" w:cs="Arial"/>
                <w:color w:val="000000"/>
                <w:szCs w:val="22"/>
                <w:lang w:eastAsia="zh-CN"/>
              </w:rPr>
            </w:pPr>
            <w:ins w:id="341" w:author="He, Yuwen" w:date="2016-02-19T11:57:00Z">
              <w:r w:rsidRPr="00EF06D0">
                <w:rPr>
                  <w:rFonts w:ascii="Arial" w:eastAsia="Times New Roman" w:hAnsi="Arial" w:cs="Arial"/>
                  <w:color w:val="000000"/>
                  <w:szCs w:val="22"/>
                  <w:lang w:eastAsia="zh-CN"/>
                </w:rPr>
                <w:t>Enc Time[%]</w:t>
              </w:r>
            </w:ins>
          </w:p>
        </w:tc>
        <w:tc>
          <w:tcPr>
            <w:tcW w:w="3712" w:type="dxa"/>
            <w:gridSpan w:val="3"/>
            <w:tcBorders>
              <w:top w:val="nil"/>
              <w:left w:val="nil"/>
              <w:bottom w:val="nil"/>
              <w:right w:val="single" w:sz="8" w:space="0" w:color="000000"/>
            </w:tcBorders>
            <w:shd w:val="clear" w:color="auto" w:fill="auto"/>
            <w:noWrap/>
            <w:vAlign w:val="bottom"/>
            <w:hideMark/>
          </w:tcPr>
          <w:p w14:paraId="06770237"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42" w:author="He, Yuwen" w:date="2016-02-19T11:57:00Z"/>
                <w:rFonts w:ascii="Arial" w:eastAsia="Times New Roman" w:hAnsi="Arial" w:cs="Arial"/>
                <w:color w:val="000000"/>
                <w:szCs w:val="22"/>
                <w:lang w:eastAsia="zh-CN"/>
              </w:rPr>
            </w:pPr>
            <w:ins w:id="343" w:author="He, Yuwen" w:date="2016-02-19T11:57:00Z">
              <w:r w:rsidRPr="00EF06D0">
                <w:rPr>
                  <w:rFonts w:ascii="Arial" w:eastAsia="Times New Roman" w:hAnsi="Arial" w:cs="Arial"/>
                  <w:color w:val="000000"/>
                  <w:szCs w:val="22"/>
                  <w:lang w:eastAsia="zh-CN"/>
                </w:rPr>
                <w:t>100%</w:t>
              </w:r>
            </w:ins>
          </w:p>
        </w:tc>
      </w:tr>
      <w:tr w:rsidR="006F122A" w:rsidRPr="00EF06D0" w14:paraId="46463748" w14:textId="77777777" w:rsidTr="00EF06D0">
        <w:trPr>
          <w:trHeight w:val="255"/>
          <w:jc w:val="center"/>
          <w:ins w:id="344" w:author="He, Yuwen" w:date="2016-02-19T11:57:00Z"/>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7B19FCCB" w14:textId="77777777" w:rsidR="006F122A" w:rsidRPr="00EF06D0" w:rsidRDefault="006F122A" w:rsidP="006F122A">
            <w:pPr>
              <w:tabs>
                <w:tab w:val="clear" w:pos="360"/>
                <w:tab w:val="clear" w:pos="720"/>
                <w:tab w:val="clear" w:pos="1080"/>
                <w:tab w:val="clear" w:pos="1440"/>
              </w:tabs>
              <w:overflowPunct/>
              <w:autoSpaceDE/>
              <w:autoSpaceDN/>
              <w:adjustRightInd/>
              <w:spacing w:before="0"/>
              <w:textAlignment w:val="auto"/>
              <w:rPr>
                <w:ins w:id="345" w:author="He, Yuwen" w:date="2016-02-19T11:57:00Z"/>
                <w:rFonts w:ascii="Arial" w:eastAsia="Times New Roman" w:hAnsi="Arial" w:cs="Arial"/>
                <w:color w:val="000000"/>
                <w:szCs w:val="22"/>
                <w:lang w:eastAsia="zh-CN"/>
              </w:rPr>
            </w:pPr>
            <w:ins w:id="346" w:author="He, Yuwen" w:date="2016-02-19T11:57:00Z">
              <w:r w:rsidRPr="00EF06D0">
                <w:rPr>
                  <w:rFonts w:ascii="Arial" w:eastAsia="Times New Roman" w:hAnsi="Arial" w:cs="Arial"/>
                  <w:color w:val="000000"/>
                  <w:szCs w:val="22"/>
                  <w:lang w:eastAsia="zh-CN"/>
                </w:rPr>
                <w:t>Dec Time[%]</w:t>
              </w:r>
            </w:ins>
          </w:p>
        </w:tc>
        <w:tc>
          <w:tcPr>
            <w:tcW w:w="3712" w:type="dxa"/>
            <w:gridSpan w:val="3"/>
            <w:tcBorders>
              <w:top w:val="nil"/>
              <w:left w:val="nil"/>
              <w:bottom w:val="single" w:sz="8" w:space="0" w:color="auto"/>
              <w:right w:val="single" w:sz="8" w:space="0" w:color="000000"/>
            </w:tcBorders>
            <w:shd w:val="clear" w:color="auto" w:fill="auto"/>
            <w:noWrap/>
            <w:vAlign w:val="bottom"/>
            <w:hideMark/>
          </w:tcPr>
          <w:p w14:paraId="2F03F7CD" w14:textId="77777777" w:rsidR="006F122A" w:rsidRPr="00EF06D0" w:rsidRDefault="006F122A" w:rsidP="006F122A">
            <w:pPr>
              <w:tabs>
                <w:tab w:val="clear" w:pos="360"/>
                <w:tab w:val="clear" w:pos="720"/>
                <w:tab w:val="clear" w:pos="1080"/>
                <w:tab w:val="clear" w:pos="1440"/>
              </w:tabs>
              <w:overflowPunct/>
              <w:autoSpaceDE/>
              <w:autoSpaceDN/>
              <w:adjustRightInd/>
              <w:spacing w:before="0"/>
              <w:jc w:val="center"/>
              <w:textAlignment w:val="auto"/>
              <w:rPr>
                <w:ins w:id="347" w:author="He, Yuwen" w:date="2016-02-19T11:57:00Z"/>
                <w:rFonts w:ascii="Arial" w:eastAsia="Times New Roman" w:hAnsi="Arial" w:cs="Arial"/>
                <w:color w:val="000000"/>
                <w:szCs w:val="22"/>
                <w:lang w:eastAsia="zh-CN"/>
              </w:rPr>
            </w:pPr>
            <w:ins w:id="348" w:author="He, Yuwen" w:date="2016-02-19T11:57:00Z">
              <w:r w:rsidRPr="00EF06D0">
                <w:rPr>
                  <w:rFonts w:ascii="Arial" w:eastAsia="Times New Roman" w:hAnsi="Arial" w:cs="Arial"/>
                  <w:color w:val="000000"/>
                  <w:szCs w:val="22"/>
                  <w:lang w:eastAsia="zh-CN"/>
                </w:rPr>
                <w:t>100%</w:t>
              </w:r>
            </w:ins>
          </w:p>
        </w:tc>
      </w:tr>
    </w:tbl>
    <w:p w14:paraId="674E41D5" w14:textId="77777777" w:rsidR="006F122A" w:rsidRPr="006F122A" w:rsidRDefault="006F122A" w:rsidP="007536B6">
      <w:pPr>
        <w:pStyle w:val="Caption"/>
        <w:jc w:val="center"/>
        <w:rPr>
          <w:ins w:id="349" w:author="He, Yuwen" w:date="2016-02-19T11:54:00Z"/>
          <w:lang w:val="en-GB"/>
        </w:rPr>
      </w:pPr>
    </w:p>
    <w:p w14:paraId="41DB6AF7" w14:textId="3B35CC9F" w:rsidR="007536B6" w:rsidRPr="007536B6" w:rsidRDefault="007536B6" w:rsidP="007536B6">
      <w:pPr>
        <w:pStyle w:val="Caption"/>
        <w:jc w:val="center"/>
        <w:rPr>
          <w:lang w:val="en-GB"/>
        </w:rPr>
      </w:pPr>
      <w:bookmarkStart w:id="350" w:name="_Ref443646488"/>
      <w:r w:rsidRPr="00C93E48">
        <w:t xml:space="preserve">Table </w:t>
      </w:r>
      <w:fldSimple w:instr=" SEQ Table \* ARABIC ">
        <w:ins w:id="351" w:author="He, Yuwen" w:date="2016-02-19T11:55:00Z">
          <w:r w:rsidR="006F122A">
            <w:rPr>
              <w:noProof/>
            </w:rPr>
            <w:t>4</w:t>
          </w:r>
        </w:ins>
        <w:del w:id="352" w:author="He, Yuwen" w:date="2016-02-19T11:55:00Z">
          <w:r w:rsidDel="006F122A">
            <w:rPr>
              <w:noProof/>
            </w:rPr>
            <w:delText>3</w:delText>
          </w:r>
        </w:del>
      </w:fldSimple>
      <w:bookmarkEnd w:id="51"/>
      <w:bookmarkEnd w:id="350"/>
      <w:r>
        <w:t xml:space="preserve">. Test3 </w:t>
      </w:r>
      <w:ins w:id="353" w:author="He, Yuwen" w:date="2016-02-20T22:27:00Z">
        <w:r w:rsidR="00293619">
          <w:t xml:space="preserve">with setting 1 </w:t>
        </w:r>
      </w:ins>
      <w:r>
        <w:t>compared to HM-16.7 anchor</w:t>
      </w:r>
    </w:p>
    <w:tbl>
      <w:tblPr>
        <w:tblW w:w="5277" w:type="dxa"/>
        <w:jc w:val="center"/>
        <w:tblLook w:val="04A0" w:firstRow="1" w:lastRow="0" w:firstColumn="1" w:lastColumn="0" w:noHBand="0" w:noVBand="1"/>
      </w:tblPr>
      <w:tblGrid>
        <w:gridCol w:w="1598"/>
        <w:gridCol w:w="840"/>
        <w:gridCol w:w="1335"/>
        <w:gridCol w:w="1504"/>
      </w:tblGrid>
      <w:tr w:rsidR="00781DDC" w:rsidRPr="00781DDC" w14:paraId="38498D4D" w14:textId="77777777" w:rsidTr="00500CA8">
        <w:trPr>
          <w:trHeight w:val="240"/>
          <w:jc w:val="center"/>
        </w:trPr>
        <w:tc>
          <w:tcPr>
            <w:tcW w:w="1598" w:type="dxa"/>
            <w:tcBorders>
              <w:top w:val="nil"/>
              <w:left w:val="nil"/>
              <w:bottom w:val="nil"/>
              <w:right w:val="nil"/>
            </w:tcBorders>
            <w:shd w:val="clear" w:color="auto" w:fill="auto"/>
            <w:noWrap/>
            <w:vAlign w:val="bottom"/>
            <w:hideMark/>
          </w:tcPr>
          <w:p w14:paraId="616ECC3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79"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729E26F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Random Access Main</w:t>
            </w:r>
          </w:p>
        </w:tc>
      </w:tr>
      <w:tr w:rsidR="00781DDC" w:rsidRPr="00781DDC" w14:paraId="64971844" w14:textId="77777777" w:rsidTr="00500CA8">
        <w:trPr>
          <w:trHeight w:val="255"/>
          <w:jc w:val="center"/>
        </w:trPr>
        <w:tc>
          <w:tcPr>
            <w:tcW w:w="1598" w:type="dxa"/>
            <w:tcBorders>
              <w:top w:val="nil"/>
              <w:left w:val="nil"/>
              <w:bottom w:val="nil"/>
              <w:right w:val="nil"/>
            </w:tcBorders>
            <w:shd w:val="clear" w:color="auto" w:fill="auto"/>
            <w:noWrap/>
            <w:vAlign w:val="bottom"/>
            <w:hideMark/>
          </w:tcPr>
          <w:p w14:paraId="78BE860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840" w:type="dxa"/>
            <w:tcBorders>
              <w:top w:val="nil"/>
              <w:left w:val="single" w:sz="8" w:space="0" w:color="auto"/>
              <w:bottom w:val="nil"/>
              <w:right w:val="nil"/>
            </w:tcBorders>
            <w:shd w:val="clear" w:color="auto" w:fill="auto"/>
            <w:noWrap/>
            <w:vAlign w:val="bottom"/>
            <w:hideMark/>
          </w:tcPr>
          <w:p w14:paraId="4028D08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335" w:type="dxa"/>
            <w:tcBorders>
              <w:top w:val="nil"/>
              <w:left w:val="nil"/>
              <w:bottom w:val="nil"/>
              <w:right w:val="nil"/>
            </w:tcBorders>
            <w:shd w:val="clear" w:color="auto" w:fill="auto"/>
            <w:noWrap/>
            <w:vAlign w:val="bottom"/>
            <w:hideMark/>
          </w:tcPr>
          <w:p w14:paraId="78D57D9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504" w:type="dxa"/>
            <w:tcBorders>
              <w:top w:val="nil"/>
              <w:left w:val="nil"/>
              <w:bottom w:val="nil"/>
              <w:right w:val="single" w:sz="8" w:space="0" w:color="auto"/>
            </w:tcBorders>
            <w:shd w:val="clear" w:color="auto" w:fill="auto"/>
            <w:noWrap/>
            <w:vAlign w:val="bottom"/>
            <w:hideMark/>
          </w:tcPr>
          <w:p w14:paraId="313F4DC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0B257560" w14:textId="77777777" w:rsidTr="00500CA8">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138ACE2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840" w:type="dxa"/>
            <w:tcBorders>
              <w:top w:val="single" w:sz="8" w:space="0" w:color="auto"/>
              <w:left w:val="nil"/>
              <w:bottom w:val="nil"/>
              <w:right w:val="nil"/>
            </w:tcBorders>
            <w:shd w:val="clear" w:color="auto" w:fill="auto"/>
            <w:noWrap/>
            <w:vAlign w:val="bottom"/>
            <w:hideMark/>
          </w:tcPr>
          <w:p w14:paraId="4F13AC1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335" w:type="dxa"/>
            <w:tcBorders>
              <w:top w:val="single" w:sz="8" w:space="0" w:color="auto"/>
              <w:left w:val="nil"/>
              <w:bottom w:val="nil"/>
              <w:right w:val="nil"/>
            </w:tcBorders>
            <w:shd w:val="clear" w:color="000000" w:fill="CCFFCC"/>
            <w:noWrap/>
            <w:vAlign w:val="bottom"/>
            <w:hideMark/>
          </w:tcPr>
          <w:p w14:paraId="40BF081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-14.5%</w:t>
            </w:r>
          </w:p>
        </w:tc>
        <w:tc>
          <w:tcPr>
            <w:tcW w:w="1504" w:type="dxa"/>
            <w:tcBorders>
              <w:top w:val="single" w:sz="8" w:space="0" w:color="auto"/>
              <w:left w:val="nil"/>
              <w:bottom w:val="nil"/>
              <w:right w:val="single" w:sz="8" w:space="0" w:color="auto"/>
            </w:tcBorders>
            <w:shd w:val="clear" w:color="000000" w:fill="CCFFCC"/>
            <w:noWrap/>
            <w:vAlign w:val="bottom"/>
            <w:hideMark/>
          </w:tcPr>
          <w:p w14:paraId="7BA52FB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-15.2%</w:t>
            </w:r>
          </w:p>
        </w:tc>
      </w:tr>
      <w:tr w:rsidR="00781DDC" w:rsidRPr="00781DDC" w14:paraId="16F156FA"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3714A65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840" w:type="dxa"/>
            <w:tcBorders>
              <w:top w:val="nil"/>
              <w:left w:val="nil"/>
              <w:bottom w:val="nil"/>
              <w:right w:val="nil"/>
            </w:tcBorders>
            <w:shd w:val="clear" w:color="auto" w:fill="auto"/>
            <w:noWrap/>
            <w:vAlign w:val="bottom"/>
            <w:hideMark/>
          </w:tcPr>
          <w:p w14:paraId="2E3E0F8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0.6%</w:t>
            </w:r>
          </w:p>
        </w:tc>
        <w:tc>
          <w:tcPr>
            <w:tcW w:w="1335" w:type="dxa"/>
            <w:tcBorders>
              <w:top w:val="nil"/>
              <w:left w:val="nil"/>
              <w:bottom w:val="nil"/>
              <w:right w:val="nil"/>
            </w:tcBorders>
            <w:shd w:val="clear" w:color="000000" w:fill="CCFFCC"/>
            <w:noWrap/>
            <w:vAlign w:val="bottom"/>
            <w:hideMark/>
          </w:tcPr>
          <w:p w14:paraId="1DE58EA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-13.6%</w:t>
            </w:r>
          </w:p>
        </w:tc>
        <w:tc>
          <w:tcPr>
            <w:tcW w:w="1504" w:type="dxa"/>
            <w:tcBorders>
              <w:top w:val="nil"/>
              <w:left w:val="nil"/>
              <w:bottom w:val="nil"/>
              <w:right w:val="single" w:sz="8" w:space="0" w:color="auto"/>
            </w:tcBorders>
            <w:shd w:val="clear" w:color="000000" w:fill="CCFFCC"/>
            <w:noWrap/>
            <w:vAlign w:val="bottom"/>
            <w:hideMark/>
          </w:tcPr>
          <w:p w14:paraId="0A9F28E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-13.5%</w:t>
            </w:r>
          </w:p>
        </w:tc>
      </w:tr>
      <w:tr w:rsidR="00781DDC" w:rsidRPr="00781DDC" w14:paraId="5F1F6AC7"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43A2709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840" w:type="dxa"/>
            <w:tcBorders>
              <w:top w:val="nil"/>
              <w:left w:val="nil"/>
              <w:bottom w:val="nil"/>
              <w:right w:val="nil"/>
            </w:tcBorders>
            <w:shd w:val="clear" w:color="auto" w:fill="auto"/>
            <w:noWrap/>
            <w:vAlign w:val="bottom"/>
            <w:hideMark/>
          </w:tcPr>
          <w:p w14:paraId="49C70EE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0.3%</w:t>
            </w:r>
          </w:p>
        </w:tc>
        <w:tc>
          <w:tcPr>
            <w:tcW w:w="1335" w:type="dxa"/>
            <w:tcBorders>
              <w:top w:val="nil"/>
              <w:left w:val="nil"/>
              <w:bottom w:val="nil"/>
              <w:right w:val="nil"/>
            </w:tcBorders>
            <w:shd w:val="clear" w:color="000000" w:fill="CCFFCC"/>
            <w:noWrap/>
            <w:vAlign w:val="bottom"/>
            <w:hideMark/>
          </w:tcPr>
          <w:p w14:paraId="7494766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-9.7%</w:t>
            </w:r>
          </w:p>
        </w:tc>
        <w:tc>
          <w:tcPr>
            <w:tcW w:w="1504" w:type="dxa"/>
            <w:tcBorders>
              <w:top w:val="nil"/>
              <w:left w:val="nil"/>
              <w:bottom w:val="nil"/>
              <w:right w:val="single" w:sz="8" w:space="0" w:color="auto"/>
            </w:tcBorders>
            <w:shd w:val="clear" w:color="000000" w:fill="CCFFCC"/>
            <w:noWrap/>
            <w:vAlign w:val="bottom"/>
            <w:hideMark/>
          </w:tcPr>
          <w:p w14:paraId="7E8F6B9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-8.8%</w:t>
            </w:r>
          </w:p>
        </w:tc>
      </w:tr>
      <w:tr w:rsidR="00781DDC" w:rsidRPr="00781DDC" w14:paraId="1DF124D5"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535035EC"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840" w:type="dxa"/>
            <w:tcBorders>
              <w:top w:val="nil"/>
              <w:left w:val="nil"/>
              <w:bottom w:val="nil"/>
              <w:right w:val="nil"/>
            </w:tcBorders>
            <w:shd w:val="clear" w:color="auto" w:fill="auto"/>
            <w:noWrap/>
            <w:vAlign w:val="bottom"/>
            <w:hideMark/>
          </w:tcPr>
          <w:p w14:paraId="4731929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335" w:type="dxa"/>
            <w:tcBorders>
              <w:top w:val="nil"/>
              <w:left w:val="nil"/>
              <w:bottom w:val="nil"/>
              <w:right w:val="nil"/>
            </w:tcBorders>
            <w:shd w:val="clear" w:color="000000" w:fill="CCFFCC"/>
            <w:noWrap/>
            <w:vAlign w:val="bottom"/>
            <w:hideMark/>
          </w:tcPr>
          <w:p w14:paraId="53D0E43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-10.6%</w:t>
            </w:r>
          </w:p>
        </w:tc>
        <w:tc>
          <w:tcPr>
            <w:tcW w:w="1504" w:type="dxa"/>
            <w:tcBorders>
              <w:top w:val="nil"/>
              <w:left w:val="nil"/>
              <w:bottom w:val="nil"/>
              <w:right w:val="single" w:sz="8" w:space="0" w:color="auto"/>
            </w:tcBorders>
            <w:shd w:val="clear" w:color="000000" w:fill="CCFFCC"/>
            <w:noWrap/>
            <w:vAlign w:val="bottom"/>
            <w:hideMark/>
          </w:tcPr>
          <w:p w14:paraId="0FCF475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-9.5%</w:t>
            </w:r>
          </w:p>
        </w:tc>
      </w:tr>
      <w:tr w:rsidR="00781DDC" w:rsidRPr="00781DDC" w14:paraId="2FEA1CCC" w14:textId="77777777" w:rsidTr="00500CA8">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471ED0C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840" w:type="dxa"/>
            <w:tcBorders>
              <w:top w:val="nil"/>
              <w:left w:val="nil"/>
              <w:bottom w:val="nil"/>
              <w:right w:val="nil"/>
            </w:tcBorders>
            <w:shd w:val="clear" w:color="auto" w:fill="auto"/>
            <w:noWrap/>
            <w:vAlign w:val="bottom"/>
            <w:hideMark/>
          </w:tcPr>
          <w:p w14:paraId="043B39A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335" w:type="dxa"/>
            <w:tcBorders>
              <w:top w:val="nil"/>
              <w:left w:val="nil"/>
              <w:bottom w:val="nil"/>
              <w:right w:val="nil"/>
            </w:tcBorders>
            <w:shd w:val="clear" w:color="auto" w:fill="auto"/>
            <w:noWrap/>
            <w:vAlign w:val="bottom"/>
            <w:hideMark/>
          </w:tcPr>
          <w:p w14:paraId="6F1EB43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1504" w:type="dxa"/>
            <w:tcBorders>
              <w:top w:val="nil"/>
              <w:left w:val="nil"/>
              <w:bottom w:val="nil"/>
              <w:right w:val="single" w:sz="8" w:space="0" w:color="auto"/>
            </w:tcBorders>
            <w:shd w:val="clear" w:color="auto" w:fill="auto"/>
            <w:noWrap/>
            <w:vAlign w:val="bottom"/>
            <w:hideMark/>
          </w:tcPr>
          <w:p w14:paraId="07F3D2C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r>
      <w:tr w:rsidR="00781DDC" w:rsidRPr="00781DDC" w14:paraId="64F0A634" w14:textId="77777777" w:rsidTr="00500CA8">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435F854B"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840" w:type="dxa"/>
            <w:tcBorders>
              <w:top w:val="single" w:sz="8" w:space="0" w:color="auto"/>
              <w:left w:val="nil"/>
              <w:bottom w:val="nil"/>
              <w:right w:val="nil"/>
            </w:tcBorders>
            <w:shd w:val="clear" w:color="auto" w:fill="auto"/>
            <w:noWrap/>
            <w:vAlign w:val="bottom"/>
            <w:hideMark/>
          </w:tcPr>
          <w:p w14:paraId="4289572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335" w:type="dxa"/>
            <w:tcBorders>
              <w:top w:val="single" w:sz="8" w:space="0" w:color="auto"/>
              <w:left w:val="nil"/>
              <w:bottom w:val="nil"/>
              <w:right w:val="nil"/>
            </w:tcBorders>
            <w:shd w:val="clear" w:color="000000" w:fill="CCFFCC"/>
            <w:noWrap/>
            <w:vAlign w:val="bottom"/>
            <w:hideMark/>
          </w:tcPr>
          <w:p w14:paraId="29E142E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-12.2%</w:t>
            </w:r>
          </w:p>
        </w:tc>
        <w:tc>
          <w:tcPr>
            <w:tcW w:w="1504" w:type="dxa"/>
            <w:tcBorders>
              <w:top w:val="single" w:sz="8" w:space="0" w:color="auto"/>
              <w:left w:val="nil"/>
              <w:bottom w:val="nil"/>
              <w:right w:val="single" w:sz="8" w:space="0" w:color="auto"/>
            </w:tcBorders>
            <w:shd w:val="clear" w:color="000000" w:fill="CCFFCC"/>
            <w:noWrap/>
            <w:vAlign w:val="bottom"/>
            <w:hideMark/>
          </w:tcPr>
          <w:p w14:paraId="41D008D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-11.9%</w:t>
            </w:r>
          </w:p>
        </w:tc>
      </w:tr>
      <w:tr w:rsidR="00781DDC" w:rsidRPr="00781DDC" w14:paraId="0DEAEBF4" w14:textId="77777777" w:rsidTr="00500CA8">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7F250143"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840" w:type="dxa"/>
            <w:tcBorders>
              <w:top w:val="nil"/>
              <w:left w:val="nil"/>
              <w:bottom w:val="single" w:sz="8" w:space="0" w:color="auto"/>
              <w:right w:val="nil"/>
            </w:tcBorders>
            <w:shd w:val="clear" w:color="auto" w:fill="auto"/>
            <w:noWrap/>
            <w:vAlign w:val="bottom"/>
            <w:hideMark/>
          </w:tcPr>
          <w:p w14:paraId="49AE688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0.4%</w:t>
            </w:r>
          </w:p>
        </w:tc>
        <w:tc>
          <w:tcPr>
            <w:tcW w:w="1335" w:type="dxa"/>
            <w:tcBorders>
              <w:top w:val="nil"/>
              <w:left w:val="nil"/>
              <w:bottom w:val="single" w:sz="8" w:space="0" w:color="auto"/>
              <w:right w:val="nil"/>
            </w:tcBorders>
            <w:shd w:val="clear" w:color="auto" w:fill="auto"/>
            <w:noWrap/>
            <w:vAlign w:val="bottom"/>
            <w:hideMark/>
          </w:tcPr>
          <w:p w14:paraId="42EC6F7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-11.9%</w:t>
            </w:r>
          </w:p>
        </w:tc>
        <w:tc>
          <w:tcPr>
            <w:tcW w:w="1504" w:type="dxa"/>
            <w:tcBorders>
              <w:top w:val="nil"/>
              <w:left w:val="nil"/>
              <w:bottom w:val="single" w:sz="8" w:space="0" w:color="auto"/>
              <w:right w:val="single" w:sz="8" w:space="0" w:color="auto"/>
            </w:tcBorders>
            <w:shd w:val="clear" w:color="auto" w:fill="auto"/>
            <w:noWrap/>
            <w:vAlign w:val="bottom"/>
            <w:hideMark/>
          </w:tcPr>
          <w:p w14:paraId="037DD89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-11.5%</w:t>
            </w:r>
          </w:p>
        </w:tc>
      </w:tr>
      <w:tr w:rsidR="00781DDC" w:rsidRPr="00781DDC" w14:paraId="7D21E1AD" w14:textId="77777777" w:rsidTr="00500CA8">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086AB3FB"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840" w:type="dxa"/>
            <w:tcBorders>
              <w:top w:val="nil"/>
              <w:left w:val="nil"/>
              <w:bottom w:val="single" w:sz="8" w:space="0" w:color="auto"/>
              <w:right w:val="nil"/>
            </w:tcBorders>
            <w:shd w:val="clear" w:color="auto" w:fill="auto"/>
            <w:noWrap/>
            <w:vAlign w:val="bottom"/>
            <w:hideMark/>
          </w:tcPr>
          <w:p w14:paraId="00874A7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0.7%</w:t>
            </w:r>
          </w:p>
        </w:tc>
        <w:tc>
          <w:tcPr>
            <w:tcW w:w="1335" w:type="dxa"/>
            <w:tcBorders>
              <w:top w:val="nil"/>
              <w:left w:val="nil"/>
              <w:bottom w:val="single" w:sz="8" w:space="0" w:color="auto"/>
              <w:right w:val="nil"/>
            </w:tcBorders>
            <w:shd w:val="clear" w:color="000000" w:fill="CCFFCC"/>
            <w:noWrap/>
            <w:vAlign w:val="bottom"/>
            <w:hideMark/>
          </w:tcPr>
          <w:p w14:paraId="6140D6D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-7.3%</w:t>
            </w:r>
          </w:p>
        </w:tc>
        <w:tc>
          <w:tcPr>
            <w:tcW w:w="1504" w:type="dxa"/>
            <w:tcBorders>
              <w:top w:val="nil"/>
              <w:left w:val="nil"/>
              <w:bottom w:val="single" w:sz="8" w:space="0" w:color="auto"/>
              <w:right w:val="single" w:sz="8" w:space="0" w:color="auto"/>
            </w:tcBorders>
            <w:shd w:val="clear" w:color="000000" w:fill="CCFFCC"/>
            <w:noWrap/>
            <w:vAlign w:val="bottom"/>
            <w:hideMark/>
          </w:tcPr>
          <w:p w14:paraId="0F7E58D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-6.6%</w:t>
            </w:r>
          </w:p>
        </w:tc>
      </w:tr>
      <w:tr w:rsidR="00781DDC" w:rsidRPr="00781DDC" w14:paraId="4168BB97"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17DB99F1"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79" w:type="dxa"/>
            <w:gridSpan w:val="3"/>
            <w:tcBorders>
              <w:top w:val="nil"/>
              <w:left w:val="nil"/>
              <w:bottom w:val="nil"/>
              <w:right w:val="single" w:sz="8" w:space="0" w:color="000000"/>
            </w:tcBorders>
            <w:shd w:val="clear" w:color="auto" w:fill="auto"/>
            <w:noWrap/>
            <w:vAlign w:val="bottom"/>
            <w:hideMark/>
          </w:tcPr>
          <w:p w14:paraId="5EAD823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100%</w:t>
            </w:r>
          </w:p>
        </w:tc>
      </w:tr>
      <w:tr w:rsidR="00781DDC" w:rsidRPr="00781DDC" w14:paraId="588DBE27" w14:textId="77777777" w:rsidTr="00500CA8">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69F15A42"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Dec Time[%]</w:t>
            </w:r>
          </w:p>
        </w:tc>
        <w:tc>
          <w:tcPr>
            <w:tcW w:w="3679" w:type="dxa"/>
            <w:gridSpan w:val="3"/>
            <w:tcBorders>
              <w:top w:val="nil"/>
              <w:left w:val="nil"/>
              <w:bottom w:val="single" w:sz="8" w:space="0" w:color="auto"/>
              <w:right w:val="single" w:sz="8" w:space="0" w:color="000000"/>
            </w:tcBorders>
            <w:shd w:val="clear" w:color="auto" w:fill="auto"/>
            <w:noWrap/>
            <w:vAlign w:val="bottom"/>
            <w:hideMark/>
          </w:tcPr>
          <w:p w14:paraId="6B207DF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100%</w:t>
            </w:r>
          </w:p>
        </w:tc>
      </w:tr>
      <w:tr w:rsidR="00781DDC" w:rsidRPr="00781DDC" w14:paraId="055F7839" w14:textId="77777777" w:rsidTr="00500CA8">
        <w:trPr>
          <w:trHeight w:val="255"/>
          <w:jc w:val="center"/>
        </w:trPr>
        <w:tc>
          <w:tcPr>
            <w:tcW w:w="1598" w:type="dxa"/>
            <w:tcBorders>
              <w:top w:val="nil"/>
              <w:left w:val="nil"/>
              <w:bottom w:val="nil"/>
              <w:right w:val="nil"/>
            </w:tcBorders>
            <w:shd w:val="clear" w:color="auto" w:fill="auto"/>
            <w:noWrap/>
            <w:vAlign w:val="bottom"/>
            <w:hideMark/>
          </w:tcPr>
          <w:p w14:paraId="50C4D26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840" w:type="dxa"/>
            <w:tcBorders>
              <w:top w:val="nil"/>
              <w:left w:val="nil"/>
              <w:bottom w:val="nil"/>
              <w:right w:val="nil"/>
            </w:tcBorders>
            <w:shd w:val="clear" w:color="auto" w:fill="auto"/>
            <w:noWrap/>
            <w:vAlign w:val="bottom"/>
            <w:hideMark/>
          </w:tcPr>
          <w:p w14:paraId="29C7C8E1"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335" w:type="dxa"/>
            <w:tcBorders>
              <w:top w:val="nil"/>
              <w:left w:val="nil"/>
              <w:bottom w:val="nil"/>
              <w:right w:val="nil"/>
            </w:tcBorders>
            <w:shd w:val="clear" w:color="auto" w:fill="auto"/>
            <w:noWrap/>
            <w:vAlign w:val="bottom"/>
            <w:hideMark/>
          </w:tcPr>
          <w:p w14:paraId="707219F4"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504" w:type="dxa"/>
            <w:tcBorders>
              <w:top w:val="nil"/>
              <w:left w:val="nil"/>
              <w:bottom w:val="nil"/>
              <w:right w:val="nil"/>
            </w:tcBorders>
            <w:shd w:val="clear" w:color="auto" w:fill="auto"/>
            <w:noWrap/>
            <w:vAlign w:val="bottom"/>
            <w:hideMark/>
          </w:tcPr>
          <w:p w14:paraId="645AAB03"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r>
      <w:tr w:rsidR="00781DDC" w:rsidRPr="00781DDC" w14:paraId="3769A881" w14:textId="77777777" w:rsidTr="00500CA8">
        <w:trPr>
          <w:trHeight w:val="240"/>
          <w:jc w:val="center"/>
        </w:trPr>
        <w:tc>
          <w:tcPr>
            <w:tcW w:w="1598" w:type="dxa"/>
            <w:tcBorders>
              <w:top w:val="nil"/>
              <w:left w:val="nil"/>
              <w:bottom w:val="nil"/>
              <w:right w:val="nil"/>
            </w:tcBorders>
            <w:shd w:val="clear" w:color="auto" w:fill="auto"/>
            <w:noWrap/>
            <w:vAlign w:val="bottom"/>
            <w:hideMark/>
          </w:tcPr>
          <w:p w14:paraId="3A93C5ED"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79"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521CD6C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Low delay B Main</w:t>
            </w:r>
          </w:p>
        </w:tc>
      </w:tr>
      <w:tr w:rsidR="00781DDC" w:rsidRPr="00781DDC" w14:paraId="21EC7FBB" w14:textId="77777777" w:rsidTr="00500CA8">
        <w:trPr>
          <w:trHeight w:val="255"/>
          <w:jc w:val="center"/>
        </w:trPr>
        <w:tc>
          <w:tcPr>
            <w:tcW w:w="1598" w:type="dxa"/>
            <w:tcBorders>
              <w:top w:val="nil"/>
              <w:left w:val="nil"/>
              <w:bottom w:val="nil"/>
              <w:right w:val="nil"/>
            </w:tcBorders>
            <w:shd w:val="clear" w:color="auto" w:fill="auto"/>
            <w:noWrap/>
            <w:vAlign w:val="bottom"/>
            <w:hideMark/>
          </w:tcPr>
          <w:p w14:paraId="6B72268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840" w:type="dxa"/>
            <w:tcBorders>
              <w:top w:val="nil"/>
              <w:left w:val="single" w:sz="8" w:space="0" w:color="auto"/>
              <w:bottom w:val="nil"/>
              <w:right w:val="nil"/>
            </w:tcBorders>
            <w:shd w:val="clear" w:color="auto" w:fill="auto"/>
            <w:noWrap/>
            <w:vAlign w:val="bottom"/>
            <w:hideMark/>
          </w:tcPr>
          <w:p w14:paraId="153C850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335" w:type="dxa"/>
            <w:tcBorders>
              <w:top w:val="nil"/>
              <w:left w:val="nil"/>
              <w:bottom w:val="nil"/>
              <w:right w:val="nil"/>
            </w:tcBorders>
            <w:shd w:val="clear" w:color="auto" w:fill="auto"/>
            <w:noWrap/>
            <w:vAlign w:val="bottom"/>
            <w:hideMark/>
          </w:tcPr>
          <w:p w14:paraId="4DC70BF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504" w:type="dxa"/>
            <w:tcBorders>
              <w:top w:val="nil"/>
              <w:left w:val="nil"/>
              <w:bottom w:val="nil"/>
              <w:right w:val="single" w:sz="8" w:space="0" w:color="auto"/>
            </w:tcBorders>
            <w:shd w:val="clear" w:color="auto" w:fill="auto"/>
            <w:noWrap/>
            <w:vAlign w:val="bottom"/>
            <w:hideMark/>
          </w:tcPr>
          <w:p w14:paraId="6823010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3EC4BDB9" w14:textId="77777777" w:rsidTr="00500CA8">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08ECF643"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840" w:type="dxa"/>
            <w:tcBorders>
              <w:top w:val="single" w:sz="8" w:space="0" w:color="auto"/>
              <w:left w:val="nil"/>
              <w:bottom w:val="nil"/>
              <w:right w:val="nil"/>
            </w:tcBorders>
            <w:shd w:val="clear" w:color="auto" w:fill="auto"/>
            <w:noWrap/>
            <w:vAlign w:val="bottom"/>
            <w:hideMark/>
          </w:tcPr>
          <w:p w14:paraId="05B02D3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335" w:type="dxa"/>
            <w:tcBorders>
              <w:top w:val="single" w:sz="8" w:space="0" w:color="auto"/>
              <w:left w:val="nil"/>
              <w:bottom w:val="nil"/>
              <w:right w:val="nil"/>
            </w:tcBorders>
            <w:shd w:val="clear" w:color="auto" w:fill="auto"/>
            <w:noWrap/>
            <w:vAlign w:val="bottom"/>
            <w:hideMark/>
          </w:tcPr>
          <w:p w14:paraId="52C2D49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504" w:type="dxa"/>
            <w:tcBorders>
              <w:top w:val="single" w:sz="8" w:space="0" w:color="auto"/>
              <w:left w:val="nil"/>
              <w:bottom w:val="nil"/>
              <w:right w:val="single" w:sz="8" w:space="0" w:color="auto"/>
            </w:tcBorders>
            <w:shd w:val="clear" w:color="auto" w:fill="auto"/>
            <w:noWrap/>
            <w:vAlign w:val="bottom"/>
            <w:hideMark/>
          </w:tcPr>
          <w:p w14:paraId="1762A79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r>
      <w:tr w:rsidR="00781DDC" w:rsidRPr="00781DDC" w14:paraId="281DDBF7"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1CAF48F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840" w:type="dxa"/>
            <w:tcBorders>
              <w:top w:val="nil"/>
              <w:left w:val="nil"/>
              <w:bottom w:val="nil"/>
              <w:right w:val="nil"/>
            </w:tcBorders>
            <w:shd w:val="clear" w:color="auto" w:fill="auto"/>
            <w:noWrap/>
            <w:vAlign w:val="bottom"/>
            <w:hideMark/>
          </w:tcPr>
          <w:p w14:paraId="0B8DD3C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0.7%</w:t>
            </w:r>
          </w:p>
        </w:tc>
        <w:tc>
          <w:tcPr>
            <w:tcW w:w="1335" w:type="dxa"/>
            <w:tcBorders>
              <w:top w:val="nil"/>
              <w:left w:val="nil"/>
              <w:bottom w:val="nil"/>
              <w:right w:val="nil"/>
            </w:tcBorders>
            <w:shd w:val="clear" w:color="000000" w:fill="CCFFCC"/>
            <w:noWrap/>
            <w:vAlign w:val="bottom"/>
            <w:hideMark/>
          </w:tcPr>
          <w:p w14:paraId="5B02B37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-16.1%</w:t>
            </w:r>
          </w:p>
        </w:tc>
        <w:tc>
          <w:tcPr>
            <w:tcW w:w="1504" w:type="dxa"/>
            <w:tcBorders>
              <w:top w:val="nil"/>
              <w:left w:val="nil"/>
              <w:bottom w:val="nil"/>
              <w:right w:val="single" w:sz="8" w:space="0" w:color="auto"/>
            </w:tcBorders>
            <w:shd w:val="clear" w:color="000000" w:fill="CCFFCC"/>
            <w:noWrap/>
            <w:vAlign w:val="bottom"/>
            <w:hideMark/>
          </w:tcPr>
          <w:p w14:paraId="11ACAAB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-16.0%</w:t>
            </w:r>
          </w:p>
        </w:tc>
      </w:tr>
      <w:tr w:rsidR="00781DDC" w:rsidRPr="00781DDC" w14:paraId="1C87284F"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1C8C500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840" w:type="dxa"/>
            <w:tcBorders>
              <w:top w:val="nil"/>
              <w:left w:val="nil"/>
              <w:bottom w:val="nil"/>
              <w:right w:val="nil"/>
            </w:tcBorders>
            <w:shd w:val="clear" w:color="auto" w:fill="auto"/>
            <w:noWrap/>
            <w:vAlign w:val="bottom"/>
            <w:hideMark/>
          </w:tcPr>
          <w:p w14:paraId="4DE6BFF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0.8%</w:t>
            </w:r>
          </w:p>
        </w:tc>
        <w:tc>
          <w:tcPr>
            <w:tcW w:w="1335" w:type="dxa"/>
            <w:tcBorders>
              <w:top w:val="nil"/>
              <w:left w:val="nil"/>
              <w:bottom w:val="nil"/>
              <w:right w:val="nil"/>
            </w:tcBorders>
            <w:shd w:val="clear" w:color="000000" w:fill="CCFFCC"/>
            <w:noWrap/>
            <w:vAlign w:val="bottom"/>
            <w:hideMark/>
          </w:tcPr>
          <w:p w14:paraId="285FFD2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-11.6%</w:t>
            </w:r>
          </w:p>
        </w:tc>
        <w:tc>
          <w:tcPr>
            <w:tcW w:w="1504" w:type="dxa"/>
            <w:tcBorders>
              <w:top w:val="nil"/>
              <w:left w:val="nil"/>
              <w:bottom w:val="nil"/>
              <w:right w:val="single" w:sz="8" w:space="0" w:color="auto"/>
            </w:tcBorders>
            <w:shd w:val="clear" w:color="000000" w:fill="CCFFCC"/>
            <w:noWrap/>
            <w:vAlign w:val="bottom"/>
            <w:hideMark/>
          </w:tcPr>
          <w:p w14:paraId="05800D3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-10.9%</w:t>
            </w:r>
          </w:p>
        </w:tc>
      </w:tr>
      <w:tr w:rsidR="00781DDC" w:rsidRPr="00781DDC" w14:paraId="3ACCB6FC"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08221CD2"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840" w:type="dxa"/>
            <w:tcBorders>
              <w:top w:val="nil"/>
              <w:left w:val="nil"/>
              <w:bottom w:val="nil"/>
              <w:right w:val="nil"/>
            </w:tcBorders>
            <w:shd w:val="clear" w:color="auto" w:fill="auto"/>
            <w:noWrap/>
            <w:vAlign w:val="bottom"/>
            <w:hideMark/>
          </w:tcPr>
          <w:p w14:paraId="1FB847A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0.6%</w:t>
            </w:r>
          </w:p>
        </w:tc>
        <w:tc>
          <w:tcPr>
            <w:tcW w:w="1335" w:type="dxa"/>
            <w:tcBorders>
              <w:top w:val="nil"/>
              <w:left w:val="nil"/>
              <w:bottom w:val="nil"/>
              <w:right w:val="nil"/>
            </w:tcBorders>
            <w:shd w:val="clear" w:color="000000" w:fill="CCFFCC"/>
            <w:noWrap/>
            <w:vAlign w:val="bottom"/>
            <w:hideMark/>
          </w:tcPr>
          <w:p w14:paraId="7BA1C7AD"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-12.7%</w:t>
            </w:r>
          </w:p>
        </w:tc>
        <w:tc>
          <w:tcPr>
            <w:tcW w:w="1504" w:type="dxa"/>
            <w:tcBorders>
              <w:top w:val="nil"/>
              <w:left w:val="nil"/>
              <w:bottom w:val="nil"/>
              <w:right w:val="single" w:sz="8" w:space="0" w:color="auto"/>
            </w:tcBorders>
            <w:shd w:val="clear" w:color="000000" w:fill="CCFFCC"/>
            <w:noWrap/>
            <w:vAlign w:val="bottom"/>
            <w:hideMark/>
          </w:tcPr>
          <w:p w14:paraId="08763B4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-12.3%</w:t>
            </w:r>
          </w:p>
        </w:tc>
      </w:tr>
      <w:tr w:rsidR="00781DDC" w:rsidRPr="00781DDC" w14:paraId="44F2DE0B" w14:textId="77777777" w:rsidTr="00500CA8">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5A94B11F"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840" w:type="dxa"/>
            <w:tcBorders>
              <w:top w:val="nil"/>
              <w:left w:val="nil"/>
              <w:bottom w:val="nil"/>
              <w:right w:val="nil"/>
            </w:tcBorders>
            <w:shd w:val="clear" w:color="auto" w:fill="auto"/>
            <w:noWrap/>
            <w:vAlign w:val="bottom"/>
            <w:hideMark/>
          </w:tcPr>
          <w:p w14:paraId="155BC85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335" w:type="dxa"/>
            <w:tcBorders>
              <w:top w:val="nil"/>
              <w:left w:val="nil"/>
              <w:bottom w:val="nil"/>
              <w:right w:val="nil"/>
            </w:tcBorders>
            <w:shd w:val="clear" w:color="000000" w:fill="CCFFCC"/>
            <w:noWrap/>
            <w:vAlign w:val="bottom"/>
            <w:hideMark/>
          </w:tcPr>
          <w:p w14:paraId="7D22199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-16.3%</w:t>
            </w:r>
          </w:p>
        </w:tc>
        <w:tc>
          <w:tcPr>
            <w:tcW w:w="1504" w:type="dxa"/>
            <w:tcBorders>
              <w:top w:val="nil"/>
              <w:left w:val="nil"/>
              <w:bottom w:val="nil"/>
              <w:right w:val="single" w:sz="8" w:space="0" w:color="auto"/>
            </w:tcBorders>
            <w:shd w:val="clear" w:color="000000" w:fill="CCFFCC"/>
            <w:noWrap/>
            <w:vAlign w:val="bottom"/>
            <w:hideMark/>
          </w:tcPr>
          <w:p w14:paraId="203C50C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-15.6%</w:t>
            </w:r>
          </w:p>
        </w:tc>
      </w:tr>
      <w:tr w:rsidR="00781DDC" w:rsidRPr="00781DDC" w14:paraId="724771CA" w14:textId="77777777" w:rsidTr="00500CA8">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343D355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840" w:type="dxa"/>
            <w:tcBorders>
              <w:top w:val="single" w:sz="8" w:space="0" w:color="auto"/>
              <w:left w:val="nil"/>
              <w:bottom w:val="nil"/>
              <w:right w:val="nil"/>
            </w:tcBorders>
            <w:shd w:val="clear" w:color="auto" w:fill="auto"/>
            <w:noWrap/>
            <w:vAlign w:val="bottom"/>
            <w:hideMark/>
          </w:tcPr>
          <w:p w14:paraId="2B3459A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0.7%</w:t>
            </w:r>
          </w:p>
        </w:tc>
        <w:tc>
          <w:tcPr>
            <w:tcW w:w="1335" w:type="dxa"/>
            <w:tcBorders>
              <w:top w:val="single" w:sz="8" w:space="0" w:color="auto"/>
              <w:left w:val="nil"/>
              <w:bottom w:val="nil"/>
              <w:right w:val="nil"/>
            </w:tcBorders>
            <w:shd w:val="clear" w:color="000000" w:fill="CCFFCC"/>
            <w:noWrap/>
            <w:vAlign w:val="bottom"/>
            <w:hideMark/>
          </w:tcPr>
          <w:p w14:paraId="125FDF4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-14.2%</w:t>
            </w:r>
          </w:p>
        </w:tc>
        <w:tc>
          <w:tcPr>
            <w:tcW w:w="1504" w:type="dxa"/>
            <w:tcBorders>
              <w:top w:val="single" w:sz="8" w:space="0" w:color="auto"/>
              <w:left w:val="nil"/>
              <w:bottom w:val="nil"/>
              <w:right w:val="single" w:sz="8" w:space="0" w:color="auto"/>
            </w:tcBorders>
            <w:shd w:val="clear" w:color="000000" w:fill="CCFFCC"/>
            <w:noWrap/>
            <w:vAlign w:val="bottom"/>
            <w:hideMark/>
          </w:tcPr>
          <w:p w14:paraId="030502C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-13.7%</w:t>
            </w:r>
          </w:p>
        </w:tc>
      </w:tr>
      <w:tr w:rsidR="00781DDC" w:rsidRPr="00781DDC" w14:paraId="186162D4" w14:textId="77777777" w:rsidTr="00500CA8">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39E53DC2"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840" w:type="dxa"/>
            <w:tcBorders>
              <w:top w:val="nil"/>
              <w:left w:val="nil"/>
              <w:bottom w:val="single" w:sz="8" w:space="0" w:color="auto"/>
              <w:right w:val="nil"/>
            </w:tcBorders>
            <w:shd w:val="clear" w:color="auto" w:fill="auto"/>
            <w:noWrap/>
            <w:vAlign w:val="bottom"/>
            <w:hideMark/>
          </w:tcPr>
          <w:p w14:paraId="2A7F111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0.7%</w:t>
            </w:r>
          </w:p>
        </w:tc>
        <w:tc>
          <w:tcPr>
            <w:tcW w:w="1335" w:type="dxa"/>
            <w:tcBorders>
              <w:top w:val="nil"/>
              <w:left w:val="nil"/>
              <w:bottom w:val="single" w:sz="8" w:space="0" w:color="auto"/>
              <w:right w:val="nil"/>
            </w:tcBorders>
            <w:shd w:val="clear" w:color="auto" w:fill="auto"/>
            <w:noWrap/>
            <w:vAlign w:val="bottom"/>
            <w:hideMark/>
          </w:tcPr>
          <w:p w14:paraId="67C09D56"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-13.9%</w:t>
            </w:r>
          </w:p>
        </w:tc>
        <w:tc>
          <w:tcPr>
            <w:tcW w:w="1504" w:type="dxa"/>
            <w:tcBorders>
              <w:top w:val="nil"/>
              <w:left w:val="nil"/>
              <w:bottom w:val="single" w:sz="8" w:space="0" w:color="auto"/>
              <w:right w:val="single" w:sz="8" w:space="0" w:color="auto"/>
            </w:tcBorders>
            <w:shd w:val="clear" w:color="auto" w:fill="auto"/>
            <w:noWrap/>
            <w:vAlign w:val="bottom"/>
            <w:hideMark/>
          </w:tcPr>
          <w:p w14:paraId="6360EC9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-13.5%</w:t>
            </w:r>
          </w:p>
        </w:tc>
      </w:tr>
      <w:tr w:rsidR="00781DDC" w:rsidRPr="00781DDC" w14:paraId="22571379" w14:textId="77777777" w:rsidTr="00500CA8">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6B19302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840" w:type="dxa"/>
            <w:tcBorders>
              <w:top w:val="nil"/>
              <w:left w:val="nil"/>
              <w:bottom w:val="single" w:sz="8" w:space="0" w:color="auto"/>
              <w:right w:val="nil"/>
            </w:tcBorders>
            <w:shd w:val="clear" w:color="auto" w:fill="auto"/>
            <w:noWrap/>
            <w:vAlign w:val="bottom"/>
            <w:hideMark/>
          </w:tcPr>
          <w:p w14:paraId="40598A3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1.1%</w:t>
            </w:r>
          </w:p>
        </w:tc>
        <w:tc>
          <w:tcPr>
            <w:tcW w:w="1335" w:type="dxa"/>
            <w:tcBorders>
              <w:top w:val="nil"/>
              <w:left w:val="nil"/>
              <w:bottom w:val="single" w:sz="8" w:space="0" w:color="auto"/>
              <w:right w:val="nil"/>
            </w:tcBorders>
            <w:shd w:val="clear" w:color="000000" w:fill="CCFFCC"/>
            <w:noWrap/>
            <w:vAlign w:val="bottom"/>
            <w:hideMark/>
          </w:tcPr>
          <w:p w14:paraId="4618E4A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-9.1%</w:t>
            </w:r>
          </w:p>
        </w:tc>
        <w:tc>
          <w:tcPr>
            <w:tcW w:w="1504" w:type="dxa"/>
            <w:tcBorders>
              <w:top w:val="nil"/>
              <w:left w:val="nil"/>
              <w:bottom w:val="single" w:sz="8" w:space="0" w:color="auto"/>
              <w:right w:val="single" w:sz="8" w:space="0" w:color="auto"/>
            </w:tcBorders>
            <w:shd w:val="clear" w:color="000000" w:fill="CCFFCC"/>
            <w:noWrap/>
            <w:vAlign w:val="bottom"/>
            <w:hideMark/>
          </w:tcPr>
          <w:p w14:paraId="4408D81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-8.7%</w:t>
            </w:r>
          </w:p>
        </w:tc>
      </w:tr>
      <w:tr w:rsidR="00781DDC" w:rsidRPr="00781DDC" w14:paraId="79BF971A"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0192BB03"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79" w:type="dxa"/>
            <w:gridSpan w:val="3"/>
            <w:tcBorders>
              <w:top w:val="nil"/>
              <w:left w:val="nil"/>
              <w:bottom w:val="nil"/>
              <w:right w:val="single" w:sz="8" w:space="0" w:color="000000"/>
            </w:tcBorders>
            <w:shd w:val="clear" w:color="auto" w:fill="auto"/>
            <w:noWrap/>
            <w:vAlign w:val="bottom"/>
            <w:hideMark/>
          </w:tcPr>
          <w:p w14:paraId="751D227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100%</w:t>
            </w:r>
          </w:p>
        </w:tc>
      </w:tr>
      <w:tr w:rsidR="00781DDC" w:rsidRPr="00781DDC" w14:paraId="4DCF8794" w14:textId="77777777" w:rsidTr="00500CA8">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4614B974"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Dec Time[%]</w:t>
            </w:r>
          </w:p>
        </w:tc>
        <w:tc>
          <w:tcPr>
            <w:tcW w:w="3679" w:type="dxa"/>
            <w:gridSpan w:val="3"/>
            <w:tcBorders>
              <w:top w:val="nil"/>
              <w:left w:val="nil"/>
              <w:bottom w:val="single" w:sz="8" w:space="0" w:color="auto"/>
              <w:right w:val="single" w:sz="8" w:space="0" w:color="000000"/>
            </w:tcBorders>
            <w:shd w:val="clear" w:color="auto" w:fill="auto"/>
            <w:noWrap/>
            <w:vAlign w:val="bottom"/>
            <w:hideMark/>
          </w:tcPr>
          <w:p w14:paraId="241B7E7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100%</w:t>
            </w:r>
          </w:p>
        </w:tc>
      </w:tr>
      <w:tr w:rsidR="00781DDC" w:rsidRPr="00781DDC" w14:paraId="3F4B1CB6" w14:textId="77777777" w:rsidTr="00500CA8">
        <w:trPr>
          <w:trHeight w:val="255"/>
          <w:jc w:val="center"/>
        </w:trPr>
        <w:tc>
          <w:tcPr>
            <w:tcW w:w="1598" w:type="dxa"/>
            <w:tcBorders>
              <w:top w:val="nil"/>
              <w:left w:val="nil"/>
              <w:bottom w:val="nil"/>
              <w:right w:val="nil"/>
            </w:tcBorders>
            <w:shd w:val="clear" w:color="auto" w:fill="auto"/>
            <w:noWrap/>
            <w:vAlign w:val="bottom"/>
            <w:hideMark/>
          </w:tcPr>
          <w:p w14:paraId="2D91054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p>
        </w:tc>
        <w:tc>
          <w:tcPr>
            <w:tcW w:w="840" w:type="dxa"/>
            <w:tcBorders>
              <w:top w:val="nil"/>
              <w:left w:val="nil"/>
              <w:bottom w:val="nil"/>
              <w:right w:val="nil"/>
            </w:tcBorders>
            <w:shd w:val="clear" w:color="auto" w:fill="auto"/>
            <w:noWrap/>
            <w:vAlign w:val="bottom"/>
            <w:hideMark/>
          </w:tcPr>
          <w:p w14:paraId="2F83ED00"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335" w:type="dxa"/>
            <w:tcBorders>
              <w:top w:val="nil"/>
              <w:left w:val="nil"/>
              <w:bottom w:val="nil"/>
              <w:right w:val="nil"/>
            </w:tcBorders>
            <w:shd w:val="clear" w:color="auto" w:fill="auto"/>
            <w:noWrap/>
            <w:vAlign w:val="bottom"/>
            <w:hideMark/>
          </w:tcPr>
          <w:p w14:paraId="7327F708"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1504" w:type="dxa"/>
            <w:tcBorders>
              <w:top w:val="nil"/>
              <w:left w:val="nil"/>
              <w:bottom w:val="nil"/>
              <w:right w:val="nil"/>
            </w:tcBorders>
            <w:shd w:val="clear" w:color="auto" w:fill="auto"/>
            <w:noWrap/>
            <w:vAlign w:val="bottom"/>
            <w:hideMark/>
          </w:tcPr>
          <w:p w14:paraId="5F3CEC8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r>
      <w:tr w:rsidR="00781DDC" w:rsidRPr="00781DDC" w14:paraId="51C6ED37" w14:textId="77777777" w:rsidTr="00500CA8">
        <w:trPr>
          <w:trHeight w:val="240"/>
          <w:jc w:val="center"/>
        </w:trPr>
        <w:tc>
          <w:tcPr>
            <w:tcW w:w="1598" w:type="dxa"/>
            <w:tcBorders>
              <w:top w:val="nil"/>
              <w:left w:val="nil"/>
              <w:bottom w:val="nil"/>
              <w:right w:val="nil"/>
            </w:tcBorders>
            <w:shd w:val="clear" w:color="auto" w:fill="auto"/>
            <w:noWrap/>
            <w:vAlign w:val="bottom"/>
            <w:hideMark/>
          </w:tcPr>
          <w:p w14:paraId="3F993CE5"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eastAsia="Times New Roman"/>
                <w:szCs w:val="22"/>
                <w:lang w:eastAsia="zh-CN"/>
              </w:rPr>
            </w:pPr>
          </w:p>
        </w:tc>
        <w:tc>
          <w:tcPr>
            <w:tcW w:w="3679"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74C201A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Low delay P Main</w:t>
            </w:r>
          </w:p>
        </w:tc>
      </w:tr>
      <w:tr w:rsidR="00781DDC" w:rsidRPr="00781DDC" w14:paraId="28281DD5" w14:textId="77777777" w:rsidTr="00500CA8">
        <w:trPr>
          <w:trHeight w:val="255"/>
          <w:jc w:val="center"/>
        </w:trPr>
        <w:tc>
          <w:tcPr>
            <w:tcW w:w="1598" w:type="dxa"/>
            <w:tcBorders>
              <w:top w:val="nil"/>
              <w:left w:val="nil"/>
              <w:bottom w:val="nil"/>
              <w:right w:val="nil"/>
            </w:tcBorders>
            <w:shd w:val="clear" w:color="auto" w:fill="auto"/>
            <w:noWrap/>
            <w:vAlign w:val="bottom"/>
            <w:hideMark/>
          </w:tcPr>
          <w:p w14:paraId="578726A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Cs w:val="22"/>
                <w:lang w:eastAsia="zh-CN"/>
              </w:rPr>
            </w:pPr>
          </w:p>
        </w:tc>
        <w:tc>
          <w:tcPr>
            <w:tcW w:w="840" w:type="dxa"/>
            <w:tcBorders>
              <w:top w:val="nil"/>
              <w:left w:val="single" w:sz="8" w:space="0" w:color="auto"/>
              <w:bottom w:val="nil"/>
              <w:right w:val="nil"/>
            </w:tcBorders>
            <w:shd w:val="clear" w:color="auto" w:fill="auto"/>
            <w:noWrap/>
            <w:vAlign w:val="bottom"/>
            <w:hideMark/>
          </w:tcPr>
          <w:p w14:paraId="76E1CB8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Y</w:t>
            </w:r>
          </w:p>
        </w:tc>
        <w:tc>
          <w:tcPr>
            <w:tcW w:w="1335" w:type="dxa"/>
            <w:tcBorders>
              <w:top w:val="nil"/>
              <w:left w:val="nil"/>
              <w:bottom w:val="nil"/>
              <w:right w:val="nil"/>
            </w:tcBorders>
            <w:shd w:val="clear" w:color="auto" w:fill="auto"/>
            <w:noWrap/>
            <w:vAlign w:val="bottom"/>
            <w:hideMark/>
          </w:tcPr>
          <w:p w14:paraId="4F4AAAA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U</w:t>
            </w:r>
          </w:p>
        </w:tc>
        <w:tc>
          <w:tcPr>
            <w:tcW w:w="1504" w:type="dxa"/>
            <w:tcBorders>
              <w:top w:val="nil"/>
              <w:left w:val="nil"/>
              <w:bottom w:val="nil"/>
              <w:right w:val="single" w:sz="8" w:space="0" w:color="auto"/>
            </w:tcBorders>
            <w:shd w:val="clear" w:color="auto" w:fill="auto"/>
            <w:noWrap/>
            <w:vAlign w:val="bottom"/>
            <w:hideMark/>
          </w:tcPr>
          <w:p w14:paraId="7E80A43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V</w:t>
            </w:r>
          </w:p>
        </w:tc>
      </w:tr>
      <w:tr w:rsidR="00781DDC" w:rsidRPr="00781DDC" w14:paraId="16F3FAB7" w14:textId="77777777" w:rsidTr="00500CA8">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260D3E09"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A</w:t>
            </w:r>
          </w:p>
        </w:tc>
        <w:tc>
          <w:tcPr>
            <w:tcW w:w="840" w:type="dxa"/>
            <w:tcBorders>
              <w:top w:val="single" w:sz="8" w:space="0" w:color="auto"/>
              <w:left w:val="nil"/>
              <w:bottom w:val="nil"/>
              <w:right w:val="nil"/>
            </w:tcBorders>
            <w:shd w:val="clear" w:color="auto" w:fill="auto"/>
            <w:noWrap/>
            <w:vAlign w:val="bottom"/>
            <w:hideMark/>
          </w:tcPr>
          <w:p w14:paraId="6511A7F3"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335" w:type="dxa"/>
            <w:tcBorders>
              <w:top w:val="single" w:sz="8" w:space="0" w:color="auto"/>
              <w:left w:val="nil"/>
              <w:bottom w:val="nil"/>
              <w:right w:val="nil"/>
            </w:tcBorders>
            <w:shd w:val="clear" w:color="auto" w:fill="auto"/>
            <w:noWrap/>
            <w:vAlign w:val="bottom"/>
            <w:hideMark/>
          </w:tcPr>
          <w:p w14:paraId="7164F67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1504" w:type="dxa"/>
            <w:tcBorders>
              <w:top w:val="single" w:sz="8" w:space="0" w:color="auto"/>
              <w:left w:val="nil"/>
              <w:bottom w:val="nil"/>
              <w:right w:val="single" w:sz="8" w:space="0" w:color="auto"/>
            </w:tcBorders>
            <w:shd w:val="clear" w:color="auto" w:fill="auto"/>
            <w:noWrap/>
            <w:vAlign w:val="bottom"/>
            <w:hideMark/>
          </w:tcPr>
          <w:p w14:paraId="494FD6E5"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r>
      <w:tr w:rsidR="00781DDC" w:rsidRPr="00781DDC" w14:paraId="66023F54"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28E60B0F"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B</w:t>
            </w:r>
          </w:p>
        </w:tc>
        <w:tc>
          <w:tcPr>
            <w:tcW w:w="840" w:type="dxa"/>
            <w:tcBorders>
              <w:top w:val="nil"/>
              <w:left w:val="nil"/>
              <w:bottom w:val="nil"/>
              <w:right w:val="nil"/>
            </w:tcBorders>
            <w:shd w:val="clear" w:color="auto" w:fill="auto"/>
            <w:noWrap/>
            <w:vAlign w:val="bottom"/>
            <w:hideMark/>
          </w:tcPr>
          <w:p w14:paraId="1C430A5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335" w:type="dxa"/>
            <w:tcBorders>
              <w:top w:val="nil"/>
              <w:left w:val="nil"/>
              <w:bottom w:val="nil"/>
              <w:right w:val="nil"/>
            </w:tcBorders>
            <w:shd w:val="clear" w:color="000000" w:fill="CCFFCC"/>
            <w:noWrap/>
            <w:vAlign w:val="bottom"/>
            <w:hideMark/>
          </w:tcPr>
          <w:p w14:paraId="52F0F89C"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-16.3%</w:t>
            </w:r>
          </w:p>
        </w:tc>
        <w:tc>
          <w:tcPr>
            <w:tcW w:w="1504" w:type="dxa"/>
            <w:tcBorders>
              <w:top w:val="nil"/>
              <w:left w:val="nil"/>
              <w:bottom w:val="nil"/>
              <w:right w:val="single" w:sz="8" w:space="0" w:color="auto"/>
            </w:tcBorders>
            <w:shd w:val="clear" w:color="000000" w:fill="CCFFCC"/>
            <w:noWrap/>
            <w:vAlign w:val="bottom"/>
            <w:hideMark/>
          </w:tcPr>
          <w:p w14:paraId="017E515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-16.5%</w:t>
            </w:r>
          </w:p>
        </w:tc>
      </w:tr>
      <w:tr w:rsidR="00781DDC" w:rsidRPr="00781DDC" w14:paraId="6BDBBD59"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7F446E7A"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C</w:t>
            </w:r>
          </w:p>
        </w:tc>
        <w:tc>
          <w:tcPr>
            <w:tcW w:w="840" w:type="dxa"/>
            <w:tcBorders>
              <w:top w:val="nil"/>
              <w:left w:val="nil"/>
              <w:bottom w:val="nil"/>
              <w:right w:val="nil"/>
            </w:tcBorders>
            <w:shd w:val="clear" w:color="auto" w:fill="auto"/>
            <w:noWrap/>
            <w:vAlign w:val="bottom"/>
            <w:hideMark/>
          </w:tcPr>
          <w:p w14:paraId="7F4F386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335" w:type="dxa"/>
            <w:tcBorders>
              <w:top w:val="nil"/>
              <w:left w:val="nil"/>
              <w:bottom w:val="nil"/>
              <w:right w:val="nil"/>
            </w:tcBorders>
            <w:shd w:val="clear" w:color="000000" w:fill="CCFFCC"/>
            <w:noWrap/>
            <w:vAlign w:val="bottom"/>
            <w:hideMark/>
          </w:tcPr>
          <w:p w14:paraId="1D32B70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-12.0%</w:t>
            </w:r>
          </w:p>
        </w:tc>
        <w:tc>
          <w:tcPr>
            <w:tcW w:w="1504" w:type="dxa"/>
            <w:tcBorders>
              <w:top w:val="nil"/>
              <w:left w:val="nil"/>
              <w:bottom w:val="nil"/>
              <w:right w:val="single" w:sz="8" w:space="0" w:color="auto"/>
            </w:tcBorders>
            <w:shd w:val="clear" w:color="000000" w:fill="CCFFCC"/>
            <w:noWrap/>
            <w:vAlign w:val="bottom"/>
            <w:hideMark/>
          </w:tcPr>
          <w:p w14:paraId="3DA486FF"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-11.2%</w:t>
            </w:r>
          </w:p>
        </w:tc>
      </w:tr>
      <w:tr w:rsidR="00781DDC" w:rsidRPr="00781DDC" w14:paraId="4DE7488E"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67FC01EE"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D</w:t>
            </w:r>
          </w:p>
        </w:tc>
        <w:tc>
          <w:tcPr>
            <w:tcW w:w="840" w:type="dxa"/>
            <w:tcBorders>
              <w:top w:val="nil"/>
              <w:left w:val="nil"/>
              <w:bottom w:val="nil"/>
              <w:right w:val="nil"/>
            </w:tcBorders>
            <w:shd w:val="clear" w:color="auto" w:fill="auto"/>
            <w:noWrap/>
            <w:vAlign w:val="bottom"/>
            <w:hideMark/>
          </w:tcPr>
          <w:p w14:paraId="49E2F861"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0.5%</w:t>
            </w:r>
          </w:p>
        </w:tc>
        <w:tc>
          <w:tcPr>
            <w:tcW w:w="1335" w:type="dxa"/>
            <w:tcBorders>
              <w:top w:val="nil"/>
              <w:left w:val="nil"/>
              <w:bottom w:val="nil"/>
              <w:right w:val="nil"/>
            </w:tcBorders>
            <w:shd w:val="clear" w:color="000000" w:fill="CCFFCC"/>
            <w:noWrap/>
            <w:vAlign w:val="bottom"/>
            <w:hideMark/>
          </w:tcPr>
          <w:p w14:paraId="235F70D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-13.1%</w:t>
            </w:r>
          </w:p>
        </w:tc>
        <w:tc>
          <w:tcPr>
            <w:tcW w:w="1504" w:type="dxa"/>
            <w:tcBorders>
              <w:top w:val="nil"/>
              <w:left w:val="nil"/>
              <w:bottom w:val="nil"/>
              <w:right w:val="single" w:sz="8" w:space="0" w:color="auto"/>
            </w:tcBorders>
            <w:shd w:val="clear" w:color="000000" w:fill="CCFFCC"/>
            <w:noWrap/>
            <w:vAlign w:val="bottom"/>
            <w:hideMark/>
          </w:tcPr>
          <w:p w14:paraId="1F77B1A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-12.6%</w:t>
            </w:r>
          </w:p>
        </w:tc>
      </w:tr>
      <w:tr w:rsidR="00781DDC" w:rsidRPr="00781DDC" w14:paraId="4A5CE795" w14:textId="77777777" w:rsidTr="00500CA8">
        <w:trPr>
          <w:trHeight w:val="255"/>
          <w:jc w:val="center"/>
        </w:trPr>
        <w:tc>
          <w:tcPr>
            <w:tcW w:w="1598" w:type="dxa"/>
            <w:tcBorders>
              <w:top w:val="nil"/>
              <w:left w:val="single" w:sz="8" w:space="0" w:color="auto"/>
              <w:bottom w:val="nil"/>
              <w:right w:val="single" w:sz="8" w:space="0" w:color="auto"/>
            </w:tcBorders>
            <w:shd w:val="clear" w:color="auto" w:fill="auto"/>
            <w:noWrap/>
            <w:vAlign w:val="bottom"/>
            <w:hideMark/>
          </w:tcPr>
          <w:p w14:paraId="3CD7573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E</w:t>
            </w:r>
          </w:p>
        </w:tc>
        <w:tc>
          <w:tcPr>
            <w:tcW w:w="840" w:type="dxa"/>
            <w:tcBorders>
              <w:top w:val="nil"/>
              <w:left w:val="nil"/>
              <w:bottom w:val="nil"/>
              <w:right w:val="nil"/>
            </w:tcBorders>
            <w:shd w:val="clear" w:color="auto" w:fill="auto"/>
            <w:noWrap/>
            <w:vAlign w:val="bottom"/>
            <w:hideMark/>
          </w:tcPr>
          <w:p w14:paraId="2C39947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0.2%</w:t>
            </w:r>
          </w:p>
        </w:tc>
        <w:tc>
          <w:tcPr>
            <w:tcW w:w="1335" w:type="dxa"/>
            <w:tcBorders>
              <w:top w:val="nil"/>
              <w:left w:val="nil"/>
              <w:bottom w:val="nil"/>
              <w:right w:val="nil"/>
            </w:tcBorders>
            <w:shd w:val="clear" w:color="000000" w:fill="CCFFCC"/>
            <w:noWrap/>
            <w:vAlign w:val="bottom"/>
            <w:hideMark/>
          </w:tcPr>
          <w:p w14:paraId="3801C85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-17.3%</w:t>
            </w:r>
          </w:p>
        </w:tc>
        <w:tc>
          <w:tcPr>
            <w:tcW w:w="1504" w:type="dxa"/>
            <w:tcBorders>
              <w:top w:val="nil"/>
              <w:left w:val="nil"/>
              <w:bottom w:val="nil"/>
              <w:right w:val="single" w:sz="8" w:space="0" w:color="auto"/>
            </w:tcBorders>
            <w:shd w:val="clear" w:color="000000" w:fill="CCFFCC"/>
            <w:noWrap/>
            <w:vAlign w:val="bottom"/>
            <w:hideMark/>
          </w:tcPr>
          <w:p w14:paraId="376F780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-17.0%</w:t>
            </w:r>
          </w:p>
        </w:tc>
      </w:tr>
      <w:tr w:rsidR="00781DDC" w:rsidRPr="00781DDC" w14:paraId="7B3FE9D6" w14:textId="77777777" w:rsidTr="00500CA8">
        <w:trPr>
          <w:trHeight w:val="240"/>
          <w:jc w:val="center"/>
        </w:trPr>
        <w:tc>
          <w:tcPr>
            <w:tcW w:w="1598" w:type="dxa"/>
            <w:tcBorders>
              <w:top w:val="single" w:sz="8" w:space="0" w:color="auto"/>
              <w:left w:val="single" w:sz="8" w:space="0" w:color="auto"/>
              <w:bottom w:val="nil"/>
              <w:right w:val="single" w:sz="8" w:space="0" w:color="auto"/>
            </w:tcBorders>
            <w:shd w:val="clear" w:color="auto" w:fill="auto"/>
            <w:noWrap/>
            <w:vAlign w:val="bottom"/>
            <w:hideMark/>
          </w:tcPr>
          <w:p w14:paraId="692D11B3"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Cs w:val="22"/>
                <w:lang w:eastAsia="zh-CN"/>
              </w:rPr>
            </w:pPr>
            <w:r w:rsidRPr="00781DDC">
              <w:rPr>
                <w:rFonts w:ascii="Arial" w:eastAsia="Times New Roman" w:hAnsi="Arial" w:cs="Arial"/>
                <w:b/>
                <w:bCs/>
                <w:color w:val="000000"/>
                <w:szCs w:val="22"/>
                <w:lang w:eastAsia="zh-CN"/>
              </w:rPr>
              <w:t>Overall</w:t>
            </w:r>
          </w:p>
        </w:tc>
        <w:tc>
          <w:tcPr>
            <w:tcW w:w="840" w:type="dxa"/>
            <w:tcBorders>
              <w:top w:val="single" w:sz="8" w:space="0" w:color="auto"/>
              <w:left w:val="nil"/>
              <w:bottom w:val="nil"/>
              <w:right w:val="nil"/>
            </w:tcBorders>
            <w:shd w:val="clear" w:color="auto" w:fill="auto"/>
            <w:noWrap/>
            <w:vAlign w:val="bottom"/>
            <w:hideMark/>
          </w:tcPr>
          <w:p w14:paraId="010CE050"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0.4%</w:t>
            </w:r>
          </w:p>
        </w:tc>
        <w:tc>
          <w:tcPr>
            <w:tcW w:w="1335" w:type="dxa"/>
            <w:tcBorders>
              <w:top w:val="single" w:sz="8" w:space="0" w:color="auto"/>
              <w:left w:val="nil"/>
              <w:bottom w:val="nil"/>
              <w:right w:val="nil"/>
            </w:tcBorders>
            <w:shd w:val="clear" w:color="000000" w:fill="CCFFCC"/>
            <w:noWrap/>
            <w:vAlign w:val="bottom"/>
            <w:hideMark/>
          </w:tcPr>
          <w:p w14:paraId="66062032"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-14.6%</w:t>
            </w:r>
          </w:p>
        </w:tc>
        <w:tc>
          <w:tcPr>
            <w:tcW w:w="1504" w:type="dxa"/>
            <w:tcBorders>
              <w:top w:val="single" w:sz="8" w:space="0" w:color="auto"/>
              <w:left w:val="nil"/>
              <w:bottom w:val="nil"/>
              <w:right w:val="single" w:sz="8" w:space="0" w:color="auto"/>
            </w:tcBorders>
            <w:shd w:val="clear" w:color="000000" w:fill="CCFFCC"/>
            <w:noWrap/>
            <w:vAlign w:val="bottom"/>
            <w:hideMark/>
          </w:tcPr>
          <w:p w14:paraId="140E14C8"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-14.3%</w:t>
            </w:r>
          </w:p>
        </w:tc>
      </w:tr>
      <w:tr w:rsidR="00781DDC" w:rsidRPr="00781DDC" w14:paraId="0A12A87E" w14:textId="77777777" w:rsidTr="00500CA8">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5DFAA4E3"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 </w:t>
            </w:r>
          </w:p>
        </w:tc>
        <w:tc>
          <w:tcPr>
            <w:tcW w:w="840" w:type="dxa"/>
            <w:tcBorders>
              <w:top w:val="nil"/>
              <w:left w:val="nil"/>
              <w:bottom w:val="single" w:sz="8" w:space="0" w:color="auto"/>
              <w:right w:val="nil"/>
            </w:tcBorders>
            <w:shd w:val="clear" w:color="auto" w:fill="auto"/>
            <w:noWrap/>
            <w:vAlign w:val="bottom"/>
            <w:hideMark/>
          </w:tcPr>
          <w:p w14:paraId="739472E7"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0.4%</w:t>
            </w:r>
          </w:p>
        </w:tc>
        <w:tc>
          <w:tcPr>
            <w:tcW w:w="1335" w:type="dxa"/>
            <w:tcBorders>
              <w:top w:val="nil"/>
              <w:left w:val="nil"/>
              <w:bottom w:val="single" w:sz="8" w:space="0" w:color="auto"/>
              <w:right w:val="nil"/>
            </w:tcBorders>
            <w:shd w:val="clear" w:color="auto" w:fill="auto"/>
            <w:noWrap/>
            <w:vAlign w:val="bottom"/>
            <w:hideMark/>
          </w:tcPr>
          <w:p w14:paraId="2108EAFA"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-14.4%</w:t>
            </w:r>
          </w:p>
        </w:tc>
        <w:tc>
          <w:tcPr>
            <w:tcW w:w="1504" w:type="dxa"/>
            <w:tcBorders>
              <w:top w:val="nil"/>
              <w:left w:val="nil"/>
              <w:bottom w:val="single" w:sz="8" w:space="0" w:color="auto"/>
              <w:right w:val="single" w:sz="8" w:space="0" w:color="auto"/>
            </w:tcBorders>
            <w:shd w:val="clear" w:color="auto" w:fill="auto"/>
            <w:noWrap/>
            <w:vAlign w:val="bottom"/>
            <w:hideMark/>
          </w:tcPr>
          <w:p w14:paraId="6E2B3164"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Cs w:val="22"/>
                <w:lang w:eastAsia="zh-CN"/>
              </w:rPr>
            </w:pPr>
            <w:r w:rsidRPr="00781DDC">
              <w:rPr>
                <w:rFonts w:ascii="Arial" w:eastAsia="Times New Roman" w:hAnsi="Arial" w:cs="Arial"/>
                <w:color w:val="808080"/>
                <w:szCs w:val="22"/>
                <w:lang w:eastAsia="zh-CN"/>
              </w:rPr>
              <w:t>-14.0%</w:t>
            </w:r>
          </w:p>
        </w:tc>
      </w:tr>
      <w:tr w:rsidR="00781DDC" w:rsidRPr="00781DDC" w14:paraId="5448D4E8" w14:textId="77777777" w:rsidTr="00500CA8">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08D69144"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Class F</w:t>
            </w:r>
          </w:p>
        </w:tc>
        <w:tc>
          <w:tcPr>
            <w:tcW w:w="840" w:type="dxa"/>
            <w:tcBorders>
              <w:top w:val="nil"/>
              <w:left w:val="nil"/>
              <w:bottom w:val="single" w:sz="8" w:space="0" w:color="auto"/>
              <w:right w:val="nil"/>
            </w:tcBorders>
            <w:shd w:val="clear" w:color="auto" w:fill="auto"/>
            <w:noWrap/>
            <w:vAlign w:val="bottom"/>
            <w:hideMark/>
          </w:tcPr>
          <w:p w14:paraId="2A8F869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w:t>
            </w:r>
          </w:p>
        </w:tc>
        <w:tc>
          <w:tcPr>
            <w:tcW w:w="1335" w:type="dxa"/>
            <w:tcBorders>
              <w:top w:val="nil"/>
              <w:left w:val="nil"/>
              <w:bottom w:val="single" w:sz="8" w:space="0" w:color="auto"/>
              <w:right w:val="nil"/>
            </w:tcBorders>
            <w:shd w:val="clear" w:color="000000" w:fill="CCFFCC"/>
            <w:noWrap/>
            <w:vAlign w:val="bottom"/>
            <w:hideMark/>
          </w:tcPr>
          <w:p w14:paraId="5F2C159E"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-9.1%</w:t>
            </w:r>
          </w:p>
        </w:tc>
        <w:tc>
          <w:tcPr>
            <w:tcW w:w="1504" w:type="dxa"/>
            <w:tcBorders>
              <w:top w:val="nil"/>
              <w:left w:val="nil"/>
              <w:bottom w:val="single" w:sz="8" w:space="0" w:color="auto"/>
              <w:right w:val="single" w:sz="8" w:space="0" w:color="auto"/>
            </w:tcBorders>
            <w:shd w:val="clear" w:color="000000" w:fill="CCFFCC"/>
            <w:noWrap/>
            <w:vAlign w:val="bottom"/>
            <w:hideMark/>
          </w:tcPr>
          <w:p w14:paraId="39462D6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Cs w:val="22"/>
                <w:lang w:eastAsia="zh-CN"/>
              </w:rPr>
            </w:pPr>
            <w:r w:rsidRPr="00781DDC">
              <w:rPr>
                <w:rFonts w:ascii="Arial" w:eastAsia="Times New Roman" w:hAnsi="Arial" w:cs="Arial"/>
                <w:szCs w:val="22"/>
                <w:lang w:eastAsia="zh-CN"/>
              </w:rPr>
              <w:t>-8.7%</w:t>
            </w:r>
          </w:p>
        </w:tc>
      </w:tr>
      <w:tr w:rsidR="00781DDC" w:rsidRPr="00781DDC" w14:paraId="4445BFF6" w14:textId="77777777" w:rsidTr="00500CA8">
        <w:trPr>
          <w:trHeight w:val="240"/>
          <w:jc w:val="center"/>
        </w:trPr>
        <w:tc>
          <w:tcPr>
            <w:tcW w:w="1598" w:type="dxa"/>
            <w:tcBorders>
              <w:top w:val="nil"/>
              <w:left w:val="single" w:sz="8" w:space="0" w:color="auto"/>
              <w:bottom w:val="nil"/>
              <w:right w:val="single" w:sz="8" w:space="0" w:color="auto"/>
            </w:tcBorders>
            <w:shd w:val="clear" w:color="auto" w:fill="auto"/>
            <w:noWrap/>
            <w:vAlign w:val="bottom"/>
            <w:hideMark/>
          </w:tcPr>
          <w:p w14:paraId="091CB83A"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Enc Time[%]</w:t>
            </w:r>
          </w:p>
        </w:tc>
        <w:tc>
          <w:tcPr>
            <w:tcW w:w="3679" w:type="dxa"/>
            <w:gridSpan w:val="3"/>
            <w:tcBorders>
              <w:top w:val="nil"/>
              <w:left w:val="nil"/>
              <w:bottom w:val="nil"/>
              <w:right w:val="single" w:sz="8" w:space="0" w:color="000000"/>
            </w:tcBorders>
            <w:shd w:val="clear" w:color="auto" w:fill="auto"/>
            <w:noWrap/>
            <w:vAlign w:val="bottom"/>
            <w:hideMark/>
          </w:tcPr>
          <w:p w14:paraId="2DD44AC9"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100%</w:t>
            </w:r>
          </w:p>
        </w:tc>
      </w:tr>
      <w:tr w:rsidR="00781DDC" w:rsidRPr="00781DDC" w14:paraId="51D5E91A" w14:textId="77777777" w:rsidTr="00500CA8">
        <w:trPr>
          <w:trHeight w:val="255"/>
          <w:jc w:val="center"/>
        </w:trPr>
        <w:tc>
          <w:tcPr>
            <w:tcW w:w="1598" w:type="dxa"/>
            <w:tcBorders>
              <w:top w:val="nil"/>
              <w:left w:val="single" w:sz="8" w:space="0" w:color="auto"/>
              <w:bottom w:val="single" w:sz="8" w:space="0" w:color="auto"/>
              <w:right w:val="single" w:sz="8" w:space="0" w:color="auto"/>
            </w:tcBorders>
            <w:shd w:val="clear" w:color="auto" w:fill="auto"/>
            <w:noWrap/>
            <w:vAlign w:val="bottom"/>
            <w:hideMark/>
          </w:tcPr>
          <w:p w14:paraId="42E20A06" w14:textId="77777777" w:rsidR="00781DDC" w:rsidRPr="00781DDC" w:rsidRDefault="00781DDC" w:rsidP="00781DD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lastRenderedPageBreak/>
              <w:t>Dec Time[%]</w:t>
            </w:r>
          </w:p>
        </w:tc>
        <w:tc>
          <w:tcPr>
            <w:tcW w:w="3679" w:type="dxa"/>
            <w:gridSpan w:val="3"/>
            <w:tcBorders>
              <w:top w:val="nil"/>
              <w:left w:val="nil"/>
              <w:bottom w:val="single" w:sz="8" w:space="0" w:color="auto"/>
              <w:right w:val="single" w:sz="8" w:space="0" w:color="000000"/>
            </w:tcBorders>
            <w:shd w:val="clear" w:color="auto" w:fill="auto"/>
            <w:noWrap/>
            <w:vAlign w:val="bottom"/>
            <w:hideMark/>
          </w:tcPr>
          <w:p w14:paraId="74A750DB" w14:textId="77777777" w:rsidR="00781DDC" w:rsidRPr="00781DDC" w:rsidRDefault="00781DDC" w:rsidP="00781DD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Cs w:val="22"/>
                <w:lang w:eastAsia="zh-CN"/>
              </w:rPr>
            </w:pPr>
            <w:r w:rsidRPr="00781DDC">
              <w:rPr>
                <w:rFonts w:ascii="Arial" w:eastAsia="Times New Roman" w:hAnsi="Arial" w:cs="Arial"/>
                <w:color w:val="000000"/>
                <w:szCs w:val="22"/>
                <w:lang w:eastAsia="zh-CN"/>
              </w:rPr>
              <w:t>100%</w:t>
            </w:r>
          </w:p>
        </w:tc>
      </w:tr>
    </w:tbl>
    <w:p w14:paraId="772DEF99" w14:textId="77777777" w:rsidR="002D2D64" w:rsidRPr="007536B6" w:rsidRDefault="002D2D64" w:rsidP="002D2D64">
      <w:pPr>
        <w:rPr>
          <w:lang w:val="en-GB"/>
        </w:rPr>
      </w:pPr>
    </w:p>
    <w:p w14:paraId="45E02975" w14:textId="68531774" w:rsidR="00293619" w:rsidRPr="007536B6" w:rsidRDefault="00293619" w:rsidP="00293619">
      <w:pPr>
        <w:pStyle w:val="Caption"/>
        <w:jc w:val="center"/>
        <w:rPr>
          <w:ins w:id="354" w:author="He, Yuwen" w:date="2016-02-20T22:27:00Z"/>
          <w:lang w:val="en-GB"/>
        </w:rPr>
      </w:pPr>
      <w:bookmarkStart w:id="355" w:name="_Ref443770749"/>
      <w:ins w:id="356" w:author="He, Yuwen" w:date="2016-02-20T22:27:00Z">
        <w:r w:rsidRPr="00C93E48">
          <w:t xml:space="preserve">Table </w:t>
        </w:r>
        <w:r>
          <w:fldChar w:fldCharType="begin"/>
        </w:r>
        <w:r>
          <w:instrText xml:space="preserve"> SEQ Table \* ARABIC </w:instrText>
        </w:r>
        <w:r>
          <w:fldChar w:fldCharType="separate"/>
        </w:r>
      </w:ins>
      <w:ins w:id="357" w:author="He, Yuwen" w:date="2016-02-20T22:31:00Z">
        <w:r>
          <w:rPr>
            <w:noProof/>
          </w:rPr>
          <w:t>5</w:t>
        </w:r>
      </w:ins>
      <w:ins w:id="358" w:author="He, Yuwen" w:date="2016-02-20T22:27:00Z">
        <w:r>
          <w:rPr>
            <w:noProof/>
          </w:rPr>
          <w:fldChar w:fldCharType="end"/>
        </w:r>
        <w:bookmarkEnd w:id="355"/>
        <w:r>
          <w:t xml:space="preserve">. Test3 with setting </w:t>
        </w:r>
      </w:ins>
      <w:ins w:id="359" w:author="He, Yuwen" w:date="2016-02-20T22:37:00Z">
        <w:r w:rsidR="00BF3463">
          <w:t>2</w:t>
        </w:r>
      </w:ins>
      <w:ins w:id="360" w:author="He, Yuwen" w:date="2016-02-20T22:27:00Z">
        <w:r>
          <w:t xml:space="preserve"> compared to HM-16.7 anchor</w:t>
        </w:r>
      </w:ins>
    </w:p>
    <w:tbl>
      <w:tblPr>
        <w:tblW w:w="5274" w:type="dxa"/>
        <w:jc w:val="center"/>
        <w:tblLook w:val="04A0" w:firstRow="1" w:lastRow="0" w:firstColumn="1" w:lastColumn="0" w:noHBand="0" w:noVBand="1"/>
      </w:tblPr>
      <w:tblGrid>
        <w:gridCol w:w="1840"/>
        <w:gridCol w:w="1040"/>
        <w:gridCol w:w="1080"/>
        <w:gridCol w:w="1314"/>
        <w:tblGridChange w:id="361">
          <w:tblGrid>
            <w:gridCol w:w="1840"/>
            <w:gridCol w:w="1040"/>
            <w:gridCol w:w="1080"/>
            <w:gridCol w:w="1314"/>
          </w:tblGrid>
        </w:tblGridChange>
      </w:tblGrid>
      <w:tr w:rsidR="00293619" w:rsidRPr="00293619" w14:paraId="5AC020F9" w14:textId="77777777" w:rsidTr="00293619">
        <w:trPr>
          <w:trHeight w:val="240"/>
          <w:jc w:val="center"/>
          <w:ins w:id="362" w:author="He, Yuwen" w:date="2016-02-20T22:32:00Z"/>
        </w:trPr>
        <w:tc>
          <w:tcPr>
            <w:tcW w:w="1840" w:type="dxa"/>
            <w:tcBorders>
              <w:top w:val="nil"/>
              <w:left w:val="nil"/>
              <w:bottom w:val="nil"/>
              <w:right w:val="nil"/>
            </w:tcBorders>
            <w:shd w:val="clear" w:color="auto" w:fill="auto"/>
            <w:noWrap/>
            <w:vAlign w:val="bottom"/>
            <w:hideMark/>
          </w:tcPr>
          <w:p w14:paraId="3DDB4D1B"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363" w:author="He, Yuwen" w:date="2016-02-20T22:32:00Z"/>
                <w:rFonts w:eastAsia="Times New Roman"/>
                <w:szCs w:val="22"/>
                <w:lang w:eastAsia="zh-CN"/>
              </w:rPr>
            </w:pPr>
          </w:p>
        </w:tc>
        <w:tc>
          <w:tcPr>
            <w:tcW w:w="3434"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2129C6E6"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64" w:author="He, Yuwen" w:date="2016-02-20T22:32:00Z"/>
                <w:rFonts w:ascii="Arial" w:eastAsia="Times New Roman" w:hAnsi="Arial" w:cs="Arial"/>
                <w:b/>
                <w:bCs/>
                <w:color w:val="000000"/>
                <w:szCs w:val="22"/>
                <w:lang w:eastAsia="zh-CN"/>
              </w:rPr>
            </w:pPr>
            <w:ins w:id="365" w:author="He, Yuwen" w:date="2016-02-20T22:32:00Z">
              <w:r w:rsidRPr="00293619">
                <w:rPr>
                  <w:rFonts w:ascii="Arial" w:eastAsia="Times New Roman" w:hAnsi="Arial" w:cs="Arial"/>
                  <w:b/>
                  <w:bCs/>
                  <w:color w:val="000000"/>
                  <w:szCs w:val="22"/>
                  <w:lang w:eastAsia="zh-CN"/>
                </w:rPr>
                <w:t>Random Access Main</w:t>
              </w:r>
            </w:ins>
          </w:p>
        </w:tc>
      </w:tr>
      <w:tr w:rsidR="00293619" w:rsidRPr="00293619" w14:paraId="795CB57E" w14:textId="77777777" w:rsidTr="00293619">
        <w:trPr>
          <w:trHeight w:val="255"/>
          <w:jc w:val="center"/>
          <w:ins w:id="366" w:author="He, Yuwen" w:date="2016-02-20T22:32:00Z"/>
        </w:trPr>
        <w:tc>
          <w:tcPr>
            <w:tcW w:w="1840" w:type="dxa"/>
            <w:tcBorders>
              <w:top w:val="nil"/>
              <w:left w:val="nil"/>
              <w:bottom w:val="nil"/>
              <w:right w:val="nil"/>
            </w:tcBorders>
            <w:shd w:val="clear" w:color="auto" w:fill="auto"/>
            <w:noWrap/>
            <w:vAlign w:val="bottom"/>
            <w:hideMark/>
          </w:tcPr>
          <w:p w14:paraId="17BDCBDF"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67" w:author="He, Yuwen" w:date="2016-02-20T22:32:00Z"/>
                <w:rFonts w:ascii="Arial" w:eastAsia="Times New Roman" w:hAnsi="Arial" w:cs="Arial"/>
                <w:b/>
                <w:bCs/>
                <w:color w:val="000000"/>
                <w:szCs w:val="22"/>
                <w:lang w:eastAsia="zh-CN"/>
              </w:rPr>
            </w:pPr>
          </w:p>
        </w:tc>
        <w:tc>
          <w:tcPr>
            <w:tcW w:w="1040" w:type="dxa"/>
            <w:tcBorders>
              <w:top w:val="nil"/>
              <w:left w:val="single" w:sz="8" w:space="0" w:color="auto"/>
              <w:bottom w:val="nil"/>
              <w:right w:val="nil"/>
            </w:tcBorders>
            <w:shd w:val="clear" w:color="auto" w:fill="auto"/>
            <w:noWrap/>
            <w:vAlign w:val="bottom"/>
            <w:hideMark/>
          </w:tcPr>
          <w:p w14:paraId="6742F490"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68" w:author="He, Yuwen" w:date="2016-02-20T22:32:00Z"/>
                <w:rFonts w:ascii="Arial" w:eastAsia="Times New Roman" w:hAnsi="Arial" w:cs="Arial"/>
                <w:color w:val="000000"/>
                <w:szCs w:val="22"/>
                <w:lang w:eastAsia="zh-CN"/>
              </w:rPr>
            </w:pPr>
            <w:ins w:id="369" w:author="He, Yuwen" w:date="2016-02-20T22:32:00Z">
              <w:r w:rsidRPr="00293619">
                <w:rPr>
                  <w:rFonts w:ascii="Arial" w:eastAsia="Times New Roman" w:hAnsi="Arial" w:cs="Arial"/>
                  <w:color w:val="000000"/>
                  <w:szCs w:val="22"/>
                  <w:lang w:eastAsia="zh-CN"/>
                </w:rPr>
                <w:t>Y</w:t>
              </w:r>
            </w:ins>
          </w:p>
        </w:tc>
        <w:tc>
          <w:tcPr>
            <w:tcW w:w="1080" w:type="dxa"/>
            <w:tcBorders>
              <w:top w:val="nil"/>
              <w:left w:val="nil"/>
              <w:bottom w:val="nil"/>
              <w:right w:val="nil"/>
            </w:tcBorders>
            <w:shd w:val="clear" w:color="auto" w:fill="auto"/>
            <w:noWrap/>
            <w:vAlign w:val="bottom"/>
            <w:hideMark/>
          </w:tcPr>
          <w:p w14:paraId="0EAD2E41"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70" w:author="He, Yuwen" w:date="2016-02-20T22:32:00Z"/>
                <w:rFonts w:ascii="Arial" w:eastAsia="Times New Roman" w:hAnsi="Arial" w:cs="Arial"/>
                <w:color w:val="000000"/>
                <w:szCs w:val="22"/>
                <w:lang w:eastAsia="zh-CN"/>
              </w:rPr>
            </w:pPr>
            <w:ins w:id="371" w:author="He, Yuwen" w:date="2016-02-20T22:32:00Z">
              <w:r w:rsidRPr="00293619">
                <w:rPr>
                  <w:rFonts w:ascii="Arial" w:eastAsia="Times New Roman" w:hAnsi="Arial" w:cs="Arial"/>
                  <w:color w:val="000000"/>
                  <w:szCs w:val="22"/>
                  <w:lang w:eastAsia="zh-CN"/>
                </w:rPr>
                <w:t>U</w:t>
              </w:r>
            </w:ins>
          </w:p>
        </w:tc>
        <w:tc>
          <w:tcPr>
            <w:tcW w:w="1314" w:type="dxa"/>
            <w:tcBorders>
              <w:top w:val="nil"/>
              <w:left w:val="nil"/>
              <w:bottom w:val="nil"/>
              <w:right w:val="single" w:sz="8" w:space="0" w:color="auto"/>
            </w:tcBorders>
            <w:shd w:val="clear" w:color="auto" w:fill="auto"/>
            <w:noWrap/>
            <w:vAlign w:val="bottom"/>
            <w:hideMark/>
          </w:tcPr>
          <w:p w14:paraId="24D4235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72" w:author="He, Yuwen" w:date="2016-02-20T22:32:00Z"/>
                <w:rFonts w:ascii="Arial" w:eastAsia="Times New Roman" w:hAnsi="Arial" w:cs="Arial"/>
                <w:color w:val="000000"/>
                <w:szCs w:val="22"/>
                <w:lang w:eastAsia="zh-CN"/>
              </w:rPr>
            </w:pPr>
            <w:ins w:id="373" w:author="He, Yuwen" w:date="2016-02-20T22:32:00Z">
              <w:r w:rsidRPr="00293619">
                <w:rPr>
                  <w:rFonts w:ascii="Arial" w:eastAsia="Times New Roman" w:hAnsi="Arial" w:cs="Arial"/>
                  <w:color w:val="000000"/>
                  <w:szCs w:val="22"/>
                  <w:lang w:eastAsia="zh-CN"/>
                </w:rPr>
                <w:t>V</w:t>
              </w:r>
            </w:ins>
          </w:p>
        </w:tc>
      </w:tr>
      <w:tr w:rsidR="00293619" w:rsidRPr="00293619" w14:paraId="2EC89BBC" w14:textId="77777777" w:rsidTr="00293619">
        <w:trPr>
          <w:trHeight w:val="240"/>
          <w:jc w:val="center"/>
          <w:ins w:id="374" w:author="He, Yuwen" w:date="2016-02-20T22:32:00Z"/>
        </w:trPr>
        <w:tc>
          <w:tcPr>
            <w:tcW w:w="1840" w:type="dxa"/>
            <w:tcBorders>
              <w:top w:val="single" w:sz="8" w:space="0" w:color="auto"/>
              <w:left w:val="single" w:sz="8" w:space="0" w:color="auto"/>
              <w:bottom w:val="nil"/>
              <w:right w:val="single" w:sz="8" w:space="0" w:color="auto"/>
            </w:tcBorders>
            <w:shd w:val="clear" w:color="auto" w:fill="auto"/>
            <w:noWrap/>
            <w:vAlign w:val="bottom"/>
            <w:hideMark/>
          </w:tcPr>
          <w:p w14:paraId="74AB8A65"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375" w:author="He, Yuwen" w:date="2016-02-20T22:32:00Z"/>
                <w:rFonts w:ascii="Arial" w:eastAsia="Times New Roman" w:hAnsi="Arial" w:cs="Arial"/>
                <w:color w:val="000000"/>
                <w:szCs w:val="22"/>
                <w:lang w:eastAsia="zh-CN"/>
              </w:rPr>
            </w:pPr>
            <w:ins w:id="376" w:author="He, Yuwen" w:date="2016-02-20T22:32:00Z">
              <w:r w:rsidRPr="00293619">
                <w:rPr>
                  <w:rFonts w:ascii="Arial" w:eastAsia="Times New Roman" w:hAnsi="Arial" w:cs="Arial"/>
                  <w:color w:val="000000"/>
                  <w:szCs w:val="22"/>
                  <w:lang w:eastAsia="zh-CN"/>
                </w:rPr>
                <w:t>Class A</w:t>
              </w:r>
            </w:ins>
          </w:p>
        </w:tc>
        <w:tc>
          <w:tcPr>
            <w:tcW w:w="1040" w:type="dxa"/>
            <w:tcBorders>
              <w:top w:val="single" w:sz="8" w:space="0" w:color="auto"/>
              <w:left w:val="nil"/>
              <w:bottom w:val="nil"/>
              <w:right w:val="nil"/>
            </w:tcBorders>
            <w:shd w:val="clear" w:color="auto" w:fill="auto"/>
            <w:noWrap/>
            <w:vAlign w:val="bottom"/>
            <w:hideMark/>
          </w:tcPr>
          <w:p w14:paraId="73E94CFC"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77" w:author="He, Yuwen" w:date="2016-02-20T22:32:00Z"/>
                <w:rFonts w:ascii="Arial" w:eastAsia="Times New Roman" w:hAnsi="Arial" w:cs="Arial"/>
                <w:color w:val="000000"/>
                <w:szCs w:val="22"/>
                <w:lang w:eastAsia="zh-CN"/>
              </w:rPr>
            </w:pPr>
            <w:ins w:id="378" w:author="He, Yuwen" w:date="2016-02-20T22:32:00Z">
              <w:r w:rsidRPr="00293619">
                <w:rPr>
                  <w:rFonts w:ascii="Arial" w:eastAsia="Times New Roman" w:hAnsi="Arial" w:cs="Arial"/>
                  <w:color w:val="000000"/>
                  <w:szCs w:val="22"/>
                  <w:lang w:eastAsia="zh-CN"/>
                </w:rPr>
                <w:t>-0.5%</w:t>
              </w:r>
            </w:ins>
          </w:p>
        </w:tc>
        <w:tc>
          <w:tcPr>
            <w:tcW w:w="1080" w:type="dxa"/>
            <w:tcBorders>
              <w:top w:val="single" w:sz="8" w:space="0" w:color="auto"/>
              <w:left w:val="nil"/>
              <w:bottom w:val="nil"/>
              <w:right w:val="nil"/>
            </w:tcBorders>
            <w:shd w:val="clear" w:color="000000" w:fill="CCFFCC"/>
            <w:noWrap/>
            <w:vAlign w:val="bottom"/>
            <w:hideMark/>
          </w:tcPr>
          <w:p w14:paraId="583B48F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79" w:author="He, Yuwen" w:date="2016-02-20T22:32:00Z"/>
                <w:rFonts w:ascii="Arial" w:eastAsia="Times New Roman" w:hAnsi="Arial" w:cs="Arial"/>
                <w:szCs w:val="22"/>
                <w:lang w:eastAsia="zh-CN"/>
              </w:rPr>
            </w:pPr>
            <w:ins w:id="380" w:author="He, Yuwen" w:date="2016-02-20T22:32:00Z">
              <w:r w:rsidRPr="00293619">
                <w:rPr>
                  <w:rFonts w:ascii="Arial" w:eastAsia="Times New Roman" w:hAnsi="Arial" w:cs="Arial"/>
                  <w:szCs w:val="22"/>
                  <w:lang w:eastAsia="zh-CN"/>
                </w:rPr>
                <w:t>-3.5%</w:t>
              </w:r>
            </w:ins>
          </w:p>
        </w:tc>
        <w:tc>
          <w:tcPr>
            <w:tcW w:w="1314" w:type="dxa"/>
            <w:tcBorders>
              <w:top w:val="single" w:sz="8" w:space="0" w:color="auto"/>
              <w:left w:val="nil"/>
              <w:bottom w:val="nil"/>
              <w:right w:val="single" w:sz="8" w:space="0" w:color="auto"/>
            </w:tcBorders>
            <w:shd w:val="clear" w:color="000000" w:fill="CCFFCC"/>
            <w:noWrap/>
            <w:vAlign w:val="bottom"/>
            <w:hideMark/>
          </w:tcPr>
          <w:p w14:paraId="756B41CF"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81" w:author="He, Yuwen" w:date="2016-02-20T22:32:00Z"/>
                <w:rFonts w:ascii="Arial" w:eastAsia="Times New Roman" w:hAnsi="Arial" w:cs="Arial"/>
                <w:szCs w:val="22"/>
                <w:lang w:eastAsia="zh-CN"/>
              </w:rPr>
            </w:pPr>
            <w:ins w:id="382" w:author="He, Yuwen" w:date="2016-02-20T22:32:00Z">
              <w:r w:rsidRPr="00293619">
                <w:rPr>
                  <w:rFonts w:ascii="Arial" w:eastAsia="Times New Roman" w:hAnsi="Arial" w:cs="Arial"/>
                  <w:szCs w:val="22"/>
                  <w:lang w:eastAsia="zh-CN"/>
                </w:rPr>
                <w:t>-4.5%</w:t>
              </w:r>
            </w:ins>
          </w:p>
        </w:tc>
      </w:tr>
      <w:tr w:rsidR="00293619" w:rsidRPr="00293619" w14:paraId="6F145E6C" w14:textId="77777777" w:rsidTr="00293619">
        <w:trPr>
          <w:trHeight w:val="240"/>
          <w:jc w:val="center"/>
          <w:ins w:id="383"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610B46BF"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384" w:author="He, Yuwen" w:date="2016-02-20T22:32:00Z"/>
                <w:rFonts w:ascii="Arial" w:eastAsia="Times New Roman" w:hAnsi="Arial" w:cs="Arial"/>
                <w:color w:val="000000"/>
                <w:szCs w:val="22"/>
                <w:lang w:eastAsia="zh-CN"/>
              </w:rPr>
            </w:pPr>
            <w:ins w:id="385" w:author="He, Yuwen" w:date="2016-02-20T22:32:00Z">
              <w:r w:rsidRPr="00293619">
                <w:rPr>
                  <w:rFonts w:ascii="Arial" w:eastAsia="Times New Roman" w:hAnsi="Arial" w:cs="Arial"/>
                  <w:color w:val="000000"/>
                  <w:szCs w:val="22"/>
                  <w:lang w:eastAsia="zh-CN"/>
                </w:rPr>
                <w:t>Class B</w:t>
              </w:r>
            </w:ins>
          </w:p>
        </w:tc>
        <w:tc>
          <w:tcPr>
            <w:tcW w:w="1040" w:type="dxa"/>
            <w:tcBorders>
              <w:top w:val="nil"/>
              <w:left w:val="nil"/>
              <w:bottom w:val="nil"/>
              <w:right w:val="nil"/>
            </w:tcBorders>
            <w:shd w:val="clear" w:color="auto" w:fill="auto"/>
            <w:noWrap/>
            <w:vAlign w:val="bottom"/>
            <w:hideMark/>
          </w:tcPr>
          <w:p w14:paraId="08A60A39"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86" w:author="He, Yuwen" w:date="2016-02-20T22:32:00Z"/>
                <w:rFonts w:ascii="Arial" w:eastAsia="Times New Roman" w:hAnsi="Arial" w:cs="Arial"/>
                <w:color w:val="000000"/>
                <w:szCs w:val="22"/>
                <w:lang w:eastAsia="zh-CN"/>
              </w:rPr>
            </w:pPr>
            <w:ins w:id="387" w:author="He, Yuwen" w:date="2016-02-20T22:32:00Z">
              <w:r w:rsidRPr="00293619">
                <w:rPr>
                  <w:rFonts w:ascii="Arial" w:eastAsia="Times New Roman" w:hAnsi="Arial" w:cs="Arial"/>
                  <w:color w:val="000000"/>
                  <w:szCs w:val="22"/>
                  <w:lang w:eastAsia="zh-CN"/>
                </w:rPr>
                <w:t>-0.3%</w:t>
              </w:r>
            </w:ins>
          </w:p>
        </w:tc>
        <w:tc>
          <w:tcPr>
            <w:tcW w:w="1080" w:type="dxa"/>
            <w:tcBorders>
              <w:top w:val="nil"/>
              <w:left w:val="nil"/>
              <w:bottom w:val="nil"/>
              <w:right w:val="nil"/>
            </w:tcBorders>
            <w:shd w:val="clear" w:color="000000" w:fill="CCFFCC"/>
            <w:noWrap/>
            <w:vAlign w:val="bottom"/>
            <w:hideMark/>
          </w:tcPr>
          <w:p w14:paraId="64E2D15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88" w:author="He, Yuwen" w:date="2016-02-20T22:32:00Z"/>
                <w:rFonts w:ascii="Arial" w:eastAsia="Times New Roman" w:hAnsi="Arial" w:cs="Arial"/>
                <w:szCs w:val="22"/>
                <w:lang w:eastAsia="zh-CN"/>
              </w:rPr>
            </w:pPr>
            <w:ins w:id="389" w:author="He, Yuwen" w:date="2016-02-20T22:32:00Z">
              <w:r w:rsidRPr="00293619">
                <w:rPr>
                  <w:rFonts w:ascii="Arial" w:eastAsia="Times New Roman" w:hAnsi="Arial" w:cs="Arial"/>
                  <w:szCs w:val="22"/>
                  <w:lang w:eastAsia="zh-CN"/>
                </w:rPr>
                <w:t>-5.0%</w:t>
              </w:r>
            </w:ins>
          </w:p>
        </w:tc>
        <w:tc>
          <w:tcPr>
            <w:tcW w:w="1314" w:type="dxa"/>
            <w:tcBorders>
              <w:top w:val="nil"/>
              <w:left w:val="nil"/>
              <w:bottom w:val="nil"/>
              <w:right w:val="single" w:sz="8" w:space="0" w:color="auto"/>
            </w:tcBorders>
            <w:shd w:val="clear" w:color="000000" w:fill="CCFFCC"/>
            <w:noWrap/>
            <w:vAlign w:val="bottom"/>
            <w:hideMark/>
          </w:tcPr>
          <w:p w14:paraId="6C86165A"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90" w:author="He, Yuwen" w:date="2016-02-20T22:32:00Z"/>
                <w:rFonts w:ascii="Arial" w:eastAsia="Times New Roman" w:hAnsi="Arial" w:cs="Arial"/>
                <w:szCs w:val="22"/>
                <w:lang w:eastAsia="zh-CN"/>
              </w:rPr>
            </w:pPr>
            <w:ins w:id="391" w:author="He, Yuwen" w:date="2016-02-20T22:32:00Z">
              <w:r w:rsidRPr="00293619">
                <w:rPr>
                  <w:rFonts w:ascii="Arial" w:eastAsia="Times New Roman" w:hAnsi="Arial" w:cs="Arial"/>
                  <w:szCs w:val="22"/>
                  <w:lang w:eastAsia="zh-CN"/>
                </w:rPr>
                <w:t>-5.8%</w:t>
              </w:r>
            </w:ins>
          </w:p>
        </w:tc>
      </w:tr>
      <w:tr w:rsidR="00293619" w:rsidRPr="00293619" w14:paraId="2C4EE4F3" w14:textId="77777777" w:rsidTr="00293619">
        <w:trPr>
          <w:trHeight w:val="240"/>
          <w:jc w:val="center"/>
          <w:ins w:id="392"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7B774C71"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393" w:author="He, Yuwen" w:date="2016-02-20T22:32:00Z"/>
                <w:rFonts w:ascii="Arial" w:eastAsia="Times New Roman" w:hAnsi="Arial" w:cs="Arial"/>
                <w:color w:val="000000"/>
                <w:szCs w:val="22"/>
                <w:lang w:eastAsia="zh-CN"/>
              </w:rPr>
            </w:pPr>
            <w:ins w:id="394" w:author="He, Yuwen" w:date="2016-02-20T22:32:00Z">
              <w:r w:rsidRPr="00293619">
                <w:rPr>
                  <w:rFonts w:ascii="Arial" w:eastAsia="Times New Roman" w:hAnsi="Arial" w:cs="Arial"/>
                  <w:color w:val="000000"/>
                  <w:szCs w:val="22"/>
                  <w:lang w:eastAsia="zh-CN"/>
                </w:rPr>
                <w:t>Class C</w:t>
              </w:r>
            </w:ins>
          </w:p>
        </w:tc>
        <w:tc>
          <w:tcPr>
            <w:tcW w:w="1040" w:type="dxa"/>
            <w:tcBorders>
              <w:top w:val="nil"/>
              <w:left w:val="nil"/>
              <w:bottom w:val="nil"/>
              <w:right w:val="nil"/>
            </w:tcBorders>
            <w:shd w:val="clear" w:color="auto" w:fill="auto"/>
            <w:noWrap/>
            <w:vAlign w:val="bottom"/>
            <w:hideMark/>
          </w:tcPr>
          <w:p w14:paraId="2ABC8AF4"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95" w:author="He, Yuwen" w:date="2016-02-20T22:32:00Z"/>
                <w:rFonts w:ascii="Arial" w:eastAsia="Times New Roman" w:hAnsi="Arial" w:cs="Arial"/>
                <w:color w:val="000000"/>
                <w:szCs w:val="22"/>
                <w:lang w:eastAsia="zh-CN"/>
              </w:rPr>
            </w:pPr>
            <w:ins w:id="396" w:author="He, Yuwen" w:date="2016-02-20T22:32:00Z">
              <w:r w:rsidRPr="00293619">
                <w:rPr>
                  <w:rFonts w:ascii="Arial" w:eastAsia="Times New Roman" w:hAnsi="Arial" w:cs="Arial"/>
                  <w:color w:val="000000"/>
                  <w:szCs w:val="22"/>
                  <w:lang w:eastAsia="zh-CN"/>
                </w:rPr>
                <w:t>-0.6%</w:t>
              </w:r>
            </w:ins>
          </w:p>
        </w:tc>
        <w:tc>
          <w:tcPr>
            <w:tcW w:w="1080" w:type="dxa"/>
            <w:tcBorders>
              <w:top w:val="nil"/>
              <w:left w:val="nil"/>
              <w:bottom w:val="nil"/>
              <w:right w:val="nil"/>
            </w:tcBorders>
            <w:shd w:val="clear" w:color="auto" w:fill="auto"/>
            <w:noWrap/>
            <w:vAlign w:val="bottom"/>
            <w:hideMark/>
          </w:tcPr>
          <w:p w14:paraId="1E2B8EE1"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97" w:author="He, Yuwen" w:date="2016-02-20T22:32:00Z"/>
                <w:rFonts w:ascii="Arial" w:eastAsia="Times New Roman" w:hAnsi="Arial" w:cs="Arial"/>
                <w:color w:val="000000"/>
                <w:szCs w:val="22"/>
                <w:lang w:eastAsia="zh-CN"/>
              </w:rPr>
            </w:pPr>
            <w:ins w:id="398" w:author="He, Yuwen" w:date="2016-02-20T22:32:00Z">
              <w:r w:rsidRPr="00293619">
                <w:rPr>
                  <w:rFonts w:ascii="Arial" w:eastAsia="Times New Roman" w:hAnsi="Arial" w:cs="Arial"/>
                  <w:color w:val="000000"/>
                  <w:szCs w:val="22"/>
                  <w:lang w:eastAsia="zh-CN"/>
                </w:rPr>
                <w:t>-2.2%</w:t>
              </w:r>
            </w:ins>
          </w:p>
        </w:tc>
        <w:tc>
          <w:tcPr>
            <w:tcW w:w="1314" w:type="dxa"/>
            <w:tcBorders>
              <w:top w:val="nil"/>
              <w:left w:val="nil"/>
              <w:bottom w:val="nil"/>
              <w:right w:val="single" w:sz="8" w:space="0" w:color="auto"/>
            </w:tcBorders>
            <w:shd w:val="clear" w:color="auto" w:fill="auto"/>
            <w:noWrap/>
            <w:vAlign w:val="bottom"/>
            <w:hideMark/>
          </w:tcPr>
          <w:p w14:paraId="08151839"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399" w:author="He, Yuwen" w:date="2016-02-20T22:32:00Z"/>
                <w:rFonts w:ascii="Arial" w:eastAsia="Times New Roman" w:hAnsi="Arial" w:cs="Arial"/>
                <w:color w:val="000000"/>
                <w:szCs w:val="22"/>
                <w:lang w:eastAsia="zh-CN"/>
              </w:rPr>
            </w:pPr>
            <w:ins w:id="400" w:author="He, Yuwen" w:date="2016-02-20T22:32:00Z">
              <w:r w:rsidRPr="00293619">
                <w:rPr>
                  <w:rFonts w:ascii="Arial" w:eastAsia="Times New Roman" w:hAnsi="Arial" w:cs="Arial"/>
                  <w:color w:val="000000"/>
                  <w:szCs w:val="22"/>
                  <w:lang w:eastAsia="zh-CN"/>
                </w:rPr>
                <w:t>-1.5%</w:t>
              </w:r>
            </w:ins>
          </w:p>
        </w:tc>
      </w:tr>
      <w:tr w:rsidR="00293619" w:rsidRPr="00293619" w14:paraId="165805C7" w14:textId="77777777" w:rsidTr="00293619">
        <w:trPr>
          <w:trHeight w:val="240"/>
          <w:jc w:val="center"/>
          <w:ins w:id="401"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69B2187D"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02" w:author="He, Yuwen" w:date="2016-02-20T22:32:00Z"/>
                <w:rFonts w:ascii="Arial" w:eastAsia="Times New Roman" w:hAnsi="Arial" w:cs="Arial"/>
                <w:color w:val="000000"/>
                <w:szCs w:val="22"/>
                <w:lang w:eastAsia="zh-CN"/>
              </w:rPr>
            </w:pPr>
            <w:ins w:id="403" w:author="He, Yuwen" w:date="2016-02-20T22:32:00Z">
              <w:r w:rsidRPr="00293619">
                <w:rPr>
                  <w:rFonts w:ascii="Arial" w:eastAsia="Times New Roman" w:hAnsi="Arial" w:cs="Arial"/>
                  <w:color w:val="000000"/>
                  <w:szCs w:val="22"/>
                  <w:lang w:eastAsia="zh-CN"/>
                </w:rPr>
                <w:t>Class D</w:t>
              </w:r>
            </w:ins>
          </w:p>
        </w:tc>
        <w:tc>
          <w:tcPr>
            <w:tcW w:w="1040" w:type="dxa"/>
            <w:tcBorders>
              <w:top w:val="nil"/>
              <w:left w:val="nil"/>
              <w:bottom w:val="nil"/>
              <w:right w:val="nil"/>
            </w:tcBorders>
            <w:shd w:val="clear" w:color="auto" w:fill="auto"/>
            <w:noWrap/>
            <w:vAlign w:val="bottom"/>
            <w:hideMark/>
          </w:tcPr>
          <w:p w14:paraId="706267EC"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04" w:author="He, Yuwen" w:date="2016-02-20T22:32:00Z"/>
                <w:rFonts w:ascii="Arial" w:eastAsia="Times New Roman" w:hAnsi="Arial" w:cs="Arial"/>
                <w:color w:val="000000"/>
                <w:szCs w:val="22"/>
                <w:lang w:eastAsia="zh-CN"/>
              </w:rPr>
            </w:pPr>
            <w:ins w:id="405" w:author="He, Yuwen" w:date="2016-02-20T22:32:00Z">
              <w:r w:rsidRPr="00293619">
                <w:rPr>
                  <w:rFonts w:ascii="Arial" w:eastAsia="Times New Roman" w:hAnsi="Arial" w:cs="Arial"/>
                  <w:color w:val="000000"/>
                  <w:szCs w:val="22"/>
                  <w:lang w:eastAsia="zh-CN"/>
                </w:rPr>
                <w:t>-0.4%</w:t>
              </w:r>
            </w:ins>
          </w:p>
        </w:tc>
        <w:tc>
          <w:tcPr>
            <w:tcW w:w="1080" w:type="dxa"/>
            <w:tcBorders>
              <w:top w:val="nil"/>
              <w:left w:val="nil"/>
              <w:bottom w:val="nil"/>
              <w:right w:val="nil"/>
            </w:tcBorders>
            <w:shd w:val="clear" w:color="000000" w:fill="CCFFCC"/>
            <w:noWrap/>
            <w:vAlign w:val="bottom"/>
            <w:hideMark/>
          </w:tcPr>
          <w:p w14:paraId="0A39B3E3"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06" w:author="He, Yuwen" w:date="2016-02-20T22:32:00Z"/>
                <w:rFonts w:ascii="Arial" w:eastAsia="Times New Roman" w:hAnsi="Arial" w:cs="Arial"/>
                <w:szCs w:val="22"/>
                <w:lang w:eastAsia="zh-CN"/>
              </w:rPr>
            </w:pPr>
            <w:ins w:id="407" w:author="He, Yuwen" w:date="2016-02-20T22:32:00Z">
              <w:r w:rsidRPr="00293619">
                <w:rPr>
                  <w:rFonts w:ascii="Arial" w:eastAsia="Times New Roman" w:hAnsi="Arial" w:cs="Arial"/>
                  <w:szCs w:val="22"/>
                  <w:lang w:eastAsia="zh-CN"/>
                </w:rPr>
                <w:t>-3.3%</w:t>
              </w:r>
            </w:ins>
          </w:p>
        </w:tc>
        <w:tc>
          <w:tcPr>
            <w:tcW w:w="1314" w:type="dxa"/>
            <w:tcBorders>
              <w:top w:val="nil"/>
              <w:left w:val="nil"/>
              <w:bottom w:val="nil"/>
              <w:right w:val="single" w:sz="8" w:space="0" w:color="auto"/>
            </w:tcBorders>
            <w:shd w:val="clear" w:color="auto" w:fill="auto"/>
            <w:noWrap/>
            <w:vAlign w:val="bottom"/>
            <w:hideMark/>
          </w:tcPr>
          <w:p w14:paraId="62B6B559"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08" w:author="He, Yuwen" w:date="2016-02-20T22:32:00Z"/>
                <w:rFonts w:ascii="Arial" w:eastAsia="Times New Roman" w:hAnsi="Arial" w:cs="Arial"/>
                <w:color w:val="000000"/>
                <w:szCs w:val="22"/>
                <w:lang w:eastAsia="zh-CN"/>
              </w:rPr>
            </w:pPr>
            <w:ins w:id="409" w:author="He, Yuwen" w:date="2016-02-20T22:32:00Z">
              <w:r w:rsidRPr="00293619">
                <w:rPr>
                  <w:rFonts w:ascii="Arial" w:eastAsia="Times New Roman" w:hAnsi="Arial" w:cs="Arial"/>
                  <w:color w:val="000000"/>
                  <w:szCs w:val="22"/>
                  <w:lang w:eastAsia="zh-CN"/>
                </w:rPr>
                <w:t>-2.4%</w:t>
              </w:r>
            </w:ins>
          </w:p>
        </w:tc>
      </w:tr>
      <w:tr w:rsidR="00293619" w:rsidRPr="00293619" w14:paraId="7FA46A02" w14:textId="77777777" w:rsidTr="00293619">
        <w:trPr>
          <w:trHeight w:val="255"/>
          <w:jc w:val="center"/>
          <w:ins w:id="410"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49E27317"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11" w:author="He, Yuwen" w:date="2016-02-20T22:32:00Z"/>
                <w:rFonts w:ascii="Arial" w:eastAsia="Times New Roman" w:hAnsi="Arial" w:cs="Arial"/>
                <w:color w:val="000000"/>
                <w:szCs w:val="22"/>
                <w:lang w:eastAsia="zh-CN"/>
              </w:rPr>
            </w:pPr>
            <w:ins w:id="412" w:author="He, Yuwen" w:date="2016-02-20T22:32:00Z">
              <w:r w:rsidRPr="00293619">
                <w:rPr>
                  <w:rFonts w:ascii="Arial" w:eastAsia="Times New Roman" w:hAnsi="Arial" w:cs="Arial"/>
                  <w:color w:val="000000"/>
                  <w:szCs w:val="22"/>
                  <w:lang w:eastAsia="zh-CN"/>
                </w:rPr>
                <w:t>Class E</w:t>
              </w:r>
            </w:ins>
          </w:p>
        </w:tc>
        <w:tc>
          <w:tcPr>
            <w:tcW w:w="1040" w:type="dxa"/>
            <w:tcBorders>
              <w:top w:val="nil"/>
              <w:left w:val="nil"/>
              <w:bottom w:val="nil"/>
              <w:right w:val="nil"/>
            </w:tcBorders>
            <w:shd w:val="clear" w:color="auto" w:fill="auto"/>
            <w:noWrap/>
            <w:vAlign w:val="bottom"/>
            <w:hideMark/>
          </w:tcPr>
          <w:p w14:paraId="0F66245B"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13" w:author="He, Yuwen" w:date="2016-02-20T22:32:00Z"/>
                <w:rFonts w:ascii="Arial" w:eastAsia="Times New Roman" w:hAnsi="Arial" w:cs="Arial"/>
                <w:color w:val="000000"/>
                <w:szCs w:val="22"/>
                <w:lang w:eastAsia="zh-CN"/>
              </w:rPr>
            </w:pPr>
            <w:ins w:id="414" w:author="He, Yuwen" w:date="2016-02-20T22:32:00Z">
              <w:r w:rsidRPr="00293619">
                <w:rPr>
                  <w:rFonts w:ascii="Arial" w:eastAsia="Times New Roman" w:hAnsi="Arial" w:cs="Arial"/>
                  <w:color w:val="000000"/>
                  <w:szCs w:val="22"/>
                  <w:lang w:eastAsia="zh-CN"/>
                </w:rPr>
                <w:t> </w:t>
              </w:r>
            </w:ins>
          </w:p>
        </w:tc>
        <w:tc>
          <w:tcPr>
            <w:tcW w:w="1080" w:type="dxa"/>
            <w:tcBorders>
              <w:top w:val="nil"/>
              <w:left w:val="nil"/>
              <w:bottom w:val="nil"/>
              <w:right w:val="nil"/>
            </w:tcBorders>
            <w:shd w:val="clear" w:color="auto" w:fill="auto"/>
            <w:noWrap/>
            <w:vAlign w:val="bottom"/>
            <w:hideMark/>
          </w:tcPr>
          <w:p w14:paraId="5C8D793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15" w:author="He, Yuwen" w:date="2016-02-20T22:32:00Z"/>
                <w:rFonts w:ascii="Arial" w:eastAsia="Times New Roman" w:hAnsi="Arial" w:cs="Arial"/>
                <w:color w:val="000000"/>
                <w:szCs w:val="22"/>
                <w:lang w:eastAsia="zh-CN"/>
              </w:rPr>
            </w:pPr>
          </w:p>
        </w:tc>
        <w:tc>
          <w:tcPr>
            <w:tcW w:w="1314" w:type="dxa"/>
            <w:tcBorders>
              <w:top w:val="nil"/>
              <w:left w:val="nil"/>
              <w:bottom w:val="nil"/>
              <w:right w:val="single" w:sz="8" w:space="0" w:color="auto"/>
            </w:tcBorders>
            <w:shd w:val="clear" w:color="auto" w:fill="auto"/>
            <w:noWrap/>
            <w:vAlign w:val="bottom"/>
            <w:hideMark/>
          </w:tcPr>
          <w:p w14:paraId="3A70421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16" w:author="He, Yuwen" w:date="2016-02-20T22:32:00Z"/>
                <w:rFonts w:ascii="Arial" w:eastAsia="Times New Roman" w:hAnsi="Arial" w:cs="Arial"/>
                <w:color w:val="000000"/>
                <w:szCs w:val="22"/>
                <w:lang w:eastAsia="zh-CN"/>
              </w:rPr>
            </w:pPr>
            <w:ins w:id="417" w:author="He, Yuwen" w:date="2016-02-20T22:32:00Z">
              <w:r w:rsidRPr="00293619">
                <w:rPr>
                  <w:rFonts w:ascii="Arial" w:eastAsia="Times New Roman" w:hAnsi="Arial" w:cs="Arial"/>
                  <w:color w:val="000000"/>
                  <w:szCs w:val="22"/>
                  <w:lang w:eastAsia="zh-CN"/>
                </w:rPr>
                <w:t> </w:t>
              </w:r>
            </w:ins>
          </w:p>
        </w:tc>
      </w:tr>
      <w:tr w:rsidR="00293619" w:rsidRPr="00293619" w14:paraId="42EA9693" w14:textId="77777777" w:rsidTr="00293619">
        <w:trPr>
          <w:trHeight w:val="240"/>
          <w:jc w:val="center"/>
          <w:ins w:id="418" w:author="He, Yuwen" w:date="2016-02-20T22:32:00Z"/>
        </w:trPr>
        <w:tc>
          <w:tcPr>
            <w:tcW w:w="1840" w:type="dxa"/>
            <w:tcBorders>
              <w:top w:val="single" w:sz="8" w:space="0" w:color="auto"/>
              <w:left w:val="single" w:sz="8" w:space="0" w:color="auto"/>
              <w:bottom w:val="nil"/>
              <w:right w:val="single" w:sz="8" w:space="0" w:color="auto"/>
            </w:tcBorders>
            <w:shd w:val="clear" w:color="auto" w:fill="auto"/>
            <w:noWrap/>
            <w:vAlign w:val="bottom"/>
            <w:hideMark/>
          </w:tcPr>
          <w:p w14:paraId="6183C004"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19" w:author="He, Yuwen" w:date="2016-02-20T22:32:00Z"/>
                <w:rFonts w:ascii="Arial" w:eastAsia="Times New Roman" w:hAnsi="Arial" w:cs="Arial"/>
                <w:b/>
                <w:bCs/>
                <w:color w:val="000000"/>
                <w:szCs w:val="22"/>
                <w:lang w:eastAsia="zh-CN"/>
              </w:rPr>
            </w:pPr>
            <w:ins w:id="420" w:author="He, Yuwen" w:date="2016-02-20T22:32:00Z">
              <w:r w:rsidRPr="00293619">
                <w:rPr>
                  <w:rFonts w:ascii="Arial" w:eastAsia="Times New Roman" w:hAnsi="Arial" w:cs="Arial"/>
                  <w:b/>
                  <w:bCs/>
                  <w:color w:val="000000"/>
                  <w:szCs w:val="22"/>
                  <w:lang w:eastAsia="zh-CN"/>
                </w:rPr>
                <w:t>Overall</w:t>
              </w:r>
            </w:ins>
          </w:p>
        </w:tc>
        <w:tc>
          <w:tcPr>
            <w:tcW w:w="1040" w:type="dxa"/>
            <w:tcBorders>
              <w:top w:val="single" w:sz="8" w:space="0" w:color="auto"/>
              <w:left w:val="nil"/>
              <w:bottom w:val="nil"/>
              <w:right w:val="nil"/>
            </w:tcBorders>
            <w:shd w:val="clear" w:color="auto" w:fill="auto"/>
            <w:noWrap/>
            <w:vAlign w:val="bottom"/>
            <w:hideMark/>
          </w:tcPr>
          <w:p w14:paraId="166A4BDF"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21" w:author="He, Yuwen" w:date="2016-02-20T22:32:00Z"/>
                <w:rFonts w:ascii="Arial" w:eastAsia="Times New Roman" w:hAnsi="Arial" w:cs="Arial"/>
                <w:color w:val="000000"/>
                <w:szCs w:val="22"/>
                <w:lang w:eastAsia="zh-CN"/>
              </w:rPr>
            </w:pPr>
            <w:ins w:id="422" w:author="He, Yuwen" w:date="2016-02-20T22:32:00Z">
              <w:r w:rsidRPr="00293619">
                <w:rPr>
                  <w:rFonts w:ascii="Arial" w:eastAsia="Times New Roman" w:hAnsi="Arial" w:cs="Arial"/>
                  <w:color w:val="000000"/>
                  <w:szCs w:val="22"/>
                  <w:lang w:eastAsia="zh-CN"/>
                </w:rPr>
                <w:t>-0.4%</w:t>
              </w:r>
            </w:ins>
          </w:p>
        </w:tc>
        <w:tc>
          <w:tcPr>
            <w:tcW w:w="1080" w:type="dxa"/>
            <w:tcBorders>
              <w:top w:val="single" w:sz="8" w:space="0" w:color="auto"/>
              <w:left w:val="nil"/>
              <w:bottom w:val="nil"/>
              <w:right w:val="nil"/>
            </w:tcBorders>
            <w:shd w:val="clear" w:color="000000" w:fill="CCFFCC"/>
            <w:noWrap/>
            <w:vAlign w:val="bottom"/>
            <w:hideMark/>
          </w:tcPr>
          <w:p w14:paraId="06ED6B81"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23" w:author="He, Yuwen" w:date="2016-02-20T22:32:00Z"/>
                <w:rFonts w:ascii="Arial" w:eastAsia="Times New Roman" w:hAnsi="Arial" w:cs="Arial"/>
                <w:szCs w:val="22"/>
                <w:lang w:eastAsia="zh-CN"/>
              </w:rPr>
            </w:pPr>
            <w:ins w:id="424" w:author="He, Yuwen" w:date="2016-02-20T22:32:00Z">
              <w:r w:rsidRPr="00293619">
                <w:rPr>
                  <w:rFonts w:ascii="Arial" w:eastAsia="Times New Roman" w:hAnsi="Arial" w:cs="Arial"/>
                  <w:szCs w:val="22"/>
                  <w:lang w:eastAsia="zh-CN"/>
                </w:rPr>
                <w:t>-3.6%</w:t>
              </w:r>
            </w:ins>
          </w:p>
        </w:tc>
        <w:tc>
          <w:tcPr>
            <w:tcW w:w="1314" w:type="dxa"/>
            <w:tcBorders>
              <w:top w:val="single" w:sz="8" w:space="0" w:color="auto"/>
              <w:left w:val="nil"/>
              <w:bottom w:val="nil"/>
              <w:right w:val="single" w:sz="8" w:space="0" w:color="auto"/>
            </w:tcBorders>
            <w:shd w:val="clear" w:color="000000" w:fill="CCFFCC"/>
            <w:noWrap/>
            <w:vAlign w:val="bottom"/>
            <w:hideMark/>
          </w:tcPr>
          <w:p w14:paraId="5D41DDE6"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25" w:author="He, Yuwen" w:date="2016-02-20T22:32:00Z"/>
                <w:rFonts w:ascii="Arial" w:eastAsia="Times New Roman" w:hAnsi="Arial" w:cs="Arial"/>
                <w:szCs w:val="22"/>
                <w:lang w:eastAsia="zh-CN"/>
              </w:rPr>
            </w:pPr>
            <w:ins w:id="426" w:author="He, Yuwen" w:date="2016-02-20T22:32:00Z">
              <w:r w:rsidRPr="00293619">
                <w:rPr>
                  <w:rFonts w:ascii="Arial" w:eastAsia="Times New Roman" w:hAnsi="Arial" w:cs="Arial"/>
                  <w:szCs w:val="22"/>
                  <w:lang w:eastAsia="zh-CN"/>
                </w:rPr>
                <w:t>-3.7%</w:t>
              </w:r>
            </w:ins>
          </w:p>
        </w:tc>
      </w:tr>
      <w:tr w:rsidR="00293619" w:rsidRPr="00293619" w14:paraId="4335BC48" w14:textId="77777777" w:rsidTr="00293619">
        <w:trPr>
          <w:trHeight w:val="255"/>
          <w:jc w:val="center"/>
          <w:ins w:id="427" w:author="He, Yuwen" w:date="2016-02-20T22:32:00Z"/>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14:paraId="3C9F4CF6"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28" w:author="He, Yuwen" w:date="2016-02-20T22:32:00Z"/>
                <w:rFonts w:ascii="Arial" w:eastAsia="Times New Roman" w:hAnsi="Arial" w:cs="Arial"/>
                <w:color w:val="000000"/>
                <w:szCs w:val="22"/>
                <w:lang w:eastAsia="zh-CN"/>
              </w:rPr>
            </w:pPr>
            <w:ins w:id="429" w:author="He, Yuwen" w:date="2016-02-20T22:32:00Z">
              <w:r w:rsidRPr="00293619">
                <w:rPr>
                  <w:rFonts w:ascii="Arial" w:eastAsia="Times New Roman" w:hAnsi="Arial" w:cs="Arial"/>
                  <w:color w:val="000000"/>
                  <w:szCs w:val="22"/>
                  <w:lang w:eastAsia="zh-CN"/>
                </w:rPr>
                <w:t> </w:t>
              </w:r>
            </w:ins>
          </w:p>
        </w:tc>
        <w:tc>
          <w:tcPr>
            <w:tcW w:w="1040" w:type="dxa"/>
            <w:tcBorders>
              <w:top w:val="nil"/>
              <w:left w:val="nil"/>
              <w:bottom w:val="single" w:sz="8" w:space="0" w:color="auto"/>
              <w:right w:val="nil"/>
            </w:tcBorders>
            <w:shd w:val="clear" w:color="auto" w:fill="auto"/>
            <w:noWrap/>
            <w:vAlign w:val="bottom"/>
            <w:hideMark/>
          </w:tcPr>
          <w:p w14:paraId="46583EC0"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30" w:author="He, Yuwen" w:date="2016-02-20T22:32:00Z"/>
                <w:rFonts w:ascii="Arial" w:eastAsia="Times New Roman" w:hAnsi="Arial" w:cs="Arial"/>
                <w:color w:val="808080"/>
                <w:szCs w:val="22"/>
                <w:lang w:eastAsia="zh-CN"/>
              </w:rPr>
            </w:pPr>
            <w:ins w:id="431" w:author="He, Yuwen" w:date="2016-02-20T22:32:00Z">
              <w:r w:rsidRPr="00293619">
                <w:rPr>
                  <w:rFonts w:ascii="Arial" w:eastAsia="Times New Roman" w:hAnsi="Arial" w:cs="Arial"/>
                  <w:color w:val="808080"/>
                  <w:szCs w:val="22"/>
                  <w:lang w:eastAsia="zh-CN"/>
                </w:rPr>
                <w:t>-0.4%</w:t>
              </w:r>
            </w:ins>
          </w:p>
        </w:tc>
        <w:tc>
          <w:tcPr>
            <w:tcW w:w="1080" w:type="dxa"/>
            <w:tcBorders>
              <w:top w:val="nil"/>
              <w:left w:val="nil"/>
              <w:bottom w:val="single" w:sz="8" w:space="0" w:color="auto"/>
              <w:right w:val="nil"/>
            </w:tcBorders>
            <w:shd w:val="clear" w:color="auto" w:fill="auto"/>
            <w:noWrap/>
            <w:vAlign w:val="bottom"/>
            <w:hideMark/>
          </w:tcPr>
          <w:p w14:paraId="426C2D3B"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32" w:author="He, Yuwen" w:date="2016-02-20T22:32:00Z"/>
                <w:rFonts w:ascii="Arial" w:eastAsia="Times New Roman" w:hAnsi="Arial" w:cs="Arial"/>
                <w:color w:val="808080"/>
                <w:szCs w:val="22"/>
                <w:lang w:eastAsia="zh-CN"/>
              </w:rPr>
            </w:pPr>
            <w:ins w:id="433" w:author="He, Yuwen" w:date="2016-02-20T22:32:00Z">
              <w:r w:rsidRPr="00293619">
                <w:rPr>
                  <w:rFonts w:ascii="Arial" w:eastAsia="Times New Roman" w:hAnsi="Arial" w:cs="Arial"/>
                  <w:color w:val="808080"/>
                  <w:szCs w:val="22"/>
                  <w:lang w:eastAsia="zh-CN"/>
                </w:rPr>
                <w:t>-3.2%</w:t>
              </w:r>
            </w:ins>
          </w:p>
        </w:tc>
        <w:tc>
          <w:tcPr>
            <w:tcW w:w="1314" w:type="dxa"/>
            <w:tcBorders>
              <w:top w:val="nil"/>
              <w:left w:val="nil"/>
              <w:bottom w:val="single" w:sz="8" w:space="0" w:color="auto"/>
              <w:right w:val="single" w:sz="8" w:space="0" w:color="auto"/>
            </w:tcBorders>
            <w:shd w:val="clear" w:color="auto" w:fill="auto"/>
            <w:noWrap/>
            <w:vAlign w:val="bottom"/>
            <w:hideMark/>
          </w:tcPr>
          <w:p w14:paraId="4B101656"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34" w:author="He, Yuwen" w:date="2016-02-20T22:32:00Z"/>
                <w:rFonts w:ascii="Arial" w:eastAsia="Times New Roman" w:hAnsi="Arial" w:cs="Arial"/>
                <w:color w:val="808080"/>
                <w:szCs w:val="22"/>
                <w:lang w:eastAsia="zh-CN"/>
              </w:rPr>
            </w:pPr>
            <w:ins w:id="435" w:author="He, Yuwen" w:date="2016-02-20T22:32:00Z">
              <w:r w:rsidRPr="00293619">
                <w:rPr>
                  <w:rFonts w:ascii="Arial" w:eastAsia="Times New Roman" w:hAnsi="Arial" w:cs="Arial"/>
                  <w:color w:val="808080"/>
                  <w:szCs w:val="22"/>
                  <w:lang w:eastAsia="zh-CN"/>
                </w:rPr>
                <w:t>-3.2%</w:t>
              </w:r>
            </w:ins>
          </w:p>
        </w:tc>
      </w:tr>
      <w:tr w:rsidR="00293619" w:rsidRPr="00293619" w14:paraId="7D6E2BD6" w14:textId="77777777" w:rsidTr="00293619">
        <w:trPr>
          <w:trHeight w:val="255"/>
          <w:jc w:val="center"/>
          <w:ins w:id="436" w:author="He, Yuwen" w:date="2016-02-20T22:32:00Z"/>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14:paraId="7F84E43A"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37" w:author="He, Yuwen" w:date="2016-02-20T22:32:00Z"/>
                <w:rFonts w:ascii="Arial" w:eastAsia="Times New Roman" w:hAnsi="Arial" w:cs="Arial"/>
                <w:color w:val="000000"/>
                <w:szCs w:val="22"/>
                <w:lang w:eastAsia="zh-CN"/>
              </w:rPr>
            </w:pPr>
            <w:ins w:id="438" w:author="He, Yuwen" w:date="2016-02-20T22:32:00Z">
              <w:r w:rsidRPr="00293619">
                <w:rPr>
                  <w:rFonts w:ascii="Arial" w:eastAsia="Times New Roman" w:hAnsi="Arial" w:cs="Arial"/>
                  <w:color w:val="000000"/>
                  <w:szCs w:val="22"/>
                  <w:lang w:eastAsia="zh-CN"/>
                </w:rPr>
                <w:t>Class F</w:t>
              </w:r>
            </w:ins>
          </w:p>
        </w:tc>
        <w:tc>
          <w:tcPr>
            <w:tcW w:w="1040" w:type="dxa"/>
            <w:tcBorders>
              <w:top w:val="nil"/>
              <w:left w:val="nil"/>
              <w:bottom w:val="single" w:sz="8" w:space="0" w:color="auto"/>
              <w:right w:val="nil"/>
            </w:tcBorders>
            <w:shd w:val="clear" w:color="auto" w:fill="auto"/>
            <w:noWrap/>
            <w:vAlign w:val="bottom"/>
            <w:hideMark/>
          </w:tcPr>
          <w:p w14:paraId="28348F9D"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39" w:author="He, Yuwen" w:date="2016-02-20T22:32:00Z"/>
                <w:rFonts w:ascii="Arial" w:eastAsia="Times New Roman" w:hAnsi="Arial" w:cs="Arial"/>
                <w:color w:val="000000"/>
                <w:szCs w:val="22"/>
                <w:lang w:eastAsia="zh-CN"/>
              </w:rPr>
            </w:pPr>
            <w:ins w:id="440" w:author="He, Yuwen" w:date="2016-02-20T22:32:00Z">
              <w:r w:rsidRPr="00293619">
                <w:rPr>
                  <w:rFonts w:ascii="Arial" w:eastAsia="Times New Roman" w:hAnsi="Arial" w:cs="Arial"/>
                  <w:color w:val="000000"/>
                  <w:szCs w:val="22"/>
                  <w:lang w:eastAsia="zh-CN"/>
                </w:rPr>
                <w:t>0.0%</w:t>
              </w:r>
            </w:ins>
          </w:p>
        </w:tc>
        <w:tc>
          <w:tcPr>
            <w:tcW w:w="1080" w:type="dxa"/>
            <w:tcBorders>
              <w:top w:val="nil"/>
              <w:left w:val="nil"/>
              <w:bottom w:val="single" w:sz="8" w:space="0" w:color="auto"/>
              <w:right w:val="nil"/>
            </w:tcBorders>
            <w:shd w:val="clear" w:color="000000" w:fill="CCFFCC"/>
            <w:noWrap/>
            <w:vAlign w:val="bottom"/>
            <w:hideMark/>
          </w:tcPr>
          <w:p w14:paraId="03764E55"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41" w:author="He, Yuwen" w:date="2016-02-20T22:32:00Z"/>
                <w:rFonts w:ascii="Arial" w:eastAsia="Times New Roman" w:hAnsi="Arial" w:cs="Arial"/>
                <w:szCs w:val="22"/>
                <w:lang w:eastAsia="zh-CN"/>
              </w:rPr>
            </w:pPr>
            <w:ins w:id="442" w:author="He, Yuwen" w:date="2016-02-20T22:32:00Z">
              <w:r w:rsidRPr="00293619">
                <w:rPr>
                  <w:rFonts w:ascii="Arial" w:eastAsia="Times New Roman" w:hAnsi="Arial" w:cs="Arial"/>
                  <w:szCs w:val="22"/>
                  <w:lang w:eastAsia="zh-CN"/>
                </w:rPr>
                <w:t>-4.1%</w:t>
              </w:r>
            </w:ins>
          </w:p>
        </w:tc>
        <w:tc>
          <w:tcPr>
            <w:tcW w:w="1314" w:type="dxa"/>
            <w:tcBorders>
              <w:top w:val="nil"/>
              <w:left w:val="nil"/>
              <w:bottom w:val="single" w:sz="8" w:space="0" w:color="auto"/>
              <w:right w:val="single" w:sz="8" w:space="0" w:color="auto"/>
            </w:tcBorders>
            <w:shd w:val="clear" w:color="000000" w:fill="CCFFCC"/>
            <w:noWrap/>
            <w:vAlign w:val="bottom"/>
            <w:hideMark/>
          </w:tcPr>
          <w:p w14:paraId="6CA7D39D"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43" w:author="He, Yuwen" w:date="2016-02-20T22:32:00Z"/>
                <w:rFonts w:ascii="Arial" w:eastAsia="Times New Roman" w:hAnsi="Arial" w:cs="Arial"/>
                <w:szCs w:val="22"/>
                <w:lang w:eastAsia="zh-CN"/>
              </w:rPr>
            </w:pPr>
            <w:ins w:id="444" w:author="He, Yuwen" w:date="2016-02-20T22:32:00Z">
              <w:r w:rsidRPr="00293619">
                <w:rPr>
                  <w:rFonts w:ascii="Arial" w:eastAsia="Times New Roman" w:hAnsi="Arial" w:cs="Arial"/>
                  <w:szCs w:val="22"/>
                  <w:lang w:eastAsia="zh-CN"/>
                </w:rPr>
                <w:t>-3.3%</w:t>
              </w:r>
            </w:ins>
          </w:p>
        </w:tc>
      </w:tr>
      <w:tr w:rsidR="00293619" w:rsidRPr="00293619" w14:paraId="5A7A0E10" w14:textId="77777777" w:rsidTr="00293619">
        <w:trPr>
          <w:trHeight w:val="240"/>
          <w:jc w:val="center"/>
          <w:ins w:id="445"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0694B00D"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46" w:author="He, Yuwen" w:date="2016-02-20T22:32:00Z"/>
                <w:rFonts w:ascii="Arial" w:eastAsia="Times New Roman" w:hAnsi="Arial" w:cs="Arial"/>
                <w:color w:val="000000"/>
                <w:szCs w:val="22"/>
                <w:lang w:eastAsia="zh-CN"/>
              </w:rPr>
            </w:pPr>
            <w:proofErr w:type="spellStart"/>
            <w:ins w:id="447" w:author="He, Yuwen" w:date="2016-02-20T22:32:00Z">
              <w:r w:rsidRPr="00293619">
                <w:rPr>
                  <w:rFonts w:ascii="Arial" w:eastAsia="Times New Roman" w:hAnsi="Arial" w:cs="Arial"/>
                  <w:color w:val="000000"/>
                  <w:szCs w:val="22"/>
                  <w:lang w:eastAsia="zh-CN"/>
                </w:rPr>
                <w:t>Enc</w:t>
              </w:r>
              <w:proofErr w:type="spellEnd"/>
              <w:r w:rsidRPr="00293619">
                <w:rPr>
                  <w:rFonts w:ascii="Arial" w:eastAsia="Times New Roman" w:hAnsi="Arial" w:cs="Arial"/>
                  <w:color w:val="000000"/>
                  <w:szCs w:val="22"/>
                  <w:lang w:eastAsia="zh-CN"/>
                </w:rPr>
                <w:t xml:space="preserve"> Time[%]</w:t>
              </w:r>
            </w:ins>
          </w:p>
        </w:tc>
        <w:tc>
          <w:tcPr>
            <w:tcW w:w="3434" w:type="dxa"/>
            <w:gridSpan w:val="3"/>
            <w:tcBorders>
              <w:top w:val="nil"/>
              <w:left w:val="nil"/>
              <w:bottom w:val="nil"/>
              <w:right w:val="single" w:sz="8" w:space="0" w:color="000000"/>
            </w:tcBorders>
            <w:shd w:val="clear" w:color="auto" w:fill="auto"/>
            <w:noWrap/>
            <w:vAlign w:val="bottom"/>
            <w:hideMark/>
          </w:tcPr>
          <w:p w14:paraId="11328737"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48" w:author="He, Yuwen" w:date="2016-02-20T22:32:00Z"/>
                <w:rFonts w:ascii="Arial" w:eastAsia="Times New Roman" w:hAnsi="Arial" w:cs="Arial"/>
                <w:color w:val="000000"/>
                <w:szCs w:val="22"/>
                <w:lang w:eastAsia="zh-CN"/>
              </w:rPr>
            </w:pPr>
            <w:ins w:id="449" w:author="He, Yuwen" w:date="2016-02-20T22:32:00Z">
              <w:r w:rsidRPr="00293619">
                <w:rPr>
                  <w:rFonts w:ascii="Arial" w:eastAsia="Times New Roman" w:hAnsi="Arial" w:cs="Arial"/>
                  <w:color w:val="000000"/>
                  <w:szCs w:val="22"/>
                  <w:lang w:eastAsia="zh-CN"/>
                </w:rPr>
                <w:t>100%</w:t>
              </w:r>
            </w:ins>
          </w:p>
        </w:tc>
      </w:tr>
      <w:tr w:rsidR="00293619" w:rsidRPr="00293619" w14:paraId="7F473188" w14:textId="77777777" w:rsidTr="00293619">
        <w:trPr>
          <w:trHeight w:val="255"/>
          <w:jc w:val="center"/>
          <w:ins w:id="450" w:author="He, Yuwen" w:date="2016-02-20T22:32:00Z"/>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14:paraId="177A67C9"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51" w:author="He, Yuwen" w:date="2016-02-20T22:32:00Z"/>
                <w:rFonts w:ascii="Arial" w:eastAsia="Times New Roman" w:hAnsi="Arial" w:cs="Arial"/>
                <w:color w:val="000000"/>
                <w:szCs w:val="22"/>
                <w:lang w:eastAsia="zh-CN"/>
              </w:rPr>
            </w:pPr>
            <w:ins w:id="452" w:author="He, Yuwen" w:date="2016-02-20T22:32:00Z">
              <w:r w:rsidRPr="00293619">
                <w:rPr>
                  <w:rFonts w:ascii="Arial" w:eastAsia="Times New Roman" w:hAnsi="Arial" w:cs="Arial"/>
                  <w:color w:val="000000"/>
                  <w:szCs w:val="22"/>
                  <w:lang w:eastAsia="zh-CN"/>
                </w:rPr>
                <w:t>Dec Time[%]</w:t>
              </w:r>
            </w:ins>
          </w:p>
        </w:tc>
        <w:tc>
          <w:tcPr>
            <w:tcW w:w="3434" w:type="dxa"/>
            <w:gridSpan w:val="3"/>
            <w:tcBorders>
              <w:top w:val="nil"/>
              <w:left w:val="nil"/>
              <w:bottom w:val="single" w:sz="8" w:space="0" w:color="auto"/>
              <w:right w:val="single" w:sz="8" w:space="0" w:color="000000"/>
            </w:tcBorders>
            <w:shd w:val="clear" w:color="auto" w:fill="auto"/>
            <w:noWrap/>
            <w:vAlign w:val="bottom"/>
            <w:hideMark/>
          </w:tcPr>
          <w:p w14:paraId="4DEC5A0B"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53" w:author="He, Yuwen" w:date="2016-02-20T22:32:00Z"/>
                <w:rFonts w:ascii="Arial" w:eastAsia="Times New Roman" w:hAnsi="Arial" w:cs="Arial"/>
                <w:color w:val="000000"/>
                <w:szCs w:val="22"/>
                <w:lang w:eastAsia="zh-CN"/>
              </w:rPr>
            </w:pPr>
            <w:ins w:id="454" w:author="He, Yuwen" w:date="2016-02-20T22:32:00Z">
              <w:r w:rsidRPr="00293619">
                <w:rPr>
                  <w:rFonts w:ascii="Arial" w:eastAsia="Times New Roman" w:hAnsi="Arial" w:cs="Arial"/>
                  <w:color w:val="000000"/>
                  <w:szCs w:val="22"/>
                  <w:lang w:eastAsia="zh-CN"/>
                </w:rPr>
                <w:t>101%</w:t>
              </w:r>
            </w:ins>
          </w:p>
        </w:tc>
      </w:tr>
      <w:tr w:rsidR="00293619" w:rsidRPr="00293619" w14:paraId="155794B9" w14:textId="77777777" w:rsidTr="00293619">
        <w:trPr>
          <w:trHeight w:val="255"/>
          <w:jc w:val="center"/>
          <w:ins w:id="455" w:author="He, Yuwen" w:date="2016-02-20T22:32:00Z"/>
        </w:trPr>
        <w:tc>
          <w:tcPr>
            <w:tcW w:w="1840" w:type="dxa"/>
            <w:tcBorders>
              <w:top w:val="nil"/>
              <w:left w:val="nil"/>
              <w:bottom w:val="nil"/>
              <w:right w:val="nil"/>
            </w:tcBorders>
            <w:shd w:val="clear" w:color="auto" w:fill="auto"/>
            <w:noWrap/>
            <w:vAlign w:val="bottom"/>
            <w:hideMark/>
          </w:tcPr>
          <w:p w14:paraId="694430EE"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56" w:author="He, Yuwen" w:date="2016-02-20T22:32:00Z"/>
                <w:rFonts w:ascii="Arial" w:eastAsia="Times New Roman" w:hAnsi="Arial" w:cs="Arial"/>
                <w:color w:val="000000"/>
                <w:szCs w:val="22"/>
                <w:lang w:eastAsia="zh-CN"/>
              </w:rPr>
            </w:pPr>
          </w:p>
        </w:tc>
        <w:tc>
          <w:tcPr>
            <w:tcW w:w="1040" w:type="dxa"/>
            <w:tcBorders>
              <w:top w:val="nil"/>
              <w:left w:val="nil"/>
              <w:bottom w:val="nil"/>
              <w:right w:val="nil"/>
            </w:tcBorders>
            <w:shd w:val="clear" w:color="auto" w:fill="auto"/>
            <w:noWrap/>
            <w:vAlign w:val="bottom"/>
            <w:hideMark/>
          </w:tcPr>
          <w:p w14:paraId="7816047B"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57" w:author="He, Yuwen" w:date="2016-02-20T22:32:00Z"/>
                <w:rFonts w:eastAsia="Times New Roman"/>
                <w:szCs w:val="22"/>
                <w:lang w:eastAsia="zh-CN"/>
              </w:rPr>
            </w:pPr>
          </w:p>
        </w:tc>
        <w:tc>
          <w:tcPr>
            <w:tcW w:w="1080" w:type="dxa"/>
            <w:tcBorders>
              <w:top w:val="nil"/>
              <w:left w:val="nil"/>
              <w:bottom w:val="nil"/>
              <w:right w:val="nil"/>
            </w:tcBorders>
            <w:shd w:val="clear" w:color="auto" w:fill="auto"/>
            <w:noWrap/>
            <w:vAlign w:val="bottom"/>
            <w:hideMark/>
          </w:tcPr>
          <w:p w14:paraId="7FB6E3B5"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58" w:author="He, Yuwen" w:date="2016-02-20T22:32:00Z"/>
                <w:rFonts w:eastAsia="Times New Roman"/>
                <w:szCs w:val="22"/>
                <w:lang w:eastAsia="zh-CN"/>
              </w:rPr>
            </w:pPr>
          </w:p>
        </w:tc>
        <w:tc>
          <w:tcPr>
            <w:tcW w:w="1314" w:type="dxa"/>
            <w:tcBorders>
              <w:top w:val="nil"/>
              <w:left w:val="nil"/>
              <w:bottom w:val="nil"/>
              <w:right w:val="nil"/>
            </w:tcBorders>
            <w:shd w:val="clear" w:color="auto" w:fill="auto"/>
            <w:noWrap/>
            <w:vAlign w:val="bottom"/>
            <w:hideMark/>
          </w:tcPr>
          <w:p w14:paraId="264A8EDE"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59" w:author="He, Yuwen" w:date="2016-02-20T22:32:00Z"/>
                <w:rFonts w:eastAsia="Times New Roman"/>
                <w:szCs w:val="22"/>
                <w:lang w:eastAsia="zh-CN"/>
              </w:rPr>
            </w:pPr>
          </w:p>
        </w:tc>
      </w:tr>
      <w:tr w:rsidR="00293619" w:rsidRPr="00293619" w14:paraId="6E879411" w14:textId="77777777" w:rsidTr="00293619">
        <w:trPr>
          <w:trHeight w:val="240"/>
          <w:jc w:val="center"/>
          <w:ins w:id="460" w:author="He, Yuwen" w:date="2016-02-20T22:32:00Z"/>
        </w:trPr>
        <w:tc>
          <w:tcPr>
            <w:tcW w:w="1840" w:type="dxa"/>
            <w:tcBorders>
              <w:top w:val="nil"/>
              <w:left w:val="nil"/>
              <w:bottom w:val="nil"/>
              <w:right w:val="nil"/>
            </w:tcBorders>
            <w:shd w:val="clear" w:color="auto" w:fill="auto"/>
            <w:noWrap/>
            <w:vAlign w:val="bottom"/>
            <w:hideMark/>
          </w:tcPr>
          <w:p w14:paraId="5BF127EA"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61" w:author="He, Yuwen" w:date="2016-02-20T22:32:00Z"/>
                <w:rFonts w:eastAsia="Times New Roman"/>
                <w:szCs w:val="22"/>
                <w:lang w:eastAsia="zh-CN"/>
              </w:rPr>
            </w:pPr>
          </w:p>
        </w:tc>
        <w:tc>
          <w:tcPr>
            <w:tcW w:w="3434"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4D952A60"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62" w:author="He, Yuwen" w:date="2016-02-20T22:32:00Z"/>
                <w:rFonts w:ascii="Arial" w:eastAsia="Times New Roman" w:hAnsi="Arial" w:cs="Arial"/>
                <w:b/>
                <w:bCs/>
                <w:color w:val="000000"/>
                <w:szCs w:val="22"/>
                <w:lang w:eastAsia="zh-CN"/>
              </w:rPr>
            </w:pPr>
            <w:ins w:id="463" w:author="He, Yuwen" w:date="2016-02-20T22:32:00Z">
              <w:r w:rsidRPr="00293619">
                <w:rPr>
                  <w:rFonts w:ascii="Arial" w:eastAsia="Times New Roman" w:hAnsi="Arial" w:cs="Arial"/>
                  <w:b/>
                  <w:bCs/>
                  <w:color w:val="000000"/>
                  <w:szCs w:val="22"/>
                  <w:lang w:eastAsia="zh-CN"/>
                </w:rPr>
                <w:t>Low delay B Main</w:t>
              </w:r>
            </w:ins>
          </w:p>
        </w:tc>
      </w:tr>
      <w:tr w:rsidR="00293619" w:rsidRPr="00293619" w14:paraId="666174F5" w14:textId="77777777" w:rsidTr="00293619">
        <w:trPr>
          <w:trHeight w:val="255"/>
          <w:jc w:val="center"/>
          <w:ins w:id="464" w:author="He, Yuwen" w:date="2016-02-20T22:32:00Z"/>
        </w:trPr>
        <w:tc>
          <w:tcPr>
            <w:tcW w:w="1840" w:type="dxa"/>
            <w:tcBorders>
              <w:top w:val="nil"/>
              <w:left w:val="nil"/>
              <w:bottom w:val="nil"/>
              <w:right w:val="nil"/>
            </w:tcBorders>
            <w:shd w:val="clear" w:color="auto" w:fill="auto"/>
            <w:noWrap/>
            <w:vAlign w:val="bottom"/>
            <w:hideMark/>
          </w:tcPr>
          <w:p w14:paraId="62483F4B"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65" w:author="He, Yuwen" w:date="2016-02-20T22:32:00Z"/>
                <w:rFonts w:ascii="Arial" w:eastAsia="Times New Roman" w:hAnsi="Arial" w:cs="Arial"/>
                <w:b/>
                <w:bCs/>
                <w:color w:val="000000"/>
                <w:szCs w:val="22"/>
                <w:lang w:eastAsia="zh-CN"/>
              </w:rPr>
            </w:pPr>
          </w:p>
        </w:tc>
        <w:tc>
          <w:tcPr>
            <w:tcW w:w="1040" w:type="dxa"/>
            <w:tcBorders>
              <w:top w:val="nil"/>
              <w:left w:val="single" w:sz="8" w:space="0" w:color="auto"/>
              <w:bottom w:val="nil"/>
              <w:right w:val="nil"/>
            </w:tcBorders>
            <w:shd w:val="clear" w:color="auto" w:fill="auto"/>
            <w:noWrap/>
            <w:vAlign w:val="bottom"/>
            <w:hideMark/>
          </w:tcPr>
          <w:p w14:paraId="08B1087A"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66" w:author="He, Yuwen" w:date="2016-02-20T22:32:00Z"/>
                <w:rFonts w:ascii="Arial" w:eastAsia="Times New Roman" w:hAnsi="Arial" w:cs="Arial"/>
                <w:color w:val="000000"/>
                <w:szCs w:val="22"/>
                <w:lang w:eastAsia="zh-CN"/>
              </w:rPr>
            </w:pPr>
            <w:ins w:id="467" w:author="He, Yuwen" w:date="2016-02-20T22:32:00Z">
              <w:r w:rsidRPr="00293619">
                <w:rPr>
                  <w:rFonts w:ascii="Arial" w:eastAsia="Times New Roman" w:hAnsi="Arial" w:cs="Arial"/>
                  <w:color w:val="000000"/>
                  <w:szCs w:val="22"/>
                  <w:lang w:eastAsia="zh-CN"/>
                </w:rPr>
                <w:t>Y</w:t>
              </w:r>
            </w:ins>
          </w:p>
        </w:tc>
        <w:tc>
          <w:tcPr>
            <w:tcW w:w="1080" w:type="dxa"/>
            <w:tcBorders>
              <w:top w:val="nil"/>
              <w:left w:val="nil"/>
              <w:bottom w:val="nil"/>
              <w:right w:val="nil"/>
            </w:tcBorders>
            <w:shd w:val="clear" w:color="auto" w:fill="auto"/>
            <w:noWrap/>
            <w:vAlign w:val="bottom"/>
            <w:hideMark/>
          </w:tcPr>
          <w:p w14:paraId="0A9ED6D6"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68" w:author="He, Yuwen" w:date="2016-02-20T22:32:00Z"/>
                <w:rFonts w:ascii="Arial" w:eastAsia="Times New Roman" w:hAnsi="Arial" w:cs="Arial"/>
                <w:color w:val="000000"/>
                <w:szCs w:val="22"/>
                <w:lang w:eastAsia="zh-CN"/>
              </w:rPr>
            </w:pPr>
            <w:ins w:id="469" w:author="He, Yuwen" w:date="2016-02-20T22:32:00Z">
              <w:r w:rsidRPr="00293619">
                <w:rPr>
                  <w:rFonts w:ascii="Arial" w:eastAsia="Times New Roman" w:hAnsi="Arial" w:cs="Arial"/>
                  <w:color w:val="000000"/>
                  <w:szCs w:val="22"/>
                  <w:lang w:eastAsia="zh-CN"/>
                </w:rPr>
                <w:t>U</w:t>
              </w:r>
            </w:ins>
          </w:p>
        </w:tc>
        <w:tc>
          <w:tcPr>
            <w:tcW w:w="1314" w:type="dxa"/>
            <w:tcBorders>
              <w:top w:val="nil"/>
              <w:left w:val="nil"/>
              <w:bottom w:val="nil"/>
              <w:right w:val="single" w:sz="8" w:space="0" w:color="auto"/>
            </w:tcBorders>
            <w:shd w:val="clear" w:color="auto" w:fill="auto"/>
            <w:noWrap/>
            <w:vAlign w:val="bottom"/>
            <w:hideMark/>
          </w:tcPr>
          <w:p w14:paraId="0AA4912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70" w:author="He, Yuwen" w:date="2016-02-20T22:32:00Z"/>
                <w:rFonts w:ascii="Arial" w:eastAsia="Times New Roman" w:hAnsi="Arial" w:cs="Arial"/>
                <w:color w:val="000000"/>
                <w:szCs w:val="22"/>
                <w:lang w:eastAsia="zh-CN"/>
              </w:rPr>
            </w:pPr>
            <w:ins w:id="471" w:author="He, Yuwen" w:date="2016-02-20T22:32:00Z">
              <w:r w:rsidRPr="00293619">
                <w:rPr>
                  <w:rFonts w:ascii="Arial" w:eastAsia="Times New Roman" w:hAnsi="Arial" w:cs="Arial"/>
                  <w:color w:val="000000"/>
                  <w:szCs w:val="22"/>
                  <w:lang w:eastAsia="zh-CN"/>
                </w:rPr>
                <w:t>V</w:t>
              </w:r>
            </w:ins>
          </w:p>
        </w:tc>
      </w:tr>
      <w:tr w:rsidR="00293619" w:rsidRPr="00293619" w14:paraId="19ACF572" w14:textId="77777777" w:rsidTr="00293619">
        <w:trPr>
          <w:trHeight w:val="240"/>
          <w:jc w:val="center"/>
          <w:ins w:id="472" w:author="He, Yuwen" w:date="2016-02-20T22:32:00Z"/>
        </w:trPr>
        <w:tc>
          <w:tcPr>
            <w:tcW w:w="1840" w:type="dxa"/>
            <w:tcBorders>
              <w:top w:val="single" w:sz="8" w:space="0" w:color="auto"/>
              <w:left w:val="single" w:sz="8" w:space="0" w:color="auto"/>
              <w:bottom w:val="nil"/>
              <w:right w:val="single" w:sz="8" w:space="0" w:color="auto"/>
            </w:tcBorders>
            <w:shd w:val="clear" w:color="auto" w:fill="auto"/>
            <w:noWrap/>
            <w:vAlign w:val="bottom"/>
            <w:hideMark/>
          </w:tcPr>
          <w:p w14:paraId="43D0DB82"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73" w:author="He, Yuwen" w:date="2016-02-20T22:32:00Z"/>
                <w:rFonts w:ascii="Arial" w:eastAsia="Times New Roman" w:hAnsi="Arial" w:cs="Arial"/>
                <w:color w:val="000000"/>
                <w:szCs w:val="22"/>
                <w:lang w:eastAsia="zh-CN"/>
              </w:rPr>
            </w:pPr>
            <w:ins w:id="474" w:author="He, Yuwen" w:date="2016-02-20T22:32:00Z">
              <w:r w:rsidRPr="00293619">
                <w:rPr>
                  <w:rFonts w:ascii="Arial" w:eastAsia="Times New Roman" w:hAnsi="Arial" w:cs="Arial"/>
                  <w:color w:val="000000"/>
                  <w:szCs w:val="22"/>
                  <w:lang w:eastAsia="zh-CN"/>
                </w:rPr>
                <w:t>Class A</w:t>
              </w:r>
            </w:ins>
          </w:p>
        </w:tc>
        <w:tc>
          <w:tcPr>
            <w:tcW w:w="1040" w:type="dxa"/>
            <w:tcBorders>
              <w:top w:val="single" w:sz="8" w:space="0" w:color="auto"/>
              <w:left w:val="nil"/>
              <w:bottom w:val="nil"/>
              <w:right w:val="nil"/>
            </w:tcBorders>
            <w:shd w:val="clear" w:color="auto" w:fill="auto"/>
            <w:noWrap/>
            <w:vAlign w:val="bottom"/>
            <w:hideMark/>
          </w:tcPr>
          <w:p w14:paraId="3E81D169"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75" w:author="He, Yuwen" w:date="2016-02-20T22:32:00Z"/>
                <w:rFonts w:ascii="Arial" w:eastAsia="Times New Roman" w:hAnsi="Arial" w:cs="Arial"/>
                <w:color w:val="000000"/>
                <w:szCs w:val="22"/>
                <w:lang w:eastAsia="zh-CN"/>
              </w:rPr>
            </w:pPr>
            <w:ins w:id="476" w:author="He, Yuwen" w:date="2016-02-20T22:32:00Z">
              <w:r w:rsidRPr="00293619">
                <w:rPr>
                  <w:rFonts w:ascii="Arial" w:eastAsia="Times New Roman" w:hAnsi="Arial" w:cs="Arial"/>
                  <w:color w:val="000000"/>
                  <w:szCs w:val="22"/>
                  <w:lang w:eastAsia="zh-CN"/>
                </w:rPr>
                <w:t> </w:t>
              </w:r>
            </w:ins>
          </w:p>
        </w:tc>
        <w:tc>
          <w:tcPr>
            <w:tcW w:w="1080" w:type="dxa"/>
            <w:tcBorders>
              <w:top w:val="single" w:sz="8" w:space="0" w:color="auto"/>
              <w:left w:val="nil"/>
              <w:bottom w:val="nil"/>
              <w:right w:val="nil"/>
            </w:tcBorders>
            <w:shd w:val="clear" w:color="auto" w:fill="auto"/>
            <w:noWrap/>
            <w:vAlign w:val="bottom"/>
            <w:hideMark/>
          </w:tcPr>
          <w:p w14:paraId="154B720D"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77" w:author="He, Yuwen" w:date="2016-02-20T22:32:00Z"/>
                <w:rFonts w:ascii="Arial" w:eastAsia="Times New Roman" w:hAnsi="Arial" w:cs="Arial"/>
                <w:color w:val="000000"/>
                <w:szCs w:val="22"/>
                <w:lang w:eastAsia="zh-CN"/>
              </w:rPr>
            </w:pPr>
            <w:ins w:id="478" w:author="He, Yuwen" w:date="2016-02-20T22:32:00Z">
              <w:r w:rsidRPr="00293619">
                <w:rPr>
                  <w:rFonts w:ascii="Arial" w:eastAsia="Times New Roman" w:hAnsi="Arial" w:cs="Arial"/>
                  <w:color w:val="000000"/>
                  <w:szCs w:val="22"/>
                  <w:lang w:eastAsia="zh-CN"/>
                </w:rPr>
                <w:t> </w:t>
              </w:r>
            </w:ins>
          </w:p>
        </w:tc>
        <w:tc>
          <w:tcPr>
            <w:tcW w:w="1314" w:type="dxa"/>
            <w:tcBorders>
              <w:top w:val="single" w:sz="8" w:space="0" w:color="auto"/>
              <w:left w:val="nil"/>
              <w:bottom w:val="nil"/>
              <w:right w:val="single" w:sz="8" w:space="0" w:color="auto"/>
            </w:tcBorders>
            <w:shd w:val="clear" w:color="auto" w:fill="auto"/>
            <w:noWrap/>
            <w:vAlign w:val="bottom"/>
            <w:hideMark/>
          </w:tcPr>
          <w:p w14:paraId="0A632C73"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79" w:author="He, Yuwen" w:date="2016-02-20T22:32:00Z"/>
                <w:rFonts w:ascii="Arial" w:eastAsia="Times New Roman" w:hAnsi="Arial" w:cs="Arial"/>
                <w:color w:val="000000"/>
                <w:szCs w:val="22"/>
                <w:lang w:eastAsia="zh-CN"/>
              </w:rPr>
            </w:pPr>
            <w:ins w:id="480" w:author="He, Yuwen" w:date="2016-02-20T22:32:00Z">
              <w:r w:rsidRPr="00293619">
                <w:rPr>
                  <w:rFonts w:ascii="Arial" w:eastAsia="Times New Roman" w:hAnsi="Arial" w:cs="Arial"/>
                  <w:color w:val="000000"/>
                  <w:szCs w:val="22"/>
                  <w:lang w:eastAsia="zh-CN"/>
                </w:rPr>
                <w:t> </w:t>
              </w:r>
            </w:ins>
          </w:p>
        </w:tc>
      </w:tr>
      <w:tr w:rsidR="00293619" w:rsidRPr="00293619" w14:paraId="7CB70774" w14:textId="77777777" w:rsidTr="00293619">
        <w:trPr>
          <w:trHeight w:val="240"/>
          <w:jc w:val="center"/>
          <w:ins w:id="481"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1B50DCB3"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82" w:author="He, Yuwen" w:date="2016-02-20T22:32:00Z"/>
                <w:rFonts w:ascii="Arial" w:eastAsia="Times New Roman" w:hAnsi="Arial" w:cs="Arial"/>
                <w:color w:val="000000"/>
                <w:szCs w:val="22"/>
                <w:lang w:eastAsia="zh-CN"/>
              </w:rPr>
            </w:pPr>
            <w:ins w:id="483" w:author="He, Yuwen" w:date="2016-02-20T22:32:00Z">
              <w:r w:rsidRPr="00293619">
                <w:rPr>
                  <w:rFonts w:ascii="Arial" w:eastAsia="Times New Roman" w:hAnsi="Arial" w:cs="Arial"/>
                  <w:color w:val="000000"/>
                  <w:szCs w:val="22"/>
                  <w:lang w:eastAsia="zh-CN"/>
                </w:rPr>
                <w:t>Class B</w:t>
              </w:r>
            </w:ins>
          </w:p>
        </w:tc>
        <w:tc>
          <w:tcPr>
            <w:tcW w:w="1040" w:type="dxa"/>
            <w:tcBorders>
              <w:top w:val="nil"/>
              <w:left w:val="nil"/>
              <w:bottom w:val="nil"/>
              <w:right w:val="nil"/>
            </w:tcBorders>
            <w:shd w:val="clear" w:color="auto" w:fill="auto"/>
            <w:noWrap/>
            <w:vAlign w:val="bottom"/>
            <w:hideMark/>
          </w:tcPr>
          <w:p w14:paraId="082F810B"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84" w:author="He, Yuwen" w:date="2016-02-20T22:32:00Z"/>
                <w:rFonts w:ascii="Arial" w:eastAsia="Times New Roman" w:hAnsi="Arial" w:cs="Arial"/>
                <w:color w:val="000000"/>
                <w:szCs w:val="22"/>
                <w:lang w:eastAsia="zh-CN"/>
              </w:rPr>
            </w:pPr>
            <w:ins w:id="485" w:author="He, Yuwen" w:date="2016-02-20T22:32:00Z">
              <w:r w:rsidRPr="00293619">
                <w:rPr>
                  <w:rFonts w:ascii="Arial" w:eastAsia="Times New Roman" w:hAnsi="Arial" w:cs="Arial"/>
                  <w:color w:val="000000"/>
                  <w:szCs w:val="22"/>
                  <w:lang w:eastAsia="zh-CN"/>
                </w:rPr>
                <w:t>-0.4%</w:t>
              </w:r>
            </w:ins>
          </w:p>
        </w:tc>
        <w:tc>
          <w:tcPr>
            <w:tcW w:w="1080" w:type="dxa"/>
            <w:tcBorders>
              <w:top w:val="nil"/>
              <w:left w:val="nil"/>
              <w:bottom w:val="nil"/>
              <w:right w:val="nil"/>
            </w:tcBorders>
            <w:shd w:val="clear" w:color="auto" w:fill="auto"/>
            <w:noWrap/>
            <w:vAlign w:val="bottom"/>
            <w:hideMark/>
          </w:tcPr>
          <w:p w14:paraId="21763773"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86" w:author="He, Yuwen" w:date="2016-02-20T22:32:00Z"/>
                <w:rFonts w:ascii="Arial" w:eastAsia="Times New Roman" w:hAnsi="Arial" w:cs="Arial"/>
                <w:color w:val="000000"/>
                <w:szCs w:val="22"/>
                <w:lang w:eastAsia="zh-CN"/>
              </w:rPr>
            </w:pPr>
            <w:ins w:id="487" w:author="He, Yuwen" w:date="2016-02-20T22:32:00Z">
              <w:r w:rsidRPr="00293619">
                <w:rPr>
                  <w:rFonts w:ascii="Arial" w:eastAsia="Times New Roman" w:hAnsi="Arial" w:cs="Arial"/>
                  <w:color w:val="000000"/>
                  <w:szCs w:val="22"/>
                  <w:lang w:eastAsia="zh-CN"/>
                </w:rPr>
                <w:t>-1.7%</w:t>
              </w:r>
            </w:ins>
          </w:p>
        </w:tc>
        <w:tc>
          <w:tcPr>
            <w:tcW w:w="1314" w:type="dxa"/>
            <w:tcBorders>
              <w:top w:val="nil"/>
              <w:left w:val="nil"/>
              <w:bottom w:val="nil"/>
              <w:right w:val="single" w:sz="8" w:space="0" w:color="auto"/>
            </w:tcBorders>
            <w:shd w:val="clear" w:color="auto" w:fill="auto"/>
            <w:noWrap/>
            <w:vAlign w:val="bottom"/>
            <w:hideMark/>
          </w:tcPr>
          <w:p w14:paraId="4F39EFF2"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88" w:author="He, Yuwen" w:date="2016-02-20T22:32:00Z"/>
                <w:rFonts w:ascii="Arial" w:eastAsia="Times New Roman" w:hAnsi="Arial" w:cs="Arial"/>
                <w:color w:val="000000"/>
                <w:szCs w:val="22"/>
                <w:lang w:eastAsia="zh-CN"/>
              </w:rPr>
            </w:pPr>
            <w:ins w:id="489" w:author="He, Yuwen" w:date="2016-02-20T22:32:00Z">
              <w:r w:rsidRPr="00293619">
                <w:rPr>
                  <w:rFonts w:ascii="Arial" w:eastAsia="Times New Roman" w:hAnsi="Arial" w:cs="Arial"/>
                  <w:color w:val="000000"/>
                  <w:szCs w:val="22"/>
                  <w:lang w:eastAsia="zh-CN"/>
                </w:rPr>
                <w:t>-2.4%</w:t>
              </w:r>
            </w:ins>
          </w:p>
        </w:tc>
      </w:tr>
      <w:tr w:rsidR="00293619" w:rsidRPr="00293619" w14:paraId="040A148A" w14:textId="77777777" w:rsidTr="00293619">
        <w:trPr>
          <w:trHeight w:val="240"/>
          <w:jc w:val="center"/>
          <w:ins w:id="490"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14A5E69A"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491" w:author="He, Yuwen" w:date="2016-02-20T22:32:00Z"/>
                <w:rFonts w:ascii="Arial" w:eastAsia="Times New Roman" w:hAnsi="Arial" w:cs="Arial"/>
                <w:color w:val="000000"/>
                <w:szCs w:val="22"/>
                <w:lang w:eastAsia="zh-CN"/>
              </w:rPr>
            </w:pPr>
            <w:ins w:id="492" w:author="He, Yuwen" w:date="2016-02-20T22:32:00Z">
              <w:r w:rsidRPr="00293619">
                <w:rPr>
                  <w:rFonts w:ascii="Arial" w:eastAsia="Times New Roman" w:hAnsi="Arial" w:cs="Arial"/>
                  <w:color w:val="000000"/>
                  <w:szCs w:val="22"/>
                  <w:lang w:eastAsia="zh-CN"/>
                </w:rPr>
                <w:t>Class C</w:t>
              </w:r>
            </w:ins>
          </w:p>
        </w:tc>
        <w:tc>
          <w:tcPr>
            <w:tcW w:w="1040" w:type="dxa"/>
            <w:tcBorders>
              <w:top w:val="nil"/>
              <w:left w:val="nil"/>
              <w:bottom w:val="nil"/>
              <w:right w:val="nil"/>
            </w:tcBorders>
            <w:shd w:val="clear" w:color="auto" w:fill="auto"/>
            <w:noWrap/>
            <w:vAlign w:val="bottom"/>
            <w:hideMark/>
          </w:tcPr>
          <w:p w14:paraId="3B8C665B"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93" w:author="He, Yuwen" w:date="2016-02-20T22:32:00Z"/>
                <w:rFonts w:ascii="Arial" w:eastAsia="Times New Roman" w:hAnsi="Arial" w:cs="Arial"/>
                <w:color w:val="000000"/>
                <w:szCs w:val="22"/>
                <w:lang w:eastAsia="zh-CN"/>
              </w:rPr>
            </w:pPr>
            <w:ins w:id="494" w:author="He, Yuwen" w:date="2016-02-20T22:32:00Z">
              <w:r w:rsidRPr="00293619">
                <w:rPr>
                  <w:rFonts w:ascii="Arial" w:eastAsia="Times New Roman" w:hAnsi="Arial" w:cs="Arial"/>
                  <w:color w:val="000000"/>
                  <w:szCs w:val="22"/>
                  <w:lang w:eastAsia="zh-CN"/>
                </w:rPr>
                <w:t>-0.5%</w:t>
              </w:r>
            </w:ins>
          </w:p>
        </w:tc>
        <w:tc>
          <w:tcPr>
            <w:tcW w:w="1080" w:type="dxa"/>
            <w:tcBorders>
              <w:top w:val="nil"/>
              <w:left w:val="nil"/>
              <w:bottom w:val="nil"/>
              <w:right w:val="nil"/>
            </w:tcBorders>
            <w:shd w:val="clear" w:color="auto" w:fill="auto"/>
            <w:noWrap/>
            <w:vAlign w:val="bottom"/>
            <w:hideMark/>
          </w:tcPr>
          <w:p w14:paraId="143F84AE"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95" w:author="He, Yuwen" w:date="2016-02-20T22:32:00Z"/>
                <w:rFonts w:ascii="Arial" w:eastAsia="Times New Roman" w:hAnsi="Arial" w:cs="Arial"/>
                <w:color w:val="000000"/>
                <w:szCs w:val="22"/>
                <w:lang w:eastAsia="zh-CN"/>
              </w:rPr>
            </w:pPr>
            <w:ins w:id="496" w:author="He, Yuwen" w:date="2016-02-20T22:32:00Z">
              <w:r w:rsidRPr="00293619">
                <w:rPr>
                  <w:rFonts w:ascii="Arial" w:eastAsia="Times New Roman" w:hAnsi="Arial" w:cs="Arial"/>
                  <w:color w:val="000000"/>
                  <w:szCs w:val="22"/>
                  <w:lang w:eastAsia="zh-CN"/>
                </w:rPr>
                <w:t>0.1%</w:t>
              </w:r>
            </w:ins>
          </w:p>
        </w:tc>
        <w:tc>
          <w:tcPr>
            <w:tcW w:w="1314" w:type="dxa"/>
            <w:tcBorders>
              <w:top w:val="nil"/>
              <w:left w:val="nil"/>
              <w:bottom w:val="nil"/>
              <w:right w:val="single" w:sz="8" w:space="0" w:color="auto"/>
            </w:tcBorders>
            <w:shd w:val="clear" w:color="auto" w:fill="auto"/>
            <w:noWrap/>
            <w:vAlign w:val="bottom"/>
            <w:hideMark/>
          </w:tcPr>
          <w:p w14:paraId="63D1D5F5"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497" w:author="He, Yuwen" w:date="2016-02-20T22:32:00Z"/>
                <w:rFonts w:ascii="Arial" w:eastAsia="Times New Roman" w:hAnsi="Arial" w:cs="Arial"/>
                <w:color w:val="000000"/>
                <w:szCs w:val="22"/>
                <w:lang w:eastAsia="zh-CN"/>
              </w:rPr>
            </w:pPr>
            <w:ins w:id="498" w:author="He, Yuwen" w:date="2016-02-20T22:32:00Z">
              <w:r w:rsidRPr="00293619">
                <w:rPr>
                  <w:rFonts w:ascii="Arial" w:eastAsia="Times New Roman" w:hAnsi="Arial" w:cs="Arial"/>
                  <w:color w:val="000000"/>
                  <w:szCs w:val="22"/>
                  <w:lang w:eastAsia="zh-CN"/>
                </w:rPr>
                <w:t>0.5%</w:t>
              </w:r>
            </w:ins>
          </w:p>
        </w:tc>
      </w:tr>
      <w:tr w:rsidR="00293619" w:rsidRPr="00293619" w14:paraId="11F15B87" w14:textId="77777777" w:rsidTr="00293619">
        <w:trPr>
          <w:trHeight w:val="240"/>
          <w:jc w:val="center"/>
          <w:ins w:id="499"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11C2A144"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00" w:author="He, Yuwen" w:date="2016-02-20T22:32:00Z"/>
                <w:rFonts w:ascii="Arial" w:eastAsia="Times New Roman" w:hAnsi="Arial" w:cs="Arial"/>
                <w:color w:val="000000"/>
                <w:szCs w:val="22"/>
                <w:lang w:eastAsia="zh-CN"/>
              </w:rPr>
            </w:pPr>
            <w:ins w:id="501" w:author="He, Yuwen" w:date="2016-02-20T22:32:00Z">
              <w:r w:rsidRPr="00293619">
                <w:rPr>
                  <w:rFonts w:ascii="Arial" w:eastAsia="Times New Roman" w:hAnsi="Arial" w:cs="Arial"/>
                  <w:color w:val="000000"/>
                  <w:szCs w:val="22"/>
                  <w:lang w:eastAsia="zh-CN"/>
                </w:rPr>
                <w:t>Class D</w:t>
              </w:r>
            </w:ins>
          </w:p>
        </w:tc>
        <w:tc>
          <w:tcPr>
            <w:tcW w:w="1040" w:type="dxa"/>
            <w:tcBorders>
              <w:top w:val="nil"/>
              <w:left w:val="nil"/>
              <w:bottom w:val="nil"/>
              <w:right w:val="nil"/>
            </w:tcBorders>
            <w:shd w:val="clear" w:color="auto" w:fill="auto"/>
            <w:noWrap/>
            <w:vAlign w:val="bottom"/>
            <w:hideMark/>
          </w:tcPr>
          <w:p w14:paraId="72B16AD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02" w:author="He, Yuwen" w:date="2016-02-20T22:32:00Z"/>
                <w:rFonts w:ascii="Arial" w:eastAsia="Times New Roman" w:hAnsi="Arial" w:cs="Arial"/>
                <w:color w:val="000000"/>
                <w:szCs w:val="22"/>
                <w:lang w:eastAsia="zh-CN"/>
              </w:rPr>
            </w:pPr>
            <w:ins w:id="503" w:author="He, Yuwen" w:date="2016-02-20T22:32:00Z">
              <w:r w:rsidRPr="00293619">
                <w:rPr>
                  <w:rFonts w:ascii="Arial" w:eastAsia="Times New Roman" w:hAnsi="Arial" w:cs="Arial"/>
                  <w:color w:val="000000"/>
                  <w:szCs w:val="22"/>
                  <w:lang w:eastAsia="zh-CN"/>
                </w:rPr>
                <w:t>-0.4%</w:t>
              </w:r>
            </w:ins>
          </w:p>
        </w:tc>
        <w:tc>
          <w:tcPr>
            <w:tcW w:w="1080" w:type="dxa"/>
            <w:tcBorders>
              <w:top w:val="nil"/>
              <w:left w:val="nil"/>
              <w:bottom w:val="nil"/>
              <w:right w:val="nil"/>
            </w:tcBorders>
            <w:shd w:val="clear" w:color="auto" w:fill="auto"/>
            <w:noWrap/>
            <w:vAlign w:val="bottom"/>
            <w:hideMark/>
          </w:tcPr>
          <w:p w14:paraId="1B5CC2B4"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04" w:author="He, Yuwen" w:date="2016-02-20T22:32:00Z"/>
                <w:rFonts w:ascii="Arial" w:eastAsia="Times New Roman" w:hAnsi="Arial" w:cs="Arial"/>
                <w:color w:val="000000"/>
                <w:szCs w:val="22"/>
                <w:lang w:eastAsia="zh-CN"/>
              </w:rPr>
            </w:pPr>
            <w:ins w:id="505" w:author="He, Yuwen" w:date="2016-02-20T22:32:00Z">
              <w:r w:rsidRPr="00293619">
                <w:rPr>
                  <w:rFonts w:ascii="Arial" w:eastAsia="Times New Roman" w:hAnsi="Arial" w:cs="Arial"/>
                  <w:color w:val="000000"/>
                  <w:szCs w:val="22"/>
                  <w:lang w:eastAsia="zh-CN"/>
                </w:rPr>
                <w:t>-0.5%</w:t>
              </w:r>
            </w:ins>
          </w:p>
        </w:tc>
        <w:tc>
          <w:tcPr>
            <w:tcW w:w="1314" w:type="dxa"/>
            <w:tcBorders>
              <w:top w:val="nil"/>
              <w:left w:val="nil"/>
              <w:bottom w:val="nil"/>
              <w:right w:val="single" w:sz="8" w:space="0" w:color="auto"/>
            </w:tcBorders>
            <w:shd w:val="clear" w:color="auto" w:fill="auto"/>
            <w:noWrap/>
            <w:vAlign w:val="bottom"/>
            <w:hideMark/>
          </w:tcPr>
          <w:p w14:paraId="50A62BF6"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06" w:author="He, Yuwen" w:date="2016-02-20T22:32:00Z"/>
                <w:rFonts w:ascii="Arial" w:eastAsia="Times New Roman" w:hAnsi="Arial" w:cs="Arial"/>
                <w:color w:val="000000"/>
                <w:szCs w:val="22"/>
                <w:lang w:eastAsia="zh-CN"/>
              </w:rPr>
            </w:pPr>
            <w:ins w:id="507" w:author="He, Yuwen" w:date="2016-02-20T22:32:00Z">
              <w:r w:rsidRPr="00293619">
                <w:rPr>
                  <w:rFonts w:ascii="Arial" w:eastAsia="Times New Roman" w:hAnsi="Arial" w:cs="Arial"/>
                  <w:color w:val="000000"/>
                  <w:szCs w:val="22"/>
                  <w:lang w:eastAsia="zh-CN"/>
                </w:rPr>
                <w:t>0.0%</w:t>
              </w:r>
            </w:ins>
          </w:p>
        </w:tc>
      </w:tr>
      <w:tr w:rsidR="00293619" w:rsidRPr="00293619" w14:paraId="567A3E6D" w14:textId="77777777" w:rsidTr="00293619">
        <w:trPr>
          <w:trHeight w:val="255"/>
          <w:jc w:val="center"/>
          <w:ins w:id="508"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735117BE"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09" w:author="He, Yuwen" w:date="2016-02-20T22:32:00Z"/>
                <w:rFonts w:ascii="Arial" w:eastAsia="Times New Roman" w:hAnsi="Arial" w:cs="Arial"/>
                <w:color w:val="000000"/>
                <w:szCs w:val="22"/>
                <w:lang w:eastAsia="zh-CN"/>
              </w:rPr>
            </w:pPr>
            <w:ins w:id="510" w:author="He, Yuwen" w:date="2016-02-20T22:32:00Z">
              <w:r w:rsidRPr="00293619">
                <w:rPr>
                  <w:rFonts w:ascii="Arial" w:eastAsia="Times New Roman" w:hAnsi="Arial" w:cs="Arial"/>
                  <w:color w:val="000000"/>
                  <w:szCs w:val="22"/>
                  <w:lang w:eastAsia="zh-CN"/>
                </w:rPr>
                <w:t>Class E</w:t>
              </w:r>
            </w:ins>
          </w:p>
        </w:tc>
        <w:tc>
          <w:tcPr>
            <w:tcW w:w="1040" w:type="dxa"/>
            <w:tcBorders>
              <w:top w:val="nil"/>
              <w:left w:val="nil"/>
              <w:bottom w:val="nil"/>
              <w:right w:val="nil"/>
            </w:tcBorders>
            <w:shd w:val="clear" w:color="auto" w:fill="auto"/>
            <w:noWrap/>
            <w:vAlign w:val="bottom"/>
            <w:hideMark/>
          </w:tcPr>
          <w:p w14:paraId="0908BBBA"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11" w:author="He, Yuwen" w:date="2016-02-20T22:32:00Z"/>
                <w:rFonts w:ascii="Arial" w:eastAsia="Times New Roman" w:hAnsi="Arial" w:cs="Arial"/>
                <w:color w:val="000000"/>
                <w:szCs w:val="22"/>
                <w:lang w:eastAsia="zh-CN"/>
              </w:rPr>
            </w:pPr>
            <w:ins w:id="512" w:author="He, Yuwen" w:date="2016-02-20T22:32:00Z">
              <w:r w:rsidRPr="00293619">
                <w:rPr>
                  <w:rFonts w:ascii="Arial" w:eastAsia="Times New Roman" w:hAnsi="Arial" w:cs="Arial"/>
                  <w:color w:val="000000"/>
                  <w:szCs w:val="22"/>
                  <w:lang w:eastAsia="zh-CN"/>
                </w:rPr>
                <w:t>-0.1%</w:t>
              </w:r>
            </w:ins>
          </w:p>
        </w:tc>
        <w:tc>
          <w:tcPr>
            <w:tcW w:w="1080" w:type="dxa"/>
            <w:tcBorders>
              <w:top w:val="nil"/>
              <w:left w:val="nil"/>
              <w:bottom w:val="nil"/>
              <w:right w:val="nil"/>
            </w:tcBorders>
            <w:shd w:val="clear" w:color="000000" w:fill="CCFFCC"/>
            <w:noWrap/>
            <w:vAlign w:val="bottom"/>
            <w:hideMark/>
          </w:tcPr>
          <w:p w14:paraId="2F16910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13" w:author="He, Yuwen" w:date="2016-02-20T22:32:00Z"/>
                <w:rFonts w:ascii="Arial" w:eastAsia="Times New Roman" w:hAnsi="Arial" w:cs="Arial"/>
                <w:szCs w:val="22"/>
                <w:lang w:eastAsia="zh-CN"/>
              </w:rPr>
            </w:pPr>
            <w:ins w:id="514" w:author="He, Yuwen" w:date="2016-02-20T22:32:00Z">
              <w:r w:rsidRPr="00293619">
                <w:rPr>
                  <w:rFonts w:ascii="Arial" w:eastAsia="Times New Roman" w:hAnsi="Arial" w:cs="Arial"/>
                  <w:szCs w:val="22"/>
                  <w:lang w:eastAsia="zh-CN"/>
                </w:rPr>
                <w:t>-8.3%</w:t>
              </w:r>
            </w:ins>
          </w:p>
        </w:tc>
        <w:tc>
          <w:tcPr>
            <w:tcW w:w="1314" w:type="dxa"/>
            <w:tcBorders>
              <w:top w:val="nil"/>
              <w:left w:val="nil"/>
              <w:bottom w:val="nil"/>
              <w:right w:val="single" w:sz="8" w:space="0" w:color="auto"/>
            </w:tcBorders>
            <w:shd w:val="clear" w:color="000000" w:fill="CCFFCC"/>
            <w:noWrap/>
            <w:vAlign w:val="bottom"/>
            <w:hideMark/>
          </w:tcPr>
          <w:p w14:paraId="0FC6BE2B"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15" w:author="He, Yuwen" w:date="2016-02-20T22:32:00Z"/>
                <w:rFonts w:ascii="Arial" w:eastAsia="Times New Roman" w:hAnsi="Arial" w:cs="Arial"/>
                <w:szCs w:val="22"/>
                <w:lang w:eastAsia="zh-CN"/>
              </w:rPr>
            </w:pPr>
            <w:ins w:id="516" w:author="He, Yuwen" w:date="2016-02-20T22:32:00Z">
              <w:r w:rsidRPr="00293619">
                <w:rPr>
                  <w:rFonts w:ascii="Arial" w:eastAsia="Times New Roman" w:hAnsi="Arial" w:cs="Arial"/>
                  <w:szCs w:val="22"/>
                  <w:lang w:eastAsia="zh-CN"/>
                </w:rPr>
                <w:t>-6.9%</w:t>
              </w:r>
            </w:ins>
          </w:p>
        </w:tc>
      </w:tr>
      <w:tr w:rsidR="00293619" w:rsidRPr="00293619" w14:paraId="3F29A516" w14:textId="77777777" w:rsidTr="00293619">
        <w:trPr>
          <w:trHeight w:val="240"/>
          <w:jc w:val="center"/>
          <w:ins w:id="517" w:author="He, Yuwen" w:date="2016-02-20T22:32:00Z"/>
        </w:trPr>
        <w:tc>
          <w:tcPr>
            <w:tcW w:w="1840" w:type="dxa"/>
            <w:tcBorders>
              <w:top w:val="single" w:sz="8" w:space="0" w:color="auto"/>
              <w:left w:val="single" w:sz="8" w:space="0" w:color="auto"/>
              <w:bottom w:val="nil"/>
              <w:right w:val="single" w:sz="8" w:space="0" w:color="auto"/>
            </w:tcBorders>
            <w:shd w:val="clear" w:color="auto" w:fill="auto"/>
            <w:noWrap/>
            <w:vAlign w:val="bottom"/>
            <w:hideMark/>
          </w:tcPr>
          <w:p w14:paraId="2AB9CE64"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18" w:author="He, Yuwen" w:date="2016-02-20T22:32:00Z"/>
                <w:rFonts w:ascii="Arial" w:eastAsia="Times New Roman" w:hAnsi="Arial" w:cs="Arial"/>
                <w:b/>
                <w:bCs/>
                <w:color w:val="000000"/>
                <w:szCs w:val="22"/>
                <w:lang w:eastAsia="zh-CN"/>
              </w:rPr>
            </w:pPr>
            <w:ins w:id="519" w:author="He, Yuwen" w:date="2016-02-20T22:32:00Z">
              <w:r w:rsidRPr="00293619">
                <w:rPr>
                  <w:rFonts w:ascii="Arial" w:eastAsia="Times New Roman" w:hAnsi="Arial" w:cs="Arial"/>
                  <w:b/>
                  <w:bCs/>
                  <w:color w:val="000000"/>
                  <w:szCs w:val="22"/>
                  <w:lang w:eastAsia="zh-CN"/>
                </w:rPr>
                <w:t>Overall</w:t>
              </w:r>
            </w:ins>
          </w:p>
        </w:tc>
        <w:tc>
          <w:tcPr>
            <w:tcW w:w="1040" w:type="dxa"/>
            <w:tcBorders>
              <w:top w:val="single" w:sz="8" w:space="0" w:color="auto"/>
              <w:left w:val="nil"/>
              <w:bottom w:val="nil"/>
              <w:right w:val="nil"/>
            </w:tcBorders>
            <w:shd w:val="clear" w:color="auto" w:fill="auto"/>
            <w:noWrap/>
            <w:vAlign w:val="bottom"/>
            <w:hideMark/>
          </w:tcPr>
          <w:p w14:paraId="352F904B"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20" w:author="He, Yuwen" w:date="2016-02-20T22:32:00Z"/>
                <w:rFonts w:ascii="Arial" w:eastAsia="Times New Roman" w:hAnsi="Arial" w:cs="Arial"/>
                <w:color w:val="000000"/>
                <w:szCs w:val="22"/>
                <w:lang w:eastAsia="zh-CN"/>
              </w:rPr>
            </w:pPr>
            <w:ins w:id="521" w:author="He, Yuwen" w:date="2016-02-20T22:32:00Z">
              <w:r w:rsidRPr="00293619">
                <w:rPr>
                  <w:rFonts w:ascii="Arial" w:eastAsia="Times New Roman" w:hAnsi="Arial" w:cs="Arial"/>
                  <w:color w:val="000000"/>
                  <w:szCs w:val="22"/>
                  <w:lang w:eastAsia="zh-CN"/>
                </w:rPr>
                <w:t>-0.4%</w:t>
              </w:r>
            </w:ins>
          </w:p>
        </w:tc>
        <w:tc>
          <w:tcPr>
            <w:tcW w:w="1080" w:type="dxa"/>
            <w:tcBorders>
              <w:top w:val="single" w:sz="8" w:space="0" w:color="auto"/>
              <w:left w:val="nil"/>
              <w:bottom w:val="nil"/>
              <w:right w:val="nil"/>
            </w:tcBorders>
            <w:shd w:val="clear" w:color="auto" w:fill="auto"/>
            <w:noWrap/>
            <w:vAlign w:val="bottom"/>
            <w:hideMark/>
          </w:tcPr>
          <w:p w14:paraId="7CBF6F66"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22" w:author="He, Yuwen" w:date="2016-02-20T22:32:00Z"/>
                <w:rFonts w:ascii="Arial" w:eastAsia="Times New Roman" w:hAnsi="Arial" w:cs="Arial"/>
                <w:color w:val="000000"/>
                <w:szCs w:val="22"/>
                <w:lang w:eastAsia="zh-CN"/>
              </w:rPr>
            </w:pPr>
            <w:ins w:id="523" w:author="He, Yuwen" w:date="2016-02-20T22:32:00Z">
              <w:r w:rsidRPr="00293619">
                <w:rPr>
                  <w:rFonts w:ascii="Arial" w:eastAsia="Times New Roman" w:hAnsi="Arial" w:cs="Arial"/>
                  <w:color w:val="000000"/>
                  <w:szCs w:val="22"/>
                  <w:lang w:eastAsia="zh-CN"/>
                </w:rPr>
                <w:t>-2.2%</w:t>
              </w:r>
            </w:ins>
          </w:p>
        </w:tc>
        <w:tc>
          <w:tcPr>
            <w:tcW w:w="1314" w:type="dxa"/>
            <w:tcBorders>
              <w:top w:val="single" w:sz="8" w:space="0" w:color="auto"/>
              <w:left w:val="nil"/>
              <w:bottom w:val="nil"/>
              <w:right w:val="single" w:sz="8" w:space="0" w:color="auto"/>
            </w:tcBorders>
            <w:shd w:val="clear" w:color="auto" w:fill="auto"/>
            <w:noWrap/>
            <w:vAlign w:val="bottom"/>
            <w:hideMark/>
          </w:tcPr>
          <w:p w14:paraId="57219A4F"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24" w:author="He, Yuwen" w:date="2016-02-20T22:32:00Z"/>
                <w:rFonts w:ascii="Arial" w:eastAsia="Times New Roman" w:hAnsi="Arial" w:cs="Arial"/>
                <w:color w:val="000000"/>
                <w:szCs w:val="22"/>
                <w:lang w:eastAsia="zh-CN"/>
              </w:rPr>
            </w:pPr>
            <w:ins w:id="525" w:author="He, Yuwen" w:date="2016-02-20T22:32:00Z">
              <w:r w:rsidRPr="00293619">
                <w:rPr>
                  <w:rFonts w:ascii="Arial" w:eastAsia="Times New Roman" w:hAnsi="Arial" w:cs="Arial"/>
                  <w:color w:val="000000"/>
                  <w:szCs w:val="22"/>
                  <w:lang w:eastAsia="zh-CN"/>
                </w:rPr>
                <w:t>-1.9%</w:t>
              </w:r>
            </w:ins>
          </w:p>
        </w:tc>
      </w:tr>
      <w:tr w:rsidR="00293619" w:rsidRPr="00293619" w14:paraId="0BA5A9A9" w14:textId="77777777" w:rsidTr="00293619">
        <w:trPr>
          <w:trHeight w:val="255"/>
          <w:jc w:val="center"/>
          <w:ins w:id="526" w:author="He, Yuwen" w:date="2016-02-20T22:32:00Z"/>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14:paraId="3BAF1568"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27" w:author="He, Yuwen" w:date="2016-02-20T22:32:00Z"/>
                <w:rFonts w:ascii="Arial" w:eastAsia="Times New Roman" w:hAnsi="Arial" w:cs="Arial"/>
                <w:color w:val="000000"/>
                <w:szCs w:val="22"/>
                <w:lang w:eastAsia="zh-CN"/>
              </w:rPr>
            </w:pPr>
            <w:ins w:id="528" w:author="He, Yuwen" w:date="2016-02-20T22:32:00Z">
              <w:r w:rsidRPr="00293619">
                <w:rPr>
                  <w:rFonts w:ascii="Arial" w:eastAsia="Times New Roman" w:hAnsi="Arial" w:cs="Arial"/>
                  <w:color w:val="000000"/>
                  <w:szCs w:val="22"/>
                  <w:lang w:eastAsia="zh-CN"/>
                </w:rPr>
                <w:t> </w:t>
              </w:r>
            </w:ins>
          </w:p>
        </w:tc>
        <w:tc>
          <w:tcPr>
            <w:tcW w:w="1040" w:type="dxa"/>
            <w:tcBorders>
              <w:top w:val="nil"/>
              <w:left w:val="nil"/>
              <w:bottom w:val="single" w:sz="8" w:space="0" w:color="auto"/>
              <w:right w:val="nil"/>
            </w:tcBorders>
            <w:shd w:val="clear" w:color="auto" w:fill="auto"/>
            <w:noWrap/>
            <w:vAlign w:val="bottom"/>
            <w:hideMark/>
          </w:tcPr>
          <w:p w14:paraId="46D51D82"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29" w:author="He, Yuwen" w:date="2016-02-20T22:32:00Z"/>
                <w:rFonts w:ascii="Arial" w:eastAsia="Times New Roman" w:hAnsi="Arial" w:cs="Arial"/>
                <w:color w:val="808080"/>
                <w:szCs w:val="22"/>
                <w:lang w:eastAsia="zh-CN"/>
              </w:rPr>
            </w:pPr>
            <w:ins w:id="530" w:author="He, Yuwen" w:date="2016-02-20T22:32:00Z">
              <w:r w:rsidRPr="00293619">
                <w:rPr>
                  <w:rFonts w:ascii="Arial" w:eastAsia="Times New Roman" w:hAnsi="Arial" w:cs="Arial"/>
                  <w:color w:val="808080"/>
                  <w:szCs w:val="22"/>
                  <w:lang w:eastAsia="zh-CN"/>
                </w:rPr>
                <w:t>-0.4%</w:t>
              </w:r>
            </w:ins>
          </w:p>
        </w:tc>
        <w:tc>
          <w:tcPr>
            <w:tcW w:w="1080" w:type="dxa"/>
            <w:tcBorders>
              <w:top w:val="nil"/>
              <w:left w:val="nil"/>
              <w:bottom w:val="single" w:sz="8" w:space="0" w:color="auto"/>
              <w:right w:val="nil"/>
            </w:tcBorders>
            <w:shd w:val="clear" w:color="auto" w:fill="auto"/>
            <w:noWrap/>
            <w:vAlign w:val="bottom"/>
            <w:hideMark/>
          </w:tcPr>
          <w:p w14:paraId="78D9DF30"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31" w:author="He, Yuwen" w:date="2016-02-20T22:32:00Z"/>
                <w:rFonts w:ascii="Arial" w:eastAsia="Times New Roman" w:hAnsi="Arial" w:cs="Arial"/>
                <w:color w:val="808080"/>
                <w:szCs w:val="22"/>
                <w:lang w:eastAsia="zh-CN"/>
              </w:rPr>
            </w:pPr>
            <w:ins w:id="532" w:author="He, Yuwen" w:date="2016-02-20T22:32:00Z">
              <w:r w:rsidRPr="00293619">
                <w:rPr>
                  <w:rFonts w:ascii="Arial" w:eastAsia="Times New Roman" w:hAnsi="Arial" w:cs="Arial"/>
                  <w:color w:val="808080"/>
                  <w:szCs w:val="22"/>
                  <w:lang w:eastAsia="zh-CN"/>
                </w:rPr>
                <w:t>-1.9%</w:t>
              </w:r>
            </w:ins>
          </w:p>
        </w:tc>
        <w:tc>
          <w:tcPr>
            <w:tcW w:w="1314" w:type="dxa"/>
            <w:tcBorders>
              <w:top w:val="nil"/>
              <w:left w:val="nil"/>
              <w:bottom w:val="single" w:sz="8" w:space="0" w:color="auto"/>
              <w:right w:val="single" w:sz="8" w:space="0" w:color="auto"/>
            </w:tcBorders>
            <w:shd w:val="clear" w:color="auto" w:fill="auto"/>
            <w:noWrap/>
            <w:vAlign w:val="bottom"/>
            <w:hideMark/>
          </w:tcPr>
          <w:p w14:paraId="595421E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33" w:author="He, Yuwen" w:date="2016-02-20T22:32:00Z"/>
                <w:rFonts w:ascii="Arial" w:eastAsia="Times New Roman" w:hAnsi="Arial" w:cs="Arial"/>
                <w:color w:val="808080"/>
                <w:szCs w:val="22"/>
                <w:lang w:eastAsia="zh-CN"/>
              </w:rPr>
            </w:pPr>
            <w:ins w:id="534" w:author="He, Yuwen" w:date="2016-02-20T22:32:00Z">
              <w:r w:rsidRPr="00293619">
                <w:rPr>
                  <w:rFonts w:ascii="Arial" w:eastAsia="Times New Roman" w:hAnsi="Arial" w:cs="Arial"/>
                  <w:color w:val="808080"/>
                  <w:szCs w:val="22"/>
                  <w:lang w:eastAsia="zh-CN"/>
                </w:rPr>
                <w:t>-1.6%</w:t>
              </w:r>
            </w:ins>
          </w:p>
        </w:tc>
      </w:tr>
      <w:tr w:rsidR="00293619" w:rsidRPr="00293619" w14:paraId="5D6E7271" w14:textId="77777777" w:rsidTr="00293619">
        <w:trPr>
          <w:trHeight w:val="255"/>
          <w:jc w:val="center"/>
          <w:ins w:id="535" w:author="He, Yuwen" w:date="2016-02-20T22:32:00Z"/>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14:paraId="6D6A6CD8"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36" w:author="He, Yuwen" w:date="2016-02-20T22:32:00Z"/>
                <w:rFonts w:ascii="Arial" w:eastAsia="Times New Roman" w:hAnsi="Arial" w:cs="Arial"/>
                <w:color w:val="000000"/>
                <w:szCs w:val="22"/>
                <w:lang w:eastAsia="zh-CN"/>
              </w:rPr>
            </w:pPr>
            <w:ins w:id="537" w:author="He, Yuwen" w:date="2016-02-20T22:32:00Z">
              <w:r w:rsidRPr="00293619">
                <w:rPr>
                  <w:rFonts w:ascii="Arial" w:eastAsia="Times New Roman" w:hAnsi="Arial" w:cs="Arial"/>
                  <w:color w:val="000000"/>
                  <w:szCs w:val="22"/>
                  <w:lang w:eastAsia="zh-CN"/>
                </w:rPr>
                <w:t>Class F</w:t>
              </w:r>
            </w:ins>
          </w:p>
        </w:tc>
        <w:tc>
          <w:tcPr>
            <w:tcW w:w="1040" w:type="dxa"/>
            <w:tcBorders>
              <w:top w:val="nil"/>
              <w:left w:val="nil"/>
              <w:bottom w:val="single" w:sz="8" w:space="0" w:color="auto"/>
              <w:right w:val="nil"/>
            </w:tcBorders>
            <w:shd w:val="clear" w:color="auto" w:fill="auto"/>
            <w:noWrap/>
            <w:vAlign w:val="bottom"/>
            <w:hideMark/>
          </w:tcPr>
          <w:p w14:paraId="26DE7A01"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38" w:author="He, Yuwen" w:date="2016-02-20T22:32:00Z"/>
                <w:rFonts w:ascii="Arial" w:eastAsia="Times New Roman" w:hAnsi="Arial" w:cs="Arial"/>
                <w:color w:val="000000"/>
                <w:szCs w:val="22"/>
                <w:lang w:eastAsia="zh-CN"/>
              </w:rPr>
            </w:pPr>
            <w:ins w:id="539" w:author="He, Yuwen" w:date="2016-02-20T22:32:00Z">
              <w:r w:rsidRPr="00293619">
                <w:rPr>
                  <w:rFonts w:ascii="Arial" w:eastAsia="Times New Roman" w:hAnsi="Arial" w:cs="Arial"/>
                  <w:color w:val="000000"/>
                  <w:szCs w:val="22"/>
                  <w:lang w:eastAsia="zh-CN"/>
                </w:rPr>
                <w:t>0.1%</w:t>
              </w:r>
            </w:ins>
          </w:p>
        </w:tc>
        <w:tc>
          <w:tcPr>
            <w:tcW w:w="1080" w:type="dxa"/>
            <w:tcBorders>
              <w:top w:val="nil"/>
              <w:left w:val="nil"/>
              <w:bottom w:val="single" w:sz="8" w:space="0" w:color="auto"/>
              <w:right w:val="nil"/>
            </w:tcBorders>
            <w:shd w:val="clear" w:color="auto" w:fill="auto"/>
            <w:noWrap/>
            <w:vAlign w:val="bottom"/>
            <w:hideMark/>
          </w:tcPr>
          <w:p w14:paraId="3FFB429E"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40" w:author="He, Yuwen" w:date="2016-02-20T22:32:00Z"/>
                <w:rFonts w:ascii="Arial" w:eastAsia="Times New Roman" w:hAnsi="Arial" w:cs="Arial"/>
                <w:color w:val="000000"/>
                <w:szCs w:val="22"/>
                <w:lang w:eastAsia="zh-CN"/>
              </w:rPr>
            </w:pPr>
            <w:ins w:id="541" w:author="He, Yuwen" w:date="2016-02-20T22:32:00Z">
              <w:r w:rsidRPr="00293619">
                <w:rPr>
                  <w:rFonts w:ascii="Arial" w:eastAsia="Times New Roman" w:hAnsi="Arial" w:cs="Arial"/>
                  <w:color w:val="000000"/>
                  <w:szCs w:val="22"/>
                  <w:lang w:eastAsia="zh-CN"/>
                </w:rPr>
                <w:t>-2.2%</w:t>
              </w:r>
            </w:ins>
          </w:p>
        </w:tc>
        <w:tc>
          <w:tcPr>
            <w:tcW w:w="1314" w:type="dxa"/>
            <w:tcBorders>
              <w:top w:val="nil"/>
              <w:left w:val="nil"/>
              <w:bottom w:val="single" w:sz="8" w:space="0" w:color="auto"/>
              <w:right w:val="single" w:sz="8" w:space="0" w:color="auto"/>
            </w:tcBorders>
            <w:shd w:val="clear" w:color="auto" w:fill="auto"/>
            <w:noWrap/>
            <w:vAlign w:val="bottom"/>
            <w:hideMark/>
          </w:tcPr>
          <w:p w14:paraId="25378177"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42" w:author="He, Yuwen" w:date="2016-02-20T22:32:00Z"/>
                <w:rFonts w:ascii="Arial" w:eastAsia="Times New Roman" w:hAnsi="Arial" w:cs="Arial"/>
                <w:color w:val="000000"/>
                <w:szCs w:val="22"/>
                <w:lang w:eastAsia="zh-CN"/>
              </w:rPr>
            </w:pPr>
            <w:ins w:id="543" w:author="He, Yuwen" w:date="2016-02-20T22:32:00Z">
              <w:r w:rsidRPr="00293619">
                <w:rPr>
                  <w:rFonts w:ascii="Arial" w:eastAsia="Times New Roman" w:hAnsi="Arial" w:cs="Arial"/>
                  <w:color w:val="000000"/>
                  <w:szCs w:val="22"/>
                  <w:lang w:eastAsia="zh-CN"/>
                </w:rPr>
                <w:t>-2.1%</w:t>
              </w:r>
            </w:ins>
          </w:p>
        </w:tc>
      </w:tr>
      <w:tr w:rsidR="00293619" w:rsidRPr="00293619" w14:paraId="69A6E2AE" w14:textId="77777777" w:rsidTr="00293619">
        <w:trPr>
          <w:trHeight w:val="240"/>
          <w:jc w:val="center"/>
          <w:ins w:id="544"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71294C70"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45" w:author="He, Yuwen" w:date="2016-02-20T22:32:00Z"/>
                <w:rFonts w:ascii="Arial" w:eastAsia="Times New Roman" w:hAnsi="Arial" w:cs="Arial"/>
                <w:color w:val="000000"/>
                <w:szCs w:val="22"/>
                <w:lang w:eastAsia="zh-CN"/>
              </w:rPr>
            </w:pPr>
            <w:proofErr w:type="spellStart"/>
            <w:ins w:id="546" w:author="He, Yuwen" w:date="2016-02-20T22:32:00Z">
              <w:r w:rsidRPr="00293619">
                <w:rPr>
                  <w:rFonts w:ascii="Arial" w:eastAsia="Times New Roman" w:hAnsi="Arial" w:cs="Arial"/>
                  <w:color w:val="000000"/>
                  <w:szCs w:val="22"/>
                  <w:lang w:eastAsia="zh-CN"/>
                </w:rPr>
                <w:t>Enc</w:t>
              </w:r>
              <w:proofErr w:type="spellEnd"/>
              <w:r w:rsidRPr="00293619">
                <w:rPr>
                  <w:rFonts w:ascii="Arial" w:eastAsia="Times New Roman" w:hAnsi="Arial" w:cs="Arial"/>
                  <w:color w:val="000000"/>
                  <w:szCs w:val="22"/>
                  <w:lang w:eastAsia="zh-CN"/>
                </w:rPr>
                <w:t xml:space="preserve"> Time[%]</w:t>
              </w:r>
            </w:ins>
          </w:p>
        </w:tc>
        <w:tc>
          <w:tcPr>
            <w:tcW w:w="3434" w:type="dxa"/>
            <w:gridSpan w:val="3"/>
            <w:tcBorders>
              <w:top w:val="nil"/>
              <w:left w:val="nil"/>
              <w:bottom w:val="nil"/>
              <w:right w:val="single" w:sz="8" w:space="0" w:color="000000"/>
            </w:tcBorders>
            <w:shd w:val="clear" w:color="auto" w:fill="auto"/>
            <w:noWrap/>
            <w:vAlign w:val="bottom"/>
            <w:hideMark/>
          </w:tcPr>
          <w:p w14:paraId="58665A66"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47" w:author="He, Yuwen" w:date="2016-02-20T22:32:00Z"/>
                <w:rFonts w:ascii="Arial" w:eastAsia="Times New Roman" w:hAnsi="Arial" w:cs="Arial"/>
                <w:color w:val="000000"/>
                <w:szCs w:val="22"/>
                <w:lang w:eastAsia="zh-CN"/>
              </w:rPr>
            </w:pPr>
            <w:ins w:id="548" w:author="He, Yuwen" w:date="2016-02-20T22:32:00Z">
              <w:r w:rsidRPr="00293619">
                <w:rPr>
                  <w:rFonts w:ascii="Arial" w:eastAsia="Times New Roman" w:hAnsi="Arial" w:cs="Arial"/>
                  <w:color w:val="000000"/>
                  <w:szCs w:val="22"/>
                  <w:lang w:eastAsia="zh-CN"/>
                </w:rPr>
                <w:t>100%</w:t>
              </w:r>
            </w:ins>
          </w:p>
        </w:tc>
      </w:tr>
      <w:tr w:rsidR="00293619" w:rsidRPr="00293619" w14:paraId="505AF162" w14:textId="77777777" w:rsidTr="00293619">
        <w:trPr>
          <w:trHeight w:val="255"/>
          <w:jc w:val="center"/>
          <w:ins w:id="549" w:author="He, Yuwen" w:date="2016-02-20T22:32:00Z"/>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14:paraId="42530F11"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50" w:author="He, Yuwen" w:date="2016-02-20T22:32:00Z"/>
                <w:rFonts w:ascii="Arial" w:eastAsia="Times New Roman" w:hAnsi="Arial" w:cs="Arial"/>
                <w:color w:val="000000"/>
                <w:szCs w:val="22"/>
                <w:lang w:eastAsia="zh-CN"/>
              </w:rPr>
            </w:pPr>
            <w:ins w:id="551" w:author="He, Yuwen" w:date="2016-02-20T22:32:00Z">
              <w:r w:rsidRPr="00293619">
                <w:rPr>
                  <w:rFonts w:ascii="Arial" w:eastAsia="Times New Roman" w:hAnsi="Arial" w:cs="Arial"/>
                  <w:color w:val="000000"/>
                  <w:szCs w:val="22"/>
                  <w:lang w:eastAsia="zh-CN"/>
                </w:rPr>
                <w:t>Dec Time[%]</w:t>
              </w:r>
            </w:ins>
          </w:p>
        </w:tc>
        <w:tc>
          <w:tcPr>
            <w:tcW w:w="3434" w:type="dxa"/>
            <w:gridSpan w:val="3"/>
            <w:tcBorders>
              <w:top w:val="nil"/>
              <w:left w:val="nil"/>
              <w:bottom w:val="single" w:sz="8" w:space="0" w:color="auto"/>
              <w:right w:val="single" w:sz="8" w:space="0" w:color="000000"/>
            </w:tcBorders>
            <w:shd w:val="clear" w:color="auto" w:fill="auto"/>
            <w:noWrap/>
            <w:vAlign w:val="bottom"/>
            <w:hideMark/>
          </w:tcPr>
          <w:p w14:paraId="0775E18F"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52" w:author="He, Yuwen" w:date="2016-02-20T22:32:00Z"/>
                <w:rFonts w:ascii="Arial" w:eastAsia="Times New Roman" w:hAnsi="Arial" w:cs="Arial"/>
                <w:color w:val="000000"/>
                <w:szCs w:val="22"/>
                <w:lang w:eastAsia="zh-CN"/>
              </w:rPr>
            </w:pPr>
            <w:ins w:id="553" w:author="He, Yuwen" w:date="2016-02-20T22:32:00Z">
              <w:r w:rsidRPr="00293619">
                <w:rPr>
                  <w:rFonts w:ascii="Arial" w:eastAsia="Times New Roman" w:hAnsi="Arial" w:cs="Arial"/>
                  <w:color w:val="000000"/>
                  <w:szCs w:val="22"/>
                  <w:lang w:eastAsia="zh-CN"/>
                </w:rPr>
                <w:t>98%</w:t>
              </w:r>
            </w:ins>
          </w:p>
        </w:tc>
      </w:tr>
      <w:tr w:rsidR="00293619" w:rsidRPr="00293619" w14:paraId="64FA0B3E" w14:textId="77777777" w:rsidTr="00293619">
        <w:trPr>
          <w:trHeight w:val="255"/>
          <w:jc w:val="center"/>
          <w:ins w:id="554" w:author="He, Yuwen" w:date="2016-02-20T22:32:00Z"/>
        </w:trPr>
        <w:tc>
          <w:tcPr>
            <w:tcW w:w="1840" w:type="dxa"/>
            <w:tcBorders>
              <w:top w:val="nil"/>
              <w:left w:val="nil"/>
              <w:bottom w:val="nil"/>
              <w:right w:val="nil"/>
            </w:tcBorders>
            <w:shd w:val="clear" w:color="auto" w:fill="auto"/>
            <w:noWrap/>
            <w:vAlign w:val="bottom"/>
            <w:hideMark/>
          </w:tcPr>
          <w:p w14:paraId="4BEB0C8D"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55" w:author="He, Yuwen" w:date="2016-02-20T22:32:00Z"/>
                <w:rFonts w:ascii="Arial" w:eastAsia="Times New Roman" w:hAnsi="Arial" w:cs="Arial"/>
                <w:color w:val="000000"/>
                <w:szCs w:val="22"/>
                <w:lang w:eastAsia="zh-CN"/>
              </w:rPr>
            </w:pPr>
          </w:p>
        </w:tc>
        <w:tc>
          <w:tcPr>
            <w:tcW w:w="1040" w:type="dxa"/>
            <w:tcBorders>
              <w:top w:val="nil"/>
              <w:left w:val="nil"/>
              <w:bottom w:val="nil"/>
              <w:right w:val="nil"/>
            </w:tcBorders>
            <w:shd w:val="clear" w:color="auto" w:fill="auto"/>
            <w:noWrap/>
            <w:vAlign w:val="bottom"/>
            <w:hideMark/>
          </w:tcPr>
          <w:p w14:paraId="134D4FCC"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56" w:author="He, Yuwen" w:date="2016-02-20T22:32:00Z"/>
                <w:rFonts w:eastAsia="Times New Roman"/>
                <w:szCs w:val="22"/>
                <w:lang w:eastAsia="zh-CN"/>
              </w:rPr>
            </w:pPr>
          </w:p>
        </w:tc>
        <w:tc>
          <w:tcPr>
            <w:tcW w:w="1080" w:type="dxa"/>
            <w:tcBorders>
              <w:top w:val="nil"/>
              <w:left w:val="nil"/>
              <w:bottom w:val="nil"/>
              <w:right w:val="nil"/>
            </w:tcBorders>
            <w:shd w:val="clear" w:color="auto" w:fill="auto"/>
            <w:noWrap/>
            <w:vAlign w:val="bottom"/>
            <w:hideMark/>
          </w:tcPr>
          <w:p w14:paraId="17FAFF08"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57" w:author="He, Yuwen" w:date="2016-02-20T22:32:00Z"/>
                <w:rFonts w:eastAsia="Times New Roman"/>
                <w:szCs w:val="22"/>
                <w:lang w:eastAsia="zh-CN"/>
              </w:rPr>
            </w:pPr>
          </w:p>
        </w:tc>
        <w:tc>
          <w:tcPr>
            <w:tcW w:w="1314" w:type="dxa"/>
            <w:tcBorders>
              <w:top w:val="nil"/>
              <w:left w:val="nil"/>
              <w:bottom w:val="nil"/>
              <w:right w:val="nil"/>
            </w:tcBorders>
            <w:shd w:val="clear" w:color="auto" w:fill="auto"/>
            <w:noWrap/>
            <w:vAlign w:val="bottom"/>
            <w:hideMark/>
          </w:tcPr>
          <w:p w14:paraId="1316990C"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58" w:author="He, Yuwen" w:date="2016-02-20T22:32:00Z"/>
                <w:rFonts w:eastAsia="Times New Roman"/>
                <w:szCs w:val="22"/>
                <w:lang w:eastAsia="zh-CN"/>
              </w:rPr>
            </w:pPr>
          </w:p>
        </w:tc>
      </w:tr>
      <w:tr w:rsidR="00293619" w:rsidRPr="00293619" w14:paraId="3D90B9D4" w14:textId="77777777" w:rsidTr="00293619">
        <w:trPr>
          <w:trHeight w:val="240"/>
          <w:jc w:val="center"/>
          <w:ins w:id="559" w:author="He, Yuwen" w:date="2016-02-20T22:32:00Z"/>
        </w:trPr>
        <w:tc>
          <w:tcPr>
            <w:tcW w:w="1840" w:type="dxa"/>
            <w:tcBorders>
              <w:top w:val="nil"/>
              <w:left w:val="nil"/>
              <w:bottom w:val="nil"/>
              <w:right w:val="nil"/>
            </w:tcBorders>
            <w:shd w:val="clear" w:color="auto" w:fill="auto"/>
            <w:noWrap/>
            <w:vAlign w:val="bottom"/>
            <w:hideMark/>
          </w:tcPr>
          <w:p w14:paraId="678E37F7"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60" w:author="He, Yuwen" w:date="2016-02-20T22:32:00Z"/>
                <w:rFonts w:eastAsia="Times New Roman"/>
                <w:szCs w:val="22"/>
                <w:lang w:eastAsia="zh-CN"/>
              </w:rPr>
            </w:pPr>
          </w:p>
        </w:tc>
        <w:tc>
          <w:tcPr>
            <w:tcW w:w="3434"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5605F4E4"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61" w:author="He, Yuwen" w:date="2016-02-20T22:32:00Z"/>
                <w:rFonts w:ascii="Arial" w:eastAsia="Times New Roman" w:hAnsi="Arial" w:cs="Arial"/>
                <w:b/>
                <w:bCs/>
                <w:color w:val="000000"/>
                <w:szCs w:val="22"/>
                <w:lang w:eastAsia="zh-CN"/>
              </w:rPr>
            </w:pPr>
            <w:ins w:id="562" w:author="He, Yuwen" w:date="2016-02-20T22:32:00Z">
              <w:r w:rsidRPr="00293619">
                <w:rPr>
                  <w:rFonts w:ascii="Arial" w:eastAsia="Times New Roman" w:hAnsi="Arial" w:cs="Arial"/>
                  <w:b/>
                  <w:bCs/>
                  <w:color w:val="000000"/>
                  <w:szCs w:val="22"/>
                  <w:lang w:eastAsia="zh-CN"/>
                </w:rPr>
                <w:t>Low delay P Main</w:t>
              </w:r>
            </w:ins>
          </w:p>
        </w:tc>
      </w:tr>
      <w:tr w:rsidR="00293619" w:rsidRPr="00293619" w14:paraId="47665CAB" w14:textId="77777777" w:rsidTr="00293619">
        <w:trPr>
          <w:trHeight w:val="255"/>
          <w:jc w:val="center"/>
          <w:ins w:id="563" w:author="He, Yuwen" w:date="2016-02-20T22:32:00Z"/>
        </w:trPr>
        <w:tc>
          <w:tcPr>
            <w:tcW w:w="1840" w:type="dxa"/>
            <w:tcBorders>
              <w:top w:val="nil"/>
              <w:left w:val="nil"/>
              <w:bottom w:val="nil"/>
              <w:right w:val="nil"/>
            </w:tcBorders>
            <w:shd w:val="clear" w:color="auto" w:fill="auto"/>
            <w:noWrap/>
            <w:vAlign w:val="bottom"/>
            <w:hideMark/>
          </w:tcPr>
          <w:p w14:paraId="7435BC2D"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64" w:author="He, Yuwen" w:date="2016-02-20T22:32:00Z"/>
                <w:rFonts w:ascii="Arial" w:eastAsia="Times New Roman" w:hAnsi="Arial" w:cs="Arial"/>
                <w:b/>
                <w:bCs/>
                <w:color w:val="000000"/>
                <w:szCs w:val="22"/>
                <w:lang w:eastAsia="zh-CN"/>
              </w:rPr>
            </w:pPr>
          </w:p>
        </w:tc>
        <w:tc>
          <w:tcPr>
            <w:tcW w:w="1040" w:type="dxa"/>
            <w:tcBorders>
              <w:top w:val="nil"/>
              <w:left w:val="single" w:sz="8" w:space="0" w:color="auto"/>
              <w:bottom w:val="nil"/>
              <w:right w:val="nil"/>
            </w:tcBorders>
            <w:shd w:val="clear" w:color="auto" w:fill="auto"/>
            <w:noWrap/>
            <w:vAlign w:val="bottom"/>
            <w:hideMark/>
          </w:tcPr>
          <w:p w14:paraId="4C80F319"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65" w:author="He, Yuwen" w:date="2016-02-20T22:32:00Z"/>
                <w:rFonts w:ascii="Arial" w:eastAsia="Times New Roman" w:hAnsi="Arial" w:cs="Arial"/>
                <w:color w:val="000000"/>
                <w:szCs w:val="22"/>
                <w:lang w:eastAsia="zh-CN"/>
              </w:rPr>
            </w:pPr>
            <w:ins w:id="566" w:author="He, Yuwen" w:date="2016-02-20T22:32:00Z">
              <w:r w:rsidRPr="00293619">
                <w:rPr>
                  <w:rFonts w:ascii="Arial" w:eastAsia="Times New Roman" w:hAnsi="Arial" w:cs="Arial"/>
                  <w:color w:val="000000"/>
                  <w:szCs w:val="22"/>
                  <w:lang w:eastAsia="zh-CN"/>
                </w:rPr>
                <w:t>Y</w:t>
              </w:r>
            </w:ins>
          </w:p>
        </w:tc>
        <w:tc>
          <w:tcPr>
            <w:tcW w:w="1080" w:type="dxa"/>
            <w:tcBorders>
              <w:top w:val="nil"/>
              <w:left w:val="nil"/>
              <w:bottom w:val="nil"/>
              <w:right w:val="nil"/>
            </w:tcBorders>
            <w:shd w:val="clear" w:color="auto" w:fill="auto"/>
            <w:noWrap/>
            <w:vAlign w:val="bottom"/>
            <w:hideMark/>
          </w:tcPr>
          <w:p w14:paraId="09FADD87"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67" w:author="He, Yuwen" w:date="2016-02-20T22:32:00Z"/>
                <w:rFonts w:ascii="Arial" w:eastAsia="Times New Roman" w:hAnsi="Arial" w:cs="Arial"/>
                <w:color w:val="000000"/>
                <w:szCs w:val="22"/>
                <w:lang w:eastAsia="zh-CN"/>
              </w:rPr>
            </w:pPr>
            <w:ins w:id="568" w:author="He, Yuwen" w:date="2016-02-20T22:32:00Z">
              <w:r w:rsidRPr="00293619">
                <w:rPr>
                  <w:rFonts w:ascii="Arial" w:eastAsia="Times New Roman" w:hAnsi="Arial" w:cs="Arial"/>
                  <w:color w:val="000000"/>
                  <w:szCs w:val="22"/>
                  <w:lang w:eastAsia="zh-CN"/>
                </w:rPr>
                <w:t>U</w:t>
              </w:r>
            </w:ins>
          </w:p>
        </w:tc>
        <w:tc>
          <w:tcPr>
            <w:tcW w:w="1314" w:type="dxa"/>
            <w:tcBorders>
              <w:top w:val="nil"/>
              <w:left w:val="nil"/>
              <w:bottom w:val="nil"/>
              <w:right w:val="single" w:sz="8" w:space="0" w:color="auto"/>
            </w:tcBorders>
            <w:shd w:val="clear" w:color="auto" w:fill="auto"/>
            <w:noWrap/>
            <w:vAlign w:val="bottom"/>
            <w:hideMark/>
          </w:tcPr>
          <w:p w14:paraId="7811368B"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69" w:author="He, Yuwen" w:date="2016-02-20T22:32:00Z"/>
                <w:rFonts w:ascii="Arial" w:eastAsia="Times New Roman" w:hAnsi="Arial" w:cs="Arial"/>
                <w:color w:val="000000"/>
                <w:szCs w:val="22"/>
                <w:lang w:eastAsia="zh-CN"/>
              </w:rPr>
            </w:pPr>
            <w:ins w:id="570" w:author="He, Yuwen" w:date="2016-02-20T22:32:00Z">
              <w:r w:rsidRPr="00293619">
                <w:rPr>
                  <w:rFonts w:ascii="Arial" w:eastAsia="Times New Roman" w:hAnsi="Arial" w:cs="Arial"/>
                  <w:color w:val="000000"/>
                  <w:szCs w:val="22"/>
                  <w:lang w:eastAsia="zh-CN"/>
                </w:rPr>
                <w:t>V</w:t>
              </w:r>
            </w:ins>
          </w:p>
        </w:tc>
      </w:tr>
      <w:tr w:rsidR="00293619" w:rsidRPr="00293619" w14:paraId="7D4C7976" w14:textId="77777777" w:rsidTr="00293619">
        <w:trPr>
          <w:trHeight w:val="240"/>
          <w:jc w:val="center"/>
          <w:ins w:id="571" w:author="He, Yuwen" w:date="2016-02-20T22:32:00Z"/>
        </w:trPr>
        <w:tc>
          <w:tcPr>
            <w:tcW w:w="1840" w:type="dxa"/>
            <w:tcBorders>
              <w:top w:val="single" w:sz="8" w:space="0" w:color="auto"/>
              <w:left w:val="single" w:sz="8" w:space="0" w:color="auto"/>
              <w:bottom w:val="nil"/>
              <w:right w:val="single" w:sz="8" w:space="0" w:color="auto"/>
            </w:tcBorders>
            <w:shd w:val="clear" w:color="auto" w:fill="auto"/>
            <w:noWrap/>
            <w:vAlign w:val="bottom"/>
            <w:hideMark/>
          </w:tcPr>
          <w:p w14:paraId="3CFDF4CC"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72" w:author="He, Yuwen" w:date="2016-02-20T22:32:00Z"/>
                <w:rFonts w:ascii="Arial" w:eastAsia="Times New Roman" w:hAnsi="Arial" w:cs="Arial"/>
                <w:color w:val="000000"/>
                <w:szCs w:val="22"/>
                <w:lang w:eastAsia="zh-CN"/>
              </w:rPr>
            </w:pPr>
            <w:ins w:id="573" w:author="He, Yuwen" w:date="2016-02-20T22:32:00Z">
              <w:r w:rsidRPr="00293619">
                <w:rPr>
                  <w:rFonts w:ascii="Arial" w:eastAsia="Times New Roman" w:hAnsi="Arial" w:cs="Arial"/>
                  <w:color w:val="000000"/>
                  <w:szCs w:val="22"/>
                  <w:lang w:eastAsia="zh-CN"/>
                </w:rPr>
                <w:t>Class A</w:t>
              </w:r>
            </w:ins>
          </w:p>
        </w:tc>
        <w:tc>
          <w:tcPr>
            <w:tcW w:w="1040" w:type="dxa"/>
            <w:tcBorders>
              <w:top w:val="single" w:sz="8" w:space="0" w:color="auto"/>
              <w:left w:val="nil"/>
              <w:bottom w:val="nil"/>
              <w:right w:val="nil"/>
            </w:tcBorders>
            <w:shd w:val="clear" w:color="auto" w:fill="auto"/>
            <w:noWrap/>
            <w:vAlign w:val="bottom"/>
            <w:hideMark/>
          </w:tcPr>
          <w:p w14:paraId="75A5066E"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74" w:author="He, Yuwen" w:date="2016-02-20T22:32:00Z"/>
                <w:rFonts w:ascii="Arial" w:eastAsia="Times New Roman" w:hAnsi="Arial" w:cs="Arial"/>
                <w:color w:val="000000"/>
                <w:szCs w:val="22"/>
                <w:lang w:eastAsia="zh-CN"/>
              </w:rPr>
            </w:pPr>
            <w:ins w:id="575" w:author="He, Yuwen" w:date="2016-02-20T22:32:00Z">
              <w:r w:rsidRPr="00293619">
                <w:rPr>
                  <w:rFonts w:ascii="Arial" w:eastAsia="Times New Roman" w:hAnsi="Arial" w:cs="Arial"/>
                  <w:color w:val="000000"/>
                  <w:szCs w:val="22"/>
                  <w:lang w:eastAsia="zh-CN"/>
                </w:rPr>
                <w:t> </w:t>
              </w:r>
            </w:ins>
          </w:p>
        </w:tc>
        <w:tc>
          <w:tcPr>
            <w:tcW w:w="1080" w:type="dxa"/>
            <w:tcBorders>
              <w:top w:val="single" w:sz="8" w:space="0" w:color="auto"/>
              <w:left w:val="nil"/>
              <w:bottom w:val="nil"/>
              <w:right w:val="nil"/>
            </w:tcBorders>
            <w:shd w:val="clear" w:color="auto" w:fill="auto"/>
            <w:noWrap/>
            <w:vAlign w:val="bottom"/>
            <w:hideMark/>
          </w:tcPr>
          <w:p w14:paraId="56F49F5F"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76" w:author="He, Yuwen" w:date="2016-02-20T22:32:00Z"/>
                <w:rFonts w:ascii="Arial" w:eastAsia="Times New Roman" w:hAnsi="Arial" w:cs="Arial"/>
                <w:color w:val="000000"/>
                <w:szCs w:val="22"/>
                <w:lang w:eastAsia="zh-CN"/>
              </w:rPr>
            </w:pPr>
            <w:ins w:id="577" w:author="He, Yuwen" w:date="2016-02-20T22:32:00Z">
              <w:r w:rsidRPr="00293619">
                <w:rPr>
                  <w:rFonts w:ascii="Arial" w:eastAsia="Times New Roman" w:hAnsi="Arial" w:cs="Arial"/>
                  <w:color w:val="000000"/>
                  <w:szCs w:val="22"/>
                  <w:lang w:eastAsia="zh-CN"/>
                </w:rPr>
                <w:t> </w:t>
              </w:r>
            </w:ins>
          </w:p>
        </w:tc>
        <w:tc>
          <w:tcPr>
            <w:tcW w:w="1314" w:type="dxa"/>
            <w:tcBorders>
              <w:top w:val="single" w:sz="8" w:space="0" w:color="auto"/>
              <w:left w:val="nil"/>
              <w:bottom w:val="nil"/>
              <w:right w:val="single" w:sz="8" w:space="0" w:color="auto"/>
            </w:tcBorders>
            <w:shd w:val="clear" w:color="auto" w:fill="auto"/>
            <w:noWrap/>
            <w:vAlign w:val="bottom"/>
            <w:hideMark/>
          </w:tcPr>
          <w:p w14:paraId="0192F1A2"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78" w:author="He, Yuwen" w:date="2016-02-20T22:32:00Z"/>
                <w:rFonts w:ascii="Arial" w:eastAsia="Times New Roman" w:hAnsi="Arial" w:cs="Arial"/>
                <w:color w:val="000000"/>
                <w:szCs w:val="22"/>
                <w:lang w:eastAsia="zh-CN"/>
              </w:rPr>
            </w:pPr>
            <w:ins w:id="579" w:author="He, Yuwen" w:date="2016-02-20T22:32:00Z">
              <w:r w:rsidRPr="00293619">
                <w:rPr>
                  <w:rFonts w:ascii="Arial" w:eastAsia="Times New Roman" w:hAnsi="Arial" w:cs="Arial"/>
                  <w:color w:val="000000"/>
                  <w:szCs w:val="22"/>
                  <w:lang w:eastAsia="zh-CN"/>
                </w:rPr>
                <w:t> </w:t>
              </w:r>
            </w:ins>
          </w:p>
        </w:tc>
      </w:tr>
      <w:tr w:rsidR="00293619" w:rsidRPr="00293619" w14:paraId="7B438D65" w14:textId="77777777" w:rsidTr="00293619">
        <w:trPr>
          <w:trHeight w:val="240"/>
          <w:jc w:val="center"/>
          <w:ins w:id="580"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79DCAB1C"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81" w:author="He, Yuwen" w:date="2016-02-20T22:32:00Z"/>
                <w:rFonts w:ascii="Arial" w:eastAsia="Times New Roman" w:hAnsi="Arial" w:cs="Arial"/>
                <w:color w:val="000000"/>
                <w:szCs w:val="22"/>
                <w:lang w:eastAsia="zh-CN"/>
              </w:rPr>
            </w:pPr>
            <w:ins w:id="582" w:author="He, Yuwen" w:date="2016-02-20T22:32:00Z">
              <w:r w:rsidRPr="00293619">
                <w:rPr>
                  <w:rFonts w:ascii="Arial" w:eastAsia="Times New Roman" w:hAnsi="Arial" w:cs="Arial"/>
                  <w:color w:val="000000"/>
                  <w:szCs w:val="22"/>
                  <w:lang w:eastAsia="zh-CN"/>
                </w:rPr>
                <w:t>Class B</w:t>
              </w:r>
            </w:ins>
          </w:p>
        </w:tc>
        <w:tc>
          <w:tcPr>
            <w:tcW w:w="1040" w:type="dxa"/>
            <w:tcBorders>
              <w:top w:val="nil"/>
              <w:left w:val="nil"/>
              <w:bottom w:val="nil"/>
              <w:right w:val="nil"/>
            </w:tcBorders>
            <w:shd w:val="clear" w:color="auto" w:fill="auto"/>
            <w:noWrap/>
            <w:vAlign w:val="bottom"/>
            <w:hideMark/>
          </w:tcPr>
          <w:p w14:paraId="219D57AC"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83" w:author="He, Yuwen" w:date="2016-02-20T22:32:00Z"/>
                <w:rFonts w:ascii="Arial" w:eastAsia="Times New Roman" w:hAnsi="Arial" w:cs="Arial"/>
                <w:color w:val="000000"/>
                <w:szCs w:val="22"/>
                <w:lang w:eastAsia="zh-CN"/>
              </w:rPr>
            </w:pPr>
            <w:ins w:id="584" w:author="He, Yuwen" w:date="2016-02-20T22:32:00Z">
              <w:r w:rsidRPr="00293619">
                <w:rPr>
                  <w:rFonts w:ascii="Arial" w:eastAsia="Times New Roman" w:hAnsi="Arial" w:cs="Arial"/>
                  <w:color w:val="000000"/>
                  <w:szCs w:val="22"/>
                  <w:lang w:eastAsia="zh-CN"/>
                </w:rPr>
                <w:t>-0.9%</w:t>
              </w:r>
            </w:ins>
          </w:p>
        </w:tc>
        <w:tc>
          <w:tcPr>
            <w:tcW w:w="1080" w:type="dxa"/>
            <w:tcBorders>
              <w:top w:val="nil"/>
              <w:left w:val="nil"/>
              <w:bottom w:val="nil"/>
              <w:right w:val="nil"/>
            </w:tcBorders>
            <w:shd w:val="clear" w:color="auto" w:fill="auto"/>
            <w:noWrap/>
            <w:vAlign w:val="bottom"/>
            <w:hideMark/>
          </w:tcPr>
          <w:p w14:paraId="2C3916C3"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85" w:author="He, Yuwen" w:date="2016-02-20T22:32:00Z"/>
                <w:rFonts w:ascii="Arial" w:eastAsia="Times New Roman" w:hAnsi="Arial" w:cs="Arial"/>
                <w:color w:val="000000"/>
                <w:szCs w:val="22"/>
                <w:lang w:eastAsia="zh-CN"/>
              </w:rPr>
            </w:pPr>
            <w:ins w:id="586" w:author="He, Yuwen" w:date="2016-02-20T22:32:00Z">
              <w:r w:rsidRPr="00293619">
                <w:rPr>
                  <w:rFonts w:ascii="Arial" w:eastAsia="Times New Roman" w:hAnsi="Arial" w:cs="Arial"/>
                  <w:color w:val="000000"/>
                  <w:szCs w:val="22"/>
                  <w:lang w:eastAsia="zh-CN"/>
                </w:rPr>
                <w:t>-1.5%</w:t>
              </w:r>
            </w:ins>
          </w:p>
        </w:tc>
        <w:tc>
          <w:tcPr>
            <w:tcW w:w="1314" w:type="dxa"/>
            <w:tcBorders>
              <w:top w:val="nil"/>
              <w:left w:val="nil"/>
              <w:bottom w:val="nil"/>
              <w:right w:val="single" w:sz="8" w:space="0" w:color="auto"/>
            </w:tcBorders>
            <w:shd w:val="clear" w:color="auto" w:fill="auto"/>
            <w:noWrap/>
            <w:vAlign w:val="bottom"/>
            <w:hideMark/>
          </w:tcPr>
          <w:p w14:paraId="252AEFF0"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87" w:author="He, Yuwen" w:date="2016-02-20T22:32:00Z"/>
                <w:rFonts w:ascii="Arial" w:eastAsia="Times New Roman" w:hAnsi="Arial" w:cs="Arial"/>
                <w:color w:val="000000"/>
                <w:szCs w:val="22"/>
                <w:lang w:eastAsia="zh-CN"/>
              </w:rPr>
            </w:pPr>
            <w:ins w:id="588" w:author="He, Yuwen" w:date="2016-02-20T22:32:00Z">
              <w:r w:rsidRPr="00293619">
                <w:rPr>
                  <w:rFonts w:ascii="Arial" w:eastAsia="Times New Roman" w:hAnsi="Arial" w:cs="Arial"/>
                  <w:color w:val="000000"/>
                  <w:szCs w:val="22"/>
                  <w:lang w:eastAsia="zh-CN"/>
                </w:rPr>
                <w:t>-2.2%</w:t>
              </w:r>
            </w:ins>
          </w:p>
        </w:tc>
      </w:tr>
      <w:tr w:rsidR="00293619" w:rsidRPr="00293619" w14:paraId="0294C57C" w14:textId="77777777" w:rsidTr="00293619">
        <w:trPr>
          <w:trHeight w:val="240"/>
          <w:jc w:val="center"/>
          <w:ins w:id="589"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69945945"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90" w:author="He, Yuwen" w:date="2016-02-20T22:32:00Z"/>
                <w:rFonts w:ascii="Arial" w:eastAsia="Times New Roman" w:hAnsi="Arial" w:cs="Arial"/>
                <w:color w:val="000000"/>
                <w:szCs w:val="22"/>
                <w:lang w:eastAsia="zh-CN"/>
              </w:rPr>
            </w:pPr>
            <w:ins w:id="591" w:author="He, Yuwen" w:date="2016-02-20T22:32:00Z">
              <w:r w:rsidRPr="00293619">
                <w:rPr>
                  <w:rFonts w:ascii="Arial" w:eastAsia="Times New Roman" w:hAnsi="Arial" w:cs="Arial"/>
                  <w:color w:val="000000"/>
                  <w:szCs w:val="22"/>
                  <w:lang w:eastAsia="zh-CN"/>
                </w:rPr>
                <w:t>Class C</w:t>
              </w:r>
            </w:ins>
          </w:p>
        </w:tc>
        <w:tc>
          <w:tcPr>
            <w:tcW w:w="1040" w:type="dxa"/>
            <w:tcBorders>
              <w:top w:val="nil"/>
              <w:left w:val="nil"/>
              <w:bottom w:val="nil"/>
              <w:right w:val="nil"/>
            </w:tcBorders>
            <w:shd w:val="clear" w:color="auto" w:fill="auto"/>
            <w:noWrap/>
            <w:vAlign w:val="bottom"/>
            <w:hideMark/>
          </w:tcPr>
          <w:p w14:paraId="7B319663"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92" w:author="He, Yuwen" w:date="2016-02-20T22:32:00Z"/>
                <w:rFonts w:ascii="Arial" w:eastAsia="Times New Roman" w:hAnsi="Arial" w:cs="Arial"/>
                <w:color w:val="000000"/>
                <w:szCs w:val="22"/>
                <w:lang w:eastAsia="zh-CN"/>
              </w:rPr>
            </w:pPr>
            <w:ins w:id="593" w:author="He, Yuwen" w:date="2016-02-20T22:32:00Z">
              <w:r w:rsidRPr="00293619">
                <w:rPr>
                  <w:rFonts w:ascii="Arial" w:eastAsia="Times New Roman" w:hAnsi="Arial" w:cs="Arial"/>
                  <w:color w:val="000000"/>
                  <w:szCs w:val="22"/>
                  <w:lang w:eastAsia="zh-CN"/>
                </w:rPr>
                <w:t>-0.7%</w:t>
              </w:r>
            </w:ins>
          </w:p>
        </w:tc>
        <w:tc>
          <w:tcPr>
            <w:tcW w:w="1080" w:type="dxa"/>
            <w:tcBorders>
              <w:top w:val="nil"/>
              <w:left w:val="nil"/>
              <w:bottom w:val="nil"/>
              <w:right w:val="nil"/>
            </w:tcBorders>
            <w:shd w:val="clear" w:color="auto" w:fill="auto"/>
            <w:noWrap/>
            <w:vAlign w:val="bottom"/>
            <w:hideMark/>
          </w:tcPr>
          <w:p w14:paraId="38634A81"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94" w:author="He, Yuwen" w:date="2016-02-20T22:32:00Z"/>
                <w:rFonts w:ascii="Arial" w:eastAsia="Times New Roman" w:hAnsi="Arial" w:cs="Arial"/>
                <w:color w:val="000000"/>
                <w:szCs w:val="22"/>
                <w:lang w:eastAsia="zh-CN"/>
              </w:rPr>
            </w:pPr>
            <w:ins w:id="595" w:author="He, Yuwen" w:date="2016-02-20T22:32:00Z">
              <w:r w:rsidRPr="00293619">
                <w:rPr>
                  <w:rFonts w:ascii="Arial" w:eastAsia="Times New Roman" w:hAnsi="Arial" w:cs="Arial"/>
                  <w:color w:val="000000"/>
                  <w:szCs w:val="22"/>
                  <w:lang w:eastAsia="zh-CN"/>
                </w:rPr>
                <w:t>0.0%</w:t>
              </w:r>
            </w:ins>
          </w:p>
        </w:tc>
        <w:tc>
          <w:tcPr>
            <w:tcW w:w="1314" w:type="dxa"/>
            <w:tcBorders>
              <w:top w:val="nil"/>
              <w:left w:val="nil"/>
              <w:bottom w:val="nil"/>
              <w:right w:val="single" w:sz="8" w:space="0" w:color="auto"/>
            </w:tcBorders>
            <w:shd w:val="clear" w:color="auto" w:fill="auto"/>
            <w:noWrap/>
            <w:vAlign w:val="bottom"/>
            <w:hideMark/>
          </w:tcPr>
          <w:p w14:paraId="542DF820"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596" w:author="He, Yuwen" w:date="2016-02-20T22:32:00Z"/>
                <w:rFonts w:ascii="Arial" w:eastAsia="Times New Roman" w:hAnsi="Arial" w:cs="Arial"/>
                <w:color w:val="000000"/>
                <w:szCs w:val="22"/>
                <w:lang w:eastAsia="zh-CN"/>
              </w:rPr>
            </w:pPr>
            <w:ins w:id="597" w:author="He, Yuwen" w:date="2016-02-20T22:32:00Z">
              <w:r w:rsidRPr="00293619">
                <w:rPr>
                  <w:rFonts w:ascii="Arial" w:eastAsia="Times New Roman" w:hAnsi="Arial" w:cs="Arial"/>
                  <w:color w:val="000000"/>
                  <w:szCs w:val="22"/>
                  <w:lang w:eastAsia="zh-CN"/>
                </w:rPr>
                <w:t>0.6%</w:t>
              </w:r>
            </w:ins>
          </w:p>
        </w:tc>
      </w:tr>
      <w:tr w:rsidR="00293619" w:rsidRPr="00293619" w14:paraId="7B497355" w14:textId="77777777" w:rsidTr="00293619">
        <w:trPr>
          <w:trHeight w:val="240"/>
          <w:jc w:val="center"/>
          <w:ins w:id="598"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2068E211"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599" w:author="He, Yuwen" w:date="2016-02-20T22:32:00Z"/>
                <w:rFonts w:ascii="Arial" w:eastAsia="Times New Roman" w:hAnsi="Arial" w:cs="Arial"/>
                <w:color w:val="000000"/>
                <w:szCs w:val="22"/>
                <w:lang w:eastAsia="zh-CN"/>
              </w:rPr>
            </w:pPr>
            <w:ins w:id="600" w:author="He, Yuwen" w:date="2016-02-20T22:32:00Z">
              <w:r w:rsidRPr="00293619">
                <w:rPr>
                  <w:rFonts w:ascii="Arial" w:eastAsia="Times New Roman" w:hAnsi="Arial" w:cs="Arial"/>
                  <w:color w:val="000000"/>
                  <w:szCs w:val="22"/>
                  <w:lang w:eastAsia="zh-CN"/>
                </w:rPr>
                <w:t>Class D</w:t>
              </w:r>
            </w:ins>
          </w:p>
        </w:tc>
        <w:tc>
          <w:tcPr>
            <w:tcW w:w="1040" w:type="dxa"/>
            <w:tcBorders>
              <w:top w:val="nil"/>
              <w:left w:val="nil"/>
              <w:bottom w:val="nil"/>
              <w:right w:val="nil"/>
            </w:tcBorders>
            <w:shd w:val="clear" w:color="auto" w:fill="auto"/>
            <w:noWrap/>
            <w:vAlign w:val="bottom"/>
            <w:hideMark/>
          </w:tcPr>
          <w:p w14:paraId="72B56C9C"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01" w:author="He, Yuwen" w:date="2016-02-20T22:32:00Z"/>
                <w:rFonts w:ascii="Arial" w:eastAsia="Times New Roman" w:hAnsi="Arial" w:cs="Arial"/>
                <w:color w:val="000000"/>
                <w:szCs w:val="22"/>
                <w:lang w:eastAsia="zh-CN"/>
              </w:rPr>
            </w:pPr>
            <w:ins w:id="602" w:author="He, Yuwen" w:date="2016-02-20T22:32:00Z">
              <w:r w:rsidRPr="00293619">
                <w:rPr>
                  <w:rFonts w:ascii="Arial" w:eastAsia="Times New Roman" w:hAnsi="Arial" w:cs="Arial"/>
                  <w:color w:val="000000"/>
                  <w:szCs w:val="22"/>
                  <w:lang w:eastAsia="zh-CN"/>
                </w:rPr>
                <w:t>-0.5%</w:t>
              </w:r>
            </w:ins>
          </w:p>
        </w:tc>
        <w:tc>
          <w:tcPr>
            <w:tcW w:w="1080" w:type="dxa"/>
            <w:tcBorders>
              <w:top w:val="nil"/>
              <w:left w:val="nil"/>
              <w:bottom w:val="nil"/>
              <w:right w:val="nil"/>
            </w:tcBorders>
            <w:shd w:val="clear" w:color="auto" w:fill="auto"/>
            <w:noWrap/>
            <w:vAlign w:val="bottom"/>
            <w:hideMark/>
          </w:tcPr>
          <w:p w14:paraId="351483A0"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03" w:author="He, Yuwen" w:date="2016-02-20T22:32:00Z"/>
                <w:rFonts w:ascii="Arial" w:eastAsia="Times New Roman" w:hAnsi="Arial" w:cs="Arial"/>
                <w:color w:val="000000"/>
                <w:szCs w:val="22"/>
                <w:lang w:eastAsia="zh-CN"/>
              </w:rPr>
            </w:pPr>
            <w:ins w:id="604" w:author="He, Yuwen" w:date="2016-02-20T22:32:00Z">
              <w:r w:rsidRPr="00293619">
                <w:rPr>
                  <w:rFonts w:ascii="Arial" w:eastAsia="Times New Roman" w:hAnsi="Arial" w:cs="Arial"/>
                  <w:color w:val="000000"/>
                  <w:szCs w:val="22"/>
                  <w:lang w:eastAsia="zh-CN"/>
                </w:rPr>
                <w:t>-0.7%</w:t>
              </w:r>
            </w:ins>
          </w:p>
        </w:tc>
        <w:tc>
          <w:tcPr>
            <w:tcW w:w="1314" w:type="dxa"/>
            <w:tcBorders>
              <w:top w:val="nil"/>
              <w:left w:val="nil"/>
              <w:bottom w:val="nil"/>
              <w:right w:val="single" w:sz="8" w:space="0" w:color="auto"/>
            </w:tcBorders>
            <w:shd w:val="clear" w:color="auto" w:fill="auto"/>
            <w:noWrap/>
            <w:vAlign w:val="bottom"/>
            <w:hideMark/>
          </w:tcPr>
          <w:p w14:paraId="6F0A5AC7"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05" w:author="He, Yuwen" w:date="2016-02-20T22:32:00Z"/>
                <w:rFonts w:ascii="Arial" w:eastAsia="Times New Roman" w:hAnsi="Arial" w:cs="Arial"/>
                <w:color w:val="000000"/>
                <w:szCs w:val="22"/>
                <w:lang w:eastAsia="zh-CN"/>
              </w:rPr>
            </w:pPr>
            <w:ins w:id="606" w:author="He, Yuwen" w:date="2016-02-20T22:32:00Z">
              <w:r w:rsidRPr="00293619">
                <w:rPr>
                  <w:rFonts w:ascii="Arial" w:eastAsia="Times New Roman" w:hAnsi="Arial" w:cs="Arial"/>
                  <w:color w:val="000000"/>
                  <w:szCs w:val="22"/>
                  <w:lang w:eastAsia="zh-CN"/>
                </w:rPr>
                <w:t>0.9%</w:t>
              </w:r>
            </w:ins>
          </w:p>
        </w:tc>
      </w:tr>
      <w:tr w:rsidR="00293619" w:rsidRPr="00293619" w14:paraId="181F07F3" w14:textId="77777777" w:rsidTr="00293619">
        <w:trPr>
          <w:trHeight w:val="255"/>
          <w:jc w:val="center"/>
          <w:ins w:id="607"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4BDA8B93"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608" w:author="He, Yuwen" w:date="2016-02-20T22:32:00Z"/>
                <w:rFonts w:ascii="Arial" w:eastAsia="Times New Roman" w:hAnsi="Arial" w:cs="Arial"/>
                <w:color w:val="000000"/>
                <w:szCs w:val="22"/>
                <w:lang w:eastAsia="zh-CN"/>
              </w:rPr>
            </w:pPr>
            <w:ins w:id="609" w:author="He, Yuwen" w:date="2016-02-20T22:32:00Z">
              <w:r w:rsidRPr="00293619">
                <w:rPr>
                  <w:rFonts w:ascii="Arial" w:eastAsia="Times New Roman" w:hAnsi="Arial" w:cs="Arial"/>
                  <w:color w:val="000000"/>
                  <w:szCs w:val="22"/>
                  <w:lang w:eastAsia="zh-CN"/>
                </w:rPr>
                <w:t>Class E</w:t>
              </w:r>
            </w:ins>
          </w:p>
        </w:tc>
        <w:tc>
          <w:tcPr>
            <w:tcW w:w="1040" w:type="dxa"/>
            <w:tcBorders>
              <w:top w:val="nil"/>
              <w:left w:val="nil"/>
              <w:bottom w:val="nil"/>
              <w:right w:val="nil"/>
            </w:tcBorders>
            <w:shd w:val="clear" w:color="auto" w:fill="auto"/>
            <w:noWrap/>
            <w:vAlign w:val="bottom"/>
            <w:hideMark/>
          </w:tcPr>
          <w:p w14:paraId="1A295E72"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10" w:author="He, Yuwen" w:date="2016-02-20T22:32:00Z"/>
                <w:rFonts w:ascii="Arial" w:eastAsia="Times New Roman" w:hAnsi="Arial" w:cs="Arial"/>
                <w:color w:val="000000"/>
                <w:szCs w:val="22"/>
                <w:lang w:eastAsia="zh-CN"/>
              </w:rPr>
            </w:pPr>
            <w:ins w:id="611" w:author="He, Yuwen" w:date="2016-02-20T22:32:00Z">
              <w:r w:rsidRPr="00293619">
                <w:rPr>
                  <w:rFonts w:ascii="Arial" w:eastAsia="Times New Roman" w:hAnsi="Arial" w:cs="Arial"/>
                  <w:color w:val="000000"/>
                  <w:szCs w:val="22"/>
                  <w:lang w:eastAsia="zh-CN"/>
                </w:rPr>
                <w:t>-0.4%</w:t>
              </w:r>
            </w:ins>
          </w:p>
        </w:tc>
        <w:tc>
          <w:tcPr>
            <w:tcW w:w="1080" w:type="dxa"/>
            <w:tcBorders>
              <w:top w:val="nil"/>
              <w:left w:val="nil"/>
              <w:bottom w:val="nil"/>
              <w:right w:val="nil"/>
            </w:tcBorders>
            <w:shd w:val="clear" w:color="000000" w:fill="CCFFCC"/>
            <w:noWrap/>
            <w:vAlign w:val="bottom"/>
            <w:hideMark/>
          </w:tcPr>
          <w:p w14:paraId="4018FF4D"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12" w:author="He, Yuwen" w:date="2016-02-20T22:32:00Z"/>
                <w:rFonts w:ascii="Arial" w:eastAsia="Times New Roman" w:hAnsi="Arial" w:cs="Arial"/>
                <w:szCs w:val="22"/>
                <w:lang w:eastAsia="zh-CN"/>
              </w:rPr>
            </w:pPr>
            <w:ins w:id="613" w:author="He, Yuwen" w:date="2016-02-20T22:32:00Z">
              <w:r w:rsidRPr="00293619">
                <w:rPr>
                  <w:rFonts w:ascii="Arial" w:eastAsia="Times New Roman" w:hAnsi="Arial" w:cs="Arial"/>
                  <w:szCs w:val="22"/>
                  <w:lang w:eastAsia="zh-CN"/>
                </w:rPr>
                <w:t>-8.8%</w:t>
              </w:r>
            </w:ins>
          </w:p>
        </w:tc>
        <w:tc>
          <w:tcPr>
            <w:tcW w:w="1314" w:type="dxa"/>
            <w:tcBorders>
              <w:top w:val="nil"/>
              <w:left w:val="nil"/>
              <w:bottom w:val="nil"/>
              <w:right w:val="single" w:sz="8" w:space="0" w:color="auto"/>
            </w:tcBorders>
            <w:shd w:val="clear" w:color="000000" w:fill="CCFFCC"/>
            <w:noWrap/>
            <w:vAlign w:val="bottom"/>
            <w:hideMark/>
          </w:tcPr>
          <w:p w14:paraId="1A06F62E"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14" w:author="He, Yuwen" w:date="2016-02-20T22:32:00Z"/>
                <w:rFonts w:ascii="Arial" w:eastAsia="Times New Roman" w:hAnsi="Arial" w:cs="Arial"/>
                <w:szCs w:val="22"/>
                <w:lang w:eastAsia="zh-CN"/>
              </w:rPr>
            </w:pPr>
            <w:ins w:id="615" w:author="He, Yuwen" w:date="2016-02-20T22:32:00Z">
              <w:r w:rsidRPr="00293619">
                <w:rPr>
                  <w:rFonts w:ascii="Arial" w:eastAsia="Times New Roman" w:hAnsi="Arial" w:cs="Arial"/>
                  <w:szCs w:val="22"/>
                  <w:lang w:eastAsia="zh-CN"/>
                </w:rPr>
                <w:t>-7.9%</w:t>
              </w:r>
            </w:ins>
          </w:p>
        </w:tc>
      </w:tr>
      <w:tr w:rsidR="00293619" w:rsidRPr="00293619" w14:paraId="56A9E40D" w14:textId="77777777" w:rsidTr="00293619">
        <w:trPr>
          <w:trHeight w:val="240"/>
          <w:jc w:val="center"/>
          <w:ins w:id="616" w:author="He, Yuwen" w:date="2016-02-20T22:32:00Z"/>
        </w:trPr>
        <w:tc>
          <w:tcPr>
            <w:tcW w:w="1840" w:type="dxa"/>
            <w:tcBorders>
              <w:top w:val="single" w:sz="8" w:space="0" w:color="auto"/>
              <w:left w:val="single" w:sz="8" w:space="0" w:color="auto"/>
              <w:bottom w:val="nil"/>
              <w:right w:val="single" w:sz="8" w:space="0" w:color="auto"/>
            </w:tcBorders>
            <w:shd w:val="clear" w:color="auto" w:fill="auto"/>
            <w:noWrap/>
            <w:vAlign w:val="bottom"/>
            <w:hideMark/>
          </w:tcPr>
          <w:p w14:paraId="7980A275"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617" w:author="He, Yuwen" w:date="2016-02-20T22:32:00Z"/>
                <w:rFonts w:ascii="Arial" w:eastAsia="Times New Roman" w:hAnsi="Arial" w:cs="Arial"/>
                <w:b/>
                <w:bCs/>
                <w:color w:val="000000"/>
                <w:szCs w:val="22"/>
                <w:lang w:eastAsia="zh-CN"/>
              </w:rPr>
            </w:pPr>
            <w:ins w:id="618" w:author="He, Yuwen" w:date="2016-02-20T22:32:00Z">
              <w:r w:rsidRPr="00293619">
                <w:rPr>
                  <w:rFonts w:ascii="Arial" w:eastAsia="Times New Roman" w:hAnsi="Arial" w:cs="Arial"/>
                  <w:b/>
                  <w:bCs/>
                  <w:color w:val="000000"/>
                  <w:szCs w:val="22"/>
                  <w:lang w:eastAsia="zh-CN"/>
                </w:rPr>
                <w:t>Overall</w:t>
              </w:r>
            </w:ins>
          </w:p>
        </w:tc>
        <w:tc>
          <w:tcPr>
            <w:tcW w:w="1040" w:type="dxa"/>
            <w:tcBorders>
              <w:top w:val="single" w:sz="8" w:space="0" w:color="auto"/>
              <w:left w:val="nil"/>
              <w:bottom w:val="nil"/>
              <w:right w:val="nil"/>
            </w:tcBorders>
            <w:shd w:val="clear" w:color="auto" w:fill="auto"/>
            <w:noWrap/>
            <w:vAlign w:val="bottom"/>
            <w:hideMark/>
          </w:tcPr>
          <w:p w14:paraId="56E550A6"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19" w:author="He, Yuwen" w:date="2016-02-20T22:32:00Z"/>
                <w:rFonts w:ascii="Arial" w:eastAsia="Times New Roman" w:hAnsi="Arial" w:cs="Arial"/>
                <w:color w:val="000000"/>
                <w:szCs w:val="22"/>
                <w:lang w:eastAsia="zh-CN"/>
              </w:rPr>
            </w:pPr>
            <w:ins w:id="620" w:author="He, Yuwen" w:date="2016-02-20T22:32:00Z">
              <w:r w:rsidRPr="00293619">
                <w:rPr>
                  <w:rFonts w:ascii="Arial" w:eastAsia="Times New Roman" w:hAnsi="Arial" w:cs="Arial"/>
                  <w:color w:val="000000"/>
                  <w:szCs w:val="22"/>
                  <w:lang w:eastAsia="zh-CN"/>
                </w:rPr>
                <w:t>-0.7%</w:t>
              </w:r>
            </w:ins>
          </w:p>
        </w:tc>
        <w:tc>
          <w:tcPr>
            <w:tcW w:w="1080" w:type="dxa"/>
            <w:tcBorders>
              <w:top w:val="single" w:sz="8" w:space="0" w:color="auto"/>
              <w:left w:val="nil"/>
              <w:bottom w:val="nil"/>
              <w:right w:val="nil"/>
            </w:tcBorders>
            <w:shd w:val="clear" w:color="auto" w:fill="auto"/>
            <w:noWrap/>
            <w:vAlign w:val="bottom"/>
            <w:hideMark/>
          </w:tcPr>
          <w:p w14:paraId="3653CABE"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21" w:author="He, Yuwen" w:date="2016-02-20T22:32:00Z"/>
                <w:rFonts w:ascii="Arial" w:eastAsia="Times New Roman" w:hAnsi="Arial" w:cs="Arial"/>
                <w:color w:val="000000"/>
                <w:szCs w:val="22"/>
                <w:lang w:eastAsia="zh-CN"/>
              </w:rPr>
            </w:pPr>
            <w:ins w:id="622" w:author="He, Yuwen" w:date="2016-02-20T22:32:00Z">
              <w:r w:rsidRPr="00293619">
                <w:rPr>
                  <w:rFonts w:ascii="Arial" w:eastAsia="Times New Roman" w:hAnsi="Arial" w:cs="Arial"/>
                  <w:color w:val="000000"/>
                  <w:szCs w:val="22"/>
                  <w:lang w:eastAsia="zh-CN"/>
                </w:rPr>
                <w:t>-2.3%</w:t>
              </w:r>
            </w:ins>
          </w:p>
        </w:tc>
        <w:tc>
          <w:tcPr>
            <w:tcW w:w="1314" w:type="dxa"/>
            <w:tcBorders>
              <w:top w:val="single" w:sz="8" w:space="0" w:color="auto"/>
              <w:left w:val="nil"/>
              <w:bottom w:val="nil"/>
              <w:right w:val="single" w:sz="8" w:space="0" w:color="auto"/>
            </w:tcBorders>
            <w:shd w:val="clear" w:color="auto" w:fill="auto"/>
            <w:noWrap/>
            <w:vAlign w:val="bottom"/>
            <w:hideMark/>
          </w:tcPr>
          <w:p w14:paraId="4795BE14"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23" w:author="He, Yuwen" w:date="2016-02-20T22:32:00Z"/>
                <w:rFonts w:ascii="Arial" w:eastAsia="Times New Roman" w:hAnsi="Arial" w:cs="Arial"/>
                <w:color w:val="000000"/>
                <w:szCs w:val="22"/>
                <w:lang w:eastAsia="zh-CN"/>
              </w:rPr>
            </w:pPr>
            <w:ins w:id="624" w:author="He, Yuwen" w:date="2016-02-20T22:32:00Z">
              <w:r w:rsidRPr="00293619">
                <w:rPr>
                  <w:rFonts w:ascii="Arial" w:eastAsia="Times New Roman" w:hAnsi="Arial" w:cs="Arial"/>
                  <w:color w:val="000000"/>
                  <w:szCs w:val="22"/>
                  <w:lang w:eastAsia="zh-CN"/>
                </w:rPr>
                <w:t>-1.8%</w:t>
              </w:r>
            </w:ins>
          </w:p>
        </w:tc>
      </w:tr>
      <w:tr w:rsidR="00293619" w:rsidRPr="00293619" w14:paraId="022E94D4" w14:textId="77777777" w:rsidTr="00293619">
        <w:trPr>
          <w:trHeight w:val="255"/>
          <w:jc w:val="center"/>
          <w:ins w:id="625" w:author="He, Yuwen" w:date="2016-02-20T22:32:00Z"/>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14:paraId="4E9E97F2"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626" w:author="He, Yuwen" w:date="2016-02-20T22:32:00Z"/>
                <w:rFonts w:ascii="Arial" w:eastAsia="Times New Roman" w:hAnsi="Arial" w:cs="Arial"/>
                <w:color w:val="000000"/>
                <w:szCs w:val="22"/>
                <w:lang w:eastAsia="zh-CN"/>
              </w:rPr>
            </w:pPr>
            <w:ins w:id="627" w:author="He, Yuwen" w:date="2016-02-20T22:32:00Z">
              <w:r w:rsidRPr="00293619">
                <w:rPr>
                  <w:rFonts w:ascii="Arial" w:eastAsia="Times New Roman" w:hAnsi="Arial" w:cs="Arial"/>
                  <w:color w:val="000000"/>
                  <w:szCs w:val="22"/>
                  <w:lang w:eastAsia="zh-CN"/>
                </w:rPr>
                <w:t> </w:t>
              </w:r>
            </w:ins>
          </w:p>
        </w:tc>
        <w:tc>
          <w:tcPr>
            <w:tcW w:w="1040" w:type="dxa"/>
            <w:tcBorders>
              <w:top w:val="nil"/>
              <w:left w:val="nil"/>
              <w:bottom w:val="single" w:sz="8" w:space="0" w:color="auto"/>
              <w:right w:val="nil"/>
            </w:tcBorders>
            <w:shd w:val="clear" w:color="auto" w:fill="auto"/>
            <w:noWrap/>
            <w:vAlign w:val="bottom"/>
            <w:hideMark/>
          </w:tcPr>
          <w:p w14:paraId="3537F4DC"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28" w:author="He, Yuwen" w:date="2016-02-20T22:32:00Z"/>
                <w:rFonts w:ascii="Arial" w:eastAsia="Times New Roman" w:hAnsi="Arial" w:cs="Arial"/>
                <w:color w:val="808080"/>
                <w:szCs w:val="22"/>
                <w:lang w:eastAsia="zh-CN"/>
              </w:rPr>
            </w:pPr>
            <w:ins w:id="629" w:author="He, Yuwen" w:date="2016-02-20T22:32:00Z">
              <w:r w:rsidRPr="00293619">
                <w:rPr>
                  <w:rFonts w:ascii="Arial" w:eastAsia="Times New Roman" w:hAnsi="Arial" w:cs="Arial"/>
                  <w:color w:val="808080"/>
                  <w:szCs w:val="22"/>
                  <w:lang w:eastAsia="zh-CN"/>
                </w:rPr>
                <w:t>-0.7%</w:t>
              </w:r>
            </w:ins>
          </w:p>
        </w:tc>
        <w:tc>
          <w:tcPr>
            <w:tcW w:w="1080" w:type="dxa"/>
            <w:tcBorders>
              <w:top w:val="nil"/>
              <w:left w:val="nil"/>
              <w:bottom w:val="single" w:sz="8" w:space="0" w:color="auto"/>
              <w:right w:val="nil"/>
            </w:tcBorders>
            <w:shd w:val="clear" w:color="auto" w:fill="auto"/>
            <w:noWrap/>
            <w:vAlign w:val="bottom"/>
            <w:hideMark/>
          </w:tcPr>
          <w:p w14:paraId="3EB95C83"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30" w:author="He, Yuwen" w:date="2016-02-20T22:32:00Z"/>
                <w:rFonts w:ascii="Arial" w:eastAsia="Times New Roman" w:hAnsi="Arial" w:cs="Arial"/>
                <w:color w:val="808080"/>
                <w:szCs w:val="22"/>
                <w:lang w:eastAsia="zh-CN"/>
              </w:rPr>
            </w:pPr>
            <w:ins w:id="631" w:author="He, Yuwen" w:date="2016-02-20T22:32:00Z">
              <w:r w:rsidRPr="00293619">
                <w:rPr>
                  <w:rFonts w:ascii="Arial" w:eastAsia="Times New Roman" w:hAnsi="Arial" w:cs="Arial"/>
                  <w:color w:val="808080"/>
                  <w:szCs w:val="22"/>
                  <w:lang w:eastAsia="zh-CN"/>
                </w:rPr>
                <w:t>-2.1%</w:t>
              </w:r>
            </w:ins>
          </w:p>
        </w:tc>
        <w:tc>
          <w:tcPr>
            <w:tcW w:w="1314" w:type="dxa"/>
            <w:tcBorders>
              <w:top w:val="nil"/>
              <w:left w:val="nil"/>
              <w:bottom w:val="single" w:sz="8" w:space="0" w:color="auto"/>
              <w:right w:val="single" w:sz="8" w:space="0" w:color="auto"/>
            </w:tcBorders>
            <w:shd w:val="clear" w:color="auto" w:fill="auto"/>
            <w:noWrap/>
            <w:vAlign w:val="bottom"/>
            <w:hideMark/>
          </w:tcPr>
          <w:p w14:paraId="681ED718"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32" w:author="He, Yuwen" w:date="2016-02-20T22:32:00Z"/>
                <w:rFonts w:ascii="Arial" w:eastAsia="Times New Roman" w:hAnsi="Arial" w:cs="Arial"/>
                <w:color w:val="808080"/>
                <w:szCs w:val="22"/>
                <w:lang w:eastAsia="zh-CN"/>
              </w:rPr>
            </w:pPr>
            <w:ins w:id="633" w:author="He, Yuwen" w:date="2016-02-20T22:32:00Z">
              <w:r w:rsidRPr="00293619">
                <w:rPr>
                  <w:rFonts w:ascii="Arial" w:eastAsia="Times New Roman" w:hAnsi="Arial" w:cs="Arial"/>
                  <w:color w:val="808080"/>
                  <w:szCs w:val="22"/>
                  <w:lang w:eastAsia="zh-CN"/>
                </w:rPr>
                <w:t>-1.5%</w:t>
              </w:r>
            </w:ins>
          </w:p>
        </w:tc>
      </w:tr>
      <w:tr w:rsidR="00293619" w:rsidRPr="00293619" w14:paraId="45CC5CC0" w14:textId="77777777" w:rsidTr="00293619">
        <w:trPr>
          <w:trHeight w:val="255"/>
          <w:jc w:val="center"/>
          <w:ins w:id="634" w:author="He, Yuwen" w:date="2016-02-20T22:32:00Z"/>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14:paraId="50104C13"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635" w:author="He, Yuwen" w:date="2016-02-20T22:32:00Z"/>
                <w:rFonts w:ascii="Arial" w:eastAsia="Times New Roman" w:hAnsi="Arial" w:cs="Arial"/>
                <w:color w:val="000000"/>
                <w:szCs w:val="22"/>
                <w:lang w:eastAsia="zh-CN"/>
              </w:rPr>
            </w:pPr>
            <w:ins w:id="636" w:author="He, Yuwen" w:date="2016-02-20T22:32:00Z">
              <w:r w:rsidRPr="00293619">
                <w:rPr>
                  <w:rFonts w:ascii="Arial" w:eastAsia="Times New Roman" w:hAnsi="Arial" w:cs="Arial"/>
                  <w:color w:val="000000"/>
                  <w:szCs w:val="22"/>
                  <w:lang w:eastAsia="zh-CN"/>
                </w:rPr>
                <w:t>Class F</w:t>
              </w:r>
            </w:ins>
          </w:p>
        </w:tc>
        <w:tc>
          <w:tcPr>
            <w:tcW w:w="1040" w:type="dxa"/>
            <w:tcBorders>
              <w:top w:val="nil"/>
              <w:left w:val="nil"/>
              <w:bottom w:val="single" w:sz="8" w:space="0" w:color="auto"/>
              <w:right w:val="nil"/>
            </w:tcBorders>
            <w:shd w:val="clear" w:color="auto" w:fill="auto"/>
            <w:noWrap/>
            <w:vAlign w:val="bottom"/>
            <w:hideMark/>
          </w:tcPr>
          <w:p w14:paraId="1C43648D"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37" w:author="He, Yuwen" w:date="2016-02-20T22:32:00Z"/>
                <w:rFonts w:ascii="Arial" w:eastAsia="Times New Roman" w:hAnsi="Arial" w:cs="Arial"/>
                <w:color w:val="000000"/>
                <w:szCs w:val="22"/>
                <w:lang w:eastAsia="zh-CN"/>
              </w:rPr>
            </w:pPr>
            <w:ins w:id="638" w:author="He, Yuwen" w:date="2016-02-20T22:32:00Z">
              <w:r w:rsidRPr="00293619">
                <w:rPr>
                  <w:rFonts w:ascii="Arial" w:eastAsia="Times New Roman" w:hAnsi="Arial" w:cs="Arial"/>
                  <w:color w:val="000000"/>
                  <w:szCs w:val="22"/>
                  <w:lang w:eastAsia="zh-CN"/>
                </w:rPr>
                <w:t>0.0%</w:t>
              </w:r>
            </w:ins>
          </w:p>
        </w:tc>
        <w:tc>
          <w:tcPr>
            <w:tcW w:w="1080" w:type="dxa"/>
            <w:tcBorders>
              <w:top w:val="nil"/>
              <w:left w:val="nil"/>
              <w:bottom w:val="single" w:sz="8" w:space="0" w:color="auto"/>
              <w:right w:val="nil"/>
            </w:tcBorders>
            <w:shd w:val="clear" w:color="auto" w:fill="auto"/>
            <w:noWrap/>
            <w:vAlign w:val="bottom"/>
            <w:hideMark/>
          </w:tcPr>
          <w:p w14:paraId="60753210"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39" w:author="He, Yuwen" w:date="2016-02-20T22:32:00Z"/>
                <w:rFonts w:ascii="Arial" w:eastAsia="Times New Roman" w:hAnsi="Arial" w:cs="Arial"/>
                <w:color w:val="000000"/>
                <w:szCs w:val="22"/>
                <w:lang w:eastAsia="zh-CN"/>
              </w:rPr>
            </w:pPr>
            <w:ins w:id="640" w:author="He, Yuwen" w:date="2016-02-20T22:32:00Z">
              <w:r w:rsidRPr="00293619">
                <w:rPr>
                  <w:rFonts w:ascii="Arial" w:eastAsia="Times New Roman" w:hAnsi="Arial" w:cs="Arial"/>
                  <w:color w:val="000000"/>
                  <w:szCs w:val="22"/>
                  <w:lang w:eastAsia="zh-CN"/>
                </w:rPr>
                <w:t>-2.1%</w:t>
              </w:r>
            </w:ins>
          </w:p>
        </w:tc>
        <w:tc>
          <w:tcPr>
            <w:tcW w:w="1314" w:type="dxa"/>
            <w:tcBorders>
              <w:top w:val="nil"/>
              <w:left w:val="nil"/>
              <w:bottom w:val="single" w:sz="8" w:space="0" w:color="auto"/>
              <w:right w:val="single" w:sz="8" w:space="0" w:color="auto"/>
            </w:tcBorders>
            <w:shd w:val="clear" w:color="auto" w:fill="auto"/>
            <w:noWrap/>
            <w:vAlign w:val="bottom"/>
            <w:hideMark/>
          </w:tcPr>
          <w:p w14:paraId="0B0E7C89"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41" w:author="He, Yuwen" w:date="2016-02-20T22:32:00Z"/>
                <w:rFonts w:ascii="Arial" w:eastAsia="Times New Roman" w:hAnsi="Arial" w:cs="Arial"/>
                <w:color w:val="000000"/>
                <w:szCs w:val="22"/>
                <w:lang w:eastAsia="zh-CN"/>
              </w:rPr>
            </w:pPr>
            <w:ins w:id="642" w:author="He, Yuwen" w:date="2016-02-20T22:32:00Z">
              <w:r w:rsidRPr="00293619">
                <w:rPr>
                  <w:rFonts w:ascii="Arial" w:eastAsia="Times New Roman" w:hAnsi="Arial" w:cs="Arial"/>
                  <w:color w:val="000000"/>
                  <w:szCs w:val="22"/>
                  <w:lang w:eastAsia="zh-CN"/>
                </w:rPr>
                <w:t>-1.2%</w:t>
              </w:r>
            </w:ins>
          </w:p>
        </w:tc>
      </w:tr>
      <w:tr w:rsidR="00293619" w:rsidRPr="00293619" w14:paraId="2A4EC207" w14:textId="77777777" w:rsidTr="00293619">
        <w:trPr>
          <w:trHeight w:val="240"/>
          <w:jc w:val="center"/>
          <w:ins w:id="643" w:author="He, Yuwen" w:date="2016-02-20T22:32:00Z"/>
        </w:trPr>
        <w:tc>
          <w:tcPr>
            <w:tcW w:w="1840" w:type="dxa"/>
            <w:tcBorders>
              <w:top w:val="nil"/>
              <w:left w:val="single" w:sz="8" w:space="0" w:color="auto"/>
              <w:bottom w:val="nil"/>
              <w:right w:val="single" w:sz="8" w:space="0" w:color="auto"/>
            </w:tcBorders>
            <w:shd w:val="clear" w:color="auto" w:fill="auto"/>
            <w:noWrap/>
            <w:vAlign w:val="bottom"/>
            <w:hideMark/>
          </w:tcPr>
          <w:p w14:paraId="4C0F0871"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644" w:author="He, Yuwen" w:date="2016-02-20T22:32:00Z"/>
                <w:rFonts w:ascii="Arial" w:eastAsia="Times New Roman" w:hAnsi="Arial" w:cs="Arial"/>
                <w:color w:val="000000"/>
                <w:szCs w:val="22"/>
                <w:lang w:eastAsia="zh-CN"/>
              </w:rPr>
            </w:pPr>
            <w:proofErr w:type="spellStart"/>
            <w:ins w:id="645" w:author="He, Yuwen" w:date="2016-02-20T22:32:00Z">
              <w:r w:rsidRPr="00293619">
                <w:rPr>
                  <w:rFonts w:ascii="Arial" w:eastAsia="Times New Roman" w:hAnsi="Arial" w:cs="Arial"/>
                  <w:color w:val="000000"/>
                  <w:szCs w:val="22"/>
                  <w:lang w:eastAsia="zh-CN"/>
                </w:rPr>
                <w:t>Enc</w:t>
              </w:r>
              <w:proofErr w:type="spellEnd"/>
              <w:r w:rsidRPr="00293619">
                <w:rPr>
                  <w:rFonts w:ascii="Arial" w:eastAsia="Times New Roman" w:hAnsi="Arial" w:cs="Arial"/>
                  <w:color w:val="000000"/>
                  <w:szCs w:val="22"/>
                  <w:lang w:eastAsia="zh-CN"/>
                </w:rPr>
                <w:t xml:space="preserve"> Time[%]</w:t>
              </w:r>
            </w:ins>
          </w:p>
        </w:tc>
        <w:tc>
          <w:tcPr>
            <w:tcW w:w="3434" w:type="dxa"/>
            <w:gridSpan w:val="3"/>
            <w:tcBorders>
              <w:top w:val="nil"/>
              <w:left w:val="nil"/>
              <w:bottom w:val="nil"/>
              <w:right w:val="single" w:sz="8" w:space="0" w:color="000000"/>
            </w:tcBorders>
            <w:shd w:val="clear" w:color="auto" w:fill="auto"/>
            <w:noWrap/>
            <w:vAlign w:val="bottom"/>
            <w:hideMark/>
          </w:tcPr>
          <w:p w14:paraId="77C3B6F5"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46" w:author="He, Yuwen" w:date="2016-02-20T22:32:00Z"/>
                <w:rFonts w:ascii="Arial" w:eastAsia="Times New Roman" w:hAnsi="Arial" w:cs="Arial"/>
                <w:color w:val="000000"/>
                <w:szCs w:val="22"/>
                <w:lang w:eastAsia="zh-CN"/>
              </w:rPr>
            </w:pPr>
            <w:ins w:id="647" w:author="He, Yuwen" w:date="2016-02-20T22:32:00Z">
              <w:r w:rsidRPr="00293619">
                <w:rPr>
                  <w:rFonts w:ascii="Arial" w:eastAsia="Times New Roman" w:hAnsi="Arial" w:cs="Arial"/>
                  <w:color w:val="000000"/>
                  <w:szCs w:val="22"/>
                  <w:lang w:eastAsia="zh-CN"/>
                </w:rPr>
                <w:t>100%</w:t>
              </w:r>
            </w:ins>
          </w:p>
        </w:tc>
      </w:tr>
      <w:tr w:rsidR="00293619" w:rsidRPr="00293619" w14:paraId="18EE039F" w14:textId="77777777" w:rsidTr="00293619">
        <w:trPr>
          <w:trHeight w:val="255"/>
          <w:jc w:val="center"/>
          <w:ins w:id="648" w:author="He, Yuwen" w:date="2016-02-20T22:32:00Z"/>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14:paraId="2A76451C" w14:textId="77777777" w:rsidR="00293619" w:rsidRPr="00293619" w:rsidRDefault="00293619" w:rsidP="00293619">
            <w:pPr>
              <w:tabs>
                <w:tab w:val="clear" w:pos="360"/>
                <w:tab w:val="clear" w:pos="720"/>
                <w:tab w:val="clear" w:pos="1080"/>
                <w:tab w:val="clear" w:pos="1440"/>
              </w:tabs>
              <w:overflowPunct/>
              <w:autoSpaceDE/>
              <w:autoSpaceDN/>
              <w:adjustRightInd/>
              <w:spacing w:before="0"/>
              <w:textAlignment w:val="auto"/>
              <w:rPr>
                <w:ins w:id="649" w:author="He, Yuwen" w:date="2016-02-20T22:32:00Z"/>
                <w:rFonts w:ascii="Arial" w:eastAsia="Times New Roman" w:hAnsi="Arial" w:cs="Arial"/>
                <w:color w:val="000000"/>
                <w:szCs w:val="22"/>
                <w:lang w:eastAsia="zh-CN"/>
              </w:rPr>
            </w:pPr>
            <w:ins w:id="650" w:author="He, Yuwen" w:date="2016-02-20T22:32:00Z">
              <w:r w:rsidRPr="00293619">
                <w:rPr>
                  <w:rFonts w:ascii="Arial" w:eastAsia="Times New Roman" w:hAnsi="Arial" w:cs="Arial"/>
                  <w:color w:val="000000"/>
                  <w:szCs w:val="22"/>
                  <w:lang w:eastAsia="zh-CN"/>
                </w:rPr>
                <w:t>Dec Time[%]</w:t>
              </w:r>
            </w:ins>
          </w:p>
        </w:tc>
        <w:tc>
          <w:tcPr>
            <w:tcW w:w="3434" w:type="dxa"/>
            <w:gridSpan w:val="3"/>
            <w:tcBorders>
              <w:top w:val="nil"/>
              <w:left w:val="nil"/>
              <w:bottom w:val="single" w:sz="8" w:space="0" w:color="auto"/>
              <w:right w:val="single" w:sz="8" w:space="0" w:color="000000"/>
            </w:tcBorders>
            <w:shd w:val="clear" w:color="auto" w:fill="auto"/>
            <w:noWrap/>
            <w:vAlign w:val="bottom"/>
            <w:hideMark/>
          </w:tcPr>
          <w:p w14:paraId="1646105A" w14:textId="77777777" w:rsidR="00293619" w:rsidRPr="00293619" w:rsidRDefault="00293619" w:rsidP="00293619">
            <w:pPr>
              <w:tabs>
                <w:tab w:val="clear" w:pos="360"/>
                <w:tab w:val="clear" w:pos="720"/>
                <w:tab w:val="clear" w:pos="1080"/>
                <w:tab w:val="clear" w:pos="1440"/>
              </w:tabs>
              <w:overflowPunct/>
              <w:autoSpaceDE/>
              <w:autoSpaceDN/>
              <w:adjustRightInd/>
              <w:spacing w:before="0"/>
              <w:jc w:val="center"/>
              <w:textAlignment w:val="auto"/>
              <w:rPr>
                <w:ins w:id="651" w:author="He, Yuwen" w:date="2016-02-20T22:32:00Z"/>
                <w:rFonts w:ascii="Arial" w:eastAsia="Times New Roman" w:hAnsi="Arial" w:cs="Arial"/>
                <w:color w:val="000000"/>
                <w:szCs w:val="22"/>
                <w:lang w:eastAsia="zh-CN"/>
              </w:rPr>
            </w:pPr>
            <w:ins w:id="652" w:author="He, Yuwen" w:date="2016-02-20T22:32:00Z">
              <w:r w:rsidRPr="00293619">
                <w:rPr>
                  <w:rFonts w:ascii="Arial" w:eastAsia="Times New Roman" w:hAnsi="Arial" w:cs="Arial"/>
                  <w:color w:val="000000"/>
                  <w:szCs w:val="22"/>
                  <w:lang w:eastAsia="zh-CN"/>
                </w:rPr>
                <w:t>100%</w:t>
              </w:r>
            </w:ins>
          </w:p>
        </w:tc>
      </w:tr>
    </w:tbl>
    <w:p w14:paraId="67CA0599" w14:textId="77777777" w:rsidR="00293619" w:rsidRPr="00293619" w:rsidRDefault="00293619" w:rsidP="00293619">
      <w:pPr>
        <w:rPr>
          <w:ins w:id="653" w:author="He, Yuwen" w:date="2016-02-20T22:27:00Z"/>
        </w:rPr>
      </w:pPr>
    </w:p>
    <w:p w14:paraId="7A65E988" w14:textId="77777777" w:rsidR="00A03181" w:rsidRPr="006D1415" w:rsidRDefault="00A03181" w:rsidP="00A03181">
      <w:pPr>
        <w:pStyle w:val="Heading1"/>
        <w:tabs>
          <w:tab w:val="clear" w:pos="360"/>
          <w:tab w:val="clear" w:pos="720"/>
          <w:tab w:val="clear" w:pos="1080"/>
          <w:tab w:val="clear" w:pos="1440"/>
        </w:tabs>
        <w:ind w:left="432" w:hanging="432"/>
      </w:pPr>
      <w:r>
        <w:t>Simulation results</w:t>
      </w:r>
      <w:r w:rsidRPr="006D1415">
        <w:t xml:space="preserve"> </w:t>
      </w:r>
      <w:r>
        <w:t>for HDR/WCG test sequences</w:t>
      </w:r>
    </w:p>
    <w:p w14:paraId="32BD1140" w14:textId="7B5E08CF" w:rsidR="00FC64B0" w:rsidRDefault="00FC64B0" w:rsidP="00FC64B0">
      <w:pPr>
        <w:jc w:val="both"/>
        <w:rPr>
          <w:lang w:val="en-GB"/>
        </w:rPr>
      </w:pPr>
      <w:r>
        <w:rPr>
          <w:lang w:val="en-GB"/>
        </w:rPr>
        <w:t xml:space="preserve">We integrated the two </w:t>
      </w:r>
      <w:r w:rsidR="00790D20">
        <w:rPr>
          <w:lang w:val="en-GB"/>
        </w:rPr>
        <w:t xml:space="preserve">encoder optimization </w:t>
      </w:r>
      <w:r>
        <w:rPr>
          <w:lang w:val="en-GB"/>
        </w:rPr>
        <w:t xml:space="preserve">methods: deblocking filter parameter selection and chroma quantization parameter (QP) adjustment based on </w:t>
      </w:r>
      <w:r w:rsidR="0063476A">
        <w:rPr>
          <w:lang w:val="en-GB"/>
        </w:rPr>
        <w:t xml:space="preserve">HDR/WCG </w:t>
      </w:r>
      <w:r>
        <w:rPr>
          <w:lang w:val="en-GB"/>
        </w:rPr>
        <w:t>anchor V3.0 released on Nov. 21, 2015.</w:t>
      </w:r>
      <w:r w:rsidR="0063476A">
        <w:rPr>
          <w:lang w:val="en-GB"/>
        </w:rPr>
        <w:t xml:space="preserve"> Whereas the deblocking filter parameter selection method is the same for general-purpose encoding and for HDR/WCG coding, the chroma QP adjustment method for HDR/WCG content coding is slightly different, given the HDR/WCG anchor already contains sequence level chroma QP adjustment. Detailed information about the latter and how it is integrated into the HDR/WCG anchor can be found in </w:t>
      </w:r>
      <w:r w:rsidR="0063476A">
        <w:rPr>
          <w:lang w:val="en-GB"/>
        </w:rPr>
        <w:fldChar w:fldCharType="begin"/>
      </w:r>
      <w:r w:rsidR="0063476A">
        <w:rPr>
          <w:lang w:val="en-GB"/>
        </w:rPr>
        <w:instrText xml:space="preserve"> REF _Ref442188416 \r \h </w:instrText>
      </w:r>
      <w:r w:rsidR="0063476A">
        <w:rPr>
          <w:lang w:val="en-GB"/>
        </w:rPr>
      </w:r>
      <w:r w:rsidR="0063476A">
        <w:rPr>
          <w:lang w:val="en-GB"/>
        </w:rPr>
        <w:fldChar w:fldCharType="separate"/>
      </w:r>
      <w:r w:rsidR="0063476A">
        <w:rPr>
          <w:lang w:val="en-GB"/>
        </w:rPr>
        <w:t>[1]</w:t>
      </w:r>
      <w:r w:rsidR="0063476A">
        <w:rPr>
          <w:lang w:val="en-GB"/>
        </w:rPr>
        <w:fldChar w:fldCharType="end"/>
      </w:r>
      <w:r w:rsidR="0063476A">
        <w:rPr>
          <w:lang w:val="en-GB"/>
        </w:rPr>
        <w:t>.</w:t>
      </w:r>
    </w:p>
    <w:p w14:paraId="34E38C64" w14:textId="77777777" w:rsidR="006718BC" w:rsidRDefault="006718BC" w:rsidP="006718BC">
      <w:pPr>
        <w:jc w:val="both"/>
        <w:rPr>
          <w:lang w:val="en-GB"/>
        </w:rPr>
      </w:pPr>
      <w:r>
        <w:rPr>
          <w:lang w:val="en-GB"/>
        </w:rPr>
        <w:t>Two tests were performed</w:t>
      </w:r>
      <w:r w:rsidR="00A03181">
        <w:rPr>
          <w:lang w:val="en-GB"/>
        </w:rPr>
        <w:t xml:space="preserve"> for HDR/WCG coding</w:t>
      </w:r>
      <w:r>
        <w:rPr>
          <w:lang w:val="en-GB"/>
        </w:rPr>
        <w:t>:</w:t>
      </w:r>
    </w:p>
    <w:p w14:paraId="188DA62E" w14:textId="77777777" w:rsidR="006718BC" w:rsidRDefault="006718BC" w:rsidP="006718BC">
      <w:pPr>
        <w:jc w:val="both"/>
      </w:pPr>
      <w:r>
        <w:rPr>
          <w:lang w:val="en-GB"/>
        </w:rPr>
        <w:lastRenderedPageBreak/>
        <w:t>Test1: deblocking filter parameter selection</w:t>
      </w:r>
      <w:r>
        <w:t xml:space="preserve"> + chroma QP offset adjustment</w:t>
      </w:r>
      <w:r w:rsidR="008942D8">
        <w:t>;</w:t>
      </w:r>
    </w:p>
    <w:p w14:paraId="0D2D01FD" w14:textId="77777777" w:rsidR="006718BC" w:rsidRDefault="006718BC" w:rsidP="006718BC">
      <w:pPr>
        <w:jc w:val="both"/>
      </w:pPr>
      <w:r>
        <w:rPr>
          <w:lang w:val="en-GB"/>
        </w:rPr>
        <w:t>Test2: deblocking filter parameter selection</w:t>
      </w:r>
      <w:r>
        <w:t xml:space="preserve"> only</w:t>
      </w:r>
      <w:r w:rsidR="008942D8">
        <w:t>.</w:t>
      </w:r>
    </w:p>
    <w:p w14:paraId="15AD534F" w14:textId="66A71D23" w:rsidR="00C76CFC" w:rsidRDefault="006718BC" w:rsidP="006718BC">
      <w:pPr>
        <w:jc w:val="both"/>
        <w:rPr>
          <w:lang w:val="en-GB"/>
        </w:rPr>
      </w:pPr>
      <w:r>
        <w:rPr>
          <w:lang w:val="en-GB"/>
        </w:rPr>
        <w:fldChar w:fldCharType="begin"/>
      </w:r>
      <w:r>
        <w:rPr>
          <w:lang w:val="en-GB"/>
        </w:rPr>
        <w:instrText xml:space="preserve"> REF _Ref432023623 \h  \* MERGEFORMAT </w:instrText>
      </w:r>
      <w:r>
        <w:rPr>
          <w:lang w:val="en-GB"/>
        </w:rPr>
      </w:r>
      <w:r>
        <w:rPr>
          <w:lang w:val="en-GB"/>
        </w:rPr>
        <w:fldChar w:fldCharType="separate"/>
      </w:r>
      <w:ins w:id="654" w:author="He, Yuwen" w:date="2016-02-20T22:29:00Z">
        <w:r w:rsidR="00293619" w:rsidRPr="00C93E48">
          <w:t xml:space="preserve">Table </w:t>
        </w:r>
        <w:r w:rsidR="00293619">
          <w:rPr>
            <w:noProof/>
          </w:rPr>
          <w:t>6</w:t>
        </w:r>
      </w:ins>
      <w:del w:id="655" w:author="He, Yuwen" w:date="2016-02-19T12:01:00Z">
        <w:r w:rsidR="008A353A" w:rsidRPr="00C93E48" w:rsidDel="006F122A">
          <w:delText xml:space="preserve">Table </w:delText>
        </w:r>
        <w:r w:rsidR="008A353A" w:rsidDel="006F122A">
          <w:rPr>
            <w:noProof/>
          </w:rPr>
          <w:delText>4</w:delText>
        </w:r>
      </w:del>
      <w:r>
        <w:rPr>
          <w:lang w:val="en-GB"/>
        </w:rPr>
        <w:fldChar w:fldCharType="end"/>
      </w:r>
      <w:r>
        <w:rPr>
          <w:lang w:val="en-GB"/>
        </w:rPr>
        <w:t xml:space="preserve"> and </w:t>
      </w:r>
      <w:r>
        <w:rPr>
          <w:lang w:val="en-GB"/>
        </w:rPr>
        <w:fldChar w:fldCharType="begin"/>
      </w:r>
      <w:r>
        <w:rPr>
          <w:lang w:val="en-GB"/>
        </w:rPr>
        <w:instrText xml:space="preserve"> REF _Ref439780209 \h </w:instrText>
      </w:r>
      <w:r>
        <w:rPr>
          <w:lang w:val="en-GB"/>
        </w:rPr>
      </w:r>
      <w:r>
        <w:rPr>
          <w:lang w:val="en-GB"/>
        </w:rPr>
        <w:fldChar w:fldCharType="separate"/>
      </w:r>
      <w:ins w:id="656" w:author="He, Yuwen" w:date="2016-02-20T22:29:00Z">
        <w:r w:rsidR="00293619" w:rsidRPr="00C93E48">
          <w:t xml:space="preserve">Table </w:t>
        </w:r>
        <w:r w:rsidR="00293619">
          <w:rPr>
            <w:noProof/>
          </w:rPr>
          <w:t>7</w:t>
        </w:r>
      </w:ins>
      <w:del w:id="657" w:author="He, Yuwen" w:date="2016-02-19T12:01:00Z">
        <w:r w:rsidR="008A353A" w:rsidRPr="00C93E48" w:rsidDel="006F122A">
          <w:delText xml:space="preserve">Table </w:delText>
        </w:r>
        <w:r w:rsidR="008A353A" w:rsidDel="006F122A">
          <w:rPr>
            <w:noProof/>
          </w:rPr>
          <w:delText>5</w:delText>
        </w:r>
      </w:del>
      <w:r>
        <w:rPr>
          <w:lang w:val="en-GB"/>
        </w:rPr>
        <w:fldChar w:fldCharType="end"/>
      </w:r>
      <w:r>
        <w:rPr>
          <w:lang w:val="en-GB"/>
        </w:rPr>
        <w:t xml:space="preserve"> list the results of Test1 and Test2 compared to CE1 anchor V3.0, respectively. Subjective viewing was conducted by the proponents on SIM2 display. </w:t>
      </w:r>
      <w:r w:rsidR="00810F2E">
        <w:rPr>
          <w:lang w:val="en-GB"/>
        </w:rPr>
        <w:t>F</w:t>
      </w:r>
      <w:r w:rsidR="00C76CFC">
        <w:rPr>
          <w:lang w:val="en-GB"/>
        </w:rPr>
        <w:t>or Test1</w:t>
      </w:r>
      <w:r w:rsidR="00810F2E">
        <w:rPr>
          <w:lang w:val="en-GB"/>
        </w:rPr>
        <w:t xml:space="preserve"> compared to CE1 anchor V3.0</w:t>
      </w:r>
      <w:r w:rsidR="00C76CFC">
        <w:rPr>
          <w:lang w:val="en-GB"/>
        </w:rPr>
        <w:t xml:space="preserve">, </w:t>
      </w:r>
      <w:r>
        <w:rPr>
          <w:lang w:val="en-GB"/>
        </w:rPr>
        <w:t xml:space="preserve">quality improvement in terms of more details and </w:t>
      </w:r>
      <w:r w:rsidR="00F73100">
        <w:rPr>
          <w:lang w:val="en-GB"/>
        </w:rPr>
        <w:t xml:space="preserve">fewer blocking </w:t>
      </w:r>
      <w:r>
        <w:rPr>
          <w:lang w:val="en-GB"/>
        </w:rPr>
        <w:t>artifacts was observed</w:t>
      </w:r>
      <w:r w:rsidR="00C76CFC">
        <w:rPr>
          <w:lang w:val="en-GB"/>
        </w:rPr>
        <w:t xml:space="preserve"> for the following sequences</w:t>
      </w:r>
      <w:r>
        <w:rPr>
          <w:lang w:val="en-GB"/>
        </w:rPr>
        <w:t xml:space="preserve">: </w:t>
      </w:r>
    </w:p>
    <w:p w14:paraId="75C43DF8" w14:textId="455F9D7C" w:rsidR="00C76CFC" w:rsidRDefault="00C76CFC" w:rsidP="00810F2E">
      <w:pPr>
        <w:pStyle w:val="ListParagraph"/>
        <w:numPr>
          <w:ilvl w:val="0"/>
          <w:numId w:val="32"/>
        </w:numPr>
        <w:jc w:val="both"/>
        <w:rPr>
          <w:lang w:val="en-GB"/>
        </w:rPr>
      </w:pPr>
      <w:r>
        <w:rPr>
          <w:lang w:val="en-GB"/>
        </w:rPr>
        <w:t xml:space="preserve">In real-time playback mode: </w:t>
      </w:r>
      <w:r w:rsidR="006718BC" w:rsidRPr="00C76CFC">
        <w:rPr>
          <w:lang w:val="en-GB"/>
        </w:rPr>
        <w:t xml:space="preserve">SunRise, WarmNight, BalloonFestival, BikeSparklers, </w:t>
      </w:r>
      <w:r>
        <w:rPr>
          <w:lang w:val="en-GB"/>
        </w:rPr>
        <w:t xml:space="preserve">and </w:t>
      </w:r>
      <w:r w:rsidR="006718BC" w:rsidRPr="00C76CFC">
        <w:rPr>
          <w:lang w:val="en-GB"/>
        </w:rPr>
        <w:t xml:space="preserve">ShowGirl </w:t>
      </w:r>
    </w:p>
    <w:p w14:paraId="12B20122" w14:textId="07EC1123" w:rsidR="006718BC" w:rsidRPr="00C76CFC" w:rsidRDefault="00C76CFC" w:rsidP="00810F2E">
      <w:pPr>
        <w:pStyle w:val="ListParagraph"/>
        <w:numPr>
          <w:ilvl w:val="0"/>
          <w:numId w:val="32"/>
        </w:numPr>
        <w:jc w:val="both"/>
        <w:rPr>
          <w:lang w:val="en-GB"/>
        </w:rPr>
      </w:pPr>
      <w:r>
        <w:rPr>
          <w:lang w:val="en-GB"/>
        </w:rPr>
        <w:t xml:space="preserve">In toggle mode: </w:t>
      </w:r>
      <w:r w:rsidR="006718BC" w:rsidRPr="00C76CFC">
        <w:rPr>
          <w:lang w:val="en-GB"/>
        </w:rPr>
        <w:t xml:space="preserve">Market. </w:t>
      </w:r>
    </w:p>
    <w:p w14:paraId="51E22DFF" w14:textId="295BF8E8" w:rsidR="006718BC" w:rsidRDefault="00C76CFC" w:rsidP="006718BC">
      <w:pPr>
        <w:jc w:val="both"/>
        <w:rPr>
          <w:lang w:val="en-GB"/>
        </w:rPr>
      </w:pPr>
      <w:r>
        <w:rPr>
          <w:lang w:val="en-GB"/>
        </w:rPr>
        <w:t>For Test2</w:t>
      </w:r>
      <w:r w:rsidR="00810F2E">
        <w:rPr>
          <w:lang w:val="en-GB"/>
        </w:rPr>
        <w:t xml:space="preserve"> compared to CE1 anchor V3.0</w:t>
      </w:r>
      <w:r>
        <w:rPr>
          <w:lang w:val="en-GB"/>
        </w:rPr>
        <w:t xml:space="preserve">, </w:t>
      </w:r>
      <w:r w:rsidR="006718BC">
        <w:rPr>
          <w:lang w:val="en-GB"/>
        </w:rPr>
        <w:t xml:space="preserve">quality improvement was observed for the following sequences: WarmNight, BikeSparklers, </w:t>
      </w:r>
      <w:r>
        <w:rPr>
          <w:lang w:val="en-GB"/>
        </w:rPr>
        <w:t xml:space="preserve">and </w:t>
      </w:r>
      <w:r w:rsidR="006718BC">
        <w:rPr>
          <w:lang w:val="en-GB"/>
        </w:rPr>
        <w:t>ShowGirl.</w:t>
      </w:r>
      <w:r w:rsidRPr="00C76CFC">
        <w:rPr>
          <w:lang w:val="en-GB"/>
        </w:rPr>
        <w:t xml:space="preserve"> The </w:t>
      </w:r>
      <w:r>
        <w:rPr>
          <w:lang w:val="en-GB"/>
        </w:rPr>
        <w:t xml:space="preserve">quality </w:t>
      </w:r>
      <w:r w:rsidRPr="00C76CFC">
        <w:rPr>
          <w:lang w:val="en-GB"/>
        </w:rPr>
        <w:t xml:space="preserve">improvement is </w:t>
      </w:r>
      <w:r>
        <w:rPr>
          <w:lang w:val="en-GB"/>
        </w:rPr>
        <w:t xml:space="preserve">generally </w:t>
      </w:r>
      <w:r w:rsidRPr="00C76CFC">
        <w:rPr>
          <w:lang w:val="en-GB"/>
        </w:rPr>
        <w:t>more visible at lower bitrates.</w:t>
      </w:r>
    </w:p>
    <w:p w14:paraId="6D0B75C3" w14:textId="77777777" w:rsidR="006718BC" w:rsidRDefault="006718BC" w:rsidP="006718BC">
      <w:pPr>
        <w:contextualSpacing/>
        <w:jc w:val="both"/>
        <w:rPr>
          <w:rFonts w:eastAsia="Calibri"/>
          <w:lang w:val="en-GB"/>
        </w:rPr>
      </w:pPr>
    </w:p>
    <w:p w14:paraId="6BB1A9C8" w14:textId="77777777" w:rsidR="006718BC" w:rsidRPr="00C93E48" w:rsidRDefault="006718BC" w:rsidP="006718BC">
      <w:pPr>
        <w:pStyle w:val="Caption"/>
        <w:jc w:val="center"/>
        <w:rPr>
          <w:rFonts w:eastAsia="Calibri"/>
          <w:lang w:val="en-GB"/>
        </w:rPr>
      </w:pPr>
      <w:bookmarkStart w:id="658" w:name="_Ref432023623"/>
      <w:r w:rsidRPr="00C93E48">
        <w:t xml:space="preserve">Table </w:t>
      </w:r>
      <w:fldSimple w:instr=" SEQ Table \* ARABIC ">
        <w:ins w:id="659" w:author="He, Yuwen" w:date="2016-02-20T22:28:00Z">
          <w:r w:rsidR="00293619">
            <w:rPr>
              <w:noProof/>
            </w:rPr>
            <w:t>6</w:t>
          </w:r>
        </w:ins>
        <w:del w:id="660" w:author="He, Yuwen" w:date="2016-02-19T12:00:00Z">
          <w:r w:rsidR="008A353A" w:rsidDel="006F122A">
            <w:rPr>
              <w:noProof/>
            </w:rPr>
            <w:delText>4</w:delText>
          </w:r>
        </w:del>
      </w:fldSimple>
      <w:bookmarkEnd w:id="658"/>
      <w:r>
        <w:t>. Test1 compared to CE1 anchor V3.0</w:t>
      </w:r>
    </w:p>
    <w:tbl>
      <w:tblPr>
        <w:tblW w:w="9002" w:type="dxa"/>
        <w:jc w:val="center"/>
        <w:tblLook w:val="04A0" w:firstRow="1" w:lastRow="0" w:firstColumn="1" w:lastColumn="0" w:noHBand="0" w:noVBand="1"/>
      </w:tblPr>
      <w:tblGrid>
        <w:gridCol w:w="839"/>
        <w:gridCol w:w="1977"/>
        <w:gridCol w:w="723"/>
        <w:gridCol w:w="723"/>
        <w:gridCol w:w="723"/>
        <w:gridCol w:w="670"/>
        <w:gridCol w:w="670"/>
        <w:gridCol w:w="776"/>
        <w:gridCol w:w="795"/>
        <w:gridCol w:w="1106"/>
      </w:tblGrid>
      <w:tr w:rsidR="007175F9" w:rsidRPr="00A01D18" w14:paraId="3539F6A3" w14:textId="77777777" w:rsidTr="007175F9">
        <w:trPr>
          <w:trHeight w:val="330"/>
          <w:jc w:val="center"/>
        </w:trPr>
        <w:tc>
          <w:tcPr>
            <w:tcW w:w="839" w:type="dxa"/>
            <w:tcBorders>
              <w:top w:val="nil"/>
              <w:left w:val="nil"/>
              <w:bottom w:val="nil"/>
              <w:right w:val="nil"/>
            </w:tcBorders>
            <w:shd w:val="clear" w:color="auto" w:fill="auto"/>
            <w:noWrap/>
            <w:vAlign w:val="bottom"/>
            <w:hideMark/>
          </w:tcPr>
          <w:p w14:paraId="19CB45E2" w14:textId="77777777" w:rsidR="007175F9" w:rsidRPr="00A01D18" w:rsidRDefault="007175F9" w:rsidP="00790D20">
            <w:pPr>
              <w:spacing w:before="0"/>
              <w:rPr>
                <w:rFonts w:eastAsia="Times New Roman"/>
                <w:sz w:val="16"/>
                <w:szCs w:val="16"/>
                <w:lang w:eastAsia="zh-CN"/>
              </w:rPr>
            </w:pPr>
          </w:p>
        </w:tc>
        <w:tc>
          <w:tcPr>
            <w:tcW w:w="1977" w:type="dxa"/>
            <w:tcBorders>
              <w:top w:val="nil"/>
              <w:left w:val="nil"/>
              <w:bottom w:val="nil"/>
              <w:right w:val="nil"/>
            </w:tcBorders>
            <w:shd w:val="clear" w:color="auto" w:fill="auto"/>
            <w:noWrap/>
            <w:vAlign w:val="bottom"/>
            <w:hideMark/>
          </w:tcPr>
          <w:p w14:paraId="2644BC0E" w14:textId="77777777" w:rsidR="007175F9" w:rsidRPr="00A01D18" w:rsidRDefault="007175F9" w:rsidP="00790D20">
            <w:pPr>
              <w:spacing w:before="0"/>
              <w:rPr>
                <w:rFonts w:eastAsia="Times New Roman"/>
                <w:sz w:val="16"/>
                <w:szCs w:val="16"/>
                <w:lang w:eastAsia="zh-CN"/>
              </w:rPr>
            </w:pPr>
          </w:p>
        </w:tc>
        <w:tc>
          <w:tcPr>
            <w:tcW w:w="723" w:type="dxa"/>
            <w:tcBorders>
              <w:top w:val="single" w:sz="8" w:space="0" w:color="auto"/>
              <w:left w:val="single" w:sz="8" w:space="0" w:color="auto"/>
              <w:bottom w:val="single" w:sz="8" w:space="0" w:color="auto"/>
              <w:right w:val="nil"/>
            </w:tcBorders>
            <w:shd w:val="clear" w:color="auto" w:fill="auto"/>
            <w:noWrap/>
            <w:vAlign w:val="bottom"/>
            <w:hideMark/>
          </w:tcPr>
          <w:p w14:paraId="35EF2D78"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X</w:t>
            </w:r>
          </w:p>
        </w:tc>
        <w:tc>
          <w:tcPr>
            <w:tcW w:w="723" w:type="dxa"/>
            <w:tcBorders>
              <w:top w:val="single" w:sz="8" w:space="0" w:color="auto"/>
              <w:left w:val="nil"/>
              <w:bottom w:val="single" w:sz="8" w:space="0" w:color="auto"/>
              <w:right w:val="nil"/>
            </w:tcBorders>
          </w:tcPr>
          <w:p w14:paraId="7983DCAA"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single" w:sz="8" w:space="0" w:color="auto"/>
              <w:left w:val="nil"/>
              <w:bottom w:val="single" w:sz="8" w:space="0" w:color="auto"/>
              <w:right w:val="nil"/>
            </w:tcBorders>
            <w:shd w:val="clear" w:color="auto" w:fill="auto"/>
            <w:noWrap/>
            <w:vAlign w:val="bottom"/>
            <w:hideMark/>
          </w:tcPr>
          <w:p w14:paraId="33B019E7" w14:textId="596B03F6"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Y</w:t>
            </w:r>
          </w:p>
        </w:tc>
        <w:tc>
          <w:tcPr>
            <w:tcW w:w="670" w:type="dxa"/>
            <w:tcBorders>
              <w:top w:val="single" w:sz="8" w:space="0" w:color="auto"/>
              <w:left w:val="nil"/>
              <w:bottom w:val="single" w:sz="8" w:space="0" w:color="auto"/>
              <w:right w:val="nil"/>
            </w:tcBorders>
            <w:shd w:val="clear" w:color="auto" w:fill="auto"/>
            <w:noWrap/>
            <w:vAlign w:val="bottom"/>
            <w:hideMark/>
          </w:tcPr>
          <w:p w14:paraId="05DE8D6F"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Z</w:t>
            </w:r>
          </w:p>
        </w:tc>
        <w:tc>
          <w:tcPr>
            <w:tcW w:w="6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5E49EFC"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XYZ</w:t>
            </w:r>
          </w:p>
        </w:tc>
        <w:tc>
          <w:tcPr>
            <w:tcW w:w="776" w:type="dxa"/>
            <w:tcBorders>
              <w:top w:val="single" w:sz="8" w:space="0" w:color="auto"/>
              <w:left w:val="nil"/>
              <w:bottom w:val="single" w:sz="8" w:space="0" w:color="auto"/>
              <w:right w:val="nil"/>
            </w:tcBorders>
            <w:shd w:val="clear" w:color="000000" w:fill="D9D9D9"/>
            <w:noWrap/>
            <w:vAlign w:val="bottom"/>
            <w:hideMark/>
          </w:tcPr>
          <w:p w14:paraId="6EB40435"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tOSNR-XYZ</w:t>
            </w:r>
          </w:p>
        </w:tc>
        <w:tc>
          <w:tcPr>
            <w:tcW w:w="795" w:type="dxa"/>
            <w:tcBorders>
              <w:top w:val="single" w:sz="8" w:space="0" w:color="auto"/>
              <w:left w:val="nil"/>
              <w:bottom w:val="single" w:sz="8" w:space="0" w:color="auto"/>
              <w:right w:val="nil"/>
            </w:tcBorders>
            <w:shd w:val="clear" w:color="000000" w:fill="D9D9D9"/>
            <w:noWrap/>
            <w:vAlign w:val="bottom"/>
            <w:hideMark/>
          </w:tcPr>
          <w:p w14:paraId="0B125D38"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DE100</w:t>
            </w:r>
          </w:p>
        </w:tc>
        <w:tc>
          <w:tcPr>
            <w:tcW w:w="1106" w:type="dxa"/>
            <w:tcBorders>
              <w:top w:val="single" w:sz="8" w:space="0" w:color="auto"/>
              <w:left w:val="nil"/>
              <w:bottom w:val="single" w:sz="8" w:space="0" w:color="auto"/>
              <w:right w:val="single" w:sz="8" w:space="0" w:color="auto"/>
            </w:tcBorders>
            <w:shd w:val="clear" w:color="000000" w:fill="D9D9D9"/>
            <w:noWrap/>
            <w:vAlign w:val="bottom"/>
            <w:hideMark/>
          </w:tcPr>
          <w:p w14:paraId="5A8ED97A"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PSNRL100</w:t>
            </w:r>
          </w:p>
        </w:tc>
      </w:tr>
      <w:tr w:rsidR="007175F9" w:rsidRPr="00A01D18" w14:paraId="33F6269C" w14:textId="77777777" w:rsidTr="007175F9">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14:paraId="0BB7927A"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A</w:t>
            </w:r>
          </w:p>
        </w:tc>
        <w:tc>
          <w:tcPr>
            <w:tcW w:w="1977" w:type="dxa"/>
            <w:tcBorders>
              <w:top w:val="single" w:sz="8" w:space="0" w:color="auto"/>
              <w:left w:val="nil"/>
              <w:bottom w:val="nil"/>
              <w:right w:val="single" w:sz="8" w:space="0" w:color="auto"/>
            </w:tcBorders>
            <w:shd w:val="clear" w:color="auto" w:fill="auto"/>
            <w:noWrap/>
            <w:vAlign w:val="bottom"/>
            <w:hideMark/>
          </w:tcPr>
          <w:p w14:paraId="1C7AFBD5"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FireEaterClip4000r1</w:t>
            </w:r>
          </w:p>
        </w:tc>
        <w:tc>
          <w:tcPr>
            <w:tcW w:w="723" w:type="dxa"/>
            <w:tcBorders>
              <w:top w:val="nil"/>
              <w:left w:val="nil"/>
              <w:bottom w:val="nil"/>
              <w:right w:val="nil"/>
            </w:tcBorders>
            <w:shd w:val="clear" w:color="auto" w:fill="auto"/>
            <w:noWrap/>
            <w:vAlign w:val="bottom"/>
            <w:hideMark/>
          </w:tcPr>
          <w:p w14:paraId="351BE5FC"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723" w:type="dxa"/>
            <w:tcBorders>
              <w:top w:val="nil"/>
              <w:left w:val="nil"/>
              <w:bottom w:val="nil"/>
              <w:right w:val="nil"/>
            </w:tcBorders>
          </w:tcPr>
          <w:p w14:paraId="132F6A77"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nil"/>
              <w:right w:val="nil"/>
            </w:tcBorders>
            <w:shd w:val="clear" w:color="auto" w:fill="auto"/>
            <w:noWrap/>
            <w:vAlign w:val="bottom"/>
            <w:hideMark/>
          </w:tcPr>
          <w:p w14:paraId="0A52B297" w14:textId="52B55FF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670" w:type="dxa"/>
            <w:tcBorders>
              <w:top w:val="single" w:sz="8" w:space="0" w:color="auto"/>
              <w:left w:val="nil"/>
              <w:bottom w:val="nil"/>
              <w:right w:val="nil"/>
            </w:tcBorders>
            <w:shd w:val="clear" w:color="000000" w:fill="FFC7CE"/>
            <w:noWrap/>
            <w:vAlign w:val="bottom"/>
            <w:hideMark/>
          </w:tcPr>
          <w:p w14:paraId="219A0D9E"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9.3%</w:t>
            </w:r>
          </w:p>
        </w:tc>
        <w:tc>
          <w:tcPr>
            <w:tcW w:w="670" w:type="dxa"/>
            <w:tcBorders>
              <w:top w:val="nil"/>
              <w:left w:val="single" w:sz="8" w:space="0" w:color="auto"/>
              <w:bottom w:val="nil"/>
              <w:right w:val="single" w:sz="8" w:space="0" w:color="auto"/>
            </w:tcBorders>
            <w:shd w:val="clear" w:color="auto" w:fill="auto"/>
            <w:noWrap/>
            <w:vAlign w:val="bottom"/>
            <w:hideMark/>
          </w:tcPr>
          <w:p w14:paraId="2E093A2B"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2.6%</w:t>
            </w:r>
          </w:p>
        </w:tc>
        <w:tc>
          <w:tcPr>
            <w:tcW w:w="776" w:type="dxa"/>
            <w:tcBorders>
              <w:top w:val="single" w:sz="8" w:space="0" w:color="auto"/>
              <w:left w:val="nil"/>
              <w:bottom w:val="nil"/>
              <w:right w:val="nil"/>
            </w:tcBorders>
            <w:shd w:val="clear" w:color="000000" w:fill="FFC7CE"/>
            <w:noWrap/>
            <w:vAlign w:val="bottom"/>
            <w:hideMark/>
          </w:tcPr>
          <w:p w14:paraId="3309604F"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5.3%</w:t>
            </w:r>
          </w:p>
        </w:tc>
        <w:tc>
          <w:tcPr>
            <w:tcW w:w="795" w:type="dxa"/>
            <w:tcBorders>
              <w:top w:val="single" w:sz="8" w:space="0" w:color="auto"/>
              <w:left w:val="nil"/>
              <w:bottom w:val="nil"/>
              <w:right w:val="nil"/>
            </w:tcBorders>
            <w:shd w:val="clear" w:color="000000" w:fill="FFC7CE"/>
            <w:noWrap/>
            <w:vAlign w:val="bottom"/>
            <w:hideMark/>
          </w:tcPr>
          <w:p w14:paraId="09C084A1"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6.0%</w:t>
            </w:r>
          </w:p>
        </w:tc>
        <w:tc>
          <w:tcPr>
            <w:tcW w:w="1106" w:type="dxa"/>
            <w:tcBorders>
              <w:top w:val="nil"/>
              <w:left w:val="nil"/>
              <w:bottom w:val="nil"/>
              <w:right w:val="single" w:sz="8" w:space="0" w:color="auto"/>
            </w:tcBorders>
            <w:shd w:val="clear" w:color="000000" w:fill="D9D9D9"/>
            <w:noWrap/>
            <w:vAlign w:val="bottom"/>
            <w:hideMark/>
          </w:tcPr>
          <w:p w14:paraId="39ACC45E"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r>
      <w:tr w:rsidR="007175F9" w:rsidRPr="00A01D18" w14:paraId="65FE5FD2" w14:textId="77777777" w:rsidTr="007175F9">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05340E0F"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390C11B1"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Market3Clip4000r2</w:t>
            </w:r>
          </w:p>
        </w:tc>
        <w:tc>
          <w:tcPr>
            <w:tcW w:w="723" w:type="dxa"/>
            <w:tcBorders>
              <w:top w:val="nil"/>
              <w:left w:val="nil"/>
              <w:bottom w:val="nil"/>
              <w:right w:val="nil"/>
            </w:tcBorders>
            <w:shd w:val="clear" w:color="auto" w:fill="auto"/>
            <w:noWrap/>
            <w:vAlign w:val="bottom"/>
            <w:hideMark/>
          </w:tcPr>
          <w:p w14:paraId="1F0F8EA4"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-1.0%</w:t>
            </w:r>
          </w:p>
        </w:tc>
        <w:tc>
          <w:tcPr>
            <w:tcW w:w="723" w:type="dxa"/>
            <w:tcBorders>
              <w:top w:val="nil"/>
              <w:left w:val="nil"/>
              <w:bottom w:val="nil"/>
              <w:right w:val="nil"/>
            </w:tcBorders>
          </w:tcPr>
          <w:p w14:paraId="238FC314"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nil"/>
              <w:right w:val="nil"/>
            </w:tcBorders>
            <w:shd w:val="clear" w:color="auto" w:fill="auto"/>
            <w:noWrap/>
            <w:vAlign w:val="bottom"/>
            <w:hideMark/>
          </w:tcPr>
          <w:p w14:paraId="32DFED2A" w14:textId="1D1401A4"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670" w:type="dxa"/>
            <w:tcBorders>
              <w:top w:val="nil"/>
              <w:left w:val="nil"/>
              <w:bottom w:val="nil"/>
              <w:right w:val="nil"/>
            </w:tcBorders>
            <w:shd w:val="clear" w:color="auto" w:fill="auto"/>
            <w:noWrap/>
            <w:vAlign w:val="bottom"/>
            <w:hideMark/>
          </w:tcPr>
          <w:p w14:paraId="539A37F4"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2.7%</w:t>
            </w:r>
          </w:p>
        </w:tc>
        <w:tc>
          <w:tcPr>
            <w:tcW w:w="670" w:type="dxa"/>
            <w:tcBorders>
              <w:top w:val="nil"/>
              <w:left w:val="single" w:sz="8" w:space="0" w:color="auto"/>
              <w:bottom w:val="nil"/>
              <w:right w:val="single" w:sz="8" w:space="0" w:color="auto"/>
            </w:tcBorders>
            <w:shd w:val="clear" w:color="auto" w:fill="auto"/>
            <w:noWrap/>
            <w:vAlign w:val="bottom"/>
            <w:hideMark/>
          </w:tcPr>
          <w:p w14:paraId="5E61615B"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76" w:type="dxa"/>
            <w:tcBorders>
              <w:top w:val="nil"/>
              <w:left w:val="nil"/>
              <w:bottom w:val="nil"/>
              <w:right w:val="nil"/>
            </w:tcBorders>
            <w:shd w:val="clear" w:color="000000" w:fill="D9D9D9"/>
            <w:noWrap/>
            <w:vAlign w:val="bottom"/>
            <w:hideMark/>
          </w:tcPr>
          <w:p w14:paraId="58E0D878"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95" w:type="dxa"/>
            <w:tcBorders>
              <w:top w:val="nil"/>
              <w:left w:val="nil"/>
              <w:bottom w:val="nil"/>
              <w:right w:val="nil"/>
            </w:tcBorders>
            <w:shd w:val="clear" w:color="000000" w:fill="FFC7CE"/>
            <w:noWrap/>
            <w:vAlign w:val="bottom"/>
            <w:hideMark/>
          </w:tcPr>
          <w:p w14:paraId="44DD4976"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11.6%</w:t>
            </w:r>
          </w:p>
        </w:tc>
        <w:tc>
          <w:tcPr>
            <w:tcW w:w="1106" w:type="dxa"/>
            <w:tcBorders>
              <w:top w:val="nil"/>
              <w:left w:val="nil"/>
              <w:bottom w:val="nil"/>
              <w:right w:val="single" w:sz="8" w:space="0" w:color="auto"/>
            </w:tcBorders>
            <w:shd w:val="clear" w:color="000000" w:fill="D9D9D9"/>
            <w:noWrap/>
            <w:vAlign w:val="bottom"/>
            <w:hideMark/>
          </w:tcPr>
          <w:p w14:paraId="785813D9"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-1.5%</w:t>
            </w:r>
          </w:p>
        </w:tc>
      </w:tr>
      <w:tr w:rsidR="007175F9" w:rsidRPr="00A01D18" w14:paraId="51307987" w14:textId="77777777" w:rsidTr="007175F9">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6AAEDC05"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513B98C3"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SunRise</w:t>
            </w:r>
          </w:p>
        </w:tc>
        <w:tc>
          <w:tcPr>
            <w:tcW w:w="723" w:type="dxa"/>
            <w:tcBorders>
              <w:top w:val="nil"/>
              <w:left w:val="nil"/>
              <w:bottom w:val="nil"/>
              <w:right w:val="nil"/>
            </w:tcBorders>
            <w:shd w:val="clear" w:color="auto" w:fill="auto"/>
            <w:noWrap/>
            <w:vAlign w:val="bottom"/>
            <w:hideMark/>
          </w:tcPr>
          <w:p w14:paraId="76604EB9"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723" w:type="dxa"/>
            <w:tcBorders>
              <w:top w:val="nil"/>
              <w:left w:val="nil"/>
              <w:bottom w:val="nil"/>
              <w:right w:val="nil"/>
            </w:tcBorders>
          </w:tcPr>
          <w:p w14:paraId="500BF09A"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nil"/>
              <w:right w:val="nil"/>
            </w:tcBorders>
            <w:shd w:val="clear" w:color="auto" w:fill="auto"/>
            <w:noWrap/>
            <w:vAlign w:val="bottom"/>
            <w:hideMark/>
          </w:tcPr>
          <w:p w14:paraId="67B8FFE6" w14:textId="5D3B893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670" w:type="dxa"/>
            <w:tcBorders>
              <w:top w:val="nil"/>
              <w:left w:val="nil"/>
              <w:bottom w:val="nil"/>
              <w:right w:val="nil"/>
            </w:tcBorders>
            <w:shd w:val="clear" w:color="auto" w:fill="auto"/>
            <w:noWrap/>
            <w:vAlign w:val="bottom"/>
            <w:hideMark/>
          </w:tcPr>
          <w:p w14:paraId="3F3DFB96"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2.5%</w:t>
            </w:r>
          </w:p>
        </w:tc>
        <w:tc>
          <w:tcPr>
            <w:tcW w:w="670" w:type="dxa"/>
            <w:tcBorders>
              <w:top w:val="nil"/>
              <w:left w:val="single" w:sz="8" w:space="0" w:color="auto"/>
              <w:bottom w:val="nil"/>
              <w:right w:val="single" w:sz="8" w:space="0" w:color="auto"/>
            </w:tcBorders>
            <w:shd w:val="clear" w:color="auto" w:fill="auto"/>
            <w:noWrap/>
            <w:vAlign w:val="bottom"/>
            <w:hideMark/>
          </w:tcPr>
          <w:p w14:paraId="47E98BF3"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76" w:type="dxa"/>
            <w:tcBorders>
              <w:top w:val="nil"/>
              <w:left w:val="nil"/>
              <w:bottom w:val="single" w:sz="8" w:space="0" w:color="auto"/>
              <w:right w:val="nil"/>
            </w:tcBorders>
            <w:shd w:val="clear" w:color="000000" w:fill="D9D9D9"/>
            <w:noWrap/>
            <w:vAlign w:val="bottom"/>
            <w:hideMark/>
          </w:tcPr>
          <w:p w14:paraId="65AAB6AD"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c>
          <w:tcPr>
            <w:tcW w:w="795" w:type="dxa"/>
            <w:tcBorders>
              <w:top w:val="nil"/>
              <w:left w:val="nil"/>
              <w:bottom w:val="nil"/>
              <w:right w:val="nil"/>
            </w:tcBorders>
            <w:shd w:val="clear" w:color="000000" w:fill="FFC7CE"/>
            <w:noWrap/>
            <w:vAlign w:val="bottom"/>
            <w:hideMark/>
          </w:tcPr>
          <w:p w14:paraId="612EFD09"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7.4%</w:t>
            </w:r>
          </w:p>
        </w:tc>
        <w:tc>
          <w:tcPr>
            <w:tcW w:w="1106" w:type="dxa"/>
            <w:tcBorders>
              <w:top w:val="nil"/>
              <w:left w:val="nil"/>
              <w:bottom w:val="nil"/>
              <w:right w:val="single" w:sz="8" w:space="0" w:color="auto"/>
            </w:tcBorders>
            <w:shd w:val="clear" w:color="000000" w:fill="D9D9D9"/>
            <w:noWrap/>
            <w:vAlign w:val="bottom"/>
            <w:hideMark/>
          </w:tcPr>
          <w:p w14:paraId="62AE3B94"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r>
      <w:tr w:rsidR="007175F9" w:rsidRPr="00A01D18" w14:paraId="5BF3A0A6" w14:textId="77777777" w:rsidTr="007175F9">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14:paraId="4BB304F0"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B</w:t>
            </w:r>
          </w:p>
        </w:tc>
        <w:tc>
          <w:tcPr>
            <w:tcW w:w="1977" w:type="dxa"/>
            <w:tcBorders>
              <w:top w:val="single" w:sz="8" w:space="0" w:color="auto"/>
              <w:left w:val="nil"/>
              <w:bottom w:val="nil"/>
              <w:right w:val="single" w:sz="8" w:space="0" w:color="auto"/>
            </w:tcBorders>
            <w:shd w:val="clear" w:color="auto" w:fill="auto"/>
            <w:noWrap/>
            <w:vAlign w:val="bottom"/>
            <w:hideMark/>
          </w:tcPr>
          <w:p w14:paraId="2DD13D4F"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BikeSparklers cut 1</w:t>
            </w:r>
          </w:p>
        </w:tc>
        <w:tc>
          <w:tcPr>
            <w:tcW w:w="723" w:type="dxa"/>
            <w:tcBorders>
              <w:top w:val="single" w:sz="8" w:space="0" w:color="auto"/>
              <w:left w:val="single" w:sz="8" w:space="0" w:color="auto"/>
              <w:bottom w:val="nil"/>
              <w:right w:val="nil"/>
            </w:tcBorders>
            <w:shd w:val="clear" w:color="000000" w:fill="CCFFCC"/>
            <w:noWrap/>
            <w:vAlign w:val="bottom"/>
            <w:hideMark/>
          </w:tcPr>
          <w:p w14:paraId="4F29DC89"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-3.0%</w:t>
            </w:r>
          </w:p>
        </w:tc>
        <w:tc>
          <w:tcPr>
            <w:tcW w:w="723" w:type="dxa"/>
            <w:tcBorders>
              <w:top w:val="single" w:sz="8" w:space="0" w:color="auto"/>
              <w:left w:val="nil"/>
              <w:bottom w:val="nil"/>
              <w:right w:val="nil"/>
            </w:tcBorders>
            <w:shd w:val="clear" w:color="000000" w:fill="CCFFCC"/>
          </w:tcPr>
          <w:p w14:paraId="04772AE5" w14:textId="77777777" w:rsidR="007175F9" w:rsidRPr="00A01D18" w:rsidRDefault="007175F9" w:rsidP="00790D20">
            <w:pPr>
              <w:spacing w:before="0"/>
              <w:jc w:val="center"/>
              <w:rPr>
                <w:rFonts w:ascii="Arial" w:eastAsia="Times New Roman" w:hAnsi="Arial" w:cs="Arial"/>
                <w:sz w:val="16"/>
                <w:szCs w:val="16"/>
                <w:lang w:eastAsia="zh-CN"/>
              </w:rPr>
            </w:pPr>
          </w:p>
        </w:tc>
        <w:tc>
          <w:tcPr>
            <w:tcW w:w="723" w:type="dxa"/>
            <w:tcBorders>
              <w:top w:val="single" w:sz="8" w:space="0" w:color="auto"/>
              <w:left w:val="nil"/>
              <w:bottom w:val="nil"/>
              <w:right w:val="nil"/>
            </w:tcBorders>
            <w:shd w:val="clear" w:color="000000" w:fill="CCFFCC"/>
            <w:noWrap/>
            <w:vAlign w:val="bottom"/>
            <w:hideMark/>
          </w:tcPr>
          <w:p w14:paraId="13FE4FA2" w14:textId="751A13D1"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-3.5%</w:t>
            </w:r>
          </w:p>
        </w:tc>
        <w:tc>
          <w:tcPr>
            <w:tcW w:w="670" w:type="dxa"/>
            <w:tcBorders>
              <w:top w:val="single" w:sz="8" w:space="0" w:color="auto"/>
              <w:left w:val="nil"/>
              <w:bottom w:val="nil"/>
              <w:right w:val="nil"/>
            </w:tcBorders>
            <w:shd w:val="clear" w:color="000000" w:fill="FFC7CE"/>
            <w:noWrap/>
            <w:vAlign w:val="bottom"/>
            <w:hideMark/>
          </w:tcPr>
          <w:p w14:paraId="1E41C7DB"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6.6%</w:t>
            </w:r>
          </w:p>
        </w:tc>
        <w:tc>
          <w:tcPr>
            <w:tcW w:w="670" w:type="dxa"/>
            <w:tcBorders>
              <w:top w:val="single" w:sz="8" w:space="0" w:color="auto"/>
              <w:left w:val="single" w:sz="8" w:space="0" w:color="auto"/>
              <w:bottom w:val="nil"/>
              <w:right w:val="single" w:sz="8" w:space="0" w:color="auto"/>
            </w:tcBorders>
            <w:shd w:val="clear" w:color="auto" w:fill="auto"/>
            <w:noWrap/>
            <w:vAlign w:val="bottom"/>
            <w:hideMark/>
          </w:tcPr>
          <w:p w14:paraId="5C9CD368"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76" w:type="dxa"/>
            <w:tcBorders>
              <w:top w:val="nil"/>
              <w:left w:val="nil"/>
              <w:bottom w:val="nil"/>
              <w:right w:val="nil"/>
            </w:tcBorders>
            <w:shd w:val="clear" w:color="000000" w:fill="D9D9D9"/>
            <w:noWrap/>
            <w:vAlign w:val="bottom"/>
            <w:hideMark/>
          </w:tcPr>
          <w:p w14:paraId="07671520"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single" w:sz="8" w:space="0" w:color="auto"/>
              <w:left w:val="nil"/>
              <w:bottom w:val="nil"/>
              <w:right w:val="nil"/>
            </w:tcBorders>
            <w:shd w:val="clear" w:color="000000" w:fill="FFC7CE"/>
            <w:noWrap/>
            <w:vAlign w:val="bottom"/>
            <w:hideMark/>
          </w:tcPr>
          <w:p w14:paraId="18A22606"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8.4%</w:t>
            </w:r>
          </w:p>
        </w:tc>
        <w:tc>
          <w:tcPr>
            <w:tcW w:w="1106" w:type="dxa"/>
            <w:tcBorders>
              <w:top w:val="single" w:sz="8" w:space="0" w:color="auto"/>
              <w:left w:val="nil"/>
              <w:bottom w:val="nil"/>
              <w:right w:val="single" w:sz="8" w:space="0" w:color="auto"/>
            </w:tcBorders>
            <w:shd w:val="clear" w:color="000000" w:fill="CCFFCC"/>
            <w:noWrap/>
            <w:vAlign w:val="bottom"/>
            <w:hideMark/>
          </w:tcPr>
          <w:p w14:paraId="1F996CE7"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-3.3%</w:t>
            </w:r>
          </w:p>
        </w:tc>
      </w:tr>
      <w:tr w:rsidR="007175F9" w:rsidRPr="00A01D18" w14:paraId="444382D7" w14:textId="77777777" w:rsidTr="007175F9">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2C66EC21"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037D7014"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BikeSparklers cut 2</w:t>
            </w:r>
          </w:p>
        </w:tc>
        <w:tc>
          <w:tcPr>
            <w:tcW w:w="723" w:type="dxa"/>
            <w:tcBorders>
              <w:top w:val="nil"/>
              <w:left w:val="nil"/>
              <w:bottom w:val="nil"/>
              <w:right w:val="nil"/>
            </w:tcBorders>
            <w:shd w:val="clear" w:color="auto" w:fill="auto"/>
            <w:noWrap/>
            <w:vAlign w:val="bottom"/>
            <w:hideMark/>
          </w:tcPr>
          <w:p w14:paraId="7E416AAE"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-2.7%</w:t>
            </w:r>
          </w:p>
        </w:tc>
        <w:tc>
          <w:tcPr>
            <w:tcW w:w="723" w:type="dxa"/>
            <w:tcBorders>
              <w:top w:val="nil"/>
              <w:left w:val="nil"/>
              <w:bottom w:val="nil"/>
              <w:right w:val="nil"/>
            </w:tcBorders>
          </w:tcPr>
          <w:p w14:paraId="48FD0D6E" w14:textId="77777777" w:rsidR="007175F9" w:rsidRPr="00A01D18" w:rsidRDefault="007175F9" w:rsidP="00790D20">
            <w:pPr>
              <w:spacing w:before="0"/>
              <w:jc w:val="center"/>
              <w:rPr>
                <w:rFonts w:ascii="Arial" w:eastAsia="Times New Roman" w:hAnsi="Arial" w:cs="Arial"/>
                <w:sz w:val="16"/>
                <w:szCs w:val="16"/>
                <w:lang w:eastAsia="zh-CN"/>
              </w:rPr>
            </w:pPr>
          </w:p>
        </w:tc>
        <w:tc>
          <w:tcPr>
            <w:tcW w:w="723" w:type="dxa"/>
            <w:tcBorders>
              <w:top w:val="nil"/>
              <w:left w:val="nil"/>
              <w:bottom w:val="nil"/>
              <w:right w:val="nil"/>
            </w:tcBorders>
            <w:shd w:val="clear" w:color="000000" w:fill="CCFFCC"/>
            <w:noWrap/>
            <w:vAlign w:val="bottom"/>
            <w:hideMark/>
          </w:tcPr>
          <w:p w14:paraId="2EA696FD" w14:textId="6AB5514E"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-3.6%</w:t>
            </w:r>
          </w:p>
        </w:tc>
        <w:tc>
          <w:tcPr>
            <w:tcW w:w="670" w:type="dxa"/>
            <w:tcBorders>
              <w:top w:val="nil"/>
              <w:left w:val="nil"/>
              <w:bottom w:val="nil"/>
              <w:right w:val="nil"/>
            </w:tcBorders>
            <w:shd w:val="clear" w:color="000000" w:fill="FFC7CE"/>
            <w:noWrap/>
            <w:vAlign w:val="bottom"/>
            <w:hideMark/>
          </w:tcPr>
          <w:p w14:paraId="47FB3277"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8.3%</w:t>
            </w:r>
          </w:p>
        </w:tc>
        <w:tc>
          <w:tcPr>
            <w:tcW w:w="670" w:type="dxa"/>
            <w:tcBorders>
              <w:top w:val="nil"/>
              <w:left w:val="single" w:sz="8" w:space="0" w:color="auto"/>
              <w:bottom w:val="nil"/>
              <w:right w:val="single" w:sz="8" w:space="0" w:color="auto"/>
            </w:tcBorders>
            <w:shd w:val="clear" w:color="auto" w:fill="auto"/>
            <w:noWrap/>
            <w:vAlign w:val="bottom"/>
            <w:hideMark/>
          </w:tcPr>
          <w:p w14:paraId="0ACBCECF"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76" w:type="dxa"/>
            <w:tcBorders>
              <w:top w:val="nil"/>
              <w:left w:val="nil"/>
              <w:bottom w:val="nil"/>
              <w:right w:val="nil"/>
            </w:tcBorders>
            <w:shd w:val="clear" w:color="000000" w:fill="D9D9D9"/>
            <w:noWrap/>
            <w:vAlign w:val="bottom"/>
            <w:hideMark/>
          </w:tcPr>
          <w:p w14:paraId="47C98AEE"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95" w:type="dxa"/>
            <w:tcBorders>
              <w:top w:val="nil"/>
              <w:left w:val="nil"/>
              <w:bottom w:val="nil"/>
              <w:right w:val="nil"/>
            </w:tcBorders>
            <w:shd w:val="clear" w:color="000000" w:fill="FFC7CE"/>
            <w:noWrap/>
            <w:vAlign w:val="bottom"/>
            <w:hideMark/>
          </w:tcPr>
          <w:p w14:paraId="19E39AFD"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11.0%</w:t>
            </w:r>
          </w:p>
        </w:tc>
        <w:tc>
          <w:tcPr>
            <w:tcW w:w="1106" w:type="dxa"/>
            <w:tcBorders>
              <w:top w:val="nil"/>
              <w:left w:val="nil"/>
              <w:bottom w:val="nil"/>
              <w:right w:val="single" w:sz="8" w:space="0" w:color="auto"/>
            </w:tcBorders>
            <w:shd w:val="clear" w:color="000000" w:fill="CCFFCC"/>
            <w:noWrap/>
            <w:vAlign w:val="bottom"/>
            <w:hideMark/>
          </w:tcPr>
          <w:p w14:paraId="4BBD9D2C"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-3.3%</w:t>
            </w:r>
          </w:p>
        </w:tc>
      </w:tr>
      <w:tr w:rsidR="007175F9" w:rsidRPr="00A01D18" w14:paraId="0EA5280A" w14:textId="77777777" w:rsidTr="007175F9">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14:paraId="6CFF547C"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14:paraId="1A5905D8"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GarageExit</w:t>
            </w:r>
          </w:p>
        </w:tc>
        <w:tc>
          <w:tcPr>
            <w:tcW w:w="723" w:type="dxa"/>
            <w:tcBorders>
              <w:top w:val="nil"/>
              <w:left w:val="nil"/>
              <w:bottom w:val="single" w:sz="8" w:space="0" w:color="auto"/>
              <w:right w:val="nil"/>
            </w:tcBorders>
            <w:shd w:val="clear" w:color="auto" w:fill="auto"/>
            <w:noWrap/>
            <w:vAlign w:val="bottom"/>
            <w:hideMark/>
          </w:tcPr>
          <w:p w14:paraId="6441FF6A"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23" w:type="dxa"/>
            <w:tcBorders>
              <w:top w:val="nil"/>
              <w:left w:val="nil"/>
              <w:bottom w:val="single" w:sz="8" w:space="0" w:color="auto"/>
              <w:right w:val="nil"/>
            </w:tcBorders>
          </w:tcPr>
          <w:p w14:paraId="2232B1BC"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single" w:sz="8" w:space="0" w:color="auto"/>
              <w:right w:val="nil"/>
            </w:tcBorders>
            <w:shd w:val="clear" w:color="auto" w:fill="auto"/>
            <w:noWrap/>
            <w:vAlign w:val="bottom"/>
            <w:hideMark/>
          </w:tcPr>
          <w:p w14:paraId="52F07E71" w14:textId="2EF9049C"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-2.5%</w:t>
            </w:r>
          </w:p>
        </w:tc>
        <w:tc>
          <w:tcPr>
            <w:tcW w:w="670" w:type="dxa"/>
            <w:tcBorders>
              <w:top w:val="nil"/>
              <w:left w:val="nil"/>
              <w:bottom w:val="single" w:sz="8" w:space="0" w:color="auto"/>
              <w:right w:val="nil"/>
            </w:tcBorders>
            <w:shd w:val="clear" w:color="000000" w:fill="FFC7CE"/>
            <w:noWrap/>
            <w:vAlign w:val="bottom"/>
            <w:hideMark/>
          </w:tcPr>
          <w:p w14:paraId="6F2F9555"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7.0%</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14:paraId="0F80C762"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776" w:type="dxa"/>
            <w:tcBorders>
              <w:top w:val="nil"/>
              <w:left w:val="nil"/>
              <w:bottom w:val="single" w:sz="8" w:space="0" w:color="auto"/>
              <w:right w:val="nil"/>
            </w:tcBorders>
            <w:shd w:val="clear" w:color="000000" w:fill="D9D9D9"/>
            <w:noWrap/>
            <w:vAlign w:val="bottom"/>
            <w:hideMark/>
          </w:tcPr>
          <w:p w14:paraId="5A6DA47C"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2.3%</w:t>
            </w:r>
          </w:p>
        </w:tc>
        <w:tc>
          <w:tcPr>
            <w:tcW w:w="795" w:type="dxa"/>
            <w:tcBorders>
              <w:top w:val="nil"/>
              <w:left w:val="nil"/>
              <w:bottom w:val="single" w:sz="8" w:space="0" w:color="auto"/>
              <w:right w:val="nil"/>
            </w:tcBorders>
            <w:shd w:val="clear" w:color="000000" w:fill="FFC7CE"/>
            <w:noWrap/>
            <w:vAlign w:val="bottom"/>
            <w:hideMark/>
          </w:tcPr>
          <w:p w14:paraId="3B4C177E"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12.8%</w:t>
            </w:r>
          </w:p>
        </w:tc>
        <w:tc>
          <w:tcPr>
            <w:tcW w:w="1106" w:type="dxa"/>
            <w:tcBorders>
              <w:top w:val="nil"/>
              <w:left w:val="nil"/>
              <w:bottom w:val="single" w:sz="8" w:space="0" w:color="auto"/>
              <w:right w:val="single" w:sz="8" w:space="0" w:color="auto"/>
            </w:tcBorders>
            <w:shd w:val="clear" w:color="000000" w:fill="D9D9D9"/>
            <w:noWrap/>
            <w:vAlign w:val="bottom"/>
            <w:hideMark/>
          </w:tcPr>
          <w:p w14:paraId="712E0C92"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-2.3%</w:t>
            </w:r>
          </w:p>
        </w:tc>
      </w:tr>
      <w:tr w:rsidR="007175F9" w:rsidRPr="00A01D18" w14:paraId="3E1C5E98" w14:textId="77777777" w:rsidTr="007175F9">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14:paraId="70FDC9CB"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C</w:t>
            </w:r>
          </w:p>
        </w:tc>
        <w:tc>
          <w:tcPr>
            <w:tcW w:w="1977" w:type="dxa"/>
            <w:tcBorders>
              <w:top w:val="nil"/>
              <w:left w:val="nil"/>
              <w:bottom w:val="single" w:sz="8" w:space="0" w:color="auto"/>
              <w:right w:val="single" w:sz="8" w:space="0" w:color="auto"/>
            </w:tcBorders>
            <w:shd w:val="clear" w:color="auto" w:fill="auto"/>
            <w:noWrap/>
            <w:vAlign w:val="bottom"/>
            <w:hideMark/>
          </w:tcPr>
          <w:p w14:paraId="5333597F"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ShowGirl2Teaser</w:t>
            </w:r>
          </w:p>
        </w:tc>
        <w:tc>
          <w:tcPr>
            <w:tcW w:w="723" w:type="dxa"/>
            <w:tcBorders>
              <w:top w:val="nil"/>
              <w:left w:val="nil"/>
              <w:bottom w:val="single" w:sz="8" w:space="0" w:color="auto"/>
              <w:right w:val="nil"/>
            </w:tcBorders>
            <w:shd w:val="clear" w:color="auto" w:fill="auto"/>
            <w:noWrap/>
            <w:vAlign w:val="bottom"/>
            <w:hideMark/>
          </w:tcPr>
          <w:p w14:paraId="73FD3493"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23" w:type="dxa"/>
            <w:tcBorders>
              <w:top w:val="nil"/>
              <w:left w:val="nil"/>
              <w:bottom w:val="single" w:sz="8" w:space="0" w:color="auto"/>
              <w:right w:val="nil"/>
            </w:tcBorders>
          </w:tcPr>
          <w:p w14:paraId="63071207"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single" w:sz="8" w:space="0" w:color="auto"/>
              <w:right w:val="nil"/>
            </w:tcBorders>
            <w:shd w:val="clear" w:color="auto" w:fill="auto"/>
            <w:noWrap/>
            <w:vAlign w:val="bottom"/>
            <w:hideMark/>
          </w:tcPr>
          <w:p w14:paraId="53D6EAA1" w14:textId="0DD943B4"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-1.3%</w:t>
            </w:r>
          </w:p>
        </w:tc>
        <w:tc>
          <w:tcPr>
            <w:tcW w:w="670" w:type="dxa"/>
            <w:tcBorders>
              <w:top w:val="single" w:sz="8" w:space="0" w:color="auto"/>
              <w:left w:val="nil"/>
              <w:bottom w:val="single" w:sz="8" w:space="0" w:color="auto"/>
              <w:right w:val="nil"/>
            </w:tcBorders>
            <w:shd w:val="clear" w:color="000000" w:fill="FFC7CE"/>
            <w:noWrap/>
            <w:vAlign w:val="bottom"/>
            <w:hideMark/>
          </w:tcPr>
          <w:p w14:paraId="76F40CCF"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4.7%</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14:paraId="0B9C57BD"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776" w:type="dxa"/>
            <w:tcBorders>
              <w:top w:val="single" w:sz="8" w:space="0" w:color="auto"/>
              <w:left w:val="nil"/>
              <w:bottom w:val="nil"/>
              <w:right w:val="nil"/>
            </w:tcBorders>
            <w:shd w:val="clear" w:color="000000" w:fill="FFC7CE"/>
            <w:noWrap/>
            <w:vAlign w:val="bottom"/>
            <w:hideMark/>
          </w:tcPr>
          <w:p w14:paraId="07DEAEED"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3.1%</w:t>
            </w:r>
          </w:p>
        </w:tc>
        <w:tc>
          <w:tcPr>
            <w:tcW w:w="795" w:type="dxa"/>
            <w:tcBorders>
              <w:top w:val="single" w:sz="8" w:space="0" w:color="auto"/>
              <w:left w:val="nil"/>
              <w:bottom w:val="single" w:sz="8" w:space="0" w:color="auto"/>
              <w:right w:val="nil"/>
            </w:tcBorders>
            <w:shd w:val="clear" w:color="000000" w:fill="FFC7CE"/>
            <w:noWrap/>
            <w:vAlign w:val="bottom"/>
            <w:hideMark/>
          </w:tcPr>
          <w:p w14:paraId="04E97598"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9.3%</w:t>
            </w:r>
          </w:p>
        </w:tc>
        <w:tc>
          <w:tcPr>
            <w:tcW w:w="1106" w:type="dxa"/>
            <w:tcBorders>
              <w:top w:val="nil"/>
              <w:left w:val="nil"/>
              <w:bottom w:val="single" w:sz="8" w:space="0" w:color="auto"/>
              <w:right w:val="single" w:sz="8" w:space="0" w:color="auto"/>
            </w:tcBorders>
            <w:shd w:val="clear" w:color="000000" w:fill="D9D9D9"/>
            <w:noWrap/>
            <w:vAlign w:val="bottom"/>
            <w:hideMark/>
          </w:tcPr>
          <w:p w14:paraId="0B51043D"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r>
      <w:tr w:rsidR="007175F9" w:rsidRPr="00A01D18" w14:paraId="6429A0B9" w14:textId="77777777" w:rsidTr="007175F9">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6165BD2A"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D</w:t>
            </w:r>
          </w:p>
        </w:tc>
        <w:tc>
          <w:tcPr>
            <w:tcW w:w="1977" w:type="dxa"/>
            <w:tcBorders>
              <w:top w:val="nil"/>
              <w:left w:val="nil"/>
              <w:bottom w:val="nil"/>
              <w:right w:val="single" w:sz="8" w:space="0" w:color="auto"/>
            </w:tcBorders>
            <w:shd w:val="clear" w:color="auto" w:fill="auto"/>
            <w:noWrap/>
            <w:vAlign w:val="bottom"/>
            <w:hideMark/>
          </w:tcPr>
          <w:p w14:paraId="1716ED32"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1</w:t>
            </w:r>
          </w:p>
        </w:tc>
        <w:tc>
          <w:tcPr>
            <w:tcW w:w="723" w:type="dxa"/>
            <w:tcBorders>
              <w:top w:val="nil"/>
              <w:left w:val="nil"/>
              <w:bottom w:val="nil"/>
              <w:right w:val="nil"/>
            </w:tcBorders>
            <w:shd w:val="clear" w:color="auto" w:fill="auto"/>
            <w:noWrap/>
            <w:vAlign w:val="bottom"/>
            <w:hideMark/>
          </w:tcPr>
          <w:p w14:paraId="65965115"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723" w:type="dxa"/>
            <w:tcBorders>
              <w:top w:val="nil"/>
              <w:left w:val="nil"/>
              <w:bottom w:val="nil"/>
              <w:right w:val="nil"/>
            </w:tcBorders>
          </w:tcPr>
          <w:p w14:paraId="66CFA983"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nil"/>
              <w:right w:val="nil"/>
            </w:tcBorders>
            <w:shd w:val="clear" w:color="auto" w:fill="auto"/>
            <w:noWrap/>
            <w:vAlign w:val="bottom"/>
            <w:hideMark/>
          </w:tcPr>
          <w:p w14:paraId="52B17C21" w14:textId="214B74E1"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670" w:type="dxa"/>
            <w:tcBorders>
              <w:top w:val="single" w:sz="8" w:space="0" w:color="auto"/>
              <w:left w:val="nil"/>
              <w:bottom w:val="nil"/>
              <w:right w:val="nil"/>
            </w:tcBorders>
            <w:shd w:val="clear" w:color="000000" w:fill="FFC7CE"/>
            <w:noWrap/>
            <w:vAlign w:val="bottom"/>
            <w:hideMark/>
          </w:tcPr>
          <w:p w14:paraId="7DF3CE3C"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4.9%</w:t>
            </w:r>
          </w:p>
        </w:tc>
        <w:tc>
          <w:tcPr>
            <w:tcW w:w="670" w:type="dxa"/>
            <w:tcBorders>
              <w:top w:val="nil"/>
              <w:left w:val="single" w:sz="8" w:space="0" w:color="auto"/>
              <w:bottom w:val="nil"/>
              <w:right w:val="single" w:sz="8" w:space="0" w:color="auto"/>
            </w:tcBorders>
            <w:shd w:val="clear" w:color="auto" w:fill="auto"/>
            <w:noWrap/>
            <w:vAlign w:val="bottom"/>
            <w:hideMark/>
          </w:tcPr>
          <w:p w14:paraId="0D3BC23F"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1.8%</w:t>
            </w:r>
          </w:p>
        </w:tc>
        <w:tc>
          <w:tcPr>
            <w:tcW w:w="776" w:type="dxa"/>
            <w:tcBorders>
              <w:top w:val="single" w:sz="8" w:space="0" w:color="auto"/>
              <w:left w:val="nil"/>
              <w:bottom w:val="nil"/>
              <w:right w:val="nil"/>
            </w:tcBorders>
            <w:shd w:val="clear" w:color="000000" w:fill="D9D9D9"/>
            <w:noWrap/>
            <w:vAlign w:val="bottom"/>
            <w:hideMark/>
          </w:tcPr>
          <w:p w14:paraId="48979479"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795" w:type="dxa"/>
            <w:tcBorders>
              <w:top w:val="single" w:sz="8" w:space="0" w:color="auto"/>
              <w:left w:val="nil"/>
              <w:bottom w:val="nil"/>
              <w:right w:val="nil"/>
            </w:tcBorders>
            <w:shd w:val="clear" w:color="000000" w:fill="FFC7CE"/>
            <w:noWrap/>
            <w:vAlign w:val="bottom"/>
            <w:hideMark/>
          </w:tcPr>
          <w:p w14:paraId="7A27B886"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5.1%</w:t>
            </w:r>
          </w:p>
        </w:tc>
        <w:tc>
          <w:tcPr>
            <w:tcW w:w="1106" w:type="dxa"/>
            <w:tcBorders>
              <w:top w:val="nil"/>
              <w:left w:val="nil"/>
              <w:bottom w:val="nil"/>
              <w:right w:val="single" w:sz="8" w:space="0" w:color="auto"/>
            </w:tcBorders>
            <w:shd w:val="clear" w:color="000000" w:fill="D9D9D9"/>
            <w:noWrap/>
            <w:vAlign w:val="bottom"/>
            <w:hideMark/>
          </w:tcPr>
          <w:p w14:paraId="60DEF353"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r>
      <w:tr w:rsidR="007175F9" w:rsidRPr="00A01D18" w14:paraId="13CCB417" w14:textId="77777777" w:rsidTr="007175F9">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2C07D6CA"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43C7C758"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2</w:t>
            </w:r>
          </w:p>
        </w:tc>
        <w:tc>
          <w:tcPr>
            <w:tcW w:w="723" w:type="dxa"/>
            <w:tcBorders>
              <w:top w:val="nil"/>
              <w:left w:val="nil"/>
              <w:bottom w:val="nil"/>
              <w:right w:val="nil"/>
            </w:tcBorders>
            <w:shd w:val="clear" w:color="auto" w:fill="auto"/>
            <w:noWrap/>
            <w:vAlign w:val="bottom"/>
            <w:hideMark/>
          </w:tcPr>
          <w:p w14:paraId="62374B24"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-1.3%</w:t>
            </w:r>
          </w:p>
        </w:tc>
        <w:tc>
          <w:tcPr>
            <w:tcW w:w="723" w:type="dxa"/>
            <w:tcBorders>
              <w:top w:val="nil"/>
              <w:left w:val="nil"/>
              <w:bottom w:val="nil"/>
              <w:right w:val="nil"/>
            </w:tcBorders>
          </w:tcPr>
          <w:p w14:paraId="6B1BC9AE"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nil"/>
              <w:right w:val="nil"/>
            </w:tcBorders>
            <w:shd w:val="clear" w:color="auto" w:fill="auto"/>
            <w:noWrap/>
            <w:vAlign w:val="bottom"/>
            <w:hideMark/>
          </w:tcPr>
          <w:p w14:paraId="7E4A8B8D" w14:textId="47A6F542"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670" w:type="dxa"/>
            <w:tcBorders>
              <w:top w:val="nil"/>
              <w:left w:val="nil"/>
              <w:bottom w:val="nil"/>
              <w:right w:val="nil"/>
            </w:tcBorders>
            <w:shd w:val="clear" w:color="000000" w:fill="FFC7CE"/>
            <w:noWrap/>
            <w:vAlign w:val="bottom"/>
            <w:hideMark/>
          </w:tcPr>
          <w:p w14:paraId="0CD89A82"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5.4%</w:t>
            </w:r>
          </w:p>
        </w:tc>
        <w:tc>
          <w:tcPr>
            <w:tcW w:w="670" w:type="dxa"/>
            <w:tcBorders>
              <w:top w:val="nil"/>
              <w:left w:val="single" w:sz="8" w:space="0" w:color="auto"/>
              <w:bottom w:val="nil"/>
              <w:right w:val="single" w:sz="8" w:space="0" w:color="auto"/>
            </w:tcBorders>
            <w:shd w:val="clear" w:color="auto" w:fill="auto"/>
            <w:noWrap/>
            <w:vAlign w:val="bottom"/>
            <w:hideMark/>
          </w:tcPr>
          <w:p w14:paraId="6CAC317C"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c>
          <w:tcPr>
            <w:tcW w:w="776" w:type="dxa"/>
            <w:tcBorders>
              <w:top w:val="nil"/>
              <w:left w:val="nil"/>
              <w:bottom w:val="nil"/>
              <w:right w:val="nil"/>
            </w:tcBorders>
            <w:shd w:val="clear" w:color="000000" w:fill="D9D9D9"/>
            <w:noWrap/>
            <w:vAlign w:val="bottom"/>
            <w:hideMark/>
          </w:tcPr>
          <w:p w14:paraId="24F34E18"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2.4%</w:t>
            </w:r>
          </w:p>
        </w:tc>
        <w:tc>
          <w:tcPr>
            <w:tcW w:w="795" w:type="dxa"/>
            <w:tcBorders>
              <w:top w:val="nil"/>
              <w:left w:val="nil"/>
              <w:bottom w:val="nil"/>
              <w:right w:val="nil"/>
            </w:tcBorders>
            <w:shd w:val="clear" w:color="000000" w:fill="FFC7CE"/>
            <w:noWrap/>
            <w:vAlign w:val="bottom"/>
            <w:hideMark/>
          </w:tcPr>
          <w:p w14:paraId="2507C5DD"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10.0%</w:t>
            </w:r>
          </w:p>
        </w:tc>
        <w:tc>
          <w:tcPr>
            <w:tcW w:w="1106" w:type="dxa"/>
            <w:tcBorders>
              <w:top w:val="nil"/>
              <w:left w:val="nil"/>
              <w:bottom w:val="nil"/>
              <w:right w:val="single" w:sz="8" w:space="0" w:color="auto"/>
            </w:tcBorders>
            <w:shd w:val="clear" w:color="000000" w:fill="D9D9D9"/>
            <w:noWrap/>
            <w:vAlign w:val="bottom"/>
            <w:hideMark/>
          </w:tcPr>
          <w:p w14:paraId="363E6C47"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-1.8%</w:t>
            </w:r>
          </w:p>
        </w:tc>
      </w:tr>
      <w:tr w:rsidR="007175F9" w:rsidRPr="00A01D18" w14:paraId="012879D5" w14:textId="77777777" w:rsidTr="007175F9">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2F259718"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50224B29"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3</w:t>
            </w:r>
          </w:p>
        </w:tc>
        <w:tc>
          <w:tcPr>
            <w:tcW w:w="723" w:type="dxa"/>
            <w:tcBorders>
              <w:top w:val="nil"/>
              <w:left w:val="nil"/>
              <w:bottom w:val="nil"/>
              <w:right w:val="nil"/>
            </w:tcBorders>
            <w:shd w:val="clear" w:color="auto" w:fill="auto"/>
            <w:noWrap/>
            <w:vAlign w:val="bottom"/>
            <w:hideMark/>
          </w:tcPr>
          <w:p w14:paraId="4EAA3CC2"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nil"/>
              <w:left w:val="nil"/>
              <w:bottom w:val="nil"/>
              <w:right w:val="nil"/>
            </w:tcBorders>
          </w:tcPr>
          <w:p w14:paraId="534EA631"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nil"/>
              <w:right w:val="nil"/>
            </w:tcBorders>
            <w:shd w:val="clear" w:color="auto" w:fill="auto"/>
            <w:noWrap/>
            <w:vAlign w:val="bottom"/>
            <w:hideMark/>
          </w:tcPr>
          <w:p w14:paraId="73E9C8A6" w14:textId="2414F6D9"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-1.8%</w:t>
            </w:r>
          </w:p>
        </w:tc>
        <w:tc>
          <w:tcPr>
            <w:tcW w:w="670" w:type="dxa"/>
            <w:tcBorders>
              <w:top w:val="nil"/>
              <w:left w:val="nil"/>
              <w:bottom w:val="nil"/>
              <w:right w:val="nil"/>
            </w:tcBorders>
            <w:shd w:val="clear" w:color="000000" w:fill="FFC7CE"/>
            <w:noWrap/>
            <w:vAlign w:val="bottom"/>
            <w:hideMark/>
          </w:tcPr>
          <w:p w14:paraId="6AC370E7"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6.2%</w:t>
            </w:r>
          </w:p>
        </w:tc>
        <w:tc>
          <w:tcPr>
            <w:tcW w:w="670" w:type="dxa"/>
            <w:tcBorders>
              <w:top w:val="nil"/>
              <w:left w:val="single" w:sz="8" w:space="0" w:color="auto"/>
              <w:bottom w:val="nil"/>
              <w:right w:val="single" w:sz="8" w:space="0" w:color="auto"/>
            </w:tcBorders>
            <w:shd w:val="clear" w:color="auto" w:fill="auto"/>
            <w:noWrap/>
            <w:vAlign w:val="bottom"/>
            <w:hideMark/>
          </w:tcPr>
          <w:p w14:paraId="66CF3DA2"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2.4%</w:t>
            </w:r>
          </w:p>
        </w:tc>
        <w:tc>
          <w:tcPr>
            <w:tcW w:w="776" w:type="dxa"/>
            <w:tcBorders>
              <w:top w:val="nil"/>
              <w:left w:val="nil"/>
              <w:bottom w:val="nil"/>
              <w:right w:val="nil"/>
            </w:tcBorders>
            <w:shd w:val="clear" w:color="000000" w:fill="FFC7CE"/>
            <w:noWrap/>
            <w:vAlign w:val="bottom"/>
            <w:hideMark/>
          </w:tcPr>
          <w:p w14:paraId="377C6963"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3.0%</w:t>
            </w:r>
          </w:p>
        </w:tc>
        <w:tc>
          <w:tcPr>
            <w:tcW w:w="795" w:type="dxa"/>
            <w:tcBorders>
              <w:top w:val="nil"/>
              <w:left w:val="nil"/>
              <w:bottom w:val="nil"/>
              <w:right w:val="nil"/>
            </w:tcBorders>
            <w:shd w:val="clear" w:color="000000" w:fill="FFC7CE"/>
            <w:noWrap/>
            <w:vAlign w:val="bottom"/>
            <w:hideMark/>
          </w:tcPr>
          <w:p w14:paraId="3AE3C645"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9.5%</w:t>
            </w:r>
          </w:p>
        </w:tc>
        <w:tc>
          <w:tcPr>
            <w:tcW w:w="1106" w:type="dxa"/>
            <w:tcBorders>
              <w:top w:val="nil"/>
              <w:left w:val="nil"/>
              <w:bottom w:val="nil"/>
              <w:right w:val="single" w:sz="8" w:space="0" w:color="auto"/>
            </w:tcBorders>
            <w:shd w:val="clear" w:color="000000" w:fill="D9D9D9"/>
            <w:noWrap/>
            <w:vAlign w:val="bottom"/>
            <w:hideMark/>
          </w:tcPr>
          <w:p w14:paraId="4F3A0D99"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r>
      <w:tr w:rsidR="007175F9" w:rsidRPr="00A01D18" w14:paraId="28B933BF" w14:textId="77777777" w:rsidTr="007175F9">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08D68C4A"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29D0B74C"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StEM_WarmNight cut 1</w:t>
            </w:r>
          </w:p>
        </w:tc>
        <w:tc>
          <w:tcPr>
            <w:tcW w:w="723" w:type="dxa"/>
            <w:tcBorders>
              <w:top w:val="nil"/>
              <w:left w:val="nil"/>
              <w:bottom w:val="nil"/>
              <w:right w:val="nil"/>
            </w:tcBorders>
            <w:shd w:val="clear" w:color="auto" w:fill="auto"/>
            <w:noWrap/>
            <w:vAlign w:val="bottom"/>
            <w:hideMark/>
          </w:tcPr>
          <w:p w14:paraId="4714975E"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nil"/>
              <w:right w:val="nil"/>
            </w:tcBorders>
          </w:tcPr>
          <w:p w14:paraId="45C194B9"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nil"/>
              <w:right w:val="nil"/>
            </w:tcBorders>
            <w:shd w:val="clear" w:color="auto" w:fill="auto"/>
            <w:noWrap/>
            <w:vAlign w:val="bottom"/>
            <w:hideMark/>
          </w:tcPr>
          <w:p w14:paraId="7BFFCE8B" w14:textId="0B4A8AF5"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670" w:type="dxa"/>
            <w:tcBorders>
              <w:top w:val="nil"/>
              <w:left w:val="nil"/>
              <w:bottom w:val="nil"/>
              <w:right w:val="nil"/>
            </w:tcBorders>
            <w:shd w:val="clear" w:color="000000" w:fill="FFC7CE"/>
            <w:noWrap/>
            <w:vAlign w:val="bottom"/>
            <w:hideMark/>
          </w:tcPr>
          <w:p w14:paraId="1FA3A77B"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4.1%</w:t>
            </w:r>
          </w:p>
        </w:tc>
        <w:tc>
          <w:tcPr>
            <w:tcW w:w="670" w:type="dxa"/>
            <w:tcBorders>
              <w:top w:val="nil"/>
              <w:left w:val="single" w:sz="8" w:space="0" w:color="auto"/>
              <w:bottom w:val="nil"/>
              <w:right w:val="single" w:sz="8" w:space="0" w:color="auto"/>
            </w:tcBorders>
            <w:shd w:val="clear" w:color="auto" w:fill="auto"/>
            <w:noWrap/>
            <w:vAlign w:val="bottom"/>
            <w:hideMark/>
          </w:tcPr>
          <w:p w14:paraId="645CCC42"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776" w:type="dxa"/>
            <w:tcBorders>
              <w:top w:val="nil"/>
              <w:left w:val="nil"/>
              <w:bottom w:val="nil"/>
              <w:right w:val="nil"/>
            </w:tcBorders>
            <w:shd w:val="clear" w:color="000000" w:fill="D9D9D9"/>
            <w:noWrap/>
            <w:vAlign w:val="bottom"/>
            <w:hideMark/>
          </w:tcPr>
          <w:p w14:paraId="5714F11E"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95" w:type="dxa"/>
            <w:tcBorders>
              <w:top w:val="nil"/>
              <w:left w:val="nil"/>
              <w:bottom w:val="nil"/>
              <w:right w:val="nil"/>
            </w:tcBorders>
            <w:shd w:val="clear" w:color="000000" w:fill="FFC7CE"/>
            <w:noWrap/>
            <w:vAlign w:val="bottom"/>
            <w:hideMark/>
          </w:tcPr>
          <w:p w14:paraId="5972F060"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6.1%</w:t>
            </w:r>
          </w:p>
        </w:tc>
        <w:tc>
          <w:tcPr>
            <w:tcW w:w="1106" w:type="dxa"/>
            <w:tcBorders>
              <w:top w:val="nil"/>
              <w:left w:val="nil"/>
              <w:bottom w:val="nil"/>
              <w:right w:val="single" w:sz="8" w:space="0" w:color="auto"/>
            </w:tcBorders>
            <w:shd w:val="clear" w:color="000000" w:fill="D9D9D9"/>
            <w:noWrap/>
            <w:vAlign w:val="bottom"/>
            <w:hideMark/>
          </w:tcPr>
          <w:p w14:paraId="297C82F8"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-1.0%</w:t>
            </w:r>
          </w:p>
        </w:tc>
      </w:tr>
      <w:tr w:rsidR="007175F9" w:rsidRPr="00A01D18" w14:paraId="429644F8" w14:textId="77777777" w:rsidTr="007175F9">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14:paraId="6402DD15"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14:paraId="5CE85F65"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StEM_WarmNight cut 2</w:t>
            </w:r>
          </w:p>
        </w:tc>
        <w:tc>
          <w:tcPr>
            <w:tcW w:w="723" w:type="dxa"/>
            <w:tcBorders>
              <w:top w:val="nil"/>
              <w:left w:val="nil"/>
              <w:bottom w:val="single" w:sz="8" w:space="0" w:color="auto"/>
              <w:right w:val="nil"/>
            </w:tcBorders>
            <w:shd w:val="clear" w:color="auto" w:fill="auto"/>
            <w:noWrap/>
            <w:vAlign w:val="bottom"/>
            <w:hideMark/>
          </w:tcPr>
          <w:p w14:paraId="59A08DB1"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single" w:sz="8" w:space="0" w:color="auto"/>
              <w:right w:val="nil"/>
            </w:tcBorders>
          </w:tcPr>
          <w:p w14:paraId="1889286C"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single" w:sz="8" w:space="0" w:color="auto"/>
              <w:right w:val="nil"/>
            </w:tcBorders>
            <w:shd w:val="clear" w:color="auto" w:fill="auto"/>
            <w:noWrap/>
            <w:vAlign w:val="bottom"/>
            <w:hideMark/>
          </w:tcPr>
          <w:p w14:paraId="7F689DA2" w14:textId="2E734E22"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670" w:type="dxa"/>
            <w:tcBorders>
              <w:top w:val="nil"/>
              <w:left w:val="nil"/>
              <w:bottom w:val="single" w:sz="8" w:space="0" w:color="auto"/>
              <w:right w:val="nil"/>
            </w:tcBorders>
            <w:shd w:val="clear" w:color="000000" w:fill="FFC7CE"/>
            <w:noWrap/>
            <w:vAlign w:val="bottom"/>
            <w:hideMark/>
          </w:tcPr>
          <w:p w14:paraId="6B7443FD"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5.0%</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14:paraId="66612FBA"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76" w:type="dxa"/>
            <w:tcBorders>
              <w:top w:val="nil"/>
              <w:left w:val="nil"/>
              <w:bottom w:val="single" w:sz="8" w:space="0" w:color="auto"/>
              <w:right w:val="nil"/>
            </w:tcBorders>
            <w:shd w:val="clear" w:color="000000" w:fill="D9D9D9"/>
            <w:noWrap/>
            <w:vAlign w:val="bottom"/>
            <w:hideMark/>
          </w:tcPr>
          <w:p w14:paraId="3970E549"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795" w:type="dxa"/>
            <w:tcBorders>
              <w:top w:val="nil"/>
              <w:left w:val="nil"/>
              <w:bottom w:val="single" w:sz="8" w:space="0" w:color="auto"/>
              <w:right w:val="nil"/>
            </w:tcBorders>
            <w:shd w:val="clear" w:color="000000" w:fill="FFC7CE"/>
            <w:noWrap/>
            <w:vAlign w:val="bottom"/>
            <w:hideMark/>
          </w:tcPr>
          <w:p w14:paraId="3B18FEE1"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3.7%</w:t>
            </w:r>
          </w:p>
        </w:tc>
        <w:tc>
          <w:tcPr>
            <w:tcW w:w="1106" w:type="dxa"/>
            <w:tcBorders>
              <w:top w:val="nil"/>
              <w:left w:val="nil"/>
              <w:bottom w:val="single" w:sz="8" w:space="0" w:color="auto"/>
              <w:right w:val="single" w:sz="8" w:space="0" w:color="auto"/>
            </w:tcBorders>
            <w:shd w:val="clear" w:color="000000" w:fill="D9D9D9"/>
            <w:noWrap/>
            <w:vAlign w:val="bottom"/>
            <w:hideMark/>
          </w:tcPr>
          <w:p w14:paraId="48F6E404"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r>
      <w:tr w:rsidR="007175F9" w:rsidRPr="00A01D18" w14:paraId="0442F269" w14:textId="77777777" w:rsidTr="007175F9">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19E0BDEE"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G</w:t>
            </w:r>
          </w:p>
        </w:tc>
        <w:tc>
          <w:tcPr>
            <w:tcW w:w="1977" w:type="dxa"/>
            <w:tcBorders>
              <w:top w:val="nil"/>
              <w:left w:val="nil"/>
              <w:bottom w:val="nil"/>
              <w:right w:val="single" w:sz="8" w:space="0" w:color="auto"/>
            </w:tcBorders>
            <w:shd w:val="clear" w:color="auto" w:fill="auto"/>
            <w:noWrap/>
            <w:vAlign w:val="bottom"/>
            <w:hideMark/>
          </w:tcPr>
          <w:p w14:paraId="5DE31326"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BalloonFestival</w:t>
            </w:r>
          </w:p>
        </w:tc>
        <w:tc>
          <w:tcPr>
            <w:tcW w:w="723" w:type="dxa"/>
            <w:tcBorders>
              <w:top w:val="nil"/>
              <w:left w:val="nil"/>
              <w:bottom w:val="nil"/>
              <w:right w:val="nil"/>
            </w:tcBorders>
            <w:shd w:val="clear" w:color="auto" w:fill="auto"/>
            <w:noWrap/>
            <w:vAlign w:val="bottom"/>
            <w:hideMark/>
          </w:tcPr>
          <w:p w14:paraId="6B6281C7"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-1.0%</w:t>
            </w:r>
          </w:p>
        </w:tc>
        <w:tc>
          <w:tcPr>
            <w:tcW w:w="723" w:type="dxa"/>
            <w:tcBorders>
              <w:top w:val="nil"/>
              <w:left w:val="nil"/>
              <w:bottom w:val="nil"/>
              <w:right w:val="nil"/>
            </w:tcBorders>
          </w:tcPr>
          <w:p w14:paraId="20DA06B5"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nil"/>
              <w:right w:val="nil"/>
            </w:tcBorders>
            <w:shd w:val="clear" w:color="auto" w:fill="auto"/>
            <w:noWrap/>
            <w:vAlign w:val="bottom"/>
            <w:hideMark/>
          </w:tcPr>
          <w:p w14:paraId="3D199B7D" w14:textId="60E0884E"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670" w:type="dxa"/>
            <w:tcBorders>
              <w:top w:val="single" w:sz="8" w:space="0" w:color="auto"/>
              <w:left w:val="nil"/>
              <w:bottom w:val="nil"/>
              <w:right w:val="nil"/>
            </w:tcBorders>
            <w:shd w:val="clear" w:color="000000" w:fill="FFC7CE"/>
            <w:noWrap/>
            <w:vAlign w:val="bottom"/>
            <w:hideMark/>
          </w:tcPr>
          <w:p w14:paraId="1A6EEF57"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6.0%</w:t>
            </w:r>
          </w:p>
        </w:tc>
        <w:tc>
          <w:tcPr>
            <w:tcW w:w="670" w:type="dxa"/>
            <w:tcBorders>
              <w:top w:val="nil"/>
              <w:left w:val="single" w:sz="8" w:space="0" w:color="auto"/>
              <w:bottom w:val="nil"/>
              <w:right w:val="single" w:sz="8" w:space="0" w:color="auto"/>
            </w:tcBorders>
            <w:shd w:val="clear" w:color="auto" w:fill="auto"/>
            <w:noWrap/>
            <w:vAlign w:val="bottom"/>
            <w:hideMark/>
          </w:tcPr>
          <w:p w14:paraId="2CE0A9C8"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c>
          <w:tcPr>
            <w:tcW w:w="776" w:type="dxa"/>
            <w:tcBorders>
              <w:top w:val="single" w:sz="8" w:space="0" w:color="auto"/>
              <w:left w:val="nil"/>
              <w:bottom w:val="nil"/>
              <w:right w:val="nil"/>
            </w:tcBorders>
            <w:shd w:val="clear" w:color="000000" w:fill="FFC7CE"/>
            <w:noWrap/>
            <w:vAlign w:val="bottom"/>
            <w:hideMark/>
          </w:tcPr>
          <w:p w14:paraId="41DE3AF1"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3.2%</w:t>
            </w:r>
          </w:p>
        </w:tc>
        <w:tc>
          <w:tcPr>
            <w:tcW w:w="795" w:type="dxa"/>
            <w:tcBorders>
              <w:top w:val="single" w:sz="8" w:space="0" w:color="auto"/>
              <w:left w:val="nil"/>
              <w:bottom w:val="nil"/>
              <w:right w:val="nil"/>
            </w:tcBorders>
            <w:shd w:val="clear" w:color="000000" w:fill="FFC7CE"/>
            <w:noWrap/>
            <w:vAlign w:val="bottom"/>
            <w:hideMark/>
          </w:tcPr>
          <w:p w14:paraId="05880EDD"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11.7%</w:t>
            </w:r>
          </w:p>
        </w:tc>
        <w:tc>
          <w:tcPr>
            <w:tcW w:w="1106" w:type="dxa"/>
            <w:tcBorders>
              <w:top w:val="nil"/>
              <w:left w:val="nil"/>
              <w:bottom w:val="nil"/>
              <w:right w:val="single" w:sz="8" w:space="0" w:color="auto"/>
            </w:tcBorders>
            <w:shd w:val="clear" w:color="000000" w:fill="D9D9D9"/>
            <w:noWrap/>
            <w:vAlign w:val="bottom"/>
            <w:hideMark/>
          </w:tcPr>
          <w:p w14:paraId="4FAEE98F"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r>
      <w:tr w:rsidR="007175F9" w:rsidRPr="00A01D18" w14:paraId="6F77776C" w14:textId="77777777" w:rsidTr="007175F9">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14:paraId="175A695C"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H</w:t>
            </w:r>
          </w:p>
        </w:tc>
        <w:tc>
          <w:tcPr>
            <w:tcW w:w="1977" w:type="dxa"/>
            <w:tcBorders>
              <w:top w:val="single" w:sz="8" w:space="0" w:color="auto"/>
              <w:left w:val="nil"/>
              <w:bottom w:val="nil"/>
              <w:right w:val="single" w:sz="8" w:space="0" w:color="auto"/>
            </w:tcBorders>
            <w:shd w:val="clear" w:color="auto" w:fill="auto"/>
            <w:noWrap/>
            <w:vAlign w:val="bottom"/>
            <w:hideMark/>
          </w:tcPr>
          <w:p w14:paraId="02889F47"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EBU_04_Start</w:t>
            </w:r>
          </w:p>
        </w:tc>
        <w:tc>
          <w:tcPr>
            <w:tcW w:w="723" w:type="dxa"/>
            <w:tcBorders>
              <w:top w:val="single" w:sz="8" w:space="0" w:color="auto"/>
              <w:left w:val="nil"/>
              <w:bottom w:val="nil"/>
              <w:right w:val="nil"/>
            </w:tcBorders>
            <w:shd w:val="clear" w:color="auto" w:fill="auto"/>
            <w:noWrap/>
            <w:vAlign w:val="bottom"/>
            <w:hideMark/>
          </w:tcPr>
          <w:p w14:paraId="4E532AC1"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23" w:type="dxa"/>
            <w:tcBorders>
              <w:top w:val="single" w:sz="8" w:space="0" w:color="auto"/>
              <w:left w:val="nil"/>
              <w:bottom w:val="nil"/>
              <w:right w:val="nil"/>
            </w:tcBorders>
          </w:tcPr>
          <w:p w14:paraId="20AF4140"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single" w:sz="8" w:space="0" w:color="auto"/>
              <w:left w:val="nil"/>
              <w:bottom w:val="nil"/>
              <w:right w:val="nil"/>
            </w:tcBorders>
            <w:shd w:val="clear" w:color="auto" w:fill="auto"/>
            <w:noWrap/>
            <w:vAlign w:val="bottom"/>
            <w:hideMark/>
          </w:tcPr>
          <w:p w14:paraId="679BFE49" w14:textId="67401695"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-2.5%</w:t>
            </w:r>
          </w:p>
        </w:tc>
        <w:tc>
          <w:tcPr>
            <w:tcW w:w="670" w:type="dxa"/>
            <w:tcBorders>
              <w:top w:val="single" w:sz="8" w:space="0" w:color="auto"/>
              <w:left w:val="nil"/>
              <w:bottom w:val="nil"/>
              <w:right w:val="nil"/>
            </w:tcBorders>
            <w:shd w:val="clear" w:color="000000" w:fill="FFC7CE"/>
            <w:noWrap/>
            <w:vAlign w:val="bottom"/>
            <w:hideMark/>
          </w:tcPr>
          <w:p w14:paraId="667734FF"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4.3%</w:t>
            </w:r>
          </w:p>
        </w:tc>
        <w:tc>
          <w:tcPr>
            <w:tcW w:w="670" w:type="dxa"/>
            <w:tcBorders>
              <w:top w:val="single" w:sz="8" w:space="0" w:color="auto"/>
              <w:left w:val="single" w:sz="8" w:space="0" w:color="auto"/>
              <w:bottom w:val="nil"/>
              <w:right w:val="single" w:sz="8" w:space="0" w:color="auto"/>
            </w:tcBorders>
            <w:shd w:val="clear" w:color="auto" w:fill="auto"/>
            <w:noWrap/>
            <w:vAlign w:val="bottom"/>
            <w:hideMark/>
          </w:tcPr>
          <w:p w14:paraId="06390BDB"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76" w:type="dxa"/>
            <w:tcBorders>
              <w:top w:val="single" w:sz="8" w:space="0" w:color="auto"/>
              <w:left w:val="nil"/>
              <w:bottom w:val="nil"/>
              <w:right w:val="nil"/>
            </w:tcBorders>
            <w:shd w:val="clear" w:color="000000" w:fill="D9D9D9"/>
            <w:noWrap/>
            <w:vAlign w:val="bottom"/>
            <w:hideMark/>
          </w:tcPr>
          <w:p w14:paraId="558895A4"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1.7%</w:t>
            </w:r>
          </w:p>
        </w:tc>
        <w:tc>
          <w:tcPr>
            <w:tcW w:w="795" w:type="dxa"/>
            <w:tcBorders>
              <w:top w:val="single" w:sz="8" w:space="0" w:color="auto"/>
              <w:left w:val="nil"/>
              <w:bottom w:val="nil"/>
              <w:right w:val="nil"/>
            </w:tcBorders>
            <w:shd w:val="clear" w:color="000000" w:fill="FFC7CE"/>
            <w:noWrap/>
            <w:vAlign w:val="bottom"/>
            <w:hideMark/>
          </w:tcPr>
          <w:p w14:paraId="73E1A08C"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17.5%</w:t>
            </w:r>
          </w:p>
        </w:tc>
        <w:tc>
          <w:tcPr>
            <w:tcW w:w="1106" w:type="dxa"/>
            <w:tcBorders>
              <w:top w:val="single" w:sz="8" w:space="0" w:color="auto"/>
              <w:left w:val="nil"/>
              <w:bottom w:val="nil"/>
              <w:right w:val="single" w:sz="8" w:space="0" w:color="auto"/>
            </w:tcBorders>
            <w:shd w:val="clear" w:color="000000" w:fill="D9D9D9"/>
            <w:noWrap/>
            <w:vAlign w:val="bottom"/>
            <w:hideMark/>
          </w:tcPr>
          <w:p w14:paraId="31D9113F"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-2.3%</w:t>
            </w:r>
          </w:p>
        </w:tc>
      </w:tr>
      <w:tr w:rsidR="007175F9" w:rsidRPr="00A01D18" w14:paraId="1BA55BB3" w14:textId="77777777" w:rsidTr="007175F9">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14:paraId="552D6CC2"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14:paraId="4AB23880" w14:textId="77777777" w:rsidR="007175F9" w:rsidRPr="00A01D18" w:rsidRDefault="007175F9"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EBU_06_Hurdles</w:t>
            </w:r>
          </w:p>
        </w:tc>
        <w:tc>
          <w:tcPr>
            <w:tcW w:w="723" w:type="dxa"/>
            <w:tcBorders>
              <w:top w:val="nil"/>
              <w:left w:val="nil"/>
              <w:bottom w:val="single" w:sz="8" w:space="0" w:color="auto"/>
              <w:right w:val="nil"/>
            </w:tcBorders>
            <w:shd w:val="clear" w:color="auto" w:fill="auto"/>
            <w:noWrap/>
            <w:vAlign w:val="bottom"/>
            <w:hideMark/>
          </w:tcPr>
          <w:p w14:paraId="322E612A"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-2.4%</w:t>
            </w:r>
          </w:p>
        </w:tc>
        <w:tc>
          <w:tcPr>
            <w:tcW w:w="723" w:type="dxa"/>
            <w:tcBorders>
              <w:top w:val="nil"/>
              <w:left w:val="nil"/>
              <w:bottom w:val="single" w:sz="8" w:space="0" w:color="auto"/>
              <w:right w:val="nil"/>
            </w:tcBorders>
          </w:tcPr>
          <w:p w14:paraId="4EF9A38A" w14:textId="77777777" w:rsidR="007175F9" w:rsidRPr="00A01D18" w:rsidRDefault="007175F9" w:rsidP="00790D20">
            <w:pPr>
              <w:spacing w:before="0"/>
              <w:jc w:val="center"/>
              <w:rPr>
                <w:rFonts w:ascii="Arial" w:eastAsia="Times New Roman" w:hAnsi="Arial" w:cs="Arial"/>
                <w:sz w:val="16"/>
                <w:szCs w:val="16"/>
                <w:lang w:eastAsia="zh-CN"/>
              </w:rPr>
            </w:pPr>
          </w:p>
        </w:tc>
        <w:tc>
          <w:tcPr>
            <w:tcW w:w="723" w:type="dxa"/>
            <w:tcBorders>
              <w:top w:val="nil"/>
              <w:left w:val="nil"/>
              <w:bottom w:val="single" w:sz="8" w:space="0" w:color="auto"/>
              <w:right w:val="nil"/>
            </w:tcBorders>
            <w:shd w:val="clear" w:color="000000" w:fill="CCFFCC"/>
            <w:noWrap/>
            <w:vAlign w:val="bottom"/>
            <w:hideMark/>
          </w:tcPr>
          <w:p w14:paraId="385259DB" w14:textId="7E66F609"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-3.2%</w:t>
            </w:r>
          </w:p>
        </w:tc>
        <w:tc>
          <w:tcPr>
            <w:tcW w:w="670" w:type="dxa"/>
            <w:tcBorders>
              <w:top w:val="nil"/>
              <w:left w:val="nil"/>
              <w:bottom w:val="single" w:sz="8" w:space="0" w:color="auto"/>
              <w:right w:val="nil"/>
            </w:tcBorders>
            <w:shd w:val="clear" w:color="000000" w:fill="FFC7CE"/>
            <w:noWrap/>
            <w:vAlign w:val="bottom"/>
            <w:hideMark/>
          </w:tcPr>
          <w:p w14:paraId="4A4DF8FB"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4.4%</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14:paraId="2C558788"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76" w:type="dxa"/>
            <w:tcBorders>
              <w:top w:val="nil"/>
              <w:left w:val="nil"/>
              <w:bottom w:val="single" w:sz="8" w:space="0" w:color="auto"/>
              <w:right w:val="nil"/>
            </w:tcBorders>
            <w:shd w:val="clear" w:color="000000" w:fill="D9D9D9"/>
            <w:noWrap/>
            <w:vAlign w:val="bottom"/>
            <w:hideMark/>
          </w:tcPr>
          <w:p w14:paraId="683D37C8"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95" w:type="dxa"/>
            <w:tcBorders>
              <w:top w:val="nil"/>
              <w:left w:val="nil"/>
              <w:bottom w:val="single" w:sz="8" w:space="0" w:color="auto"/>
              <w:right w:val="nil"/>
            </w:tcBorders>
            <w:shd w:val="clear" w:color="000000" w:fill="FFC7CE"/>
            <w:noWrap/>
            <w:vAlign w:val="bottom"/>
            <w:hideMark/>
          </w:tcPr>
          <w:p w14:paraId="0F91E986"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11.7%</w:t>
            </w:r>
          </w:p>
        </w:tc>
        <w:tc>
          <w:tcPr>
            <w:tcW w:w="1106" w:type="dxa"/>
            <w:tcBorders>
              <w:top w:val="nil"/>
              <w:left w:val="nil"/>
              <w:bottom w:val="single" w:sz="8" w:space="0" w:color="auto"/>
              <w:right w:val="single" w:sz="8" w:space="0" w:color="auto"/>
            </w:tcBorders>
            <w:shd w:val="clear" w:color="000000" w:fill="CCFFCC"/>
            <w:noWrap/>
            <w:vAlign w:val="bottom"/>
            <w:hideMark/>
          </w:tcPr>
          <w:p w14:paraId="6BB86270"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-3.1%</w:t>
            </w:r>
          </w:p>
        </w:tc>
      </w:tr>
      <w:tr w:rsidR="007175F9" w:rsidRPr="00A01D18" w14:paraId="37823D56" w14:textId="77777777" w:rsidTr="007175F9">
        <w:trPr>
          <w:trHeight w:val="330"/>
          <w:jc w:val="center"/>
        </w:trPr>
        <w:tc>
          <w:tcPr>
            <w:tcW w:w="839" w:type="dxa"/>
            <w:tcBorders>
              <w:top w:val="nil"/>
              <w:left w:val="single" w:sz="8" w:space="0" w:color="auto"/>
              <w:bottom w:val="single" w:sz="8" w:space="0" w:color="auto"/>
              <w:right w:val="nil"/>
            </w:tcBorders>
            <w:shd w:val="clear" w:color="auto" w:fill="auto"/>
            <w:noWrap/>
            <w:vAlign w:val="bottom"/>
            <w:hideMark/>
          </w:tcPr>
          <w:p w14:paraId="31BBA2FE" w14:textId="77777777" w:rsidR="007175F9" w:rsidRPr="00A01D18" w:rsidRDefault="007175F9" w:rsidP="00790D20">
            <w:pPr>
              <w:spacing w:before="0"/>
              <w:rPr>
                <w:rFonts w:ascii="Calibri" w:eastAsia="Times New Roman" w:hAnsi="Calibri"/>
                <w:color w:val="000000"/>
                <w:sz w:val="16"/>
                <w:szCs w:val="16"/>
                <w:lang w:eastAsia="zh-CN"/>
              </w:rPr>
            </w:pPr>
            <w:r w:rsidRPr="00A01D18">
              <w:rPr>
                <w:rFonts w:ascii="Calibri" w:eastAsia="Times New Roman" w:hAnsi="Calibri"/>
                <w:color w:val="000000"/>
                <w:sz w:val="16"/>
                <w:szCs w:val="16"/>
                <w:lang w:eastAsia="zh-CN"/>
              </w:rPr>
              <w:t> </w:t>
            </w:r>
          </w:p>
        </w:tc>
        <w:tc>
          <w:tcPr>
            <w:tcW w:w="1977" w:type="dxa"/>
            <w:tcBorders>
              <w:top w:val="nil"/>
              <w:left w:val="single" w:sz="8" w:space="0" w:color="auto"/>
              <w:bottom w:val="single" w:sz="8" w:space="0" w:color="auto"/>
              <w:right w:val="single" w:sz="8" w:space="0" w:color="auto"/>
            </w:tcBorders>
            <w:shd w:val="clear" w:color="auto" w:fill="auto"/>
            <w:noWrap/>
            <w:vAlign w:val="bottom"/>
            <w:hideMark/>
          </w:tcPr>
          <w:p w14:paraId="0668B043" w14:textId="77777777" w:rsidR="007175F9" w:rsidRPr="00A01D18" w:rsidRDefault="007175F9" w:rsidP="00790D20">
            <w:pPr>
              <w:spacing w:before="0"/>
              <w:rPr>
                <w:rFonts w:ascii="Arial" w:eastAsia="Times New Roman" w:hAnsi="Arial" w:cs="Arial"/>
                <w:b/>
                <w:bCs/>
                <w:color w:val="000000"/>
                <w:sz w:val="16"/>
                <w:szCs w:val="16"/>
                <w:lang w:eastAsia="zh-CN"/>
              </w:rPr>
            </w:pPr>
            <w:r w:rsidRPr="00A01D18">
              <w:rPr>
                <w:rFonts w:ascii="Arial" w:eastAsia="Times New Roman" w:hAnsi="Arial" w:cs="Arial"/>
                <w:b/>
                <w:bCs/>
                <w:color w:val="000000"/>
                <w:sz w:val="16"/>
                <w:szCs w:val="16"/>
                <w:lang w:eastAsia="zh-CN"/>
              </w:rPr>
              <w:t>Overall</w:t>
            </w:r>
          </w:p>
        </w:tc>
        <w:tc>
          <w:tcPr>
            <w:tcW w:w="723" w:type="dxa"/>
            <w:tcBorders>
              <w:top w:val="nil"/>
              <w:left w:val="nil"/>
              <w:bottom w:val="single" w:sz="8" w:space="0" w:color="auto"/>
              <w:right w:val="nil"/>
            </w:tcBorders>
            <w:shd w:val="clear" w:color="auto" w:fill="auto"/>
            <w:noWrap/>
            <w:vAlign w:val="bottom"/>
            <w:hideMark/>
          </w:tcPr>
          <w:p w14:paraId="793EA07A"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-1.2%</w:t>
            </w:r>
          </w:p>
        </w:tc>
        <w:tc>
          <w:tcPr>
            <w:tcW w:w="723" w:type="dxa"/>
            <w:tcBorders>
              <w:top w:val="nil"/>
              <w:left w:val="nil"/>
              <w:bottom w:val="single" w:sz="8" w:space="0" w:color="auto"/>
              <w:right w:val="nil"/>
            </w:tcBorders>
          </w:tcPr>
          <w:p w14:paraId="5F79C8D5" w14:textId="77777777" w:rsidR="007175F9" w:rsidRPr="00A01D18" w:rsidRDefault="007175F9" w:rsidP="00790D20">
            <w:pPr>
              <w:spacing w:before="0"/>
              <w:jc w:val="center"/>
              <w:rPr>
                <w:rFonts w:ascii="Arial" w:eastAsia="Times New Roman" w:hAnsi="Arial" w:cs="Arial"/>
                <w:color w:val="000000"/>
                <w:sz w:val="16"/>
                <w:szCs w:val="16"/>
                <w:lang w:eastAsia="zh-CN"/>
              </w:rPr>
            </w:pPr>
          </w:p>
        </w:tc>
        <w:tc>
          <w:tcPr>
            <w:tcW w:w="723" w:type="dxa"/>
            <w:tcBorders>
              <w:top w:val="nil"/>
              <w:left w:val="nil"/>
              <w:bottom w:val="single" w:sz="8" w:space="0" w:color="auto"/>
              <w:right w:val="nil"/>
            </w:tcBorders>
            <w:shd w:val="clear" w:color="auto" w:fill="auto"/>
            <w:noWrap/>
            <w:vAlign w:val="bottom"/>
            <w:hideMark/>
          </w:tcPr>
          <w:p w14:paraId="729F539D" w14:textId="5A03D11A"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-1.9%</w:t>
            </w:r>
          </w:p>
        </w:tc>
        <w:tc>
          <w:tcPr>
            <w:tcW w:w="670" w:type="dxa"/>
            <w:tcBorders>
              <w:top w:val="single" w:sz="8" w:space="0" w:color="auto"/>
              <w:left w:val="nil"/>
              <w:bottom w:val="single" w:sz="8" w:space="0" w:color="auto"/>
              <w:right w:val="nil"/>
            </w:tcBorders>
            <w:shd w:val="clear" w:color="000000" w:fill="FFC7CE"/>
            <w:noWrap/>
            <w:vAlign w:val="bottom"/>
            <w:hideMark/>
          </w:tcPr>
          <w:p w14:paraId="6557B26E"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5.4%</w:t>
            </w:r>
          </w:p>
        </w:tc>
        <w:tc>
          <w:tcPr>
            <w:tcW w:w="670" w:type="dxa"/>
            <w:tcBorders>
              <w:top w:val="nil"/>
              <w:left w:val="single" w:sz="8" w:space="0" w:color="auto"/>
              <w:bottom w:val="single" w:sz="8" w:space="0" w:color="auto"/>
              <w:right w:val="single" w:sz="8" w:space="0" w:color="auto"/>
            </w:tcBorders>
            <w:shd w:val="clear" w:color="auto" w:fill="auto"/>
            <w:noWrap/>
            <w:vAlign w:val="bottom"/>
            <w:hideMark/>
          </w:tcPr>
          <w:p w14:paraId="706524A9"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776" w:type="dxa"/>
            <w:tcBorders>
              <w:top w:val="nil"/>
              <w:left w:val="nil"/>
              <w:bottom w:val="single" w:sz="8" w:space="0" w:color="auto"/>
              <w:right w:val="nil"/>
            </w:tcBorders>
            <w:shd w:val="clear" w:color="000000" w:fill="D9D9D9"/>
            <w:noWrap/>
            <w:vAlign w:val="bottom"/>
            <w:hideMark/>
          </w:tcPr>
          <w:p w14:paraId="733C6D83"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2.1%</w:t>
            </w:r>
          </w:p>
        </w:tc>
        <w:tc>
          <w:tcPr>
            <w:tcW w:w="795" w:type="dxa"/>
            <w:tcBorders>
              <w:top w:val="single" w:sz="8" w:space="0" w:color="auto"/>
              <w:left w:val="nil"/>
              <w:bottom w:val="single" w:sz="8" w:space="0" w:color="auto"/>
              <w:right w:val="nil"/>
            </w:tcBorders>
            <w:shd w:val="clear" w:color="000000" w:fill="FFC7CE"/>
            <w:noWrap/>
            <w:vAlign w:val="bottom"/>
            <w:hideMark/>
          </w:tcPr>
          <w:p w14:paraId="7042402F" w14:textId="77777777" w:rsidR="007175F9" w:rsidRPr="00A01D18" w:rsidRDefault="007175F9" w:rsidP="00790D20">
            <w:pPr>
              <w:spacing w:before="0"/>
              <w:jc w:val="center"/>
              <w:rPr>
                <w:rFonts w:ascii="Arial" w:eastAsia="Times New Roman" w:hAnsi="Arial" w:cs="Arial"/>
                <w:sz w:val="16"/>
                <w:szCs w:val="16"/>
                <w:lang w:eastAsia="zh-CN"/>
              </w:rPr>
            </w:pPr>
            <w:r w:rsidRPr="00A01D18">
              <w:rPr>
                <w:rFonts w:ascii="Arial" w:eastAsia="Times New Roman" w:hAnsi="Arial" w:cs="Arial"/>
                <w:sz w:val="16"/>
                <w:szCs w:val="16"/>
                <w:lang w:eastAsia="zh-CN"/>
              </w:rPr>
              <w:t>9.5%</w:t>
            </w:r>
          </w:p>
        </w:tc>
        <w:tc>
          <w:tcPr>
            <w:tcW w:w="1106" w:type="dxa"/>
            <w:tcBorders>
              <w:top w:val="nil"/>
              <w:left w:val="nil"/>
              <w:bottom w:val="single" w:sz="8" w:space="0" w:color="auto"/>
              <w:right w:val="single" w:sz="8" w:space="0" w:color="auto"/>
            </w:tcBorders>
            <w:shd w:val="clear" w:color="000000" w:fill="D9D9D9"/>
            <w:noWrap/>
            <w:vAlign w:val="bottom"/>
            <w:hideMark/>
          </w:tcPr>
          <w:p w14:paraId="38A5462F" w14:textId="77777777" w:rsidR="007175F9" w:rsidRPr="00A01D18" w:rsidRDefault="007175F9"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-1.8%</w:t>
            </w:r>
          </w:p>
        </w:tc>
      </w:tr>
    </w:tbl>
    <w:p w14:paraId="1A77D1EE" w14:textId="77777777" w:rsidR="006718BC" w:rsidRDefault="006718BC" w:rsidP="006718BC">
      <w:pPr>
        <w:contextualSpacing/>
        <w:jc w:val="both"/>
        <w:rPr>
          <w:rFonts w:eastAsia="Calibri"/>
          <w:lang w:val="en-GB"/>
        </w:rPr>
      </w:pPr>
    </w:p>
    <w:p w14:paraId="01BD4818" w14:textId="77777777" w:rsidR="006718BC" w:rsidRDefault="006718BC" w:rsidP="006718BC">
      <w:pPr>
        <w:contextualSpacing/>
        <w:jc w:val="both"/>
        <w:rPr>
          <w:rFonts w:eastAsia="Calibri"/>
          <w:lang w:val="en-GB"/>
        </w:rPr>
      </w:pPr>
    </w:p>
    <w:p w14:paraId="55836FC6" w14:textId="77777777" w:rsidR="006718BC" w:rsidRDefault="006718BC" w:rsidP="006718BC">
      <w:pPr>
        <w:pStyle w:val="Caption"/>
        <w:jc w:val="center"/>
        <w:rPr>
          <w:rFonts w:eastAsia="Calibri"/>
          <w:lang w:val="en-GB"/>
        </w:rPr>
      </w:pPr>
      <w:bookmarkStart w:id="661" w:name="_Ref439780209"/>
      <w:r w:rsidRPr="00C93E48">
        <w:t xml:space="preserve">Table </w:t>
      </w:r>
      <w:fldSimple w:instr=" SEQ Table \* ARABIC ">
        <w:ins w:id="662" w:author="He, Yuwen" w:date="2016-02-20T22:28:00Z">
          <w:r w:rsidR="00293619">
            <w:rPr>
              <w:noProof/>
            </w:rPr>
            <w:t>7</w:t>
          </w:r>
        </w:ins>
        <w:del w:id="663" w:author="He, Yuwen" w:date="2016-02-19T12:00:00Z">
          <w:r w:rsidR="008A353A" w:rsidDel="006F122A">
            <w:rPr>
              <w:noProof/>
            </w:rPr>
            <w:delText>5</w:delText>
          </w:r>
        </w:del>
      </w:fldSimple>
      <w:bookmarkEnd w:id="661"/>
      <w:r>
        <w:t>. Test2 compared to CE1 anchor V3.0</w:t>
      </w:r>
    </w:p>
    <w:tbl>
      <w:tblPr>
        <w:tblW w:w="8471" w:type="dxa"/>
        <w:jc w:val="center"/>
        <w:tblLook w:val="04A0" w:firstRow="1" w:lastRow="0" w:firstColumn="1" w:lastColumn="0" w:noHBand="0" w:noVBand="1"/>
      </w:tblPr>
      <w:tblGrid>
        <w:gridCol w:w="839"/>
        <w:gridCol w:w="1977"/>
        <w:gridCol w:w="723"/>
        <w:gridCol w:w="723"/>
        <w:gridCol w:w="723"/>
        <w:gridCol w:w="723"/>
        <w:gridCol w:w="862"/>
        <w:gridCol w:w="795"/>
        <w:gridCol w:w="1106"/>
      </w:tblGrid>
      <w:tr w:rsidR="006718BC" w:rsidRPr="00A01D18" w14:paraId="5F8C7659" w14:textId="77777777" w:rsidTr="00790D20">
        <w:trPr>
          <w:trHeight w:val="330"/>
          <w:jc w:val="center"/>
        </w:trPr>
        <w:tc>
          <w:tcPr>
            <w:tcW w:w="839" w:type="dxa"/>
            <w:tcBorders>
              <w:top w:val="nil"/>
              <w:left w:val="nil"/>
              <w:bottom w:val="nil"/>
              <w:right w:val="nil"/>
            </w:tcBorders>
            <w:shd w:val="clear" w:color="auto" w:fill="auto"/>
            <w:noWrap/>
            <w:vAlign w:val="bottom"/>
            <w:hideMark/>
          </w:tcPr>
          <w:p w14:paraId="2E63DB78" w14:textId="77777777" w:rsidR="006718BC" w:rsidRPr="00A01D18" w:rsidRDefault="006718BC" w:rsidP="00790D20">
            <w:pPr>
              <w:spacing w:before="0"/>
              <w:rPr>
                <w:rFonts w:eastAsia="Times New Roman"/>
                <w:sz w:val="16"/>
                <w:szCs w:val="16"/>
                <w:lang w:eastAsia="zh-CN"/>
              </w:rPr>
            </w:pPr>
          </w:p>
        </w:tc>
        <w:tc>
          <w:tcPr>
            <w:tcW w:w="1977" w:type="dxa"/>
            <w:tcBorders>
              <w:top w:val="nil"/>
              <w:left w:val="nil"/>
              <w:bottom w:val="nil"/>
              <w:right w:val="nil"/>
            </w:tcBorders>
            <w:shd w:val="clear" w:color="auto" w:fill="auto"/>
            <w:noWrap/>
            <w:vAlign w:val="bottom"/>
            <w:hideMark/>
          </w:tcPr>
          <w:p w14:paraId="47E76196" w14:textId="77777777" w:rsidR="006718BC" w:rsidRPr="00A01D18" w:rsidRDefault="006718BC" w:rsidP="00790D20">
            <w:pPr>
              <w:spacing w:before="0"/>
              <w:rPr>
                <w:rFonts w:eastAsia="Times New Roman"/>
                <w:sz w:val="16"/>
                <w:szCs w:val="16"/>
                <w:lang w:eastAsia="zh-CN"/>
              </w:rPr>
            </w:pPr>
          </w:p>
        </w:tc>
        <w:tc>
          <w:tcPr>
            <w:tcW w:w="723" w:type="dxa"/>
            <w:tcBorders>
              <w:top w:val="single" w:sz="8" w:space="0" w:color="auto"/>
              <w:left w:val="single" w:sz="8" w:space="0" w:color="auto"/>
              <w:bottom w:val="single" w:sz="8" w:space="0" w:color="auto"/>
              <w:right w:val="nil"/>
            </w:tcBorders>
            <w:shd w:val="clear" w:color="auto" w:fill="auto"/>
            <w:noWrap/>
            <w:vAlign w:val="bottom"/>
            <w:hideMark/>
          </w:tcPr>
          <w:p w14:paraId="12978CEA"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X</w:t>
            </w:r>
          </w:p>
        </w:tc>
        <w:tc>
          <w:tcPr>
            <w:tcW w:w="723" w:type="dxa"/>
            <w:tcBorders>
              <w:top w:val="single" w:sz="8" w:space="0" w:color="auto"/>
              <w:left w:val="nil"/>
              <w:bottom w:val="single" w:sz="8" w:space="0" w:color="auto"/>
              <w:right w:val="nil"/>
            </w:tcBorders>
            <w:shd w:val="clear" w:color="auto" w:fill="auto"/>
            <w:noWrap/>
            <w:vAlign w:val="bottom"/>
            <w:hideMark/>
          </w:tcPr>
          <w:p w14:paraId="5B05A32E"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Y</w:t>
            </w:r>
          </w:p>
        </w:tc>
        <w:tc>
          <w:tcPr>
            <w:tcW w:w="723" w:type="dxa"/>
            <w:tcBorders>
              <w:top w:val="single" w:sz="8" w:space="0" w:color="auto"/>
              <w:left w:val="nil"/>
              <w:bottom w:val="single" w:sz="8" w:space="0" w:color="auto"/>
              <w:right w:val="nil"/>
            </w:tcBorders>
            <w:shd w:val="clear" w:color="auto" w:fill="auto"/>
            <w:noWrap/>
            <w:vAlign w:val="bottom"/>
            <w:hideMark/>
          </w:tcPr>
          <w:p w14:paraId="02520211"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Z</w:t>
            </w:r>
          </w:p>
        </w:tc>
        <w:tc>
          <w:tcPr>
            <w:tcW w:w="7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F25FE4D"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XYZ</w:t>
            </w:r>
          </w:p>
        </w:tc>
        <w:tc>
          <w:tcPr>
            <w:tcW w:w="862" w:type="dxa"/>
            <w:tcBorders>
              <w:top w:val="single" w:sz="8" w:space="0" w:color="auto"/>
              <w:left w:val="nil"/>
              <w:bottom w:val="single" w:sz="8" w:space="0" w:color="auto"/>
              <w:right w:val="nil"/>
            </w:tcBorders>
            <w:shd w:val="clear" w:color="000000" w:fill="D9D9D9"/>
            <w:noWrap/>
            <w:vAlign w:val="bottom"/>
            <w:hideMark/>
          </w:tcPr>
          <w:p w14:paraId="0F998554"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tOSNR-XYZ</w:t>
            </w:r>
          </w:p>
        </w:tc>
        <w:tc>
          <w:tcPr>
            <w:tcW w:w="795" w:type="dxa"/>
            <w:tcBorders>
              <w:top w:val="single" w:sz="8" w:space="0" w:color="auto"/>
              <w:left w:val="nil"/>
              <w:bottom w:val="single" w:sz="8" w:space="0" w:color="auto"/>
              <w:right w:val="nil"/>
            </w:tcBorders>
            <w:shd w:val="clear" w:color="000000" w:fill="D9D9D9"/>
            <w:noWrap/>
            <w:vAlign w:val="bottom"/>
            <w:hideMark/>
          </w:tcPr>
          <w:p w14:paraId="0F9C983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DE100</w:t>
            </w:r>
          </w:p>
        </w:tc>
        <w:tc>
          <w:tcPr>
            <w:tcW w:w="1106" w:type="dxa"/>
            <w:tcBorders>
              <w:top w:val="single" w:sz="8" w:space="0" w:color="auto"/>
              <w:left w:val="nil"/>
              <w:bottom w:val="single" w:sz="8" w:space="0" w:color="auto"/>
              <w:right w:val="single" w:sz="8" w:space="0" w:color="auto"/>
            </w:tcBorders>
            <w:shd w:val="clear" w:color="000000" w:fill="D9D9D9"/>
            <w:noWrap/>
            <w:vAlign w:val="bottom"/>
            <w:hideMark/>
          </w:tcPr>
          <w:p w14:paraId="058878BC"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PSNRL100</w:t>
            </w:r>
          </w:p>
        </w:tc>
      </w:tr>
      <w:tr w:rsidR="006718BC" w:rsidRPr="00A01D18" w14:paraId="236AFE1E" w14:textId="77777777" w:rsidTr="00790D20">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14:paraId="2AA51B0F"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A</w:t>
            </w:r>
          </w:p>
        </w:tc>
        <w:tc>
          <w:tcPr>
            <w:tcW w:w="1977" w:type="dxa"/>
            <w:tcBorders>
              <w:top w:val="single" w:sz="8" w:space="0" w:color="auto"/>
              <w:left w:val="nil"/>
              <w:bottom w:val="nil"/>
              <w:right w:val="single" w:sz="8" w:space="0" w:color="auto"/>
            </w:tcBorders>
            <w:shd w:val="clear" w:color="auto" w:fill="auto"/>
            <w:noWrap/>
            <w:vAlign w:val="bottom"/>
            <w:hideMark/>
          </w:tcPr>
          <w:p w14:paraId="1B0BE96A"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FireEaterClip4000r1</w:t>
            </w:r>
          </w:p>
        </w:tc>
        <w:tc>
          <w:tcPr>
            <w:tcW w:w="723" w:type="dxa"/>
            <w:tcBorders>
              <w:top w:val="nil"/>
              <w:left w:val="nil"/>
              <w:bottom w:val="nil"/>
              <w:right w:val="nil"/>
            </w:tcBorders>
            <w:shd w:val="clear" w:color="auto" w:fill="auto"/>
            <w:noWrap/>
            <w:vAlign w:val="bottom"/>
            <w:hideMark/>
          </w:tcPr>
          <w:p w14:paraId="33064E9E"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23" w:type="dxa"/>
            <w:tcBorders>
              <w:top w:val="nil"/>
              <w:left w:val="nil"/>
              <w:bottom w:val="nil"/>
              <w:right w:val="nil"/>
            </w:tcBorders>
            <w:shd w:val="clear" w:color="auto" w:fill="auto"/>
            <w:noWrap/>
            <w:vAlign w:val="bottom"/>
            <w:hideMark/>
          </w:tcPr>
          <w:p w14:paraId="1402C557"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nil"/>
              <w:bottom w:val="nil"/>
              <w:right w:val="nil"/>
            </w:tcBorders>
            <w:shd w:val="clear" w:color="auto" w:fill="auto"/>
            <w:noWrap/>
            <w:vAlign w:val="bottom"/>
            <w:hideMark/>
          </w:tcPr>
          <w:p w14:paraId="49594816"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single" w:sz="8" w:space="0" w:color="auto"/>
              <w:bottom w:val="nil"/>
              <w:right w:val="single" w:sz="8" w:space="0" w:color="auto"/>
            </w:tcBorders>
            <w:shd w:val="clear" w:color="auto" w:fill="auto"/>
            <w:noWrap/>
            <w:vAlign w:val="bottom"/>
            <w:hideMark/>
          </w:tcPr>
          <w:p w14:paraId="012F57A7"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862" w:type="dxa"/>
            <w:tcBorders>
              <w:top w:val="nil"/>
              <w:left w:val="nil"/>
              <w:bottom w:val="nil"/>
              <w:right w:val="nil"/>
            </w:tcBorders>
            <w:shd w:val="clear" w:color="000000" w:fill="D9D9D9"/>
            <w:noWrap/>
            <w:vAlign w:val="bottom"/>
            <w:hideMark/>
          </w:tcPr>
          <w:p w14:paraId="1042451D"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95" w:type="dxa"/>
            <w:tcBorders>
              <w:top w:val="nil"/>
              <w:left w:val="nil"/>
              <w:bottom w:val="nil"/>
              <w:right w:val="nil"/>
            </w:tcBorders>
            <w:shd w:val="clear" w:color="000000" w:fill="D9D9D9"/>
            <w:noWrap/>
            <w:vAlign w:val="bottom"/>
            <w:hideMark/>
          </w:tcPr>
          <w:p w14:paraId="596219CA"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1106" w:type="dxa"/>
            <w:tcBorders>
              <w:top w:val="nil"/>
              <w:left w:val="nil"/>
              <w:bottom w:val="nil"/>
              <w:right w:val="single" w:sz="8" w:space="0" w:color="auto"/>
            </w:tcBorders>
            <w:shd w:val="clear" w:color="000000" w:fill="D9D9D9"/>
            <w:noWrap/>
            <w:vAlign w:val="bottom"/>
            <w:hideMark/>
          </w:tcPr>
          <w:p w14:paraId="23843ED4"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14:paraId="5BE6897C" w14:textId="77777777" w:rsidTr="00790D20">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5AA39A17"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515B5259"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Market3Clip4000r2</w:t>
            </w:r>
          </w:p>
        </w:tc>
        <w:tc>
          <w:tcPr>
            <w:tcW w:w="723" w:type="dxa"/>
            <w:tcBorders>
              <w:top w:val="nil"/>
              <w:left w:val="nil"/>
              <w:bottom w:val="nil"/>
              <w:right w:val="nil"/>
            </w:tcBorders>
            <w:shd w:val="clear" w:color="auto" w:fill="auto"/>
            <w:noWrap/>
            <w:vAlign w:val="bottom"/>
            <w:hideMark/>
          </w:tcPr>
          <w:p w14:paraId="3773130C"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14:paraId="54AE90B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14:paraId="47F2C91F"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single" w:sz="8" w:space="0" w:color="auto"/>
              <w:bottom w:val="nil"/>
              <w:right w:val="single" w:sz="8" w:space="0" w:color="auto"/>
            </w:tcBorders>
            <w:shd w:val="clear" w:color="auto" w:fill="auto"/>
            <w:noWrap/>
            <w:vAlign w:val="bottom"/>
            <w:hideMark/>
          </w:tcPr>
          <w:p w14:paraId="481A81C7"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862" w:type="dxa"/>
            <w:tcBorders>
              <w:top w:val="nil"/>
              <w:left w:val="nil"/>
              <w:bottom w:val="nil"/>
              <w:right w:val="nil"/>
            </w:tcBorders>
            <w:shd w:val="clear" w:color="000000" w:fill="D9D9D9"/>
            <w:noWrap/>
            <w:vAlign w:val="bottom"/>
            <w:hideMark/>
          </w:tcPr>
          <w:p w14:paraId="3BF18F20"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95" w:type="dxa"/>
            <w:tcBorders>
              <w:top w:val="nil"/>
              <w:left w:val="nil"/>
              <w:bottom w:val="nil"/>
              <w:right w:val="nil"/>
            </w:tcBorders>
            <w:shd w:val="clear" w:color="000000" w:fill="D9D9D9"/>
            <w:noWrap/>
            <w:vAlign w:val="bottom"/>
            <w:hideMark/>
          </w:tcPr>
          <w:p w14:paraId="3D0CA4AE"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1106" w:type="dxa"/>
            <w:tcBorders>
              <w:top w:val="nil"/>
              <w:left w:val="nil"/>
              <w:bottom w:val="nil"/>
              <w:right w:val="single" w:sz="8" w:space="0" w:color="auto"/>
            </w:tcBorders>
            <w:shd w:val="clear" w:color="000000" w:fill="D9D9D9"/>
            <w:noWrap/>
            <w:vAlign w:val="bottom"/>
            <w:hideMark/>
          </w:tcPr>
          <w:p w14:paraId="291669D3"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r>
      <w:tr w:rsidR="006718BC" w:rsidRPr="00A01D18" w14:paraId="27FAA8E1" w14:textId="77777777" w:rsidTr="00790D20">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36353EFA"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33BDC9FF"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SunRise</w:t>
            </w:r>
          </w:p>
        </w:tc>
        <w:tc>
          <w:tcPr>
            <w:tcW w:w="723" w:type="dxa"/>
            <w:tcBorders>
              <w:top w:val="nil"/>
              <w:left w:val="nil"/>
              <w:bottom w:val="nil"/>
              <w:right w:val="nil"/>
            </w:tcBorders>
            <w:shd w:val="clear" w:color="auto" w:fill="auto"/>
            <w:noWrap/>
            <w:vAlign w:val="bottom"/>
            <w:hideMark/>
          </w:tcPr>
          <w:p w14:paraId="12FB18ED"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nil"/>
              <w:left w:val="nil"/>
              <w:bottom w:val="nil"/>
              <w:right w:val="nil"/>
            </w:tcBorders>
            <w:shd w:val="clear" w:color="auto" w:fill="auto"/>
            <w:noWrap/>
            <w:vAlign w:val="bottom"/>
            <w:hideMark/>
          </w:tcPr>
          <w:p w14:paraId="45F7F50B"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nil"/>
              <w:left w:val="nil"/>
              <w:bottom w:val="nil"/>
              <w:right w:val="nil"/>
            </w:tcBorders>
            <w:shd w:val="clear" w:color="auto" w:fill="auto"/>
            <w:noWrap/>
            <w:vAlign w:val="bottom"/>
            <w:hideMark/>
          </w:tcPr>
          <w:p w14:paraId="548082A2"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nil"/>
              <w:right w:val="single" w:sz="8" w:space="0" w:color="auto"/>
            </w:tcBorders>
            <w:shd w:val="clear" w:color="auto" w:fill="auto"/>
            <w:noWrap/>
            <w:vAlign w:val="bottom"/>
            <w:hideMark/>
          </w:tcPr>
          <w:p w14:paraId="6120604F"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862" w:type="dxa"/>
            <w:tcBorders>
              <w:top w:val="nil"/>
              <w:left w:val="nil"/>
              <w:bottom w:val="single" w:sz="8" w:space="0" w:color="auto"/>
              <w:right w:val="nil"/>
            </w:tcBorders>
            <w:shd w:val="clear" w:color="000000" w:fill="D9D9D9"/>
            <w:noWrap/>
            <w:vAlign w:val="bottom"/>
            <w:hideMark/>
          </w:tcPr>
          <w:p w14:paraId="321BA046"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95" w:type="dxa"/>
            <w:tcBorders>
              <w:top w:val="nil"/>
              <w:left w:val="nil"/>
              <w:bottom w:val="nil"/>
              <w:right w:val="nil"/>
            </w:tcBorders>
            <w:shd w:val="clear" w:color="000000" w:fill="D9D9D9"/>
            <w:noWrap/>
            <w:vAlign w:val="bottom"/>
            <w:hideMark/>
          </w:tcPr>
          <w:p w14:paraId="68E074A5"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1.6%</w:t>
            </w:r>
          </w:p>
        </w:tc>
        <w:tc>
          <w:tcPr>
            <w:tcW w:w="1106" w:type="dxa"/>
            <w:tcBorders>
              <w:top w:val="nil"/>
              <w:left w:val="nil"/>
              <w:bottom w:val="nil"/>
              <w:right w:val="single" w:sz="8" w:space="0" w:color="auto"/>
            </w:tcBorders>
            <w:shd w:val="clear" w:color="000000" w:fill="D9D9D9"/>
            <w:noWrap/>
            <w:vAlign w:val="bottom"/>
            <w:hideMark/>
          </w:tcPr>
          <w:p w14:paraId="05E7C845"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r>
      <w:tr w:rsidR="006718BC" w:rsidRPr="00A01D18" w14:paraId="696522DE" w14:textId="77777777" w:rsidTr="00790D20">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14:paraId="562D80DA"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B</w:t>
            </w:r>
          </w:p>
        </w:tc>
        <w:tc>
          <w:tcPr>
            <w:tcW w:w="1977" w:type="dxa"/>
            <w:tcBorders>
              <w:top w:val="single" w:sz="8" w:space="0" w:color="auto"/>
              <w:left w:val="nil"/>
              <w:bottom w:val="nil"/>
              <w:right w:val="single" w:sz="8" w:space="0" w:color="auto"/>
            </w:tcBorders>
            <w:shd w:val="clear" w:color="auto" w:fill="auto"/>
            <w:noWrap/>
            <w:vAlign w:val="bottom"/>
            <w:hideMark/>
          </w:tcPr>
          <w:p w14:paraId="2AB4FF1E"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BikeSparklers cut 1</w:t>
            </w:r>
          </w:p>
        </w:tc>
        <w:tc>
          <w:tcPr>
            <w:tcW w:w="723" w:type="dxa"/>
            <w:tcBorders>
              <w:top w:val="single" w:sz="8" w:space="0" w:color="auto"/>
              <w:left w:val="nil"/>
              <w:bottom w:val="nil"/>
              <w:right w:val="nil"/>
            </w:tcBorders>
            <w:shd w:val="clear" w:color="auto" w:fill="auto"/>
            <w:noWrap/>
            <w:vAlign w:val="bottom"/>
            <w:hideMark/>
          </w:tcPr>
          <w:p w14:paraId="7CABE62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single" w:sz="8" w:space="0" w:color="auto"/>
              <w:left w:val="nil"/>
              <w:bottom w:val="nil"/>
              <w:right w:val="nil"/>
            </w:tcBorders>
            <w:shd w:val="clear" w:color="auto" w:fill="auto"/>
            <w:noWrap/>
            <w:vAlign w:val="bottom"/>
            <w:hideMark/>
          </w:tcPr>
          <w:p w14:paraId="69A97893"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single" w:sz="8" w:space="0" w:color="auto"/>
              <w:left w:val="nil"/>
              <w:bottom w:val="nil"/>
              <w:right w:val="nil"/>
            </w:tcBorders>
            <w:shd w:val="clear" w:color="auto" w:fill="auto"/>
            <w:noWrap/>
            <w:vAlign w:val="bottom"/>
            <w:hideMark/>
          </w:tcPr>
          <w:p w14:paraId="25839CE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single" w:sz="8" w:space="0" w:color="auto"/>
              <w:left w:val="single" w:sz="8" w:space="0" w:color="auto"/>
              <w:bottom w:val="nil"/>
              <w:right w:val="single" w:sz="8" w:space="0" w:color="auto"/>
            </w:tcBorders>
            <w:shd w:val="clear" w:color="auto" w:fill="auto"/>
            <w:noWrap/>
            <w:vAlign w:val="bottom"/>
            <w:hideMark/>
          </w:tcPr>
          <w:p w14:paraId="452753A3"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862" w:type="dxa"/>
            <w:tcBorders>
              <w:top w:val="nil"/>
              <w:left w:val="nil"/>
              <w:bottom w:val="nil"/>
              <w:right w:val="nil"/>
            </w:tcBorders>
            <w:shd w:val="clear" w:color="000000" w:fill="D9D9D9"/>
            <w:noWrap/>
            <w:vAlign w:val="bottom"/>
            <w:hideMark/>
          </w:tcPr>
          <w:p w14:paraId="10C06883"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95" w:type="dxa"/>
            <w:tcBorders>
              <w:top w:val="single" w:sz="8" w:space="0" w:color="auto"/>
              <w:left w:val="nil"/>
              <w:bottom w:val="nil"/>
              <w:right w:val="nil"/>
            </w:tcBorders>
            <w:shd w:val="clear" w:color="000000" w:fill="D9D9D9"/>
            <w:noWrap/>
            <w:vAlign w:val="bottom"/>
            <w:hideMark/>
          </w:tcPr>
          <w:p w14:paraId="40762A54"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1106" w:type="dxa"/>
            <w:tcBorders>
              <w:top w:val="single" w:sz="8" w:space="0" w:color="auto"/>
              <w:left w:val="nil"/>
              <w:bottom w:val="nil"/>
              <w:right w:val="single" w:sz="8" w:space="0" w:color="auto"/>
            </w:tcBorders>
            <w:shd w:val="clear" w:color="000000" w:fill="D9D9D9"/>
            <w:noWrap/>
            <w:vAlign w:val="bottom"/>
            <w:hideMark/>
          </w:tcPr>
          <w:p w14:paraId="1042AFF6"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r>
      <w:tr w:rsidR="006718BC" w:rsidRPr="00A01D18" w14:paraId="4AC9816D" w14:textId="77777777" w:rsidTr="00790D20">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67F788D2"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1E48C8E4"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BikeSparklers cut 2</w:t>
            </w:r>
          </w:p>
        </w:tc>
        <w:tc>
          <w:tcPr>
            <w:tcW w:w="723" w:type="dxa"/>
            <w:tcBorders>
              <w:top w:val="nil"/>
              <w:left w:val="nil"/>
              <w:bottom w:val="nil"/>
              <w:right w:val="nil"/>
            </w:tcBorders>
            <w:shd w:val="clear" w:color="auto" w:fill="auto"/>
            <w:noWrap/>
            <w:vAlign w:val="bottom"/>
            <w:hideMark/>
          </w:tcPr>
          <w:p w14:paraId="694F9C2E"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14:paraId="2E278A3F"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723" w:type="dxa"/>
            <w:tcBorders>
              <w:top w:val="nil"/>
              <w:left w:val="nil"/>
              <w:bottom w:val="nil"/>
              <w:right w:val="nil"/>
            </w:tcBorders>
            <w:shd w:val="clear" w:color="auto" w:fill="auto"/>
            <w:noWrap/>
            <w:vAlign w:val="bottom"/>
            <w:hideMark/>
          </w:tcPr>
          <w:p w14:paraId="3DEF5E31"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-1.1%</w:t>
            </w:r>
          </w:p>
        </w:tc>
        <w:tc>
          <w:tcPr>
            <w:tcW w:w="723" w:type="dxa"/>
            <w:tcBorders>
              <w:top w:val="nil"/>
              <w:left w:val="single" w:sz="8" w:space="0" w:color="auto"/>
              <w:bottom w:val="nil"/>
              <w:right w:val="single" w:sz="8" w:space="0" w:color="auto"/>
            </w:tcBorders>
            <w:shd w:val="clear" w:color="auto" w:fill="auto"/>
            <w:noWrap/>
            <w:vAlign w:val="bottom"/>
            <w:hideMark/>
          </w:tcPr>
          <w:p w14:paraId="22FD4655"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862" w:type="dxa"/>
            <w:tcBorders>
              <w:top w:val="nil"/>
              <w:left w:val="nil"/>
              <w:bottom w:val="nil"/>
              <w:right w:val="nil"/>
            </w:tcBorders>
            <w:shd w:val="clear" w:color="000000" w:fill="D9D9D9"/>
            <w:noWrap/>
            <w:vAlign w:val="bottom"/>
            <w:hideMark/>
          </w:tcPr>
          <w:p w14:paraId="697FFE1F"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95" w:type="dxa"/>
            <w:tcBorders>
              <w:top w:val="nil"/>
              <w:left w:val="nil"/>
              <w:bottom w:val="nil"/>
              <w:right w:val="nil"/>
            </w:tcBorders>
            <w:shd w:val="clear" w:color="000000" w:fill="D9D9D9"/>
            <w:noWrap/>
            <w:vAlign w:val="bottom"/>
            <w:hideMark/>
          </w:tcPr>
          <w:p w14:paraId="6E44E3E5"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1106" w:type="dxa"/>
            <w:tcBorders>
              <w:top w:val="nil"/>
              <w:left w:val="nil"/>
              <w:bottom w:val="nil"/>
              <w:right w:val="single" w:sz="8" w:space="0" w:color="auto"/>
            </w:tcBorders>
            <w:shd w:val="clear" w:color="000000" w:fill="D9D9D9"/>
            <w:noWrap/>
            <w:vAlign w:val="bottom"/>
            <w:hideMark/>
          </w:tcPr>
          <w:p w14:paraId="63E7B2F6"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r>
      <w:tr w:rsidR="006718BC" w:rsidRPr="00A01D18" w14:paraId="2338F938" w14:textId="77777777" w:rsidTr="00790D20">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14:paraId="2F770851"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14:paraId="0486DD7A"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GarageExit</w:t>
            </w:r>
          </w:p>
        </w:tc>
        <w:tc>
          <w:tcPr>
            <w:tcW w:w="723" w:type="dxa"/>
            <w:tcBorders>
              <w:top w:val="nil"/>
              <w:left w:val="nil"/>
              <w:bottom w:val="single" w:sz="8" w:space="0" w:color="auto"/>
              <w:right w:val="nil"/>
            </w:tcBorders>
            <w:shd w:val="clear" w:color="auto" w:fill="auto"/>
            <w:noWrap/>
            <w:vAlign w:val="bottom"/>
            <w:hideMark/>
          </w:tcPr>
          <w:p w14:paraId="44EB40D3"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nil"/>
              <w:bottom w:val="single" w:sz="8" w:space="0" w:color="auto"/>
              <w:right w:val="nil"/>
            </w:tcBorders>
            <w:shd w:val="clear" w:color="auto" w:fill="auto"/>
            <w:noWrap/>
            <w:vAlign w:val="bottom"/>
            <w:hideMark/>
          </w:tcPr>
          <w:p w14:paraId="1022BEA4"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nil"/>
              <w:bottom w:val="single" w:sz="8" w:space="0" w:color="auto"/>
              <w:right w:val="nil"/>
            </w:tcBorders>
            <w:shd w:val="clear" w:color="auto" w:fill="auto"/>
            <w:noWrap/>
            <w:vAlign w:val="bottom"/>
            <w:hideMark/>
          </w:tcPr>
          <w:p w14:paraId="1FF840D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14:paraId="11DC58D7"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862" w:type="dxa"/>
            <w:tcBorders>
              <w:top w:val="nil"/>
              <w:left w:val="nil"/>
              <w:bottom w:val="single" w:sz="8" w:space="0" w:color="auto"/>
              <w:right w:val="nil"/>
            </w:tcBorders>
            <w:shd w:val="clear" w:color="000000" w:fill="D9D9D9"/>
            <w:noWrap/>
            <w:vAlign w:val="bottom"/>
            <w:hideMark/>
          </w:tcPr>
          <w:p w14:paraId="4D48F6B0"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95" w:type="dxa"/>
            <w:tcBorders>
              <w:top w:val="nil"/>
              <w:left w:val="nil"/>
              <w:bottom w:val="single" w:sz="8" w:space="0" w:color="auto"/>
              <w:right w:val="nil"/>
            </w:tcBorders>
            <w:shd w:val="clear" w:color="000000" w:fill="D9D9D9"/>
            <w:noWrap/>
            <w:vAlign w:val="bottom"/>
            <w:hideMark/>
          </w:tcPr>
          <w:p w14:paraId="032C9BD4"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1106" w:type="dxa"/>
            <w:tcBorders>
              <w:top w:val="nil"/>
              <w:left w:val="nil"/>
              <w:bottom w:val="single" w:sz="8" w:space="0" w:color="auto"/>
              <w:right w:val="single" w:sz="8" w:space="0" w:color="auto"/>
            </w:tcBorders>
            <w:shd w:val="clear" w:color="000000" w:fill="D9D9D9"/>
            <w:noWrap/>
            <w:vAlign w:val="bottom"/>
            <w:hideMark/>
          </w:tcPr>
          <w:p w14:paraId="6162B7FB"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r>
      <w:tr w:rsidR="006718BC" w:rsidRPr="00A01D18" w14:paraId="0E21D7D7" w14:textId="77777777" w:rsidTr="00790D20">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14:paraId="5BBDAC70"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C</w:t>
            </w:r>
          </w:p>
        </w:tc>
        <w:tc>
          <w:tcPr>
            <w:tcW w:w="1977" w:type="dxa"/>
            <w:tcBorders>
              <w:top w:val="nil"/>
              <w:left w:val="nil"/>
              <w:bottom w:val="single" w:sz="8" w:space="0" w:color="auto"/>
              <w:right w:val="single" w:sz="8" w:space="0" w:color="auto"/>
            </w:tcBorders>
            <w:shd w:val="clear" w:color="auto" w:fill="auto"/>
            <w:noWrap/>
            <w:vAlign w:val="bottom"/>
            <w:hideMark/>
          </w:tcPr>
          <w:p w14:paraId="168D2F63"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ShowGirl2Teaser</w:t>
            </w:r>
          </w:p>
        </w:tc>
        <w:tc>
          <w:tcPr>
            <w:tcW w:w="723" w:type="dxa"/>
            <w:tcBorders>
              <w:top w:val="nil"/>
              <w:left w:val="nil"/>
              <w:bottom w:val="single" w:sz="8" w:space="0" w:color="auto"/>
              <w:right w:val="nil"/>
            </w:tcBorders>
            <w:shd w:val="clear" w:color="auto" w:fill="auto"/>
            <w:noWrap/>
            <w:vAlign w:val="bottom"/>
            <w:hideMark/>
          </w:tcPr>
          <w:p w14:paraId="415FB59E"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nil"/>
              <w:bottom w:val="single" w:sz="8" w:space="0" w:color="auto"/>
              <w:right w:val="nil"/>
            </w:tcBorders>
            <w:shd w:val="clear" w:color="auto" w:fill="auto"/>
            <w:noWrap/>
            <w:vAlign w:val="bottom"/>
            <w:hideMark/>
          </w:tcPr>
          <w:p w14:paraId="0FC74146"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nil"/>
              <w:bottom w:val="single" w:sz="8" w:space="0" w:color="auto"/>
              <w:right w:val="nil"/>
            </w:tcBorders>
            <w:shd w:val="clear" w:color="auto" w:fill="auto"/>
            <w:noWrap/>
            <w:vAlign w:val="bottom"/>
            <w:hideMark/>
          </w:tcPr>
          <w:p w14:paraId="6A1FC9DB"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14:paraId="608FD5EF"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862" w:type="dxa"/>
            <w:tcBorders>
              <w:top w:val="nil"/>
              <w:left w:val="nil"/>
              <w:bottom w:val="nil"/>
              <w:right w:val="nil"/>
            </w:tcBorders>
            <w:shd w:val="clear" w:color="000000" w:fill="D9D9D9"/>
            <w:noWrap/>
            <w:vAlign w:val="bottom"/>
            <w:hideMark/>
          </w:tcPr>
          <w:p w14:paraId="090F29F0"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95" w:type="dxa"/>
            <w:tcBorders>
              <w:top w:val="nil"/>
              <w:left w:val="nil"/>
              <w:bottom w:val="single" w:sz="8" w:space="0" w:color="auto"/>
              <w:right w:val="nil"/>
            </w:tcBorders>
            <w:shd w:val="clear" w:color="000000" w:fill="D9D9D9"/>
            <w:noWrap/>
            <w:vAlign w:val="bottom"/>
            <w:hideMark/>
          </w:tcPr>
          <w:p w14:paraId="25C8962F"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1106" w:type="dxa"/>
            <w:tcBorders>
              <w:top w:val="nil"/>
              <w:left w:val="nil"/>
              <w:bottom w:val="single" w:sz="8" w:space="0" w:color="auto"/>
              <w:right w:val="single" w:sz="8" w:space="0" w:color="auto"/>
            </w:tcBorders>
            <w:shd w:val="clear" w:color="000000" w:fill="D9D9D9"/>
            <w:noWrap/>
            <w:vAlign w:val="bottom"/>
            <w:hideMark/>
          </w:tcPr>
          <w:p w14:paraId="1B36532E"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14:paraId="6672A88B" w14:textId="77777777" w:rsidTr="00790D20">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43621B90"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D</w:t>
            </w:r>
          </w:p>
        </w:tc>
        <w:tc>
          <w:tcPr>
            <w:tcW w:w="1977" w:type="dxa"/>
            <w:tcBorders>
              <w:top w:val="nil"/>
              <w:left w:val="nil"/>
              <w:bottom w:val="nil"/>
              <w:right w:val="single" w:sz="8" w:space="0" w:color="auto"/>
            </w:tcBorders>
            <w:shd w:val="clear" w:color="auto" w:fill="auto"/>
            <w:noWrap/>
            <w:vAlign w:val="bottom"/>
            <w:hideMark/>
          </w:tcPr>
          <w:p w14:paraId="25C82F97"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1</w:t>
            </w:r>
          </w:p>
        </w:tc>
        <w:tc>
          <w:tcPr>
            <w:tcW w:w="723" w:type="dxa"/>
            <w:tcBorders>
              <w:top w:val="nil"/>
              <w:left w:val="nil"/>
              <w:bottom w:val="nil"/>
              <w:right w:val="nil"/>
            </w:tcBorders>
            <w:shd w:val="clear" w:color="auto" w:fill="auto"/>
            <w:noWrap/>
            <w:vAlign w:val="bottom"/>
            <w:hideMark/>
          </w:tcPr>
          <w:p w14:paraId="0BD68A40"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nil"/>
              <w:bottom w:val="nil"/>
              <w:right w:val="nil"/>
            </w:tcBorders>
            <w:shd w:val="clear" w:color="auto" w:fill="auto"/>
            <w:noWrap/>
            <w:vAlign w:val="bottom"/>
            <w:hideMark/>
          </w:tcPr>
          <w:p w14:paraId="40827D4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nil"/>
              <w:bottom w:val="nil"/>
              <w:right w:val="nil"/>
            </w:tcBorders>
            <w:shd w:val="clear" w:color="auto" w:fill="auto"/>
            <w:noWrap/>
            <w:vAlign w:val="bottom"/>
            <w:hideMark/>
          </w:tcPr>
          <w:p w14:paraId="690D30A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23" w:type="dxa"/>
            <w:tcBorders>
              <w:top w:val="nil"/>
              <w:left w:val="single" w:sz="8" w:space="0" w:color="auto"/>
              <w:bottom w:val="nil"/>
              <w:right w:val="single" w:sz="8" w:space="0" w:color="auto"/>
            </w:tcBorders>
            <w:shd w:val="clear" w:color="auto" w:fill="auto"/>
            <w:noWrap/>
            <w:vAlign w:val="bottom"/>
            <w:hideMark/>
          </w:tcPr>
          <w:p w14:paraId="3A10A6C0"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862" w:type="dxa"/>
            <w:tcBorders>
              <w:top w:val="single" w:sz="8" w:space="0" w:color="auto"/>
              <w:left w:val="nil"/>
              <w:bottom w:val="nil"/>
              <w:right w:val="nil"/>
            </w:tcBorders>
            <w:shd w:val="clear" w:color="000000" w:fill="D9D9D9"/>
            <w:noWrap/>
            <w:vAlign w:val="bottom"/>
            <w:hideMark/>
          </w:tcPr>
          <w:p w14:paraId="2BD9E80C"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95" w:type="dxa"/>
            <w:tcBorders>
              <w:top w:val="nil"/>
              <w:left w:val="nil"/>
              <w:bottom w:val="nil"/>
              <w:right w:val="nil"/>
            </w:tcBorders>
            <w:shd w:val="clear" w:color="000000" w:fill="D9D9D9"/>
            <w:noWrap/>
            <w:vAlign w:val="bottom"/>
            <w:hideMark/>
          </w:tcPr>
          <w:p w14:paraId="61A7D51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1106" w:type="dxa"/>
            <w:tcBorders>
              <w:top w:val="nil"/>
              <w:left w:val="nil"/>
              <w:bottom w:val="nil"/>
              <w:right w:val="single" w:sz="8" w:space="0" w:color="auto"/>
            </w:tcBorders>
            <w:shd w:val="clear" w:color="000000" w:fill="D9D9D9"/>
            <w:noWrap/>
            <w:vAlign w:val="bottom"/>
            <w:hideMark/>
          </w:tcPr>
          <w:p w14:paraId="7EA6F785"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r>
      <w:tr w:rsidR="006718BC" w:rsidRPr="00A01D18" w14:paraId="312C5383" w14:textId="77777777" w:rsidTr="00790D20">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57B8C6D1"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66B03676"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2</w:t>
            </w:r>
          </w:p>
        </w:tc>
        <w:tc>
          <w:tcPr>
            <w:tcW w:w="723" w:type="dxa"/>
            <w:tcBorders>
              <w:top w:val="nil"/>
              <w:left w:val="nil"/>
              <w:bottom w:val="nil"/>
              <w:right w:val="nil"/>
            </w:tcBorders>
            <w:shd w:val="clear" w:color="auto" w:fill="auto"/>
            <w:noWrap/>
            <w:vAlign w:val="bottom"/>
            <w:hideMark/>
          </w:tcPr>
          <w:p w14:paraId="1126345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-0.9%</w:t>
            </w:r>
          </w:p>
        </w:tc>
        <w:tc>
          <w:tcPr>
            <w:tcW w:w="723" w:type="dxa"/>
            <w:tcBorders>
              <w:top w:val="nil"/>
              <w:left w:val="nil"/>
              <w:bottom w:val="nil"/>
              <w:right w:val="nil"/>
            </w:tcBorders>
            <w:shd w:val="clear" w:color="auto" w:fill="auto"/>
            <w:noWrap/>
            <w:vAlign w:val="bottom"/>
            <w:hideMark/>
          </w:tcPr>
          <w:p w14:paraId="01B2E7E4"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-0.8%</w:t>
            </w:r>
          </w:p>
        </w:tc>
        <w:tc>
          <w:tcPr>
            <w:tcW w:w="723" w:type="dxa"/>
            <w:tcBorders>
              <w:top w:val="nil"/>
              <w:left w:val="nil"/>
              <w:bottom w:val="nil"/>
              <w:right w:val="nil"/>
            </w:tcBorders>
            <w:shd w:val="clear" w:color="auto" w:fill="auto"/>
            <w:noWrap/>
            <w:vAlign w:val="bottom"/>
            <w:hideMark/>
          </w:tcPr>
          <w:p w14:paraId="4776DA16"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single" w:sz="8" w:space="0" w:color="auto"/>
              <w:bottom w:val="nil"/>
              <w:right w:val="single" w:sz="8" w:space="0" w:color="auto"/>
            </w:tcBorders>
            <w:shd w:val="clear" w:color="auto" w:fill="auto"/>
            <w:noWrap/>
            <w:vAlign w:val="bottom"/>
            <w:hideMark/>
          </w:tcPr>
          <w:p w14:paraId="35996A0B"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-0.7%</w:t>
            </w:r>
          </w:p>
        </w:tc>
        <w:tc>
          <w:tcPr>
            <w:tcW w:w="862" w:type="dxa"/>
            <w:tcBorders>
              <w:top w:val="nil"/>
              <w:left w:val="nil"/>
              <w:bottom w:val="nil"/>
              <w:right w:val="nil"/>
            </w:tcBorders>
            <w:shd w:val="clear" w:color="000000" w:fill="D9D9D9"/>
            <w:noWrap/>
            <w:vAlign w:val="bottom"/>
            <w:hideMark/>
          </w:tcPr>
          <w:p w14:paraId="5985EFA0"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95" w:type="dxa"/>
            <w:tcBorders>
              <w:top w:val="nil"/>
              <w:left w:val="nil"/>
              <w:bottom w:val="nil"/>
              <w:right w:val="nil"/>
            </w:tcBorders>
            <w:shd w:val="clear" w:color="000000" w:fill="D9D9D9"/>
            <w:noWrap/>
            <w:vAlign w:val="bottom"/>
            <w:hideMark/>
          </w:tcPr>
          <w:p w14:paraId="0246BFD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1106" w:type="dxa"/>
            <w:tcBorders>
              <w:top w:val="nil"/>
              <w:left w:val="nil"/>
              <w:bottom w:val="nil"/>
              <w:right w:val="single" w:sz="8" w:space="0" w:color="auto"/>
            </w:tcBorders>
            <w:shd w:val="clear" w:color="000000" w:fill="D9D9D9"/>
            <w:noWrap/>
            <w:vAlign w:val="bottom"/>
            <w:hideMark/>
          </w:tcPr>
          <w:p w14:paraId="6F3A7877"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r>
      <w:tr w:rsidR="006718BC" w:rsidRPr="00A01D18" w14:paraId="12754B90" w14:textId="77777777" w:rsidTr="00790D20">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0C8C90C0"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lastRenderedPageBreak/>
              <w:t> </w:t>
            </w:r>
          </w:p>
        </w:tc>
        <w:tc>
          <w:tcPr>
            <w:tcW w:w="1977" w:type="dxa"/>
            <w:tcBorders>
              <w:top w:val="nil"/>
              <w:left w:val="nil"/>
              <w:bottom w:val="nil"/>
              <w:right w:val="single" w:sz="8" w:space="0" w:color="auto"/>
            </w:tcBorders>
            <w:shd w:val="clear" w:color="auto" w:fill="auto"/>
            <w:noWrap/>
            <w:vAlign w:val="bottom"/>
            <w:hideMark/>
          </w:tcPr>
          <w:p w14:paraId="0799C628"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StEM_MagicHour cut 3</w:t>
            </w:r>
          </w:p>
        </w:tc>
        <w:tc>
          <w:tcPr>
            <w:tcW w:w="723" w:type="dxa"/>
            <w:tcBorders>
              <w:top w:val="nil"/>
              <w:left w:val="nil"/>
              <w:bottom w:val="nil"/>
              <w:right w:val="nil"/>
            </w:tcBorders>
            <w:shd w:val="clear" w:color="auto" w:fill="auto"/>
            <w:noWrap/>
            <w:vAlign w:val="bottom"/>
            <w:hideMark/>
          </w:tcPr>
          <w:p w14:paraId="3153AD0C"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14:paraId="722267E5"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14:paraId="2CF8A16C"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nil"/>
              <w:right w:val="single" w:sz="8" w:space="0" w:color="auto"/>
            </w:tcBorders>
            <w:shd w:val="clear" w:color="auto" w:fill="auto"/>
            <w:noWrap/>
            <w:vAlign w:val="bottom"/>
            <w:hideMark/>
          </w:tcPr>
          <w:p w14:paraId="59556EFF"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862" w:type="dxa"/>
            <w:tcBorders>
              <w:top w:val="nil"/>
              <w:left w:val="nil"/>
              <w:bottom w:val="nil"/>
              <w:right w:val="nil"/>
            </w:tcBorders>
            <w:shd w:val="clear" w:color="000000" w:fill="D9D9D9"/>
            <w:noWrap/>
            <w:vAlign w:val="bottom"/>
            <w:hideMark/>
          </w:tcPr>
          <w:p w14:paraId="3D90006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95" w:type="dxa"/>
            <w:tcBorders>
              <w:top w:val="nil"/>
              <w:left w:val="nil"/>
              <w:bottom w:val="nil"/>
              <w:right w:val="nil"/>
            </w:tcBorders>
            <w:shd w:val="clear" w:color="000000" w:fill="D9D9D9"/>
            <w:noWrap/>
            <w:vAlign w:val="bottom"/>
            <w:hideMark/>
          </w:tcPr>
          <w:p w14:paraId="586C7277"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1106" w:type="dxa"/>
            <w:tcBorders>
              <w:top w:val="nil"/>
              <w:left w:val="nil"/>
              <w:bottom w:val="nil"/>
              <w:right w:val="single" w:sz="8" w:space="0" w:color="auto"/>
            </w:tcBorders>
            <w:shd w:val="clear" w:color="000000" w:fill="D9D9D9"/>
            <w:noWrap/>
            <w:vAlign w:val="bottom"/>
            <w:hideMark/>
          </w:tcPr>
          <w:p w14:paraId="53703385"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r>
      <w:tr w:rsidR="006718BC" w:rsidRPr="00A01D18" w14:paraId="0A4F5A28" w14:textId="77777777" w:rsidTr="00790D20">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38E08969"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nil"/>
              <w:right w:val="single" w:sz="8" w:space="0" w:color="auto"/>
            </w:tcBorders>
            <w:shd w:val="clear" w:color="auto" w:fill="auto"/>
            <w:noWrap/>
            <w:vAlign w:val="bottom"/>
            <w:hideMark/>
          </w:tcPr>
          <w:p w14:paraId="19046088"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StEM_WarmNight cut 1</w:t>
            </w:r>
          </w:p>
        </w:tc>
        <w:tc>
          <w:tcPr>
            <w:tcW w:w="723" w:type="dxa"/>
            <w:tcBorders>
              <w:top w:val="nil"/>
              <w:left w:val="nil"/>
              <w:bottom w:val="nil"/>
              <w:right w:val="nil"/>
            </w:tcBorders>
            <w:shd w:val="clear" w:color="auto" w:fill="auto"/>
            <w:noWrap/>
            <w:vAlign w:val="bottom"/>
            <w:hideMark/>
          </w:tcPr>
          <w:p w14:paraId="57F7FDA6"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14:paraId="5FCAA4A4"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14:paraId="7C1B1186"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723" w:type="dxa"/>
            <w:tcBorders>
              <w:top w:val="nil"/>
              <w:left w:val="single" w:sz="8" w:space="0" w:color="auto"/>
              <w:bottom w:val="nil"/>
              <w:right w:val="single" w:sz="8" w:space="0" w:color="auto"/>
            </w:tcBorders>
            <w:shd w:val="clear" w:color="auto" w:fill="auto"/>
            <w:noWrap/>
            <w:vAlign w:val="bottom"/>
            <w:hideMark/>
          </w:tcPr>
          <w:p w14:paraId="357C3BBD"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862" w:type="dxa"/>
            <w:tcBorders>
              <w:top w:val="nil"/>
              <w:left w:val="nil"/>
              <w:bottom w:val="nil"/>
              <w:right w:val="nil"/>
            </w:tcBorders>
            <w:shd w:val="clear" w:color="000000" w:fill="D9D9D9"/>
            <w:noWrap/>
            <w:vAlign w:val="bottom"/>
            <w:hideMark/>
          </w:tcPr>
          <w:p w14:paraId="7A0C9773"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nil"/>
              <w:left w:val="nil"/>
              <w:bottom w:val="nil"/>
              <w:right w:val="nil"/>
            </w:tcBorders>
            <w:shd w:val="clear" w:color="000000" w:fill="D9D9D9"/>
            <w:noWrap/>
            <w:vAlign w:val="bottom"/>
            <w:hideMark/>
          </w:tcPr>
          <w:p w14:paraId="501B162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1106" w:type="dxa"/>
            <w:tcBorders>
              <w:top w:val="nil"/>
              <w:left w:val="nil"/>
              <w:bottom w:val="nil"/>
              <w:right w:val="single" w:sz="8" w:space="0" w:color="auto"/>
            </w:tcBorders>
            <w:shd w:val="clear" w:color="000000" w:fill="D9D9D9"/>
            <w:noWrap/>
            <w:vAlign w:val="bottom"/>
            <w:hideMark/>
          </w:tcPr>
          <w:p w14:paraId="3A2DCE47"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14:paraId="2DED49E7" w14:textId="77777777" w:rsidTr="00790D20">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14:paraId="21425446"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14:paraId="08A7CD8F"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StEM_WarmNight cut 2</w:t>
            </w:r>
          </w:p>
        </w:tc>
        <w:tc>
          <w:tcPr>
            <w:tcW w:w="723" w:type="dxa"/>
            <w:tcBorders>
              <w:top w:val="nil"/>
              <w:left w:val="nil"/>
              <w:bottom w:val="single" w:sz="8" w:space="0" w:color="auto"/>
              <w:right w:val="nil"/>
            </w:tcBorders>
            <w:shd w:val="clear" w:color="auto" w:fill="auto"/>
            <w:noWrap/>
            <w:vAlign w:val="bottom"/>
            <w:hideMark/>
          </w:tcPr>
          <w:p w14:paraId="2885AF6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723" w:type="dxa"/>
            <w:tcBorders>
              <w:top w:val="nil"/>
              <w:left w:val="nil"/>
              <w:bottom w:val="single" w:sz="8" w:space="0" w:color="auto"/>
              <w:right w:val="nil"/>
            </w:tcBorders>
            <w:shd w:val="clear" w:color="auto" w:fill="auto"/>
            <w:noWrap/>
            <w:vAlign w:val="bottom"/>
            <w:hideMark/>
          </w:tcPr>
          <w:p w14:paraId="2BA6F50F"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23" w:type="dxa"/>
            <w:tcBorders>
              <w:top w:val="nil"/>
              <w:left w:val="nil"/>
              <w:bottom w:val="single" w:sz="8" w:space="0" w:color="auto"/>
              <w:right w:val="nil"/>
            </w:tcBorders>
            <w:shd w:val="clear" w:color="auto" w:fill="auto"/>
            <w:noWrap/>
            <w:vAlign w:val="bottom"/>
            <w:hideMark/>
          </w:tcPr>
          <w:p w14:paraId="3F1416D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14:paraId="00BD2082"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862" w:type="dxa"/>
            <w:tcBorders>
              <w:top w:val="nil"/>
              <w:left w:val="nil"/>
              <w:bottom w:val="single" w:sz="8" w:space="0" w:color="auto"/>
              <w:right w:val="nil"/>
            </w:tcBorders>
            <w:shd w:val="clear" w:color="000000" w:fill="D9D9D9"/>
            <w:noWrap/>
            <w:vAlign w:val="bottom"/>
            <w:hideMark/>
          </w:tcPr>
          <w:p w14:paraId="7294CC01"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0.1%</w:t>
            </w:r>
          </w:p>
        </w:tc>
        <w:tc>
          <w:tcPr>
            <w:tcW w:w="795" w:type="dxa"/>
            <w:tcBorders>
              <w:top w:val="nil"/>
              <w:left w:val="nil"/>
              <w:bottom w:val="single" w:sz="8" w:space="0" w:color="auto"/>
              <w:right w:val="nil"/>
            </w:tcBorders>
            <w:shd w:val="clear" w:color="000000" w:fill="D9D9D9"/>
            <w:noWrap/>
            <w:vAlign w:val="bottom"/>
            <w:hideMark/>
          </w:tcPr>
          <w:p w14:paraId="516325B8"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1106" w:type="dxa"/>
            <w:tcBorders>
              <w:top w:val="nil"/>
              <w:left w:val="nil"/>
              <w:bottom w:val="single" w:sz="8" w:space="0" w:color="auto"/>
              <w:right w:val="single" w:sz="8" w:space="0" w:color="auto"/>
            </w:tcBorders>
            <w:shd w:val="clear" w:color="000000" w:fill="D9D9D9"/>
            <w:noWrap/>
            <w:vAlign w:val="bottom"/>
            <w:hideMark/>
          </w:tcPr>
          <w:p w14:paraId="63AAE3AD"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r>
      <w:tr w:rsidR="006718BC" w:rsidRPr="00A01D18" w14:paraId="6493C371" w14:textId="77777777" w:rsidTr="00790D20">
        <w:trPr>
          <w:trHeight w:val="330"/>
          <w:jc w:val="center"/>
        </w:trPr>
        <w:tc>
          <w:tcPr>
            <w:tcW w:w="839" w:type="dxa"/>
            <w:tcBorders>
              <w:top w:val="nil"/>
              <w:left w:val="single" w:sz="8" w:space="0" w:color="auto"/>
              <w:bottom w:val="nil"/>
              <w:right w:val="single" w:sz="8" w:space="0" w:color="auto"/>
            </w:tcBorders>
            <w:shd w:val="clear" w:color="auto" w:fill="auto"/>
            <w:noWrap/>
            <w:vAlign w:val="bottom"/>
            <w:hideMark/>
          </w:tcPr>
          <w:p w14:paraId="0338E589"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G</w:t>
            </w:r>
          </w:p>
        </w:tc>
        <w:tc>
          <w:tcPr>
            <w:tcW w:w="1977" w:type="dxa"/>
            <w:tcBorders>
              <w:top w:val="nil"/>
              <w:left w:val="nil"/>
              <w:bottom w:val="nil"/>
              <w:right w:val="single" w:sz="8" w:space="0" w:color="auto"/>
            </w:tcBorders>
            <w:shd w:val="clear" w:color="auto" w:fill="auto"/>
            <w:noWrap/>
            <w:vAlign w:val="bottom"/>
            <w:hideMark/>
          </w:tcPr>
          <w:p w14:paraId="38CA583D"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BalloonFestival</w:t>
            </w:r>
          </w:p>
        </w:tc>
        <w:tc>
          <w:tcPr>
            <w:tcW w:w="723" w:type="dxa"/>
            <w:tcBorders>
              <w:top w:val="nil"/>
              <w:left w:val="nil"/>
              <w:bottom w:val="nil"/>
              <w:right w:val="nil"/>
            </w:tcBorders>
            <w:shd w:val="clear" w:color="auto" w:fill="auto"/>
            <w:noWrap/>
            <w:vAlign w:val="bottom"/>
            <w:hideMark/>
          </w:tcPr>
          <w:p w14:paraId="45A80117"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nil"/>
              <w:bottom w:val="nil"/>
              <w:right w:val="nil"/>
            </w:tcBorders>
            <w:shd w:val="clear" w:color="auto" w:fill="auto"/>
            <w:noWrap/>
            <w:vAlign w:val="bottom"/>
            <w:hideMark/>
          </w:tcPr>
          <w:p w14:paraId="593EB38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14:paraId="557A62FD"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nil"/>
              <w:right w:val="single" w:sz="8" w:space="0" w:color="auto"/>
            </w:tcBorders>
            <w:shd w:val="clear" w:color="auto" w:fill="auto"/>
            <w:noWrap/>
            <w:vAlign w:val="bottom"/>
            <w:hideMark/>
          </w:tcPr>
          <w:p w14:paraId="5334640B"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862" w:type="dxa"/>
            <w:tcBorders>
              <w:top w:val="nil"/>
              <w:left w:val="nil"/>
              <w:bottom w:val="nil"/>
              <w:right w:val="nil"/>
            </w:tcBorders>
            <w:shd w:val="clear" w:color="000000" w:fill="D9D9D9"/>
            <w:noWrap/>
            <w:vAlign w:val="bottom"/>
            <w:hideMark/>
          </w:tcPr>
          <w:p w14:paraId="1BEED590"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nil"/>
              <w:left w:val="nil"/>
              <w:bottom w:val="nil"/>
              <w:right w:val="nil"/>
            </w:tcBorders>
            <w:shd w:val="clear" w:color="000000" w:fill="D9D9D9"/>
            <w:noWrap/>
            <w:vAlign w:val="bottom"/>
            <w:hideMark/>
          </w:tcPr>
          <w:p w14:paraId="3483A771"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1106" w:type="dxa"/>
            <w:tcBorders>
              <w:top w:val="nil"/>
              <w:left w:val="nil"/>
              <w:bottom w:val="nil"/>
              <w:right w:val="single" w:sz="8" w:space="0" w:color="auto"/>
            </w:tcBorders>
            <w:shd w:val="clear" w:color="000000" w:fill="D9D9D9"/>
            <w:noWrap/>
            <w:vAlign w:val="bottom"/>
            <w:hideMark/>
          </w:tcPr>
          <w:p w14:paraId="39BB6162"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14:paraId="5CAF09F0" w14:textId="77777777" w:rsidTr="00790D20">
        <w:trPr>
          <w:trHeight w:val="330"/>
          <w:jc w:val="center"/>
        </w:trPr>
        <w:tc>
          <w:tcPr>
            <w:tcW w:w="839" w:type="dxa"/>
            <w:tcBorders>
              <w:top w:val="single" w:sz="8" w:space="0" w:color="auto"/>
              <w:left w:val="single" w:sz="8" w:space="0" w:color="auto"/>
              <w:bottom w:val="nil"/>
              <w:right w:val="single" w:sz="8" w:space="0" w:color="auto"/>
            </w:tcBorders>
            <w:shd w:val="clear" w:color="auto" w:fill="auto"/>
            <w:noWrap/>
            <w:vAlign w:val="bottom"/>
            <w:hideMark/>
          </w:tcPr>
          <w:p w14:paraId="13BDB3E6"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class H</w:t>
            </w:r>
          </w:p>
        </w:tc>
        <w:tc>
          <w:tcPr>
            <w:tcW w:w="1977" w:type="dxa"/>
            <w:tcBorders>
              <w:top w:val="single" w:sz="8" w:space="0" w:color="auto"/>
              <w:left w:val="nil"/>
              <w:bottom w:val="nil"/>
              <w:right w:val="single" w:sz="8" w:space="0" w:color="auto"/>
            </w:tcBorders>
            <w:shd w:val="clear" w:color="auto" w:fill="auto"/>
            <w:noWrap/>
            <w:vAlign w:val="bottom"/>
            <w:hideMark/>
          </w:tcPr>
          <w:p w14:paraId="6FAB3CF8"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EBU_04_Start</w:t>
            </w:r>
          </w:p>
        </w:tc>
        <w:tc>
          <w:tcPr>
            <w:tcW w:w="723" w:type="dxa"/>
            <w:tcBorders>
              <w:top w:val="single" w:sz="8" w:space="0" w:color="auto"/>
              <w:left w:val="nil"/>
              <w:bottom w:val="nil"/>
              <w:right w:val="nil"/>
            </w:tcBorders>
            <w:shd w:val="clear" w:color="auto" w:fill="auto"/>
            <w:noWrap/>
            <w:vAlign w:val="bottom"/>
            <w:hideMark/>
          </w:tcPr>
          <w:p w14:paraId="174EDBB3"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-0.6%</w:t>
            </w:r>
          </w:p>
        </w:tc>
        <w:tc>
          <w:tcPr>
            <w:tcW w:w="723" w:type="dxa"/>
            <w:tcBorders>
              <w:top w:val="single" w:sz="8" w:space="0" w:color="auto"/>
              <w:left w:val="nil"/>
              <w:bottom w:val="nil"/>
              <w:right w:val="nil"/>
            </w:tcBorders>
            <w:shd w:val="clear" w:color="auto" w:fill="auto"/>
            <w:noWrap/>
            <w:vAlign w:val="bottom"/>
            <w:hideMark/>
          </w:tcPr>
          <w:p w14:paraId="474F2131"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single" w:sz="8" w:space="0" w:color="auto"/>
              <w:left w:val="nil"/>
              <w:bottom w:val="nil"/>
              <w:right w:val="nil"/>
            </w:tcBorders>
            <w:shd w:val="clear" w:color="auto" w:fill="auto"/>
            <w:noWrap/>
            <w:vAlign w:val="bottom"/>
            <w:hideMark/>
          </w:tcPr>
          <w:p w14:paraId="41B9335C"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single" w:sz="8" w:space="0" w:color="auto"/>
              <w:left w:val="single" w:sz="8" w:space="0" w:color="auto"/>
              <w:bottom w:val="nil"/>
              <w:right w:val="single" w:sz="8" w:space="0" w:color="auto"/>
            </w:tcBorders>
            <w:shd w:val="clear" w:color="auto" w:fill="auto"/>
            <w:noWrap/>
            <w:vAlign w:val="bottom"/>
            <w:hideMark/>
          </w:tcPr>
          <w:p w14:paraId="78F4331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862" w:type="dxa"/>
            <w:tcBorders>
              <w:top w:val="single" w:sz="8" w:space="0" w:color="auto"/>
              <w:left w:val="nil"/>
              <w:bottom w:val="nil"/>
              <w:right w:val="nil"/>
            </w:tcBorders>
            <w:shd w:val="clear" w:color="000000" w:fill="D9D9D9"/>
            <w:noWrap/>
            <w:vAlign w:val="bottom"/>
            <w:hideMark/>
          </w:tcPr>
          <w:p w14:paraId="4B594EC0"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single" w:sz="8" w:space="0" w:color="auto"/>
              <w:left w:val="nil"/>
              <w:bottom w:val="nil"/>
              <w:right w:val="nil"/>
            </w:tcBorders>
            <w:shd w:val="clear" w:color="000000" w:fill="D9D9D9"/>
            <w:noWrap/>
            <w:vAlign w:val="bottom"/>
            <w:hideMark/>
          </w:tcPr>
          <w:p w14:paraId="3C2F0194"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1106" w:type="dxa"/>
            <w:tcBorders>
              <w:top w:val="single" w:sz="8" w:space="0" w:color="auto"/>
              <w:left w:val="nil"/>
              <w:bottom w:val="nil"/>
              <w:right w:val="single" w:sz="8" w:space="0" w:color="auto"/>
            </w:tcBorders>
            <w:shd w:val="clear" w:color="000000" w:fill="D9D9D9"/>
            <w:noWrap/>
            <w:vAlign w:val="bottom"/>
            <w:hideMark/>
          </w:tcPr>
          <w:p w14:paraId="725C5ED5"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r>
      <w:tr w:rsidR="006718BC" w:rsidRPr="00A01D18" w14:paraId="7869C487" w14:textId="77777777" w:rsidTr="00790D20">
        <w:trPr>
          <w:trHeight w:val="330"/>
          <w:jc w:val="center"/>
        </w:trPr>
        <w:tc>
          <w:tcPr>
            <w:tcW w:w="839" w:type="dxa"/>
            <w:tcBorders>
              <w:top w:val="nil"/>
              <w:left w:val="single" w:sz="8" w:space="0" w:color="auto"/>
              <w:bottom w:val="single" w:sz="8" w:space="0" w:color="auto"/>
              <w:right w:val="single" w:sz="8" w:space="0" w:color="auto"/>
            </w:tcBorders>
            <w:shd w:val="clear" w:color="auto" w:fill="auto"/>
            <w:noWrap/>
            <w:vAlign w:val="bottom"/>
            <w:hideMark/>
          </w:tcPr>
          <w:p w14:paraId="421D2011"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 </w:t>
            </w:r>
          </w:p>
        </w:tc>
        <w:tc>
          <w:tcPr>
            <w:tcW w:w="1977" w:type="dxa"/>
            <w:tcBorders>
              <w:top w:val="nil"/>
              <w:left w:val="nil"/>
              <w:bottom w:val="single" w:sz="8" w:space="0" w:color="auto"/>
              <w:right w:val="single" w:sz="8" w:space="0" w:color="auto"/>
            </w:tcBorders>
            <w:shd w:val="clear" w:color="auto" w:fill="auto"/>
            <w:noWrap/>
            <w:vAlign w:val="bottom"/>
            <w:hideMark/>
          </w:tcPr>
          <w:p w14:paraId="72640AE2" w14:textId="77777777" w:rsidR="006718BC" w:rsidRPr="00A01D18" w:rsidRDefault="006718BC" w:rsidP="00790D20">
            <w:pPr>
              <w:spacing w:before="0"/>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EBU_06_Hurdles</w:t>
            </w:r>
          </w:p>
        </w:tc>
        <w:tc>
          <w:tcPr>
            <w:tcW w:w="723" w:type="dxa"/>
            <w:tcBorders>
              <w:top w:val="nil"/>
              <w:left w:val="nil"/>
              <w:bottom w:val="single" w:sz="8" w:space="0" w:color="auto"/>
              <w:right w:val="nil"/>
            </w:tcBorders>
            <w:shd w:val="clear" w:color="auto" w:fill="auto"/>
            <w:noWrap/>
            <w:vAlign w:val="bottom"/>
            <w:hideMark/>
          </w:tcPr>
          <w:p w14:paraId="030270B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nil"/>
              <w:bottom w:val="single" w:sz="8" w:space="0" w:color="auto"/>
              <w:right w:val="nil"/>
            </w:tcBorders>
            <w:shd w:val="clear" w:color="auto" w:fill="auto"/>
            <w:noWrap/>
            <w:vAlign w:val="bottom"/>
            <w:hideMark/>
          </w:tcPr>
          <w:p w14:paraId="0FAB1CFC"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single" w:sz="8" w:space="0" w:color="auto"/>
              <w:right w:val="nil"/>
            </w:tcBorders>
            <w:shd w:val="clear" w:color="auto" w:fill="auto"/>
            <w:noWrap/>
            <w:vAlign w:val="bottom"/>
            <w:hideMark/>
          </w:tcPr>
          <w:p w14:paraId="3283B6BB"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14:paraId="020603D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862" w:type="dxa"/>
            <w:tcBorders>
              <w:top w:val="nil"/>
              <w:left w:val="nil"/>
              <w:bottom w:val="single" w:sz="8" w:space="0" w:color="auto"/>
              <w:right w:val="nil"/>
            </w:tcBorders>
            <w:shd w:val="clear" w:color="000000" w:fill="D9D9D9"/>
            <w:noWrap/>
            <w:vAlign w:val="bottom"/>
            <w:hideMark/>
          </w:tcPr>
          <w:p w14:paraId="3BCE3C20"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95" w:type="dxa"/>
            <w:tcBorders>
              <w:top w:val="nil"/>
              <w:left w:val="nil"/>
              <w:bottom w:val="single" w:sz="8" w:space="0" w:color="auto"/>
              <w:right w:val="nil"/>
            </w:tcBorders>
            <w:shd w:val="clear" w:color="000000" w:fill="D9D9D9"/>
            <w:noWrap/>
            <w:vAlign w:val="bottom"/>
            <w:hideMark/>
          </w:tcPr>
          <w:p w14:paraId="71E57C7A"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-0.2%</w:t>
            </w:r>
          </w:p>
        </w:tc>
        <w:tc>
          <w:tcPr>
            <w:tcW w:w="1106" w:type="dxa"/>
            <w:tcBorders>
              <w:top w:val="nil"/>
              <w:left w:val="nil"/>
              <w:bottom w:val="single" w:sz="8" w:space="0" w:color="auto"/>
              <w:right w:val="single" w:sz="8" w:space="0" w:color="auto"/>
            </w:tcBorders>
            <w:shd w:val="clear" w:color="000000" w:fill="D9D9D9"/>
            <w:noWrap/>
            <w:vAlign w:val="bottom"/>
            <w:hideMark/>
          </w:tcPr>
          <w:p w14:paraId="0BE557E6"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r>
      <w:tr w:rsidR="006718BC" w:rsidRPr="00A01D18" w14:paraId="1475F398" w14:textId="77777777" w:rsidTr="00790D20">
        <w:trPr>
          <w:trHeight w:val="330"/>
          <w:jc w:val="center"/>
        </w:trPr>
        <w:tc>
          <w:tcPr>
            <w:tcW w:w="839" w:type="dxa"/>
            <w:tcBorders>
              <w:top w:val="nil"/>
              <w:left w:val="single" w:sz="8" w:space="0" w:color="auto"/>
              <w:bottom w:val="single" w:sz="8" w:space="0" w:color="auto"/>
              <w:right w:val="nil"/>
            </w:tcBorders>
            <w:shd w:val="clear" w:color="auto" w:fill="auto"/>
            <w:noWrap/>
            <w:vAlign w:val="bottom"/>
            <w:hideMark/>
          </w:tcPr>
          <w:p w14:paraId="0CA5752B" w14:textId="77777777" w:rsidR="006718BC" w:rsidRPr="00A01D18" w:rsidRDefault="006718BC" w:rsidP="00790D20">
            <w:pPr>
              <w:spacing w:before="0"/>
              <w:rPr>
                <w:rFonts w:ascii="Calibri" w:eastAsia="Times New Roman" w:hAnsi="Calibri"/>
                <w:color w:val="000000"/>
                <w:sz w:val="16"/>
                <w:szCs w:val="16"/>
                <w:lang w:eastAsia="zh-CN"/>
              </w:rPr>
            </w:pPr>
            <w:r w:rsidRPr="00A01D18">
              <w:rPr>
                <w:rFonts w:ascii="Calibri" w:eastAsia="Times New Roman" w:hAnsi="Calibri"/>
                <w:color w:val="000000"/>
                <w:sz w:val="16"/>
                <w:szCs w:val="16"/>
                <w:lang w:eastAsia="zh-CN"/>
              </w:rPr>
              <w:t> </w:t>
            </w:r>
          </w:p>
        </w:tc>
        <w:tc>
          <w:tcPr>
            <w:tcW w:w="1977" w:type="dxa"/>
            <w:tcBorders>
              <w:top w:val="nil"/>
              <w:left w:val="single" w:sz="8" w:space="0" w:color="auto"/>
              <w:bottom w:val="single" w:sz="8" w:space="0" w:color="auto"/>
              <w:right w:val="single" w:sz="8" w:space="0" w:color="auto"/>
            </w:tcBorders>
            <w:shd w:val="clear" w:color="auto" w:fill="auto"/>
            <w:noWrap/>
            <w:vAlign w:val="bottom"/>
            <w:hideMark/>
          </w:tcPr>
          <w:p w14:paraId="428CAB7E" w14:textId="77777777" w:rsidR="006718BC" w:rsidRPr="00A01D18" w:rsidRDefault="006718BC" w:rsidP="00790D20">
            <w:pPr>
              <w:spacing w:before="0"/>
              <w:rPr>
                <w:rFonts w:ascii="Arial" w:eastAsia="Times New Roman" w:hAnsi="Arial" w:cs="Arial"/>
                <w:b/>
                <w:bCs/>
                <w:color w:val="000000"/>
                <w:sz w:val="16"/>
                <w:szCs w:val="16"/>
                <w:lang w:eastAsia="zh-CN"/>
              </w:rPr>
            </w:pPr>
            <w:r w:rsidRPr="00A01D18">
              <w:rPr>
                <w:rFonts w:ascii="Arial" w:eastAsia="Times New Roman" w:hAnsi="Arial" w:cs="Arial"/>
                <w:b/>
                <w:bCs/>
                <w:color w:val="000000"/>
                <w:sz w:val="16"/>
                <w:szCs w:val="16"/>
                <w:lang w:eastAsia="zh-CN"/>
              </w:rPr>
              <w:t>Overall</w:t>
            </w:r>
          </w:p>
        </w:tc>
        <w:tc>
          <w:tcPr>
            <w:tcW w:w="723" w:type="dxa"/>
            <w:tcBorders>
              <w:top w:val="nil"/>
              <w:left w:val="nil"/>
              <w:bottom w:val="single" w:sz="8" w:space="0" w:color="auto"/>
              <w:right w:val="nil"/>
            </w:tcBorders>
            <w:shd w:val="clear" w:color="auto" w:fill="auto"/>
            <w:noWrap/>
            <w:vAlign w:val="bottom"/>
            <w:hideMark/>
          </w:tcPr>
          <w:p w14:paraId="299BD572"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-0.5%</w:t>
            </w:r>
          </w:p>
        </w:tc>
        <w:tc>
          <w:tcPr>
            <w:tcW w:w="723" w:type="dxa"/>
            <w:tcBorders>
              <w:top w:val="nil"/>
              <w:left w:val="nil"/>
              <w:bottom w:val="single" w:sz="8" w:space="0" w:color="auto"/>
              <w:right w:val="nil"/>
            </w:tcBorders>
            <w:shd w:val="clear" w:color="auto" w:fill="auto"/>
            <w:noWrap/>
            <w:vAlign w:val="bottom"/>
            <w:hideMark/>
          </w:tcPr>
          <w:p w14:paraId="5A5833A1"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nil"/>
              <w:bottom w:val="single" w:sz="8" w:space="0" w:color="auto"/>
              <w:right w:val="nil"/>
            </w:tcBorders>
            <w:shd w:val="clear" w:color="auto" w:fill="auto"/>
            <w:noWrap/>
            <w:vAlign w:val="bottom"/>
            <w:hideMark/>
          </w:tcPr>
          <w:p w14:paraId="04C190B1"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723" w:type="dxa"/>
            <w:tcBorders>
              <w:top w:val="nil"/>
              <w:left w:val="single" w:sz="8" w:space="0" w:color="auto"/>
              <w:bottom w:val="single" w:sz="8" w:space="0" w:color="auto"/>
              <w:right w:val="single" w:sz="8" w:space="0" w:color="auto"/>
            </w:tcBorders>
            <w:shd w:val="clear" w:color="auto" w:fill="auto"/>
            <w:noWrap/>
            <w:vAlign w:val="bottom"/>
            <w:hideMark/>
          </w:tcPr>
          <w:p w14:paraId="10D88AAE"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-0.4%</w:t>
            </w:r>
          </w:p>
        </w:tc>
        <w:tc>
          <w:tcPr>
            <w:tcW w:w="862" w:type="dxa"/>
            <w:tcBorders>
              <w:top w:val="nil"/>
              <w:left w:val="nil"/>
              <w:bottom w:val="single" w:sz="8" w:space="0" w:color="auto"/>
              <w:right w:val="nil"/>
            </w:tcBorders>
            <w:shd w:val="clear" w:color="000000" w:fill="D9D9D9"/>
            <w:noWrap/>
            <w:vAlign w:val="bottom"/>
            <w:hideMark/>
          </w:tcPr>
          <w:p w14:paraId="5E4CE769"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c>
          <w:tcPr>
            <w:tcW w:w="795" w:type="dxa"/>
            <w:tcBorders>
              <w:top w:val="nil"/>
              <w:left w:val="nil"/>
              <w:bottom w:val="single" w:sz="8" w:space="0" w:color="auto"/>
              <w:right w:val="nil"/>
            </w:tcBorders>
            <w:shd w:val="clear" w:color="000000" w:fill="D9D9D9"/>
            <w:noWrap/>
            <w:vAlign w:val="bottom"/>
            <w:hideMark/>
          </w:tcPr>
          <w:p w14:paraId="47569BCF"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0.0%</w:t>
            </w:r>
          </w:p>
        </w:tc>
        <w:tc>
          <w:tcPr>
            <w:tcW w:w="1106" w:type="dxa"/>
            <w:tcBorders>
              <w:top w:val="nil"/>
              <w:left w:val="nil"/>
              <w:bottom w:val="single" w:sz="8" w:space="0" w:color="auto"/>
              <w:right w:val="single" w:sz="8" w:space="0" w:color="auto"/>
            </w:tcBorders>
            <w:shd w:val="clear" w:color="000000" w:fill="D9D9D9"/>
            <w:noWrap/>
            <w:vAlign w:val="bottom"/>
            <w:hideMark/>
          </w:tcPr>
          <w:p w14:paraId="60A426EB" w14:textId="77777777" w:rsidR="006718BC" w:rsidRPr="00A01D18" w:rsidRDefault="006718BC" w:rsidP="00790D20">
            <w:pPr>
              <w:spacing w:before="0"/>
              <w:jc w:val="center"/>
              <w:rPr>
                <w:rFonts w:ascii="Arial" w:eastAsia="Times New Roman" w:hAnsi="Arial" w:cs="Arial"/>
                <w:color w:val="000000"/>
                <w:sz w:val="16"/>
                <w:szCs w:val="16"/>
                <w:lang w:eastAsia="zh-CN"/>
              </w:rPr>
            </w:pPr>
            <w:r w:rsidRPr="00A01D18">
              <w:rPr>
                <w:rFonts w:ascii="Arial" w:eastAsia="Times New Roman" w:hAnsi="Arial" w:cs="Arial"/>
                <w:color w:val="000000"/>
                <w:sz w:val="16"/>
                <w:szCs w:val="16"/>
                <w:lang w:eastAsia="zh-CN"/>
              </w:rPr>
              <w:t>-0.3%</w:t>
            </w:r>
          </w:p>
        </w:tc>
      </w:tr>
    </w:tbl>
    <w:p w14:paraId="0C0EC91E" w14:textId="77777777" w:rsidR="006718BC" w:rsidRDefault="006718BC" w:rsidP="006718BC">
      <w:pPr>
        <w:contextualSpacing/>
        <w:jc w:val="both"/>
        <w:rPr>
          <w:rFonts w:eastAsia="Calibri"/>
          <w:lang w:val="en-GB"/>
        </w:rPr>
      </w:pPr>
    </w:p>
    <w:p w14:paraId="5E031826"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37C2588D" w14:textId="77777777" w:rsidR="00712F60" w:rsidRDefault="00F35982" w:rsidP="00712F60">
      <w:pPr>
        <w:jc w:val="both"/>
        <w:rPr>
          <w:b/>
          <w:szCs w:val="22"/>
        </w:rPr>
      </w:pPr>
      <w:r>
        <w:rPr>
          <w:b/>
          <w:szCs w:val="22"/>
        </w:rPr>
        <w:t xml:space="preserve">InterDigital Communications, </w:t>
      </w:r>
      <w:r w:rsidR="000519EF">
        <w:rPr>
          <w:b/>
          <w:szCs w:val="22"/>
        </w:rPr>
        <w:t xml:space="preserve">Inc.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14:paraId="35CBDE88" w14:textId="77777777" w:rsidR="00F35982" w:rsidRDefault="00F35982" w:rsidP="00712F60">
      <w:pPr>
        <w:jc w:val="both"/>
        <w:rPr>
          <w:szCs w:val="22"/>
          <w:lang w:val="en-CA"/>
        </w:rPr>
      </w:pPr>
    </w:p>
    <w:p w14:paraId="6924E1EB" w14:textId="77777777" w:rsidR="00F35982" w:rsidRPr="00855F5E" w:rsidRDefault="00F35982" w:rsidP="00F35982">
      <w:pPr>
        <w:pStyle w:val="Heading1"/>
        <w:numPr>
          <w:ilvl w:val="0"/>
          <w:numId w:val="0"/>
        </w:numPr>
        <w:jc w:val="both"/>
      </w:pPr>
      <w:bookmarkStart w:id="664" w:name="_Toc258950902"/>
      <w:bookmarkStart w:id="665" w:name="_Toc341951835"/>
      <w:r w:rsidRPr="00855F5E">
        <w:rPr>
          <w:rFonts w:hint="eastAsia"/>
        </w:rPr>
        <w:t>References</w:t>
      </w:r>
      <w:bookmarkEnd w:id="664"/>
      <w:bookmarkEnd w:id="665"/>
    </w:p>
    <w:p w14:paraId="46FBDE65" w14:textId="77777777" w:rsidR="008F50AC" w:rsidRPr="008F50AC" w:rsidRDefault="008F50AC" w:rsidP="00790D20">
      <w:pPr>
        <w:pStyle w:val="SPIEreferencelisting"/>
        <w:rPr>
          <w:lang w:val="en-GB"/>
        </w:rPr>
      </w:pPr>
      <w:bookmarkStart w:id="666" w:name="_Ref442188416"/>
      <w:bookmarkStart w:id="667" w:name="_Ref439775732"/>
      <w:bookmarkStart w:id="668" w:name="_Ref398029621"/>
      <w:bookmarkStart w:id="669" w:name="_Ref390434232"/>
      <w:bookmarkStart w:id="670" w:name="_Ref400108692"/>
      <w:bookmarkStart w:id="671" w:name="_Ref432024549"/>
      <w:bookmarkStart w:id="672" w:name="_Ref416183146"/>
      <w:r w:rsidRPr="008F50AC">
        <w:rPr>
          <w:lang w:val="en-GB"/>
        </w:rPr>
        <w:t xml:space="preserve">Y. He, Y. Ye, L. Kerofsky, A. Vosoughi, “Encoder optimization for HDR/WCG coding”, </w:t>
      </w:r>
      <w:r>
        <w:rPr>
          <w:lang w:val="en-GB"/>
        </w:rPr>
        <w:t>JCTVC-W0032</w:t>
      </w:r>
      <w:r w:rsidRPr="008F50AC">
        <w:rPr>
          <w:lang w:val="en-GB"/>
        </w:rPr>
        <w:t xml:space="preserve">, </w:t>
      </w:r>
      <w:r>
        <w:rPr>
          <w:lang w:val="en-GB"/>
        </w:rPr>
        <w:t>San Diego</w:t>
      </w:r>
      <w:r w:rsidRPr="008F50AC">
        <w:rPr>
          <w:lang w:val="en-GB"/>
        </w:rPr>
        <w:t xml:space="preserve">, </w:t>
      </w:r>
      <w:r>
        <w:rPr>
          <w:lang w:val="en-GB"/>
        </w:rPr>
        <w:t>USA</w:t>
      </w:r>
      <w:r w:rsidRPr="008F50AC">
        <w:rPr>
          <w:lang w:val="en-GB"/>
        </w:rPr>
        <w:t xml:space="preserve">, </w:t>
      </w:r>
      <w:r>
        <w:rPr>
          <w:lang w:val="en-GB"/>
        </w:rPr>
        <w:t>Feb</w:t>
      </w:r>
      <w:r w:rsidRPr="008F50AC">
        <w:rPr>
          <w:lang w:val="en-GB"/>
        </w:rPr>
        <w:t>. 201</w:t>
      </w:r>
      <w:r>
        <w:rPr>
          <w:lang w:val="en-GB"/>
        </w:rPr>
        <w:t>6.</w:t>
      </w:r>
      <w:bookmarkEnd w:id="666"/>
    </w:p>
    <w:p w14:paraId="478FA35B" w14:textId="77777777" w:rsidR="006718BC" w:rsidRDefault="006718BC" w:rsidP="006718BC">
      <w:pPr>
        <w:pStyle w:val="SPIEreferencelisting"/>
        <w:rPr>
          <w:lang w:val="en-GB"/>
        </w:rPr>
      </w:pPr>
      <w:bookmarkStart w:id="673" w:name="_Ref442188419"/>
      <w:r>
        <w:rPr>
          <w:lang w:val="en-GB"/>
        </w:rPr>
        <w:t>Y. He, Y. Ye, L. Kerofsky, A. Vosoughi, “Encoder optimization for HDR/WCG coding”, m37223, Geneva, CH, Oct. 2015</w:t>
      </w:r>
      <w:bookmarkEnd w:id="667"/>
      <w:r w:rsidR="008F50AC">
        <w:rPr>
          <w:lang w:val="en-GB"/>
        </w:rPr>
        <w:t>.</w:t>
      </w:r>
      <w:bookmarkEnd w:id="673"/>
    </w:p>
    <w:p w14:paraId="6C7AABA7" w14:textId="77777777" w:rsidR="00E53506" w:rsidRPr="006718BC" w:rsidRDefault="006718BC" w:rsidP="00790D20">
      <w:pPr>
        <w:pStyle w:val="SPIEreferencelisting"/>
        <w:rPr>
          <w:sz w:val="22"/>
          <w:szCs w:val="22"/>
        </w:rPr>
      </w:pPr>
      <w:bookmarkStart w:id="674" w:name="_Ref439775907"/>
      <w:r w:rsidRPr="006718BC">
        <w:rPr>
          <w:lang w:val="en-GB"/>
        </w:rPr>
        <w:t xml:space="preserve">J. Strom, J. Sole, Y. </w:t>
      </w:r>
      <w:r w:rsidRPr="008942D8">
        <w:rPr>
          <w:lang w:val="en-GB"/>
        </w:rPr>
        <w:t>He</w:t>
      </w:r>
      <w:r w:rsidRPr="006718BC">
        <w:rPr>
          <w:lang w:val="en-GB"/>
        </w:rPr>
        <w:t>, “HDR CE1: Optimization without HEVC Specification Change”, m37501, Geneva, CH, Oct. 2015.</w:t>
      </w:r>
      <w:bookmarkEnd w:id="668"/>
      <w:bookmarkEnd w:id="669"/>
      <w:bookmarkEnd w:id="670"/>
      <w:bookmarkEnd w:id="671"/>
      <w:bookmarkEnd w:id="672"/>
      <w:bookmarkEnd w:id="674"/>
    </w:p>
    <w:sectPr w:rsidR="00E53506" w:rsidRPr="006718BC"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D768A" w14:textId="77777777" w:rsidR="00BF3FEC" w:rsidRDefault="00BF3FEC">
      <w:r>
        <w:separator/>
      </w:r>
    </w:p>
  </w:endnote>
  <w:endnote w:type="continuationSeparator" w:id="0">
    <w:p w14:paraId="52E2C3AF" w14:textId="77777777" w:rsidR="00BF3FEC" w:rsidRDefault="00BF3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543FB" w14:textId="3415ABBF" w:rsidR="00293619" w:rsidRDefault="0029361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D3865">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675" w:author="He, Yuwen" w:date="2016-02-20T22:25:00Z">
      <w:r>
        <w:rPr>
          <w:rStyle w:val="PageNumber"/>
          <w:noProof/>
        </w:rPr>
        <w:t>2016-02-19</w:t>
      </w:r>
    </w:ins>
    <w:del w:id="676" w:author="He, Yuwen" w:date="2016-02-18T16:44:00Z">
      <w:r w:rsidDel="00E6717F">
        <w:rPr>
          <w:rStyle w:val="PageNumber"/>
          <w:noProof/>
        </w:rPr>
        <w:delText>2016-02-05</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B2105" w14:textId="77777777" w:rsidR="00BF3FEC" w:rsidRDefault="00BF3FEC">
      <w:r>
        <w:separator/>
      </w:r>
    </w:p>
  </w:footnote>
  <w:footnote w:type="continuationSeparator" w:id="0">
    <w:p w14:paraId="21F41F5D" w14:textId="77777777" w:rsidR="00BF3FEC" w:rsidRDefault="00BF3F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74396"/>
    <w:multiLevelType w:val="hybridMultilevel"/>
    <w:tmpl w:val="1F52D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6"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 w15:restartNumberingAfterBreak="0">
    <w:nsid w:val="1F123F6E"/>
    <w:multiLevelType w:val="hybridMultilevel"/>
    <w:tmpl w:val="BF2EB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901EBD"/>
    <w:multiLevelType w:val="hybridMultilevel"/>
    <w:tmpl w:val="88187FBA"/>
    <w:lvl w:ilvl="0" w:tplc="3C948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79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81908ED"/>
    <w:multiLevelType w:val="hybridMultilevel"/>
    <w:tmpl w:val="DF066604"/>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09791B"/>
    <w:multiLevelType w:val="hybridMultilevel"/>
    <w:tmpl w:val="F9421766"/>
    <w:lvl w:ilvl="0" w:tplc="7084D3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B80D6E"/>
    <w:multiLevelType w:val="hybridMultilevel"/>
    <w:tmpl w:val="220EF9CA"/>
    <w:lvl w:ilvl="0" w:tplc="4F06F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AA65194"/>
    <w:multiLevelType w:val="hybridMultilevel"/>
    <w:tmpl w:val="1C622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61423A"/>
    <w:multiLevelType w:val="hybridMultilevel"/>
    <w:tmpl w:val="1EF63A32"/>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15:restartNumberingAfterBreak="0">
    <w:nsid w:val="704132C8"/>
    <w:multiLevelType w:val="hybridMultilevel"/>
    <w:tmpl w:val="A91E98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924F8A"/>
    <w:multiLevelType w:val="hybridMultilevel"/>
    <w:tmpl w:val="7236008E"/>
    <w:lvl w:ilvl="0" w:tplc="33E666F4">
      <w:start w:val="1"/>
      <w:numFmt w:val="decimal"/>
      <w:lvlText w:val="[%1]"/>
      <w:lvlJc w:val="left"/>
      <w:pPr>
        <w:ind w:left="2016" w:hanging="360"/>
      </w:pPr>
      <w:rPr>
        <w:rFonts w:hint="eastAsia"/>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9"/>
  </w:num>
  <w:num w:numId="4">
    <w:abstractNumId w:val="17"/>
  </w:num>
  <w:num w:numId="5">
    <w:abstractNumId w:val="18"/>
  </w:num>
  <w:num w:numId="6">
    <w:abstractNumId w:val="10"/>
  </w:num>
  <w:num w:numId="7">
    <w:abstractNumId w:val="14"/>
  </w:num>
  <w:num w:numId="8">
    <w:abstractNumId w:val="10"/>
  </w:num>
  <w:num w:numId="9">
    <w:abstractNumId w:val="2"/>
  </w:num>
  <w:num w:numId="10">
    <w:abstractNumId w:val="9"/>
  </w:num>
  <w:num w:numId="11">
    <w:abstractNumId w:val="4"/>
  </w:num>
  <w:num w:numId="12">
    <w:abstractNumId w:val="5"/>
  </w:num>
  <w:num w:numId="13">
    <w:abstractNumId w:val="22"/>
  </w:num>
  <w:num w:numId="14">
    <w:abstractNumId w:val="13"/>
  </w:num>
  <w:num w:numId="15">
    <w:abstractNumId w:val="25"/>
  </w:num>
  <w:num w:numId="16">
    <w:abstractNumId w:val="5"/>
  </w:num>
  <w:num w:numId="17">
    <w:abstractNumId w:val="3"/>
  </w:num>
  <w:num w:numId="18">
    <w:abstractNumId w:val="6"/>
  </w:num>
  <w:num w:numId="19">
    <w:abstractNumId w:val="12"/>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1"/>
  </w:num>
  <w:num w:numId="24">
    <w:abstractNumId w:val="11"/>
  </w:num>
  <w:num w:numId="25">
    <w:abstractNumId w:val="8"/>
  </w:num>
  <w:num w:numId="26">
    <w:abstractNumId w:val="15"/>
  </w:num>
  <w:num w:numId="27">
    <w:abstractNumId w:val="16"/>
  </w:num>
  <w:num w:numId="28">
    <w:abstractNumId w:val="24"/>
  </w:num>
  <w:num w:numId="29">
    <w:abstractNumId w:val="26"/>
  </w:num>
  <w:num w:numId="30">
    <w:abstractNumId w:val="20"/>
  </w:num>
  <w:num w:numId="31">
    <w:abstractNumId w:val="7"/>
  </w:num>
  <w:num w:numId="3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 Yuwen">
    <w15:presenceInfo w15:providerId="AD" w15:userId="S-1-5-21-1844237615-1580818891-725345543-235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25E"/>
    <w:rsid w:val="00000874"/>
    <w:rsid w:val="0000337D"/>
    <w:rsid w:val="000034D7"/>
    <w:rsid w:val="000055D1"/>
    <w:rsid w:val="00011A3E"/>
    <w:rsid w:val="00013D5F"/>
    <w:rsid w:val="00016727"/>
    <w:rsid w:val="000247E3"/>
    <w:rsid w:val="00026B97"/>
    <w:rsid w:val="00026E1D"/>
    <w:rsid w:val="00032A2C"/>
    <w:rsid w:val="000335BA"/>
    <w:rsid w:val="000353FD"/>
    <w:rsid w:val="00036045"/>
    <w:rsid w:val="00037792"/>
    <w:rsid w:val="000444DF"/>
    <w:rsid w:val="000458BC"/>
    <w:rsid w:val="00045C41"/>
    <w:rsid w:val="00046C03"/>
    <w:rsid w:val="000519EF"/>
    <w:rsid w:val="00053807"/>
    <w:rsid w:val="00064DDF"/>
    <w:rsid w:val="00064F00"/>
    <w:rsid w:val="0007053F"/>
    <w:rsid w:val="00071CF6"/>
    <w:rsid w:val="00072994"/>
    <w:rsid w:val="0007614F"/>
    <w:rsid w:val="00080FC0"/>
    <w:rsid w:val="000912FC"/>
    <w:rsid w:val="000A25E1"/>
    <w:rsid w:val="000A5317"/>
    <w:rsid w:val="000A7A44"/>
    <w:rsid w:val="000B1C6B"/>
    <w:rsid w:val="000B4FF9"/>
    <w:rsid w:val="000B761B"/>
    <w:rsid w:val="000C09AC"/>
    <w:rsid w:val="000C32FF"/>
    <w:rsid w:val="000C3E7B"/>
    <w:rsid w:val="000D2FEC"/>
    <w:rsid w:val="000D371B"/>
    <w:rsid w:val="000D6439"/>
    <w:rsid w:val="000E00F3"/>
    <w:rsid w:val="000E17EF"/>
    <w:rsid w:val="000E2454"/>
    <w:rsid w:val="000F158C"/>
    <w:rsid w:val="000F5834"/>
    <w:rsid w:val="00100CFA"/>
    <w:rsid w:val="00102F3D"/>
    <w:rsid w:val="00103B01"/>
    <w:rsid w:val="00112578"/>
    <w:rsid w:val="00115A72"/>
    <w:rsid w:val="001179FF"/>
    <w:rsid w:val="001217A8"/>
    <w:rsid w:val="00123186"/>
    <w:rsid w:val="00123623"/>
    <w:rsid w:val="00124DDB"/>
    <w:rsid w:val="00124E38"/>
    <w:rsid w:val="0012580B"/>
    <w:rsid w:val="00131B15"/>
    <w:rsid w:val="00131F90"/>
    <w:rsid w:val="0013250C"/>
    <w:rsid w:val="0013526E"/>
    <w:rsid w:val="00135AE3"/>
    <w:rsid w:val="00142491"/>
    <w:rsid w:val="00143949"/>
    <w:rsid w:val="00150DB3"/>
    <w:rsid w:val="0016463F"/>
    <w:rsid w:val="00170446"/>
    <w:rsid w:val="00171371"/>
    <w:rsid w:val="001716E7"/>
    <w:rsid w:val="00175A24"/>
    <w:rsid w:val="001801B6"/>
    <w:rsid w:val="001826D5"/>
    <w:rsid w:val="00185BEF"/>
    <w:rsid w:val="00187E58"/>
    <w:rsid w:val="00195831"/>
    <w:rsid w:val="00196611"/>
    <w:rsid w:val="001A297E"/>
    <w:rsid w:val="001A368E"/>
    <w:rsid w:val="001A52CD"/>
    <w:rsid w:val="001A7329"/>
    <w:rsid w:val="001B198E"/>
    <w:rsid w:val="001B4441"/>
    <w:rsid w:val="001B4E28"/>
    <w:rsid w:val="001C3525"/>
    <w:rsid w:val="001C4604"/>
    <w:rsid w:val="001C4B1B"/>
    <w:rsid w:val="001C5396"/>
    <w:rsid w:val="001D1BD2"/>
    <w:rsid w:val="001D2615"/>
    <w:rsid w:val="001D4A7D"/>
    <w:rsid w:val="001D72F6"/>
    <w:rsid w:val="001D7D1E"/>
    <w:rsid w:val="001E02BE"/>
    <w:rsid w:val="001E2B98"/>
    <w:rsid w:val="001E3B37"/>
    <w:rsid w:val="001E45EE"/>
    <w:rsid w:val="001E7D4D"/>
    <w:rsid w:val="001E7F2E"/>
    <w:rsid w:val="001F1354"/>
    <w:rsid w:val="001F23F8"/>
    <w:rsid w:val="001F2539"/>
    <w:rsid w:val="001F2594"/>
    <w:rsid w:val="001F4185"/>
    <w:rsid w:val="001F465B"/>
    <w:rsid w:val="001F75C6"/>
    <w:rsid w:val="00200E85"/>
    <w:rsid w:val="00201BFF"/>
    <w:rsid w:val="0020546F"/>
    <w:rsid w:val="002055A6"/>
    <w:rsid w:val="00205A35"/>
    <w:rsid w:val="00206460"/>
    <w:rsid w:val="002069B4"/>
    <w:rsid w:val="00212AE3"/>
    <w:rsid w:val="00214596"/>
    <w:rsid w:val="00215DFC"/>
    <w:rsid w:val="00217A31"/>
    <w:rsid w:val="002212DF"/>
    <w:rsid w:val="002227D7"/>
    <w:rsid w:val="00222CD4"/>
    <w:rsid w:val="002230E5"/>
    <w:rsid w:val="00223F94"/>
    <w:rsid w:val="002264A6"/>
    <w:rsid w:val="00227BA7"/>
    <w:rsid w:val="0023134A"/>
    <w:rsid w:val="00233C1D"/>
    <w:rsid w:val="00236453"/>
    <w:rsid w:val="002506D3"/>
    <w:rsid w:val="002509E8"/>
    <w:rsid w:val="00250D93"/>
    <w:rsid w:val="00252848"/>
    <w:rsid w:val="00253D8C"/>
    <w:rsid w:val="00263398"/>
    <w:rsid w:val="00266F2F"/>
    <w:rsid w:val="0027361E"/>
    <w:rsid w:val="002746A8"/>
    <w:rsid w:val="00275BCF"/>
    <w:rsid w:val="00281C66"/>
    <w:rsid w:val="002916F9"/>
    <w:rsid w:val="00292257"/>
    <w:rsid w:val="0029231F"/>
    <w:rsid w:val="00293619"/>
    <w:rsid w:val="0029612F"/>
    <w:rsid w:val="002A1FE8"/>
    <w:rsid w:val="002A54E0"/>
    <w:rsid w:val="002A630C"/>
    <w:rsid w:val="002A7294"/>
    <w:rsid w:val="002A73D1"/>
    <w:rsid w:val="002B1595"/>
    <w:rsid w:val="002B191D"/>
    <w:rsid w:val="002B1D1D"/>
    <w:rsid w:val="002B4FAB"/>
    <w:rsid w:val="002C1763"/>
    <w:rsid w:val="002C3A5F"/>
    <w:rsid w:val="002C567E"/>
    <w:rsid w:val="002C7EC9"/>
    <w:rsid w:val="002D0AF6"/>
    <w:rsid w:val="002D1D7D"/>
    <w:rsid w:val="002D205A"/>
    <w:rsid w:val="002D2D64"/>
    <w:rsid w:val="002D4BC8"/>
    <w:rsid w:val="002D56BA"/>
    <w:rsid w:val="002D730C"/>
    <w:rsid w:val="002E0CE6"/>
    <w:rsid w:val="002E5147"/>
    <w:rsid w:val="002E5D24"/>
    <w:rsid w:val="002E78E3"/>
    <w:rsid w:val="002F164D"/>
    <w:rsid w:val="002F2D31"/>
    <w:rsid w:val="002F3315"/>
    <w:rsid w:val="002F52D3"/>
    <w:rsid w:val="002F7341"/>
    <w:rsid w:val="00300227"/>
    <w:rsid w:val="00301839"/>
    <w:rsid w:val="00305881"/>
    <w:rsid w:val="00306206"/>
    <w:rsid w:val="00306AF9"/>
    <w:rsid w:val="00307E45"/>
    <w:rsid w:val="00312DB4"/>
    <w:rsid w:val="00315B62"/>
    <w:rsid w:val="00317D85"/>
    <w:rsid w:val="00322929"/>
    <w:rsid w:val="003230E3"/>
    <w:rsid w:val="00324F5B"/>
    <w:rsid w:val="00327ADE"/>
    <w:rsid w:val="00327C56"/>
    <w:rsid w:val="003315A1"/>
    <w:rsid w:val="0033200E"/>
    <w:rsid w:val="003322EF"/>
    <w:rsid w:val="00332711"/>
    <w:rsid w:val="00336AC9"/>
    <w:rsid w:val="003373EC"/>
    <w:rsid w:val="00340965"/>
    <w:rsid w:val="00342772"/>
    <w:rsid w:val="00342BF4"/>
    <w:rsid w:val="00342FF4"/>
    <w:rsid w:val="00346B4C"/>
    <w:rsid w:val="00350E58"/>
    <w:rsid w:val="003517A6"/>
    <w:rsid w:val="00361FB2"/>
    <w:rsid w:val="003669DC"/>
    <w:rsid w:val="00367021"/>
    <w:rsid w:val="003670C0"/>
    <w:rsid w:val="003706CC"/>
    <w:rsid w:val="00377710"/>
    <w:rsid w:val="003868CC"/>
    <w:rsid w:val="00387363"/>
    <w:rsid w:val="00392A0D"/>
    <w:rsid w:val="0039386A"/>
    <w:rsid w:val="003A2D8E"/>
    <w:rsid w:val="003A3A55"/>
    <w:rsid w:val="003A3AB8"/>
    <w:rsid w:val="003A44E0"/>
    <w:rsid w:val="003A653F"/>
    <w:rsid w:val="003C20E4"/>
    <w:rsid w:val="003D0C9D"/>
    <w:rsid w:val="003D0D8B"/>
    <w:rsid w:val="003D1DCB"/>
    <w:rsid w:val="003D3F43"/>
    <w:rsid w:val="003E25A0"/>
    <w:rsid w:val="003E51A9"/>
    <w:rsid w:val="003E6F90"/>
    <w:rsid w:val="003F1093"/>
    <w:rsid w:val="003F26F4"/>
    <w:rsid w:val="003F5608"/>
    <w:rsid w:val="003F5D0F"/>
    <w:rsid w:val="004002F4"/>
    <w:rsid w:val="0040272C"/>
    <w:rsid w:val="00411633"/>
    <w:rsid w:val="00414101"/>
    <w:rsid w:val="0041600C"/>
    <w:rsid w:val="00423952"/>
    <w:rsid w:val="0042509A"/>
    <w:rsid w:val="0043000C"/>
    <w:rsid w:val="00430818"/>
    <w:rsid w:val="00433DDB"/>
    <w:rsid w:val="00437298"/>
    <w:rsid w:val="004372B8"/>
    <w:rsid w:val="00437619"/>
    <w:rsid w:val="00441E94"/>
    <w:rsid w:val="0044414B"/>
    <w:rsid w:val="00444756"/>
    <w:rsid w:val="00445F94"/>
    <w:rsid w:val="0045032A"/>
    <w:rsid w:val="00450648"/>
    <w:rsid w:val="00452338"/>
    <w:rsid w:val="004525FB"/>
    <w:rsid w:val="00461574"/>
    <w:rsid w:val="00462D12"/>
    <w:rsid w:val="004646DD"/>
    <w:rsid w:val="0046481A"/>
    <w:rsid w:val="00470ACD"/>
    <w:rsid w:val="004715D0"/>
    <w:rsid w:val="00472C31"/>
    <w:rsid w:val="00476D2B"/>
    <w:rsid w:val="00477F54"/>
    <w:rsid w:val="0048059A"/>
    <w:rsid w:val="004823FD"/>
    <w:rsid w:val="004857F0"/>
    <w:rsid w:val="00490060"/>
    <w:rsid w:val="004935C2"/>
    <w:rsid w:val="004961A0"/>
    <w:rsid w:val="00497F78"/>
    <w:rsid w:val="004A2A63"/>
    <w:rsid w:val="004B210C"/>
    <w:rsid w:val="004B6443"/>
    <w:rsid w:val="004C6686"/>
    <w:rsid w:val="004D08E4"/>
    <w:rsid w:val="004D405F"/>
    <w:rsid w:val="004D5147"/>
    <w:rsid w:val="004E0C98"/>
    <w:rsid w:val="004E0DF4"/>
    <w:rsid w:val="004E4F4F"/>
    <w:rsid w:val="004E6789"/>
    <w:rsid w:val="004F05AE"/>
    <w:rsid w:val="004F124F"/>
    <w:rsid w:val="004F3778"/>
    <w:rsid w:val="004F3A6D"/>
    <w:rsid w:val="004F46C8"/>
    <w:rsid w:val="004F6111"/>
    <w:rsid w:val="004F61E3"/>
    <w:rsid w:val="004F72E7"/>
    <w:rsid w:val="00500CA8"/>
    <w:rsid w:val="00502E10"/>
    <w:rsid w:val="00503FBE"/>
    <w:rsid w:val="00507139"/>
    <w:rsid w:val="0051015C"/>
    <w:rsid w:val="00511028"/>
    <w:rsid w:val="00513744"/>
    <w:rsid w:val="005167B8"/>
    <w:rsid w:val="00516CF1"/>
    <w:rsid w:val="00520EB4"/>
    <w:rsid w:val="005210B2"/>
    <w:rsid w:val="00522FB8"/>
    <w:rsid w:val="00527374"/>
    <w:rsid w:val="00531AE9"/>
    <w:rsid w:val="005400C9"/>
    <w:rsid w:val="005401D7"/>
    <w:rsid w:val="005434D6"/>
    <w:rsid w:val="00546273"/>
    <w:rsid w:val="00547BE9"/>
    <w:rsid w:val="00550A66"/>
    <w:rsid w:val="00550C35"/>
    <w:rsid w:val="00552EC8"/>
    <w:rsid w:val="0055488A"/>
    <w:rsid w:val="00560DCB"/>
    <w:rsid w:val="00565058"/>
    <w:rsid w:val="005663B5"/>
    <w:rsid w:val="00567471"/>
    <w:rsid w:val="00567EC7"/>
    <w:rsid w:val="00570013"/>
    <w:rsid w:val="00574DC3"/>
    <w:rsid w:val="005801A2"/>
    <w:rsid w:val="00580C43"/>
    <w:rsid w:val="0058767B"/>
    <w:rsid w:val="005905E7"/>
    <w:rsid w:val="005939B5"/>
    <w:rsid w:val="00594EC4"/>
    <w:rsid w:val="005952A5"/>
    <w:rsid w:val="005A0863"/>
    <w:rsid w:val="005A1AFE"/>
    <w:rsid w:val="005A33A1"/>
    <w:rsid w:val="005A6194"/>
    <w:rsid w:val="005B0B7B"/>
    <w:rsid w:val="005B1050"/>
    <w:rsid w:val="005B217D"/>
    <w:rsid w:val="005B3502"/>
    <w:rsid w:val="005B4192"/>
    <w:rsid w:val="005B42D1"/>
    <w:rsid w:val="005B6351"/>
    <w:rsid w:val="005B769E"/>
    <w:rsid w:val="005C0AC2"/>
    <w:rsid w:val="005C174A"/>
    <w:rsid w:val="005C327C"/>
    <w:rsid w:val="005C385F"/>
    <w:rsid w:val="005C5E0C"/>
    <w:rsid w:val="005C6E74"/>
    <w:rsid w:val="005D23F3"/>
    <w:rsid w:val="005D3865"/>
    <w:rsid w:val="005E02BF"/>
    <w:rsid w:val="005E1AC6"/>
    <w:rsid w:val="005F0664"/>
    <w:rsid w:val="005F326F"/>
    <w:rsid w:val="005F6F1B"/>
    <w:rsid w:val="005F7ADF"/>
    <w:rsid w:val="006008B9"/>
    <w:rsid w:val="00602211"/>
    <w:rsid w:val="0060772A"/>
    <w:rsid w:val="006079E0"/>
    <w:rsid w:val="00607BD9"/>
    <w:rsid w:val="006129BE"/>
    <w:rsid w:val="00616F7A"/>
    <w:rsid w:val="006205C0"/>
    <w:rsid w:val="006206A7"/>
    <w:rsid w:val="00624028"/>
    <w:rsid w:val="006246B2"/>
    <w:rsid w:val="00624B33"/>
    <w:rsid w:val="00630AA2"/>
    <w:rsid w:val="00630E93"/>
    <w:rsid w:val="00633AC8"/>
    <w:rsid w:val="006346D7"/>
    <w:rsid w:val="0063476A"/>
    <w:rsid w:val="00641F3A"/>
    <w:rsid w:val="00646707"/>
    <w:rsid w:val="006604B5"/>
    <w:rsid w:val="006612EF"/>
    <w:rsid w:val="00661FD4"/>
    <w:rsid w:val="006622D2"/>
    <w:rsid w:val="00662E58"/>
    <w:rsid w:val="00664DCF"/>
    <w:rsid w:val="00667582"/>
    <w:rsid w:val="006718BC"/>
    <w:rsid w:val="00677CF9"/>
    <w:rsid w:val="00684FC3"/>
    <w:rsid w:val="00685961"/>
    <w:rsid w:val="00694EE0"/>
    <w:rsid w:val="006A2344"/>
    <w:rsid w:val="006A3360"/>
    <w:rsid w:val="006A35B2"/>
    <w:rsid w:val="006A6122"/>
    <w:rsid w:val="006A6571"/>
    <w:rsid w:val="006B405B"/>
    <w:rsid w:val="006B45E6"/>
    <w:rsid w:val="006C17EA"/>
    <w:rsid w:val="006C409D"/>
    <w:rsid w:val="006C4EF8"/>
    <w:rsid w:val="006C5D39"/>
    <w:rsid w:val="006D1415"/>
    <w:rsid w:val="006D221D"/>
    <w:rsid w:val="006D69C1"/>
    <w:rsid w:val="006D7333"/>
    <w:rsid w:val="006E2810"/>
    <w:rsid w:val="006E5417"/>
    <w:rsid w:val="006E5F90"/>
    <w:rsid w:val="006E6ABA"/>
    <w:rsid w:val="006F122A"/>
    <w:rsid w:val="00702E3E"/>
    <w:rsid w:val="0070459C"/>
    <w:rsid w:val="00710981"/>
    <w:rsid w:val="00711345"/>
    <w:rsid w:val="00712146"/>
    <w:rsid w:val="00712F60"/>
    <w:rsid w:val="00714FD8"/>
    <w:rsid w:val="007175F9"/>
    <w:rsid w:val="00720E3B"/>
    <w:rsid w:val="00722FC2"/>
    <w:rsid w:val="0072345C"/>
    <w:rsid w:val="00726498"/>
    <w:rsid w:val="00726C8E"/>
    <w:rsid w:val="00731E3A"/>
    <w:rsid w:val="00732350"/>
    <w:rsid w:val="00737E2A"/>
    <w:rsid w:val="007419D6"/>
    <w:rsid w:val="00745F6B"/>
    <w:rsid w:val="007506E6"/>
    <w:rsid w:val="00751D68"/>
    <w:rsid w:val="007528A3"/>
    <w:rsid w:val="007536B6"/>
    <w:rsid w:val="0075585E"/>
    <w:rsid w:val="0076149F"/>
    <w:rsid w:val="0076326F"/>
    <w:rsid w:val="00770571"/>
    <w:rsid w:val="00775C51"/>
    <w:rsid w:val="007768FF"/>
    <w:rsid w:val="007769A6"/>
    <w:rsid w:val="00781DDC"/>
    <w:rsid w:val="007820B3"/>
    <w:rsid w:val="0078249D"/>
    <w:rsid w:val="007824D3"/>
    <w:rsid w:val="00783B19"/>
    <w:rsid w:val="00785FEE"/>
    <w:rsid w:val="0078622F"/>
    <w:rsid w:val="00790D20"/>
    <w:rsid w:val="0079274A"/>
    <w:rsid w:val="00796EE3"/>
    <w:rsid w:val="007A03C5"/>
    <w:rsid w:val="007A5050"/>
    <w:rsid w:val="007A5AD9"/>
    <w:rsid w:val="007A5E7D"/>
    <w:rsid w:val="007A63E0"/>
    <w:rsid w:val="007A7D29"/>
    <w:rsid w:val="007B4AB8"/>
    <w:rsid w:val="007C3E57"/>
    <w:rsid w:val="007C6AE8"/>
    <w:rsid w:val="007D1914"/>
    <w:rsid w:val="007D1DD6"/>
    <w:rsid w:val="007D1F49"/>
    <w:rsid w:val="007D24EA"/>
    <w:rsid w:val="007D2DDA"/>
    <w:rsid w:val="007D3277"/>
    <w:rsid w:val="007D6B91"/>
    <w:rsid w:val="007D798D"/>
    <w:rsid w:val="007E179D"/>
    <w:rsid w:val="007E208D"/>
    <w:rsid w:val="007E2215"/>
    <w:rsid w:val="007E3E9D"/>
    <w:rsid w:val="007E4134"/>
    <w:rsid w:val="007E737B"/>
    <w:rsid w:val="007F1AB4"/>
    <w:rsid w:val="007F1F8B"/>
    <w:rsid w:val="007F2CC9"/>
    <w:rsid w:val="007F67A1"/>
    <w:rsid w:val="007F787F"/>
    <w:rsid w:val="00801FDB"/>
    <w:rsid w:val="008034AD"/>
    <w:rsid w:val="008041E7"/>
    <w:rsid w:val="00807E29"/>
    <w:rsid w:val="00807F96"/>
    <w:rsid w:val="00810F2E"/>
    <w:rsid w:val="00811C05"/>
    <w:rsid w:val="0081424C"/>
    <w:rsid w:val="008206C8"/>
    <w:rsid w:val="00821B53"/>
    <w:rsid w:val="00822B94"/>
    <w:rsid w:val="0082421D"/>
    <w:rsid w:val="0083497D"/>
    <w:rsid w:val="00836C99"/>
    <w:rsid w:val="00840DBC"/>
    <w:rsid w:val="00842038"/>
    <w:rsid w:val="00844A9E"/>
    <w:rsid w:val="00846A78"/>
    <w:rsid w:val="008532F2"/>
    <w:rsid w:val="0085652C"/>
    <w:rsid w:val="00856959"/>
    <w:rsid w:val="008607D5"/>
    <w:rsid w:val="008615BE"/>
    <w:rsid w:val="0086486C"/>
    <w:rsid w:val="00870875"/>
    <w:rsid w:val="00870E0A"/>
    <w:rsid w:val="00873BB5"/>
    <w:rsid w:val="00874A6C"/>
    <w:rsid w:val="00875AE7"/>
    <w:rsid w:val="00876717"/>
    <w:rsid w:val="00876C65"/>
    <w:rsid w:val="00880E21"/>
    <w:rsid w:val="00881582"/>
    <w:rsid w:val="008827E7"/>
    <w:rsid w:val="00883AD5"/>
    <w:rsid w:val="0088426D"/>
    <w:rsid w:val="008842FE"/>
    <w:rsid w:val="008843FE"/>
    <w:rsid w:val="00884DEF"/>
    <w:rsid w:val="0089006E"/>
    <w:rsid w:val="008942D8"/>
    <w:rsid w:val="008956C6"/>
    <w:rsid w:val="00896CDD"/>
    <w:rsid w:val="00897AE0"/>
    <w:rsid w:val="008A353A"/>
    <w:rsid w:val="008A4B4C"/>
    <w:rsid w:val="008A63B6"/>
    <w:rsid w:val="008B009C"/>
    <w:rsid w:val="008B128C"/>
    <w:rsid w:val="008B4891"/>
    <w:rsid w:val="008B6462"/>
    <w:rsid w:val="008B6792"/>
    <w:rsid w:val="008B6939"/>
    <w:rsid w:val="008C239F"/>
    <w:rsid w:val="008C23AA"/>
    <w:rsid w:val="008C6C68"/>
    <w:rsid w:val="008C7D11"/>
    <w:rsid w:val="008D0FF1"/>
    <w:rsid w:val="008D40F6"/>
    <w:rsid w:val="008E480C"/>
    <w:rsid w:val="008E65DC"/>
    <w:rsid w:val="008F309D"/>
    <w:rsid w:val="008F3B87"/>
    <w:rsid w:val="008F50AC"/>
    <w:rsid w:val="008F75BE"/>
    <w:rsid w:val="008F7796"/>
    <w:rsid w:val="00900089"/>
    <w:rsid w:val="00902C51"/>
    <w:rsid w:val="009056B5"/>
    <w:rsid w:val="00907757"/>
    <w:rsid w:val="00910BEA"/>
    <w:rsid w:val="0091223E"/>
    <w:rsid w:val="00912754"/>
    <w:rsid w:val="00916892"/>
    <w:rsid w:val="009212B0"/>
    <w:rsid w:val="00921534"/>
    <w:rsid w:val="00921BD0"/>
    <w:rsid w:val="009234A5"/>
    <w:rsid w:val="009253BA"/>
    <w:rsid w:val="00930CB3"/>
    <w:rsid w:val="009322E5"/>
    <w:rsid w:val="009331FE"/>
    <w:rsid w:val="009336F7"/>
    <w:rsid w:val="009374A7"/>
    <w:rsid w:val="00940DAE"/>
    <w:rsid w:val="00942ACD"/>
    <w:rsid w:val="009431B8"/>
    <w:rsid w:val="009460EA"/>
    <w:rsid w:val="009465CE"/>
    <w:rsid w:val="00946A46"/>
    <w:rsid w:val="0095627D"/>
    <w:rsid w:val="00961945"/>
    <w:rsid w:val="009621C8"/>
    <w:rsid w:val="00967C7A"/>
    <w:rsid w:val="009700A6"/>
    <w:rsid w:val="00970EBF"/>
    <w:rsid w:val="009718A6"/>
    <w:rsid w:val="0097269A"/>
    <w:rsid w:val="0097480D"/>
    <w:rsid w:val="009759F2"/>
    <w:rsid w:val="0098551D"/>
    <w:rsid w:val="00987C4D"/>
    <w:rsid w:val="009921FC"/>
    <w:rsid w:val="00994B75"/>
    <w:rsid w:val="0099518F"/>
    <w:rsid w:val="009955C5"/>
    <w:rsid w:val="009979F2"/>
    <w:rsid w:val="009A4B59"/>
    <w:rsid w:val="009A523D"/>
    <w:rsid w:val="009B126A"/>
    <w:rsid w:val="009B1466"/>
    <w:rsid w:val="009B2C58"/>
    <w:rsid w:val="009C24B5"/>
    <w:rsid w:val="009C27A0"/>
    <w:rsid w:val="009D0FFD"/>
    <w:rsid w:val="009D131F"/>
    <w:rsid w:val="009E1448"/>
    <w:rsid w:val="009F0748"/>
    <w:rsid w:val="009F3CCE"/>
    <w:rsid w:val="009F496B"/>
    <w:rsid w:val="00A01439"/>
    <w:rsid w:val="00A020D8"/>
    <w:rsid w:val="00A02E61"/>
    <w:rsid w:val="00A03181"/>
    <w:rsid w:val="00A03C31"/>
    <w:rsid w:val="00A05CFF"/>
    <w:rsid w:val="00A06B2F"/>
    <w:rsid w:val="00A072AE"/>
    <w:rsid w:val="00A110E7"/>
    <w:rsid w:val="00A1286E"/>
    <w:rsid w:val="00A13BE6"/>
    <w:rsid w:val="00A15E85"/>
    <w:rsid w:val="00A17EE7"/>
    <w:rsid w:val="00A208B0"/>
    <w:rsid w:val="00A2602A"/>
    <w:rsid w:val="00A419EE"/>
    <w:rsid w:val="00A43A36"/>
    <w:rsid w:val="00A46C77"/>
    <w:rsid w:val="00A500CF"/>
    <w:rsid w:val="00A50AEE"/>
    <w:rsid w:val="00A53BAD"/>
    <w:rsid w:val="00A53FEE"/>
    <w:rsid w:val="00A557CE"/>
    <w:rsid w:val="00A56B97"/>
    <w:rsid w:val="00A56CA4"/>
    <w:rsid w:val="00A6093D"/>
    <w:rsid w:val="00A63FFB"/>
    <w:rsid w:val="00A67F42"/>
    <w:rsid w:val="00A72B09"/>
    <w:rsid w:val="00A73E90"/>
    <w:rsid w:val="00A76A6D"/>
    <w:rsid w:val="00A76E96"/>
    <w:rsid w:val="00A83253"/>
    <w:rsid w:val="00A832F5"/>
    <w:rsid w:val="00A92C8D"/>
    <w:rsid w:val="00A978A9"/>
    <w:rsid w:val="00AA4FC0"/>
    <w:rsid w:val="00AA6E84"/>
    <w:rsid w:val="00AA6F79"/>
    <w:rsid w:val="00AC09A4"/>
    <w:rsid w:val="00AC4A60"/>
    <w:rsid w:val="00AC4C34"/>
    <w:rsid w:val="00AC774F"/>
    <w:rsid w:val="00AD08D4"/>
    <w:rsid w:val="00AE341B"/>
    <w:rsid w:val="00AE3B38"/>
    <w:rsid w:val="00AF1B7A"/>
    <w:rsid w:val="00AF22F6"/>
    <w:rsid w:val="00AF2592"/>
    <w:rsid w:val="00AF31F3"/>
    <w:rsid w:val="00AF3C98"/>
    <w:rsid w:val="00AF3F93"/>
    <w:rsid w:val="00B005D6"/>
    <w:rsid w:val="00B020B7"/>
    <w:rsid w:val="00B038B6"/>
    <w:rsid w:val="00B046FF"/>
    <w:rsid w:val="00B07CA7"/>
    <w:rsid w:val="00B1279A"/>
    <w:rsid w:val="00B12B25"/>
    <w:rsid w:val="00B12C12"/>
    <w:rsid w:val="00B13C52"/>
    <w:rsid w:val="00B14379"/>
    <w:rsid w:val="00B2267C"/>
    <w:rsid w:val="00B27EA2"/>
    <w:rsid w:val="00B3042F"/>
    <w:rsid w:val="00B44D52"/>
    <w:rsid w:val="00B5222E"/>
    <w:rsid w:val="00B52510"/>
    <w:rsid w:val="00B61C96"/>
    <w:rsid w:val="00B66FC9"/>
    <w:rsid w:val="00B675DC"/>
    <w:rsid w:val="00B67E05"/>
    <w:rsid w:val="00B70A0D"/>
    <w:rsid w:val="00B72567"/>
    <w:rsid w:val="00B73A2A"/>
    <w:rsid w:val="00B76CF4"/>
    <w:rsid w:val="00B83368"/>
    <w:rsid w:val="00B834FD"/>
    <w:rsid w:val="00B84470"/>
    <w:rsid w:val="00B857EC"/>
    <w:rsid w:val="00B859C8"/>
    <w:rsid w:val="00B87CE3"/>
    <w:rsid w:val="00B90899"/>
    <w:rsid w:val="00B94B06"/>
    <w:rsid w:val="00B94C28"/>
    <w:rsid w:val="00B965BB"/>
    <w:rsid w:val="00BA0EAD"/>
    <w:rsid w:val="00BA297C"/>
    <w:rsid w:val="00BA75C8"/>
    <w:rsid w:val="00BA7CB1"/>
    <w:rsid w:val="00BB225E"/>
    <w:rsid w:val="00BB38CF"/>
    <w:rsid w:val="00BB3FAB"/>
    <w:rsid w:val="00BB54C3"/>
    <w:rsid w:val="00BC10BA"/>
    <w:rsid w:val="00BC276B"/>
    <w:rsid w:val="00BC4B20"/>
    <w:rsid w:val="00BC5AFD"/>
    <w:rsid w:val="00BC5B0B"/>
    <w:rsid w:val="00BD6051"/>
    <w:rsid w:val="00BE6479"/>
    <w:rsid w:val="00BF1D70"/>
    <w:rsid w:val="00BF3463"/>
    <w:rsid w:val="00BF3FEC"/>
    <w:rsid w:val="00BF42C4"/>
    <w:rsid w:val="00BF5002"/>
    <w:rsid w:val="00BF5B1F"/>
    <w:rsid w:val="00C02C2D"/>
    <w:rsid w:val="00C04F43"/>
    <w:rsid w:val="00C0609D"/>
    <w:rsid w:val="00C1033E"/>
    <w:rsid w:val="00C10490"/>
    <w:rsid w:val="00C113CF"/>
    <w:rsid w:val="00C115AB"/>
    <w:rsid w:val="00C1202B"/>
    <w:rsid w:val="00C1425D"/>
    <w:rsid w:val="00C152F6"/>
    <w:rsid w:val="00C204AB"/>
    <w:rsid w:val="00C30249"/>
    <w:rsid w:val="00C308B2"/>
    <w:rsid w:val="00C33FBF"/>
    <w:rsid w:val="00C344FD"/>
    <w:rsid w:val="00C3723B"/>
    <w:rsid w:val="00C40449"/>
    <w:rsid w:val="00C5133F"/>
    <w:rsid w:val="00C5614C"/>
    <w:rsid w:val="00C567F9"/>
    <w:rsid w:val="00C606C9"/>
    <w:rsid w:val="00C738B9"/>
    <w:rsid w:val="00C74194"/>
    <w:rsid w:val="00C76CFC"/>
    <w:rsid w:val="00C80288"/>
    <w:rsid w:val="00C806B8"/>
    <w:rsid w:val="00C80F7F"/>
    <w:rsid w:val="00C84003"/>
    <w:rsid w:val="00C87ADE"/>
    <w:rsid w:val="00C87BCD"/>
    <w:rsid w:val="00C90650"/>
    <w:rsid w:val="00C91E1C"/>
    <w:rsid w:val="00C95B36"/>
    <w:rsid w:val="00C97D78"/>
    <w:rsid w:val="00CA3890"/>
    <w:rsid w:val="00CA6541"/>
    <w:rsid w:val="00CA799C"/>
    <w:rsid w:val="00CB08E7"/>
    <w:rsid w:val="00CB2B22"/>
    <w:rsid w:val="00CB32A4"/>
    <w:rsid w:val="00CB5345"/>
    <w:rsid w:val="00CB73B0"/>
    <w:rsid w:val="00CC2AAE"/>
    <w:rsid w:val="00CC5A42"/>
    <w:rsid w:val="00CD0EAB"/>
    <w:rsid w:val="00CD54F9"/>
    <w:rsid w:val="00CD623F"/>
    <w:rsid w:val="00CE2CD1"/>
    <w:rsid w:val="00CE2FBB"/>
    <w:rsid w:val="00CE3314"/>
    <w:rsid w:val="00CE3CCC"/>
    <w:rsid w:val="00CF193D"/>
    <w:rsid w:val="00CF34DB"/>
    <w:rsid w:val="00CF3B00"/>
    <w:rsid w:val="00CF4012"/>
    <w:rsid w:val="00CF558F"/>
    <w:rsid w:val="00CF6CC8"/>
    <w:rsid w:val="00D073E2"/>
    <w:rsid w:val="00D115B0"/>
    <w:rsid w:val="00D1561B"/>
    <w:rsid w:val="00D175BD"/>
    <w:rsid w:val="00D17D3E"/>
    <w:rsid w:val="00D21326"/>
    <w:rsid w:val="00D21A01"/>
    <w:rsid w:val="00D26415"/>
    <w:rsid w:val="00D32002"/>
    <w:rsid w:val="00D35FBE"/>
    <w:rsid w:val="00D36324"/>
    <w:rsid w:val="00D42906"/>
    <w:rsid w:val="00D42D00"/>
    <w:rsid w:val="00D441CA"/>
    <w:rsid w:val="00D446EC"/>
    <w:rsid w:val="00D44EBD"/>
    <w:rsid w:val="00D4554F"/>
    <w:rsid w:val="00D47B23"/>
    <w:rsid w:val="00D51BF0"/>
    <w:rsid w:val="00D55942"/>
    <w:rsid w:val="00D56A44"/>
    <w:rsid w:val="00D56C30"/>
    <w:rsid w:val="00D60DAF"/>
    <w:rsid w:val="00D63162"/>
    <w:rsid w:val="00D63449"/>
    <w:rsid w:val="00D64AEA"/>
    <w:rsid w:val="00D70E26"/>
    <w:rsid w:val="00D713B6"/>
    <w:rsid w:val="00D71DD8"/>
    <w:rsid w:val="00D75A72"/>
    <w:rsid w:val="00D80576"/>
    <w:rsid w:val="00D807BF"/>
    <w:rsid w:val="00D80B2D"/>
    <w:rsid w:val="00D82FCC"/>
    <w:rsid w:val="00D8333E"/>
    <w:rsid w:val="00D87811"/>
    <w:rsid w:val="00D91F23"/>
    <w:rsid w:val="00D93FF7"/>
    <w:rsid w:val="00D95EE7"/>
    <w:rsid w:val="00D97CF8"/>
    <w:rsid w:val="00DA17FC"/>
    <w:rsid w:val="00DA5B68"/>
    <w:rsid w:val="00DA6AF7"/>
    <w:rsid w:val="00DA75CB"/>
    <w:rsid w:val="00DA7887"/>
    <w:rsid w:val="00DB1FFE"/>
    <w:rsid w:val="00DB2C26"/>
    <w:rsid w:val="00DB314A"/>
    <w:rsid w:val="00DB3B9B"/>
    <w:rsid w:val="00DB673C"/>
    <w:rsid w:val="00DB7901"/>
    <w:rsid w:val="00DC512C"/>
    <w:rsid w:val="00DC72C7"/>
    <w:rsid w:val="00DD1A81"/>
    <w:rsid w:val="00DD2BA8"/>
    <w:rsid w:val="00DD559D"/>
    <w:rsid w:val="00DD5C59"/>
    <w:rsid w:val="00DE22FA"/>
    <w:rsid w:val="00DE6556"/>
    <w:rsid w:val="00DE6B43"/>
    <w:rsid w:val="00DF179F"/>
    <w:rsid w:val="00DF1ED3"/>
    <w:rsid w:val="00DF5478"/>
    <w:rsid w:val="00DF562B"/>
    <w:rsid w:val="00DF67C6"/>
    <w:rsid w:val="00E0547B"/>
    <w:rsid w:val="00E102F0"/>
    <w:rsid w:val="00E11893"/>
    <w:rsid w:val="00E11923"/>
    <w:rsid w:val="00E143B7"/>
    <w:rsid w:val="00E23768"/>
    <w:rsid w:val="00E262D4"/>
    <w:rsid w:val="00E33222"/>
    <w:rsid w:val="00E34D4E"/>
    <w:rsid w:val="00E36250"/>
    <w:rsid w:val="00E41828"/>
    <w:rsid w:val="00E459D3"/>
    <w:rsid w:val="00E45D07"/>
    <w:rsid w:val="00E47763"/>
    <w:rsid w:val="00E504B8"/>
    <w:rsid w:val="00E53506"/>
    <w:rsid w:val="00E53C79"/>
    <w:rsid w:val="00E54511"/>
    <w:rsid w:val="00E5721A"/>
    <w:rsid w:val="00E61DAC"/>
    <w:rsid w:val="00E632B7"/>
    <w:rsid w:val="00E6504B"/>
    <w:rsid w:val="00E66A90"/>
    <w:rsid w:val="00E6717F"/>
    <w:rsid w:val="00E72B80"/>
    <w:rsid w:val="00E75FE3"/>
    <w:rsid w:val="00E77B83"/>
    <w:rsid w:val="00E815AD"/>
    <w:rsid w:val="00E84A34"/>
    <w:rsid w:val="00E8651F"/>
    <w:rsid w:val="00E86C4C"/>
    <w:rsid w:val="00E905A1"/>
    <w:rsid w:val="00E9127E"/>
    <w:rsid w:val="00E918C0"/>
    <w:rsid w:val="00E918D5"/>
    <w:rsid w:val="00E94A57"/>
    <w:rsid w:val="00E94B78"/>
    <w:rsid w:val="00E96D3D"/>
    <w:rsid w:val="00EA16B1"/>
    <w:rsid w:val="00EA2D55"/>
    <w:rsid w:val="00EA3836"/>
    <w:rsid w:val="00EB10C6"/>
    <w:rsid w:val="00EB1BA1"/>
    <w:rsid w:val="00EB3407"/>
    <w:rsid w:val="00EB6114"/>
    <w:rsid w:val="00EB7AB1"/>
    <w:rsid w:val="00EC15D4"/>
    <w:rsid w:val="00EC18AA"/>
    <w:rsid w:val="00EC695B"/>
    <w:rsid w:val="00ED2F61"/>
    <w:rsid w:val="00ED3E12"/>
    <w:rsid w:val="00EE4BCD"/>
    <w:rsid w:val="00EF06D0"/>
    <w:rsid w:val="00EF17B2"/>
    <w:rsid w:val="00EF48CC"/>
    <w:rsid w:val="00EF5F69"/>
    <w:rsid w:val="00F00E58"/>
    <w:rsid w:val="00F13E3C"/>
    <w:rsid w:val="00F16A67"/>
    <w:rsid w:val="00F16C37"/>
    <w:rsid w:val="00F23C22"/>
    <w:rsid w:val="00F24A05"/>
    <w:rsid w:val="00F25BB9"/>
    <w:rsid w:val="00F27B57"/>
    <w:rsid w:val="00F31969"/>
    <w:rsid w:val="00F35982"/>
    <w:rsid w:val="00F37F6B"/>
    <w:rsid w:val="00F412B6"/>
    <w:rsid w:val="00F42702"/>
    <w:rsid w:val="00F4376C"/>
    <w:rsid w:val="00F45B6B"/>
    <w:rsid w:val="00F507AD"/>
    <w:rsid w:val="00F51EE7"/>
    <w:rsid w:val="00F53B69"/>
    <w:rsid w:val="00F56426"/>
    <w:rsid w:val="00F56547"/>
    <w:rsid w:val="00F570FA"/>
    <w:rsid w:val="00F60A7B"/>
    <w:rsid w:val="00F643B4"/>
    <w:rsid w:val="00F669A6"/>
    <w:rsid w:val="00F66BE2"/>
    <w:rsid w:val="00F73032"/>
    <w:rsid w:val="00F73100"/>
    <w:rsid w:val="00F738EB"/>
    <w:rsid w:val="00F74E6D"/>
    <w:rsid w:val="00F80373"/>
    <w:rsid w:val="00F83C5C"/>
    <w:rsid w:val="00F848FC"/>
    <w:rsid w:val="00F85082"/>
    <w:rsid w:val="00F907EB"/>
    <w:rsid w:val="00F91B77"/>
    <w:rsid w:val="00F9282A"/>
    <w:rsid w:val="00F943D8"/>
    <w:rsid w:val="00F94B51"/>
    <w:rsid w:val="00F95B23"/>
    <w:rsid w:val="00F96BAD"/>
    <w:rsid w:val="00FA1324"/>
    <w:rsid w:val="00FA3690"/>
    <w:rsid w:val="00FB0742"/>
    <w:rsid w:val="00FB0E84"/>
    <w:rsid w:val="00FC64B0"/>
    <w:rsid w:val="00FC7B65"/>
    <w:rsid w:val="00FD01C2"/>
    <w:rsid w:val="00FD428E"/>
    <w:rsid w:val="00FD7A7F"/>
    <w:rsid w:val="00FE0742"/>
    <w:rsid w:val="00FE187E"/>
    <w:rsid w:val="00FE2F16"/>
    <w:rsid w:val="00FE303F"/>
    <w:rsid w:val="00FE4A57"/>
    <w:rsid w:val="00FE77F1"/>
    <w:rsid w:val="00FF0CE3"/>
    <w:rsid w:val="00FF69BE"/>
    <w:rsid w:val="00FF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995757"/>
  <w15:docId w15:val="{19B75B06-5D90-4C45-A699-1095EBC75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 w:type="character" w:styleId="Emphasis">
    <w:name w:val="Emphasis"/>
    <w:basedOn w:val="DefaultParagraphFont"/>
    <w:qFormat/>
    <w:rsid w:val="00F74E6D"/>
    <w:rPr>
      <w:i/>
      <w:iCs/>
    </w:rPr>
  </w:style>
  <w:style w:type="character" w:styleId="PlaceholderText">
    <w:name w:val="Placeholder Text"/>
    <w:basedOn w:val="DefaultParagraphFont"/>
    <w:uiPriority w:val="99"/>
    <w:semiHidden/>
    <w:rsid w:val="003D1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3685">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93552390">
      <w:bodyDiv w:val="1"/>
      <w:marLeft w:val="0"/>
      <w:marRight w:val="0"/>
      <w:marTop w:val="0"/>
      <w:marBottom w:val="0"/>
      <w:divBdr>
        <w:top w:val="none" w:sz="0" w:space="0" w:color="auto"/>
        <w:left w:val="none" w:sz="0" w:space="0" w:color="auto"/>
        <w:bottom w:val="none" w:sz="0" w:space="0" w:color="auto"/>
        <w:right w:val="none" w:sz="0" w:space="0" w:color="auto"/>
      </w:divBdr>
    </w:div>
    <w:div w:id="118451017">
      <w:bodyDiv w:val="1"/>
      <w:marLeft w:val="0"/>
      <w:marRight w:val="0"/>
      <w:marTop w:val="0"/>
      <w:marBottom w:val="0"/>
      <w:divBdr>
        <w:top w:val="none" w:sz="0" w:space="0" w:color="auto"/>
        <w:left w:val="none" w:sz="0" w:space="0" w:color="auto"/>
        <w:bottom w:val="none" w:sz="0" w:space="0" w:color="auto"/>
        <w:right w:val="none" w:sz="0" w:space="0" w:color="auto"/>
      </w:divBdr>
    </w:div>
    <w:div w:id="148794776">
      <w:bodyDiv w:val="1"/>
      <w:marLeft w:val="0"/>
      <w:marRight w:val="0"/>
      <w:marTop w:val="0"/>
      <w:marBottom w:val="0"/>
      <w:divBdr>
        <w:top w:val="none" w:sz="0" w:space="0" w:color="auto"/>
        <w:left w:val="none" w:sz="0" w:space="0" w:color="auto"/>
        <w:bottom w:val="none" w:sz="0" w:space="0" w:color="auto"/>
        <w:right w:val="none" w:sz="0" w:space="0" w:color="auto"/>
      </w:divBdr>
    </w:div>
    <w:div w:id="159976316">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296380322">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80397693">
      <w:bodyDiv w:val="1"/>
      <w:marLeft w:val="0"/>
      <w:marRight w:val="0"/>
      <w:marTop w:val="0"/>
      <w:marBottom w:val="0"/>
      <w:divBdr>
        <w:top w:val="none" w:sz="0" w:space="0" w:color="auto"/>
        <w:left w:val="none" w:sz="0" w:space="0" w:color="auto"/>
        <w:bottom w:val="none" w:sz="0" w:space="0" w:color="auto"/>
        <w:right w:val="none" w:sz="0" w:space="0" w:color="auto"/>
      </w:divBdr>
    </w:div>
    <w:div w:id="383262417">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106574">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1891332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66093170">
      <w:bodyDiv w:val="1"/>
      <w:marLeft w:val="0"/>
      <w:marRight w:val="0"/>
      <w:marTop w:val="0"/>
      <w:marBottom w:val="0"/>
      <w:divBdr>
        <w:top w:val="none" w:sz="0" w:space="0" w:color="auto"/>
        <w:left w:val="none" w:sz="0" w:space="0" w:color="auto"/>
        <w:bottom w:val="none" w:sz="0" w:space="0" w:color="auto"/>
        <w:right w:val="none" w:sz="0" w:space="0" w:color="auto"/>
      </w:divBdr>
    </w:div>
    <w:div w:id="594290726">
      <w:bodyDiv w:val="1"/>
      <w:marLeft w:val="0"/>
      <w:marRight w:val="0"/>
      <w:marTop w:val="0"/>
      <w:marBottom w:val="0"/>
      <w:divBdr>
        <w:top w:val="none" w:sz="0" w:space="0" w:color="auto"/>
        <w:left w:val="none" w:sz="0" w:space="0" w:color="auto"/>
        <w:bottom w:val="none" w:sz="0" w:space="0" w:color="auto"/>
        <w:right w:val="none" w:sz="0" w:space="0" w:color="auto"/>
      </w:divBdr>
    </w:div>
    <w:div w:id="612636994">
      <w:bodyDiv w:val="1"/>
      <w:marLeft w:val="0"/>
      <w:marRight w:val="0"/>
      <w:marTop w:val="0"/>
      <w:marBottom w:val="0"/>
      <w:divBdr>
        <w:top w:val="none" w:sz="0" w:space="0" w:color="auto"/>
        <w:left w:val="none" w:sz="0" w:space="0" w:color="auto"/>
        <w:bottom w:val="none" w:sz="0" w:space="0" w:color="auto"/>
        <w:right w:val="none" w:sz="0" w:space="0" w:color="auto"/>
      </w:divBdr>
    </w:div>
    <w:div w:id="623074327">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668338293">
      <w:bodyDiv w:val="1"/>
      <w:marLeft w:val="0"/>
      <w:marRight w:val="0"/>
      <w:marTop w:val="0"/>
      <w:marBottom w:val="0"/>
      <w:divBdr>
        <w:top w:val="none" w:sz="0" w:space="0" w:color="auto"/>
        <w:left w:val="none" w:sz="0" w:space="0" w:color="auto"/>
        <w:bottom w:val="none" w:sz="0" w:space="0" w:color="auto"/>
        <w:right w:val="none" w:sz="0" w:space="0" w:color="auto"/>
      </w:divBdr>
    </w:div>
    <w:div w:id="700399324">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13306960">
      <w:bodyDiv w:val="1"/>
      <w:marLeft w:val="0"/>
      <w:marRight w:val="0"/>
      <w:marTop w:val="0"/>
      <w:marBottom w:val="0"/>
      <w:divBdr>
        <w:top w:val="none" w:sz="0" w:space="0" w:color="auto"/>
        <w:left w:val="none" w:sz="0" w:space="0" w:color="auto"/>
        <w:bottom w:val="none" w:sz="0" w:space="0" w:color="auto"/>
        <w:right w:val="none" w:sz="0" w:space="0" w:color="auto"/>
      </w:divBdr>
    </w:div>
    <w:div w:id="723214051">
      <w:bodyDiv w:val="1"/>
      <w:marLeft w:val="0"/>
      <w:marRight w:val="0"/>
      <w:marTop w:val="0"/>
      <w:marBottom w:val="0"/>
      <w:divBdr>
        <w:top w:val="none" w:sz="0" w:space="0" w:color="auto"/>
        <w:left w:val="none" w:sz="0" w:space="0" w:color="auto"/>
        <w:bottom w:val="none" w:sz="0" w:space="0" w:color="auto"/>
        <w:right w:val="none" w:sz="0" w:space="0" w:color="auto"/>
      </w:divBdr>
    </w:div>
    <w:div w:id="758215279">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58855430">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1618450">
      <w:bodyDiv w:val="1"/>
      <w:marLeft w:val="0"/>
      <w:marRight w:val="0"/>
      <w:marTop w:val="0"/>
      <w:marBottom w:val="0"/>
      <w:divBdr>
        <w:top w:val="none" w:sz="0" w:space="0" w:color="auto"/>
        <w:left w:val="none" w:sz="0" w:space="0" w:color="auto"/>
        <w:bottom w:val="none" w:sz="0" w:space="0" w:color="auto"/>
        <w:right w:val="none" w:sz="0" w:space="0" w:color="auto"/>
      </w:divBdr>
    </w:div>
    <w:div w:id="983268014">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002047165">
      <w:bodyDiv w:val="1"/>
      <w:marLeft w:val="0"/>
      <w:marRight w:val="0"/>
      <w:marTop w:val="0"/>
      <w:marBottom w:val="0"/>
      <w:divBdr>
        <w:top w:val="none" w:sz="0" w:space="0" w:color="auto"/>
        <w:left w:val="none" w:sz="0" w:space="0" w:color="auto"/>
        <w:bottom w:val="none" w:sz="0" w:space="0" w:color="auto"/>
        <w:right w:val="none" w:sz="0" w:space="0" w:color="auto"/>
      </w:divBdr>
    </w:div>
    <w:div w:id="1020397429">
      <w:bodyDiv w:val="1"/>
      <w:marLeft w:val="0"/>
      <w:marRight w:val="0"/>
      <w:marTop w:val="0"/>
      <w:marBottom w:val="0"/>
      <w:divBdr>
        <w:top w:val="none" w:sz="0" w:space="0" w:color="auto"/>
        <w:left w:val="none" w:sz="0" w:space="0" w:color="auto"/>
        <w:bottom w:val="none" w:sz="0" w:space="0" w:color="auto"/>
        <w:right w:val="none" w:sz="0" w:space="0" w:color="auto"/>
      </w:divBdr>
    </w:div>
    <w:div w:id="1033186191">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08309561">
      <w:bodyDiv w:val="1"/>
      <w:marLeft w:val="0"/>
      <w:marRight w:val="0"/>
      <w:marTop w:val="0"/>
      <w:marBottom w:val="0"/>
      <w:divBdr>
        <w:top w:val="none" w:sz="0" w:space="0" w:color="auto"/>
        <w:left w:val="none" w:sz="0" w:space="0" w:color="auto"/>
        <w:bottom w:val="none" w:sz="0" w:space="0" w:color="auto"/>
        <w:right w:val="none" w:sz="0" w:space="0" w:color="auto"/>
      </w:divBdr>
    </w:div>
    <w:div w:id="1128476641">
      <w:bodyDiv w:val="1"/>
      <w:marLeft w:val="0"/>
      <w:marRight w:val="0"/>
      <w:marTop w:val="0"/>
      <w:marBottom w:val="0"/>
      <w:divBdr>
        <w:top w:val="none" w:sz="0" w:space="0" w:color="auto"/>
        <w:left w:val="none" w:sz="0" w:space="0" w:color="auto"/>
        <w:bottom w:val="none" w:sz="0" w:space="0" w:color="auto"/>
        <w:right w:val="none" w:sz="0" w:space="0" w:color="auto"/>
      </w:divBdr>
    </w:div>
    <w:div w:id="1130711921">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6674372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37632">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288897715">
      <w:bodyDiv w:val="1"/>
      <w:marLeft w:val="0"/>
      <w:marRight w:val="0"/>
      <w:marTop w:val="0"/>
      <w:marBottom w:val="0"/>
      <w:divBdr>
        <w:top w:val="none" w:sz="0" w:space="0" w:color="auto"/>
        <w:left w:val="none" w:sz="0" w:space="0" w:color="auto"/>
        <w:bottom w:val="none" w:sz="0" w:space="0" w:color="auto"/>
        <w:right w:val="none" w:sz="0" w:space="0" w:color="auto"/>
      </w:divBdr>
    </w:div>
    <w:div w:id="1326397039">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411085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17575792">
      <w:bodyDiv w:val="1"/>
      <w:marLeft w:val="0"/>
      <w:marRight w:val="0"/>
      <w:marTop w:val="0"/>
      <w:marBottom w:val="0"/>
      <w:divBdr>
        <w:top w:val="none" w:sz="0" w:space="0" w:color="auto"/>
        <w:left w:val="none" w:sz="0" w:space="0" w:color="auto"/>
        <w:bottom w:val="none" w:sz="0" w:space="0" w:color="auto"/>
        <w:right w:val="none" w:sz="0" w:space="0" w:color="auto"/>
      </w:divBdr>
    </w:div>
    <w:div w:id="1565220547">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654991100">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29373535">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09545539">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26112701">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1946304946">
      <w:bodyDiv w:val="1"/>
      <w:marLeft w:val="0"/>
      <w:marRight w:val="0"/>
      <w:marTop w:val="0"/>
      <w:marBottom w:val="0"/>
      <w:divBdr>
        <w:top w:val="none" w:sz="0" w:space="0" w:color="auto"/>
        <w:left w:val="none" w:sz="0" w:space="0" w:color="auto"/>
        <w:bottom w:val="none" w:sz="0" w:space="0" w:color="auto"/>
        <w:right w:val="none" w:sz="0" w:space="0" w:color="auto"/>
      </w:divBdr>
    </w:div>
    <w:div w:id="1964730971">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56611635">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ouis.kerofsky@interdigita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package" Target="embeddings/Microsoft_Visio_Drawing2.vsd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interdigital.com"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mailto:yuwen.he@interdigital.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CB95B-29E8-48A6-A557-AB9FF831D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9</Pages>
  <Words>2300</Words>
  <Characters>13116</Characters>
  <Application>Microsoft Office Word</Application>
  <DocSecurity>0</DocSecurity>
  <Lines>109</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15386</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 Yuwen</cp:lastModifiedBy>
  <cp:revision>12</cp:revision>
  <cp:lastPrinted>2013-04-08T19:19:00Z</cp:lastPrinted>
  <dcterms:created xsi:type="dcterms:W3CDTF">2016-02-19T19:43:00Z</dcterms:created>
  <dcterms:modified xsi:type="dcterms:W3CDTF">2016-02-21T17:03:00Z</dcterms:modified>
</cp:coreProperties>
</file>