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48" w:type="dxa"/>
        <w:tblLayout w:type="fixed"/>
        <w:tblLook w:val="0000" w:firstRow="0" w:lastRow="0" w:firstColumn="0" w:lastColumn="0" w:noHBand="0" w:noVBand="0"/>
      </w:tblPr>
      <w:tblGrid>
        <w:gridCol w:w="1415"/>
        <w:gridCol w:w="10"/>
        <w:gridCol w:w="2514"/>
        <w:gridCol w:w="2024"/>
        <w:gridCol w:w="3962"/>
        <w:gridCol w:w="23"/>
      </w:tblGrid>
      <w:tr w:rsidR="00DB14C7" w:rsidRPr="004513A0" w14:paraId="54F879EE" w14:textId="77777777" w:rsidTr="004513A0">
        <w:trPr>
          <w:gridAfter w:val="1"/>
          <w:wAfter w:w="23" w:type="dxa"/>
          <w:trHeight w:hRule="exact" w:val="1418"/>
        </w:trPr>
        <w:tc>
          <w:tcPr>
            <w:tcW w:w="1425" w:type="dxa"/>
            <w:gridSpan w:val="2"/>
          </w:tcPr>
          <w:p w14:paraId="41D31A5E" w14:textId="77777777" w:rsidR="00DB14C7" w:rsidRPr="004513A0" w:rsidRDefault="00DB14C7" w:rsidP="006D3947"/>
          <w:p w14:paraId="5AA752A0" w14:textId="77777777" w:rsidR="00DB14C7" w:rsidRPr="004513A0" w:rsidRDefault="00DB14C7" w:rsidP="006D3947">
            <w:pPr>
              <w:spacing w:before="0"/>
              <w:rPr>
                <w:b/>
                <w:sz w:val="16"/>
              </w:rPr>
            </w:pPr>
          </w:p>
        </w:tc>
        <w:tc>
          <w:tcPr>
            <w:tcW w:w="8500" w:type="dxa"/>
            <w:gridSpan w:val="3"/>
          </w:tcPr>
          <w:p w14:paraId="6019B318" w14:textId="77B69808" w:rsidR="00DB14C7" w:rsidRPr="004513A0" w:rsidRDefault="00DB14C7" w:rsidP="006D3947">
            <w:pPr>
              <w:spacing w:before="284"/>
              <w:rPr>
                <w:rFonts w:ascii="Arial" w:hAnsi="Arial"/>
                <w:b/>
                <w:sz w:val="18"/>
              </w:rPr>
            </w:pPr>
            <w:r w:rsidRPr="004513A0">
              <w:rPr>
                <w:rFonts w:ascii="Arial" w:hAnsi="Arial"/>
                <w:b/>
                <w:color w:val="808080"/>
                <w:spacing w:val="100"/>
              </w:rPr>
              <w:t>International Telecommunication Union</w:t>
            </w:r>
          </w:p>
        </w:tc>
      </w:tr>
      <w:tr w:rsidR="00DB14C7" w:rsidRPr="004513A0" w14:paraId="1359E469" w14:textId="77777777" w:rsidTr="004513A0">
        <w:trPr>
          <w:gridAfter w:val="1"/>
          <w:wAfter w:w="23" w:type="dxa"/>
          <w:trHeight w:hRule="exact" w:val="848"/>
        </w:trPr>
        <w:tc>
          <w:tcPr>
            <w:tcW w:w="1425" w:type="dxa"/>
            <w:gridSpan w:val="2"/>
          </w:tcPr>
          <w:p w14:paraId="5B6A93F9" w14:textId="77777777" w:rsidR="00DB14C7" w:rsidRPr="004513A0" w:rsidRDefault="00DB14C7" w:rsidP="006D3947">
            <w:pPr>
              <w:spacing w:before="0"/>
            </w:pPr>
          </w:p>
        </w:tc>
        <w:tc>
          <w:tcPr>
            <w:tcW w:w="8500" w:type="dxa"/>
            <w:gridSpan w:val="3"/>
          </w:tcPr>
          <w:p w14:paraId="22BBA29B" w14:textId="32F35EE5" w:rsidR="00DB14C7" w:rsidRPr="004513A0" w:rsidRDefault="00B249D9" w:rsidP="006D3947">
            <w:r>
              <w:rPr>
                <w:rFonts w:ascii="Arial" w:hAnsi="Arial"/>
                <w:b/>
                <w:noProof/>
                <w:color w:val="808080"/>
                <w:spacing w:val="100"/>
                <w:lang w:val="en-US" w:eastAsia="en-US"/>
              </w:rPr>
              <mc:AlternateContent>
                <mc:Choice Requires="wps">
                  <w:drawing>
                    <wp:anchor distT="0" distB="0" distL="114300" distR="114300" simplePos="0" relativeHeight="251659264" behindDoc="0" locked="0" layoutInCell="1" allowOverlap="1" wp14:anchorId="30D57CEF" wp14:editId="1586118F">
                      <wp:simplePos x="0" y="0"/>
                      <wp:positionH relativeFrom="column">
                        <wp:posOffset>593725</wp:posOffset>
                      </wp:positionH>
                      <wp:positionV relativeFrom="paragraph">
                        <wp:posOffset>242570</wp:posOffset>
                      </wp:positionV>
                      <wp:extent cx="4343400" cy="2400300"/>
                      <wp:effectExtent l="127000" t="1041400" r="101600" b="1054100"/>
                      <wp:wrapSquare wrapText="bothSides"/>
                      <wp:docPr id="3" name="Text Box 3"/>
                      <wp:cNvGraphicFramePr/>
                      <a:graphic xmlns:a="http://schemas.openxmlformats.org/drawingml/2006/main">
                        <a:graphicData uri="http://schemas.microsoft.com/office/word/2010/wordprocessingShape">
                          <wps:wsp>
                            <wps:cNvSpPr txBox="1"/>
                            <wps:spPr>
                              <a:xfrm rot="19328155">
                                <a:off x="0" y="0"/>
                                <a:ext cx="4343400" cy="2400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BD0E26" w14:textId="77777777" w:rsidR="007F0777" w:rsidRPr="009A589F" w:rsidRDefault="007F0777">
                                  <w:pPr>
                                    <w:rPr>
                                      <w:rFonts w:ascii="Arial" w:hAnsi="Arial" w:cs="Arial"/>
                                      <w:color w:val="FF0000"/>
                                      <w:sz w:val="144"/>
                                    </w:rPr>
                                  </w:pPr>
                                  <w:r w:rsidRPr="009A589F">
                                    <w:rPr>
                                      <w:rFonts w:ascii="Arial" w:hAnsi="Arial" w:cs="Arial"/>
                                      <w:color w:val="FF0000"/>
                                      <w:sz w:val="144"/>
                                    </w:rPr>
                                    <w:t>DRAFT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46.75pt;margin-top:19.1pt;width:342pt;height:189pt;rotation:-248146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" filled="f" stroked="f">
                      <v:textbox>
                        <w:txbxContent>
                          <w:p w14:paraId="5BBD0E26" w14:textId="77777777" w:rsidR="007F0777" w:rsidRPr="009A589F" w:rsidRDefault="007F0777">
                            <w:pPr>
                              <w:rPr>
                                <w:rFonts w:ascii="Arial" w:hAnsi="Arial" w:cs="Arial"/>
                                <w:color w:val="FF0000"/>
                                <w:sz w:val="144"/>
                              </w:rPr>
                            </w:pPr>
                            <w:r w:rsidRPr="009A589F">
                              <w:rPr>
                                <w:rFonts w:ascii="Arial" w:hAnsi="Arial" w:cs="Arial"/>
                                <w:color w:val="FF0000"/>
                                <w:sz w:val="144"/>
                              </w:rPr>
                              <w:t>DRAFT</w:t>
                            </w:r>
                          </w:p>
                        </w:txbxContent>
                      </v:textbox>
                      <w10:wrap type="square"/>
                    </v:shape>
                  </w:pict>
                </mc:Fallback>
              </mc:AlternateContent>
            </w:r>
          </w:p>
        </w:tc>
      </w:tr>
      <w:tr w:rsidR="00DB14C7" w:rsidRPr="004513A0" w14:paraId="5D8DD80E" w14:textId="77777777" w:rsidTr="004513A0">
        <w:tblPrEx>
          <w:tblCellMar>
            <w:left w:w="85" w:type="dxa"/>
            <w:right w:w="85" w:type="dxa"/>
          </w:tblCellMar>
        </w:tblPrEx>
        <w:trPr>
          <w:gridBefore w:val="2"/>
          <w:wBefore w:w="1425" w:type="dxa"/>
        </w:trPr>
        <w:tc>
          <w:tcPr>
            <w:tcW w:w="2514" w:type="dxa"/>
          </w:tcPr>
          <w:p w14:paraId="7A9C4A49" w14:textId="77777777" w:rsidR="00DB14C7" w:rsidRPr="004513A0" w:rsidRDefault="00DB14C7" w:rsidP="006D3947">
            <w:pPr>
              <w:rPr>
                <w:b/>
                <w:sz w:val="18"/>
              </w:rPr>
            </w:pPr>
            <w:bookmarkStart w:id="0" w:name="dnume" w:colFirst="1" w:colLast="1"/>
            <w:r w:rsidRPr="004513A0">
              <w:rPr>
                <w:rFonts w:ascii="Arial" w:hAnsi="Arial"/>
                <w:b/>
                <w:spacing w:val="40"/>
                <w:sz w:val="72"/>
              </w:rPr>
              <w:t>ITU-T</w:t>
            </w:r>
          </w:p>
        </w:tc>
        <w:tc>
          <w:tcPr>
            <w:tcW w:w="6009" w:type="dxa"/>
            <w:gridSpan w:val="3"/>
          </w:tcPr>
          <w:p w14:paraId="58DAD0EC" w14:textId="77777777" w:rsidR="00DB14C7" w:rsidRPr="004513A0" w:rsidRDefault="00DB14C7" w:rsidP="006D3947">
            <w:pPr>
              <w:spacing w:before="240"/>
              <w:jc w:val="right"/>
              <w:rPr>
                <w:rFonts w:ascii="Arial" w:hAnsi="Arial"/>
                <w:b/>
                <w:sz w:val="60"/>
              </w:rPr>
            </w:pPr>
            <w:r w:rsidRPr="004513A0">
              <w:rPr>
                <w:rFonts w:ascii="Arial" w:hAnsi="Arial"/>
                <w:b/>
                <w:sz w:val="60"/>
              </w:rPr>
              <w:t>Technical Paper</w:t>
            </w:r>
          </w:p>
        </w:tc>
      </w:tr>
      <w:tr w:rsidR="00DB14C7" w:rsidRPr="004513A0" w14:paraId="427977E4" w14:textId="77777777" w:rsidTr="004513A0">
        <w:tblPrEx>
          <w:tblCellMar>
            <w:left w:w="85" w:type="dxa"/>
            <w:right w:w="85" w:type="dxa"/>
          </w:tblCellMar>
        </w:tblPrEx>
        <w:trPr>
          <w:gridBefore w:val="2"/>
          <w:wBefore w:w="1425" w:type="dxa"/>
          <w:trHeight w:val="1596"/>
        </w:trPr>
        <w:tc>
          <w:tcPr>
            <w:tcW w:w="4538" w:type="dxa"/>
            <w:gridSpan w:val="2"/>
          </w:tcPr>
          <w:p w14:paraId="25A687A0" w14:textId="77777777" w:rsidR="00DB14C7" w:rsidRPr="004513A0" w:rsidRDefault="00DB14C7" w:rsidP="006D3947">
            <w:pPr>
              <w:rPr>
                <w:b/>
              </w:rPr>
            </w:pPr>
            <w:bookmarkStart w:id="1" w:name="ddatee" w:colFirst="1" w:colLast="1"/>
            <w:bookmarkEnd w:id="0"/>
            <w:r w:rsidRPr="004513A0">
              <w:rPr>
                <w:rFonts w:ascii="Arial" w:hAnsi="Arial"/>
              </w:rPr>
              <w:t>TELECOMMUNICATION</w:t>
            </w:r>
            <w:r w:rsidRPr="004513A0">
              <w:rPr>
                <w:rFonts w:ascii="Arial" w:hAnsi="Arial"/>
              </w:rPr>
              <w:br/>
              <w:t>STANDARDIZATION SECTOR</w:t>
            </w:r>
            <w:r w:rsidRPr="004513A0">
              <w:rPr>
                <w:rFonts w:ascii="Arial" w:hAnsi="Arial"/>
              </w:rPr>
              <w:br/>
              <w:t>OF ITU</w:t>
            </w:r>
          </w:p>
        </w:tc>
        <w:tc>
          <w:tcPr>
            <w:tcW w:w="3985" w:type="dxa"/>
            <w:gridSpan w:val="2"/>
          </w:tcPr>
          <w:p w14:paraId="00ADC63E" w14:textId="77777777" w:rsidR="00DB14C7" w:rsidRPr="004513A0" w:rsidRDefault="00DB14C7" w:rsidP="006D3947">
            <w:pPr>
              <w:spacing w:before="284"/>
              <w:rPr>
                <w:rFonts w:ascii="Arial" w:hAnsi="Arial"/>
                <w:sz w:val="28"/>
              </w:rPr>
            </w:pPr>
          </w:p>
          <w:p w14:paraId="259AE615" w14:textId="1A609AE0" w:rsidR="00DB14C7" w:rsidRPr="004513A0" w:rsidRDefault="00D22A91" w:rsidP="009A589F">
            <w:pPr>
              <w:wordWrap w:val="0"/>
              <w:spacing w:before="284"/>
              <w:jc w:val="right"/>
              <w:rPr>
                <w:rFonts w:ascii="Arial" w:hAnsi="Arial"/>
                <w:sz w:val="28"/>
              </w:rPr>
            </w:pPr>
            <w:r w:rsidRPr="004513A0">
              <w:rPr>
                <w:rFonts w:ascii="Arial" w:hAnsi="Arial"/>
                <w:sz w:val="28"/>
              </w:rPr>
              <w:t>(</w:t>
            </w:r>
            <w:r w:rsidR="00C85AB1">
              <w:rPr>
                <w:rFonts w:ascii="Arial" w:hAnsi="Arial"/>
                <w:sz w:val="28"/>
              </w:rPr>
              <w:t>December</w:t>
            </w:r>
            <w:r w:rsidR="00D5678C" w:rsidRPr="004513A0">
              <w:rPr>
                <w:rFonts w:ascii="Arial" w:hAnsi="Arial"/>
                <w:sz w:val="28"/>
              </w:rPr>
              <w:t xml:space="preserve"> 2015</w:t>
            </w:r>
            <w:r w:rsidRPr="004513A0">
              <w:rPr>
                <w:rFonts w:ascii="Arial" w:hAnsi="Arial"/>
                <w:sz w:val="28"/>
              </w:rPr>
              <w:t>)</w:t>
            </w:r>
          </w:p>
        </w:tc>
      </w:tr>
      <w:tr w:rsidR="00DB14C7" w:rsidRPr="004513A0" w14:paraId="06A8AD94" w14:textId="77777777" w:rsidTr="004513A0">
        <w:trPr>
          <w:gridAfter w:val="1"/>
          <w:wAfter w:w="23" w:type="dxa"/>
          <w:cantSplit/>
          <w:trHeight w:hRule="exact" w:val="3402"/>
        </w:trPr>
        <w:tc>
          <w:tcPr>
            <w:tcW w:w="1415" w:type="dxa"/>
          </w:tcPr>
          <w:p w14:paraId="48F93703" w14:textId="77777777" w:rsidR="00DB14C7" w:rsidRPr="004513A0" w:rsidRDefault="00DB14C7" w:rsidP="006D3947">
            <w:pPr>
              <w:tabs>
                <w:tab w:val="right" w:pos="9639"/>
              </w:tabs>
              <w:rPr>
                <w:rFonts w:ascii="Arial" w:hAnsi="Arial"/>
                <w:sz w:val="18"/>
              </w:rPr>
            </w:pPr>
            <w:bookmarkStart w:id="2" w:name="dsece" w:colFirst="1" w:colLast="1"/>
            <w:bookmarkEnd w:id="1"/>
          </w:p>
        </w:tc>
        <w:tc>
          <w:tcPr>
            <w:tcW w:w="8510" w:type="dxa"/>
            <w:gridSpan w:val="4"/>
            <w:tcBorders>
              <w:bottom w:val="single" w:sz="12" w:space="0" w:color="auto"/>
            </w:tcBorders>
            <w:vAlign w:val="bottom"/>
          </w:tcPr>
          <w:p w14:paraId="1BC053B2" w14:textId="77777777" w:rsidR="00DB14C7" w:rsidRPr="005F05CC" w:rsidRDefault="00DB14C7" w:rsidP="005F05CC">
            <w:pPr>
              <w:rPr>
                <w:rFonts w:ascii="Arial" w:hAnsi="Arial" w:cs="Arial"/>
                <w:sz w:val="32"/>
                <w:szCs w:val="32"/>
              </w:rPr>
            </w:pPr>
            <w:r w:rsidRPr="005F05CC">
              <w:rPr>
                <w:rFonts w:ascii="Arial" w:hAnsi="Arial" w:cs="Arial"/>
                <w:sz w:val="32"/>
                <w:szCs w:val="32"/>
              </w:rPr>
              <w:t>SERIES H: AUDIOVISUAL AND MULTIMEDIA SYSTEMS</w:t>
            </w:r>
            <w:r w:rsidRPr="005F05CC">
              <w:rPr>
                <w:rFonts w:ascii="Arial" w:hAnsi="Arial" w:cs="Arial"/>
                <w:sz w:val="32"/>
                <w:szCs w:val="32"/>
              </w:rPr>
              <w:br/>
              <w:t>Infrastru</w:t>
            </w:r>
            <w:r w:rsidR="009A589F">
              <w:rPr>
                <w:rFonts w:ascii="Arial" w:hAnsi="Arial" w:cs="Arial"/>
                <w:sz w:val="32"/>
                <w:szCs w:val="32"/>
              </w:rPr>
              <w:t xml:space="preserve">cture of </w:t>
            </w:r>
            <w:proofErr w:type="spellStart"/>
            <w:r w:rsidR="009A589F">
              <w:rPr>
                <w:rFonts w:ascii="Arial" w:hAnsi="Arial" w:cs="Arial"/>
                <w:sz w:val="32"/>
                <w:szCs w:val="32"/>
              </w:rPr>
              <w:t>audiovisual</w:t>
            </w:r>
            <w:proofErr w:type="spellEnd"/>
            <w:r w:rsidR="009A589F">
              <w:rPr>
                <w:rFonts w:ascii="Arial" w:hAnsi="Arial" w:cs="Arial"/>
                <w:sz w:val="32"/>
                <w:szCs w:val="32"/>
              </w:rPr>
              <w:t xml:space="preserve"> services </w:t>
            </w:r>
            <w:r w:rsidR="009A589F" w:rsidRPr="00BB69AC">
              <w:rPr>
                <w:rFonts w:ascii="Arial" w:hAnsi="Arial" w:cs="Arial"/>
                <w:sz w:val="32"/>
                <w:lang w:val="en-US"/>
              </w:rPr>
              <w:t>– Coding of moving video</w:t>
            </w:r>
          </w:p>
          <w:p w14:paraId="3C5792D4" w14:textId="77777777" w:rsidR="00DB14C7" w:rsidRPr="004513A0" w:rsidRDefault="00DB14C7" w:rsidP="006D3947">
            <w:pPr>
              <w:tabs>
                <w:tab w:val="right" w:pos="9639"/>
              </w:tabs>
              <w:rPr>
                <w:rFonts w:ascii="Arial" w:hAnsi="Arial"/>
                <w:sz w:val="32"/>
              </w:rPr>
            </w:pPr>
          </w:p>
        </w:tc>
      </w:tr>
      <w:tr w:rsidR="00DB14C7" w:rsidRPr="004513A0" w14:paraId="7BAC5CA6" w14:textId="77777777" w:rsidTr="004513A0">
        <w:trPr>
          <w:gridAfter w:val="1"/>
          <w:wAfter w:w="23" w:type="dxa"/>
          <w:cantSplit/>
          <w:trHeight w:hRule="exact" w:val="4207"/>
        </w:trPr>
        <w:tc>
          <w:tcPr>
            <w:tcW w:w="1415" w:type="dxa"/>
          </w:tcPr>
          <w:p w14:paraId="1017C316" w14:textId="77777777" w:rsidR="00DB14C7" w:rsidRPr="004513A0" w:rsidRDefault="00DB14C7" w:rsidP="006D3947">
            <w:pPr>
              <w:tabs>
                <w:tab w:val="right" w:pos="9639"/>
              </w:tabs>
              <w:rPr>
                <w:rFonts w:ascii="Arial" w:hAnsi="Arial"/>
                <w:sz w:val="18"/>
              </w:rPr>
            </w:pPr>
            <w:bookmarkStart w:id="3" w:name="c1tite" w:colFirst="1" w:colLast="1"/>
            <w:bookmarkEnd w:id="2"/>
          </w:p>
        </w:tc>
        <w:tc>
          <w:tcPr>
            <w:tcW w:w="8510" w:type="dxa"/>
            <w:gridSpan w:val="4"/>
          </w:tcPr>
          <w:p w14:paraId="7AA3DEEE" w14:textId="13571171" w:rsidR="00DB14C7" w:rsidRPr="004513A0" w:rsidRDefault="00DB14C7" w:rsidP="00B443E5">
            <w:pPr>
              <w:tabs>
                <w:tab w:val="right" w:pos="9639"/>
              </w:tabs>
              <w:rPr>
                <w:rFonts w:ascii="Arial" w:hAnsi="Arial"/>
                <w:b/>
                <w:sz w:val="36"/>
              </w:rPr>
            </w:pPr>
            <w:r w:rsidRPr="004513A0">
              <w:rPr>
                <w:rFonts w:ascii="Arial" w:hAnsi="Arial"/>
                <w:b/>
                <w:sz w:val="36"/>
              </w:rPr>
              <w:t>HSTP-</w:t>
            </w:r>
            <w:r w:rsidR="00B443E5">
              <w:rPr>
                <w:rFonts w:ascii="Arial" w:hAnsi="Arial"/>
                <w:b/>
                <w:sz w:val="36"/>
              </w:rPr>
              <w:t>CC</w:t>
            </w:r>
            <w:r w:rsidR="009A589F">
              <w:rPr>
                <w:rFonts w:ascii="Arial" w:hAnsi="Arial"/>
                <w:b/>
                <w:sz w:val="36"/>
              </w:rPr>
              <w:t>HDR</w:t>
            </w:r>
            <w:r w:rsidRPr="004513A0">
              <w:rPr>
                <w:rFonts w:ascii="Arial" w:hAnsi="Arial"/>
                <w:b/>
                <w:sz w:val="36"/>
              </w:rPr>
              <w:br/>
            </w:r>
            <w:r w:rsidR="00B443E5">
              <w:rPr>
                <w:rFonts w:ascii="Arial" w:hAnsi="Arial" w:cs="Arial"/>
                <w:b/>
                <w:sz w:val="36"/>
                <w:szCs w:val="36"/>
              </w:rPr>
              <w:t>Conversion and Com</w:t>
            </w:r>
            <w:r w:rsidR="005E6BCC">
              <w:rPr>
                <w:rFonts w:ascii="Arial" w:hAnsi="Arial" w:cs="Arial"/>
                <w:b/>
                <w:sz w:val="36"/>
                <w:szCs w:val="36"/>
              </w:rPr>
              <w:t>pression of High Dynamic Range v</w:t>
            </w:r>
            <w:r w:rsidR="00B443E5">
              <w:rPr>
                <w:rFonts w:ascii="Arial" w:hAnsi="Arial" w:cs="Arial"/>
                <w:b/>
                <w:sz w:val="36"/>
                <w:szCs w:val="36"/>
              </w:rPr>
              <w:t>ideo</w:t>
            </w:r>
          </w:p>
        </w:tc>
      </w:tr>
      <w:bookmarkEnd w:id="3"/>
      <w:tr w:rsidR="00DB14C7" w:rsidRPr="004513A0" w14:paraId="51A90920" w14:textId="77777777" w:rsidTr="004513A0">
        <w:trPr>
          <w:gridAfter w:val="1"/>
          <w:wAfter w:w="23" w:type="dxa"/>
          <w:cantSplit/>
          <w:trHeight w:hRule="exact" w:val="1418"/>
        </w:trPr>
        <w:tc>
          <w:tcPr>
            <w:tcW w:w="1415" w:type="dxa"/>
          </w:tcPr>
          <w:p w14:paraId="1E6B46D1" w14:textId="77777777" w:rsidR="00DB14C7" w:rsidRPr="004513A0" w:rsidRDefault="00DB14C7" w:rsidP="006D3947">
            <w:pPr>
              <w:tabs>
                <w:tab w:val="right" w:pos="9639"/>
              </w:tabs>
              <w:rPr>
                <w:rFonts w:ascii="Arial" w:hAnsi="Arial"/>
                <w:sz w:val="18"/>
              </w:rPr>
            </w:pPr>
          </w:p>
        </w:tc>
        <w:tc>
          <w:tcPr>
            <w:tcW w:w="8510" w:type="dxa"/>
            <w:gridSpan w:val="4"/>
            <w:vAlign w:val="bottom"/>
          </w:tcPr>
          <w:p w14:paraId="148872CE" w14:textId="77777777" w:rsidR="00DB14C7" w:rsidRPr="004513A0" w:rsidRDefault="00DB14C7" w:rsidP="006D3947">
            <w:pPr>
              <w:tabs>
                <w:tab w:val="right" w:pos="9639"/>
              </w:tabs>
              <w:spacing w:before="60"/>
              <w:jc w:val="right"/>
              <w:rPr>
                <w:rFonts w:ascii="Arial" w:hAnsi="Arial"/>
                <w:sz w:val="32"/>
              </w:rPr>
            </w:pPr>
            <w:bookmarkStart w:id="4" w:name="dnum2e"/>
            <w:bookmarkEnd w:id="4"/>
          </w:p>
        </w:tc>
      </w:tr>
    </w:tbl>
    <w:p w14:paraId="5CCFE49E" w14:textId="77777777" w:rsidR="00DB14C7" w:rsidRPr="004513A0" w:rsidRDefault="00DB14C7" w:rsidP="00DB14C7">
      <w:pPr>
        <w:sectPr w:rsidR="00DB14C7" w:rsidRPr="004513A0" w:rsidSect="004513A0">
          <w:footerReference w:type="default" r:id="rId9"/>
          <w:headerReference w:type="first" r:id="rId10"/>
          <w:footerReference w:type="first" r:id="rId11"/>
          <w:pgSz w:w="11907" w:h="16840" w:code="9"/>
          <w:pgMar w:top="1418" w:right="1134" w:bottom="1418" w:left="1134" w:header="720" w:footer="720" w:gutter="0"/>
          <w:cols w:space="720"/>
          <w:titlePg/>
          <w:docGrid w:linePitch="326"/>
        </w:sectPr>
      </w:pPr>
    </w:p>
    <w:p w14:paraId="2E8272FE" w14:textId="77777777" w:rsidR="00DB14C7" w:rsidRPr="00B249D9" w:rsidRDefault="00DB14C7" w:rsidP="00DB14C7">
      <w:pPr>
        <w:pStyle w:val="Headingb"/>
      </w:pPr>
      <w:r w:rsidRPr="00B249D9">
        <w:lastRenderedPageBreak/>
        <w:t>Summary</w:t>
      </w:r>
    </w:p>
    <w:p w14:paraId="0624358D" w14:textId="69CE3B7A" w:rsidR="00DF53F2" w:rsidRPr="00B249D9" w:rsidRDefault="00DF53F2" w:rsidP="00DF53F2">
      <w:pPr>
        <w:rPr>
          <w:szCs w:val="20"/>
        </w:rPr>
      </w:pPr>
      <w:r w:rsidRPr="00B249D9">
        <w:rPr>
          <w:rFonts w:eastAsia="SimSun"/>
          <w:szCs w:val="20"/>
        </w:rPr>
        <w:t xml:space="preserve">This document provides guidance on processing of high dynamic range (HDR) video. The purpose of this document is to </w:t>
      </w:r>
      <w:r>
        <w:rPr>
          <w:rFonts w:eastAsia="SimSun"/>
          <w:szCs w:val="20"/>
        </w:rPr>
        <w:t>provide a reference for best-</w:t>
      </w:r>
      <w:r w:rsidRPr="00B249D9">
        <w:rPr>
          <w:rFonts w:eastAsia="SimSun"/>
          <w:szCs w:val="20"/>
        </w:rPr>
        <w:t xml:space="preserve">practice operation of AVC or HEVC </w:t>
      </w:r>
      <w:r>
        <w:rPr>
          <w:rFonts w:eastAsia="SimSun"/>
          <w:szCs w:val="20"/>
        </w:rPr>
        <w:t>when</w:t>
      </w:r>
      <w:r w:rsidRPr="00B249D9">
        <w:rPr>
          <w:rFonts w:eastAsia="SimSun"/>
          <w:szCs w:val="20"/>
        </w:rPr>
        <w:t xml:space="preserve"> used for compressing </w:t>
      </w:r>
      <w:r>
        <w:rPr>
          <w:rFonts w:eastAsia="SimSun"/>
          <w:szCs w:val="20"/>
        </w:rPr>
        <w:t>HDR</w:t>
      </w:r>
      <w:r w:rsidRPr="00B249D9">
        <w:rPr>
          <w:rFonts w:eastAsia="SimSun"/>
          <w:szCs w:val="20"/>
        </w:rPr>
        <w:t xml:space="preserve"> video. </w:t>
      </w:r>
      <w:r>
        <w:rPr>
          <w:rFonts w:eastAsia="SimSun"/>
          <w:szCs w:val="20"/>
        </w:rPr>
        <w:t>This</w:t>
      </w:r>
      <w:r w:rsidRPr="00B249D9">
        <w:rPr>
          <w:rFonts w:eastAsia="SimSun"/>
          <w:szCs w:val="20"/>
        </w:rPr>
        <w:t xml:space="preserve"> document includes </w:t>
      </w:r>
      <w:r>
        <w:rPr>
          <w:rFonts w:eastAsia="SimSun"/>
          <w:szCs w:val="20"/>
        </w:rPr>
        <w:t>a description</w:t>
      </w:r>
      <w:r w:rsidRPr="00B249D9">
        <w:rPr>
          <w:rFonts w:eastAsia="SimSun"/>
          <w:szCs w:val="20"/>
        </w:rPr>
        <w:t xml:space="preserve"> of processing steps for converting linear light, RGB, 4:4:4 video into </w:t>
      </w:r>
      <w:r w:rsidR="00202FFB">
        <w:rPr>
          <w:rFonts w:eastAsia="SimSun"/>
          <w:szCs w:val="20"/>
        </w:rPr>
        <w:t>ST 2084</w:t>
      </w:r>
      <w:r w:rsidRPr="00B249D9">
        <w:rPr>
          <w:rFonts w:eastAsia="SimSun"/>
          <w:szCs w:val="20"/>
        </w:rPr>
        <w:t xml:space="preserve">, </w:t>
      </w:r>
      <w:proofErr w:type="spellStart"/>
      <w:r w:rsidRPr="00B249D9">
        <w:rPr>
          <w:rFonts w:eastAsia="SimSun"/>
          <w:szCs w:val="20"/>
        </w:rPr>
        <w:t>Y’CbCr</w:t>
      </w:r>
      <w:proofErr w:type="spellEnd"/>
      <w:r w:rsidRPr="00B249D9">
        <w:rPr>
          <w:rFonts w:eastAsia="SimSun"/>
          <w:szCs w:val="20"/>
        </w:rPr>
        <w:t xml:space="preserve">, 4:2:0 video before encoding. This document also includes </w:t>
      </w:r>
      <w:r>
        <w:rPr>
          <w:rFonts w:eastAsia="SimSun"/>
          <w:szCs w:val="20"/>
        </w:rPr>
        <w:t>a description</w:t>
      </w:r>
      <w:r w:rsidRPr="00B249D9">
        <w:rPr>
          <w:rFonts w:eastAsia="SimSun"/>
          <w:szCs w:val="20"/>
        </w:rPr>
        <w:t xml:space="preserve"> of processing steps for converting </w:t>
      </w:r>
      <w:r w:rsidR="00202FFB">
        <w:rPr>
          <w:rFonts w:eastAsia="SimSun"/>
          <w:szCs w:val="20"/>
        </w:rPr>
        <w:t>ST 2084</w:t>
      </w:r>
      <w:r w:rsidRPr="00B249D9">
        <w:rPr>
          <w:rFonts w:eastAsia="SimSun"/>
          <w:szCs w:val="20"/>
        </w:rPr>
        <w:t xml:space="preserve">, </w:t>
      </w:r>
      <w:proofErr w:type="spellStart"/>
      <w:r w:rsidRPr="00B249D9">
        <w:rPr>
          <w:rFonts w:eastAsia="SimSun"/>
          <w:szCs w:val="20"/>
        </w:rPr>
        <w:t>Y’CbCr</w:t>
      </w:r>
      <w:proofErr w:type="spellEnd"/>
      <w:r w:rsidRPr="00B249D9">
        <w:rPr>
          <w:rFonts w:eastAsia="SimSun"/>
          <w:szCs w:val="20"/>
        </w:rPr>
        <w:t xml:space="preserve">, 4:2:0 to linear light, RGB, 4:4:4 after decoding. </w:t>
      </w:r>
      <w:r>
        <w:rPr>
          <w:rFonts w:eastAsia="SimSun"/>
          <w:szCs w:val="20"/>
        </w:rPr>
        <w:t xml:space="preserve">Some high level </w:t>
      </w:r>
      <w:r w:rsidRPr="00B249D9">
        <w:rPr>
          <w:rFonts w:eastAsia="SimSun"/>
          <w:szCs w:val="20"/>
        </w:rPr>
        <w:t xml:space="preserve">recommendations for </w:t>
      </w:r>
      <w:r>
        <w:rPr>
          <w:rFonts w:eastAsia="SimSun"/>
          <w:szCs w:val="20"/>
        </w:rPr>
        <w:t xml:space="preserve">compression with HEVC and AVC are also included in this </w:t>
      </w:r>
      <w:r w:rsidR="00DE680D">
        <w:rPr>
          <w:rFonts w:eastAsia="SimSun"/>
          <w:szCs w:val="20"/>
        </w:rPr>
        <w:t>document.</w:t>
      </w:r>
    </w:p>
    <w:p w14:paraId="683E581B" w14:textId="77777777" w:rsidR="00DB14C7" w:rsidRPr="00B249D9" w:rsidRDefault="00DB14C7" w:rsidP="00DB14C7">
      <w:pPr>
        <w:pStyle w:val="Headingb"/>
      </w:pPr>
      <w:r w:rsidRPr="00B249D9">
        <w:t>Keywords</w:t>
      </w:r>
    </w:p>
    <w:p w14:paraId="3AC6FC12" w14:textId="77777777" w:rsidR="00DB14C7" w:rsidRPr="00B249D9" w:rsidRDefault="009A589F" w:rsidP="00DB14C7">
      <w:pPr>
        <w:rPr>
          <w:szCs w:val="20"/>
        </w:rPr>
      </w:pPr>
      <w:r w:rsidRPr="00B249D9">
        <w:rPr>
          <w:szCs w:val="20"/>
        </w:rPr>
        <w:t>HDR, High Dynamic Range, Video Coding</w:t>
      </w:r>
    </w:p>
    <w:p w14:paraId="7EC10677" w14:textId="77777777" w:rsidR="00DB14C7" w:rsidRPr="00B249D9" w:rsidRDefault="00DB14C7" w:rsidP="00DB14C7">
      <w:pPr>
        <w:rPr>
          <w:szCs w:val="20"/>
        </w:rPr>
      </w:pPr>
    </w:p>
    <w:p w14:paraId="4E2211D2" w14:textId="77777777" w:rsidR="00DB14C7" w:rsidRPr="00B249D9" w:rsidRDefault="00DB14C7" w:rsidP="00DB14C7">
      <w:pPr>
        <w:pStyle w:val="Headingb"/>
      </w:pPr>
      <w:r w:rsidRPr="00B249D9">
        <w:t>Change Log</w:t>
      </w:r>
    </w:p>
    <w:p w14:paraId="25CC7958" w14:textId="77777777" w:rsidR="00F13173" w:rsidRDefault="00F13173" w:rsidP="00D5678C">
      <w:pPr>
        <w:rPr>
          <w:ins w:id="5" w:author="Jonatan Samuelsson 2" w:date="2016-02-09T21:40:00Z"/>
          <w:szCs w:val="20"/>
        </w:rPr>
      </w:pPr>
      <w:ins w:id="6" w:author="Jonatan Samuelsson 2" w:date="2016-02-09T21:39:00Z">
        <w:r>
          <w:rPr>
            <w:szCs w:val="20"/>
          </w:rPr>
          <w:t xml:space="preserve">The current version is “draft2” which includes </w:t>
        </w:r>
      </w:ins>
      <w:ins w:id="7" w:author="Jonatan Samuelsson 2" w:date="2016-02-09T21:40:00Z">
        <w:r>
          <w:rPr>
            <w:szCs w:val="20"/>
          </w:rPr>
          <w:t>modifications</w:t>
        </w:r>
      </w:ins>
      <w:ins w:id="8" w:author="Jonatan Samuelsson 2" w:date="2016-02-09T21:39:00Z">
        <w:r>
          <w:rPr>
            <w:szCs w:val="20"/>
          </w:rPr>
          <w:t xml:space="preserve"> suggested on </w:t>
        </w:r>
      </w:ins>
      <w:ins w:id="9" w:author="Jonatan Samuelsson 2" w:date="2016-02-09T21:40:00Z">
        <w:r>
          <w:rPr>
            <w:szCs w:val="20"/>
          </w:rPr>
          <w:t xml:space="preserve">email on December 17. </w:t>
        </w:r>
      </w:ins>
    </w:p>
    <w:p w14:paraId="0C12723E" w14:textId="3A171ACA" w:rsidR="00DB14C7" w:rsidRPr="00B249D9" w:rsidRDefault="009A589F" w:rsidP="00D5678C">
      <w:pPr>
        <w:rPr>
          <w:szCs w:val="20"/>
        </w:rPr>
      </w:pPr>
      <w:r w:rsidRPr="00B249D9">
        <w:rPr>
          <w:szCs w:val="20"/>
        </w:rPr>
        <w:t xml:space="preserve">The </w:t>
      </w:r>
      <w:del w:id="10" w:author="Jonatan Samuelsson 2" w:date="2016-02-09T21:40:00Z">
        <w:r w:rsidRPr="00B249D9" w:rsidDel="00F13173">
          <w:rPr>
            <w:szCs w:val="20"/>
          </w:rPr>
          <w:delText>current version is</w:delText>
        </w:r>
      </w:del>
      <w:ins w:id="11" w:author="Jonatan Samuelsson 2" w:date="2016-02-09T21:40:00Z">
        <w:r w:rsidR="00F13173">
          <w:rPr>
            <w:szCs w:val="20"/>
          </w:rPr>
          <w:t>“draf1” version was</w:t>
        </w:r>
      </w:ins>
      <w:r w:rsidRPr="00B249D9">
        <w:rPr>
          <w:szCs w:val="20"/>
        </w:rPr>
        <w:t xml:space="preserve"> the very first draft provided by Jonatan Samuelsson (</w:t>
      </w:r>
      <w:hyperlink r:id="rId12" w:history="1">
        <w:r w:rsidRPr="00B249D9">
          <w:rPr>
            <w:rStyle w:val="Hyperlink"/>
            <w:szCs w:val="20"/>
          </w:rPr>
          <w:t>jonatan.samuelsson@ericsson.com</w:t>
        </w:r>
      </w:hyperlink>
      <w:r w:rsidRPr="00B249D9">
        <w:rPr>
          <w:szCs w:val="20"/>
        </w:rPr>
        <w:t xml:space="preserve">) for review by </w:t>
      </w:r>
      <w:r w:rsidR="00C85AB1">
        <w:rPr>
          <w:szCs w:val="20"/>
        </w:rPr>
        <w:t>JCT-VC</w:t>
      </w:r>
      <w:r w:rsidRPr="00B249D9">
        <w:rPr>
          <w:szCs w:val="20"/>
        </w:rPr>
        <w:t xml:space="preserve"> exper</w:t>
      </w:r>
      <w:bookmarkStart w:id="12" w:name="_GoBack"/>
      <w:bookmarkEnd w:id="12"/>
      <w:r w:rsidRPr="00B249D9">
        <w:rPr>
          <w:szCs w:val="20"/>
        </w:rPr>
        <w:t>ts</w:t>
      </w:r>
      <w:r w:rsidR="00DB14C7" w:rsidRPr="00B249D9">
        <w:rPr>
          <w:szCs w:val="20"/>
        </w:rPr>
        <w:t>.</w:t>
      </w:r>
    </w:p>
    <w:p w14:paraId="3AB57CE8" w14:textId="77777777" w:rsidR="00DB14C7" w:rsidRPr="00B249D9" w:rsidRDefault="00DB14C7" w:rsidP="00DB14C7">
      <w:pPr>
        <w:rPr>
          <w:szCs w:val="20"/>
        </w:rPr>
      </w:pPr>
    </w:p>
    <w:tbl>
      <w:tblPr>
        <w:tblW w:w="9571" w:type="dxa"/>
        <w:jc w:val="center"/>
        <w:tblLayout w:type="fixed"/>
        <w:tblCellMar>
          <w:left w:w="57" w:type="dxa"/>
          <w:right w:w="57" w:type="dxa"/>
        </w:tblCellMar>
        <w:tblLook w:val="0000" w:firstRow="0" w:lastRow="0" w:firstColumn="0" w:lastColumn="0" w:noHBand="0" w:noVBand="0"/>
      </w:tblPr>
      <w:tblGrid>
        <w:gridCol w:w="1471"/>
        <w:gridCol w:w="3817"/>
        <w:gridCol w:w="4283"/>
      </w:tblGrid>
      <w:tr w:rsidR="006D3947" w:rsidRPr="00B249D9" w14:paraId="4490EEA6" w14:textId="77777777" w:rsidTr="006878AE">
        <w:trPr>
          <w:cantSplit/>
          <w:jc w:val="center"/>
        </w:trPr>
        <w:tc>
          <w:tcPr>
            <w:tcW w:w="1471" w:type="dxa"/>
          </w:tcPr>
          <w:p w14:paraId="5F859597" w14:textId="77777777" w:rsidR="006D3947" w:rsidRPr="00B249D9" w:rsidRDefault="006D3947" w:rsidP="006878AE">
            <w:pPr>
              <w:spacing w:after="120"/>
              <w:rPr>
                <w:b/>
                <w:bCs/>
                <w:szCs w:val="20"/>
              </w:rPr>
            </w:pPr>
            <w:r w:rsidRPr="00B249D9">
              <w:rPr>
                <w:b/>
                <w:bCs/>
                <w:szCs w:val="20"/>
              </w:rPr>
              <w:t>Editor:</w:t>
            </w:r>
          </w:p>
        </w:tc>
        <w:tc>
          <w:tcPr>
            <w:tcW w:w="3817" w:type="dxa"/>
          </w:tcPr>
          <w:p w14:paraId="22C89C5F" w14:textId="77777777" w:rsidR="006D3947" w:rsidRPr="00B249D9" w:rsidRDefault="009A589F" w:rsidP="006878AE">
            <w:pPr>
              <w:spacing w:after="120"/>
              <w:rPr>
                <w:szCs w:val="20"/>
              </w:rPr>
            </w:pPr>
            <w:r w:rsidRPr="00B249D9">
              <w:rPr>
                <w:szCs w:val="20"/>
              </w:rPr>
              <w:t>-</w:t>
            </w:r>
          </w:p>
        </w:tc>
        <w:tc>
          <w:tcPr>
            <w:tcW w:w="4283" w:type="dxa"/>
          </w:tcPr>
          <w:p w14:paraId="0523AC2D" w14:textId="77777777" w:rsidR="006D3947" w:rsidRPr="00B249D9" w:rsidRDefault="009A589F" w:rsidP="006878AE">
            <w:pPr>
              <w:spacing w:after="120"/>
              <w:rPr>
                <w:szCs w:val="20"/>
              </w:rPr>
            </w:pPr>
            <w:r w:rsidRPr="00B249D9">
              <w:rPr>
                <w:szCs w:val="20"/>
              </w:rPr>
              <w:t>-</w:t>
            </w:r>
          </w:p>
        </w:tc>
      </w:tr>
    </w:tbl>
    <w:p w14:paraId="072027E8" w14:textId="77777777" w:rsidR="00DB14C7" w:rsidRPr="004513A0" w:rsidRDefault="00DB14C7" w:rsidP="00DB14C7"/>
    <w:p w14:paraId="77A79B56" w14:textId="77777777" w:rsidR="006D3947" w:rsidRPr="004513A0" w:rsidRDefault="00DB14C7" w:rsidP="006D3947">
      <w:pPr>
        <w:keepNext/>
        <w:jc w:val="center"/>
        <w:rPr>
          <w:b/>
          <w:bCs/>
        </w:rPr>
      </w:pPr>
      <w:r w:rsidRPr="004513A0">
        <w:br w:type="page"/>
      </w:r>
      <w:r w:rsidR="006D3947" w:rsidRPr="004513A0">
        <w:rPr>
          <w:b/>
          <w:bCs/>
        </w:rPr>
        <w:lastRenderedPageBreak/>
        <w:t>CONTENTS</w:t>
      </w:r>
    </w:p>
    <w:tbl>
      <w:tblPr>
        <w:tblW w:w="9889" w:type="dxa"/>
        <w:tblLayout w:type="fixed"/>
        <w:tblLook w:val="04A0" w:firstRow="1" w:lastRow="0" w:firstColumn="1" w:lastColumn="0" w:noHBand="0" w:noVBand="1"/>
      </w:tblPr>
      <w:tblGrid>
        <w:gridCol w:w="9889"/>
      </w:tblGrid>
      <w:tr w:rsidR="006D3947" w:rsidRPr="004513A0" w14:paraId="1F1F9E19" w14:textId="77777777" w:rsidTr="006D3947">
        <w:trPr>
          <w:tblHeader/>
        </w:trPr>
        <w:tc>
          <w:tcPr>
            <w:tcW w:w="9889" w:type="dxa"/>
          </w:tcPr>
          <w:p w14:paraId="73FF2AF3" w14:textId="77777777" w:rsidR="006D3947" w:rsidRPr="004513A0" w:rsidRDefault="006D3947" w:rsidP="006D3947">
            <w:pPr>
              <w:pStyle w:val="toc0"/>
            </w:pPr>
            <w:r w:rsidRPr="004513A0">
              <w:tab/>
              <w:t>Page</w:t>
            </w:r>
          </w:p>
        </w:tc>
      </w:tr>
      <w:tr w:rsidR="006D3947" w:rsidRPr="004513A0" w14:paraId="1BA45986" w14:textId="77777777" w:rsidTr="006D3947">
        <w:tc>
          <w:tcPr>
            <w:tcW w:w="9889" w:type="dxa"/>
          </w:tcPr>
          <w:p w14:paraId="108DD468" w14:textId="77777777" w:rsidR="00DE680D" w:rsidRDefault="006D3947">
            <w:pPr>
              <w:pStyle w:val="TOC1"/>
              <w:tabs>
                <w:tab w:val="left" w:pos="370"/>
                <w:tab w:val="right" w:leader="dot" w:pos="9629"/>
              </w:tabs>
              <w:rPr>
                <w:rFonts w:cstheme="minorBidi"/>
                <w:b w:val="0"/>
                <w:caps w:val="0"/>
                <w:noProof/>
                <w:sz w:val="24"/>
                <w:szCs w:val="24"/>
                <w:lang w:val="en-US"/>
              </w:rPr>
            </w:pPr>
            <w:r w:rsidRPr="004513A0">
              <w:rPr>
                <w:rFonts w:eastAsia="MS Mincho"/>
              </w:rPr>
              <w:fldChar w:fldCharType="begin"/>
            </w:r>
            <w:r w:rsidRPr="004513A0">
              <w:instrText xml:space="preserve"> TOC \o "1-3" \h \z \t "Annex_NoTitle,1,Appendix_NoTitle,1,Annex_No &amp; title,1,Appendix_No &amp; title,1" </w:instrText>
            </w:r>
            <w:r w:rsidRPr="004513A0">
              <w:rPr>
                <w:rFonts w:eastAsia="MS Mincho"/>
              </w:rPr>
              <w:fldChar w:fldCharType="separate"/>
            </w:r>
            <w:r w:rsidR="00DE680D">
              <w:rPr>
                <w:noProof/>
              </w:rPr>
              <w:t>1</w:t>
            </w:r>
            <w:r w:rsidR="00DE680D">
              <w:rPr>
                <w:rFonts w:cstheme="minorBidi"/>
                <w:b w:val="0"/>
                <w:caps w:val="0"/>
                <w:noProof/>
                <w:sz w:val="24"/>
                <w:szCs w:val="24"/>
                <w:lang w:val="en-US"/>
              </w:rPr>
              <w:tab/>
            </w:r>
            <w:r w:rsidR="00DE680D">
              <w:rPr>
                <w:noProof/>
              </w:rPr>
              <w:t>Scope</w:t>
            </w:r>
            <w:r w:rsidR="00DE680D">
              <w:rPr>
                <w:noProof/>
              </w:rPr>
              <w:tab/>
            </w:r>
            <w:r w:rsidR="00DE680D">
              <w:rPr>
                <w:noProof/>
              </w:rPr>
              <w:fldChar w:fldCharType="begin"/>
            </w:r>
            <w:r w:rsidR="00DE680D">
              <w:rPr>
                <w:noProof/>
              </w:rPr>
              <w:instrText xml:space="preserve"> PAGEREF _Toc311376389 \h </w:instrText>
            </w:r>
            <w:r w:rsidR="00DE680D">
              <w:rPr>
                <w:noProof/>
              </w:rPr>
            </w:r>
            <w:r w:rsidR="00DE680D">
              <w:rPr>
                <w:noProof/>
              </w:rPr>
              <w:fldChar w:fldCharType="separate"/>
            </w:r>
            <w:r w:rsidR="00DE680D">
              <w:rPr>
                <w:noProof/>
              </w:rPr>
              <w:t>4</w:t>
            </w:r>
            <w:r w:rsidR="00DE680D">
              <w:rPr>
                <w:noProof/>
              </w:rPr>
              <w:fldChar w:fldCharType="end"/>
            </w:r>
          </w:p>
          <w:p w14:paraId="2C1A55A7" w14:textId="77777777" w:rsidR="00DE680D" w:rsidRDefault="00DE680D">
            <w:pPr>
              <w:pStyle w:val="TOC1"/>
              <w:tabs>
                <w:tab w:val="left" w:pos="370"/>
                <w:tab w:val="right" w:leader="dot" w:pos="9629"/>
              </w:tabs>
              <w:rPr>
                <w:rFonts w:cstheme="minorBidi"/>
                <w:b w:val="0"/>
                <w:caps w:val="0"/>
                <w:noProof/>
                <w:sz w:val="24"/>
                <w:szCs w:val="24"/>
                <w:lang w:val="en-US"/>
              </w:rPr>
            </w:pPr>
            <w:r>
              <w:rPr>
                <w:noProof/>
              </w:rPr>
              <w:t>2</w:t>
            </w:r>
            <w:r>
              <w:rPr>
                <w:rFonts w:cstheme="minorBidi"/>
                <w:b w:val="0"/>
                <w:caps w:val="0"/>
                <w:noProof/>
                <w:sz w:val="24"/>
                <w:szCs w:val="24"/>
                <w:lang w:val="en-US"/>
              </w:rPr>
              <w:tab/>
            </w:r>
            <w:r>
              <w:rPr>
                <w:noProof/>
              </w:rPr>
              <w:t>References</w:t>
            </w:r>
            <w:r>
              <w:rPr>
                <w:noProof/>
              </w:rPr>
              <w:tab/>
            </w:r>
            <w:r>
              <w:rPr>
                <w:noProof/>
              </w:rPr>
              <w:fldChar w:fldCharType="begin"/>
            </w:r>
            <w:r>
              <w:rPr>
                <w:noProof/>
              </w:rPr>
              <w:instrText xml:space="preserve"> PAGEREF _Toc311376390 \h </w:instrText>
            </w:r>
            <w:r>
              <w:rPr>
                <w:noProof/>
              </w:rPr>
            </w:r>
            <w:r>
              <w:rPr>
                <w:noProof/>
              </w:rPr>
              <w:fldChar w:fldCharType="separate"/>
            </w:r>
            <w:r>
              <w:rPr>
                <w:noProof/>
              </w:rPr>
              <w:t>4</w:t>
            </w:r>
            <w:r>
              <w:rPr>
                <w:noProof/>
              </w:rPr>
              <w:fldChar w:fldCharType="end"/>
            </w:r>
          </w:p>
          <w:p w14:paraId="0954A02B" w14:textId="77777777" w:rsidR="00DE680D" w:rsidRDefault="00DE680D">
            <w:pPr>
              <w:pStyle w:val="TOC1"/>
              <w:tabs>
                <w:tab w:val="left" w:pos="370"/>
                <w:tab w:val="right" w:leader="dot" w:pos="9629"/>
              </w:tabs>
              <w:rPr>
                <w:rFonts w:cstheme="minorBidi"/>
                <w:b w:val="0"/>
                <w:caps w:val="0"/>
                <w:noProof/>
                <w:sz w:val="24"/>
                <w:szCs w:val="24"/>
                <w:lang w:val="en-US"/>
              </w:rPr>
            </w:pPr>
            <w:r>
              <w:rPr>
                <w:noProof/>
              </w:rPr>
              <w:t>3</w:t>
            </w:r>
            <w:r>
              <w:rPr>
                <w:rFonts w:cstheme="minorBidi"/>
                <w:b w:val="0"/>
                <w:caps w:val="0"/>
                <w:noProof/>
                <w:sz w:val="24"/>
                <w:szCs w:val="24"/>
                <w:lang w:val="en-US"/>
              </w:rPr>
              <w:tab/>
            </w:r>
            <w:r>
              <w:rPr>
                <w:noProof/>
              </w:rPr>
              <w:t>Definitions</w:t>
            </w:r>
            <w:r>
              <w:rPr>
                <w:noProof/>
              </w:rPr>
              <w:tab/>
            </w:r>
            <w:r>
              <w:rPr>
                <w:noProof/>
              </w:rPr>
              <w:fldChar w:fldCharType="begin"/>
            </w:r>
            <w:r>
              <w:rPr>
                <w:noProof/>
              </w:rPr>
              <w:instrText xml:space="preserve"> PAGEREF _Toc311376391 \h </w:instrText>
            </w:r>
            <w:r>
              <w:rPr>
                <w:noProof/>
              </w:rPr>
            </w:r>
            <w:r>
              <w:rPr>
                <w:noProof/>
              </w:rPr>
              <w:fldChar w:fldCharType="separate"/>
            </w:r>
            <w:r>
              <w:rPr>
                <w:noProof/>
              </w:rPr>
              <w:t>4</w:t>
            </w:r>
            <w:r>
              <w:rPr>
                <w:noProof/>
              </w:rPr>
              <w:fldChar w:fldCharType="end"/>
            </w:r>
          </w:p>
          <w:p w14:paraId="0E914374" w14:textId="77777777" w:rsidR="00DE680D" w:rsidRDefault="00DE680D">
            <w:pPr>
              <w:pStyle w:val="TOC1"/>
              <w:tabs>
                <w:tab w:val="left" w:pos="370"/>
                <w:tab w:val="right" w:leader="dot" w:pos="9629"/>
              </w:tabs>
              <w:rPr>
                <w:rFonts w:cstheme="minorBidi"/>
                <w:b w:val="0"/>
                <w:caps w:val="0"/>
                <w:noProof/>
                <w:sz w:val="24"/>
                <w:szCs w:val="24"/>
                <w:lang w:val="en-US"/>
              </w:rPr>
            </w:pPr>
            <w:r>
              <w:rPr>
                <w:noProof/>
              </w:rPr>
              <w:t>4</w:t>
            </w:r>
            <w:r>
              <w:rPr>
                <w:rFonts w:cstheme="minorBidi"/>
                <w:b w:val="0"/>
                <w:caps w:val="0"/>
                <w:noProof/>
                <w:sz w:val="24"/>
                <w:szCs w:val="24"/>
                <w:lang w:val="en-US"/>
              </w:rPr>
              <w:tab/>
            </w:r>
            <w:r>
              <w:rPr>
                <w:noProof/>
              </w:rPr>
              <w:t>Abbreviations and acronyms</w:t>
            </w:r>
            <w:r>
              <w:rPr>
                <w:noProof/>
              </w:rPr>
              <w:tab/>
            </w:r>
            <w:r>
              <w:rPr>
                <w:noProof/>
              </w:rPr>
              <w:fldChar w:fldCharType="begin"/>
            </w:r>
            <w:r>
              <w:rPr>
                <w:noProof/>
              </w:rPr>
              <w:instrText xml:space="preserve"> PAGEREF _Toc311376392 \h </w:instrText>
            </w:r>
            <w:r>
              <w:rPr>
                <w:noProof/>
              </w:rPr>
            </w:r>
            <w:r>
              <w:rPr>
                <w:noProof/>
              </w:rPr>
              <w:fldChar w:fldCharType="separate"/>
            </w:r>
            <w:r>
              <w:rPr>
                <w:noProof/>
              </w:rPr>
              <w:t>5</w:t>
            </w:r>
            <w:r>
              <w:rPr>
                <w:noProof/>
              </w:rPr>
              <w:fldChar w:fldCharType="end"/>
            </w:r>
          </w:p>
          <w:p w14:paraId="75D56499" w14:textId="77777777" w:rsidR="00DE680D" w:rsidRDefault="00DE680D">
            <w:pPr>
              <w:pStyle w:val="TOC1"/>
              <w:tabs>
                <w:tab w:val="left" w:pos="370"/>
                <w:tab w:val="right" w:leader="dot" w:pos="9629"/>
              </w:tabs>
              <w:rPr>
                <w:rFonts w:cstheme="minorBidi"/>
                <w:b w:val="0"/>
                <w:caps w:val="0"/>
                <w:noProof/>
                <w:sz w:val="24"/>
                <w:szCs w:val="24"/>
                <w:lang w:val="en-US"/>
              </w:rPr>
            </w:pPr>
            <w:r>
              <w:rPr>
                <w:noProof/>
              </w:rPr>
              <w:t>5</w:t>
            </w:r>
            <w:r>
              <w:rPr>
                <w:rFonts w:cstheme="minorBidi"/>
                <w:b w:val="0"/>
                <w:caps w:val="0"/>
                <w:noProof/>
                <w:sz w:val="24"/>
                <w:szCs w:val="24"/>
                <w:lang w:val="en-US"/>
              </w:rPr>
              <w:tab/>
            </w:r>
            <w:r>
              <w:rPr>
                <w:noProof/>
              </w:rPr>
              <w:t>Mathematical functions and operations</w:t>
            </w:r>
            <w:r>
              <w:rPr>
                <w:noProof/>
              </w:rPr>
              <w:tab/>
            </w:r>
            <w:r>
              <w:rPr>
                <w:noProof/>
              </w:rPr>
              <w:fldChar w:fldCharType="begin"/>
            </w:r>
            <w:r>
              <w:rPr>
                <w:noProof/>
              </w:rPr>
              <w:instrText xml:space="preserve"> PAGEREF _Toc311376393 \h </w:instrText>
            </w:r>
            <w:r>
              <w:rPr>
                <w:noProof/>
              </w:rPr>
            </w:r>
            <w:r>
              <w:rPr>
                <w:noProof/>
              </w:rPr>
              <w:fldChar w:fldCharType="separate"/>
            </w:r>
            <w:r>
              <w:rPr>
                <w:noProof/>
              </w:rPr>
              <w:t>5</w:t>
            </w:r>
            <w:r>
              <w:rPr>
                <w:noProof/>
              </w:rPr>
              <w:fldChar w:fldCharType="end"/>
            </w:r>
          </w:p>
          <w:p w14:paraId="168128E9" w14:textId="77777777" w:rsidR="00DE680D" w:rsidRDefault="00DE680D">
            <w:pPr>
              <w:pStyle w:val="TOC1"/>
              <w:tabs>
                <w:tab w:val="left" w:pos="370"/>
                <w:tab w:val="right" w:leader="dot" w:pos="9629"/>
              </w:tabs>
              <w:rPr>
                <w:rFonts w:cstheme="minorBidi"/>
                <w:b w:val="0"/>
                <w:caps w:val="0"/>
                <w:noProof/>
                <w:sz w:val="24"/>
                <w:szCs w:val="24"/>
                <w:lang w:val="en-US"/>
              </w:rPr>
            </w:pPr>
            <w:r>
              <w:rPr>
                <w:noProof/>
              </w:rPr>
              <w:t>6</w:t>
            </w:r>
            <w:r>
              <w:rPr>
                <w:rFonts w:cstheme="minorBidi"/>
                <w:b w:val="0"/>
                <w:caps w:val="0"/>
                <w:noProof/>
                <w:sz w:val="24"/>
                <w:szCs w:val="24"/>
                <w:lang w:val="en-US"/>
              </w:rPr>
              <w:tab/>
            </w:r>
            <w:r>
              <w:rPr>
                <w:noProof/>
              </w:rPr>
              <w:t>Constants</w:t>
            </w:r>
            <w:r>
              <w:rPr>
                <w:noProof/>
              </w:rPr>
              <w:tab/>
            </w:r>
            <w:r>
              <w:rPr>
                <w:noProof/>
              </w:rPr>
              <w:fldChar w:fldCharType="begin"/>
            </w:r>
            <w:r>
              <w:rPr>
                <w:noProof/>
              </w:rPr>
              <w:instrText xml:space="preserve"> PAGEREF _Toc311376394 \h </w:instrText>
            </w:r>
            <w:r>
              <w:rPr>
                <w:noProof/>
              </w:rPr>
            </w:r>
            <w:r>
              <w:rPr>
                <w:noProof/>
              </w:rPr>
              <w:fldChar w:fldCharType="separate"/>
            </w:r>
            <w:r>
              <w:rPr>
                <w:noProof/>
              </w:rPr>
              <w:t>6</w:t>
            </w:r>
            <w:r>
              <w:rPr>
                <w:noProof/>
              </w:rPr>
              <w:fldChar w:fldCharType="end"/>
            </w:r>
          </w:p>
          <w:p w14:paraId="740B38B3" w14:textId="77777777" w:rsidR="00DE680D" w:rsidRDefault="00DE680D">
            <w:pPr>
              <w:pStyle w:val="TOC1"/>
              <w:tabs>
                <w:tab w:val="left" w:pos="370"/>
                <w:tab w:val="right" w:leader="dot" w:pos="9629"/>
              </w:tabs>
              <w:rPr>
                <w:rFonts w:cstheme="minorBidi"/>
                <w:b w:val="0"/>
                <w:caps w:val="0"/>
                <w:noProof/>
                <w:sz w:val="24"/>
                <w:szCs w:val="24"/>
                <w:lang w:val="en-US"/>
              </w:rPr>
            </w:pPr>
            <w:r>
              <w:rPr>
                <w:noProof/>
              </w:rPr>
              <w:t>7</w:t>
            </w:r>
            <w:r>
              <w:rPr>
                <w:rFonts w:cstheme="minorBidi"/>
                <w:b w:val="0"/>
                <w:caps w:val="0"/>
                <w:noProof/>
                <w:sz w:val="24"/>
                <w:szCs w:val="24"/>
                <w:lang w:val="en-US"/>
              </w:rPr>
              <w:tab/>
            </w:r>
            <w:r>
              <w:rPr>
                <w:noProof/>
              </w:rPr>
              <w:t>Introduction</w:t>
            </w:r>
            <w:r>
              <w:rPr>
                <w:noProof/>
              </w:rPr>
              <w:tab/>
            </w:r>
            <w:r>
              <w:rPr>
                <w:noProof/>
              </w:rPr>
              <w:fldChar w:fldCharType="begin"/>
            </w:r>
            <w:r>
              <w:rPr>
                <w:noProof/>
              </w:rPr>
              <w:instrText xml:space="preserve"> PAGEREF _Toc311376395 \h </w:instrText>
            </w:r>
            <w:r>
              <w:rPr>
                <w:noProof/>
              </w:rPr>
            </w:r>
            <w:r>
              <w:rPr>
                <w:noProof/>
              </w:rPr>
              <w:fldChar w:fldCharType="separate"/>
            </w:r>
            <w:r>
              <w:rPr>
                <w:noProof/>
              </w:rPr>
              <w:t>6</w:t>
            </w:r>
            <w:r>
              <w:rPr>
                <w:noProof/>
              </w:rPr>
              <w:fldChar w:fldCharType="end"/>
            </w:r>
          </w:p>
          <w:p w14:paraId="6D8B24DC" w14:textId="77777777" w:rsidR="00DE680D" w:rsidRDefault="00DE680D">
            <w:pPr>
              <w:pStyle w:val="TOC1"/>
              <w:tabs>
                <w:tab w:val="left" w:pos="370"/>
                <w:tab w:val="right" w:leader="dot" w:pos="9629"/>
              </w:tabs>
              <w:rPr>
                <w:rFonts w:cstheme="minorBidi"/>
                <w:b w:val="0"/>
                <w:caps w:val="0"/>
                <w:noProof/>
                <w:sz w:val="24"/>
                <w:szCs w:val="24"/>
                <w:lang w:val="en-US"/>
              </w:rPr>
            </w:pPr>
            <w:r>
              <w:rPr>
                <w:noProof/>
              </w:rPr>
              <w:t>8</w:t>
            </w:r>
            <w:r>
              <w:rPr>
                <w:rFonts w:cstheme="minorBidi"/>
                <w:b w:val="0"/>
                <w:caps w:val="0"/>
                <w:noProof/>
                <w:sz w:val="24"/>
                <w:szCs w:val="24"/>
                <w:lang w:val="en-US"/>
              </w:rPr>
              <w:tab/>
            </w:r>
            <w:r>
              <w:rPr>
                <w:noProof/>
              </w:rPr>
              <w:t>Pre-encoding processing</w:t>
            </w:r>
            <w:r>
              <w:rPr>
                <w:noProof/>
              </w:rPr>
              <w:tab/>
            </w:r>
            <w:r>
              <w:rPr>
                <w:noProof/>
              </w:rPr>
              <w:fldChar w:fldCharType="begin"/>
            </w:r>
            <w:r>
              <w:rPr>
                <w:noProof/>
              </w:rPr>
              <w:instrText xml:space="preserve"> PAGEREF _Toc311376396 \h </w:instrText>
            </w:r>
            <w:r>
              <w:rPr>
                <w:noProof/>
              </w:rPr>
            </w:r>
            <w:r>
              <w:rPr>
                <w:noProof/>
              </w:rPr>
              <w:fldChar w:fldCharType="separate"/>
            </w:r>
            <w:r>
              <w:rPr>
                <w:noProof/>
              </w:rPr>
              <w:t>7</w:t>
            </w:r>
            <w:r>
              <w:rPr>
                <w:noProof/>
              </w:rPr>
              <w:fldChar w:fldCharType="end"/>
            </w:r>
          </w:p>
          <w:p w14:paraId="0E11F340" w14:textId="77777777" w:rsidR="00DE680D" w:rsidRDefault="00DE680D">
            <w:pPr>
              <w:pStyle w:val="TOC2"/>
              <w:tabs>
                <w:tab w:val="left" w:pos="769"/>
                <w:tab w:val="right" w:leader="dot" w:pos="9629"/>
              </w:tabs>
              <w:rPr>
                <w:rFonts w:cstheme="minorBidi"/>
                <w:smallCaps w:val="0"/>
                <w:noProof/>
                <w:sz w:val="24"/>
                <w:szCs w:val="24"/>
                <w:lang w:val="en-US"/>
              </w:rPr>
            </w:pPr>
            <w:r>
              <w:rPr>
                <w:noProof/>
              </w:rPr>
              <w:t>8.1</w:t>
            </w:r>
            <w:r>
              <w:rPr>
                <w:rFonts w:cstheme="minorBidi"/>
                <w:smallCaps w:val="0"/>
                <w:noProof/>
                <w:sz w:val="24"/>
                <w:szCs w:val="24"/>
                <w:lang w:val="en-US"/>
              </w:rPr>
              <w:tab/>
            </w:r>
            <w:r>
              <w:rPr>
                <w:noProof/>
              </w:rPr>
              <w:t>Process for applying the inverse transfer function</w:t>
            </w:r>
            <w:r>
              <w:rPr>
                <w:noProof/>
              </w:rPr>
              <w:tab/>
            </w:r>
            <w:r>
              <w:rPr>
                <w:noProof/>
              </w:rPr>
              <w:fldChar w:fldCharType="begin"/>
            </w:r>
            <w:r>
              <w:rPr>
                <w:noProof/>
              </w:rPr>
              <w:instrText xml:space="preserve"> PAGEREF _Toc311376397 \h </w:instrText>
            </w:r>
            <w:r>
              <w:rPr>
                <w:noProof/>
              </w:rPr>
            </w:r>
            <w:r>
              <w:rPr>
                <w:noProof/>
              </w:rPr>
              <w:fldChar w:fldCharType="separate"/>
            </w:r>
            <w:r>
              <w:rPr>
                <w:noProof/>
              </w:rPr>
              <w:t>8</w:t>
            </w:r>
            <w:r>
              <w:rPr>
                <w:noProof/>
              </w:rPr>
              <w:fldChar w:fldCharType="end"/>
            </w:r>
          </w:p>
          <w:p w14:paraId="61ADA44E" w14:textId="77777777" w:rsidR="00DE680D" w:rsidRDefault="00DE680D">
            <w:pPr>
              <w:pStyle w:val="TOC2"/>
              <w:tabs>
                <w:tab w:val="left" w:pos="769"/>
                <w:tab w:val="right" w:leader="dot" w:pos="9629"/>
              </w:tabs>
              <w:rPr>
                <w:rFonts w:cstheme="minorBidi"/>
                <w:smallCaps w:val="0"/>
                <w:noProof/>
                <w:sz w:val="24"/>
                <w:szCs w:val="24"/>
                <w:lang w:val="en-US"/>
              </w:rPr>
            </w:pPr>
            <w:r>
              <w:rPr>
                <w:noProof/>
              </w:rPr>
              <w:t>8.2</w:t>
            </w:r>
            <w:r>
              <w:rPr>
                <w:rFonts w:cstheme="minorBidi"/>
                <w:smallCaps w:val="0"/>
                <w:noProof/>
                <w:sz w:val="24"/>
                <w:szCs w:val="24"/>
                <w:lang w:val="en-US"/>
              </w:rPr>
              <w:tab/>
            </w:r>
            <w:r>
              <w:rPr>
                <w:noProof/>
              </w:rPr>
              <w:t>Process for calculating Cb</w:t>
            </w:r>
            <w:r>
              <w:rPr>
                <w:noProof/>
              </w:rPr>
              <w:tab/>
            </w:r>
            <w:r>
              <w:rPr>
                <w:noProof/>
              </w:rPr>
              <w:fldChar w:fldCharType="begin"/>
            </w:r>
            <w:r>
              <w:rPr>
                <w:noProof/>
              </w:rPr>
              <w:instrText xml:space="preserve"> PAGEREF _Toc311376398 \h </w:instrText>
            </w:r>
            <w:r>
              <w:rPr>
                <w:noProof/>
              </w:rPr>
            </w:r>
            <w:r>
              <w:rPr>
                <w:noProof/>
              </w:rPr>
              <w:fldChar w:fldCharType="separate"/>
            </w:r>
            <w:r>
              <w:rPr>
                <w:noProof/>
              </w:rPr>
              <w:t>9</w:t>
            </w:r>
            <w:r>
              <w:rPr>
                <w:noProof/>
              </w:rPr>
              <w:fldChar w:fldCharType="end"/>
            </w:r>
          </w:p>
          <w:p w14:paraId="5D853E2B" w14:textId="77777777" w:rsidR="00DE680D" w:rsidRDefault="00DE680D">
            <w:pPr>
              <w:pStyle w:val="TOC2"/>
              <w:tabs>
                <w:tab w:val="left" w:pos="769"/>
                <w:tab w:val="right" w:leader="dot" w:pos="9629"/>
              </w:tabs>
              <w:rPr>
                <w:rFonts w:cstheme="minorBidi"/>
                <w:smallCaps w:val="0"/>
                <w:noProof/>
                <w:sz w:val="24"/>
                <w:szCs w:val="24"/>
                <w:lang w:val="en-US"/>
              </w:rPr>
            </w:pPr>
            <w:r>
              <w:rPr>
                <w:noProof/>
              </w:rPr>
              <w:t>8.3</w:t>
            </w:r>
            <w:r>
              <w:rPr>
                <w:rFonts w:cstheme="minorBidi"/>
                <w:smallCaps w:val="0"/>
                <w:noProof/>
                <w:sz w:val="24"/>
                <w:szCs w:val="24"/>
                <w:lang w:val="en-US"/>
              </w:rPr>
              <w:tab/>
            </w:r>
            <w:r>
              <w:rPr>
                <w:noProof/>
              </w:rPr>
              <w:t>Process for calculating Cr</w:t>
            </w:r>
            <w:r>
              <w:rPr>
                <w:noProof/>
              </w:rPr>
              <w:tab/>
            </w:r>
            <w:r>
              <w:rPr>
                <w:noProof/>
              </w:rPr>
              <w:fldChar w:fldCharType="begin"/>
            </w:r>
            <w:r>
              <w:rPr>
                <w:noProof/>
              </w:rPr>
              <w:instrText xml:space="preserve"> PAGEREF _Toc311376399 \h </w:instrText>
            </w:r>
            <w:r>
              <w:rPr>
                <w:noProof/>
              </w:rPr>
            </w:r>
            <w:r>
              <w:rPr>
                <w:noProof/>
              </w:rPr>
              <w:fldChar w:fldCharType="separate"/>
            </w:r>
            <w:r>
              <w:rPr>
                <w:noProof/>
              </w:rPr>
              <w:t>9</w:t>
            </w:r>
            <w:r>
              <w:rPr>
                <w:noProof/>
              </w:rPr>
              <w:fldChar w:fldCharType="end"/>
            </w:r>
          </w:p>
          <w:p w14:paraId="5BAEDECC" w14:textId="77777777" w:rsidR="00DE680D" w:rsidRDefault="00DE680D">
            <w:pPr>
              <w:pStyle w:val="TOC2"/>
              <w:tabs>
                <w:tab w:val="left" w:pos="769"/>
                <w:tab w:val="right" w:leader="dot" w:pos="9629"/>
              </w:tabs>
              <w:rPr>
                <w:rFonts w:cstheme="minorBidi"/>
                <w:smallCaps w:val="0"/>
                <w:noProof/>
                <w:sz w:val="24"/>
                <w:szCs w:val="24"/>
                <w:lang w:val="en-US"/>
              </w:rPr>
            </w:pPr>
            <w:r>
              <w:rPr>
                <w:noProof/>
              </w:rPr>
              <w:t>8.4</w:t>
            </w:r>
            <w:r>
              <w:rPr>
                <w:rFonts w:cstheme="minorBidi"/>
                <w:smallCaps w:val="0"/>
                <w:noProof/>
                <w:sz w:val="24"/>
                <w:szCs w:val="24"/>
                <w:lang w:val="en-US"/>
              </w:rPr>
              <w:tab/>
            </w:r>
            <w:r>
              <w:rPr>
                <w:noProof/>
              </w:rPr>
              <w:t>Chroma quantization process</w:t>
            </w:r>
            <w:r>
              <w:rPr>
                <w:noProof/>
              </w:rPr>
              <w:tab/>
            </w:r>
            <w:r>
              <w:rPr>
                <w:noProof/>
              </w:rPr>
              <w:fldChar w:fldCharType="begin"/>
            </w:r>
            <w:r>
              <w:rPr>
                <w:noProof/>
              </w:rPr>
              <w:instrText xml:space="preserve"> PAGEREF _Toc311376400 \h </w:instrText>
            </w:r>
            <w:r>
              <w:rPr>
                <w:noProof/>
              </w:rPr>
            </w:r>
            <w:r>
              <w:rPr>
                <w:noProof/>
              </w:rPr>
              <w:fldChar w:fldCharType="separate"/>
            </w:r>
            <w:r>
              <w:rPr>
                <w:noProof/>
              </w:rPr>
              <w:t>9</w:t>
            </w:r>
            <w:r>
              <w:rPr>
                <w:noProof/>
              </w:rPr>
              <w:fldChar w:fldCharType="end"/>
            </w:r>
          </w:p>
          <w:p w14:paraId="5EA61684" w14:textId="77777777" w:rsidR="00DE680D" w:rsidRDefault="00DE680D">
            <w:pPr>
              <w:pStyle w:val="TOC2"/>
              <w:tabs>
                <w:tab w:val="left" w:pos="769"/>
                <w:tab w:val="right" w:leader="dot" w:pos="9629"/>
              </w:tabs>
              <w:rPr>
                <w:rFonts w:cstheme="minorBidi"/>
                <w:smallCaps w:val="0"/>
                <w:noProof/>
                <w:sz w:val="24"/>
                <w:szCs w:val="24"/>
                <w:lang w:val="en-US"/>
              </w:rPr>
            </w:pPr>
            <w:r>
              <w:rPr>
                <w:noProof/>
              </w:rPr>
              <w:t>8.5</w:t>
            </w:r>
            <w:r>
              <w:rPr>
                <w:rFonts w:cstheme="minorBidi"/>
                <w:smallCaps w:val="0"/>
                <w:noProof/>
                <w:sz w:val="24"/>
                <w:szCs w:val="24"/>
                <w:lang w:val="en-US"/>
              </w:rPr>
              <w:tab/>
            </w:r>
            <w:r>
              <w:rPr>
                <w:noProof/>
              </w:rPr>
              <w:t>Chroma subsampling process</w:t>
            </w:r>
            <w:r>
              <w:rPr>
                <w:noProof/>
              </w:rPr>
              <w:tab/>
            </w:r>
            <w:r>
              <w:rPr>
                <w:noProof/>
              </w:rPr>
              <w:fldChar w:fldCharType="begin"/>
            </w:r>
            <w:r>
              <w:rPr>
                <w:noProof/>
              </w:rPr>
              <w:instrText xml:space="preserve"> PAGEREF _Toc311376401 \h </w:instrText>
            </w:r>
            <w:r>
              <w:rPr>
                <w:noProof/>
              </w:rPr>
            </w:r>
            <w:r>
              <w:rPr>
                <w:noProof/>
              </w:rPr>
              <w:fldChar w:fldCharType="separate"/>
            </w:r>
            <w:r>
              <w:rPr>
                <w:noProof/>
              </w:rPr>
              <w:t>9</w:t>
            </w:r>
            <w:r>
              <w:rPr>
                <w:noProof/>
              </w:rPr>
              <w:fldChar w:fldCharType="end"/>
            </w:r>
          </w:p>
          <w:p w14:paraId="24BAC110" w14:textId="77777777" w:rsidR="00DE680D" w:rsidRDefault="00DE680D">
            <w:pPr>
              <w:pStyle w:val="TOC2"/>
              <w:tabs>
                <w:tab w:val="left" w:pos="769"/>
                <w:tab w:val="right" w:leader="dot" w:pos="9629"/>
              </w:tabs>
              <w:rPr>
                <w:rFonts w:cstheme="minorBidi"/>
                <w:smallCaps w:val="0"/>
                <w:noProof/>
                <w:sz w:val="24"/>
                <w:szCs w:val="24"/>
                <w:lang w:val="en-US"/>
              </w:rPr>
            </w:pPr>
            <w:r>
              <w:rPr>
                <w:noProof/>
              </w:rPr>
              <w:t>8.6</w:t>
            </w:r>
            <w:r>
              <w:rPr>
                <w:rFonts w:cstheme="minorBidi"/>
                <w:smallCaps w:val="0"/>
                <w:noProof/>
                <w:sz w:val="24"/>
                <w:szCs w:val="24"/>
                <w:lang w:val="en-US"/>
              </w:rPr>
              <w:tab/>
            </w:r>
            <w:r>
              <w:rPr>
                <w:noProof/>
              </w:rPr>
              <w:t>Chroma upsampling process</w:t>
            </w:r>
            <w:r>
              <w:rPr>
                <w:noProof/>
              </w:rPr>
              <w:tab/>
            </w:r>
            <w:r>
              <w:rPr>
                <w:noProof/>
              </w:rPr>
              <w:fldChar w:fldCharType="begin"/>
            </w:r>
            <w:r>
              <w:rPr>
                <w:noProof/>
              </w:rPr>
              <w:instrText xml:space="preserve"> PAGEREF _Toc311376402 \h </w:instrText>
            </w:r>
            <w:r>
              <w:rPr>
                <w:noProof/>
              </w:rPr>
            </w:r>
            <w:r>
              <w:rPr>
                <w:noProof/>
              </w:rPr>
              <w:fldChar w:fldCharType="separate"/>
            </w:r>
            <w:r>
              <w:rPr>
                <w:noProof/>
              </w:rPr>
              <w:t>9</w:t>
            </w:r>
            <w:r>
              <w:rPr>
                <w:noProof/>
              </w:rPr>
              <w:fldChar w:fldCharType="end"/>
            </w:r>
          </w:p>
          <w:p w14:paraId="2B8D4700" w14:textId="77777777" w:rsidR="00DE680D" w:rsidRDefault="00DE680D">
            <w:pPr>
              <w:pStyle w:val="TOC2"/>
              <w:tabs>
                <w:tab w:val="left" w:pos="769"/>
                <w:tab w:val="right" w:leader="dot" w:pos="9629"/>
              </w:tabs>
              <w:rPr>
                <w:rFonts w:cstheme="minorBidi"/>
                <w:smallCaps w:val="0"/>
                <w:noProof/>
                <w:sz w:val="24"/>
                <w:szCs w:val="24"/>
                <w:lang w:val="en-US"/>
              </w:rPr>
            </w:pPr>
            <w:r>
              <w:rPr>
                <w:noProof/>
              </w:rPr>
              <w:t>8.7</w:t>
            </w:r>
            <w:r>
              <w:rPr>
                <w:rFonts w:cstheme="minorBidi"/>
                <w:smallCaps w:val="0"/>
                <w:noProof/>
                <w:sz w:val="24"/>
                <w:szCs w:val="24"/>
                <w:lang w:val="en-US"/>
              </w:rPr>
              <w:tab/>
            </w:r>
            <w:r>
              <w:rPr>
                <w:noProof/>
              </w:rPr>
              <w:t>Inverse chroma quantization process</w:t>
            </w:r>
            <w:r>
              <w:rPr>
                <w:noProof/>
              </w:rPr>
              <w:tab/>
            </w:r>
            <w:r>
              <w:rPr>
                <w:noProof/>
              </w:rPr>
              <w:fldChar w:fldCharType="begin"/>
            </w:r>
            <w:r>
              <w:rPr>
                <w:noProof/>
              </w:rPr>
              <w:instrText xml:space="preserve"> PAGEREF _Toc311376403 \h </w:instrText>
            </w:r>
            <w:r>
              <w:rPr>
                <w:noProof/>
              </w:rPr>
            </w:r>
            <w:r>
              <w:rPr>
                <w:noProof/>
              </w:rPr>
              <w:fldChar w:fldCharType="separate"/>
            </w:r>
            <w:r>
              <w:rPr>
                <w:noProof/>
              </w:rPr>
              <w:t>10</w:t>
            </w:r>
            <w:r>
              <w:rPr>
                <w:noProof/>
              </w:rPr>
              <w:fldChar w:fldCharType="end"/>
            </w:r>
          </w:p>
          <w:p w14:paraId="65E989B7" w14:textId="77777777" w:rsidR="00DE680D" w:rsidRDefault="00DE680D">
            <w:pPr>
              <w:pStyle w:val="TOC2"/>
              <w:tabs>
                <w:tab w:val="left" w:pos="769"/>
                <w:tab w:val="right" w:leader="dot" w:pos="9629"/>
              </w:tabs>
              <w:rPr>
                <w:rFonts w:cstheme="minorBidi"/>
                <w:smallCaps w:val="0"/>
                <w:noProof/>
                <w:sz w:val="24"/>
                <w:szCs w:val="24"/>
                <w:lang w:val="en-US"/>
              </w:rPr>
            </w:pPr>
            <w:r>
              <w:rPr>
                <w:noProof/>
              </w:rPr>
              <w:t>8.8</w:t>
            </w:r>
            <w:r>
              <w:rPr>
                <w:rFonts w:cstheme="minorBidi"/>
                <w:smallCaps w:val="0"/>
                <w:noProof/>
                <w:sz w:val="24"/>
                <w:szCs w:val="24"/>
                <w:lang w:val="en-US"/>
              </w:rPr>
              <w:tab/>
            </w:r>
            <w:r>
              <w:rPr>
                <w:noProof/>
              </w:rPr>
              <w:t>Process for calculating luminance</w:t>
            </w:r>
            <w:r>
              <w:rPr>
                <w:noProof/>
              </w:rPr>
              <w:tab/>
            </w:r>
            <w:r>
              <w:rPr>
                <w:noProof/>
              </w:rPr>
              <w:fldChar w:fldCharType="begin"/>
            </w:r>
            <w:r>
              <w:rPr>
                <w:noProof/>
              </w:rPr>
              <w:instrText xml:space="preserve"> PAGEREF _Toc311376404 \h </w:instrText>
            </w:r>
            <w:r>
              <w:rPr>
                <w:noProof/>
              </w:rPr>
            </w:r>
            <w:r>
              <w:rPr>
                <w:noProof/>
              </w:rPr>
              <w:fldChar w:fldCharType="separate"/>
            </w:r>
            <w:r>
              <w:rPr>
                <w:noProof/>
              </w:rPr>
              <w:t>10</w:t>
            </w:r>
            <w:r>
              <w:rPr>
                <w:noProof/>
              </w:rPr>
              <w:fldChar w:fldCharType="end"/>
            </w:r>
          </w:p>
          <w:p w14:paraId="4B550C98" w14:textId="77777777" w:rsidR="00DE680D" w:rsidRDefault="00DE680D">
            <w:pPr>
              <w:pStyle w:val="TOC2"/>
              <w:tabs>
                <w:tab w:val="left" w:pos="769"/>
                <w:tab w:val="right" w:leader="dot" w:pos="9629"/>
              </w:tabs>
              <w:rPr>
                <w:rFonts w:cstheme="minorBidi"/>
                <w:smallCaps w:val="0"/>
                <w:noProof/>
                <w:sz w:val="24"/>
                <w:szCs w:val="24"/>
                <w:lang w:val="en-US"/>
              </w:rPr>
            </w:pPr>
            <w:r>
              <w:rPr>
                <w:noProof/>
              </w:rPr>
              <w:t>8.9</w:t>
            </w:r>
            <w:r>
              <w:rPr>
                <w:rFonts w:cstheme="minorBidi"/>
                <w:smallCaps w:val="0"/>
                <w:noProof/>
                <w:sz w:val="24"/>
                <w:szCs w:val="24"/>
                <w:lang w:val="en-US"/>
              </w:rPr>
              <w:tab/>
            </w:r>
            <w:r>
              <w:rPr>
                <w:noProof/>
              </w:rPr>
              <w:t>Process for luma adjustment</w:t>
            </w:r>
            <w:r>
              <w:rPr>
                <w:noProof/>
              </w:rPr>
              <w:tab/>
            </w:r>
            <w:r>
              <w:rPr>
                <w:noProof/>
              </w:rPr>
              <w:fldChar w:fldCharType="begin"/>
            </w:r>
            <w:r>
              <w:rPr>
                <w:noProof/>
              </w:rPr>
              <w:instrText xml:space="preserve"> PAGEREF _Toc311376405 \h </w:instrText>
            </w:r>
            <w:r>
              <w:rPr>
                <w:noProof/>
              </w:rPr>
            </w:r>
            <w:r>
              <w:rPr>
                <w:noProof/>
              </w:rPr>
              <w:fldChar w:fldCharType="separate"/>
            </w:r>
            <w:r>
              <w:rPr>
                <w:noProof/>
              </w:rPr>
              <w:t>10</w:t>
            </w:r>
            <w:r>
              <w:rPr>
                <w:noProof/>
              </w:rPr>
              <w:fldChar w:fldCharType="end"/>
            </w:r>
          </w:p>
          <w:p w14:paraId="18D0F844" w14:textId="77777777" w:rsidR="00DE680D" w:rsidRDefault="00DE680D">
            <w:pPr>
              <w:pStyle w:val="TOC2"/>
              <w:tabs>
                <w:tab w:val="left" w:pos="891"/>
                <w:tab w:val="right" w:leader="dot" w:pos="9629"/>
              </w:tabs>
              <w:rPr>
                <w:rFonts w:cstheme="minorBidi"/>
                <w:smallCaps w:val="0"/>
                <w:noProof/>
                <w:sz w:val="24"/>
                <w:szCs w:val="24"/>
                <w:lang w:val="en-US"/>
              </w:rPr>
            </w:pPr>
            <w:r>
              <w:rPr>
                <w:noProof/>
              </w:rPr>
              <w:t>8.10</w:t>
            </w:r>
            <w:r>
              <w:rPr>
                <w:rFonts w:cstheme="minorBidi"/>
                <w:smallCaps w:val="0"/>
                <w:noProof/>
                <w:sz w:val="24"/>
                <w:szCs w:val="24"/>
                <w:lang w:val="en-US"/>
              </w:rPr>
              <w:tab/>
            </w:r>
            <w:r>
              <w:rPr>
                <w:noProof/>
              </w:rPr>
              <w:t>Process for calculating luminance from luma and chroma</w:t>
            </w:r>
            <w:r>
              <w:rPr>
                <w:noProof/>
              </w:rPr>
              <w:tab/>
            </w:r>
            <w:r>
              <w:rPr>
                <w:noProof/>
              </w:rPr>
              <w:fldChar w:fldCharType="begin"/>
            </w:r>
            <w:r>
              <w:rPr>
                <w:noProof/>
              </w:rPr>
              <w:instrText xml:space="preserve"> PAGEREF _Toc311376406 \h </w:instrText>
            </w:r>
            <w:r>
              <w:rPr>
                <w:noProof/>
              </w:rPr>
            </w:r>
            <w:r>
              <w:rPr>
                <w:noProof/>
              </w:rPr>
              <w:fldChar w:fldCharType="separate"/>
            </w:r>
            <w:r>
              <w:rPr>
                <w:noProof/>
              </w:rPr>
              <w:t>11</w:t>
            </w:r>
            <w:r>
              <w:rPr>
                <w:noProof/>
              </w:rPr>
              <w:fldChar w:fldCharType="end"/>
            </w:r>
          </w:p>
          <w:p w14:paraId="23D10266" w14:textId="77777777" w:rsidR="00DE680D" w:rsidRDefault="00DE680D">
            <w:pPr>
              <w:pStyle w:val="TOC2"/>
              <w:tabs>
                <w:tab w:val="left" w:pos="891"/>
                <w:tab w:val="right" w:leader="dot" w:pos="9629"/>
              </w:tabs>
              <w:rPr>
                <w:rFonts w:cstheme="minorBidi"/>
                <w:smallCaps w:val="0"/>
                <w:noProof/>
                <w:sz w:val="24"/>
                <w:szCs w:val="24"/>
                <w:lang w:val="en-US"/>
              </w:rPr>
            </w:pPr>
            <w:r>
              <w:rPr>
                <w:noProof/>
              </w:rPr>
              <w:t>8.11</w:t>
            </w:r>
            <w:r>
              <w:rPr>
                <w:rFonts w:cstheme="minorBidi"/>
                <w:smallCaps w:val="0"/>
                <w:noProof/>
                <w:sz w:val="24"/>
                <w:szCs w:val="24"/>
                <w:lang w:val="en-US"/>
              </w:rPr>
              <w:tab/>
            </w:r>
            <w:r>
              <w:rPr>
                <w:noProof/>
              </w:rPr>
              <w:t>Process for calculating RGB</w:t>
            </w:r>
            <w:r>
              <w:rPr>
                <w:noProof/>
              </w:rPr>
              <w:tab/>
            </w:r>
            <w:r>
              <w:rPr>
                <w:noProof/>
              </w:rPr>
              <w:fldChar w:fldCharType="begin"/>
            </w:r>
            <w:r>
              <w:rPr>
                <w:noProof/>
              </w:rPr>
              <w:instrText xml:space="preserve"> PAGEREF _Toc311376407 \h </w:instrText>
            </w:r>
            <w:r>
              <w:rPr>
                <w:noProof/>
              </w:rPr>
            </w:r>
            <w:r>
              <w:rPr>
                <w:noProof/>
              </w:rPr>
              <w:fldChar w:fldCharType="separate"/>
            </w:r>
            <w:r>
              <w:rPr>
                <w:noProof/>
              </w:rPr>
              <w:t>11</w:t>
            </w:r>
            <w:r>
              <w:rPr>
                <w:noProof/>
              </w:rPr>
              <w:fldChar w:fldCharType="end"/>
            </w:r>
          </w:p>
          <w:p w14:paraId="2455D7A7" w14:textId="77777777" w:rsidR="00DE680D" w:rsidRDefault="00DE680D">
            <w:pPr>
              <w:pStyle w:val="TOC2"/>
              <w:tabs>
                <w:tab w:val="left" w:pos="891"/>
                <w:tab w:val="right" w:leader="dot" w:pos="9629"/>
              </w:tabs>
              <w:rPr>
                <w:rFonts w:cstheme="minorBidi"/>
                <w:smallCaps w:val="0"/>
                <w:noProof/>
                <w:sz w:val="24"/>
                <w:szCs w:val="24"/>
                <w:lang w:val="en-US"/>
              </w:rPr>
            </w:pPr>
            <w:r>
              <w:rPr>
                <w:noProof/>
              </w:rPr>
              <w:t>8.12</w:t>
            </w:r>
            <w:r>
              <w:rPr>
                <w:rFonts w:cstheme="minorBidi"/>
                <w:smallCaps w:val="0"/>
                <w:noProof/>
                <w:sz w:val="24"/>
                <w:szCs w:val="24"/>
                <w:lang w:val="en-US"/>
              </w:rPr>
              <w:tab/>
            </w:r>
            <w:r>
              <w:rPr>
                <w:noProof/>
              </w:rPr>
              <w:t>Process for applying the transfer function</w:t>
            </w:r>
            <w:r>
              <w:rPr>
                <w:noProof/>
              </w:rPr>
              <w:tab/>
            </w:r>
            <w:r>
              <w:rPr>
                <w:noProof/>
              </w:rPr>
              <w:fldChar w:fldCharType="begin"/>
            </w:r>
            <w:r>
              <w:rPr>
                <w:noProof/>
              </w:rPr>
              <w:instrText xml:space="preserve"> PAGEREF _Toc311376408 \h </w:instrText>
            </w:r>
            <w:r>
              <w:rPr>
                <w:noProof/>
              </w:rPr>
            </w:r>
            <w:r>
              <w:rPr>
                <w:noProof/>
              </w:rPr>
              <w:fldChar w:fldCharType="separate"/>
            </w:r>
            <w:r>
              <w:rPr>
                <w:noProof/>
              </w:rPr>
              <w:t>11</w:t>
            </w:r>
            <w:r>
              <w:rPr>
                <w:noProof/>
              </w:rPr>
              <w:fldChar w:fldCharType="end"/>
            </w:r>
          </w:p>
          <w:p w14:paraId="0C3ED7EB" w14:textId="77777777" w:rsidR="00DE680D" w:rsidRDefault="00DE680D">
            <w:pPr>
              <w:pStyle w:val="TOC1"/>
              <w:tabs>
                <w:tab w:val="left" w:pos="370"/>
                <w:tab w:val="right" w:leader="dot" w:pos="9629"/>
              </w:tabs>
              <w:rPr>
                <w:rFonts w:cstheme="minorBidi"/>
                <w:b w:val="0"/>
                <w:caps w:val="0"/>
                <w:noProof/>
                <w:sz w:val="24"/>
                <w:szCs w:val="24"/>
                <w:lang w:val="en-US"/>
              </w:rPr>
            </w:pPr>
            <w:r>
              <w:rPr>
                <w:noProof/>
              </w:rPr>
              <w:t>9</w:t>
            </w:r>
            <w:r>
              <w:rPr>
                <w:rFonts w:cstheme="minorBidi"/>
                <w:b w:val="0"/>
                <w:caps w:val="0"/>
                <w:noProof/>
                <w:sz w:val="24"/>
                <w:szCs w:val="24"/>
                <w:lang w:val="en-US"/>
              </w:rPr>
              <w:tab/>
            </w:r>
            <w:r>
              <w:rPr>
                <w:noProof/>
              </w:rPr>
              <w:t>Encoding process</w:t>
            </w:r>
            <w:r>
              <w:rPr>
                <w:noProof/>
              </w:rPr>
              <w:tab/>
            </w:r>
            <w:r>
              <w:rPr>
                <w:noProof/>
              </w:rPr>
              <w:fldChar w:fldCharType="begin"/>
            </w:r>
            <w:r>
              <w:rPr>
                <w:noProof/>
              </w:rPr>
              <w:instrText xml:space="preserve"> PAGEREF _Toc311376409 \h </w:instrText>
            </w:r>
            <w:r>
              <w:rPr>
                <w:noProof/>
              </w:rPr>
            </w:r>
            <w:r>
              <w:rPr>
                <w:noProof/>
              </w:rPr>
              <w:fldChar w:fldCharType="separate"/>
            </w:r>
            <w:r>
              <w:rPr>
                <w:noProof/>
              </w:rPr>
              <w:t>12</w:t>
            </w:r>
            <w:r>
              <w:rPr>
                <w:noProof/>
              </w:rPr>
              <w:fldChar w:fldCharType="end"/>
            </w:r>
          </w:p>
          <w:p w14:paraId="61EE1954" w14:textId="77777777" w:rsidR="00DE680D" w:rsidRDefault="00DE680D">
            <w:pPr>
              <w:pStyle w:val="TOC2"/>
              <w:tabs>
                <w:tab w:val="left" w:pos="769"/>
                <w:tab w:val="right" w:leader="dot" w:pos="9629"/>
              </w:tabs>
              <w:rPr>
                <w:rFonts w:cstheme="minorBidi"/>
                <w:smallCaps w:val="0"/>
                <w:noProof/>
                <w:sz w:val="24"/>
                <w:szCs w:val="24"/>
                <w:lang w:val="en-US"/>
              </w:rPr>
            </w:pPr>
            <w:r>
              <w:rPr>
                <w:noProof/>
              </w:rPr>
              <w:t>9.1</w:t>
            </w:r>
            <w:r>
              <w:rPr>
                <w:rFonts w:cstheme="minorBidi"/>
                <w:smallCaps w:val="0"/>
                <w:noProof/>
                <w:sz w:val="24"/>
                <w:szCs w:val="24"/>
                <w:lang w:val="en-US"/>
              </w:rPr>
              <w:tab/>
            </w:r>
            <w:r>
              <w:rPr>
                <w:noProof/>
              </w:rPr>
              <w:t>HEVC encoding</w:t>
            </w:r>
            <w:r>
              <w:rPr>
                <w:noProof/>
              </w:rPr>
              <w:tab/>
            </w:r>
            <w:r>
              <w:rPr>
                <w:noProof/>
              </w:rPr>
              <w:fldChar w:fldCharType="begin"/>
            </w:r>
            <w:r>
              <w:rPr>
                <w:noProof/>
              </w:rPr>
              <w:instrText xml:space="preserve"> PAGEREF _Toc311376410 \h </w:instrText>
            </w:r>
            <w:r>
              <w:rPr>
                <w:noProof/>
              </w:rPr>
            </w:r>
            <w:r>
              <w:rPr>
                <w:noProof/>
              </w:rPr>
              <w:fldChar w:fldCharType="separate"/>
            </w:r>
            <w:r>
              <w:rPr>
                <w:noProof/>
              </w:rPr>
              <w:t>12</w:t>
            </w:r>
            <w:r>
              <w:rPr>
                <w:noProof/>
              </w:rPr>
              <w:fldChar w:fldCharType="end"/>
            </w:r>
          </w:p>
          <w:p w14:paraId="064E85E2" w14:textId="77777777" w:rsidR="00DE680D" w:rsidRDefault="00DE680D">
            <w:pPr>
              <w:pStyle w:val="TOC2"/>
              <w:tabs>
                <w:tab w:val="left" w:pos="769"/>
                <w:tab w:val="right" w:leader="dot" w:pos="9629"/>
              </w:tabs>
              <w:rPr>
                <w:rFonts w:cstheme="minorBidi"/>
                <w:smallCaps w:val="0"/>
                <w:noProof/>
                <w:sz w:val="24"/>
                <w:szCs w:val="24"/>
                <w:lang w:val="en-US"/>
              </w:rPr>
            </w:pPr>
            <w:r>
              <w:rPr>
                <w:noProof/>
              </w:rPr>
              <w:t>9.2</w:t>
            </w:r>
            <w:r>
              <w:rPr>
                <w:rFonts w:cstheme="minorBidi"/>
                <w:smallCaps w:val="0"/>
                <w:noProof/>
                <w:sz w:val="24"/>
                <w:szCs w:val="24"/>
                <w:lang w:val="en-US"/>
              </w:rPr>
              <w:tab/>
            </w:r>
            <w:r>
              <w:rPr>
                <w:noProof/>
              </w:rPr>
              <w:t>AVC encoding</w:t>
            </w:r>
            <w:r>
              <w:rPr>
                <w:noProof/>
              </w:rPr>
              <w:tab/>
            </w:r>
            <w:r>
              <w:rPr>
                <w:noProof/>
              </w:rPr>
              <w:fldChar w:fldCharType="begin"/>
            </w:r>
            <w:r>
              <w:rPr>
                <w:noProof/>
              </w:rPr>
              <w:instrText xml:space="preserve"> PAGEREF _Toc311376411 \h </w:instrText>
            </w:r>
            <w:r>
              <w:rPr>
                <w:noProof/>
              </w:rPr>
            </w:r>
            <w:r>
              <w:rPr>
                <w:noProof/>
              </w:rPr>
              <w:fldChar w:fldCharType="separate"/>
            </w:r>
            <w:r>
              <w:rPr>
                <w:noProof/>
              </w:rPr>
              <w:t>13</w:t>
            </w:r>
            <w:r>
              <w:rPr>
                <w:noProof/>
              </w:rPr>
              <w:fldChar w:fldCharType="end"/>
            </w:r>
          </w:p>
          <w:p w14:paraId="0D72E4D4" w14:textId="77777777" w:rsidR="00DE680D" w:rsidRDefault="00DE680D">
            <w:pPr>
              <w:pStyle w:val="TOC1"/>
              <w:tabs>
                <w:tab w:val="left" w:pos="501"/>
                <w:tab w:val="right" w:leader="dot" w:pos="9629"/>
              </w:tabs>
              <w:rPr>
                <w:rFonts w:cstheme="minorBidi"/>
                <w:b w:val="0"/>
                <w:caps w:val="0"/>
                <w:noProof/>
                <w:sz w:val="24"/>
                <w:szCs w:val="24"/>
                <w:lang w:val="en-US"/>
              </w:rPr>
            </w:pPr>
            <w:r>
              <w:rPr>
                <w:noProof/>
              </w:rPr>
              <w:t>10</w:t>
            </w:r>
            <w:r>
              <w:rPr>
                <w:rFonts w:cstheme="minorBidi"/>
                <w:b w:val="0"/>
                <w:caps w:val="0"/>
                <w:noProof/>
                <w:sz w:val="24"/>
                <w:szCs w:val="24"/>
                <w:lang w:val="en-US"/>
              </w:rPr>
              <w:tab/>
            </w:r>
            <w:r>
              <w:rPr>
                <w:noProof/>
              </w:rPr>
              <w:t>Decoding process</w:t>
            </w:r>
            <w:r>
              <w:rPr>
                <w:noProof/>
              </w:rPr>
              <w:tab/>
            </w:r>
            <w:r>
              <w:rPr>
                <w:noProof/>
              </w:rPr>
              <w:fldChar w:fldCharType="begin"/>
            </w:r>
            <w:r>
              <w:rPr>
                <w:noProof/>
              </w:rPr>
              <w:instrText xml:space="preserve"> PAGEREF _Toc311376412 \h </w:instrText>
            </w:r>
            <w:r>
              <w:rPr>
                <w:noProof/>
              </w:rPr>
            </w:r>
            <w:r>
              <w:rPr>
                <w:noProof/>
              </w:rPr>
              <w:fldChar w:fldCharType="separate"/>
            </w:r>
            <w:r>
              <w:rPr>
                <w:noProof/>
              </w:rPr>
              <w:t>14</w:t>
            </w:r>
            <w:r>
              <w:rPr>
                <w:noProof/>
              </w:rPr>
              <w:fldChar w:fldCharType="end"/>
            </w:r>
          </w:p>
          <w:p w14:paraId="0BC15590" w14:textId="77777777" w:rsidR="00DE680D" w:rsidRDefault="00DE680D">
            <w:pPr>
              <w:pStyle w:val="TOC1"/>
              <w:tabs>
                <w:tab w:val="left" w:pos="501"/>
                <w:tab w:val="right" w:leader="dot" w:pos="9629"/>
              </w:tabs>
              <w:rPr>
                <w:rFonts w:cstheme="minorBidi"/>
                <w:b w:val="0"/>
                <w:caps w:val="0"/>
                <w:noProof/>
                <w:sz w:val="24"/>
                <w:szCs w:val="24"/>
                <w:lang w:val="en-US"/>
              </w:rPr>
            </w:pPr>
            <w:r>
              <w:rPr>
                <w:noProof/>
              </w:rPr>
              <w:t>11</w:t>
            </w:r>
            <w:r>
              <w:rPr>
                <w:rFonts w:cstheme="minorBidi"/>
                <w:b w:val="0"/>
                <w:caps w:val="0"/>
                <w:noProof/>
                <w:sz w:val="24"/>
                <w:szCs w:val="24"/>
                <w:lang w:val="en-US"/>
              </w:rPr>
              <w:tab/>
            </w:r>
            <w:r>
              <w:rPr>
                <w:noProof/>
              </w:rPr>
              <w:t>Post-decoding processing</w:t>
            </w:r>
            <w:r>
              <w:rPr>
                <w:noProof/>
              </w:rPr>
              <w:tab/>
            </w:r>
            <w:r>
              <w:rPr>
                <w:noProof/>
              </w:rPr>
              <w:fldChar w:fldCharType="begin"/>
            </w:r>
            <w:r>
              <w:rPr>
                <w:noProof/>
              </w:rPr>
              <w:instrText xml:space="preserve"> PAGEREF _Toc311376413 \h </w:instrText>
            </w:r>
            <w:r>
              <w:rPr>
                <w:noProof/>
              </w:rPr>
            </w:r>
            <w:r>
              <w:rPr>
                <w:noProof/>
              </w:rPr>
              <w:fldChar w:fldCharType="separate"/>
            </w:r>
            <w:r>
              <w:rPr>
                <w:noProof/>
              </w:rPr>
              <w:t>14</w:t>
            </w:r>
            <w:r>
              <w:rPr>
                <w:noProof/>
              </w:rPr>
              <w:fldChar w:fldCharType="end"/>
            </w:r>
          </w:p>
          <w:p w14:paraId="12FC1FCD" w14:textId="77777777" w:rsidR="00DE680D" w:rsidRDefault="00DE680D">
            <w:pPr>
              <w:pStyle w:val="TOC2"/>
              <w:tabs>
                <w:tab w:val="left" w:pos="891"/>
                <w:tab w:val="right" w:leader="dot" w:pos="9629"/>
              </w:tabs>
              <w:rPr>
                <w:rFonts w:cstheme="minorBidi"/>
                <w:smallCaps w:val="0"/>
                <w:noProof/>
                <w:sz w:val="24"/>
                <w:szCs w:val="24"/>
                <w:lang w:val="en-US"/>
              </w:rPr>
            </w:pPr>
            <w:r>
              <w:rPr>
                <w:noProof/>
                <w:lang w:eastAsia="ko-KR"/>
              </w:rPr>
              <w:t>11.1</w:t>
            </w:r>
            <w:r>
              <w:rPr>
                <w:rFonts w:cstheme="minorBidi"/>
                <w:smallCaps w:val="0"/>
                <w:noProof/>
                <w:sz w:val="24"/>
                <w:szCs w:val="24"/>
                <w:lang w:val="en-US"/>
              </w:rPr>
              <w:tab/>
            </w:r>
            <w:r>
              <w:rPr>
                <w:noProof/>
                <w:lang w:eastAsia="ko-KR"/>
              </w:rPr>
              <w:t>Inverse luma quantization process</w:t>
            </w:r>
            <w:r>
              <w:rPr>
                <w:noProof/>
              </w:rPr>
              <w:tab/>
            </w:r>
            <w:r>
              <w:rPr>
                <w:noProof/>
              </w:rPr>
              <w:fldChar w:fldCharType="begin"/>
            </w:r>
            <w:r>
              <w:rPr>
                <w:noProof/>
              </w:rPr>
              <w:instrText xml:space="preserve"> PAGEREF _Toc311376414 \h </w:instrText>
            </w:r>
            <w:r>
              <w:rPr>
                <w:noProof/>
              </w:rPr>
            </w:r>
            <w:r>
              <w:rPr>
                <w:noProof/>
              </w:rPr>
              <w:fldChar w:fldCharType="separate"/>
            </w:r>
            <w:r>
              <w:rPr>
                <w:noProof/>
              </w:rPr>
              <w:t>15</w:t>
            </w:r>
            <w:r>
              <w:rPr>
                <w:noProof/>
              </w:rPr>
              <w:fldChar w:fldCharType="end"/>
            </w:r>
          </w:p>
          <w:p w14:paraId="4D96576A" w14:textId="77777777" w:rsidR="006D3947" w:rsidRPr="004513A0" w:rsidRDefault="006D3947" w:rsidP="006D3947">
            <w:pPr>
              <w:pStyle w:val="TableofFigures"/>
              <w:rPr>
                <w:rFonts w:eastAsia="Times New Roman"/>
              </w:rPr>
            </w:pPr>
            <w:r w:rsidRPr="004513A0">
              <w:rPr>
                <w:rFonts w:eastAsia="Batang"/>
              </w:rPr>
              <w:fldChar w:fldCharType="end"/>
            </w:r>
          </w:p>
        </w:tc>
      </w:tr>
    </w:tbl>
    <w:p w14:paraId="0B0B1F42" w14:textId="77777777" w:rsidR="006D3947" w:rsidRPr="004513A0" w:rsidRDefault="006D3947" w:rsidP="006D3947"/>
    <w:p w14:paraId="6C17DAEF" w14:textId="77777777" w:rsidR="006D3947" w:rsidRPr="004513A0" w:rsidRDefault="006D3947" w:rsidP="00DB14C7">
      <w:pPr>
        <w:sectPr w:rsidR="006D3947" w:rsidRPr="004513A0" w:rsidSect="004513A0">
          <w:headerReference w:type="even" r:id="rId13"/>
          <w:headerReference w:type="first" r:id="rId14"/>
          <w:footerReference w:type="first" r:id="rId15"/>
          <w:pgSz w:w="11907" w:h="16840" w:code="9"/>
          <w:pgMar w:top="1134" w:right="1134" w:bottom="1417" w:left="1134" w:header="426" w:footer="609" w:gutter="0"/>
          <w:pgNumType w:fmt="lowerRoman"/>
          <w:cols w:space="720"/>
          <w:docGrid w:linePitch="326"/>
        </w:sectPr>
      </w:pPr>
    </w:p>
    <w:p w14:paraId="6A36F803" w14:textId="52D52665" w:rsidR="00053769" w:rsidRPr="004513A0" w:rsidRDefault="008E4249" w:rsidP="00AA7758">
      <w:pPr>
        <w:pStyle w:val="RecNo"/>
      </w:pPr>
      <w:r w:rsidRPr="004513A0">
        <w:lastRenderedPageBreak/>
        <w:t>ITU-T</w:t>
      </w:r>
      <w:r w:rsidR="0088143C">
        <w:t xml:space="preserve"> Technical Paper HSTP-CC</w:t>
      </w:r>
      <w:r w:rsidR="00991C22">
        <w:t>HDR</w:t>
      </w:r>
    </w:p>
    <w:p w14:paraId="59D56839" w14:textId="2C17506E" w:rsidR="00053769" w:rsidRPr="004513A0" w:rsidRDefault="0088143C" w:rsidP="00053769">
      <w:pPr>
        <w:pStyle w:val="Rectitle"/>
      </w:pPr>
      <w:r>
        <w:t>Conversion and Compression of High Dynamic Range video</w:t>
      </w:r>
    </w:p>
    <w:p w14:paraId="6B0C4A71" w14:textId="77777777" w:rsidR="00053769" w:rsidRPr="004513A0" w:rsidRDefault="00053769" w:rsidP="00053769"/>
    <w:p w14:paraId="5190B4EE" w14:textId="77777777" w:rsidR="00053769" w:rsidRPr="00B249D9" w:rsidRDefault="00053769" w:rsidP="007242C6">
      <w:pPr>
        <w:pStyle w:val="Heading1"/>
      </w:pPr>
      <w:bookmarkStart w:id="13" w:name="_Toc398827617"/>
      <w:bookmarkStart w:id="14" w:name="_Toc400712427"/>
      <w:bookmarkStart w:id="15" w:name="_Toc411167637"/>
      <w:bookmarkStart w:id="16" w:name="_Toc311376389"/>
      <w:r w:rsidRPr="00B249D9">
        <w:t>Scope</w:t>
      </w:r>
      <w:bookmarkEnd w:id="13"/>
      <w:bookmarkEnd w:id="14"/>
      <w:bookmarkEnd w:id="15"/>
      <w:bookmarkEnd w:id="16"/>
    </w:p>
    <w:p w14:paraId="3779ED3F" w14:textId="6AA2E9BE" w:rsidR="00053769" w:rsidRPr="00B249D9" w:rsidRDefault="009A589F" w:rsidP="00B249D9">
      <w:pPr>
        <w:rPr>
          <w:rFonts w:eastAsia="SimSun"/>
          <w:szCs w:val="20"/>
        </w:rPr>
      </w:pPr>
      <w:r w:rsidRPr="00B249D9">
        <w:rPr>
          <w:rFonts w:eastAsia="SimSun"/>
          <w:szCs w:val="20"/>
        </w:rPr>
        <w:t>This document provides guidance on processing of high dynamic range video</w:t>
      </w:r>
      <w:ins w:id="17" w:author="Jonatan Samuelsson 2" w:date="2016-02-09T21:36:00Z">
        <w:r w:rsidR="003A63D8" w:rsidRPr="003A63D8">
          <w:rPr>
            <w:rFonts w:eastAsia="SimSun"/>
            <w:szCs w:val="20"/>
          </w:rPr>
          <w:t xml:space="preserve"> including conversions steps for going from a linear light RGB representation with BT.2020 colo</w:t>
        </w:r>
      </w:ins>
      <w:ins w:id="18" w:author="Jonatan Samuelsson 2" w:date="2016-02-09T21:38:00Z">
        <w:r w:rsidR="00E9462D">
          <w:rPr>
            <w:rFonts w:eastAsia="SimSun"/>
            <w:szCs w:val="20"/>
          </w:rPr>
          <w:t>u</w:t>
        </w:r>
      </w:ins>
      <w:ins w:id="19" w:author="Jonatan Samuelsson 2" w:date="2016-02-09T21:36:00Z">
        <w:r w:rsidR="003A63D8" w:rsidRPr="003A63D8">
          <w:rPr>
            <w:rFonts w:eastAsia="SimSun"/>
            <w:szCs w:val="20"/>
          </w:rPr>
          <w:t xml:space="preserve">r primaries to 10 bit, ST 2084, 4:2:0, non-constant luminance </w:t>
        </w:r>
        <w:proofErr w:type="spellStart"/>
        <w:r w:rsidR="003A63D8" w:rsidRPr="003A63D8">
          <w:rPr>
            <w:rFonts w:eastAsia="SimSun"/>
            <w:szCs w:val="20"/>
          </w:rPr>
          <w:t>Y’CbCr</w:t>
        </w:r>
        <w:proofErr w:type="spellEnd"/>
        <w:r w:rsidR="003A63D8" w:rsidRPr="003A63D8">
          <w:rPr>
            <w:rFonts w:eastAsia="SimSun"/>
            <w:szCs w:val="20"/>
          </w:rPr>
          <w:t xml:space="preserve"> representation</w:t>
        </w:r>
      </w:ins>
      <w:r w:rsidRPr="00B249D9">
        <w:rPr>
          <w:rFonts w:eastAsia="SimSun"/>
          <w:szCs w:val="20"/>
        </w:rPr>
        <w:t>.</w:t>
      </w:r>
      <w:r w:rsidR="0083302A" w:rsidRPr="00B249D9">
        <w:rPr>
          <w:rFonts w:eastAsia="SimSun"/>
          <w:szCs w:val="20"/>
        </w:rPr>
        <w:t xml:space="preserve"> The scope of this document is illustrated in </w:t>
      </w:r>
      <w:r w:rsidR="002746D2">
        <w:rPr>
          <w:rFonts w:eastAsia="SimSun"/>
          <w:szCs w:val="20"/>
        </w:rPr>
        <w:fldChar w:fldCharType="begin"/>
      </w:r>
      <w:r w:rsidR="002746D2">
        <w:rPr>
          <w:rFonts w:eastAsia="SimSun"/>
          <w:szCs w:val="20"/>
        </w:rPr>
        <w:instrText xml:space="preserve"> REF _Ref311238193 \h </w:instrText>
      </w:r>
      <w:r w:rsidR="002746D2">
        <w:rPr>
          <w:rFonts w:eastAsia="SimSun"/>
          <w:szCs w:val="20"/>
        </w:rPr>
      </w:r>
      <w:r w:rsidR="002746D2">
        <w:rPr>
          <w:rFonts w:eastAsia="SimSun"/>
          <w:szCs w:val="20"/>
        </w:rPr>
        <w:fldChar w:fldCharType="separate"/>
      </w:r>
      <w:r w:rsidR="00DE680D">
        <w:t xml:space="preserve">Figure </w:t>
      </w:r>
      <w:r w:rsidR="00DE680D">
        <w:rPr>
          <w:noProof/>
        </w:rPr>
        <w:t>1</w:t>
      </w:r>
      <w:r w:rsidR="002746D2">
        <w:rPr>
          <w:rFonts w:eastAsia="SimSun"/>
          <w:szCs w:val="20"/>
        </w:rPr>
        <w:fldChar w:fldCharType="end"/>
      </w:r>
      <w:r w:rsidR="0083302A" w:rsidRPr="00B249D9">
        <w:rPr>
          <w:rFonts w:eastAsia="SimSun"/>
          <w:szCs w:val="20"/>
        </w:rPr>
        <w:t xml:space="preserve">. </w:t>
      </w:r>
    </w:p>
    <w:p w14:paraId="20997725" w14:textId="1DD7DB3B" w:rsidR="002746D2" w:rsidRDefault="00A36749" w:rsidP="00307A6F">
      <w:pPr>
        <w:keepNext/>
      </w:pPr>
      <w:r w:rsidRPr="00A36749">
        <w:rPr>
          <w:noProof/>
          <w:lang w:val="en-US" w:eastAsia="en-US"/>
        </w:rPr>
        <w:drawing>
          <wp:inline distT="0" distB="0" distL="0" distR="0" wp14:anchorId="0AA4AB99" wp14:editId="05D110F8">
            <wp:extent cx="6120765" cy="1618165"/>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1618165"/>
                    </a:xfrm>
                    <a:prstGeom prst="rect">
                      <a:avLst/>
                    </a:prstGeom>
                    <a:noFill/>
                    <a:ln>
                      <a:noFill/>
                    </a:ln>
                  </pic:spPr>
                </pic:pic>
              </a:graphicData>
            </a:graphic>
          </wp:inline>
        </w:drawing>
      </w:r>
    </w:p>
    <w:p w14:paraId="5B8F5B1C" w14:textId="3365FCA2" w:rsidR="00113396" w:rsidRPr="00B249D9" w:rsidRDefault="002746D2" w:rsidP="00307A6F">
      <w:pPr>
        <w:pStyle w:val="Caption"/>
        <w:rPr>
          <w:szCs w:val="20"/>
        </w:rPr>
      </w:pPr>
      <w:bookmarkStart w:id="20" w:name="_Ref311238193"/>
      <w:r>
        <w:t xml:space="preserve">Figure </w:t>
      </w:r>
      <w:r>
        <w:fldChar w:fldCharType="begin"/>
      </w:r>
      <w:r>
        <w:instrText xml:space="preserve"> SEQ Figure \* ARABIC </w:instrText>
      </w:r>
      <w:r>
        <w:fldChar w:fldCharType="separate"/>
      </w:r>
      <w:r w:rsidR="00DE680D">
        <w:rPr>
          <w:noProof/>
        </w:rPr>
        <w:t>1</w:t>
      </w:r>
      <w:r>
        <w:fldChar w:fldCharType="end"/>
      </w:r>
      <w:bookmarkEnd w:id="20"/>
      <w:r>
        <w:t xml:space="preserve">. Illustration of the scope of </w:t>
      </w:r>
      <w:proofErr w:type="spellStart"/>
      <w:r>
        <w:t>this</w:t>
      </w:r>
      <w:proofErr w:type="spellEnd"/>
      <w:r>
        <w:t xml:space="preserve"> document.</w:t>
      </w:r>
    </w:p>
    <w:p w14:paraId="25A7171E" w14:textId="2B6DBE36" w:rsidR="00066A96" w:rsidRPr="00B249D9" w:rsidRDefault="00CB00D6" w:rsidP="00B249D9">
      <w:pPr>
        <w:rPr>
          <w:b/>
          <w:bCs/>
          <w:szCs w:val="20"/>
        </w:rPr>
      </w:pPr>
      <w:r w:rsidRPr="00B249D9">
        <w:rPr>
          <w:szCs w:val="20"/>
        </w:rPr>
        <w:t xml:space="preserve">It should be noted that the content preparation step as well as the display adaptation </w:t>
      </w:r>
      <w:r w:rsidR="00066A96" w:rsidRPr="00B249D9">
        <w:rPr>
          <w:szCs w:val="20"/>
        </w:rPr>
        <w:t>step</w:t>
      </w:r>
      <w:r w:rsidRPr="00B249D9">
        <w:rPr>
          <w:szCs w:val="20"/>
        </w:rPr>
        <w:t xml:space="preserve"> are considered to be out of scope of this document. </w:t>
      </w:r>
      <w:r w:rsidR="005C501A" w:rsidRPr="00B249D9">
        <w:rPr>
          <w:szCs w:val="20"/>
        </w:rPr>
        <w:t>The processing steps described in this document are made available for reference only and does not contain any elements of normative nature.</w:t>
      </w:r>
      <w:ins w:id="21" w:author="Jonatan Samuelsson 2" w:date="2016-02-09T21:36:00Z">
        <w:r w:rsidR="003A63D8" w:rsidRPr="003A63D8">
          <w:t xml:space="preserve"> </w:t>
        </w:r>
        <w:r w:rsidR="003A63D8" w:rsidRPr="003A63D8">
          <w:rPr>
            <w:szCs w:val="20"/>
          </w:rPr>
          <w:t>It is possible to replace one or more of the processing steps described in this document for example in order to reduce computational complexity or to improve fidelity.</w:t>
        </w:r>
      </w:ins>
      <w:r w:rsidR="005C501A" w:rsidRPr="00B249D9">
        <w:rPr>
          <w:szCs w:val="20"/>
        </w:rPr>
        <w:t xml:space="preserve"> The intention with</w:t>
      </w:r>
      <w:r w:rsidR="007242C6">
        <w:rPr>
          <w:szCs w:val="20"/>
        </w:rPr>
        <w:t xml:space="preserve"> this document is to provide a best-practice</w:t>
      </w:r>
      <w:r w:rsidR="005C501A" w:rsidRPr="00B249D9">
        <w:rPr>
          <w:szCs w:val="20"/>
        </w:rPr>
        <w:t xml:space="preserve"> guideline for operating an HDR video system</w:t>
      </w:r>
      <w:ins w:id="22" w:author="Jonatan Samuelsson 2" w:date="2016-02-09T21:37:00Z">
        <w:r w:rsidR="003A63D8" w:rsidRPr="003A63D8">
          <w:t xml:space="preserve"> </w:t>
        </w:r>
        <w:r w:rsidR="003A63D8" w:rsidRPr="003A63D8">
          <w:rPr>
            <w:szCs w:val="20"/>
          </w:rPr>
          <w:t xml:space="preserve">that is constrained to use a 10 bit, ST 2084, 4:2:0, non-constant luminance </w:t>
        </w:r>
        <w:proofErr w:type="spellStart"/>
        <w:r w:rsidR="003A63D8" w:rsidRPr="003A63D8">
          <w:rPr>
            <w:szCs w:val="20"/>
          </w:rPr>
          <w:t>Y’CbCr</w:t>
        </w:r>
        <w:proofErr w:type="spellEnd"/>
        <w:r w:rsidR="003A63D8" w:rsidRPr="003A63D8">
          <w:rPr>
            <w:szCs w:val="20"/>
          </w:rPr>
          <w:t xml:space="preserve"> representation. This configuration is aligned with the HDR10 media profile defined in [CFFMF2.1]</w:t>
        </w:r>
      </w:ins>
      <w:r w:rsidR="005C501A" w:rsidRPr="00B249D9">
        <w:rPr>
          <w:szCs w:val="20"/>
        </w:rPr>
        <w:t xml:space="preserve">. </w:t>
      </w:r>
      <w:r w:rsidR="00DF53F2" w:rsidRPr="00B249D9">
        <w:rPr>
          <w:szCs w:val="20"/>
        </w:rPr>
        <w:t xml:space="preserve">The processing steps in this document are optimized with the intention </w:t>
      </w:r>
      <w:r w:rsidR="00DF53F2">
        <w:rPr>
          <w:szCs w:val="20"/>
        </w:rPr>
        <w:t>of providing the</w:t>
      </w:r>
      <w:r w:rsidR="00DF53F2" w:rsidRPr="00B249D9">
        <w:rPr>
          <w:szCs w:val="20"/>
        </w:rPr>
        <w:t xml:space="preserve"> best possible result when the same Hypothetical Reference Viewing Environment (HRVE) is used before the HDR system as after the HDR system. This document does not account for when different viewing environments are used before and after the HDR system.</w:t>
      </w:r>
    </w:p>
    <w:p w14:paraId="162E9A7D" w14:textId="77777777" w:rsidR="00066A96" w:rsidRPr="00212817" w:rsidRDefault="00066A96" w:rsidP="00212817">
      <w:pPr>
        <w:spacing w:before="60"/>
        <w:ind w:left="288"/>
        <w:rPr>
          <w:sz w:val="18"/>
          <w:szCs w:val="20"/>
        </w:rPr>
      </w:pPr>
      <w:r w:rsidRPr="00212817">
        <w:rPr>
          <w:sz w:val="18"/>
          <w:szCs w:val="20"/>
        </w:rPr>
        <w:t>NOTE 1 – This document does not provide any description of any preferred HRVE but acknowledges the fact that in many applications of HDR video it might be desirable with a well-defined HRVE description to ensure alignment between content preparation and content consumption.</w:t>
      </w:r>
    </w:p>
    <w:p w14:paraId="14E976EB" w14:textId="77777777" w:rsidR="00053769" w:rsidRPr="00B249D9" w:rsidRDefault="00053769" w:rsidP="007242C6">
      <w:pPr>
        <w:pStyle w:val="Heading1"/>
      </w:pPr>
      <w:bookmarkStart w:id="23" w:name="_Toc398827618"/>
      <w:bookmarkStart w:id="24" w:name="_Toc400712428"/>
      <w:bookmarkStart w:id="25" w:name="_Toc411167638"/>
      <w:bookmarkStart w:id="26" w:name="_Toc311376390"/>
      <w:r w:rsidRPr="00B249D9">
        <w:t>References</w:t>
      </w:r>
      <w:bookmarkEnd w:id="23"/>
      <w:bookmarkEnd w:id="24"/>
      <w:bookmarkEnd w:id="25"/>
      <w:bookmarkEnd w:id="26"/>
    </w:p>
    <w:p w14:paraId="4D2A82B3" w14:textId="2533B7D0" w:rsidR="00202FFB" w:rsidRDefault="009A589F" w:rsidP="004A67E0">
      <w:pPr>
        <w:pStyle w:val="Reftext"/>
        <w:rPr>
          <w:iCs/>
        </w:rPr>
      </w:pPr>
      <w:r w:rsidRPr="00B249D9">
        <w:t xml:space="preserve"> </w:t>
      </w:r>
      <w:r w:rsidR="000D3587" w:rsidRPr="00B249D9">
        <w:t>[</w:t>
      </w:r>
      <w:r w:rsidR="009C5184">
        <w:t>AVC</w:t>
      </w:r>
      <w:r w:rsidR="000D3587" w:rsidRPr="00B249D9">
        <w:t>]</w:t>
      </w:r>
      <w:r w:rsidR="000D3587" w:rsidRPr="00B249D9">
        <w:tab/>
      </w:r>
      <w:r w:rsidR="000D3587" w:rsidRPr="00B249D9">
        <w:tab/>
        <w:t>Recommendation ITU-T H.26</w:t>
      </w:r>
      <w:r w:rsidR="000D3587" w:rsidRPr="00B249D9">
        <w:rPr>
          <w:rFonts w:hint="eastAsia"/>
        </w:rPr>
        <w:t>4</w:t>
      </w:r>
      <w:r w:rsidR="0084542D" w:rsidRPr="00B249D9">
        <w:rPr>
          <w:rFonts w:eastAsia="MS Mincho" w:hint="eastAsia"/>
        </w:rPr>
        <w:t xml:space="preserve"> (</w:t>
      </w:r>
      <w:r w:rsidR="009D2CBD" w:rsidRPr="00B249D9">
        <w:rPr>
          <w:rFonts w:eastAsia="MS Mincho" w:hint="eastAsia"/>
        </w:rPr>
        <w:t>V</w:t>
      </w:r>
      <w:r w:rsidR="009D2CBD">
        <w:rPr>
          <w:rFonts w:eastAsia="MS Mincho"/>
        </w:rPr>
        <w:t>10</w:t>
      </w:r>
      <w:r w:rsidR="0084542D" w:rsidRPr="00B249D9">
        <w:rPr>
          <w:rFonts w:eastAsia="MS Mincho" w:hint="eastAsia"/>
        </w:rPr>
        <w:t>)</w:t>
      </w:r>
      <w:r w:rsidR="000D3587" w:rsidRPr="00B249D9">
        <w:t xml:space="preserve"> (</w:t>
      </w:r>
      <w:r w:rsidR="00D22A91" w:rsidRPr="00B249D9">
        <w:t>201</w:t>
      </w:r>
      <w:r w:rsidR="00F917F5">
        <w:t>5</w:t>
      </w:r>
      <w:r w:rsidR="000D3587" w:rsidRPr="00B249D9">
        <w:t>),</w:t>
      </w:r>
      <w:r w:rsidR="000D3587" w:rsidRPr="00B249D9">
        <w:rPr>
          <w:rFonts w:hint="eastAsia"/>
        </w:rPr>
        <w:t xml:space="preserve"> </w:t>
      </w:r>
      <w:r w:rsidR="000D3587" w:rsidRPr="00B249D9">
        <w:rPr>
          <w:i/>
          <w:iCs/>
        </w:rPr>
        <w:t xml:space="preserve">Advanced video coding for generic </w:t>
      </w:r>
      <w:proofErr w:type="spellStart"/>
      <w:r w:rsidR="000D3587" w:rsidRPr="00B249D9">
        <w:rPr>
          <w:i/>
          <w:iCs/>
        </w:rPr>
        <w:t>audiovisual</w:t>
      </w:r>
      <w:proofErr w:type="spellEnd"/>
      <w:r w:rsidR="000D3587" w:rsidRPr="00B249D9">
        <w:rPr>
          <w:i/>
          <w:iCs/>
        </w:rPr>
        <w:t xml:space="preserve"> services</w:t>
      </w:r>
      <w:r w:rsidR="000D3587" w:rsidRPr="00B249D9">
        <w:t>.</w:t>
      </w:r>
      <w:r w:rsidR="009C5184">
        <w:t xml:space="preserve"> </w:t>
      </w:r>
      <w:proofErr w:type="gramStart"/>
      <w:r w:rsidR="009C5184">
        <w:t xml:space="preserve">Also available as </w:t>
      </w:r>
      <w:r w:rsidR="0034152F">
        <w:t xml:space="preserve">ISO/IEC </w:t>
      </w:r>
      <w:r w:rsidR="009C5184">
        <w:t>14496-10.</w:t>
      </w:r>
      <w:proofErr w:type="gramEnd"/>
      <w:r w:rsidR="00202FFB" w:rsidRPr="00202FFB">
        <w:rPr>
          <w:iCs/>
        </w:rPr>
        <w:t xml:space="preserve"> </w:t>
      </w:r>
    </w:p>
    <w:p w14:paraId="72E4FD1E" w14:textId="5EB10E45" w:rsidR="00202FFB" w:rsidRPr="00B249D9" w:rsidRDefault="00202FFB" w:rsidP="00202FFB">
      <w:pPr>
        <w:pStyle w:val="Reftext"/>
        <w:rPr>
          <w:rFonts w:eastAsia="MS Mincho"/>
        </w:rPr>
      </w:pPr>
      <w:r w:rsidRPr="00B249D9">
        <w:t>[</w:t>
      </w:r>
      <w:r>
        <w:t>BT.709</w:t>
      </w:r>
      <w:r w:rsidRPr="00B249D9">
        <w:t>]</w:t>
      </w:r>
      <w:r w:rsidRPr="00B249D9">
        <w:tab/>
      </w:r>
      <w:r w:rsidRPr="00B249D9">
        <w:tab/>
        <w:t>Recommendation ITU-</w:t>
      </w:r>
      <w:r>
        <w:t>R</w:t>
      </w:r>
      <w:r w:rsidRPr="00B249D9">
        <w:t xml:space="preserve"> </w:t>
      </w:r>
      <w:r>
        <w:t>BT.709-6</w:t>
      </w:r>
      <w:r w:rsidRPr="00B249D9">
        <w:t xml:space="preserve"> (201</w:t>
      </w:r>
      <w:r>
        <w:t>5</w:t>
      </w:r>
      <w:r w:rsidRPr="00B249D9">
        <w:t>),</w:t>
      </w:r>
      <w:r w:rsidRPr="00B249D9">
        <w:rPr>
          <w:rFonts w:hint="eastAsia"/>
        </w:rPr>
        <w:t xml:space="preserve"> </w:t>
      </w:r>
      <w:r w:rsidRPr="00202FFB">
        <w:rPr>
          <w:i/>
        </w:rPr>
        <w:t>Parameter values for the HDTV standards for production and international programme exchange</w:t>
      </w:r>
      <w:r w:rsidRPr="006F176E">
        <w:rPr>
          <w:i/>
        </w:rPr>
        <w:t>.</w:t>
      </w:r>
    </w:p>
    <w:p w14:paraId="61A6A55F" w14:textId="77777777" w:rsidR="007F0777" w:rsidRPr="00B249D9" w:rsidRDefault="00425799" w:rsidP="007F0777">
      <w:pPr>
        <w:pStyle w:val="Reftext"/>
        <w:rPr>
          <w:ins w:id="27" w:author="Jonatan Samuelsson 2" w:date="2016-02-09T21:26:00Z"/>
          <w:rFonts w:eastAsia="MS Mincho"/>
        </w:rPr>
      </w:pPr>
      <w:r w:rsidRPr="00B249D9">
        <w:t>[</w:t>
      </w:r>
      <w:r>
        <w:t>BT.2020</w:t>
      </w:r>
      <w:r w:rsidRPr="00B249D9">
        <w:t>]</w:t>
      </w:r>
      <w:r w:rsidRPr="00B249D9">
        <w:tab/>
      </w:r>
      <w:r w:rsidRPr="00B249D9">
        <w:tab/>
        <w:t>Recommendation ITU-</w:t>
      </w:r>
      <w:r>
        <w:t>R</w:t>
      </w:r>
      <w:r w:rsidRPr="00B249D9">
        <w:t xml:space="preserve"> </w:t>
      </w:r>
      <w:r w:rsidR="00F917F5">
        <w:t>BT.2020-2</w:t>
      </w:r>
      <w:r w:rsidRPr="00B249D9">
        <w:t xml:space="preserve"> (201</w:t>
      </w:r>
      <w:r w:rsidR="00F917F5">
        <w:t>5</w:t>
      </w:r>
      <w:r w:rsidRPr="00B249D9">
        <w:t>),</w:t>
      </w:r>
      <w:r w:rsidRPr="00B249D9">
        <w:rPr>
          <w:rFonts w:hint="eastAsia"/>
        </w:rPr>
        <w:t xml:space="preserve"> </w:t>
      </w:r>
      <w:r w:rsidR="00466D15" w:rsidRPr="00984A75">
        <w:rPr>
          <w:i/>
        </w:rPr>
        <w:t>Parameter values for ultra-high definition television systems for production and international programme exchange</w:t>
      </w:r>
      <w:r w:rsidRPr="00984A75">
        <w:rPr>
          <w:i/>
        </w:rPr>
        <w:t>.</w:t>
      </w:r>
      <w:r w:rsidR="00292526" w:rsidRPr="00292526">
        <w:rPr>
          <w:rFonts w:eastAsia="MS Mincho"/>
        </w:rPr>
        <w:t xml:space="preserve"> </w:t>
      </w:r>
    </w:p>
    <w:p w14:paraId="5B00AECC" w14:textId="0449ACE8" w:rsidR="00292526" w:rsidRPr="00B249D9" w:rsidRDefault="007F0777" w:rsidP="007F0777">
      <w:pPr>
        <w:pStyle w:val="Reftext"/>
        <w:rPr>
          <w:rFonts w:eastAsia="MS Mincho"/>
        </w:rPr>
      </w:pPr>
      <w:proofErr w:type="gramStart"/>
      <w:ins w:id="28" w:author="Jonatan Samuelsson 2" w:date="2016-02-09T21:26:00Z">
        <w:r w:rsidRPr="00B249D9">
          <w:t>[</w:t>
        </w:r>
      </w:ins>
      <w:ins w:id="29" w:author="Jonatan Samuelsson 2" w:date="2016-02-09T21:27:00Z">
        <w:r w:rsidRPr="007F0777">
          <w:t>CFFMF2.1</w:t>
        </w:r>
      </w:ins>
      <w:ins w:id="30" w:author="Jonatan Samuelsson 2" w:date="2016-02-09T21:26:00Z">
        <w:r w:rsidRPr="00B249D9">
          <w:t>]</w:t>
        </w:r>
        <w:r w:rsidRPr="00B249D9">
          <w:tab/>
        </w:r>
      </w:ins>
      <w:ins w:id="31" w:author="Jonatan Samuelsson 2" w:date="2016-02-09T21:33:00Z">
        <w:r>
          <w:t>DECE</w:t>
        </w:r>
      </w:ins>
      <w:ins w:id="32" w:author="Jonatan Samuelsson 2" w:date="2016-02-09T21:26:00Z">
        <w:r w:rsidRPr="00B249D9">
          <w:t xml:space="preserve">, </w:t>
        </w:r>
      </w:ins>
      <w:ins w:id="33" w:author="Jonatan Samuelsson 2" w:date="2016-02-09T21:33:00Z">
        <w:r w:rsidRPr="007F0777">
          <w:rPr>
            <w:i/>
            <w:iCs/>
          </w:rPr>
          <w:t>Common File Format &amp; Media Formats Specification Version 2.1</w:t>
        </w:r>
      </w:ins>
      <w:ins w:id="34" w:author="Jonatan Samuelsson 2" w:date="2016-02-09T21:26:00Z">
        <w:r w:rsidRPr="00B249D9">
          <w:rPr>
            <w:i/>
            <w:iCs/>
          </w:rPr>
          <w:t>.</w:t>
        </w:r>
        <w:proofErr w:type="gramEnd"/>
        <w:r>
          <w:rPr>
            <w:iCs/>
          </w:rPr>
          <w:t xml:space="preserve"> </w:t>
        </w:r>
      </w:ins>
    </w:p>
    <w:p w14:paraId="4B92B09B" w14:textId="447253FA" w:rsidR="00292526" w:rsidRPr="00B249D9" w:rsidRDefault="00292526" w:rsidP="004A67E0">
      <w:pPr>
        <w:pStyle w:val="Reftext"/>
        <w:rPr>
          <w:rFonts w:eastAsia="MS Mincho"/>
        </w:rPr>
      </w:pPr>
      <w:r w:rsidRPr="00B249D9">
        <w:t>[</w:t>
      </w:r>
      <w:r>
        <w:t>HEVC</w:t>
      </w:r>
      <w:r w:rsidRPr="00B249D9">
        <w:t>]</w:t>
      </w:r>
      <w:r w:rsidRPr="00B249D9">
        <w:tab/>
        <w:t xml:space="preserve">Recommendation ITU-T H.265 </w:t>
      </w:r>
      <w:r w:rsidRPr="00B249D9">
        <w:rPr>
          <w:rFonts w:eastAsia="MS Mincho" w:hint="eastAsia"/>
        </w:rPr>
        <w:t>(V</w:t>
      </w:r>
      <w:r>
        <w:rPr>
          <w:rFonts w:eastAsia="MS Mincho"/>
        </w:rPr>
        <w:t>3</w:t>
      </w:r>
      <w:r w:rsidRPr="00B249D9">
        <w:rPr>
          <w:rFonts w:eastAsia="MS Mincho" w:hint="eastAsia"/>
        </w:rPr>
        <w:t xml:space="preserve">) </w:t>
      </w:r>
      <w:r w:rsidRPr="00B249D9">
        <w:t>(201</w:t>
      </w:r>
      <w:r>
        <w:t>5</w:t>
      </w:r>
      <w:r w:rsidRPr="00B249D9">
        <w:t xml:space="preserve">), </w:t>
      </w:r>
      <w:r w:rsidRPr="00B249D9">
        <w:rPr>
          <w:i/>
          <w:iCs/>
        </w:rPr>
        <w:t>High Efficiency Video Cod</w:t>
      </w:r>
      <w:r w:rsidRPr="00B249D9">
        <w:rPr>
          <w:rFonts w:hint="eastAsia"/>
          <w:i/>
          <w:iCs/>
        </w:rPr>
        <w:t>ing</w:t>
      </w:r>
      <w:r w:rsidRPr="00B249D9">
        <w:rPr>
          <w:i/>
          <w:iCs/>
        </w:rPr>
        <w:t>.</w:t>
      </w:r>
      <w:r>
        <w:rPr>
          <w:iCs/>
        </w:rPr>
        <w:t xml:space="preserve"> </w:t>
      </w:r>
      <w:proofErr w:type="gramStart"/>
      <w:r>
        <w:rPr>
          <w:iCs/>
        </w:rPr>
        <w:t>Also available as ISO/IEC 23008-3.</w:t>
      </w:r>
      <w:proofErr w:type="gramEnd"/>
      <w:r w:rsidRPr="00202FFB">
        <w:rPr>
          <w:iCs/>
        </w:rPr>
        <w:t xml:space="preserve"> </w:t>
      </w:r>
    </w:p>
    <w:p w14:paraId="65A1C0E3" w14:textId="17626D01" w:rsidR="00425799" w:rsidRPr="008E13F2" w:rsidRDefault="00292526" w:rsidP="00F636F1">
      <w:pPr>
        <w:pStyle w:val="Reftext"/>
        <w:rPr>
          <w:iCs/>
        </w:rPr>
      </w:pPr>
      <w:r w:rsidRPr="00B249D9">
        <w:t>[</w:t>
      </w:r>
      <w:r w:rsidR="00DB008A">
        <w:t>RP 431-2</w:t>
      </w:r>
      <w:r w:rsidRPr="00B249D9">
        <w:t>]</w:t>
      </w:r>
      <w:r w:rsidRPr="00B249D9">
        <w:tab/>
      </w:r>
      <w:r>
        <w:t xml:space="preserve">SMPTE Standard </w:t>
      </w:r>
      <w:r w:rsidR="00DB008A">
        <w:t>RP 431-2</w:t>
      </w:r>
      <w:r w:rsidRPr="00B249D9">
        <w:t xml:space="preserve"> (201</w:t>
      </w:r>
      <w:r w:rsidR="00DB008A">
        <w:t>1</w:t>
      </w:r>
      <w:r w:rsidRPr="00B249D9">
        <w:t>),</w:t>
      </w:r>
      <w:r w:rsidRPr="00B249D9">
        <w:rPr>
          <w:rFonts w:hint="eastAsia"/>
        </w:rPr>
        <w:t xml:space="preserve"> </w:t>
      </w:r>
      <w:r w:rsidR="00DB008A" w:rsidRPr="00DB008A">
        <w:rPr>
          <w:i/>
          <w:iCs/>
        </w:rPr>
        <w:t>D-</w:t>
      </w:r>
      <w:r w:rsidR="00DB008A">
        <w:rPr>
          <w:i/>
          <w:iCs/>
        </w:rPr>
        <w:t>cinema Quality - Reference Projector and E</w:t>
      </w:r>
      <w:r w:rsidR="00DB008A" w:rsidRPr="00DB008A">
        <w:rPr>
          <w:i/>
          <w:iCs/>
        </w:rPr>
        <w:t>nvironment</w:t>
      </w:r>
      <w:r>
        <w:t>.</w:t>
      </w:r>
    </w:p>
    <w:p w14:paraId="78335DC8" w14:textId="7B1C2009" w:rsidR="00425799" w:rsidRPr="00F03309" w:rsidRDefault="00425799" w:rsidP="003A2ACA">
      <w:pPr>
        <w:pStyle w:val="Reftext"/>
        <w:rPr>
          <w:iCs/>
        </w:rPr>
      </w:pPr>
      <w:r w:rsidRPr="00B249D9">
        <w:t>[</w:t>
      </w:r>
      <w:r>
        <w:t>ST 2084</w:t>
      </w:r>
      <w:r w:rsidRPr="00B249D9">
        <w:t>]</w:t>
      </w:r>
      <w:r w:rsidRPr="00B249D9">
        <w:tab/>
      </w:r>
      <w:r w:rsidRPr="00B249D9">
        <w:tab/>
      </w:r>
      <w:r w:rsidR="00466D15">
        <w:t>SMPTE Standard ST 2084</w:t>
      </w:r>
      <w:r w:rsidRPr="00B249D9">
        <w:t xml:space="preserve"> (201</w:t>
      </w:r>
      <w:r w:rsidR="00466D15">
        <w:t>4</w:t>
      </w:r>
      <w:r w:rsidRPr="00B249D9">
        <w:t>),</w:t>
      </w:r>
      <w:r w:rsidRPr="00B249D9">
        <w:rPr>
          <w:rFonts w:hint="eastAsia"/>
        </w:rPr>
        <w:t xml:space="preserve"> </w:t>
      </w:r>
      <w:r w:rsidR="00466D15" w:rsidRPr="00466D15">
        <w:rPr>
          <w:i/>
          <w:iCs/>
        </w:rPr>
        <w:t>High Dynamic Range Electro-Optical Transfer Function for Mastering Reference Display</w:t>
      </w:r>
      <w:r>
        <w:t>.</w:t>
      </w:r>
    </w:p>
    <w:p w14:paraId="5B2A93A5" w14:textId="77777777" w:rsidR="00053769" w:rsidRPr="00B249D9" w:rsidRDefault="00053769" w:rsidP="007242C6">
      <w:pPr>
        <w:pStyle w:val="Heading1"/>
      </w:pPr>
      <w:bookmarkStart w:id="35" w:name="_Toc398827619"/>
      <w:bookmarkStart w:id="36" w:name="_Toc400712429"/>
      <w:bookmarkStart w:id="37" w:name="_Toc411167639"/>
      <w:bookmarkStart w:id="38" w:name="_Toc311376391"/>
      <w:r w:rsidRPr="00B249D9">
        <w:t>Definitions</w:t>
      </w:r>
      <w:bookmarkEnd w:id="35"/>
      <w:bookmarkEnd w:id="36"/>
      <w:bookmarkEnd w:id="37"/>
      <w:bookmarkEnd w:id="38"/>
    </w:p>
    <w:p w14:paraId="0B6F13A9" w14:textId="300B64CA" w:rsidR="00991C22" w:rsidRPr="00B249D9" w:rsidRDefault="00991C22" w:rsidP="00991C22">
      <w:pPr>
        <w:rPr>
          <w:szCs w:val="20"/>
        </w:rPr>
      </w:pPr>
      <w:bookmarkStart w:id="39" w:name="_Toc398827622"/>
      <w:bookmarkStart w:id="40" w:name="_Toc400712432"/>
      <w:bookmarkStart w:id="41" w:name="_Toc411167642"/>
      <w:r w:rsidRPr="00B249D9">
        <w:rPr>
          <w:szCs w:val="20"/>
        </w:rPr>
        <w:t>This document defines the following term</w:t>
      </w:r>
      <w:r w:rsidR="003A2ACA">
        <w:rPr>
          <w:szCs w:val="20"/>
        </w:rPr>
        <w:t>s</w:t>
      </w:r>
      <w:r w:rsidRPr="00B249D9">
        <w:rPr>
          <w:szCs w:val="20"/>
        </w:rPr>
        <w:t>:</w:t>
      </w:r>
    </w:p>
    <w:p w14:paraId="5A08AC8A" w14:textId="5C7FD14B" w:rsidR="00E65106" w:rsidRPr="00B249D9" w:rsidRDefault="00E65106" w:rsidP="00E65106">
      <w:pPr>
        <w:rPr>
          <w:szCs w:val="20"/>
        </w:rPr>
      </w:pPr>
      <w:r w:rsidRPr="00B249D9">
        <w:rPr>
          <w:b/>
          <w:szCs w:val="20"/>
        </w:rPr>
        <w:lastRenderedPageBreak/>
        <w:t>3.1</w:t>
      </w:r>
      <w:r w:rsidRPr="00B249D9">
        <w:rPr>
          <w:b/>
          <w:szCs w:val="20"/>
        </w:rPr>
        <w:tab/>
      </w:r>
      <w:r>
        <w:rPr>
          <w:b/>
          <w:szCs w:val="20"/>
        </w:rPr>
        <w:t>Inverse transfer f</w:t>
      </w:r>
      <w:r w:rsidRPr="00B249D9">
        <w:rPr>
          <w:b/>
          <w:szCs w:val="20"/>
        </w:rPr>
        <w:t>unction</w:t>
      </w:r>
      <w:r w:rsidRPr="00B249D9">
        <w:rPr>
          <w:szCs w:val="20"/>
        </w:rPr>
        <w:t xml:space="preserve">: The function used in </w:t>
      </w:r>
      <w:r>
        <w:rPr>
          <w:szCs w:val="20"/>
        </w:rPr>
        <w:t>the pre-encoding processing to convert from a linear representation to non-linear representation. The function is the inverse of the transfer function used in the post-decoding processing. In applications where the transfer function is called Electro-Optical Transfer Function (EOTF), the inverse transfer function may be called inverse-EOTF.</w:t>
      </w:r>
    </w:p>
    <w:p w14:paraId="6866D43F" w14:textId="5D48B3C8" w:rsidR="00244C28" w:rsidRDefault="0002092A" w:rsidP="00991C22">
      <w:pPr>
        <w:rPr>
          <w:szCs w:val="20"/>
        </w:rPr>
      </w:pPr>
      <w:r w:rsidRPr="00B249D9">
        <w:rPr>
          <w:b/>
          <w:szCs w:val="20"/>
        </w:rPr>
        <w:t>3.</w:t>
      </w:r>
      <w:r>
        <w:rPr>
          <w:b/>
          <w:szCs w:val="20"/>
        </w:rPr>
        <w:t>2</w:t>
      </w:r>
      <w:r w:rsidRPr="00B249D9">
        <w:rPr>
          <w:b/>
          <w:szCs w:val="20"/>
        </w:rPr>
        <w:tab/>
      </w:r>
      <w:r w:rsidRPr="0002092A">
        <w:rPr>
          <w:b/>
          <w:szCs w:val="20"/>
        </w:rPr>
        <w:t>Random Access Point Access Unit (RAPAU)</w:t>
      </w:r>
      <w:r w:rsidRPr="00B249D9">
        <w:rPr>
          <w:szCs w:val="20"/>
        </w:rPr>
        <w:t xml:space="preserve">: </w:t>
      </w:r>
      <w:r w:rsidR="00425799">
        <w:rPr>
          <w:szCs w:val="20"/>
        </w:rPr>
        <w:t xml:space="preserve">An access unit in the </w:t>
      </w:r>
      <w:proofErr w:type="spellStart"/>
      <w:r w:rsidR="00425799">
        <w:rPr>
          <w:szCs w:val="20"/>
        </w:rPr>
        <w:t>bitstream</w:t>
      </w:r>
      <w:proofErr w:type="spellEnd"/>
      <w:r w:rsidR="00425799">
        <w:rPr>
          <w:szCs w:val="20"/>
        </w:rPr>
        <w:t xml:space="preserve"> containing an intra coded picture with the property that all pictures following the intra coded picture in output order can be correctly decoded without using any information preceding the Random Access Point Access Unit in the </w:t>
      </w:r>
      <w:proofErr w:type="spellStart"/>
      <w:r w:rsidR="00425799">
        <w:rPr>
          <w:szCs w:val="20"/>
        </w:rPr>
        <w:t>bitstream</w:t>
      </w:r>
      <w:proofErr w:type="spellEnd"/>
      <w:r w:rsidRPr="00B249D9">
        <w:rPr>
          <w:szCs w:val="20"/>
        </w:rPr>
        <w:t xml:space="preserve">. </w:t>
      </w:r>
    </w:p>
    <w:p w14:paraId="43B37526" w14:textId="5814BA53" w:rsidR="00466D15" w:rsidRPr="00B249D9" w:rsidRDefault="00E65106" w:rsidP="00991C22">
      <w:pPr>
        <w:rPr>
          <w:szCs w:val="20"/>
        </w:rPr>
      </w:pPr>
      <w:r>
        <w:rPr>
          <w:b/>
          <w:szCs w:val="20"/>
        </w:rPr>
        <w:t>3.1</w:t>
      </w:r>
      <w:r>
        <w:rPr>
          <w:b/>
          <w:szCs w:val="20"/>
        </w:rPr>
        <w:tab/>
        <w:t>Transfer f</w:t>
      </w:r>
      <w:r w:rsidR="00466D15" w:rsidRPr="00B249D9">
        <w:rPr>
          <w:b/>
          <w:szCs w:val="20"/>
        </w:rPr>
        <w:t>unction</w:t>
      </w:r>
      <w:r w:rsidR="00466D15" w:rsidRPr="00B249D9">
        <w:rPr>
          <w:szCs w:val="20"/>
        </w:rPr>
        <w:t xml:space="preserve">: The function used in </w:t>
      </w:r>
      <w:r>
        <w:rPr>
          <w:szCs w:val="20"/>
        </w:rPr>
        <w:t xml:space="preserve">the post-decoding processing to convert from a non-linear representation to linear representation. In applications where no further processing or display adaptation is performed, this function is sometimes called Electro-Optical Transfer Function (EOTF). </w:t>
      </w:r>
    </w:p>
    <w:p w14:paraId="45A66F9B" w14:textId="77777777" w:rsidR="00053769" w:rsidRPr="00B249D9" w:rsidRDefault="00053769" w:rsidP="007242C6">
      <w:pPr>
        <w:pStyle w:val="Heading1"/>
      </w:pPr>
      <w:bookmarkStart w:id="42" w:name="_Toc311376392"/>
      <w:r w:rsidRPr="00B249D9">
        <w:t>Abbreviations and acronyms</w:t>
      </w:r>
      <w:bookmarkEnd w:id="39"/>
      <w:bookmarkEnd w:id="40"/>
      <w:bookmarkEnd w:id="41"/>
      <w:bookmarkEnd w:id="42"/>
    </w:p>
    <w:p w14:paraId="1D1464D4" w14:textId="77777777" w:rsidR="00AB5E7A" w:rsidRDefault="00AB5E7A" w:rsidP="00AB5E7A">
      <w:pPr>
        <w:rPr>
          <w:szCs w:val="20"/>
        </w:rPr>
      </w:pPr>
      <w:r w:rsidRPr="00B249D9">
        <w:rPr>
          <w:szCs w:val="20"/>
        </w:rPr>
        <w:t xml:space="preserve">This </w:t>
      </w:r>
      <w:r w:rsidRPr="00B249D9">
        <w:rPr>
          <w:rFonts w:hint="eastAsia"/>
          <w:szCs w:val="20"/>
        </w:rPr>
        <w:t>document</w:t>
      </w:r>
      <w:r w:rsidRPr="00B249D9">
        <w:rPr>
          <w:szCs w:val="20"/>
        </w:rPr>
        <w:t xml:space="preserve"> uses the following abbreviations and acronyms:</w:t>
      </w:r>
    </w:p>
    <w:p w14:paraId="0C802930" w14:textId="6F90235D" w:rsidR="00755A77" w:rsidRDefault="00755A77" w:rsidP="00755A77">
      <w:pPr>
        <w:tabs>
          <w:tab w:val="left" w:pos="1000"/>
        </w:tabs>
        <w:rPr>
          <w:noProof/>
        </w:rPr>
      </w:pPr>
      <w:r>
        <w:rPr>
          <w:noProof/>
        </w:rPr>
        <w:t>AVC</w:t>
      </w:r>
      <w:r w:rsidRPr="00617CB8">
        <w:rPr>
          <w:noProof/>
        </w:rPr>
        <w:tab/>
      </w:r>
      <w:r>
        <w:rPr>
          <w:noProof/>
        </w:rPr>
        <w:t>Advanced Video Coding</w:t>
      </w:r>
    </w:p>
    <w:p w14:paraId="7BD93009" w14:textId="7593635C" w:rsidR="00DE680D" w:rsidRDefault="00DE680D" w:rsidP="00755A77">
      <w:pPr>
        <w:tabs>
          <w:tab w:val="left" w:pos="1000"/>
        </w:tabs>
        <w:rPr>
          <w:noProof/>
        </w:rPr>
      </w:pPr>
      <w:r>
        <w:rPr>
          <w:noProof/>
        </w:rPr>
        <w:t>EOTF</w:t>
      </w:r>
      <w:r>
        <w:rPr>
          <w:noProof/>
        </w:rPr>
        <w:tab/>
        <w:t>Electro-Optical Transfer Function</w:t>
      </w:r>
    </w:p>
    <w:p w14:paraId="15816F7A" w14:textId="219E4F3F" w:rsidR="0002092A" w:rsidRDefault="0002092A" w:rsidP="00755A77">
      <w:pPr>
        <w:tabs>
          <w:tab w:val="left" w:pos="1000"/>
        </w:tabs>
        <w:rPr>
          <w:noProof/>
        </w:rPr>
      </w:pPr>
      <w:r>
        <w:rPr>
          <w:noProof/>
        </w:rPr>
        <w:t>HDR</w:t>
      </w:r>
      <w:r>
        <w:rPr>
          <w:noProof/>
        </w:rPr>
        <w:tab/>
        <w:t>High Dynamic Range</w:t>
      </w:r>
    </w:p>
    <w:p w14:paraId="065B170E" w14:textId="1041C336" w:rsidR="00755A77" w:rsidRDefault="00755A77" w:rsidP="00755A77">
      <w:pPr>
        <w:tabs>
          <w:tab w:val="left" w:pos="1000"/>
        </w:tabs>
        <w:rPr>
          <w:noProof/>
        </w:rPr>
      </w:pPr>
      <w:r>
        <w:rPr>
          <w:noProof/>
        </w:rPr>
        <w:t>HEVC</w:t>
      </w:r>
      <w:r>
        <w:rPr>
          <w:noProof/>
        </w:rPr>
        <w:tab/>
        <w:t>High Efficiency Video Coding</w:t>
      </w:r>
    </w:p>
    <w:p w14:paraId="4D114576" w14:textId="2AA291C4" w:rsidR="00202FFB" w:rsidRDefault="00202FFB" w:rsidP="00755A77">
      <w:pPr>
        <w:tabs>
          <w:tab w:val="left" w:pos="1000"/>
        </w:tabs>
        <w:rPr>
          <w:noProof/>
        </w:rPr>
      </w:pPr>
      <w:r>
        <w:rPr>
          <w:noProof/>
        </w:rPr>
        <w:t>HRVE</w:t>
      </w:r>
      <w:r>
        <w:rPr>
          <w:noProof/>
        </w:rPr>
        <w:tab/>
        <w:t>Hypothetical Reference Viewing Environment</w:t>
      </w:r>
    </w:p>
    <w:p w14:paraId="02056EA5" w14:textId="2572715B" w:rsidR="00202FFB" w:rsidRDefault="00202FFB" w:rsidP="00755A77">
      <w:pPr>
        <w:tabs>
          <w:tab w:val="left" w:pos="1000"/>
        </w:tabs>
        <w:rPr>
          <w:noProof/>
        </w:rPr>
      </w:pPr>
      <w:r>
        <w:rPr>
          <w:noProof/>
        </w:rPr>
        <w:t>QP</w:t>
      </w:r>
      <w:r>
        <w:rPr>
          <w:noProof/>
        </w:rPr>
        <w:tab/>
        <w:t>Quantization Parameter</w:t>
      </w:r>
    </w:p>
    <w:p w14:paraId="07A9983B" w14:textId="584D4260" w:rsidR="00755A77" w:rsidRDefault="00755A77" w:rsidP="00755A77">
      <w:pPr>
        <w:tabs>
          <w:tab w:val="left" w:pos="1000"/>
        </w:tabs>
        <w:rPr>
          <w:noProof/>
        </w:rPr>
      </w:pPr>
      <w:r>
        <w:rPr>
          <w:noProof/>
        </w:rPr>
        <w:t>RAPAU</w:t>
      </w:r>
      <w:r>
        <w:rPr>
          <w:noProof/>
        </w:rPr>
        <w:tab/>
        <w:t>Random Access Point Access Unit</w:t>
      </w:r>
    </w:p>
    <w:p w14:paraId="39BED423" w14:textId="68DD0493" w:rsidR="00202FFB" w:rsidRDefault="00202FFB" w:rsidP="00755A77">
      <w:pPr>
        <w:tabs>
          <w:tab w:val="left" w:pos="1000"/>
        </w:tabs>
        <w:rPr>
          <w:noProof/>
        </w:rPr>
      </w:pPr>
      <w:r>
        <w:rPr>
          <w:noProof/>
        </w:rPr>
        <w:t>RGB</w:t>
      </w:r>
      <w:r>
        <w:rPr>
          <w:noProof/>
        </w:rPr>
        <w:tab/>
        <w:t>Red Green Blue</w:t>
      </w:r>
    </w:p>
    <w:p w14:paraId="0606A496" w14:textId="300E8074" w:rsidR="00202FFB" w:rsidRDefault="00202FFB" w:rsidP="00755A77">
      <w:pPr>
        <w:tabs>
          <w:tab w:val="left" w:pos="1000"/>
        </w:tabs>
        <w:rPr>
          <w:noProof/>
        </w:rPr>
      </w:pPr>
      <w:r>
        <w:rPr>
          <w:noProof/>
        </w:rPr>
        <w:t>SDR</w:t>
      </w:r>
      <w:r>
        <w:rPr>
          <w:noProof/>
        </w:rPr>
        <w:tab/>
        <w:t>Standard Dynamic Range</w:t>
      </w:r>
    </w:p>
    <w:p w14:paraId="45EAB5CD" w14:textId="066C0264" w:rsidR="00755A77" w:rsidRDefault="00755A77" w:rsidP="00755A77">
      <w:pPr>
        <w:tabs>
          <w:tab w:val="left" w:pos="1000"/>
        </w:tabs>
        <w:rPr>
          <w:noProof/>
        </w:rPr>
      </w:pPr>
      <w:r>
        <w:rPr>
          <w:noProof/>
        </w:rPr>
        <w:t>SEI</w:t>
      </w:r>
      <w:r>
        <w:rPr>
          <w:noProof/>
        </w:rPr>
        <w:tab/>
        <w:t>Supplemental Enhancement Information</w:t>
      </w:r>
    </w:p>
    <w:p w14:paraId="74EB7972" w14:textId="089F00A8" w:rsidR="0002092A" w:rsidRDefault="0002092A" w:rsidP="00755A77">
      <w:pPr>
        <w:tabs>
          <w:tab w:val="left" w:pos="1000"/>
        </w:tabs>
        <w:rPr>
          <w:noProof/>
        </w:rPr>
      </w:pPr>
      <w:r>
        <w:rPr>
          <w:noProof/>
        </w:rPr>
        <w:t>WCG</w:t>
      </w:r>
      <w:r>
        <w:rPr>
          <w:noProof/>
        </w:rPr>
        <w:tab/>
        <w:t>Wide Colour Gamut</w:t>
      </w:r>
    </w:p>
    <w:p w14:paraId="6EC23EA3" w14:textId="7D3EF26F" w:rsidR="0098178B" w:rsidRDefault="0098178B" w:rsidP="007242C6">
      <w:pPr>
        <w:pStyle w:val="Heading1"/>
      </w:pPr>
      <w:bookmarkStart w:id="43" w:name="_Toc311376393"/>
      <w:bookmarkStart w:id="44" w:name="_Toc287647063"/>
      <w:bookmarkStart w:id="45" w:name="_Toc293076710"/>
      <w:bookmarkStart w:id="46" w:name="_Toc398827623"/>
      <w:bookmarkStart w:id="47" w:name="_Toc400712433"/>
      <w:bookmarkStart w:id="48" w:name="_Toc411167643"/>
      <w:r>
        <w:t>Mathematical functions</w:t>
      </w:r>
      <w:r w:rsidR="00785E65">
        <w:t xml:space="preserve"> and operations</w:t>
      </w:r>
      <w:bookmarkEnd w:id="43"/>
    </w:p>
    <w:p w14:paraId="466E70BD" w14:textId="77777777" w:rsidR="00785E65" w:rsidRPr="00617CB8" w:rsidRDefault="00785E65" w:rsidP="00785E65">
      <w:pPr>
        <w:pStyle w:val="enumlev1"/>
        <w:tabs>
          <w:tab w:val="clear" w:pos="794"/>
          <w:tab w:val="clear" w:pos="1191"/>
          <w:tab w:val="left" w:pos="1418"/>
        </w:tabs>
        <w:ind w:left="1418" w:hanging="851"/>
        <w:rPr>
          <w:noProof/>
        </w:rPr>
      </w:pPr>
      <w:r w:rsidRPr="00617CB8">
        <w:rPr>
          <w:noProof/>
        </w:rPr>
        <w:t>/</w:t>
      </w:r>
      <w:r w:rsidRPr="00617CB8">
        <w:rPr>
          <w:noProof/>
        </w:rPr>
        <w:tab/>
        <w:t>Integer division with truncation of the result toward zero. For example, 7 / 4 and −7 / −4 are truncated to 1 and −7 / 4 and 7 / −4 are truncated to −1.</w:t>
      </w:r>
    </w:p>
    <w:p w14:paraId="435A8A5B" w14:textId="6C995663" w:rsidR="005C5A4D" w:rsidRPr="007559E7" w:rsidRDefault="00785E65" w:rsidP="005C5A4D">
      <w:pPr>
        <w:pStyle w:val="enumlev1"/>
        <w:tabs>
          <w:tab w:val="clear" w:pos="794"/>
          <w:tab w:val="clear" w:pos="1191"/>
          <w:tab w:val="left" w:pos="1418"/>
        </w:tabs>
        <w:ind w:left="1418" w:hanging="851"/>
        <w:rPr>
          <w:rFonts w:ascii="Cambria Math" w:hAnsi="Cambria Math"/>
          <w:noProof/>
          <w:oMath/>
        </w:rPr>
      </w:pPr>
      <w:r w:rsidRPr="00617CB8">
        <w:rPr>
          <w:rFonts w:ascii="Symbol" w:hAnsi="Symbol" w:cs="Symbol"/>
          <w:noProof/>
        </w:rPr>
        <w:t></w:t>
      </w:r>
      <w:r w:rsidRPr="00617CB8">
        <w:rPr>
          <w:noProof/>
        </w:rPr>
        <w:tab/>
        <w:t>Used to denote division in mathematical equations where no truncation or rounding is intended.</w:t>
      </w:r>
      <w:r w:rsidR="005C5A4D" w:rsidRPr="005C5A4D">
        <w:rPr>
          <w:noProof/>
        </w:rPr>
        <w:t xml:space="preserve"> </w:t>
      </w:r>
      <w:r w:rsidR="005C5A4D">
        <w:rPr>
          <w:noProof/>
        </w:rPr>
        <w:t xml:space="preserve">For example, 7 </w:t>
      </w:r>
      <w:r w:rsidR="005C5A4D" w:rsidRPr="00617CB8">
        <w:rPr>
          <w:rFonts w:ascii="Symbol" w:hAnsi="Symbol" w:cs="Symbol"/>
          <w:noProof/>
        </w:rPr>
        <w:t></w:t>
      </w:r>
      <w:r w:rsidR="005C5A4D">
        <w:rPr>
          <w:rFonts w:ascii="Symbol" w:hAnsi="Symbol" w:cs="Symbol"/>
          <w:noProof/>
        </w:rPr>
        <w:t></w:t>
      </w:r>
      <w:r w:rsidR="005C5A4D">
        <w:rPr>
          <w:noProof/>
        </w:rPr>
        <w:t>4 = 1.75.</w:t>
      </w:r>
    </w:p>
    <w:p w14:paraId="15E7EB6A" w14:textId="4514F130" w:rsidR="00785E65" w:rsidRPr="00307A6F" w:rsidRDefault="007F0777">
      <w:pPr>
        <w:pStyle w:val="enumlev1"/>
        <w:tabs>
          <w:tab w:val="clear" w:pos="794"/>
          <w:tab w:val="clear" w:pos="1191"/>
          <w:tab w:val="left" w:pos="1418"/>
        </w:tabs>
        <w:ind w:left="1418" w:hanging="851"/>
        <w:rPr>
          <w:rFonts w:ascii="Cambria Math" w:hAnsi="Cambria Math"/>
          <w:noProof/>
          <w:oMath/>
        </w:rPr>
      </w:pPr>
      <m:oMath>
        <m:f>
          <m:fPr>
            <m:ctrlPr>
              <w:rPr>
                <w:rFonts w:ascii="Cambria Math" w:hAnsi="Cambria Math"/>
                <w:i/>
                <w:noProof/>
              </w:rPr>
            </m:ctrlPr>
          </m:fPr>
          <m:num>
            <m:r>
              <w:rPr>
                <w:rFonts w:ascii="Cambria Math" w:hAnsi="Cambria Math"/>
                <w:noProof/>
              </w:rPr>
              <m:t>a</m:t>
            </m:r>
          </m:num>
          <m:den>
            <m:r>
              <w:rPr>
                <w:rFonts w:ascii="Cambria Math" w:hAnsi="Cambria Math"/>
                <w:noProof/>
              </w:rPr>
              <m:t>b</m:t>
            </m:r>
          </m:den>
        </m:f>
      </m:oMath>
      <w:r w:rsidR="005C5A4D">
        <w:rPr>
          <w:noProof/>
        </w:rPr>
        <w:t xml:space="preserve"> </w:t>
      </w:r>
      <w:r w:rsidR="005C5A4D">
        <w:rPr>
          <w:noProof/>
        </w:rPr>
        <w:tab/>
      </w:r>
      <w:r w:rsidR="005C5A4D" w:rsidRPr="00617CB8">
        <w:rPr>
          <w:noProof/>
        </w:rPr>
        <w:t>Used to denote division in mathematical equations where no truncation or rounding is intended.</w:t>
      </w:r>
      <w:r w:rsidR="005C5A4D">
        <w:rPr>
          <w:noProof/>
        </w:rPr>
        <w:t xml:space="preserve"> For example, </w:t>
      </w:r>
      <m:oMath>
        <m:f>
          <m:fPr>
            <m:ctrlPr>
              <w:rPr>
                <w:rFonts w:ascii="Cambria Math" w:hAnsi="Cambria Math"/>
                <w:i/>
                <w:noProof/>
              </w:rPr>
            </m:ctrlPr>
          </m:fPr>
          <m:num>
            <m:r>
              <w:rPr>
                <w:rFonts w:ascii="Cambria Math" w:hAnsi="Cambria Math"/>
                <w:noProof/>
              </w:rPr>
              <m:t>7</m:t>
            </m:r>
          </m:num>
          <m:den>
            <m:r>
              <w:rPr>
                <w:rFonts w:ascii="Cambria Math" w:hAnsi="Cambria Math"/>
                <w:noProof/>
              </w:rPr>
              <m:t>4</m:t>
            </m:r>
          </m:den>
        </m:f>
      </m:oMath>
      <w:r w:rsidR="005C5A4D">
        <w:rPr>
          <w:noProof/>
        </w:rPr>
        <w:t xml:space="preserve"> = 1.75.</w:t>
      </w:r>
    </w:p>
    <w:p w14:paraId="4A133ECD" w14:textId="77777777" w:rsidR="00292226" w:rsidRDefault="00292226" w:rsidP="00736C70">
      <w:pPr>
        <w:pStyle w:val="Equation"/>
        <w:tabs>
          <w:tab w:val="clear" w:pos="794"/>
          <w:tab w:val="clear" w:pos="1588"/>
          <w:tab w:val="left" w:pos="1418"/>
        </w:tabs>
        <w:ind w:left="1412" w:hanging="850"/>
        <w:rPr>
          <w:noProof/>
          <w:position w:val="-30"/>
        </w:rPr>
      </w:pPr>
      <w:r w:rsidRPr="00617CB8">
        <w:rPr>
          <w:noProof/>
          <w:position w:val="6"/>
        </w:rPr>
        <w:t xml:space="preserve">Abs( </w:t>
      </w:r>
      <w:r w:rsidRPr="00617CB8">
        <w:rPr>
          <w:iCs/>
          <w:noProof/>
          <w:position w:val="6"/>
        </w:rPr>
        <w:t>x</w:t>
      </w:r>
      <w:r w:rsidRPr="00617CB8">
        <w:rPr>
          <w:noProof/>
          <w:position w:val="6"/>
        </w:rPr>
        <w:t xml:space="preserve"> ) </w:t>
      </w:r>
      <w:r w:rsidRPr="00617CB8">
        <w:rPr>
          <w:rFonts w:ascii="Symbol" w:hAnsi="Symbol" w:cs="Symbol"/>
          <w:noProof/>
          <w:position w:val="6"/>
        </w:rPr>
        <w:t></w:t>
      </w:r>
      <w:r w:rsidRPr="00617CB8">
        <w:rPr>
          <w:noProof/>
        </w:rPr>
        <w:t xml:space="preserve"> </w:t>
      </w:r>
      <w:r w:rsidR="007F0777">
        <w:rPr>
          <w:noProof/>
          <w:position w:val="-30"/>
        </w:rPr>
        <w:pict w14:anchorId="37C7E9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8.35pt">
            <v:imagedata r:id="rId17" o:title=""/>
          </v:shape>
        </w:pict>
      </w:r>
    </w:p>
    <w:p w14:paraId="1D13FE70" w14:textId="5F5D2340" w:rsidR="00736C70" w:rsidRPr="00617CB8" w:rsidRDefault="00736C70" w:rsidP="00736C70">
      <w:pPr>
        <w:pStyle w:val="Equation"/>
        <w:tabs>
          <w:tab w:val="clear" w:pos="794"/>
          <w:tab w:val="clear" w:pos="1588"/>
          <w:tab w:val="left" w:pos="1418"/>
        </w:tabs>
        <w:ind w:left="1412" w:hanging="850"/>
        <w:rPr>
          <w:noProof/>
        </w:rPr>
      </w:pPr>
      <w:r w:rsidRPr="00617CB8">
        <w:rPr>
          <w:noProof/>
        </w:rPr>
        <w:t xml:space="preserve">Clip3( x, y, z ) = </w:t>
      </w:r>
      <w:r w:rsidR="007F0777">
        <w:rPr>
          <w:noProof/>
          <w:position w:val="-50"/>
        </w:rPr>
        <w:pict w14:anchorId="1DA338C9">
          <v:shape id="_x0000_i1026" type="#_x0000_t75" style="width:79.4pt;height:49.8pt">
            <v:imagedata r:id="rId18" o:title=""/>
          </v:shape>
        </w:pict>
      </w:r>
    </w:p>
    <w:p w14:paraId="4208D4CE" w14:textId="604F3E44" w:rsidR="00292226" w:rsidRPr="00E63AFE" w:rsidRDefault="00736C70" w:rsidP="00292226">
      <w:pPr>
        <w:pStyle w:val="Equation"/>
        <w:tabs>
          <w:tab w:val="clear" w:pos="794"/>
          <w:tab w:val="clear" w:pos="1588"/>
          <w:tab w:val="left" w:pos="1418"/>
        </w:tabs>
        <w:ind w:left="1412" w:hanging="850"/>
        <w:rPr>
          <w:noProof/>
          <w:lang w:val="es-ES_tradnl"/>
        </w:rPr>
      </w:pPr>
      <w:r w:rsidRPr="00617CB8">
        <w:rPr>
          <w:noProof/>
        </w:rPr>
        <w:t xml:space="preserve">Floor( </w:t>
      </w:r>
      <w:r w:rsidRPr="00617CB8">
        <w:rPr>
          <w:iCs/>
          <w:noProof/>
        </w:rPr>
        <w:t>x</w:t>
      </w:r>
      <w:r w:rsidRPr="00617CB8">
        <w:rPr>
          <w:noProof/>
        </w:rPr>
        <w:t xml:space="preserve"> )</w:t>
      </w:r>
      <w:r w:rsidRPr="00617CB8">
        <w:rPr>
          <w:noProof/>
        </w:rPr>
        <w:tab/>
        <w:t xml:space="preserve">the largest integer less than or equal to </w:t>
      </w:r>
      <w:r w:rsidRPr="00617CB8">
        <w:rPr>
          <w:iCs/>
          <w:noProof/>
        </w:rPr>
        <w:t>x</w:t>
      </w:r>
      <w:r w:rsidRPr="00617CB8">
        <w:rPr>
          <w:noProof/>
        </w:rPr>
        <w:t>.</w:t>
      </w:r>
      <w:r w:rsidR="00292226" w:rsidRPr="00292226">
        <w:rPr>
          <w:noProof/>
          <w:lang w:val="es-ES_tradnl"/>
        </w:rPr>
        <w:t xml:space="preserve"> </w:t>
      </w:r>
    </w:p>
    <w:p w14:paraId="3E0EAA18" w14:textId="2F9ACA4A" w:rsidR="00785E65" w:rsidRDefault="00292226" w:rsidP="00292226">
      <w:pPr>
        <w:pStyle w:val="Equation"/>
        <w:tabs>
          <w:tab w:val="clear" w:pos="794"/>
          <w:tab w:val="clear" w:pos="1588"/>
          <w:tab w:val="left" w:pos="1418"/>
        </w:tabs>
        <w:ind w:left="1412" w:hanging="850"/>
        <w:rPr>
          <w:noProof/>
        </w:rPr>
      </w:pPr>
      <w:r w:rsidRPr="00617CB8">
        <w:rPr>
          <w:noProof/>
        </w:rPr>
        <w:t>Round( x ) = Sign( x ) * Floor( Abs( x ) + 0.5 )</w:t>
      </w:r>
    </w:p>
    <w:p w14:paraId="25799B00" w14:textId="2BC48226" w:rsidR="00292226" w:rsidRDefault="00292226" w:rsidP="00292226">
      <w:pPr>
        <w:pStyle w:val="Equation"/>
        <w:tabs>
          <w:tab w:val="clear" w:pos="794"/>
          <w:tab w:val="clear" w:pos="1588"/>
          <w:tab w:val="left" w:pos="1418"/>
        </w:tabs>
        <w:ind w:left="1412" w:hanging="850"/>
        <w:rPr>
          <w:noProof/>
          <w:position w:val="-50"/>
        </w:rPr>
      </w:pPr>
      <w:r w:rsidRPr="00E63AFE">
        <w:rPr>
          <w:noProof/>
          <w:lang w:val="es-ES_tradnl"/>
        </w:rPr>
        <w:t xml:space="preserve">Sign( x ) = </w:t>
      </w:r>
      <w:r w:rsidR="007F0777">
        <w:rPr>
          <w:noProof/>
          <w:position w:val="-50"/>
        </w:rPr>
        <w:pict w14:anchorId="453C0CD1">
          <v:shape id="_x0000_i1027" type="#_x0000_t75" style="width:64.6pt;height:49.8pt">
            <v:imagedata r:id="rId19" o:title=""/>
          </v:shape>
        </w:pict>
      </w:r>
    </w:p>
    <w:p w14:paraId="5E4A3B72" w14:textId="7B0C969D" w:rsidR="003A00EB" w:rsidRDefault="003A00EB" w:rsidP="00307A6F">
      <w:pPr>
        <w:pStyle w:val="Heading1"/>
        <w:rPr>
          <w:noProof/>
        </w:rPr>
      </w:pPr>
      <w:bookmarkStart w:id="49" w:name="_Toc311376394"/>
      <w:r>
        <w:rPr>
          <w:noProof/>
        </w:rPr>
        <w:lastRenderedPageBreak/>
        <w:t>Constants</w:t>
      </w:r>
      <w:bookmarkEnd w:id="49"/>
    </w:p>
    <w:p w14:paraId="048846B1" w14:textId="710C67C6" w:rsidR="003A00EB" w:rsidRDefault="003A00EB" w:rsidP="00307A6F">
      <w:pPr>
        <w:pStyle w:val="Equation"/>
        <w:tabs>
          <w:tab w:val="clear" w:pos="794"/>
          <w:tab w:val="clear" w:pos="1588"/>
          <w:tab w:val="left" w:pos="1418"/>
        </w:tabs>
        <w:rPr>
          <w:noProof/>
        </w:rPr>
      </w:pPr>
      <w:r>
        <w:rPr>
          <w:noProof/>
        </w:rPr>
        <w:t>The following variables are used as constants throughout this document</w:t>
      </w:r>
      <w:r w:rsidR="009A77B5">
        <w:rPr>
          <w:noProof/>
        </w:rPr>
        <w:t xml:space="preserve">. For some of the variables it is indicated within parenthesis what the variable </w:t>
      </w:r>
      <w:r w:rsidR="00616AA8">
        <w:rPr>
          <w:noProof/>
        </w:rPr>
        <w:t>represents</w:t>
      </w:r>
      <w:r w:rsidR="009A77B5">
        <w:rPr>
          <w:noProof/>
        </w:rPr>
        <w:t xml:space="preserve"> </w:t>
      </w:r>
      <w:r w:rsidR="00616AA8">
        <w:rPr>
          <w:noProof/>
        </w:rPr>
        <w:t>an approxiamtion of.</w:t>
      </w:r>
    </w:p>
    <w:p w14:paraId="66FD64BD" w14:textId="22F9A954" w:rsidR="00114086" w:rsidRPr="00307A6F" w:rsidRDefault="00114086" w:rsidP="00307A6F">
      <w:pPr>
        <w:ind w:left="567"/>
        <w:rPr>
          <w:szCs w:val="20"/>
        </w:rPr>
      </w:pPr>
      <w:r w:rsidRPr="00114086">
        <w:rPr>
          <w:szCs w:val="20"/>
        </w:rPr>
        <w:t>m</w:t>
      </w:r>
      <w:r w:rsidRPr="00114086">
        <w:rPr>
          <w:szCs w:val="20"/>
          <w:vertAlign w:val="subscript"/>
        </w:rPr>
        <w:t>1</w:t>
      </w:r>
      <w:r w:rsidRPr="00114086">
        <w:rPr>
          <w:szCs w:val="20"/>
        </w:rPr>
        <w:t xml:space="preserve"> = 0.1593017578</w:t>
      </w:r>
      <w:r w:rsidR="00616AA8">
        <w:rPr>
          <w:szCs w:val="20"/>
        </w:rPr>
        <w:tab/>
      </w:r>
      <w:r w:rsidR="00616AA8">
        <w:rPr>
          <w:szCs w:val="20"/>
        </w:rPr>
        <w:tab/>
        <w:t xml:space="preserve">(represents </w:t>
      </w:r>
      <m:oMath>
        <m:f>
          <m:fPr>
            <m:ctrlPr>
              <w:rPr>
                <w:rFonts w:ascii="Cambria Math" w:hAnsi="Cambria Math"/>
                <w:i/>
                <w:szCs w:val="20"/>
              </w:rPr>
            </m:ctrlPr>
          </m:fPr>
          <m:num>
            <m:r>
              <w:rPr>
                <w:rFonts w:ascii="Cambria Math" w:hAnsi="Cambria Math"/>
                <w:szCs w:val="20"/>
              </w:rPr>
              <m:t>2610</m:t>
            </m:r>
          </m:num>
          <m:den>
            <m:r>
              <w:rPr>
                <w:rFonts w:ascii="Cambria Math" w:hAnsi="Cambria Math"/>
                <w:szCs w:val="20"/>
              </w:rPr>
              <m:t>16384</m:t>
            </m:r>
          </m:den>
        </m:f>
      </m:oMath>
      <w:r w:rsidR="00616AA8">
        <w:rPr>
          <w:szCs w:val="20"/>
        </w:rPr>
        <w:t>)</w:t>
      </w:r>
    </w:p>
    <w:p w14:paraId="220E9315" w14:textId="77777777" w:rsidR="00114086" w:rsidRPr="00114086" w:rsidRDefault="00114086" w:rsidP="00114086">
      <w:pPr>
        <w:ind w:left="567"/>
        <w:rPr>
          <w:szCs w:val="20"/>
        </w:rPr>
      </w:pPr>
      <w:r w:rsidRPr="00114086">
        <w:rPr>
          <w:szCs w:val="20"/>
        </w:rPr>
        <w:t>m</w:t>
      </w:r>
      <w:r w:rsidRPr="00114086">
        <w:rPr>
          <w:szCs w:val="20"/>
          <w:vertAlign w:val="subscript"/>
        </w:rPr>
        <w:t>2</w:t>
      </w:r>
      <w:r w:rsidRPr="00114086">
        <w:rPr>
          <w:szCs w:val="20"/>
        </w:rPr>
        <w:t xml:space="preserve"> = 78.84375  </w:t>
      </w:r>
    </w:p>
    <w:p w14:paraId="242D601A" w14:textId="77777777" w:rsidR="00114086" w:rsidRPr="00114086" w:rsidRDefault="00114086" w:rsidP="00114086">
      <w:pPr>
        <w:ind w:left="567"/>
        <w:rPr>
          <w:szCs w:val="20"/>
        </w:rPr>
      </w:pPr>
      <w:r w:rsidRPr="00114086">
        <w:rPr>
          <w:szCs w:val="20"/>
        </w:rPr>
        <w:t>c</w:t>
      </w:r>
      <w:r w:rsidRPr="00114086">
        <w:rPr>
          <w:szCs w:val="20"/>
          <w:vertAlign w:val="subscript"/>
        </w:rPr>
        <w:t>1</w:t>
      </w:r>
      <w:r w:rsidRPr="00114086">
        <w:rPr>
          <w:szCs w:val="20"/>
        </w:rPr>
        <w:t xml:space="preserve"> = 0.8359375</w:t>
      </w:r>
    </w:p>
    <w:p w14:paraId="7BCC8641" w14:textId="77777777" w:rsidR="00114086" w:rsidRPr="00114086" w:rsidRDefault="00114086" w:rsidP="00114086">
      <w:pPr>
        <w:ind w:left="567"/>
        <w:rPr>
          <w:szCs w:val="20"/>
        </w:rPr>
      </w:pPr>
      <w:r w:rsidRPr="00114086">
        <w:rPr>
          <w:szCs w:val="20"/>
        </w:rPr>
        <w:t>c</w:t>
      </w:r>
      <w:r w:rsidRPr="00114086">
        <w:rPr>
          <w:szCs w:val="20"/>
          <w:vertAlign w:val="subscript"/>
        </w:rPr>
        <w:t>2</w:t>
      </w:r>
      <w:r w:rsidRPr="00114086">
        <w:rPr>
          <w:szCs w:val="20"/>
        </w:rPr>
        <w:t xml:space="preserve"> = 18.8515625</w:t>
      </w:r>
    </w:p>
    <w:p w14:paraId="70477062" w14:textId="77777777" w:rsidR="00114086" w:rsidRPr="00114086" w:rsidRDefault="00114086" w:rsidP="00114086">
      <w:pPr>
        <w:ind w:left="567"/>
        <w:rPr>
          <w:szCs w:val="20"/>
        </w:rPr>
      </w:pPr>
      <w:r w:rsidRPr="00114086">
        <w:rPr>
          <w:szCs w:val="20"/>
        </w:rPr>
        <w:t>c</w:t>
      </w:r>
      <w:r w:rsidRPr="00114086">
        <w:rPr>
          <w:szCs w:val="20"/>
          <w:vertAlign w:val="subscript"/>
        </w:rPr>
        <w:t>3</w:t>
      </w:r>
      <w:r w:rsidRPr="00114086">
        <w:rPr>
          <w:szCs w:val="20"/>
        </w:rPr>
        <w:t xml:space="preserve"> = 18.6875</w:t>
      </w:r>
    </w:p>
    <w:p w14:paraId="7FAF5AB5" w14:textId="604C5B91" w:rsidR="00114086" w:rsidRPr="00114086" w:rsidRDefault="00114086" w:rsidP="00114086">
      <w:pPr>
        <w:ind w:left="567"/>
        <w:rPr>
          <w:szCs w:val="20"/>
        </w:rPr>
      </w:pPr>
      <w:r w:rsidRPr="00114086">
        <w:rPr>
          <w:szCs w:val="20"/>
        </w:rPr>
        <w:t>w</w:t>
      </w:r>
      <w:r w:rsidRPr="00114086">
        <w:rPr>
          <w:szCs w:val="20"/>
          <w:vertAlign w:val="subscript"/>
        </w:rPr>
        <w:t>R</w:t>
      </w:r>
      <w:r w:rsidRPr="00114086">
        <w:rPr>
          <w:szCs w:val="20"/>
        </w:rPr>
        <w:t xml:space="preserve"> = 0.2627</w:t>
      </w:r>
    </w:p>
    <w:p w14:paraId="0537BC61" w14:textId="77777777" w:rsidR="00114086" w:rsidRPr="00114086" w:rsidRDefault="00114086" w:rsidP="00114086">
      <w:pPr>
        <w:ind w:left="567"/>
        <w:rPr>
          <w:szCs w:val="20"/>
        </w:rPr>
      </w:pPr>
      <w:r w:rsidRPr="00114086">
        <w:rPr>
          <w:szCs w:val="20"/>
        </w:rPr>
        <w:t>w</w:t>
      </w:r>
      <w:r w:rsidRPr="00114086">
        <w:rPr>
          <w:szCs w:val="20"/>
          <w:vertAlign w:val="subscript"/>
        </w:rPr>
        <w:t>G</w:t>
      </w:r>
      <w:r w:rsidRPr="00114086">
        <w:rPr>
          <w:szCs w:val="20"/>
        </w:rPr>
        <w:t xml:space="preserve"> = 0.6780</w:t>
      </w:r>
    </w:p>
    <w:p w14:paraId="46429AFF" w14:textId="77777777" w:rsidR="00114086" w:rsidRPr="00114086" w:rsidRDefault="00114086" w:rsidP="00114086">
      <w:pPr>
        <w:ind w:left="567"/>
        <w:rPr>
          <w:szCs w:val="20"/>
        </w:rPr>
      </w:pPr>
      <w:r w:rsidRPr="00114086">
        <w:rPr>
          <w:szCs w:val="20"/>
        </w:rPr>
        <w:t>w</w:t>
      </w:r>
      <w:r w:rsidRPr="00114086">
        <w:rPr>
          <w:szCs w:val="20"/>
          <w:vertAlign w:val="subscript"/>
        </w:rPr>
        <w:t>B</w:t>
      </w:r>
      <w:r w:rsidRPr="00114086">
        <w:rPr>
          <w:szCs w:val="20"/>
        </w:rPr>
        <w:t xml:space="preserve"> = 0.0593</w:t>
      </w:r>
    </w:p>
    <w:p w14:paraId="69E31D7B" w14:textId="505B32D6" w:rsidR="00114086" w:rsidRPr="00307A6F" w:rsidRDefault="005F5F72" w:rsidP="00307A6F">
      <w:pPr>
        <w:ind w:left="567"/>
        <w:rPr>
          <w:szCs w:val="20"/>
        </w:rPr>
      </w:pPr>
      <w:r w:rsidRPr="00114086">
        <w:rPr>
          <w:szCs w:val="20"/>
        </w:rPr>
        <w:t>a</w:t>
      </w:r>
      <w:r w:rsidRPr="00114086">
        <w:rPr>
          <w:szCs w:val="20"/>
          <w:vertAlign w:val="subscript"/>
        </w:rPr>
        <w:t>13</w:t>
      </w:r>
      <w:r w:rsidRPr="00114086">
        <w:rPr>
          <w:szCs w:val="20"/>
        </w:rPr>
        <w:t xml:space="preserve"> = 1.4746</w:t>
      </w:r>
      <w:r w:rsidR="00616AA8">
        <w:rPr>
          <w:szCs w:val="20"/>
        </w:rPr>
        <w:tab/>
      </w:r>
      <w:r w:rsidR="00616AA8">
        <w:rPr>
          <w:szCs w:val="20"/>
        </w:rPr>
        <w:tab/>
      </w:r>
      <w:r w:rsidR="00616AA8">
        <w:rPr>
          <w:szCs w:val="20"/>
        </w:rPr>
        <w:tab/>
        <w:t xml:space="preserve">(represents </w:t>
      </w:r>
      <w:r w:rsidR="00616AA8" w:rsidRPr="001B4A58">
        <w:rPr>
          <w:szCs w:val="20"/>
        </w:rPr>
        <w:t>2*(1-w</w:t>
      </w:r>
      <w:r w:rsidR="00616AA8" w:rsidRPr="00F03309">
        <w:rPr>
          <w:szCs w:val="20"/>
          <w:vertAlign w:val="subscript"/>
        </w:rPr>
        <w:t>R</w:t>
      </w:r>
      <w:r w:rsidR="00616AA8" w:rsidRPr="001B4A58">
        <w:rPr>
          <w:szCs w:val="20"/>
        </w:rPr>
        <w:t>)</w:t>
      </w:r>
      <w:r w:rsidR="00616AA8">
        <w:rPr>
          <w:szCs w:val="20"/>
        </w:rPr>
        <w:t>)</w:t>
      </w:r>
    </w:p>
    <w:p w14:paraId="2BE0C498" w14:textId="6CC77443" w:rsidR="00114086" w:rsidRPr="00307A6F" w:rsidRDefault="005F5F72" w:rsidP="00307A6F">
      <w:pPr>
        <w:ind w:left="567"/>
        <w:rPr>
          <w:szCs w:val="20"/>
        </w:rPr>
      </w:pPr>
      <w:r w:rsidRPr="00114086">
        <w:rPr>
          <w:szCs w:val="20"/>
        </w:rPr>
        <w:t>a</w:t>
      </w:r>
      <w:r w:rsidRPr="00114086">
        <w:rPr>
          <w:szCs w:val="20"/>
          <w:vertAlign w:val="subscript"/>
        </w:rPr>
        <w:t>32</w:t>
      </w:r>
      <w:r w:rsidRPr="00114086">
        <w:rPr>
          <w:szCs w:val="20"/>
        </w:rPr>
        <w:t xml:space="preserve"> = 1.8814</w:t>
      </w:r>
      <w:r w:rsidR="00616AA8">
        <w:rPr>
          <w:szCs w:val="20"/>
        </w:rPr>
        <w:tab/>
      </w:r>
      <w:r w:rsidR="00616AA8">
        <w:rPr>
          <w:szCs w:val="20"/>
        </w:rPr>
        <w:tab/>
      </w:r>
      <w:r w:rsidR="00616AA8">
        <w:rPr>
          <w:szCs w:val="20"/>
        </w:rPr>
        <w:tab/>
        <w:t>(represents 2*(1-w</w:t>
      </w:r>
      <w:r w:rsidR="00616AA8" w:rsidRPr="00F03309">
        <w:rPr>
          <w:szCs w:val="20"/>
          <w:vertAlign w:val="subscript"/>
        </w:rPr>
        <w:t>B</w:t>
      </w:r>
      <w:r w:rsidR="00616AA8">
        <w:rPr>
          <w:szCs w:val="20"/>
        </w:rPr>
        <w:t>))</w:t>
      </w:r>
    </w:p>
    <w:p w14:paraId="58D7CA04" w14:textId="76DBE7B8" w:rsidR="00114086" w:rsidRPr="00307A6F" w:rsidRDefault="005F5F72" w:rsidP="00307A6F">
      <w:pPr>
        <w:ind w:left="567"/>
        <w:rPr>
          <w:szCs w:val="20"/>
        </w:rPr>
      </w:pPr>
      <w:r w:rsidRPr="00114086">
        <w:rPr>
          <w:szCs w:val="20"/>
        </w:rPr>
        <w:t>a</w:t>
      </w:r>
      <w:r w:rsidRPr="00114086">
        <w:rPr>
          <w:szCs w:val="20"/>
          <w:vertAlign w:val="subscript"/>
        </w:rPr>
        <w:t>22</w:t>
      </w:r>
      <w:r w:rsidRPr="00114086">
        <w:rPr>
          <w:szCs w:val="20"/>
        </w:rPr>
        <w:t xml:space="preserve"> = 0.16455 </w:t>
      </w:r>
      <w:r w:rsidR="00616AA8">
        <w:rPr>
          <w:szCs w:val="20"/>
        </w:rPr>
        <w:tab/>
      </w:r>
      <w:r w:rsidR="00616AA8">
        <w:rPr>
          <w:szCs w:val="20"/>
        </w:rPr>
        <w:tab/>
      </w:r>
      <w:r w:rsidR="00616AA8">
        <w:rPr>
          <w:szCs w:val="20"/>
        </w:rPr>
        <w:tab/>
        <w:t xml:space="preserve">(represents </w:t>
      </w:r>
      <m:oMath>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w</m:t>
                </m:r>
              </m:e>
              <m:sub>
                <m:r>
                  <w:rPr>
                    <w:rFonts w:ascii="Cambria Math" w:hAnsi="Cambria Math"/>
                    <w:szCs w:val="20"/>
                  </w:rPr>
                  <m:t>B</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a</m:t>
                </m:r>
              </m:e>
              <m:sub>
                <m:r>
                  <w:rPr>
                    <w:rFonts w:ascii="Cambria Math" w:hAnsi="Cambria Math"/>
                    <w:szCs w:val="20"/>
                  </w:rPr>
                  <m:t>32</m:t>
                </m:r>
              </m:sub>
            </m:sSub>
          </m:num>
          <m:den>
            <m:sSub>
              <m:sSubPr>
                <m:ctrlPr>
                  <w:rPr>
                    <w:rFonts w:ascii="Cambria Math" w:hAnsi="Cambria Math"/>
                    <w:i/>
                    <w:szCs w:val="20"/>
                  </w:rPr>
                </m:ctrlPr>
              </m:sSubPr>
              <m:e>
                <m:r>
                  <w:rPr>
                    <w:rFonts w:ascii="Cambria Math" w:hAnsi="Cambria Math"/>
                    <w:szCs w:val="20"/>
                  </w:rPr>
                  <m:t>w</m:t>
                </m:r>
              </m:e>
              <m:sub>
                <m:r>
                  <w:rPr>
                    <w:rFonts w:ascii="Cambria Math" w:hAnsi="Cambria Math"/>
                    <w:szCs w:val="20"/>
                  </w:rPr>
                  <m:t>G</m:t>
                </m:r>
              </m:sub>
            </m:sSub>
          </m:den>
        </m:f>
      </m:oMath>
      <w:r w:rsidR="00616AA8">
        <w:rPr>
          <w:szCs w:val="20"/>
        </w:rPr>
        <w:t>)</w:t>
      </w:r>
    </w:p>
    <w:p w14:paraId="32057A07" w14:textId="2CEAF824" w:rsidR="00114086" w:rsidRDefault="005F5F72" w:rsidP="00114086">
      <w:pPr>
        <w:ind w:left="567"/>
        <w:rPr>
          <w:rFonts w:eastAsia="Times New Roman"/>
          <w:szCs w:val="20"/>
          <w:lang w:eastAsia="en-US"/>
        </w:rPr>
      </w:pPr>
      <w:r w:rsidRPr="00114086">
        <w:rPr>
          <w:szCs w:val="20"/>
        </w:rPr>
        <w:t>a</w:t>
      </w:r>
      <w:r w:rsidRPr="00114086">
        <w:rPr>
          <w:szCs w:val="20"/>
          <w:vertAlign w:val="subscript"/>
        </w:rPr>
        <w:t>23</w:t>
      </w:r>
      <w:r w:rsidRPr="00114086">
        <w:rPr>
          <w:szCs w:val="20"/>
        </w:rPr>
        <w:t xml:space="preserve"> = 0.57135</w:t>
      </w:r>
      <w:r w:rsidR="00114086" w:rsidRPr="00114086">
        <w:rPr>
          <w:rFonts w:eastAsia="Times New Roman"/>
          <w:szCs w:val="20"/>
          <w:lang w:eastAsia="en-US"/>
        </w:rPr>
        <w:t xml:space="preserve"> </w:t>
      </w:r>
      <w:r w:rsidR="00616AA8">
        <w:rPr>
          <w:szCs w:val="20"/>
        </w:rPr>
        <w:tab/>
      </w:r>
      <w:r w:rsidR="00616AA8">
        <w:rPr>
          <w:szCs w:val="20"/>
        </w:rPr>
        <w:tab/>
      </w:r>
      <w:r w:rsidR="00616AA8">
        <w:rPr>
          <w:szCs w:val="20"/>
        </w:rPr>
        <w:tab/>
        <w:t xml:space="preserve">(represents </w:t>
      </w:r>
      <m:oMath>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w</m:t>
                </m:r>
              </m:e>
              <m:sub>
                <m:r>
                  <w:rPr>
                    <w:rFonts w:ascii="Cambria Math" w:hAnsi="Cambria Math"/>
                    <w:szCs w:val="20"/>
                  </w:rPr>
                  <m:t>R</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a</m:t>
                </m:r>
              </m:e>
              <m:sub>
                <m:r>
                  <w:rPr>
                    <w:rFonts w:ascii="Cambria Math" w:hAnsi="Cambria Math"/>
                    <w:szCs w:val="20"/>
                  </w:rPr>
                  <m:t>13</m:t>
                </m:r>
              </m:sub>
            </m:sSub>
          </m:num>
          <m:den>
            <m:sSub>
              <m:sSubPr>
                <m:ctrlPr>
                  <w:rPr>
                    <w:rFonts w:ascii="Cambria Math" w:hAnsi="Cambria Math"/>
                    <w:i/>
                    <w:szCs w:val="20"/>
                  </w:rPr>
                </m:ctrlPr>
              </m:sSubPr>
              <m:e>
                <m:r>
                  <w:rPr>
                    <w:rFonts w:ascii="Cambria Math" w:hAnsi="Cambria Math"/>
                    <w:szCs w:val="20"/>
                  </w:rPr>
                  <m:t>w</m:t>
                </m:r>
              </m:e>
              <m:sub>
                <m:r>
                  <w:rPr>
                    <w:rFonts w:ascii="Cambria Math" w:hAnsi="Cambria Math"/>
                    <w:szCs w:val="20"/>
                  </w:rPr>
                  <m:t>G</m:t>
                </m:r>
              </m:sub>
            </m:sSub>
          </m:den>
        </m:f>
      </m:oMath>
      <w:r w:rsidR="00616AA8">
        <w:rPr>
          <w:szCs w:val="20"/>
        </w:rPr>
        <w:t>)</w:t>
      </w:r>
    </w:p>
    <w:p w14:paraId="172736E3" w14:textId="00B65992" w:rsidR="00114086" w:rsidRDefault="00114086" w:rsidP="00114086">
      <w:pPr>
        <w:ind w:left="567"/>
        <w:rPr>
          <w:szCs w:val="20"/>
        </w:rPr>
      </w:pPr>
      <w:r w:rsidRPr="00114086">
        <w:rPr>
          <w:szCs w:val="20"/>
        </w:rPr>
        <w:t>b</w:t>
      </w:r>
      <w:r w:rsidRPr="00114086">
        <w:rPr>
          <w:szCs w:val="20"/>
          <w:vertAlign w:val="subscript"/>
        </w:rPr>
        <w:t>2</w:t>
      </w:r>
      <w:r w:rsidR="00616AA8">
        <w:rPr>
          <w:szCs w:val="20"/>
          <w:vertAlign w:val="subscript"/>
        </w:rPr>
        <w:t>1</w:t>
      </w:r>
      <w:r w:rsidRPr="00114086">
        <w:rPr>
          <w:szCs w:val="20"/>
        </w:rPr>
        <w:t xml:space="preserve"> = 0.139630 </w:t>
      </w:r>
      <w:r w:rsidR="00616AA8">
        <w:rPr>
          <w:szCs w:val="20"/>
        </w:rPr>
        <w:tab/>
      </w:r>
      <w:r w:rsidR="00616AA8">
        <w:rPr>
          <w:szCs w:val="20"/>
        </w:rPr>
        <w:tab/>
        <w:t xml:space="preserve">(represents </w:t>
      </w:r>
      <m:oMath>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w</m:t>
                </m:r>
              </m:e>
              <m:sub>
                <m:r>
                  <w:rPr>
                    <w:rFonts w:ascii="Cambria Math" w:hAnsi="Cambria Math"/>
                    <w:szCs w:val="20"/>
                  </w:rPr>
                  <m:t>R</m:t>
                </m:r>
              </m:sub>
            </m:sSub>
          </m:num>
          <m:den>
            <m:sSub>
              <m:sSubPr>
                <m:ctrlPr>
                  <w:rPr>
                    <w:rFonts w:ascii="Cambria Math" w:hAnsi="Cambria Math"/>
                    <w:i/>
                    <w:szCs w:val="20"/>
                  </w:rPr>
                </m:ctrlPr>
              </m:sSubPr>
              <m:e>
                <m:r>
                  <w:rPr>
                    <w:rFonts w:ascii="Cambria Math" w:hAnsi="Cambria Math"/>
                    <w:szCs w:val="20"/>
                  </w:rPr>
                  <m:t>a</m:t>
                </m:r>
              </m:e>
              <m:sub>
                <m:r>
                  <w:rPr>
                    <w:rFonts w:ascii="Cambria Math" w:hAnsi="Cambria Math"/>
                    <w:szCs w:val="20"/>
                  </w:rPr>
                  <m:t>32</m:t>
                </m:r>
              </m:sub>
            </m:sSub>
          </m:den>
        </m:f>
      </m:oMath>
      <w:r w:rsidR="00616AA8">
        <w:rPr>
          <w:szCs w:val="20"/>
        </w:rPr>
        <w:t>)</w:t>
      </w:r>
    </w:p>
    <w:p w14:paraId="6D825293" w14:textId="45C7EF3F" w:rsidR="005F5F72" w:rsidRPr="00307A6F" w:rsidRDefault="00114086" w:rsidP="00307A6F">
      <w:pPr>
        <w:ind w:left="567"/>
        <w:rPr>
          <w:szCs w:val="20"/>
        </w:rPr>
      </w:pPr>
      <w:r w:rsidRPr="00114086">
        <w:rPr>
          <w:szCs w:val="20"/>
        </w:rPr>
        <w:t>b</w:t>
      </w:r>
      <w:r w:rsidRPr="00114086">
        <w:rPr>
          <w:szCs w:val="20"/>
          <w:vertAlign w:val="subscript"/>
        </w:rPr>
        <w:t>2</w:t>
      </w:r>
      <w:r w:rsidR="00616AA8">
        <w:rPr>
          <w:szCs w:val="20"/>
          <w:vertAlign w:val="subscript"/>
        </w:rPr>
        <w:t>2</w:t>
      </w:r>
      <w:r w:rsidRPr="00114086">
        <w:rPr>
          <w:szCs w:val="20"/>
        </w:rPr>
        <w:t xml:space="preserve"> = 0.360370</w:t>
      </w:r>
      <w:r w:rsidR="00616AA8">
        <w:rPr>
          <w:szCs w:val="20"/>
        </w:rPr>
        <w:tab/>
      </w:r>
      <w:r w:rsidR="00616AA8">
        <w:rPr>
          <w:szCs w:val="20"/>
        </w:rPr>
        <w:tab/>
        <w:t xml:space="preserve">(represents </w:t>
      </w:r>
      <m:oMath>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w</m:t>
                </m:r>
              </m:e>
              <m:sub>
                <m:r>
                  <w:rPr>
                    <w:rFonts w:ascii="Cambria Math" w:hAnsi="Cambria Math"/>
                    <w:szCs w:val="20"/>
                  </w:rPr>
                  <m:t>G</m:t>
                </m:r>
              </m:sub>
            </m:sSub>
          </m:num>
          <m:den>
            <m:sSub>
              <m:sSubPr>
                <m:ctrlPr>
                  <w:rPr>
                    <w:rFonts w:ascii="Cambria Math" w:hAnsi="Cambria Math"/>
                    <w:i/>
                    <w:szCs w:val="20"/>
                  </w:rPr>
                </m:ctrlPr>
              </m:sSubPr>
              <m:e>
                <m:r>
                  <w:rPr>
                    <w:rFonts w:ascii="Cambria Math" w:hAnsi="Cambria Math"/>
                    <w:szCs w:val="20"/>
                  </w:rPr>
                  <m:t>a</m:t>
                </m:r>
              </m:e>
              <m:sub>
                <m:r>
                  <w:rPr>
                    <w:rFonts w:ascii="Cambria Math" w:hAnsi="Cambria Math"/>
                    <w:szCs w:val="20"/>
                  </w:rPr>
                  <m:t>32</m:t>
                </m:r>
              </m:sub>
            </m:sSub>
          </m:den>
        </m:f>
      </m:oMath>
      <w:r w:rsidR="00616AA8">
        <w:rPr>
          <w:szCs w:val="20"/>
        </w:rPr>
        <w:t>)</w:t>
      </w:r>
    </w:p>
    <w:p w14:paraId="6861D15A" w14:textId="14ABCE5E" w:rsidR="00114086" w:rsidRPr="00114086" w:rsidRDefault="00114086" w:rsidP="00307A6F">
      <w:pPr>
        <w:ind w:left="567"/>
        <w:rPr>
          <w:rFonts w:eastAsia="Times New Roman"/>
          <w:szCs w:val="20"/>
          <w:lang w:eastAsia="en-US"/>
        </w:rPr>
      </w:pPr>
      <w:r w:rsidRPr="00114086">
        <w:rPr>
          <w:szCs w:val="20"/>
        </w:rPr>
        <w:t>b</w:t>
      </w:r>
      <w:r w:rsidRPr="00114086">
        <w:rPr>
          <w:szCs w:val="20"/>
          <w:vertAlign w:val="subscript"/>
        </w:rPr>
        <w:t>32</w:t>
      </w:r>
      <w:r w:rsidRPr="00114086">
        <w:rPr>
          <w:szCs w:val="20"/>
        </w:rPr>
        <w:t xml:space="preserve"> = </w:t>
      </w:r>
      <w:r w:rsidRPr="00114086">
        <w:rPr>
          <w:rFonts w:eastAsia="Times New Roman"/>
          <w:szCs w:val="20"/>
          <w:lang w:eastAsia="en-US"/>
        </w:rPr>
        <w:t xml:space="preserve">0.459786 </w:t>
      </w:r>
      <w:r w:rsidR="00616AA8">
        <w:rPr>
          <w:szCs w:val="20"/>
        </w:rPr>
        <w:tab/>
      </w:r>
      <w:r w:rsidR="00616AA8">
        <w:rPr>
          <w:szCs w:val="20"/>
        </w:rPr>
        <w:tab/>
        <w:t xml:space="preserve">(represents </w:t>
      </w:r>
      <m:oMath>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w</m:t>
                </m:r>
              </m:e>
              <m:sub>
                <m:r>
                  <w:rPr>
                    <w:rFonts w:ascii="Cambria Math" w:hAnsi="Cambria Math"/>
                    <w:szCs w:val="20"/>
                  </w:rPr>
                  <m:t>G</m:t>
                </m:r>
              </m:sub>
            </m:sSub>
          </m:num>
          <m:den>
            <m:sSub>
              <m:sSubPr>
                <m:ctrlPr>
                  <w:rPr>
                    <w:rFonts w:ascii="Cambria Math" w:hAnsi="Cambria Math"/>
                    <w:i/>
                    <w:szCs w:val="20"/>
                  </w:rPr>
                </m:ctrlPr>
              </m:sSubPr>
              <m:e>
                <m:r>
                  <w:rPr>
                    <w:rFonts w:ascii="Cambria Math" w:hAnsi="Cambria Math"/>
                    <w:szCs w:val="20"/>
                  </w:rPr>
                  <m:t>a</m:t>
                </m:r>
              </m:e>
              <m:sub>
                <m:r>
                  <w:rPr>
                    <w:rFonts w:ascii="Cambria Math" w:hAnsi="Cambria Math"/>
                    <w:szCs w:val="20"/>
                  </w:rPr>
                  <m:t>13</m:t>
                </m:r>
              </m:sub>
            </m:sSub>
          </m:den>
        </m:f>
      </m:oMath>
      <w:r w:rsidR="00616AA8">
        <w:rPr>
          <w:szCs w:val="20"/>
        </w:rPr>
        <w:t>)</w:t>
      </w:r>
    </w:p>
    <w:p w14:paraId="3FA0ED3F" w14:textId="6EFD7A80" w:rsidR="003A00EB" w:rsidRPr="00307A6F" w:rsidRDefault="00114086" w:rsidP="00307A6F">
      <w:pPr>
        <w:ind w:left="567"/>
      </w:pPr>
      <w:r w:rsidRPr="00616AA8">
        <w:rPr>
          <w:szCs w:val="20"/>
        </w:rPr>
        <w:t>b</w:t>
      </w:r>
      <w:r w:rsidRPr="00616AA8">
        <w:rPr>
          <w:szCs w:val="20"/>
          <w:vertAlign w:val="subscript"/>
        </w:rPr>
        <w:t>33</w:t>
      </w:r>
      <w:r w:rsidRPr="00616AA8">
        <w:rPr>
          <w:szCs w:val="20"/>
        </w:rPr>
        <w:t xml:space="preserve"> = </w:t>
      </w:r>
      <w:r w:rsidRPr="00114086">
        <w:rPr>
          <w:rFonts w:eastAsia="Times New Roman"/>
          <w:szCs w:val="20"/>
          <w:lang w:eastAsia="en-US"/>
        </w:rPr>
        <w:t>0.040214</w:t>
      </w:r>
      <w:r w:rsidR="00616AA8">
        <w:rPr>
          <w:szCs w:val="20"/>
        </w:rPr>
        <w:tab/>
      </w:r>
      <w:r w:rsidR="00616AA8">
        <w:rPr>
          <w:szCs w:val="20"/>
        </w:rPr>
        <w:tab/>
        <w:t xml:space="preserve">(represents </w:t>
      </w:r>
      <m:oMath>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w</m:t>
                </m:r>
              </m:e>
              <m:sub>
                <m:r>
                  <w:rPr>
                    <w:rFonts w:ascii="Cambria Math" w:hAnsi="Cambria Math"/>
                    <w:szCs w:val="20"/>
                  </w:rPr>
                  <m:t>B</m:t>
                </m:r>
              </m:sub>
            </m:sSub>
          </m:num>
          <m:den>
            <m:sSub>
              <m:sSubPr>
                <m:ctrlPr>
                  <w:rPr>
                    <w:rFonts w:ascii="Cambria Math" w:hAnsi="Cambria Math"/>
                    <w:i/>
                    <w:szCs w:val="20"/>
                  </w:rPr>
                </m:ctrlPr>
              </m:sSubPr>
              <m:e>
                <m:r>
                  <w:rPr>
                    <w:rFonts w:ascii="Cambria Math" w:hAnsi="Cambria Math"/>
                    <w:szCs w:val="20"/>
                  </w:rPr>
                  <m:t>a</m:t>
                </m:r>
              </m:e>
              <m:sub>
                <m:r>
                  <w:rPr>
                    <w:rFonts w:ascii="Cambria Math" w:hAnsi="Cambria Math"/>
                    <w:szCs w:val="20"/>
                  </w:rPr>
                  <m:t>13</m:t>
                </m:r>
              </m:sub>
            </m:sSub>
          </m:den>
        </m:f>
      </m:oMath>
      <w:r w:rsidR="00616AA8">
        <w:rPr>
          <w:szCs w:val="20"/>
        </w:rPr>
        <w:t>)</w:t>
      </w:r>
    </w:p>
    <w:p w14:paraId="1A8B6CE9" w14:textId="77777777" w:rsidR="00BD5D32" w:rsidRPr="00B249D9" w:rsidRDefault="00BD5D32" w:rsidP="007242C6">
      <w:pPr>
        <w:pStyle w:val="Heading1"/>
      </w:pPr>
      <w:bookmarkStart w:id="50" w:name="_Toc311376395"/>
      <w:r w:rsidRPr="00B249D9">
        <w:t>Introduction</w:t>
      </w:r>
      <w:bookmarkEnd w:id="44"/>
      <w:bookmarkEnd w:id="45"/>
      <w:bookmarkEnd w:id="46"/>
      <w:bookmarkEnd w:id="47"/>
      <w:bookmarkEnd w:id="48"/>
      <w:bookmarkEnd w:id="50"/>
    </w:p>
    <w:p w14:paraId="6101D433" w14:textId="1E7FD8DD" w:rsidR="0054054E" w:rsidRDefault="0054054E" w:rsidP="0054054E">
      <w:r>
        <w:t xml:space="preserve">The HDR System described in this document consist of four major </w:t>
      </w:r>
      <w:r w:rsidR="00B41D91">
        <w:t>processes</w:t>
      </w:r>
      <w:proofErr w:type="gramStart"/>
      <w:r>
        <w:t>;</w:t>
      </w:r>
      <w:proofErr w:type="gramEnd"/>
      <w:r>
        <w:t xml:space="preserve"> Pre-encoding processing (clause </w:t>
      </w:r>
      <w:r w:rsidR="00E0332C">
        <w:fldChar w:fldCharType="begin"/>
      </w:r>
      <w:r w:rsidR="00E0332C">
        <w:instrText xml:space="preserve"> REF _Ref311238806 \r \h </w:instrText>
      </w:r>
      <w:r w:rsidR="00E0332C">
        <w:fldChar w:fldCharType="separate"/>
      </w:r>
      <w:r w:rsidR="00DE680D">
        <w:t>8</w:t>
      </w:r>
      <w:r w:rsidR="00E0332C">
        <w:fldChar w:fldCharType="end"/>
      </w:r>
      <w:r>
        <w:t xml:space="preserve">), Encoding </w:t>
      </w:r>
      <w:r w:rsidR="00E0332C">
        <w:t xml:space="preserve">process </w:t>
      </w:r>
      <w:r>
        <w:t xml:space="preserve">(clause </w:t>
      </w:r>
      <w:r w:rsidR="00E0332C">
        <w:fldChar w:fldCharType="begin"/>
      </w:r>
      <w:r w:rsidR="00E0332C">
        <w:instrText xml:space="preserve"> REF _Ref311238826 \r \h </w:instrText>
      </w:r>
      <w:r w:rsidR="00E0332C">
        <w:fldChar w:fldCharType="separate"/>
      </w:r>
      <w:r w:rsidR="00DE680D">
        <w:t>9</w:t>
      </w:r>
      <w:r w:rsidR="00E0332C">
        <w:fldChar w:fldCharType="end"/>
      </w:r>
      <w:r>
        <w:t>), Decoding</w:t>
      </w:r>
      <w:r w:rsidR="00E0332C">
        <w:t xml:space="preserve"> process</w:t>
      </w:r>
      <w:r>
        <w:t xml:space="preserve"> (clause</w:t>
      </w:r>
      <w:r w:rsidR="00E0332C">
        <w:t xml:space="preserve"> </w:t>
      </w:r>
      <w:r w:rsidR="00E0332C">
        <w:fldChar w:fldCharType="begin"/>
      </w:r>
      <w:r w:rsidR="00E0332C">
        <w:instrText xml:space="preserve"> REF _Ref311238880 \r \h </w:instrText>
      </w:r>
      <w:r w:rsidR="00E0332C">
        <w:fldChar w:fldCharType="separate"/>
      </w:r>
      <w:r w:rsidR="00DE680D">
        <w:t>10</w:t>
      </w:r>
      <w:r w:rsidR="00E0332C">
        <w:fldChar w:fldCharType="end"/>
      </w:r>
      <w:r>
        <w:t>), and Post-decoding processing (clause</w:t>
      </w:r>
      <w:r w:rsidR="00E0332C">
        <w:t xml:space="preserve"> </w:t>
      </w:r>
      <w:r w:rsidR="00E0332C">
        <w:fldChar w:fldCharType="begin"/>
      </w:r>
      <w:r w:rsidR="00E0332C">
        <w:instrText xml:space="preserve"> REF _Ref311238896 \r \h </w:instrText>
      </w:r>
      <w:r w:rsidR="00E0332C">
        <w:fldChar w:fldCharType="separate"/>
      </w:r>
      <w:r w:rsidR="00DE680D">
        <w:t>11</w:t>
      </w:r>
      <w:r w:rsidR="00E0332C">
        <w:fldChar w:fldCharType="end"/>
      </w:r>
      <w:r>
        <w:t>). These four processes are applied sequentially with the output of one process being used as input to the next process according to the above-mentioned order.</w:t>
      </w:r>
    </w:p>
    <w:p w14:paraId="1E368AD6" w14:textId="4925E09D" w:rsidR="0054054E" w:rsidRDefault="0054054E" w:rsidP="0054054E">
      <w:r>
        <w:t xml:space="preserve">It is assumed that the input to the HDR System is </w:t>
      </w:r>
      <w:r w:rsidRPr="00B249D9">
        <w:t>linear light, RGB, 4:4:4</w:t>
      </w:r>
      <w:r>
        <w:t xml:space="preserve"> video and the output of the system is also </w:t>
      </w:r>
      <w:r w:rsidRPr="00B249D9">
        <w:t>linear light, RGB, 4:4:4</w:t>
      </w:r>
      <w:r>
        <w:t xml:space="preserve"> video</w:t>
      </w:r>
      <w:r w:rsidR="00B41D91">
        <w:t>,</w:t>
      </w:r>
      <w:r>
        <w:t xml:space="preserve"> targeted to resemble the input video as closely as possible.</w:t>
      </w:r>
      <w:r w:rsidR="005B6FBB">
        <w:t xml:space="preserve"> Other video formats can be input to the HDR System by first converting them to linear light, RGB, 4:4:4 video. </w:t>
      </w:r>
      <w:r w:rsidR="0002092A">
        <w:t xml:space="preserve">The HDR System described in this document is in practice a system for </w:t>
      </w:r>
      <w:r w:rsidR="00B612C2">
        <w:t xml:space="preserve">both </w:t>
      </w:r>
      <w:r w:rsidR="0002092A">
        <w:t xml:space="preserve">HDR and Wide Colour Gamut (WCG) video since it is assumed that the input video is represented with colour primaries in accordance with </w:t>
      </w:r>
      <w:r w:rsidR="00202FFB">
        <w:t>[BT.2020]</w:t>
      </w:r>
      <w:r w:rsidR="0002092A">
        <w:t>.</w:t>
      </w:r>
    </w:p>
    <w:p w14:paraId="387C1220" w14:textId="0EBD94E6" w:rsidR="003A00EB" w:rsidRPr="00307A6F" w:rsidRDefault="003A00EB" w:rsidP="00307A6F">
      <w:pPr>
        <w:spacing w:before="60"/>
        <w:ind w:left="288"/>
        <w:rPr>
          <w:sz w:val="18"/>
          <w:szCs w:val="20"/>
        </w:rPr>
      </w:pPr>
      <w:r w:rsidRPr="0054054E">
        <w:rPr>
          <w:sz w:val="18"/>
        </w:rPr>
        <w:t>NOTE 1 – </w:t>
      </w:r>
      <w:r w:rsidR="00202C5B">
        <w:rPr>
          <w:sz w:val="18"/>
        </w:rPr>
        <w:t>For a fixed point linear representation of HDR video, a</w:t>
      </w:r>
      <w:r w:rsidR="004B4E00">
        <w:rPr>
          <w:sz w:val="18"/>
        </w:rPr>
        <w:t xml:space="preserve">pproximately a 28 bit representation would be required to avoid introducing quantization errors. </w:t>
      </w:r>
      <w:r>
        <w:rPr>
          <w:sz w:val="18"/>
        </w:rPr>
        <w:t>I</w:t>
      </w:r>
      <w:r w:rsidR="00202C5B">
        <w:rPr>
          <w:sz w:val="18"/>
        </w:rPr>
        <w:t>n practice</w:t>
      </w:r>
      <w:r w:rsidR="00104E9C">
        <w:rPr>
          <w:sz w:val="18"/>
        </w:rPr>
        <w:t>,</w:t>
      </w:r>
      <w:r w:rsidR="00202C5B">
        <w:rPr>
          <w:sz w:val="18"/>
        </w:rPr>
        <w:t xml:space="preserve"> the input </w:t>
      </w:r>
      <w:r w:rsidR="004B4E00">
        <w:rPr>
          <w:sz w:val="18"/>
        </w:rPr>
        <w:t xml:space="preserve">to </w:t>
      </w:r>
      <w:r w:rsidR="00202C5B">
        <w:rPr>
          <w:sz w:val="18"/>
        </w:rPr>
        <w:t xml:space="preserve">the HDR System will typically be in a </w:t>
      </w:r>
      <w:r w:rsidR="004B4E00">
        <w:rPr>
          <w:sz w:val="18"/>
        </w:rPr>
        <w:t xml:space="preserve">non-linear </w:t>
      </w:r>
      <w:r w:rsidR="00202C5B">
        <w:rPr>
          <w:sz w:val="18"/>
        </w:rPr>
        <w:t xml:space="preserve">representation </w:t>
      </w:r>
      <w:r w:rsidR="004B4E00">
        <w:rPr>
          <w:sz w:val="18"/>
        </w:rPr>
        <w:t xml:space="preserve">that could either first be converted to linear light or be directly converted to </w:t>
      </w:r>
      <w:r w:rsidR="00202FFB">
        <w:rPr>
          <w:sz w:val="18"/>
        </w:rPr>
        <w:t>ST 2084</w:t>
      </w:r>
      <w:r w:rsidR="004B4E00">
        <w:rPr>
          <w:sz w:val="18"/>
        </w:rPr>
        <w:t>.</w:t>
      </w:r>
      <w:r w:rsidR="00202C5B">
        <w:rPr>
          <w:sz w:val="18"/>
        </w:rPr>
        <w:t xml:space="preserve"> </w:t>
      </w:r>
      <w:r w:rsidRPr="0054054E">
        <w:rPr>
          <w:sz w:val="18"/>
        </w:rPr>
        <w:t xml:space="preserve"> </w:t>
      </w:r>
    </w:p>
    <w:p w14:paraId="79B3129D" w14:textId="7D8E10B3" w:rsidR="00773C79" w:rsidRDefault="00DE6C79" w:rsidP="00773C79">
      <w:r>
        <w:rPr>
          <w:szCs w:val="20"/>
        </w:rPr>
        <w:t>It is assumed that encoding and decoding is performed in 4:2:0</w:t>
      </w:r>
      <w:r w:rsidR="00773C79">
        <w:rPr>
          <w:szCs w:val="20"/>
        </w:rPr>
        <w:t>, 10 bit</w:t>
      </w:r>
      <w:r>
        <w:rPr>
          <w:szCs w:val="20"/>
        </w:rPr>
        <w:t xml:space="preserve"> representation</w:t>
      </w:r>
      <w:r w:rsidR="00773C79">
        <w:rPr>
          <w:szCs w:val="20"/>
        </w:rPr>
        <w:t>.</w:t>
      </w:r>
      <w:r>
        <w:rPr>
          <w:szCs w:val="20"/>
        </w:rPr>
        <w:t xml:space="preserve"> </w:t>
      </w:r>
    </w:p>
    <w:p w14:paraId="70900857" w14:textId="4E2395BE" w:rsidR="00773C79" w:rsidRPr="00307A6F" w:rsidRDefault="00773C79" w:rsidP="00307A6F">
      <w:pPr>
        <w:spacing w:before="60"/>
        <w:ind w:left="288"/>
        <w:rPr>
          <w:sz w:val="18"/>
          <w:szCs w:val="20"/>
        </w:rPr>
      </w:pPr>
      <w:r>
        <w:rPr>
          <w:sz w:val="18"/>
        </w:rPr>
        <w:t>NOTE 2</w:t>
      </w:r>
      <w:r w:rsidRPr="0054054E">
        <w:rPr>
          <w:sz w:val="18"/>
        </w:rPr>
        <w:t> – </w:t>
      </w:r>
      <w:r>
        <w:rPr>
          <w:sz w:val="18"/>
        </w:rPr>
        <w:t>The assumption of 4:2:0 and 10 bit representation is made with focus on consumer and direct-to-home applications. Processes similar to the ones described in this document can be used for conversion and compression of 4:2:2 video and</w:t>
      </w:r>
      <w:r w:rsidR="00F73EC8">
        <w:rPr>
          <w:sz w:val="18"/>
        </w:rPr>
        <w:t>/</w:t>
      </w:r>
      <w:r>
        <w:rPr>
          <w:sz w:val="18"/>
        </w:rPr>
        <w:t>or video with bit-depth higher than 10.</w:t>
      </w:r>
    </w:p>
    <w:p w14:paraId="35A5CB18" w14:textId="46347775" w:rsidR="00DE6C79" w:rsidRPr="00307A6F" w:rsidRDefault="00DE6C79" w:rsidP="002746D2">
      <w:pPr>
        <w:rPr>
          <w:sz w:val="18"/>
          <w:szCs w:val="20"/>
        </w:rPr>
      </w:pPr>
      <w:r>
        <w:rPr>
          <w:szCs w:val="20"/>
        </w:rPr>
        <w:t xml:space="preserve">The post-decoding processing steps are aligned with what is commonly referred to as non-constant luminance in which </w:t>
      </w:r>
      <w:r w:rsidR="00773C79">
        <w:rPr>
          <w:szCs w:val="20"/>
        </w:rPr>
        <w:t xml:space="preserve">colour conversion </w:t>
      </w:r>
      <w:r w:rsidR="00F73EC8">
        <w:rPr>
          <w:szCs w:val="20"/>
        </w:rPr>
        <w:t xml:space="preserve">(to R’G’B’) </w:t>
      </w:r>
      <w:r w:rsidR="00773C79">
        <w:rPr>
          <w:szCs w:val="20"/>
        </w:rPr>
        <w:t xml:space="preserve">is applied before applying the </w:t>
      </w:r>
      <w:r w:rsidR="00E65106">
        <w:rPr>
          <w:szCs w:val="20"/>
        </w:rPr>
        <w:t>transfer function</w:t>
      </w:r>
      <w:r w:rsidR="00773C79">
        <w:rPr>
          <w:szCs w:val="20"/>
        </w:rPr>
        <w:t>.</w:t>
      </w:r>
      <w:r w:rsidR="00773C79" w:rsidRPr="00773C79">
        <w:t xml:space="preserve"> </w:t>
      </w:r>
    </w:p>
    <w:p w14:paraId="0A656437" w14:textId="20E96A75" w:rsidR="0098178B" w:rsidRDefault="00284C84" w:rsidP="005A6888">
      <w:pPr>
        <w:rPr>
          <w:szCs w:val="20"/>
        </w:rPr>
      </w:pPr>
      <w:r>
        <w:rPr>
          <w:szCs w:val="20"/>
        </w:rPr>
        <w:t>The processes described in this document are applied to one or more pictures with a width equal to PicWidthInSamples and a height equal to PicHeightInSamples.</w:t>
      </w:r>
      <w:r w:rsidR="00785E65">
        <w:rPr>
          <w:szCs w:val="20"/>
        </w:rPr>
        <w:t xml:space="preserve"> The variables PicWidthInHalf, and PicHeightInHalf are used to represent PicWidthInSamples / 2 and PicHeightInSamples / 2, respectively</w:t>
      </w:r>
      <w:r w:rsidR="000E53BE">
        <w:rPr>
          <w:szCs w:val="20"/>
        </w:rPr>
        <w:t>.</w:t>
      </w:r>
    </w:p>
    <w:p w14:paraId="292DEC6C" w14:textId="758ACD19" w:rsidR="00D32FB2" w:rsidRPr="00B249D9" w:rsidRDefault="00D32FB2" w:rsidP="005A6888">
      <w:pPr>
        <w:rPr>
          <w:szCs w:val="20"/>
        </w:rPr>
      </w:pPr>
      <w:r>
        <w:rPr>
          <w:szCs w:val="20"/>
        </w:rPr>
        <w:t xml:space="preserve">There is no specific or minimum bitdepth required for performing the operations described in the pre-encoding processing and the post-encoding processing. </w:t>
      </w:r>
      <w:r w:rsidR="000E53BE">
        <w:rPr>
          <w:szCs w:val="20"/>
        </w:rPr>
        <w:t>Using the precision associated with</w:t>
      </w:r>
      <w:r>
        <w:rPr>
          <w:szCs w:val="20"/>
        </w:rPr>
        <w:t xml:space="preserve"> </w:t>
      </w:r>
      <w:r w:rsidR="00CB4F90">
        <w:rPr>
          <w:szCs w:val="20"/>
        </w:rPr>
        <w:t xml:space="preserve">64 </w:t>
      </w:r>
      <w:r>
        <w:rPr>
          <w:szCs w:val="20"/>
        </w:rPr>
        <w:t xml:space="preserve">bit </w:t>
      </w:r>
      <w:r w:rsidR="00CB4F90">
        <w:rPr>
          <w:szCs w:val="20"/>
        </w:rPr>
        <w:t xml:space="preserve">floating point </w:t>
      </w:r>
      <w:r>
        <w:rPr>
          <w:szCs w:val="20"/>
        </w:rPr>
        <w:t xml:space="preserve">operations </w:t>
      </w:r>
      <w:r w:rsidR="000E53BE">
        <w:rPr>
          <w:szCs w:val="20"/>
        </w:rPr>
        <w:t xml:space="preserve">will </w:t>
      </w:r>
      <w:r w:rsidR="000E53BE">
        <w:rPr>
          <w:szCs w:val="20"/>
        </w:rPr>
        <w:lastRenderedPageBreak/>
        <w:t>give high accuracy</w:t>
      </w:r>
      <w:r>
        <w:rPr>
          <w:szCs w:val="20"/>
        </w:rPr>
        <w:t xml:space="preserve">, </w:t>
      </w:r>
      <w:r w:rsidR="000E53BE">
        <w:rPr>
          <w:szCs w:val="20"/>
        </w:rPr>
        <w:t>but it is also possible to use fixed point arithmetic and/or floating point operation with precision lower than 64 bit</w:t>
      </w:r>
      <w:r>
        <w:rPr>
          <w:szCs w:val="20"/>
        </w:rPr>
        <w:t xml:space="preserve">. </w:t>
      </w:r>
      <w:r w:rsidR="00E71AF8">
        <w:rPr>
          <w:szCs w:val="20"/>
        </w:rPr>
        <w:t xml:space="preserve">Using too low precision should be avoided since it could lead to loss of precision in the output video. </w:t>
      </w:r>
      <w:r>
        <w:rPr>
          <w:szCs w:val="20"/>
        </w:rPr>
        <w:t xml:space="preserve">The input to the encoding step and the output of the decoding step is </w:t>
      </w:r>
      <w:r w:rsidR="009A77B5">
        <w:rPr>
          <w:szCs w:val="20"/>
        </w:rPr>
        <w:t xml:space="preserve">10 </w:t>
      </w:r>
      <w:r>
        <w:rPr>
          <w:szCs w:val="20"/>
        </w:rPr>
        <w:t xml:space="preserve">bit integer representations. </w:t>
      </w:r>
    </w:p>
    <w:p w14:paraId="67D77F7E" w14:textId="77777777" w:rsidR="00BD5D32" w:rsidRPr="00B249D9" w:rsidRDefault="00113396" w:rsidP="007242C6">
      <w:pPr>
        <w:pStyle w:val="Heading1"/>
      </w:pPr>
      <w:bookmarkStart w:id="51" w:name="_Ref311238806"/>
      <w:bookmarkStart w:id="52" w:name="_Toc311376396"/>
      <w:r w:rsidRPr="00B249D9">
        <w:t>Pre-encoding processing</w:t>
      </w:r>
      <w:bookmarkEnd w:id="51"/>
      <w:bookmarkEnd w:id="52"/>
    </w:p>
    <w:p w14:paraId="7CE22802" w14:textId="77777777" w:rsidR="00290BB0" w:rsidRPr="00B249D9" w:rsidRDefault="00290BB0" w:rsidP="00595CBE">
      <w:pPr>
        <w:rPr>
          <w:szCs w:val="20"/>
          <w:lang w:eastAsia="ko-KR"/>
        </w:rPr>
      </w:pPr>
      <w:r w:rsidRPr="00B249D9">
        <w:rPr>
          <w:szCs w:val="20"/>
          <w:lang w:eastAsia="ko-KR"/>
        </w:rPr>
        <w:t>Inputs to this process are:</w:t>
      </w:r>
    </w:p>
    <w:p w14:paraId="2BF5E94A" w14:textId="46D47658" w:rsidR="00F24277" w:rsidRPr="00B249D9" w:rsidRDefault="00F24277" w:rsidP="00595CBE">
      <w:pPr>
        <w:ind w:left="434" w:hanging="434"/>
        <w:rPr>
          <w:szCs w:val="20"/>
        </w:rPr>
      </w:pPr>
      <w:r w:rsidRPr="00B249D9">
        <w:rPr>
          <w:szCs w:val="20"/>
        </w:rPr>
        <w:t>–</w:t>
      </w:r>
      <w:r w:rsidRPr="00B249D9">
        <w:rPr>
          <w:szCs w:val="20"/>
        </w:rPr>
        <w:tab/>
      </w:r>
      <w:r w:rsidR="00290BB0" w:rsidRPr="00B249D9">
        <w:rPr>
          <w:szCs w:val="20"/>
        </w:rPr>
        <w:t>a (</w:t>
      </w:r>
      <w:r w:rsidR="00290BB0" w:rsidRPr="00B249D9">
        <w:rPr>
          <w:szCs w:val="20"/>
          <w:lang w:eastAsia="ko-KR"/>
        </w:rPr>
        <w:t>PicWidthInSamples</w:t>
      </w:r>
      <w:r w:rsidR="00290BB0" w:rsidRPr="00B249D9">
        <w:rPr>
          <w:szCs w:val="20"/>
        </w:rPr>
        <w:t>)x(</w:t>
      </w:r>
      <w:r w:rsidRPr="00B249D9">
        <w:rPr>
          <w:szCs w:val="20"/>
          <w:lang w:eastAsia="ko-KR"/>
        </w:rPr>
        <w:t>PicHeightInSamples</w:t>
      </w:r>
      <w:r w:rsidR="00290BB0" w:rsidRPr="00B249D9">
        <w:rPr>
          <w:szCs w:val="20"/>
        </w:rPr>
        <w:t>) array PicSample</w:t>
      </w:r>
      <w:r w:rsidRPr="00B249D9">
        <w:rPr>
          <w:szCs w:val="20"/>
          <w:vertAlign w:val="subscript"/>
        </w:rPr>
        <w:t>R</w:t>
      </w:r>
      <w:r w:rsidR="00290BB0" w:rsidRPr="00B249D9">
        <w:rPr>
          <w:szCs w:val="20"/>
        </w:rPr>
        <w:t xml:space="preserve"> of </w:t>
      </w:r>
      <w:r w:rsidR="00E71AF8">
        <w:t xml:space="preserve">floating point </w:t>
      </w:r>
      <w:r w:rsidRPr="00B249D9">
        <w:rPr>
          <w:szCs w:val="20"/>
        </w:rPr>
        <w:t xml:space="preserve">red </w:t>
      </w:r>
      <w:r w:rsidR="00290BB0" w:rsidRPr="00B249D9">
        <w:rPr>
          <w:szCs w:val="20"/>
        </w:rPr>
        <w:t>samples</w:t>
      </w:r>
      <w:r w:rsidR="0054054E" w:rsidRPr="002E22CE">
        <w:t xml:space="preserve"> </w:t>
      </w:r>
      <w:r w:rsidR="0054054E">
        <w:t xml:space="preserve">in the range </w:t>
      </w:r>
      <w:r w:rsidR="0078355B">
        <w:t xml:space="preserve">of </w:t>
      </w:r>
      <w:r w:rsidR="0054054E">
        <w:t>0.0 to 1.0</w:t>
      </w:r>
      <w:r w:rsidR="0078355B">
        <w:t>, inclusive</w:t>
      </w:r>
      <w:r w:rsidR="00290BB0" w:rsidRPr="00B249D9">
        <w:rPr>
          <w:szCs w:val="20"/>
        </w:rPr>
        <w:t>,</w:t>
      </w:r>
      <w:r w:rsidRPr="00B249D9">
        <w:rPr>
          <w:szCs w:val="20"/>
        </w:rPr>
        <w:t xml:space="preserve"> </w:t>
      </w:r>
    </w:p>
    <w:p w14:paraId="10BE5519" w14:textId="5FCCE46F" w:rsidR="00F24277" w:rsidRPr="00B249D9" w:rsidRDefault="00F24277" w:rsidP="00595CBE">
      <w:pPr>
        <w:ind w:left="434" w:hanging="434"/>
        <w:rPr>
          <w:szCs w:val="20"/>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sidRPr="00B249D9">
        <w:rPr>
          <w:szCs w:val="20"/>
          <w:vertAlign w:val="subscript"/>
        </w:rPr>
        <w:t>G</w:t>
      </w:r>
      <w:r w:rsidRPr="00B249D9">
        <w:rPr>
          <w:szCs w:val="20"/>
        </w:rPr>
        <w:t xml:space="preserve"> of </w:t>
      </w:r>
      <w:r w:rsidR="00E71AF8">
        <w:t xml:space="preserve">floating point </w:t>
      </w:r>
      <w:r w:rsidRPr="00B249D9">
        <w:rPr>
          <w:szCs w:val="20"/>
        </w:rPr>
        <w:t>green samples</w:t>
      </w:r>
      <w:r w:rsidR="0054054E" w:rsidRPr="002E22CE">
        <w:t xml:space="preserve"> </w:t>
      </w:r>
      <w:r w:rsidR="0054054E">
        <w:t xml:space="preserve">in the range </w:t>
      </w:r>
      <w:r w:rsidR="0078355B">
        <w:t xml:space="preserve">of </w:t>
      </w:r>
      <w:r w:rsidR="0054054E">
        <w:t>0.0 to 1.0</w:t>
      </w:r>
      <w:r w:rsidR="0078355B">
        <w:t>, inclusive</w:t>
      </w:r>
      <w:r w:rsidRPr="00B249D9">
        <w:rPr>
          <w:szCs w:val="20"/>
        </w:rPr>
        <w:t xml:space="preserve">, </w:t>
      </w:r>
    </w:p>
    <w:p w14:paraId="70D36BD5" w14:textId="526467B1" w:rsidR="00F24277" w:rsidRPr="00B249D9" w:rsidRDefault="00F24277" w:rsidP="00595CBE">
      <w:pPr>
        <w:ind w:left="434" w:hanging="434"/>
        <w:rPr>
          <w:szCs w:val="20"/>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sidRPr="00B249D9">
        <w:rPr>
          <w:szCs w:val="20"/>
          <w:vertAlign w:val="subscript"/>
        </w:rPr>
        <w:t>B</w:t>
      </w:r>
      <w:r w:rsidRPr="00B249D9">
        <w:rPr>
          <w:szCs w:val="20"/>
        </w:rPr>
        <w:t xml:space="preserve"> of </w:t>
      </w:r>
      <w:r w:rsidR="00E71AF8">
        <w:t xml:space="preserve">floating point </w:t>
      </w:r>
      <w:r w:rsidRPr="00B249D9">
        <w:rPr>
          <w:szCs w:val="20"/>
        </w:rPr>
        <w:t>blue samples</w:t>
      </w:r>
      <w:r w:rsidR="0054054E" w:rsidRPr="002E22CE">
        <w:t xml:space="preserve"> </w:t>
      </w:r>
      <w:r w:rsidR="0054054E">
        <w:t xml:space="preserve">in the range </w:t>
      </w:r>
      <w:r w:rsidR="0078355B">
        <w:t xml:space="preserve">of </w:t>
      </w:r>
      <w:r w:rsidR="0054054E">
        <w:t>0.0 to 1.0</w:t>
      </w:r>
      <w:r w:rsidR="0078355B">
        <w:t>, inclusive</w:t>
      </w:r>
      <w:r w:rsidRPr="00B249D9">
        <w:rPr>
          <w:szCs w:val="20"/>
        </w:rPr>
        <w:t>,</w:t>
      </w:r>
    </w:p>
    <w:p w14:paraId="1B6AFA14" w14:textId="2275F240" w:rsidR="0054054E" w:rsidRPr="00212817" w:rsidRDefault="0054054E" w:rsidP="0054054E">
      <w:pPr>
        <w:spacing w:before="60"/>
        <w:ind w:left="288"/>
        <w:rPr>
          <w:sz w:val="18"/>
          <w:szCs w:val="20"/>
        </w:rPr>
      </w:pPr>
      <w:r w:rsidRPr="0054054E">
        <w:rPr>
          <w:sz w:val="18"/>
        </w:rPr>
        <w:t>NOTE 1 – The processes described in this document have been designed to work optimally when the input samples represent light according to a linear function such that the value 0.0 corresponds to 0 cd/m</w:t>
      </w:r>
      <w:r w:rsidRPr="0054054E">
        <w:rPr>
          <w:sz w:val="18"/>
          <w:vertAlign w:val="superscript"/>
        </w:rPr>
        <w:t>2</w:t>
      </w:r>
      <w:r w:rsidRPr="0054054E">
        <w:rPr>
          <w:sz w:val="18"/>
        </w:rPr>
        <w:t xml:space="preserve"> and the value 1.0 corresponds to 10,000 cd/m</w:t>
      </w:r>
      <w:r w:rsidRPr="0054054E">
        <w:rPr>
          <w:sz w:val="18"/>
          <w:vertAlign w:val="superscript"/>
        </w:rPr>
        <w:t>2</w:t>
      </w:r>
      <w:r w:rsidRPr="0054054E">
        <w:rPr>
          <w:sz w:val="18"/>
        </w:rPr>
        <w:t xml:space="preserve">. </w:t>
      </w:r>
    </w:p>
    <w:p w14:paraId="5AA76A16" w14:textId="012D3623" w:rsidR="00F24277" w:rsidRPr="00B249D9" w:rsidRDefault="00290BB0" w:rsidP="00595CBE">
      <w:pPr>
        <w:tabs>
          <w:tab w:val="left" w:pos="284"/>
        </w:tabs>
        <w:ind w:left="284" w:hanging="284"/>
        <w:rPr>
          <w:szCs w:val="20"/>
          <w:lang w:eastAsia="ko-KR"/>
        </w:rPr>
      </w:pPr>
      <w:r w:rsidRPr="00B249D9">
        <w:rPr>
          <w:szCs w:val="20"/>
          <w:lang w:eastAsia="ko-KR"/>
        </w:rPr>
        <w:t>Outputs of this process are:</w:t>
      </w:r>
      <w:r w:rsidR="00F24277" w:rsidRPr="00B249D9">
        <w:rPr>
          <w:szCs w:val="20"/>
          <w:lang w:eastAsia="ko-KR"/>
        </w:rPr>
        <w:t xml:space="preserve"> </w:t>
      </w:r>
    </w:p>
    <w:p w14:paraId="639DB1F2" w14:textId="2DC5E1F1" w:rsidR="00F24277" w:rsidRPr="00B249D9" w:rsidRDefault="00F24277" w:rsidP="00595CBE">
      <w:pPr>
        <w:ind w:left="434" w:hanging="434"/>
        <w:rPr>
          <w:szCs w:val="20"/>
          <w:lang w:eastAsia="ko-KR"/>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sidRPr="00B249D9">
        <w:rPr>
          <w:szCs w:val="20"/>
          <w:vertAlign w:val="subscript"/>
        </w:rPr>
        <w:t>L</w:t>
      </w:r>
      <w:r w:rsidRPr="00B249D9">
        <w:rPr>
          <w:szCs w:val="20"/>
        </w:rPr>
        <w:t xml:space="preserve"> of </w:t>
      </w:r>
      <w:r w:rsidR="0078355B">
        <w:rPr>
          <w:szCs w:val="20"/>
        </w:rPr>
        <w:t xml:space="preserve">integer </w:t>
      </w:r>
      <w:r w:rsidRPr="00B249D9">
        <w:rPr>
          <w:szCs w:val="20"/>
        </w:rPr>
        <w:t>luma samples</w:t>
      </w:r>
      <w:r w:rsidR="0078355B">
        <w:rPr>
          <w:szCs w:val="20"/>
        </w:rPr>
        <w:t xml:space="preserve"> in the range of 0 to 1023</w:t>
      </w:r>
      <w:r w:rsidR="0078355B">
        <w:t>, inclusive</w:t>
      </w:r>
      <w:r w:rsidRPr="00B249D9">
        <w:rPr>
          <w:szCs w:val="20"/>
        </w:rPr>
        <w:t>,</w:t>
      </w:r>
    </w:p>
    <w:p w14:paraId="33C07698" w14:textId="1A2EED98" w:rsidR="00F24277" w:rsidRPr="00B249D9" w:rsidRDefault="00F24277" w:rsidP="00595CBE">
      <w:pPr>
        <w:ind w:left="434" w:hanging="434"/>
        <w:rPr>
          <w:szCs w:val="20"/>
          <w:lang w:eastAsia="ko-KR"/>
        </w:rPr>
      </w:pPr>
      <w:r w:rsidRPr="00B249D9">
        <w:rPr>
          <w:szCs w:val="20"/>
        </w:rPr>
        <w:t>–</w:t>
      </w:r>
      <w:r w:rsidRPr="00B249D9">
        <w:rPr>
          <w:szCs w:val="20"/>
        </w:rPr>
        <w:tab/>
        <w:t>a (</w:t>
      </w:r>
      <w:r w:rsidRPr="00B249D9">
        <w:rPr>
          <w:szCs w:val="20"/>
          <w:lang w:eastAsia="ko-KR"/>
        </w:rPr>
        <w:t>PicWidthIn</w:t>
      </w:r>
      <w:r w:rsidR="00785E65">
        <w:rPr>
          <w:szCs w:val="20"/>
          <w:lang w:eastAsia="ko-KR"/>
        </w:rPr>
        <w:t>Half</w:t>
      </w:r>
      <w:r w:rsidRPr="00B249D9">
        <w:rPr>
          <w:szCs w:val="20"/>
        </w:rPr>
        <w:t>)x(</w:t>
      </w:r>
      <w:r w:rsidRPr="00B249D9">
        <w:rPr>
          <w:szCs w:val="20"/>
          <w:lang w:eastAsia="ko-KR"/>
        </w:rPr>
        <w:t>PicHeightIn</w:t>
      </w:r>
      <w:r w:rsidR="00785E65">
        <w:rPr>
          <w:szCs w:val="20"/>
          <w:lang w:eastAsia="ko-KR"/>
        </w:rPr>
        <w:t>Half</w:t>
      </w:r>
      <w:r w:rsidRPr="00B249D9">
        <w:rPr>
          <w:szCs w:val="20"/>
        </w:rPr>
        <w:t>) array PicSample</w:t>
      </w:r>
      <w:r w:rsidR="00F34D54">
        <w:rPr>
          <w:szCs w:val="20"/>
        </w:rPr>
        <w:t>Sub</w:t>
      </w:r>
      <w:r w:rsidRPr="00B249D9">
        <w:rPr>
          <w:szCs w:val="20"/>
          <w:vertAlign w:val="subscript"/>
        </w:rPr>
        <w:t>Cb</w:t>
      </w:r>
      <w:r w:rsidRPr="00B249D9">
        <w:rPr>
          <w:szCs w:val="20"/>
        </w:rPr>
        <w:t xml:space="preserve"> of</w:t>
      </w:r>
      <w:r w:rsidR="007923CE" w:rsidRPr="007923CE">
        <w:rPr>
          <w:szCs w:val="20"/>
        </w:rPr>
        <w:t xml:space="preserve"> </w:t>
      </w:r>
      <w:r w:rsidR="007923CE">
        <w:rPr>
          <w:szCs w:val="20"/>
        </w:rPr>
        <w:t>integer</w:t>
      </w:r>
      <w:r w:rsidRPr="00B249D9">
        <w:rPr>
          <w:szCs w:val="20"/>
        </w:rPr>
        <w:t xml:space="preserve"> chroma samples of the component Cb</w:t>
      </w:r>
      <w:r w:rsidR="007923CE" w:rsidRPr="007923CE">
        <w:rPr>
          <w:szCs w:val="20"/>
        </w:rPr>
        <w:t xml:space="preserve"> </w:t>
      </w:r>
      <w:r w:rsidR="007923CE">
        <w:rPr>
          <w:szCs w:val="20"/>
        </w:rPr>
        <w:t>in the range of 0 to 1023</w:t>
      </w:r>
      <w:r w:rsidR="007923CE">
        <w:t>, inclusive</w:t>
      </w:r>
      <w:r w:rsidRPr="00B249D9">
        <w:rPr>
          <w:szCs w:val="20"/>
        </w:rPr>
        <w:t>,</w:t>
      </w:r>
    </w:p>
    <w:p w14:paraId="79926B59" w14:textId="41A1A937" w:rsidR="00F24277" w:rsidRDefault="00F24277" w:rsidP="00595CBE">
      <w:pPr>
        <w:ind w:left="434" w:hanging="434"/>
        <w:rPr>
          <w:szCs w:val="20"/>
        </w:rPr>
      </w:pPr>
      <w:r w:rsidRPr="00B249D9">
        <w:rPr>
          <w:szCs w:val="20"/>
        </w:rPr>
        <w:t>–</w:t>
      </w:r>
      <w:r w:rsidRPr="00B249D9">
        <w:rPr>
          <w:szCs w:val="20"/>
        </w:rPr>
        <w:tab/>
        <w:t>a (</w:t>
      </w:r>
      <w:r w:rsidRPr="00B249D9">
        <w:rPr>
          <w:szCs w:val="20"/>
          <w:lang w:eastAsia="ko-KR"/>
        </w:rPr>
        <w:t>PicWidthIn</w:t>
      </w:r>
      <w:r w:rsidR="00785E65">
        <w:rPr>
          <w:szCs w:val="20"/>
          <w:lang w:eastAsia="ko-KR"/>
        </w:rPr>
        <w:t>Half</w:t>
      </w:r>
      <w:r w:rsidRPr="00B249D9">
        <w:rPr>
          <w:szCs w:val="20"/>
        </w:rPr>
        <w:t>)x(</w:t>
      </w:r>
      <w:r w:rsidRPr="00B249D9">
        <w:rPr>
          <w:szCs w:val="20"/>
          <w:lang w:eastAsia="ko-KR"/>
        </w:rPr>
        <w:t>PicHeightIn</w:t>
      </w:r>
      <w:r w:rsidR="00785E65">
        <w:rPr>
          <w:szCs w:val="20"/>
          <w:lang w:eastAsia="ko-KR"/>
        </w:rPr>
        <w:t>Half</w:t>
      </w:r>
      <w:r w:rsidRPr="00B249D9">
        <w:rPr>
          <w:szCs w:val="20"/>
        </w:rPr>
        <w:t>) array PicSample</w:t>
      </w:r>
      <w:r w:rsidR="00F34D54">
        <w:rPr>
          <w:szCs w:val="20"/>
        </w:rPr>
        <w:t>Sub</w:t>
      </w:r>
      <w:r w:rsidRPr="00B249D9">
        <w:rPr>
          <w:szCs w:val="20"/>
          <w:vertAlign w:val="subscript"/>
        </w:rPr>
        <w:t>Cr</w:t>
      </w:r>
      <w:r w:rsidRPr="00B249D9">
        <w:rPr>
          <w:szCs w:val="20"/>
        </w:rPr>
        <w:t xml:space="preserve"> of </w:t>
      </w:r>
      <w:r w:rsidR="007923CE">
        <w:rPr>
          <w:szCs w:val="20"/>
        </w:rPr>
        <w:t xml:space="preserve">integer </w:t>
      </w:r>
      <w:r w:rsidRPr="00B249D9">
        <w:rPr>
          <w:szCs w:val="20"/>
        </w:rPr>
        <w:t>chroma samples of the component Cr</w:t>
      </w:r>
      <w:r w:rsidR="007923CE" w:rsidRPr="007923CE">
        <w:rPr>
          <w:szCs w:val="20"/>
        </w:rPr>
        <w:t xml:space="preserve"> </w:t>
      </w:r>
      <w:r w:rsidR="007923CE">
        <w:rPr>
          <w:szCs w:val="20"/>
        </w:rPr>
        <w:t>in the range of 0 to 1023</w:t>
      </w:r>
      <w:r w:rsidR="007923CE">
        <w:t>, inclusive</w:t>
      </w:r>
      <w:r w:rsidRPr="00B249D9">
        <w:rPr>
          <w:szCs w:val="20"/>
        </w:rPr>
        <w:t>.</w:t>
      </w:r>
    </w:p>
    <w:p w14:paraId="49AAD9D0" w14:textId="72D49906" w:rsidR="005A11FA" w:rsidRDefault="005A11FA" w:rsidP="005A11FA">
      <w:pPr>
        <w:rPr>
          <w:szCs w:val="20"/>
        </w:rPr>
      </w:pPr>
      <w:r>
        <w:rPr>
          <w:szCs w:val="20"/>
        </w:rPr>
        <w:t xml:space="preserve">A schematic overview of the pre-encoding processing is illustrated in </w:t>
      </w:r>
      <w:r w:rsidR="002746D2">
        <w:rPr>
          <w:szCs w:val="20"/>
        </w:rPr>
        <w:fldChar w:fldCharType="begin"/>
      </w:r>
      <w:r w:rsidR="002746D2">
        <w:rPr>
          <w:szCs w:val="20"/>
        </w:rPr>
        <w:instrText xml:space="preserve"> REF _Ref311238219 \h </w:instrText>
      </w:r>
      <w:r w:rsidR="002746D2">
        <w:rPr>
          <w:szCs w:val="20"/>
        </w:rPr>
      </w:r>
      <w:r w:rsidR="002746D2">
        <w:rPr>
          <w:szCs w:val="20"/>
        </w:rPr>
        <w:fldChar w:fldCharType="separate"/>
      </w:r>
      <w:r w:rsidR="00DE680D">
        <w:t xml:space="preserve">Figure </w:t>
      </w:r>
      <w:r w:rsidR="00DE680D">
        <w:rPr>
          <w:noProof/>
        </w:rPr>
        <w:t>2</w:t>
      </w:r>
      <w:r w:rsidR="002746D2">
        <w:rPr>
          <w:szCs w:val="20"/>
        </w:rPr>
        <w:fldChar w:fldCharType="end"/>
      </w:r>
      <w:r>
        <w:rPr>
          <w:szCs w:val="20"/>
        </w:rPr>
        <w:t xml:space="preserve">. The input (R, G, B) corresponds to </w:t>
      </w:r>
      <w:r w:rsidRPr="00B249D9">
        <w:rPr>
          <w:szCs w:val="20"/>
        </w:rPr>
        <w:t>PicSample</w:t>
      </w:r>
      <w:r w:rsidRPr="00B249D9">
        <w:rPr>
          <w:szCs w:val="20"/>
          <w:vertAlign w:val="subscript"/>
        </w:rPr>
        <w:t>R</w:t>
      </w:r>
      <w:r>
        <w:rPr>
          <w:szCs w:val="20"/>
        </w:rPr>
        <w:t xml:space="preserve">, </w:t>
      </w:r>
      <w:r w:rsidRPr="00B249D9">
        <w:rPr>
          <w:szCs w:val="20"/>
        </w:rPr>
        <w:t>PicSample</w:t>
      </w:r>
      <w:r w:rsidRPr="00B249D9">
        <w:rPr>
          <w:szCs w:val="20"/>
          <w:vertAlign w:val="subscript"/>
        </w:rPr>
        <w:t>G</w:t>
      </w:r>
      <w:r>
        <w:rPr>
          <w:szCs w:val="20"/>
        </w:rPr>
        <w:t xml:space="preserve">, and </w:t>
      </w:r>
      <w:r w:rsidRPr="00B249D9">
        <w:rPr>
          <w:szCs w:val="20"/>
        </w:rPr>
        <w:t>PicSample</w:t>
      </w:r>
      <w:r>
        <w:rPr>
          <w:szCs w:val="20"/>
          <w:vertAlign w:val="subscript"/>
        </w:rPr>
        <w:t>B</w:t>
      </w:r>
      <w:r>
        <w:rPr>
          <w:szCs w:val="20"/>
        </w:rPr>
        <w:t>, respectively. The output (Y’</w:t>
      </w:r>
      <w:r w:rsidR="00A10A0D">
        <w:rPr>
          <w:szCs w:val="20"/>
        </w:rPr>
        <w:t>,</w:t>
      </w:r>
      <w:r>
        <w:rPr>
          <w:szCs w:val="20"/>
        </w:rPr>
        <w:t xml:space="preserve"> Cb, Cr) corresponds to </w:t>
      </w:r>
      <w:r w:rsidR="00A75227" w:rsidRPr="00B249D9">
        <w:rPr>
          <w:szCs w:val="20"/>
        </w:rPr>
        <w:t>PicSample</w:t>
      </w:r>
      <w:r w:rsidR="00A75227" w:rsidRPr="00B249D9">
        <w:rPr>
          <w:szCs w:val="20"/>
          <w:vertAlign w:val="subscript"/>
        </w:rPr>
        <w:t>L</w:t>
      </w:r>
      <w:r w:rsidR="00A75227">
        <w:rPr>
          <w:szCs w:val="20"/>
        </w:rPr>
        <w:t xml:space="preserve">, </w:t>
      </w:r>
      <w:r w:rsidR="00A75227" w:rsidRPr="00B249D9">
        <w:rPr>
          <w:szCs w:val="20"/>
        </w:rPr>
        <w:t>PicSample</w:t>
      </w:r>
      <w:r w:rsidR="00A75227">
        <w:rPr>
          <w:szCs w:val="20"/>
        </w:rPr>
        <w:t>Sub</w:t>
      </w:r>
      <w:r w:rsidR="00A75227">
        <w:rPr>
          <w:szCs w:val="20"/>
          <w:vertAlign w:val="subscript"/>
        </w:rPr>
        <w:t>Cb</w:t>
      </w:r>
      <w:r w:rsidR="00A75227">
        <w:rPr>
          <w:szCs w:val="20"/>
        </w:rPr>
        <w:t xml:space="preserve">, and </w:t>
      </w:r>
      <w:r w:rsidR="00A75227" w:rsidRPr="00B249D9">
        <w:rPr>
          <w:szCs w:val="20"/>
        </w:rPr>
        <w:t>PicSample</w:t>
      </w:r>
      <w:r w:rsidR="00A75227">
        <w:rPr>
          <w:szCs w:val="20"/>
        </w:rPr>
        <w:t>Sub</w:t>
      </w:r>
      <w:r w:rsidR="00A75227">
        <w:rPr>
          <w:szCs w:val="20"/>
          <w:vertAlign w:val="subscript"/>
        </w:rPr>
        <w:t>Cr</w:t>
      </w:r>
      <w:r w:rsidR="00A75227">
        <w:rPr>
          <w:szCs w:val="20"/>
        </w:rPr>
        <w:t>, respectively.</w:t>
      </w:r>
      <w:r w:rsidR="00A10A0D">
        <w:rPr>
          <w:szCs w:val="20"/>
        </w:rPr>
        <w:t xml:space="preserve"> </w:t>
      </w:r>
    </w:p>
    <w:p w14:paraId="4118919E" w14:textId="70EAC452" w:rsidR="002746D2" w:rsidRDefault="00A36749" w:rsidP="002746D2">
      <w:pPr>
        <w:pStyle w:val="Caption"/>
        <w:keepNext/>
      </w:pPr>
      <w:r w:rsidRPr="00A36749">
        <w:rPr>
          <w:noProof/>
          <w:lang w:val="en-US" w:eastAsia="en-US"/>
        </w:rPr>
        <w:drawing>
          <wp:inline distT="0" distB="0" distL="0" distR="0" wp14:anchorId="682F3002" wp14:editId="63FEAB11">
            <wp:extent cx="5372100" cy="1287780"/>
            <wp:effectExtent l="0" t="0" r="1270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72100" cy="1287780"/>
                    </a:xfrm>
                    <a:prstGeom prst="rect">
                      <a:avLst/>
                    </a:prstGeom>
                    <a:noFill/>
                    <a:ln>
                      <a:noFill/>
                    </a:ln>
                  </pic:spPr>
                </pic:pic>
              </a:graphicData>
            </a:graphic>
          </wp:inline>
        </w:drawing>
      </w:r>
    </w:p>
    <w:p w14:paraId="41D1B042" w14:textId="6787F49A" w:rsidR="005A11FA" w:rsidRPr="00B249D9" w:rsidRDefault="002746D2" w:rsidP="00307A6F">
      <w:pPr>
        <w:pStyle w:val="Caption"/>
        <w:rPr>
          <w:szCs w:val="20"/>
        </w:rPr>
      </w:pPr>
      <w:bookmarkStart w:id="53" w:name="_Ref311238219"/>
      <w:bookmarkStart w:id="54" w:name="_Ref311237911"/>
      <w:r>
        <w:t xml:space="preserve">Figure </w:t>
      </w:r>
      <w:r>
        <w:fldChar w:fldCharType="begin"/>
      </w:r>
      <w:r>
        <w:instrText xml:space="preserve"> SEQ Figure \* ARABIC </w:instrText>
      </w:r>
      <w:r>
        <w:fldChar w:fldCharType="separate"/>
      </w:r>
      <w:r w:rsidR="00DE680D">
        <w:rPr>
          <w:noProof/>
        </w:rPr>
        <w:t>2</w:t>
      </w:r>
      <w:r>
        <w:fldChar w:fldCharType="end"/>
      </w:r>
      <w:bookmarkEnd w:id="53"/>
      <w:r>
        <w:t xml:space="preserve">. </w:t>
      </w:r>
      <w:r>
        <w:rPr>
          <w:szCs w:val="20"/>
        </w:rPr>
        <w:t>Overview of the pre-encoding processing</w:t>
      </w:r>
      <w:bookmarkEnd w:id="54"/>
      <w:r w:rsidR="005A11FA">
        <w:rPr>
          <w:szCs w:val="20"/>
        </w:rPr>
        <w:t xml:space="preserve"> </w:t>
      </w:r>
    </w:p>
    <w:p w14:paraId="75FE185E" w14:textId="77777777" w:rsidR="00212817" w:rsidRPr="00B249D9" w:rsidRDefault="00212817" w:rsidP="00212817">
      <w:pPr>
        <w:ind w:left="434" w:hanging="434"/>
        <w:rPr>
          <w:szCs w:val="20"/>
          <w:lang w:eastAsia="ko-KR"/>
        </w:rPr>
      </w:pPr>
      <w:r w:rsidRPr="00B249D9">
        <w:rPr>
          <w:szCs w:val="20"/>
          <w:lang w:eastAsia="ko-KR"/>
        </w:rPr>
        <w:t xml:space="preserve">The pre-encoding processing consists of the following ordered steps: </w:t>
      </w:r>
    </w:p>
    <w:p w14:paraId="2FF9BE8B" w14:textId="03FD5E87" w:rsidR="00212817" w:rsidRPr="00F74E6F" w:rsidRDefault="00212817" w:rsidP="00C147B4">
      <w:pPr>
        <w:pStyle w:val="ListParagraph"/>
        <w:numPr>
          <w:ilvl w:val="0"/>
          <w:numId w:val="6"/>
        </w:numPr>
        <w:ind w:leftChars="0"/>
        <w:rPr>
          <w:szCs w:val="20"/>
          <w:lang w:eastAsia="ko-KR"/>
        </w:rPr>
      </w:pPr>
      <w:r w:rsidRPr="00F74E6F">
        <w:rPr>
          <w:rFonts w:eastAsia="Times New Roman"/>
          <w:szCs w:val="20"/>
          <w:lang w:eastAsia="ko-KR"/>
        </w:rPr>
        <w:t xml:space="preserve">A </w:t>
      </w:r>
      <w:r w:rsidRPr="00F74E6F">
        <w:rPr>
          <w:szCs w:val="20"/>
        </w:rPr>
        <w:t>(</w:t>
      </w:r>
      <w:proofErr w:type="gramStart"/>
      <w:r w:rsidRPr="00F74E6F">
        <w:rPr>
          <w:szCs w:val="20"/>
          <w:lang w:eastAsia="ko-KR"/>
        </w:rPr>
        <w:t>PicWidthInSamples</w:t>
      </w:r>
      <w:r w:rsidRPr="00F74E6F">
        <w:rPr>
          <w:szCs w:val="20"/>
        </w:rPr>
        <w:t>)x</w:t>
      </w:r>
      <w:proofErr w:type="gramEnd"/>
      <w:r w:rsidRPr="00F74E6F">
        <w:rPr>
          <w:szCs w:val="20"/>
        </w:rPr>
        <w:t>(</w:t>
      </w:r>
      <w:r w:rsidRPr="00F74E6F">
        <w:rPr>
          <w:szCs w:val="20"/>
          <w:lang w:eastAsia="ko-KR"/>
        </w:rPr>
        <w:t>PicHeightInSamples</w:t>
      </w:r>
      <w:r w:rsidRPr="00F74E6F">
        <w:rPr>
          <w:szCs w:val="20"/>
        </w:rPr>
        <w:t xml:space="preserve">) </w:t>
      </w:r>
      <w:r w:rsidRPr="00F74E6F">
        <w:rPr>
          <w:rFonts w:eastAsia="Times New Roman"/>
          <w:szCs w:val="20"/>
          <w:lang w:eastAsia="ko-KR"/>
        </w:rPr>
        <w:t>array of non-linear red samples PicSampleNonLinear</w:t>
      </w:r>
      <w:r w:rsidRPr="00F74E6F">
        <w:rPr>
          <w:szCs w:val="20"/>
          <w:vertAlign w:val="subscript"/>
        </w:rPr>
        <w:t>R</w:t>
      </w:r>
      <w:r w:rsidR="00B443E5">
        <w:rPr>
          <w:rFonts w:eastAsia="Times New Roman"/>
          <w:szCs w:val="20"/>
          <w:lang w:eastAsia="ko-KR"/>
        </w:rPr>
        <w:t xml:space="preserve"> is </w:t>
      </w:r>
      <w:r w:rsidRPr="00F74E6F">
        <w:rPr>
          <w:rFonts w:eastAsia="Times New Roman"/>
          <w:szCs w:val="20"/>
          <w:lang w:eastAsia="ko-KR"/>
        </w:rPr>
        <w:t>derived by invoking the process for applying the inverse transfer function specified in clause</w:t>
      </w:r>
      <w:r w:rsidR="00E0332C">
        <w:rPr>
          <w:rFonts w:eastAsia="Times New Roman"/>
          <w:szCs w:val="20"/>
          <w:lang w:eastAsia="ko-KR"/>
        </w:rPr>
        <w:t xml:space="preserve"> </w:t>
      </w:r>
      <w:r w:rsidR="00E0332C">
        <w:rPr>
          <w:rFonts w:eastAsia="Times New Roman"/>
          <w:szCs w:val="20"/>
          <w:lang w:eastAsia="ko-KR"/>
        </w:rPr>
        <w:fldChar w:fldCharType="begin"/>
      </w:r>
      <w:r w:rsidR="00E0332C">
        <w:rPr>
          <w:rFonts w:eastAsia="Times New Roman"/>
          <w:szCs w:val="20"/>
          <w:lang w:eastAsia="ko-KR"/>
        </w:rPr>
        <w:instrText xml:space="preserve"> REF _Ref311238923 \r \h </w:instrText>
      </w:r>
      <w:r w:rsidR="00E0332C">
        <w:rPr>
          <w:rFonts w:eastAsia="Times New Roman"/>
          <w:szCs w:val="20"/>
          <w:lang w:eastAsia="ko-KR"/>
        </w:rPr>
      </w:r>
      <w:r w:rsidR="00E0332C">
        <w:rPr>
          <w:rFonts w:eastAsia="Times New Roman"/>
          <w:szCs w:val="20"/>
          <w:lang w:eastAsia="ko-KR"/>
        </w:rPr>
        <w:fldChar w:fldCharType="separate"/>
      </w:r>
      <w:r w:rsidR="00DE680D">
        <w:rPr>
          <w:rFonts w:eastAsia="Times New Roman"/>
          <w:szCs w:val="20"/>
          <w:lang w:eastAsia="ko-KR"/>
        </w:rPr>
        <w:t>8.1</w:t>
      </w:r>
      <w:r w:rsidR="00E0332C">
        <w:rPr>
          <w:rFonts w:eastAsia="Times New Roman"/>
          <w:szCs w:val="20"/>
          <w:lang w:eastAsia="ko-KR"/>
        </w:rPr>
        <w:fldChar w:fldCharType="end"/>
      </w:r>
      <w:r w:rsidRPr="00F74E6F">
        <w:rPr>
          <w:rFonts w:eastAsia="Times New Roman"/>
          <w:szCs w:val="20"/>
          <w:lang w:eastAsia="ko-KR"/>
        </w:rPr>
        <w:t xml:space="preserve">, with </w:t>
      </w:r>
      <w:r w:rsidRPr="00F74E6F">
        <w:rPr>
          <w:szCs w:val="20"/>
        </w:rPr>
        <w:t>PicSample</w:t>
      </w:r>
      <w:r w:rsidRPr="00F74E6F">
        <w:rPr>
          <w:szCs w:val="20"/>
          <w:vertAlign w:val="subscript"/>
        </w:rPr>
        <w:t>R</w:t>
      </w:r>
      <w:r w:rsidRPr="00F74E6F">
        <w:rPr>
          <w:rFonts w:eastAsia="Times New Roman"/>
          <w:szCs w:val="20"/>
          <w:lang w:eastAsia="ko-KR"/>
        </w:rPr>
        <w:t xml:space="preserve">[ xP ][ yP ]  as input and with the output assigned to </w:t>
      </w:r>
      <w:r w:rsidRPr="00F74E6F">
        <w:rPr>
          <w:szCs w:val="20"/>
        </w:rPr>
        <w:t>PicSampleNonLinear</w:t>
      </w:r>
      <w:r w:rsidRPr="00F74E6F">
        <w:rPr>
          <w:szCs w:val="20"/>
          <w:vertAlign w:val="subscript"/>
        </w:rPr>
        <w:t>R</w:t>
      </w:r>
      <w:r w:rsidRPr="00F74E6F">
        <w:rPr>
          <w:rFonts w:eastAsia="Times New Roman"/>
          <w:szCs w:val="20"/>
          <w:lang w:eastAsia="ko-KR"/>
        </w:rPr>
        <w:t>[ xP ][ yP ], with xP = 0..</w:t>
      </w:r>
      <w:r w:rsidRPr="00F74E6F">
        <w:rPr>
          <w:szCs w:val="20"/>
          <w:lang w:eastAsia="ko-KR"/>
        </w:rPr>
        <w:t xml:space="preserve">PicWidthInSamples </w:t>
      </w:r>
      <w:r w:rsidRPr="00F74E6F">
        <w:rPr>
          <w:rFonts w:eastAsia="Times New Roman"/>
          <w:szCs w:val="20"/>
          <w:lang w:eastAsia="en-US"/>
        </w:rPr>
        <w:t>−</w:t>
      </w:r>
      <w:r w:rsidRPr="00F74E6F">
        <w:rPr>
          <w:rFonts w:eastAsia="Times New Roman"/>
          <w:szCs w:val="20"/>
          <w:lang w:eastAsia="ko-KR"/>
        </w:rPr>
        <w:t> 1, yP = 0..</w:t>
      </w:r>
      <w:r w:rsidRPr="00F74E6F">
        <w:rPr>
          <w:szCs w:val="20"/>
          <w:lang w:eastAsia="ko-KR"/>
        </w:rPr>
        <w:t xml:space="preserve">PicHeightInSamples </w:t>
      </w:r>
      <w:r w:rsidRPr="00F74E6F">
        <w:rPr>
          <w:rFonts w:eastAsia="Times New Roman"/>
          <w:szCs w:val="20"/>
          <w:lang w:eastAsia="en-US"/>
        </w:rPr>
        <w:t>−</w:t>
      </w:r>
      <w:r w:rsidRPr="00F74E6F">
        <w:rPr>
          <w:rFonts w:eastAsia="Times New Roman"/>
          <w:szCs w:val="20"/>
          <w:lang w:eastAsia="ko-KR"/>
        </w:rPr>
        <w:t> 1.</w:t>
      </w:r>
    </w:p>
    <w:p w14:paraId="5ECECDD2" w14:textId="2A201857" w:rsidR="000E53BE" w:rsidRPr="00F74E6F" w:rsidRDefault="000E53BE" w:rsidP="000E53BE">
      <w:pPr>
        <w:pStyle w:val="ListParagraph"/>
        <w:numPr>
          <w:ilvl w:val="0"/>
          <w:numId w:val="6"/>
        </w:numPr>
        <w:ind w:leftChars="0"/>
        <w:rPr>
          <w:szCs w:val="20"/>
          <w:lang w:eastAsia="ko-KR"/>
        </w:rPr>
      </w:pPr>
      <w:r w:rsidRPr="00F74E6F">
        <w:rPr>
          <w:rFonts w:eastAsia="Times New Roman"/>
          <w:szCs w:val="20"/>
          <w:lang w:eastAsia="ko-KR"/>
        </w:rPr>
        <w:t xml:space="preserve">A </w:t>
      </w:r>
      <w:r w:rsidRPr="00F74E6F">
        <w:rPr>
          <w:szCs w:val="20"/>
        </w:rPr>
        <w:t>(</w:t>
      </w:r>
      <w:proofErr w:type="gramStart"/>
      <w:r w:rsidRPr="00F74E6F">
        <w:rPr>
          <w:szCs w:val="20"/>
          <w:lang w:eastAsia="ko-KR"/>
        </w:rPr>
        <w:t>PicWidthInSamples</w:t>
      </w:r>
      <w:r w:rsidRPr="00F74E6F">
        <w:rPr>
          <w:szCs w:val="20"/>
        </w:rPr>
        <w:t>)x</w:t>
      </w:r>
      <w:proofErr w:type="gramEnd"/>
      <w:r w:rsidRPr="00F74E6F">
        <w:rPr>
          <w:szCs w:val="20"/>
        </w:rPr>
        <w:t>(</w:t>
      </w:r>
      <w:r w:rsidRPr="00F74E6F">
        <w:rPr>
          <w:szCs w:val="20"/>
          <w:lang w:eastAsia="ko-KR"/>
        </w:rPr>
        <w:t>PicHeightInSamples</w:t>
      </w:r>
      <w:r w:rsidRPr="00F74E6F">
        <w:rPr>
          <w:szCs w:val="20"/>
        </w:rPr>
        <w:t xml:space="preserve">) </w:t>
      </w:r>
      <w:r w:rsidRPr="00F74E6F">
        <w:rPr>
          <w:rFonts w:eastAsia="Times New Roman"/>
          <w:szCs w:val="20"/>
          <w:lang w:eastAsia="ko-KR"/>
        </w:rPr>
        <w:t>array of non-linear green samples PicSampleNonLinear</w:t>
      </w:r>
      <w:r w:rsidRPr="00F74E6F">
        <w:rPr>
          <w:szCs w:val="20"/>
          <w:vertAlign w:val="subscript"/>
        </w:rPr>
        <w:t>G</w:t>
      </w:r>
      <w:r w:rsidRPr="00F74E6F">
        <w:rPr>
          <w:rFonts w:eastAsia="Times New Roman"/>
          <w:szCs w:val="20"/>
          <w:lang w:eastAsia="ko-KR"/>
        </w:rPr>
        <w:t xml:space="preserve"> is derived by invoking the process for applying the inverse transfer function specified in clause </w:t>
      </w:r>
      <w:r w:rsidR="00E0332C">
        <w:rPr>
          <w:rFonts w:eastAsia="Times New Roman"/>
          <w:szCs w:val="20"/>
          <w:lang w:eastAsia="ko-KR"/>
        </w:rPr>
        <w:fldChar w:fldCharType="begin"/>
      </w:r>
      <w:r w:rsidR="00E0332C">
        <w:rPr>
          <w:rFonts w:eastAsia="Times New Roman"/>
          <w:szCs w:val="20"/>
          <w:lang w:eastAsia="ko-KR"/>
        </w:rPr>
        <w:instrText xml:space="preserve"> REF _Ref311238948 \r \h </w:instrText>
      </w:r>
      <w:r w:rsidR="00E0332C">
        <w:rPr>
          <w:rFonts w:eastAsia="Times New Roman"/>
          <w:szCs w:val="20"/>
          <w:lang w:eastAsia="ko-KR"/>
        </w:rPr>
      </w:r>
      <w:r w:rsidR="00E0332C">
        <w:rPr>
          <w:rFonts w:eastAsia="Times New Roman"/>
          <w:szCs w:val="20"/>
          <w:lang w:eastAsia="ko-KR"/>
        </w:rPr>
        <w:fldChar w:fldCharType="separate"/>
      </w:r>
      <w:r w:rsidR="00DE680D">
        <w:rPr>
          <w:rFonts w:eastAsia="Times New Roman"/>
          <w:szCs w:val="20"/>
          <w:lang w:eastAsia="ko-KR"/>
        </w:rPr>
        <w:t>8.1</w:t>
      </w:r>
      <w:r w:rsidR="00E0332C">
        <w:rPr>
          <w:rFonts w:eastAsia="Times New Roman"/>
          <w:szCs w:val="20"/>
          <w:lang w:eastAsia="ko-KR"/>
        </w:rPr>
        <w:fldChar w:fldCharType="end"/>
      </w:r>
      <w:r w:rsidRPr="00F74E6F">
        <w:rPr>
          <w:rFonts w:eastAsia="Times New Roman"/>
          <w:szCs w:val="20"/>
          <w:lang w:eastAsia="ko-KR"/>
        </w:rPr>
        <w:t xml:space="preserve">, with </w:t>
      </w:r>
      <w:r w:rsidRPr="00F74E6F">
        <w:rPr>
          <w:szCs w:val="20"/>
        </w:rPr>
        <w:t>PicSample</w:t>
      </w:r>
      <w:r w:rsidRPr="00F74E6F">
        <w:rPr>
          <w:szCs w:val="20"/>
          <w:vertAlign w:val="subscript"/>
        </w:rPr>
        <w:t>G</w:t>
      </w:r>
      <w:r w:rsidRPr="00F74E6F">
        <w:rPr>
          <w:rFonts w:eastAsia="Times New Roman"/>
          <w:szCs w:val="20"/>
          <w:lang w:eastAsia="ko-KR"/>
        </w:rPr>
        <w:t xml:space="preserve">[ xP ][ yP ]  as input and with the output assigned to </w:t>
      </w:r>
      <w:r w:rsidRPr="00F74E6F">
        <w:rPr>
          <w:szCs w:val="20"/>
        </w:rPr>
        <w:t>PicSampleNonLinear</w:t>
      </w:r>
      <w:r w:rsidRPr="00F74E6F">
        <w:rPr>
          <w:szCs w:val="20"/>
          <w:vertAlign w:val="subscript"/>
        </w:rPr>
        <w:t>G</w:t>
      </w:r>
      <w:r w:rsidRPr="00F74E6F">
        <w:rPr>
          <w:rFonts w:eastAsia="Times New Roman"/>
          <w:szCs w:val="20"/>
          <w:lang w:eastAsia="ko-KR"/>
        </w:rPr>
        <w:t>[ xP ][ yP ], with xP = 0..</w:t>
      </w:r>
      <w:r w:rsidRPr="00F74E6F">
        <w:rPr>
          <w:szCs w:val="20"/>
          <w:lang w:eastAsia="ko-KR"/>
        </w:rPr>
        <w:t xml:space="preserve">PicWidthInSamples </w:t>
      </w:r>
      <w:r w:rsidRPr="00F74E6F">
        <w:rPr>
          <w:rFonts w:eastAsia="Times New Roman"/>
          <w:szCs w:val="20"/>
          <w:lang w:eastAsia="en-US"/>
        </w:rPr>
        <w:t>−</w:t>
      </w:r>
      <w:r w:rsidRPr="00F74E6F">
        <w:rPr>
          <w:rFonts w:eastAsia="Times New Roman"/>
          <w:szCs w:val="20"/>
          <w:lang w:eastAsia="ko-KR"/>
        </w:rPr>
        <w:t> 1, yP = 0..</w:t>
      </w:r>
      <w:r w:rsidRPr="00F74E6F">
        <w:rPr>
          <w:szCs w:val="20"/>
          <w:lang w:eastAsia="ko-KR"/>
        </w:rPr>
        <w:t xml:space="preserve">PicHeightInSamples </w:t>
      </w:r>
      <w:r w:rsidRPr="00F74E6F">
        <w:rPr>
          <w:rFonts w:eastAsia="Times New Roman"/>
          <w:szCs w:val="20"/>
          <w:lang w:eastAsia="en-US"/>
        </w:rPr>
        <w:t>−</w:t>
      </w:r>
      <w:r w:rsidRPr="00F74E6F">
        <w:rPr>
          <w:rFonts w:eastAsia="Times New Roman"/>
          <w:szCs w:val="20"/>
          <w:lang w:eastAsia="ko-KR"/>
        </w:rPr>
        <w:t> 1.</w:t>
      </w:r>
    </w:p>
    <w:p w14:paraId="70497EF3" w14:textId="2C529D65" w:rsidR="00212817" w:rsidRPr="00F74E6F" w:rsidRDefault="002741DA" w:rsidP="00C147B4">
      <w:pPr>
        <w:pStyle w:val="ListParagraph"/>
        <w:numPr>
          <w:ilvl w:val="0"/>
          <w:numId w:val="6"/>
        </w:numPr>
        <w:ind w:leftChars="0"/>
        <w:rPr>
          <w:szCs w:val="20"/>
          <w:lang w:eastAsia="ko-KR"/>
        </w:rPr>
      </w:pPr>
      <w:r w:rsidRPr="00F74E6F">
        <w:rPr>
          <w:rFonts w:eastAsia="Times New Roman"/>
          <w:szCs w:val="20"/>
          <w:lang w:eastAsia="ko-KR"/>
        </w:rPr>
        <w:t xml:space="preserve">A </w:t>
      </w:r>
      <w:r w:rsidRPr="00F74E6F">
        <w:rPr>
          <w:szCs w:val="20"/>
        </w:rPr>
        <w:t>(</w:t>
      </w:r>
      <w:proofErr w:type="gramStart"/>
      <w:r w:rsidRPr="00F74E6F">
        <w:rPr>
          <w:szCs w:val="20"/>
          <w:lang w:eastAsia="ko-KR"/>
        </w:rPr>
        <w:t>PicWidthInSamples</w:t>
      </w:r>
      <w:r w:rsidRPr="00F74E6F">
        <w:rPr>
          <w:szCs w:val="20"/>
        </w:rPr>
        <w:t>)x</w:t>
      </w:r>
      <w:proofErr w:type="gramEnd"/>
      <w:r w:rsidRPr="00F74E6F">
        <w:rPr>
          <w:szCs w:val="20"/>
        </w:rPr>
        <w:t>(</w:t>
      </w:r>
      <w:r w:rsidRPr="00F74E6F">
        <w:rPr>
          <w:szCs w:val="20"/>
          <w:lang w:eastAsia="ko-KR"/>
        </w:rPr>
        <w:t>PicHeightInSamples</w:t>
      </w:r>
      <w:r w:rsidRPr="00F74E6F">
        <w:rPr>
          <w:szCs w:val="20"/>
        </w:rPr>
        <w:t xml:space="preserve">) </w:t>
      </w:r>
      <w:r w:rsidRPr="00F74E6F">
        <w:rPr>
          <w:rFonts w:eastAsia="Times New Roman"/>
          <w:szCs w:val="20"/>
          <w:lang w:eastAsia="ko-KR"/>
        </w:rPr>
        <w:t>array of non-linear blue samples PicSampleNonLinear</w:t>
      </w:r>
      <w:r w:rsidRPr="00F74E6F">
        <w:rPr>
          <w:szCs w:val="20"/>
          <w:vertAlign w:val="subscript"/>
        </w:rPr>
        <w:t>B</w:t>
      </w:r>
      <w:r w:rsidRPr="00F74E6F">
        <w:rPr>
          <w:rFonts w:eastAsia="Times New Roman"/>
          <w:szCs w:val="20"/>
          <w:lang w:eastAsia="ko-KR"/>
        </w:rPr>
        <w:t xml:space="preserve"> is derived by invoking the process for applying the inverse transfer function specified in clause</w:t>
      </w:r>
      <w:r w:rsidR="00E0332C">
        <w:rPr>
          <w:rFonts w:eastAsia="Times New Roman"/>
          <w:szCs w:val="20"/>
          <w:lang w:eastAsia="ko-KR"/>
        </w:rPr>
        <w:t xml:space="preserve"> </w:t>
      </w:r>
      <w:r w:rsidR="00E0332C">
        <w:rPr>
          <w:rFonts w:eastAsia="Times New Roman"/>
          <w:szCs w:val="20"/>
          <w:lang w:eastAsia="ko-KR"/>
        </w:rPr>
        <w:fldChar w:fldCharType="begin"/>
      </w:r>
      <w:r w:rsidR="00E0332C">
        <w:rPr>
          <w:rFonts w:eastAsia="Times New Roman"/>
          <w:szCs w:val="20"/>
          <w:lang w:eastAsia="ko-KR"/>
        </w:rPr>
        <w:instrText xml:space="preserve"> REF _Ref311238967 \r \h </w:instrText>
      </w:r>
      <w:r w:rsidR="00E0332C">
        <w:rPr>
          <w:rFonts w:eastAsia="Times New Roman"/>
          <w:szCs w:val="20"/>
          <w:lang w:eastAsia="ko-KR"/>
        </w:rPr>
      </w:r>
      <w:r w:rsidR="00E0332C">
        <w:rPr>
          <w:rFonts w:eastAsia="Times New Roman"/>
          <w:szCs w:val="20"/>
          <w:lang w:eastAsia="ko-KR"/>
        </w:rPr>
        <w:fldChar w:fldCharType="separate"/>
      </w:r>
      <w:r w:rsidR="00DE680D">
        <w:rPr>
          <w:rFonts w:eastAsia="Times New Roman"/>
          <w:szCs w:val="20"/>
          <w:lang w:eastAsia="ko-KR"/>
        </w:rPr>
        <w:t>8.1</w:t>
      </w:r>
      <w:r w:rsidR="00E0332C">
        <w:rPr>
          <w:rFonts w:eastAsia="Times New Roman"/>
          <w:szCs w:val="20"/>
          <w:lang w:eastAsia="ko-KR"/>
        </w:rPr>
        <w:fldChar w:fldCharType="end"/>
      </w:r>
      <w:r w:rsidRPr="00F74E6F">
        <w:rPr>
          <w:rFonts w:eastAsia="Times New Roman"/>
          <w:szCs w:val="20"/>
          <w:lang w:eastAsia="ko-KR"/>
        </w:rPr>
        <w:t xml:space="preserve">, with </w:t>
      </w:r>
      <w:r w:rsidRPr="00F74E6F">
        <w:rPr>
          <w:szCs w:val="20"/>
        </w:rPr>
        <w:t>PicSample</w:t>
      </w:r>
      <w:r w:rsidRPr="00F74E6F">
        <w:rPr>
          <w:szCs w:val="20"/>
          <w:vertAlign w:val="subscript"/>
        </w:rPr>
        <w:t>B</w:t>
      </w:r>
      <w:r w:rsidRPr="00F74E6F">
        <w:rPr>
          <w:rFonts w:eastAsia="Times New Roman"/>
          <w:szCs w:val="20"/>
          <w:lang w:eastAsia="ko-KR"/>
        </w:rPr>
        <w:t xml:space="preserve">[ xP ][ yP ]  as input and with the output assigned to </w:t>
      </w:r>
      <w:r w:rsidRPr="00F74E6F">
        <w:rPr>
          <w:szCs w:val="20"/>
        </w:rPr>
        <w:t>PicSampleNonLinear</w:t>
      </w:r>
      <w:r w:rsidRPr="00F74E6F">
        <w:rPr>
          <w:szCs w:val="20"/>
          <w:vertAlign w:val="subscript"/>
        </w:rPr>
        <w:t>B</w:t>
      </w:r>
      <w:r w:rsidRPr="00F74E6F">
        <w:rPr>
          <w:rFonts w:eastAsia="Times New Roman"/>
          <w:szCs w:val="20"/>
          <w:lang w:eastAsia="ko-KR"/>
        </w:rPr>
        <w:t>[ xP ][ yP ], with xP = 0..</w:t>
      </w:r>
      <w:r w:rsidRPr="00F74E6F">
        <w:rPr>
          <w:szCs w:val="20"/>
          <w:lang w:eastAsia="ko-KR"/>
        </w:rPr>
        <w:t xml:space="preserve">PicWidthInSamples </w:t>
      </w:r>
      <w:r w:rsidRPr="00F74E6F">
        <w:rPr>
          <w:rFonts w:eastAsia="Times New Roman"/>
          <w:szCs w:val="20"/>
          <w:lang w:eastAsia="en-US"/>
        </w:rPr>
        <w:t>−</w:t>
      </w:r>
      <w:r w:rsidRPr="00F74E6F">
        <w:rPr>
          <w:rFonts w:eastAsia="Times New Roman"/>
          <w:szCs w:val="20"/>
          <w:lang w:eastAsia="ko-KR"/>
        </w:rPr>
        <w:t> 1, yP = 0..</w:t>
      </w:r>
      <w:r w:rsidRPr="00F74E6F">
        <w:rPr>
          <w:szCs w:val="20"/>
          <w:lang w:eastAsia="ko-KR"/>
        </w:rPr>
        <w:t xml:space="preserve">PicHeightInSamples </w:t>
      </w:r>
      <w:r w:rsidRPr="00F74E6F">
        <w:rPr>
          <w:rFonts w:eastAsia="Times New Roman"/>
          <w:szCs w:val="20"/>
          <w:lang w:eastAsia="en-US"/>
        </w:rPr>
        <w:t>−</w:t>
      </w:r>
      <w:r w:rsidRPr="00F74E6F">
        <w:rPr>
          <w:rFonts w:eastAsia="Times New Roman"/>
          <w:szCs w:val="20"/>
          <w:lang w:eastAsia="ko-KR"/>
        </w:rPr>
        <w:t> 1.</w:t>
      </w:r>
      <w:r w:rsidR="00212817" w:rsidRPr="00F74E6F">
        <w:rPr>
          <w:szCs w:val="20"/>
          <w:lang w:eastAsia="ko-KR"/>
        </w:rPr>
        <w:t xml:space="preserve"> </w:t>
      </w:r>
    </w:p>
    <w:p w14:paraId="784CFDD2" w14:textId="06A8848B" w:rsidR="00595CBE" w:rsidRPr="00F74E6F" w:rsidRDefault="002741DA" w:rsidP="00C147B4">
      <w:pPr>
        <w:pStyle w:val="ListParagraph"/>
        <w:numPr>
          <w:ilvl w:val="0"/>
          <w:numId w:val="6"/>
        </w:numPr>
        <w:ind w:leftChars="0"/>
        <w:rPr>
          <w:szCs w:val="20"/>
          <w:lang w:eastAsia="ko-KR"/>
        </w:rPr>
      </w:pPr>
      <w:r w:rsidRPr="00F74E6F">
        <w:rPr>
          <w:rFonts w:eastAsia="Times New Roman"/>
          <w:szCs w:val="20"/>
          <w:lang w:eastAsia="ko-KR"/>
        </w:rPr>
        <w:t xml:space="preserve">A </w:t>
      </w:r>
      <w:r w:rsidRPr="00F74E6F">
        <w:rPr>
          <w:szCs w:val="20"/>
        </w:rPr>
        <w:t>(</w:t>
      </w:r>
      <w:proofErr w:type="gramStart"/>
      <w:r w:rsidRPr="00F74E6F">
        <w:rPr>
          <w:szCs w:val="20"/>
          <w:lang w:eastAsia="ko-KR"/>
        </w:rPr>
        <w:t>PicWidthInSamples</w:t>
      </w:r>
      <w:r w:rsidRPr="00F74E6F">
        <w:rPr>
          <w:szCs w:val="20"/>
        </w:rPr>
        <w:t>)x</w:t>
      </w:r>
      <w:proofErr w:type="gramEnd"/>
      <w:r w:rsidRPr="00F74E6F">
        <w:rPr>
          <w:szCs w:val="20"/>
        </w:rPr>
        <w:t>(</w:t>
      </w:r>
      <w:r w:rsidRPr="00F74E6F">
        <w:rPr>
          <w:szCs w:val="20"/>
          <w:lang w:eastAsia="ko-KR"/>
        </w:rPr>
        <w:t>PicHeightInSamples</w:t>
      </w:r>
      <w:r w:rsidRPr="00F74E6F">
        <w:rPr>
          <w:szCs w:val="20"/>
        </w:rPr>
        <w:t xml:space="preserve">) </w:t>
      </w:r>
      <w:r w:rsidRPr="00F74E6F">
        <w:rPr>
          <w:rFonts w:eastAsia="Times New Roman"/>
          <w:szCs w:val="20"/>
          <w:lang w:eastAsia="ko-KR"/>
        </w:rPr>
        <w:t xml:space="preserve">array of </w:t>
      </w:r>
      <w:r w:rsidR="00F34D54" w:rsidRPr="00F74E6F">
        <w:rPr>
          <w:rFonts w:eastAsia="Times New Roman"/>
          <w:szCs w:val="20"/>
          <w:lang w:eastAsia="ko-KR"/>
        </w:rPr>
        <w:t>Cb</w:t>
      </w:r>
      <w:r w:rsidRPr="00F74E6F">
        <w:rPr>
          <w:rFonts w:eastAsia="Times New Roman"/>
          <w:szCs w:val="20"/>
          <w:lang w:eastAsia="ko-KR"/>
        </w:rPr>
        <w:t xml:space="preserve"> samples PicSample</w:t>
      </w:r>
      <w:r w:rsidR="00F34D54" w:rsidRPr="00F74E6F">
        <w:rPr>
          <w:szCs w:val="20"/>
          <w:vertAlign w:val="subscript"/>
        </w:rPr>
        <w:t>Cb</w:t>
      </w:r>
      <w:r w:rsidRPr="00F74E6F">
        <w:rPr>
          <w:rFonts w:eastAsia="Times New Roman"/>
          <w:szCs w:val="20"/>
          <w:lang w:eastAsia="ko-KR"/>
        </w:rPr>
        <w:t xml:space="preserve"> is derived by invoking the process for </w:t>
      </w:r>
      <w:r w:rsidR="00212817" w:rsidRPr="00F74E6F">
        <w:rPr>
          <w:rFonts w:eastAsia="Times New Roman"/>
          <w:szCs w:val="20"/>
          <w:lang w:eastAsia="ko-KR"/>
        </w:rPr>
        <w:t>calculating Cb</w:t>
      </w:r>
      <w:r w:rsidRPr="00F74E6F">
        <w:rPr>
          <w:rFonts w:eastAsia="Times New Roman"/>
          <w:szCs w:val="20"/>
          <w:lang w:eastAsia="ko-KR"/>
        </w:rPr>
        <w:t xml:space="preserve"> specified in clause</w:t>
      </w:r>
      <w:r w:rsidR="00E0332C">
        <w:rPr>
          <w:rFonts w:eastAsia="Times New Roman"/>
          <w:szCs w:val="20"/>
          <w:lang w:eastAsia="ko-KR"/>
        </w:rPr>
        <w:t xml:space="preserve"> </w:t>
      </w:r>
      <w:r w:rsidR="00E0332C">
        <w:rPr>
          <w:rFonts w:eastAsia="Times New Roman"/>
          <w:szCs w:val="20"/>
          <w:lang w:eastAsia="ko-KR"/>
        </w:rPr>
        <w:fldChar w:fldCharType="begin"/>
      </w:r>
      <w:r w:rsidR="00E0332C">
        <w:rPr>
          <w:rFonts w:eastAsia="Times New Roman"/>
          <w:szCs w:val="20"/>
          <w:lang w:eastAsia="ko-KR"/>
        </w:rPr>
        <w:instrText xml:space="preserve"> REF _Ref311239014 \r \h </w:instrText>
      </w:r>
      <w:r w:rsidR="00E0332C">
        <w:rPr>
          <w:rFonts w:eastAsia="Times New Roman"/>
          <w:szCs w:val="20"/>
          <w:lang w:eastAsia="ko-KR"/>
        </w:rPr>
      </w:r>
      <w:r w:rsidR="00E0332C">
        <w:rPr>
          <w:rFonts w:eastAsia="Times New Roman"/>
          <w:szCs w:val="20"/>
          <w:lang w:eastAsia="ko-KR"/>
        </w:rPr>
        <w:fldChar w:fldCharType="separate"/>
      </w:r>
      <w:r w:rsidR="00DE680D">
        <w:rPr>
          <w:rFonts w:eastAsia="Times New Roman"/>
          <w:szCs w:val="20"/>
          <w:lang w:eastAsia="ko-KR"/>
        </w:rPr>
        <w:t>8.2</w:t>
      </w:r>
      <w:r w:rsidR="00E0332C">
        <w:rPr>
          <w:rFonts w:eastAsia="Times New Roman"/>
          <w:szCs w:val="20"/>
          <w:lang w:eastAsia="ko-KR"/>
        </w:rPr>
        <w:fldChar w:fldCharType="end"/>
      </w:r>
      <w:r w:rsidRPr="00F74E6F">
        <w:rPr>
          <w:rFonts w:eastAsia="Times New Roman"/>
          <w:szCs w:val="20"/>
          <w:lang w:eastAsia="ko-KR"/>
        </w:rPr>
        <w:t xml:space="preserve">, with </w:t>
      </w:r>
      <w:r w:rsidRPr="00F74E6F">
        <w:rPr>
          <w:szCs w:val="20"/>
        </w:rPr>
        <w:t>PicSample</w:t>
      </w:r>
      <w:r w:rsidR="00AD588C" w:rsidRPr="00F74E6F">
        <w:rPr>
          <w:szCs w:val="20"/>
        </w:rPr>
        <w:t>NonLinear</w:t>
      </w:r>
      <w:r w:rsidRPr="00F74E6F">
        <w:rPr>
          <w:szCs w:val="20"/>
          <w:vertAlign w:val="subscript"/>
        </w:rPr>
        <w:t>R</w:t>
      </w:r>
      <w:r w:rsidRPr="00F74E6F">
        <w:rPr>
          <w:rFonts w:eastAsia="Times New Roman"/>
          <w:szCs w:val="20"/>
          <w:lang w:eastAsia="ko-KR"/>
        </w:rPr>
        <w:t>[ xP ][ yP ]</w:t>
      </w:r>
      <w:r w:rsidR="00F34D54" w:rsidRPr="00F74E6F">
        <w:rPr>
          <w:rFonts w:eastAsia="Times New Roman"/>
          <w:szCs w:val="20"/>
          <w:lang w:eastAsia="ko-KR"/>
        </w:rPr>
        <w:t>,</w:t>
      </w:r>
      <w:r w:rsidR="00F34D54" w:rsidRPr="00F74E6F">
        <w:rPr>
          <w:szCs w:val="20"/>
        </w:rPr>
        <w:t xml:space="preserve"> PicSample</w:t>
      </w:r>
      <w:r w:rsidR="00AD588C" w:rsidRPr="00F74E6F">
        <w:rPr>
          <w:szCs w:val="20"/>
        </w:rPr>
        <w:t>NonLinear</w:t>
      </w:r>
      <w:r w:rsidR="00F34D54" w:rsidRPr="00F74E6F">
        <w:rPr>
          <w:szCs w:val="20"/>
          <w:vertAlign w:val="subscript"/>
        </w:rPr>
        <w:t>G</w:t>
      </w:r>
      <w:r w:rsidR="00F34D54" w:rsidRPr="00F74E6F">
        <w:rPr>
          <w:rFonts w:eastAsia="Times New Roman"/>
          <w:szCs w:val="20"/>
          <w:lang w:eastAsia="ko-KR"/>
        </w:rPr>
        <w:t xml:space="preserve">[ xP ][ yP ]  and </w:t>
      </w:r>
      <w:r w:rsidR="00F34D54" w:rsidRPr="00F74E6F">
        <w:rPr>
          <w:szCs w:val="20"/>
        </w:rPr>
        <w:t>PicSample</w:t>
      </w:r>
      <w:r w:rsidR="00AD588C" w:rsidRPr="00F74E6F">
        <w:rPr>
          <w:szCs w:val="20"/>
        </w:rPr>
        <w:t>NonLinear</w:t>
      </w:r>
      <w:r w:rsidR="00F34D54" w:rsidRPr="00F74E6F">
        <w:rPr>
          <w:szCs w:val="20"/>
          <w:vertAlign w:val="subscript"/>
        </w:rPr>
        <w:t>B</w:t>
      </w:r>
      <w:r w:rsidR="00F34D54" w:rsidRPr="00F74E6F">
        <w:rPr>
          <w:rFonts w:eastAsia="Times New Roman"/>
          <w:szCs w:val="20"/>
          <w:lang w:eastAsia="ko-KR"/>
        </w:rPr>
        <w:t>[ xP ][ yP ]</w:t>
      </w:r>
      <w:r w:rsidRPr="00F74E6F">
        <w:rPr>
          <w:rFonts w:eastAsia="Times New Roman"/>
          <w:szCs w:val="20"/>
          <w:lang w:eastAsia="ko-KR"/>
        </w:rPr>
        <w:t xml:space="preserve"> as input and with the output assigned to </w:t>
      </w:r>
      <w:r w:rsidR="00F34D54" w:rsidRPr="00F74E6F">
        <w:rPr>
          <w:rFonts w:eastAsia="Times New Roman"/>
          <w:szCs w:val="20"/>
          <w:lang w:eastAsia="ko-KR"/>
        </w:rPr>
        <w:t>PicSample</w:t>
      </w:r>
      <w:r w:rsidR="00F34D54" w:rsidRPr="00F74E6F">
        <w:rPr>
          <w:szCs w:val="20"/>
          <w:vertAlign w:val="subscript"/>
        </w:rPr>
        <w:t>Cb</w:t>
      </w:r>
      <w:r w:rsidRPr="00F74E6F">
        <w:rPr>
          <w:rFonts w:eastAsia="Times New Roman"/>
          <w:szCs w:val="20"/>
          <w:lang w:eastAsia="ko-KR"/>
        </w:rPr>
        <w:t>[ xP ][ yP ], with xP = 0..</w:t>
      </w:r>
      <w:r w:rsidRPr="00F74E6F">
        <w:rPr>
          <w:szCs w:val="20"/>
          <w:lang w:eastAsia="ko-KR"/>
        </w:rPr>
        <w:t xml:space="preserve">PicWidthInSamples </w:t>
      </w:r>
      <w:r w:rsidRPr="00F74E6F">
        <w:rPr>
          <w:rFonts w:eastAsia="Times New Roman"/>
          <w:szCs w:val="20"/>
          <w:lang w:eastAsia="en-US"/>
        </w:rPr>
        <w:t>−</w:t>
      </w:r>
      <w:r w:rsidRPr="00F74E6F">
        <w:rPr>
          <w:rFonts w:eastAsia="Times New Roman"/>
          <w:szCs w:val="20"/>
          <w:lang w:eastAsia="ko-KR"/>
        </w:rPr>
        <w:t> 1, yP = 0..</w:t>
      </w:r>
      <w:r w:rsidRPr="00F74E6F">
        <w:rPr>
          <w:szCs w:val="20"/>
          <w:lang w:eastAsia="ko-KR"/>
        </w:rPr>
        <w:t xml:space="preserve">PicHeightInSamples </w:t>
      </w:r>
      <w:r w:rsidRPr="00F74E6F">
        <w:rPr>
          <w:rFonts w:eastAsia="Times New Roman"/>
          <w:szCs w:val="20"/>
          <w:lang w:eastAsia="en-US"/>
        </w:rPr>
        <w:t>−</w:t>
      </w:r>
      <w:r w:rsidRPr="00F74E6F">
        <w:rPr>
          <w:rFonts w:eastAsia="Times New Roman"/>
          <w:szCs w:val="20"/>
          <w:lang w:eastAsia="ko-KR"/>
        </w:rPr>
        <w:t> 1.</w:t>
      </w:r>
      <w:r w:rsidR="00595CBE" w:rsidRPr="00F74E6F">
        <w:rPr>
          <w:szCs w:val="20"/>
          <w:lang w:eastAsia="ko-KR"/>
        </w:rPr>
        <w:t xml:space="preserve"> </w:t>
      </w:r>
    </w:p>
    <w:p w14:paraId="03DC9C42" w14:textId="09F17A2D" w:rsidR="00212817" w:rsidRDefault="00212817" w:rsidP="00C147B4">
      <w:pPr>
        <w:pStyle w:val="ListParagraph"/>
        <w:numPr>
          <w:ilvl w:val="0"/>
          <w:numId w:val="6"/>
        </w:numPr>
        <w:ind w:leftChars="0"/>
        <w:rPr>
          <w:szCs w:val="20"/>
          <w:lang w:eastAsia="ko-KR"/>
        </w:rPr>
      </w:pPr>
      <w:r w:rsidRPr="00F74E6F">
        <w:rPr>
          <w:rFonts w:eastAsia="Times New Roman"/>
          <w:szCs w:val="20"/>
          <w:lang w:eastAsia="ko-KR"/>
        </w:rPr>
        <w:lastRenderedPageBreak/>
        <w:t xml:space="preserve">A </w:t>
      </w:r>
      <w:r w:rsidRPr="00F74E6F">
        <w:rPr>
          <w:szCs w:val="20"/>
        </w:rPr>
        <w:t>(</w:t>
      </w:r>
      <w:proofErr w:type="gramStart"/>
      <w:r w:rsidRPr="00F74E6F">
        <w:rPr>
          <w:szCs w:val="20"/>
          <w:lang w:eastAsia="ko-KR"/>
        </w:rPr>
        <w:t>PicWidthInSamples</w:t>
      </w:r>
      <w:r w:rsidRPr="00F74E6F">
        <w:rPr>
          <w:szCs w:val="20"/>
        </w:rPr>
        <w:t>)x</w:t>
      </w:r>
      <w:proofErr w:type="gramEnd"/>
      <w:r w:rsidRPr="00F74E6F">
        <w:rPr>
          <w:szCs w:val="20"/>
        </w:rPr>
        <w:t>(</w:t>
      </w:r>
      <w:r w:rsidRPr="00F74E6F">
        <w:rPr>
          <w:szCs w:val="20"/>
          <w:lang w:eastAsia="ko-KR"/>
        </w:rPr>
        <w:t>PicHeightInSamples</w:t>
      </w:r>
      <w:r w:rsidRPr="00F74E6F">
        <w:rPr>
          <w:szCs w:val="20"/>
        </w:rPr>
        <w:t xml:space="preserve">) </w:t>
      </w:r>
      <w:r w:rsidRPr="00F74E6F">
        <w:rPr>
          <w:rFonts w:eastAsia="Times New Roman"/>
          <w:szCs w:val="20"/>
          <w:lang w:eastAsia="ko-KR"/>
        </w:rPr>
        <w:t>array of Cr samples PicSample</w:t>
      </w:r>
      <w:r w:rsidRPr="00F74E6F">
        <w:rPr>
          <w:szCs w:val="20"/>
          <w:vertAlign w:val="subscript"/>
        </w:rPr>
        <w:t>Cr</w:t>
      </w:r>
      <w:r w:rsidRPr="00F74E6F">
        <w:rPr>
          <w:rFonts w:eastAsia="Times New Roman"/>
          <w:szCs w:val="20"/>
          <w:lang w:eastAsia="ko-KR"/>
        </w:rPr>
        <w:t xml:space="preserve"> is derived by invoking the process for calculating Cr specified in clause </w:t>
      </w:r>
      <w:r w:rsidR="00E0332C">
        <w:rPr>
          <w:rFonts w:eastAsia="Times New Roman"/>
          <w:szCs w:val="20"/>
          <w:lang w:eastAsia="ko-KR"/>
        </w:rPr>
        <w:fldChar w:fldCharType="begin"/>
      </w:r>
      <w:r w:rsidR="00E0332C">
        <w:rPr>
          <w:rFonts w:eastAsia="Times New Roman"/>
          <w:szCs w:val="20"/>
          <w:lang w:eastAsia="ko-KR"/>
        </w:rPr>
        <w:instrText xml:space="preserve"> REF _Ref311239023 \r \h </w:instrText>
      </w:r>
      <w:r w:rsidR="00E0332C">
        <w:rPr>
          <w:rFonts w:eastAsia="Times New Roman"/>
          <w:szCs w:val="20"/>
          <w:lang w:eastAsia="ko-KR"/>
        </w:rPr>
      </w:r>
      <w:r w:rsidR="00E0332C">
        <w:rPr>
          <w:rFonts w:eastAsia="Times New Roman"/>
          <w:szCs w:val="20"/>
          <w:lang w:eastAsia="ko-KR"/>
        </w:rPr>
        <w:fldChar w:fldCharType="separate"/>
      </w:r>
      <w:r w:rsidR="00DE680D">
        <w:rPr>
          <w:rFonts w:eastAsia="Times New Roman"/>
          <w:szCs w:val="20"/>
          <w:lang w:eastAsia="ko-KR"/>
        </w:rPr>
        <w:t>8.3</w:t>
      </w:r>
      <w:r w:rsidR="00E0332C">
        <w:rPr>
          <w:rFonts w:eastAsia="Times New Roman"/>
          <w:szCs w:val="20"/>
          <w:lang w:eastAsia="ko-KR"/>
        </w:rPr>
        <w:fldChar w:fldCharType="end"/>
      </w:r>
      <w:r w:rsidRPr="00F74E6F">
        <w:rPr>
          <w:rFonts w:eastAsia="Times New Roman"/>
          <w:szCs w:val="20"/>
          <w:lang w:eastAsia="ko-KR"/>
        </w:rPr>
        <w:t xml:space="preserve">, with </w:t>
      </w:r>
      <w:r w:rsidRPr="00F74E6F">
        <w:rPr>
          <w:szCs w:val="20"/>
        </w:rPr>
        <w:t>PicSample</w:t>
      </w:r>
      <w:r w:rsidR="00AD588C" w:rsidRPr="00F74E6F">
        <w:rPr>
          <w:szCs w:val="20"/>
        </w:rPr>
        <w:t>NonLinear</w:t>
      </w:r>
      <w:r w:rsidRPr="00F74E6F">
        <w:rPr>
          <w:szCs w:val="20"/>
          <w:vertAlign w:val="subscript"/>
        </w:rPr>
        <w:t>R</w:t>
      </w:r>
      <w:r w:rsidRPr="00F74E6F">
        <w:rPr>
          <w:rFonts w:eastAsia="Times New Roman"/>
          <w:szCs w:val="20"/>
          <w:lang w:eastAsia="ko-KR"/>
        </w:rPr>
        <w:t>[ xP ][ yP ],</w:t>
      </w:r>
      <w:r w:rsidRPr="00F74E6F">
        <w:rPr>
          <w:szCs w:val="20"/>
        </w:rPr>
        <w:t xml:space="preserve"> PicSample</w:t>
      </w:r>
      <w:r w:rsidR="00AD588C" w:rsidRPr="00F74E6F">
        <w:rPr>
          <w:szCs w:val="20"/>
        </w:rPr>
        <w:t>NonLinear</w:t>
      </w:r>
      <w:r w:rsidRPr="00F74E6F">
        <w:rPr>
          <w:szCs w:val="20"/>
          <w:vertAlign w:val="subscript"/>
        </w:rPr>
        <w:t>G</w:t>
      </w:r>
      <w:r w:rsidRPr="00F74E6F">
        <w:rPr>
          <w:rFonts w:eastAsia="Times New Roman"/>
          <w:szCs w:val="20"/>
          <w:lang w:eastAsia="ko-KR"/>
        </w:rPr>
        <w:t xml:space="preserve">[ xP ][ yP ]  and </w:t>
      </w:r>
      <w:r w:rsidRPr="00F74E6F">
        <w:rPr>
          <w:szCs w:val="20"/>
        </w:rPr>
        <w:t>PicSample</w:t>
      </w:r>
      <w:r w:rsidR="00AD588C" w:rsidRPr="00F74E6F">
        <w:rPr>
          <w:szCs w:val="20"/>
        </w:rPr>
        <w:t>NonLinear</w:t>
      </w:r>
      <w:r w:rsidRPr="00F74E6F">
        <w:rPr>
          <w:szCs w:val="20"/>
          <w:vertAlign w:val="subscript"/>
        </w:rPr>
        <w:t>B</w:t>
      </w:r>
      <w:r w:rsidRPr="00F74E6F">
        <w:rPr>
          <w:rFonts w:eastAsia="Times New Roman"/>
          <w:szCs w:val="20"/>
          <w:lang w:eastAsia="ko-KR"/>
        </w:rPr>
        <w:t>[ xP ][ yP ] as input and with the output assigned to PicSample</w:t>
      </w:r>
      <w:r w:rsidRPr="00F74E6F">
        <w:rPr>
          <w:szCs w:val="20"/>
          <w:vertAlign w:val="subscript"/>
        </w:rPr>
        <w:t>Cr</w:t>
      </w:r>
      <w:r w:rsidRPr="00F74E6F">
        <w:rPr>
          <w:rFonts w:eastAsia="Times New Roman"/>
          <w:szCs w:val="20"/>
          <w:lang w:eastAsia="ko-KR"/>
        </w:rPr>
        <w:t>[ xP ][ yP ], with xP = 0..</w:t>
      </w:r>
      <w:r w:rsidRPr="00F74E6F">
        <w:rPr>
          <w:szCs w:val="20"/>
          <w:lang w:eastAsia="ko-KR"/>
        </w:rPr>
        <w:t xml:space="preserve">PicWidthInSamples </w:t>
      </w:r>
      <w:r w:rsidRPr="00F74E6F">
        <w:rPr>
          <w:rFonts w:eastAsia="Times New Roman"/>
          <w:szCs w:val="20"/>
          <w:lang w:eastAsia="en-US"/>
        </w:rPr>
        <w:t>−</w:t>
      </w:r>
      <w:r w:rsidRPr="00F74E6F">
        <w:rPr>
          <w:rFonts w:eastAsia="Times New Roman"/>
          <w:szCs w:val="20"/>
          <w:lang w:eastAsia="ko-KR"/>
        </w:rPr>
        <w:t> 1, yP = 0..</w:t>
      </w:r>
      <w:r w:rsidRPr="00F74E6F">
        <w:rPr>
          <w:szCs w:val="20"/>
          <w:lang w:eastAsia="ko-KR"/>
        </w:rPr>
        <w:t xml:space="preserve">PicHeightInSamples </w:t>
      </w:r>
      <w:r w:rsidRPr="00F74E6F">
        <w:rPr>
          <w:rFonts w:eastAsia="Times New Roman"/>
          <w:szCs w:val="20"/>
          <w:lang w:eastAsia="en-US"/>
        </w:rPr>
        <w:t>−</w:t>
      </w:r>
      <w:r w:rsidRPr="00F74E6F">
        <w:rPr>
          <w:rFonts w:eastAsia="Times New Roman"/>
          <w:szCs w:val="20"/>
          <w:lang w:eastAsia="ko-KR"/>
        </w:rPr>
        <w:t> 1.</w:t>
      </w:r>
      <w:r w:rsidRPr="00F74E6F">
        <w:rPr>
          <w:szCs w:val="20"/>
          <w:lang w:eastAsia="ko-KR"/>
        </w:rPr>
        <w:t xml:space="preserve"> </w:t>
      </w:r>
    </w:p>
    <w:p w14:paraId="0FA72BFA" w14:textId="0A7D4842" w:rsidR="00A10A0D" w:rsidRPr="00390C43" w:rsidRDefault="00A10A0D" w:rsidP="00A10A0D">
      <w:pPr>
        <w:pStyle w:val="ListParagraph"/>
        <w:numPr>
          <w:ilvl w:val="0"/>
          <w:numId w:val="6"/>
        </w:numPr>
        <w:ind w:leftChars="0"/>
        <w:rPr>
          <w:szCs w:val="20"/>
          <w:lang w:eastAsia="ko-KR"/>
        </w:rPr>
      </w:pPr>
      <w:r>
        <w:rPr>
          <w:lang w:eastAsia="ko-KR"/>
        </w:rPr>
        <w:t xml:space="preserve">A modified chroma sample value </w:t>
      </w:r>
      <w:r w:rsidRPr="00617CB8">
        <w:rPr>
          <w:lang w:eastAsia="ko-KR"/>
        </w:rPr>
        <w:t>PicSample</w:t>
      </w:r>
      <w:r>
        <w:rPr>
          <w:lang w:eastAsia="ko-KR"/>
        </w:rPr>
        <w:t>b</w:t>
      </w:r>
      <w:r w:rsidRPr="00617CB8">
        <w:rPr>
          <w:vertAlign w:val="subscript"/>
          <w:lang w:eastAsia="ko-KR"/>
        </w:rPr>
        <w:t>C</w:t>
      </w:r>
      <w:r>
        <w:rPr>
          <w:vertAlign w:val="subscript"/>
          <w:lang w:eastAsia="ko-KR"/>
        </w:rPr>
        <w:t>b</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 xml:space="preserve">PicWidthInSamples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chroma component Cb</w:t>
      </w:r>
      <w:r w:rsidRPr="00617CB8">
        <w:rPr>
          <w:lang w:eastAsia="ko-KR"/>
        </w:rPr>
        <w:t xml:space="preserve"> is derived </w:t>
      </w:r>
      <w:r>
        <w:rPr>
          <w:lang w:eastAsia="ko-KR"/>
        </w:rPr>
        <w:t xml:space="preserve">by invoking the </w:t>
      </w:r>
      <w:r w:rsidR="001F3442">
        <w:rPr>
          <w:lang w:eastAsia="ko-KR"/>
        </w:rPr>
        <w:t xml:space="preserve">chroma </w:t>
      </w:r>
      <w:r>
        <w:rPr>
          <w:lang w:eastAsia="ko-KR"/>
        </w:rPr>
        <w:t>quantization</w:t>
      </w:r>
      <w:r w:rsidRPr="00617CB8">
        <w:rPr>
          <w:lang w:eastAsia="ko-KR"/>
        </w:rPr>
        <w:t xml:space="preserve"> process specified in clause </w:t>
      </w:r>
      <w:r w:rsidR="00E0332C">
        <w:fldChar w:fldCharType="begin"/>
      </w:r>
      <w:r w:rsidR="00E0332C">
        <w:rPr>
          <w:lang w:eastAsia="ko-KR"/>
        </w:rPr>
        <w:instrText xml:space="preserve"> REF _Ref311239040 \r \h </w:instrText>
      </w:r>
      <w:r w:rsidR="00E0332C">
        <w:fldChar w:fldCharType="separate"/>
      </w:r>
      <w:r w:rsidR="00DE680D">
        <w:rPr>
          <w:lang w:eastAsia="ko-KR"/>
        </w:rPr>
        <w:t>8.4</w:t>
      </w:r>
      <w:r w:rsidR="00E0332C">
        <w:fldChar w:fldCharType="end"/>
      </w:r>
      <w:r w:rsidR="00E0332C">
        <w:t xml:space="preserve"> </w:t>
      </w:r>
      <w:r w:rsidRPr="00617CB8">
        <w:rPr>
          <w:lang w:eastAsia="ko-KR"/>
        </w:rPr>
        <w:t xml:space="preserve">with chroma sample location </w:t>
      </w:r>
      <w:proofErr w:type="gramStart"/>
      <w:r w:rsidRPr="00617CB8">
        <w:t>(</w:t>
      </w:r>
      <w:r w:rsidRPr="00617CB8">
        <w:rPr>
          <w:lang w:eastAsia="ko-KR"/>
        </w:rPr>
        <w:t> xP</w:t>
      </w:r>
      <w:r w:rsidRPr="00617CB8">
        <w:rPr>
          <w:vertAlign w:val="subscript"/>
          <w:lang w:eastAsia="ko-KR"/>
        </w:rPr>
        <w:t>C</w:t>
      </w:r>
      <w:proofErr w:type="gramEnd"/>
      <w:r w:rsidRPr="00617CB8">
        <w:rPr>
          <w:lang w:eastAsia="ko-KR"/>
        </w:rPr>
        <w:t>, yP</w:t>
      </w:r>
      <w:r w:rsidRPr="00617CB8">
        <w:rPr>
          <w:vertAlign w:val="subscript"/>
          <w:lang w:eastAsia="ko-KR"/>
        </w:rPr>
        <w:t>C</w:t>
      </w:r>
      <w:r w:rsidRPr="00617CB8">
        <w:rPr>
          <w:lang w:eastAsia="ko-KR"/>
        </w:rPr>
        <w:t> </w:t>
      </w:r>
      <w:r w:rsidRPr="00617CB8">
        <w:t xml:space="preserve">) </w:t>
      </w:r>
      <w:r w:rsidRPr="00617CB8">
        <w:rPr>
          <w:lang w:eastAsia="ko-KR"/>
        </w:rPr>
        <w:t xml:space="preserve">and the </w:t>
      </w:r>
      <w:r w:rsidRPr="00617CB8">
        <w:t xml:space="preserve">chroma sample </w:t>
      </w:r>
      <w:r>
        <w:rPr>
          <w:lang w:eastAsia="ko-KR"/>
        </w:rPr>
        <w:t xml:space="preserve">array </w:t>
      </w:r>
      <w:r w:rsidRPr="00617CB8">
        <w:rPr>
          <w:lang w:eastAsia="ko-KR"/>
        </w:rPr>
        <w:t>PicSample</w:t>
      </w:r>
      <w:r w:rsidRPr="00617CB8">
        <w:rPr>
          <w:vertAlign w:val="subscript"/>
        </w:rPr>
        <w:t>C</w:t>
      </w:r>
      <w:r>
        <w:rPr>
          <w:vertAlign w:val="subscript"/>
        </w:rPr>
        <w:t>b</w:t>
      </w:r>
      <w:r w:rsidRPr="00617CB8">
        <w:rPr>
          <w:lang w:eastAsia="ko-KR"/>
        </w:rPr>
        <w:t xml:space="preserve"> given as inputs.</w:t>
      </w:r>
      <w:r w:rsidRPr="00390C43">
        <w:rPr>
          <w:szCs w:val="20"/>
          <w:lang w:eastAsia="ko-KR"/>
        </w:rPr>
        <w:t xml:space="preserve"> </w:t>
      </w:r>
    </w:p>
    <w:p w14:paraId="1A176C6C" w14:textId="488822D5" w:rsidR="00A10A0D" w:rsidRPr="00F74E6F" w:rsidRDefault="00A10A0D" w:rsidP="00C147B4">
      <w:pPr>
        <w:pStyle w:val="ListParagraph"/>
        <w:numPr>
          <w:ilvl w:val="0"/>
          <w:numId w:val="6"/>
        </w:numPr>
        <w:ind w:leftChars="0"/>
        <w:rPr>
          <w:szCs w:val="20"/>
          <w:lang w:eastAsia="ko-KR"/>
        </w:rPr>
      </w:pPr>
      <w:r>
        <w:rPr>
          <w:lang w:eastAsia="ko-KR"/>
        </w:rPr>
        <w:t xml:space="preserve">A modified chroma sample value </w:t>
      </w:r>
      <w:r w:rsidRPr="00617CB8">
        <w:rPr>
          <w:lang w:eastAsia="ko-KR"/>
        </w:rPr>
        <w:t>PicSample</w:t>
      </w:r>
      <w:r>
        <w:rPr>
          <w:lang w:eastAsia="ko-KR"/>
        </w:rPr>
        <w:t>b</w:t>
      </w:r>
      <w:r w:rsidRPr="00617CB8">
        <w:rPr>
          <w:vertAlign w:val="subscript"/>
          <w:lang w:eastAsia="ko-KR"/>
        </w:rPr>
        <w:t>C</w:t>
      </w:r>
      <w:r>
        <w:rPr>
          <w:vertAlign w:val="subscript"/>
          <w:lang w:eastAsia="ko-KR"/>
        </w:rPr>
        <w:t>r</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 xml:space="preserve">PicWidthInSamples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chroma component Cr</w:t>
      </w:r>
      <w:r w:rsidRPr="00617CB8">
        <w:rPr>
          <w:lang w:eastAsia="ko-KR"/>
        </w:rPr>
        <w:t xml:space="preserve"> is derived </w:t>
      </w:r>
      <w:r>
        <w:rPr>
          <w:lang w:eastAsia="ko-KR"/>
        </w:rPr>
        <w:t xml:space="preserve">by invoking the </w:t>
      </w:r>
      <w:r w:rsidR="001F3442">
        <w:rPr>
          <w:lang w:eastAsia="ko-KR"/>
        </w:rPr>
        <w:t xml:space="preserve">chroma </w:t>
      </w:r>
      <w:r>
        <w:rPr>
          <w:lang w:eastAsia="ko-KR"/>
        </w:rPr>
        <w:t>quantization</w:t>
      </w:r>
      <w:r w:rsidRPr="00617CB8">
        <w:rPr>
          <w:lang w:eastAsia="ko-KR"/>
        </w:rPr>
        <w:t xml:space="preserve"> process specified in clause </w:t>
      </w:r>
      <w:r w:rsidR="00E0332C">
        <w:rPr>
          <w:lang w:eastAsia="ko-KR"/>
        </w:rPr>
        <w:fldChar w:fldCharType="begin"/>
      </w:r>
      <w:r w:rsidR="00E0332C">
        <w:rPr>
          <w:lang w:eastAsia="ko-KR"/>
        </w:rPr>
        <w:instrText xml:space="preserve"> REF _Ref311239061 \r \h </w:instrText>
      </w:r>
      <w:r w:rsidR="00E0332C">
        <w:rPr>
          <w:lang w:eastAsia="ko-KR"/>
        </w:rPr>
      </w:r>
      <w:r w:rsidR="00E0332C">
        <w:rPr>
          <w:lang w:eastAsia="ko-KR"/>
        </w:rPr>
        <w:fldChar w:fldCharType="separate"/>
      </w:r>
      <w:r w:rsidR="00DE680D">
        <w:rPr>
          <w:lang w:eastAsia="ko-KR"/>
        </w:rPr>
        <w:t>8.4</w:t>
      </w:r>
      <w:r w:rsidR="00E0332C">
        <w:rPr>
          <w:lang w:eastAsia="ko-KR"/>
        </w:rPr>
        <w:fldChar w:fldCharType="end"/>
      </w:r>
      <w:r>
        <w:t xml:space="preserve"> </w:t>
      </w:r>
      <w:r w:rsidRPr="00617CB8">
        <w:rPr>
          <w:lang w:eastAsia="ko-KR"/>
        </w:rPr>
        <w:t xml:space="preserve">with chroma sample location </w:t>
      </w:r>
      <w:proofErr w:type="gramStart"/>
      <w:r w:rsidRPr="00617CB8">
        <w:t>(</w:t>
      </w:r>
      <w:r w:rsidRPr="00617CB8">
        <w:rPr>
          <w:lang w:eastAsia="ko-KR"/>
        </w:rPr>
        <w:t> xP</w:t>
      </w:r>
      <w:r w:rsidRPr="00617CB8">
        <w:rPr>
          <w:vertAlign w:val="subscript"/>
          <w:lang w:eastAsia="ko-KR"/>
        </w:rPr>
        <w:t>C</w:t>
      </w:r>
      <w:proofErr w:type="gramEnd"/>
      <w:r w:rsidRPr="00617CB8">
        <w:rPr>
          <w:lang w:eastAsia="ko-KR"/>
        </w:rPr>
        <w:t>, yP</w:t>
      </w:r>
      <w:r w:rsidRPr="00617CB8">
        <w:rPr>
          <w:vertAlign w:val="subscript"/>
          <w:lang w:eastAsia="ko-KR"/>
        </w:rPr>
        <w:t>C</w:t>
      </w:r>
      <w:r w:rsidRPr="00617CB8">
        <w:rPr>
          <w:lang w:eastAsia="ko-KR"/>
        </w:rPr>
        <w:t> </w:t>
      </w:r>
      <w:r w:rsidRPr="00617CB8">
        <w:t xml:space="preserve">) </w:t>
      </w:r>
      <w:r w:rsidRPr="00617CB8">
        <w:rPr>
          <w:lang w:eastAsia="ko-KR"/>
        </w:rPr>
        <w:t xml:space="preserve">and the </w:t>
      </w:r>
      <w:r w:rsidRPr="00617CB8">
        <w:t xml:space="preserve">chroma sample </w:t>
      </w:r>
      <w:r>
        <w:rPr>
          <w:lang w:eastAsia="ko-KR"/>
        </w:rPr>
        <w:t xml:space="preserve">array </w:t>
      </w:r>
      <w:r w:rsidRPr="00617CB8">
        <w:rPr>
          <w:lang w:eastAsia="ko-KR"/>
        </w:rPr>
        <w:t>PicSample</w:t>
      </w:r>
      <w:r w:rsidRPr="00617CB8">
        <w:rPr>
          <w:vertAlign w:val="subscript"/>
        </w:rPr>
        <w:t>C</w:t>
      </w:r>
      <w:r>
        <w:rPr>
          <w:vertAlign w:val="subscript"/>
        </w:rPr>
        <w:t>r</w:t>
      </w:r>
      <w:r w:rsidRPr="00617CB8">
        <w:rPr>
          <w:lang w:eastAsia="ko-KR"/>
        </w:rPr>
        <w:t xml:space="preserve"> given as inputs.</w:t>
      </w:r>
    </w:p>
    <w:p w14:paraId="089CADC3" w14:textId="65D7B0BF" w:rsidR="00390C43" w:rsidRPr="00390C43" w:rsidRDefault="00390C43" w:rsidP="00C147B4">
      <w:pPr>
        <w:pStyle w:val="ListParagraph"/>
        <w:numPr>
          <w:ilvl w:val="0"/>
          <w:numId w:val="6"/>
        </w:numPr>
        <w:ind w:leftChars="0"/>
        <w:rPr>
          <w:szCs w:val="20"/>
          <w:lang w:eastAsia="ko-KR"/>
        </w:rPr>
      </w:pPr>
      <w:r w:rsidRPr="00617CB8">
        <w:rPr>
          <w:lang w:eastAsia="ko-KR"/>
        </w:rPr>
        <w:t xml:space="preserve">The </w:t>
      </w:r>
      <w:r>
        <w:rPr>
          <w:lang w:eastAsia="ko-KR"/>
        </w:rPr>
        <w:t xml:space="preserve">subsampled chroma sample value </w:t>
      </w:r>
      <w:r w:rsidRPr="00617CB8">
        <w:rPr>
          <w:lang w:eastAsia="ko-KR"/>
        </w:rPr>
        <w:t>PicSample</w:t>
      </w:r>
      <w:r>
        <w:rPr>
          <w:lang w:eastAsia="ko-KR"/>
        </w:rPr>
        <w:t>Sub</w:t>
      </w:r>
      <w:r w:rsidRPr="00617CB8">
        <w:rPr>
          <w:vertAlign w:val="subscript"/>
          <w:lang w:eastAsia="ko-KR"/>
        </w:rPr>
        <w:t>Cb</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PicWidthIn</w:t>
      </w:r>
      <w:r w:rsidR="00785E65">
        <w:rPr>
          <w:szCs w:val="20"/>
          <w:lang w:eastAsia="ko-KR"/>
        </w:rPr>
        <w:t>Half</w:t>
      </w:r>
      <w:r w:rsidRPr="00F74E6F">
        <w:rPr>
          <w:szCs w:val="20"/>
          <w:lang w:eastAsia="ko-KR"/>
        </w:rPr>
        <w:t xml:space="preserve">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w:t>
      </w:r>
      <w:r w:rsidR="00785E65">
        <w:t>Half</w:t>
      </w:r>
      <w:r w:rsidRPr="00617CB8">
        <w:rPr>
          <w:lang w:eastAsia="ko-KR"/>
        </w:rPr>
        <w:t> </w:t>
      </w:r>
      <w:r w:rsidRPr="00617CB8">
        <w:t>−</w:t>
      </w:r>
      <w:r w:rsidRPr="00617CB8">
        <w:rPr>
          <w:lang w:eastAsia="ko-KR"/>
        </w:rPr>
        <w:t xml:space="preserve"> 1, of the chroma component Cb is derived </w:t>
      </w:r>
      <w:r>
        <w:rPr>
          <w:lang w:eastAsia="ko-KR"/>
        </w:rPr>
        <w:t>by invoking the chroma sub</w:t>
      </w:r>
      <w:r w:rsidRPr="00617CB8">
        <w:rPr>
          <w:lang w:eastAsia="ko-KR"/>
        </w:rPr>
        <w:t xml:space="preserve">sampling process specified in clause </w:t>
      </w:r>
      <w:r w:rsidR="00E0332C">
        <w:rPr>
          <w:lang w:eastAsia="ko-KR"/>
        </w:rPr>
        <w:fldChar w:fldCharType="begin"/>
      </w:r>
      <w:r w:rsidR="00E0332C">
        <w:rPr>
          <w:lang w:eastAsia="ko-KR"/>
        </w:rPr>
        <w:instrText xml:space="preserve"> REF _Ref311239078 \r \h </w:instrText>
      </w:r>
      <w:r w:rsidR="00E0332C">
        <w:rPr>
          <w:lang w:eastAsia="ko-KR"/>
        </w:rPr>
      </w:r>
      <w:r w:rsidR="00E0332C">
        <w:rPr>
          <w:lang w:eastAsia="ko-KR"/>
        </w:rPr>
        <w:fldChar w:fldCharType="separate"/>
      </w:r>
      <w:r w:rsidR="00DE680D">
        <w:rPr>
          <w:lang w:eastAsia="ko-KR"/>
        </w:rPr>
        <w:t>8.5</w:t>
      </w:r>
      <w:r w:rsidR="00E0332C">
        <w:rPr>
          <w:lang w:eastAsia="ko-KR"/>
        </w:rPr>
        <w:fldChar w:fldCharType="end"/>
      </w:r>
      <w:r w:rsidR="00E0332C">
        <w:t xml:space="preserve"> </w:t>
      </w:r>
      <w:r w:rsidRPr="00617CB8">
        <w:rPr>
          <w:lang w:eastAsia="ko-KR"/>
        </w:rPr>
        <w:t xml:space="preserve">with chroma sample location </w:t>
      </w:r>
      <w:proofErr w:type="gramStart"/>
      <w:r w:rsidRPr="00617CB8">
        <w:t>(</w:t>
      </w:r>
      <w:r w:rsidRPr="00617CB8">
        <w:rPr>
          <w:lang w:eastAsia="ko-KR"/>
        </w:rPr>
        <w:t> xP</w:t>
      </w:r>
      <w:r w:rsidRPr="00617CB8">
        <w:rPr>
          <w:vertAlign w:val="subscript"/>
          <w:lang w:eastAsia="ko-KR"/>
        </w:rPr>
        <w:t>C</w:t>
      </w:r>
      <w:proofErr w:type="gramEnd"/>
      <w:r w:rsidRPr="00617CB8">
        <w:rPr>
          <w:lang w:eastAsia="ko-KR"/>
        </w:rPr>
        <w:t>, yP</w:t>
      </w:r>
      <w:r w:rsidRPr="00617CB8">
        <w:rPr>
          <w:vertAlign w:val="subscript"/>
          <w:lang w:eastAsia="ko-KR"/>
        </w:rPr>
        <w:t>C</w:t>
      </w:r>
      <w:r w:rsidRPr="00617CB8">
        <w:rPr>
          <w:lang w:eastAsia="ko-KR"/>
        </w:rPr>
        <w:t> </w:t>
      </w:r>
      <w:r w:rsidRPr="00617CB8">
        <w:t xml:space="preserve">) </w:t>
      </w:r>
      <w:r w:rsidRPr="00617CB8">
        <w:rPr>
          <w:lang w:eastAsia="ko-KR"/>
        </w:rPr>
        <w:t xml:space="preserve">and the </w:t>
      </w:r>
      <w:r w:rsidRPr="00617CB8">
        <w:t xml:space="preserve">chroma sample </w:t>
      </w:r>
      <w:r>
        <w:rPr>
          <w:lang w:eastAsia="ko-KR"/>
        </w:rPr>
        <w:t xml:space="preserve">array </w:t>
      </w:r>
      <w:r w:rsidRPr="00617CB8">
        <w:rPr>
          <w:lang w:eastAsia="ko-KR"/>
        </w:rPr>
        <w:t>PicSample</w:t>
      </w:r>
      <w:r w:rsidRPr="00617CB8">
        <w:rPr>
          <w:vertAlign w:val="subscript"/>
        </w:rPr>
        <w:t>Cb</w:t>
      </w:r>
      <w:r w:rsidRPr="00617CB8">
        <w:rPr>
          <w:lang w:eastAsia="ko-KR"/>
        </w:rPr>
        <w:t xml:space="preserve"> given as inputs.</w:t>
      </w:r>
    </w:p>
    <w:p w14:paraId="1990E9EF" w14:textId="1EA48926" w:rsidR="00EB18B4" w:rsidRPr="00390C43" w:rsidRDefault="00390C43" w:rsidP="00390C43">
      <w:pPr>
        <w:pStyle w:val="ListParagraph"/>
        <w:numPr>
          <w:ilvl w:val="0"/>
          <w:numId w:val="6"/>
        </w:numPr>
        <w:ind w:leftChars="0"/>
        <w:rPr>
          <w:szCs w:val="20"/>
          <w:lang w:eastAsia="ko-KR"/>
        </w:rPr>
      </w:pPr>
      <w:r w:rsidRPr="00617CB8">
        <w:rPr>
          <w:lang w:eastAsia="ko-KR"/>
        </w:rPr>
        <w:t xml:space="preserve">The </w:t>
      </w:r>
      <w:r>
        <w:rPr>
          <w:lang w:eastAsia="ko-KR"/>
        </w:rPr>
        <w:t xml:space="preserve">subsampled chroma sample value </w:t>
      </w:r>
      <w:r w:rsidRPr="00617CB8">
        <w:rPr>
          <w:lang w:eastAsia="ko-KR"/>
        </w:rPr>
        <w:t>PicSample</w:t>
      </w:r>
      <w:r>
        <w:rPr>
          <w:lang w:eastAsia="ko-KR"/>
        </w:rPr>
        <w:t>Sub</w:t>
      </w:r>
      <w:r w:rsidRPr="00617CB8">
        <w:rPr>
          <w:vertAlign w:val="subscript"/>
          <w:lang w:eastAsia="ko-KR"/>
        </w:rPr>
        <w:t>C</w:t>
      </w:r>
      <w:r>
        <w:rPr>
          <w:vertAlign w:val="subscript"/>
          <w:lang w:eastAsia="ko-KR"/>
        </w:rPr>
        <w:t>r</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000E53BE" w:rsidRPr="00F74E6F">
        <w:rPr>
          <w:szCs w:val="20"/>
          <w:lang w:eastAsia="ko-KR"/>
        </w:rPr>
        <w:t>PicWidthIn</w:t>
      </w:r>
      <w:r w:rsidR="000E53BE">
        <w:rPr>
          <w:szCs w:val="20"/>
          <w:lang w:eastAsia="ko-KR"/>
        </w:rPr>
        <w:t>Half</w:t>
      </w:r>
      <w:r w:rsidR="000E53BE" w:rsidRPr="00F74E6F">
        <w:rPr>
          <w:szCs w:val="20"/>
          <w:lang w:eastAsia="ko-KR"/>
        </w:rPr>
        <w:t xml:space="preserve">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r w:rsidR="000E53BE" w:rsidRPr="00617CB8">
        <w:t>PicHeightIn</w:t>
      </w:r>
      <w:r w:rsidR="000E53BE">
        <w:t>Half</w:t>
      </w:r>
      <w:r w:rsidR="000E53BE" w:rsidRPr="00617CB8">
        <w:rPr>
          <w:lang w:eastAsia="ko-KR"/>
        </w:rPr>
        <w:t> </w:t>
      </w:r>
      <w:r w:rsidR="000E53BE" w:rsidDel="000E53BE">
        <w:rPr>
          <w:lang w:eastAsia="ko-KR"/>
        </w:rPr>
        <w:t xml:space="preserve"> </w:t>
      </w:r>
      <w:r w:rsidRPr="00617CB8">
        <w:t>−</w:t>
      </w:r>
      <w:proofErr w:type="gramEnd"/>
      <w:r>
        <w:rPr>
          <w:lang w:eastAsia="ko-KR"/>
        </w:rPr>
        <w:t> 1, of the chroma component Cr</w:t>
      </w:r>
      <w:r w:rsidRPr="00617CB8">
        <w:rPr>
          <w:lang w:eastAsia="ko-KR"/>
        </w:rPr>
        <w:t xml:space="preserve"> is derived </w:t>
      </w:r>
      <w:r>
        <w:rPr>
          <w:lang w:eastAsia="ko-KR"/>
        </w:rPr>
        <w:t>by invoking the chroma sub</w:t>
      </w:r>
      <w:r w:rsidRPr="00617CB8">
        <w:rPr>
          <w:lang w:eastAsia="ko-KR"/>
        </w:rPr>
        <w:t xml:space="preserve">sampling process specified in clause </w:t>
      </w:r>
      <w:r w:rsidR="00E0332C">
        <w:rPr>
          <w:lang w:eastAsia="ko-KR"/>
        </w:rPr>
        <w:fldChar w:fldCharType="begin"/>
      </w:r>
      <w:r w:rsidR="00E0332C">
        <w:rPr>
          <w:lang w:eastAsia="ko-KR"/>
        </w:rPr>
        <w:instrText xml:space="preserve"> REF _Ref311239090 \r \h </w:instrText>
      </w:r>
      <w:r w:rsidR="00E0332C">
        <w:rPr>
          <w:lang w:eastAsia="ko-KR"/>
        </w:rPr>
      </w:r>
      <w:r w:rsidR="00E0332C">
        <w:rPr>
          <w:lang w:eastAsia="ko-KR"/>
        </w:rPr>
        <w:fldChar w:fldCharType="separate"/>
      </w:r>
      <w:r w:rsidR="00DE680D">
        <w:rPr>
          <w:lang w:eastAsia="ko-KR"/>
        </w:rPr>
        <w:t>8.5</w:t>
      </w:r>
      <w:r w:rsidR="00E0332C">
        <w:rPr>
          <w:lang w:eastAsia="ko-KR"/>
        </w:rPr>
        <w:fldChar w:fldCharType="end"/>
      </w:r>
      <w:r w:rsidR="00E0332C">
        <w:rPr>
          <w:lang w:eastAsia="ko-KR"/>
        </w:rPr>
        <w:t xml:space="preserve"> </w:t>
      </w:r>
      <w:r w:rsidRPr="00617CB8">
        <w:rPr>
          <w:lang w:eastAsia="ko-KR"/>
        </w:rPr>
        <w:t xml:space="preserve">with chroma sample location </w:t>
      </w:r>
      <w:r w:rsidRPr="00617CB8">
        <w:t>(</w:t>
      </w:r>
      <w:r w:rsidRPr="00617CB8">
        <w:rPr>
          <w:lang w:eastAsia="ko-KR"/>
        </w:rPr>
        <w:t> xP</w:t>
      </w:r>
      <w:r w:rsidRPr="00617CB8">
        <w:rPr>
          <w:vertAlign w:val="subscript"/>
          <w:lang w:eastAsia="ko-KR"/>
        </w:rPr>
        <w:t>C</w:t>
      </w:r>
      <w:r w:rsidRPr="00617CB8">
        <w:rPr>
          <w:lang w:eastAsia="ko-KR"/>
        </w:rPr>
        <w:t>, yP</w:t>
      </w:r>
      <w:r w:rsidRPr="00617CB8">
        <w:rPr>
          <w:vertAlign w:val="subscript"/>
          <w:lang w:eastAsia="ko-KR"/>
        </w:rPr>
        <w:t>C</w:t>
      </w:r>
      <w:r w:rsidRPr="00617CB8">
        <w:rPr>
          <w:lang w:eastAsia="ko-KR"/>
        </w:rPr>
        <w:t> </w:t>
      </w:r>
      <w:r w:rsidRPr="00617CB8">
        <w:t xml:space="preserve">) </w:t>
      </w:r>
      <w:r w:rsidRPr="00617CB8">
        <w:rPr>
          <w:lang w:eastAsia="ko-KR"/>
        </w:rPr>
        <w:t xml:space="preserve">and the </w:t>
      </w:r>
      <w:r w:rsidRPr="00617CB8">
        <w:t xml:space="preserve">chroma sample </w:t>
      </w:r>
      <w:r>
        <w:rPr>
          <w:lang w:eastAsia="ko-KR"/>
        </w:rPr>
        <w:t xml:space="preserve">array </w:t>
      </w:r>
      <w:r w:rsidRPr="00617CB8">
        <w:rPr>
          <w:lang w:eastAsia="ko-KR"/>
        </w:rPr>
        <w:t>PicSample</w:t>
      </w:r>
      <w:r w:rsidRPr="00617CB8">
        <w:rPr>
          <w:vertAlign w:val="subscript"/>
        </w:rPr>
        <w:t>C</w:t>
      </w:r>
      <w:r>
        <w:rPr>
          <w:vertAlign w:val="subscript"/>
        </w:rPr>
        <w:t>r</w:t>
      </w:r>
      <w:r w:rsidRPr="00617CB8">
        <w:rPr>
          <w:lang w:eastAsia="ko-KR"/>
        </w:rPr>
        <w:t xml:space="preserve"> given as inputs.</w:t>
      </w:r>
      <w:r w:rsidR="00EB18B4" w:rsidRPr="00390C43">
        <w:rPr>
          <w:szCs w:val="20"/>
          <w:lang w:eastAsia="ko-KR"/>
        </w:rPr>
        <w:t xml:space="preserve"> </w:t>
      </w:r>
    </w:p>
    <w:p w14:paraId="022A72FC" w14:textId="292E30A7" w:rsidR="00314118" w:rsidRPr="00390C43" w:rsidRDefault="00314118" w:rsidP="00314118">
      <w:pPr>
        <w:pStyle w:val="ListParagraph"/>
        <w:numPr>
          <w:ilvl w:val="0"/>
          <w:numId w:val="6"/>
        </w:numPr>
        <w:ind w:leftChars="0"/>
        <w:rPr>
          <w:szCs w:val="20"/>
          <w:lang w:eastAsia="ko-KR"/>
        </w:rPr>
      </w:pPr>
      <w:r>
        <w:rPr>
          <w:lang w:eastAsia="ko-KR"/>
        </w:rPr>
        <w:t xml:space="preserve">A modified chroma sample value </w:t>
      </w:r>
      <w:r w:rsidRPr="00617CB8">
        <w:rPr>
          <w:lang w:eastAsia="ko-KR"/>
        </w:rPr>
        <w:t>PicSample</w:t>
      </w:r>
      <w:r>
        <w:rPr>
          <w:lang w:eastAsia="ko-KR"/>
        </w:rPr>
        <w:t>b</w:t>
      </w:r>
      <w:r w:rsidRPr="00617CB8">
        <w:rPr>
          <w:vertAlign w:val="subscript"/>
          <w:lang w:eastAsia="ko-KR"/>
        </w:rPr>
        <w:t>C</w:t>
      </w:r>
      <w:r>
        <w:rPr>
          <w:vertAlign w:val="subscript"/>
          <w:lang w:eastAsia="ko-KR"/>
        </w:rPr>
        <w:t>b</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 xml:space="preserve">PicWidthInSamples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chroma component C</w:t>
      </w:r>
      <w:r w:rsidR="00A10BC0">
        <w:rPr>
          <w:lang w:eastAsia="ko-KR"/>
        </w:rPr>
        <w:t>b</w:t>
      </w:r>
      <w:r w:rsidRPr="00617CB8">
        <w:rPr>
          <w:lang w:eastAsia="ko-KR"/>
        </w:rPr>
        <w:t xml:space="preserve"> is derived </w:t>
      </w:r>
      <w:r>
        <w:rPr>
          <w:lang w:eastAsia="ko-KR"/>
        </w:rPr>
        <w:t xml:space="preserve">by invoking the chroma </w:t>
      </w:r>
      <w:r w:rsidR="00A10BC0">
        <w:rPr>
          <w:lang w:eastAsia="ko-KR"/>
        </w:rPr>
        <w:t>up</w:t>
      </w:r>
      <w:r w:rsidRPr="00617CB8">
        <w:rPr>
          <w:lang w:eastAsia="ko-KR"/>
        </w:rPr>
        <w:t xml:space="preserve">sampling process specified in clause </w:t>
      </w:r>
      <w:r w:rsidR="00E0332C">
        <w:fldChar w:fldCharType="begin"/>
      </w:r>
      <w:r w:rsidR="00E0332C">
        <w:rPr>
          <w:lang w:eastAsia="ko-KR"/>
        </w:rPr>
        <w:instrText xml:space="preserve"> REF _Ref311239103 \r \h </w:instrText>
      </w:r>
      <w:r w:rsidR="00E0332C">
        <w:fldChar w:fldCharType="separate"/>
      </w:r>
      <w:r w:rsidR="00DE680D">
        <w:rPr>
          <w:lang w:eastAsia="ko-KR"/>
        </w:rPr>
        <w:t>8.6</w:t>
      </w:r>
      <w:r w:rsidR="00E0332C">
        <w:fldChar w:fldCharType="end"/>
      </w:r>
      <w:r>
        <w:t xml:space="preserve"> </w:t>
      </w:r>
      <w:r w:rsidRPr="00617CB8">
        <w:rPr>
          <w:lang w:eastAsia="ko-KR"/>
        </w:rPr>
        <w:t xml:space="preserve">with chroma sample location </w:t>
      </w:r>
      <w:proofErr w:type="gramStart"/>
      <w:r w:rsidRPr="00617CB8">
        <w:t>(</w:t>
      </w:r>
      <w:r w:rsidRPr="00617CB8">
        <w:rPr>
          <w:lang w:eastAsia="ko-KR"/>
        </w:rPr>
        <w:t> xP</w:t>
      </w:r>
      <w:r w:rsidRPr="00617CB8">
        <w:rPr>
          <w:vertAlign w:val="subscript"/>
          <w:lang w:eastAsia="ko-KR"/>
        </w:rPr>
        <w:t>C</w:t>
      </w:r>
      <w:proofErr w:type="gramEnd"/>
      <w:r w:rsidRPr="00617CB8">
        <w:rPr>
          <w:lang w:eastAsia="ko-KR"/>
        </w:rPr>
        <w:t>, yP</w:t>
      </w:r>
      <w:r w:rsidRPr="00617CB8">
        <w:rPr>
          <w:vertAlign w:val="subscript"/>
          <w:lang w:eastAsia="ko-KR"/>
        </w:rPr>
        <w:t>C</w:t>
      </w:r>
      <w:r w:rsidRPr="00617CB8">
        <w:rPr>
          <w:lang w:eastAsia="ko-KR"/>
        </w:rPr>
        <w:t> </w:t>
      </w:r>
      <w:r w:rsidRPr="00617CB8">
        <w:t xml:space="preserve">) </w:t>
      </w:r>
      <w:r w:rsidRPr="00617CB8">
        <w:rPr>
          <w:lang w:eastAsia="ko-KR"/>
        </w:rPr>
        <w:t xml:space="preserve">and the </w:t>
      </w:r>
      <w:r w:rsidRPr="00617CB8">
        <w:t xml:space="preserve">chroma sample </w:t>
      </w:r>
      <w:r>
        <w:rPr>
          <w:lang w:eastAsia="ko-KR"/>
        </w:rPr>
        <w:t xml:space="preserve">array </w:t>
      </w:r>
      <w:r w:rsidRPr="00617CB8">
        <w:rPr>
          <w:lang w:eastAsia="ko-KR"/>
        </w:rPr>
        <w:t>PicSample</w:t>
      </w:r>
      <w:r w:rsidR="00A10BC0">
        <w:rPr>
          <w:lang w:eastAsia="ko-KR"/>
        </w:rPr>
        <w:t>Sub</w:t>
      </w:r>
      <w:r w:rsidRPr="00617CB8">
        <w:rPr>
          <w:vertAlign w:val="subscript"/>
        </w:rPr>
        <w:t>C</w:t>
      </w:r>
      <w:r w:rsidR="00A10BC0">
        <w:rPr>
          <w:vertAlign w:val="subscript"/>
        </w:rPr>
        <w:t>b</w:t>
      </w:r>
      <w:r w:rsidRPr="00617CB8">
        <w:rPr>
          <w:lang w:eastAsia="ko-KR"/>
        </w:rPr>
        <w:t xml:space="preserve"> given as inputs.</w:t>
      </w:r>
      <w:r w:rsidRPr="00390C43">
        <w:rPr>
          <w:szCs w:val="20"/>
          <w:lang w:eastAsia="ko-KR"/>
        </w:rPr>
        <w:t xml:space="preserve"> </w:t>
      </w:r>
    </w:p>
    <w:p w14:paraId="2FE93F3A" w14:textId="6C0D32D5" w:rsidR="00A10BC0" w:rsidRDefault="00A10BC0" w:rsidP="00A10BC0">
      <w:pPr>
        <w:pStyle w:val="ListParagraph"/>
        <w:numPr>
          <w:ilvl w:val="0"/>
          <w:numId w:val="6"/>
        </w:numPr>
        <w:ind w:leftChars="0"/>
        <w:rPr>
          <w:szCs w:val="20"/>
          <w:lang w:eastAsia="ko-KR"/>
        </w:rPr>
      </w:pPr>
      <w:r>
        <w:rPr>
          <w:lang w:eastAsia="ko-KR"/>
        </w:rPr>
        <w:t xml:space="preserve">A modified chroma sample value </w:t>
      </w:r>
      <w:r w:rsidRPr="00617CB8">
        <w:rPr>
          <w:lang w:eastAsia="ko-KR"/>
        </w:rPr>
        <w:t>PicSample</w:t>
      </w:r>
      <w:r>
        <w:rPr>
          <w:lang w:eastAsia="ko-KR"/>
        </w:rPr>
        <w:t>b</w:t>
      </w:r>
      <w:r w:rsidRPr="00617CB8">
        <w:rPr>
          <w:vertAlign w:val="subscript"/>
          <w:lang w:eastAsia="ko-KR"/>
        </w:rPr>
        <w:t>C</w:t>
      </w:r>
      <w:r>
        <w:rPr>
          <w:vertAlign w:val="subscript"/>
          <w:lang w:eastAsia="ko-KR"/>
        </w:rPr>
        <w:t>r</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 xml:space="preserve">PicWidthInSamples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chroma component Cr</w:t>
      </w:r>
      <w:r w:rsidRPr="00617CB8">
        <w:rPr>
          <w:lang w:eastAsia="ko-KR"/>
        </w:rPr>
        <w:t xml:space="preserve"> is derived </w:t>
      </w:r>
      <w:r>
        <w:rPr>
          <w:lang w:eastAsia="ko-KR"/>
        </w:rPr>
        <w:t>by invoking the chroma up</w:t>
      </w:r>
      <w:r w:rsidRPr="00617CB8">
        <w:rPr>
          <w:lang w:eastAsia="ko-KR"/>
        </w:rPr>
        <w:t xml:space="preserve">sampling process specified in clause </w:t>
      </w:r>
      <w:r w:rsidR="00E0332C">
        <w:fldChar w:fldCharType="begin"/>
      </w:r>
      <w:r w:rsidR="00E0332C">
        <w:rPr>
          <w:lang w:eastAsia="ko-KR"/>
        </w:rPr>
        <w:instrText xml:space="preserve"> REF _Ref311239120 \r \h </w:instrText>
      </w:r>
      <w:r w:rsidR="00E0332C">
        <w:fldChar w:fldCharType="separate"/>
      </w:r>
      <w:r w:rsidR="00DE680D">
        <w:rPr>
          <w:lang w:eastAsia="ko-KR"/>
        </w:rPr>
        <w:t>8.6</w:t>
      </w:r>
      <w:r w:rsidR="00E0332C">
        <w:fldChar w:fldCharType="end"/>
      </w:r>
      <w:r>
        <w:t xml:space="preserve"> </w:t>
      </w:r>
      <w:r w:rsidRPr="00617CB8">
        <w:rPr>
          <w:lang w:eastAsia="ko-KR"/>
        </w:rPr>
        <w:t xml:space="preserve">with chroma sample location </w:t>
      </w:r>
      <w:proofErr w:type="gramStart"/>
      <w:r w:rsidRPr="00617CB8">
        <w:t>(</w:t>
      </w:r>
      <w:r w:rsidRPr="00617CB8">
        <w:rPr>
          <w:lang w:eastAsia="ko-KR"/>
        </w:rPr>
        <w:t> xP</w:t>
      </w:r>
      <w:r w:rsidRPr="00617CB8">
        <w:rPr>
          <w:vertAlign w:val="subscript"/>
          <w:lang w:eastAsia="ko-KR"/>
        </w:rPr>
        <w:t>C</w:t>
      </w:r>
      <w:proofErr w:type="gramEnd"/>
      <w:r w:rsidRPr="00617CB8">
        <w:rPr>
          <w:lang w:eastAsia="ko-KR"/>
        </w:rPr>
        <w:t>, yP</w:t>
      </w:r>
      <w:r w:rsidRPr="00617CB8">
        <w:rPr>
          <w:vertAlign w:val="subscript"/>
          <w:lang w:eastAsia="ko-KR"/>
        </w:rPr>
        <w:t>C</w:t>
      </w:r>
      <w:r w:rsidRPr="00617CB8">
        <w:rPr>
          <w:lang w:eastAsia="ko-KR"/>
        </w:rPr>
        <w:t> </w:t>
      </w:r>
      <w:r w:rsidRPr="00617CB8">
        <w:t xml:space="preserve">) </w:t>
      </w:r>
      <w:r w:rsidRPr="00617CB8">
        <w:rPr>
          <w:lang w:eastAsia="ko-KR"/>
        </w:rPr>
        <w:t xml:space="preserve">and the </w:t>
      </w:r>
      <w:r w:rsidRPr="00617CB8">
        <w:t xml:space="preserve">chroma sample </w:t>
      </w:r>
      <w:r>
        <w:rPr>
          <w:lang w:eastAsia="ko-KR"/>
        </w:rPr>
        <w:t xml:space="preserve">array </w:t>
      </w:r>
      <w:r w:rsidRPr="00617CB8">
        <w:rPr>
          <w:lang w:eastAsia="ko-KR"/>
        </w:rPr>
        <w:t>PicSample</w:t>
      </w:r>
      <w:r>
        <w:rPr>
          <w:lang w:eastAsia="ko-KR"/>
        </w:rPr>
        <w:t>Sub</w:t>
      </w:r>
      <w:r w:rsidRPr="00617CB8">
        <w:rPr>
          <w:vertAlign w:val="subscript"/>
        </w:rPr>
        <w:t>C</w:t>
      </w:r>
      <w:r>
        <w:rPr>
          <w:vertAlign w:val="subscript"/>
        </w:rPr>
        <w:t>r</w:t>
      </w:r>
      <w:r w:rsidRPr="00617CB8">
        <w:rPr>
          <w:lang w:eastAsia="ko-KR"/>
        </w:rPr>
        <w:t xml:space="preserve"> given as inputs.</w:t>
      </w:r>
      <w:r w:rsidRPr="00390C43">
        <w:rPr>
          <w:szCs w:val="20"/>
          <w:lang w:eastAsia="ko-KR"/>
        </w:rPr>
        <w:t xml:space="preserve"> </w:t>
      </w:r>
    </w:p>
    <w:p w14:paraId="75B13101" w14:textId="7F75CA72" w:rsidR="00E63352" w:rsidRPr="00E63352" w:rsidRDefault="00E63352" w:rsidP="00A10BC0">
      <w:pPr>
        <w:pStyle w:val="ListParagraph"/>
        <w:numPr>
          <w:ilvl w:val="0"/>
          <w:numId w:val="6"/>
        </w:numPr>
        <w:ind w:leftChars="0"/>
        <w:rPr>
          <w:szCs w:val="20"/>
          <w:lang w:eastAsia="ko-KR"/>
        </w:rPr>
      </w:pPr>
      <w:r>
        <w:rPr>
          <w:lang w:eastAsia="ko-KR"/>
        </w:rPr>
        <w:t xml:space="preserve">A modified chroma sample value </w:t>
      </w:r>
      <w:r w:rsidRPr="00617CB8">
        <w:rPr>
          <w:lang w:eastAsia="ko-KR"/>
        </w:rPr>
        <w:t>PicSample</w:t>
      </w:r>
      <w:r>
        <w:rPr>
          <w:lang w:eastAsia="ko-KR"/>
        </w:rPr>
        <w:t>b</w:t>
      </w:r>
      <w:r w:rsidRPr="00617CB8">
        <w:rPr>
          <w:vertAlign w:val="subscript"/>
          <w:lang w:eastAsia="ko-KR"/>
        </w:rPr>
        <w:t>C</w:t>
      </w:r>
      <w:r>
        <w:rPr>
          <w:vertAlign w:val="subscript"/>
          <w:lang w:eastAsia="ko-KR"/>
        </w:rPr>
        <w:t>b</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 xml:space="preserve">PicWidthInSamples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chroma component Cb</w:t>
      </w:r>
      <w:r w:rsidRPr="00617CB8">
        <w:rPr>
          <w:lang w:eastAsia="ko-KR"/>
        </w:rPr>
        <w:t xml:space="preserve"> is derived </w:t>
      </w:r>
      <w:r>
        <w:rPr>
          <w:lang w:eastAsia="ko-KR"/>
        </w:rPr>
        <w:t xml:space="preserve">by invoking the </w:t>
      </w:r>
      <w:r w:rsidR="000C6152">
        <w:rPr>
          <w:lang w:eastAsia="ko-KR"/>
        </w:rPr>
        <w:t xml:space="preserve">inverse </w:t>
      </w:r>
      <w:r>
        <w:rPr>
          <w:lang w:eastAsia="ko-KR"/>
        </w:rPr>
        <w:t>chroma quantization</w:t>
      </w:r>
      <w:r w:rsidRPr="00617CB8">
        <w:rPr>
          <w:lang w:eastAsia="ko-KR"/>
        </w:rPr>
        <w:t xml:space="preserve"> process specified in clause </w:t>
      </w:r>
      <w:r w:rsidR="002F509C">
        <w:fldChar w:fldCharType="begin"/>
      </w:r>
      <w:r w:rsidR="002F509C">
        <w:instrText xml:space="preserve"> REF _Ref311274819 \r \h </w:instrText>
      </w:r>
      <w:r w:rsidR="002F509C">
        <w:fldChar w:fldCharType="separate"/>
      </w:r>
      <w:r w:rsidR="00DE680D">
        <w:t>8.7</w:t>
      </w:r>
      <w:r w:rsidR="002F509C">
        <w:fldChar w:fldCharType="end"/>
      </w:r>
      <w:r w:rsidR="002F509C">
        <w:t xml:space="preserve"> </w:t>
      </w:r>
      <w:r>
        <w:rPr>
          <w:lang w:eastAsia="ko-KR"/>
        </w:rPr>
        <w:t xml:space="preserve">with </w:t>
      </w:r>
      <w:r w:rsidRPr="00617CB8">
        <w:rPr>
          <w:lang w:eastAsia="ko-KR"/>
        </w:rPr>
        <w:t>PicSample</w:t>
      </w:r>
      <w:r w:rsidRPr="00617CB8">
        <w:rPr>
          <w:vertAlign w:val="subscript"/>
        </w:rPr>
        <w:t>C</w:t>
      </w:r>
      <w:r>
        <w:rPr>
          <w:vertAlign w:val="subscript"/>
        </w:rPr>
        <w:t>b</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Pr>
          <w:lang w:eastAsia="ko-KR"/>
        </w:rPr>
        <w:t> ]</w:t>
      </w:r>
      <w:r>
        <w:t xml:space="preserve"> </w:t>
      </w:r>
      <w:r w:rsidR="001409D1">
        <w:t xml:space="preserve">given </w:t>
      </w:r>
      <w:r>
        <w:rPr>
          <w:lang w:eastAsia="ko-KR"/>
        </w:rPr>
        <w:t>as input</w:t>
      </w:r>
      <w:r w:rsidRPr="00617CB8">
        <w:rPr>
          <w:lang w:eastAsia="ko-KR"/>
        </w:rPr>
        <w:t>.</w:t>
      </w:r>
    </w:p>
    <w:p w14:paraId="38CF60E6" w14:textId="4973DF53" w:rsidR="004A00FC" w:rsidRDefault="004A00FC" w:rsidP="00A10BC0">
      <w:pPr>
        <w:pStyle w:val="ListParagraph"/>
        <w:numPr>
          <w:ilvl w:val="0"/>
          <w:numId w:val="6"/>
        </w:numPr>
        <w:ind w:leftChars="0"/>
        <w:rPr>
          <w:szCs w:val="20"/>
          <w:lang w:eastAsia="ko-KR"/>
        </w:rPr>
      </w:pPr>
      <w:r>
        <w:rPr>
          <w:lang w:eastAsia="ko-KR"/>
        </w:rPr>
        <w:t xml:space="preserve">A modified chroma sample value </w:t>
      </w:r>
      <w:r w:rsidRPr="00617CB8">
        <w:rPr>
          <w:lang w:eastAsia="ko-KR"/>
        </w:rPr>
        <w:t>PicSample</w:t>
      </w:r>
      <w:r>
        <w:rPr>
          <w:lang w:eastAsia="ko-KR"/>
        </w:rPr>
        <w:t>b</w:t>
      </w:r>
      <w:r w:rsidRPr="00617CB8">
        <w:rPr>
          <w:vertAlign w:val="subscript"/>
          <w:lang w:eastAsia="ko-KR"/>
        </w:rPr>
        <w:t>C</w:t>
      </w:r>
      <w:r>
        <w:rPr>
          <w:vertAlign w:val="subscript"/>
          <w:lang w:eastAsia="ko-KR"/>
        </w:rPr>
        <w:t>r</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 xml:space="preserve">PicWidthInSamples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chroma component Cr</w:t>
      </w:r>
      <w:r w:rsidRPr="00617CB8">
        <w:rPr>
          <w:lang w:eastAsia="ko-KR"/>
        </w:rPr>
        <w:t xml:space="preserve"> is derived </w:t>
      </w:r>
      <w:r>
        <w:rPr>
          <w:lang w:eastAsia="ko-KR"/>
        </w:rPr>
        <w:t xml:space="preserve">by invoking the </w:t>
      </w:r>
      <w:r w:rsidR="000C6152">
        <w:rPr>
          <w:lang w:eastAsia="ko-KR"/>
        </w:rPr>
        <w:t xml:space="preserve">inverse </w:t>
      </w:r>
      <w:r>
        <w:rPr>
          <w:lang w:eastAsia="ko-KR"/>
        </w:rPr>
        <w:t>chroma quantization</w:t>
      </w:r>
      <w:r w:rsidRPr="00617CB8">
        <w:rPr>
          <w:lang w:eastAsia="ko-KR"/>
        </w:rPr>
        <w:t xml:space="preserve"> process specified in clause </w:t>
      </w:r>
      <w:r w:rsidR="002F509C">
        <w:rPr>
          <w:lang w:eastAsia="ko-KR"/>
        </w:rPr>
        <w:fldChar w:fldCharType="begin"/>
      </w:r>
      <w:r w:rsidR="002F509C">
        <w:rPr>
          <w:lang w:eastAsia="ko-KR"/>
        </w:rPr>
        <w:instrText xml:space="preserve"> REF _Ref311274819 \r \h </w:instrText>
      </w:r>
      <w:r w:rsidR="002F509C">
        <w:rPr>
          <w:lang w:eastAsia="ko-KR"/>
        </w:rPr>
      </w:r>
      <w:r w:rsidR="002F509C">
        <w:rPr>
          <w:lang w:eastAsia="ko-KR"/>
        </w:rPr>
        <w:fldChar w:fldCharType="separate"/>
      </w:r>
      <w:r w:rsidR="00DE680D">
        <w:rPr>
          <w:lang w:eastAsia="ko-KR"/>
        </w:rPr>
        <w:t>8.7</w:t>
      </w:r>
      <w:r w:rsidR="002F509C">
        <w:rPr>
          <w:lang w:eastAsia="ko-KR"/>
        </w:rPr>
        <w:fldChar w:fldCharType="end"/>
      </w:r>
      <w:r w:rsidR="002F509C">
        <w:t xml:space="preserve"> </w:t>
      </w:r>
      <w:r w:rsidR="00E63352">
        <w:rPr>
          <w:lang w:eastAsia="ko-KR"/>
        </w:rPr>
        <w:t xml:space="preserve">with </w:t>
      </w:r>
      <w:r w:rsidRPr="00617CB8">
        <w:rPr>
          <w:lang w:eastAsia="ko-KR"/>
        </w:rPr>
        <w:t>PicSample</w:t>
      </w:r>
      <w:r w:rsidRPr="00617CB8">
        <w:rPr>
          <w:vertAlign w:val="subscript"/>
        </w:rPr>
        <w:t>C</w:t>
      </w:r>
      <w:r>
        <w:rPr>
          <w:vertAlign w:val="subscript"/>
        </w:rPr>
        <w:t>r</w:t>
      </w:r>
      <w:proofErr w:type="gramStart"/>
      <w:r w:rsidR="00E63352" w:rsidRPr="00617CB8">
        <w:rPr>
          <w:lang w:eastAsia="ko-KR"/>
        </w:rPr>
        <w:t>[ xP</w:t>
      </w:r>
      <w:r w:rsidR="00E63352" w:rsidRPr="00617CB8">
        <w:rPr>
          <w:vertAlign w:val="subscript"/>
          <w:lang w:eastAsia="ko-KR"/>
        </w:rPr>
        <w:t>C</w:t>
      </w:r>
      <w:proofErr w:type="gramEnd"/>
      <w:r w:rsidR="00E63352" w:rsidRPr="00617CB8">
        <w:rPr>
          <w:lang w:eastAsia="ko-KR"/>
        </w:rPr>
        <w:t> ][ yP</w:t>
      </w:r>
      <w:r w:rsidR="00E63352" w:rsidRPr="00617CB8">
        <w:rPr>
          <w:vertAlign w:val="subscript"/>
          <w:lang w:eastAsia="ko-KR"/>
        </w:rPr>
        <w:t>C</w:t>
      </w:r>
      <w:r w:rsidR="00E63352">
        <w:rPr>
          <w:lang w:eastAsia="ko-KR"/>
        </w:rPr>
        <w:t> ]</w:t>
      </w:r>
      <w:r w:rsidR="00E63352">
        <w:t xml:space="preserve"> </w:t>
      </w:r>
      <w:r w:rsidR="007F319A">
        <w:t xml:space="preserve">given </w:t>
      </w:r>
      <w:r w:rsidR="00E63352">
        <w:rPr>
          <w:lang w:eastAsia="ko-KR"/>
        </w:rPr>
        <w:t>as input</w:t>
      </w:r>
      <w:r w:rsidRPr="00617CB8">
        <w:rPr>
          <w:lang w:eastAsia="ko-KR"/>
        </w:rPr>
        <w:t>.</w:t>
      </w:r>
    </w:p>
    <w:p w14:paraId="59E04DC9" w14:textId="5164101C" w:rsidR="00B517AE" w:rsidRPr="00B517AE" w:rsidRDefault="00B517AE" w:rsidP="00307A6F">
      <w:pPr>
        <w:pStyle w:val="ListParagraph"/>
        <w:numPr>
          <w:ilvl w:val="0"/>
          <w:numId w:val="6"/>
        </w:numPr>
        <w:ind w:leftChars="0"/>
        <w:rPr>
          <w:szCs w:val="20"/>
          <w:lang w:eastAsia="ko-KR"/>
        </w:rPr>
      </w:pPr>
      <w:r w:rsidRPr="00F74E6F">
        <w:rPr>
          <w:rFonts w:eastAsia="Times New Roman"/>
          <w:szCs w:val="20"/>
          <w:lang w:eastAsia="ko-KR"/>
        </w:rPr>
        <w:t xml:space="preserve">A </w:t>
      </w:r>
      <w:r w:rsidRPr="00F74E6F">
        <w:rPr>
          <w:szCs w:val="20"/>
        </w:rPr>
        <w:t>(</w:t>
      </w:r>
      <w:proofErr w:type="gramStart"/>
      <w:r w:rsidRPr="00F74E6F">
        <w:rPr>
          <w:szCs w:val="20"/>
          <w:lang w:eastAsia="ko-KR"/>
        </w:rPr>
        <w:t>PicWidthInSamples</w:t>
      </w:r>
      <w:r w:rsidRPr="00F74E6F">
        <w:rPr>
          <w:szCs w:val="20"/>
        </w:rPr>
        <w:t>)x</w:t>
      </w:r>
      <w:proofErr w:type="gramEnd"/>
      <w:r w:rsidRPr="00F74E6F">
        <w:rPr>
          <w:szCs w:val="20"/>
        </w:rPr>
        <w:t>(</w:t>
      </w:r>
      <w:r w:rsidRPr="00F74E6F">
        <w:rPr>
          <w:szCs w:val="20"/>
          <w:lang w:eastAsia="ko-KR"/>
        </w:rPr>
        <w:t>PicHeightInSamples</w:t>
      </w:r>
      <w:r w:rsidRPr="00F74E6F">
        <w:rPr>
          <w:szCs w:val="20"/>
        </w:rPr>
        <w:t xml:space="preserve">) </w:t>
      </w:r>
      <w:r w:rsidRPr="00F74E6F">
        <w:rPr>
          <w:rFonts w:eastAsia="Times New Roman"/>
          <w:szCs w:val="20"/>
          <w:lang w:eastAsia="ko-KR"/>
        </w:rPr>
        <w:t xml:space="preserve">array </w:t>
      </w:r>
      <w:r>
        <w:rPr>
          <w:rFonts w:eastAsia="Times New Roman"/>
          <w:szCs w:val="20"/>
          <w:lang w:eastAsia="ko-KR"/>
        </w:rPr>
        <w:t xml:space="preserve">of target luminance samples </w:t>
      </w:r>
      <w:r>
        <w:rPr>
          <w:lang w:eastAsia="ko-KR"/>
        </w:rPr>
        <w:t>YTarget</w:t>
      </w:r>
      <w:r w:rsidR="005114FD" w:rsidRPr="00617CB8">
        <w:rPr>
          <w:lang w:eastAsia="ko-KR"/>
        </w:rPr>
        <w:t>[ xP ][ yP ]</w:t>
      </w:r>
      <w:r w:rsidR="005114FD">
        <w:rPr>
          <w:lang w:eastAsia="ko-KR"/>
        </w:rPr>
        <w:t>,</w:t>
      </w:r>
      <w:r w:rsidR="005114FD" w:rsidRPr="005114FD">
        <w:rPr>
          <w:lang w:eastAsia="ko-KR"/>
        </w:rPr>
        <w:t xml:space="preserve"> </w:t>
      </w:r>
      <w:r w:rsidR="005114FD" w:rsidRPr="00617CB8">
        <w:rPr>
          <w:lang w:eastAsia="ko-KR"/>
        </w:rPr>
        <w:t>with xP = 0..</w:t>
      </w:r>
      <w:r w:rsidR="005114FD" w:rsidRPr="00F74E6F">
        <w:rPr>
          <w:szCs w:val="20"/>
          <w:lang w:eastAsia="ko-KR"/>
        </w:rPr>
        <w:t xml:space="preserve">PicWidthInSamples </w:t>
      </w:r>
      <w:r w:rsidR="005114FD" w:rsidRPr="00617CB8">
        <w:t>−</w:t>
      </w:r>
      <w:r w:rsidR="005114FD" w:rsidRPr="00617CB8">
        <w:rPr>
          <w:lang w:eastAsia="ko-KR"/>
        </w:rPr>
        <w:t> 1, yP = 0</w:t>
      </w:r>
      <w:proofErr w:type="gramStart"/>
      <w:r w:rsidR="005114FD" w:rsidRPr="00617CB8">
        <w:rPr>
          <w:lang w:eastAsia="ko-KR"/>
        </w:rPr>
        <w:t>..</w:t>
      </w:r>
      <w:proofErr w:type="gramEnd"/>
      <w:r w:rsidR="005114FD" w:rsidRPr="00617CB8">
        <w:t>PicHeightInSamples</w:t>
      </w:r>
      <w:r w:rsidR="005114FD" w:rsidRPr="00617CB8">
        <w:rPr>
          <w:lang w:eastAsia="ko-KR"/>
        </w:rPr>
        <w:t> </w:t>
      </w:r>
      <w:r w:rsidR="005114FD" w:rsidRPr="00617CB8">
        <w:t>−</w:t>
      </w:r>
      <w:r w:rsidR="005114FD">
        <w:rPr>
          <w:lang w:eastAsia="ko-KR"/>
        </w:rPr>
        <w:t> 1,</w:t>
      </w:r>
      <w:r w:rsidR="005114FD" w:rsidRPr="00617CB8">
        <w:t xml:space="preserve"> </w:t>
      </w:r>
      <w:r w:rsidRPr="00617CB8">
        <w:rPr>
          <w:lang w:eastAsia="ko-KR"/>
        </w:rPr>
        <w:t xml:space="preserve">is derived </w:t>
      </w:r>
      <w:r>
        <w:rPr>
          <w:lang w:eastAsia="ko-KR"/>
        </w:rPr>
        <w:t xml:space="preserve">by invoking the process for </w:t>
      </w:r>
      <w:r w:rsidR="005114FD">
        <w:rPr>
          <w:lang w:eastAsia="ko-KR"/>
        </w:rPr>
        <w:t xml:space="preserve">calculating </w:t>
      </w:r>
      <w:r w:rsidR="00D7469C">
        <w:rPr>
          <w:lang w:eastAsia="ko-KR"/>
        </w:rPr>
        <w:t>luminance</w:t>
      </w:r>
      <w:r w:rsidR="005114FD">
        <w:rPr>
          <w:lang w:eastAsia="ko-KR"/>
        </w:rPr>
        <w:t xml:space="preserve"> </w:t>
      </w:r>
      <w:r w:rsidRPr="00617CB8">
        <w:rPr>
          <w:lang w:eastAsia="ko-KR"/>
        </w:rPr>
        <w:t xml:space="preserve">specified in clause </w:t>
      </w:r>
      <w:r w:rsidR="001409D1">
        <w:rPr>
          <w:lang w:eastAsia="ko-KR"/>
        </w:rPr>
        <w:fldChar w:fldCharType="begin"/>
      </w:r>
      <w:r w:rsidR="001409D1">
        <w:rPr>
          <w:lang w:eastAsia="ko-KR"/>
        </w:rPr>
        <w:instrText xml:space="preserve"> REF _Ref311365900 \r \h </w:instrText>
      </w:r>
      <w:r w:rsidR="001409D1">
        <w:rPr>
          <w:lang w:eastAsia="ko-KR"/>
        </w:rPr>
      </w:r>
      <w:r w:rsidR="001409D1">
        <w:rPr>
          <w:lang w:eastAsia="ko-KR"/>
        </w:rPr>
        <w:fldChar w:fldCharType="separate"/>
      </w:r>
      <w:r w:rsidR="00DE680D">
        <w:rPr>
          <w:lang w:eastAsia="ko-KR"/>
        </w:rPr>
        <w:t>8.8</w:t>
      </w:r>
      <w:r w:rsidR="001409D1">
        <w:rPr>
          <w:lang w:eastAsia="ko-KR"/>
        </w:rPr>
        <w:fldChar w:fldCharType="end"/>
      </w:r>
      <w:r>
        <w:t xml:space="preserve"> </w:t>
      </w:r>
      <w:r w:rsidRPr="00617CB8">
        <w:rPr>
          <w:lang w:eastAsia="ko-KR"/>
        </w:rPr>
        <w:t xml:space="preserve">with </w:t>
      </w:r>
      <w:r w:rsidR="005114FD" w:rsidRPr="00F74E6F">
        <w:rPr>
          <w:szCs w:val="20"/>
        </w:rPr>
        <w:t>PicSample</w:t>
      </w:r>
      <w:r w:rsidR="005114FD" w:rsidRPr="00F74E6F">
        <w:rPr>
          <w:szCs w:val="20"/>
          <w:vertAlign w:val="subscript"/>
        </w:rPr>
        <w:t>R</w:t>
      </w:r>
      <w:proofErr w:type="gramStart"/>
      <w:r w:rsidR="005114FD" w:rsidRPr="00F74E6F">
        <w:rPr>
          <w:rFonts w:eastAsia="Times New Roman"/>
          <w:szCs w:val="20"/>
          <w:lang w:eastAsia="ko-KR"/>
        </w:rPr>
        <w:t>[ xP</w:t>
      </w:r>
      <w:proofErr w:type="gramEnd"/>
      <w:r w:rsidR="005114FD" w:rsidRPr="00F74E6F">
        <w:rPr>
          <w:rFonts w:eastAsia="Times New Roman"/>
          <w:szCs w:val="20"/>
          <w:lang w:eastAsia="ko-KR"/>
        </w:rPr>
        <w:t> ][ yP ]</w:t>
      </w:r>
      <w:r w:rsidR="005114FD">
        <w:rPr>
          <w:rFonts w:eastAsia="Times New Roman"/>
          <w:szCs w:val="20"/>
          <w:lang w:eastAsia="ko-KR"/>
        </w:rPr>
        <w:t>,</w:t>
      </w:r>
      <w:r w:rsidR="005114FD" w:rsidRPr="005114FD">
        <w:rPr>
          <w:szCs w:val="20"/>
        </w:rPr>
        <w:t xml:space="preserve"> </w:t>
      </w:r>
      <w:r w:rsidR="005114FD" w:rsidRPr="00F74E6F">
        <w:rPr>
          <w:szCs w:val="20"/>
        </w:rPr>
        <w:t>PicSample</w:t>
      </w:r>
      <w:r w:rsidR="005114FD">
        <w:rPr>
          <w:szCs w:val="20"/>
          <w:vertAlign w:val="subscript"/>
        </w:rPr>
        <w:t>G</w:t>
      </w:r>
      <w:r w:rsidR="005114FD" w:rsidRPr="00F74E6F">
        <w:rPr>
          <w:rFonts w:eastAsia="Times New Roman"/>
          <w:szCs w:val="20"/>
          <w:lang w:eastAsia="ko-KR"/>
        </w:rPr>
        <w:t xml:space="preserve">[ xP ][ yP ]  </w:t>
      </w:r>
      <w:r w:rsidR="005114FD">
        <w:rPr>
          <w:rFonts w:eastAsia="Times New Roman"/>
          <w:szCs w:val="20"/>
          <w:lang w:eastAsia="ko-KR"/>
        </w:rPr>
        <w:t xml:space="preserve">and </w:t>
      </w:r>
      <w:r w:rsidR="005114FD" w:rsidRPr="00F74E6F">
        <w:rPr>
          <w:szCs w:val="20"/>
        </w:rPr>
        <w:t>PicSample</w:t>
      </w:r>
      <w:r w:rsidR="005114FD">
        <w:rPr>
          <w:szCs w:val="20"/>
          <w:vertAlign w:val="subscript"/>
        </w:rPr>
        <w:t>B</w:t>
      </w:r>
      <w:r w:rsidR="005114FD" w:rsidRPr="00F74E6F">
        <w:rPr>
          <w:rFonts w:eastAsia="Times New Roman"/>
          <w:szCs w:val="20"/>
          <w:lang w:eastAsia="ko-KR"/>
        </w:rPr>
        <w:t xml:space="preserve">[ xP ][ yP ] </w:t>
      </w:r>
      <w:r w:rsidR="005114FD">
        <w:rPr>
          <w:rFonts w:eastAsia="Times New Roman"/>
          <w:szCs w:val="20"/>
          <w:lang w:eastAsia="ko-KR"/>
        </w:rPr>
        <w:t>given as input</w:t>
      </w:r>
      <w:r w:rsidR="001409D1">
        <w:rPr>
          <w:rFonts w:eastAsia="Times New Roman"/>
          <w:szCs w:val="20"/>
          <w:lang w:eastAsia="ko-KR"/>
        </w:rPr>
        <w:t>s</w:t>
      </w:r>
      <w:r w:rsidRPr="00617CB8">
        <w:rPr>
          <w:lang w:eastAsia="ko-KR"/>
        </w:rPr>
        <w:t>.</w:t>
      </w:r>
    </w:p>
    <w:p w14:paraId="0F9AC0D5" w14:textId="6A6B35A4" w:rsidR="00B517AE" w:rsidRDefault="00A75227" w:rsidP="00307A6F">
      <w:pPr>
        <w:pStyle w:val="ListParagraph"/>
        <w:numPr>
          <w:ilvl w:val="0"/>
          <w:numId w:val="6"/>
        </w:numPr>
        <w:ind w:leftChars="0"/>
      </w:pPr>
      <w:r>
        <w:rPr>
          <w:lang w:eastAsia="ko-KR"/>
        </w:rPr>
        <w:t xml:space="preserve">The sample array </w:t>
      </w:r>
      <w:r w:rsidRPr="00B249D9">
        <w:rPr>
          <w:szCs w:val="20"/>
        </w:rPr>
        <w:t>PicSample</w:t>
      </w:r>
      <w:r w:rsidRPr="00B249D9">
        <w:rPr>
          <w:szCs w:val="20"/>
          <w:vertAlign w:val="subscript"/>
        </w:rPr>
        <w:t>L</w:t>
      </w:r>
      <w:r>
        <w:rPr>
          <w:lang w:eastAsia="ko-KR"/>
        </w:rPr>
        <w:t xml:space="preserve"> </w:t>
      </w:r>
      <w:r w:rsidRPr="00617CB8">
        <w:rPr>
          <w:lang w:eastAsia="ko-KR"/>
        </w:rPr>
        <w:t xml:space="preserve">is derived </w:t>
      </w:r>
      <w:r>
        <w:rPr>
          <w:lang w:eastAsia="ko-KR"/>
        </w:rPr>
        <w:t>by invoking the luma adjustment</w:t>
      </w:r>
      <w:r w:rsidRPr="00617CB8">
        <w:rPr>
          <w:lang w:eastAsia="ko-KR"/>
        </w:rPr>
        <w:t xml:space="preserve"> process specified in clause </w:t>
      </w:r>
      <w:r w:rsidR="00E0332C">
        <w:rPr>
          <w:lang w:eastAsia="ko-KR"/>
        </w:rPr>
        <w:fldChar w:fldCharType="begin"/>
      </w:r>
      <w:r w:rsidR="00E0332C">
        <w:rPr>
          <w:lang w:eastAsia="ko-KR"/>
        </w:rPr>
        <w:instrText xml:space="preserve"> REF _Ref311239153 \r \h </w:instrText>
      </w:r>
      <w:r w:rsidR="00E0332C">
        <w:rPr>
          <w:lang w:eastAsia="ko-KR"/>
        </w:rPr>
      </w:r>
      <w:r w:rsidR="00E0332C">
        <w:rPr>
          <w:lang w:eastAsia="ko-KR"/>
        </w:rPr>
        <w:fldChar w:fldCharType="separate"/>
      </w:r>
      <w:r w:rsidR="00DE680D">
        <w:rPr>
          <w:lang w:eastAsia="ko-KR"/>
        </w:rPr>
        <w:t>8.9</w:t>
      </w:r>
      <w:r w:rsidR="00E0332C">
        <w:rPr>
          <w:lang w:eastAsia="ko-KR"/>
        </w:rPr>
        <w:fldChar w:fldCharType="end"/>
      </w:r>
      <w:r w:rsidR="00E0332C">
        <w:rPr>
          <w:lang w:eastAsia="ko-KR"/>
        </w:rPr>
        <w:t xml:space="preserve"> </w:t>
      </w:r>
      <w:r w:rsidRPr="00617CB8">
        <w:rPr>
          <w:lang w:eastAsia="ko-KR"/>
        </w:rPr>
        <w:t xml:space="preserve">with </w:t>
      </w:r>
      <w:r w:rsidRPr="00617CB8">
        <w:t xml:space="preserve">sample </w:t>
      </w:r>
      <w:r>
        <w:rPr>
          <w:lang w:eastAsia="ko-KR"/>
        </w:rPr>
        <w:t xml:space="preserve">arrays </w:t>
      </w:r>
      <w:r w:rsidR="001409D1">
        <w:rPr>
          <w:lang w:eastAsia="ko-KR"/>
        </w:rPr>
        <w:t xml:space="preserve">YTarget, </w:t>
      </w:r>
      <w:r w:rsidRPr="00617CB8">
        <w:rPr>
          <w:lang w:eastAsia="ko-KR"/>
        </w:rPr>
        <w:t>PicSample</w:t>
      </w:r>
      <w:r w:rsidRPr="00A75227">
        <w:rPr>
          <w:vertAlign w:val="subscript"/>
        </w:rPr>
        <w:t>C</w:t>
      </w:r>
      <w:r>
        <w:rPr>
          <w:vertAlign w:val="subscript"/>
        </w:rPr>
        <w:t>b</w:t>
      </w:r>
      <w:r w:rsidR="001409D1">
        <w:rPr>
          <w:lang w:eastAsia="ko-KR"/>
        </w:rPr>
        <w:t xml:space="preserve"> and</w:t>
      </w:r>
      <w:r>
        <w:rPr>
          <w:lang w:eastAsia="ko-KR"/>
        </w:rPr>
        <w:t xml:space="preserve"> </w:t>
      </w:r>
      <w:r w:rsidRPr="00617CB8">
        <w:rPr>
          <w:lang w:eastAsia="ko-KR"/>
        </w:rPr>
        <w:t>PicSample</w:t>
      </w:r>
      <w:r w:rsidRPr="00A75227">
        <w:rPr>
          <w:vertAlign w:val="subscript"/>
        </w:rPr>
        <w:t>Cr</w:t>
      </w:r>
      <w:r>
        <w:rPr>
          <w:lang w:eastAsia="ko-KR"/>
        </w:rPr>
        <w:t xml:space="preserve"> </w:t>
      </w:r>
      <w:r w:rsidRPr="00617CB8">
        <w:rPr>
          <w:lang w:eastAsia="ko-KR"/>
        </w:rPr>
        <w:t>given as inputs.</w:t>
      </w:r>
      <w:r w:rsidRPr="00A75227">
        <w:rPr>
          <w:szCs w:val="20"/>
          <w:lang w:eastAsia="ko-KR"/>
        </w:rPr>
        <w:t xml:space="preserve"> </w:t>
      </w:r>
    </w:p>
    <w:p w14:paraId="3EE46B85" w14:textId="15CFDC8F" w:rsidR="00B517AE" w:rsidRPr="00AD588C" w:rsidRDefault="00B517AE" w:rsidP="00B517AE">
      <w:pPr>
        <w:spacing w:before="60"/>
        <w:ind w:left="288"/>
        <w:rPr>
          <w:sz w:val="18"/>
          <w:szCs w:val="20"/>
        </w:rPr>
      </w:pPr>
      <w:r>
        <w:rPr>
          <w:sz w:val="18"/>
          <w:szCs w:val="20"/>
        </w:rPr>
        <w:t>NOTE 2</w:t>
      </w:r>
      <w:r w:rsidRPr="00116044">
        <w:rPr>
          <w:sz w:val="18"/>
          <w:szCs w:val="20"/>
        </w:rPr>
        <w:t> – </w:t>
      </w:r>
      <w:r w:rsidRPr="007F319A">
        <w:rPr>
          <w:sz w:val="18"/>
          <w:szCs w:val="18"/>
        </w:rPr>
        <w:t>Some of the pre-encoding processing steps can be performed in parallel</w:t>
      </w:r>
      <w:r w:rsidR="00E0332C" w:rsidRPr="007F319A">
        <w:rPr>
          <w:sz w:val="18"/>
          <w:szCs w:val="18"/>
        </w:rPr>
        <w:t xml:space="preserve"> as can be seen in </w:t>
      </w:r>
      <w:r w:rsidR="00E0332C" w:rsidRPr="007F319A">
        <w:rPr>
          <w:sz w:val="18"/>
          <w:szCs w:val="18"/>
        </w:rPr>
        <w:fldChar w:fldCharType="begin"/>
      </w:r>
      <w:r w:rsidR="00E0332C" w:rsidRPr="008E13F2">
        <w:rPr>
          <w:sz w:val="18"/>
          <w:szCs w:val="18"/>
        </w:rPr>
        <w:instrText xml:space="preserve"> REF _Ref311238219 \h </w:instrText>
      </w:r>
      <w:r w:rsidR="00E0332C" w:rsidRPr="007F319A">
        <w:rPr>
          <w:sz w:val="18"/>
          <w:szCs w:val="18"/>
        </w:rPr>
      </w:r>
      <w:r w:rsidR="00E0332C" w:rsidRPr="007F319A">
        <w:rPr>
          <w:sz w:val="18"/>
          <w:szCs w:val="18"/>
        </w:rPr>
        <w:fldChar w:fldCharType="separate"/>
      </w:r>
      <w:r w:rsidR="00DE680D" w:rsidRPr="008E13F2">
        <w:rPr>
          <w:sz w:val="18"/>
          <w:szCs w:val="18"/>
        </w:rPr>
        <w:t xml:space="preserve">Figure </w:t>
      </w:r>
      <w:r w:rsidR="00DE680D" w:rsidRPr="008E13F2">
        <w:rPr>
          <w:noProof/>
          <w:sz w:val="18"/>
          <w:szCs w:val="18"/>
        </w:rPr>
        <w:t>2</w:t>
      </w:r>
      <w:r w:rsidR="00E0332C" w:rsidRPr="007F319A">
        <w:rPr>
          <w:sz w:val="18"/>
          <w:szCs w:val="18"/>
        </w:rPr>
        <w:fldChar w:fldCharType="end"/>
      </w:r>
      <w:r w:rsidRPr="007F319A">
        <w:rPr>
          <w:sz w:val="18"/>
          <w:szCs w:val="18"/>
        </w:rPr>
        <w:t>.</w:t>
      </w:r>
    </w:p>
    <w:p w14:paraId="167CBD60" w14:textId="17A6DC35" w:rsidR="00595CBE" w:rsidRPr="007242C6" w:rsidRDefault="00E247D9" w:rsidP="007242C6">
      <w:pPr>
        <w:pStyle w:val="Heading2"/>
      </w:pPr>
      <w:bookmarkStart w:id="55" w:name="_Ref311238923"/>
      <w:bookmarkStart w:id="56" w:name="_Ref311238948"/>
      <w:bookmarkStart w:id="57" w:name="_Ref311238967"/>
      <w:bookmarkStart w:id="58" w:name="_Toc311376397"/>
      <w:r w:rsidRPr="007242C6">
        <w:t>Process for applying the inverse transfer function</w:t>
      </w:r>
      <w:bookmarkEnd w:id="55"/>
      <w:bookmarkEnd w:id="56"/>
      <w:bookmarkEnd w:id="57"/>
      <w:bookmarkEnd w:id="58"/>
    </w:p>
    <w:p w14:paraId="485F55A8" w14:textId="467E8476" w:rsidR="0054054E" w:rsidRDefault="00034ED7" w:rsidP="0054054E">
      <w:pPr>
        <w:rPr>
          <w:szCs w:val="20"/>
        </w:rPr>
      </w:pPr>
      <w:r>
        <w:rPr>
          <w:szCs w:val="20"/>
        </w:rPr>
        <w:t>Input</w:t>
      </w:r>
      <w:r w:rsidR="0054054E">
        <w:rPr>
          <w:szCs w:val="20"/>
        </w:rPr>
        <w:t xml:space="preserve"> to this process </w:t>
      </w:r>
      <w:r>
        <w:rPr>
          <w:szCs w:val="20"/>
        </w:rPr>
        <w:t>is one</w:t>
      </w:r>
      <w:r w:rsidR="0054054E">
        <w:rPr>
          <w:szCs w:val="20"/>
        </w:rPr>
        <w:t xml:space="preserve"> variable </w:t>
      </w:r>
      <w:r>
        <w:rPr>
          <w:szCs w:val="20"/>
        </w:rPr>
        <w:t>LinearVal</w:t>
      </w:r>
      <w:r w:rsidR="0054054E">
        <w:rPr>
          <w:szCs w:val="20"/>
        </w:rPr>
        <w:t>.</w:t>
      </w:r>
    </w:p>
    <w:p w14:paraId="0C65DE5C" w14:textId="55D5DDCC" w:rsidR="0054054E" w:rsidRDefault="0054054E" w:rsidP="0054054E">
      <w:pPr>
        <w:rPr>
          <w:szCs w:val="20"/>
        </w:rPr>
      </w:pPr>
      <w:r>
        <w:rPr>
          <w:szCs w:val="20"/>
        </w:rPr>
        <w:t xml:space="preserve">Output of this process is one variable </w:t>
      </w:r>
      <w:r w:rsidR="00034ED7">
        <w:rPr>
          <w:szCs w:val="20"/>
        </w:rPr>
        <w:t>NonLinearVal</w:t>
      </w:r>
      <w:r>
        <w:rPr>
          <w:szCs w:val="20"/>
        </w:rPr>
        <w:t>.</w:t>
      </w:r>
    </w:p>
    <w:p w14:paraId="3B10181C" w14:textId="380FBA24" w:rsidR="0054054E" w:rsidRDefault="0054054E" w:rsidP="0054054E">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textAlignment w:val="baseline"/>
        <w:rPr>
          <w:rFonts w:eastAsia="Times New Roman"/>
          <w:szCs w:val="20"/>
          <w:lang w:eastAsia="en-US"/>
        </w:rPr>
      </w:pPr>
      <w:r>
        <w:rPr>
          <w:rFonts w:eastAsia="Times New Roman"/>
          <w:szCs w:val="20"/>
          <w:lang w:eastAsia="en-US"/>
        </w:rPr>
        <w:t>The variable</w:t>
      </w:r>
      <w:r w:rsidRPr="00954977">
        <w:rPr>
          <w:rFonts w:eastAsia="Times New Roman"/>
          <w:szCs w:val="20"/>
          <w:lang w:eastAsia="en-US"/>
        </w:rPr>
        <w:t xml:space="preserve"> </w:t>
      </w:r>
      <w:r w:rsidR="00034ED7">
        <w:rPr>
          <w:szCs w:val="20"/>
        </w:rPr>
        <w:t>NonLinearVal</w:t>
      </w:r>
      <w:r w:rsidR="00034ED7">
        <w:rPr>
          <w:rFonts w:eastAsia="Times New Roman"/>
          <w:szCs w:val="20"/>
          <w:lang w:eastAsia="en-US"/>
        </w:rPr>
        <w:t xml:space="preserve"> </w:t>
      </w:r>
      <w:r>
        <w:rPr>
          <w:rFonts w:eastAsia="Times New Roman"/>
          <w:szCs w:val="20"/>
          <w:lang w:eastAsia="en-US"/>
        </w:rPr>
        <w:t xml:space="preserve">is </w:t>
      </w:r>
      <w:r w:rsidRPr="00954977">
        <w:rPr>
          <w:rFonts w:eastAsia="Times New Roman"/>
          <w:szCs w:val="20"/>
          <w:lang w:eastAsia="en-US"/>
        </w:rPr>
        <w:t>derived as follows:</w:t>
      </w:r>
    </w:p>
    <w:p w14:paraId="7379B5D9" w14:textId="30469F70" w:rsidR="0054054E" w:rsidRDefault="00A740C5" w:rsidP="0054054E">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textAlignment w:val="baseline"/>
      </w:pPr>
      <w:r>
        <w:rPr>
          <w:position w:val="-50"/>
        </w:rPr>
        <w:tab/>
      </w:r>
      <w:r w:rsidR="007F0777">
        <w:rPr>
          <w:position w:val="-50"/>
        </w:rPr>
        <w:pict w14:anchorId="661975BC">
          <v:shape id="_x0000_i1028" type="#_x0000_t75" style="width:204.55pt;height:53.15pt">
            <v:imagedata r:id="rId21" o:title=""/>
          </v:shape>
        </w:pict>
      </w:r>
      <w:r w:rsidR="00160416">
        <w:rPr>
          <w:rFonts w:eastAsia="Times New Roman"/>
          <w:szCs w:val="20"/>
          <w:lang w:eastAsia="en-US"/>
        </w:rPr>
        <w:tab/>
      </w:r>
      <w:r w:rsidR="00160416">
        <w:rPr>
          <w:rFonts w:eastAsia="Times New Roman"/>
          <w:szCs w:val="20"/>
          <w:lang w:eastAsia="en-US"/>
        </w:rPr>
        <w:tab/>
      </w:r>
      <w:r w:rsidR="00160416">
        <w:rPr>
          <w:rFonts w:eastAsia="Times New Roman"/>
          <w:szCs w:val="20"/>
          <w:lang w:eastAsia="en-US"/>
        </w:rPr>
        <w:tab/>
      </w:r>
      <w:r w:rsidR="00160416">
        <w:rPr>
          <w:rFonts w:eastAsia="Times New Roman"/>
          <w:szCs w:val="20"/>
          <w:lang w:eastAsia="en-US"/>
        </w:rPr>
        <w:tab/>
      </w:r>
      <w:r w:rsidR="00160416">
        <w:rPr>
          <w:rFonts w:eastAsia="Times New Roman"/>
          <w:szCs w:val="20"/>
          <w:lang w:eastAsia="en-US"/>
        </w:rPr>
        <w:tab/>
      </w:r>
      <w:r w:rsidR="00160416">
        <w:rPr>
          <w:rFonts w:eastAsia="Times New Roman"/>
          <w:szCs w:val="20"/>
          <w:lang w:eastAsia="en-US"/>
        </w:rPr>
        <w:tab/>
      </w:r>
      <w:r w:rsidR="00160416">
        <w:rPr>
          <w:rFonts w:eastAsia="Times New Roman"/>
          <w:szCs w:val="20"/>
          <w:lang w:eastAsia="en-US"/>
        </w:rPr>
        <w:tab/>
      </w:r>
      <w:r w:rsidR="00D32FB2">
        <w:rPr>
          <w:rFonts w:eastAsia="Times New Roman"/>
          <w:szCs w:val="20"/>
          <w:lang w:eastAsia="en-US"/>
        </w:rPr>
        <w:tab/>
      </w:r>
      <w:r w:rsidR="00160416">
        <w:rPr>
          <w:rFonts w:eastAsia="Times New Roman"/>
          <w:szCs w:val="20"/>
          <w:lang w:eastAsia="en-US"/>
        </w:rPr>
        <w:tab/>
      </w:r>
      <w:r w:rsidR="00D32FB2">
        <w:rPr>
          <w:rFonts w:eastAsia="Times New Roman"/>
          <w:szCs w:val="20"/>
          <w:lang w:eastAsia="en-US"/>
        </w:rPr>
        <w:t xml:space="preserve">  </w:t>
      </w:r>
    </w:p>
    <w:p w14:paraId="4548AD93" w14:textId="2DF5CF3D" w:rsidR="00954977" w:rsidRPr="00AD588C" w:rsidRDefault="00212817" w:rsidP="00AD588C">
      <w:pPr>
        <w:spacing w:before="60"/>
        <w:ind w:left="288"/>
        <w:rPr>
          <w:sz w:val="18"/>
          <w:szCs w:val="20"/>
        </w:rPr>
      </w:pPr>
      <w:r w:rsidRPr="00116044">
        <w:rPr>
          <w:sz w:val="18"/>
          <w:szCs w:val="20"/>
        </w:rPr>
        <w:t>NOTE 1 – Th</w:t>
      </w:r>
      <w:r w:rsidR="00116044" w:rsidRPr="00116044">
        <w:rPr>
          <w:sz w:val="18"/>
          <w:szCs w:val="20"/>
        </w:rPr>
        <w:t xml:space="preserve">e inverse transfer function in this document is functionally identical to </w:t>
      </w:r>
      <w:r w:rsidR="00A740C5">
        <w:rPr>
          <w:sz w:val="18"/>
          <w:szCs w:val="20"/>
        </w:rPr>
        <w:t>the I</w:t>
      </w:r>
      <w:r w:rsidR="00116044" w:rsidRPr="00116044">
        <w:rPr>
          <w:sz w:val="18"/>
          <w:szCs w:val="20"/>
        </w:rPr>
        <w:t>nverse</w:t>
      </w:r>
      <w:r w:rsidR="00A740C5">
        <w:rPr>
          <w:sz w:val="18"/>
          <w:szCs w:val="20"/>
        </w:rPr>
        <w:t>-</w:t>
      </w:r>
      <w:r w:rsidR="00116044" w:rsidRPr="00116044">
        <w:rPr>
          <w:sz w:val="18"/>
          <w:szCs w:val="20"/>
        </w:rPr>
        <w:t xml:space="preserve">EOTF </w:t>
      </w:r>
      <w:r w:rsidR="007F319A">
        <w:rPr>
          <w:sz w:val="18"/>
          <w:szCs w:val="20"/>
        </w:rPr>
        <w:t>in</w:t>
      </w:r>
      <w:r w:rsidR="007F319A" w:rsidRPr="00116044">
        <w:rPr>
          <w:sz w:val="18"/>
          <w:szCs w:val="20"/>
        </w:rPr>
        <w:t xml:space="preserve"> </w:t>
      </w:r>
      <w:r w:rsidR="00202FFB">
        <w:rPr>
          <w:sz w:val="18"/>
          <w:szCs w:val="20"/>
        </w:rPr>
        <w:t>[ST 2084]</w:t>
      </w:r>
      <w:r w:rsidRPr="00116044">
        <w:rPr>
          <w:sz w:val="18"/>
          <w:szCs w:val="20"/>
        </w:rPr>
        <w:t>.</w:t>
      </w:r>
    </w:p>
    <w:p w14:paraId="1037AF28" w14:textId="77777777" w:rsidR="00954977" w:rsidRPr="007242C6" w:rsidRDefault="00954977" w:rsidP="007242C6">
      <w:pPr>
        <w:pStyle w:val="Heading2"/>
      </w:pPr>
      <w:bookmarkStart w:id="59" w:name="_Ref311239014"/>
      <w:bookmarkStart w:id="60" w:name="_Toc311376398"/>
      <w:r w:rsidRPr="007242C6">
        <w:lastRenderedPageBreak/>
        <w:t>Process for calculating Cb</w:t>
      </w:r>
      <w:bookmarkEnd w:id="59"/>
      <w:bookmarkEnd w:id="60"/>
    </w:p>
    <w:p w14:paraId="08EB9DE0" w14:textId="288E8AC0" w:rsidR="00954977" w:rsidRDefault="00954977" w:rsidP="00954977">
      <w:pPr>
        <w:rPr>
          <w:szCs w:val="20"/>
        </w:rPr>
      </w:pPr>
      <w:r>
        <w:rPr>
          <w:szCs w:val="20"/>
        </w:rPr>
        <w:t xml:space="preserve">Inputs to this process are three </w:t>
      </w:r>
      <w:r w:rsidR="0054054E">
        <w:rPr>
          <w:szCs w:val="20"/>
        </w:rPr>
        <w:t>variables</w:t>
      </w:r>
      <w:r>
        <w:rPr>
          <w:szCs w:val="20"/>
        </w:rPr>
        <w:t xml:space="preserve"> RedVal, GreenVal and BlueVal.</w:t>
      </w:r>
    </w:p>
    <w:p w14:paraId="52145B56" w14:textId="713CF861" w:rsidR="00954977" w:rsidRDefault="00954977" w:rsidP="00954977">
      <w:pPr>
        <w:rPr>
          <w:szCs w:val="20"/>
        </w:rPr>
      </w:pPr>
      <w:bookmarkStart w:id="61" w:name="_Ref311238986"/>
      <w:r>
        <w:rPr>
          <w:szCs w:val="20"/>
        </w:rPr>
        <w:t xml:space="preserve">Output of this process is one </w:t>
      </w:r>
      <w:r w:rsidR="0054054E">
        <w:rPr>
          <w:szCs w:val="20"/>
        </w:rPr>
        <w:t xml:space="preserve">variable </w:t>
      </w:r>
      <w:r>
        <w:rPr>
          <w:szCs w:val="20"/>
        </w:rPr>
        <w:t>CbVal.</w:t>
      </w:r>
      <w:bookmarkEnd w:id="61"/>
    </w:p>
    <w:p w14:paraId="7200DE96" w14:textId="2B196FC2" w:rsidR="00954977" w:rsidRPr="00954977" w:rsidRDefault="00954977" w:rsidP="00954977">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textAlignment w:val="baseline"/>
        <w:rPr>
          <w:rFonts w:eastAsia="Times New Roman"/>
          <w:szCs w:val="20"/>
          <w:lang w:eastAsia="en-US"/>
        </w:rPr>
      </w:pPr>
      <w:r>
        <w:rPr>
          <w:rFonts w:eastAsia="Times New Roman"/>
          <w:szCs w:val="20"/>
          <w:lang w:eastAsia="en-US"/>
        </w:rPr>
        <w:t>The variable</w:t>
      </w:r>
      <w:r w:rsidRPr="00954977">
        <w:rPr>
          <w:rFonts w:eastAsia="Times New Roman"/>
          <w:szCs w:val="20"/>
          <w:lang w:eastAsia="en-US"/>
        </w:rPr>
        <w:t xml:space="preserve"> </w:t>
      </w:r>
      <w:r>
        <w:rPr>
          <w:szCs w:val="20"/>
        </w:rPr>
        <w:t>CbVal</w:t>
      </w:r>
      <w:r w:rsidRPr="00954977">
        <w:rPr>
          <w:rFonts w:eastAsia="Times New Roman"/>
          <w:szCs w:val="20"/>
          <w:lang w:eastAsia="en-US"/>
        </w:rPr>
        <w:t xml:space="preserve"> </w:t>
      </w:r>
      <w:r>
        <w:rPr>
          <w:rFonts w:eastAsia="Times New Roman"/>
          <w:szCs w:val="20"/>
          <w:lang w:eastAsia="en-US"/>
        </w:rPr>
        <w:t xml:space="preserve">is </w:t>
      </w:r>
      <w:r w:rsidRPr="00954977">
        <w:rPr>
          <w:rFonts w:eastAsia="Times New Roman"/>
          <w:szCs w:val="20"/>
          <w:lang w:eastAsia="en-US"/>
        </w:rPr>
        <w:t>derived as follows:</w:t>
      </w:r>
    </w:p>
    <w:p w14:paraId="61943916" w14:textId="289C5980" w:rsidR="00AD588C" w:rsidRPr="00AD588C" w:rsidRDefault="00954977" w:rsidP="00AD588C">
      <w:pPr>
        <w:tabs>
          <w:tab w:val="left" w:pos="360"/>
          <w:tab w:val="left" w:pos="1170"/>
          <w:tab w:val="left" w:pos="1350"/>
          <w:tab w:val="left" w:pos="1710"/>
          <w:tab w:val="left" w:pos="2070"/>
          <w:tab w:val="left" w:pos="2700"/>
          <w:tab w:val="center" w:pos="4849"/>
          <w:tab w:val="right" w:pos="9696"/>
        </w:tabs>
        <w:overflowPunct w:val="0"/>
        <w:autoSpaceDE w:val="0"/>
        <w:autoSpaceDN w:val="0"/>
        <w:adjustRightInd w:val="0"/>
        <w:spacing w:before="193" w:after="240"/>
        <w:ind w:left="1350" w:hanging="450"/>
        <w:textAlignment w:val="baseline"/>
        <w:rPr>
          <w:rFonts w:eastAsia="Times New Roman"/>
          <w:szCs w:val="20"/>
          <w:lang w:eastAsia="ko-KR"/>
        </w:rPr>
      </w:pPr>
      <w:r>
        <w:rPr>
          <w:szCs w:val="20"/>
        </w:rPr>
        <w:t>CbVal</w:t>
      </w:r>
      <w:r w:rsidRPr="00954977">
        <w:rPr>
          <w:rFonts w:eastAsia="Times New Roman"/>
          <w:szCs w:val="20"/>
          <w:lang w:eastAsia="en-US"/>
        </w:rPr>
        <w:t xml:space="preserve"> = </w:t>
      </w:r>
      <w:r w:rsidR="000E30DB">
        <w:rPr>
          <w:rFonts w:eastAsia="Times New Roman"/>
          <w:szCs w:val="20"/>
          <w:lang w:eastAsia="en-US"/>
        </w:rPr>
        <w:t xml:space="preserve">Clip3(–0.5, 0.5, </w:t>
      </w:r>
      <w:r w:rsidR="005E6509">
        <w:rPr>
          <w:rFonts w:eastAsia="Times New Roman"/>
          <w:szCs w:val="20"/>
          <w:lang w:eastAsia="en-US"/>
        </w:rPr>
        <w:t>–b</w:t>
      </w:r>
      <w:r w:rsidR="005E6509">
        <w:rPr>
          <w:szCs w:val="20"/>
          <w:vertAlign w:val="subscript"/>
        </w:rPr>
        <w:t>21</w:t>
      </w:r>
      <w:r w:rsidR="00A2204F">
        <w:rPr>
          <w:szCs w:val="20"/>
        </w:rPr>
        <w:t xml:space="preserve"> </w:t>
      </w:r>
      <w:r>
        <w:rPr>
          <w:rFonts w:eastAsia="Times New Roman"/>
          <w:szCs w:val="20"/>
          <w:lang w:eastAsia="en-US"/>
        </w:rPr>
        <w:t xml:space="preserve">* RedVal </w:t>
      </w:r>
      <w:r w:rsidR="005E6509">
        <w:rPr>
          <w:rFonts w:eastAsia="Times New Roman"/>
          <w:szCs w:val="20"/>
          <w:lang w:eastAsia="en-US"/>
        </w:rPr>
        <w:t>– b</w:t>
      </w:r>
      <w:r w:rsidR="005E6509">
        <w:rPr>
          <w:szCs w:val="20"/>
          <w:vertAlign w:val="subscript"/>
        </w:rPr>
        <w:t>22</w:t>
      </w:r>
      <w:r w:rsidR="005E6509">
        <w:rPr>
          <w:rFonts w:eastAsia="Times New Roman"/>
          <w:szCs w:val="20"/>
          <w:lang w:eastAsia="en-US"/>
        </w:rPr>
        <w:t xml:space="preserve"> </w:t>
      </w:r>
      <w:r>
        <w:rPr>
          <w:rFonts w:eastAsia="Times New Roman"/>
          <w:szCs w:val="20"/>
          <w:lang w:eastAsia="en-US"/>
        </w:rPr>
        <w:t xml:space="preserve">* GreenVal </w:t>
      </w:r>
      <w:r w:rsidR="00005B7A">
        <w:rPr>
          <w:rFonts w:eastAsia="Times New Roman"/>
          <w:szCs w:val="20"/>
          <w:lang w:eastAsia="en-US"/>
        </w:rPr>
        <w:t xml:space="preserve">+ </w:t>
      </w:r>
      <w:r>
        <w:rPr>
          <w:rFonts w:eastAsia="Times New Roman"/>
          <w:szCs w:val="20"/>
          <w:lang w:eastAsia="en-US"/>
        </w:rPr>
        <w:t>0.</w:t>
      </w:r>
      <w:r w:rsidR="00AD588C">
        <w:rPr>
          <w:rFonts w:eastAsia="Times New Roman"/>
          <w:szCs w:val="20"/>
          <w:lang w:eastAsia="en-US"/>
        </w:rPr>
        <w:t>5</w:t>
      </w:r>
      <w:r>
        <w:rPr>
          <w:rFonts w:eastAsia="Times New Roman"/>
          <w:szCs w:val="20"/>
          <w:lang w:eastAsia="en-US"/>
        </w:rPr>
        <w:t xml:space="preserve"> * BlueVal</w:t>
      </w:r>
      <w:r w:rsidR="000E30DB">
        <w:rPr>
          <w:rFonts w:eastAsia="Times New Roman"/>
          <w:szCs w:val="20"/>
          <w:lang w:eastAsia="en-US"/>
        </w:rPr>
        <w:t>)</w:t>
      </w:r>
      <w:r w:rsidRPr="00954977">
        <w:rPr>
          <w:rFonts w:eastAsia="Times New Roman"/>
          <w:szCs w:val="20"/>
          <w:lang w:eastAsia="en-US"/>
        </w:rPr>
        <w:tab/>
      </w:r>
    </w:p>
    <w:p w14:paraId="1B311ED8" w14:textId="5B30A532" w:rsidR="00005B7A" w:rsidRPr="00A10A0D" w:rsidRDefault="00AD588C">
      <w:pPr>
        <w:spacing w:before="60"/>
        <w:ind w:left="288"/>
        <w:rPr>
          <w:sz w:val="18"/>
          <w:szCs w:val="18"/>
        </w:rPr>
      </w:pPr>
      <w:r w:rsidRPr="00116044">
        <w:rPr>
          <w:sz w:val="18"/>
          <w:szCs w:val="20"/>
        </w:rPr>
        <w:t>NOTE 1 – Th</w:t>
      </w:r>
      <w:r>
        <w:rPr>
          <w:sz w:val="18"/>
          <w:szCs w:val="20"/>
        </w:rPr>
        <w:t xml:space="preserve">e equation for calculating Cb is functionally identical to the one described in </w:t>
      </w:r>
      <w:r w:rsidR="00202FFB">
        <w:rPr>
          <w:sz w:val="18"/>
          <w:szCs w:val="20"/>
        </w:rPr>
        <w:t>[BT.2020]</w:t>
      </w:r>
      <w:r w:rsidRPr="00116044">
        <w:rPr>
          <w:sz w:val="18"/>
          <w:szCs w:val="20"/>
        </w:rPr>
        <w:t>.</w:t>
      </w:r>
    </w:p>
    <w:p w14:paraId="2692066D" w14:textId="2F76F262" w:rsidR="00F34D54" w:rsidRPr="007242C6" w:rsidRDefault="00F34D54" w:rsidP="007242C6">
      <w:pPr>
        <w:pStyle w:val="Heading2"/>
      </w:pPr>
      <w:bookmarkStart w:id="62" w:name="_Ref311239023"/>
      <w:bookmarkStart w:id="63" w:name="_Toc311376399"/>
      <w:r w:rsidRPr="007242C6">
        <w:t>Process for calculating Cr</w:t>
      </w:r>
      <w:bookmarkEnd w:id="62"/>
      <w:bookmarkEnd w:id="63"/>
    </w:p>
    <w:p w14:paraId="5C7BC65B" w14:textId="554D8E63" w:rsidR="00F34D54" w:rsidRDefault="00116044" w:rsidP="00F34D54">
      <w:pPr>
        <w:rPr>
          <w:szCs w:val="20"/>
        </w:rPr>
      </w:pPr>
      <w:r>
        <w:rPr>
          <w:szCs w:val="20"/>
        </w:rPr>
        <w:t>Input</w:t>
      </w:r>
      <w:r w:rsidR="00954977">
        <w:rPr>
          <w:szCs w:val="20"/>
        </w:rPr>
        <w:t xml:space="preserve">s to this process are three </w:t>
      </w:r>
      <w:r w:rsidR="0054054E">
        <w:rPr>
          <w:szCs w:val="20"/>
        </w:rPr>
        <w:t xml:space="preserve">variables </w:t>
      </w:r>
      <w:r w:rsidR="00954977">
        <w:rPr>
          <w:szCs w:val="20"/>
        </w:rPr>
        <w:t>RedVal, GreenVal and BlueVal.</w:t>
      </w:r>
    </w:p>
    <w:p w14:paraId="35C51190" w14:textId="0DA6E099" w:rsidR="00005B7A" w:rsidRDefault="00954977" w:rsidP="00005B7A">
      <w:pPr>
        <w:rPr>
          <w:szCs w:val="20"/>
        </w:rPr>
      </w:pPr>
      <w:r>
        <w:rPr>
          <w:szCs w:val="20"/>
        </w:rPr>
        <w:t xml:space="preserve">Output of this process is one </w:t>
      </w:r>
      <w:r w:rsidR="0054054E">
        <w:rPr>
          <w:szCs w:val="20"/>
        </w:rPr>
        <w:t xml:space="preserve">variable </w:t>
      </w:r>
      <w:r>
        <w:rPr>
          <w:szCs w:val="20"/>
        </w:rPr>
        <w:t>CrVal.</w:t>
      </w:r>
      <w:r w:rsidR="00005B7A" w:rsidRPr="00005B7A">
        <w:rPr>
          <w:szCs w:val="20"/>
        </w:rPr>
        <w:t xml:space="preserve"> </w:t>
      </w:r>
    </w:p>
    <w:p w14:paraId="4D674E6B" w14:textId="3D8F7DB8" w:rsidR="00954977" w:rsidRPr="00954977" w:rsidRDefault="00954977" w:rsidP="00954977">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textAlignment w:val="baseline"/>
        <w:rPr>
          <w:rFonts w:eastAsia="Times New Roman"/>
          <w:szCs w:val="20"/>
          <w:lang w:eastAsia="en-US"/>
        </w:rPr>
      </w:pPr>
      <w:r>
        <w:rPr>
          <w:rFonts w:eastAsia="Times New Roman"/>
          <w:szCs w:val="20"/>
          <w:lang w:eastAsia="en-US"/>
        </w:rPr>
        <w:t>The variable</w:t>
      </w:r>
      <w:r w:rsidRPr="00954977">
        <w:rPr>
          <w:rFonts w:eastAsia="Times New Roman"/>
          <w:szCs w:val="20"/>
          <w:lang w:eastAsia="en-US"/>
        </w:rPr>
        <w:t xml:space="preserve"> </w:t>
      </w:r>
      <w:r>
        <w:rPr>
          <w:szCs w:val="20"/>
        </w:rPr>
        <w:t>CrVal</w:t>
      </w:r>
      <w:r w:rsidRPr="00954977">
        <w:rPr>
          <w:rFonts w:eastAsia="Times New Roman"/>
          <w:szCs w:val="20"/>
          <w:lang w:eastAsia="en-US"/>
        </w:rPr>
        <w:t xml:space="preserve"> </w:t>
      </w:r>
      <w:r>
        <w:rPr>
          <w:rFonts w:eastAsia="Times New Roman"/>
          <w:szCs w:val="20"/>
          <w:lang w:eastAsia="en-US"/>
        </w:rPr>
        <w:t xml:space="preserve">is </w:t>
      </w:r>
      <w:r w:rsidRPr="00954977">
        <w:rPr>
          <w:rFonts w:eastAsia="Times New Roman"/>
          <w:szCs w:val="20"/>
          <w:lang w:eastAsia="en-US"/>
        </w:rPr>
        <w:t>derived as follows:</w:t>
      </w:r>
    </w:p>
    <w:p w14:paraId="641AE225" w14:textId="6EC9542B" w:rsidR="00AD588C" w:rsidRPr="00AD588C" w:rsidRDefault="00954977" w:rsidP="00AD588C">
      <w:pPr>
        <w:tabs>
          <w:tab w:val="left" w:pos="360"/>
          <w:tab w:val="left" w:pos="1170"/>
          <w:tab w:val="left" w:pos="1350"/>
          <w:tab w:val="left" w:pos="1710"/>
          <w:tab w:val="left" w:pos="2070"/>
          <w:tab w:val="left" w:pos="2700"/>
          <w:tab w:val="center" w:pos="4849"/>
          <w:tab w:val="right" w:pos="9696"/>
        </w:tabs>
        <w:overflowPunct w:val="0"/>
        <w:autoSpaceDE w:val="0"/>
        <w:autoSpaceDN w:val="0"/>
        <w:adjustRightInd w:val="0"/>
        <w:spacing w:before="193" w:after="240"/>
        <w:ind w:left="1350" w:hanging="450"/>
        <w:textAlignment w:val="baseline"/>
        <w:rPr>
          <w:rFonts w:eastAsia="Times New Roman"/>
          <w:szCs w:val="20"/>
          <w:lang w:eastAsia="ko-KR"/>
        </w:rPr>
      </w:pPr>
      <w:r>
        <w:rPr>
          <w:szCs w:val="20"/>
        </w:rPr>
        <w:t>CrVal</w:t>
      </w:r>
      <w:r w:rsidRPr="00954977">
        <w:rPr>
          <w:rFonts w:eastAsia="Times New Roman"/>
          <w:szCs w:val="20"/>
          <w:lang w:eastAsia="en-US"/>
        </w:rPr>
        <w:t xml:space="preserve"> = </w:t>
      </w:r>
      <w:r w:rsidR="000E30DB">
        <w:rPr>
          <w:rFonts w:eastAsia="Times New Roman"/>
          <w:szCs w:val="20"/>
          <w:lang w:eastAsia="en-US"/>
        </w:rPr>
        <w:t xml:space="preserve">Clip3(–0.5, 0.5, </w:t>
      </w:r>
      <w:r>
        <w:rPr>
          <w:rFonts w:eastAsia="Times New Roman"/>
          <w:szCs w:val="20"/>
          <w:lang w:eastAsia="en-US"/>
        </w:rPr>
        <w:t xml:space="preserve">0.5 * RedVal </w:t>
      </w:r>
      <w:r w:rsidR="00A2204F">
        <w:rPr>
          <w:rFonts w:eastAsia="Times New Roman"/>
          <w:szCs w:val="20"/>
          <w:lang w:eastAsia="en-US"/>
        </w:rPr>
        <w:t xml:space="preserve"> </w:t>
      </w:r>
      <w:r w:rsidR="005E6509">
        <w:rPr>
          <w:rFonts w:eastAsia="Times New Roman"/>
          <w:szCs w:val="20"/>
          <w:lang w:eastAsia="en-US"/>
        </w:rPr>
        <w:t>– b</w:t>
      </w:r>
      <w:r w:rsidR="005E6509">
        <w:rPr>
          <w:szCs w:val="20"/>
          <w:vertAlign w:val="subscript"/>
        </w:rPr>
        <w:t>32</w:t>
      </w:r>
      <w:r w:rsidR="00A2204F">
        <w:rPr>
          <w:rFonts w:eastAsia="Times New Roman"/>
          <w:szCs w:val="20"/>
          <w:lang w:eastAsia="en-US"/>
        </w:rPr>
        <w:t xml:space="preserve"> </w:t>
      </w:r>
      <w:r>
        <w:rPr>
          <w:rFonts w:eastAsia="Times New Roman"/>
          <w:szCs w:val="20"/>
          <w:lang w:eastAsia="en-US"/>
        </w:rPr>
        <w:t xml:space="preserve">* GreenVal </w:t>
      </w:r>
      <w:r w:rsidR="005E6509">
        <w:rPr>
          <w:rFonts w:eastAsia="Times New Roman"/>
          <w:szCs w:val="20"/>
          <w:lang w:eastAsia="en-US"/>
        </w:rPr>
        <w:t>– b</w:t>
      </w:r>
      <w:r w:rsidR="005E6509">
        <w:rPr>
          <w:szCs w:val="20"/>
          <w:vertAlign w:val="subscript"/>
        </w:rPr>
        <w:t>33</w:t>
      </w:r>
      <w:r w:rsidR="005E6509">
        <w:rPr>
          <w:rFonts w:eastAsia="Times New Roman"/>
          <w:szCs w:val="20"/>
          <w:lang w:eastAsia="en-US"/>
        </w:rPr>
        <w:t xml:space="preserve"> </w:t>
      </w:r>
      <w:r>
        <w:rPr>
          <w:rFonts w:eastAsia="Times New Roman"/>
          <w:szCs w:val="20"/>
          <w:lang w:eastAsia="en-US"/>
        </w:rPr>
        <w:t>* BlueVal</w:t>
      </w:r>
      <w:r w:rsidR="000E30DB">
        <w:rPr>
          <w:rFonts w:eastAsia="Times New Roman"/>
          <w:szCs w:val="20"/>
          <w:lang w:eastAsia="en-US"/>
        </w:rPr>
        <w:t>)</w:t>
      </w:r>
      <w:r w:rsidRPr="00954977">
        <w:rPr>
          <w:rFonts w:eastAsia="Times New Roman"/>
          <w:szCs w:val="20"/>
          <w:lang w:eastAsia="en-US"/>
        </w:rPr>
        <w:tab/>
      </w:r>
    </w:p>
    <w:p w14:paraId="7662960E" w14:textId="1618CACE" w:rsidR="00AD588C" w:rsidRPr="00307A6F" w:rsidRDefault="00AD588C">
      <w:pPr>
        <w:spacing w:before="60"/>
        <w:ind w:left="288"/>
        <w:rPr>
          <w:sz w:val="18"/>
          <w:szCs w:val="18"/>
        </w:rPr>
      </w:pPr>
      <w:r w:rsidRPr="00116044">
        <w:rPr>
          <w:sz w:val="18"/>
          <w:szCs w:val="20"/>
        </w:rPr>
        <w:t>NOTE 1 – Th</w:t>
      </w:r>
      <w:r>
        <w:rPr>
          <w:sz w:val="18"/>
          <w:szCs w:val="20"/>
        </w:rPr>
        <w:t xml:space="preserve">e equation for calculating Cr is functionally identical to the one described in </w:t>
      </w:r>
      <w:r w:rsidR="00202FFB">
        <w:rPr>
          <w:sz w:val="18"/>
          <w:szCs w:val="20"/>
        </w:rPr>
        <w:t>[BT.2020]</w:t>
      </w:r>
      <w:r w:rsidRPr="00116044">
        <w:rPr>
          <w:sz w:val="18"/>
          <w:szCs w:val="20"/>
        </w:rPr>
        <w:t>.</w:t>
      </w:r>
      <w:r w:rsidR="00A2204F" w:rsidRPr="00A2204F">
        <w:rPr>
          <w:sz w:val="18"/>
          <w:szCs w:val="20"/>
        </w:rPr>
        <w:t xml:space="preserve"> </w:t>
      </w:r>
    </w:p>
    <w:p w14:paraId="235B7839" w14:textId="5180BE58" w:rsidR="00A10A0D" w:rsidRPr="007242C6" w:rsidRDefault="001F3442" w:rsidP="00A10A0D">
      <w:pPr>
        <w:pStyle w:val="Heading2"/>
      </w:pPr>
      <w:bookmarkStart w:id="64" w:name="_Ref311239040"/>
      <w:bookmarkStart w:id="65" w:name="_Ref311239061"/>
      <w:bookmarkStart w:id="66" w:name="_Toc311376400"/>
      <w:r>
        <w:t>Chroma q</w:t>
      </w:r>
      <w:r w:rsidR="00A10A0D">
        <w:t>uantization process</w:t>
      </w:r>
      <w:bookmarkEnd w:id="64"/>
      <w:bookmarkEnd w:id="65"/>
      <w:bookmarkEnd w:id="66"/>
    </w:p>
    <w:p w14:paraId="0BA7119D" w14:textId="737FA688" w:rsidR="00A10A0D" w:rsidRDefault="00A10A0D" w:rsidP="00307A6F">
      <w:pPr>
        <w:spacing w:before="60"/>
        <w:rPr>
          <w:szCs w:val="20"/>
        </w:rPr>
      </w:pPr>
      <w:r>
        <w:rPr>
          <w:szCs w:val="20"/>
        </w:rPr>
        <w:t>Input</w:t>
      </w:r>
      <w:r w:rsidR="001F3442">
        <w:rPr>
          <w:szCs w:val="20"/>
        </w:rPr>
        <w:t xml:space="preserve"> to this process is a variable BeforeQuant.</w:t>
      </w:r>
    </w:p>
    <w:p w14:paraId="0DAAFB84" w14:textId="4A1C17E6" w:rsidR="001F3442" w:rsidRDefault="001F3442" w:rsidP="00307A6F">
      <w:pPr>
        <w:spacing w:before="60"/>
        <w:rPr>
          <w:szCs w:val="20"/>
        </w:rPr>
      </w:pPr>
      <w:r>
        <w:rPr>
          <w:szCs w:val="20"/>
        </w:rPr>
        <w:t xml:space="preserve">Output </w:t>
      </w:r>
      <w:r w:rsidR="007F319A">
        <w:rPr>
          <w:szCs w:val="20"/>
        </w:rPr>
        <w:t xml:space="preserve">of </w:t>
      </w:r>
      <w:r>
        <w:rPr>
          <w:szCs w:val="20"/>
        </w:rPr>
        <w:t>this process is a variable AfterQuant.</w:t>
      </w:r>
    </w:p>
    <w:p w14:paraId="0324965D" w14:textId="25BF0669" w:rsidR="001F3442" w:rsidRDefault="001F3442" w:rsidP="00307A6F">
      <w:pPr>
        <w:spacing w:before="60"/>
        <w:rPr>
          <w:szCs w:val="20"/>
        </w:rPr>
      </w:pPr>
      <w:r>
        <w:rPr>
          <w:szCs w:val="20"/>
        </w:rPr>
        <w:t>The variable AfterQuant is derived as follows:</w:t>
      </w:r>
    </w:p>
    <w:p w14:paraId="21C1E01A" w14:textId="7A363633" w:rsidR="001F3442" w:rsidRPr="008E13F2" w:rsidRDefault="001F3442" w:rsidP="00307A6F">
      <w:pPr>
        <w:spacing w:before="60"/>
        <w:rPr>
          <w:szCs w:val="20"/>
        </w:rPr>
      </w:pPr>
      <w:r>
        <w:rPr>
          <w:sz w:val="18"/>
          <w:szCs w:val="20"/>
        </w:rPr>
        <w:tab/>
      </w:r>
      <w:r w:rsidRPr="008E13F2">
        <w:rPr>
          <w:szCs w:val="20"/>
        </w:rPr>
        <w:t xml:space="preserve">AfterQuant = </w:t>
      </w:r>
      <w:r w:rsidRPr="007F319A">
        <w:rPr>
          <w:rFonts w:eastAsia="Times New Roman"/>
          <w:szCs w:val="20"/>
          <w:lang w:eastAsia="ko-KR"/>
        </w:rPr>
        <w:t xml:space="preserve">Clip3(0, 1023, </w:t>
      </w:r>
      <w:r w:rsidRPr="007F319A">
        <w:rPr>
          <w:szCs w:val="20"/>
        </w:rPr>
        <w:t>Round(BeforeQuant</w:t>
      </w:r>
      <w:r w:rsidRPr="007F319A">
        <w:rPr>
          <w:rFonts w:eastAsia="Times New Roman"/>
          <w:szCs w:val="20"/>
          <w:lang w:eastAsia="ko-KR"/>
        </w:rPr>
        <w:t xml:space="preserve"> * 896 + 512))</w:t>
      </w:r>
    </w:p>
    <w:p w14:paraId="00668A98" w14:textId="3A4D689F" w:rsidR="00290BB0" w:rsidRPr="007242C6" w:rsidRDefault="00AD588C" w:rsidP="007242C6">
      <w:pPr>
        <w:pStyle w:val="Heading2"/>
      </w:pPr>
      <w:bookmarkStart w:id="67" w:name="_Ref311239078"/>
      <w:bookmarkStart w:id="68" w:name="_Ref311239090"/>
      <w:bookmarkStart w:id="69" w:name="_Toc311376401"/>
      <w:r w:rsidRPr="007242C6">
        <w:t>Chroma subsampling process</w:t>
      </w:r>
      <w:bookmarkEnd w:id="67"/>
      <w:bookmarkEnd w:id="68"/>
      <w:bookmarkEnd w:id="69"/>
    </w:p>
    <w:p w14:paraId="6B7226AC" w14:textId="77777777" w:rsidR="00C147B4" w:rsidRPr="00617CB8" w:rsidRDefault="00C147B4" w:rsidP="00C147B4">
      <w:pPr>
        <w:rPr>
          <w:lang w:eastAsia="ko-KR"/>
        </w:rPr>
      </w:pPr>
      <w:r w:rsidRPr="00617CB8">
        <w:rPr>
          <w:lang w:eastAsia="ko-KR"/>
        </w:rPr>
        <w:t>Inputs to this process are:</w:t>
      </w:r>
    </w:p>
    <w:p w14:paraId="1542967D" w14:textId="23167552" w:rsidR="00C147B4" w:rsidRPr="00617CB8" w:rsidRDefault="00C147B4" w:rsidP="00C147B4">
      <w:pPr>
        <w:ind w:left="434" w:hanging="434"/>
        <w:rPr>
          <w:lang w:eastAsia="ko-KR"/>
        </w:rPr>
      </w:pPr>
      <w:r w:rsidRPr="00617CB8">
        <w:t>–</w:t>
      </w:r>
      <w:r w:rsidRPr="00617CB8">
        <w:tab/>
      </w:r>
      <w:r w:rsidRPr="00617CB8">
        <w:rPr>
          <w:lang w:eastAsia="ko-KR"/>
        </w:rPr>
        <w:t>a chroma sample location ( xP</w:t>
      </w:r>
      <w:r w:rsidRPr="00617CB8">
        <w:rPr>
          <w:vertAlign w:val="subscript"/>
          <w:lang w:eastAsia="ko-KR"/>
        </w:rPr>
        <w:t>C</w:t>
      </w:r>
      <w:r w:rsidRPr="00617CB8">
        <w:rPr>
          <w:lang w:eastAsia="ko-KR"/>
        </w:rPr>
        <w:t>, yP</w:t>
      </w:r>
      <w:r w:rsidRPr="00617CB8">
        <w:rPr>
          <w:vertAlign w:val="subscript"/>
          <w:lang w:eastAsia="ko-KR"/>
        </w:rPr>
        <w:t>C</w:t>
      </w:r>
      <w:r w:rsidRPr="00617CB8">
        <w:rPr>
          <w:lang w:eastAsia="ko-KR"/>
        </w:rPr>
        <w:t xml:space="preserve"> ) relative to the top-left </w:t>
      </w:r>
      <w:r w:rsidR="00AC5AA8">
        <w:rPr>
          <w:lang w:eastAsia="ko-KR"/>
        </w:rPr>
        <w:t>chroma</w:t>
      </w:r>
      <w:r w:rsidRPr="00617CB8">
        <w:rPr>
          <w:lang w:eastAsia="ko-KR"/>
        </w:rPr>
        <w:t xml:space="preserve"> sample,</w:t>
      </w:r>
    </w:p>
    <w:p w14:paraId="3693F295" w14:textId="43809A94" w:rsidR="00C147B4" w:rsidRPr="00617CB8" w:rsidRDefault="00C147B4" w:rsidP="00C147B4">
      <w:pPr>
        <w:ind w:left="434" w:hanging="434"/>
      </w:pPr>
      <w:r w:rsidRPr="00617CB8">
        <w:t>–</w:t>
      </w:r>
      <w:r w:rsidRPr="00617CB8">
        <w:tab/>
      </w:r>
      <w:r w:rsidR="00390C43">
        <w:rPr>
          <w:lang w:eastAsia="ko-KR"/>
        </w:rPr>
        <w:t>a</w:t>
      </w:r>
      <w:r w:rsidRPr="00617CB8">
        <w:rPr>
          <w:lang w:eastAsia="ko-KR"/>
        </w:rPr>
        <w:t xml:space="preserve"> </w:t>
      </w:r>
      <w:r w:rsidRPr="00617CB8">
        <w:t>chroma s</w:t>
      </w:r>
      <w:r w:rsidR="00390C43">
        <w:t xml:space="preserve">ample array </w:t>
      </w:r>
      <w:r w:rsidRPr="00617CB8">
        <w:t>PicSample</w:t>
      </w:r>
      <w:r w:rsidRPr="00617CB8">
        <w:rPr>
          <w:vertAlign w:val="subscript"/>
          <w:lang w:eastAsia="ko-KR"/>
        </w:rPr>
        <w:t>C</w:t>
      </w:r>
      <w:r w:rsidRPr="00617CB8">
        <w:t>.</w:t>
      </w:r>
    </w:p>
    <w:p w14:paraId="5AA29C2E" w14:textId="1BB487FB" w:rsidR="00C147B4" w:rsidRPr="00617CB8" w:rsidRDefault="00390C43" w:rsidP="00DF48A5">
      <w:pPr>
        <w:tabs>
          <w:tab w:val="left" w:pos="284"/>
        </w:tabs>
        <w:ind w:left="284" w:hanging="284"/>
        <w:rPr>
          <w:lang w:eastAsia="ko-KR"/>
        </w:rPr>
      </w:pPr>
      <w:r>
        <w:rPr>
          <w:lang w:eastAsia="ko-KR"/>
        </w:rPr>
        <w:t>Output of this process is the sub</w:t>
      </w:r>
      <w:r w:rsidR="00C147B4" w:rsidRPr="00617CB8">
        <w:rPr>
          <w:lang w:eastAsia="ko-KR"/>
        </w:rPr>
        <w:t xml:space="preserve">sampled chroma sample value </w:t>
      </w:r>
      <w:r w:rsidR="00C147B4" w:rsidRPr="00617CB8">
        <w:t>ChromaSample</w:t>
      </w:r>
      <w:r w:rsidR="00C147B4" w:rsidRPr="00617CB8">
        <w:rPr>
          <w:lang w:eastAsia="ko-KR"/>
        </w:rPr>
        <w:t>.</w:t>
      </w:r>
    </w:p>
    <w:p w14:paraId="2B4E73EB" w14:textId="32CDA9FF" w:rsidR="00C147B4" w:rsidRPr="00C147B4" w:rsidRDefault="00C147B4" w:rsidP="00C147B4">
      <w:pPr>
        <w:rPr>
          <w:szCs w:val="20"/>
          <w:lang w:eastAsia="ko-KR"/>
        </w:rPr>
      </w:pPr>
      <w:r w:rsidRPr="00C147B4">
        <w:rPr>
          <w:szCs w:val="20"/>
        </w:rPr>
        <w:t xml:space="preserve">The value of the </w:t>
      </w:r>
      <w:r w:rsidR="007F319A">
        <w:rPr>
          <w:szCs w:val="20"/>
          <w:lang w:eastAsia="ko-KR"/>
        </w:rPr>
        <w:t>sub</w:t>
      </w:r>
      <w:r w:rsidRPr="00C147B4">
        <w:rPr>
          <w:szCs w:val="20"/>
          <w:lang w:eastAsia="ko-KR"/>
        </w:rPr>
        <w:t xml:space="preserve">sampled chroma sample value </w:t>
      </w:r>
      <w:r w:rsidRPr="00C147B4">
        <w:rPr>
          <w:szCs w:val="20"/>
        </w:rPr>
        <w:t xml:space="preserve">ChromaSample </w:t>
      </w:r>
      <w:r w:rsidRPr="00C147B4">
        <w:rPr>
          <w:szCs w:val="20"/>
          <w:lang w:eastAsia="ko-KR"/>
        </w:rPr>
        <w:t xml:space="preserve">is derived by applying </w:t>
      </w:r>
      <w:r w:rsidRPr="00C147B4">
        <w:rPr>
          <w:szCs w:val="20"/>
        </w:rPr>
        <w:t>the following ordered steps:</w:t>
      </w:r>
    </w:p>
    <w:p w14:paraId="025D426E" w14:textId="120F1BFA" w:rsidR="00C147B4" w:rsidRPr="00C147B4" w:rsidRDefault="00C147B4" w:rsidP="00C147B4">
      <w:pPr>
        <w:numPr>
          <w:ilvl w:val="0"/>
          <w:numId w:val="8"/>
        </w:numPr>
        <w:overflowPunct w:val="0"/>
        <w:autoSpaceDE w:val="0"/>
        <w:autoSpaceDN w:val="0"/>
        <w:adjustRightInd w:val="0"/>
        <w:spacing w:before="136"/>
        <w:textAlignment w:val="baseline"/>
        <w:rPr>
          <w:szCs w:val="20"/>
        </w:rPr>
      </w:pPr>
      <w:r w:rsidRPr="00C147B4">
        <w:rPr>
          <w:szCs w:val="20"/>
        </w:rPr>
        <w:t>The sample va</w:t>
      </w:r>
      <w:r w:rsidR="00390C43">
        <w:rPr>
          <w:szCs w:val="20"/>
        </w:rPr>
        <w:t>lue tempArray[ n ] with n = 0..2</w:t>
      </w:r>
      <w:r w:rsidRPr="00C147B4">
        <w:rPr>
          <w:szCs w:val="20"/>
        </w:rPr>
        <w:t>, is derived as follows:</w:t>
      </w:r>
    </w:p>
    <w:p w14:paraId="3CB2EA36" w14:textId="5028EE51" w:rsidR="00C147B4" w:rsidRPr="00C147B4" w:rsidRDefault="00901EF4" w:rsidP="000E53BE">
      <w:pPr>
        <w:pStyle w:val="Equationsmallertabs"/>
        <w:rPr>
          <w:sz w:val="20"/>
          <w:szCs w:val="20"/>
          <w:lang w:val="en-GB"/>
        </w:rPr>
      </w:pPr>
      <w:r>
        <w:rPr>
          <w:sz w:val="20"/>
          <w:szCs w:val="20"/>
          <w:lang w:val="en-GB"/>
        </w:rPr>
        <w:t>yPos</w:t>
      </w:r>
      <w:r w:rsidR="00C147B4" w:rsidRPr="00C147B4">
        <w:rPr>
          <w:sz w:val="20"/>
          <w:szCs w:val="20"/>
          <w:lang w:val="en-GB"/>
        </w:rPr>
        <w:t xml:space="preserve"> = Clip3( 0, PicHeig</w:t>
      </w:r>
      <w:r w:rsidR="00C147B4" w:rsidRPr="000C6152">
        <w:rPr>
          <w:sz w:val="20"/>
          <w:szCs w:val="20"/>
          <w:lang w:val="en-GB"/>
        </w:rPr>
        <w:t>htIn</w:t>
      </w:r>
      <w:r w:rsidR="00112D34" w:rsidRPr="00984A75">
        <w:rPr>
          <w:sz w:val="20"/>
          <w:szCs w:val="20"/>
        </w:rPr>
        <w:t>Samples</w:t>
      </w:r>
      <w:r>
        <w:rPr>
          <w:sz w:val="20"/>
          <w:szCs w:val="20"/>
          <w:lang w:val="en-GB"/>
        </w:rPr>
        <w:t> − 1, </w:t>
      </w:r>
      <w:r w:rsidR="00112D34">
        <w:rPr>
          <w:sz w:val="20"/>
          <w:szCs w:val="20"/>
          <w:lang w:val="en-GB"/>
        </w:rPr>
        <w:t>(</w:t>
      </w:r>
      <w:r>
        <w:rPr>
          <w:sz w:val="20"/>
          <w:szCs w:val="20"/>
          <w:lang w:val="en-GB"/>
        </w:rPr>
        <w:t>yP</w:t>
      </w:r>
      <w:r w:rsidR="001C6625">
        <w:rPr>
          <w:sz w:val="20"/>
          <w:szCs w:val="20"/>
          <w:vertAlign w:val="subscript"/>
          <w:lang w:val="en-GB"/>
        </w:rPr>
        <w:t>C</w:t>
      </w:r>
      <w:r w:rsidR="00C147B4" w:rsidRPr="00C147B4">
        <w:rPr>
          <w:sz w:val="20"/>
          <w:szCs w:val="20"/>
          <w:lang w:val="en-GB"/>
        </w:rPr>
        <w:t> </w:t>
      </w:r>
      <w:r w:rsidR="00112D34">
        <w:rPr>
          <w:sz w:val="20"/>
          <w:szCs w:val="20"/>
          <w:lang w:val="en-GB"/>
        </w:rPr>
        <w:t>&lt;&lt; 1)</w:t>
      </w:r>
      <w:r w:rsidR="00C147B4" w:rsidRPr="00C147B4">
        <w:rPr>
          <w:sz w:val="20"/>
          <w:szCs w:val="20"/>
          <w:lang w:val="en-GB"/>
        </w:rPr>
        <w:t>+ n − 1 )</w:t>
      </w:r>
      <w:r w:rsidR="00C147B4" w:rsidRPr="00C147B4">
        <w:rPr>
          <w:sz w:val="20"/>
          <w:szCs w:val="20"/>
          <w:lang w:val="en-GB"/>
        </w:rPr>
        <w:tab/>
      </w:r>
    </w:p>
    <w:p w14:paraId="36CFFC73" w14:textId="7BEF70F0" w:rsidR="00C147B4" w:rsidRPr="00C147B4" w:rsidRDefault="00382393" w:rsidP="00C85AB1">
      <w:pPr>
        <w:pStyle w:val="Equationsmallertabs"/>
        <w:rPr>
          <w:sz w:val="20"/>
          <w:szCs w:val="20"/>
          <w:lang w:val="en-GB"/>
        </w:rPr>
      </w:pPr>
      <w:r>
        <w:rPr>
          <w:sz w:val="20"/>
          <w:szCs w:val="20"/>
          <w:lang w:val="en-GB"/>
        </w:rPr>
        <w:t>tempArray[ n ] =</w:t>
      </w:r>
      <w:r w:rsidR="00C147B4" w:rsidRPr="00C147B4">
        <w:rPr>
          <w:sz w:val="20"/>
          <w:szCs w:val="20"/>
          <w:lang w:val="en-GB"/>
        </w:rPr>
        <w:t> PicSample</w:t>
      </w:r>
      <w:r w:rsidR="00C147B4" w:rsidRPr="00C147B4">
        <w:rPr>
          <w:sz w:val="20"/>
          <w:szCs w:val="20"/>
          <w:vertAlign w:val="subscript"/>
          <w:lang w:val="en-GB"/>
        </w:rPr>
        <w:t>C</w:t>
      </w:r>
      <w:r w:rsidR="00C147B4" w:rsidRPr="00C147B4">
        <w:rPr>
          <w:sz w:val="20"/>
          <w:szCs w:val="20"/>
          <w:lang w:val="en-GB"/>
        </w:rPr>
        <w:t>[ Clip3( 0, </w:t>
      </w:r>
      <w:r w:rsidR="000E53BE" w:rsidRPr="000C6152">
        <w:rPr>
          <w:sz w:val="20"/>
          <w:szCs w:val="20"/>
          <w:lang w:val="en-GB"/>
        </w:rPr>
        <w:t>PicWidthIn</w:t>
      </w:r>
      <w:r w:rsidR="00BE2A7C" w:rsidRPr="00984A75">
        <w:rPr>
          <w:sz w:val="20"/>
          <w:szCs w:val="20"/>
        </w:rPr>
        <w:t>Samples</w:t>
      </w:r>
      <w:r w:rsidR="000E53BE" w:rsidRPr="000C6152" w:rsidDel="000E53BE">
        <w:rPr>
          <w:sz w:val="20"/>
          <w:szCs w:val="20"/>
          <w:lang w:val="en-GB"/>
        </w:rPr>
        <w:t xml:space="preserve"> </w:t>
      </w:r>
      <w:r w:rsidR="00C147B4" w:rsidRPr="000C6152">
        <w:rPr>
          <w:sz w:val="20"/>
          <w:szCs w:val="20"/>
          <w:lang w:val="en-GB"/>
        </w:rPr>
        <w:t>− 1, </w:t>
      </w:r>
      <w:r w:rsidR="00901EF4" w:rsidRPr="000C6152">
        <w:rPr>
          <w:sz w:val="20"/>
          <w:szCs w:val="20"/>
          <w:lang w:val="en-GB"/>
        </w:rPr>
        <w:t>(xP</w:t>
      </w:r>
      <w:r w:rsidR="00901EF4" w:rsidRPr="000C6152">
        <w:rPr>
          <w:sz w:val="20"/>
          <w:szCs w:val="20"/>
          <w:vertAlign w:val="subscript"/>
          <w:lang w:val="en-GB"/>
        </w:rPr>
        <w:t>C</w:t>
      </w:r>
      <w:r w:rsidR="00901EF4" w:rsidRPr="000C6152">
        <w:rPr>
          <w:sz w:val="20"/>
          <w:szCs w:val="20"/>
          <w:lang w:val="en-GB"/>
        </w:rPr>
        <w:t xml:space="preserve"> </w:t>
      </w:r>
      <w:r w:rsidR="00901EF4" w:rsidRPr="002F509C">
        <w:rPr>
          <w:sz w:val="20"/>
          <w:szCs w:val="20"/>
          <w:lang w:val="en-GB"/>
        </w:rPr>
        <w:t xml:space="preserve">&lt;&lt; 1) </w:t>
      </w:r>
      <w:r w:rsidR="00C147B4" w:rsidRPr="002F509C">
        <w:rPr>
          <w:sz w:val="20"/>
          <w:szCs w:val="20"/>
          <w:lang w:val="en-GB"/>
        </w:rPr>
        <w:t>−</w:t>
      </w:r>
      <w:r w:rsidR="00901EF4" w:rsidRPr="002F509C">
        <w:rPr>
          <w:sz w:val="20"/>
          <w:szCs w:val="20"/>
          <w:lang w:val="en-GB"/>
        </w:rPr>
        <w:t> 1 ), yPos</w:t>
      </w:r>
      <w:r w:rsidR="00C147B4" w:rsidRPr="002F509C">
        <w:rPr>
          <w:sz w:val="20"/>
          <w:szCs w:val="20"/>
          <w:lang w:val="en-GB"/>
        </w:rPr>
        <w:t> ] +</w:t>
      </w:r>
      <w:r w:rsidR="00C147B4" w:rsidRPr="002F509C">
        <w:rPr>
          <w:sz w:val="20"/>
          <w:szCs w:val="20"/>
          <w:lang w:val="en-GB"/>
        </w:rPr>
        <w:br/>
      </w:r>
      <w:r w:rsidR="00C147B4" w:rsidRPr="002F509C">
        <w:rPr>
          <w:sz w:val="20"/>
          <w:szCs w:val="20"/>
          <w:lang w:val="en-GB"/>
        </w:rPr>
        <w:tab/>
      </w:r>
      <w:r w:rsidR="00C147B4" w:rsidRPr="002F509C">
        <w:rPr>
          <w:sz w:val="20"/>
          <w:szCs w:val="20"/>
          <w:lang w:val="en-GB"/>
        </w:rPr>
        <w:tab/>
      </w:r>
      <w:r w:rsidR="00C147B4" w:rsidRPr="002F509C">
        <w:rPr>
          <w:sz w:val="20"/>
          <w:szCs w:val="20"/>
          <w:lang w:val="en-GB"/>
        </w:rPr>
        <w:tab/>
      </w:r>
      <w:r w:rsidR="00C147B4" w:rsidRPr="002F509C">
        <w:rPr>
          <w:sz w:val="20"/>
          <w:szCs w:val="20"/>
          <w:lang w:val="en-GB"/>
        </w:rPr>
        <w:tab/>
      </w:r>
      <w:r w:rsidR="00901EF4" w:rsidRPr="002F509C">
        <w:rPr>
          <w:sz w:val="20"/>
          <w:szCs w:val="20"/>
          <w:lang w:val="en-GB"/>
        </w:rPr>
        <w:t>6</w:t>
      </w:r>
      <w:r w:rsidR="00C147B4" w:rsidRPr="002F509C">
        <w:rPr>
          <w:sz w:val="20"/>
          <w:szCs w:val="20"/>
          <w:lang w:val="en-GB"/>
        </w:rPr>
        <w:t> *</w:t>
      </w:r>
      <w:r w:rsidRPr="002F509C">
        <w:rPr>
          <w:sz w:val="20"/>
          <w:szCs w:val="20"/>
          <w:lang w:val="en-GB"/>
        </w:rPr>
        <w:t> </w:t>
      </w:r>
      <w:r w:rsidR="00C147B4" w:rsidRPr="00FC6AE7">
        <w:rPr>
          <w:sz w:val="20"/>
          <w:szCs w:val="20"/>
          <w:lang w:val="en-GB"/>
        </w:rPr>
        <w:t>PicSample</w:t>
      </w:r>
      <w:r w:rsidR="00C147B4" w:rsidRPr="00FC6AE7">
        <w:rPr>
          <w:sz w:val="20"/>
          <w:szCs w:val="20"/>
          <w:vertAlign w:val="subscript"/>
          <w:lang w:val="en-GB"/>
        </w:rPr>
        <w:t>C</w:t>
      </w:r>
      <w:r w:rsidR="00C147B4" w:rsidRPr="00FC6AE7">
        <w:rPr>
          <w:sz w:val="20"/>
          <w:szCs w:val="20"/>
          <w:lang w:val="en-GB"/>
        </w:rPr>
        <w:t>[ Clip3( 0, </w:t>
      </w:r>
      <w:r w:rsidR="000E53BE" w:rsidRPr="00A36749">
        <w:rPr>
          <w:sz w:val="20"/>
          <w:szCs w:val="20"/>
          <w:lang w:val="en-GB"/>
        </w:rPr>
        <w:t>PicWidthIn</w:t>
      </w:r>
      <w:r w:rsidR="00BE2A7C" w:rsidRPr="00984A75">
        <w:rPr>
          <w:sz w:val="20"/>
          <w:szCs w:val="20"/>
        </w:rPr>
        <w:t>Samples</w:t>
      </w:r>
      <w:r w:rsidR="000E53BE" w:rsidRPr="000C6152" w:rsidDel="000E53BE">
        <w:rPr>
          <w:sz w:val="20"/>
          <w:szCs w:val="20"/>
          <w:lang w:val="en-GB"/>
        </w:rPr>
        <w:t xml:space="preserve"> </w:t>
      </w:r>
      <w:r w:rsidR="00C147B4" w:rsidRPr="000C6152">
        <w:rPr>
          <w:sz w:val="20"/>
          <w:szCs w:val="20"/>
          <w:lang w:val="en-GB"/>
        </w:rPr>
        <w:t>− 1, </w:t>
      </w:r>
      <w:r w:rsidRPr="000C6152">
        <w:rPr>
          <w:sz w:val="20"/>
          <w:szCs w:val="20"/>
          <w:lang w:val="en-GB"/>
        </w:rPr>
        <w:t>(xP</w:t>
      </w:r>
      <w:r w:rsidRPr="000C6152">
        <w:rPr>
          <w:sz w:val="20"/>
          <w:szCs w:val="20"/>
          <w:vertAlign w:val="subscript"/>
          <w:lang w:val="en-GB"/>
        </w:rPr>
        <w:t>C</w:t>
      </w:r>
      <w:r w:rsidRPr="000C6152">
        <w:rPr>
          <w:sz w:val="20"/>
          <w:szCs w:val="20"/>
          <w:lang w:val="en-GB"/>
        </w:rPr>
        <w:t xml:space="preserve"> </w:t>
      </w:r>
      <w:r w:rsidRPr="002F509C">
        <w:rPr>
          <w:sz w:val="20"/>
          <w:szCs w:val="20"/>
          <w:lang w:val="en-GB"/>
        </w:rPr>
        <w:t>&lt;&lt; 1)), yPos</w:t>
      </w:r>
      <w:r w:rsidR="00C147B4" w:rsidRPr="002F509C">
        <w:rPr>
          <w:sz w:val="20"/>
          <w:szCs w:val="20"/>
          <w:lang w:val="en-GB"/>
        </w:rPr>
        <w:t> ] +</w:t>
      </w:r>
      <w:r w:rsidRPr="002F509C">
        <w:rPr>
          <w:sz w:val="20"/>
          <w:szCs w:val="20"/>
          <w:lang w:val="en-GB"/>
        </w:rPr>
        <w:tab/>
      </w:r>
      <w:r w:rsidRPr="002F509C">
        <w:rPr>
          <w:sz w:val="20"/>
          <w:szCs w:val="20"/>
          <w:lang w:val="en-GB"/>
        </w:rPr>
        <w:br/>
      </w:r>
      <w:r w:rsidRPr="002F509C">
        <w:rPr>
          <w:sz w:val="20"/>
          <w:szCs w:val="20"/>
          <w:lang w:val="en-GB"/>
        </w:rPr>
        <w:tab/>
      </w:r>
      <w:r w:rsidRPr="002F509C">
        <w:rPr>
          <w:sz w:val="20"/>
          <w:szCs w:val="20"/>
          <w:lang w:val="en-GB"/>
        </w:rPr>
        <w:tab/>
      </w:r>
      <w:r w:rsidRPr="002F509C">
        <w:rPr>
          <w:sz w:val="20"/>
          <w:szCs w:val="20"/>
          <w:lang w:val="en-GB"/>
        </w:rPr>
        <w:tab/>
      </w:r>
      <w:r w:rsidRPr="002F509C">
        <w:rPr>
          <w:sz w:val="20"/>
          <w:szCs w:val="20"/>
          <w:lang w:val="en-GB"/>
        </w:rPr>
        <w:tab/>
      </w:r>
      <w:r w:rsidR="00C147B4" w:rsidRPr="002F509C">
        <w:rPr>
          <w:sz w:val="20"/>
          <w:szCs w:val="20"/>
          <w:lang w:val="en-GB"/>
        </w:rPr>
        <w:t>PicSample</w:t>
      </w:r>
      <w:r w:rsidR="00C147B4" w:rsidRPr="002F509C">
        <w:rPr>
          <w:sz w:val="20"/>
          <w:szCs w:val="20"/>
          <w:vertAlign w:val="subscript"/>
          <w:lang w:val="en-GB"/>
        </w:rPr>
        <w:t>C</w:t>
      </w:r>
      <w:r w:rsidR="00C147B4" w:rsidRPr="002F509C">
        <w:rPr>
          <w:sz w:val="20"/>
          <w:szCs w:val="20"/>
          <w:lang w:val="en-GB"/>
        </w:rPr>
        <w:t>[ Clip3( 0, </w:t>
      </w:r>
      <w:r w:rsidR="000E53BE" w:rsidRPr="002F509C">
        <w:rPr>
          <w:sz w:val="20"/>
          <w:szCs w:val="20"/>
          <w:lang w:val="en-GB"/>
        </w:rPr>
        <w:t>PicWidthIn</w:t>
      </w:r>
      <w:r w:rsidR="00BE2A7C" w:rsidRPr="00984A75">
        <w:rPr>
          <w:sz w:val="20"/>
          <w:szCs w:val="20"/>
        </w:rPr>
        <w:t>Samples</w:t>
      </w:r>
      <w:r w:rsidR="000E53BE" w:rsidRPr="000C6152" w:rsidDel="000E53BE">
        <w:rPr>
          <w:sz w:val="20"/>
          <w:szCs w:val="20"/>
          <w:lang w:val="en-GB"/>
        </w:rPr>
        <w:t xml:space="preserve"> </w:t>
      </w:r>
      <w:r w:rsidR="00C147B4" w:rsidRPr="000C6152">
        <w:rPr>
          <w:sz w:val="20"/>
          <w:szCs w:val="20"/>
          <w:lang w:val="en-GB"/>
        </w:rPr>
        <w:t>− </w:t>
      </w:r>
      <w:r w:rsidR="00C147B4" w:rsidRPr="00C147B4">
        <w:rPr>
          <w:sz w:val="20"/>
          <w:szCs w:val="20"/>
          <w:lang w:val="en-GB"/>
        </w:rPr>
        <w:t>1, </w:t>
      </w:r>
      <w:r>
        <w:rPr>
          <w:sz w:val="20"/>
          <w:szCs w:val="20"/>
          <w:lang w:val="en-GB"/>
        </w:rPr>
        <w:t>(</w:t>
      </w:r>
      <w:r w:rsidRPr="00901EF4">
        <w:rPr>
          <w:sz w:val="20"/>
          <w:szCs w:val="20"/>
          <w:lang w:val="en-GB"/>
        </w:rPr>
        <w:t>xP</w:t>
      </w:r>
      <w:r w:rsidRPr="00901EF4">
        <w:rPr>
          <w:sz w:val="20"/>
          <w:szCs w:val="20"/>
          <w:vertAlign w:val="subscript"/>
          <w:lang w:val="en-GB"/>
        </w:rPr>
        <w:t>C</w:t>
      </w:r>
      <w:r w:rsidRPr="00901EF4">
        <w:rPr>
          <w:sz w:val="20"/>
          <w:szCs w:val="20"/>
          <w:lang w:val="en-GB"/>
        </w:rPr>
        <w:t xml:space="preserve"> </w:t>
      </w:r>
      <w:r>
        <w:rPr>
          <w:sz w:val="20"/>
          <w:szCs w:val="20"/>
          <w:lang w:val="en-GB"/>
        </w:rPr>
        <w:t>&lt;&lt; 1)</w:t>
      </w:r>
      <w:r w:rsidR="00C147B4" w:rsidRPr="00C147B4">
        <w:rPr>
          <w:sz w:val="20"/>
          <w:szCs w:val="20"/>
          <w:lang w:val="en-GB"/>
        </w:rPr>
        <w:t> + 1 ), yPos ] </w:t>
      </w:r>
      <w:r w:rsidR="00C147B4" w:rsidRPr="00C147B4">
        <w:rPr>
          <w:rFonts w:eastAsia="SimSun"/>
          <w:sz w:val="20"/>
          <w:szCs w:val="20"/>
          <w:lang w:val="en-GB" w:eastAsia="zh-CN"/>
        </w:rPr>
        <w:t>  </w:t>
      </w:r>
    </w:p>
    <w:p w14:paraId="641491A8" w14:textId="25583FCD" w:rsidR="00C147B4" w:rsidRPr="00C147B4" w:rsidRDefault="00C147B4" w:rsidP="00C147B4">
      <w:pPr>
        <w:numPr>
          <w:ilvl w:val="0"/>
          <w:numId w:val="8"/>
        </w:numPr>
        <w:overflowPunct w:val="0"/>
        <w:autoSpaceDE w:val="0"/>
        <w:autoSpaceDN w:val="0"/>
        <w:adjustRightInd w:val="0"/>
        <w:spacing w:before="136"/>
        <w:textAlignment w:val="baseline"/>
        <w:rPr>
          <w:szCs w:val="20"/>
        </w:rPr>
      </w:pPr>
      <w:r w:rsidRPr="00C147B4">
        <w:rPr>
          <w:szCs w:val="20"/>
          <w:lang w:eastAsia="ko-KR"/>
        </w:rPr>
        <w:t xml:space="preserve">The resampled chroma sample value </w:t>
      </w:r>
      <w:r w:rsidRPr="00C147B4">
        <w:rPr>
          <w:szCs w:val="20"/>
        </w:rPr>
        <w:t>ChromaSample is derived as follows:</w:t>
      </w:r>
    </w:p>
    <w:p w14:paraId="12B3AB5E" w14:textId="16FF7481" w:rsidR="00F304DE" w:rsidRPr="001C6625" w:rsidRDefault="00C147B4" w:rsidP="001C6625">
      <w:pPr>
        <w:pStyle w:val="Equationsmallertabs"/>
        <w:rPr>
          <w:sz w:val="20"/>
          <w:szCs w:val="20"/>
          <w:lang w:val="en-GB"/>
        </w:rPr>
      </w:pPr>
      <w:r w:rsidRPr="00C147B4">
        <w:rPr>
          <w:sz w:val="20"/>
          <w:szCs w:val="20"/>
          <w:lang w:val="en-GB"/>
        </w:rPr>
        <w:t>ChromaSample = ( tempArray[ 0 ] +</w:t>
      </w:r>
      <w:r w:rsidRPr="00C147B4">
        <w:rPr>
          <w:sz w:val="20"/>
          <w:szCs w:val="20"/>
          <w:lang w:val="en-GB"/>
        </w:rPr>
        <w:br/>
      </w:r>
      <w:r w:rsidRPr="00C147B4">
        <w:rPr>
          <w:sz w:val="20"/>
          <w:szCs w:val="20"/>
          <w:lang w:val="en-GB"/>
        </w:rPr>
        <w:tab/>
      </w:r>
      <w:r w:rsidRPr="00C147B4">
        <w:rPr>
          <w:sz w:val="20"/>
          <w:szCs w:val="20"/>
          <w:lang w:val="en-GB"/>
        </w:rPr>
        <w:tab/>
      </w:r>
      <w:r w:rsidRPr="00C147B4">
        <w:rPr>
          <w:sz w:val="20"/>
          <w:szCs w:val="20"/>
          <w:lang w:val="en-GB"/>
        </w:rPr>
        <w:tab/>
      </w:r>
      <w:r w:rsidRPr="00C147B4">
        <w:rPr>
          <w:sz w:val="20"/>
          <w:szCs w:val="20"/>
          <w:lang w:val="en-GB"/>
        </w:rPr>
        <w:tab/>
      </w:r>
      <w:r w:rsidR="00504C57">
        <w:rPr>
          <w:sz w:val="20"/>
          <w:szCs w:val="20"/>
          <w:lang w:val="en-GB"/>
        </w:rPr>
        <w:t xml:space="preserve">6 </w:t>
      </w:r>
      <w:r w:rsidRPr="00C147B4">
        <w:rPr>
          <w:sz w:val="20"/>
          <w:szCs w:val="20"/>
          <w:lang w:val="en-GB"/>
        </w:rPr>
        <w:t>* tempArray[ 1 ] +</w:t>
      </w:r>
      <w:r w:rsidRPr="00C147B4">
        <w:rPr>
          <w:sz w:val="20"/>
          <w:szCs w:val="20"/>
          <w:lang w:val="en-GB"/>
        </w:rPr>
        <w:tab/>
      </w:r>
      <w:r w:rsidR="00504C57">
        <w:rPr>
          <w:sz w:val="20"/>
          <w:szCs w:val="20"/>
          <w:lang w:val="en-GB"/>
        </w:rPr>
        <w:tab/>
      </w:r>
      <w:r w:rsidRPr="00C147B4">
        <w:rPr>
          <w:sz w:val="20"/>
          <w:szCs w:val="20"/>
          <w:lang w:val="en-GB"/>
        </w:rPr>
        <w:br/>
      </w:r>
      <w:r w:rsidRPr="00C147B4">
        <w:rPr>
          <w:sz w:val="20"/>
          <w:szCs w:val="20"/>
          <w:lang w:val="en-GB"/>
        </w:rPr>
        <w:tab/>
      </w:r>
      <w:r w:rsidRPr="00C147B4">
        <w:rPr>
          <w:sz w:val="20"/>
          <w:szCs w:val="20"/>
          <w:lang w:val="en-GB"/>
        </w:rPr>
        <w:tab/>
      </w:r>
      <w:r w:rsidRPr="00C147B4">
        <w:rPr>
          <w:sz w:val="20"/>
          <w:szCs w:val="20"/>
          <w:lang w:val="en-GB"/>
        </w:rPr>
        <w:tab/>
      </w:r>
      <w:r w:rsidRPr="00C147B4">
        <w:rPr>
          <w:sz w:val="20"/>
          <w:szCs w:val="20"/>
          <w:lang w:val="en-GB"/>
        </w:rPr>
        <w:tab/>
      </w:r>
      <w:r w:rsidR="00390C43">
        <w:rPr>
          <w:sz w:val="20"/>
          <w:szCs w:val="20"/>
          <w:lang w:val="en-GB"/>
        </w:rPr>
        <w:t>tempArray[ 2</w:t>
      </w:r>
      <w:r w:rsidRPr="00C147B4">
        <w:rPr>
          <w:sz w:val="20"/>
          <w:szCs w:val="20"/>
          <w:lang w:val="en-GB"/>
        </w:rPr>
        <w:t> ] + </w:t>
      </w:r>
      <w:r w:rsidR="00314118">
        <w:rPr>
          <w:sz w:val="20"/>
          <w:szCs w:val="20"/>
          <w:lang w:val="en-GB"/>
        </w:rPr>
        <w:t>32</w:t>
      </w:r>
      <w:r w:rsidRPr="00C147B4">
        <w:rPr>
          <w:sz w:val="20"/>
          <w:szCs w:val="20"/>
          <w:lang w:val="en-GB"/>
        </w:rPr>
        <w:t> )  &gt;&gt;  </w:t>
      </w:r>
      <w:r w:rsidR="00314118">
        <w:rPr>
          <w:sz w:val="20"/>
          <w:szCs w:val="20"/>
          <w:lang w:val="en-GB"/>
        </w:rPr>
        <w:t>6</w:t>
      </w:r>
    </w:p>
    <w:p w14:paraId="24B0E05D" w14:textId="34EC45F0" w:rsidR="00EB18B4" w:rsidRPr="007242C6" w:rsidRDefault="00EB18B4" w:rsidP="007242C6">
      <w:pPr>
        <w:pStyle w:val="Heading2"/>
      </w:pPr>
      <w:bookmarkStart w:id="70" w:name="_Ref311239103"/>
      <w:bookmarkStart w:id="71" w:name="_Ref311239120"/>
      <w:bookmarkStart w:id="72" w:name="_Ref311239628"/>
      <w:bookmarkStart w:id="73" w:name="_Ref311239653"/>
      <w:bookmarkStart w:id="74" w:name="_Toc311376402"/>
      <w:r w:rsidRPr="007242C6">
        <w:t>Chroma upsampling process</w:t>
      </w:r>
      <w:bookmarkEnd w:id="70"/>
      <w:bookmarkEnd w:id="71"/>
      <w:bookmarkEnd w:id="72"/>
      <w:bookmarkEnd w:id="73"/>
      <w:bookmarkEnd w:id="74"/>
    </w:p>
    <w:p w14:paraId="5D0011A4" w14:textId="77777777" w:rsidR="00140365" w:rsidRPr="00140365" w:rsidRDefault="00140365" w:rsidP="00140365">
      <w:pPr>
        <w:rPr>
          <w:szCs w:val="20"/>
          <w:lang w:eastAsia="ko-KR"/>
        </w:rPr>
      </w:pPr>
      <w:r w:rsidRPr="00140365">
        <w:rPr>
          <w:szCs w:val="20"/>
          <w:lang w:eastAsia="ko-KR"/>
        </w:rPr>
        <w:t>Inputs to this process are:</w:t>
      </w:r>
    </w:p>
    <w:p w14:paraId="66B19ED6" w14:textId="35D21031" w:rsidR="00140365" w:rsidRPr="00140365" w:rsidRDefault="00140365" w:rsidP="00140365">
      <w:pPr>
        <w:ind w:left="434" w:hanging="434"/>
        <w:rPr>
          <w:szCs w:val="20"/>
          <w:lang w:eastAsia="ko-KR"/>
        </w:rPr>
      </w:pPr>
      <w:r w:rsidRPr="00140365">
        <w:rPr>
          <w:szCs w:val="20"/>
        </w:rPr>
        <w:t>–</w:t>
      </w:r>
      <w:r w:rsidRPr="00140365">
        <w:rPr>
          <w:szCs w:val="20"/>
        </w:rPr>
        <w:tab/>
      </w:r>
      <w:r w:rsidRPr="00140365">
        <w:rPr>
          <w:szCs w:val="20"/>
          <w:lang w:eastAsia="ko-KR"/>
        </w:rPr>
        <w:t>a chroma sample location ( xP</w:t>
      </w:r>
      <w:r w:rsidRPr="00140365">
        <w:rPr>
          <w:szCs w:val="20"/>
          <w:vertAlign w:val="subscript"/>
          <w:lang w:eastAsia="ko-KR"/>
        </w:rPr>
        <w:t>C</w:t>
      </w:r>
      <w:r w:rsidRPr="00140365">
        <w:rPr>
          <w:szCs w:val="20"/>
          <w:lang w:eastAsia="ko-KR"/>
        </w:rPr>
        <w:t>, yP</w:t>
      </w:r>
      <w:r w:rsidRPr="00140365">
        <w:rPr>
          <w:szCs w:val="20"/>
          <w:vertAlign w:val="subscript"/>
          <w:lang w:eastAsia="ko-KR"/>
        </w:rPr>
        <w:t>C</w:t>
      </w:r>
      <w:r w:rsidRPr="00140365">
        <w:rPr>
          <w:szCs w:val="20"/>
          <w:lang w:eastAsia="ko-KR"/>
        </w:rPr>
        <w:t xml:space="preserve"> ) relative to the top-left </w:t>
      </w:r>
      <w:r w:rsidR="00AC5AA8">
        <w:rPr>
          <w:szCs w:val="20"/>
          <w:lang w:eastAsia="ko-KR"/>
        </w:rPr>
        <w:t>chroma</w:t>
      </w:r>
      <w:r w:rsidRPr="00140365">
        <w:rPr>
          <w:szCs w:val="20"/>
          <w:lang w:eastAsia="ko-KR"/>
        </w:rPr>
        <w:t xml:space="preserve"> sample,</w:t>
      </w:r>
    </w:p>
    <w:p w14:paraId="472764EA" w14:textId="721F82E2" w:rsidR="00140365" w:rsidRPr="00140365" w:rsidRDefault="00140365" w:rsidP="00140365">
      <w:pPr>
        <w:ind w:left="434" w:hanging="434"/>
        <w:rPr>
          <w:szCs w:val="20"/>
        </w:rPr>
      </w:pPr>
      <w:r w:rsidRPr="00140365">
        <w:rPr>
          <w:szCs w:val="20"/>
        </w:rPr>
        <w:t>–</w:t>
      </w:r>
      <w:r w:rsidRPr="00140365">
        <w:rPr>
          <w:szCs w:val="20"/>
        </w:rPr>
        <w:tab/>
      </w:r>
      <w:r w:rsidRPr="00140365">
        <w:rPr>
          <w:szCs w:val="20"/>
          <w:lang w:eastAsia="ko-KR"/>
        </w:rPr>
        <w:t xml:space="preserve">the </w:t>
      </w:r>
      <w:r w:rsidR="00F00EA9">
        <w:rPr>
          <w:szCs w:val="20"/>
        </w:rPr>
        <w:t xml:space="preserve">chroma reference sample array </w:t>
      </w:r>
      <w:r w:rsidRPr="00140365">
        <w:rPr>
          <w:szCs w:val="20"/>
        </w:rPr>
        <w:t>PicSample</w:t>
      </w:r>
      <w:r w:rsidRPr="00140365">
        <w:rPr>
          <w:szCs w:val="20"/>
          <w:vertAlign w:val="subscript"/>
          <w:lang w:eastAsia="ko-KR"/>
        </w:rPr>
        <w:t>C</w:t>
      </w:r>
      <w:r w:rsidRPr="00140365">
        <w:rPr>
          <w:szCs w:val="20"/>
        </w:rPr>
        <w:t>.</w:t>
      </w:r>
    </w:p>
    <w:p w14:paraId="4D57316F" w14:textId="61253CAC" w:rsidR="00140365" w:rsidRPr="00140365" w:rsidRDefault="00140365" w:rsidP="00140365">
      <w:pPr>
        <w:tabs>
          <w:tab w:val="left" w:pos="284"/>
        </w:tabs>
        <w:ind w:left="284" w:hanging="284"/>
        <w:rPr>
          <w:szCs w:val="20"/>
          <w:lang w:eastAsia="ko-KR"/>
        </w:rPr>
      </w:pPr>
      <w:r w:rsidRPr="00140365">
        <w:rPr>
          <w:szCs w:val="20"/>
          <w:lang w:eastAsia="ko-KR"/>
        </w:rPr>
        <w:t xml:space="preserve">Output of this process is the </w:t>
      </w:r>
      <w:r w:rsidR="001409D1">
        <w:rPr>
          <w:szCs w:val="20"/>
          <w:lang w:eastAsia="ko-KR"/>
        </w:rPr>
        <w:t>up</w:t>
      </w:r>
      <w:r w:rsidRPr="00140365">
        <w:rPr>
          <w:szCs w:val="20"/>
          <w:lang w:eastAsia="ko-KR"/>
        </w:rPr>
        <w:t xml:space="preserve">sampled chroma sample value </w:t>
      </w:r>
      <w:r w:rsidRPr="00140365">
        <w:rPr>
          <w:szCs w:val="20"/>
        </w:rPr>
        <w:t>ChromaSample</w:t>
      </w:r>
      <w:r w:rsidRPr="00140365">
        <w:rPr>
          <w:szCs w:val="20"/>
          <w:lang w:eastAsia="ko-KR"/>
        </w:rPr>
        <w:t>.</w:t>
      </w:r>
    </w:p>
    <w:p w14:paraId="251053A8" w14:textId="335A2AF3" w:rsidR="00140365" w:rsidRPr="00140365" w:rsidRDefault="002746D2" w:rsidP="00140365">
      <w:pPr>
        <w:pStyle w:val="AVCBulletlevel1CharChar"/>
        <w:numPr>
          <w:ilvl w:val="0"/>
          <w:numId w:val="0"/>
        </w:numPr>
        <w:rPr>
          <w:rFonts w:ascii="Times New Roman" w:hAnsi="Times New Roman"/>
          <w:sz w:val="20"/>
          <w:szCs w:val="20"/>
        </w:rPr>
      </w:pPr>
      <w:r w:rsidRPr="00307A6F">
        <w:rPr>
          <w:sz w:val="20"/>
          <w:szCs w:val="20"/>
        </w:rPr>
        <w:fldChar w:fldCharType="begin"/>
      </w:r>
      <w:r w:rsidRPr="00307A6F">
        <w:rPr>
          <w:sz w:val="20"/>
          <w:szCs w:val="20"/>
        </w:rPr>
        <w:instrText xml:space="preserve"> REF _Ref311237975 \h </w:instrText>
      </w:r>
      <w:r w:rsidRPr="00307A6F">
        <w:rPr>
          <w:sz w:val="20"/>
          <w:szCs w:val="20"/>
        </w:rPr>
      </w:r>
      <w:r w:rsidRPr="00307A6F">
        <w:rPr>
          <w:sz w:val="20"/>
          <w:szCs w:val="20"/>
        </w:rPr>
        <w:fldChar w:fldCharType="separate"/>
      </w:r>
      <w:r w:rsidR="00DE680D">
        <w:t xml:space="preserve">Table </w:t>
      </w:r>
      <w:r w:rsidR="00DE680D">
        <w:rPr>
          <w:noProof/>
        </w:rPr>
        <w:t>1</w:t>
      </w:r>
      <w:r w:rsidRPr="00307A6F">
        <w:rPr>
          <w:sz w:val="20"/>
          <w:szCs w:val="20"/>
        </w:rPr>
        <w:fldChar w:fldCharType="end"/>
      </w:r>
      <w:r w:rsidRPr="00307A6F">
        <w:rPr>
          <w:sz w:val="20"/>
          <w:szCs w:val="20"/>
        </w:rPr>
        <w:t xml:space="preserve"> </w:t>
      </w:r>
      <w:r w:rsidR="00140365" w:rsidRPr="00140365">
        <w:rPr>
          <w:rFonts w:ascii="Times New Roman" w:hAnsi="Times New Roman"/>
          <w:sz w:val="20"/>
          <w:szCs w:val="20"/>
        </w:rPr>
        <w:t>specifies the 4-tap filter coefficients f</w:t>
      </w:r>
      <w:r w:rsidR="00140365" w:rsidRPr="00140365">
        <w:rPr>
          <w:rFonts w:ascii="Times New Roman" w:hAnsi="Times New Roman"/>
          <w:sz w:val="20"/>
          <w:szCs w:val="20"/>
          <w:vertAlign w:val="subscript"/>
        </w:rPr>
        <w:t>C</w:t>
      </w:r>
      <w:proofErr w:type="gramStart"/>
      <w:r w:rsidR="00140365" w:rsidRPr="00140365">
        <w:rPr>
          <w:rFonts w:ascii="Times New Roman" w:hAnsi="Times New Roman"/>
          <w:sz w:val="20"/>
          <w:szCs w:val="20"/>
        </w:rPr>
        <w:t>[ p</w:t>
      </w:r>
      <w:proofErr w:type="gramEnd"/>
      <w:r w:rsidR="00140365" w:rsidRPr="00140365">
        <w:rPr>
          <w:rFonts w:ascii="Times New Roman" w:hAnsi="Times New Roman"/>
          <w:sz w:val="20"/>
          <w:szCs w:val="20"/>
        </w:rPr>
        <w:t xml:space="preserve">, x ] with p = 0..1 and x = 0..3 used for the chroma </w:t>
      </w:r>
      <w:r w:rsidR="00F00EA9">
        <w:rPr>
          <w:rFonts w:ascii="Times New Roman" w:hAnsi="Times New Roman"/>
          <w:sz w:val="20"/>
          <w:szCs w:val="20"/>
        </w:rPr>
        <w:t>up</w:t>
      </w:r>
      <w:r w:rsidR="00140365" w:rsidRPr="00140365">
        <w:rPr>
          <w:rFonts w:ascii="Times New Roman" w:hAnsi="Times New Roman"/>
          <w:sz w:val="20"/>
          <w:szCs w:val="20"/>
        </w:rPr>
        <w:t>sampling process.</w:t>
      </w:r>
    </w:p>
    <w:p w14:paraId="186D5B14" w14:textId="02F7F431" w:rsidR="002746D2" w:rsidRDefault="002746D2" w:rsidP="00307A6F">
      <w:pPr>
        <w:pStyle w:val="Caption"/>
        <w:keepNext/>
      </w:pPr>
      <w:bookmarkStart w:id="75" w:name="_Ref311237975"/>
      <w:bookmarkStart w:id="76" w:name="_Ref311237966"/>
      <w:r w:rsidRPr="001A3F65">
        <w:rPr>
          <w:szCs w:val="20"/>
        </w:rPr>
        <w:lastRenderedPageBreak/>
        <w:t xml:space="preserve">Table </w:t>
      </w:r>
      <w:r w:rsidRPr="008E13F2">
        <w:rPr>
          <w:szCs w:val="20"/>
        </w:rPr>
        <w:fldChar w:fldCharType="begin"/>
      </w:r>
      <w:r w:rsidRPr="008E13F2">
        <w:rPr>
          <w:szCs w:val="20"/>
        </w:rPr>
        <w:instrText xml:space="preserve"> SEQ Table \* ARABIC </w:instrText>
      </w:r>
      <w:r w:rsidRPr="008E13F2">
        <w:rPr>
          <w:szCs w:val="20"/>
        </w:rPr>
        <w:fldChar w:fldCharType="separate"/>
      </w:r>
      <w:r w:rsidR="00DE680D" w:rsidRPr="008E13F2">
        <w:rPr>
          <w:noProof/>
          <w:szCs w:val="20"/>
        </w:rPr>
        <w:t>1</w:t>
      </w:r>
      <w:r w:rsidRPr="008E13F2">
        <w:rPr>
          <w:szCs w:val="20"/>
        </w:rPr>
        <w:fldChar w:fldCharType="end"/>
      </w:r>
      <w:bookmarkEnd w:id="75"/>
      <w:r w:rsidRPr="00140365">
        <w:rPr>
          <w:szCs w:val="20"/>
          <w:lang w:val="en-GB"/>
        </w:rPr>
        <w:t xml:space="preserve">– </w:t>
      </w:r>
      <w:r>
        <w:rPr>
          <w:szCs w:val="20"/>
          <w:lang w:val="en-GB"/>
        </w:rPr>
        <w:t>2</w:t>
      </w:r>
      <w:r w:rsidRPr="00140365">
        <w:rPr>
          <w:szCs w:val="20"/>
          <w:lang w:val="en-GB"/>
        </w:rPr>
        <w:t>-phase chroma resampling filter</w:t>
      </w:r>
      <w:bookmarkEnd w:id="76"/>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140365" w:rsidRPr="00140365" w14:paraId="3A489785" w14:textId="77777777" w:rsidTr="00140365">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2C79E98B" w14:textId="77777777" w:rsidR="00140365" w:rsidRPr="00140365" w:rsidRDefault="00140365" w:rsidP="00140365">
            <w:pPr>
              <w:keepNext/>
              <w:spacing w:before="0"/>
              <w:jc w:val="center"/>
              <w:rPr>
                <w:rFonts w:eastAsia="Arial Unicode MS"/>
                <w:b/>
                <w:szCs w:val="20"/>
              </w:rPr>
            </w:pPr>
            <w:r w:rsidRPr="00140365">
              <w:rPr>
                <w:b/>
                <w:szCs w:val="20"/>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5C0155E2" w14:textId="77777777" w:rsidR="00140365" w:rsidRPr="00140365" w:rsidRDefault="00140365" w:rsidP="00140365">
            <w:pPr>
              <w:keepNext/>
              <w:spacing w:before="0"/>
              <w:jc w:val="center"/>
              <w:rPr>
                <w:b/>
                <w:szCs w:val="20"/>
              </w:rPr>
            </w:pPr>
            <w:r w:rsidRPr="00140365">
              <w:rPr>
                <w:b/>
                <w:szCs w:val="20"/>
              </w:rPr>
              <w:t>Interpolation filter coefficients</w:t>
            </w:r>
          </w:p>
        </w:tc>
      </w:tr>
      <w:tr w:rsidR="00140365" w:rsidRPr="00140365" w14:paraId="37D884D9" w14:textId="77777777" w:rsidTr="00140365">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DE989AF" w14:textId="77777777" w:rsidR="00140365" w:rsidRPr="00140365" w:rsidRDefault="00140365" w:rsidP="00140365">
            <w:pPr>
              <w:keepNext/>
              <w:spacing w:before="0"/>
              <w:rPr>
                <w:rFonts w:eastAsia="Arial Unicode MS"/>
                <w:szCs w:val="20"/>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353B32C" w14:textId="77777777" w:rsidR="00140365" w:rsidRPr="00140365" w:rsidRDefault="00140365" w:rsidP="00140365">
            <w:pPr>
              <w:keepNext/>
              <w:spacing w:before="0"/>
              <w:jc w:val="center"/>
              <w:rPr>
                <w:rFonts w:eastAsia="Arial Unicode MS"/>
                <w:szCs w:val="20"/>
              </w:rPr>
            </w:pPr>
            <w:r w:rsidRPr="00140365">
              <w:rPr>
                <w:szCs w:val="20"/>
              </w:rPr>
              <w:t>f</w:t>
            </w:r>
            <w:r w:rsidRPr="00140365">
              <w:rPr>
                <w:szCs w:val="20"/>
                <w:vertAlign w:val="subscript"/>
              </w:rPr>
              <w:t>C</w:t>
            </w:r>
            <w:r w:rsidRPr="00140365">
              <w:rPr>
                <w:szCs w:val="20"/>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0D8C74" w14:textId="77777777" w:rsidR="00140365" w:rsidRPr="00140365" w:rsidRDefault="00140365" w:rsidP="00140365">
            <w:pPr>
              <w:keepNext/>
              <w:spacing w:before="0"/>
              <w:jc w:val="center"/>
              <w:rPr>
                <w:rFonts w:eastAsia="Arial Unicode MS"/>
                <w:szCs w:val="20"/>
              </w:rPr>
            </w:pPr>
            <w:r w:rsidRPr="00140365">
              <w:rPr>
                <w:szCs w:val="20"/>
              </w:rPr>
              <w:t>f</w:t>
            </w:r>
            <w:r w:rsidRPr="00140365">
              <w:rPr>
                <w:szCs w:val="20"/>
                <w:vertAlign w:val="subscript"/>
              </w:rPr>
              <w:t>C</w:t>
            </w:r>
            <w:r w:rsidRPr="00140365">
              <w:rPr>
                <w:szCs w:val="20"/>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BD22671" w14:textId="77777777" w:rsidR="00140365" w:rsidRPr="00140365" w:rsidRDefault="00140365" w:rsidP="00140365">
            <w:pPr>
              <w:keepNext/>
              <w:spacing w:before="0"/>
              <w:jc w:val="center"/>
              <w:rPr>
                <w:rFonts w:eastAsia="Arial Unicode MS"/>
                <w:szCs w:val="20"/>
              </w:rPr>
            </w:pPr>
            <w:r w:rsidRPr="00140365">
              <w:rPr>
                <w:szCs w:val="20"/>
              </w:rPr>
              <w:t>f</w:t>
            </w:r>
            <w:r w:rsidRPr="00140365">
              <w:rPr>
                <w:szCs w:val="20"/>
                <w:vertAlign w:val="subscript"/>
              </w:rPr>
              <w:t>C</w:t>
            </w:r>
            <w:r w:rsidRPr="00140365">
              <w:rPr>
                <w:szCs w:val="20"/>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81990E5" w14:textId="77777777" w:rsidR="00140365" w:rsidRPr="00140365" w:rsidRDefault="00140365" w:rsidP="00140365">
            <w:pPr>
              <w:keepNext/>
              <w:spacing w:before="0"/>
              <w:jc w:val="center"/>
              <w:rPr>
                <w:rFonts w:eastAsia="Arial Unicode MS"/>
                <w:szCs w:val="20"/>
              </w:rPr>
            </w:pPr>
            <w:r w:rsidRPr="00140365">
              <w:rPr>
                <w:szCs w:val="20"/>
              </w:rPr>
              <w:t>f</w:t>
            </w:r>
            <w:r w:rsidRPr="00140365">
              <w:rPr>
                <w:szCs w:val="20"/>
                <w:vertAlign w:val="subscript"/>
              </w:rPr>
              <w:t>C</w:t>
            </w:r>
            <w:r w:rsidRPr="00140365">
              <w:rPr>
                <w:szCs w:val="20"/>
              </w:rPr>
              <w:t>[ p, 3 ]</w:t>
            </w:r>
          </w:p>
        </w:tc>
      </w:tr>
      <w:tr w:rsidR="00140365" w:rsidRPr="00140365" w14:paraId="4AB3E043" w14:textId="77777777" w:rsidTr="00140365">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86D42A4" w14:textId="77777777" w:rsidR="00140365" w:rsidRPr="00140365" w:rsidRDefault="00140365" w:rsidP="00140365">
            <w:pPr>
              <w:keepNext/>
              <w:spacing w:before="0"/>
              <w:jc w:val="center"/>
              <w:rPr>
                <w:rFonts w:eastAsia="Arial Unicode MS"/>
                <w:szCs w:val="20"/>
              </w:rPr>
            </w:pPr>
            <w:r w:rsidRPr="00140365">
              <w:rPr>
                <w:szCs w:val="20"/>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A23DD5" w14:textId="77777777" w:rsidR="00140365" w:rsidRPr="00140365" w:rsidRDefault="00140365" w:rsidP="00140365">
            <w:pPr>
              <w:keepNext/>
              <w:spacing w:before="0"/>
              <w:jc w:val="center"/>
              <w:rPr>
                <w:rFonts w:eastAsia="Arial Unicode MS"/>
                <w:szCs w:val="20"/>
              </w:rPr>
            </w:pPr>
            <w:r w:rsidRPr="00140365">
              <w:rPr>
                <w:szCs w:val="20"/>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52AED53" w14:textId="5CCE9E5E" w:rsidR="00140365" w:rsidRPr="00140365" w:rsidRDefault="00F00EA9" w:rsidP="00140365">
            <w:pPr>
              <w:keepNext/>
              <w:spacing w:before="0"/>
              <w:jc w:val="center"/>
              <w:rPr>
                <w:rFonts w:eastAsia="Arial Unicode MS"/>
                <w:szCs w:val="20"/>
              </w:rPr>
            </w:pPr>
            <w:r>
              <w:rPr>
                <w:szCs w:val="20"/>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ADF2D91" w14:textId="77777777" w:rsidR="00140365" w:rsidRPr="00140365" w:rsidRDefault="00140365" w:rsidP="00140365">
            <w:pPr>
              <w:keepNext/>
              <w:spacing w:before="0"/>
              <w:jc w:val="center"/>
              <w:rPr>
                <w:rFonts w:eastAsia="Arial Unicode MS"/>
                <w:szCs w:val="20"/>
              </w:rPr>
            </w:pPr>
            <w:r w:rsidRPr="00140365">
              <w:rPr>
                <w:szCs w:val="20"/>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E3F828" w14:textId="77777777" w:rsidR="00140365" w:rsidRPr="00140365" w:rsidRDefault="00140365" w:rsidP="00140365">
            <w:pPr>
              <w:keepNext/>
              <w:spacing w:before="0"/>
              <w:jc w:val="center"/>
              <w:rPr>
                <w:rFonts w:eastAsia="Arial Unicode MS"/>
                <w:szCs w:val="20"/>
              </w:rPr>
            </w:pPr>
            <w:r w:rsidRPr="00140365">
              <w:rPr>
                <w:szCs w:val="20"/>
              </w:rPr>
              <w:t>0</w:t>
            </w:r>
          </w:p>
        </w:tc>
      </w:tr>
      <w:tr w:rsidR="00140365" w:rsidRPr="00140365" w14:paraId="2A0B0C04" w14:textId="77777777" w:rsidTr="00140365">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F92DE14" w14:textId="1A3F1497" w:rsidR="00140365" w:rsidRPr="00140365" w:rsidRDefault="00F00EA9" w:rsidP="00140365">
            <w:pPr>
              <w:keepNext/>
              <w:spacing w:before="0"/>
              <w:jc w:val="center"/>
              <w:rPr>
                <w:rFonts w:eastAsia="Arial Unicode MS"/>
                <w:szCs w:val="20"/>
              </w:rPr>
            </w:pPr>
            <w:r>
              <w:rPr>
                <w:szCs w:val="20"/>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05E7152" w14:textId="3E6C9B8C" w:rsidR="00140365" w:rsidRPr="00140365" w:rsidRDefault="00140365" w:rsidP="00F00EA9">
            <w:pPr>
              <w:keepNext/>
              <w:spacing w:before="0"/>
              <w:jc w:val="center"/>
              <w:rPr>
                <w:rFonts w:eastAsia="Arial Unicode MS"/>
                <w:szCs w:val="20"/>
              </w:rPr>
            </w:pPr>
            <w:r w:rsidRPr="00140365">
              <w:rPr>
                <w:szCs w:val="20"/>
              </w:rPr>
              <w:t>−</w:t>
            </w:r>
            <w:r w:rsidR="00F00EA9">
              <w:rPr>
                <w:szCs w:val="20"/>
              </w:rPr>
              <w:t>1</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22E1847" w14:textId="5361D2E7" w:rsidR="00140365" w:rsidRPr="00140365" w:rsidRDefault="00F00EA9" w:rsidP="00140365">
            <w:pPr>
              <w:keepNext/>
              <w:spacing w:before="0"/>
              <w:jc w:val="center"/>
              <w:rPr>
                <w:rFonts w:eastAsia="Arial Unicode MS"/>
                <w:szCs w:val="20"/>
              </w:rPr>
            </w:pPr>
            <w:r>
              <w:rPr>
                <w:szCs w:val="20"/>
              </w:rPr>
              <w:t>9</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D662C30" w14:textId="68D813E2" w:rsidR="00140365" w:rsidRPr="00140365" w:rsidRDefault="00F00EA9" w:rsidP="00140365">
            <w:pPr>
              <w:keepNext/>
              <w:spacing w:before="0"/>
              <w:jc w:val="center"/>
              <w:rPr>
                <w:rFonts w:eastAsia="Arial Unicode MS"/>
                <w:szCs w:val="20"/>
              </w:rPr>
            </w:pPr>
            <w:r>
              <w:rPr>
                <w:szCs w:val="20"/>
              </w:rPr>
              <w:t>9</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3BA3834" w14:textId="71403B5B" w:rsidR="00140365" w:rsidRPr="00140365" w:rsidRDefault="00140365" w:rsidP="00F00EA9">
            <w:pPr>
              <w:keepNext/>
              <w:spacing w:before="0"/>
              <w:jc w:val="center"/>
              <w:rPr>
                <w:rFonts w:eastAsia="Arial Unicode MS"/>
                <w:szCs w:val="20"/>
              </w:rPr>
            </w:pPr>
            <w:r w:rsidRPr="00140365">
              <w:rPr>
                <w:szCs w:val="20"/>
              </w:rPr>
              <w:t>−</w:t>
            </w:r>
            <w:r w:rsidR="00F00EA9">
              <w:rPr>
                <w:szCs w:val="20"/>
              </w:rPr>
              <w:t>1</w:t>
            </w:r>
          </w:p>
        </w:tc>
      </w:tr>
    </w:tbl>
    <w:p w14:paraId="070A0D3D" w14:textId="77777777" w:rsidR="00140365" w:rsidRPr="00140365" w:rsidRDefault="00140365" w:rsidP="00140365">
      <w:pPr>
        <w:rPr>
          <w:szCs w:val="20"/>
        </w:rPr>
      </w:pPr>
    </w:p>
    <w:p w14:paraId="553691FD" w14:textId="3D9FC459" w:rsidR="00140365" w:rsidRPr="00140365" w:rsidRDefault="00140365" w:rsidP="00F00EA9">
      <w:pPr>
        <w:rPr>
          <w:szCs w:val="20"/>
          <w:lang w:eastAsia="ko-KR"/>
        </w:rPr>
      </w:pPr>
      <w:r w:rsidRPr="00140365">
        <w:rPr>
          <w:szCs w:val="20"/>
        </w:rPr>
        <w:t xml:space="preserve">The value of the </w:t>
      </w:r>
      <w:r w:rsidR="001A3F65">
        <w:rPr>
          <w:szCs w:val="20"/>
          <w:lang w:eastAsia="ko-KR"/>
        </w:rPr>
        <w:t>up</w:t>
      </w:r>
      <w:r w:rsidRPr="00140365">
        <w:rPr>
          <w:szCs w:val="20"/>
          <w:lang w:eastAsia="ko-KR"/>
        </w:rPr>
        <w:t xml:space="preserve">sampled chroma sample value </w:t>
      </w:r>
      <w:r w:rsidRPr="00140365">
        <w:rPr>
          <w:szCs w:val="20"/>
        </w:rPr>
        <w:t xml:space="preserve">ChromaSample </w:t>
      </w:r>
      <w:r w:rsidRPr="00140365">
        <w:rPr>
          <w:szCs w:val="20"/>
          <w:lang w:eastAsia="ko-KR"/>
        </w:rPr>
        <w:t xml:space="preserve">is derived by applying </w:t>
      </w:r>
      <w:r w:rsidRPr="00140365">
        <w:rPr>
          <w:szCs w:val="20"/>
        </w:rPr>
        <w:t>the following ordered steps:</w:t>
      </w:r>
    </w:p>
    <w:p w14:paraId="298B867B" w14:textId="77777777" w:rsidR="00140365" w:rsidRPr="00140365" w:rsidRDefault="00140365" w:rsidP="00140365">
      <w:pPr>
        <w:numPr>
          <w:ilvl w:val="0"/>
          <w:numId w:val="10"/>
        </w:numPr>
        <w:overflowPunct w:val="0"/>
        <w:autoSpaceDE w:val="0"/>
        <w:autoSpaceDN w:val="0"/>
        <w:adjustRightInd w:val="0"/>
        <w:spacing w:before="136"/>
        <w:textAlignment w:val="baseline"/>
        <w:rPr>
          <w:szCs w:val="20"/>
        </w:rPr>
      </w:pPr>
      <w:r w:rsidRPr="00140365">
        <w:rPr>
          <w:szCs w:val="20"/>
        </w:rPr>
        <w:t>The variables xRef and xPhase are derived as follows:</w:t>
      </w:r>
    </w:p>
    <w:p w14:paraId="68B2E1EA" w14:textId="38106BD7" w:rsidR="00140365" w:rsidRPr="00140365" w:rsidRDefault="00314118" w:rsidP="00140365">
      <w:pPr>
        <w:pStyle w:val="Equationsmallertabs"/>
        <w:ind w:left="1170"/>
        <w:rPr>
          <w:sz w:val="20"/>
          <w:szCs w:val="20"/>
          <w:lang w:val="en-GB"/>
        </w:rPr>
      </w:pPr>
      <w:r>
        <w:rPr>
          <w:sz w:val="20"/>
          <w:szCs w:val="20"/>
          <w:lang w:val="en-GB"/>
        </w:rPr>
        <w:t xml:space="preserve">xRef = </w:t>
      </w:r>
      <w:r w:rsidR="00140365" w:rsidRPr="00140365">
        <w:rPr>
          <w:sz w:val="20"/>
          <w:szCs w:val="20"/>
          <w:lang w:val="en-GB"/>
        </w:rPr>
        <w:t>  </w:t>
      </w:r>
      <w:r w:rsidR="00F00EA9" w:rsidRPr="00F00EA9">
        <w:rPr>
          <w:sz w:val="20"/>
          <w:szCs w:val="20"/>
          <w:lang w:val="en-GB"/>
        </w:rPr>
        <w:t>xP</w:t>
      </w:r>
      <w:r w:rsidR="00F00EA9" w:rsidRPr="00F00EA9">
        <w:rPr>
          <w:sz w:val="20"/>
          <w:szCs w:val="20"/>
          <w:vertAlign w:val="subscript"/>
          <w:lang w:val="en-GB"/>
        </w:rPr>
        <w:t>C</w:t>
      </w:r>
      <w:r w:rsidR="00F00EA9" w:rsidRPr="00F00EA9">
        <w:rPr>
          <w:sz w:val="20"/>
          <w:szCs w:val="20"/>
          <w:lang w:val="en-GB"/>
        </w:rPr>
        <w:t xml:space="preserve"> </w:t>
      </w:r>
      <w:r w:rsidR="00140365" w:rsidRPr="00140365">
        <w:rPr>
          <w:sz w:val="20"/>
          <w:szCs w:val="20"/>
          <w:lang w:val="en-GB"/>
        </w:rPr>
        <w:t>&gt;&gt;  </w:t>
      </w:r>
      <w:r w:rsidR="00F00EA9">
        <w:rPr>
          <w:sz w:val="20"/>
          <w:szCs w:val="20"/>
          <w:lang w:val="en-GB"/>
        </w:rPr>
        <w:t>1</w:t>
      </w:r>
      <w:r w:rsidR="00140365" w:rsidRPr="00140365">
        <w:rPr>
          <w:sz w:val="20"/>
          <w:szCs w:val="20"/>
          <w:lang w:val="en-GB"/>
        </w:rPr>
        <w:t> </w:t>
      </w:r>
      <w:r w:rsidR="00140365" w:rsidRPr="00140365">
        <w:rPr>
          <w:sz w:val="20"/>
          <w:szCs w:val="20"/>
          <w:lang w:val="en-GB"/>
        </w:rPr>
        <w:tab/>
      </w:r>
      <w:r w:rsidR="00140365" w:rsidRPr="00140365">
        <w:rPr>
          <w:sz w:val="20"/>
          <w:szCs w:val="20"/>
          <w:lang w:val="en-GB"/>
        </w:rPr>
        <w:tab/>
      </w:r>
    </w:p>
    <w:p w14:paraId="3191C7EB" w14:textId="13F795D7" w:rsidR="00140365" w:rsidRPr="00140365" w:rsidRDefault="00F00EA9" w:rsidP="00140365">
      <w:pPr>
        <w:pStyle w:val="Equationsmallertabs"/>
        <w:ind w:left="1170"/>
        <w:rPr>
          <w:sz w:val="20"/>
          <w:szCs w:val="20"/>
          <w:lang w:val="en-GB"/>
        </w:rPr>
      </w:pPr>
      <w:r>
        <w:rPr>
          <w:sz w:val="20"/>
          <w:szCs w:val="20"/>
          <w:lang w:val="en-GB"/>
        </w:rPr>
        <w:t xml:space="preserve">xPhase = </w:t>
      </w:r>
      <w:r w:rsidRPr="00F00EA9">
        <w:rPr>
          <w:sz w:val="20"/>
          <w:szCs w:val="20"/>
          <w:lang w:val="en-GB"/>
        </w:rPr>
        <w:t>xP</w:t>
      </w:r>
      <w:r w:rsidRPr="00F00EA9">
        <w:rPr>
          <w:sz w:val="20"/>
          <w:szCs w:val="20"/>
          <w:vertAlign w:val="subscript"/>
          <w:lang w:val="en-GB"/>
        </w:rPr>
        <w:t>C</w:t>
      </w:r>
      <w:r>
        <w:rPr>
          <w:sz w:val="20"/>
          <w:szCs w:val="20"/>
          <w:lang w:val="en-GB"/>
        </w:rPr>
        <w:t> </w:t>
      </w:r>
      <w:r w:rsidR="00140365" w:rsidRPr="00140365">
        <w:rPr>
          <w:sz w:val="20"/>
          <w:szCs w:val="20"/>
          <w:lang w:val="en-GB"/>
        </w:rPr>
        <w:t>% </w:t>
      </w:r>
      <w:r>
        <w:rPr>
          <w:sz w:val="20"/>
          <w:szCs w:val="20"/>
          <w:lang w:val="en-GB"/>
        </w:rPr>
        <w:t>2</w:t>
      </w:r>
      <w:r w:rsidR="00140365" w:rsidRPr="00140365">
        <w:rPr>
          <w:sz w:val="20"/>
          <w:szCs w:val="20"/>
          <w:lang w:val="en-GB"/>
        </w:rPr>
        <w:tab/>
      </w:r>
      <w:r w:rsidR="00140365" w:rsidRPr="00140365">
        <w:rPr>
          <w:sz w:val="20"/>
          <w:szCs w:val="20"/>
          <w:lang w:val="en-GB"/>
        </w:rPr>
        <w:tab/>
      </w:r>
    </w:p>
    <w:p w14:paraId="40AF4A27" w14:textId="77777777" w:rsidR="00140365" w:rsidRPr="00140365" w:rsidRDefault="00140365" w:rsidP="00140365">
      <w:pPr>
        <w:numPr>
          <w:ilvl w:val="0"/>
          <w:numId w:val="10"/>
        </w:numPr>
        <w:overflowPunct w:val="0"/>
        <w:autoSpaceDE w:val="0"/>
        <w:autoSpaceDN w:val="0"/>
        <w:adjustRightInd w:val="0"/>
        <w:spacing w:before="136"/>
        <w:textAlignment w:val="baseline"/>
        <w:rPr>
          <w:szCs w:val="20"/>
        </w:rPr>
      </w:pPr>
      <w:r w:rsidRPr="00140365">
        <w:rPr>
          <w:szCs w:val="20"/>
        </w:rPr>
        <w:t>The variables yRef and yPhase are derived as follows:</w:t>
      </w:r>
    </w:p>
    <w:p w14:paraId="1FBC9475" w14:textId="144566AB" w:rsidR="00140365" w:rsidRPr="00140365" w:rsidRDefault="00140365" w:rsidP="00140365">
      <w:pPr>
        <w:pStyle w:val="Equationsmallertabs"/>
        <w:ind w:left="1170"/>
        <w:rPr>
          <w:sz w:val="20"/>
          <w:szCs w:val="20"/>
          <w:lang w:val="en-GB"/>
        </w:rPr>
      </w:pPr>
      <w:r w:rsidRPr="00140365">
        <w:rPr>
          <w:sz w:val="20"/>
          <w:szCs w:val="20"/>
          <w:lang w:val="en-GB"/>
        </w:rPr>
        <w:t>yRef =  y</w:t>
      </w:r>
      <w:r w:rsidR="00F00EA9" w:rsidRPr="00F00EA9">
        <w:rPr>
          <w:sz w:val="20"/>
          <w:szCs w:val="20"/>
          <w:lang w:val="en-GB"/>
        </w:rPr>
        <w:t>P</w:t>
      </w:r>
      <w:r w:rsidR="00F00EA9" w:rsidRPr="00F00EA9">
        <w:rPr>
          <w:sz w:val="20"/>
          <w:szCs w:val="20"/>
          <w:vertAlign w:val="subscript"/>
          <w:lang w:val="en-GB"/>
        </w:rPr>
        <w:t>C</w:t>
      </w:r>
      <w:r w:rsidRPr="00140365">
        <w:rPr>
          <w:sz w:val="20"/>
          <w:szCs w:val="20"/>
          <w:lang w:val="en-GB"/>
        </w:rPr>
        <w:t> &gt;&gt;  </w:t>
      </w:r>
      <w:r w:rsidR="00F00EA9">
        <w:rPr>
          <w:sz w:val="20"/>
          <w:szCs w:val="20"/>
          <w:lang w:val="en-GB"/>
        </w:rPr>
        <w:t>1</w:t>
      </w:r>
      <w:r w:rsidRPr="00140365">
        <w:rPr>
          <w:sz w:val="20"/>
          <w:szCs w:val="20"/>
          <w:lang w:val="en-GB"/>
        </w:rPr>
        <w:t> </w:t>
      </w:r>
      <w:r w:rsidRPr="00140365">
        <w:rPr>
          <w:sz w:val="20"/>
          <w:szCs w:val="20"/>
          <w:lang w:val="en-GB"/>
        </w:rPr>
        <w:tab/>
      </w:r>
      <w:r w:rsidRPr="00140365">
        <w:rPr>
          <w:sz w:val="20"/>
          <w:szCs w:val="20"/>
          <w:lang w:val="en-GB"/>
        </w:rPr>
        <w:tab/>
      </w:r>
    </w:p>
    <w:p w14:paraId="209821A0" w14:textId="658E14F4" w:rsidR="00140365" w:rsidRPr="00140365" w:rsidRDefault="00F00EA9" w:rsidP="00140365">
      <w:pPr>
        <w:pStyle w:val="Equationsmallertabs"/>
        <w:ind w:left="1170"/>
        <w:rPr>
          <w:sz w:val="20"/>
          <w:szCs w:val="20"/>
          <w:lang w:val="en-GB"/>
        </w:rPr>
      </w:pPr>
      <w:r>
        <w:rPr>
          <w:sz w:val="20"/>
          <w:szCs w:val="20"/>
          <w:lang w:val="en-GB"/>
        </w:rPr>
        <w:t xml:space="preserve">yPhase = </w:t>
      </w:r>
      <w:r w:rsidR="00140365" w:rsidRPr="00140365">
        <w:rPr>
          <w:sz w:val="20"/>
          <w:szCs w:val="20"/>
          <w:lang w:val="en-GB"/>
        </w:rPr>
        <w:t>y</w:t>
      </w:r>
      <w:r w:rsidRPr="00F00EA9">
        <w:rPr>
          <w:sz w:val="20"/>
          <w:szCs w:val="20"/>
          <w:lang w:val="en-GB"/>
        </w:rPr>
        <w:t>P</w:t>
      </w:r>
      <w:r w:rsidRPr="00F00EA9">
        <w:rPr>
          <w:sz w:val="20"/>
          <w:szCs w:val="20"/>
          <w:vertAlign w:val="subscript"/>
          <w:lang w:val="en-GB"/>
        </w:rPr>
        <w:t>C</w:t>
      </w:r>
      <w:r w:rsidR="00140365" w:rsidRPr="00140365">
        <w:rPr>
          <w:sz w:val="20"/>
          <w:szCs w:val="20"/>
          <w:lang w:val="en-GB"/>
        </w:rPr>
        <w:t> % </w:t>
      </w:r>
      <w:r>
        <w:rPr>
          <w:sz w:val="20"/>
          <w:szCs w:val="20"/>
          <w:lang w:val="en-GB"/>
        </w:rPr>
        <w:t>2</w:t>
      </w:r>
      <w:r w:rsidR="00140365" w:rsidRPr="00140365">
        <w:rPr>
          <w:sz w:val="20"/>
          <w:szCs w:val="20"/>
          <w:lang w:val="en-GB"/>
        </w:rPr>
        <w:tab/>
      </w:r>
      <w:r w:rsidR="00140365" w:rsidRPr="00140365">
        <w:rPr>
          <w:sz w:val="20"/>
          <w:szCs w:val="20"/>
          <w:lang w:val="en-GB"/>
        </w:rPr>
        <w:tab/>
      </w:r>
    </w:p>
    <w:p w14:paraId="5D087D3D" w14:textId="77777777" w:rsidR="00140365" w:rsidRPr="00140365" w:rsidRDefault="00140365" w:rsidP="00140365">
      <w:pPr>
        <w:numPr>
          <w:ilvl w:val="0"/>
          <w:numId w:val="10"/>
        </w:numPr>
        <w:overflowPunct w:val="0"/>
        <w:autoSpaceDE w:val="0"/>
        <w:autoSpaceDN w:val="0"/>
        <w:adjustRightInd w:val="0"/>
        <w:spacing w:before="136"/>
        <w:textAlignment w:val="baseline"/>
        <w:rPr>
          <w:szCs w:val="20"/>
        </w:rPr>
      </w:pPr>
      <w:r w:rsidRPr="00140365">
        <w:rPr>
          <w:szCs w:val="20"/>
        </w:rPr>
        <w:t>The sample value tempArray[ n ] with n = 0..3, is derived as follows:</w:t>
      </w:r>
    </w:p>
    <w:p w14:paraId="48B13CAC" w14:textId="2BCCA67E" w:rsidR="00140365" w:rsidRPr="00140365" w:rsidRDefault="00140365" w:rsidP="00972067">
      <w:pPr>
        <w:pStyle w:val="Equationsmallertabs"/>
        <w:rPr>
          <w:sz w:val="20"/>
          <w:szCs w:val="20"/>
          <w:lang w:val="en-GB"/>
        </w:rPr>
      </w:pPr>
      <w:r w:rsidRPr="00140365">
        <w:rPr>
          <w:sz w:val="20"/>
          <w:szCs w:val="20"/>
          <w:lang w:val="en-GB"/>
        </w:rPr>
        <w:t>yPosRL = Clip3( 0, </w:t>
      </w:r>
      <w:r w:rsidR="009B17EC" w:rsidRPr="00140365">
        <w:rPr>
          <w:sz w:val="20"/>
          <w:szCs w:val="20"/>
          <w:lang w:val="en-GB"/>
        </w:rPr>
        <w:t>PicHeightIn</w:t>
      </w:r>
      <w:r w:rsidR="009B17EC">
        <w:rPr>
          <w:sz w:val="20"/>
          <w:szCs w:val="20"/>
          <w:lang w:val="en-GB"/>
        </w:rPr>
        <w:t>Half</w:t>
      </w:r>
      <w:r w:rsidR="009B17EC" w:rsidRPr="00140365">
        <w:rPr>
          <w:sz w:val="20"/>
          <w:szCs w:val="20"/>
          <w:lang w:val="en-GB"/>
        </w:rPr>
        <w:t> </w:t>
      </w:r>
      <w:r w:rsidRPr="00140365">
        <w:rPr>
          <w:sz w:val="20"/>
          <w:szCs w:val="20"/>
          <w:lang w:val="en-GB"/>
        </w:rPr>
        <w:t>− 1, yRef + n − 1 )</w:t>
      </w:r>
      <w:r w:rsidRPr="00140365">
        <w:rPr>
          <w:sz w:val="20"/>
          <w:szCs w:val="20"/>
          <w:lang w:val="en-GB"/>
        </w:rPr>
        <w:tab/>
      </w:r>
    </w:p>
    <w:p w14:paraId="52716BDF" w14:textId="4ECD9AD2" w:rsidR="00140365" w:rsidRPr="00140365" w:rsidRDefault="00140365" w:rsidP="00140365">
      <w:pPr>
        <w:pStyle w:val="Equationsmallertabs"/>
        <w:rPr>
          <w:sz w:val="20"/>
          <w:szCs w:val="20"/>
          <w:lang w:val="en-GB"/>
        </w:rPr>
      </w:pPr>
      <w:r w:rsidRPr="00140365">
        <w:rPr>
          <w:sz w:val="20"/>
          <w:szCs w:val="20"/>
          <w:lang w:val="en-GB"/>
        </w:rPr>
        <w:t>tempArray[ n ] = f</w:t>
      </w:r>
      <w:r w:rsidRPr="00140365">
        <w:rPr>
          <w:sz w:val="20"/>
          <w:szCs w:val="20"/>
          <w:vertAlign w:val="subscript"/>
          <w:lang w:val="en-GB"/>
        </w:rPr>
        <w:t>C</w:t>
      </w:r>
      <w:r w:rsidRPr="00140365">
        <w:rPr>
          <w:sz w:val="20"/>
          <w:szCs w:val="20"/>
          <w:lang w:val="en-GB"/>
        </w:rPr>
        <w:t>[ xPhase, 0 ] * PicSample</w:t>
      </w:r>
      <w:r w:rsidRPr="00140365">
        <w:rPr>
          <w:sz w:val="20"/>
          <w:szCs w:val="20"/>
          <w:vertAlign w:val="subscript"/>
          <w:lang w:val="en-GB"/>
        </w:rPr>
        <w:t>C</w:t>
      </w:r>
      <w:r w:rsidRPr="00140365">
        <w:rPr>
          <w:sz w:val="20"/>
          <w:szCs w:val="20"/>
          <w:lang w:val="en-GB"/>
        </w:rPr>
        <w:t>[ Clip3( 0, </w:t>
      </w:r>
      <w:r w:rsidR="009B17EC" w:rsidRPr="00140365">
        <w:rPr>
          <w:sz w:val="20"/>
          <w:szCs w:val="20"/>
          <w:lang w:val="en-GB"/>
        </w:rPr>
        <w:t>PicWidthIn</w:t>
      </w:r>
      <w:r w:rsidR="009B17EC">
        <w:rPr>
          <w:sz w:val="20"/>
          <w:szCs w:val="20"/>
          <w:lang w:val="en-GB"/>
        </w:rPr>
        <w:t>Half</w:t>
      </w:r>
      <w:r w:rsidR="009B17EC" w:rsidRPr="00140365" w:rsidDel="00972067">
        <w:rPr>
          <w:sz w:val="20"/>
          <w:szCs w:val="20"/>
          <w:lang w:val="en-GB"/>
        </w:rPr>
        <w:t xml:space="preserve"> </w:t>
      </w:r>
      <w:r w:rsidRPr="00140365">
        <w:rPr>
          <w:sz w:val="20"/>
          <w:szCs w:val="20"/>
          <w:lang w:val="en-GB"/>
        </w:rPr>
        <w:t>− 1, xRef − 1 ), yPosRL ] +</w:t>
      </w:r>
      <w:r w:rsidRPr="00140365">
        <w:rPr>
          <w:sz w:val="20"/>
          <w:szCs w:val="20"/>
          <w:lang w:val="en-GB"/>
        </w:rPr>
        <w:br/>
      </w:r>
      <w:r w:rsidRPr="00140365">
        <w:rPr>
          <w:sz w:val="20"/>
          <w:szCs w:val="20"/>
          <w:lang w:val="en-GB"/>
        </w:rPr>
        <w:tab/>
      </w:r>
      <w:r w:rsidRPr="00140365">
        <w:rPr>
          <w:sz w:val="20"/>
          <w:szCs w:val="20"/>
          <w:lang w:val="en-GB"/>
        </w:rPr>
        <w:tab/>
      </w:r>
      <w:r w:rsidRPr="00140365">
        <w:rPr>
          <w:sz w:val="20"/>
          <w:szCs w:val="20"/>
          <w:lang w:val="en-GB"/>
        </w:rPr>
        <w:tab/>
      </w:r>
      <w:r w:rsidRPr="00140365">
        <w:rPr>
          <w:sz w:val="20"/>
          <w:szCs w:val="20"/>
          <w:lang w:val="en-GB"/>
        </w:rPr>
        <w:tab/>
        <w:t>f</w:t>
      </w:r>
      <w:r w:rsidRPr="00140365">
        <w:rPr>
          <w:sz w:val="20"/>
          <w:szCs w:val="20"/>
          <w:vertAlign w:val="subscript"/>
          <w:lang w:val="en-GB"/>
        </w:rPr>
        <w:t>C</w:t>
      </w:r>
      <w:r w:rsidRPr="00140365">
        <w:rPr>
          <w:sz w:val="20"/>
          <w:szCs w:val="20"/>
          <w:lang w:val="en-GB"/>
        </w:rPr>
        <w:t>[ xPhase, 1 ] * PicSample</w:t>
      </w:r>
      <w:r w:rsidRPr="00140365">
        <w:rPr>
          <w:sz w:val="20"/>
          <w:szCs w:val="20"/>
          <w:vertAlign w:val="subscript"/>
          <w:lang w:val="en-GB"/>
        </w:rPr>
        <w:t>C</w:t>
      </w:r>
      <w:r w:rsidRPr="00140365">
        <w:rPr>
          <w:sz w:val="20"/>
          <w:szCs w:val="20"/>
          <w:lang w:val="en-GB"/>
        </w:rPr>
        <w:t>[ Clip3( 0, </w:t>
      </w:r>
      <w:r w:rsidR="009B17EC" w:rsidRPr="00140365">
        <w:rPr>
          <w:sz w:val="20"/>
          <w:szCs w:val="20"/>
          <w:lang w:val="en-GB"/>
        </w:rPr>
        <w:t>PicWidthIn</w:t>
      </w:r>
      <w:r w:rsidR="009B17EC">
        <w:rPr>
          <w:sz w:val="20"/>
          <w:szCs w:val="20"/>
          <w:lang w:val="en-GB"/>
        </w:rPr>
        <w:t>Half</w:t>
      </w:r>
      <w:r w:rsidR="009B17EC" w:rsidRPr="00140365" w:rsidDel="00972067">
        <w:rPr>
          <w:sz w:val="20"/>
          <w:szCs w:val="20"/>
          <w:lang w:val="en-GB"/>
        </w:rPr>
        <w:t xml:space="preserve"> </w:t>
      </w:r>
      <w:r w:rsidRPr="00140365">
        <w:rPr>
          <w:sz w:val="20"/>
          <w:szCs w:val="20"/>
          <w:lang w:val="en-GB"/>
        </w:rPr>
        <w:t>− 1, xRef ), yPosRL ] +</w:t>
      </w:r>
      <w:r w:rsidR="00972067">
        <w:rPr>
          <w:sz w:val="20"/>
          <w:szCs w:val="20"/>
          <w:lang w:val="en-GB"/>
        </w:rPr>
        <w:tab/>
      </w:r>
      <w:r w:rsidRPr="00140365">
        <w:rPr>
          <w:sz w:val="20"/>
          <w:szCs w:val="20"/>
          <w:lang w:val="en-GB"/>
        </w:rPr>
        <w:br/>
      </w:r>
      <w:r w:rsidRPr="00140365">
        <w:rPr>
          <w:sz w:val="20"/>
          <w:szCs w:val="20"/>
          <w:lang w:val="en-GB"/>
        </w:rPr>
        <w:tab/>
      </w:r>
      <w:r w:rsidRPr="00140365">
        <w:rPr>
          <w:sz w:val="20"/>
          <w:szCs w:val="20"/>
          <w:lang w:val="en-GB"/>
        </w:rPr>
        <w:tab/>
      </w:r>
      <w:r w:rsidRPr="00140365">
        <w:rPr>
          <w:sz w:val="20"/>
          <w:szCs w:val="20"/>
          <w:lang w:val="en-GB"/>
        </w:rPr>
        <w:tab/>
      </w:r>
      <w:r w:rsidRPr="00140365">
        <w:rPr>
          <w:sz w:val="20"/>
          <w:szCs w:val="20"/>
          <w:lang w:val="en-GB"/>
        </w:rPr>
        <w:tab/>
        <w:t>f</w:t>
      </w:r>
      <w:r w:rsidRPr="00140365">
        <w:rPr>
          <w:sz w:val="20"/>
          <w:szCs w:val="20"/>
          <w:vertAlign w:val="subscript"/>
          <w:lang w:val="en-GB"/>
        </w:rPr>
        <w:t>C</w:t>
      </w:r>
      <w:r w:rsidRPr="00140365">
        <w:rPr>
          <w:sz w:val="20"/>
          <w:szCs w:val="20"/>
          <w:lang w:val="en-GB"/>
        </w:rPr>
        <w:t>[ xPhase, 2 ] * PicSample</w:t>
      </w:r>
      <w:r w:rsidRPr="00140365">
        <w:rPr>
          <w:sz w:val="20"/>
          <w:szCs w:val="20"/>
          <w:vertAlign w:val="subscript"/>
          <w:lang w:val="en-GB"/>
        </w:rPr>
        <w:t>C</w:t>
      </w:r>
      <w:r w:rsidRPr="00140365">
        <w:rPr>
          <w:sz w:val="20"/>
          <w:szCs w:val="20"/>
          <w:lang w:val="en-GB"/>
        </w:rPr>
        <w:t>[ Clip3( 0, </w:t>
      </w:r>
      <w:r w:rsidR="00972067" w:rsidRPr="00140365">
        <w:rPr>
          <w:sz w:val="20"/>
          <w:szCs w:val="20"/>
          <w:lang w:val="en-GB"/>
        </w:rPr>
        <w:t>PicWidthIn</w:t>
      </w:r>
      <w:r w:rsidR="009B17EC">
        <w:rPr>
          <w:sz w:val="20"/>
          <w:szCs w:val="20"/>
          <w:lang w:val="en-GB"/>
        </w:rPr>
        <w:t>Half</w:t>
      </w:r>
      <w:r w:rsidR="00972067" w:rsidRPr="00140365" w:rsidDel="00972067">
        <w:rPr>
          <w:sz w:val="20"/>
          <w:szCs w:val="20"/>
          <w:lang w:val="en-GB"/>
        </w:rPr>
        <w:t xml:space="preserve"> </w:t>
      </w:r>
      <w:r w:rsidRPr="00140365">
        <w:rPr>
          <w:sz w:val="20"/>
          <w:szCs w:val="20"/>
          <w:lang w:val="en-GB"/>
        </w:rPr>
        <w:t>− 1, xRef + 1 ), yPosRL ] +</w:t>
      </w:r>
      <w:r w:rsidRPr="00140365">
        <w:rPr>
          <w:sz w:val="20"/>
          <w:szCs w:val="20"/>
          <w:lang w:val="en-GB"/>
        </w:rPr>
        <w:br/>
      </w:r>
      <w:r w:rsidRPr="00140365">
        <w:rPr>
          <w:sz w:val="20"/>
          <w:szCs w:val="20"/>
          <w:lang w:val="en-GB"/>
        </w:rPr>
        <w:tab/>
      </w:r>
      <w:r w:rsidRPr="00140365">
        <w:rPr>
          <w:sz w:val="20"/>
          <w:szCs w:val="20"/>
          <w:lang w:val="en-GB"/>
        </w:rPr>
        <w:tab/>
      </w:r>
      <w:r w:rsidRPr="00140365">
        <w:rPr>
          <w:sz w:val="20"/>
          <w:szCs w:val="20"/>
          <w:lang w:val="en-GB"/>
        </w:rPr>
        <w:tab/>
      </w:r>
      <w:r w:rsidRPr="00140365">
        <w:rPr>
          <w:sz w:val="20"/>
          <w:szCs w:val="20"/>
          <w:lang w:val="en-GB"/>
        </w:rPr>
        <w:tab/>
        <w:t>f</w:t>
      </w:r>
      <w:r w:rsidRPr="00140365">
        <w:rPr>
          <w:sz w:val="20"/>
          <w:szCs w:val="20"/>
          <w:vertAlign w:val="subscript"/>
          <w:lang w:val="en-GB"/>
        </w:rPr>
        <w:t>C</w:t>
      </w:r>
      <w:r w:rsidRPr="00140365">
        <w:rPr>
          <w:sz w:val="20"/>
          <w:szCs w:val="20"/>
          <w:lang w:val="en-GB"/>
        </w:rPr>
        <w:t>[ xPhase, 3 ] * PicSample</w:t>
      </w:r>
      <w:r w:rsidRPr="00140365">
        <w:rPr>
          <w:sz w:val="20"/>
          <w:szCs w:val="20"/>
          <w:vertAlign w:val="subscript"/>
          <w:lang w:val="en-GB"/>
        </w:rPr>
        <w:t>C</w:t>
      </w:r>
      <w:r w:rsidRPr="00140365">
        <w:rPr>
          <w:sz w:val="20"/>
          <w:szCs w:val="20"/>
          <w:lang w:val="en-GB"/>
        </w:rPr>
        <w:t>[ Clip3( 0, </w:t>
      </w:r>
      <w:r w:rsidR="00972067" w:rsidRPr="00140365">
        <w:rPr>
          <w:sz w:val="20"/>
          <w:szCs w:val="20"/>
          <w:lang w:val="en-GB"/>
        </w:rPr>
        <w:t>PicWidthIn</w:t>
      </w:r>
      <w:r w:rsidR="009B17EC">
        <w:rPr>
          <w:sz w:val="20"/>
          <w:szCs w:val="20"/>
          <w:lang w:val="en-GB"/>
        </w:rPr>
        <w:t>Half</w:t>
      </w:r>
      <w:r w:rsidR="00972067" w:rsidRPr="00140365" w:rsidDel="00972067">
        <w:rPr>
          <w:sz w:val="20"/>
          <w:szCs w:val="20"/>
          <w:lang w:val="en-GB"/>
        </w:rPr>
        <w:t xml:space="preserve"> </w:t>
      </w:r>
      <w:r w:rsidRPr="00140365">
        <w:rPr>
          <w:sz w:val="20"/>
          <w:szCs w:val="20"/>
          <w:lang w:val="en-GB"/>
        </w:rPr>
        <w:t>− 1, xRef + 2 ), yPosRL ] </w:t>
      </w:r>
    </w:p>
    <w:p w14:paraId="64443E99" w14:textId="19E29AC5" w:rsidR="00140365" w:rsidRPr="00140365" w:rsidRDefault="00140365" w:rsidP="00140365">
      <w:pPr>
        <w:numPr>
          <w:ilvl w:val="0"/>
          <w:numId w:val="10"/>
        </w:numPr>
        <w:overflowPunct w:val="0"/>
        <w:autoSpaceDE w:val="0"/>
        <w:autoSpaceDN w:val="0"/>
        <w:adjustRightInd w:val="0"/>
        <w:spacing w:before="136"/>
        <w:textAlignment w:val="baseline"/>
        <w:rPr>
          <w:szCs w:val="20"/>
        </w:rPr>
      </w:pPr>
      <w:r w:rsidRPr="00140365">
        <w:rPr>
          <w:szCs w:val="20"/>
          <w:lang w:eastAsia="ko-KR"/>
        </w:rPr>
        <w:t xml:space="preserve">The </w:t>
      </w:r>
      <w:r w:rsidR="00314118">
        <w:rPr>
          <w:szCs w:val="20"/>
          <w:lang w:eastAsia="ko-KR"/>
        </w:rPr>
        <w:t>up</w:t>
      </w:r>
      <w:r w:rsidRPr="00140365">
        <w:rPr>
          <w:szCs w:val="20"/>
          <w:lang w:eastAsia="ko-KR"/>
        </w:rPr>
        <w:t xml:space="preserve">sampled chroma sample value </w:t>
      </w:r>
      <w:r w:rsidRPr="00140365">
        <w:rPr>
          <w:szCs w:val="20"/>
        </w:rPr>
        <w:t>ChromaSample is derived as follows:</w:t>
      </w:r>
    </w:p>
    <w:p w14:paraId="27A45002" w14:textId="4F10D434" w:rsidR="00140365" w:rsidRPr="00140365" w:rsidRDefault="00140365" w:rsidP="00314118">
      <w:pPr>
        <w:pStyle w:val="Equationsmallertabs"/>
        <w:rPr>
          <w:sz w:val="20"/>
          <w:szCs w:val="20"/>
          <w:lang w:val="en-GB"/>
        </w:rPr>
      </w:pPr>
      <w:r w:rsidRPr="00140365">
        <w:rPr>
          <w:sz w:val="20"/>
          <w:szCs w:val="20"/>
          <w:lang w:val="en-GB"/>
        </w:rPr>
        <w:t xml:space="preserve">ChromaSample = </w:t>
      </w:r>
      <w:r w:rsidR="00BC0E4E">
        <w:rPr>
          <w:sz w:val="20"/>
          <w:szCs w:val="20"/>
          <w:lang w:val="en-GB"/>
        </w:rPr>
        <w:t>Clip3(</w:t>
      </w:r>
      <w:r w:rsidR="007F319A">
        <w:rPr>
          <w:sz w:val="20"/>
          <w:szCs w:val="20"/>
          <w:lang w:val="en-GB"/>
        </w:rPr>
        <w:t xml:space="preserve"> </w:t>
      </w:r>
      <w:r w:rsidR="00BC0E4E">
        <w:rPr>
          <w:sz w:val="20"/>
          <w:szCs w:val="20"/>
          <w:lang w:val="en-GB"/>
        </w:rPr>
        <w:t xml:space="preserve">0, 1023, </w:t>
      </w:r>
      <w:r w:rsidRPr="00140365">
        <w:rPr>
          <w:sz w:val="20"/>
          <w:szCs w:val="20"/>
          <w:lang w:val="en-GB"/>
        </w:rPr>
        <w:t>( f</w:t>
      </w:r>
      <w:r w:rsidRPr="00140365">
        <w:rPr>
          <w:sz w:val="20"/>
          <w:szCs w:val="20"/>
          <w:vertAlign w:val="subscript"/>
          <w:lang w:val="en-GB"/>
        </w:rPr>
        <w:t>C</w:t>
      </w:r>
      <w:r w:rsidRPr="00140365">
        <w:rPr>
          <w:sz w:val="20"/>
          <w:szCs w:val="20"/>
          <w:lang w:val="en-GB"/>
        </w:rPr>
        <w:t>[ yPhase, 0 ] * tempArray[ 0 ] +</w:t>
      </w:r>
      <w:r w:rsidRPr="00140365">
        <w:rPr>
          <w:sz w:val="20"/>
          <w:szCs w:val="20"/>
          <w:lang w:val="en-GB"/>
        </w:rPr>
        <w:br/>
      </w:r>
      <w:r w:rsidRPr="00140365">
        <w:rPr>
          <w:sz w:val="20"/>
          <w:szCs w:val="20"/>
          <w:lang w:val="en-GB"/>
        </w:rPr>
        <w:tab/>
      </w:r>
      <w:r w:rsidRPr="00140365">
        <w:rPr>
          <w:sz w:val="20"/>
          <w:szCs w:val="20"/>
          <w:lang w:val="en-GB"/>
        </w:rPr>
        <w:tab/>
      </w:r>
      <w:r w:rsidRPr="00140365">
        <w:rPr>
          <w:sz w:val="20"/>
          <w:szCs w:val="20"/>
          <w:lang w:val="en-GB"/>
        </w:rPr>
        <w:tab/>
      </w:r>
      <w:r w:rsidRPr="00140365">
        <w:rPr>
          <w:sz w:val="20"/>
          <w:szCs w:val="20"/>
          <w:lang w:val="en-GB"/>
        </w:rPr>
        <w:tab/>
        <w:t>f</w:t>
      </w:r>
      <w:r w:rsidRPr="00140365">
        <w:rPr>
          <w:sz w:val="20"/>
          <w:szCs w:val="20"/>
          <w:vertAlign w:val="subscript"/>
          <w:lang w:val="en-GB"/>
        </w:rPr>
        <w:t>C</w:t>
      </w:r>
      <w:r w:rsidRPr="00140365">
        <w:rPr>
          <w:sz w:val="20"/>
          <w:szCs w:val="20"/>
          <w:lang w:val="en-GB"/>
        </w:rPr>
        <w:t>[ yPhase, 1 ] * tempArray[ 1 ] +</w:t>
      </w:r>
      <w:r w:rsidRPr="00140365">
        <w:rPr>
          <w:sz w:val="20"/>
          <w:szCs w:val="20"/>
          <w:lang w:val="en-GB"/>
        </w:rPr>
        <w:br/>
      </w:r>
      <w:r w:rsidRPr="00140365">
        <w:rPr>
          <w:sz w:val="20"/>
          <w:szCs w:val="20"/>
          <w:lang w:val="en-GB"/>
        </w:rPr>
        <w:tab/>
      </w:r>
      <w:r w:rsidRPr="00140365">
        <w:rPr>
          <w:sz w:val="20"/>
          <w:szCs w:val="20"/>
          <w:lang w:val="en-GB"/>
        </w:rPr>
        <w:tab/>
      </w:r>
      <w:r w:rsidRPr="00140365">
        <w:rPr>
          <w:sz w:val="20"/>
          <w:szCs w:val="20"/>
          <w:lang w:val="en-GB"/>
        </w:rPr>
        <w:tab/>
      </w:r>
      <w:r w:rsidRPr="00140365">
        <w:rPr>
          <w:sz w:val="20"/>
          <w:szCs w:val="20"/>
          <w:lang w:val="en-GB"/>
        </w:rPr>
        <w:tab/>
        <w:t>f</w:t>
      </w:r>
      <w:r w:rsidRPr="00140365">
        <w:rPr>
          <w:sz w:val="20"/>
          <w:szCs w:val="20"/>
          <w:vertAlign w:val="subscript"/>
          <w:lang w:val="en-GB"/>
        </w:rPr>
        <w:t>C</w:t>
      </w:r>
      <w:r w:rsidRPr="00140365">
        <w:rPr>
          <w:sz w:val="20"/>
          <w:szCs w:val="20"/>
          <w:lang w:val="en-GB"/>
        </w:rPr>
        <w:t>[ yPhase, 2 ] * tempArray[ 2 ] +</w:t>
      </w:r>
      <w:r w:rsidRPr="00140365">
        <w:rPr>
          <w:sz w:val="20"/>
          <w:szCs w:val="20"/>
          <w:lang w:val="en-GB"/>
        </w:rPr>
        <w:tab/>
      </w:r>
      <w:r w:rsidRPr="00140365">
        <w:rPr>
          <w:sz w:val="20"/>
          <w:szCs w:val="20"/>
          <w:lang w:val="en-GB"/>
        </w:rPr>
        <w:br/>
      </w:r>
      <w:r w:rsidRPr="00140365">
        <w:rPr>
          <w:sz w:val="20"/>
          <w:szCs w:val="20"/>
          <w:lang w:val="en-GB"/>
        </w:rPr>
        <w:tab/>
      </w:r>
      <w:r w:rsidRPr="00140365">
        <w:rPr>
          <w:sz w:val="20"/>
          <w:szCs w:val="20"/>
          <w:lang w:val="en-GB"/>
        </w:rPr>
        <w:tab/>
      </w:r>
      <w:r w:rsidRPr="00140365">
        <w:rPr>
          <w:sz w:val="20"/>
          <w:szCs w:val="20"/>
          <w:lang w:val="en-GB"/>
        </w:rPr>
        <w:tab/>
      </w:r>
      <w:r w:rsidRPr="00140365">
        <w:rPr>
          <w:sz w:val="20"/>
          <w:szCs w:val="20"/>
          <w:lang w:val="en-GB"/>
        </w:rPr>
        <w:tab/>
        <w:t>f</w:t>
      </w:r>
      <w:r w:rsidRPr="00140365">
        <w:rPr>
          <w:sz w:val="20"/>
          <w:szCs w:val="20"/>
          <w:vertAlign w:val="subscript"/>
          <w:lang w:val="en-GB"/>
        </w:rPr>
        <w:t>C</w:t>
      </w:r>
      <w:r w:rsidRPr="00140365">
        <w:rPr>
          <w:sz w:val="20"/>
          <w:szCs w:val="20"/>
          <w:lang w:val="en-GB"/>
        </w:rPr>
        <w:t>[ yPhase, 3 ] * tempArray[ 3 ] + </w:t>
      </w:r>
      <w:r w:rsidR="00972067">
        <w:rPr>
          <w:sz w:val="20"/>
          <w:szCs w:val="20"/>
          <w:lang w:val="en-GB"/>
        </w:rPr>
        <w:t xml:space="preserve">128 </w:t>
      </w:r>
      <w:r w:rsidRPr="00140365">
        <w:rPr>
          <w:sz w:val="20"/>
          <w:szCs w:val="20"/>
          <w:lang w:val="en-GB"/>
        </w:rPr>
        <w:t>)  &gt;&gt;  </w:t>
      </w:r>
      <w:r w:rsidR="00972067">
        <w:rPr>
          <w:sz w:val="20"/>
          <w:szCs w:val="20"/>
          <w:lang w:val="en-GB"/>
        </w:rPr>
        <w:t>8</w:t>
      </w:r>
      <w:r w:rsidR="007F319A">
        <w:rPr>
          <w:sz w:val="20"/>
          <w:szCs w:val="20"/>
          <w:lang w:val="en-GB"/>
        </w:rPr>
        <w:t xml:space="preserve"> </w:t>
      </w:r>
      <w:r w:rsidR="00BC0E4E">
        <w:rPr>
          <w:sz w:val="20"/>
          <w:szCs w:val="20"/>
          <w:lang w:val="en-GB"/>
        </w:rPr>
        <w:t>)</w:t>
      </w:r>
    </w:p>
    <w:p w14:paraId="4ED1BA23" w14:textId="77777777" w:rsidR="000C6152" w:rsidRDefault="000C6152" w:rsidP="000C6152">
      <w:pPr>
        <w:pStyle w:val="Heading2"/>
      </w:pPr>
      <w:bookmarkStart w:id="77" w:name="_Ref311274819"/>
      <w:bookmarkStart w:id="78" w:name="_Toc311376403"/>
      <w:bookmarkStart w:id="79" w:name="_Ref311239138"/>
      <w:bookmarkStart w:id="80" w:name="_Ref311239393"/>
      <w:r>
        <w:t>Inverse chroma quantization process</w:t>
      </w:r>
      <w:bookmarkEnd w:id="77"/>
      <w:bookmarkEnd w:id="78"/>
    </w:p>
    <w:p w14:paraId="5EDE9FB0" w14:textId="77777777" w:rsidR="000C6152" w:rsidRPr="000C6152" w:rsidRDefault="000C6152" w:rsidP="000C6152">
      <w:pPr>
        <w:spacing w:before="60"/>
        <w:rPr>
          <w:szCs w:val="20"/>
        </w:rPr>
      </w:pPr>
      <w:r w:rsidRPr="000C6152">
        <w:rPr>
          <w:szCs w:val="20"/>
        </w:rPr>
        <w:t>Input to this process is a variable BeforeInverseQuant.</w:t>
      </w:r>
    </w:p>
    <w:p w14:paraId="1DA10E03" w14:textId="353C5D94" w:rsidR="000C6152" w:rsidRPr="002F509C" w:rsidRDefault="000C6152" w:rsidP="000C6152">
      <w:pPr>
        <w:spacing w:before="60"/>
        <w:rPr>
          <w:szCs w:val="20"/>
        </w:rPr>
      </w:pPr>
      <w:r w:rsidRPr="002F509C">
        <w:rPr>
          <w:szCs w:val="20"/>
        </w:rPr>
        <w:t xml:space="preserve">Output </w:t>
      </w:r>
      <w:r w:rsidR="007F319A">
        <w:rPr>
          <w:szCs w:val="20"/>
        </w:rPr>
        <w:t>of</w:t>
      </w:r>
      <w:r w:rsidR="007F319A" w:rsidRPr="002F509C">
        <w:rPr>
          <w:szCs w:val="20"/>
        </w:rPr>
        <w:t xml:space="preserve"> </w:t>
      </w:r>
      <w:r w:rsidRPr="002F509C">
        <w:rPr>
          <w:szCs w:val="20"/>
        </w:rPr>
        <w:t>this process is a variable AfterInverseQuant.</w:t>
      </w:r>
    </w:p>
    <w:p w14:paraId="46A35238" w14:textId="77777777" w:rsidR="000C6152" w:rsidRPr="002F509C" w:rsidRDefault="000C6152" w:rsidP="000C6152">
      <w:pPr>
        <w:spacing w:before="60"/>
        <w:rPr>
          <w:szCs w:val="20"/>
        </w:rPr>
      </w:pPr>
      <w:r w:rsidRPr="002F509C">
        <w:rPr>
          <w:szCs w:val="20"/>
        </w:rPr>
        <w:t>The variable AfterInverseQuant is derived as follows:</w:t>
      </w:r>
    </w:p>
    <w:p w14:paraId="672CAB7A" w14:textId="073CEE5C" w:rsidR="000C6152" w:rsidRPr="000C6152" w:rsidRDefault="000C6152" w:rsidP="00984A75">
      <w:pPr>
        <w:spacing w:before="60"/>
      </w:pPr>
      <w:r w:rsidRPr="00984A75">
        <w:rPr>
          <w:szCs w:val="20"/>
        </w:rPr>
        <w:tab/>
        <w:t>After</w:t>
      </w:r>
      <w:r>
        <w:rPr>
          <w:szCs w:val="20"/>
        </w:rPr>
        <w:t>Inverse</w:t>
      </w:r>
      <w:r w:rsidRPr="00984A75">
        <w:rPr>
          <w:szCs w:val="20"/>
        </w:rPr>
        <w:t xml:space="preserve">Quant = </w:t>
      </w:r>
      <w:r w:rsidRPr="000C6152">
        <w:rPr>
          <w:rFonts w:eastAsia="Times New Roman"/>
          <w:szCs w:val="20"/>
          <w:lang w:eastAsia="ko-KR"/>
        </w:rPr>
        <w:t xml:space="preserve">Clip3(-0.5, 0,5, </w:t>
      </w:r>
      <w:r w:rsidR="00FC6AE7">
        <w:rPr>
          <w:rFonts w:eastAsia="Times New Roman"/>
          <w:szCs w:val="20"/>
          <w:lang w:eastAsia="ko-KR"/>
        </w:rPr>
        <w:t>(</w:t>
      </w:r>
      <w:r w:rsidRPr="000C6152">
        <w:rPr>
          <w:szCs w:val="20"/>
        </w:rPr>
        <w:t>Before</w:t>
      </w:r>
      <w:r>
        <w:rPr>
          <w:szCs w:val="20"/>
        </w:rPr>
        <w:t>Inverse</w:t>
      </w:r>
      <w:r w:rsidRPr="000C6152">
        <w:rPr>
          <w:szCs w:val="20"/>
        </w:rPr>
        <w:t>Quant</w:t>
      </w:r>
      <w:r>
        <w:rPr>
          <w:szCs w:val="20"/>
        </w:rPr>
        <w:t xml:space="preserve"> </w:t>
      </w:r>
      <w:r>
        <w:rPr>
          <w:rFonts w:eastAsia="Times New Roman"/>
          <w:szCs w:val="20"/>
          <w:lang w:eastAsia="ko-KR"/>
        </w:rPr>
        <w:t xml:space="preserve">– 512) </w:t>
      </w:r>
      <w:r w:rsidRPr="00617CB8">
        <w:rPr>
          <w:rFonts w:ascii="Symbol" w:hAnsi="Symbol" w:cs="Symbol"/>
          <w:noProof/>
        </w:rPr>
        <w:t></w:t>
      </w:r>
      <w:r>
        <w:rPr>
          <w:rFonts w:eastAsia="Times New Roman"/>
          <w:szCs w:val="20"/>
          <w:lang w:eastAsia="ko-KR"/>
        </w:rPr>
        <w:t xml:space="preserve"> 896)</w:t>
      </w:r>
    </w:p>
    <w:p w14:paraId="4038CDE3" w14:textId="0CA91366" w:rsidR="00D031BB" w:rsidRPr="007242C6" w:rsidRDefault="00D031BB" w:rsidP="007242C6">
      <w:pPr>
        <w:pStyle w:val="Heading2"/>
      </w:pPr>
      <w:bookmarkStart w:id="81" w:name="_Ref311365900"/>
      <w:bookmarkStart w:id="82" w:name="_Toc311376404"/>
      <w:r w:rsidRPr="007242C6">
        <w:t>Process for calculating luminance</w:t>
      </w:r>
      <w:bookmarkEnd w:id="79"/>
      <w:bookmarkEnd w:id="80"/>
      <w:bookmarkEnd w:id="81"/>
      <w:bookmarkEnd w:id="82"/>
    </w:p>
    <w:p w14:paraId="7E537BD9" w14:textId="3ED4B729" w:rsidR="00D031BB" w:rsidRDefault="00D031BB" w:rsidP="00D031BB">
      <w:pPr>
        <w:rPr>
          <w:szCs w:val="20"/>
        </w:rPr>
      </w:pPr>
      <w:r>
        <w:rPr>
          <w:szCs w:val="20"/>
        </w:rPr>
        <w:t xml:space="preserve">Inputs to this process are three </w:t>
      </w:r>
      <w:r w:rsidR="0054054E">
        <w:rPr>
          <w:szCs w:val="20"/>
        </w:rPr>
        <w:t xml:space="preserve">variables </w:t>
      </w:r>
      <w:r>
        <w:rPr>
          <w:szCs w:val="20"/>
        </w:rPr>
        <w:t>RedVal, GreenVal and BlueVal.</w:t>
      </w:r>
    </w:p>
    <w:p w14:paraId="63C32DE3" w14:textId="5504D0BB" w:rsidR="00D031BB" w:rsidRDefault="00D031BB" w:rsidP="00D031BB">
      <w:pPr>
        <w:rPr>
          <w:szCs w:val="20"/>
        </w:rPr>
      </w:pPr>
      <w:r>
        <w:rPr>
          <w:szCs w:val="20"/>
        </w:rPr>
        <w:t xml:space="preserve">Output of this process is one </w:t>
      </w:r>
      <w:r w:rsidR="0054054E">
        <w:rPr>
          <w:szCs w:val="20"/>
        </w:rPr>
        <w:t xml:space="preserve">variable </w:t>
      </w:r>
      <w:r>
        <w:rPr>
          <w:szCs w:val="20"/>
        </w:rPr>
        <w:t>LuminanceVal.</w:t>
      </w:r>
    </w:p>
    <w:p w14:paraId="51C4599F" w14:textId="6CAF45B9" w:rsidR="00D031BB" w:rsidRPr="00954977" w:rsidRDefault="00D031BB" w:rsidP="00D031BB">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textAlignment w:val="baseline"/>
        <w:rPr>
          <w:rFonts w:eastAsia="Times New Roman"/>
          <w:szCs w:val="20"/>
          <w:lang w:eastAsia="en-US"/>
        </w:rPr>
      </w:pPr>
      <w:r>
        <w:rPr>
          <w:rFonts w:eastAsia="Times New Roman"/>
          <w:szCs w:val="20"/>
          <w:lang w:eastAsia="en-US"/>
        </w:rPr>
        <w:t>The variable</w:t>
      </w:r>
      <w:r w:rsidRPr="00954977">
        <w:rPr>
          <w:rFonts w:eastAsia="Times New Roman"/>
          <w:szCs w:val="20"/>
          <w:lang w:eastAsia="en-US"/>
        </w:rPr>
        <w:t xml:space="preserve"> </w:t>
      </w:r>
      <w:r w:rsidR="007242C6">
        <w:rPr>
          <w:szCs w:val="20"/>
        </w:rPr>
        <w:t>LuminanceVal</w:t>
      </w:r>
      <w:r w:rsidR="007242C6">
        <w:rPr>
          <w:rFonts w:eastAsia="Times New Roman"/>
          <w:szCs w:val="20"/>
          <w:lang w:eastAsia="en-US"/>
        </w:rPr>
        <w:t xml:space="preserve"> </w:t>
      </w:r>
      <w:r>
        <w:rPr>
          <w:rFonts w:eastAsia="Times New Roman"/>
          <w:szCs w:val="20"/>
          <w:lang w:eastAsia="en-US"/>
        </w:rPr>
        <w:t xml:space="preserve">is </w:t>
      </w:r>
      <w:r w:rsidRPr="00954977">
        <w:rPr>
          <w:rFonts w:eastAsia="Times New Roman"/>
          <w:szCs w:val="20"/>
          <w:lang w:eastAsia="en-US"/>
        </w:rPr>
        <w:t>derived as follows:</w:t>
      </w:r>
    </w:p>
    <w:p w14:paraId="74AF01C6" w14:textId="67DEC909" w:rsidR="00D031BB" w:rsidRPr="00AD588C" w:rsidRDefault="007242C6" w:rsidP="00D031BB">
      <w:pPr>
        <w:tabs>
          <w:tab w:val="left" w:pos="360"/>
          <w:tab w:val="left" w:pos="1170"/>
          <w:tab w:val="left" w:pos="1350"/>
          <w:tab w:val="left" w:pos="1710"/>
          <w:tab w:val="left" w:pos="2070"/>
          <w:tab w:val="left" w:pos="2700"/>
          <w:tab w:val="center" w:pos="4849"/>
          <w:tab w:val="right" w:pos="9696"/>
        </w:tabs>
        <w:overflowPunct w:val="0"/>
        <w:autoSpaceDE w:val="0"/>
        <w:autoSpaceDN w:val="0"/>
        <w:adjustRightInd w:val="0"/>
        <w:spacing w:before="193" w:after="240"/>
        <w:ind w:left="1350" w:hanging="450"/>
        <w:textAlignment w:val="baseline"/>
        <w:rPr>
          <w:rFonts w:eastAsia="Times New Roman"/>
          <w:szCs w:val="20"/>
          <w:lang w:eastAsia="ko-KR"/>
        </w:rPr>
      </w:pPr>
      <w:r>
        <w:rPr>
          <w:szCs w:val="20"/>
        </w:rPr>
        <w:t>LuminanceVal</w:t>
      </w:r>
      <w:r w:rsidRPr="00954977">
        <w:rPr>
          <w:rFonts w:eastAsia="Times New Roman"/>
          <w:szCs w:val="20"/>
          <w:lang w:eastAsia="en-US"/>
        </w:rPr>
        <w:t xml:space="preserve"> </w:t>
      </w:r>
      <w:r w:rsidR="00D031BB" w:rsidRPr="00954977">
        <w:rPr>
          <w:rFonts w:eastAsia="Times New Roman"/>
          <w:szCs w:val="20"/>
          <w:lang w:eastAsia="en-US"/>
        </w:rPr>
        <w:t>= </w:t>
      </w:r>
      <w:r w:rsidR="004726E8">
        <w:rPr>
          <w:rFonts w:eastAsia="Times New Roman"/>
          <w:szCs w:val="20"/>
          <w:lang w:eastAsia="en-US"/>
        </w:rPr>
        <w:t>Clip3(0.0, 1.0</w:t>
      </w:r>
      <w:r w:rsidR="000E30DB">
        <w:rPr>
          <w:rFonts w:eastAsia="Times New Roman"/>
          <w:szCs w:val="20"/>
          <w:lang w:eastAsia="en-US"/>
        </w:rPr>
        <w:t xml:space="preserve">, </w:t>
      </w:r>
      <w:r w:rsidR="000F001E" w:rsidRPr="000F001E">
        <w:rPr>
          <w:rFonts w:eastAsia="Times New Roman"/>
          <w:szCs w:val="20"/>
          <w:lang w:val="en-US" w:eastAsia="en-US"/>
        </w:rPr>
        <w:t>w</w:t>
      </w:r>
      <w:r w:rsidR="000F001E" w:rsidRPr="000F001E">
        <w:rPr>
          <w:rFonts w:eastAsia="Times New Roman"/>
          <w:szCs w:val="20"/>
          <w:vertAlign w:val="subscript"/>
          <w:lang w:val="en-US" w:eastAsia="en-US"/>
        </w:rPr>
        <w:t>R</w:t>
      </w:r>
      <w:r w:rsidR="00D031BB">
        <w:rPr>
          <w:rFonts w:eastAsia="Times New Roman"/>
          <w:szCs w:val="20"/>
          <w:lang w:eastAsia="en-US"/>
        </w:rPr>
        <w:t xml:space="preserve">* RedVal – </w:t>
      </w:r>
      <w:r w:rsidR="000F001E" w:rsidRPr="00114086">
        <w:rPr>
          <w:szCs w:val="20"/>
        </w:rPr>
        <w:t>w</w:t>
      </w:r>
      <w:r w:rsidR="000F001E" w:rsidRPr="00114086">
        <w:rPr>
          <w:szCs w:val="20"/>
          <w:vertAlign w:val="subscript"/>
        </w:rPr>
        <w:t>G</w:t>
      </w:r>
      <w:r w:rsidR="000F001E" w:rsidDel="000F001E">
        <w:rPr>
          <w:rFonts w:eastAsia="Times New Roman"/>
          <w:szCs w:val="20"/>
          <w:lang w:eastAsia="en-US"/>
        </w:rPr>
        <w:t xml:space="preserve"> </w:t>
      </w:r>
      <w:r w:rsidR="00D031BB">
        <w:rPr>
          <w:rFonts w:eastAsia="Times New Roman"/>
          <w:szCs w:val="20"/>
          <w:lang w:eastAsia="en-US"/>
        </w:rPr>
        <w:t xml:space="preserve">* GreenVal – </w:t>
      </w:r>
      <w:r w:rsidR="000F001E" w:rsidRPr="00114086">
        <w:rPr>
          <w:szCs w:val="20"/>
        </w:rPr>
        <w:t>w</w:t>
      </w:r>
      <w:r w:rsidR="000F001E">
        <w:rPr>
          <w:szCs w:val="20"/>
          <w:vertAlign w:val="subscript"/>
        </w:rPr>
        <w:t>B</w:t>
      </w:r>
      <w:r w:rsidR="000F001E" w:rsidDel="000F001E">
        <w:rPr>
          <w:rFonts w:eastAsia="Times New Roman"/>
          <w:szCs w:val="20"/>
          <w:lang w:eastAsia="en-US"/>
        </w:rPr>
        <w:t xml:space="preserve"> </w:t>
      </w:r>
      <w:r w:rsidR="00D031BB">
        <w:rPr>
          <w:rFonts w:eastAsia="Times New Roman"/>
          <w:szCs w:val="20"/>
          <w:lang w:eastAsia="en-US"/>
        </w:rPr>
        <w:t>* BlueVal</w:t>
      </w:r>
      <w:r w:rsidR="000E30DB">
        <w:rPr>
          <w:rFonts w:eastAsia="Times New Roman"/>
          <w:szCs w:val="20"/>
          <w:lang w:eastAsia="en-US"/>
        </w:rPr>
        <w:t>)</w:t>
      </w:r>
      <w:r w:rsidR="00D031BB" w:rsidRPr="00954977">
        <w:rPr>
          <w:rFonts w:eastAsia="Times New Roman"/>
          <w:szCs w:val="20"/>
          <w:lang w:eastAsia="en-US"/>
        </w:rPr>
        <w:tab/>
      </w:r>
    </w:p>
    <w:p w14:paraId="78E40109" w14:textId="40B94E2B" w:rsidR="00D031BB" w:rsidRDefault="00D031BB" w:rsidP="00D031BB">
      <w:pPr>
        <w:spacing w:before="60"/>
        <w:ind w:left="288"/>
        <w:rPr>
          <w:sz w:val="18"/>
          <w:szCs w:val="20"/>
        </w:rPr>
      </w:pPr>
      <w:r w:rsidRPr="00116044">
        <w:rPr>
          <w:sz w:val="18"/>
          <w:szCs w:val="20"/>
        </w:rPr>
        <w:t>NOTE 1 – Th</w:t>
      </w:r>
      <w:r w:rsidR="007242C6">
        <w:rPr>
          <w:sz w:val="18"/>
          <w:szCs w:val="20"/>
        </w:rPr>
        <w:t>e equation for calculating the l</w:t>
      </w:r>
      <w:r>
        <w:rPr>
          <w:sz w:val="18"/>
          <w:szCs w:val="20"/>
        </w:rPr>
        <w:t xml:space="preserve">uminance is functionally identical to the one described in </w:t>
      </w:r>
      <w:r w:rsidR="00202FFB">
        <w:rPr>
          <w:sz w:val="18"/>
          <w:szCs w:val="20"/>
        </w:rPr>
        <w:t>[BT.2020]</w:t>
      </w:r>
      <w:r w:rsidRPr="00116044">
        <w:rPr>
          <w:sz w:val="18"/>
          <w:szCs w:val="20"/>
        </w:rPr>
        <w:t>.</w:t>
      </w:r>
    </w:p>
    <w:p w14:paraId="0E7C37FE" w14:textId="1DF9663C" w:rsidR="00D32FB2" w:rsidRPr="007242C6" w:rsidRDefault="00D32FB2" w:rsidP="00D32FB2">
      <w:pPr>
        <w:pStyle w:val="Heading2"/>
      </w:pPr>
      <w:bookmarkStart w:id="83" w:name="_Ref311239153"/>
      <w:bookmarkStart w:id="84" w:name="_Toc311376405"/>
      <w:r w:rsidRPr="007242C6">
        <w:t xml:space="preserve">Process for </w:t>
      </w:r>
      <w:r>
        <w:t>luma adjustment</w:t>
      </w:r>
      <w:bookmarkEnd w:id="83"/>
      <w:bookmarkEnd w:id="84"/>
      <w:r w:rsidRPr="00D32FB2">
        <w:t xml:space="preserve"> </w:t>
      </w:r>
    </w:p>
    <w:p w14:paraId="039D231A" w14:textId="77777777" w:rsidR="00D32FB2" w:rsidRPr="00B249D9" w:rsidRDefault="00D32FB2" w:rsidP="00D32FB2">
      <w:pPr>
        <w:rPr>
          <w:szCs w:val="20"/>
          <w:lang w:eastAsia="ko-KR"/>
        </w:rPr>
      </w:pPr>
      <w:r w:rsidRPr="00B249D9">
        <w:rPr>
          <w:szCs w:val="20"/>
          <w:lang w:eastAsia="ko-KR"/>
        </w:rPr>
        <w:t>Inputs to this process are:</w:t>
      </w:r>
    </w:p>
    <w:p w14:paraId="0217C5A7" w14:textId="4BC34889" w:rsidR="00D32FB2" w:rsidRPr="00B249D9" w:rsidRDefault="00D32FB2" w:rsidP="007923CE">
      <w:pPr>
        <w:ind w:left="434" w:hanging="434"/>
        <w:rPr>
          <w:szCs w:val="20"/>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xml:space="preserve">) array </w:t>
      </w:r>
      <w:r w:rsidR="007923CE">
        <w:rPr>
          <w:szCs w:val="20"/>
        </w:rPr>
        <w:t>YTarget</w:t>
      </w:r>
      <w:r w:rsidR="007923CE" w:rsidRPr="00B249D9" w:rsidDel="007923CE">
        <w:rPr>
          <w:szCs w:val="20"/>
        </w:rPr>
        <w:t xml:space="preserve"> </w:t>
      </w:r>
      <w:r w:rsidRPr="00B249D9">
        <w:rPr>
          <w:szCs w:val="20"/>
        </w:rPr>
        <w:t>of samples</w:t>
      </w:r>
      <w:r w:rsidRPr="002E22CE">
        <w:t xml:space="preserve"> </w:t>
      </w:r>
      <w:r>
        <w:t xml:space="preserve">in the range </w:t>
      </w:r>
      <w:r w:rsidR="007923CE">
        <w:t xml:space="preserve">of </w:t>
      </w:r>
      <w:r>
        <w:t>0.0 to 1.0</w:t>
      </w:r>
      <w:r w:rsidR="007923CE">
        <w:t>, inclusive</w:t>
      </w:r>
      <w:r w:rsidRPr="00B249D9">
        <w:rPr>
          <w:szCs w:val="20"/>
        </w:rPr>
        <w:t xml:space="preserve">, </w:t>
      </w:r>
    </w:p>
    <w:p w14:paraId="28948B0A" w14:textId="1DC285F1" w:rsidR="00D32FB2" w:rsidRPr="00B249D9" w:rsidRDefault="00D32FB2" w:rsidP="00D32FB2">
      <w:pPr>
        <w:ind w:left="434" w:hanging="434"/>
        <w:rPr>
          <w:szCs w:val="20"/>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Pr>
          <w:szCs w:val="20"/>
          <w:vertAlign w:val="subscript"/>
        </w:rPr>
        <w:t>Cb</w:t>
      </w:r>
      <w:r w:rsidRPr="00B249D9">
        <w:rPr>
          <w:szCs w:val="20"/>
        </w:rPr>
        <w:t xml:space="preserve"> of samples</w:t>
      </w:r>
      <w:r w:rsidRPr="002E22CE">
        <w:t xml:space="preserve"> </w:t>
      </w:r>
      <w:r>
        <w:t xml:space="preserve">in the range </w:t>
      </w:r>
      <w:r w:rsidR="007923CE">
        <w:t xml:space="preserve">of </w:t>
      </w:r>
      <w:r>
        <w:t>0.0 to 1.0</w:t>
      </w:r>
      <w:r w:rsidR="007923CE">
        <w:t>, inclusive</w:t>
      </w:r>
      <w:r w:rsidRPr="00B249D9">
        <w:rPr>
          <w:szCs w:val="20"/>
        </w:rPr>
        <w:t>,</w:t>
      </w:r>
      <w:r w:rsidRPr="00D32FB2">
        <w:rPr>
          <w:szCs w:val="20"/>
        </w:rPr>
        <w:t xml:space="preserve"> </w:t>
      </w:r>
    </w:p>
    <w:p w14:paraId="09AC4B30" w14:textId="4A991DAE" w:rsidR="00D32FB2" w:rsidRDefault="00D32FB2" w:rsidP="00D32FB2">
      <w:pPr>
        <w:ind w:left="434" w:hanging="434"/>
        <w:rPr>
          <w:sz w:val="18"/>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Pr>
          <w:szCs w:val="20"/>
          <w:vertAlign w:val="subscript"/>
        </w:rPr>
        <w:t>Cr</w:t>
      </w:r>
      <w:r w:rsidRPr="00B249D9">
        <w:rPr>
          <w:szCs w:val="20"/>
        </w:rPr>
        <w:t xml:space="preserve"> of samples</w:t>
      </w:r>
      <w:r w:rsidRPr="002E22CE">
        <w:t xml:space="preserve"> </w:t>
      </w:r>
      <w:r>
        <w:t xml:space="preserve">in the range </w:t>
      </w:r>
      <w:r w:rsidR="007923CE">
        <w:t xml:space="preserve">of </w:t>
      </w:r>
      <w:r>
        <w:t>0.0 to 1.0</w:t>
      </w:r>
      <w:r w:rsidR="007923CE">
        <w:t>, inclusive</w:t>
      </w:r>
      <w:r w:rsidRPr="00B249D9">
        <w:rPr>
          <w:szCs w:val="20"/>
        </w:rPr>
        <w:t>,</w:t>
      </w:r>
    </w:p>
    <w:p w14:paraId="7BA2D85C" w14:textId="31CD2E68" w:rsidR="00D32FB2" w:rsidRPr="00B249D9" w:rsidRDefault="00D32FB2" w:rsidP="00D32FB2">
      <w:pPr>
        <w:ind w:left="434" w:hanging="434"/>
        <w:rPr>
          <w:szCs w:val="20"/>
          <w:lang w:eastAsia="ko-KR"/>
        </w:rPr>
      </w:pPr>
      <w:r w:rsidRPr="00B249D9">
        <w:rPr>
          <w:szCs w:val="20"/>
          <w:lang w:eastAsia="ko-KR"/>
        </w:rPr>
        <w:t xml:space="preserve">Outputs of this process are: </w:t>
      </w:r>
    </w:p>
    <w:p w14:paraId="31532AC6" w14:textId="77777777" w:rsidR="00D32FB2" w:rsidRPr="00B249D9" w:rsidRDefault="00D32FB2" w:rsidP="00D32FB2">
      <w:pPr>
        <w:ind w:left="434" w:hanging="434"/>
        <w:rPr>
          <w:szCs w:val="20"/>
          <w:lang w:eastAsia="ko-KR"/>
        </w:rPr>
      </w:pPr>
      <w:r w:rsidRPr="00B249D9">
        <w:rPr>
          <w:szCs w:val="20"/>
        </w:rPr>
        <w:lastRenderedPageBreak/>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sidRPr="00B249D9">
        <w:rPr>
          <w:szCs w:val="20"/>
          <w:vertAlign w:val="subscript"/>
        </w:rPr>
        <w:t>L</w:t>
      </w:r>
      <w:r w:rsidRPr="00B249D9">
        <w:rPr>
          <w:szCs w:val="20"/>
        </w:rPr>
        <w:t xml:space="preserve"> of luma samples,</w:t>
      </w:r>
    </w:p>
    <w:p w14:paraId="42741168" w14:textId="77777777" w:rsidR="00D32FB2" w:rsidRPr="00B249D9" w:rsidRDefault="00D32FB2" w:rsidP="00D32FB2">
      <w:pPr>
        <w:ind w:left="434" w:hanging="434"/>
        <w:rPr>
          <w:szCs w:val="20"/>
          <w:lang w:eastAsia="ko-KR"/>
        </w:rPr>
      </w:pPr>
      <w:r>
        <w:rPr>
          <w:szCs w:val="20"/>
          <w:lang w:eastAsia="ko-KR"/>
        </w:rPr>
        <w:t>For each xP = 0</w:t>
      </w:r>
      <w:r w:rsidRPr="00B249D9">
        <w:rPr>
          <w:rFonts w:eastAsia="Times New Roman"/>
          <w:szCs w:val="20"/>
          <w:lang w:eastAsia="ko-KR"/>
        </w:rPr>
        <w:t>..</w:t>
      </w:r>
      <w:r w:rsidRPr="00F272B4">
        <w:rPr>
          <w:szCs w:val="20"/>
          <w:lang w:eastAsia="ko-KR"/>
        </w:rPr>
        <w:t xml:space="preserve"> </w:t>
      </w:r>
      <w:r w:rsidRPr="00B249D9">
        <w:rPr>
          <w:szCs w:val="20"/>
          <w:lang w:eastAsia="ko-KR"/>
        </w:rPr>
        <w:t xml:space="preserve">PicWidthInSamples </w:t>
      </w:r>
      <w:r w:rsidRPr="00B249D9">
        <w:rPr>
          <w:rFonts w:eastAsia="Times New Roman"/>
          <w:szCs w:val="20"/>
          <w:lang w:eastAsia="en-US"/>
        </w:rPr>
        <w:t>−</w:t>
      </w:r>
      <w:r w:rsidRPr="00B249D9">
        <w:rPr>
          <w:rFonts w:eastAsia="Times New Roman"/>
          <w:szCs w:val="20"/>
          <w:lang w:eastAsia="ko-KR"/>
        </w:rPr>
        <w:t> 1, yP = 0..</w:t>
      </w:r>
      <w:r w:rsidRPr="00F272B4">
        <w:rPr>
          <w:szCs w:val="20"/>
          <w:lang w:eastAsia="ko-KR"/>
        </w:rPr>
        <w:t xml:space="preserve"> </w:t>
      </w:r>
      <w:r w:rsidRPr="00B249D9">
        <w:rPr>
          <w:szCs w:val="20"/>
          <w:lang w:eastAsia="ko-KR"/>
        </w:rPr>
        <w:t xml:space="preserve">PicHeightInSamples </w:t>
      </w:r>
      <w:r>
        <w:rPr>
          <w:rFonts w:eastAsia="Times New Roman"/>
          <w:szCs w:val="20"/>
          <w:lang w:eastAsia="en-US"/>
        </w:rPr>
        <w:t>–</w:t>
      </w:r>
      <w:r>
        <w:rPr>
          <w:rFonts w:eastAsia="Times New Roman"/>
          <w:szCs w:val="20"/>
          <w:lang w:eastAsia="ko-KR"/>
        </w:rPr>
        <w:t> 1 the following ordered steps are performed:</w:t>
      </w:r>
      <w:r w:rsidRPr="00FF6419">
        <w:rPr>
          <w:szCs w:val="20"/>
          <w:lang w:eastAsia="ko-KR"/>
        </w:rPr>
        <w:t xml:space="preserve"> </w:t>
      </w:r>
    </w:p>
    <w:p w14:paraId="38FA98EF" w14:textId="124C307F" w:rsidR="00D32FB2" w:rsidRPr="00FF6419" w:rsidRDefault="00D32FB2" w:rsidP="00D32FB2">
      <w:pPr>
        <w:pStyle w:val="ListParagraph"/>
        <w:numPr>
          <w:ilvl w:val="0"/>
          <w:numId w:val="4"/>
        </w:numPr>
        <w:ind w:leftChars="0"/>
        <w:rPr>
          <w:szCs w:val="20"/>
        </w:rPr>
      </w:pPr>
      <w:r>
        <w:rPr>
          <w:szCs w:val="20"/>
        </w:rPr>
        <w:t xml:space="preserve">The variable </w:t>
      </w:r>
      <w:r w:rsidRPr="00FF6419">
        <w:rPr>
          <w:szCs w:val="20"/>
        </w:rPr>
        <w:t>Y</w:t>
      </w:r>
      <w:r w:rsidR="005821B8">
        <w:rPr>
          <w:szCs w:val="20"/>
        </w:rPr>
        <w:t>p</w:t>
      </w:r>
      <w:r>
        <w:rPr>
          <w:szCs w:val="20"/>
        </w:rPr>
        <w:t>CandidateLow is set equal to</w:t>
      </w:r>
      <w:r w:rsidRPr="00FF6419">
        <w:rPr>
          <w:szCs w:val="20"/>
        </w:rPr>
        <w:t xml:space="preserve"> </w:t>
      </w:r>
      <w:r w:rsidR="005B6FBB">
        <w:rPr>
          <w:szCs w:val="20"/>
        </w:rPr>
        <w:t>64</w:t>
      </w:r>
    </w:p>
    <w:p w14:paraId="00C9EB0F" w14:textId="33200CE5" w:rsidR="00D32FB2" w:rsidRDefault="00D32FB2">
      <w:pPr>
        <w:pStyle w:val="ListParagraph"/>
        <w:numPr>
          <w:ilvl w:val="0"/>
          <w:numId w:val="4"/>
        </w:numPr>
        <w:ind w:leftChars="0"/>
        <w:rPr>
          <w:szCs w:val="20"/>
        </w:rPr>
      </w:pPr>
      <w:r>
        <w:rPr>
          <w:szCs w:val="20"/>
        </w:rPr>
        <w:t xml:space="preserve">The variable </w:t>
      </w:r>
      <w:r w:rsidRPr="00FF6419">
        <w:rPr>
          <w:szCs w:val="20"/>
        </w:rPr>
        <w:t>Y</w:t>
      </w:r>
      <w:r w:rsidR="005821B8">
        <w:rPr>
          <w:szCs w:val="20"/>
        </w:rPr>
        <w:t>p</w:t>
      </w:r>
      <w:r>
        <w:rPr>
          <w:szCs w:val="20"/>
        </w:rPr>
        <w:t>CandidateHigh is set equal to</w:t>
      </w:r>
      <w:r w:rsidRPr="00FF6419">
        <w:rPr>
          <w:szCs w:val="20"/>
        </w:rPr>
        <w:t xml:space="preserve"> </w:t>
      </w:r>
      <w:r w:rsidR="005B6FBB">
        <w:rPr>
          <w:szCs w:val="20"/>
        </w:rPr>
        <w:t>940</w:t>
      </w:r>
      <w:r w:rsidR="00F13E6D" w:rsidRPr="00F13E6D">
        <w:rPr>
          <w:szCs w:val="20"/>
        </w:rPr>
        <w:t xml:space="preserve"> </w:t>
      </w:r>
    </w:p>
    <w:p w14:paraId="5D4B56F2" w14:textId="5DD83737" w:rsidR="00D32FB2" w:rsidRDefault="00D32FB2" w:rsidP="00D32FB2">
      <w:pPr>
        <w:pStyle w:val="ListParagraph"/>
        <w:numPr>
          <w:ilvl w:val="0"/>
          <w:numId w:val="4"/>
        </w:numPr>
        <w:ind w:leftChars="0"/>
        <w:rPr>
          <w:szCs w:val="20"/>
        </w:rPr>
      </w:pPr>
      <w:r>
        <w:rPr>
          <w:szCs w:val="20"/>
        </w:rPr>
        <w:t xml:space="preserve">While </w:t>
      </w:r>
      <w:r w:rsidRPr="00FF6419">
        <w:rPr>
          <w:szCs w:val="20"/>
        </w:rPr>
        <w:t>Y</w:t>
      </w:r>
      <w:r w:rsidR="005821B8">
        <w:rPr>
          <w:szCs w:val="20"/>
        </w:rPr>
        <w:t>p</w:t>
      </w:r>
      <w:r>
        <w:rPr>
          <w:szCs w:val="20"/>
        </w:rPr>
        <w:t>CandidateLow</w:t>
      </w:r>
      <w:r w:rsidR="00914D6A">
        <w:rPr>
          <w:szCs w:val="20"/>
        </w:rPr>
        <w:t>+1</w:t>
      </w:r>
      <w:r>
        <w:rPr>
          <w:szCs w:val="20"/>
        </w:rPr>
        <w:t xml:space="preserve"> is not equal to </w:t>
      </w:r>
      <w:r w:rsidRPr="00FF6419">
        <w:rPr>
          <w:szCs w:val="20"/>
        </w:rPr>
        <w:t>Y</w:t>
      </w:r>
      <w:r w:rsidR="005821B8">
        <w:rPr>
          <w:szCs w:val="20"/>
        </w:rPr>
        <w:t>p</w:t>
      </w:r>
      <w:r>
        <w:rPr>
          <w:szCs w:val="20"/>
        </w:rPr>
        <w:t>CandidateHigh the following ordered steps are performed:</w:t>
      </w:r>
    </w:p>
    <w:p w14:paraId="2E535A1B" w14:textId="38F1D99C" w:rsidR="00D32FB2" w:rsidRDefault="00D32FB2" w:rsidP="00D32FB2">
      <w:pPr>
        <w:pStyle w:val="ListParagraph"/>
        <w:numPr>
          <w:ilvl w:val="0"/>
          <w:numId w:val="12"/>
        </w:numPr>
        <w:ind w:leftChars="0"/>
        <w:rPr>
          <w:szCs w:val="20"/>
        </w:rPr>
      </w:pPr>
      <w:r>
        <w:rPr>
          <w:szCs w:val="20"/>
        </w:rPr>
        <w:t>The Y</w:t>
      </w:r>
      <w:r w:rsidR="005821B8">
        <w:rPr>
          <w:szCs w:val="20"/>
        </w:rPr>
        <w:t>p</w:t>
      </w:r>
      <w:r>
        <w:rPr>
          <w:szCs w:val="20"/>
        </w:rPr>
        <w:t>CandidateMid is set equal to ( Y</w:t>
      </w:r>
      <w:r w:rsidR="005821B8">
        <w:rPr>
          <w:szCs w:val="20"/>
        </w:rPr>
        <w:t>p</w:t>
      </w:r>
      <w:r>
        <w:rPr>
          <w:szCs w:val="20"/>
        </w:rPr>
        <w:t>CandidateLow + Y</w:t>
      </w:r>
      <w:r w:rsidR="005821B8">
        <w:rPr>
          <w:szCs w:val="20"/>
        </w:rPr>
        <w:t>p</w:t>
      </w:r>
      <w:r>
        <w:rPr>
          <w:szCs w:val="20"/>
        </w:rPr>
        <w:t>CandidateHigh ) &gt;&gt; 1</w:t>
      </w:r>
    </w:p>
    <w:p w14:paraId="4EB49B18" w14:textId="7AB6C331" w:rsidR="00D32FB2" w:rsidRDefault="00D32FB2" w:rsidP="00D32FB2">
      <w:pPr>
        <w:pStyle w:val="ListParagraph"/>
        <w:numPr>
          <w:ilvl w:val="0"/>
          <w:numId w:val="12"/>
        </w:numPr>
        <w:ind w:leftChars="0"/>
        <w:rPr>
          <w:szCs w:val="20"/>
        </w:rPr>
      </w:pPr>
      <w:r>
        <w:rPr>
          <w:szCs w:val="20"/>
        </w:rPr>
        <w:t xml:space="preserve">The variable </w:t>
      </w:r>
      <w:r w:rsidR="00914D6A">
        <w:rPr>
          <w:szCs w:val="20"/>
        </w:rPr>
        <w:t>Y</w:t>
      </w:r>
      <w:r w:rsidR="005821B8">
        <w:rPr>
          <w:szCs w:val="20"/>
        </w:rPr>
        <w:t>p</w:t>
      </w:r>
      <w:r w:rsidR="0095140C" w:rsidRPr="00F03309">
        <w:rPr>
          <w:szCs w:val="20"/>
          <w:vertAlign w:val="subscript"/>
        </w:rPr>
        <w:t>n</w:t>
      </w:r>
      <w:r w:rsidR="00914D6A">
        <w:rPr>
          <w:szCs w:val="20"/>
        </w:rPr>
        <w:t xml:space="preserve"> </w:t>
      </w:r>
      <w:r w:rsidR="005821B8">
        <w:rPr>
          <w:szCs w:val="20"/>
        </w:rPr>
        <w:t xml:space="preserve">is </w:t>
      </w:r>
      <w:r>
        <w:rPr>
          <w:szCs w:val="20"/>
        </w:rPr>
        <w:t>derived as follows:</w:t>
      </w:r>
    </w:p>
    <w:p w14:paraId="0A779532" w14:textId="72768322" w:rsidR="00F13E6D" w:rsidRDefault="00914D6A" w:rsidP="00307A6F">
      <w:pPr>
        <w:pStyle w:val="ListParagraph"/>
        <w:numPr>
          <w:ilvl w:val="1"/>
          <w:numId w:val="12"/>
        </w:numPr>
        <w:ind w:leftChars="0"/>
      </w:pPr>
      <w:r>
        <w:rPr>
          <w:szCs w:val="20"/>
        </w:rPr>
        <w:t>Y</w:t>
      </w:r>
      <w:r w:rsidR="005F5F72">
        <w:rPr>
          <w:szCs w:val="20"/>
        </w:rPr>
        <w:t>p</w:t>
      </w:r>
      <w:r w:rsidR="0095140C" w:rsidRPr="00F03309">
        <w:rPr>
          <w:szCs w:val="20"/>
          <w:vertAlign w:val="subscript"/>
        </w:rPr>
        <w:t>n</w:t>
      </w:r>
      <w:r>
        <w:rPr>
          <w:szCs w:val="20"/>
        </w:rPr>
        <w:t xml:space="preserve"> = (Y</w:t>
      </w:r>
      <w:r w:rsidR="005821B8">
        <w:rPr>
          <w:szCs w:val="20"/>
        </w:rPr>
        <w:t>p</w:t>
      </w:r>
      <w:r>
        <w:rPr>
          <w:szCs w:val="20"/>
        </w:rPr>
        <w:t xml:space="preserve">CandidateMid – 64) </w:t>
      </w:r>
      <w:r w:rsidRPr="00617CB8">
        <w:rPr>
          <w:rFonts w:ascii="Symbol" w:hAnsi="Symbol" w:cs="Symbol"/>
          <w:noProof/>
        </w:rPr>
        <w:t></w:t>
      </w:r>
      <w:r>
        <w:rPr>
          <w:rFonts w:ascii="Symbol" w:hAnsi="Symbol" w:cs="Symbol"/>
          <w:noProof/>
        </w:rPr>
        <w:t></w:t>
      </w:r>
      <w:r>
        <w:rPr>
          <w:rFonts w:ascii="Symbol" w:hAnsi="Symbol" w:cs="Symbol"/>
          <w:noProof/>
        </w:rPr>
        <w:t></w:t>
      </w:r>
      <w:r>
        <w:rPr>
          <w:rFonts w:ascii="Symbol" w:hAnsi="Symbol" w:cs="Symbol"/>
          <w:noProof/>
        </w:rPr>
        <w:t></w:t>
      </w:r>
      <w:r>
        <w:rPr>
          <w:rFonts w:ascii="Symbol" w:hAnsi="Symbol" w:cs="Symbol"/>
          <w:noProof/>
        </w:rPr>
        <w:t></w:t>
      </w:r>
    </w:p>
    <w:p w14:paraId="1890BFAE" w14:textId="68D3490A" w:rsidR="00D32FB2" w:rsidRDefault="00D32FB2" w:rsidP="00D32FB2">
      <w:pPr>
        <w:pStyle w:val="ListParagraph"/>
        <w:numPr>
          <w:ilvl w:val="0"/>
          <w:numId w:val="12"/>
        </w:numPr>
        <w:ind w:leftChars="0"/>
        <w:rPr>
          <w:szCs w:val="20"/>
        </w:rPr>
      </w:pPr>
      <w:r>
        <w:rPr>
          <w:szCs w:val="20"/>
        </w:rPr>
        <w:t xml:space="preserve">YTest is derived by invoking the process for calculating luminance </w:t>
      </w:r>
      <w:r w:rsidR="005821B8">
        <w:rPr>
          <w:szCs w:val="20"/>
        </w:rPr>
        <w:t xml:space="preserve">from luma and chroma </w:t>
      </w:r>
      <w:r>
        <w:rPr>
          <w:szCs w:val="20"/>
        </w:rPr>
        <w:t xml:space="preserve">as specified in clause </w:t>
      </w:r>
      <w:r w:rsidR="00E0332C">
        <w:rPr>
          <w:szCs w:val="20"/>
        </w:rPr>
        <w:fldChar w:fldCharType="begin"/>
      </w:r>
      <w:r w:rsidR="00E0332C">
        <w:rPr>
          <w:szCs w:val="20"/>
        </w:rPr>
        <w:instrText xml:space="preserve"> REF _Ref311239301 \r \h </w:instrText>
      </w:r>
      <w:r w:rsidR="00E0332C">
        <w:rPr>
          <w:szCs w:val="20"/>
        </w:rPr>
      </w:r>
      <w:r w:rsidR="00E0332C">
        <w:rPr>
          <w:szCs w:val="20"/>
        </w:rPr>
        <w:fldChar w:fldCharType="separate"/>
      </w:r>
      <w:r w:rsidR="00DE680D">
        <w:rPr>
          <w:szCs w:val="20"/>
        </w:rPr>
        <w:t>8.10</w:t>
      </w:r>
      <w:r w:rsidR="00E0332C">
        <w:rPr>
          <w:szCs w:val="20"/>
        </w:rPr>
        <w:fldChar w:fldCharType="end"/>
      </w:r>
      <w:r>
        <w:rPr>
          <w:szCs w:val="20"/>
        </w:rPr>
        <w:t xml:space="preserve">, with </w:t>
      </w:r>
      <w:r w:rsidR="005821B8">
        <w:t>Yp</w:t>
      </w:r>
      <w:r w:rsidR="005821B8" w:rsidRPr="007559E7">
        <w:rPr>
          <w:vertAlign w:val="subscript"/>
        </w:rPr>
        <w:t>n</w:t>
      </w:r>
      <w:r>
        <w:rPr>
          <w:szCs w:val="20"/>
        </w:rPr>
        <w:t xml:space="preserve">, </w:t>
      </w:r>
      <w:r w:rsidR="005821B8">
        <w:rPr>
          <w:szCs w:val="20"/>
        </w:rPr>
        <w:t>PicSample</w:t>
      </w:r>
      <w:r w:rsidR="005821B8">
        <w:rPr>
          <w:szCs w:val="20"/>
          <w:vertAlign w:val="subscript"/>
        </w:rPr>
        <w:t>Cb</w:t>
      </w:r>
      <w:proofErr w:type="gramStart"/>
      <w:r w:rsidR="005821B8">
        <w:rPr>
          <w:rFonts w:eastAsia="Times New Roman"/>
          <w:szCs w:val="20"/>
          <w:lang w:eastAsia="ko-KR"/>
        </w:rPr>
        <w:t>[ xP</w:t>
      </w:r>
      <w:proofErr w:type="gramEnd"/>
      <w:r w:rsidR="005821B8">
        <w:rPr>
          <w:rFonts w:eastAsia="Times New Roman"/>
          <w:szCs w:val="20"/>
          <w:lang w:eastAsia="ko-KR"/>
        </w:rPr>
        <w:t xml:space="preserve"> ][ yP ] and </w:t>
      </w:r>
      <w:r w:rsidR="005821B8">
        <w:rPr>
          <w:szCs w:val="20"/>
        </w:rPr>
        <w:t>PicSample</w:t>
      </w:r>
      <w:r w:rsidR="005821B8">
        <w:rPr>
          <w:szCs w:val="20"/>
          <w:vertAlign w:val="subscript"/>
        </w:rPr>
        <w:t>Cr</w:t>
      </w:r>
      <w:r w:rsidR="005821B8">
        <w:rPr>
          <w:rFonts w:eastAsia="Times New Roman"/>
          <w:szCs w:val="20"/>
          <w:lang w:eastAsia="ko-KR"/>
        </w:rPr>
        <w:t>[ xP ][ yP ]</w:t>
      </w:r>
      <w:r>
        <w:rPr>
          <w:szCs w:val="20"/>
        </w:rPr>
        <w:t xml:space="preserve"> as input.</w:t>
      </w:r>
    </w:p>
    <w:p w14:paraId="04163B00" w14:textId="6A280DA8" w:rsidR="00D32FB2" w:rsidRPr="00F74E6F" w:rsidRDefault="00D32FB2" w:rsidP="00D32FB2">
      <w:pPr>
        <w:pStyle w:val="ListParagraph"/>
        <w:numPr>
          <w:ilvl w:val="0"/>
          <w:numId w:val="12"/>
        </w:numPr>
        <w:ind w:leftChars="0"/>
        <w:rPr>
          <w:szCs w:val="20"/>
        </w:rPr>
      </w:pPr>
      <w:r>
        <w:rPr>
          <w:szCs w:val="20"/>
        </w:rPr>
        <w:t>If YTest is less than YTarget</w:t>
      </w:r>
      <w:r w:rsidR="00D7469C">
        <w:rPr>
          <w:rFonts w:eastAsia="Times New Roman"/>
          <w:szCs w:val="20"/>
          <w:lang w:eastAsia="ko-KR"/>
        </w:rPr>
        <w:t>[ xP ][ yP ]</w:t>
      </w:r>
      <w:r>
        <w:rPr>
          <w:szCs w:val="20"/>
        </w:rPr>
        <w:t xml:space="preserve"> then YCandidateLow is set equal to YCandidateMid, otherwise (YTest is greater than or equal to YTarget</w:t>
      </w:r>
      <w:r w:rsidR="00D7469C">
        <w:rPr>
          <w:rFonts w:eastAsia="Times New Roman"/>
          <w:szCs w:val="20"/>
          <w:lang w:eastAsia="ko-KR"/>
        </w:rPr>
        <w:t>[ xP ][ yP ]</w:t>
      </w:r>
      <w:r>
        <w:rPr>
          <w:szCs w:val="20"/>
        </w:rPr>
        <w:t>) then YCandidateHigh is set equal to YCandidateMid.</w:t>
      </w:r>
    </w:p>
    <w:p w14:paraId="27E80A86" w14:textId="007471B7" w:rsidR="005821B8" w:rsidRDefault="005821B8" w:rsidP="005821B8">
      <w:pPr>
        <w:pStyle w:val="ListParagraph"/>
        <w:numPr>
          <w:ilvl w:val="0"/>
          <w:numId w:val="4"/>
        </w:numPr>
        <w:ind w:leftChars="0"/>
        <w:rPr>
          <w:szCs w:val="20"/>
        </w:rPr>
      </w:pPr>
      <w:r>
        <w:rPr>
          <w:szCs w:val="20"/>
        </w:rPr>
        <w:t>The variable YTestLow is derived by invoking the process for calculating luminance from luma and chroma as specified in clause</w:t>
      </w:r>
      <w:r w:rsidR="00E0332C">
        <w:rPr>
          <w:szCs w:val="20"/>
        </w:rPr>
        <w:t xml:space="preserve"> </w:t>
      </w:r>
      <w:r w:rsidR="00E0332C">
        <w:rPr>
          <w:szCs w:val="20"/>
        </w:rPr>
        <w:fldChar w:fldCharType="begin"/>
      </w:r>
      <w:r w:rsidR="00E0332C">
        <w:rPr>
          <w:szCs w:val="20"/>
        </w:rPr>
        <w:instrText xml:space="preserve"> REF _Ref311239301 \r \h </w:instrText>
      </w:r>
      <w:r w:rsidR="00E0332C">
        <w:rPr>
          <w:szCs w:val="20"/>
        </w:rPr>
      </w:r>
      <w:r w:rsidR="00E0332C">
        <w:rPr>
          <w:szCs w:val="20"/>
        </w:rPr>
        <w:fldChar w:fldCharType="separate"/>
      </w:r>
      <w:r w:rsidR="00DE680D">
        <w:rPr>
          <w:szCs w:val="20"/>
        </w:rPr>
        <w:t>8.10</w:t>
      </w:r>
      <w:r w:rsidR="00E0332C">
        <w:rPr>
          <w:szCs w:val="20"/>
        </w:rPr>
        <w:fldChar w:fldCharType="end"/>
      </w:r>
      <w:r>
        <w:rPr>
          <w:szCs w:val="20"/>
        </w:rPr>
        <w:t xml:space="preserve">, with </w:t>
      </w:r>
      <w:r w:rsidR="000D7B41">
        <w:rPr>
          <w:szCs w:val="20"/>
        </w:rPr>
        <w:t>(</w:t>
      </w:r>
      <w:r>
        <w:rPr>
          <w:szCs w:val="20"/>
        </w:rPr>
        <w:t xml:space="preserve">(YpCandidateMid – </w:t>
      </w:r>
      <w:proofErr w:type="gramStart"/>
      <w:r>
        <w:rPr>
          <w:szCs w:val="20"/>
        </w:rPr>
        <w:t>64)</w:t>
      </w:r>
      <w:r>
        <w:rPr>
          <w:rFonts w:ascii="Symbol" w:hAnsi="Symbol" w:cs="Symbol"/>
          <w:noProof/>
        </w:rPr>
        <w:t></w:t>
      </w:r>
      <w:r w:rsidRPr="00617CB8">
        <w:rPr>
          <w:rFonts w:ascii="Symbol" w:hAnsi="Symbol" w:cs="Symbol"/>
          <w:noProof/>
        </w:rPr>
        <w:t></w:t>
      </w:r>
      <w:r>
        <w:rPr>
          <w:rFonts w:ascii="Symbol" w:hAnsi="Symbol" w:cs="Symbol"/>
          <w:noProof/>
        </w:rPr>
        <w:t></w:t>
      </w:r>
      <w:r>
        <w:rPr>
          <w:rFonts w:ascii="Symbol" w:hAnsi="Symbol" w:cs="Symbol"/>
          <w:noProof/>
        </w:rPr>
        <w:t></w:t>
      </w:r>
      <w:r>
        <w:rPr>
          <w:rFonts w:ascii="Symbol" w:hAnsi="Symbol" w:cs="Symbol"/>
          <w:noProof/>
        </w:rPr>
        <w:t></w:t>
      </w:r>
      <w:r>
        <w:rPr>
          <w:rFonts w:ascii="Symbol" w:hAnsi="Symbol" w:cs="Symbol"/>
          <w:noProof/>
        </w:rPr>
        <w:t></w:t>
      </w:r>
      <w:r w:rsidR="000D7B41">
        <w:rPr>
          <w:rFonts w:ascii="Symbol" w:hAnsi="Symbol" w:cs="Symbol"/>
          <w:noProof/>
        </w:rPr>
        <w:t></w:t>
      </w:r>
      <w:proofErr w:type="gramEnd"/>
      <w:r>
        <w:rPr>
          <w:szCs w:val="20"/>
        </w:rPr>
        <w:t>, PicSample</w:t>
      </w:r>
      <w:r>
        <w:rPr>
          <w:szCs w:val="20"/>
          <w:vertAlign w:val="subscript"/>
        </w:rPr>
        <w:t>Cb</w:t>
      </w:r>
      <w:r>
        <w:rPr>
          <w:rFonts w:eastAsia="Times New Roman"/>
          <w:szCs w:val="20"/>
          <w:lang w:eastAsia="ko-KR"/>
        </w:rPr>
        <w:t xml:space="preserve">[ xP ][ yP ] and </w:t>
      </w:r>
      <w:r>
        <w:rPr>
          <w:szCs w:val="20"/>
        </w:rPr>
        <w:t>PicSample</w:t>
      </w:r>
      <w:r>
        <w:rPr>
          <w:szCs w:val="20"/>
          <w:vertAlign w:val="subscript"/>
        </w:rPr>
        <w:t>Cr</w:t>
      </w:r>
      <w:r>
        <w:rPr>
          <w:rFonts w:eastAsia="Times New Roman"/>
          <w:szCs w:val="20"/>
          <w:lang w:eastAsia="ko-KR"/>
        </w:rPr>
        <w:t>[ xP ][ yP ]</w:t>
      </w:r>
      <w:r>
        <w:rPr>
          <w:szCs w:val="20"/>
        </w:rPr>
        <w:t xml:space="preserve"> as input.</w:t>
      </w:r>
    </w:p>
    <w:p w14:paraId="1195C4D1" w14:textId="0E3B320E" w:rsidR="005821B8" w:rsidRPr="00616AA8" w:rsidRDefault="000D7B41">
      <w:pPr>
        <w:pStyle w:val="ListParagraph"/>
        <w:numPr>
          <w:ilvl w:val="0"/>
          <w:numId w:val="4"/>
        </w:numPr>
        <w:ind w:leftChars="0"/>
        <w:rPr>
          <w:szCs w:val="20"/>
        </w:rPr>
      </w:pPr>
      <w:r>
        <w:rPr>
          <w:szCs w:val="20"/>
        </w:rPr>
        <w:t xml:space="preserve">The variable </w:t>
      </w:r>
      <w:r w:rsidR="005821B8">
        <w:rPr>
          <w:szCs w:val="20"/>
        </w:rPr>
        <w:t xml:space="preserve">YTestHigh is </w:t>
      </w:r>
      <w:r>
        <w:rPr>
          <w:szCs w:val="20"/>
        </w:rPr>
        <w:t xml:space="preserve">derived by invoking the process for calculating luminance from luma and </w:t>
      </w:r>
      <w:r w:rsidR="00E0332C">
        <w:rPr>
          <w:szCs w:val="20"/>
        </w:rPr>
        <w:t xml:space="preserve">chroma as specified in clause </w:t>
      </w:r>
      <w:r w:rsidR="00E0332C">
        <w:rPr>
          <w:szCs w:val="20"/>
        </w:rPr>
        <w:fldChar w:fldCharType="begin"/>
      </w:r>
      <w:r w:rsidR="00E0332C">
        <w:rPr>
          <w:szCs w:val="20"/>
        </w:rPr>
        <w:instrText xml:space="preserve"> REF _Ref311239301 \r \h </w:instrText>
      </w:r>
      <w:r w:rsidR="00E0332C">
        <w:rPr>
          <w:szCs w:val="20"/>
        </w:rPr>
      </w:r>
      <w:r w:rsidR="00E0332C">
        <w:rPr>
          <w:szCs w:val="20"/>
        </w:rPr>
        <w:fldChar w:fldCharType="separate"/>
      </w:r>
      <w:r w:rsidR="00DE680D">
        <w:rPr>
          <w:szCs w:val="20"/>
        </w:rPr>
        <w:t>8.10</w:t>
      </w:r>
      <w:r w:rsidR="00E0332C">
        <w:rPr>
          <w:szCs w:val="20"/>
        </w:rPr>
        <w:fldChar w:fldCharType="end"/>
      </w:r>
      <w:r>
        <w:rPr>
          <w:szCs w:val="20"/>
        </w:rPr>
        <w:t xml:space="preserve">, with ((YpCandidateMid – </w:t>
      </w:r>
      <w:proofErr w:type="gramStart"/>
      <w:r>
        <w:rPr>
          <w:szCs w:val="20"/>
        </w:rPr>
        <w:t>63)</w:t>
      </w:r>
      <w:r>
        <w:rPr>
          <w:rFonts w:ascii="Symbol" w:hAnsi="Symbol" w:cs="Symbol"/>
          <w:noProof/>
        </w:rPr>
        <w:t></w:t>
      </w:r>
      <w:r w:rsidRPr="00617CB8">
        <w:rPr>
          <w:rFonts w:ascii="Symbol" w:hAnsi="Symbol" w:cs="Symbol"/>
          <w:noProof/>
        </w:rPr>
        <w:t></w:t>
      </w:r>
      <w:r>
        <w:rPr>
          <w:rFonts w:ascii="Symbol" w:hAnsi="Symbol" w:cs="Symbol"/>
          <w:noProof/>
        </w:rPr>
        <w:t></w:t>
      </w:r>
      <w:r>
        <w:rPr>
          <w:rFonts w:ascii="Symbol" w:hAnsi="Symbol" w:cs="Symbol"/>
          <w:noProof/>
        </w:rPr>
        <w:t></w:t>
      </w:r>
      <w:r>
        <w:rPr>
          <w:rFonts w:ascii="Symbol" w:hAnsi="Symbol" w:cs="Symbol"/>
          <w:noProof/>
        </w:rPr>
        <w:t></w:t>
      </w:r>
      <w:r>
        <w:rPr>
          <w:rFonts w:ascii="Symbol" w:hAnsi="Symbol" w:cs="Symbol"/>
          <w:noProof/>
        </w:rPr>
        <w:t></w:t>
      </w:r>
      <w:r>
        <w:rPr>
          <w:rFonts w:ascii="Symbol" w:hAnsi="Symbol" w:cs="Symbol"/>
          <w:noProof/>
        </w:rPr>
        <w:t></w:t>
      </w:r>
      <w:proofErr w:type="gramEnd"/>
      <w:r>
        <w:rPr>
          <w:szCs w:val="20"/>
        </w:rPr>
        <w:t>, PicSample</w:t>
      </w:r>
      <w:r>
        <w:rPr>
          <w:szCs w:val="20"/>
          <w:vertAlign w:val="subscript"/>
        </w:rPr>
        <w:t>Cb</w:t>
      </w:r>
      <w:r>
        <w:rPr>
          <w:rFonts w:eastAsia="Times New Roman"/>
          <w:szCs w:val="20"/>
          <w:lang w:eastAsia="ko-KR"/>
        </w:rPr>
        <w:t xml:space="preserve">[ xP ][ yP ] and </w:t>
      </w:r>
      <w:r>
        <w:rPr>
          <w:szCs w:val="20"/>
        </w:rPr>
        <w:t>PicSample</w:t>
      </w:r>
      <w:r>
        <w:rPr>
          <w:szCs w:val="20"/>
          <w:vertAlign w:val="subscript"/>
        </w:rPr>
        <w:t>Cr</w:t>
      </w:r>
      <w:r>
        <w:rPr>
          <w:rFonts w:eastAsia="Times New Roman"/>
          <w:szCs w:val="20"/>
          <w:lang w:eastAsia="ko-KR"/>
        </w:rPr>
        <w:t>[ xP ][ yP ]</w:t>
      </w:r>
      <w:r>
        <w:rPr>
          <w:szCs w:val="20"/>
        </w:rPr>
        <w:t xml:space="preserve"> as input.</w:t>
      </w:r>
    </w:p>
    <w:p w14:paraId="63E218BC" w14:textId="1394B576" w:rsidR="00D32FB2" w:rsidRPr="00A6341F" w:rsidRDefault="00DD6C71" w:rsidP="00DD6C71">
      <w:pPr>
        <w:pStyle w:val="ListParagraph"/>
        <w:numPr>
          <w:ilvl w:val="0"/>
          <w:numId w:val="4"/>
        </w:numPr>
        <w:ind w:leftChars="0"/>
        <w:rPr>
          <w:szCs w:val="20"/>
        </w:rPr>
      </w:pPr>
      <w:r>
        <w:rPr>
          <w:szCs w:val="20"/>
        </w:rPr>
        <w:t xml:space="preserve">If </w:t>
      </w:r>
      <w:r w:rsidR="00914D6A">
        <w:rPr>
          <w:szCs w:val="20"/>
        </w:rPr>
        <w:t>Abs</w:t>
      </w:r>
      <w:r>
        <w:rPr>
          <w:szCs w:val="20"/>
        </w:rPr>
        <w:t>(YTest</w:t>
      </w:r>
      <w:r w:rsidR="000D7B41">
        <w:rPr>
          <w:szCs w:val="20"/>
        </w:rPr>
        <w:t>Low</w:t>
      </w:r>
      <w:r w:rsidR="000C47FC">
        <w:rPr>
          <w:szCs w:val="20"/>
        </w:rPr>
        <w:t xml:space="preserve"> – </w:t>
      </w:r>
      <w:r>
        <w:rPr>
          <w:szCs w:val="20"/>
        </w:rPr>
        <w:t>YTarget</w:t>
      </w:r>
      <w:r w:rsidR="00D7469C">
        <w:rPr>
          <w:rFonts w:eastAsia="Times New Roman"/>
          <w:szCs w:val="20"/>
          <w:lang w:eastAsia="ko-KR"/>
        </w:rPr>
        <w:t>[ xP ][ yP ]</w:t>
      </w:r>
      <w:r>
        <w:rPr>
          <w:szCs w:val="20"/>
        </w:rPr>
        <w:t xml:space="preserve">) &lt; </w:t>
      </w:r>
      <w:r w:rsidR="00914D6A">
        <w:rPr>
          <w:szCs w:val="20"/>
        </w:rPr>
        <w:t>Abs</w:t>
      </w:r>
      <w:r>
        <w:rPr>
          <w:szCs w:val="20"/>
        </w:rPr>
        <w:t>(YTest</w:t>
      </w:r>
      <w:r w:rsidR="000D7B41">
        <w:rPr>
          <w:szCs w:val="20"/>
        </w:rPr>
        <w:t>High</w:t>
      </w:r>
      <w:r>
        <w:rPr>
          <w:szCs w:val="20"/>
        </w:rPr>
        <w:t xml:space="preserve"> – YTarget</w:t>
      </w:r>
      <w:r w:rsidR="00D7469C">
        <w:rPr>
          <w:rFonts w:eastAsia="Times New Roman"/>
          <w:szCs w:val="20"/>
          <w:lang w:eastAsia="ko-KR"/>
        </w:rPr>
        <w:t>[ xP ][ yP ]</w:t>
      </w:r>
      <w:r>
        <w:rPr>
          <w:szCs w:val="20"/>
        </w:rPr>
        <w:t xml:space="preserve">), </w:t>
      </w:r>
      <w:r w:rsidRPr="00B249D9">
        <w:rPr>
          <w:szCs w:val="20"/>
        </w:rPr>
        <w:t>PicSample</w:t>
      </w:r>
      <w:r w:rsidRPr="00B249D9">
        <w:rPr>
          <w:szCs w:val="20"/>
          <w:vertAlign w:val="subscript"/>
        </w:rPr>
        <w:t>L</w:t>
      </w:r>
      <w:r>
        <w:rPr>
          <w:rFonts w:eastAsia="Times New Roman"/>
          <w:szCs w:val="20"/>
          <w:lang w:eastAsia="ko-KR"/>
        </w:rPr>
        <w:t>[ xP ][ yP ] is set equal to YCandidateLow. Otherwise it is set equal to YCandidateLow+1.</w:t>
      </w:r>
    </w:p>
    <w:p w14:paraId="193C2E63" w14:textId="5E0F766D" w:rsidR="00CB7FCC" w:rsidRDefault="00CB7FCC" w:rsidP="005114FD">
      <w:pPr>
        <w:pStyle w:val="Heading2"/>
      </w:pPr>
      <w:bookmarkStart w:id="85" w:name="_Ref311239301"/>
      <w:bookmarkStart w:id="86" w:name="_Toc311376406"/>
      <w:r>
        <w:t>Process for calculating luminance from luma and chroma</w:t>
      </w:r>
      <w:bookmarkEnd w:id="85"/>
      <w:bookmarkEnd w:id="86"/>
    </w:p>
    <w:p w14:paraId="34CC3B3F" w14:textId="1066278D" w:rsidR="00CB7FCC" w:rsidRDefault="00CB7FCC" w:rsidP="00307A6F">
      <w:bookmarkStart w:id="87" w:name="_Ref311239337"/>
      <w:r>
        <w:t>Inputs to this process are th</w:t>
      </w:r>
      <w:r w:rsidR="005F5F72">
        <w:t>re</w:t>
      </w:r>
      <w:r>
        <w:t>e variables Y</w:t>
      </w:r>
      <w:r w:rsidR="005F5F72">
        <w:t>p</w:t>
      </w:r>
      <w:r w:rsidRPr="00307A6F">
        <w:rPr>
          <w:vertAlign w:val="subscript"/>
        </w:rPr>
        <w:t>n</w:t>
      </w:r>
      <w:r>
        <w:t xml:space="preserve">, </w:t>
      </w:r>
      <w:r w:rsidR="005F5F72">
        <w:t>CbVal and CrVal.</w:t>
      </w:r>
      <w:bookmarkEnd w:id="87"/>
    </w:p>
    <w:p w14:paraId="177C8749" w14:textId="60620244" w:rsidR="005F5F72" w:rsidRDefault="005F5F72" w:rsidP="00307A6F">
      <w:bookmarkStart w:id="88" w:name="_Ref311239320"/>
      <w:r>
        <w:t>Output of this process is one variable YLinear.</w:t>
      </w:r>
      <w:bookmarkEnd w:id="88"/>
    </w:p>
    <w:p w14:paraId="755E71FA" w14:textId="51E5C211" w:rsidR="00995F36" w:rsidRPr="008E13F2" w:rsidRDefault="00995F36" w:rsidP="008E13F2">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textAlignment w:val="baseline"/>
        <w:rPr>
          <w:rFonts w:eastAsia="Times New Roman"/>
          <w:szCs w:val="20"/>
          <w:lang w:eastAsia="en-US"/>
        </w:rPr>
      </w:pPr>
      <w:r w:rsidRPr="008E13F2">
        <w:rPr>
          <w:rFonts w:eastAsia="Times New Roman"/>
          <w:szCs w:val="20"/>
          <w:lang w:eastAsia="en-US"/>
        </w:rPr>
        <w:t xml:space="preserve">The variable </w:t>
      </w:r>
      <w:r>
        <w:rPr>
          <w:szCs w:val="20"/>
        </w:rPr>
        <w:t>YLinear</w:t>
      </w:r>
      <w:r w:rsidRPr="008E13F2">
        <w:rPr>
          <w:rFonts w:eastAsia="Times New Roman"/>
          <w:szCs w:val="20"/>
          <w:lang w:eastAsia="en-US"/>
        </w:rPr>
        <w:t xml:space="preserve"> is derived </w:t>
      </w:r>
      <w:r w:rsidR="001A3F65">
        <w:rPr>
          <w:rFonts w:eastAsia="Times New Roman"/>
          <w:szCs w:val="20"/>
          <w:lang w:eastAsia="en-US"/>
        </w:rPr>
        <w:t>by applying</w:t>
      </w:r>
      <w:r w:rsidR="00495B8A">
        <w:rPr>
          <w:rFonts w:eastAsia="Times New Roman"/>
          <w:szCs w:val="20"/>
          <w:lang w:eastAsia="en-US"/>
        </w:rPr>
        <w:t xml:space="preserve"> the following ordered steps</w:t>
      </w:r>
      <w:r w:rsidRPr="008E13F2">
        <w:rPr>
          <w:rFonts w:eastAsia="Times New Roman"/>
          <w:szCs w:val="20"/>
          <w:lang w:eastAsia="en-US"/>
        </w:rPr>
        <w:t>:</w:t>
      </w:r>
    </w:p>
    <w:p w14:paraId="38CEEE41" w14:textId="24E7E5E4" w:rsidR="005F5F72" w:rsidRPr="00307A6F" w:rsidRDefault="005F5F72" w:rsidP="00307A6F">
      <w:pPr>
        <w:pStyle w:val="ListParagraph"/>
        <w:numPr>
          <w:ilvl w:val="0"/>
          <w:numId w:val="14"/>
        </w:numPr>
        <w:ind w:leftChars="0" w:left="360"/>
        <w:rPr>
          <w:szCs w:val="20"/>
        </w:rPr>
      </w:pPr>
      <w:r w:rsidRPr="00616AA8">
        <w:rPr>
          <w:szCs w:val="20"/>
        </w:rPr>
        <w:t xml:space="preserve">The variables </w:t>
      </w:r>
      <w:r w:rsidRPr="00307A6F">
        <w:rPr>
          <w:szCs w:val="20"/>
        </w:rPr>
        <w:t>Red</w:t>
      </w:r>
      <w:r w:rsidR="00A60814" w:rsidRPr="00307A6F">
        <w:rPr>
          <w:szCs w:val="20"/>
        </w:rPr>
        <w:t>p</w:t>
      </w:r>
      <w:r w:rsidRPr="00307A6F">
        <w:rPr>
          <w:szCs w:val="20"/>
        </w:rPr>
        <w:t>, Green</w:t>
      </w:r>
      <w:r w:rsidR="00A60814" w:rsidRPr="00307A6F">
        <w:rPr>
          <w:szCs w:val="20"/>
        </w:rPr>
        <w:t>p</w:t>
      </w:r>
      <w:r w:rsidRPr="00307A6F">
        <w:rPr>
          <w:szCs w:val="20"/>
        </w:rPr>
        <w:t>, Blue</w:t>
      </w:r>
      <w:r w:rsidR="00A60814" w:rsidRPr="00307A6F">
        <w:rPr>
          <w:szCs w:val="20"/>
        </w:rPr>
        <w:t>p</w:t>
      </w:r>
      <w:r w:rsidRPr="00307A6F">
        <w:rPr>
          <w:szCs w:val="20"/>
        </w:rPr>
        <w:t xml:space="preserve"> are derived </w:t>
      </w:r>
      <w:r w:rsidR="00D974C3">
        <w:rPr>
          <w:szCs w:val="20"/>
        </w:rPr>
        <w:t>by invoking the process for calculating RGB as specified in clause</w:t>
      </w:r>
      <w:r w:rsidR="004A67E0">
        <w:rPr>
          <w:szCs w:val="20"/>
        </w:rPr>
        <w:t xml:space="preserve"> </w:t>
      </w:r>
      <w:r w:rsidR="004A67E0">
        <w:rPr>
          <w:szCs w:val="20"/>
        </w:rPr>
        <w:fldChar w:fldCharType="begin"/>
      </w:r>
      <w:r w:rsidR="004A67E0">
        <w:rPr>
          <w:szCs w:val="20"/>
        </w:rPr>
        <w:instrText xml:space="preserve"> REF _Ref311375834 \r \h </w:instrText>
      </w:r>
      <w:r w:rsidR="004A67E0">
        <w:rPr>
          <w:szCs w:val="20"/>
        </w:rPr>
      </w:r>
      <w:r w:rsidR="004A67E0">
        <w:rPr>
          <w:szCs w:val="20"/>
        </w:rPr>
        <w:fldChar w:fldCharType="separate"/>
      </w:r>
      <w:r w:rsidR="00DE680D">
        <w:rPr>
          <w:szCs w:val="20"/>
        </w:rPr>
        <w:t>8.11</w:t>
      </w:r>
      <w:r w:rsidR="004A67E0">
        <w:rPr>
          <w:szCs w:val="20"/>
        </w:rPr>
        <w:fldChar w:fldCharType="end"/>
      </w:r>
      <w:r w:rsidR="00D974C3">
        <w:rPr>
          <w:szCs w:val="20"/>
        </w:rPr>
        <w:t xml:space="preserve">, with </w:t>
      </w:r>
      <w:r w:rsidR="00D974C3">
        <w:t>Yp</w:t>
      </w:r>
      <w:r w:rsidR="00D974C3" w:rsidRPr="00307A6F">
        <w:rPr>
          <w:vertAlign w:val="subscript"/>
        </w:rPr>
        <w:t>n</w:t>
      </w:r>
      <w:r w:rsidR="00D974C3">
        <w:t>, CbVal and CrVal</w:t>
      </w:r>
      <w:r w:rsidR="00D974C3" w:rsidRPr="00307A6F" w:rsidDel="00D974C3">
        <w:rPr>
          <w:szCs w:val="20"/>
        </w:rPr>
        <w:t xml:space="preserve"> </w:t>
      </w:r>
      <w:r w:rsidR="00D974C3">
        <w:rPr>
          <w:szCs w:val="20"/>
        </w:rPr>
        <w:t>as input, respectively.</w:t>
      </w:r>
    </w:p>
    <w:p w14:paraId="0C9DB244" w14:textId="4B9FD268" w:rsidR="005F5F72" w:rsidRDefault="005F5F72" w:rsidP="00307A6F">
      <w:pPr>
        <w:pStyle w:val="ListParagraph"/>
        <w:numPr>
          <w:ilvl w:val="0"/>
          <w:numId w:val="14"/>
        </w:numPr>
        <w:ind w:leftChars="0" w:left="360"/>
        <w:rPr>
          <w:szCs w:val="20"/>
        </w:rPr>
      </w:pPr>
      <w:r>
        <w:rPr>
          <w:szCs w:val="20"/>
        </w:rPr>
        <w:t xml:space="preserve">The variables </w:t>
      </w:r>
      <w:r w:rsidR="004726E8">
        <w:rPr>
          <w:szCs w:val="20"/>
        </w:rPr>
        <w:t>RedLinear</w:t>
      </w:r>
      <w:r>
        <w:rPr>
          <w:szCs w:val="20"/>
        </w:rPr>
        <w:t>, GreenLinear and BlueLinear are derived by invoking the process for applying the transfer fu</w:t>
      </w:r>
      <w:r w:rsidR="00E0332C">
        <w:rPr>
          <w:szCs w:val="20"/>
        </w:rPr>
        <w:t xml:space="preserve">nction as specified in clause </w:t>
      </w:r>
      <w:r w:rsidR="00E0332C">
        <w:rPr>
          <w:szCs w:val="20"/>
        </w:rPr>
        <w:fldChar w:fldCharType="begin"/>
      </w:r>
      <w:r w:rsidR="00E0332C">
        <w:rPr>
          <w:szCs w:val="20"/>
        </w:rPr>
        <w:instrText xml:space="preserve"> REF _Ref311239371 \r \h </w:instrText>
      </w:r>
      <w:r w:rsidR="00E0332C">
        <w:rPr>
          <w:szCs w:val="20"/>
        </w:rPr>
      </w:r>
      <w:r w:rsidR="00E0332C">
        <w:rPr>
          <w:szCs w:val="20"/>
        </w:rPr>
        <w:fldChar w:fldCharType="separate"/>
      </w:r>
      <w:r w:rsidR="00DE680D">
        <w:rPr>
          <w:szCs w:val="20"/>
        </w:rPr>
        <w:t>8.12</w:t>
      </w:r>
      <w:r w:rsidR="00E0332C">
        <w:rPr>
          <w:szCs w:val="20"/>
        </w:rPr>
        <w:fldChar w:fldCharType="end"/>
      </w:r>
      <w:r>
        <w:rPr>
          <w:szCs w:val="20"/>
        </w:rPr>
        <w:t>, with Red</w:t>
      </w:r>
      <w:r w:rsidR="00A60814">
        <w:rPr>
          <w:szCs w:val="20"/>
        </w:rPr>
        <w:t>p</w:t>
      </w:r>
      <w:r>
        <w:rPr>
          <w:szCs w:val="20"/>
        </w:rPr>
        <w:t>, Green</w:t>
      </w:r>
      <w:r w:rsidR="00A60814">
        <w:rPr>
          <w:szCs w:val="20"/>
        </w:rPr>
        <w:t xml:space="preserve">p </w:t>
      </w:r>
      <w:r>
        <w:rPr>
          <w:szCs w:val="20"/>
        </w:rPr>
        <w:t>and Blue</w:t>
      </w:r>
      <w:r w:rsidR="00A60814">
        <w:rPr>
          <w:szCs w:val="20"/>
        </w:rPr>
        <w:t>p</w:t>
      </w:r>
      <w:r>
        <w:rPr>
          <w:szCs w:val="20"/>
        </w:rPr>
        <w:t xml:space="preserve"> as input, respectively.</w:t>
      </w:r>
    </w:p>
    <w:p w14:paraId="1FD0EEA9" w14:textId="3C1371B7" w:rsidR="00CB7FCC" w:rsidRPr="004A67E0" w:rsidRDefault="005F5F72" w:rsidP="00307A6F">
      <w:pPr>
        <w:pStyle w:val="ListParagraph"/>
        <w:numPr>
          <w:ilvl w:val="0"/>
          <w:numId w:val="14"/>
        </w:numPr>
        <w:ind w:leftChars="0" w:left="360"/>
      </w:pPr>
      <w:r>
        <w:rPr>
          <w:szCs w:val="20"/>
        </w:rPr>
        <w:t>Y</w:t>
      </w:r>
      <w:r w:rsidR="00995F36">
        <w:rPr>
          <w:szCs w:val="20"/>
        </w:rPr>
        <w:t>Linear</w:t>
      </w:r>
      <w:r>
        <w:rPr>
          <w:szCs w:val="20"/>
        </w:rPr>
        <w:t xml:space="preserve"> is derived by invoking the process for calculating luminance as specified in clause</w:t>
      </w:r>
      <w:r w:rsidR="00E0332C">
        <w:rPr>
          <w:szCs w:val="20"/>
        </w:rPr>
        <w:t xml:space="preserve"> </w:t>
      </w:r>
      <w:r w:rsidR="00E0332C">
        <w:rPr>
          <w:szCs w:val="20"/>
        </w:rPr>
        <w:fldChar w:fldCharType="begin"/>
      </w:r>
      <w:r w:rsidR="00E0332C">
        <w:rPr>
          <w:szCs w:val="20"/>
        </w:rPr>
        <w:instrText xml:space="preserve"> REF _Ref311239393 \r \h </w:instrText>
      </w:r>
      <w:r w:rsidR="00E0332C">
        <w:rPr>
          <w:szCs w:val="20"/>
        </w:rPr>
      </w:r>
      <w:r w:rsidR="00E0332C">
        <w:rPr>
          <w:szCs w:val="20"/>
        </w:rPr>
        <w:fldChar w:fldCharType="separate"/>
      </w:r>
      <w:r w:rsidR="00DE680D">
        <w:rPr>
          <w:szCs w:val="20"/>
        </w:rPr>
        <w:t>8.7</w:t>
      </w:r>
      <w:r w:rsidR="00E0332C">
        <w:rPr>
          <w:szCs w:val="20"/>
        </w:rPr>
        <w:fldChar w:fldCharType="end"/>
      </w:r>
      <w:r>
        <w:rPr>
          <w:szCs w:val="20"/>
        </w:rPr>
        <w:t xml:space="preserve">, with </w:t>
      </w:r>
      <w:r w:rsidR="004726E8">
        <w:rPr>
          <w:szCs w:val="20"/>
        </w:rPr>
        <w:t>RedLinear</w:t>
      </w:r>
      <w:r>
        <w:rPr>
          <w:szCs w:val="20"/>
        </w:rPr>
        <w:t>, GreenLinear and BlueLinear as input.</w:t>
      </w:r>
    </w:p>
    <w:p w14:paraId="1EF11787" w14:textId="56EEEACB" w:rsidR="00D974C3" w:rsidRDefault="00D974C3" w:rsidP="008E13F2">
      <w:pPr>
        <w:pStyle w:val="Heading2"/>
      </w:pPr>
      <w:bookmarkStart w:id="89" w:name="_Ref311375834"/>
      <w:bookmarkStart w:id="90" w:name="_Toc311376407"/>
      <w:r>
        <w:t>Process for calculating RGB</w:t>
      </w:r>
      <w:bookmarkEnd w:id="89"/>
      <w:bookmarkEnd w:id="90"/>
    </w:p>
    <w:p w14:paraId="5A339549" w14:textId="0D5B9676" w:rsidR="004A67E0" w:rsidRDefault="004A67E0" w:rsidP="008E13F2">
      <w:r>
        <w:t>Inputs to this process are three variables Yp, Cbp, Crp.</w:t>
      </w:r>
    </w:p>
    <w:p w14:paraId="78322D34" w14:textId="2B26E304" w:rsidR="004A67E0" w:rsidRDefault="004A67E0" w:rsidP="008E13F2">
      <w:r>
        <w:t>Output of this process are three variables Redp, Greenp, Bluep.</w:t>
      </w:r>
    </w:p>
    <w:p w14:paraId="2E09F43E" w14:textId="77777777" w:rsidR="004A67E0" w:rsidRPr="00F636F1" w:rsidRDefault="004A67E0" w:rsidP="008E13F2">
      <w:pPr>
        <w:rPr>
          <w:szCs w:val="20"/>
        </w:rPr>
      </w:pPr>
      <w:r w:rsidRPr="004A67E0">
        <w:rPr>
          <w:szCs w:val="20"/>
        </w:rPr>
        <w:t>The variables Red</w:t>
      </w:r>
      <w:r w:rsidRPr="00F636F1">
        <w:rPr>
          <w:szCs w:val="20"/>
        </w:rPr>
        <w:t>p, Greenp, Bluep are derived as follows:</w:t>
      </w:r>
    </w:p>
    <w:p w14:paraId="4EEBABBD" w14:textId="614B50FB" w:rsidR="004A67E0" w:rsidRPr="00801F0A" w:rsidRDefault="004A67E0" w:rsidP="004A67E0">
      <w:pPr>
        <w:pStyle w:val="ListParagraph"/>
        <w:numPr>
          <w:ilvl w:val="1"/>
          <w:numId w:val="14"/>
        </w:numPr>
        <w:ind w:leftChars="0" w:left="720"/>
        <w:rPr>
          <w:szCs w:val="20"/>
        </w:rPr>
      </w:pPr>
      <w:r>
        <w:rPr>
          <w:szCs w:val="20"/>
        </w:rPr>
        <w:t xml:space="preserve">Redp = Clip3(0.0, 1.0, Yp + </w:t>
      </w:r>
      <w:r w:rsidRPr="001B4A58">
        <w:rPr>
          <w:szCs w:val="20"/>
        </w:rPr>
        <w:t>a</w:t>
      </w:r>
      <w:r w:rsidRPr="007559E7">
        <w:rPr>
          <w:szCs w:val="20"/>
          <w:vertAlign w:val="subscript"/>
        </w:rPr>
        <w:t>13</w:t>
      </w:r>
      <w:r>
        <w:rPr>
          <w:szCs w:val="20"/>
          <w:vertAlign w:val="subscript"/>
        </w:rPr>
        <w:t xml:space="preserve"> </w:t>
      </w:r>
      <w:r>
        <w:rPr>
          <w:szCs w:val="20"/>
        </w:rPr>
        <w:t>* Cr</w:t>
      </w:r>
      <w:r w:rsidR="00704C19">
        <w:rPr>
          <w:szCs w:val="20"/>
        </w:rPr>
        <w:t>p</w:t>
      </w:r>
      <w:r>
        <w:rPr>
          <w:rFonts w:eastAsia="Times New Roman"/>
          <w:szCs w:val="20"/>
          <w:lang w:eastAsia="ko-KR"/>
        </w:rPr>
        <w:t>)</w:t>
      </w:r>
    </w:p>
    <w:p w14:paraId="42285ADC" w14:textId="08F4402D" w:rsidR="004A67E0" w:rsidRPr="00470AAD" w:rsidRDefault="004A67E0" w:rsidP="004A67E0">
      <w:pPr>
        <w:pStyle w:val="ListParagraph"/>
        <w:numPr>
          <w:ilvl w:val="1"/>
          <w:numId w:val="14"/>
        </w:numPr>
        <w:ind w:leftChars="0" w:left="720"/>
        <w:rPr>
          <w:szCs w:val="20"/>
        </w:rPr>
      </w:pPr>
      <w:r>
        <w:rPr>
          <w:szCs w:val="20"/>
        </w:rPr>
        <w:t xml:space="preserve">Greenp = Clip3(0.0, 1.0, Yp </w:t>
      </w:r>
      <w:r>
        <w:rPr>
          <w:rFonts w:ascii="Symbol" w:hAnsi="Symbol" w:cs="Symbol"/>
          <w:noProof/>
        </w:rPr>
        <w:t></w:t>
      </w:r>
      <w:r>
        <w:rPr>
          <w:szCs w:val="20"/>
        </w:rPr>
        <w:t xml:space="preserve">– </w:t>
      </w:r>
      <w:r w:rsidRPr="001B4A58">
        <w:rPr>
          <w:szCs w:val="20"/>
        </w:rPr>
        <w:t>a</w:t>
      </w:r>
      <w:r>
        <w:rPr>
          <w:szCs w:val="20"/>
          <w:vertAlign w:val="subscript"/>
        </w:rPr>
        <w:t xml:space="preserve">22 </w:t>
      </w:r>
      <w:r>
        <w:rPr>
          <w:szCs w:val="20"/>
        </w:rPr>
        <w:t>* Cb</w:t>
      </w:r>
      <w:r w:rsidR="00704C19">
        <w:rPr>
          <w:szCs w:val="20"/>
        </w:rPr>
        <w:t>p</w:t>
      </w:r>
      <w:r>
        <w:rPr>
          <w:rFonts w:eastAsia="Times New Roman"/>
          <w:szCs w:val="20"/>
          <w:lang w:eastAsia="ko-KR"/>
        </w:rPr>
        <w:t xml:space="preserve"> – </w:t>
      </w:r>
      <w:r w:rsidRPr="001B4A58">
        <w:rPr>
          <w:szCs w:val="20"/>
        </w:rPr>
        <w:t>a</w:t>
      </w:r>
      <w:r>
        <w:rPr>
          <w:szCs w:val="20"/>
          <w:vertAlign w:val="subscript"/>
        </w:rPr>
        <w:t xml:space="preserve">23 </w:t>
      </w:r>
      <w:r>
        <w:rPr>
          <w:rFonts w:eastAsia="Times New Roman"/>
          <w:szCs w:val="20"/>
          <w:lang w:eastAsia="ko-KR"/>
        </w:rPr>
        <w:t xml:space="preserve">* </w:t>
      </w:r>
      <w:r>
        <w:rPr>
          <w:szCs w:val="20"/>
        </w:rPr>
        <w:t>Cr</w:t>
      </w:r>
      <w:r w:rsidR="00704C19">
        <w:rPr>
          <w:szCs w:val="20"/>
        </w:rPr>
        <w:t>p</w:t>
      </w:r>
      <w:r>
        <w:rPr>
          <w:rFonts w:eastAsia="Times New Roman"/>
          <w:szCs w:val="20"/>
          <w:lang w:eastAsia="ko-KR"/>
        </w:rPr>
        <w:t>)</w:t>
      </w:r>
    </w:p>
    <w:p w14:paraId="213284AA" w14:textId="71D47D1F" w:rsidR="004A67E0" w:rsidRPr="00B21ACC" w:rsidRDefault="004A67E0" w:rsidP="004A67E0">
      <w:pPr>
        <w:pStyle w:val="ListParagraph"/>
        <w:numPr>
          <w:ilvl w:val="1"/>
          <w:numId w:val="14"/>
        </w:numPr>
        <w:ind w:leftChars="0" w:left="720"/>
        <w:rPr>
          <w:rFonts w:eastAsia="Times New Roman"/>
          <w:szCs w:val="20"/>
          <w:lang w:eastAsia="ko-KR"/>
        </w:rPr>
      </w:pPr>
      <w:r>
        <w:rPr>
          <w:szCs w:val="20"/>
        </w:rPr>
        <w:t xml:space="preserve">Bluep = Clip3(0.0, 1.0, Yp </w:t>
      </w:r>
      <w:r>
        <w:rPr>
          <w:rFonts w:ascii="Symbol" w:hAnsi="Symbol" w:cs="Symbol"/>
          <w:noProof/>
        </w:rPr>
        <w:t></w:t>
      </w:r>
      <w:r>
        <w:rPr>
          <w:szCs w:val="20"/>
        </w:rPr>
        <w:t xml:space="preserve">+ </w:t>
      </w:r>
      <w:r w:rsidRPr="001B4A58">
        <w:rPr>
          <w:szCs w:val="20"/>
        </w:rPr>
        <w:t>a</w:t>
      </w:r>
      <w:r w:rsidRPr="007559E7">
        <w:rPr>
          <w:szCs w:val="20"/>
          <w:vertAlign w:val="subscript"/>
        </w:rPr>
        <w:t>3</w:t>
      </w:r>
      <w:r>
        <w:rPr>
          <w:szCs w:val="20"/>
          <w:vertAlign w:val="subscript"/>
        </w:rPr>
        <w:t xml:space="preserve">2 </w:t>
      </w:r>
      <w:r>
        <w:rPr>
          <w:szCs w:val="20"/>
        </w:rPr>
        <w:t>* Cb</w:t>
      </w:r>
      <w:r w:rsidR="00704C19">
        <w:rPr>
          <w:szCs w:val="20"/>
        </w:rPr>
        <w:t>p</w:t>
      </w:r>
      <w:r>
        <w:rPr>
          <w:rFonts w:eastAsia="Times New Roman"/>
          <w:szCs w:val="20"/>
          <w:lang w:eastAsia="ko-KR"/>
        </w:rPr>
        <w:t>)</w:t>
      </w:r>
    </w:p>
    <w:p w14:paraId="70F41AF0" w14:textId="77777777" w:rsidR="005114FD" w:rsidRPr="007242C6" w:rsidRDefault="005114FD" w:rsidP="005114FD">
      <w:pPr>
        <w:pStyle w:val="Heading2"/>
      </w:pPr>
      <w:bookmarkStart w:id="91" w:name="_Ref311239371"/>
      <w:bookmarkStart w:id="92" w:name="_Toc311376408"/>
      <w:r w:rsidRPr="007242C6">
        <w:t>Process for applying the transfer function</w:t>
      </w:r>
      <w:bookmarkEnd w:id="91"/>
      <w:bookmarkEnd w:id="92"/>
    </w:p>
    <w:p w14:paraId="5FBA6425" w14:textId="77777777" w:rsidR="005114FD" w:rsidRDefault="005114FD" w:rsidP="005114FD">
      <w:pPr>
        <w:rPr>
          <w:szCs w:val="20"/>
        </w:rPr>
      </w:pPr>
      <w:r>
        <w:rPr>
          <w:szCs w:val="20"/>
        </w:rPr>
        <w:t>Input to this process is one variable NonLinearVal.</w:t>
      </w:r>
    </w:p>
    <w:p w14:paraId="0CA0BC22" w14:textId="77777777" w:rsidR="005114FD" w:rsidRDefault="005114FD" w:rsidP="005114FD">
      <w:pPr>
        <w:rPr>
          <w:szCs w:val="20"/>
        </w:rPr>
      </w:pPr>
      <w:bookmarkStart w:id="93" w:name="_Ref311239367"/>
      <w:r>
        <w:rPr>
          <w:szCs w:val="20"/>
        </w:rPr>
        <w:t>Output of this process is one variable LinearVal.</w:t>
      </w:r>
      <w:bookmarkEnd w:id="93"/>
    </w:p>
    <w:p w14:paraId="5338E3CB" w14:textId="77777777" w:rsidR="005114FD" w:rsidRDefault="005114FD" w:rsidP="005114FD">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textAlignment w:val="baseline"/>
        <w:rPr>
          <w:rFonts w:eastAsia="Times New Roman"/>
          <w:szCs w:val="20"/>
          <w:lang w:eastAsia="en-US"/>
        </w:rPr>
      </w:pPr>
      <w:r>
        <w:rPr>
          <w:rFonts w:eastAsia="Times New Roman"/>
          <w:szCs w:val="20"/>
          <w:lang w:eastAsia="en-US"/>
        </w:rPr>
        <w:t>The variable</w:t>
      </w:r>
      <w:r w:rsidRPr="00954977">
        <w:rPr>
          <w:rFonts w:eastAsia="Times New Roman"/>
          <w:szCs w:val="20"/>
          <w:lang w:eastAsia="en-US"/>
        </w:rPr>
        <w:t xml:space="preserve"> </w:t>
      </w:r>
      <w:r>
        <w:rPr>
          <w:szCs w:val="20"/>
        </w:rPr>
        <w:t>LinearVal</w:t>
      </w:r>
      <w:r>
        <w:rPr>
          <w:rFonts w:eastAsia="Times New Roman"/>
          <w:szCs w:val="20"/>
          <w:lang w:eastAsia="en-US"/>
        </w:rPr>
        <w:t xml:space="preserve"> is </w:t>
      </w:r>
      <w:r w:rsidRPr="00954977">
        <w:rPr>
          <w:rFonts w:eastAsia="Times New Roman"/>
          <w:szCs w:val="20"/>
          <w:lang w:eastAsia="en-US"/>
        </w:rPr>
        <w:t>derived as follows:</w:t>
      </w:r>
    </w:p>
    <w:p w14:paraId="4887D5C3" w14:textId="77777777" w:rsidR="005114FD" w:rsidRDefault="005114FD" w:rsidP="005114FD">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textAlignment w:val="baseline"/>
      </w:pPr>
      <w:r>
        <w:rPr>
          <w:position w:val="-50"/>
        </w:rPr>
        <w:lastRenderedPageBreak/>
        <w:tab/>
      </w:r>
      <w:r w:rsidR="007F0777">
        <w:rPr>
          <w:position w:val="-50"/>
        </w:rPr>
        <w:pict w14:anchorId="5AC2744A">
          <v:shape id="_x0000_i1029" type="#_x0000_t75" style="width:220.05pt;height:53.15pt">
            <v:imagedata r:id="rId22" o:title=""/>
          </v:shape>
        </w:pict>
      </w:r>
      <w:r>
        <w:rPr>
          <w:rFonts w:eastAsia="Times New Roman"/>
          <w:szCs w:val="20"/>
          <w:lang w:eastAsia="en-US"/>
        </w:rPr>
        <w:tab/>
      </w:r>
      <w:r>
        <w:rPr>
          <w:rFonts w:eastAsia="Times New Roman"/>
          <w:szCs w:val="20"/>
          <w:lang w:eastAsia="en-US"/>
        </w:rPr>
        <w:tab/>
      </w:r>
      <w:r>
        <w:rPr>
          <w:rFonts w:eastAsia="Times New Roman"/>
          <w:szCs w:val="20"/>
          <w:lang w:eastAsia="en-US"/>
        </w:rPr>
        <w:tab/>
      </w:r>
      <w:r>
        <w:rPr>
          <w:rFonts w:eastAsia="Times New Roman"/>
          <w:szCs w:val="20"/>
          <w:lang w:eastAsia="en-US"/>
        </w:rPr>
        <w:tab/>
      </w:r>
      <w:r>
        <w:rPr>
          <w:rFonts w:eastAsia="Times New Roman"/>
          <w:szCs w:val="20"/>
          <w:lang w:eastAsia="en-US"/>
        </w:rPr>
        <w:tab/>
      </w:r>
      <w:r>
        <w:rPr>
          <w:rFonts w:eastAsia="Times New Roman"/>
          <w:szCs w:val="20"/>
          <w:lang w:eastAsia="en-US"/>
        </w:rPr>
        <w:tab/>
      </w:r>
      <w:r>
        <w:rPr>
          <w:rFonts w:eastAsia="Times New Roman"/>
          <w:szCs w:val="20"/>
          <w:lang w:eastAsia="en-US"/>
        </w:rPr>
        <w:tab/>
      </w:r>
      <w:r>
        <w:rPr>
          <w:rFonts w:eastAsia="Times New Roman"/>
          <w:szCs w:val="20"/>
          <w:lang w:eastAsia="en-US"/>
        </w:rPr>
        <w:tab/>
      </w:r>
    </w:p>
    <w:p w14:paraId="720954A5" w14:textId="50FE551E" w:rsidR="00B24A54" w:rsidRPr="00B24A54" w:rsidRDefault="005114FD" w:rsidP="002F509C">
      <w:pPr>
        <w:spacing w:before="60"/>
        <w:ind w:left="288"/>
      </w:pPr>
      <w:r w:rsidRPr="00116044">
        <w:rPr>
          <w:sz w:val="18"/>
          <w:szCs w:val="20"/>
        </w:rPr>
        <w:t xml:space="preserve">NOTE 1 – The transfer function in this document is functionally identical to the EOTF </w:t>
      </w:r>
      <w:r w:rsidR="007F319A">
        <w:rPr>
          <w:sz w:val="18"/>
          <w:szCs w:val="20"/>
        </w:rPr>
        <w:t>in</w:t>
      </w:r>
      <w:r w:rsidR="007F319A" w:rsidRPr="00116044">
        <w:rPr>
          <w:sz w:val="18"/>
          <w:szCs w:val="20"/>
        </w:rPr>
        <w:t xml:space="preserve"> </w:t>
      </w:r>
      <w:r w:rsidR="00202FFB">
        <w:rPr>
          <w:sz w:val="18"/>
          <w:szCs w:val="20"/>
        </w:rPr>
        <w:t>[ST 2084]</w:t>
      </w:r>
      <w:r w:rsidRPr="00116044">
        <w:rPr>
          <w:sz w:val="18"/>
          <w:szCs w:val="20"/>
        </w:rPr>
        <w:t>.</w:t>
      </w:r>
      <w:r w:rsidRPr="00B64346">
        <w:rPr>
          <w:sz w:val="18"/>
          <w:szCs w:val="20"/>
        </w:rPr>
        <w:t xml:space="preserve"> </w:t>
      </w:r>
    </w:p>
    <w:p w14:paraId="5142E44E" w14:textId="5D889903" w:rsidR="00113396" w:rsidRDefault="00113396" w:rsidP="00F03309">
      <w:pPr>
        <w:pStyle w:val="Heading1"/>
      </w:pPr>
      <w:bookmarkStart w:id="94" w:name="_Ref311238826"/>
      <w:bookmarkStart w:id="95" w:name="_Toc311376409"/>
      <w:r w:rsidRPr="00B249D9">
        <w:t>Encoding</w:t>
      </w:r>
      <w:r w:rsidR="008D44CE">
        <w:t xml:space="preserve"> process</w:t>
      </w:r>
      <w:bookmarkEnd w:id="94"/>
      <w:bookmarkEnd w:id="95"/>
    </w:p>
    <w:p w14:paraId="7065E934" w14:textId="65921A25" w:rsidR="00EF5D13" w:rsidRPr="00B249D9" w:rsidRDefault="00EF5D13" w:rsidP="00EF5D13">
      <w:pPr>
        <w:tabs>
          <w:tab w:val="left" w:pos="284"/>
        </w:tabs>
        <w:ind w:left="284" w:hanging="284"/>
        <w:rPr>
          <w:szCs w:val="20"/>
          <w:lang w:eastAsia="ko-KR"/>
        </w:rPr>
      </w:pPr>
      <w:r>
        <w:rPr>
          <w:szCs w:val="20"/>
          <w:lang w:eastAsia="ko-KR"/>
        </w:rPr>
        <w:t>Input</w:t>
      </w:r>
      <w:r w:rsidRPr="00B249D9">
        <w:rPr>
          <w:szCs w:val="20"/>
          <w:lang w:eastAsia="ko-KR"/>
        </w:rPr>
        <w:t xml:space="preserve">s of this process are: </w:t>
      </w:r>
    </w:p>
    <w:p w14:paraId="10B06C80" w14:textId="76D1392B" w:rsidR="00EF5D13" w:rsidRPr="00B249D9" w:rsidRDefault="00EF5D13" w:rsidP="00EF5D13">
      <w:pPr>
        <w:ind w:left="434" w:hanging="434"/>
        <w:rPr>
          <w:szCs w:val="20"/>
          <w:lang w:eastAsia="ko-KR"/>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sidRPr="00B249D9">
        <w:rPr>
          <w:szCs w:val="20"/>
          <w:vertAlign w:val="subscript"/>
        </w:rPr>
        <w:t>L</w:t>
      </w:r>
      <w:r w:rsidRPr="00B249D9">
        <w:rPr>
          <w:szCs w:val="20"/>
        </w:rPr>
        <w:t xml:space="preserve"> of </w:t>
      </w:r>
      <w:r w:rsidR="007923CE">
        <w:rPr>
          <w:szCs w:val="20"/>
        </w:rPr>
        <w:t xml:space="preserve">integer </w:t>
      </w:r>
      <w:r w:rsidRPr="00B249D9">
        <w:rPr>
          <w:szCs w:val="20"/>
        </w:rPr>
        <w:t>luma samples</w:t>
      </w:r>
      <w:r w:rsidR="00972067" w:rsidRPr="00972067">
        <w:rPr>
          <w:szCs w:val="20"/>
        </w:rPr>
        <w:t xml:space="preserve"> </w:t>
      </w:r>
      <w:r w:rsidR="007923CE">
        <w:rPr>
          <w:szCs w:val="20"/>
        </w:rPr>
        <w:t>in the range of 0 to 1023</w:t>
      </w:r>
      <w:r w:rsidR="007923CE">
        <w:t>, inclusive</w:t>
      </w:r>
      <w:r w:rsidRPr="00B249D9">
        <w:rPr>
          <w:szCs w:val="20"/>
        </w:rPr>
        <w:t>,</w:t>
      </w:r>
    </w:p>
    <w:p w14:paraId="5B3F20AC" w14:textId="538B2B2B" w:rsidR="00EF5D13" w:rsidRPr="00B249D9" w:rsidRDefault="00EF5D13" w:rsidP="00EF5D13">
      <w:pPr>
        <w:ind w:left="434" w:hanging="434"/>
        <w:rPr>
          <w:szCs w:val="20"/>
          <w:lang w:eastAsia="ko-KR"/>
        </w:rPr>
      </w:pPr>
      <w:r w:rsidRPr="00B249D9">
        <w:rPr>
          <w:szCs w:val="20"/>
        </w:rPr>
        <w:t>–</w:t>
      </w:r>
      <w:r w:rsidRPr="00B249D9">
        <w:rPr>
          <w:szCs w:val="20"/>
        </w:rPr>
        <w:tab/>
        <w:t>a (</w:t>
      </w:r>
      <w:r w:rsidRPr="00B249D9">
        <w:rPr>
          <w:szCs w:val="20"/>
          <w:lang w:eastAsia="ko-KR"/>
        </w:rPr>
        <w:t>PicWidthIn</w:t>
      </w:r>
      <w:r w:rsidR="00785E65">
        <w:rPr>
          <w:szCs w:val="20"/>
          <w:lang w:eastAsia="ko-KR"/>
        </w:rPr>
        <w:t>Half</w:t>
      </w:r>
      <w:r w:rsidRPr="00B249D9">
        <w:rPr>
          <w:szCs w:val="20"/>
        </w:rPr>
        <w:t>)x(</w:t>
      </w:r>
      <w:r w:rsidRPr="00B249D9">
        <w:rPr>
          <w:szCs w:val="20"/>
          <w:lang w:eastAsia="ko-KR"/>
        </w:rPr>
        <w:t>PicHeightIn</w:t>
      </w:r>
      <w:r w:rsidR="00785E65">
        <w:rPr>
          <w:szCs w:val="20"/>
          <w:lang w:eastAsia="ko-KR"/>
        </w:rPr>
        <w:t>Half</w:t>
      </w:r>
      <w:r w:rsidRPr="00B249D9">
        <w:rPr>
          <w:szCs w:val="20"/>
        </w:rPr>
        <w:t>) array PicSample</w:t>
      </w:r>
      <w:r>
        <w:rPr>
          <w:szCs w:val="20"/>
        </w:rPr>
        <w:t>Sub</w:t>
      </w:r>
      <w:r w:rsidRPr="00B249D9">
        <w:rPr>
          <w:szCs w:val="20"/>
          <w:vertAlign w:val="subscript"/>
        </w:rPr>
        <w:t>Cb</w:t>
      </w:r>
      <w:r w:rsidRPr="00B249D9">
        <w:rPr>
          <w:szCs w:val="20"/>
        </w:rPr>
        <w:t xml:space="preserve"> of </w:t>
      </w:r>
      <w:r w:rsidR="007923CE">
        <w:rPr>
          <w:szCs w:val="20"/>
        </w:rPr>
        <w:t xml:space="preserve">integer </w:t>
      </w:r>
      <w:r w:rsidRPr="00B249D9">
        <w:rPr>
          <w:szCs w:val="20"/>
        </w:rPr>
        <w:t>chroma samples of the component Cb</w:t>
      </w:r>
      <w:r w:rsidR="00972067" w:rsidRPr="00972067">
        <w:rPr>
          <w:szCs w:val="20"/>
        </w:rPr>
        <w:t xml:space="preserve"> </w:t>
      </w:r>
      <w:r w:rsidR="007923CE">
        <w:rPr>
          <w:szCs w:val="20"/>
        </w:rPr>
        <w:t>in the range of 0 to 1023</w:t>
      </w:r>
      <w:r w:rsidR="007923CE">
        <w:t>, inclusive</w:t>
      </w:r>
      <w:r w:rsidRPr="00B249D9">
        <w:rPr>
          <w:szCs w:val="20"/>
        </w:rPr>
        <w:t>,</w:t>
      </w:r>
    </w:p>
    <w:p w14:paraId="1FD54CD7" w14:textId="1D03F6E7" w:rsidR="00EF5D13" w:rsidRPr="00B249D9" w:rsidRDefault="00EF5D13" w:rsidP="00EF5D13">
      <w:pPr>
        <w:ind w:left="434" w:hanging="434"/>
        <w:rPr>
          <w:szCs w:val="20"/>
        </w:rPr>
      </w:pPr>
      <w:r w:rsidRPr="00B249D9">
        <w:rPr>
          <w:szCs w:val="20"/>
        </w:rPr>
        <w:t>–</w:t>
      </w:r>
      <w:r w:rsidRPr="00B249D9">
        <w:rPr>
          <w:szCs w:val="20"/>
        </w:rPr>
        <w:tab/>
        <w:t>a (</w:t>
      </w:r>
      <w:r w:rsidRPr="00B249D9">
        <w:rPr>
          <w:szCs w:val="20"/>
          <w:lang w:eastAsia="ko-KR"/>
        </w:rPr>
        <w:t>PicWidthIn</w:t>
      </w:r>
      <w:r w:rsidR="00785E65">
        <w:rPr>
          <w:szCs w:val="20"/>
          <w:lang w:eastAsia="ko-KR"/>
        </w:rPr>
        <w:t>Half</w:t>
      </w:r>
      <w:r w:rsidRPr="00B249D9">
        <w:rPr>
          <w:szCs w:val="20"/>
        </w:rPr>
        <w:t>)x(</w:t>
      </w:r>
      <w:r w:rsidRPr="00B249D9">
        <w:rPr>
          <w:szCs w:val="20"/>
          <w:lang w:eastAsia="ko-KR"/>
        </w:rPr>
        <w:t>PicHeightIn</w:t>
      </w:r>
      <w:r w:rsidR="00785E65">
        <w:rPr>
          <w:szCs w:val="20"/>
          <w:lang w:eastAsia="ko-KR"/>
        </w:rPr>
        <w:t>Half</w:t>
      </w:r>
      <w:r w:rsidRPr="00B249D9">
        <w:rPr>
          <w:szCs w:val="20"/>
        </w:rPr>
        <w:t>) array PicSample</w:t>
      </w:r>
      <w:r>
        <w:rPr>
          <w:szCs w:val="20"/>
        </w:rPr>
        <w:t>Sub</w:t>
      </w:r>
      <w:r w:rsidRPr="00B249D9">
        <w:rPr>
          <w:szCs w:val="20"/>
          <w:vertAlign w:val="subscript"/>
        </w:rPr>
        <w:t>Cr</w:t>
      </w:r>
      <w:r w:rsidRPr="00B249D9">
        <w:rPr>
          <w:szCs w:val="20"/>
        </w:rPr>
        <w:t xml:space="preserve"> of </w:t>
      </w:r>
      <w:r w:rsidR="007923CE">
        <w:rPr>
          <w:szCs w:val="20"/>
        </w:rPr>
        <w:t xml:space="preserve">integer </w:t>
      </w:r>
      <w:r w:rsidRPr="00B249D9">
        <w:rPr>
          <w:szCs w:val="20"/>
        </w:rPr>
        <w:t>chroma samples of the component Cr</w:t>
      </w:r>
      <w:r w:rsidR="00972067" w:rsidRPr="00972067">
        <w:rPr>
          <w:szCs w:val="20"/>
        </w:rPr>
        <w:t xml:space="preserve"> </w:t>
      </w:r>
      <w:r w:rsidR="007923CE">
        <w:rPr>
          <w:szCs w:val="20"/>
        </w:rPr>
        <w:t>in the range of 0 to 1023</w:t>
      </w:r>
      <w:r w:rsidR="007923CE">
        <w:t>, inclusive</w:t>
      </w:r>
      <w:r w:rsidRPr="00B249D9">
        <w:rPr>
          <w:szCs w:val="20"/>
        </w:rPr>
        <w:t>.</w:t>
      </w:r>
    </w:p>
    <w:p w14:paraId="0AE2ACF0" w14:textId="612B0190" w:rsidR="00EF5D13" w:rsidRDefault="00EF5D13" w:rsidP="00EF5D13">
      <w:r>
        <w:t xml:space="preserve">In addition, </w:t>
      </w:r>
      <w:r w:rsidR="003E3FF6">
        <w:rPr>
          <w:szCs w:val="20"/>
        </w:rPr>
        <w:t>mastering display colour volume information</w:t>
      </w:r>
      <w:r w:rsidR="003E3FF6">
        <w:t xml:space="preserve"> is</w:t>
      </w:r>
      <w:r>
        <w:t xml:space="preserve"> optional input</w:t>
      </w:r>
      <w:r w:rsidR="003E3FF6">
        <w:t xml:space="preserve"> to the encoding process.</w:t>
      </w:r>
    </w:p>
    <w:p w14:paraId="5612BD2E" w14:textId="4199B865" w:rsidR="00433494" w:rsidRDefault="00433494" w:rsidP="00433494">
      <w:pPr>
        <w:ind w:left="434" w:hanging="434"/>
        <w:rPr>
          <w:szCs w:val="20"/>
        </w:rPr>
      </w:pPr>
      <w:r>
        <w:rPr>
          <w:szCs w:val="20"/>
        </w:rPr>
        <w:t>Output of this process is a bitstream.</w:t>
      </w:r>
    </w:p>
    <w:p w14:paraId="6CBF6C3C" w14:textId="7494EA26" w:rsidR="009D4A2C" w:rsidRDefault="008C2034" w:rsidP="009C5184">
      <w:pPr>
        <w:rPr>
          <w:szCs w:val="20"/>
        </w:rPr>
      </w:pPr>
      <w:r>
        <w:rPr>
          <w:szCs w:val="20"/>
        </w:rPr>
        <w:t xml:space="preserve">This document does not </w:t>
      </w:r>
      <w:r w:rsidR="008D44CE">
        <w:rPr>
          <w:szCs w:val="20"/>
        </w:rPr>
        <w:t xml:space="preserve">provide a detailed </w:t>
      </w:r>
      <w:r>
        <w:rPr>
          <w:szCs w:val="20"/>
        </w:rPr>
        <w:t>descr</w:t>
      </w:r>
      <w:r w:rsidR="008D44CE">
        <w:rPr>
          <w:szCs w:val="20"/>
        </w:rPr>
        <w:t>iption of</w:t>
      </w:r>
      <w:r>
        <w:rPr>
          <w:szCs w:val="20"/>
        </w:rPr>
        <w:t xml:space="preserve"> the </w:t>
      </w:r>
      <w:r w:rsidR="00A0680F">
        <w:rPr>
          <w:szCs w:val="20"/>
        </w:rPr>
        <w:t xml:space="preserve">encoding process or the bitstream format. </w:t>
      </w:r>
      <w:r w:rsidR="009B189D">
        <w:rPr>
          <w:szCs w:val="20"/>
        </w:rPr>
        <w:t xml:space="preserve">Clause </w:t>
      </w:r>
      <w:r w:rsidR="00E0332C">
        <w:rPr>
          <w:szCs w:val="20"/>
        </w:rPr>
        <w:fldChar w:fldCharType="begin"/>
      </w:r>
      <w:r w:rsidR="00E0332C">
        <w:rPr>
          <w:szCs w:val="20"/>
        </w:rPr>
        <w:instrText xml:space="preserve"> REF _Ref311239421 \r \h </w:instrText>
      </w:r>
      <w:r w:rsidR="00E0332C">
        <w:rPr>
          <w:szCs w:val="20"/>
        </w:rPr>
      </w:r>
      <w:r w:rsidR="00E0332C">
        <w:rPr>
          <w:szCs w:val="20"/>
        </w:rPr>
        <w:fldChar w:fldCharType="separate"/>
      </w:r>
      <w:r w:rsidR="00DE680D">
        <w:rPr>
          <w:szCs w:val="20"/>
        </w:rPr>
        <w:t>9.1</w:t>
      </w:r>
      <w:r w:rsidR="00E0332C">
        <w:rPr>
          <w:szCs w:val="20"/>
        </w:rPr>
        <w:fldChar w:fldCharType="end"/>
      </w:r>
      <w:r w:rsidR="00E0332C">
        <w:rPr>
          <w:szCs w:val="20"/>
        </w:rPr>
        <w:t xml:space="preserve"> </w:t>
      </w:r>
      <w:r w:rsidR="009C5184">
        <w:rPr>
          <w:szCs w:val="20"/>
        </w:rPr>
        <w:t>provides information on suitable settings of syntax elements when creating bitstreams in accordance with [HEVC]</w:t>
      </w:r>
      <w:r w:rsidR="004C7C0B">
        <w:rPr>
          <w:szCs w:val="20"/>
        </w:rPr>
        <w:t xml:space="preserve">. </w:t>
      </w:r>
      <w:r w:rsidR="009C5184">
        <w:rPr>
          <w:szCs w:val="20"/>
        </w:rPr>
        <w:t xml:space="preserve"> </w:t>
      </w:r>
      <w:r w:rsidR="004C7C0B">
        <w:rPr>
          <w:szCs w:val="20"/>
        </w:rPr>
        <w:t xml:space="preserve">Clause </w:t>
      </w:r>
      <w:r w:rsidR="00E0332C">
        <w:rPr>
          <w:szCs w:val="20"/>
        </w:rPr>
        <w:fldChar w:fldCharType="begin"/>
      </w:r>
      <w:r w:rsidR="00E0332C">
        <w:rPr>
          <w:szCs w:val="20"/>
        </w:rPr>
        <w:instrText xml:space="preserve"> REF _Ref311239435 \r \h </w:instrText>
      </w:r>
      <w:r w:rsidR="00E0332C">
        <w:rPr>
          <w:szCs w:val="20"/>
        </w:rPr>
      </w:r>
      <w:r w:rsidR="00E0332C">
        <w:rPr>
          <w:szCs w:val="20"/>
        </w:rPr>
        <w:fldChar w:fldCharType="separate"/>
      </w:r>
      <w:r w:rsidR="00DE680D">
        <w:rPr>
          <w:szCs w:val="20"/>
        </w:rPr>
        <w:t>9.2</w:t>
      </w:r>
      <w:r w:rsidR="00E0332C">
        <w:rPr>
          <w:szCs w:val="20"/>
        </w:rPr>
        <w:fldChar w:fldCharType="end"/>
      </w:r>
      <w:r w:rsidR="004C7C0B">
        <w:rPr>
          <w:szCs w:val="20"/>
        </w:rPr>
        <w:t xml:space="preserve"> provides information on suitable settings of syntax elements when creating bitstreams in accordance with [AVC].  </w:t>
      </w:r>
    </w:p>
    <w:p w14:paraId="5822685D" w14:textId="16E7B585" w:rsidR="008A72F6" w:rsidRDefault="008A72F6" w:rsidP="009C5184">
      <w:pPr>
        <w:rPr>
          <w:szCs w:val="20"/>
        </w:rPr>
      </w:pPr>
      <w:r>
        <w:rPr>
          <w:szCs w:val="20"/>
        </w:rPr>
        <w:t xml:space="preserve">If mastering display colour volume information is input to the encoder it is recommended that </w:t>
      </w:r>
      <w:r w:rsidR="00C72DB5">
        <w:rPr>
          <w:szCs w:val="20"/>
        </w:rPr>
        <w:t>Mastering display colour v</w:t>
      </w:r>
      <w:r>
        <w:rPr>
          <w:szCs w:val="20"/>
        </w:rPr>
        <w:t xml:space="preserve">olume SEI messages are included at least at each </w:t>
      </w:r>
      <w:r>
        <w:t>Random Access Point Access Unit (RAPAU).</w:t>
      </w:r>
      <w:r w:rsidR="00932278" w:rsidRPr="00932278">
        <w:t xml:space="preserve"> </w:t>
      </w:r>
      <w:r w:rsidR="00932278">
        <w:t>The information provided in the mastering display colour volume information SEI message shall apply until, but not necessarily including, the next RAPAU. If multiple mastering display colour volume SEI messages are included in the bitstream between the start of two RAPAU</w:t>
      </w:r>
      <w:r w:rsidR="00820056">
        <w:t>s</w:t>
      </w:r>
      <w:r w:rsidR="00932278">
        <w:t xml:space="preserve"> then those SEI messages shall have the same content.</w:t>
      </w:r>
      <w:r>
        <w:t xml:space="preserve"> </w:t>
      </w:r>
      <w:r w:rsidR="009256DD">
        <w:fldChar w:fldCharType="begin"/>
      </w:r>
      <w:r w:rsidR="009256DD">
        <w:instrText xml:space="preserve"> REF _Ref311320209 \h </w:instrText>
      </w:r>
      <w:r w:rsidR="009256DD">
        <w:fldChar w:fldCharType="separate"/>
      </w:r>
      <w:r w:rsidR="00DE680D">
        <w:t xml:space="preserve">Table </w:t>
      </w:r>
      <w:r w:rsidR="00DE680D">
        <w:rPr>
          <w:noProof/>
        </w:rPr>
        <w:t>2</w:t>
      </w:r>
      <w:r w:rsidR="009256DD">
        <w:fldChar w:fldCharType="end"/>
      </w:r>
      <w:r w:rsidR="009256DD">
        <w:t xml:space="preserve"> s</w:t>
      </w:r>
      <w:r>
        <w:t xml:space="preserve">hows an example of what values the Master </w:t>
      </w:r>
      <w:r w:rsidR="00C72DB5">
        <w:t>display colour v</w:t>
      </w:r>
      <w:r>
        <w:t>olume SEI message would contain in case the mastering display uses P3 c</w:t>
      </w:r>
      <w:r w:rsidR="00932278">
        <w:t>o</w:t>
      </w:r>
      <w:r>
        <w:t>lour primaries</w:t>
      </w:r>
      <w:r w:rsidR="00DB008A">
        <w:t xml:space="preserve"> </w:t>
      </w:r>
      <w:r w:rsidR="00DB008A" w:rsidRPr="00B249D9">
        <w:t>[</w:t>
      </w:r>
      <w:r w:rsidR="00DB008A">
        <w:t>RP 431-2</w:t>
      </w:r>
      <w:r w:rsidR="00DB008A" w:rsidRPr="00B249D9">
        <w:t>]</w:t>
      </w:r>
      <w:r>
        <w:t>, D65 white point and luminance range of 0 cd/m</w:t>
      </w:r>
      <w:r w:rsidRPr="00984A75">
        <w:rPr>
          <w:vertAlign w:val="superscript"/>
        </w:rPr>
        <w:t>2</w:t>
      </w:r>
      <w:r>
        <w:t xml:space="preserve"> to 2000 cd/m</w:t>
      </w:r>
      <w:r w:rsidRPr="00984A75">
        <w:rPr>
          <w:vertAlign w:val="superscript"/>
        </w:rPr>
        <w:t>2</w:t>
      </w:r>
      <w:r>
        <w:t xml:space="preserve">, inclusive. </w:t>
      </w:r>
      <w:r>
        <w:rPr>
          <w:szCs w:val="20"/>
        </w:rPr>
        <w:t xml:space="preserve"> </w:t>
      </w:r>
    </w:p>
    <w:p w14:paraId="0FF1FDD8" w14:textId="38DC0634" w:rsidR="009256DD" w:rsidRDefault="009256DD" w:rsidP="00984A75">
      <w:pPr>
        <w:pStyle w:val="Caption"/>
        <w:keepNext/>
      </w:pPr>
      <w:bookmarkStart w:id="96" w:name="_Ref311320209"/>
      <w:r>
        <w:t xml:space="preserve">Table </w:t>
      </w:r>
      <w:r>
        <w:fldChar w:fldCharType="begin"/>
      </w:r>
      <w:r>
        <w:instrText xml:space="preserve"> SEQ Table \* ARABIC </w:instrText>
      </w:r>
      <w:r>
        <w:fldChar w:fldCharType="separate"/>
      </w:r>
      <w:r w:rsidR="00DE680D">
        <w:rPr>
          <w:noProof/>
        </w:rPr>
        <w:t>2</w:t>
      </w:r>
      <w:r>
        <w:fldChar w:fldCharType="end"/>
      </w:r>
      <w:bookmarkEnd w:id="96"/>
      <w:r>
        <w:t xml:space="preserve"> – Example Mastering display colour volume SEI message representing P3 colour primaries</w:t>
      </w:r>
      <w:r w:rsidR="00DB008A">
        <w:t xml:space="preserve"> </w:t>
      </w:r>
      <w:r w:rsidR="00DB008A" w:rsidRPr="00B249D9">
        <w:t>[</w:t>
      </w:r>
      <w:r w:rsidR="00DB008A">
        <w:t>RP 431-2</w:t>
      </w:r>
      <w:r w:rsidR="00DB008A" w:rsidRPr="00B249D9">
        <w:t>]</w:t>
      </w:r>
      <w:r>
        <w:t>, D65 white point and luminace</w:t>
      </w:r>
      <w:r w:rsidRPr="009256DD">
        <w:t xml:space="preserve"> </w:t>
      </w:r>
      <w:r>
        <w:t>range of 0 cd/m</w:t>
      </w:r>
      <w:r w:rsidRPr="006F176E">
        <w:rPr>
          <w:vertAlign w:val="superscript"/>
        </w:rPr>
        <w:t>2</w:t>
      </w:r>
      <w:r>
        <w:t xml:space="preserve"> to 2000 cd/m</w:t>
      </w:r>
      <w:r w:rsidRPr="006F176E">
        <w:rPr>
          <w:vertAlign w:val="superscript"/>
        </w:rPr>
        <w:t>2</w:t>
      </w:r>
      <w:r>
        <w:t>, inclusive.</w:t>
      </w:r>
    </w:p>
    <w:tbl>
      <w:tblPr>
        <w:tblW w:w="6289" w:type="dxa"/>
        <w:jc w:val="center"/>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56"/>
        <w:gridCol w:w="1933"/>
      </w:tblGrid>
      <w:tr w:rsidR="008A72F6" w:rsidRPr="00140365" w14:paraId="430537BA" w14:textId="77777777" w:rsidTr="008A72F6">
        <w:trPr>
          <w:trHeight w:val="255"/>
          <w:jc w:val="center"/>
        </w:trPr>
        <w:tc>
          <w:tcPr>
            <w:tcW w:w="4356" w:type="dxa"/>
            <w:noWrap/>
            <w:tcMar>
              <w:top w:w="9" w:type="dxa"/>
              <w:left w:w="9" w:type="dxa"/>
              <w:bottom w:w="0" w:type="dxa"/>
              <w:right w:w="9" w:type="dxa"/>
            </w:tcMar>
            <w:vAlign w:val="bottom"/>
          </w:tcPr>
          <w:p w14:paraId="0808BDA4" w14:textId="77777777" w:rsidR="008A72F6" w:rsidRPr="00984A75" w:rsidRDefault="008A72F6" w:rsidP="008A72F6">
            <w:pPr>
              <w:keepNext/>
              <w:spacing w:before="0"/>
              <w:jc w:val="center"/>
              <w:rPr>
                <w:rFonts w:eastAsia="Arial Unicode MS"/>
                <w:b/>
                <w:szCs w:val="20"/>
              </w:rPr>
            </w:pPr>
            <w:r w:rsidRPr="00984A75">
              <w:rPr>
                <w:b/>
                <w:szCs w:val="20"/>
              </w:rPr>
              <w:t xml:space="preserve">Syntax element </w:t>
            </w:r>
          </w:p>
        </w:tc>
        <w:tc>
          <w:tcPr>
            <w:tcW w:w="1933" w:type="dxa"/>
            <w:noWrap/>
            <w:tcMar>
              <w:top w:w="9" w:type="dxa"/>
              <w:left w:w="9" w:type="dxa"/>
              <w:bottom w:w="0" w:type="dxa"/>
              <w:right w:w="9" w:type="dxa"/>
            </w:tcMar>
            <w:vAlign w:val="bottom"/>
          </w:tcPr>
          <w:p w14:paraId="525FDF45" w14:textId="50E9D04F" w:rsidR="008A72F6" w:rsidRPr="00984A75" w:rsidRDefault="008A72F6" w:rsidP="008A72F6">
            <w:pPr>
              <w:keepNext/>
              <w:spacing w:before="0"/>
              <w:jc w:val="center"/>
              <w:rPr>
                <w:rFonts w:eastAsia="Arial Unicode MS"/>
                <w:b/>
                <w:szCs w:val="20"/>
              </w:rPr>
            </w:pPr>
            <w:r>
              <w:rPr>
                <w:b/>
                <w:szCs w:val="20"/>
              </w:rPr>
              <w:t>Example</w:t>
            </w:r>
            <w:r w:rsidRPr="00984A75">
              <w:rPr>
                <w:b/>
                <w:szCs w:val="20"/>
              </w:rPr>
              <w:t xml:space="preserve"> value</w:t>
            </w:r>
          </w:p>
        </w:tc>
      </w:tr>
      <w:tr w:rsidR="008A72F6" w:rsidRPr="00140365" w14:paraId="0640797A" w14:textId="77777777" w:rsidTr="008A72F6">
        <w:trPr>
          <w:trHeight w:val="255"/>
          <w:jc w:val="center"/>
        </w:trPr>
        <w:tc>
          <w:tcPr>
            <w:tcW w:w="4356" w:type="dxa"/>
            <w:noWrap/>
            <w:tcMar>
              <w:top w:w="9" w:type="dxa"/>
              <w:left w:w="9" w:type="dxa"/>
              <w:bottom w:w="0" w:type="dxa"/>
              <w:right w:w="9" w:type="dxa"/>
            </w:tcMar>
            <w:vAlign w:val="bottom"/>
          </w:tcPr>
          <w:p w14:paraId="3A37B65C" w14:textId="3FD1A42F" w:rsidR="008A72F6" w:rsidRDefault="00C72DB5" w:rsidP="008A72F6">
            <w:pPr>
              <w:keepNext/>
              <w:spacing w:before="0"/>
              <w:jc w:val="center"/>
              <w:rPr>
                <w:szCs w:val="20"/>
              </w:rPr>
            </w:pPr>
            <w:r w:rsidRPr="00617CB8">
              <w:rPr>
                <w:b/>
              </w:rPr>
              <w:t>display_primaries_x</w:t>
            </w:r>
            <w:r>
              <w:rPr>
                <w:b/>
              </w:rPr>
              <w:t>[0]</w:t>
            </w:r>
          </w:p>
        </w:tc>
        <w:tc>
          <w:tcPr>
            <w:tcW w:w="1933" w:type="dxa"/>
            <w:noWrap/>
            <w:tcMar>
              <w:top w:w="9" w:type="dxa"/>
              <w:left w:w="9" w:type="dxa"/>
              <w:bottom w:w="0" w:type="dxa"/>
              <w:right w:w="9" w:type="dxa"/>
            </w:tcMar>
            <w:vAlign w:val="bottom"/>
          </w:tcPr>
          <w:p w14:paraId="065BAE75" w14:textId="7242C63E" w:rsidR="008A72F6" w:rsidRDefault="008A72F6" w:rsidP="008A72F6">
            <w:pPr>
              <w:keepNext/>
              <w:spacing w:before="0"/>
              <w:jc w:val="center"/>
              <w:rPr>
                <w:szCs w:val="20"/>
              </w:rPr>
            </w:pPr>
            <w:r w:rsidRPr="00D74008">
              <w:rPr>
                <w:szCs w:val="22"/>
              </w:rPr>
              <w:t>13250</w:t>
            </w:r>
          </w:p>
        </w:tc>
      </w:tr>
      <w:tr w:rsidR="008A72F6" w:rsidRPr="00140365" w14:paraId="4E2BE1DA" w14:textId="77777777" w:rsidTr="008A72F6">
        <w:trPr>
          <w:trHeight w:val="255"/>
          <w:jc w:val="center"/>
        </w:trPr>
        <w:tc>
          <w:tcPr>
            <w:tcW w:w="4356" w:type="dxa"/>
            <w:noWrap/>
            <w:tcMar>
              <w:top w:w="9" w:type="dxa"/>
              <w:left w:w="9" w:type="dxa"/>
              <w:bottom w:w="0" w:type="dxa"/>
              <w:right w:w="9" w:type="dxa"/>
            </w:tcMar>
            <w:vAlign w:val="bottom"/>
          </w:tcPr>
          <w:p w14:paraId="7280EEEC" w14:textId="71EC8FAC" w:rsidR="008A72F6" w:rsidRPr="00617CB8" w:rsidRDefault="00C72DB5" w:rsidP="008A72F6">
            <w:pPr>
              <w:keepNext/>
              <w:spacing w:before="0"/>
              <w:jc w:val="center"/>
              <w:rPr>
                <w:b/>
                <w:noProof/>
              </w:rPr>
            </w:pPr>
            <w:r>
              <w:rPr>
                <w:b/>
              </w:rPr>
              <w:t>display_primaries_y[0]</w:t>
            </w:r>
          </w:p>
        </w:tc>
        <w:tc>
          <w:tcPr>
            <w:tcW w:w="1933" w:type="dxa"/>
            <w:noWrap/>
            <w:tcMar>
              <w:top w:w="9" w:type="dxa"/>
              <w:left w:w="9" w:type="dxa"/>
              <w:bottom w:w="0" w:type="dxa"/>
              <w:right w:w="9" w:type="dxa"/>
            </w:tcMar>
            <w:vAlign w:val="bottom"/>
          </w:tcPr>
          <w:p w14:paraId="575AB703" w14:textId="5A3F3128" w:rsidR="008A72F6" w:rsidRDefault="00C72DB5" w:rsidP="008A72F6">
            <w:pPr>
              <w:keepNext/>
              <w:spacing w:before="0"/>
              <w:jc w:val="center"/>
              <w:rPr>
                <w:szCs w:val="20"/>
              </w:rPr>
            </w:pPr>
            <w:r w:rsidRPr="00D74008">
              <w:rPr>
                <w:szCs w:val="22"/>
              </w:rPr>
              <w:t>34500</w:t>
            </w:r>
          </w:p>
        </w:tc>
      </w:tr>
      <w:tr w:rsidR="008A72F6" w:rsidRPr="00140365" w14:paraId="77887967" w14:textId="77777777" w:rsidTr="008A72F6">
        <w:trPr>
          <w:trHeight w:val="255"/>
          <w:jc w:val="center"/>
        </w:trPr>
        <w:tc>
          <w:tcPr>
            <w:tcW w:w="4356" w:type="dxa"/>
            <w:noWrap/>
            <w:tcMar>
              <w:top w:w="9" w:type="dxa"/>
              <w:left w:w="9" w:type="dxa"/>
              <w:bottom w:w="0" w:type="dxa"/>
              <w:right w:w="9" w:type="dxa"/>
            </w:tcMar>
            <w:vAlign w:val="bottom"/>
          </w:tcPr>
          <w:p w14:paraId="04845A64" w14:textId="6408EE4D" w:rsidR="008A72F6" w:rsidRPr="003A00EB" w:rsidRDefault="00C72DB5" w:rsidP="008A72F6">
            <w:pPr>
              <w:keepNext/>
              <w:spacing w:before="0"/>
              <w:jc w:val="center"/>
              <w:rPr>
                <w:b/>
                <w:noProof/>
              </w:rPr>
            </w:pPr>
            <w:r w:rsidRPr="00617CB8">
              <w:rPr>
                <w:b/>
              </w:rPr>
              <w:t>display_primaries_x</w:t>
            </w:r>
            <w:r>
              <w:rPr>
                <w:b/>
              </w:rPr>
              <w:t>[1]</w:t>
            </w:r>
          </w:p>
        </w:tc>
        <w:tc>
          <w:tcPr>
            <w:tcW w:w="1933" w:type="dxa"/>
            <w:noWrap/>
            <w:tcMar>
              <w:top w:w="9" w:type="dxa"/>
              <w:left w:w="9" w:type="dxa"/>
              <w:bottom w:w="0" w:type="dxa"/>
              <w:right w:w="9" w:type="dxa"/>
            </w:tcMar>
            <w:vAlign w:val="bottom"/>
          </w:tcPr>
          <w:p w14:paraId="648C5AE9" w14:textId="2FE693E0" w:rsidR="008A72F6" w:rsidRDefault="00C72DB5" w:rsidP="00C72DB5">
            <w:pPr>
              <w:keepNext/>
              <w:spacing w:before="0"/>
              <w:jc w:val="center"/>
              <w:rPr>
                <w:szCs w:val="20"/>
              </w:rPr>
            </w:pPr>
            <w:r w:rsidRPr="00D74008">
              <w:rPr>
                <w:szCs w:val="22"/>
              </w:rPr>
              <w:t>7500</w:t>
            </w:r>
          </w:p>
        </w:tc>
      </w:tr>
      <w:tr w:rsidR="008A72F6" w:rsidRPr="00140365" w14:paraId="413F83CD" w14:textId="77777777" w:rsidTr="008A72F6">
        <w:trPr>
          <w:trHeight w:val="255"/>
          <w:jc w:val="center"/>
        </w:trPr>
        <w:tc>
          <w:tcPr>
            <w:tcW w:w="4356" w:type="dxa"/>
            <w:noWrap/>
            <w:tcMar>
              <w:top w:w="9" w:type="dxa"/>
              <w:left w:w="9" w:type="dxa"/>
              <w:bottom w:w="0" w:type="dxa"/>
              <w:right w:w="9" w:type="dxa"/>
            </w:tcMar>
          </w:tcPr>
          <w:p w14:paraId="49A65FAD" w14:textId="330D0379" w:rsidR="008A72F6" w:rsidRPr="00140365" w:rsidRDefault="00C72DB5" w:rsidP="008A72F6">
            <w:pPr>
              <w:keepNext/>
              <w:spacing w:before="0"/>
              <w:jc w:val="center"/>
              <w:rPr>
                <w:rFonts w:eastAsia="Arial Unicode MS"/>
                <w:szCs w:val="20"/>
              </w:rPr>
            </w:pPr>
            <w:r>
              <w:rPr>
                <w:b/>
              </w:rPr>
              <w:t>display_primaries_y[1]</w:t>
            </w:r>
          </w:p>
        </w:tc>
        <w:tc>
          <w:tcPr>
            <w:tcW w:w="1933" w:type="dxa"/>
            <w:noWrap/>
            <w:tcMar>
              <w:top w:w="9" w:type="dxa"/>
              <w:left w:w="9" w:type="dxa"/>
              <w:bottom w:w="0" w:type="dxa"/>
              <w:right w:w="9" w:type="dxa"/>
            </w:tcMar>
            <w:vAlign w:val="bottom"/>
          </w:tcPr>
          <w:p w14:paraId="0EB1420C" w14:textId="4570892F" w:rsidR="008A72F6" w:rsidRPr="00140365" w:rsidRDefault="00C72DB5" w:rsidP="008A72F6">
            <w:pPr>
              <w:keepNext/>
              <w:spacing w:before="0"/>
              <w:jc w:val="center"/>
              <w:rPr>
                <w:rFonts w:eastAsia="Arial Unicode MS"/>
                <w:szCs w:val="20"/>
              </w:rPr>
            </w:pPr>
            <w:r w:rsidRPr="00D74008">
              <w:rPr>
                <w:szCs w:val="22"/>
              </w:rPr>
              <w:t>3000</w:t>
            </w:r>
          </w:p>
        </w:tc>
      </w:tr>
      <w:tr w:rsidR="008A72F6" w:rsidRPr="00140365" w14:paraId="5DA177BF" w14:textId="77777777" w:rsidTr="008A72F6">
        <w:trPr>
          <w:trHeight w:val="255"/>
          <w:jc w:val="center"/>
        </w:trPr>
        <w:tc>
          <w:tcPr>
            <w:tcW w:w="4356" w:type="dxa"/>
            <w:noWrap/>
            <w:tcMar>
              <w:top w:w="9" w:type="dxa"/>
              <w:left w:w="9" w:type="dxa"/>
              <w:bottom w:w="0" w:type="dxa"/>
              <w:right w:w="9" w:type="dxa"/>
            </w:tcMar>
          </w:tcPr>
          <w:p w14:paraId="3CB02737" w14:textId="149DAC31" w:rsidR="008A72F6" w:rsidRPr="00617CB8" w:rsidRDefault="00C72DB5" w:rsidP="008A72F6">
            <w:pPr>
              <w:keepNext/>
              <w:spacing w:before="0"/>
              <w:jc w:val="center"/>
              <w:rPr>
                <w:b/>
                <w:bCs/>
                <w:noProof/>
              </w:rPr>
            </w:pPr>
            <w:r w:rsidRPr="00617CB8">
              <w:rPr>
                <w:b/>
              </w:rPr>
              <w:t>display_primaries_x</w:t>
            </w:r>
            <w:r>
              <w:rPr>
                <w:b/>
              </w:rPr>
              <w:t>[2]</w:t>
            </w:r>
          </w:p>
        </w:tc>
        <w:tc>
          <w:tcPr>
            <w:tcW w:w="1933" w:type="dxa"/>
            <w:noWrap/>
            <w:tcMar>
              <w:top w:w="9" w:type="dxa"/>
              <w:left w:w="9" w:type="dxa"/>
              <w:bottom w:w="0" w:type="dxa"/>
              <w:right w:w="9" w:type="dxa"/>
            </w:tcMar>
            <w:vAlign w:val="bottom"/>
          </w:tcPr>
          <w:p w14:paraId="4CDD375B" w14:textId="463F7F33" w:rsidR="008A72F6" w:rsidRPr="00140365" w:rsidRDefault="00C72DB5" w:rsidP="008A72F6">
            <w:pPr>
              <w:keepNext/>
              <w:spacing w:before="0"/>
              <w:jc w:val="center"/>
              <w:rPr>
                <w:szCs w:val="20"/>
              </w:rPr>
            </w:pPr>
            <w:r w:rsidRPr="00D74008">
              <w:rPr>
                <w:szCs w:val="22"/>
              </w:rPr>
              <w:t>34000</w:t>
            </w:r>
          </w:p>
        </w:tc>
      </w:tr>
      <w:tr w:rsidR="008A72F6" w:rsidRPr="00140365" w14:paraId="63F9A2AF" w14:textId="77777777" w:rsidTr="008A72F6">
        <w:trPr>
          <w:trHeight w:val="255"/>
          <w:jc w:val="center"/>
        </w:trPr>
        <w:tc>
          <w:tcPr>
            <w:tcW w:w="4356" w:type="dxa"/>
            <w:noWrap/>
            <w:tcMar>
              <w:top w:w="9" w:type="dxa"/>
              <w:left w:w="9" w:type="dxa"/>
              <w:bottom w:w="0" w:type="dxa"/>
              <w:right w:w="9" w:type="dxa"/>
            </w:tcMar>
          </w:tcPr>
          <w:p w14:paraId="167BC47D" w14:textId="60235E61" w:rsidR="008A72F6" w:rsidRPr="00617CB8" w:rsidRDefault="00C72DB5" w:rsidP="008A72F6">
            <w:pPr>
              <w:keepNext/>
              <w:spacing w:before="0"/>
              <w:jc w:val="center"/>
              <w:rPr>
                <w:rFonts w:eastAsia="?l?r ??’c"/>
                <w:noProof/>
              </w:rPr>
            </w:pPr>
            <w:r>
              <w:rPr>
                <w:b/>
              </w:rPr>
              <w:t>display_primaries_y[2]</w:t>
            </w:r>
          </w:p>
        </w:tc>
        <w:tc>
          <w:tcPr>
            <w:tcW w:w="1933" w:type="dxa"/>
            <w:noWrap/>
            <w:tcMar>
              <w:top w:w="9" w:type="dxa"/>
              <w:left w:w="9" w:type="dxa"/>
              <w:bottom w:w="0" w:type="dxa"/>
              <w:right w:w="9" w:type="dxa"/>
            </w:tcMar>
            <w:vAlign w:val="bottom"/>
          </w:tcPr>
          <w:p w14:paraId="252DAAAE" w14:textId="543114D5" w:rsidR="008A72F6" w:rsidDel="00B84102" w:rsidRDefault="00C72DB5" w:rsidP="008A72F6">
            <w:pPr>
              <w:keepNext/>
              <w:spacing w:before="0"/>
              <w:jc w:val="center"/>
              <w:rPr>
                <w:szCs w:val="20"/>
              </w:rPr>
            </w:pPr>
            <w:r w:rsidRPr="00D74008">
              <w:rPr>
                <w:szCs w:val="22"/>
              </w:rPr>
              <w:t>16000</w:t>
            </w:r>
          </w:p>
        </w:tc>
      </w:tr>
      <w:tr w:rsidR="008A72F6" w:rsidRPr="00140365" w14:paraId="1E571D66" w14:textId="77777777" w:rsidTr="008A72F6">
        <w:trPr>
          <w:trHeight w:val="255"/>
          <w:jc w:val="center"/>
        </w:trPr>
        <w:tc>
          <w:tcPr>
            <w:tcW w:w="4356" w:type="dxa"/>
            <w:noWrap/>
            <w:tcMar>
              <w:top w:w="9" w:type="dxa"/>
              <w:left w:w="9" w:type="dxa"/>
              <w:bottom w:w="0" w:type="dxa"/>
              <w:right w:w="9" w:type="dxa"/>
            </w:tcMar>
          </w:tcPr>
          <w:p w14:paraId="7AE30CBB" w14:textId="3AE6882F" w:rsidR="008A72F6" w:rsidRPr="003A00EB" w:rsidRDefault="00C72DB5" w:rsidP="008A72F6">
            <w:pPr>
              <w:keepNext/>
              <w:spacing w:before="0"/>
              <w:jc w:val="center"/>
              <w:rPr>
                <w:b/>
                <w:noProof/>
              </w:rPr>
            </w:pPr>
            <w:r w:rsidRPr="00617CB8">
              <w:rPr>
                <w:b/>
              </w:rPr>
              <w:t>white_point_</w:t>
            </w:r>
            <w:r>
              <w:rPr>
                <w:b/>
              </w:rPr>
              <w:t>x</w:t>
            </w:r>
          </w:p>
        </w:tc>
        <w:tc>
          <w:tcPr>
            <w:tcW w:w="1933" w:type="dxa"/>
            <w:noWrap/>
            <w:tcMar>
              <w:top w:w="9" w:type="dxa"/>
              <w:left w:w="9" w:type="dxa"/>
              <w:bottom w:w="0" w:type="dxa"/>
              <w:right w:w="9" w:type="dxa"/>
            </w:tcMar>
            <w:vAlign w:val="bottom"/>
          </w:tcPr>
          <w:p w14:paraId="736C571E" w14:textId="755A6E72" w:rsidR="008A72F6" w:rsidRDefault="00C72DB5" w:rsidP="00C72DB5">
            <w:pPr>
              <w:keepNext/>
              <w:spacing w:before="0"/>
              <w:jc w:val="center"/>
              <w:rPr>
                <w:szCs w:val="20"/>
              </w:rPr>
            </w:pPr>
            <w:r w:rsidRPr="00D74008">
              <w:rPr>
                <w:szCs w:val="22"/>
              </w:rPr>
              <w:t>15635</w:t>
            </w:r>
          </w:p>
        </w:tc>
      </w:tr>
      <w:tr w:rsidR="008A72F6" w:rsidRPr="00140365" w14:paraId="351740EC" w14:textId="77777777" w:rsidTr="008A72F6">
        <w:trPr>
          <w:trHeight w:val="255"/>
          <w:jc w:val="center"/>
        </w:trPr>
        <w:tc>
          <w:tcPr>
            <w:tcW w:w="4356" w:type="dxa"/>
            <w:noWrap/>
            <w:tcMar>
              <w:top w:w="9" w:type="dxa"/>
              <w:left w:w="9" w:type="dxa"/>
              <w:bottom w:w="0" w:type="dxa"/>
              <w:right w:w="9" w:type="dxa"/>
            </w:tcMar>
          </w:tcPr>
          <w:p w14:paraId="0F0FA381" w14:textId="05471898" w:rsidR="008A72F6" w:rsidRPr="00307A6F" w:rsidRDefault="00C72DB5" w:rsidP="008A72F6">
            <w:pPr>
              <w:keepNext/>
              <w:spacing w:before="0"/>
              <w:jc w:val="center"/>
              <w:rPr>
                <w:b/>
                <w:noProof/>
              </w:rPr>
            </w:pPr>
            <w:r w:rsidRPr="00617CB8">
              <w:rPr>
                <w:b/>
              </w:rPr>
              <w:t>white_point_y</w:t>
            </w:r>
          </w:p>
        </w:tc>
        <w:tc>
          <w:tcPr>
            <w:tcW w:w="1933" w:type="dxa"/>
            <w:noWrap/>
            <w:tcMar>
              <w:top w:w="9" w:type="dxa"/>
              <w:left w:w="9" w:type="dxa"/>
              <w:bottom w:w="0" w:type="dxa"/>
              <w:right w:w="9" w:type="dxa"/>
            </w:tcMar>
            <w:vAlign w:val="bottom"/>
          </w:tcPr>
          <w:p w14:paraId="66005059" w14:textId="06047DCA" w:rsidR="008A72F6" w:rsidRDefault="00C72DB5" w:rsidP="008A72F6">
            <w:pPr>
              <w:keepNext/>
              <w:spacing w:before="0"/>
              <w:jc w:val="center"/>
              <w:rPr>
                <w:szCs w:val="20"/>
              </w:rPr>
            </w:pPr>
            <w:r w:rsidRPr="00D74008">
              <w:rPr>
                <w:szCs w:val="22"/>
              </w:rPr>
              <w:t>16450</w:t>
            </w:r>
          </w:p>
        </w:tc>
      </w:tr>
      <w:tr w:rsidR="00C72DB5" w:rsidRPr="00140365" w14:paraId="61293926" w14:textId="77777777" w:rsidTr="008A72F6">
        <w:trPr>
          <w:trHeight w:val="255"/>
          <w:jc w:val="center"/>
        </w:trPr>
        <w:tc>
          <w:tcPr>
            <w:tcW w:w="4356" w:type="dxa"/>
            <w:noWrap/>
            <w:tcMar>
              <w:top w:w="9" w:type="dxa"/>
              <w:left w:w="9" w:type="dxa"/>
              <w:bottom w:w="0" w:type="dxa"/>
              <w:right w:w="9" w:type="dxa"/>
            </w:tcMar>
          </w:tcPr>
          <w:p w14:paraId="66F150D8" w14:textId="4C016039" w:rsidR="00C72DB5" w:rsidRPr="00307A6F" w:rsidRDefault="00C72DB5" w:rsidP="008A72F6">
            <w:pPr>
              <w:keepNext/>
              <w:spacing w:before="0"/>
              <w:jc w:val="center"/>
              <w:rPr>
                <w:b/>
                <w:noProof/>
              </w:rPr>
            </w:pPr>
            <w:r w:rsidRPr="00617CB8">
              <w:rPr>
                <w:b/>
              </w:rPr>
              <w:t>max_display_mastering_luminance</w:t>
            </w:r>
          </w:p>
        </w:tc>
        <w:tc>
          <w:tcPr>
            <w:tcW w:w="1933" w:type="dxa"/>
            <w:noWrap/>
            <w:tcMar>
              <w:top w:w="9" w:type="dxa"/>
              <w:left w:w="9" w:type="dxa"/>
              <w:bottom w:w="0" w:type="dxa"/>
              <w:right w:w="9" w:type="dxa"/>
            </w:tcMar>
            <w:vAlign w:val="bottom"/>
          </w:tcPr>
          <w:p w14:paraId="52B7684D" w14:textId="0B551F6C" w:rsidR="00C72DB5" w:rsidRDefault="00C72DB5" w:rsidP="008A72F6">
            <w:pPr>
              <w:keepNext/>
              <w:spacing w:before="0"/>
              <w:jc w:val="center"/>
              <w:rPr>
                <w:szCs w:val="20"/>
              </w:rPr>
            </w:pPr>
            <w:r>
              <w:rPr>
                <w:color w:val="000000"/>
                <w:szCs w:val="22"/>
              </w:rPr>
              <w:t>20</w:t>
            </w:r>
            <w:r w:rsidRPr="00D74008">
              <w:rPr>
                <w:szCs w:val="22"/>
              </w:rPr>
              <w:t>000000</w:t>
            </w:r>
          </w:p>
        </w:tc>
      </w:tr>
      <w:tr w:rsidR="00C72DB5" w:rsidRPr="00140365" w14:paraId="10505F9E" w14:textId="77777777" w:rsidTr="008A72F6">
        <w:trPr>
          <w:trHeight w:val="255"/>
          <w:jc w:val="center"/>
        </w:trPr>
        <w:tc>
          <w:tcPr>
            <w:tcW w:w="4356" w:type="dxa"/>
            <w:noWrap/>
            <w:tcMar>
              <w:top w:w="9" w:type="dxa"/>
              <w:left w:w="9" w:type="dxa"/>
              <w:bottom w:w="0" w:type="dxa"/>
              <w:right w:w="9" w:type="dxa"/>
            </w:tcMar>
          </w:tcPr>
          <w:p w14:paraId="3EEF522A" w14:textId="72963F4B" w:rsidR="00C72DB5" w:rsidRPr="00307A6F" w:rsidRDefault="00C72DB5" w:rsidP="008A72F6">
            <w:pPr>
              <w:keepNext/>
              <w:spacing w:before="0"/>
              <w:jc w:val="center"/>
              <w:rPr>
                <w:b/>
                <w:noProof/>
              </w:rPr>
            </w:pPr>
            <w:r>
              <w:rPr>
                <w:b/>
              </w:rPr>
              <w:t>min</w:t>
            </w:r>
            <w:r w:rsidRPr="00617CB8">
              <w:rPr>
                <w:b/>
              </w:rPr>
              <w:t>_display_mastering_luminance</w:t>
            </w:r>
          </w:p>
        </w:tc>
        <w:tc>
          <w:tcPr>
            <w:tcW w:w="1933" w:type="dxa"/>
            <w:noWrap/>
            <w:tcMar>
              <w:top w:w="9" w:type="dxa"/>
              <w:left w:w="9" w:type="dxa"/>
              <w:bottom w:w="0" w:type="dxa"/>
              <w:right w:w="9" w:type="dxa"/>
            </w:tcMar>
            <w:vAlign w:val="bottom"/>
          </w:tcPr>
          <w:p w14:paraId="7E2FF17E" w14:textId="090708C6" w:rsidR="00C72DB5" w:rsidRDefault="00C72DB5" w:rsidP="008A72F6">
            <w:pPr>
              <w:keepNext/>
              <w:spacing w:before="0"/>
              <w:jc w:val="center"/>
              <w:rPr>
                <w:szCs w:val="20"/>
              </w:rPr>
            </w:pPr>
            <w:r>
              <w:rPr>
                <w:szCs w:val="20"/>
              </w:rPr>
              <w:t>0</w:t>
            </w:r>
          </w:p>
        </w:tc>
      </w:tr>
    </w:tbl>
    <w:p w14:paraId="0E3D74E2" w14:textId="5A593410" w:rsidR="00113396" w:rsidRDefault="00113396" w:rsidP="007242C6">
      <w:pPr>
        <w:pStyle w:val="Heading2"/>
      </w:pPr>
      <w:bookmarkStart w:id="97" w:name="_Ref311239421"/>
      <w:bookmarkStart w:id="98" w:name="_Toc311376410"/>
      <w:r w:rsidRPr="007242C6">
        <w:t>HEVC</w:t>
      </w:r>
      <w:r w:rsidR="009C5184">
        <w:t xml:space="preserve"> encoding</w:t>
      </w:r>
      <w:bookmarkEnd w:id="97"/>
      <w:bookmarkEnd w:id="98"/>
    </w:p>
    <w:p w14:paraId="0055DF88" w14:textId="00C7AFBE" w:rsidR="009C5184" w:rsidRDefault="004C7C0B" w:rsidP="003E43DD">
      <w:r>
        <w:t xml:space="preserve">When creating the HEVC bitstream it is recommended to set the syntax elements listed in </w:t>
      </w:r>
      <w:r w:rsidR="00E0332C">
        <w:fldChar w:fldCharType="begin"/>
      </w:r>
      <w:r w:rsidR="00E0332C">
        <w:instrText xml:space="preserve"> REF _Ref311239510 \h </w:instrText>
      </w:r>
      <w:r w:rsidR="00E0332C">
        <w:fldChar w:fldCharType="separate"/>
      </w:r>
      <w:r w:rsidR="00DE680D">
        <w:t xml:space="preserve">Table </w:t>
      </w:r>
      <w:r w:rsidR="00DE680D">
        <w:rPr>
          <w:noProof/>
        </w:rPr>
        <w:t>3</w:t>
      </w:r>
      <w:r w:rsidR="00E0332C">
        <w:fldChar w:fldCharType="end"/>
      </w:r>
      <w:r w:rsidR="00E0332C">
        <w:t xml:space="preserve"> </w:t>
      </w:r>
      <w:r>
        <w:t xml:space="preserve">to the values listed in </w:t>
      </w:r>
      <w:r w:rsidR="00E0332C">
        <w:fldChar w:fldCharType="begin"/>
      </w:r>
      <w:r w:rsidR="00E0332C">
        <w:instrText xml:space="preserve"> REF _Ref311237975 \h </w:instrText>
      </w:r>
      <w:r w:rsidR="00E0332C">
        <w:fldChar w:fldCharType="separate"/>
      </w:r>
      <w:r w:rsidR="00DE680D">
        <w:t xml:space="preserve">Table </w:t>
      </w:r>
      <w:r w:rsidR="00DE680D">
        <w:rPr>
          <w:noProof/>
        </w:rPr>
        <w:t>1</w:t>
      </w:r>
      <w:r w:rsidR="00E0332C">
        <w:fldChar w:fldCharType="end"/>
      </w:r>
      <w:r w:rsidR="00E0332C">
        <w:t xml:space="preserve"> </w:t>
      </w:r>
      <w:r>
        <w:t>in each Sequence Parameter Set in the bitstream.</w:t>
      </w:r>
    </w:p>
    <w:p w14:paraId="07EDA070" w14:textId="07ADB490" w:rsidR="002746D2" w:rsidRDefault="002746D2" w:rsidP="00307A6F">
      <w:pPr>
        <w:pStyle w:val="Caption"/>
        <w:keepNext/>
      </w:pPr>
      <w:bookmarkStart w:id="99" w:name="_Ref311239510"/>
      <w:r>
        <w:lastRenderedPageBreak/>
        <w:t xml:space="preserve">Table </w:t>
      </w:r>
      <w:r>
        <w:fldChar w:fldCharType="begin"/>
      </w:r>
      <w:r>
        <w:instrText xml:space="preserve"> SEQ Table \* ARABIC </w:instrText>
      </w:r>
      <w:r>
        <w:fldChar w:fldCharType="separate"/>
      </w:r>
      <w:r w:rsidR="00DE680D">
        <w:rPr>
          <w:noProof/>
        </w:rPr>
        <w:t>3</w:t>
      </w:r>
      <w:r>
        <w:fldChar w:fldCharType="end"/>
      </w:r>
      <w:bookmarkEnd w:id="99"/>
      <w:r>
        <w:t xml:space="preserve"> </w:t>
      </w:r>
      <w:r w:rsidRPr="00140365">
        <w:rPr>
          <w:szCs w:val="20"/>
          <w:lang w:val="en-GB"/>
        </w:rPr>
        <w:t xml:space="preserve">– </w:t>
      </w:r>
      <w:r>
        <w:rPr>
          <w:szCs w:val="20"/>
          <w:lang w:val="en-GB"/>
        </w:rPr>
        <w:t>Recommended settings for HEVC encoding</w:t>
      </w:r>
    </w:p>
    <w:tbl>
      <w:tblPr>
        <w:tblW w:w="6289" w:type="dxa"/>
        <w:jc w:val="center"/>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56"/>
        <w:gridCol w:w="1933"/>
      </w:tblGrid>
      <w:tr w:rsidR="004C7C0B" w:rsidRPr="00140365" w14:paraId="2D1198CB" w14:textId="77777777" w:rsidTr="00307A6F">
        <w:trPr>
          <w:trHeight w:val="255"/>
          <w:jc w:val="center"/>
        </w:trPr>
        <w:tc>
          <w:tcPr>
            <w:tcW w:w="4356" w:type="dxa"/>
            <w:noWrap/>
            <w:tcMar>
              <w:top w:w="9" w:type="dxa"/>
              <w:left w:w="9" w:type="dxa"/>
              <w:bottom w:w="0" w:type="dxa"/>
              <w:right w:w="9" w:type="dxa"/>
            </w:tcMar>
            <w:vAlign w:val="bottom"/>
          </w:tcPr>
          <w:p w14:paraId="439388B1" w14:textId="03B53427" w:rsidR="004C7C0B" w:rsidRPr="00984A75" w:rsidRDefault="004C7C0B" w:rsidP="004C7C0B">
            <w:pPr>
              <w:keepNext/>
              <w:spacing w:before="0"/>
              <w:jc w:val="center"/>
              <w:rPr>
                <w:rFonts w:eastAsia="Arial Unicode MS"/>
                <w:b/>
                <w:szCs w:val="20"/>
              </w:rPr>
            </w:pPr>
            <w:r w:rsidRPr="00984A75">
              <w:rPr>
                <w:b/>
                <w:szCs w:val="20"/>
              </w:rPr>
              <w:t xml:space="preserve">Syntax element </w:t>
            </w:r>
          </w:p>
        </w:tc>
        <w:tc>
          <w:tcPr>
            <w:tcW w:w="1933" w:type="dxa"/>
            <w:noWrap/>
            <w:tcMar>
              <w:top w:w="9" w:type="dxa"/>
              <w:left w:w="9" w:type="dxa"/>
              <w:bottom w:w="0" w:type="dxa"/>
              <w:right w:w="9" w:type="dxa"/>
            </w:tcMar>
            <w:vAlign w:val="bottom"/>
          </w:tcPr>
          <w:p w14:paraId="0DEFB603" w14:textId="4339D212" w:rsidR="004C7C0B" w:rsidRPr="00984A75" w:rsidRDefault="004C7C0B" w:rsidP="004C7C0B">
            <w:pPr>
              <w:keepNext/>
              <w:spacing w:before="0"/>
              <w:jc w:val="center"/>
              <w:rPr>
                <w:rFonts w:eastAsia="Arial Unicode MS"/>
                <w:b/>
                <w:szCs w:val="20"/>
              </w:rPr>
            </w:pPr>
            <w:r w:rsidRPr="00984A75">
              <w:rPr>
                <w:b/>
                <w:szCs w:val="20"/>
              </w:rPr>
              <w:t>Recommended value</w:t>
            </w:r>
          </w:p>
        </w:tc>
      </w:tr>
      <w:tr w:rsidR="004C7C0B" w:rsidRPr="00140365" w14:paraId="035BF5F4" w14:textId="77777777" w:rsidTr="00307A6F">
        <w:trPr>
          <w:trHeight w:val="255"/>
          <w:jc w:val="center"/>
        </w:trPr>
        <w:tc>
          <w:tcPr>
            <w:tcW w:w="4356" w:type="dxa"/>
            <w:noWrap/>
            <w:tcMar>
              <w:top w:w="9" w:type="dxa"/>
              <w:left w:w="9" w:type="dxa"/>
              <w:bottom w:w="0" w:type="dxa"/>
              <w:right w:w="9" w:type="dxa"/>
            </w:tcMar>
            <w:vAlign w:val="bottom"/>
          </w:tcPr>
          <w:p w14:paraId="7C3DB3B2" w14:textId="57AF2B9E" w:rsidR="004C7C0B" w:rsidRDefault="00F61D5C" w:rsidP="003A00EB">
            <w:pPr>
              <w:keepNext/>
              <w:spacing w:before="0"/>
              <w:jc w:val="center"/>
              <w:rPr>
                <w:szCs w:val="20"/>
              </w:rPr>
            </w:pPr>
            <w:r w:rsidRPr="00617CB8">
              <w:rPr>
                <w:b/>
                <w:noProof/>
              </w:rPr>
              <w:t>general_profile_space</w:t>
            </w:r>
          </w:p>
        </w:tc>
        <w:tc>
          <w:tcPr>
            <w:tcW w:w="1933" w:type="dxa"/>
            <w:noWrap/>
            <w:tcMar>
              <w:top w:w="9" w:type="dxa"/>
              <w:left w:w="9" w:type="dxa"/>
              <w:bottom w:w="0" w:type="dxa"/>
              <w:right w:w="9" w:type="dxa"/>
            </w:tcMar>
            <w:vAlign w:val="bottom"/>
          </w:tcPr>
          <w:p w14:paraId="6623B823" w14:textId="204C56B8" w:rsidR="004C7C0B" w:rsidRDefault="00F61D5C" w:rsidP="004C7C0B">
            <w:pPr>
              <w:keepNext/>
              <w:spacing w:before="0"/>
              <w:jc w:val="center"/>
              <w:rPr>
                <w:szCs w:val="20"/>
              </w:rPr>
            </w:pPr>
            <w:r>
              <w:rPr>
                <w:szCs w:val="20"/>
              </w:rPr>
              <w:t>0</w:t>
            </w:r>
          </w:p>
        </w:tc>
      </w:tr>
      <w:tr w:rsidR="00F61D5C" w:rsidRPr="00140365" w14:paraId="18C6DE56" w14:textId="77777777" w:rsidTr="00307A6F">
        <w:trPr>
          <w:trHeight w:val="255"/>
          <w:jc w:val="center"/>
        </w:trPr>
        <w:tc>
          <w:tcPr>
            <w:tcW w:w="4356" w:type="dxa"/>
            <w:noWrap/>
            <w:tcMar>
              <w:top w:w="9" w:type="dxa"/>
              <w:left w:w="9" w:type="dxa"/>
              <w:bottom w:w="0" w:type="dxa"/>
              <w:right w:w="9" w:type="dxa"/>
            </w:tcMar>
            <w:vAlign w:val="bottom"/>
          </w:tcPr>
          <w:p w14:paraId="13B9C228" w14:textId="310F2046" w:rsidR="00F61D5C" w:rsidRPr="00617CB8" w:rsidRDefault="00F61D5C" w:rsidP="003A00EB">
            <w:pPr>
              <w:keepNext/>
              <w:spacing w:before="0"/>
              <w:jc w:val="center"/>
              <w:rPr>
                <w:b/>
                <w:noProof/>
              </w:rPr>
            </w:pPr>
            <w:r w:rsidRPr="00617CB8">
              <w:rPr>
                <w:b/>
                <w:noProof/>
              </w:rPr>
              <w:t>general_profile_idc</w:t>
            </w:r>
          </w:p>
        </w:tc>
        <w:tc>
          <w:tcPr>
            <w:tcW w:w="1933" w:type="dxa"/>
            <w:noWrap/>
            <w:tcMar>
              <w:top w:w="9" w:type="dxa"/>
              <w:left w:w="9" w:type="dxa"/>
              <w:bottom w:w="0" w:type="dxa"/>
              <w:right w:w="9" w:type="dxa"/>
            </w:tcMar>
            <w:vAlign w:val="bottom"/>
          </w:tcPr>
          <w:p w14:paraId="585A3C44" w14:textId="74A94C87" w:rsidR="00F61D5C" w:rsidRDefault="00F61D5C" w:rsidP="004C7C0B">
            <w:pPr>
              <w:keepNext/>
              <w:spacing w:before="0"/>
              <w:jc w:val="center"/>
              <w:rPr>
                <w:szCs w:val="20"/>
              </w:rPr>
            </w:pPr>
            <w:r>
              <w:rPr>
                <w:szCs w:val="20"/>
              </w:rPr>
              <w:t>2</w:t>
            </w:r>
          </w:p>
        </w:tc>
      </w:tr>
      <w:tr w:rsidR="00F61D5C" w:rsidRPr="00140365" w14:paraId="7B1BAFFC" w14:textId="77777777" w:rsidTr="00307A6F">
        <w:trPr>
          <w:trHeight w:val="255"/>
          <w:jc w:val="center"/>
        </w:trPr>
        <w:tc>
          <w:tcPr>
            <w:tcW w:w="4356" w:type="dxa"/>
            <w:noWrap/>
            <w:tcMar>
              <w:top w:w="9" w:type="dxa"/>
              <w:left w:w="9" w:type="dxa"/>
              <w:bottom w:w="0" w:type="dxa"/>
              <w:right w:w="9" w:type="dxa"/>
            </w:tcMar>
            <w:vAlign w:val="bottom"/>
          </w:tcPr>
          <w:p w14:paraId="4552EBD0" w14:textId="6236647D" w:rsidR="00F61D5C" w:rsidRPr="003A00EB" w:rsidRDefault="008219F9" w:rsidP="003A00EB">
            <w:pPr>
              <w:keepNext/>
              <w:spacing w:before="0"/>
              <w:jc w:val="center"/>
              <w:rPr>
                <w:b/>
                <w:noProof/>
              </w:rPr>
            </w:pPr>
            <w:r w:rsidRPr="00307A6F">
              <w:rPr>
                <w:b/>
                <w:bCs/>
                <w:noProof/>
              </w:rPr>
              <w:t>video_full_range_flag</w:t>
            </w:r>
          </w:p>
        </w:tc>
        <w:tc>
          <w:tcPr>
            <w:tcW w:w="1933" w:type="dxa"/>
            <w:noWrap/>
            <w:tcMar>
              <w:top w:w="9" w:type="dxa"/>
              <w:left w:w="9" w:type="dxa"/>
              <w:bottom w:w="0" w:type="dxa"/>
              <w:right w:w="9" w:type="dxa"/>
            </w:tcMar>
            <w:vAlign w:val="bottom"/>
          </w:tcPr>
          <w:p w14:paraId="192D54D2" w14:textId="5BB9F2EA" w:rsidR="00F61D5C" w:rsidRDefault="008219F9" w:rsidP="004C7C0B">
            <w:pPr>
              <w:keepNext/>
              <w:spacing w:before="0"/>
              <w:jc w:val="center"/>
              <w:rPr>
                <w:szCs w:val="20"/>
              </w:rPr>
            </w:pPr>
            <w:r>
              <w:rPr>
                <w:szCs w:val="20"/>
              </w:rPr>
              <w:t>0</w:t>
            </w:r>
          </w:p>
        </w:tc>
      </w:tr>
      <w:tr w:rsidR="008219F9" w:rsidRPr="00140365" w14:paraId="7A32AD18" w14:textId="77777777" w:rsidTr="00307A6F">
        <w:trPr>
          <w:trHeight w:val="255"/>
          <w:jc w:val="center"/>
        </w:trPr>
        <w:tc>
          <w:tcPr>
            <w:tcW w:w="4356" w:type="dxa"/>
            <w:noWrap/>
            <w:tcMar>
              <w:top w:w="9" w:type="dxa"/>
              <w:left w:w="9" w:type="dxa"/>
              <w:bottom w:w="0" w:type="dxa"/>
              <w:right w:w="9" w:type="dxa"/>
            </w:tcMar>
          </w:tcPr>
          <w:p w14:paraId="171F6F0D" w14:textId="3A1AD334" w:rsidR="008219F9" w:rsidRPr="00140365" w:rsidRDefault="008219F9" w:rsidP="003A00EB">
            <w:pPr>
              <w:keepNext/>
              <w:spacing w:before="0"/>
              <w:jc w:val="center"/>
              <w:rPr>
                <w:rFonts w:eastAsia="Arial Unicode MS"/>
                <w:szCs w:val="20"/>
              </w:rPr>
            </w:pPr>
            <w:r>
              <w:rPr>
                <w:b/>
                <w:noProof/>
              </w:rPr>
              <w:t>c</w:t>
            </w:r>
            <w:r w:rsidRPr="00617CB8">
              <w:rPr>
                <w:b/>
                <w:noProof/>
              </w:rPr>
              <w:t>olour_primaries</w:t>
            </w:r>
          </w:p>
        </w:tc>
        <w:tc>
          <w:tcPr>
            <w:tcW w:w="1933" w:type="dxa"/>
            <w:noWrap/>
            <w:tcMar>
              <w:top w:w="9" w:type="dxa"/>
              <w:left w:w="9" w:type="dxa"/>
              <w:bottom w:w="0" w:type="dxa"/>
              <w:right w:w="9" w:type="dxa"/>
            </w:tcMar>
            <w:vAlign w:val="bottom"/>
          </w:tcPr>
          <w:p w14:paraId="2BF40E41" w14:textId="3225351A" w:rsidR="008219F9" w:rsidRPr="00140365" w:rsidRDefault="008219F9" w:rsidP="004C7C0B">
            <w:pPr>
              <w:keepNext/>
              <w:spacing w:before="0"/>
              <w:jc w:val="center"/>
              <w:rPr>
                <w:rFonts w:eastAsia="Arial Unicode MS"/>
                <w:szCs w:val="20"/>
              </w:rPr>
            </w:pPr>
            <w:r>
              <w:rPr>
                <w:szCs w:val="20"/>
              </w:rPr>
              <w:t>9</w:t>
            </w:r>
          </w:p>
        </w:tc>
      </w:tr>
      <w:tr w:rsidR="008219F9" w:rsidRPr="00140365" w14:paraId="4B3C4354" w14:textId="77777777" w:rsidTr="00307A6F">
        <w:trPr>
          <w:trHeight w:val="255"/>
          <w:jc w:val="center"/>
        </w:trPr>
        <w:tc>
          <w:tcPr>
            <w:tcW w:w="4356" w:type="dxa"/>
            <w:noWrap/>
            <w:tcMar>
              <w:top w:w="9" w:type="dxa"/>
              <w:left w:w="9" w:type="dxa"/>
              <w:bottom w:w="0" w:type="dxa"/>
              <w:right w:w="9" w:type="dxa"/>
            </w:tcMar>
          </w:tcPr>
          <w:p w14:paraId="71C7CDFB" w14:textId="5872FDA9" w:rsidR="008219F9" w:rsidRPr="00617CB8" w:rsidRDefault="008219F9" w:rsidP="003A00EB">
            <w:pPr>
              <w:keepNext/>
              <w:spacing w:before="0"/>
              <w:jc w:val="center"/>
              <w:rPr>
                <w:b/>
                <w:bCs/>
                <w:noProof/>
              </w:rPr>
            </w:pPr>
            <w:r w:rsidRPr="00617CB8">
              <w:rPr>
                <w:b/>
                <w:noProof/>
              </w:rPr>
              <w:t>transfer_characteristics</w:t>
            </w:r>
          </w:p>
        </w:tc>
        <w:tc>
          <w:tcPr>
            <w:tcW w:w="1933" w:type="dxa"/>
            <w:noWrap/>
            <w:tcMar>
              <w:top w:w="9" w:type="dxa"/>
              <w:left w:w="9" w:type="dxa"/>
              <w:bottom w:w="0" w:type="dxa"/>
              <w:right w:w="9" w:type="dxa"/>
            </w:tcMar>
            <w:vAlign w:val="bottom"/>
          </w:tcPr>
          <w:p w14:paraId="193617D0" w14:textId="4E7A26B8" w:rsidR="008219F9" w:rsidRPr="00140365" w:rsidRDefault="008219F9" w:rsidP="004C7C0B">
            <w:pPr>
              <w:keepNext/>
              <w:spacing w:before="0"/>
              <w:jc w:val="center"/>
              <w:rPr>
                <w:szCs w:val="20"/>
              </w:rPr>
            </w:pPr>
            <w:r>
              <w:rPr>
                <w:szCs w:val="20"/>
              </w:rPr>
              <w:t>16</w:t>
            </w:r>
          </w:p>
        </w:tc>
      </w:tr>
      <w:tr w:rsidR="008219F9" w:rsidRPr="00140365" w14:paraId="3FCF7829" w14:textId="77777777" w:rsidTr="00307A6F">
        <w:trPr>
          <w:trHeight w:val="255"/>
          <w:jc w:val="center"/>
        </w:trPr>
        <w:tc>
          <w:tcPr>
            <w:tcW w:w="4356" w:type="dxa"/>
            <w:noWrap/>
            <w:tcMar>
              <w:top w:w="9" w:type="dxa"/>
              <w:left w:w="9" w:type="dxa"/>
              <w:bottom w:w="0" w:type="dxa"/>
              <w:right w:w="9" w:type="dxa"/>
            </w:tcMar>
          </w:tcPr>
          <w:p w14:paraId="4AA31B4E" w14:textId="4D7BA427" w:rsidR="008219F9" w:rsidRPr="00617CB8" w:rsidRDefault="008219F9" w:rsidP="003A00EB">
            <w:pPr>
              <w:keepNext/>
              <w:spacing w:before="0"/>
              <w:jc w:val="center"/>
              <w:rPr>
                <w:rFonts w:eastAsia="?l?r ??’c"/>
                <w:noProof/>
              </w:rPr>
            </w:pPr>
            <w:r w:rsidRPr="00617CB8">
              <w:rPr>
                <w:b/>
                <w:noProof/>
              </w:rPr>
              <w:t>matrix_coeffs</w:t>
            </w:r>
          </w:p>
        </w:tc>
        <w:tc>
          <w:tcPr>
            <w:tcW w:w="1933" w:type="dxa"/>
            <w:noWrap/>
            <w:tcMar>
              <w:top w:w="9" w:type="dxa"/>
              <w:left w:w="9" w:type="dxa"/>
              <w:bottom w:w="0" w:type="dxa"/>
              <w:right w:w="9" w:type="dxa"/>
            </w:tcMar>
            <w:vAlign w:val="bottom"/>
          </w:tcPr>
          <w:p w14:paraId="6E5B4E15" w14:textId="1300055C" w:rsidR="008219F9" w:rsidDel="00B84102" w:rsidRDefault="008219F9" w:rsidP="004C7C0B">
            <w:pPr>
              <w:keepNext/>
              <w:spacing w:before="0"/>
              <w:jc w:val="center"/>
              <w:rPr>
                <w:szCs w:val="20"/>
              </w:rPr>
            </w:pPr>
            <w:r>
              <w:rPr>
                <w:szCs w:val="20"/>
              </w:rPr>
              <w:t>9</w:t>
            </w:r>
          </w:p>
        </w:tc>
      </w:tr>
      <w:tr w:rsidR="009D2CBD" w:rsidRPr="00140365" w14:paraId="5D41BF4C" w14:textId="77777777" w:rsidTr="008219F9">
        <w:trPr>
          <w:trHeight w:val="255"/>
          <w:jc w:val="center"/>
        </w:trPr>
        <w:tc>
          <w:tcPr>
            <w:tcW w:w="4356" w:type="dxa"/>
            <w:noWrap/>
            <w:tcMar>
              <w:top w:w="9" w:type="dxa"/>
              <w:left w:w="9" w:type="dxa"/>
              <w:bottom w:w="0" w:type="dxa"/>
              <w:right w:w="9" w:type="dxa"/>
            </w:tcMar>
          </w:tcPr>
          <w:p w14:paraId="6E73CEF9" w14:textId="3E54AACA" w:rsidR="009D2CBD" w:rsidRPr="003A00EB" w:rsidRDefault="009D2CBD" w:rsidP="008219F9">
            <w:pPr>
              <w:keepNext/>
              <w:spacing w:before="0"/>
              <w:jc w:val="center"/>
              <w:rPr>
                <w:b/>
                <w:noProof/>
              </w:rPr>
            </w:pPr>
            <w:r w:rsidRPr="00307A6F">
              <w:rPr>
                <w:b/>
                <w:noProof/>
              </w:rPr>
              <w:t>chroma_sample_loc_type_top_field</w:t>
            </w:r>
          </w:p>
        </w:tc>
        <w:tc>
          <w:tcPr>
            <w:tcW w:w="1933" w:type="dxa"/>
            <w:noWrap/>
            <w:tcMar>
              <w:top w:w="9" w:type="dxa"/>
              <w:left w:w="9" w:type="dxa"/>
              <w:bottom w:w="0" w:type="dxa"/>
              <w:right w:w="9" w:type="dxa"/>
            </w:tcMar>
            <w:vAlign w:val="bottom"/>
          </w:tcPr>
          <w:p w14:paraId="6BD81F9D" w14:textId="75A89853" w:rsidR="009D2CBD" w:rsidRDefault="009D2CBD" w:rsidP="004C7C0B">
            <w:pPr>
              <w:keepNext/>
              <w:spacing w:before="0"/>
              <w:jc w:val="center"/>
              <w:rPr>
                <w:szCs w:val="20"/>
              </w:rPr>
            </w:pPr>
            <w:r>
              <w:rPr>
                <w:szCs w:val="20"/>
              </w:rPr>
              <w:t>2</w:t>
            </w:r>
          </w:p>
        </w:tc>
      </w:tr>
      <w:tr w:rsidR="009D2CBD" w:rsidRPr="00140365" w14:paraId="2F580B4E" w14:textId="77777777" w:rsidTr="008219F9">
        <w:trPr>
          <w:trHeight w:val="255"/>
          <w:jc w:val="center"/>
        </w:trPr>
        <w:tc>
          <w:tcPr>
            <w:tcW w:w="4356" w:type="dxa"/>
            <w:noWrap/>
            <w:tcMar>
              <w:top w:w="9" w:type="dxa"/>
              <w:left w:w="9" w:type="dxa"/>
              <w:bottom w:w="0" w:type="dxa"/>
              <w:right w:w="9" w:type="dxa"/>
            </w:tcMar>
          </w:tcPr>
          <w:p w14:paraId="7FD3048E" w14:textId="5FB674B8" w:rsidR="009D2CBD" w:rsidRPr="00307A6F" w:rsidRDefault="009D2CBD" w:rsidP="008219F9">
            <w:pPr>
              <w:keepNext/>
              <w:spacing w:before="0"/>
              <w:jc w:val="center"/>
              <w:rPr>
                <w:b/>
                <w:noProof/>
              </w:rPr>
            </w:pPr>
            <w:r w:rsidRPr="00307A6F">
              <w:rPr>
                <w:b/>
                <w:noProof/>
              </w:rPr>
              <w:t>chroma_sample_loc_type_bottom_field</w:t>
            </w:r>
          </w:p>
        </w:tc>
        <w:tc>
          <w:tcPr>
            <w:tcW w:w="1933" w:type="dxa"/>
            <w:noWrap/>
            <w:tcMar>
              <w:top w:w="9" w:type="dxa"/>
              <w:left w:w="9" w:type="dxa"/>
              <w:bottom w:w="0" w:type="dxa"/>
              <w:right w:w="9" w:type="dxa"/>
            </w:tcMar>
            <w:vAlign w:val="bottom"/>
          </w:tcPr>
          <w:p w14:paraId="5D62B8CA" w14:textId="5FE88E0E" w:rsidR="009D2CBD" w:rsidRDefault="009D2CBD" w:rsidP="004C7C0B">
            <w:pPr>
              <w:keepNext/>
              <w:spacing w:before="0"/>
              <w:jc w:val="center"/>
              <w:rPr>
                <w:szCs w:val="20"/>
              </w:rPr>
            </w:pPr>
            <w:r>
              <w:rPr>
                <w:szCs w:val="20"/>
              </w:rPr>
              <w:t>2</w:t>
            </w:r>
          </w:p>
        </w:tc>
      </w:tr>
    </w:tbl>
    <w:p w14:paraId="45A922E4" w14:textId="54B7D08A" w:rsidR="003E43DD" w:rsidRPr="00273190" w:rsidRDefault="00C53713" w:rsidP="003E43DD">
      <w:r>
        <w:t xml:space="preserve">For HDR content represented with </w:t>
      </w:r>
      <w:r w:rsidR="006B185D">
        <w:t xml:space="preserve">the colour primaries of </w:t>
      </w:r>
      <w:r w:rsidR="00202FFB">
        <w:t>[BT.2020]</w:t>
      </w:r>
      <w:r w:rsidR="006B185D">
        <w:t xml:space="preserve"> and </w:t>
      </w:r>
      <w:r>
        <w:t xml:space="preserve">the transfer </w:t>
      </w:r>
      <w:r w:rsidR="001201D6">
        <w:t>function</w:t>
      </w:r>
      <w:r>
        <w:t xml:space="preserve"> of </w:t>
      </w:r>
      <w:r w:rsidR="00202FFB">
        <w:t>[ST 2084]</w:t>
      </w:r>
      <w:r>
        <w:t xml:space="preserve">, the video characteristics is typically different compared to </w:t>
      </w:r>
      <w:r w:rsidR="001201D6">
        <w:t xml:space="preserve">the video characteristics of SDR content represented with </w:t>
      </w:r>
      <w:r w:rsidR="00202FFB">
        <w:t>[BT.709]</w:t>
      </w:r>
      <w:r w:rsidR="001201D6">
        <w:t xml:space="preserve"> colour primaries and </w:t>
      </w:r>
      <w:r w:rsidR="00202FFB">
        <w:t>[BT.709]</w:t>
      </w:r>
      <w:r w:rsidR="001201D6">
        <w:t xml:space="preserve"> transfer function. It is recommended to adjust the bit-distribution between chroma and luma for example by setting chroma QP offset (controlled by the syntax element</w:t>
      </w:r>
      <w:r w:rsidR="001201D6" w:rsidRPr="003A00EB">
        <w:t xml:space="preserve">s </w:t>
      </w:r>
      <w:r w:rsidR="001201D6" w:rsidRPr="00307A6F">
        <w:rPr>
          <w:noProof/>
          <w:lang w:eastAsia="ko-KR"/>
        </w:rPr>
        <w:t xml:space="preserve">pps_cb_qp_offset, slice_cb_qp_offset, pps_cr_qp_offset and slice_cr_qp_offset) </w:t>
      </w:r>
      <w:r w:rsidR="001201D6">
        <w:rPr>
          <w:noProof/>
          <w:lang w:eastAsia="ko-KR"/>
        </w:rPr>
        <w:t xml:space="preserve">such that a small negative offset is used for low luma QP values and a large negative offset is used for high luma QP values. </w:t>
      </w:r>
      <w:r w:rsidR="008B4F2D">
        <w:rPr>
          <w:noProof/>
          <w:lang w:eastAsia="ko-KR"/>
        </w:rPr>
        <w:t>It is further recommended to adjust the bit-distribution between dark samples and bright samples for example by setting delta QP (controlled by the syntax elements</w:t>
      </w:r>
      <w:r w:rsidR="008B4F2D" w:rsidRPr="007559E7">
        <w:rPr>
          <w:noProof/>
          <w:lang w:eastAsia="ko-KR"/>
        </w:rPr>
        <w:t xml:space="preserve"> cu_qp_delta_abs and </w:t>
      </w:r>
      <w:r w:rsidR="008B4F2D" w:rsidRPr="007559E7">
        <w:rPr>
          <w:noProof/>
          <w:lang w:val="es-ES_tradnl" w:eastAsia="ko-KR"/>
        </w:rPr>
        <w:t>cu_qp_delta_sign_flag</w:t>
      </w:r>
      <w:r w:rsidR="008B4F2D">
        <w:rPr>
          <w:noProof/>
          <w:lang w:val="es-ES_tradnl" w:eastAsia="ko-KR"/>
        </w:rPr>
        <w:t>) such that blocks with a high averge luma value are assigned lower QP than blocks with a low average luma value.</w:t>
      </w:r>
    </w:p>
    <w:p w14:paraId="66B9AED5" w14:textId="2B2F3842" w:rsidR="00113396" w:rsidRDefault="00113396" w:rsidP="007242C6">
      <w:pPr>
        <w:pStyle w:val="Heading2"/>
      </w:pPr>
      <w:bookmarkStart w:id="100" w:name="_Ref311239435"/>
      <w:bookmarkStart w:id="101" w:name="_Toc311376411"/>
      <w:r w:rsidRPr="007242C6">
        <w:t>AVC</w:t>
      </w:r>
      <w:r w:rsidR="009C5184">
        <w:t xml:space="preserve"> encoding</w:t>
      </w:r>
      <w:bookmarkEnd w:id="100"/>
      <w:bookmarkEnd w:id="101"/>
    </w:p>
    <w:p w14:paraId="6A80F154" w14:textId="20372835" w:rsidR="009D2CBD" w:rsidRPr="00307A6F" w:rsidRDefault="009D2CBD" w:rsidP="00307A6F">
      <w:r>
        <w:t xml:space="preserve">When creating the </w:t>
      </w:r>
      <w:r w:rsidR="006B185D">
        <w:t>AVC</w:t>
      </w:r>
      <w:r>
        <w:t xml:space="preserve"> bitstream it is recommended to set the syntax elements listed in </w:t>
      </w:r>
      <w:r w:rsidR="00E0332C">
        <w:fldChar w:fldCharType="begin"/>
      </w:r>
      <w:r w:rsidR="00E0332C">
        <w:instrText xml:space="preserve"> REF _Ref311239486 \h </w:instrText>
      </w:r>
      <w:r w:rsidR="00E0332C">
        <w:fldChar w:fldCharType="separate"/>
      </w:r>
      <w:r w:rsidR="00DE680D">
        <w:t xml:space="preserve">Table </w:t>
      </w:r>
      <w:r w:rsidR="00DE680D">
        <w:rPr>
          <w:noProof/>
        </w:rPr>
        <w:t>4</w:t>
      </w:r>
      <w:r w:rsidR="00E0332C">
        <w:fldChar w:fldCharType="end"/>
      </w:r>
      <w:r w:rsidR="00E0332C">
        <w:t xml:space="preserve"> to the values listed in </w:t>
      </w:r>
      <w:r w:rsidR="006B4063">
        <w:fldChar w:fldCharType="begin"/>
      </w:r>
      <w:r w:rsidR="006B4063">
        <w:instrText xml:space="preserve"> REF _Ref311239486 \h </w:instrText>
      </w:r>
      <w:r w:rsidR="006B4063">
        <w:fldChar w:fldCharType="separate"/>
      </w:r>
      <w:r w:rsidR="00DE680D">
        <w:t xml:space="preserve">Table </w:t>
      </w:r>
      <w:r w:rsidR="00DE680D">
        <w:rPr>
          <w:noProof/>
        </w:rPr>
        <w:t>4</w:t>
      </w:r>
      <w:r w:rsidR="006B4063">
        <w:fldChar w:fldCharType="end"/>
      </w:r>
      <w:r w:rsidR="006B4063">
        <w:t xml:space="preserve"> </w:t>
      </w:r>
      <w:r>
        <w:t>in each Sequence Parameter Set in the bitstream.</w:t>
      </w:r>
    </w:p>
    <w:p w14:paraId="2430AE6F" w14:textId="7F0E4082" w:rsidR="003D3B95" w:rsidRDefault="003D3B95" w:rsidP="00307A6F">
      <w:pPr>
        <w:pStyle w:val="Caption"/>
        <w:keepNext/>
      </w:pPr>
      <w:bookmarkStart w:id="102" w:name="_Ref311239486"/>
      <w:r>
        <w:t xml:space="preserve">Table </w:t>
      </w:r>
      <w:r>
        <w:fldChar w:fldCharType="begin"/>
      </w:r>
      <w:r>
        <w:instrText xml:space="preserve"> SEQ Table \* ARABIC </w:instrText>
      </w:r>
      <w:r>
        <w:fldChar w:fldCharType="separate"/>
      </w:r>
      <w:r w:rsidR="00DE680D">
        <w:rPr>
          <w:noProof/>
        </w:rPr>
        <w:t>4</w:t>
      </w:r>
      <w:r>
        <w:fldChar w:fldCharType="end"/>
      </w:r>
      <w:bookmarkEnd w:id="102"/>
      <w:r>
        <w:t xml:space="preserve"> </w:t>
      </w:r>
      <w:r w:rsidRPr="00140365">
        <w:rPr>
          <w:szCs w:val="20"/>
          <w:lang w:val="en-GB"/>
        </w:rPr>
        <w:t xml:space="preserve">– </w:t>
      </w:r>
      <w:r>
        <w:rPr>
          <w:szCs w:val="20"/>
          <w:lang w:val="en-GB"/>
        </w:rPr>
        <w:t>Recommended settings for AVC encoding</w:t>
      </w:r>
    </w:p>
    <w:tbl>
      <w:tblPr>
        <w:tblW w:w="6289" w:type="dxa"/>
        <w:jc w:val="center"/>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56"/>
        <w:gridCol w:w="1933"/>
      </w:tblGrid>
      <w:tr w:rsidR="009D2CBD" w:rsidRPr="00140365" w14:paraId="78E91A4C" w14:textId="77777777" w:rsidTr="00104E9C">
        <w:trPr>
          <w:trHeight w:val="255"/>
          <w:jc w:val="center"/>
        </w:trPr>
        <w:tc>
          <w:tcPr>
            <w:tcW w:w="4356" w:type="dxa"/>
            <w:noWrap/>
            <w:tcMar>
              <w:top w:w="9" w:type="dxa"/>
              <w:left w:w="9" w:type="dxa"/>
              <w:bottom w:w="0" w:type="dxa"/>
              <w:right w:w="9" w:type="dxa"/>
            </w:tcMar>
            <w:vAlign w:val="bottom"/>
          </w:tcPr>
          <w:p w14:paraId="6FB70F2F" w14:textId="77777777" w:rsidR="009D2CBD" w:rsidRPr="00984A75" w:rsidRDefault="009D2CBD" w:rsidP="00104E9C">
            <w:pPr>
              <w:keepNext/>
              <w:spacing w:before="0"/>
              <w:jc w:val="center"/>
              <w:rPr>
                <w:rFonts w:eastAsia="Arial Unicode MS"/>
                <w:b/>
                <w:szCs w:val="20"/>
              </w:rPr>
            </w:pPr>
            <w:r w:rsidRPr="00984A75">
              <w:rPr>
                <w:b/>
                <w:szCs w:val="20"/>
              </w:rPr>
              <w:t xml:space="preserve">Syntax element </w:t>
            </w:r>
          </w:p>
        </w:tc>
        <w:tc>
          <w:tcPr>
            <w:tcW w:w="1933" w:type="dxa"/>
            <w:noWrap/>
            <w:tcMar>
              <w:top w:w="9" w:type="dxa"/>
              <w:left w:w="9" w:type="dxa"/>
              <w:bottom w:w="0" w:type="dxa"/>
              <w:right w:w="9" w:type="dxa"/>
            </w:tcMar>
            <w:vAlign w:val="bottom"/>
          </w:tcPr>
          <w:p w14:paraId="5CCE7EF3" w14:textId="77777777" w:rsidR="009D2CBD" w:rsidRPr="00984A75" w:rsidRDefault="009D2CBD" w:rsidP="00104E9C">
            <w:pPr>
              <w:keepNext/>
              <w:spacing w:before="0"/>
              <w:jc w:val="center"/>
              <w:rPr>
                <w:rFonts w:eastAsia="Arial Unicode MS"/>
                <w:b/>
                <w:szCs w:val="20"/>
              </w:rPr>
            </w:pPr>
            <w:r w:rsidRPr="00984A75">
              <w:rPr>
                <w:b/>
                <w:szCs w:val="20"/>
              </w:rPr>
              <w:t>Recommended value</w:t>
            </w:r>
          </w:p>
        </w:tc>
      </w:tr>
      <w:tr w:rsidR="009D2CBD" w:rsidRPr="00140365" w14:paraId="49C549BA" w14:textId="77777777" w:rsidTr="00104E9C">
        <w:trPr>
          <w:trHeight w:val="255"/>
          <w:jc w:val="center"/>
        </w:trPr>
        <w:tc>
          <w:tcPr>
            <w:tcW w:w="4356" w:type="dxa"/>
            <w:noWrap/>
            <w:tcMar>
              <w:top w:w="9" w:type="dxa"/>
              <w:left w:w="9" w:type="dxa"/>
              <w:bottom w:w="0" w:type="dxa"/>
              <w:right w:w="9" w:type="dxa"/>
            </w:tcMar>
            <w:vAlign w:val="bottom"/>
          </w:tcPr>
          <w:p w14:paraId="21A2D6A3" w14:textId="749D371B" w:rsidR="009D2CBD" w:rsidRDefault="009D2CBD" w:rsidP="003A00EB">
            <w:pPr>
              <w:keepNext/>
              <w:spacing w:before="0"/>
              <w:jc w:val="center"/>
              <w:rPr>
                <w:szCs w:val="20"/>
              </w:rPr>
            </w:pPr>
            <w:r w:rsidRPr="00617CB8">
              <w:rPr>
                <w:b/>
                <w:noProof/>
              </w:rPr>
              <w:t>profile_</w:t>
            </w:r>
            <w:r w:rsidR="006B185D">
              <w:rPr>
                <w:b/>
                <w:noProof/>
              </w:rPr>
              <w:t>idc</w:t>
            </w:r>
          </w:p>
        </w:tc>
        <w:tc>
          <w:tcPr>
            <w:tcW w:w="1933" w:type="dxa"/>
            <w:noWrap/>
            <w:tcMar>
              <w:top w:w="9" w:type="dxa"/>
              <w:left w:w="9" w:type="dxa"/>
              <w:bottom w:w="0" w:type="dxa"/>
              <w:right w:w="9" w:type="dxa"/>
            </w:tcMar>
            <w:vAlign w:val="bottom"/>
          </w:tcPr>
          <w:p w14:paraId="7F10FCF5" w14:textId="57A3D808" w:rsidR="009D2CBD" w:rsidRDefault="006B185D" w:rsidP="00104E9C">
            <w:pPr>
              <w:keepNext/>
              <w:spacing w:before="0"/>
              <w:jc w:val="center"/>
              <w:rPr>
                <w:szCs w:val="20"/>
              </w:rPr>
            </w:pPr>
            <w:r w:rsidRPr="00CB447F">
              <w:t>110</w:t>
            </w:r>
          </w:p>
        </w:tc>
      </w:tr>
      <w:tr w:rsidR="009D2CBD" w:rsidRPr="00140365" w14:paraId="32147BC0" w14:textId="77777777" w:rsidTr="00104E9C">
        <w:trPr>
          <w:trHeight w:val="255"/>
          <w:jc w:val="center"/>
        </w:trPr>
        <w:tc>
          <w:tcPr>
            <w:tcW w:w="4356" w:type="dxa"/>
            <w:noWrap/>
            <w:tcMar>
              <w:top w:w="9" w:type="dxa"/>
              <w:left w:w="9" w:type="dxa"/>
              <w:bottom w:w="0" w:type="dxa"/>
              <w:right w:w="9" w:type="dxa"/>
            </w:tcMar>
            <w:vAlign w:val="bottom"/>
          </w:tcPr>
          <w:p w14:paraId="78CC5179" w14:textId="77777777" w:rsidR="009D2CBD" w:rsidRPr="007559E7" w:rsidRDefault="009D2CBD" w:rsidP="00104E9C">
            <w:pPr>
              <w:keepNext/>
              <w:spacing w:before="0"/>
              <w:jc w:val="center"/>
              <w:rPr>
                <w:b/>
                <w:noProof/>
              </w:rPr>
            </w:pPr>
            <w:r w:rsidRPr="007559E7">
              <w:rPr>
                <w:b/>
                <w:bCs/>
                <w:noProof/>
              </w:rPr>
              <w:t>video_full_range_flag</w:t>
            </w:r>
          </w:p>
        </w:tc>
        <w:tc>
          <w:tcPr>
            <w:tcW w:w="1933" w:type="dxa"/>
            <w:noWrap/>
            <w:tcMar>
              <w:top w:w="9" w:type="dxa"/>
              <w:left w:w="9" w:type="dxa"/>
              <w:bottom w:w="0" w:type="dxa"/>
              <w:right w:w="9" w:type="dxa"/>
            </w:tcMar>
            <w:vAlign w:val="bottom"/>
          </w:tcPr>
          <w:p w14:paraId="515E84AB" w14:textId="77777777" w:rsidR="009D2CBD" w:rsidRDefault="009D2CBD" w:rsidP="00104E9C">
            <w:pPr>
              <w:keepNext/>
              <w:spacing w:before="0"/>
              <w:jc w:val="center"/>
              <w:rPr>
                <w:szCs w:val="20"/>
              </w:rPr>
            </w:pPr>
            <w:r>
              <w:rPr>
                <w:szCs w:val="20"/>
              </w:rPr>
              <w:t>0</w:t>
            </w:r>
          </w:p>
        </w:tc>
      </w:tr>
      <w:tr w:rsidR="009D2CBD" w:rsidRPr="00140365" w14:paraId="4F1736B7" w14:textId="77777777" w:rsidTr="00104E9C">
        <w:trPr>
          <w:trHeight w:val="255"/>
          <w:jc w:val="center"/>
        </w:trPr>
        <w:tc>
          <w:tcPr>
            <w:tcW w:w="4356" w:type="dxa"/>
            <w:noWrap/>
            <w:tcMar>
              <w:top w:w="9" w:type="dxa"/>
              <w:left w:w="9" w:type="dxa"/>
              <w:bottom w:w="0" w:type="dxa"/>
              <w:right w:w="9" w:type="dxa"/>
            </w:tcMar>
          </w:tcPr>
          <w:p w14:paraId="56DC303E" w14:textId="77777777" w:rsidR="009D2CBD" w:rsidRPr="00140365" w:rsidRDefault="009D2CBD" w:rsidP="00104E9C">
            <w:pPr>
              <w:keepNext/>
              <w:spacing w:before="0"/>
              <w:jc w:val="center"/>
              <w:rPr>
                <w:rFonts w:eastAsia="Arial Unicode MS"/>
                <w:szCs w:val="20"/>
              </w:rPr>
            </w:pPr>
            <w:r>
              <w:rPr>
                <w:b/>
                <w:noProof/>
              </w:rPr>
              <w:t>c</w:t>
            </w:r>
            <w:r w:rsidRPr="00617CB8">
              <w:rPr>
                <w:b/>
                <w:noProof/>
              </w:rPr>
              <w:t>olour_primaries</w:t>
            </w:r>
          </w:p>
        </w:tc>
        <w:tc>
          <w:tcPr>
            <w:tcW w:w="1933" w:type="dxa"/>
            <w:noWrap/>
            <w:tcMar>
              <w:top w:w="9" w:type="dxa"/>
              <w:left w:w="9" w:type="dxa"/>
              <w:bottom w:w="0" w:type="dxa"/>
              <w:right w:w="9" w:type="dxa"/>
            </w:tcMar>
            <w:vAlign w:val="bottom"/>
          </w:tcPr>
          <w:p w14:paraId="58339CE7" w14:textId="77777777" w:rsidR="009D2CBD" w:rsidRPr="00140365" w:rsidRDefault="009D2CBD" w:rsidP="00104E9C">
            <w:pPr>
              <w:keepNext/>
              <w:spacing w:before="0"/>
              <w:jc w:val="center"/>
              <w:rPr>
                <w:rFonts w:eastAsia="Arial Unicode MS"/>
                <w:szCs w:val="20"/>
              </w:rPr>
            </w:pPr>
            <w:r>
              <w:rPr>
                <w:szCs w:val="20"/>
              </w:rPr>
              <w:t>9</w:t>
            </w:r>
          </w:p>
        </w:tc>
      </w:tr>
      <w:tr w:rsidR="009D2CBD" w:rsidRPr="00140365" w14:paraId="48E1C1B0" w14:textId="77777777" w:rsidTr="00104E9C">
        <w:trPr>
          <w:trHeight w:val="255"/>
          <w:jc w:val="center"/>
        </w:trPr>
        <w:tc>
          <w:tcPr>
            <w:tcW w:w="4356" w:type="dxa"/>
            <w:noWrap/>
            <w:tcMar>
              <w:top w:w="9" w:type="dxa"/>
              <w:left w:w="9" w:type="dxa"/>
              <w:bottom w:w="0" w:type="dxa"/>
              <w:right w:w="9" w:type="dxa"/>
            </w:tcMar>
          </w:tcPr>
          <w:p w14:paraId="489ADA6E" w14:textId="77777777" w:rsidR="009D2CBD" w:rsidRPr="00617CB8" w:rsidRDefault="009D2CBD" w:rsidP="00104E9C">
            <w:pPr>
              <w:keepNext/>
              <w:spacing w:before="0"/>
              <w:jc w:val="center"/>
              <w:rPr>
                <w:b/>
                <w:bCs/>
                <w:noProof/>
              </w:rPr>
            </w:pPr>
            <w:r w:rsidRPr="00617CB8">
              <w:rPr>
                <w:b/>
                <w:noProof/>
              </w:rPr>
              <w:t>transfer_characteristics</w:t>
            </w:r>
          </w:p>
        </w:tc>
        <w:tc>
          <w:tcPr>
            <w:tcW w:w="1933" w:type="dxa"/>
            <w:noWrap/>
            <w:tcMar>
              <w:top w:w="9" w:type="dxa"/>
              <w:left w:w="9" w:type="dxa"/>
              <w:bottom w:w="0" w:type="dxa"/>
              <w:right w:w="9" w:type="dxa"/>
            </w:tcMar>
            <w:vAlign w:val="bottom"/>
          </w:tcPr>
          <w:p w14:paraId="77BA8087" w14:textId="77777777" w:rsidR="009D2CBD" w:rsidRPr="00140365" w:rsidRDefault="009D2CBD" w:rsidP="00104E9C">
            <w:pPr>
              <w:keepNext/>
              <w:spacing w:before="0"/>
              <w:jc w:val="center"/>
              <w:rPr>
                <w:szCs w:val="20"/>
              </w:rPr>
            </w:pPr>
            <w:r>
              <w:rPr>
                <w:szCs w:val="20"/>
              </w:rPr>
              <w:t>16</w:t>
            </w:r>
          </w:p>
        </w:tc>
      </w:tr>
      <w:tr w:rsidR="009D2CBD" w:rsidRPr="00140365" w14:paraId="6FB57728" w14:textId="77777777" w:rsidTr="00104E9C">
        <w:trPr>
          <w:trHeight w:val="255"/>
          <w:jc w:val="center"/>
        </w:trPr>
        <w:tc>
          <w:tcPr>
            <w:tcW w:w="4356" w:type="dxa"/>
            <w:noWrap/>
            <w:tcMar>
              <w:top w:w="9" w:type="dxa"/>
              <w:left w:w="9" w:type="dxa"/>
              <w:bottom w:w="0" w:type="dxa"/>
              <w:right w:w="9" w:type="dxa"/>
            </w:tcMar>
          </w:tcPr>
          <w:p w14:paraId="17D06684" w14:textId="77777777" w:rsidR="009D2CBD" w:rsidRPr="00617CB8" w:rsidRDefault="009D2CBD" w:rsidP="00104E9C">
            <w:pPr>
              <w:keepNext/>
              <w:spacing w:before="0"/>
              <w:jc w:val="center"/>
              <w:rPr>
                <w:rFonts w:eastAsia="?l?r ??’c"/>
                <w:noProof/>
              </w:rPr>
            </w:pPr>
            <w:r w:rsidRPr="00617CB8">
              <w:rPr>
                <w:b/>
                <w:noProof/>
              </w:rPr>
              <w:t>matrix_coeffs</w:t>
            </w:r>
          </w:p>
        </w:tc>
        <w:tc>
          <w:tcPr>
            <w:tcW w:w="1933" w:type="dxa"/>
            <w:noWrap/>
            <w:tcMar>
              <w:top w:w="9" w:type="dxa"/>
              <w:left w:w="9" w:type="dxa"/>
              <w:bottom w:w="0" w:type="dxa"/>
              <w:right w:w="9" w:type="dxa"/>
            </w:tcMar>
            <w:vAlign w:val="bottom"/>
          </w:tcPr>
          <w:p w14:paraId="30F986CF" w14:textId="77777777" w:rsidR="009D2CBD" w:rsidDel="00B84102" w:rsidRDefault="009D2CBD" w:rsidP="00104E9C">
            <w:pPr>
              <w:keepNext/>
              <w:spacing w:before="0"/>
              <w:jc w:val="center"/>
              <w:rPr>
                <w:szCs w:val="20"/>
              </w:rPr>
            </w:pPr>
            <w:r>
              <w:rPr>
                <w:szCs w:val="20"/>
              </w:rPr>
              <w:t>9</w:t>
            </w:r>
          </w:p>
        </w:tc>
      </w:tr>
      <w:tr w:rsidR="009D2CBD" w:rsidRPr="00140365" w14:paraId="4F211154" w14:textId="77777777" w:rsidTr="00104E9C">
        <w:trPr>
          <w:trHeight w:val="255"/>
          <w:jc w:val="center"/>
        </w:trPr>
        <w:tc>
          <w:tcPr>
            <w:tcW w:w="4356" w:type="dxa"/>
            <w:noWrap/>
            <w:tcMar>
              <w:top w:w="9" w:type="dxa"/>
              <w:left w:w="9" w:type="dxa"/>
              <w:bottom w:w="0" w:type="dxa"/>
              <w:right w:w="9" w:type="dxa"/>
            </w:tcMar>
          </w:tcPr>
          <w:p w14:paraId="1FA93012" w14:textId="77777777" w:rsidR="009D2CBD" w:rsidRPr="007559E7" w:rsidRDefault="009D2CBD" w:rsidP="00104E9C">
            <w:pPr>
              <w:keepNext/>
              <w:spacing w:before="0"/>
              <w:jc w:val="center"/>
              <w:rPr>
                <w:b/>
                <w:noProof/>
              </w:rPr>
            </w:pPr>
            <w:r w:rsidRPr="007559E7">
              <w:rPr>
                <w:b/>
                <w:noProof/>
              </w:rPr>
              <w:t>chroma_sample_loc_type_top_field</w:t>
            </w:r>
          </w:p>
        </w:tc>
        <w:tc>
          <w:tcPr>
            <w:tcW w:w="1933" w:type="dxa"/>
            <w:noWrap/>
            <w:tcMar>
              <w:top w:w="9" w:type="dxa"/>
              <w:left w:w="9" w:type="dxa"/>
              <w:bottom w:w="0" w:type="dxa"/>
              <w:right w:w="9" w:type="dxa"/>
            </w:tcMar>
            <w:vAlign w:val="bottom"/>
          </w:tcPr>
          <w:p w14:paraId="38A5E3CD" w14:textId="77777777" w:rsidR="009D2CBD" w:rsidRDefault="009D2CBD" w:rsidP="00104E9C">
            <w:pPr>
              <w:keepNext/>
              <w:spacing w:before="0"/>
              <w:jc w:val="center"/>
              <w:rPr>
                <w:szCs w:val="20"/>
              </w:rPr>
            </w:pPr>
            <w:r>
              <w:rPr>
                <w:szCs w:val="20"/>
              </w:rPr>
              <w:t>2</w:t>
            </w:r>
          </w:p>
        </w:tc>
      </w:tr>
      <w:tr w:rsidR="009D2CBD" w:rsidRPr="00140365" w14:paraId="7EEE6FDB" w14:textId="77777777" w:rsidTr="00104E9C">
        <w:trPr>
          <w:trHeight w:val="255"/>
          <w:jc w:val="center"/>
        </w:trPr>
        <w:tc>
          <w:tcPr>
            <w:tcW w:w="4356" w:type="dxa"/>
            <w:noWrap/>
            <w:tcMar>
              <w:top w:w="9" w:type="dxa"/>
              <w:left w:w="9" w:type="dxa"/>
              <w:bottom w:w="0" w:type="dxa"/>
              <w:right w:w="9" w:type="dxa"/>
            </w:tcMar>
          </w:tcPr>
          <w:p w14:paraId="42A2A5E6" w14:textId="77777777" w:rsidR="009D2CBD" w:rsidRPr="007559E7" w:rsidRDefault="009D2CBD" w:rsidP="00104E9C">
            <w:pPr>
              <w:keepNext/>
              <w:spacing w:before="0"/>
              <w:jc w:val="center"/>
              <w:rPr>
                <w:b/>
                <w:noProof/>
              </w:rPr>
            </w:pPr>
            <w:r w:rsidRPr="007559E7">
              <w:rPr>
                <w:b/>
                <w:noProof/>
              </w:rPr>
              <w:t>chroma_sample_loc_type_bottom_field</w:t>
            </w:r>
          </w:p>
        </w:tc>
        <w:tc>
          <w:tcPr>
            <w:tcW w:w="1933" w:type="dxa"/>
            <w:noWrap/>
            <w:tcMar>
              <w:top w:w="9" w:type="dxa"/>
              <w:left w:w="9" w:type="dxa"/>
              <w:bottom w:w="0" w:type="dxa"/>
              <w:right w:w="9" w:type="dxa"/>
            </w:tcMar>
            <w:vAlign w:val="bottom"/>
          </w:tcPr>
          <w:p w14:paraId="74C32EFC" w14:textId="77777777" w:rsidR="009D2CBD" w:rsidRDefault="009D2CBD" w:rsidP="00104E9C">
            <w:pPr>
              <w:keepNext/>
              <w:spacing w:before="0"/>
              <w:jc w:val="center"/>
              <w:rPr>
                <w:szCs w:val="20"/>
              </w:rPr>
            </w:pPr>
            <w:r>
              <w:rPr>
                <w:szCs w:val="20"/>
              </w:rPr>
              <w:t>2</w:t>
            </w:r>
          </w:p>
        </w:tc>
      </w:tr>
    </w:tbl>
    <w:p w14:paraId="1DFD9918" w14:textId="3E30FD90" w:rsidR="000E38A5" w:rsidRPr="00273190" w:rsidRDefault="000E38A5" w:rsidP="00F03309">
      <w:r>
        <w:t xml:space="preserve">For HDR content represented with the colour primaries of </w:t>
      </w:r>
      <w:r w:rsidR="00202FFB">
        <w:t>[BT.2020]</w:t>
      </w:r>
      <w:r>
        <w:t xml:space="preserve"> and the transfer function of </w:t>
      </w:r>
      <w:r w:rsidR="00202FFB">
        <w:t>[ST 2084]</w:t>
      </w:r>
      <w:r>
        <w:t xml:space="preserve">, the video characteristics is typically different compared to the video characteristics of SDR content represented with </w:t>
      </w:r>
      <w:r w:rsidR="00202FFB">
        <w:t>[BT.709]</w:t>
      </w:r>
      <w:r>
        <w:t xml:space="preserve"> colour primaries and </w:t>
      </w:r>
      <w:r w:rsidR="00202FFB">
        <w:t>[BT.709]</w:t>
      </w:r>
      <w:r>
        <w:t xml:space="preserve"> transfer function. It is recommended to adjust the bit-distribution between chroma and luma for example by setting chroma QP offset (controlled by the syntax element</w:t>
      </w:r>
      <w:r w:rsidRPr="007559E7">
        <w:t xml:space="preserve">s </w:t>
      </w:r>
      <w:r>
        <w:rPr>
          <w:noProof/>
          <w:lang w:eastAsia="ko-KR"/>
        </w:rPr>
        <w:t>chroma_qp_index_offset</w:t>
      </w:r>
      <w:r w:rsidRPr="007559E7">
        <w:rPr>
          <w:noProof/>
          <w:lang w:eastAsia="ko-KR"/>
        </w:rPr>
        <w:t xml:space="preserve"> and </w:t>
      </w:r>
      <w:r w:rsidRPr="00307A6F">
        <w:rPr>
          <w:bCs/>
        </w:rPr>
        <w:t>second_chroma_qp_index_offset</w:t>
      </w:r>
      <w:r w:rsidRPr="007559E7">
        <w:rPr>
          <w:noProof/>
          <w:lang w:eastAsia="ko-KR"/>
        </w:rPr>
        <w:t xml:space="preserve">) </w:t>
      </w:r>
      <w:r>
        <w:rPr>
          <w:noProof/>
          <w:lang w:eastAsia="ko-KR"/>
        </w:rPr>
        <w:t>such that a small negative offset is used for low luma QP values and a large negative offset is used for high luma QP values. It is further recommended to adjust the bit-distribution between dark samples and bright samples for example by setting delta QP (c</w:t>
      </w:r>
      <w:r w:rsidR="003A00EB">
        <w:rPr>
          <w:noProof/>
          <w:lang w:eastAsia="ko-KR"/>
        </w:rPr>
        <w:t>ontrolled by the syntax element</w:t>
      </w:r>
      <w:r w:rsidRPr="007559E7">
        <w:rPr>
          <w:noProof/>
          <w:lang w:eastAsia="ko-KR"/>
        </w:rPr>
        <w:t xml:space="preserve"> </w:t>
      </w:r>
      <w:r w:rsidR="003A00EB" w:rsidRPr="003A00EB">
        <w:rPr>
          <w:noProof/>
          <w:lang w:eastAsia="ko-KR"/>
        </w:rPr>
        <w:t>mb_qp_delta</w:t>
      </w:r>
      <w:r>
        <w:rPr>
          <w:noProof/>
          <w:lang w:val="es-ES_tradnl" w:eastAsia="ko-KR"/>
        </w:rPr>
        <w:t xml:space="preserve">) such that blocks with </w:t>
      </w:r>
      <w:r w:rsidR="008B4F2D">
        <w:rPr>
          <w:noProof/>
          <w:lang w:val="es-ES_tradnl" w:eastAsia="ko-KR"/>
        </w:rPr>
        <w:t>a high averge luma value</w:t>
      </w:r>
      <w:r>
        <w:rPr>
          <w:noProof/>
          <w:lang w:val="es-ES_tradnl" w:eastAsia="ko-KR"/>
        </w:rPr>
        <w:t xml:space="preserve"> are assigned lower QP than blocks with </w:t>
      </w:r>
      <w:r w:rsidR="008B4F2D">
        <w:rPr>
          <w:noProof/>
          <w:lang w:val="es-ES_tradnl" w:eastAsia="ko-KR"/>
        </w:rPr>
        <w:t>a low average luma value</w:t>
      </w:r>
      <w:r>
        <w:rPr>
          <w:noProof/>
          <w:lang w:val="es-ES_tradnl" w:eastAsia="ko-KR"/>
        </w:rPr>
        <w:t>.</w:t>
      </w:r>
    </w:p>
    <w:p w14:paraId="7C750C13" w14:textId="3AF82AA4" w:rsidR="00113396" w:rsidRDefault="00113396" w:rsidP="007242C6">
      <w:pPr>
        <w:pStyle w:val="Heading1"/>
      </w:pPr>
      <w:bookmarkStart w:id="103" w:name="_Ref311238880"/>
      <w:bookmarkStart w:id="104" w:name="_Toc311376412"/>
      <w:r w:rsidRPr="00B249D9">
        <w:t>Decoding</w:t>
      </w:r>
      <w:r w:rsidR="008D44CE">
        <w:t xml:space="preserve"> process</w:t>
      </w:r>
      <w:bookmarkEnd w:id="103"/>
      <w:bookmarkEnd w:id="104"/>
    </w:p>
    <w:p w14:paraId="51F0C523" w14:textId="6E0C329D" w:rsidR="008C2034" w:rsidRDefault="008C2034" w:rsidP="008C2034">
      <w:r>
        <w:t>Input to this process is a bitstream.</w:t>
      </w:r>
    </w:p>
    <w:p w14:paraId="6D132DAF" w14:textId="62857CFF" w:rsidR="008C2034" w:rsidRPr="00B249D9" w:rsidRDefault="008C2034" w:rsidP="008C2034">
      <w:pPr>
        <w:tabs>
          <w:tab w:val="left" w:pos="284"/>
        </w:tabs>
        <w:ind w:left="284" w:hanging="284"/>
        <w:rPr>
          <w:szCs w:val="20"/>
          <w:lang w:eastAsia="ko-KR"/>
        </w:rPr>
      </w:pPr>
      <w:r>
        <w:t xml:space="preserve">Outputs of this process </w:t>
      </w:r>
      <w:r w:rsidRPr="00B249D9">
        <w:rPr>
          <w:szCs w:val="20"/>
          <w:lang w:eastAsia="ko-KR"/>
        </w:rPr>
        <w:t xml:space="preserve">process are: </w:t>
      </w:r>
    </w:p>
    <w:p w14:paraId="13CC9361" w14:textId="787C51E7" w:rsidR="008C2034" w:rsidRPr="00B249D9" w:rsidRDefault="008C2034" w:rsidP="008C2034">
      <w:pPr>
        <w:ind w:left="434" w:hanging="434"/>
        <w:rPr>
          <w:szCs w:val="20"/>
          <w:lang w:eastAsia="ko-KR"/>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sidRPr="00B249D9">
        <w:rPr>
          <w:szCs w:val="20"/>
          <w:vertAlign w:val="subscript"/>
        </w:rPr>
        <w:t>L</w:t>
      </w:r>
      <w:r w:rsidRPr="00B249D9">
        <w:rPr>
          <w:szCs w:val="20"/>
        </w:rPr>
        <w:t xml:space="preserve"> of </w:t>
      </w:r>
      <w:r w:rsidR="008A5A74">
        <w:rPr>
          <w:szCs w:val="20"/>
        </w:rPr>
        <w:t xml:space="preserve">integer </w:t>
      </w:r>
      <w:r w:rsidRPr="00B249D9">
        <w:rPr>
          <w:szCs w:val="20"/>
        </w:rPr>
        <w:t>luma samples</w:t>
      </w:r>
      <w:r w:rsidR="00972067" w:rsidRPr="00972067">
        <w:rPr>
          <w:szCs w:val="20"/>
        </w:rPr>
        <w:t xml:space="preserve"> </w:t>
      </w:r>
      <w:r w:rsidR="008A5A74">
        <w:rPr>
          <w:szCs w:val="20"/>
        </w:rPr>
        <w:t>in the range of 0 to 1023</w:t>
      </w:r>
      <w:r w:rsidR="008A5A74">
        <w:t>, inclusive</w:t>
      </w:r>
      <w:r w:rsidRPr="00B249D9">
        <w:rPr>
          <w:szCs w:val="20"/>
        </w:rPr>
        <w:t>,</w:t>
      </w:r>
    </w:p>
    <w:p w14:paraId="2A3EAD02" w14:textId="545F0DE4" w:rsidR="008C2034" w:rsidRPr="00B249D9" w:rsidRDefault="008C2034" w:rsidP="008C2034">
      <w:pPr>
        <w:ind w:left="434" w:hanging="434"/>
        <w:rPr>
          <w:szCs w:val="20"/>
          <w:lang w:eastAsia="ko-KR"/>
        </w:rPr>
      </w:pPr>
      <w:r w:rsidRPr="00B249D9">
        <w:rPr>
          <w:szCs w:val="20"/>
        </w:rPr>
        <w:t>–</w:t>
      </w:r>
      <w:r w:rsidRPr="00B249D9">
        <w:rPr>
          <w:szCs w:val="20"/>
        </w:rPr>
        <w:tab/>
        <w:t>a (</w:t>
      </w:r>
      <w:r w:rsidRPr="00B249D9">
        <w:rPr>
          <w:szCs w:val="20"/>
          <w:lang w:eastAsia="ko-KR"/>
        </w:rPr>
        <w:t>PicWidthIn</w:t>
      </w:r>
      <w:r w:rsidR="00785E65">
        <w:rPr>
          <w:szCs w:val="20"/>
          <w:lang w:eastAsia="ko-KR"/>
        </w:rPr>
        <w:t>Half</w:t>
      </w:r>
      <w:r w:rsidRPr="00B249D9">
        <w:rPr>
          <w:szCs w:val="20"/>
        </w:rPr>
        <w:t>)x(</w:t>
      </w:r>
      <w:r w:rsidRPr="00B249D9">
        <w:rPr>
          <w:szCs w:val="20"/>
          <w:lang w:eastAsia="ko-KR"/>
        </w:rPr>
        <w:t>PicHeightIn</w:t>
      </w:r>
      <w:r w:rsidR="00785E65">
        <w:rPr>
          <w:szCs w:val="20"/>
          <w:lang w:eastAsia="ko-KR"/>
        </w:rPr>
        <w:t>Half</w:t>
      </w:r>
      <w:r w:rsidRPr="00B249D9">
        <w:rPr>
          <w:szCs w:val="20"/>
        </w:rPr>
        <w:t>) array PicSample</w:t>
      </w:r>
      <w:r>
        <w:rPr>
          <w:szCs w:val="20"/>
        </w:rPr>
        <w:t>Sub</w:t>
      </w:r>
      <w:r w:rsidRPr="00B249D9">
        <w:rPr>
          <w:szCs w:val="20"/>
          <w:vertAlign w:val="subscript"/>
        </w:rPr>
        <w:t>Cb</w:t>
      </w:r>
      <w:r w:rsidRPr="00B249D9">
        <w:rPr>
          <w:szCs w:val="20"/>
        </w:rPr>
        <w:t xml:space="preserve"> of </w:t>
      </w:r>
      <w:r w:rsidR="008A5A74">
        <w:rPr>
          <w:szCs w:val="20"/>
        </w:rPr>
        <w:t xml:space="preserve">integer </w:t>
      </w:r>
      <w:r w:rsidRPr="00B249D9">
        <w:rPr>
          <w:szCs w:val="20"/>
        </w:rPr>
        <w:t>chroma samples of the component Cb</w:t>
      </w:r>
      <w:r w:rsidR="00972067" w:rsidRPr="00972067">
        <w:rPr>
          <w:szCs w:val="20"/>
        </w:rPr>
        <w:t xml:space="preserve"> </w:t>
      </w:r>
      <w:r w:rsidR="008A5A74">
        <w:rPr>
          <w:szCs w:val="20"/>
        </w:rPr>
        <w:t>in the range of 0 to 1023</w:t>
      </w:r>
      <w:r w:rsidR="008A5A74">
        <w:t>, inclusive</w:t>
      </w:r>
      <w:r w:rsidRPr="00B249D9">
        <w:rPr>
          <w:szCs w:val="20"/>
        </w:rPr>
        <w:t>,</w:t>
      </w:r>
    </w:p>
    <w:p w14:paraId="417FE51E" w14:textId="5DA4D126" w:rsidR="008C2034" w:rsidRPr="00B249D9" w:rsidRDefault="008C2034" w:rsidP="008C2034">
      <w:pPr>
        <w:ind w:left="434" w:hanging="434"/>
        <w:rPr>
          <w:szCs w:val="20"/>
        </w:rPr>
      </w:pPr>
      <w:r w:rsidRPr="00B249D9">
        <w:rPr>
          <w:szCs w:val="20"/>
        </w:rPr>
        <w:t>–</w:t>
      </w:r>
      <w:r w:rsidRPr="00B249D9">
        <w:rPr>
          <w:szCs w:val="20"/>
        </w:rPr>
        <w:tab/>
        <w:t>a (</w:t>
      </w:r>
      <w:r w:rsidRPr="00B249D9">
        <w:rPr>
          <w:szCs w:val="20"/>
          <w:lang w:eastAsia="ko-KR"/>
        </w:rPr>
        <w:t>PicWidthIn</w:t>
      </w:r>
      <w:r w:rsidR="00785E65">
        <w:rPr>
          <w:szCs w:val="20"/>
          <w:lang w:eastAsia="ko-KR"/>
        </w:rPr>
        <w:t>Half</w:t>
      </w:r>
      <w:r w:rsidRPr="00B249D9">
        <w:rPr>
          <w:szCs w:val="20"/>
        </w:rPr>
        <w:t>)x(</w:t>
      </w:r>
      <w:r w:rsidRPr="00B249D9">
        <w:rPr>
          <w:szCs w:val="20"/>
          <w:lang w:eastAsia="ko-KR"/>
        </w:rPr>
        <w:t>PicHeightIn</w:t>
      </w:r>
      <w:r w:rsidR="00785E65">
        <w:rPr>
          <w:szCs w:val="20"/>
          <w:lang w:eastAsia="ko-KR"/>
        </w:rPr>
        <w:t>Half</w:t>
      </w:r>
      <w:r w:rsidRPr="00B249D9">
        <w:rPr>
          <w:szCs w:val="20"/>
        </w:rPr>
        <w:t>) array PicSample</w:t>
      </w:r>
      <w:r>
        <w:rPr>
          <w:szCs w:val="20"/>
        </w:rPr>
        <w:t>Sub</w:t>
      </w:r>
      <w:r w:rsidRPr="00B249D9">
        <w:rPr>
          <w:szCs w:val="20"/>
          <w:vertAlign w:val="subscript"/>
        </w:rPr>
        <w:t>Cr</w:t>
      </w:r>
      <w:r w:rsidRPr="00B249D9">
        <w:rPr>
          <w:szCs w:val="20"/>
        </w:rPr>
        <w:t xml:space="preserve"> of</w:t>
      </w:r>
      <w:r w:rsidR="008A5A74">
        <w:rPr>
          <w:szCs w:val="20"/>
        </w:rPr>
        <w:t xml:space="preserve"> integer</w:t>
      </w:r>
      <w:r w:rsidRPr="00B249D9">
        <w:rPr>
          <w:szCs w:val="20"/>
        </w:rPr>
        <w:t xml:space="preserve"> chroma samples of the component Cr</w:t>
      </w:r>
      <w:r w:rsidR="00972067" w:rsidRPr="00972067">
        <w:rPr>
          <w:szCs w:val="20"/>
        </w:rPr>
        <w:t xml:space="preserve"> </w:t>
      </w:r>
      <w:r w:rsidR="008A5A74">
        <w:rPr>
          <w:szCs w:val="20"/>
        </w:rPr>
        <w:t>in the range of 0 to 1023</w:t>
      </w:r>
      <w:r w:rsidR="008A5A74">
        <w:t>, inclusive</w:t>
      </w:r>
      <w:r w:rsidRPr="00B249D9">
        <w:rPr>
          <w:szCs w:val="20"/>
        </w:rPr>
        <w:t>.</w:t>
      </w:r>
    </w:p>
    <w:p w14:paraId="2BADA694" w14:textId="0332CD7B" w:rsidR="008C2034" w:rsidRDefault="008C2034" w:rsidP="008C2034">
      <w:r>
        <w:lastRenderedPageBreak/>
        <w:t xml:space="preserve">When the bitstream is an HEVC bitstream the decoding process in </w:t>
      </w:r>
      <w:r w:rsidRPr="00B249D9">
        <w:t>[</w:t>
      </w:r>
      <w:r w:rsidR="009C5184">
        <w:t>HEVC</w:t>
      </w:r>
      <w:r w:rsidRPr="00B249D9">
        <w:t>]</w:t>
      </w:r>
      <w:r>
        <w:t xml:space="preserve"> is performed with the sample values of each output picture iteratively assigned to </w:t>
      </w:r>
      <w:r w:rsidRPr="00B249D9">
        <w:rPr>
          <w:szCs w:val="20"/>
        </w:rPr>
        <w:t>PicSample</w:t>
      </w:r>
      <w:r w:rsidRPr="00B249D9">
        <w:rPr>
          <w:szCs w:val="20"/>
          <w:vertAlign w:val="subscript"/>
        </w:rPr>
        <w:t>L</w:t>
      </w:r>
      <w:r>
        <w:rPr>
          <w:szCs w:val="20"/>
        </w:rPr>
        <w:t xml:space="preserve">, </w:t>
      </w:r>
      <w:r w:rsidRPr="00B249D9">
        <w:rPr>
          <w:szCs w:val="20"/>
        </w:rPr>
        <w:t>PicSample</w:t>
      </w:r>
      <w:r>
        <w:rPr>
          <w:szCs w:val="20"/>
          <w:vertAlign w:val="subscript"/>
        </w:rPr>
        <w:t>Cb</w:t>
      </w:r>
      <w:r>
        <w:rPr>
          <w:szCs w:val="20"/>
        </w:rPr>
        <w:t>, and</w:t>
      </w:r>
      <w:r w:rsidRPr="001A1B0B">
        <w:rPr>
          <w:szCs w:val="20"/>
        </w:rPr>
        <w:t xml:space="preserve"> </w:t>
      </w:r>
      <w:r w:rsidRPr="00B249D9">
        <w:rPr>
          <w:szCs w:val="20"/>
        </w:rPr>
        <w:t>PicSample</w:t>
      </w:r>
      <w:r>
        <w:rPr>
          <w:szCs w:val="20"/>
          <w:vertAlign w:val="subscript"/>
        </w:rPr>
        <w:t>Cr</w:t>
      </w:r>
      <w:r>
        <w:rPr>
          <w:szCs w:val="20"/>
        </w:rPr>
        <w:t xml:space="preserve">, respectively. </w:t>
      </w:r>
    </w:p>
    <w:p w14:paraId="3FDC4C3D" w14:textId="0CBE3928" w:rsidR="008C2034" w:rsidRDefault="008C2034" w:rsidP="008C2034">
      <w:pPr>
        <w:rPr>
          <w:rFonts w:eastAsia="Times New Roman"/>
          <w:szCs w:val="20"/>
          <w:lang w:eastAsia="ko-KR"/>
        </w:rPr>
      </w:pPr>
      <w:r>
        <w:t xml:space="preserve">When the bitstream is an AVC bitstream the decoding process in </w:t>
      </w:r>
      <w:r w:rsidRPr="00B249D9">
        <w:t>[</w:t>
      </w:r>
      <w:r w:rsidR="009C5184">
        <w:t>AVC</w:t>
      </w:r>
      <w:r w:rsidRPr="00B249D9">
        <w:t>]</w:t>
      </w:r>
      <w:r>
        <w:t xml:space="preserve"> is performed with the sample values of each output picture iteratively assigned to </w:t>
      </w:r>
      <w:r w:rsidRPr="00B249D9">
        <w:rPr>
          <w:szCs w:val="20"/>
        </w:rPr>
        <w:t>PicSample</w:t>
      </w:r>
      <w:r w:rsidRPr="00B249D9">
        <w:rPr>
          <w:szCs w:val="20"/>
          <w:vertAlign w:val="subscript"/>
        </w:rPr>
        <w:t>L</w:t>
      </w:r>
      <w:r>
        <w:rPr>
          <w:szCs w:val="20"/>
        </w:rPr>
        <w:t xml:space="preserve">, </w:t>
      </w:r>
      <w:r w:rsidRPr="00B249D9">
        <w:rPr>
          <w:szCs w:val="20"/>
        </w:rPr>
        <w:t>PicSample</w:t>
      </w:r>
      <w:r>
        <w:rPr>
          <w:szCs w:val="20"/>
          <w:vertAlign w:val="subscript"/>
        </w:rPr>
        <w:t>Cb</w:t>
      </w:r>
      <w:r>
        <w:rPr>
          <w:szCs w:val="20"/>
        </w:rPr>
        <w:t>, and</w:t>
      </w:r>
      <w:r w:rsidRPr="001A1B0B">
        <w:rPr>
          <w:szCs w:val="20"/>
        </w:rPr>
        <w:t xml:space="preserve"> </w:t>
      </w:r>
      <w:r w:rsidRPr="00B249D9">
        <w:rPr>
          <w:szCs w:val="20"/>
        </w:rPr>
        <w:t>PicSample</w:t>
      </w:r>
      <w:r>
        <w:rPr>
          <w:szCs w:val="20"/>
          <w:vertAlign w:val="subscript"/>
        </w:rPr>
        <w:t>Cr</w:t>
      </w:r>
      <w:r>
        <w:rPr>
          <w:szCs w:val="20"/>
        </w:rPr>
        <w:t xml:space="preserve">, respectively. </w:t>
      </w:r>
    </w:p>
    <w:p w14:paraId="19D4412A" w14:textId="2C3BCB61" w:rsidR="008C2034" w:rsidRDefault="008C2034" w:rsidP="008C2034">
      <w:pPr>
        <w:rPr>
          <w:rFonts w:eastAsia="Times New Roman"/>
          <w:szCs w:val="20"/>
          <w:lang w:eastAsia="ko-KR"/>
        </w:rPr>
      </w:pPr>
      <w:r>
        <w:rPr>
          <w:rFonts w:eastAsia="Times New Roman"/>
          <w:szCs w:val="20"/>
          <w:lang w:eastAsia="ko-KR"/>
        </w:rPr>
        <w:t xml:space="preserve">If the decoder </w:t>
      </w:r>
      <w:r w:rsidR="008300AB">
        <w:rPr>
          <w:rFonts w:eastAsia="Times New Roman"/>
          <w:szCs w:val="20"/>
          <w:lang w:eastAsia="ko-KR"/>
        </w:rPr>
        <w:t xml:space="preserve">contains an interface for output of mastering display </w:t>
      </w:r>
      <w:r w:rsidR="008300AB" w:rsidRPr="00617CB8">
        <w:t>colour volume</w:t>
      </w:r>
      <w:r w:rsidR="008300AB">
        <w:t xml:space="preserve"> information and the bitstream contains </w:t>
      </w:r>
      <w:r w:rsidR="008300AB">
        <w:rPr>
          <w:rFonts w:eastAsia="Times New Roman"/>
          <w:szCs w:val="20"/>
          <w:lang w:eastAsia="ko-KR"/>
        </w:rPr>
        <w:t xml:space="preserve">mastering display </w:t>
      </w:r>
      <w:r w:rsidR="008300AB" w:rsidRPr="00617CB8">
        <w:t>colour volume</w:t>
      </w:r>
      <w:r w:rsidR="008300AB">
        <w:t xml:space="preserve"> SEI </w:t>
      </w:r>
      <w:r w:rsidR="00224D60">
        <w:t>messages</w:t>
      </w:r>
      <w:r w:rsidR="008300AB">
        <w:t xml:space="preserve"> it is recommended that the decoder outputs </w:t>
      </w:r>
      <w:r w:rsidR="008300AB">
        <w:rPr>
          <w:rFonts w:eastAsia="Times New Roman"/>
          <w:szCs w:val="20"/>
          <w:lang w:eastAsia="ko-KR"/>
        </w:rPr>
        <w:t xml:space="preserve">mastering display </w:t>
      </w:r>
      <w:r w:rsidR="008300AB" w:rsidRPr="00617CB8">
        <w:t>colour volume</w:t>
      </w:r>
      <w:r w:rsidR="008300AB">
        <w:t xml:space="preserve"> information </w:t>
      </w:r>
      <w:r w:rsidR="00EC586A">
        <w:t xml:space="preserve">synchronously to the </w:t>
      </w:r>
      <w:r w:rsidR="00224D60">
        <w:t>first picture for which the SEI message applies.</w:t>
      </w:r>
    </w:p>
    <w:p w14:paraId="3DF74130" w14:textId="77777777" w:rsidR="00066A96" w:rsidRPr="00B249D9" w:rsidRDefault="00066A96" w:rsidP="007242C6">
      <w:pPr>
        <w:pStyle w:val="Heading1"/>
      </w:pPr>
      <w:bookmarkStart w:id="105" w:name="_Ref311238896"/>
      <w:bookmarkStart w:id="106" w:name="_Toc311376413"/>
      <w:r w:rsidRPr="00B249D9">
        <w:t>Post-decoding processing</w:t>
      </w:r>
      <w:bookmarkEnd w:id="105"/>
      <w:bookmarkEnd w:id="106"/>
    </w:p>
    <w:p w14:paraId="1C8C17E0" w14:textId="77777777" w:rsidR="00B443E5" w:rsidRPr="00B249D9" w:rsidRDefault="00B443E5" w:rsidP="00B443E5">
      <w:pPr>
        <w:rPr>
          <w:szCs w:val="20"/>
          <w:lang w:eastAsia="ko-KR"/>
        </w:rPr>
      </w:pPr>
      <w:r w:rsidRPr="00B249D9">
        <w:rPr>
          <w:szCs w:val="20"/>
          <w:lang w:eastAsia="ko-KR"/>
        </w:rPr>
        <w:t>Inputs to this process are:</w:t>
      </w:r>
    </w:p>
    <w:p w14:paraId="16DA6156" w14:textId="586B55BF" w:rsidR="00B443E5" w:rsidRPr="00B249D9" w:rsidRDefault="00B443E5" w:rsidP="00B443E5">
      <w:pPr>
        <w:ind w:left="434" w:hanging="434"/>
        <w:rPr>
          <w:szCs w:val="20"/>
          <w:lang w:eastAsia="ko-KR"/>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Pr>
          <w:szCs w:val="20"/>
        </w:rPr>
        <w:t>Dec</w:t>
      </w:r>
      <w:r w:rsidRPr="00B249D9">
        <w:rPr>
          <w:szCs w:val="20"/>
          <w:vertAlign w:val="subscript"/>
        </w:rPr>
        <w:t>L</w:t>
      </w:r>
      <w:r w:rsidRPr="00B249D9">
        <w:rPr>
          <w:szCs w:val="20"/>
        </w:rPr>
        <w:t xml:space="preserve"> of </w:t>
      </w:r>
      <w:r w:rsidR="008A5A74">
        <w:rPr>
          <w:szCs w:val="20"/>
        </w:rPr>
        <w:t xml:space="preserve">integer </w:t>
      </w:r>
      <w:r w:rsidRPr="00B249D9">
        <w:rPr>
          <w:szCs w:val="20"/>
        </w:rPr>
        <w:t>luma samples</w:t>
      </w:r>
      <w:r w:rsidR="008A5A74">
        <w:rPr>
          <w:szCs w:val="20"/>
        </w:rPr>
        <w:t>, in the range of 0 to 1023</w:t>
      </w:r>
      <w:r w:rsidR="008A5A74">
        <w:t>, inclusive</w:t>
      </w:r>
      <w:r w:rsidRPr="00B249D9">
        <w:rPr>
          <w:szCs w:val="20"/>
        </w:rPr>
        <w:t>,</w:t>
      </w:r>
    </w:p>
    <w:p w14:paraId="52D4DBBC" w14:textId="13B3164D" w:rsidR="00B443E5" w:rsidRPr="00B249D9" w:rsidRDefault="00B443E5" w:rsidP="00B443E5">
      <w:pPr>
        <w:ind w:left="434" w:hanging="434"/>
        <w:rPr>
          <w:szCs w:val="20"/>
          <w:lang w:eastAsia="ko-KR"/>
        </w:rPr>
      </w:pPr>
      <w:r w:rsidRPr="00B249D9">
        <w:rPr>
          <w:szCs w:val="20"/>
        </w:rPr>
        <w:t>–</w:t>
      </w:r>
      <w:r w:rsidRPr="00B249D9">
        <w:rPr>
          <w:szCs w:val="20"/>
        </w:rPr>
        <w:tab/>
        <w:t>a (</w:t>
      </w:r>
      <w:r w:rsidRPr="00B249D9">
        <w:rPr>
          <w:szCs w:val="20"/>
          <w:lang w:eastAsia="ko-KR"/>
        </w:rPr>
        <w:t>PicWidthIn</w:t>
      </w:r>
      <w:r w:rsidR="00785E65">
        <w:rPr>
          <w:szCs w:val="20"/>
          <w:lang w:eastAsia="ko-KR"/>
        </w:rPr>
        <w:t>Half</w:t>
      </w:r>
      <w:r w:rsidRPr="00B249D9">
        <w:rPr>
          <w:szCs w:val="20"/>
        </w:rPr>
        <w:t>)x(</w:t>
      </w:r>
      <w:r w:rsidRPr="00B249D9">
        <w:rPr>
          <w:szCs w:val="20"/>
          <w:lang w:eastAsia="ko-KR"/>
        </w:rPr>
        <w:t>PicHeightIn</w:t>
      </w:r>
      <w:r w:rsidR="00785E65">
        <w:rPr>
          <w:szCs w:val="20"/>
          <w:lang w:eastAsia="ko-KR"/>
        </w:rPr>
        <w:t>Half</w:t>
      </w:r>
      <w:r w:rsidRPr="00B249D9">
        <w:rPr>
          <w:szCs w:val="20"/>
        </w:rPr>
        <w:t>) array PicSample</w:t>
      </w:r>
      <w:r>
        <w:rPr>
          <w:szCs w:val="20"/>
        </w:rPr>
        <w:t>Dec</w:t>
      </w:r>
      <w:r w:rsidRPr="00B249D9">
        <w:rPr>
          <w:szCs w:val="20"/>
          <w:vertAlign w:val="subscript"/>
        </w:rPr>
        <w:t>Cb</w:t>
      </w:r>
      <w:r w:rsidRPr="00B249D9">
        <w:rPr>
          <w:szCs w:val="20"/>
        </w:rPr>
        <w:t xml:space="preserve"> of </w:t>
      </w:r>
      <w:r w:rsidR="008A5A74">
        <w:rPr>
          <w:szCs w:val="20"/>
        </w:rPr>
        <w:t xml:space="preserve">integer </w:t>
      </w:r>
      <w:r w:rsidRPr="00B249D9">
        <w:rPr>
          <w:szCs w:val="20"/>
        </w:rPr>
        <w:t>chroma samples of the component Cb</w:t>
      </w:r>
      <w:r w:rsidR="008A5A74">
        <w:rPr>
          <w:szCs w:val="20"/>
        </w:rPr>
        <w:t>, in the range of 0 to 1023</w:t>
      </w:r>
      <w:r w:rsidR="008A5A74">
        <w:t>, inclusive</w:t>
      </w:r>
      <w:r w:rsidRPr="00B249D9">
        <w:rPr>
          <w:szCs w:val="20"/>
        </w:rPr>
        <w:t>,</w:t>
      </w:r>
    </w:p>
    <w:p w14:paraId="7D1C8195" w14:textId="3A7ACA63" w:rsidR="00B443E5" w:rsidRPr="00212817" w:rsidRDefault="00B443E5" w:rsidP="00B443E5">
      <w:pPr>
        <w:ind w:left="434" w:hanging="434"/>
        <w:rPr>
          <w:sz w:val="18"/>
          <w:szCs w:val="20"/>
        </w:rPr>
      </w:pPr>
      <w:r w:rsidRPr="00B249D9">
        <w:rPr>
          <w:szCs w:val="20"/>
        </w:rPr>
        <w:t>–</w:t>
      </w:r>
      <w:r w:rsidRPr="00B249D9">
        <w:rPr>
          <w:szCs w:val="20"/>
        </w:rPr>
        <w:tab/>
        <w:t>a (</w:t>
      </w:r>
      <w:r w:rsidRPr="00B249D9">
        <w:rPr>
          <w:szCs w:val="20"/>
          <w:lang w:eastAsia="ko-KR"/>
        </w:rPr>
        <w:t>PicWidthIn</w:t>
      </w:r>
      <w:r w:rsidR="00785E65">
        <w:rPr>
          <w:szCs w:val="20"/>
          <w:lang w:eastAsia="ko-KR"/>
        </w:rPr>
        <w:t>Half</w:t>
      </w:r>
      <w:r w:rsidRPr="00B249D9">
        <w:rPr>
          <w:szCs w:val="20"/>
        </w:rPr>
        <w:t>)x(</w:t>
      </w:r>
      <w:r w:rsidRPr="00B249D9">
        <w:rPr>
          <w:szCs w:val="20"/>
          <w:lang w:eastAsia="ko-KR"/>
        </w:rPr>
        <w:t>PicHeightIn</w:t>
      </w:r>
      <w:r w:rsidR="00785E65">
        <w:rPr>
          <w:szCs w:val="20"/>
          <w:lang w:eastAsia="ko-KR"/>
        </w:rPr>
        <w:t>Half</w:t>
      </w:r>
      <w:r w:rsidRPr="00B249D9">
        <w:rPr>
          <w:szCs w:val="20"/>
        </w:rPr>
        <w:t>) array PicSample</w:t>
      </w:r>
      <w:r>
        <w:rPr>
          <w:szCs w:val="20"/>
        </w:rPr>
        <w:t>Dec</w:t>
      </w:r>
      <w:r w:rsidRPr="00B249D9">
        <w:rPr>
          <w:szCs w:val="20"/>
          <w:vertAlign w:val="subscript"/>
        </w:rPr>
        <w:t>Cr</w:t>
      </w:r>
      <w:r w:rsidRPr="00B249D9">
        <w:rPr>
          <w:szCs w:val="20"/>
        </w:rPr>
        <w:t xml:space="preserve"> of </w:t>
      </w:r>
      <w:r w:rsidR="008A5A74">
        <w:rPr>
          <w:szCs w:val="20"/>
        </w:rPr>
        <w:t xml:space="preserve">integer </w:t>
      </w:r>
      <w:r w:rsidRPr="00B249D9">
        <w:rPr>
          <w:szCs w:val="20"/>
        </w:rPr>
        <w:t>chroma samples of the component Cr</w:t>
      </w:r>
      <w:r w:rsidR="008A5A74">
        <w:rPr>
          <w:szCs w:val="20"/>
        </w:rPr>
        <w:t>,</w:t>
      </w:r>
      <w:r w:rsidR="008A5A74" w:rsidRPr="008A5A74">
        <w:rPr>
          <w:szCs w:val="20"/>
        </w:rPr>
        <w:t xml:space="preserve"> </w:t>
      </w:r>
      <w:r w:rsidR="008A5A74">
        <w:rPr>
          <w:szCs w:val="20"/>
        </w:rPr>
        <w:t>in the range of 0 to 1023</w:t>
      </w:r>
      <w:r w:rsidR="008A5A74">
        <w:t>, inclusive</w:t>
      </w:r>
      <w:r w:rsidRPr="00B249D9">
        <w:rPr>
          <w:szCs w:val="20"/>
        </w:rPr>
        <w:t>.</w:t>
      </w:r>
    </w:p>
    <w:p w14:paraId="7A9BFCF6" w14:textId="77777777" w:rsidR="00B443E5" w:rsidRPr="00B249D9" w:rsidRDefault="00B443E5" w:rsidP="00B443E5">
      <w:pPr>
        <w:ind w:left="434" w:hanging="434"/>
        <w:rPr>
          <w:szCs w:val="20"/>
        </w:rPr>
      </w:pPr>
      <w:r w:rsidRPr="00B249D9">
        <w:rPr>
          <w:szCs w:val="20"/>
          <w:lang w:eastAsia="ko-KR"/>
        </w:rPr>
        <w:t xml:space="preserve">Outputs of this process are: </w:t>
      </w:r>
    </w:p>
    <w:p w14:paraId="4D4451E4" w14:textId="16F8792C" w:rsidR="00B443E5" w:rsidRPr="00B249D9" w:rsidRDefault="00B443E5" w:rsidP="00B443E5">
      <w:pPr>
        <w:ind w:left="434" w:hanging="434"/>
        <w:rPr>
          <w:szCs w:val="20"/>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Pr>
          <w:szCs w:val="20"/>
        </w:rPr>
        <w:t>Out</w:t>
      </w:r>
      <w:r w:rsidRPr="00B249D9">
        <w:rPr>
          <w:szCs w:val="20"/>
          <w:vertAlign w:val="subscript"/>
        </w:rPr>
        <w:t>R</w:t>
      </w:r>
      <w:r w:rsidRPr="00B249D9">
        <w:rPr>
          <w:szCs w:val="20"/>
        </w:rPr>
        <w:t xml:space="preserve"> of </w:t>
      </w:r>
      <w:r w:rsidR="008A5A74">
        <w:rPr>
          <w:szCs w:val="20"/>
        </w:rPr>
        <w:t xml:space="preserve">floating point </w:t>
      </w:r>
      <w:r w:rsidRPr="00B249D9">
        <w:rPr>
          <w:szCs w:val="20"/>
        </w:rPr>
        <w:t>red samples</w:t>
      </w:r>
      <w:r w:rsidRPr="002E22CE">
        <w:t xml:space="preserve"> </w:t>
      </w:r>
      <w:r>
        <w:t xml:space="preserve">in the range </w:t>
      </w:r>
      <w:r w:rsidR="007923CE">
        <w:t xml:space="preserve">of </w:t>
      </w:r>
      <w:r>
        <w:t>0.0 to 1.0</w:t>
      </w:r>
      <w:r w:rsidR="007923CE">
        <w:t>, inclusive</w:t>
      </w:r>
      <w:r w:rsidRPr="00B249D9">
        <w:rPr>
          <w:szCs w:val="20"/>
        </w:rPr>
        <w:t xml:space="preserve">, </w:t>
      </w:r>
    </w:p>
    <w:p w14:paraId="510680A7" w14:textId="554D42B5" w:rsidR="00B443E5" w:rsidRPr="00B249D9" w:rsidRDefault="00B443E5" w:rsidP="00B443E5">
      <w:pPr>
        <w:ind w:left="434" w:hanging="434"/>
        <w:rPr>
          <w:szCs w:val="20"/>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Pr>
          <w:szCs w:val="20"/>
        </w:rPr>
        <w:t>Out</w:t>
      </w:r>
      <w:r w:rsidRPr="00B249D9">
        <w:rPr>
          <w:szCs w:val="20"/>
          <w:vertAlign w:val="subscript"/>
        </w:rPr>
        <w:t>G</w:t>
      </w:r>
      <w:r w:rsidRPr="00B249D9">
        <w:rPr>
          <w:szCs w:val="20"/>
        </w:rPr>
        <w:t xml:space="preserve"> of </w:t>
      </w:r>
      <w:r w:rsidR="008A5A74">
        <w:rPr>
          <w:szCs w:val="20"/>
        </w:rPr>
        <w:t xml:space="preserve">floating point </w:t>
      </w:r>
      <w:r w:rsidRPr="00B249D9">
        <w:rPr>
          <w:szCs w:val="20"/>
        </w:rPr>
        <w:t>green samples</w:t>
      </w:r>
      <w:r w:rsidRPr="002E22CE">
        <w:t xml:space="preserve"> </w:t>
      </w:r>
      <w:r>
        <w:t xml:space="preserve">in the range </w:t>
      </w:r>
      <w:r w:rsidR="007923CE">
        <w:t xml:space="preserve">of </w:t>
      </w:r>
      <w:r>
        <w:t>0.0 to 1.0</w:t>
      </w:r>
      <w:r w:rsidR="007923CE">
        <w:t>, inclusive</w:t>
      </w:r>
      <w:r w:rsidRPr="00B249D9">
        <w:rPr>
          <w:szCs w:val="20"/>
        </w:rPr>
        <w:t xml:space="preserve">, </w:t>
      </w:r>
    </w:p>
    <w:p w14:paraId="018264EF" w14:textId="1004FCAA" w:rsidR="00B443E5" w:rsidRPr="00B249D9" w:rsidRDefault="00B443E5" w:rsidP="00B443E5">
      <w:pPr>
        <w:ind w:left="434" w:hanging="434"/>
        <w:rPr>
          <w:szCs w:val="20"/>
        </w:rPr>
      </w:pPr>
      <w:r w:rsidRPr="00B249D9">
        <w:rPr>
          <w:szCs w:val="20"/>
        </w:rPr>
        <w:t>–</w:t>
      </w:r>
      <w:r w:rsidRPr="00B249D9">
        <w:rPr>
          <w:szCs w:val="20"/>
        </w:rPr>
        <w:tab/>
        <w:t>a (</w:t>
      </w:r>
      <w:r w:rsidRPr="00B249D9">
        <w:rPr>
          <w:szCs w:val="20"/>
          <w:lang w:eastAsia="ko-KR"/>
        </w:rPr>
        <w:t>PicWidthInSamples</w:t>
      </w:r>
      <w:r w:rsidRPr="00B249D9">
        <w:rPr>
          <w:szCs w:val="20"/>
        </w:rPr>
        <w:t>)x(</w:t>
      </w:r>
      <w:r w:rsidRPr="00B249D9">
        <w:rPr>
          <w:szCs w:val="20"/>
          <w:lang w:eastAsia="ko-KR"/>
        </w:rPr>
        <w:t>PicHeightInSamples</w:t>
      </w:r>
      <w:r w:rsidRPr="00B249D9">
        <w:rPr>
          <w:szCs w:val="20"/>
        </w:rPr>
        <w:t>) array PicSample</w:t>
      </w:r>
      <w:r>
        <w:rPr>
          <w:szCs w:val="20"/>
        </w:rPr>
        <w:t>Out</w:t>
      </w:r>
      <w:r w:rsidRPr="00B249D9">
        <w:rPr>
          <w:szCs w:val="20"/>
          <w:vertAlign w:val="subscript"/>
        </w:rPr>
        <w:t>B</w:t>
      </w:r>
      <w:r w:rsidRPr="00B249D9">
        <w:rPr>
          <w:szCs w:val="20"/>
        </w:rPr>
        <w:t xml:space="preserve"> of </w:t>
      </w:r>
      <w:r w:rsidR="008A5A74">
        <w:rPr>
          <w:szCs w:val="20"/>
        </w:rPr>
        <w:t xml:space="preserve">floating point </w:t>
      </w:r>
      <w:r w:rsidRPr="00B249D9">
        <w:rPr>
          <w:szCs w:val="20"/>
        </w:rPr>
        <w:t>blue samples</w:t>
      </w:r>
      <w:r w:rsidRPr="002E22CE">
        <w:t xml:space="preserve"> </w:t>
      </w:r>
      <w:r>
        <w:t xml:space="preserve">in the range </w:t>
      </w:r>
      <w:r w:rsidR="007923CE">
        <w:t xml:space="preserve">of </w:t>
      </w:r>
      <w:r>
        <w:t>0.0 to 1.0</w:t>
      </w:r>
      <w:r w:rsidR="007923CE">
        <w:t>, inclusive</w:t>
      </w:r>
      <w:r w:rsidRPr="00B249D9">
        <w:rPr>
          <w:szCs w:val="20"/>
        </w:rPr>
        <w:t>,</w:t>
      </w:r>
    </w:p>
    <w:p w14:paraId="5B47E61F" w14:textId="09C8D23B" w:rsidR="005B44A5" w:rsidRDefault="005B44A5" w:rsidP="005B44A5">
      <w:pPr>
        <w:rPr>
          <w:szCs w:val="20"/>
        </w:rPr>
      </w:pPr>
      <w:r>
        <w:rPr>
          <w:szCs w:val="20"/>
        </w:rPr>
        <w:t>A schematic overview of the post-decoding processing is illustrated in</w:t>
      </w:r>
      <w:r w:rsidR="00EA397F">
        <w:rPr>
          <w:szCs w:val="20"/>
        </w:rPr>
        <w:t xml:space="preserve"> </w:t>
      </w:r>
      <w:r w:rsidR="000F001E">
        <w:rPr>
          <w:szCs w:val="20"/>
        </w:rPr>
        <w:fldChar w:fldCharType="begin"/>
      </w:r>
      <w:r w:rsidR="000F001E">
        <w:rPr>
          <w:szCs w:val="20"/>
        </w:rPr>
        <w:instrText xml:space="preserve"> REF _Ref311238463 \h </w:instrText>
      </w:r>
      <w:r w:rsidR="000F001E">
        <w:rPr>
          <w:szCs w:val="20"/>
        </w:rPr>
      </w:r>
      <w:r w:rsidR="000F001E">
        <w:rPr>
          <w:szCs w:val="20"/>
        </w:rPr>
        <w:fldChar w:fldCharType="separate"/>
      </w:r>
      <w:r w:rsidR="00DE680D">
        <w:t xml:space="preserve">Figure </w:t>
      </w:r>
      <w:r w:rsidR="00DE680D">
        <w:rPr>
          <w:noProof/>
        </w:rPr>
        <w:t>3</w:t>
      </w:r>
      <w:r w:rsidR="000F001E">
        <w:rPr>
          <w:szCs w:val="20"/>
        </w:rPr>
        <w:fldChar w:fldCharType="end"/>
      </w:r>
      <w:r>
        <w:rPr>
          <w:szCs w:val="20"/>
        </w:rPr>
        <w:t xml:space="preserve">. The input (Y’, Cb, Cr) corresponds to </w:t>
      </w:r>
      <w:r w:rsidRPr="00B249D9">
        <w:rPr>
          <w:szCs w:val="20"/>
        </w:rPr>
        <w:t>PicSample</w:t>
      </w:r>
      <w:r>
        <w:rPr>
          <w:szCs w:val="20"/>
        </w:rPr>
        <w:t>Dec</w:t>
      </w:r>
      <w:r>
        <w:rPr>
          <w:szCs w:val="20"/>
          <w:vertAlign w:val="subscript"/>
        </w:rPr>
        <w:t>L</w:t>
      </w:r>
      <w:r>
        <w:rPr>
          <w:szCs w:val="20"/>
        </w:rPr>
        <w:t xml:space="preserve">, </w:t>
      </w:r>
      <w:r w:rsidRPr="00B249D9">
        <w:rPr>
          <w:szCs w:val="20"/>
        </w:rPr>
        <w:t>PicSample</w:t>
      </w:r>
      <w:r>
        <w:rPr>
          <w:szCs w:val="20"/>
        </w:rPr>
        <w:t>Dec</w:t>
      </w:r>
      <w:r>
        <w:rPr>
          <w:szCs w:val="20"/>
          <w:vertAlign w:val="subscript"/>
        </w:rPr>
        <w:t>Cb</w:t>
      </w:r>
      <w:r>
        <w:rPr>
          <w:szCs w:val="20"/>
        </w:rPr>
        <w:t xml:space="preserve">, and </w:t>
      </w:r>
      <w:r w:rsidRPr="00B249D9">
        <w:rPr>
          <w:szCs w:val="20"/>
        </w:rPr>
        <w:t>PicSample</w:t>
      </w:r>
      <w:r>
        <w:rPr>
          <w:szCs w:val="20"/>
          <w:vertAlign w:val="subscript"/>
        </w:rPr>
        <w:t>Cr</w:t>
      </w:r>
      <w:r>
        <w:rPr>
          <w:szCs w:val="20"/>
        </w:rPr>
        <w:t xml:space="preserve">, respectively. The output (R, G, B) corresponds to </w:t>
      </w:r>
      <w:r w:rsidRPr="00B249D9">
        <w:rPr>
          <w:szCs w:val="20"/>
        </w:rPr>
        <w:t>PicSample</w:t>
      </w:r>
      <w:r>
        <w:rPr>
          <w:szCs w:val="20"/>
        </w:rPr>
        <w:t>Out</w:t>
      </w:r>
      <w:r>
        <w:rPr>
          <w:szCs w:val="20"/>
          <w:vertAlign w:val="subscript"/>
        </w:rPr>
        <w:t>R</w:t>
      </w:r>
      <w:r>
        <w:rPr>
          <w:szCs w:val="20"/>
        </w:rPr>
        <w:t xml:space="preserve">, </w:t>
      </w:r>
      <w:r w:rsidRPr="00B249D9">
        <w:rPr>
          <w:szCs w:val="20"/>
        </w:rPr>
        <w:t>PicSample</w:t>
      </w:r>
      <w:r>
        <w:rPr>
          <w:szCs w:val="20"/>
        </w:rPr>
        <w:t>Out</w:t>
      </w:r>
      <w:r>
        <w:rPr>
          <w:szCs w:val="20"/>
          <w:vertAlign w:val="subscript"/>
        </w:rPr>
        <w:t>G</w:t>
      </w:r>
      <w:r>
        <w:rPr>
          <w:szCs w:val="20"/>
        </w:rPr>
        <w:t xml:space="preserve">, and </w:t>
      </w:r>
      <w:r w:rsidRPr="00B249D9">
        <w:rPr>
          <w:szCs w:val="20"/>
        </w:rPr>
        <w:t>PicSample</w:t>
      </w:r>
      <w:r>
        <w:rPr>
          <w:szCs w:val="20"/>
        </w:rPr>
        <w:t>Out</w:t>
      </w:r>
      <w:r>
        <w:rPr>
          <w:szCs w:val="20"/>
          <w:vertAlign w:val="subscript"/>
        </w:rPr>
        <w:t>B</w:t>
      </w:r>
      <w:r>
        <w:rPr>
          <w:szCs w:val="20"/>
        </w:rPr>
        <w:t>, respectively.</w:t>
      </w:r>
    </w:p>
    <w:p w14:paraId="3F447CC9" w14:textId="71CADAF5" w:rsidR="000F001E" w:rsidRDefault="00E06A9E" w:rsidP="00307A6F">
      <w:pPr>
        <w:keepNext/>
        <w:tabs>
          <w:tab w:val="left" w:pos="284"/>
        </w:tabs>
        <w:ind w:left="284" w:hanging="284"/>
        <w:jc w:val="center"/>
      </w:pPr>
      <w:r w:rsidRPr="00E06A9E">
        <w:rPr>
          <w:noProof/>
          <w:lang w:val="en-US" w:eastAsia="en-US"/>
        </w:rPr>
        <w:drawing>
          <wp:inline distT="0" distB="0" distL="0" distR="0" wp14:anchorId="49F365A4" wp14:editId="009597B5">
            <wp:extent cx="4099560" cy="5562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99560" cy="556260"/>
                    </a:xfrm>
                    <a:prstGeom prst="rect">
                      <a:avLst/>
                    </a:prstGeom>
                    <a:noFill/>
                    <a:ln>
                      <a:noFill/>
                    </a:ln>
                  </pic:spPr>
                </pic:pic>
              </a:graphicData>
            </a:graphic>
          </wp:inline>
        </w:drawing>
      </w:r>
    </w:p>
    <w:p w14:paraId="5D2B336D" w14:textId="1C73D33B" w:rsidR="00817846" w:rsidRPr="00307A6F" w:rsidRDefault="000F001E" w:rsidP="00307A6F">
      <w:pPr>
        <w:pStyle w:val="Caption"/>
      </w:pPr>
      <w:bookmarkStart w:id="107" w:name="_Ref311238463"/>
      <w:r>
        <w:t xml:space="preserve">Figure </w:t>
      </w:r>
      <w:r>
        <w:fldChar w:fldCharType="begin"/>
      </w:r>
      <w:r>
        <w:instrText xml:space="preserve"> SEQ Figure \* ARABIC </w:instrText>
      </w:r>
      <w:r>
        <w:fldChar w:fldCharType="separate"/>
      </w:r>
      <w:r w:rsidR="00DE680D">
        <w:rPr>
          <w:noProof/>
        </w:rPr>
        <w:t>3</w:t>
      </w:r>
      <w:r>
        <w:fldChar w:fldCharType="end"/>
      </w:r>
      <w:bookmarkEnd w:id="107"/>
      <w:r>
        <w:t xml:space="preserve">. </w:t>
      </w:r>
      <w:r w:rsidRPr="000F001E">
        <w:t xml:space="preserve">Overview of the post-decoding processing. The box marked </w:t>
      </w:r>
      <w:r w:rsidR="00E06A9E">
        <w:t xml:space="preserve">Inverse quant. constitutes inverse luma quantization and inverse chroma quantization. </w:t>
      </w:r>
      <w:r w:rsidR="00E06A9E" w:rsidRPr="000F001E">
        <w:t xml:space="preserve">The box marked </w:t>
      </w:r>
      <w:r w:rsidRPr="000F001E">
        <w:t xml:space="preserve">“Conversion to R’G’B’ ” </w:t>
      </w:r>
      <w:r w:rsidR="00D974C3">
        <w:t xml:space="preserve">is </w:t>
      </w:r>
      <w:r w:rsidR="004A67E0">
        <w:t xml:space="preserve">realized in this document by </w:t>
      </w:r>
      <w:r w:rsidR="00D974C3">
        <w:t xml:space="preserve">the </w:t>
      </w:r>
      <w:r w:rsidRPr="000F001E">
        <w:t xml:space="preserve">process for calculating </w:t>
      </w:r>
      <w:r w:rsidR="004A67E0">
        <w:t>RG</w:t>
      </w:r>
      <w:r w:rsidRPr="000F001E">
        <w:t>B.</w:t>
      </w:r>
    </w:p>
    <w:p w14:paraId="469569A9" w14:textId="0615101A" w:rsidR="00B443E5" w:rsidRPr="00B249D9" w:rsidRDefault="00B443E5" w:rsidP="00B443E5">
      <w:pPr>
        <w:tabs>
          <w:tab w:val="left" w:pos="284"/>
        </w:tabs>
        <w:ind w:left="284" w:hanging="284"/>
        <w:rPr>
          <w:szCs w:val="20"/>
          <w:lang w:eastAsia="ko-KR"/>
        </w:rPr>
      </w:pPr>
      <w:r>
        <w:rPr>
          <w:szCs w:val="20"/>
          <w:lang w:eastAsia="ko-KR"/>
        </w:rPr>
        <w:t>The post-decoding process consists of the following ordered steps:</w:t>
      </w:r>
    </w:p>
    <w:p w14:paraId="10D9F695" w14:textId="227B3775" w:rsidR="00F8303B" w:rsidRPr="00390C43" w:rsidRDefault="00F8303B" w:rsidP="00F8303B">
      <w:pPr>
        <w:pStyle w:val="ListParagraph"/>
        <w:numPr>
          <w:ilvl w:val="0"/>
          <w:numId w:val="11"/>
        </w:numPr>
        <w:ind w:leftChars="0"/>
        <w:rPr>
          <w:szCs w:val="20"/>
          <w:lang w:eastAsia="ko-KR"/>
        </w:rPr>
      </w:pPr>
      <w:r w:rsidRPr="00617CB8">
        <w:rPr>
          <w:lang w:eastAsia="ko-KR"/>
        </w:rPr>
        <w:t xml:space="preserve">The </w:t>
      </w:r>
      <w:r>
        <w:rPr>
          <w:lang w:eastAsia="ko-KR"/>
        </w:rPr>
        <w:t xml:space="preserve">upsampled chroma sample value </w:t>
      </w:r>
      <w:r w:rsidRPr="00617CB8">
        <w:rPr>
          <w:lang w:eastAsia="ko-KR"/>
        </w:rPr>
        <w:t>PicSample</w:t>
      </w:r>
      <w:r>
        <w:rPr>
          <w:lang w:eastAsia="ko-KR"/>
        </w:rPr>
        <w:t>Up</w:t>
      </w:r>
      <w:r w:rsidRPr="00617CB8">
        <w:rPr>
          <w:vertAlign w:val="subscript"/>
          <w:lang w:eastAsia="ko-KR"/>
        </w:rPr>
        <w:t>Cb</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 xml:space="preserve">PicWidthInSamples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chroma component Cb</w:t>
      </w:r>
      <w:r w:rsidRPr="00617CB8">
        <w:rPr>
          <w:lang w:eastAsia="ko-KR"/>
        </w:rPr>
        <w:t xml:space="preserve"> is derived </w:t>
      </w:r>
      <w:r>
        <w:rPr>
          <w:lang w:eastAsia="ko-KR"/>
        </w:rPr>
        <w:t>by invoking the chroma up</w:t>
      </w:r>
      <w:r w:rsidRPr="00617CB8">
        <w:rPr>
          <w:lang w:eastAsia="ko-KR"/>
        </w:rPr>
        <w:t xml:space="preserve">sampling process specified in clause </w:t>
      </w:r>
      <w:r w:rsidR="006B4063">
        <w:rPr>
          <w:lang w:eastAsia="ko-KR"/>
        </w:rPr>
        <w:fldChar w:fldCharType="begin"/>
      </w:r>
      <w:r w:rsidR="006B4063">
        <w:rPr>
          <w:lang w:eastAsia="ko-KR"/>
        </w:rPr>
        <w:instrText xml:space="preserve"> REF _Ref311239628 \r \h </w:instrText>
      </w:r>
      <w:r w:rsidR="006B4063">
        <w:rPr>
          <w:lang w:eastAsia="ko-KR"/>
        </w:rPr>
      </w:r>
      <w:r w:rsidR="006B4063">
        <w:rPr>
          <w:lang w:eastAsia="ko-KR"/>
        </w:rPr>
        <w:fldChar w:fldCharType="separate"/>
      </w:r>
      <w:r w:rsidR="00DE680D">
        <w:rPr>
          <w:lang w:eastAsia="ko-KR"/>
        </w:rPr>
        <w:t>8.6</w:t>
      </w:r>
      <w:r w:rsidR="006B4063">
        <w:rPr>
          <w:lang w:eastAsia="ko-KR"/>
        </w:rPr>
        <w:fldChar w:fldCharType="end"/>
      </w:r>
      <w:r w:rsidR="006B4063">
        <w:rPr>
          <w:lang w:eastAsia="ko-KR"/>
        </w:rPr>
        <w:t xml:space="preserve"> </w:t>
      </w:r>
      <w:r w:rsidRPr="00617CB8">
        <w:rPr>
          <w:lang w:eastAsia="ko-KR"/>
        </w:rPr>
        <w:t xml:space="preserve">with chroma sample location </w:t>
      </w:r>
      <w:proofErr w:type="gramStart"/>
      <w:r w:rsidRPr="00617CB8">
        <w:t>(</w:t>
      </w:r>
      <w:r w:rsidRPr="00617CB8">
        <w:rPr>
          <w:lang w:eastAsia="ko-KR"/>
        </w:rPr>
        <w:t> xP</w:t>
      </w:r>
      <w:r w:rsidRPr="00617CB8">
        <w:rPr>
          <w:vertAlign w:val="subscript"/>
          <w:lang w:eastAsia="ko-KR"/>
        </w:rPr>
        <w:t>C</w:t>
      </w:r>
      <w:proofErr w:type="gramEnd"/>
      <w:r w:rsidRPr="00617CB8">
        <w:rPr>
          <w:lang w:eastAsia="ko-KR"/>
        </w:rPr>
        <w:t>, yP</w:t>
      </w:r>
      <w:r w:rsidRPr="00617CB8">
        <w:rPr>
          <w:vertAlign w:val="subscript"/>
          <w:lang w:eastAsia="ko-KR"/>
        </w:rPr>
        <w:t>C</w:t>
      </w:r>
      <w:r w:rsidRPr="00617CB8">
        <w:rPr>
          <w:lang w:eastAsia="ko-KR"/>
        </w:rPr>
        <w:t> </w:t>
      </w:r>
      <w:r w:rsidRPr="00617CB8">
        <w:t xml:space="preserve">) </w:t>
      </w:r>
      <w:r w:rsidRPr="00617CB8">
        <w:rPr>
          <w:lang w:eastAsia="ko-KR"/>
        </w:rPr>
        <w:t xml:space="preserve">and the </w:t>
      </w:r>
      <w:r w:rsidRPr="00617CB8">
        <w:t xml:space="preserve">chroma sample </w:t>
      </w:r>
      <w:r>
        <w:rPr>
          <w:lang w:eastAsia="ko-KR"/>
        </w:rPr>
        <w:t xml:space="preserve">array </w:t>
      </w:r>
      <w:r w:rsidRPr="00617CB8">
        <w:rPr>
          <w:lang w:eastAsia="ko-KR"/>
        </w:rPr>
        <w:t>PicSample</w:t>
      </w:r>
      <w:r>
        <w:rPr>
          <w:lang w:eastAsia="ko-KR"/>
        </w:rPr>
        <w:t>Dec</w:t>
      </w:r>
      <w:r w:rsidRPr="00617CB8">
        <w:rPr>
          <w:vertAlign w:val="subscript"/>
        </w:rPr>
        <w:t>C</w:t>
      </w:r>
      <w:r>
        <w:rPr>
          <w:vertAlign w:val="subscript"/>
        </w:rPr>
        <w:t>b</w:t>
      </w:r>
      <w:r>
        <w:rPr>
          <w:lang w:eastAsia="ko-KR"/>
        </w:rPr>
        <w:t xml:space="preserve"> given as inputs</w:t>
      </w:r>
      <w:r w:rsidRPr="00617CB8">
        <w:rPr>
          <w:lang w:eastAsia="ko-KR"/>
        </w:rPr>
        <w:t>.</w:t>
      </w:r>
    </w:p>
    <w:p w14:paraId="366A9775" w14:textId="6C0B3FBE" w:rsidR="00B443E5" w:rsidRDefault="00F8303B" w:rsidP="00F8303B">
      <w:pPr>
        <w:pStyle w:val="ListParagraph"/>
        <w:numPr>
          <w:ilvl w:val="0"/>
          <w:numId w:val="11"/>
        </w:numPr>
        <w:ind w:leftChars="0"/>
        <w:rPr>
          <w:szCs w:val="20"/>
          <w:lang w:eastAsia="ko-KR"/>
        </w:rPr>
      </w:pPr>
      <w:r w:rsidRPr="00617CB8">
        <w:rPr>
          <w:lang w:eastAsia="ko-KR"/>
        </w:rPr>
        <w:t xml:space="preserve">The </w:t>
      </w:r>
      <w:r>
        <w:rPr>
          <w:lang w:eastAsia="ko-KR"/>
        </w:rPr>
        <w:t xml:space="preserve">upsampled chroma sample value </w:t>
      </w:r>
      <w:r w:rsidRPr="00617CB8">
        <w:rPr>
          <w:lang w:eastAsia="ko-KR"/>
        </w:rPr>
        <w:t>PicSample</w:t>
      </w:r>
      <w:r>
        <w:rPr>
          <w:lang w:eastAsia="ko-KR"/>
        </w:rPr>
        <w:t>Up</w:t>
      </w:r>
      <w:r w:rsidRPr="00617CB8">
        <w:rPr>
          <w:vertAlign w:val="subscript"/>
          <w:lang w:eastAsia="ko-KR"/>
        </w:rPr>
        <w:t>C</w:t>
      </w:r>
      <w:r>
        <w:rPr>
          <w:vertAlign w:val="subscript"/>
          <w:lang w:eastAsia="ko-KR"/>
        </w:rPr>
        <w:t>r</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 xml:space="preserve">PicWidthInSamples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chroma component Cr</w:t>
      </w:r>
      <w:r w:rsidRPr="00617CB8">
        <w:rPr>
          <w:lang w:eastAsia="ko-KR"/>
        </w:rPr>
        <w:t xml:space="preserve"> is derived </w:t>
      </w:r>
      <w:r>
        <w:rPr>
          <w:lang w:eastAsia="ko-KR"/>
        </w:rPr>
        <w:t>by invoking the chroma up</w:t>
      </w:r>
      <w:r w:rsidRPr="00617CB8">
        <w:rPr>
          <w:lang w:eastAsia="ko-KR"/>
        </w:rPr>
        <w:t xml:space="preserve">sampling process specified in clause </w:t>
      </w:r>
      <w:r w:rsidR="006B4063">
        <w:fldChar w:fldCharType="begin"/>
      </w:r>
      <w:r w:rsidR="006B4063">
        <w:instrText xml:space="preserve"> REF _Ref311239653 \r \h </w:instrText>
      </w:r>
      <w:r w:rsidR="006B4063">
        <w:fldChar w:fldCharType="separate"/>
      </w:r>
      <w:r w:rsidR="00DE680D">
        <w:t>8.6</w:t>
      </w:r>
      <w:r w:rsidR="006B4063">
        <w:fldChar w:fldCharType="end"/>
      </w:r>
      <w:r>
        <w:t xml:space="preserve"> </w:t>
      </w:r>
      <w:r w:rsidRPr="00617CB8">
        <w:rPr>
          <w:lang w:eastAsia="ko-KR"/>
        </w:rPr>
        <w:t xml:space="preserve">with chroma sample location </w:t>
      </w:r>
      <w:proofErr w:type="gramStart"/>
      <w:r w:rsidRPr="00617CB8">
        <w:t>(</w:t>
      </w:r>
      <w:r w:rsidRPr="00617CB8">
        <w:rPr>
          <w:lang w:eastAsia="ko-KR"/>
        </w:rPr>
        <w:t> xP</w:t>
      </w:r>
      <w:r w:rsidRPr="00617CB8">
        <w:rPr>
          <w:vertAlign w:val="subscript"/>
          <w:lang w:eastAsia="ko-KR"/>
        </w:rPr>
        <w:t>C</w:t>
      </w:r>
      <w:proofErr w:type="gramEnd"/>
      <w:r w:rsidRPr="00617CB8">
        <w:rPr>
          <w:lang w:eastAsia="ko-KR"/>
        </w:rPr>
        <w:t>, yP</w:t>
      </w:r>
      <w:r w:rsidRPr="00617CB8">
        <w:rPr>
          <w:vertAlign w:val="subscript"/>
          <w:lang w:eastAsia="ko-KR"/>
        </w:rPr>
        <w:t>C</w:t>
      </w:r>
      <w:r w:rsidRPr="00617CB8">
        <w:rPr>
          <w:lang w:eastAsia="ko-KR"/>
        </w:rPr>
        <w:t> </w:t>
      </w:r>
      <w:r w:rsidRPr="00617CB8">
        <w:t xml:space="preserve">) </w:t>
      </w:r>
      <w:r w:rsidRPr="00617CB8">
        <w:rPr>
          <w:lang w:eastAsia="ko-KR"/>
        </w:rPr>
        <w:t xml:space="preserve">and the </w:t>
      </w:r>
      <w:r w:rsidRPr="00617CB8">
        <w:t xml:space="preserve">chroma sample </w:t>
      </w:r>
      <w:r>
        <w:rPr>
          <w:lang w:eastAsia="ko-KR"/>
        </w:rPr>
        <w:t xml:space="preserve">array </w:t>
      </w:r>
      <w:r w:rsidRPr="00617CB8">
        <w:rPr>
          <w:lang w:eastAsia="ko-KR"/>
        </w:rPr>
        <w:t>PicSample</w:t>
      </w:r>
      <w:r>
        <w:rPr>
          <w:lang w:eastAsia="ko-KR"/>
        </w:rPr>
        <w:t>Dec</w:t>
      </w:r>
      <w:r w:rsidRPr="00617CB8">
        <w:rPr>
          <w:vertAlign w:val="subscript"/>
        </w:rPr>
        <w:t>C</w:t>
      </w:r>
      <w:r>
        <w:rPr>
          <w:vertAlign w:val="subscript"/>
        </w:rPr>
        <w:t>r</w:t>
      </w:r>
      <w:r w:rsidRPr="00617CB8">
        <w:rPr>
          <w:lang w:eastAsia="ko-KR"/>
        </w:rPr>
        <w:t xml:space="preserve"> given as inputs.</w:t>
      </w:r>
      <w:r w:rsidR="00B443E5" w:rsidRPr="00F74E6F">
        <w:rPr>
          <w:szCs w:val="20"/>
          <w:lang w:eastAsia="ko-KR"/>
        </w:rPr>
        <w:t xml:space="preserve"> </w:t>
      </w:r>
    </w:p>
    <w:p w14:paraId="37CD3946" w14:textId="1D859397" w:rsidR="002834F4" w:rsidRDefault="00A3525C" w:rsidP="00A3525C">
      <w:pPr>
        <w:pStyle w:val="ListParagraph"/>
        <w:numPr>
          <w:ilvl w:val="0"/>
          <w:numId w:val="11"/>
        </w:numPr>
        <w:ind w:leftChars="0"/>
        <w:rPr>
          <w:szCs w:val="20"/>
          <w:lang w:eastAsia="ko-KR"/>
        </w:rPr>
      </w:pPr>
      <w:r>
        <w:rPr>
          <w:szCs w:val="20"/>
          <w:lang w:eastAsia="ko-KR"/>
        </w:rPr>
        <w:t xml:space="preserve">The upsampled chroma sample </w:t>
      </w:r>
      <w:proofErr w:type="gramStart"/>
      <w:r>
        <w:rPr>
          <w:szCs w:val="20"/>
          <w:lang w:eastAsia="ko-KR"/>
        </w:rPr>
        <w:t xml:space="preserve">value  </w:t>
      </w:r>
      <w:r w:rsidRPr="00617CB8">
        <w:rPr>
          <w:lang w:eastAsia="ko-KR"/>
        </w:rPr>
        <w:t>PicSample</w:t>
      </w:r>
      <w:r>
        <w:rPr>
          <w:lang w:eastAsia="ko-KR"/>
        </w:rPr>
        <w:t>Up</w:t>
      </w:r>
      <w:r w:rsidRPr="00617CB8">
        <w:rPr>
          <w:vertAlign w:val="subscript"/>
          <w:lang w:eastAsia="ko-KR"/>
        </w:rPr>
        <w:t>Cb</w:t>
      </w:r>
      <w:proofErr w:type="gramEnd"/>
      <w:r w:rsidRPr="00617CB8">
        <w:rPr>
          <w:lang w:eastAsia="ko-KR"/>
        </w:rPr>
        <w:t>[ xP</w:t>
      </w:r>
      <w:r w:rsidRPr="00617CB8">
        <w:rPr>
          <w:vertAlign w:val="subscript"/>
          <w:lang w:eastAsia="ko-KR"/>
        </w:rPr>
        <w:t>C</w:t>
      </w:r>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 xml:space="preserve">PicWidthInSamples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chroma component Cb</w:t>
      </w:r>
      <w:r w:rsidRPr="00617CB8">
        <w:rPr>
          <w:lang w:eastAsia="ko-KR"/>
        </w:rPr>
        <w:t xml:space="preserve"> is</w:t>
      </w:r>
      <w:r w:rsidR="00ED3CAB">
        <w:rPr>
          <w:lang w:eastAsia="ko-KR"/>
        </w:rPr>
        <w:t xml:space="preserve"> modified by invoking the </w:t>
      </w:r>
      <w:r w:rsidR="00982524">
        <w:rPr>
          <w:lang w:eastAsia="ko-KR"/>
        </w:rPr>
        <w:t xml:space="preserve">inverse </w:t>
      </w:r>
      <w:r w:rsidR="00ED3CAB">
        <w:rPr>
          <w:lang w:eastAsia="ko-KR"/>
        </w:rPr>
        <w:t>c</w:t>
      </w:r>
      <w:r>
        <w:rPr>
          <w:lang w:eastAsia="ko-KR"/>
        </w:rPr>
        <w:t xml:space="preserve">hroma quantization process specified in clause </w:t>
      </w:r>
      <w:r w:rsidR="000C6152">
        <w:rPr>
          <w:lang w:eastAsia="ko-KR"/>
        </w:rPr>
        <w:fldChar w:fldCharType="begin"/>
      </w:r>
      <w:r w:rsidR="000C6152">
        <w:rPr>
          <w:lang w:eastAsia="ko-KR"/>
        </w:rPr>
        <w:instrText xml:space="preserve"> REF _Ref311274819 \r \h </w:instrText>
      </w:r>
      <w:r w:rsidR="000C6152">
        <w:rPr>
          <w:lang w:eastAsia="ko-KR"/>
        </w:rPr>
      </w:r>
      <w:r w:rsidR="000C6152">
        <w:rPr>
          <w:lang w:eastAsia="ko-KR"/>
        </w:rPr>
        <w:fldChar w:fldCharType="separate"/>
      </w:r>
      <w:r w:rsidR="00DE680D">
        <w:rPr>
          <w:lang w:eastAsia="ko-KR"/>
        </w:rPr>
        <w:t>8.7</w:t>
      </w:r>
      <w:r w:rsidR="000C6152">
        <w:rPr>
          <w:lang w:eastAsia="ko-KR"/>
        </w:rPr>
        <w:fldChar w:fldCharType="end"/>
      </w:r>
      <w:r>
        <w:rPr>
          <w:lang w:eastAsia="ko-KR"/>
        </w:rPr>
        <w:t xml:space="preserve"> with</w:t>
      </w:r>
      <w:r>
        <w:t xml:space="preserve"> </w:t>
      </w:r>
      <w:r w:rsidRPr="00A3525C">
        <w:t>PicSampleUp</w:t>
      </w:r>
      <w:r w:rsidRPr="008E13F2">
        <w:rPr>
          <w:vertAlign w:val="subscript"/>
        </w:rPr>
        <w:t>Cb</w:t>
      </w:r>
      <w:proofErr w:type="gramStart"/>
      <w:r w:rsidR="00ED3CAB" w:rsidRPr="00617CB8">
        <w:rPr>
          <w:lang w:eastAsia="ko-KR"/>
        </w:rPr>
        <w:t>[ xP</w:t>
      </w:r>
      <w:r w:rsidR="00ED3CAB" w:rsidRPr="00617CB8">
        <w:rPr>
          <w:vertAlign w:val="subscript"/>
          <w:lang w:eastAsia="ko-KR"/>
        </w:rPr>
        <w:t>C</w:t>
      </w:r>
      <w:proofErr w:type="gramEnd"/>
      <w:r w:rsidR="00ED3CAB" w:rsidRPr="00617CB8">
        <w:rPr>
          <w:lang w:eastAsia="ko-KR"/>
        </w:rPr>
        <w:t> ][ yP</w:t>
      </w:r>
      <w:r w:rsidR="00ED3CAB" w:rsidRPr="00617CB8">
        <w:rPr>
          <w:vertAlign w:val="subscript"/>
          <w:lang w:eastAsia="ko-KR"/>
        </w:rPr>
        <w:t>C</w:t>
      </w:r>
      <w:r w:rsidR="00ED3CAB">
        <w:rPr>
          <w:lang w:eastAsia="ko-KR"/>
        </w:rPr>
        <w:t> ]</w:t>
      </w:r>
      <w:r w:rsidR="00ED3CAB">
        <w:t xml:space="preserve"> as input</w:t>
      </w:r>
      <w:r w:rsidR="002834F4">
        <w:rPr>
          <w:szCs w:val="20"/>
          <w:lang w:eastAsia="ko-KR"/>
        </w:rPr>
        <w:t>.</w:t>
      </w:r>
    </w:p>
    <w:p w14:paraId="279505C6" w14:textId="2D4D235F" w:rsidR="00ED3CAB" w:rsidRDefault="00ED3CAB" w:rsidP="00A3525C">
      <w:pPr>
        <w:pStyle w:val="ListParagraph"/>
        <w:numPr>
          <w:ilvl w:val="0"/>
          <w:numId w:val="11"/>
        </w:numPr>
        <w:ind w:leftChars="0"/>
        <w:rPr>
          <w:szCs w:val="20"/>
          <w:lang w:eastAsia="ko-KR"/>
        </w:rPr>
      </w:pPr>
      <w:r>
        <w:rPr>
          <w:szCs w:val="20"/>
          <w:lang w:eastAsia="ko-KR"/>
        </w:rPr>
        <w:t xml:space="preserve">The upsampled chroma sample </w:t>
      </w:r>
      <w:proofErr w:type="gramStart"/>
      <w:r>
        <w:rPr>
          <w:szCs w:val="20"/>
          <w:lang w:eastAsia="ko-KR"/>
        </w:rPr>
        <w:t xml:space="preserve">value  </w:t>
      </w:r>
      <w:r w:rsidRPr="00617CB8">
        <w:rPr>
          <w:lang w:eastAsia="ko-KR"/>
        </w:rPr>
        <w:t>PicSample</w:t>
      </w:r>
      <w:r>
        <w:rPr>
          <w:lang w:eastAsia="ko-KR"/>
        </w:rPr>
        <w:t>Up</w:t>
      </w:r>
      <w:r w:rsidRPr="00617CB8">
        <w:rPr>
          <w:vertAlign w:val="subscript"/>
          <w:lang w:eastAsia="ko-KR"/>
        </w:rPr>
        <w:t>C</w:t>
      </w:r>
      <w:r>
        <w:rPr>
          <w:vertAlign w:val="subscript"/>
          <w:lang w:eastAsia="ko-KR"/>
        </w:rPr>
        <w:t>r</w:t>
      </w:r>
      <w:proofErr w:type="gramEnd"/>
      <w:r w:rsidRPr="00617CB8">
        <w:rPr>
          <w:lang w:eastAsia="ko-KR"/>
        </w:rPr>
        <w:t>[ xP</w:t>
      </w:r>
      <w:r w:rsidRPr="00617CB8">
        <w:rPr>
          <w:vertAlign w:val="subscript"/>
          <w:lang w:eastAsia="ko-KR"/>
        </w:rPr>
        <w:t>C</w:t>
      </w:r>
      <w:r w:rsidRPr="00617CB8">
        <w:rPr>
          <w:lang w:eastAsia="ko-KR"/>
        </w:rPr>
        <w:t> ][ yP</w:t>
      </w:r>
      <w:r w:rsidRPr="00617CB8">
        <w:rPr>
          <w:vertAlign w:val="subscript"/>
          <w:lang w:eastAsia="ko-KR"/>
        </w:rPr>
        <w:t>C</w:t>
      </w:r>
      <w:r w:rsidRPr="00617CB8">
        <w:rPr>
          <w:lang w:eastAsia="ko-KR"/>
        </w:rPr>
        <w:t> ],</w:t>
      </w:r>
      <w:r w:rsidRPr="00617CB8">
        <w:t xml:space="preserve"> </w:t>
      </w:r>
      <w:r w:rsidRPr="00617CB8">
        <w:rPr>
          <w:lang w:eastAsia="ko-KR"/>
        </w:rPr>
        <w:t>with xP</w:t>
      </w:r>
      <w:r w:rsidRPr="00617CB8">
        <w:rPr>
          <w:vertAlign w:val="subscript"/>
          <w:lang w:eastAsia="ko-KR"/>
        </w:rPr>
        <w:t>C</w:t>
      </w:r>
      <w:r w:rsidRPr="00617CB8">
        <w:rPr>
          <w:lang w:eastAsia="ko-KR"/>
        </w:rPr>
        <w:t> = 0..</w:t>
      </w:r>
      <w:r w:rsidRPr="00F74E6F">
        <w:rPr>
          <w:szCs w:val="20"/>
          <w:lang w:eastAsia="ko-KR"/>
        </w:rPr>
        <w:t xml:space="preserve">PicWidthInSamples </w:t>
      </w:r>
      <w:r w:rsidRPr="00617CB8">
        <w:t>−</w:t>
      </w:r>
      <w:r w:rsidRPr="00617CB8">
        <w:rPr>
          <w:lang w:eastAsia="ko-KR"/>
        </w:rPr>
        <w:t> 1, yP</w:t>
      </w:r>
      <w:r w:rsidRPr="00617CB8">
        <w:rPr>
          <w:vertAlign w:val="subscript"/>
          <w:lang w:eastAsia="ko-KR"/>
        </w:rPr>
        <w:t>C</w:t>
      </w:r>
      <w:r w:rsidRPr="00617CB8">
        <w:rPr>
          <w:lang w:eastAsia="ko-KR"/>
        </w:rPr>
        <w:t>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chroma component Cr</w:t>
      </w:r>
      <w:r w:rsidRPr="00617CB8">
        <w:rPr>
          <w:lang w:eastAsia="ko-KR"/>
        </w:rPr>
        <w:t xml:space="preserve"> is</w:t>
      </w:r>
      <w:r>
        <w:rPr>
          <w:lang w:eastAsia="ko-KR"/>
        </w:rPr>
        <w:t xml:space="preserve"> modified by invoking the </w:t>
      </w:r>
      <w:r w:rsidR="00982524">
        <w:rPr>
          <w:lang w:eastAsia="ko-KR"/>
        </w:rPr>
        <w:t xml:space="preserve">inverse </w:t>
      </w:r>
      <w:r>
        <w:rPr>
          <w:lang w:eastAsia="ko-KR"/>
        </w:rPr>
        <w:t xml:space="preserve">chroma quantization process specified in clause </w:t>
      </w:r>
      <w:r w:rsidR="000C6152">
        <w:rPr>
          <w:lang w:eastAsia="ko-KR"/>
        </w:rPr>
        <w:fldChar w:fldCharType="begin"/>
      </w:r>
      <w:r w:rsidR="000C6152">
        <w:rPr>
          <w:lang w:eastAsia="ko-KR"/>
        </w:rPr>
        <w:instrText xml:space="preserve"> REF _Ref311274819 \r \h </w:instrText>
      </w:r>
      <w:r w:rsidR="000C6152">
        <w:rPr>
          <w:lang w:eastAsia="ko-KR"/>
        </w:rPr>
      </w:r>
      <w:r w:rsidR="000C6152">
        <w:rPr>
          <w:lang w:eastAsia="ko-KR"/>
        </w:rPr>
        <w:fldChar w:fldCharType="separate"/>
      </w:r>
      <w:r w:rsidR="00DE680D">
        <w:rPr>
          <w:lang w:eastAsia="ko-KR"/>
        </w:rPr>
        <w:t>8.7</w:t>
      </w:r>
      <w:r w:rsidR="000C6152">
        <w:rPr>
          <w:lang w:eastAsia="ko-KR"/>
        </w:rPr>
        <w:fldChar w:fldCharType="end"/>
      </w:r>
      <w:r>
        <w:rPr>
          <w:lang w:eastAsia="ko-KR"/>
        </w:rPr>
        <w:t xml:space="preserve"> with</w:t>
      </w:r>
      <w:r>
        <w:t xml:space="preserve"> PicSampleUp</w:t>
      </w:r>
      <w:r w:rsidRPr="008E13F2">
        <w:rPr>
          <w:vertAlign w:val="subscript"/>
        </w:rPr>
        <w:t>Cr</w:t>
      </w:r>
      <w:proofErr w:type="gramStart"/>
      <w:r w:rsidRPr="00617CB8">
        <w:rPr>
          <w:lang w:eastAsia="ko-KR"/>
        </w:rPr>
        <w:t>[ xP</w:t>
      </w:r>
      <w:r w:rsidRPr="00617CB8">
        <w:rPr>
          <w:vertAlign w:val="subscript"/>
          <w:lang w:eastAsia="ko-KR"/>
        </w:rPr>
        <w:t>C</w:t>
      </w:r>
      <w:proofErr w:type="gramEnd"/>
      <w:r w:rsidRPr="00617CB8">
        <w:rPr>
          <w:lang w:eastAsia="ko-KR"/>
        </w:rPr>
        <w:t> ][ yP</w:t>
      </w:r>
      <w:r w:rsidRPr="00617CB8">
        <w:rPr>
          <w:vertAlign w:val="subscript"/>
          <w:lang w:eastAsia="ko-KR"/>
        </w:rPr>
        <w:t>C</w:t>
      </w:r>
      <w:r>
        <w:rPr>
          <w:lang w:eastAsia="ko-KR"/>
        </w:rPr>
        <w:t> ]</w:t>
      </w:r>
      <w:r>
        <w:t xml:space="preserve"> as input</w:t>
      </w:r>
      <w:r>
        <w:rPr>
          <w:szCs w:val="20"/>
          <w:lang w:eastAsia="ko-KR"/>
        </w:rPr>
        <w:t>.</w:t>
      </w:r>
    </w:p>
    <w:p w14:paraId="56E5BF53" w14:textId="644722E8" w:rsidR="008F30B9" w:rsidRDefault="008F30B9" w:rsidP="00A3525C">
      <w:pPr>
        <w:pStyle w:val="ListParagraph"/>
        <w:numPr>
          <w:ilvl w:val="0"/>
          <w:numId w:val="11"/>
        </w:numPr>
        <w:ind w:leftChars="0"/>
        <w:rPr>
          <w:szCs w:val="20"/>
          <w:lang w:eastAsia="ko-KR"/>
        </w:rPr>
      </w:pPr>
      <w:r>
        <w:rPr>
          <w:szCs w:val="20"/>
          <w:lang w:eastAsia="ko-KR"/>
        </w:rPr>
        <w:t xml:space="preserve">The luma sample value </w:t>
      </w:r>
      <w:r>
        <w:rPr>
          <w:szCs w:val="20"/>
        </w:rPr>
        <w:t>PicSampleDec</w:t>
      </w:r>
      <w:r>
        <w:rPr>
          <w:szCs w:val="20"/>
          <w:vertAlign w:val="subscript"/>
        </w:rPr>
        <w:t>Y</w:t>
      </w:r>
      <w:proofErr w:type="gramStart"/>
      <w:r w:rsidRPr="00F74E6F">
        <w:rPr>
          <w:rFonts w:eastAsia="Times New Roman"/>
          <w:szCs w:val="20"/>
          <w:lang w:eastAsia="ko-KR"/>
        </w:rPr>
        <w:t>[ xP</w:t>
      </w:r>
      <w:proofErr w:type="gramEnd"/>
      <w:r w:rsidRPr="00F74E6F">
        <w:rPr>
          <w:rFonts w:eastAsia="Times New Roman"/>
          <w:szCs w:val="20"/>
          <w:lang w:eastAsia="ko-KR"/>
        </w:rPr>
        <w:t> ][ yP ]</w:t>
      </w:r>
      <w:r w:rsidRPr="00617CB8">
        <w:rPr>
          <w:lang w:eastAsia="ko-KR"/>
        </w:rPr>
        <w:t>,</w:t>
      </w:r>
      <w:r w:rsidRPr="00617CB8">
        <w:t xml:space="preserve"> </w:t>
      </w:r>
      <w:r w:rsidRPr="00617CB8">
        <w:rPr>
          <w:lang w:eastAsia="ko-KR"/>
        </w:rPr>
        <w:t>with xP = 0..</w:t>
      </w:r>
      <w:r w:rsidRPr="00F74E6F">
        <w:rPr>
          <w:szCs w:val="20"/>
          <w:lang w:eastAsia="ko-KR"/>
        </w:rPr>
        <w:t xml:space="preserve">PicWidthInSamples </w:t>
      </w:r>
      <w:r w:rsidRPr="00617CB8">
        <w:t>−</w:t>
      </w:r>
      <w:r w:rsidRPr="00617CB8">
        <w:rPr>
          <w:lang w:eastAsia="ko-KR"/>
        </w:rPr>
        <w:t> 1, yP = 0</w:t>
      </w:r>
      <w:proofErr w:type="gramStart"/>
      <w:r w:rsidRPr="00617CB8">
        <w:rPr>
          <w:lang w:eastAsia="ko-KR"/>
        </w:rPr>
        <w:t>..</w:t>
      </w:r>
      <w:proofErr w:type="gramEnd"/>
      <w:r w:rsidRPr="00617CB8">
        <w:t>PicHeightInSamples</w:t>
      </w:r>
      <w:r w:rsidRPr="00617CB8">
        <w:rPr>
          <w:lang w:eastAsia="ko-KR"/>
        </w:rPr>
        <w:t> </w:t>
      </w:r>
      <w:r w:rsidRPr="00617CB8">
        <w:t>−</w:t>
      </w:r>
      <w:r>
        <w:rPr>
          <w:lang w:eastAsia="ko-KR"/>
        </w:rPr>
        <w:t> 1, of the luma component Y</w:t>
      </w:r>
      <w:r w:rsidRPr="00617CB8">
        <w:rPr>
          <w:lang w:eastAsia="ko-KR"/>
        </w:rPr>
        <w:t xml:space="preserve"> is</w:t>
      </w:r>
      <w:r>
        <w:rPr>
          <w:lang w:eastAsia="ko-KR"/>
        </w:rPr>
        <w:t xml:space="preserve"> modified by invoking the </w:t>
      </w:r>
      <w:r w:rsidR="00982524">
        <w:rPr>
          <w:lang w:eastAsia="ko-KR"/>
        </w:rPr>
        <w:t xml:space="preserve">inverse </w:t>
      </w:r>
      <w:r>
        <w:rPr>
          <w:lang w:eastAsia="ko-KR"/>
        </w:rPr>
        <w:t xml:space="preserve">luma quantization process specified in clause </w:t>
      </w:r>
      <w:r w:rsidR="000C6152">
        <w:rPr>
          <w:lang w:eastAsia="ko-KR"/>
        </w:rPr>
        <w:fldChar w:fldCharType="begin"/>
      </w:r>
      <w:r w:rsidR="000C6152">
        <w:rPr>
          <w:lang w:eastAsia="ko-KR"/>
        </w:rPr>
        <w:instrText xml:space="preserve"> REF _Ref311274790 \r \h </w:instrText>
      </w:r>
      <w:r w:rsidR="000C6152">
        <w:rPr>
          <w:lang w:eastAsia="ko-KR"/>
        </w:rPr>
      </w:r>
      <w:r w:rsidR="000C6152">
        <w:rPr>
          <w:lang w:eastAsia="ko-KR"/>
        </w:rPr>
        <w:fldChar w:fldCharType="separate"/>
      </w:r>
      <w:r w:rsidR="00DE680D">
        <w:rPr>
          <w:lang w:eastAsia="ko-KR"/>
        </w:rPr>
        <w:t>11.1</w:t>
      </w:r>
      <w:r w:rsidR="000C6152">
        <w:rPr>
          <w:lang w:eastAsia="ko-KR"/>
        </w:rPr>
        <w:fldChar w:fldCharType="end"/>
      </w:r>
      <w:r>
        <w:rPr>
          <w:lang w:eastAsia="ko-KR"/>
        </w:rPr>
        <w:t xml:space="preserve"> with</w:t>
      </w:r>
      <w:r>
        <w:t xml:space="preserve"> </w:t>
      </w:r>
      <w:r>
        <w:rPr>
          <w:szCs w:val="20"/>
        </w:rPr>
        <w:t>PicSampleDec</w:t>
      </w:r>
      <w:r>
        <w:rPr>
          <w:szCs w:val="20"/>
          <w:vertAlign w:val="subscript"/>
        </w:rPr>
        <w:t>Y</w:t>
      </w:r>
      <w:proofErr w:type="gramStart"/>
      <w:r w:rsidRPr="00F74E6F">
        <w:rPr>
          <w:rFonts w:eastAsia="Times New Roman"/>
          <w:szCs w:val="20"/>
          <w:lang w:eastAsia="ko-KR"/>
        </w:rPr>
        <w:t>[ xP</w:t>
      </w:r>
      <w:proofErr w:type="gramEnd"/>
      <w:r w:rsidRPr="00F74E6F">
        <w:rPr>
          <w:rFonts w:eastAsia="Times New Roman"/>
          <w:szCs w:val="20"/>
          <w:lang w:eastAsia="ko-KR"/>
        </w:rPr>
        <w:t> ][ yP ]</w:t>
      </w:r>
      <w:r>
        <w:t xml:space="preserve"> as input</w:t>
      </w:r>
      <w:r>
        <w:rPr>
          <w:szCs w:val="20"/>
          <w:lang w:eastAsia="ko-KR"/>
        </w:rPr>
        <w:t>.</w:t>
      </w:r>
    </w:p>
    <w:p w14:paraId="57BB3828" w14:textId="7748E6C7" w:rsidR="00093E54" w:rsidRDefault="004A67E0" w:rsidP="00093E54">
      <w:pPr>
        <w:pStyle w:val="ListParagraph"/>
        <w:numPr>
          <w:ilvl w:val="0"/>
          <w:numId w:val="11"/>
        </w:numPr>
        <w:ind w:leftChars="0"/>
        <w:rPr>
          <w:szCs w:val="20"/>
          <w:lang w:eastAsia="ko-KR"/>
        </w:rPr>
      </w:pPr>
      <w:r>
        <w:rPr>
          <w:rFonts w:eastAsia="Times New Roman"/>
          <w:szCs w:val="20"/>
          <w:lang w:eastAsia="ko-KR"/>
        </w:rPr>
        <w:lastRenderedPageBreak/>
        <w:t>Three</w:t>
      </w:r>
      <w:r w:rsidRPr="00F74E6F">
        <w:rPr>
          <w:rFonts w:eastAsia="Times New Roman"/>
          <w:szCs w:val="20"/>
          <w:lang w:eastAsia="ko-KR"/>
        </w:rPr>
        <w:t xml:space="preserve"> </w:t>
      </w:r>
      <w:r w:rsidR="00F8303B" w:rsidRPr="00F74E6F">
        <w:rPr>
          <w:szCs w:val="20"/>
        </w:rPr>
        <w:t>(</w:t>
      </w:r>
      <w:proofErr w:type="gramStart"/>
      <w:r w:rsidR="00F8303B" w:rsidRPr="00F74E6F">
        <w:rPr>
          <w:szCs w:val="20"/>
          <w:lang w:eastAsia="ko-KR"/>
        </w:rPr>
        <w:t>PicWidthInSamples</w:t>
      </w:r>
      <w:r w:rsidR="00F8303B" w:rsidRPr="00F74E6F">
        <w:rPr>
          <w:szCs w:val="20"/>
        </w:rPr>
        <w:t>)x</w:t>
      </w:r>
      <w:proofErr w:type="gramEnd"/>
      <w:r w:rsidR="00F8303B" w:rsidRPr="00F74E6F">
        <w:rPr>
          <w:szCs w:val="20"/>
        </w:rPr>
        <w:t>(</w:t>
      </w:r>
      <w:r w:rsidR="00F8303B" w:rsidRPr="00F74E6F">
        <w:rPr>
          <w:szCs w:val="20"/>
          <w:lang w:eastAsia="ko-KR"/>
        </w:rPr>
        <w:t>PicHeightInSamples</w:t>
      </w:r>
      <w:r w:rsidR="00F8303B" w:rsidRPr="00F74E6F">
        <w:rPr>
          <w:szCs w:val="20"/>
        </w:rPr>
        <w:t xml:space="preserve">) </w:t>
      </w:r>
      <w:r w:rsidR="00F8303B" w:rsidRPr="00F74E6F">
        <w:rPr>
          <w:rFonts w:eastAsia="Times New Roman"/>
          <w:szCs w:val="20"/>
          <w:lang w:eastAsia="ko-KR"/>
        </w:rPr>
        <w:t>array</w:t>
      </w:r>
      <w:r>
        <w:rPr>
          <w:rFonts w:eastAsia="Times New Roman"/>
          <w:szCs w:val="20"/>
          <w:lang w:eastAsia="ko-KR"/>
        </w:rPr>
        <w:t>s</w:t>
      </w:r>
      <w:r w:rsidR="00F8303B" w:rsidRPr="00F74E6F">
        <w:rPr>
          <w:rFonts w:eastAsia="Times New Roman"/>
          <w:szCs w:val="20"/>
          <w:lang w:eastAsia="ko-KR"/>
        </w:rPr>
        <w:t xml:space="preserve"> of </w:t>
      </w:r>
      <w:r w:rsidR="00F54E12">
        <w:rPr>
          <w:rFonts w:eastAsia="Times New Roman"/>
          <w:szCs w:val="20"/>
          <w:lang w:eastAsia="ko-KR"/>
        </w:rPr>
        <w:t>non-linear</w:t>
      </w:r>
      <w:r w:rsidR="00F8303B" w:rsidRPr="00F74E6F">
        <w:rPr>
          <w:rFonts w:eastAsia="Times New Roman"/>
          <w:szCs w:val="20"/>
          <w:lang w:eastAsia="ko-KR"/>
        </w:rPr>
        <w:t xml:space="preserve"> samples PicSample</w:t>
      </w:r>
      <w:r w:rsidR="00F54E12">
        <w:rPr>
          <w:rFonts w:eastAsia="Times New Roman"/>
          <w:szCs w:val="20"/>
          <w:lang w:eastAsia="ko-KR"/>
        </w:rPr>
        <w:t>NonLinear</w:t>
      </w:r>
      <w:r w:rsidR="00F54E12">
        <w:rPr>
          <w:szCs w:val="20"/>
          <w:vertAlign w:val="subscript"/>
        </w:rPr>
        <w:t>R</w:t>
      </w:r>
      <w:r>
        <w:rPr>
          <w:rFonts w:eastAsia="Times New Roman"/>
          <w:szCs w:val="20"/>
          <w:lang w:eastAsia="ko-KR"/>
        </w:rPr>
        <w:t xml:space="preserve">, </w:t>
      </w:r>
      <w:r w:rsidRPr="00F74E6F">
        <w:rPr>
          <w:rFonts w:eastAsia="Times New Roman"/>
          <w:szCs w:val="20"/>
          <w:lang w:eastAsia="ko-KR"/>
        </w:rPr>
        <w:t>PicSample</w:t>
      </w:r>
      <w:r>
        <w:rPr>
          <w:rFonts w:eastAsia="Times New Roman"/>
          <w:szCs w:val="20"/>
          <w:lang w:eastAsia="ko-KR"/>
        </w:rPr>
        <w:t>NonLinear</w:t>
      </w:r>
      <w:r>
        <w:rPr>
          <w:szCs w:val="20"/>
          <w:vertAlign w:val="subscript"/>
        </w:rPr>
        <w:t>G</w:t>
      </w:r>
      <w:r>
        <w:rPr>
          <w:rFonts w:eastAsia="Times New Roman"/>
          <w:szCs w:val="20"/>
          <w:lang w:eastAsia="ko-KR"/>
        </w:rPr>
        <w:t xml:space="preserve"> and </w:t>
      </w:r>
      <w:r w:rsidRPr="00F74E6F">
        <w:rPr>
          <w:rFonts w:eastAsia="Times New Roman"/>
          <w:szCs w:val="20"/>
          <w:lang w:eastAsia="ko-KR"/>
        </w:rPr>
        <w:t>PicSample</w:t>
      </w:r>
      <w:r>
        <w:rPr>
          <w:rFonts w:eastAsia="Times New Roman"/>
          <w:szCs w:val="20"/>
          <w:lang w:eastAsia="ko-KR"/>
        </w:rPr>
        <w:t>NonLinear</w:t>
      </w:r>
      <w:r>
        <w:rPr>
          <w:szCs w:val="20"/>
          <w:vertAlign w:val="subscript"/>
        </w:rPr>
        <w:t>B</w:t>
      </w:r>
      <w:r>
        <w:rPr>
          <w:rFonts w:eastAsia="Times New Roman"/>
          <w:szCs w:val="20"/>
          <w:lang w:eastAsia="ko-KR"/>
        </w:rPr>
        <w:t xml:space="preserve"> are</w:t>
      </w:r>
      <w:r w:rsidR="00F8303B" w:rsidRPr="00F74E6F">
        <w:rPr>
          <w:rFonts w:eastAsia="Times New Roman"/>
          <w:szCs w:val="20"/>
          <w:lang w:eastAsia="ko-KR"/>
        </w:rPr>
        <w:t xml:space="preserve"> derived by invoking the process for calculating </w:t>
      </w:r>
      <w:r w:rsidR="00F54E12">
        <w:rPr>
          <w:rFonts w:eastAsia="Times New Roman"/>
          <w:szCs w:val="20"/>
          <w:lang w:eastAsia="ko-KR"/>
        </w:rPr>
        <w:t>R</w:t>
      </w:r>
      <w:r>
        <w:rPr>
          <w:rFonts w:eastAsia="Times New Roman"/>
          <w:szCs w:val="20"/>
          <w:lang w:eastAsia="ko-KR"/>
        </w:rPr>
        <w:t>GB</w:t>
      </w:r>
      <w:r w:rsidR="00F8303B" w:rsidRPr="00F74E6F">
        <w:rPr>
          <w:rFonts w:eastAsia="Times New Roman"/>
          <w:szCs w:val="20"/>
          <w:lang w:eastAsia="ko-KR"/>
        </w:rPr>
        <w:t xml:space="preserve"> specified in clause</w:t>
      </w:r>
      <w:r>
        <w:rPr>
          <w:rFonts w:eastAsia="Times New Roman"/>
          <w:szCs w:val="20"/>
          <w:lang w:eastAsia="ko-KR"/>
        </w:rPr>
        <w:t xml:space="preserve"> </w:t>
      </w:r>
      <w:r>
        <w:rPr>
          <w:rFonts w:eastAsia="Times New Roman"/>
          <w:szCs w:val="20"/>
          <w:lang w:eastAsia="ko-KR"/>
        </w:rPr>
        <w:fldChar w:fldCharType="begin"/>
      </w:r>
      <w:r>
        <w:rPr>
          <w:rFonts w:eastAsia="Times New Roman"/>
          <w:szCs w:val="20"/>
          <w:lang w:eastAsia="ko-KR"/>
        </w:rPr>
        <w:instrText xml:space="preserve"> REF _Ref311375834 \r \h </w:instrText>
      </w:r>
      <w:r>
        <w:rPr>
          <w:rFonts w:eastAsia="Times New Roman"/>
          <w:szCs w:val="20"/>
          <w:lang w:eastAsia="ko-KR"/>
        </w:rPr>
      </w:r>
      <w:r>
        <w:rPr>
          <w:rFonts w:eastAsia="Times New Roman"/>
          <w:szCs w:val="20"/>
          <w:lang w:eastAsia="ko-KR"/>
        </w:rPr>
        <w:fldChar w:fldCharType="separate"/>
      </w:r>
      <w:r w:rsidR="00DE680D">
        <w:rPr>
          <w:rFonts w:eastAsia="Times New Roman"/>
          <w:szCs w:val="20"/>
          <w:lang w:eastAsia="ko-KR"/>
        </w:rPr>
        <w:t>8.11</w:t>
      </w:r>
      <w:r>
        <w:rPr>
          <w:rFonts w:eastAsia="Times New Roman"/>
          <w:szCs w:val="20"/>
          <w:lang w:eastAsia="ko-KR"/>
        </w:rPr>
        <w:fldChar w:fldCharType="end"/>
      </w:r>
      <w:r w:rsidR="00F8303B" w:rsidRPr="00F74E6F">
        <w:rPr>
          <w:rFonts w:eastAsia="Times New Roman"/>
          <w:szCs w:val="20"/>
          <w:lang w:eastAsia="ko-KR"/>
        </w:rPr>
        <w:t xml:space="preserve">, with </w:t>
      </w:r>
      <w:r w:rsidR="00093E54">
        <w:rPr>
          <w:szCs w:val="20"/>
        </w:rPr>
        <w:t>PicSampleDec</w:t>
      </w:r>
      <w:r w:rsidR="00093E54">
        <w:rPr>
          <w:szCs w:val="20"/>
          <w:vertAlign w:val="subscript"/>
        </w:rPr>
        <w:t>Y</w:t>
      </w:r>
      <w:r w:rsidR="00F8303B" w:rsidRPr="00F74E6F">
        <w:rPr>
          <w:rFonts w:eastAsia="Times New Roman"/>
          <w:szCs w:val="20"/>
          <w:lang w:eastAsia="ko-KR"/>
        </w:rPr>
        <w:t>[ xP ][ yP ],</w:t>
      </w:r>
      <w:r w:rsidR="00F8303B" w:rsidRPr="00F74E6F">
        <w:rPr>
          <w:szCs w:val="20"/>
        </w:rPr>
        <w:t xml:space="preserve"> PicSample</w:t>
      </w:r>
      <w:r w:rsidR="00093E54">
        <w:rPr>
          <w:szCs w:val="20"/>
        </w:rPr>
        <w:t>Up</w:t>
      </w:r>
      <w:r w:rsidR="00093E54">
        <w:rPr>
          <w:szCs w:val="20"/>
          <w:vertAlign w:val="subscript"/>
        </w:rPr>
        <w:t>Cb</w:t>
      </w:r>
      <w:r w:rsidR="00F8303B" w:rsidRPr="00F74E6F">
        <w:rPr>
          <w:rFonts w:eastAsia="Times New Roman"/>
          <w:szCs w:val="20"/>
          <w:lang w:eastAsia="ko-KR"/>
        </w:rPr>
        <w:t xml:space="preserve">[ xP ][ yP ]  and </w:t>
      </w:r>
      <w:r w:rsidR="00093E54">
        <w:rPr>
          <w:szCs w:val="20"/>
        </w:rPr>
        <w:t>PicSampleUp</w:t>
      </w:r>
      <w:r w:rsidR="00093E54">
        <w:rPr>
          <w:szCs w:val="20"/>
          <w:vertAlign w:val="subscript"/>
        </w:rPr>
        <w:t>Cr</w:t>
      </w:r>
      <w:r w:rsidR="00F8303B" w:rsidRPr="00F74E6F">
        <w:rPr>
          <w:rFonts w:eastAsia="Times New Roman"/>
          <w:szCs w:val="20"/>
          <w:lang w:eastAsia="ko-KR"/>
        </w:rPr>
        <w:t xml:space="preserve">[ xP ][ yP ] as input and with the output assigned to </w:t>
      </w:r>
      <w:r w:rsidR="004726E8" w:rsidRPr="00F74E6F">
        <w:rPr>
          <w:rFonts w:eastAsia="Times New Roman"/>
          <w:szCs w:val="20"/>
          <w:lang w:eastAsia="ko-KR"/>
        </w:rPr>
        <w:t>PicSample</w:t>
      </w:r>
      <w:r w:rsidR="004726E8">
        <w:rPr>
          <w:rFonts w:eastAsia="Times New Roman"/>
          <w:szCs w:val="20"/>
          <w:lang w:eastAsia="ko-KR"/>
        </w:rPr>
        <w:t>NonLinear</w:t>
      </w:r>
      <w:r w:rsidR="004726E8">
        <w:rPr>
          <w:szCs w:val="20"/>
          <w:vertAlign w:val="subscript"/>
        </w:rPr>
        <w:t>R</w:t>
      </w:r>
      <w:r w:rsidR="00F8303B" w:rsidRPr="00F74E6F">
        <w:rPr>
          <w:rFonts w:eastAsia="Times New Roman"/>
          <w:szCs w:val="20"/>
          <w:lang w:eastAsia="ko-KR"/>
        </w:rPr>
        <w:t xml:space="preserve">[ xP ][ yP ], </w:t>
      </w:r>
      <w:r w:rsidRPr="00F74E6F">
        <w:rPr>
          <w:rFonts w:eastAsia="Times New Roman"/>
          <w:szCs w:val="20"/>
          <w:lang w:eastAsia="ko-KR"/>
        </w:rPr>
        <w:t>PicSample</w:t>
      </w:r>
      <w:r>
        <w:rPr>
          <w:rFonts w:eastAsia="Times New Roman"/>
          <w:szCs w:val="20"/>
          <w:lang w:eastAsia="ko-KR"/>
        </w:rPr>
        <w:t>NonLinear</w:t>
      </w:r>
      <w:r>
        <w:rPr>
          <w:szCs w:val="20"/>
          <w:vertAlign w:val="subscript"/>
        </w:rPr>
        <w:t>G</w:t>
      </w:r>
      <w:r w:rsidRPr="00F74E6F">
        <w:rPr>
          <w:rFonts w:eastAsia="Times New Roman"/>
          <w:szCs w:val="20"/>
          <w:lang w:eastAsia="ko-KR"/>
        </w:rPr>
        <w:t>[ xP ][ yP ]</w:t>
      </w:r>
      <w:r>
        <w:rPr>
          <w:rFonts w:eastAsia="Times New Roman"/>
          <w:szCs w:val="20"/>
          <w:lang w:eastAsia="ko-KR"/>
        </w:rPr>
        <w:t xml:space="preserve"> and </w:t>
      </w:r>
      <w:r w:rsidRPr="00F74E6F">
        <w:rPr>
          <w:rFonts w:eastAsia="Times New Roman"/>
          <w:szCs w:val="20"/>
          <w:lang w:eastAsia="ko-KR"/>
        </w:rPr>
        <w:t>PicSample</w:t>
      </w:r>
      <w:r>
        <w:rPr>
          <w:rFonts w:eastAsia="Times New Roman"/>
          <w:szCs w:val="20"/>
          <w:lang w:eastAsia="ko-KR"/>
        </w:rPr>
        <w:t>NonLinear</w:t>
      </w:r>
      <w:r>
        <w:rPr>
          <w:szCs w:val="20"/>
          <w:vertAlign w:val="subscript"/>
        </w:rPr>
        <w:t>B</w:t>
      </w:r>
      <w:r w:rsidRPr="00F74E6F">
        <w:rPr>
          <w:rFonts w:eastAsia="Times New Roman"/>
          <w:szCs w:val="20"/>
          <w:lang w:eastAsia="ko-KR"/>
        </w:rPr>
        <w:t>[ xP ][ yP ]</w:t>
      </w:r>
      <w:r>
        <w:rPr>
          <w:rFonts w:eastAsia="Times New Roman"/>
          <w:szCs w:val="20"/>
          <w:lang w:eastAsia="ko-KR"/>
        </w:rPr>
        <w:t xml:space="preserve">, </w:t>
      </w:r>
      <w:r w:rsidR="00F8303B" w:rsidRPr="00F74E6F">
        <w:rPr>
          <w:rFonts w:eastAsia="Times New Roman"/>
          <w:szCs w:val="20"/>
          <w:lang w:eastAsia="ko-KR"/>
        </w:rPr>
        <w:t>with xP = 0..</w:t>
      </w:r>
      <w:r w:rsidR="00F8303B" w:rsidRPr="00F74E6F">
        <w:rPr>
          <w:szCs w:val="20"/>
          <w:lang w:eastAsia="ko-KR"/>
        </w:rPr>
        <w:t xml:space="preserve">PicWidthInSamples </w:t>
      </w:r>
      <w:r w:rsidR="00F8303B" w:rsidRPr="00F74E6F">
        <w:rPr>
          <w:rFonts w:eastAsia="Times New Roman"/>
          <w:szCs w:val="20"/>
          <w:lang w:eastAsia="en-US"/>
        </w:rPr>
        <w:t>−</w:t>
      </w:r>
      <w:r w:rsidR="00F8303B" w:rsidRPr="00F74E6F">
        <w:rPr>
          <w:rFonts w:eastAsia="Times New Roman"/>
          <w:szCs w:val="20"/>
          <w:lang w:eastAsia="ko-KR"/>
        </w:rPr>
        <w:t> 1, yP = 0..</w:t>
      </w:r>
      <w:r w:rsidR="00F8303B" w:rsidRPr="00F74E6F">
        <w:rPr>
          <w:szCs w:val="20"/>
          <w:lang w:eastAsia="ko-KR"/>
        </w:rPr>
        <w:t xml:space="preserve">PicHeightInSamples </w:t>
      </w:r>
      <w:r w:rsidR="00F8303B" w:rsidRPr="00F74E6F">
        <w:rPr>
          <w:rFonts w:eastAsia="Times New Roman"/>
          <w:szCs w:val="20"/>
          <w:lang w:eastAsia="en-US"/>
        </w:rPr>
        <w:t>−</w:t>
      </w:r>
      <w:r w:rsidR="00F8303B" w:rsidRPr="00F74E6F">
        <w:rPr>
          <w:rFonts w:eastAsia="Times New Roman"/>
          <w:szCs w:val="20"/>
          <w:lang w:eastAsia="ko-KR"/>
        </w:rPr>
        <w:t> 1.</w:t>
      </w:r>
      <w:r w:rsidR="00F8303B" w:rsidRPr="00F74E6F">
        <w:rPr>
          <w:szCs w:val="20"/>
          <w:lang w:eastAsia="ko-KR"/>
        </w:rPr>
        <w:t xml:space="preserve"> </w:t>
      </w:r>
    </w:p>
    <w:p w14:paraId="40E4A5B2" w14:textId="23CE6E40" w:rsidR="00093E54" w:rsidRDefault="00093E54" w:rsidP="00093E54">
      <w:pPr>
        <w:pStyle w:val="ListParagraph"/>
        <w:numPr>
          <w:ilvl w:val="0"/>
          <w:numId w:val="11"/>
        </w:numPr>
        <w:ind w:leftChars="0"/>
        <w:rPr>
          <w:szCs w:val="20"/>
          <w:lang w:eastAsia="ko-KR"/>
        </w:rPr>
      </w:pPr>
      <w:r>
        <w:rPr>
          <w:rFonts w:eastAsia="Times New Roman"/>
          <w:szCs w:val="20"/>
          <w:lang w:eastAsia="ko-KR"/>
        </w:rPr>
        <w:t>The output</w:t>
      </w:r>
      <w:r w:rsidRPr="00F74E6F">
        <w:rPr>
          <w:rFonts w:eastAsia="Times New Roman"/>
          <w:szCs w:val="20"/>
          <w:lang w:eastAsia="ko-KR"/>
        </w:rPr>
        <w:t xml:space="preserve"> samples PicSample</w:t>
      </w:r>
      <w:r>
        <w:rPr>
          <w:rFonts w:eastAsia="Times New Roman"/>
          <w:szCs w:val="20"/>
          <w:lang w:eastAsia="ko-KR"/>
        </w:rPr>
        <w:t>Out</w:t>
      </w:r>
      <w:r>
        <w:rPr>
          <w:szCs w:val="20"/>
          <w:vertAlign w:val="subscript"/>
        </w:rPr>
        <w:t>R</w:t>
      </w:r>
      <w:r w:rsidRPr="00F74E6F">
        <w:rPr>
          <w:rFonts w:eastAsia="Times New Roman"/>
          <w:szCs w:val="20"/>
          <w:lang w:eastAsia="ko-KR"/>
        </w:rPr>
        <w:t xml:space="preserve"> is derived by invoking the process for </w:t>
      </w:r>
      <w:r w:rsidR="00330D02">
        <w:rPr>
          <w:rFonts w:eastAsia="Times New Roman"/>
          <w:szCs w:val="20"/>
          <w:lang w:eastAsia="ko-KR"/>
        </w:rPr>
        <w:t xml:space="preserve">applying the transfer function specified </w:t>
      </w:r>
      <w:r w:rsidRPr="00F74E6F">
        <w:rPr>
          <w:rFonts w:eastAsia="Times New Roman"/>
          <w:szCs w:val="20"/>
          <w:lang w:eastAsia="ko-KR"/>
        </w:rPr>
        <w:t xml:space="preserve">in clause </w:t>
      </w:r>
      <w:r w:rsidR="006B4063">
        <w:rPr>
          <w:rFonts w:eastAsia="Times New Roman"/>
          <w:szCs w:val="20"/>
          <w:lang w:eastAsia="ko-KR"/>
        </w:rPr>
        <w:fldChar w:fldCharType="begin"/>
      </w:r>
      <w:r w:rsidR="006B4063">
        <w:rPr>
          <w:rFonts w:eastAsia="Times New Roman"/>
          <w:szCs w:val="20"/>
          <w:lang w:eastAsia="ko-KR"/>
        </w:rPr>
        <w:instrText xml:space="preserve"> REF _Ref311239371 \r \h </w:instrText>
      </w:r>
      <w:r w:rsidR="006B4063">
        <w:rPr>
          <w:rFonts w:eastAsia="Times New Roman"/>
          <w:szCs w:val="20"/>
          <w:lang w:eastAsia="ko-KR"/>
        </w:rPr>
      </w:r>
      <w:r w:rsidR="006B4063">
        <w:rPr>
          <w:rFonts w:eastAsia="Times New Roman"/>
          <w:szCs w:val="20"/>
          <w:lang w:eastAsia="ko-KR"/>
        </w:rPr>
        <w:fldChar w:fldCharType="separate"/>
      </w:r>
      <w:r w:rsidR="00DE680D">
        <w:rPr>
          <w:rFonts w:eastAsia="Times New Roman"/>
          <w:szCs w:val="20"/>
          <w:lang w:eastAsia="ko-KR"/>
        </w:rPr>
        <w:t>8.12</w:t>
      </w:r>
      <w:r w:rsidR="006B4063">
        <w:rPr>
          <w:rFonts w:eastAsia="Times New Roman"/>
          <w:szCs w:val="20"/>
          <w:lang w:eastAsia="ko-KR"/>
        </w:rPr>
        <w:fldChar w:fldCharType="end"/>
      </w:r>
      <w:r w:rsidRPr="00F74E6F">
        <w:rPr>
          <w:rFonts w:eastAsia="Times New Roman"/>
          <w:szCs w:val="20"/>
          <w:lang w:eastAsia="ko-KR"/>
        </w:rPr>
        <w:t xml:space="preserve">, with </w:t>
      </w:r>
      <w:r w:rsidR="00330D02" w:rsidRPr="00F74E6F">
        <w:rPr>
          <w:rFonts w:eastAsia="Times New Roman"/>
          <w:szCs w:val="20"/>
          <w:lang w:eastAsia="ko-KR"/>
        </w:rPr>
        <w:t>PicSample</w:t>
      </w:r>
      <w:r w:rsidR="00330D02">
        <w:rPr>
          <w:rFonts w:eastAsia="Times New Roman"/>
          <w:szCs w:val="20"/>
          <w:lang w:eastAsia="ko-KR"/>
        </w:rPr>
        <w:t>NonLinear</w:t>
      </w:r>
      <w:r w:rsidR="00330D02">
        <w:rPr>
          <w:szCs w:val="20"/>
          <w:vertAlign w:val="subscript"/>
        </w:rPr>
        <w:t>R</w:t>
      </w:r>
      <w:proofErr w:type="gramStart"/>
      <w:r w:rsidRPr="00F74E6F">
        <w:rPr>
          <w:rFonts w:eastAsia="Times New Roman"/>
          <w:szCs w:val="20"/>
          <w:lang w:eastAsia="ko-KR"/>
        </w:rPr>
        <w:t>[ xP</w:t>
      </w:r>
      <w:proofErr w:type="gramEnd"/>
      <w:r w:rsidRPr="00F74E6F">
        <w:rPr>
          <w:rFonts w:eastAsia="Times New Roman"/>
          <w:szCs w:val="20"/>
          <w:lang w:eastAsia="ko-KR"/>
        </w:rPr>
        <w:t> ][ yP </w:t>
      </w:r>
      <w:r w:rsidR="00330D02">
        <w:rPr>
          <w:rFonts w:eastAsia="Times New Roman"/>
          <w:szCs w:val="20"/>
          <w:lang w:eastAsia="ko-KR"/>
        </w:rPr>
        <w:t>]</w:t>
      </w:r>
      <w:r w:rsidRPr="00F74E6F">
        <w:rPr>
          <w:rFonts w:eastAsia="Times New Roman"/>
          <w:szCs w:val="20"/>
          <w:lang w:eastAsia="ko-KR"/>
        </w:rPr>
        <w:t xml:space="preserve"> as input and with the output assigned to </w:t>
      </w:r>
      <w:r w:rsidR="00330D02" w:rsidRPr="00F74E6F">
        <w:rPr>
          <w:rFonts w:eastAsia="Times New Roman"/>
          <w:szCs w:val="20"/>
          <w:lang w:eastAsia="ko-KR"/>
        </w:rPr>
        <w:t>PicSample</w:t>
      </w:r>
      <w:r w:rsidR="00330D02">
        <w:rPr>
          <w:rFonts w:eastAsia="Times New Roman"/>
          <w:szCs w:val="20"/>
          <w:lang w:eastAsia="ko-KR"/>
        </w:rPr>
        <w:t>Out</w:t>
      </w:r>
      <w:r w:rsidR="00330D02">
        <w:rPr>
          <w:szCs w:val="20"/>
          <w:vertAlign w:val="subscript"/>
        </w:rPr>
        <w:t>R</w:t>
      </w:r>
      <w:r w:rsidRPr="00F74E6F">
        <w:rPr>
          <w:rFonts w:eastAsia="Times New Roman"/>
          <w:szCs w:val="20"/>
          <w:lang w:eastAsia="ko-KR"/>
        </w:rPr>
        <w:t>[ xP ][ yP ], with xP = 0..</w:t>
      </w:r>
      <w:r w:rsidRPr="00F74E6F">
        <w:rPr>
          <w:szCs w:val="20"/>
          <w:lang w:eastAsia="ko-KR"/>
        </w:rPr>
        <w:t xml:space="preserve">PicWidthInSamples </w:t>
      </w:r>
      <w:r w:rsidRPr="00F74E6F">
        <w:rPr>
          <w:rFonts w:eastAsia="Times New Roman"/>
          <w:szCs w:val="20"/>
          <w:lang w:eastAsia="en-US"/>
        </w:rPr>
        <w:t>−</w:t>
      </w:r>
      <w:r w:rsidRPr="00F74E6F">
        <w:rPr>
          <w:rFonts w:eastAsia="Times New Roman"/>
          <w:szCs w:val="20"/>
          <w:lang w:eastAsia="ko-KR"/>
        </w:rPr>
        <w:t> 1, yP = 0..</w:t>
      </w:r>
      <w:r w:rsidRPr="00F74E6F">
        <w:rPr>
          <w:szCs w:val="20"/>
          <w:lang w:eastAsia="ko-KR"/>
        </w:rPr>
        <w:t xml:space="preserve">PicHeightInSamples </w:t>
      </w:r>
      <w:r w:rsidRPr="00F74E6F">
        <w:rPr>
          <w:rFonts w:eastAsia="Times New Roman"/>
          <w:szCs w:val="20"/>
          <w:lang w:eastAsia="en-US"/>
        </w:rPr>
        <w:t>−</w:t>
      </w:r>
      <w:r w:rsidRPr="00F74E6F">
        <w:rPr>
          <w:rFonts w:eastAsia="Times New Roman"/>
          <w:szCs w:val="20"/>
          <w:lang w:eastAsia="ko-KR"/>
        </w:rPr>
        <w:t> 1.</w:t>
      </w:r>
      <w:r w:rsidRPr="00F74E6F">
        <w:rPr>
          <w:szCs w:val="20"/>
          <w:lang w:eastAsia="ko-KR"/>
        </w:rPr>
        <w:t xml:space="preserve"> </w:t>
      </w:r>
    </w:p>
    <w:p w14:paraId="5DF03AF7" w14:textId="416860A5" w:rsidR="00330D02" w:rsidRPr="00330D02" w:rsidRDefault="00330D02" w:rsidP="00330D02">
      <w:pPr>
        <w:pStyle w:val="ListParagraph"/>
        <w:numPr>
          <w:ilvl w:val="0"/>
          <w:numId w:val="11"/>
        </w:numPr>
        <w:ind w:leftChars="0"/>
        <w:rPr>
          <w:szCs w:val="20"/>
          <w:lang w:eastAsia="ko-KR"/>
        </w:rPr>
      </w:pPr>
      <w:r>
        <w:rPr>
          <w:rFonts w:eastAsia="Times New Roman"/>
          <w:szCs w:val="20"/>
          <w:lang w:eastAsia="ko-KR"/>
        </w:rPr>
        <w:t>The output</w:t>
      </w:r>
      <w:r w:rsidRPr="00F74E6F">
        <w:rPr>
          <w:rFonts w:eastAsia="Times New Roman"/>
          <w:szCs w:val="20"/>
          <w:lang w:eastAsia="ko-KR"/>
        </w:rPr>
        <w:t xml:space="preserve"> samples PicSample</w:t>
      </w:r>
      <w:r>
        <w:rPr>
          <w:rFonts w:eastAsia="Times New Roman"/>
          <w:szCs w:val="20"/>
          <w:lang w:eastAsia="ko-KR"/>
        </w:rPr>
        <w:t>Out</w:t>
      </w:r>
      <w:r>
        <w:rPr>
          <w:szCs w:val="20"/>
          <w:vertAlign w:val="subscript"/>
        </w:rPr>
        <w:t>G</w:t>
      </w:r>
      <w:r w:rsidRPr="00F74E6F">
        <w:rPr>
          <w:rFonts w:eastAsia="Times New Roman"/>
          <w:szCs w:val="20"/>
          <w:lang w:eastAsia="ko-KR"/>
        </w:rPr>
        <w:t xml:space="preserve"> is derived by invoking the process for </w:t>
      </w:r>
      <w:r>
        <w:rPr>
          <w:rFonts w:eastAsia="Times New Roman"/>
          <w:szCs w:val="20"/>
          <w:lang w:eastAsia="ko-KR"/>
        </w:rPr>
        <w:t xml:space="preserve">applying the transfer function specified </w:t>
      </w:r>
      <w:r w:rsidRPr="00F74E6F">
        <w:rPr>
          <w:rFonts w:eastAsia="Times New Roman"/>
          <w:szCs w:val="20"/>
          <w:lang w:eastAsia="ko-KR"/>
        </w:rPr>
        <w:t xml:space="preserve">in clause </w:t>
      </w:r>
      <w:r w:rsidR="006B4063">
        <w:rPr>
          <w:rFonts w:eastAsia="Times New Roman"/>
          <w:szCs w:val="20"/>
          <w:lang w:eastAsia="ko-KR"/>
        </w:rPr>
        <w:fldChar w:fldCharType="begin"/>
      </w:r>
      <w:r w:rsidR="006B4063">
        <w:rPr>
          <w:rFonts w:eastAsia="Times New Roman"/>
          <w:szCs w:val="20"/>
          <w:lang w:eastAsia="ko-KR"/>
        </w:rPr>
        <w:instrText xml:space="preserve"> REF _Ref311239371 \r \h </w:instrText>
      </w:r>
      <w:r w:rsidR="006B4063">
        <w:rPr>
          <w:rFonts w:eastAsia="Times New Roman"/>
          <w:szCs w:val="20"/>
          <w:lang w:eastAsia="ko-KR"/>
        </w:rPr>
      </w:r>
      <w:r w:rsidR="006B4063">
        <w:rPr>
          <w:rFonts w:eastAsia="Times New Roman"/>
          <w:szCs w:val="20"/>
          <w:lang w:eastAsia="ko-KR"/>
        </w:rPr>
        <w:fldChar w:fldCharType="separate"/>
      </w:r>
      <w:r w:rsidR="00DE680D">
        <w:rPr>
          <w:rFonts w:eastAsia="Times New Roman"/>
          <w:szCs w:val="20"/>
          <w:lang w:eastAsia="ko-KR"/>
        </w:rPr>
        <w:t>8.12</w:t>
      </w:r>
      <w:r w:rsidR="006B4063">
        <w:rPr>
          <w:rFonts w:eastAsia="Times New Roman"/>
          <w:szCs w:val="20"/>
          <w:lang w:eastAsia="ko-KR"/>
        </w:rPr>
        <w:fldChar w:fldCharType="end"/>
      </w:r>
      <w:r w:rsidRPr="00F74E6F">
        <w:rPr>
          <w:rFonts w:eastAsia="Times New Roman"/>
          <w:szCs w:val="20"/>
          <w:lang w:eastAsia="ko-KR"/>
        </w:rPr>
        <w:t>, with PicSample</w:t>
      </w:r>
      <w:r>
        <w:rPr>
          <w:rFonts w:eastAsia="Times New Roman"/>
          <w:szCs w:val="20"/>
          <w:lang w:eastAsia="ko-KR"/>
        </w:rPr>
        <w:t>NonLinear</w:t>
      </w:r>
      <w:r>
        <w:rPr>
          <w:szCs w:val="20"/>
          <w:vertAlign w:val="subscript"/>
        </w:rPr>
        <w:t>G</w:t>
      </w:r>
      <w:proofErr w:type="gramStart"/>
      <w:r w:rsidRPr="00F74E6F">
        <w:rPr>
          <w:rFonts w:eastAsia="Times New Roman"/>
          <w:szCs w:val="20"/>
          <w:lang w:eastAsia="ko-KR"/>
        </w:rPr>
        <w:t>[ xP</w:t>
      </w:r>
      <w:proofErr w:type="gramEnd"/>
      <w:r w:rsidRPr="00F74E6F">
        <w:rPr>
          <w:rFonts w:eastAsia="Times New Roman"/>
          <w:szCs w:val="20"/>
          <w:lang w:eastAsia="ko-KR"/>
        </w:rPr>
        <w:t> ][ yP </w:t>
      </w:r>
      <w:r>
        <w:rPr>
          <w:rFonts w:eastAsia="Times New Roman"/>
          <w:szCs w:val="20"/>
          <w:lang w:eastAsia="ko-KR"/>
        </w:rPr>
        <w:t>]</w:t>
      </w:r>
      <w:r w:rsidRPr="00F74E6F">
        <w:rPr>
          <w:rFonts w:eastAsia="Times New Roman"/>
          <w:szCs w:val="20"/>
          <w:lang w:eastAsia="ko-KR"/>
        </w:rPr>
        <w:t xml:space="preserve"> as input and with the output assigned to PicSample</w:t>
      </w:r>
      <w:r>
        <w:rPr>
          <w:rFonts w:eastAsia="Times New Roman"/>
          <w:szCs w:val="20"/>
          <w:lang w:eastAsia="ko-KR"/>
        </w:rPr>
        <w:t>Out</w:t>
      </w:r>
      <w:r>
        <w:rPr>
          <w:szCs w:val="20"/>
          <w:vertAlign w:val="subscript"/>
        </w:rPr>
        <w:t>G</w:t>
      </w:r>
      <w:r w:rsidRPr="00F74E6F">
        <w:rPr>
          <w:rFonts w:eastAsia="Times New Roman"/>
          <w:szCs w:val="20"/>
          <w:lang w:eastAsia="ko-KR"/>
        </w:rPr>
        <w:t>[ xP ][ yP ], with xP = 0..</w:t>
      </w:r>
      <w:r w:rsidRPr="00F74E6F">
        <w:rPr>
          <w:szCs w:val="20"/>
          <w:lang w:eastAsia="ko-KR"/>
        </w:rPr>
        <w:t xml:space="preserve">PicWidthInSamples </w:t>
      </w:r>
      <w:r w:rsidRPr="00F74E6F">
        <w:rPr>
          <w:rFonts w:eastAsia="Times New Roman"/>
          <w:szCs w:val="20"/>
          <w:lang w:eastAsia="en-US"/>
        </w:rPr>
        <w:t>−</w:t>
      </w:r>
      <w:r w:rsidRPr="00F74E6F">
        <w:rPr>
          <w:rFonts w:eastAsia="Times New Roman"/>
          <w:szCs w:val="20"/>
          <w:lang w:eastAsia="ko-KR"/>
        </w:rPr>
        <w:t> 1, yP = 0..</w:t>
      </w:r>
      <w:r w:rsidRPr="00F74E6F">
        <w:rPr>
          <w:szCs w:val="20"/>
          <w:lang w:eastAsia="ko-KR"/>
        </w:rPr>
        <w:t xml:space="preserve">PicHeightInSamples </w:t>
      </w:r>
      <w:r w:rsidRPr="00F74E6F">
        <w:rPr>
          <w:rFonts w:eastAsia="Times New Roman"/>
          <w:szCs w:val="20"/>
          <w:lang w:eastAsia="en-US"/>
        </w:rPr>
        <w:t>−</w:t>
      </w:r>
      <w:r w:rsidRPr="00F74E6F">
        <w:rPr>
          <w:rFonts w:eastAsia="Times New Roman"/>
          <w:szCs w:val="20"/>
          <w:lang w:eastAsia="ko-KR"/>
        </w:rPr>
        <w:t> 1.</w:t>
      </w:r>
      <w:r w:rsidRPr="00F74E6F">
        <w:rPr>
          <w:szCs w:val="20"/>
          <w:lang w:eastAsia="ko-KR"/>
        </w:rPr>
        <w:t xml:space="preserve"> </w:t>
      </w:r>
    </w:p>
    <w:p w14:paraId="24F3E2A5" w14:textId="5C507A26" w:rsidR="00B443E5" w:rsidRPr="00330D02" w:rsidRDefault="00330D02" w:rsidP="00330D02">
      <w:pPr>
        <w:pStyle w:val="ListParagraph"/>
        <w:numPr>
          <w:ilvl w:val="0"/>
          <w:numId w:val="11"/>
        </w:numPr>
        <w:ind w:leftChars="0"/>
        <w:rPr>
          <w:szCs w:val="20"/>
          <w:lang w:eastAsia="ko-KR"/>
        </w:rPr>
      </w:pPr>
      <w:r>
        <w:rPr>
          <w:rFonts w:eastAsia="Times New Roman"/>
          <w:szCs w:val="20"/>
          <w:lang w:eastAsia="ko-KR"/>
        </w:rPr>
        <w:t>The output</w:t>
      </w:r>
      <w:r w:rsidRPr="00F74E6F">
        <w:rPr>
          <w:rFonts w:eastAsia="Times New Roman"/>
          <w:szCs w:val="20"/>
          <w:lang w:eastAsia="ko-KR"/>
        </w:rPr>
        <w:t xml:space="preserve"> samples PicSample</w:t>
      </w:r>
      <w:r>
        <w:rPr>
          <w:rFonts w:eastAsia="Times New Roman"/>
          <w:szCs w:val="20"/>
          <w:lang w:eastAsia="ko-KR"/>
        </w:rPr>
        <w:t>Out</w:t>
      </w:r>
      <w:r>
        <w:rPr>
          <w:szCs w:val="20"/>
          <w:vertAlign w:val="subscript"/>
        </w:rPr>
        <w:t>B</w:t>
      </w:r>
      <w:r w:rsidRPr="00F74E6F">
        <w:rPr>
          <w:rFonts w:eastAsia="Times New Roman"/>
          <w:szCs w:val="20"/>
          <w:lang w:eastAsia="ko-KR"/>
        </w:rPr>
        <w:t xml:space="preserve"> is derived by invoking the process for </w:t>
      </w:r>
      <w:r>
        <w:rPr>
          <w:rFonts w:eastAsia="Times New Roman"/>
          <w:szCs w:val="20"/>
          <w:lang w:eastAsia="ko-KR"/>
        </w:rPr>
        <w:t xml:space="preserve">applying the transfer function specified </w:t>
      </w:r>
      <w:r w:rsidRPr="00F74E6F">
        <w:rPr>
          <w:rFonts w:eastAsia="Times New Roman"/>
          <w:szCs w:val="20"/>
          <w:lang w:eastAsia="ko-KR"/>
        </w:rPr>
        <w:t xml:space="preserve">in clause </w:t>
      </w:r>
      <w:r w:rsidR="006B4063">
        <w:rPr>
          <w:rFonts w:eastAsia="Times New Roman"/>
          <w:szCs w:val="20"/>
          <w:lang w:eastAsia="ko-KR"/>
        </w:rPr>
        <w:fldChar w:fldCharType="begin"/>
      </w:r>
      <w:r w:rsidR="006B4063">
        <w:rPr>
          <w:rFonts w:eastAsia="Times New Roman"/>
          <w:szCs w:val="20"/>
          <w:lang w:eastAsia="ko-KR"/>
        </w:rPr>
        <w:instrText xml:space="preserve"> REF _Ref311239371 \r \h </w:instrText>
      </w:r>
      <w:r w:rsidR="006B4063">
        <w:rPr>
          <w:rFonts w:eastAsia="Times New Roman"/>
          <w:szCs w:val="20"/>
          <w:lang w:eastAsia="ko-KR"/>
        </w:rPr>
      </w:r>
      <w:r w:rsidR="006B4063">
        <w:rPr>
          <w:rFonts w:eastAsia="Times New Roman"/>
          <w:szCs w:val="20"/>
          <w:lang w:eastAsia="ko-KR"/>
        </w:rPr>
        <w:fldChar w:fldCharType="separate"/>
      </w:r>
      <w:r w:rsidR="00DE680D">
        <w:rPr>
          <w:rFonts w:eastAsia="Times New Roman"/>
          <w:szCs w:val="20"/>
          <w:lang w:eastAsia="ko-KR"/>
        </w:rPr>
        <w:t>8.12</w:t>
      </w:r>
      <w:r w:rsidR="006B4063">
        <w:rPr>
          <w:rFonts w:eastAsia="Times New Roman"/>
          <w:szCs w:val="20"/>
          <w:lang w:eastAsia="ko-KR"/>
        </w:rPr>
        <w:fldChar w:fldCharType="end"/>
      </w:r>
      <w:r w:rsidRPr="00F74E6F">
        <w:rPr>
          <w:rFonts w:eastAsia="Times New Roman"/>
          <w:szCs w:val="20"/>
          <w:lang w:eastAsia="ko-KR"/>
        </w:rPr>
        <w:t>, with PicSample</w:t>
      </w:r>
      <w:r>
        <w:rPr>
          <w:rFonts w:eastAsia="Times New Roman"/>
          <w:szCs w:val="20"/>
          <w:lang w:eastAsia="ko-KR"/>
        </w:rPr>
        <w:t>NonLinear</w:t>
      </w:r>
      <w:r>
        <w:rPr>
          <w:szCs w:val="20"/>
          <w:vertAlign w:val="subscript"/>
        </w:rPr>
        <w:t>B</w:t>
      </w:r>
      <w:proofErr w:type="gramStart"/>
      <w:r w:rsidRPr="00F74E6F">
        <w:rPr>
          <w:rFonts w:eastAsia="Times New Roman"/>
          <w:szCs w:val="20"/>
          <w:lang w:eastAsia="ko-KR"/>
        </w:rPr>
        <w:t>[ xP</w:t>
      </w:r>
      <w:proofErr w:type="gramEnd"/>
      <w:r w:rsidRPr="00F74E6F">
        <w:rPr>
          <w:rFonts w:eastAsia="Times New Roman"/>
          <w:szCs w:val="20"/>
          <w:lang w:eastAsia="ko-KR"/>
        </w:rPr>
        <w:t> ][ yP </w:t>
      </w:r>
      <w:r>
        <w:rPr>
          <w:rFonts w:eastAsia="Times New Roman"/>
          <w:szCs w:val="20"/>
          <w:lang w:eastAsia="ko-KR"/>
        </w:rPr>
        <w:t>]</w:t>
      </w:r>
      <w:r w:rsidRPr="00F74E6F">
        <w:rPr>
          <w:rFonts w:eastAsia="Times New Roman"/>
          <w:szCs w:val="20"/>
          <w:lang w:eastAsia="ko-KR"/>
        </w:rPr>
        <w:t xml:space="preserve"> as input and with the output assigned to PicSample</w:t>
      </w:r>
      <w:r>
        <w:rPr>
          <w:rFonts w:eastAsia="Times New Roman"/>
          <w:szCs w:val="20"/>
          <w:lang w:eastAsia="ko-KR"/>
        </w:rPr>
        <w:t>Out</w:t>
      </w:r>
      <w:r>
        <w:rPr>
          <w:szCs w:val="20"/>
          <w:vertAlign w:val="subscript"/>
        </w:rPr>
        <w:t>B</w:t>
      </w:r>
      <w:r w:rsidRPr="00F74E6F">
        <w:rPr>
          <w:rFonts w:eastAsia="Times New Roman"/>
          <w:szCs w:val="20"/>
          <w:lang w:eastAsia="ko-KR"/>
        </w:rPr>
        <w:t>[ xP ][ yP ], with xP = 0..</w:t>
      </w:r>
      <w:r w:rsidRPr="00F74E6F">
        <w:rPr>
          <w:szCs w:val="20"/>
          <w:lang w:eastAsia="ko-KR"/>
        </w:rPr>
        <w:t xml:space="preserve">PicWidthInSamples </w:t>
      </w:r>
      <w:r w:rsidRPr="00F74E6F">
        <w:rPr>
          <w:rFonts w:eastAsia="Times New Roman"/>
          <w:szCs w:val="20"/>
          <w:lang w:eastAsia="en-US"/>
        </w:rPr>
        <w:t>−</w:t>
      </w:r>
      <w:r w:rsidRPr="00F74E6F">
        <w:rPr>
          <w:rFonts w:eastAsia="Times New Roman"/>
          <w:szCs w:val="20"/>
          <w:lang w:eastAsia="ko-KR"/>
        </w:rPr>
        <w:t> 1, yP = 0..</w:t>
      </w:r>
      <w:r w:rsidRPr="00F74E6F">
        <w:rPr>
          <w:szCs w:val="20"/>
          <w:lang w:eastAsia="ko-KR"/>
        </w:rPr>
        <w:t xml:space="preserve">PicHeightInSamples </w:t>
      </w:r>
      <w:r w:rsidRPr="00F74E6F">
        <w:rPr>
          <w:rFonts w:eastAsia="Times New Roman"/>
          <w:szCs w:val="20"/>
          <w:lang w:eastAsia="en-US"/>
        </w:rPr>
        <w:t>−</w:t>
      </w:r>
      <w:r w:rsidRPr="00F74E6F">
        <w:rPr>
          <w:rFonts w:eastAsia="Times New Roman"/>
          <w:szCs w:val="20"/>
          <w:lang w:eastAsia="ko-KR"/>
        </w:rPr>
        <w:t> 1.</w:t>
      </w:r>
      <w:r w:rsidRPr="00F74E6F">
        <w:rPr>
          <w:szCs w:val="20"/>
          <w:lang w:eastAsia="ko-KR"/>
        </w:rPr>
        <w:t xml:space="preserve"> </w:t>
      </w:r>
    </w:p>
    <w:p w14:paraId="32C4C9A2" w14:textId="2A81AE96" w:rsidR="000C6152" w:rsidRDefault="000C6152" w:rsidP="000C6152">
      <w:pPr>
        <w:pStyle w:val="Heading2"/>
        <w:rPr>
          <w:lang w:eastAsia="ko-KR"/>
        </w:rPr>
      </w:pPr>
      <w:bookmarkStart w:id="108" w:name="_Ref311274790"/>
      <w:bookmarkStart w:id="109" w:name="_Toc311376414"/>
      <w:bookmarkStart w:id="110" w:name="_Ref311239666"/>
      <w:r>
        <w:rPr>
          <w:lang w:eastAsia="ko-KR"/>
        </w:rPr>
        <w:t>Inverse luma quantization process</w:t>
      </w:r>
      <w:bookmarkEnd w:id="108"/>
      <w:bookmarkEnd w:id="109"/>
    </w:p>
    <w:p w14:paraId="42781714" w14:textId="77777777" w:rsidR="000C6152" w:rsidRDefault="000C6152" w:rsidP="000C6152">
      <w:pPr>
        <w:rPr>
          <w:lang w:eastAsia="ko-KR"/>
        </w:rPr>
      </w:pPr>
      <w:r>
        <w:rPr>
          <w:lang w:eastAsia="ko-KR"/>
        </w:rPr>
        <w:t>Input to this process is a variable BeforeInverseQuant.</w:t>
      </w:r>
    </w:p>
    <w:p w14:paraId="141A4232" w14:textId="166AE657" w:rsidR="000C6152" w:rsidRDefault="000C6152" w:rsidP="000C6152">
      <w:pPr>
        <w:rPr>
          <w:lang w:eastAsia="ko-KR"/>
        </w:rPr>
      </w:pPr>
      <w:r>
        <w:rPr>
          <w:lang w:eastAsia="ko-KR"/>
        </w:rPr>
        <w:t xml:space="preserve">Output </w:t>
      </w:r>
      <w:r w:rsidR="007F319A">
        <w:rPr>
          <w:lang w:eastAsia="ko-KR"/>
        </w:rPr>
        <w:t xml:space="preserve">of </w:t>
      </w:r>
      <w:r>
        <w:rPr>
          <w:lang w:eastAsia="ko-KR"/>
        </w:rPr>
        <w:t>this process is a variable AfterInverseQuant.</w:t>
      </w:r>
    </w:p>
    <w:p w14:paraId="4E6A292B" w14:textId="77777777" w:rsidR="000C6152" w:rsidRDefault="000C6152" w:rsidP="000C6152">
      <w:pPr>
        <w:rPr>
          <w:lang w:eastAsia="ko-KR"/>
        </w:rPr>
      </w:pPr>
      <w:r>
        <w:rPr>
          <w:lang w:eastAsia="ko-KR"/>
        </w:rPr>
        <w:t>The variable AfterInverseQuant is derived as follows:</w:t>
      </w:r>
    </w:p>
    <w:p w14:paraId="59BA2884" w14:textId="065DFEEA" w:rsidR="000C6152" w:rsidRPr="006D7352" w:rsidRDefault="000C6152" w:rsidP="000C6152">
      <w:pPr>
        <w:rPr>
          <w:lang w:eastAsia="ko-KR"/>
        </w:rPr>
      </w:pPr>
      <w:r>
        <w:rPr>
          <w:lang w:eastAsia="ko-KR"/>
        </w:rPr>
        <w:tab/>
        <w:t>AfterInverseQuant</w:t>
      </w:r>
      <w:r w:rsidDel="000C6152">
        <w:rPr>
          <w:lang w:eastAsia="ko-KR"/>
        </w:rPr>
        <w:t xml:space="preserve"> </w:t>
      </w:r>
      <w:r>
        <w:rPr>
          <w:lang w:eastAsia="ko-KR"/>
        </w:rPr>
        <w:t>= Clip3(0.0, 1.0, (BeforeInverseQuant</w:t>
      </w:r>
      <w:r w:rsidDel="000C6152">
        <w:rPr>
          <w:lang w:eastAsia="ko-KR"/>
        </w:rPr>
        <w:t xml:space="preserve"> </w:t>
      </w:r>
      <w:r>
        <w:rPr>
          <w:rFonts w:eastAsia="Times New Roman"/>
          <w:szCs w:val="20"/>
          <w:lang w:eastAsia="ko-KR"/>
        </w:rPr>
        <w:t xml:space="preserve"> – 64) </w:t>
      </w:r>
      <w:r w:rsidRPr="00617CB8">
        <w:rPr>
          <w:rFonts w:ascii="Symbol" w:hAnsi="Symbol" w:cs="Symbol"/>
          <w:noProof/>
        </w:rPr>
        <w:t></w:t>
      </w:r>
      <w:r>
        <w:rPr>
          <w:rFonts w:eastAsia="Times New Roman"/>
          <w:szCs w:val="20"/>
          <w:lang w:eastAsia="ko-KR"/>
        </w:rPr>
        <w:t xml:space="preserve"> 876)</w:t>
      </w:r>
    </w:p>
    <w:bookmarkEnd w:id="110"/>
    <w:p w14:paraId="650CA2FC" w14:textId="002425E9" w:rsidR="004C46CD" w:rsidRPr="005F05CC" w:rsidRDefault="004C46CD" w:rsidP="00984A75"/>
    <w:sectPr w:rsidR="004C46CD" w:rsidRPr="005F05CC" w:rsidSect="00987D81">
      <w:footerReference w:type="first" r:id="rId24"/>
      <w:pgSz w:w="11907" w:h="16840" w:code="9"/>
      <w:pgMar w:top="1417" w:right="1134" w:bottom="1417"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893BAB" w14:textId="77777777" w:rsidR="007F0777" w:rsidRDefault="007F0777">
      <w:r>
        <w:separator/>
      </w:r>
    </w:p>
  </w:endnote>
  <w:endnote w:type="continuationSeparator" w:id="0">
    <w:p w14:paraId="3F253A67" w14:textId="77777777" w:rsidR="007F0777" w:rsidRDefault="007F0777">
      <w:r>
        <w:continuationSeparator/>
      </w:r>
    </w:p>
  </w:endnote>
  <w:endnote w:type="continuationNotice" w:id="1">
    <w:p w14:paraId="7BFDD321" w14:textId="77777777" w:rsidR="007F0777" w:rsidRDefault="007F077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charset w:val="50"/>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MS Mincho">
    <w:altName w:val="ＭＳ 明朝"/>
    <w:panose1 w:val="00000000000000000000"/>
    <w:charset w:val="80"/>
    <w:family w:val="roman"/>
    <w:notTrueType/>
    <w:pitch w:val="fixed"/>
    <w:sig w:usb0="00000000"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Palatino">
    <w:panose1 w:val="00000000000000000000"/>
    <w:charset w:val="00"/>
    <w:family w:val="auto"/>
    <w:pitch w:val="variable"/>
    <w:sig w:usb0="A00002FF" w:usb1="7800205A" w:usb2="14600000" w:usb3="00000000" w:csb0="00000193" w:csb1="00000000"/>
  </w:font>
  <w:font w:name="Batang">
    <w:altName w:val="바탕"/>
    <w:charset w:val="81"/>
    <w:family w:val="roman"/>
    <w:pitch w:val="variable"/>
    <w:sig w:usb0="B00002AF" w:usb1="69D77CFB" w:usb2="00000030" w:usb3="00000000" w:csb0="0008009F" w:csb1="00000000"/>
  </w:font>
  <w:font w:name="Book Antiqua">
    <w:panose1 w:val="0204060205030503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Times New Roman Bold">
    <w:panose1 w:val="02020803070505020304"/>
    <w:charset w:val="00"/>
    <w:family w:val="auto"/>
    <w:pitch w:val="variable"/>
    <w:sig w:usb0="E0002AFF" w:usb1="C0007841"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l?r ??’c">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BD97F" w14:textId="05CF0E9A" w:rsidR="007F0777" w:rsidRPr="004513A0" w:rsidRDefault="007F0777" w:rsidP="004513A0">
    <w:pPr>
      <w:pStyle w:val="Footer"/>
      <w:tabs>
        <w:tab w:val="clear" w:pos="4320"/>
        <w:tab w:val="clear" w:pos="8640"/>
      </w:tabs>
      <w:jc w:val="right"/>
      <w:rPr>
        <w:b/>
      </w:rPr>
    </w:pPr>
    <w:r w:rsidRPr="004513A0">
      <w:rPr>
        <w:b/>
      </w:rPr>
      <w:t>HSTP-</w:t>
    </w:r>
    <w:r>
      <w:rPr>
        <w:b/>
      </w:rPr>
      <w:t>CCHDR</w:t>
    </w:r>
    <w:r w:rsidRPr="004513A0">
      <w:rPr>
        <w:b/>
      </w:rPr>
      <w:t xml:space="preserve"> (2015-</w:t>
    </w:r>
    <w:r>
      <w:rPr>
        <w:b/>
      </w:rPr>
      <w:t>12</w:t>
    </w:r>
    <w:r w:rsidRPr="004513A0">
      <w:rPr>
        <w:b/>
      </w:rPr>
      <w:t>)</w:t>
    </w:r>
    <w:r w:rsidRPr="0084023B">
      <w:rPr>
        <w:b/>
      </w:rPr>
      <w:t xml:space="preserve"> </w:t>
    </w:r>
    <w:r w:rsidRPr="0084023B">
      <w:rPr>
        <w:b/>
      </w:rPr>
      <w:tab/>
    </w:r>
    <w:r w:rsidRPr="0084023B">
      <w:rPr>
        <w:rStyle w:val="PageNumber"/>
        <w:rFonts w:ascii="Times New Roman Bold" w:hAnsi="Times New Roman Bold"/>
        <w:b/>
        <w:bCs/>
      </w:rPr>
      <w:fldChar w:fldCharType="begin"/>
    </w:r>
    <w:r w:rsidRPr="0084023B">
      <w:rPr>
        <w:rStyle w:val="PageNumber"/>
        <w:rFonts w:ascii="Times New Roman Bold" w:hAnsi="Times New Roman Bold"/>
        <w:b/>
        <w:bCs/>
      </w:rPr>
      <w:instrText xml:space="preserve"> PAGE </w:instrText>
    </w:r>
    <w:r w:rsidRPr="0084023B">
      <w:rPr>
        <w:rStyle w:val="PageNumber"/>
        <w:rFonts w:ascii="Times New Roman Bold" w:hAnsi="Times New Roman Bold"/>
        <w:b/>
        <w:bCs/>
      </w:rPr>
      <w:fldChar w:fldCharType="separate"/>
    </w:r>
    <w:r w:rsidR="00F13173">
      <w:rPr>
        <w:rStyle w:val="PageNumber"/>
        <w:rFonts w:ascii="Times New Roman Bold" w:hAnsi="Times New Roman Bold"/>
        <w:b/>
        <w:bCs/>
        <w:noProof/>
      </w:rPr>
      <w:t>ii</w:t>
    </w:r>
    <w:r w:rsidRPr="0084023B">
      <w:rPr>
        <w:rStyle w:val="PageNumber"/>
        <w:rFonts w:ascii="Times New Roman Bold" w:hAnsi="Times New Roman Bold"/>
        <w:b/>
        <w:bC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30025" w14:textId="77777777" w:rsidR="007F0777" w:rsidRDefault="007F0777">
    <w:pPr>
      <w:pStyle w:val="Footer"/>
    </w:pPr>
    <w:r>
      <w:rPr>
        <w:noProof/>
        <w:lang w:eastAsia="en-US"/>
      </w:rPr>
      <w:drawing>
        <wp:anchor distT="0" distB="0" distL="114300" distR="114300" simplePos="0" relativeHeight="251918336" behindDoc="0" locked="0" layoutInCell="1" allowOverlap="1" wp14:anchorId="3C48FC0D" wp14:editId="56FA4F32">
          <wp:simplePos x="0" y="0"/>
          <wp:positionH relativeFrom="column">
            <wp:posOffset>5134610</wp:posOffset>
          </wp:positionH>
          <wp:positionV relativeFrom="paragraph">
            <wp:posOffset>-126365</wp:posOffset>
          </wp:positionV>
          <wp:extent cx="1504315" cy="634365"/>
          <wp:effectExtent l="0" t="0" r="635" b="0"/>
          <wp:wrapNone/>
          <wp:docPr id="2" name="Picture 2" descr="ITU-logo_on-light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U-logo_on-light_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315" cy="6343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7FB5C" w14:textId="7542F3DD" w:rsidR="007F0777" w:rsidRPr="00614441" w:rsidRDefault="007F0777" w:rsidP="009F144F">
    <w:pPr>
      <w:pStyle w:val="Footer"/>
      <w:tabs>
        <w:tab w:val="clear" w:pos="4320"/>
        <w:tab w:val="clear" w:pos="8640"/>
      </w:tabs>
      <w:jc w:val="right"/>
      <w:rPr>
        <w:b/>
      </w:rPr>
    </w:pPr>
    <w:r>
      <w:fldChar w:fldCharType="begin"/>
    </w:r>
    <w:r>
      <w:instrText xml:space="preserve"> REF TPAcro \h  \* MERGEFORMAT </w:instrText>
    </w:r>
    <w:r>
      <w:fldChar w:fldCharType="separate"/>
    </w:r>
    <w:r>
      <w:rPr>
        <w:b/>
      </w:rPr>
      <w:t>Error! Reference source not found.</w:t>
    </w:r>
    <w:r>
      <w:fldChar w:fldCharType="end"/>
    </w:r>
    <w:r w:rsidRPr="0029185B">
      <w:t xml:space="preserve"> </w:t>
    </w:r>
    <w:r w:rsidRPr="0029185B">
      <w:rPr>
        <w:b/>
      </w:rPr>
      <w:t>(</w:t>
    </w:r>
    <w:r>
      <w:rPr>
        <w:b/>
      </w:rPr>
      <w:t>2009</w:t>
    </w:r>
    <w:r w:rsidRPr="0029185B">
      <w:rPr>
        <w:b/>
      </w:rPr>
      <w:t>-</w:t>
    </w:r>
    <w:r>
      <w:rPr>
        <w:b/>
      </w:rPr>
      <w:t>02</w:t>
    </w:r>
    <w:r w:rsidRPr="0029185B">
      <w:rPr>
        <w:b/>
      </w:rPr>
      <w:t xml:space="preserve">) </w:t>
    </w:r>
    <w:r w:rsidRPr="0029185B">
      <w:rPr>
        <w:b/>
      </w:rPr>
      <w:tab/>
    </w:r>
    <w:r w:rsidRPr="0029185B">
      <w:rPr>
        <w:rStyle w:val="PageNumber"/>
        <w:rFonts w:ascii="Times New Roman Bold" w:hAnsi="Times New Roman Bold"/>
        <w:b/>
        <w:bCs/>
      </w:rPr>
      <w:fldChar w:fldCharType="begin"/>
    </w:r>
    <w:r w:rsidRPr="0029185B">
      <w:rPr>
        <w:rStyle w:val="PageNumber"/>
        <w:rFonts w:ascii="Times New Roman Bold" w:hAnsi="Times New Roman Bold"/>
        <w:b/>
        <w:bCs/>
      </w:rPr>
      <w:instrText xml:space="preserve"> PAGE </w:instrText>
    </w:r>
    <w:r w:rsidRPr="0029185B">
      <w:rPr>
        <w:rStyle w:val="PageNumber"/>
        <w:rFonts w:ascii="Times New Roman Bold" w:hAnsi="Times New Roman Bold"/>
        <w:b/>
        <w:bCs/>
      </w:rPr>
      <w:fldChar w:fldCharType="separate"/>
    </w:r>
    <w:r>
      <w:rPr>
        <w:rStyle w:val="PageNumber"/>
        <w:rFonts w:ascii="Times New Roman Bold" w:hAnsi="Times New Roman Bold"/>
        <w:b/>
        <w:bCs/>
        <w:noProof/>
      </w:rPr>
      <w:t>i</w:t>
    </w:r>
    <w:r w:rsidRPr="0029185B">
      <w:rPr>
        <w:rStyle w:val="PageNumber"/>
        <w:rFonts w:ascii="Times New Roman Bold" w:hAnsi="Times New Roman Bold"/>
        <w:b/>
        <w:bCs/>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D6464" w14:textId="77777777" w:rsidR="007F0777" w:rsidRPr="00B22DA4" w:rsidRDefault="007F0777" w:rsidP="00B22DA4">
    <w:pPr>
      <w:pStyle w:val="Footer"/>
      <w:tabs>
        <w:tab w:val="clear" w:pos="4320"/>
        <w:tab w:val="clear" w:pos="8640"/>
      </w:tabs>
      <w:jc w:val="right"/>
      <w:rPr>
        <w:b/>
      </w:rPr>
    </w:pPr>
    <w:r>
      <w:rPr>
        <w:b/>
      </w:rPr>
      <w:t>FS</w:t>
    </w:r>
    <w:r w:rsidRPr="00D04546">
      <w:rPr>
        <w:b/>
      </w:rPr>
      <w:t>TP-</w:t>
    </w:r>
    <w:r>
      <w:rPr>
        <w:b/>
      </w:rPr>
      <w:t>FNTP</w:t>
    </w:r>
    <w:r w:rsidRPr="00D04546">
      <w:rPr>
        <w:b/>
      </w:rPr>
      <w:t xml:space="preserve"> (2006-11) </w:t>
    </w:r>
    <w:r w:rsidRPr="00D04546">
      <w:rPr>
        <w:b/>
      </w:rPr>
      <w:tab/>
    </w:r>
    <w:r w:rsidRPr="00D04546">
      <w:rPr>
        <w:rStyle w:val="PageNumber"/>
        <w:rFonts w:ascii="Times New Roman Bold" w:hAnsi="Times New Roman Bold"/>
        <w:b/>
        <w:bCs/>
        <w:caps/>
      </w:rPr>
      <w:fldChar w:fldCharType="begin"/>
    </w:r>
    <w:r w:rsidRPr="00D04546">
      <w:rPr>
        <w:rStyle w:val="PageNumber"/>
        <w:rFonts w:ascii="Times New Roman Bold" w:hAnsi="Times New Roman Bold"/>
        <w:b/>
        <w:bCs/>
        <w:caps/>
      </w:rPr>
      <w:instrText xml:space="preserve"> PAGE </w:instrText>
    </w:r>
    <w:r w:rsidRPr="00D04546">
      <w:rPr>
        <w:rStyle w:val="PageNumber"/>
        <w:rFonts w:ascii="Times New Roman Bold" w:hAnsi="Times New Roman Bold"/>
        <w:b/>
        <w:bCs/>
        <w:caps/>
      </w:rPr>
      <w:fldChar w:fldCharType="separate"/>
    </w:r>
    <w:r>
      <w:rPr>
        <w:rStyle w:val="PageNumber"/>
        <w:rFonts w:ascii="Times New Roman Bold" w:hAnsi="Times New Roman Bold"/>
        <w:b/>
        <w:bCs/>
        <w:caps/>
        <w:noProof/>
      </w:rPr>
      <w:t>4</w:t>
    </w:r>
    <w:r w:rsidRPr="00D04546">
      <w:rPr>
        <w:rStyle w:val="PageNumber"/>
        <w:rFonts w:ascii="Times New Roman Bold" w:hAnsi="Times New Roman Bold"/>
        <w:b/>
        <w:bCs/>
        <w:cap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9FA29D" w14:textId="77777777" w:rsidR="007F0777" w:rsidRDefault="007F0777">
      <w:r>
        <w:separator/>
      </w:r>
    </w:p>
  </w:footnote>
  <w:footnote w:type="continuationSeparator" w:id="0">
    <w:p w14:paraId="1BD45B2F" w14:textId="77777777" w:rsidR="007F0777" w:rsidRDefault="007F0777">
      <w:r>
        <w:continuationSeparator/>
      </w:r>
    </w:p>
  </w:footnote>
  <w:footnote w:type="continuationNotice" w:id="1">
    <w:p w14:paraId="68520A87" w14:textId="77777777" w:rsidR="007F0777" w:rsidRDefault="007F0777">
      <w:pPr>
        <w:spacing w:before="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24AC3" w14:textId="77777777" w:rsidR="007F0777" w:rsidRDefault="007F0777">
    <w:pPr>
      <w:pStyle w:val="Header"/>
    </w:pPr>
    <w:r>
      <w:rPr>
        <w:noProof/>
        <w:lang w:eastAsia="en-US"/>
      </w:rPr>
      <w:drawing>
        <wp:anchor distT="0" distB="0" distL="114300" distR="114300" simplePos="0" relativeHeight="251657216" behindDoc="0" locked="0" layoutInCell="1" allowOverlap="1" wp14:anchorId="64C29C1F" wp14:editId="18EC4CBF">
          <wp:simplePos x="0" y="0"/>
          <wp:positionH relativeFrom="column">
            <wp:posOffset>-714375</wp:posOffset>
          </wp:positionH>
          <wp:positionV relativeFrom="paragraph">
            <wp:posOffset>-435610</wp:posOffset>
          </wp:positionV>
          <wp:extent cx="1569720" cy="10771505"/>
          <wp:effectExtent l="0" t="0" r="0" b="0"/>
          <wp:wrapNone/>
          <wp:docPr id="1" name="Picture 1" descr="Fond-Rec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Rec_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720" cy="107715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F82BD" w14:textId="77777777" w:rsidR="007F0777" w:rsidRDefault="007F077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4E5D2" w14:textId="77777777" w:rsidR="007F0777" w:rsidRPr="00B22DA4" w:rsidRDefault="007F0777" w:rsidP="00B22DA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65EC"/>
    <w:multiLevelType w:val="hybridMultilevel"/>
    <w:tmpl w:val="CAF6B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
    <w:nsid w:val="0E300531"/>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3">
    <w:nsid w:val="28B026A2"/>
    <w:multiLevelType w:val="hybridMultilevel"/>
    <w:tmpl w:val="80164624"/>
    <w:lvl w:ilvl="0" w:tplc="E92A96D8">
      <w:start w:val="3"/>
      <w:numFmt w:val="bullet"/>
      <w:lvlText w:val="–"/>
      <w:lvlJc w:val="left"/>
      <w:pPr>
        <w:ind w:left="800" w:hanging="44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DD6981"/>
    <w:multiLevelType w:val="multilevel"/>
    <w:tmpl w:val="040C0023"/>
    <w:styleLink w:val="ArticleSection"/>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284389D"/>
    <w:multiLevelType w:val="hybridMultilevel"/>
    <w:tmpl w:val="A9FCAE76"/>
    <w:lvl w:ilvl="0" w:tplc="0409000F">
      <w:start w:val="1"/>
      <w:numFmt w:val="decimal"/>
      <w:lvlText w:val="%1."/>
      <w:lvlJc w:val="left"/>
      <w:pPr>
        <w:ind w:left="3240" w:hanging="360"/>
      </w:pPr>
    </w:lvl>
    <w:lvl w:ilvl="1" w:tplc="00CCF5D4">
      <w:start w:val="1"/>
      <w:numFmt w:val="bullet"/>
      <w:lvlText w:val=""/>
      <w:lvlJc w:val="left"/>
      <w:pPr>
        <w:ind w:left="3960" w:hanging="360"/>
      </w:pPr>
      <w:rPr>
        <w:rFonts w:ascii="Symbol" w:hAnsi="Symbol" w:hint="default"/>
      </w:r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nsid w:val="39233EF5"/>
    <w:multiLevelType w:val="hybridMultilevel"/>
    <w:tmpl w:val="CAF6B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C50906"/>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8">
    <w:nsid w:val="3C6B20A1"/>
    <w:multiLevelType w:val="hybridMultilevel"/>
    <w:tmpl w:val="A9FCAE76"/>
    <w:lvl w:ilvl="0" w:tplc="0409000F">
      <w:start w:val="1"/>
      <w:numFmt w:val="decimal"/>
      <w:lvlText w:val="%1."/>
      <w:lvlJc w:val="left"/>
      <w:pPr>
        <w:ind w:left="1440" w:hanging="360"/>
      </w:pPr>
    </w:lvl>
    <w:lvl w:ilvl="1" w:tplc="00CCF5D4">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nsid w:val="4E2B7F86"/>
    <w:multiLevelType w:val="hybridMultilevel"/>
    <w:tmpl w:val="CFFEB8A2"/>
    <w:lvl w:ilvl="0" w:tplc="0FB292A0">
      <w:start w:val="1"/>
      <w:numFmt w:val="decimal"/>
      <w:pStyle w:val="Title"/>
      <w:lvlText w:val="Step %1."/>
      <w:lvlJc w:val="left"/>
      <w:pPr>
        <w:tabs>
          <w:tab w:val="num" w:pos="936"/>
        </w:tabs>
        <w:ind w:left="936" w:hanging="936"/>
      </w:pPr>
      <w:rPr>
        <w:rFonts w:ascii="Times New Roman" w:hAnsi="Times New Roman" w:hint="default"/>
        <w:b/>
        <w:i w:val="0"/>
        <w:caps w:val="0"/>
        <w:strike w:val="0"/>
        <w:dstrike w:val="0"/>
        <w:vanish w:val="0"/>
        <w:color w:val="000000"/>
        <w:sz w:val="24"/>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EA82A4" w:tentative="1">
      <w:start w:val="1"/>
      <w:numFmt w:val="lowerLetter"/>
      <w:lvlText w:val="%2."/>
      <w:lvlJc w:val="left"/>
      <w:pPr>
        <w:tabs>
          <w:tab w:val="num" w:pos="1440"/>
        </w:tabs>
        <w:ind w:left="1440" w:hanging="360"/>
      </w:pPr>
    </w:lvl>
    <w:lvl w:ilvl="2" w:tplc="53F44FDA" w:tentative="1">
      <w:start w:val="1"/>
      <w:numFmt w:val="lowerRoman"/>
      <w:lvlText w:val="%3."/>
      <w:lvlJc w:val="right"/>
      <w:pPr>
        <w:tabs>
          <w:tab w:val="num" w:pos="2160"/>
        </w:tabs>
        <w:ind w:left="2160" w:hanging="180"/>
      </w:pPr>
    </w:lvl>
    <w:lvl w:ilvl="3" w:tplc="DB8E6990" w:tentative="1">
      <w:start w:val="1"/>
      <w:numFmt w:val="decimal"/>
      <w:lvlText w:val="%4."/>
      <w:lvlJc w:val="left"/>
      <w:pPr>
        <w:tabs>
          <w:tab w:val="num" w:pos="2880"/>
        </w:tabs>
        <w:ind w:left="2880" w:hanging="360"/>
      </w:pPr>
    </w:lvl>
    <w:lvl w:ilvl="4" w:tplc="1D140784" w:tentative="1">
      <w:start w:val="1"/>
      <w:numFmt w:val="lowerLetter"/>
      <w:lvlText w:val="%5."/>
      <w:lvlJc w:val="left"/>
      <w:pPr>
        <w:tabs>
          <w:tab w:val="num" w:pos="3600"/>
        </w:tabs>
        <w:ind w:left="3600" w:hanging="360"/>
      </w:pPr>
    </w:lvl>
    <w:lvl w:ilvl="5" w:tplc="D7A8EF52" w:tentative="1">
      <w:start w:val="1"/>
      <w:numFmt w:val="lowerRoman"/>
      <w:lvlText w:val="%6."/>
      <w:lvlJc w:val="right"/>
      <w:pPr>
        <w:tabs>
          <w:tab w:val="num" w:pos="4320"/>
        </w:tabs>
        <w:ind w:left="4320" w:hanging="180"/>
      </w:pPr>
    </w:lvl>
    <w:lvl w:ilvl="6" w:tplc="A590276C" w:tentative="1">
      <w:start w:val="1"/>
      <w:numFmt w:val="decimal"/>
      <w:lvlText w:val="%7."/>
      <w:lvlJc w:val="left"/>
      <w:pPr>
        <w:tabs>
          <w:tab w:val="num" w:pos="5040"/>
        </w:tabs>
        <w:ind w:left="5040" w:hanging="360"/>
      </w:pPr>
    </w:lvl>
    <w:lvl w:ilvl="7" w:tplc="C61CA45C" w:tentative="1">
      <w:start w:val="1"/>
      <w:numFmt w:val="lowerLetter"/>
      <w:lvlText w:val="%8."/>
      <w:lvlJc w:val="left"/>
      <w:pPr>
        <w:tabs>
          <w:tab w:val="num" w:pos="5760"/>
        </w:tabs>
        <w:ind w:left="5760" w:hanging="360"/>
      </w:pPr>
    </w:lvl>
    <w:lvl w:ilvl="8" w:tplc="DCD2DEB8" w:tentative="1">
      <w:start w:val="1"/>
      <w:numFmt w:val="lowerRoman"/>
      <w:lvlText w:val="%9."/>
      <w:lvlJc w:val="right"/>
      <w:pPr>
        <w:tabs>
          <w:tab w:val="num" w:pos="6480"/>
        </w:tabs>
        <w:ind w:left="6480" w:hanging="180"/>
      </w:pPr>
    </w:lvl>
  </w:abstractNum>
  <w:abstractNum w:abstractNumId="11">
    <w:nsid w:val="698B4FCD"/>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2">
    <w:nsid w:val="6A534666"/>
    <w:multiLevelType w:val="hybridMultilevel"/>
    <w:tmpl w:val="A9FCAE76"/>
    <w:lvl w:ilvl="0" w:tplc="0409000F">
      <w:start w:val="1"/>
      <w:numFmt w:val="decimal"/>
      <w:lvlText w:val="%1."/>
      <w:lvlJc w:val="left"/>
      <w:pPr>
        <w:ind w:left="1440" w:hanging="360"/>
      </w:pPr>
    </w:lvl>
    <w:lvl w:ilvl="1" w:tplc="00CCF5D4">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F013ABE"/>
    <w:multiLevelType w:val="multilevel"/>
    <w:tmpl w:val="641C0A5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4"/>
  </w:num>
  <w:num w:numId="2">
    <w:abstractNumId w:val="10"/>
  </w:num>
  <w:num w:numId="3">
    <w:abstractNumId w:val="13"/>
  </w:num>
  <w:num w:numId="4">
    <w:abstractNumId w:val="3"/>
  </w:num>
  <w:num w:numId="5">
    <w:abstractNumId w:val="8"/>
  </w:num>
  <w:num w:numId="6">
    <w:abstractNumId w:val="0"/>
  </w:num>
  <w:num w:numId="7">
    <w:abstractNumId w:val="9"/>
  </w:num>
  <w:num w:numId="8">
    <w:abstractNumId w:val="2"/>
  </w:num>
  <w:num w:numId="9">
    <w:abstractNumId w:val="7"/>
  </w:num>
  <w:num w:numId="10">
    <w:abstractNumId w:val="11"/>
  </w:num>
  <w:num w:numId="11">
    <w:abstractNumId w:val="6"/>
  </w:num>
  <w:num w:numId="12">
    <w:abstractNumId w:val="12"/>
  </w:num>
  <w:num w:numId="13">
    <w:abstractNumId w:val="1"/>
  </w:num>
  <w:num w:numId="1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activeWritingStyle w:appName="MSWord" w:lang="pt-B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ja-JP" w:vendorID="64" w:dllVersion="131078" w:nlCheck="1" w:checkStyle="1"/>
  <w:activeWritingStyle w:appName="MSWord" w:lang="fr-CH"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567"/>
  <w:hyphenationZone w:val="425"/>
  <w:drawingGridHorizontalSpacing w:val="120"/>
  <w:displayHorizont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F98"/>
    <w:rsid w:val="00001266"/>
    <w:rsid w:val="000039D0"/>
    <w:rsid w:val="00003CAA"/>
    <w:rsid w:val="00004A38"/>
    <w:rsid w:val="00005B7A"/>
    <w:rsid w:val="000061B5"/>
    <w:rsid w:val="00014E33"/>
    <w:rsid w:val="000175A5"/>
    <w:rsid w:val="0002092A"/>
    <w:rsid w:val="00021AA8"/>
    <w:rsid w:val="00023128"/>
    <w:rsid w:val="00025BDC"/>
    <w:rsid w:val="0002649B"/>
    <w:rsid w:val="00026ED9"/>
    <w:rsid w:val="0002790D"/>
    <w:rsid w:val="0003282B"/>
    <w:rsid w:val="00034ED7"/>
    <w:rsid w:val="00044404"/>
    <w:rsid w:val="00045104"/>
    <w:rsid w:val="00053085"/>
    <w:rsid w:val="00053769"/>
    <w:rsid w:val="0006521A"/>
    <w:rsid w:val="00065FBE"/>
    <w:rsid w:val="00066A96"/>
    <w:rsid w:val="000707BC"/>
    <w:rsid w:val="000808E5"/>
    <w:rsid w:val="00081CD8"/>
    <w:rsid w:val="0008398F"/>
    <w:rsid w:val="00087100"/>
    <w:rsid w:val="000907DF"/>
    <w:rsid w:val="00093E54"/>
    <w:rsid w:val="00097247"/>
    <w:rsid w:val="000A3032"/>
    <w:rsid w:val="000A5161"/>
    <w:rsid w:val="000B37F3"/>
    <w:rsid w:val="000B48B5"/>
    <w:rsid w:val="000C1029"/>
    <w:rsid w:val="000C323E"/>
    <w:rsid w:val="000C47FC"/>
    <w:rsid w:val="000C6152"/>
    <w:rsid w:val="000D3587"/>
    <w:rsid w:val="000D5DDB"/>
    <w:rsid w:val="000D796D"/>
    <w:rsid w:val="000D7B41"/>
    <w:rsid w:val="000E2ED0"/>
    <w:rsid w:val="000E30DB"/>
    <w:rsid w:val="000E38A5"/>
    <w:rsid w:val="000E53BE"/>
    <w:rsid w:val="000F001E"/>
    <w:rsid w:val="000F154F"/>
    <w:rsid w:val="000F7144"/>
    <w:rsid w:val="00100047"/>
    <w:rsid w:val="001010EC"/>
    <w:rsid w:val="0010421C"/>
    <w:rsid w:val="00104E9C"/>
    <w:rsid w:val="001128A2"/>
    <w:rsid w:val="00112AF2"/>
    <w:rsid w:val="00112D34"/>
    <w:rsid w:val="00113396"/>
    <w:rsid w:val="00113F04"/>
    <w:rsid w:val="00114086"/>
    <w:rsid w:val="001158AA"/>
    <w:rsid w:val="00116044"/>
    <w:rsid w:val="001201D6"/>
    <w:rsid w:val="00120443"/>
    <w:rsid w:val="00120F32"/>
    <w:rsid w:val="00123957"/>
    <w:rsid w:val="00124E07"/>
    <w:rsid w:val="00126839"/>
    <w:rsid w:val="0012771F"/>
    <w:rsid w:val="00127CDE"/>
    <w:rsid w:val="001332D4"/>
    <w:rsid w:val="00134313"/>
    <w:rsid w:val="0013546D"/>
    <w:rsid w:val="0013723F"/>
    <w:rsid w:val="00140365"/>
    <w:rsid w:val="001409D1"/>
    <w:rsid w:val="001423B8"/>
    <w:rsid w:val="00146A98"/>
    <w:rsid w:val="0015071E"/>
    <w:rsid w:val="00152C27"/>
    <w:rsid w:val="00153C90"/>
    <w:rsid w:val="0015511D"/>
    <w:rsid w:val="00160416"/>
    <w:rsid w:val="00161004"/>
    <w:rsid w:val="00162E33"/>
    <w:rsid w:val="001669BC"/>
    <w:rsid w:val="001705BE"/>
    <w:rsid w:val="0017326E"/>
    <w:rsid w:val="00177E85"/>
    <w:rsid w:val="0018308D"/>
    <w:rsid w:val="00183991"/>
    <w:rsid w:val="00185EF7"/>
    <w:rsid w:val="0018789B"/>
    <w:rsid w:val="00195C71"/>
    <w:rsid w:val="001A1B0B"/>
    <w:rsid w:val="001A3F65"/>
    <w:rsid w:val="001A61C8"/>
    <w:rsid w:val="001A7637"/>
    <w:rsid w:val="001B4A58"/>
    <w:rsid w:val="001C1902"/>
    <w:rsid w:val="001C230C"/>
    <w:rsid w:val="001C6625"/>
    <w:rsid w:val="001E0A1C"/>
    <w:rsid w:val="001E2EFA"/>
    <w:rsid w:val="001E6938"/>
    <w:rsid w:val="001F02B1"/>
    <w:rsid w:val="001F05CA"/>
    <w:rsid w:val="001F3442"/>
    <w:rsid w:val="00201F58"/>
    <w:rsid w:val="00202C5B"/>
    <w:rsid w:val="00202FFB"/>
    <w:rsid w:val="00203BCE"/>
    <w:rsid w:val="00205333"/>
    <w:rsid w:val="00211F15"/>
    <w:rsid w:val="00212817"/>
    <w:rsid w:val="002128F5"/>
    <w:rsid w:val="00212C0E"/>
    <w:rsid w:val="00215B62"/>
    <w:rsid w:val="00216074"/>
    <w:rsid w:val="002240A7"/>
    <w:rsid w:val="00224554"/>
    <w:rsid w:val="00224D60"/>
    <w:rsid w:val="00227FD0"/>
    <w:rsid w:val="00235E35"/>
    <w:rsid w:val="00236452"/>
    <w:rsid w:val="002378FD"/>
    <w:rsid w:val="00240150"/>
    <w:rsid w:val="0024210F"/>
    <w:rsid w:val="00244C28"/>
    <w:rsid w:val="002506D1"/>
    <w:rsid w:val="00252212"/>
    <w:rsid w:val="00257455"/>
    <w:rsid w:val="00266799"/>
    <w:rsid w:val="00266973"/>
    <w:rsid w:val="00273190"/>
    <w:rsid w:val="002741DA"/>
    <w:rsid w:val="002746D2"/>
    <w:rsid w:val="0028058A"/>
    <w:rsid w:val="002834F4"/>
    <w:rsid w:val="00284C84"/>
    <w:rsid w:val="00290BB0"/>
    <w:rsid w:val="0029185B"/>
    <w:rsid w:val="00292226"/>
    <w:rsid w:val="00292526"/>
    <w:rsid w:val="002A0DD0"/>
    <w:rsid w:val="002A45A6"/>
    <w:rsid w:val="002A7C5C"/>
    <w:rsid w:val="002C35D1"/>
    <w:rsid w:val="002C37D5"/>
    <w:rsid w:val="002C67BB"/>
    <w:rsid w:val="002D0C00"/>
    <w:rsid w:val="002D1D2F"/>
    <w:rsid w:val="002D23E2"/>
    <w:rsid w:val="002D41EB"/>
    <w:rsid w:val="002D6875"/>
    <w:rsid w:val="002E0CC0"/>
    <w:rsid w:val="002F1177"/>
    <w:rsid w:val="002F3472"/>
    <w:rsid w:val="002F509C"/>
    <w:rsid w:val="003011E5"/>
    <w:rsid w:val="003076FB"/>
    <w:rsid w:val="00307A6F"/>
    <w:rsid w:val="00314118"/>
    <w:rsid w:val="003141C0"/>
    <w:rsid w:val="003163BB"/>
    <w:rsid w:val="00316CA7"/>
    <w:rsid w:val="00322184"/>
    <w:rsid w:val="003233ED"/>
    <w:rsid w:val="00330D02"/>
    <w:rsid w:val="00332D5F"/>
    <w:rsid w:val="00333080"/>
    <w:rsid w:val="003353CD"/>
    <w:rsid w:val="003412F8"/>
    <w:rsid w:val="0034152F"/>
    <w:rsid w:val="0034203E"/>
    <w:rsid w:val="00344A9E"/>
    <w:rsid w:val="00353527"/>
    <w:rsid w:val="00355736"/>
    <w:rsid w:val="0036148D"/>
    <w:rsid w:val="00367086"/>
    <w:rsid w:val="003670E4"/>
    <w:rsid w:val="0037299E"/>
    <w:rsid w:val="00377729"/>
    <w:rsid w:val="00380A51"/>
    <w:rsid w:val="00382393"/>
    <w:rsid w:val="003859FC"/>
    <w:rsid w:val="0039074D"/>
    <w:rsid w:val="00390C43"/>
    <w:rsid w:val="003A00EB"/>
    <w:rsid w:val="003A2ACA"/>
    <w:rsid w:val="003A3486"/>
    <w:rsid w:val="003A4716"/>
    <w:rsid w:val="003A63D8"/>
    <w:rsid w:val="003A680A"/>
    <w:rsid w:val="003B1B68"/>
    <w:rsid w:val="003B5C40"/>
    <w:rsid w:val="003D3B95"/>
    <w:rsid w:val="003D4995"/>
    <w:rsid w:val="003D6ABF"/>
    <w:rsid w:val="003D7C94"/>
    <w:rsid w:val="003E3FF6"/>
    <w:rsid w:val="003E43DD"/>
    <w:rsid w:val="003E4AF9"/>
    <w:rsid w:val="003E7E71"/>
    <w:rsid w:val="003E7F5D"/>
    <w:rsid w:val="003F03EC"/>
    <w:rsid w:val="003F70E9"/>
    <w:rsid w:val="00412492"/>
    <w:rsid w:val="00425799"/>
    <w:rsid w:val="00432224"/>
    <w:rsid w:val="004329D9"/>
    <w:rsid w:val="00433494"/>
    <w:rsid w:val="004513A0"/>
    <w:rsid w:val="00465472"/>
    <w:rsid w:val="00466D15"/>
    <w:rsid w:val="00470AAD"/>
    <w:rsid w:val="004726E8"/>
    <w:rsid w:val="00475DC1"/>
    <w:rsid w:val="004760A5"/>
    <w:rsid w:val="004809A2"/>
    <w:rsid w:val="00481078"/>
    <w:rsid w:val="00491BD9"/>
    <w:rsid w:val="00492BA3"/>
    <w:rsid w:val="00495B8A"/>
    <w:rsid w:val="00497967"/>
    <w:rsid w:val="004A00FC"/>
    <w:rsid w:val="004A4CE0"/>
    <w:rsid w:val="004A67E0"/>
    <w:rsid w:val="004B120D"/>
    <w:rsid w:val="004B1686"/>
    <w:rsid w:val="004B39E2"/>
    <w:rsid w:val="004B4E00"/>
    <w:rsid w:val="004B59F6"/>
    <w:rsid w:val="004B6016"/>
    <w:rsid w:val="004C062A"/>
    <w:rsid w:val="004C361E"/>
    <w:rsid w:val="004C3BE3"/>
    <w:rsid w:val="004C46CD"/>
    <w:rsid w:val="004C7B78"/>
    <w:rsid w:val="004C7BB0"/>
    <w:rsid w:val="004C7C0B"/>
    <w:rsid w:val="004D4AE8"/>
    <w:rsid w:val="004D4E01"/>
    <w:rsid w:val="004E0A2E"/>
    <w:rsid w:val="004E1C0B"/>
    <w:rsid w:val="004E48ED"/>
    <w:rsid w:val="004F0526"/>
    <w:rsid w:val="004F46B6"/>
    <w:rsid w:val="004F6038"/>
    <w:rsid w:val="00502497"/>
    <w:rsid w:val="00504C57"/>
    <w:rsid w:val="005114FD"/>
    <w:rsid w:val="00512F7B"/>
    <w:rsid w:val="005175F5"/>
    <w:rsid w:val="00517B9D"/>
    <w:rsid w:val="00525460"/>
    <w:rsid w:val="0053748F"/>
    <w:rsid w:val="0054054E"/>
    <w:rsid w:val="00561816"/>
    <w:rsid w:val="0056267E"/>
    <w:rsid w:val="0056399D"/>
    <w:rsid w:val="00574A0C"/>
    <w:rsid w:val="005821B8"/>
    <w:rsid w:val="00584196"/>
    <w:rsid w:val="00592A92"/>
    <w:rsid w:val="00594732"/>
    <w:rsid w:val="00595248"/>
    <w:rsid w:val="00595CBE"/>
    <w:rsid w:val="005972E3"/>
    <w:rsid w:val="005A11FA"/>
    <w:rsid w:val="005A3E46"/>
    <w:rsid w:val="005A6888"/>
    <w:rsid w:val="005B44A5"/>
    <w:rsid w:val="005B6150"/>
    <w:rsid w:val="005B6FBB"/>
    <w:rsid w:val="005C0BFA"/>
    <w:rsid w:val="005C4CEE"/>
    <w:rsid w:val="005C501A"/>
    <w:rsid w:val="005C5A4D"/>
    <w:rsid w:val="005C6AA2"/>
    <w:rsid w:val="005C712C"/>
    <w:rsid w:val="005D65E1"/>
    <w:rsid w:val="005E3E43"/>
    <w:rsid w:val="005E6509"/>
    <w:rsid w:val="005E6BCC"/>
    <w:rsid w:val="005F05CC"/>
    <w:rsid w:val="005F5C8C"/>
    <w:rsid w:val="005F5F72"/>
    <w:rsid w:val="006069BE"/>
    <w:rsid w:val="00613789"/>
    <w:rsid w:val="00614441"/>
    <w:rsid w:val="00616AA8"/>
    <w:rsid w:val="00631E9E"/>
    <w:rsid w:val="00633909"/>
    <w:rsid w:val="00633928"/>
    <w:rsid w:val="00636B46"/>
    <w:rsid w:val="00637D0F"/>
    <w:rsid w:val="0064363A"/>
    <w:rsid w:val="0064792C"/>
    <w:rsid w:val="00656E75"/>
    <w:rsid w:val="00656FAD"/>
    <w:rsid w:val="0066022E"/>
    <w:rsid w:val="00661368"/>
    <w:rsid w:val="006617A0"/>
    <w:rsid w:val="00665042"/>
    <w:rsid w:val="0066668C"/>
    <w:rsid w:val="006727AE"/>
    <w:rsid w:val="00675621"/>
    <w:rsid w:val="006878AE"/>
    <w:rsid w:val="00690B2C"/>
    <w:rsid w:val="006935CA"/>
    <w:rsid w:val="00697C58"/>
    <w:rsid w:val="006B185D"/>
    <w:rsid w:val="006B1DB7"/>
    <w:rsid w:val="006B4063"/>
    <w:rsid w:val="006B7594"/>
    <w:rsid w:val="006D3947"/>
    <w:rsid w:val="006D65B1"/>
    <w:rsid w:val="006D7352"/>
    <w:rsid w:val="006E5178"/>
    <w:rsid w:val="006F6A1C"/>
    <w:rsid w:val="00704C19"/>
    <w:rsid w:val="00711AEE"/>
    <w:rsid w:val="00721070"/>
    <w:rsid w:val="007242C6"/>
    <w:rsid w:val="00724BC3"/>
    <w:rsid w:val="00725B8F"/>
    <w:rsid w:val="007266DA"/>
    <w:rsid w:val="00730EA0"/>
    <w:rsid w:val="00736C70"/>
    <w:rsid w:val="00737170"/>
    <w:rsid w:val="007415D0"/>
    <w:rsid w:val="00741611"/>
    <w:rsid w:val="0074333E"/>
    <w:rsid w:val="0075319C"/>
    <w:rsid w:val="00755A77"/>
    <w:rsid w:val="0076261A"/>
    <w:rsid w:val="00773C79"/>
    <w:rsid w:val="0078355B"/>
    <w:rsid w:val="00785779"/>
    <w:rsid w:val="00785E65"/>
    <w:rsid w:val="0078796F"/>
    <w:rsid w:val="0079028D"/>
    <w:rsid w:val="0079141F"/>
    <w:rsid w:val="007923CE"/>
    <w:rsid w:val="00794517"/>
    <w:rsid w:val="00796520"/>
    <w:rsid w:val="00797B6D"/>
    <w:rsid w:val="007A1F38"/>
    <w:rsid w:val="007A595B"/>
    <w:rsid w:val="007A5E7D"/>
    <w:rsid w:val="007C3842"/>
    <w:rsid w:val="007C4E80"/>
    <w:rsid w:val="007D776A"/>
    <w:rsid w:val="007E2CBF"/>
    <w:rsid w:val="007E47DE"/>
    <w:rsid w:val="007E783D"/>
    <w:rsid w:val="007E79AD"/>
    <w:rsid w:val="007F0777"/>
    <w:rsid w:val="007F319A"/>
    <w:rsid w:val="007F417E"/>
    <w:rsid w:val="00801862"/>
    <w:rsid w:val="00801F0A"/>
    <w:rsid w:val="0080360B"/>
    <w:rsid w:val="00817846"/>
    <w:rsid w:val="00820056"/>
    <w:rsid w:val="008205FD"/>
    <w:rsid w:val="008217F0"/>
    <w:rsid w:val="008219F9"/>
    <w:rsid w:val="00825295"/>
    <w:rsid w:val="008273DB"/>
    <w:rsid w:val="008300AB"/>
    <w:rsid w:val="0083023F"/>
    <w:rsid w:val="0083302A"/>
    <w:rsid w:val="00844F16"/>
    <w:rsid w:val="0084542D"/>
    <w:rsid w:val="00846776"/>
    <w:rsid w:val="00846A6D"/>
    <w:rsid w:val="008511D7"/>
    <w:rsid w:val="00856EAF"/>
    <w:rsid w:val="00863994"/>
    <w:rsid w:val="00880363"/>
    <w:rsid w:val="0088143C"/>
    <w:rsid w:val="00882C98"/>
    <w:rsid w:val="0088442D"/>
    <w:rsid w:val="00885D6F"/>
    <w:rsid w:val="008A1B5D"/>
    <w:rsid w:val="008A5A74"/>
    <w:rsid w:val="008A693C"/>
    <w:rsid w:val="008A72F6"/>
    <w:rsid w:val="008B001E"/>
    <w:rsid w:val="008B4F2D"/>
    <w:rsid w:val="008C2034"/>
    <w:rsid w:val="008C2F1C"/>
    <w:rsid w:val="008D24BE"/>
    <w:rsid w:val="008D44CE"/>
    <w:rsid w:val="008D5271"/>
    <w:rsid w:val="008E13F2"/>
    <w:rsid w:val="008E33CB"/>
    <w:rsid w:val="008E3A2C"/>
    <w:rsid w:val="008E4249"/>
    <w:rsid w:val="008E43B6"/>
    <w:rsid w:val="008E6057"/>
    <w:rsid w:val="008E6D55"/>
    <w:rsid w:val="008F30B9"/>
    <w:rsid w:val="00901EF4"/>
    <w:rsid w:val="009040AC"/>
    <w:rsid w:val="00911869"/>
    <w:rsid w:val="00914D6A"/>
    <w:rsid w:val="0092513F"/>
    <w:rsid w:val="009256DD"/>
    <w:rsid w:val="009301E4"/>
    <w:rsid w:val="00932278"/>
    <w:rsid w:val="00933058"/>
    <w:rsid w:val="00942C48"/>
    <w:rsid w:val="0095140C"/>
    <w:rsid w:val="0095226D"/>
    <w:rsid w:val="00954977"/>
    <w:rsid w:val="00960647"/>
    <w:rsid w:val="00962306"/>
    <w:rsid w:val="00962424"/>
    <w:rsid w:val="00962725"/>
    <w:rsid w:val="0096390F"/>
    <w:rsid w:val="00964070"/>
    <w:rsid w:val="00972067"/>
    <w:rsid w:val="00972E3C"/>
    <w:rsid w:val="00975ED9"/>
    <w:rsid w:val="00977C27"/>
    <w:rsid w:val="009802D4"/>
    <w:rsid w:val="0098178B"/>
    <w:rsid w:val="00981C2C"/>
    <w:rsid w:val="00982524"/>
    <w:rsid w:val="00984A75"/>
    <w:rsid w:val="00987D81"/>
    <w:rsid w:val="00991403"/>
    <w:rsid w:val="00991C22"/>
    <w:rsid w:val="00995F36"/>
    <w:rsid w:val="009A0035"/>
    <w:rsid w:val="009A01C3"/>
    <w:rsid w:val="009A4898"/>
    <w:rsid w:val="009A4F98"/>
    <w:rsid w:val="009A589F"/>
    <w:rsid w:val="009A77B5"/>
    <w:rsid w:val="009B17EC"/>
    <w:rsid w:val="009B189D"/>
    <w:rsid w:val="009C4282"/>
    <w:rsid w:val="009C5184"/>
    <w:rsid w:val="009C755A"/>
    <w:rsid w:val="009D26EB"/>
    <w:rsid w:val="009D2B13"/>
    <w:rsid w:val="009D2CBD"/>
    <w:rsid w:val="009D4A2C"/>
    <w:rsid w:val="009F144F"/>
    <w:rsid w:val="009F1E23"/>
    <w:rsid w:val="009F49E7"/>
    <w:rsid w:val="00A0051D"/>
    <w:rsid w:val="00A01C5E"/>
    <w:rsid w:val="00A02BE5"/>
    <w:rsid w:val="00A04F30"/>
    <w:rsid w:val="00A0680F"/>
    <w:rsid w:val="00A10A0D"/>
    <w:rsid w:val="00A10BC0"/>
    <w:rsid w:val="00A14697"/>
    <w:rsid w:val="00A21D51"/>
    <w:rsid w:val="00A2204F"/>
    <w:rsid w:val="00A23CC9"/>
    <w:rsid w:val="00A27EC4"/>
    <w:rsid w:val="00A3525C"/>
    <w:rsid w:val="00A36749"/>
    <w:rsid w:val="00A36E26"/>
    <w:rsid w:val="00A41056"/>
    <w:rsid w:val="00A41D84"/>
    <w:rsid w:val="00A42EBE"/>
    <w:rsid w:val="00A450C2"/>
    <w:rsid w:val="00A45A06"/>
    <w:rsid w:val="00A47512"/>
    <w:rsid w:val="00A47A1F"/>
    <w:rsid w:val="00A60814"/>
    <w:rsid w:val="00A6341F"/>
    <w:rsid w:val="00A6752D"/>
    <w:rsid w:val="00A740C5"/>
    <w:rsid w:val="00A75227"/>
    <w:rsid w:val="00A7590C"/>
    <w:rsid w:val="00A76945"/>
    <w:rsid w:val="00A7792D"/>
    <w:rsid w:val="00A80FFB"/>
    <w:rsid w:val="00A85FC4"/>
    <w:rsid w:val="00A87E61"/>
    <w:rsid w:val="00A93B32"/>
    <w:rsid w:val="00A93B35"/>
    <w:rsid w:val="00AA1FF5"/>
    <w:rsid w:val="00AA4884"/>
    <w:rsid w:val="00AA6B25"/>
    <w:rsid w:val="00AA7758"/>
    <w:rsid w:val="00AA79FB"/>
    <w:rsid w:val="00AB320E"/>
    <w:rsid w:val="00AB4EE5"/>
    <w:rsid w:val="00AB5E7A"/>
    <w:rsid w:val="00AC3FE4"/>
    <w:rsid w:val="00AC5AA8"/>
    <w:rsid w:val="00AC6E9C"/>
    <w:rsid w:val="00AD213A"/>
    <w:rsid w:val="00AD4729"/>
    <w:rsid w:val="00AD588C"/>
    <w:rsid w:val="00AF02F1"/>
    <w:rsid w:val="00AF03BD"/>
    <w:rsid w:val="00AF0764"/>
    <w:rsid w:val="00AF1F32"/>
    <w:rsid w:val="00AF3A7B"/>
    <w:rsid w:val="00AF5AE7"/>
    <w:rsid w:val="00AF75E4"/>
    <w:rsid w:val="00B01C38"/>
    <w:rsid w:val="00B0698E"/>
    <w:rsid w:val="00B10584"/>
    <w:rsid w:val="00B12FEF"/>
    <w:rsid w:val="00B1610B"/>
    <w:rsid w:val="00B21ACC"/>
    <w:rsid w:val="00B22DA4"/>
    <w:rsid w:val="00B249D9"/>
    <w:rsid w:val="00B24A54"/>
    <w:rsid w:val="00B26438"/>
    <w:rsid w:val="00B325AD"/>
    <w:rsid w:val="00B351D9"/>
    <w:rsid w:val="00B41D91"/>
    <w:rsid w:val="00B443E5"/>
    <w:rsid w:val="00B45B29"/>
    <w:rsid w:val="00B46E92"/>
    <w:rsid w:val="00B517AE"/>
    <w:rsid w:val="00B51CCD"/>
    <w:rsid w:val="00B5573C"/>
    <w:rsid w:val="00B612C2"/>
    <w:rsid w:val="00B6296C"/>
    <w:rsid w:val="00B63377"/>
    <w:rsid w:val="00B639E4"/>
    <w:rsid w:val="00B64346"/>
    <w:rsid w:val="00B65EA0"/>
    <w:rsid w:val="00B679E0"/>
    <w:rsid w:val="00B73ECA"/>
    <w:rsid w:val="00B80619"/>
    <w:rsid w:val="00B80B06"/>
    <w:rsid w:val="00B84102"/>
    <w:rsid w:val="00B85136"/>
    <w:rsid w:val="00B85351"/>
    <w:rsid w:val="00B93849"/>
    <w:rsid w:val="00B97EAC"/>
    <w:rsid w:val="00BA426E"/>
    <w:rsid w:val="00BA4B07"/>
    <w:rsid w:val="00BB58C7"/>
    <w:rsid w:val="00BB6D1A"/>
    <w:rsid w:val="00BB7441"/>
    <w:rsid w:val="00BC0E4E"/>
    <w:rsid w:val="00BD5D32"/>
    <w:rsid w:val="00BD6371"/>
    <w:rsid w:val="00BE28FA"/>
    <w:rsid w:val="00BE2A7C"/>
    <w:rsid w:val="00BE58EF"/>
    <w:rsid w:val="00BF22AB"/>
    <w:rsid w:val="00BF6782"/>
    <w:rsid w:val="00C066A8"/>
    <w:rsid w:val="00C1062C"/>
    <w:rsid w:val="00C147B4"/>
    <w:rsid w:val="00C16C69"/>
    <w:rsid w:val="00C172E1"/>
    <w:rsid w:val="00C22BDC"/>
    <w:rsid w:val="00C22C79"/>
    <w:rsid w:val="00C34D56"/>
    <w:rsid w:val="00C42501"/>
    <w:rsid w:val="00C474CC"/>
    <w:rsid w:val="00C53713"/>
    <w:rsid w:val="00C62827"/>
    <w:rsid w:val="00C70855"/>
    <w:rsid w:val="00C72DB5"/>
    <w:rsid w:val="00C80C5B"/>
    <w:rsid w:val="00C83654"/>
    <w:rsid w:val="00C85AB1"/>
    <w:rsid w:val="00C86869"/>
    <w:rsid w:val="00C9107F"/>
    <w:rsid w:val="00C92C44"/>
    <w:rsid w:val="00C932B1"/>
    <w:rsid w:val="00C93F15"/>
    <w:rsid w:val="00CA3F8B"/>
    <w:rsid w:val="00CA7EB6"/>
    <w:rsid w:val="00CB00D6"/>
    <w:rsid w:val="00CB4F90"/>
    <w:rsid w:val="00CB7FCC"/>
    <w:rsid w:val="00CC79CA"/>
    <w:rsid w:val="00CD0EEB"/>
    <w:rsid w:val="00CD1DE6"/>
    <w:rsid w:val="00CE189D"/>
    <w:rsid w:val="00CE4A29"/>
    <w:rsid w:val="00CF62E4"/>
    <w:rsid w:val="00D025CA"/>
    <w:rsid w:val="00D02F39"/>
    <w:rsid w:val="00D031BB"/>
    <w:rsid w:val="00D04386"/>
    <w:rsid w:val="00D04967"/>
    <w:rsid w:val="00D04DF7"/>
    <w:rsid w:val="00D0569C"/>
    <w:rsid w:val="00D060F1"/>
    <w:rsid w:val="00D22A91"/>
    <w:rsid w:val="00D2330A"/>
    <w:rsid w:val="00D31644"/>
    <w:rsid w:val="00D329EA"/>
    <w:rsid w:val="00D32FB2"/>
    <w:rsid w:val="00D35CA4"/>
    <w:rsid w:val="00D37393"/>
    <w:rsid w:val="00D509D0"/>
    <w:rsid w:val="00D526FB"/>
    <w:rsid w:val="00D54AE9"/>
    <w:rsid w:val="00D561B8"/>
    <w:rsid w:val="00D5678C"/>
    <w:rsid w:val="00D56D80"/>
    <w:rsid w:val="00D61706"/>
    <w:rsid w:val="00D70E9A"/>
    <w:rsid w:val="00D71689"/>
    <w:rsid w:val="00D740A3"/>
    <w:rsid w:val="00D7469C"/>
    <w:rsid w:val="00D75F40"/>
    <w:rsid w:val="00D81064"/>
    <w:rsid w:val="00D849A2"/>
    <w:rsid w:val="00D857A2"/>
    <w:rsid w:val="00D9069A"/>
    <w:rsid w:val="00D91467"/>
    <w:rsid w:val="00D934C4"/>
    <w:rsid w:val="00D94402"/>
    <w:rsid w:val="00D94491"/>
    <w:rsid w:val="00D970C4"/>
    <w:rsid w:val="00D974C3"/>
    <w:rsid w:val="00DA423B"/>
    <w:rsid w:val="00DA4CB5"/>
    <w:rsid w:val="00DA4E1C"/>
    <w:rsid w:val="00DA63A4"/>
    <w:rsid w:val="00DB008A"/>
    <w:rsid w:val="00DB1084"/>
    <w:rsid w:val="00DB14C7"/>
    <w:rsid w:val="00DC1F2D"/>
    <w:rsid w:val="00DC4322"/>
    <w:rsid w:val="00DD5A7F"/>
    <w:rsid w:val="00DD6C71"/>
    <w:rsid w:val="00DE680D"/>
    <w:rsid w:val="00DE6C79"/>
    <w:rsid w:val="00DF0482"/>
    <w:rsid w:val="00DF0DF0"/>
    <w:rsid w:val="00DF1DC2"/>
    <w:rsid w:val="00DF41E8"/>
    <w:rsid w:val="00DF48A5"/>
    <w:rsid w:val="00DF53F2"/>
    <w:rsid w:val="00E00C5D"/>
    <w:rsid w:val="00E01B29"/>
    <w:rsid w:val="00E02690"/>
    <w:rsid w:val="00E0332C"/>
    <w:rsid w:val="00E06A9E"/>
    <w:rsid w:val="00E118DD"/>
    <w:rsid w:val="00E1312E"/>
    <w:rsid w:val="00E157E5"/>
    <w:rsid w:val="00E247D9"/>
    <w:rsid w:val="00E2596F"/>
    <w:rsid w:val="00E30A94"/>
    <w:rsid w:val="00E338DB"/>
    <w:rsid w:val="00E33F32"/>
    <w:rsid w:val="00E448D3"/>
    <w:rsid w:val="00E46AC6"/>
    <w:rsid w:val="00E474F5"/>
    <w:rsid w:val="00E47A14"/>
    <w:rsid w:val="00E507B6"/>
    <w:rsid w:val="00E50E26"/>
    <w:rsid w:val="00E63352"/>
    <w:rsid w:val="00E649F5"/>
    <w:rsid w:val="00E65106"/>
    <w:rsid w:val="00E710B9"/>
    <w:rsid w:val="00E71AF8"/>
    <w:rsid w:val="00E77362"/>
    <w:rsid w:val="00E80122"/>
    <w:rsid w:val="00E8328F"/>
    <w:rsid w:val="00E9462D"/>
    <w:rsid w:val="00EA1DEA"/>
    <w:rsid w:val="00EA397F"/>
    <w:rsid w:val="00EB0106"/>
    <w:rsid w:val="00EB0DF3"/>
    <w:rsid w:val="00EB18B4"/>
    <w:rsid w:val="00EB1D62"/>
    <w:rsid w:val="00EC141C"/>
    <w:rsid w:val="00EC209F"/>
    <w:rsid w:val="00EC2700"/>
    <w:rsid w:val="00EC586A"/>
    <w:rsid w:val="00ED1F62"/>
    <w:rsid w:val="00ED3CAB"/>
    <w:rsid w:val="00ED724C"/>
    <w:rsid w:val="00EE05D4"/>
    <w:rsid w:val="00EF1A43"/>
    <w:rsid w:val="00EF5C42"/>
    <w:rsid w:val="00EF5D13"/>
    <w:rsid w:val="00F00EA9"/>
    <w:rsid w:val="00F014D0"/>
    <w:rsid w:val="00F03309"/>
    <w:rsid w:val="00F040F0"/>
    <w:rsid w:val="00F05309"/>
    <w:rsid w:val="00F07664"/>
    <w:rsid w:val="00F111B1"/>
    <w:rsid w:val="00F12A80"/>
    <w:rsid w:val="00F13173"/>
    <w:rsid w:val="00F13E6D"/>
    <w:rsid w:val="00F24277"/>
    <w:rsid w:val="00F272B4"/>
    <w:rsid w:val="00F304DE"/>
    <w:rsid w:val="00F31538"/>
    <w:rsid w:val="00F335C2"/>
    <w:rsid w:val="00F34D54"/>
    <w:rsid w:val="00F351CB"/>
    <w:rsid w:val="00F3667D"/>
    <w:rsid w:val="00F40F21"/>
    <w:rsid w:val="00F47F47"/>
    <w:rsid w:val="00F51634"/>
    <w:rsid w:val="00F5329E"/>
    <w:rsid w:val="00F54E12"/>
    <w:rsid w:val="00F61D5C"/>
    <w:rsid w:val="00F620A7"/>
    <w:rsid w:val="00F636F1"/>
    <w:rsid w:val="00F73EC8"/>
    <w:rsid w:val="00F74E6F"/>
    <w:rsid w:val="00F8303B"/>
    <w:rsid w:val="00F917F5"/>
    <w:rsid w:val="00FA0911"/>
    <w:rsid w:val="00FA0919"/>
    <w:rsid w:val="00FA21F9"/>
    <w:rsid w:val="00FA33EC"/>
    <w:rsid w:val="00FA6C16"/>
    <w:rsid w:val="00FB5C12"/>
    <w:rsid w:val="00FC1669"/>
    <w:rsid w:val="00FC331F"/>
    <w:rsid w:val="00FC51E5"/>
    <w:rsid w:val="00FC6AE7"/>
    <w:rsid w:val="00FC7542"/>
    <w:rsid w:val="00FD4A1C"/>
    <w:rsid w:val="00FD7800"/>
    <w:rsid w:val="00FD78B0"/>
    <w:rsid w:val="00FE182B"/>
    <w:rsid w:val="00FE29C8"/>
    <w:rsid w:val="00FE3742"/>
    <w:rsid w:val="00FF64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241DE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54E"/>
    <w:pPr>
      <w:spacing w:before="120"/>
      <w:jc w:val="both"/>
    </w:pPr>
    <w:rPr>
      <w:rFonts w:eastAsiaTheme="minorEastAsia"/>
      <w:szCs w:val="24"/>
      <w:lang w:val="en-GB" w:eastAsia="ja-JP"/>
    </w:rPr>
  </w:style>
  <w:style w:type="paragraph" w:styleId="Heading1">
    <w:name w:val="heading 1"/>
    <w:basedOn w:val="Normal"/>
    <w:next w:val="Normal"/>
    <w:link w:val="Heading1Char"/>
    <w:qFormat/>
    <w:rsid w:val="007242C6"/>
    <w:pPr>
      <w:keepNext/>
      <w:numPr>
        <w:numId w:val="3"/>
      </w:numPr>
      <w:spacing w:before="240" w:after="60"/>
      <w:outlineLvl w:val="0"/>
    </w:pPr>
    <w:rPr>
      <w:rFonts w:eastAsia="MS Mincho"/>
      <w:b/>
      <w:kern w:val="32"/>
      <w:sz w:val="22"/>
      <w:szCs w:val="20"/>
      <w:lang w:val="en-US" w:eastAsia="zh-CN"/>
    </w:rPr>
  </w:style>
  <w:style w:type="paragraph" w:styleId="Heading2">
    <w:name w:val="heading 2"/>
    <w:basedOn w:val="Normal"/>
    <w:next w:val="Normal"/>
    <w:link w:val="Heading2Char"/>
    <w:qFormat/>
    <w:rsid w:val="007242C6"/>
    <w:pPr>
      <w:keepNext/>
      <w:numPr>
        <w:ilvl w:val="1"/>
        <w:numId w:val="3"/>
      </w:numPr>
      <w:spacing w:before="240" w:after="60"/>
      <w:outlineLvl w:val="1"/>
    </w:pPr>
    <w:rPr>
      <w:rFonts w:cs="Arial"/>
      <w:b/>
      <w:bCs/>
      <w:iCs/>
      <w:szCs w:val="20"/>
    </w:rPr>
  </w:style>
  <w:style w:type="paragraph" w:styleId="Heading3">
    <w:name w:val="heading 3"/>
    <w:basedOn w:val="Normal"/>
    <w:next w:val="Normal"/>
    <w:link w:val="Heading3Char"/>
    <w:qFormat/>
    <w:rsid w:val="00EB5371"/>
    <w:pPr>
      <w:keepNext/>
      <w:numPr>
        <w:ilvl w:val="2"/>
        <w:numId w:val="3"/>
      </w:numPr>
      <w:spacing w:before="240" w:after="60"/>
      <w:outlineLvl w:val="2"/>
    </w:pPr>
    <w:rPr>
      <w:rFonts w:eastAsia="Times New Roman" w:cs="Arial"/>
      <w:b/>
      <w:bCs/>
      <w:szCs w:val="26"/>
      <w:lang w:val="en-US" w:eastAsia="en-US"/>
    </w:rPr>
  </w:style>
  <w:style w:type="paragraph" w:styleId="Heading4">
    <w:name w:val="heading 4"/>
    <w:basedOn w:val="Normal"/>
    <w:next w:val="Normal"/>
    <w:qFormat/>
    <w:rsid w:val="00EB5371"/>
    <w:pPr>
      <w:keepNext/>
      <w:numPr>
        <w:ilvl w:val="3"/>
        <w:numId w:val="3"/>
      </w:numPr>
      <w:spacing w:before="240" w:after="60"/>
      <w:outlineLvl w:val="3"/>
    </w:pPr>
    <w:rPr>
      <w:rFonts w:eastAsia="Times New Roman"/>
      <w:b/>
      <w:bCs/>
      <w:szCs w:val="28"/>
      <w:lang w:eastAsia="en-US"/>
    </w:rPr>
  </w:style>
  <w:style w:type="paragraph" w:styleId="Heading5">
    <w:name w:val="heading 5"/>
    <w:basedOn w:val="Normal"/>
    <w:next w:val="Normal"/>
    <w:qFormat/>
    <w:rsid w:val="00EB5371"/>
    <w:pPr>
      <w:numPr>
        <w:ilvl w:val="4"/>
        <w:numId w:val="3"/>
      </w:numPr>
      <w:spacing w:before="240" w:after="60"/>
      <w:outlineLvl w:val="4"/>
    </w:pPr>
    <w:rPr>
      <w:b/>
      <w:bCs/>
      <w:i/>
      <w:iCs/>
      <w:sz w:val="26"/>
      <w:szCs w:val="26"/>
    </w:rPr>
  </w:style>
  <w:style w:type="paragraph" w:styleId="Heading6">
    <w:name w:val="heading 6"/>
    <w:basedOn w:val="Normal"/>
    <w:next w:val="Normal"/>
    <w:qFormat/>
    <w:rsid w:val="00EB5371"/>
    <w:pPr>
      <w:numPr>
        <w:ilvl w:val="5"/>
        <w:numId w:val="3"/>
      </w:numPr>
      <w:spacing w:before="240" w:after="60"/>
      <w:outlineLvl w:val="5"/>
    </w:pPr>
    <w:rPr>
      <w:b/>
      <w:bCs/>
      <w:sz w:val="22"/>
      <w:szCs w:val="22"/>
    </w:rPr>
  </w:style>
  <w:style w:type="paragraph" w:styleId="Heading7">
    <w:name w:val="heading 7"/>
    <w:basedOn w:val="Normal"/>
    <w:next w:val="Normal"/>
    <w:qFormat/>
    <w:rsid w:val="00E2596F"/>
    <w:pPr>
      <w:numPr>
        <w:ilvl w:val="6"/>
        <w:numId w:val="3"/>
      </w:numPr>
      <w:spacing w:before="240" w:after="60"/>
      <w:outlineLvl w:val="6"/>
    </w:pPr>
  </w:style>
  <w:style w:type="paragraph" w:styleId="Heading8">
    <w:name w:val="heading 8"/>
    <w:basedOn w:val="Normal"/>
    <w:next w:val="Normal"/>
    <w:qFormat/>
    <w:rsid w:val="00E2596F"/>
    <w:pPr>
      <w:numPr>
        <w:ilvl w:val="7"/>
        <w:numId w:val="3"/>
      </w:numPr>
      <w:spacing w:before="240" w:after="60"/>
      <w:outlineLvl w:val="7"/>
    </w:pPr>
    <w:rPr>
      <w:i/>
      <w:iCs/>
    </w:rPr>
  </w:style>
  <w:style w:type="paragraph" w:styleId="Heading9">
    <w:name w:val="heading 9"/>
    <w:basedOn w:val="Normal"/>
    <w:next w:val="Normal"/>
    <w:qFormat/>
    <w:rsid w:val="00EB5371"/>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96F"/>
    <w:pPr>
      <w:tabs>
        <w:tab w:val="center" w:pos="4320"/>
        <w:tab w:val="right" w:pos="8640"/>
      </w:tabs>
    </w:pPr>
    <w:rPr>
      <w:rFonts w:eastAsia="MS Mincho"/>
      <w:szCs w:val="20"/>
      <w:lang w:val="en-US" w:eastAsia="zh-CN"/>
    </w:rPr>
  </w:style>
  <w:style w:type="paragraph" w:styleId="Footer">
    <w:name w:val="footer"/>
    <w:basedOn w:val="Normal"/>
    <w:link w:val="FooterChar"/>
    <w:rsid w:val="00E2596F"/>
    <w:pPr>
      <w:tabs>
        <w:tab w:val="center" w:pos="4320"/>
        <w:tab w:val="right" w:pos="8640"/>
      </w:tabs>
    </w:pPr>
    <w:rPr>
      <w:rFonts w:eastAsia="MS Mincho"/>
      <w:szCs w:val="20"/>
      <w:lang w:val="en-US" w:eastAsia="zh-CN"/>
    </w:rPr>
  </w:style>
  <w:style w:type="character" w:styleId="PageNumber">
    <w:name w:val="page number"/>
    <w:basedOn w:val="DefaultParagraphFont"/>
    <w:rsid w:val="00D56D80"/>
  </w:style>
  <w:style w:type="paragraph" w:styleId="BodyTextIndent">
    <w:name w:val="Body Text Indent"/>
    <w:basedOn w:val="Normal"/>
    <w:rsid w:val="00D56D80"/>
    <w:pPr>
      <w:ind w:left="360"/>
    </w:pPr>
  </w:style>
  <w:style w:type="table" w:styleId="TableGrid">
    <w:name w:val="Table Grid"/>
    <w:basedOn w:val="TableNormal"/>
    <w:rsid w:val="00A0117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uiPriority w:val="39"/>
    <w:rsid w:val="006D3947"/>
    <w:rPr>
      <w:rFonts w:asciiTheme="minorHAnsi" w:hAnsiTheme="minorHAnsi"/>
      <w:b/>
      <w:caps/>
      <w:sz w:val="22"/>
      <w:szCs w:val="22"/>
    </w:rPr>
  </w:style>
  <w:style w:type="paragraph" w:styleId="TOC2">
    <w:name w:val="toc 2"/>
    <w:basedOn w:val="TOC1"/>
    <w:uiPriority w:val="39"/>
    <w:rsid w:val="006D3947"/>
    <w:pPr>
      <w:spacing w:before="0"/>
      <w:ind w:left="240"/>
    </w:pPr>
    <w:rPr>
      <w:b w:val="0"/>
      <w:caps w:val="0"/>
      <w:smallCaps/>
    </w:rPr>
  </w:style>
  <w:style w:type="paragraph" w:styleId="TOC3">
    <w:name w:val="toc 3"/>
    <w:basedOn w:val="TOC2"/>
    <w:uiPriority w:val="39"/>
    <w:rsid w:val="006D3947"/>
    <w:pPr>
      <w:ind w:left="480"/>
    </w:pPr>
    <w:rPr>
      <w:i/>
      <w:smallCaps w:val="0"/>
    </w:rPr>
  </w:style>
  <w:style w:type="character" w:styleId="Hyperlink">
    <w:name w:val="Hyperlink"/>
    <w:basedOn w:val="DefaultParagraphFont"/>
    <w:uiPriority w:val="99"/>
    <w:rsid w:val="006D3947"/>
    <w:rPr>
      <w:color w:val="0000FF"/>
      <w:u w:val="single"/>
    </w:rPr>
  </w:style>
  <w:style w:type="paragraph" w:styleId="CommentText">
    <w:name w:val="annotation text"/>
    <w:basedOn w:val="Normal"/>
    <w:link w:val="CommentTextChar"/>
    <w:rsid w:val="00A0117B"/>
    <w:rPr>
      <w:rFonts w:eastAsia="Times New Roman"/>
      <w:lang w:eastAsia="en-US"/>
    </w:rPr>
  </w:style>
  <w:style w:type="character" w:styleId="FollowedHyperlink">
    <w:name w:val="FollowedHyperlink"/>
    <w:basedOn w:val="DefaultParagraphFont"/>
    <w:rsid w:val="00A0117B"/>
    <w:rPr>
      <w:color w:val="800080"/>
      <w:u w:val="single"/>
    </w:rPr>
  </w:style>
  <w:style w:type="character" w:styleId="CommentReference">
    <w:name w:val="annotation reference"/>
    <w:basedOn w:val="DefaultParagraphFont"/>
    <w:rsid w:val="00166D09"/>
    <w:rPr>
      <w:sz w:val="16"/>
    </w:rPr>
  </w:style>
  <w:style w:type="paragraph" w:customStyle="1" w:styleId="Rectitle">
    <w:name w:val="Rec_title"/>
    <w:basedOn w:val="Normal"/>
    <w:next w:val="Normal"/>
    <w:rsid w:val="006D3947"/>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b/>
      <w:sz w:val="28"/>
      <w:szCs w:val="20"/>
    </w:rPr>
  </w:style>
  <w:style w:type="paragraph" w:customStyle="1" w:styleId="RecNo">
    <w:name w:val="Rec_No"/>
    <w:basedOn w:val="Normal"/>
    <w:next w:val="Normal"/>
    <w:rsid w:val="006D3947"/>
    <w:pPr>
      <w:keepNext/>
      <w:keepLines/>
      <w:tabs>
        <w:tab w:val="left" w:pos="794"/>
        <w:tab w:val="left" w:pos="1191"/>
        <w:tab w:val="left" w:pos="1588"/>
        <w:tab w:val="left" w:pos="1985"/>
      </w:tabs>
      <w:overflowPunct w:val="0"/>
      <w:autoSpaceDE w:val="0"/>
      <w:autoSpaceDN w:val="0"/>
      <w:adjustRightInd w:val="0"/>
      <w:spacing w:before="0"/>
      <w:textAlignment w:val="baseline"/>
    </w:pPr>
    <w:rPr>
      <w:b/>
      <w:sz w:val="28"/>
      <w:szCs w:val="20"/>
    </w:rPr>
  </w:style>
  <w:style w:type="paragraph" w:styleId="TOC4">
    <w:name w:val="toc 4"/>
    <w:basedOn w:val="Normal"/>
    <w:next w:val="Normal"/>
    <w:autoRedefine/>
    <w:rsid w:val="00166D09"/>
    <w:pPr>
      <w:spacing w:before="0"/>
      <w:ind w:left="720"/>
    </w:pPr>
    <w:rPr>
      <w:rFonts w:asciiTheme="minorHAnsi" w:hAnsiTheme="minorHAnsi"/>
      <w:sz w:val="18"/>
      <w:szCs w:val="18"/>
    </w:rPr>
  </w:style>
  <w:style w:type="paragraph" w:styleId="TOC5">
    <w:name w:val="toc 5"/>
    <w:basedOn w:val="Normal"/>
    <w:next w:val="Normal"/>
    <w:autoRedefine/>
    <w:rsid w:val="00166D09"/>
    <w:pPr>
      <w:spacing w:before="0"/>
      <w:ind w:left="960"/>
    </w:pPr>
    <w:rPr>
      <w:rFonts w:asciiTheme="minorHAnsi" w:hAnsiTheme="minorHAnsi"/>
      <w:sz w:val="18"/>
      <w:szCs w:val="18"/>
    </w:rPr>
  </w:style>
  <w:style w:type="paragraph" w:styleId="TOC6">
    <w:name w:val="toc 6"/>
    <w:basedOn w:val="Normal"/>
    <w:next w:val="Normal"/>
    <w:autoRedefine/>
    <w:rsid w:val="00166D09"/>
    <w:pPr>
      <w:spacing w:before="0"/>
      <w:ind w:left="1200"/>
    </w:pPr>
    <w:rPr>
      <w:rFonts w:asciiTheme="minorHAnsi" w:hAnsiTheme="minorHAnsi"/>
      <w:sz w:val="18"/>
      <w:szCs w:val="18"/>
    </w:rPr>
  </w:style>
  <w:style w:type="paragraph" w:styleId="TOC7">
    <w:name w:val="toc 7"/>
    <w:basedOn w:val="Normal"/>
    <w:next w:val="Normal"/>
    <w:autoRedefine/>
    <w:rsid w:val="00166D09"/>
    <w:pPr>
      <w:spacing w:before="0"/>
      <w:ind w:left="1440"/>
    </w:pPr>
    <w:rPr>
      <w:rFonts w:asciiTheme="minorHAnsi" w:hAnsiTheme="minorHAnsi"/>
      <w:sz w:val="18"/>
      <w:szCs w:val="18"/>
    </w:rPr>
  </w:style>
  <w:style w:type="paragraph" w:styleId="TOC8">
    <w:name w:val="toc 8"/>
    <w:basedOn w:val="Normal"/>
    <w:next w:val="Normal"/>
    <w:autoRedefine/>
    <w:rsid w:val="00166D09"/>
    <w:pPr>
      <w:spacing w:before="0"/>
      <w:ind w:left="1680"/>
    </w:pPr>
    <w:rPr>
      <w:rFonts w:asciiTheme="minorHAnsi" w:hAnsiTheme="minorHAnsi"/>
      <w:sz w:val="18"/>
      <w:szCs w:val="18"/>
    </w:rPr>
  </w:style>
  <w:style w:type="paragraph" w:styleId="TOC9">
    <w:name w:val="toc 9"/>
    <w:basedOn w:val="Normal"/>
    <w:next w:val="Normal"/>
    <w:autoRedefine/>
    <w:rsid w:val="00166D09"/>
    <w:pPr>
      <w:spacing w:before="0"/>
      <w:ind w:left="1920"/>
    </w:pPr>
    <w:rPr>
      <w:rFonts w:asciiTheme="minorHAnsi" w:hAnsiTheme="minorHAnsi"/>
      <w:sz w:val="18"/>
      <w:szCs w:val="18"/>
    </w:rPr>
  </w:style>
  <w:style w:type="paragraph" w:customStyle="1" w:styleId="FigureNotitle">
    <w:name w:val="Figure_No &amp; title"/>
    <w:basedOn w:val="Normal"/>
    <w:next w:val="Normal"/>
    <w:link w:val="FigureNotitleCar"/>
    <w:qFormat/>
    <w:rsid w:val="006D3947"/>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b/>
      <w:szCs w:val="20"/>
    </w:rPr>
  </w:style>
  <w:style w:type="paragraph" w:styleId="CommentSubject">
    <w:name w:val="annotation subject"/>
    <w:basedOn w:val="CommentText"/>
    <w:next w:val="CommentText"/>
    <w:semiHidden/>
    <w:rsid w:val="00003CAA"/>
    <w:rPr>
      <w:rFonts w:eastAsia="MS Mincho"/>
      <w:b/>
      <w:bCs/>
      <w:lang w:eastAsia="zh-CN"/>
    </w:rPr>
  </w:style>
  <w:style w:type="paragraph" w:customStyle="1" w:styleId="TableNotitle">
    <w:name w:val="Table_No &amp; title"/>
    <w:basedOn w:val="Normal"/>
    <w:next w:val="Normal"/>
    <w:link w:val="TableNotitleCar"/>
    <w:qFormat/>
    <w:rsid w:val="006D3947"/>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b/>
      <w:szCs w:val="20"/>
    </w:rPr>
  </w:style>
  <w:style w:type="paragraph" w:customStyle="1" w:styleId="Headingb">
    <w:name w:val="Heading_b"/>
    <w:basedOn w:val="Normal"/>
    <w:next w:val="Normal"/>
    <w:qFormat/>
    <w:rsid w:val="006D3947"/>
    <w:pPr>
      <w:keepNext/>
      <w:tabs>
        <w:tab w:val="left" w:pos="794"/>
        <w:tab w:val="left" w:pos="1191"/>
        <w:tab w:val="left" w:pos="1588"/>
        <w:tab w:val="left" w:pos="1985"/>
      </w:tabs>
      <w:overflowPunct w:val="0"/>
      <w:autoSpaceDE w:val="0"/>
      <w:autoSpaceDN w:val="0"/>
      <w:adjustRightInd w:val="0"/>
      <w:spacing w:before="160"/>
      <w:textAlignment w:val="baseline"/>
    </w:pPr>
    <w:rPr>
      <w:b/>
      <w:szCs w:val="20"/>
    </w:rPr>
  </w:style>
  <w:style w:type="paragraph" w:customStyle="1" w:styleId="AppendixNotitle">
    <w:name w:val="Appendix_No &amp; title"/>
    <w:basedOn w:val="Normal"/>
    <w:next w:val="Normal"/>
    <w:rsid w:val="00A02BE5"/>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 w:val="28"/>
      <w:szCs w:val="20"/>
      <w:lang w:eastAsia="en-US"/>
    </w:rPr>
  </w:style>
  <w:style w:type="paragraph" w:styleId="Caption">
    <w:name w:val="caption"/>
    <w:basedOn w:val="Normal"/>
    <w:next w:val="Normal"/>
    <w:link w:val="CaptionChar"/>
    <w:qFormat/>
    <w:rsid w:val="00DD5A7F"/>
    <w:pPr>
      <w:spacing w:after="120"/>
      <w:jc w:val="center"/>
    </w:pPr>
    <w:rPr>
      <w:rFonts w:eastAsia="SimSun"/>
      <w:b/>
      <w:bCs/>
      <w:lang w:val="fr-FR"/>
    </w:rPr>
  </w:style>
  <w:style w:type="character" w:customStyle="1" w:styleId="Heading1Char">
    <w:name w:val="Heading 1 Char"/>
    <w:basedOn w:val="DefaultParagraphFont"/>
    <w:link w:val="Heading1"/>
    <w:rsid w:val="007242C6"/>
    <w:rPr>
      <w:b/>
      <w:kern w:val="32"/>
      <w:sz w:val="22"/>
    </w:rPr>
  </w:style>
  <w:style w:type="paragraph" w:styleId="List2">
    <w:name w:val="List 2"/>
    <w:basedOn w:val="Normal"/>
    <w:rsid w:val="009F1E23"/>
    <w:pPr>
      <w:tabs>
        <w:tab w:val="left" w:pos="794"/>
        <w:tab w:val="left" w:pos="1191"/>
        <w:tab w:val="left" w:pos="1588"/>
        <w:tab w:val="left" w:pos="1985"/>
      </w:tabs>
      <w:overflowPunct w:val="0"/>
      <w:autoSpaceDE w:val="0"/>
      <w:autoSpaceDN w:val="0"/>
      <w:adjustRightInd w:val="0"/>
      <w:ind w:left="566" w:hanging="283"/>
      <w:textAlignment w:val="baseline"/>
    </w:pPr>
    <w:rPr>
      <w:rFonts w:eastAsia="Times New Roman"/>
      <w:lang w:eastAsia="en-US"/>
    </w:rPr>
  </w:style>
  <w:style w:type="paragraph" w:styleId="List3">
    <w:name w:val="List 3"/>
    <w:basedOn w:val="Normal"/>
    <w:rsid w:val="009F1E23"/>
    <w:pPr>
      <w:tabs>
        <w:tab w:val="left" w:pos="794"/>
        <w:tab w:val="left" w:pos="1191"/>
        <w:tab w:val="left" w:pos="1588"/>
        <w:tab w:val="left" w:pos="1985"/>
      </w:tabs>
      <w:overflowPunct w:val="0"/>
      <w:autoSpaceDE w:val="0"/>
      <w:autoSpaceDN w:val="0"/>
      <w:adjustRightInd w:val="0"/>
      <w:ind w:left="849" w:hanging="283"/>
      <w:textAlignment w:val="baseline"/>
    </w:pPr>
    <w:rPr>
      <w:rFonts w:eastAsia="Times New Roman"/>
      <w:lang w:eastAsia="en-US"/>
    </w:rPr>
  </w:style>
  <w:style w:type="paragraph" w:styleId="List4">
    <w:name w:val="List 4"/>
    <w:basedOn w:val="Normal"/>
    <w:rsid w:val="009F1E23"/>
    <w:pPr>
      <w:tabs>
        <w:tab w:val="left" w:pos="794"/>
        <w:tab w:val="left" w:pos="1191"/>
        <w:tab w:val="left" w:pos="1588"/>
        <w:tab w:val="left" w:pos="1985"/>
      </w:tabs>
      <w:overflowPunct w:val="0"/>
      <w:autoSpaceDE w:val="0"/>
      <w:autoSpaceDN w:val="0"/>
      <w:adjustRightInd w:val="0"/>
      <w:ind w:left="1132" w:hanging="283"/>
      <w:textAlignment w:val="baseline"/>
    </w:pPr>
    <w:rPr>
      <w:rFonts w:eastAsia="Times New Roman"/>
      <w:lang w:eastAsia="en-US"/>
    </w:rPr>
  </w:style>
  <w:style w:type="paragraph" w:styleId="List5">
    <w:name w:val="List 5"/>
    <w:basedOn w:val="Normal"/>
    <w:rsid w:val="009F1E23"/>
    <w:pPr>
      <w:tabs>
        <w:tab w:val="left" w:pos="794"/>
        <w:tab w:val="left" w:pos="1191"/>
        <w:tab w:val="left" w:pos="1588"/>
        <w:tab w:val="left" w:pos="1985"/>
      </w:tabs>
      <w:overflowPunct w:val="0"/>
      <w:autoSpaceDE w:val="0"/>
      <w:autoSpaceDN w:val="0"/>
      <w:adjustRightInd w:val="0"/>
      <w:ind w:left="1415" w:hanging="283"/>
      <w:textAlignment w:val="baseline"/>
    </w:pPr>
    <w:rPr>
      <w:rFonts w:eastAsia="Times New Roman"/>
      <w:lang w:eastAsia="en-US"/>
    </w:rPr>
  </w:style>
  <w:style w:type="paragraph" w:customStyle="1" w:styleId="Tablehead">
    <w:name w:val="Table_head"/>
    <w:basedOn w:val="Normal"/>
    <w:next w:val="Normal"/>
    <w:rsid w:val="00987D8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ind w:left="-57" w:right="-57"/>
      <w:jc w:val="center"/>
      <w:textAlignment w:val="baseline"/>
    </w:pPr>
    <w:rPr>
      <w:rFonts w:eastAsia="Times New Roman"/>
      <w:b/>
      <w:sz w:val="22"/>
      <w:szCs w:val="20"/>
      <w:lang w:eastAsia="en-US"/>
    </w:rPr>
  </w:style>
  <w:style w:type="paragraph" w:customStyle="1" w:styleId="Tabletext">
    <w:name w:val="Table_text"/>
    <w:basedOn w:val="Normal"/>
    <w:rsid w:val="006D394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szCs w:val="20"/>
      <w:lang w:eastAsia="en-US"/>
    </w:rPr>
  </w:style>
  <w:style w:type="paragraph" w:styleId="BodyTextIndent2">
    <w:name w:val="Body Text Indent 2"/>
    <w:basedOn w:val="Normal"/>
    <w:link w:val="BodyTextIndent2Char"/>
    <w:rsid w:val="009F1E23"/>
    <w:pPr>
      <w:widowControl w:val="0"/>
      <w:tabs>
        <w:tab w:val="left" w:pos="1560"/>
        <w:tab w:val="left" w:pos="6379"/>
      </w:tabs>
      <w:spacing w:before="0" w:line="240" w:lineRule="atLeast"/>
      <w:ind w:left="6379" w:hanging="4820"/>
    </w:pPr>
    <w:rPr>
      <w:rFonts w:ascii="Arial" w:eastAsia="Times New Roman" w:hAnsi="Arial"/>
      <w:bCs/>
      <w:color w:val="000000"/>
      <w:sz w:val="18"/>
      <w:lang w:eastAsia="en-US"/>
    </w:rPr>
  </w:style>
  <w:style w:type="character" w:customStyle="1" w:styleId="BodyTextIndent2Char">
    <w:name w:val="Body Text Indent 2 Char"/>
    <w:basedOn w:val="DefaultParagraphFont"/>
    <w:link w:val="BodyTextIndent2"/>
    <w:rsid w:val="009F1E23"/>
    <w:rPr>
      <w:rFonts w:ascii="Arial" w:eastAsia="Times New Roman" w:hAnsi="Arial"/>
      <w:bCs/>
      <w:color w:val="000000"/>
      <w:sz w:val="18"/>
    </w:rPr>
  </w:style>
  <w:style w:type="paragraph" w:styleId="BodyTextIndent3">
    <w:name w:val="Body Text Indent 3"/>
    <w:basedOn w:val="Normal"/>
    <w:link w:val="BodyTextIndent3Char"/>
    <w:rsid w:val="009F1E23"/>
    <w:pPr>
      <w:widowControl w:val="0"/>
      <w:tabs>
        <w:tab w:val="left" w:pos="1560"/>
        <w:tab w:val="left" w:pos="6379"/>
      </w:tabs>
      <w:spacing w:before="0" w:line="240" w:lineRule="atLeast"/>
      <w:ind w:left="6379" w:hanging="4820"/>
    </w:pPr>
    <w:rPr>
      <w:rFonts w:ascii="Arial" w:eastAsia="Times New Roman" w:hAnsi="Arial"/>
      <w:bCs/>
      <w:color w:val="FF0000"/>
      <w:sz w:val="18"/>
      <w:lang w:eastAsia="en-US"/>
    </w:rPr>
  </w:style>
  <w:style w:type="character" w:customStyle="1" w:styleId="BodyTextIndent3Char">
    <w:name w:val="Body Text Indent 3 Char"/>
    <w:basedOn w:val="DefaultParagraphFont"/>
    <w:link w:val="BodyTextIndent3"/>
    <w:rsid w:val="009F1E23"/>
    <w:rPr>
      <w:rFonts w:ascii="Arial" w:eastAsia="Times New Roman" w:hAnsi="Arial"/>
      <w:bCs/>
      <w:color w:val="FF0000"/>
      <w:sz w:val="18"/>
    </w:rPr>
  </w:style>
  <w:style w:type="paragraph" w:styleId="NormalIndent">
    <w:name w:val="Normal Indent"/>
    <w:basedOn w:val="Normal"/>
    <w:rsid w:val="009F1E23"/>
    <w:pPr>
      <w:tabs>
        <w:tab w:val="left" w:pos="794"/>
        <w:tab w:val="left" w:pos="1191"/>
        <w:tab w:val="left" w:pos="1588"/>
        <w:tab w:val="left" w:pos="1985"/>
      </w:tabs>
      <w:overflowPunct w:val="0"/>
      <w:autoSpaceDE w:val="0"/>
      <w:autoSpaceDN w:val="0"/>
      <w:adjustRightInd w:val="0"/>
      <w:ind w:left="708"/>
      <w:textAlignment w:val="baseline"/>
    </w:pPr>
    <w:rPr>
      <w:rFonts w:eastAsia="Times New Roman"/>
      <w:lang w:eastAsia="en-US"/>
    </w:rPr>
  </w:style>
  <w:style w:type="paragraph" w:customStyle="1" w:styleId="Figure">
    <w:name w:val="Figure"/>
    <w:basedOn w:val="Normal"/>
    <w:next w:val="Normal"/>
    <w:rsid w:val="006D3947"/>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szCs w:val="20"/>
      <w:lang w:eastAsia="en-US"/>
    </w:rPr>
  </w:style>
  <w:style w:type="paragraph" w:styleId="DocumentMap">
    <w:name w:val="Document Map"/>
    <w:basedOn w:val="Normal"/>
    <w:link w:val="DocumentMapChar"/>
    <w:rsid w:val="009F1E23"/>
    <w:rPr>
      <w:rFonts w:ascii="Tahoma" w:eastAsia="SimSun" w:hAnsi="Tahoma" w:cs="Tahoma"/>
      <w:sz w:val="16"/>
      <w:szCs w:val="16"/>
      <w:lang w:val="fr-FR"/>
    </w:rPr>
  </w:style>
  <w:style w:type="character" w:customStyle="1" w:styleId="DocumentMapChar">
    <w:name w:val="Document Map Char"/>
    <w:basedOn w:val="DefaultParagraphFont"/>
    <w:link w:val="DocumentMap"/>
    <w:rsid w:val="009F1E23"/>
    <w:rPr>
      <w:rFonts w:ascii="Tahoma" w:eastAsia="SimSun" w:hAnsi="Tahoma" w:cs="Tahoma"/>
      <w:sz w:val="16"/>
      <w:szCs w:val="16"/>
      <w:lang w:val="fr-FR" w:eastAsia="zh-CN"/>
    </w:rPr>
  </w:style>
  <w:style w:type="character" w:customStyle="1" w:styleId="TableNotitleCar">
    <w:name w:val="Table_No &amp; title Car"/>
    <w:basedOn w:val="DefaultParagraphFont"/>
    <w:link w:val="TableNotitle"/>
    <w:rsid w:val="009F1E23"/>
    <w:rPr>
      <w:rFonts w:eastAsiaTheme="minorEastAsia"/>
      <w:b/>
      <w:sz w:val="24"/>
      <w:lang w:val="en-GB" w:eastAsia="ja-JP"/>
    </w:rPr>
  </w:style>
  <w:style w:type="character" w:styleId="EndnoteReference">
    <w:name w:val="endnote reference"/>
    <w:basedOn w:val="DefaultParagraphFont"/>
    <w:rsid w:val="009F1E23"/>
    <w:rPr>
      <w:vertAlign w:val="superscript"/>
    </w:rPr>
  </w:style>
  <w:style w:type="paragraph" w:customStyle="1" w:styleId="Note">
    <w:name w:val="Note"/>
    <w:basedOn w:val="Normal"/>
    <w:link w:val="NoteChar"/>
    <w:rsid w:val="00212C0E"/>
    <w:pPr>
      <w:tabs>
        <w:tab w:val="left" w:pos="794"/>
        <w:tab w:val="left" w:pos="1191"/>
        <w:tab w:val="left" w:pos="1588"/>
        <w:tab w:val="left" w:pos="1985"/>
      </w:tabs>
      <w:overflowPunct w:val="0"/>
      <w:autoSpaceDE w:val="0"/>
      <w:autoSpaceDN w:val="0"/>
      <w:adjustRightInd w:val="0"/>
      <w:spacing w:before="80"/>
      <w:textAlignment w:val="baseline"/>
    </w:pPr>
    <w:rPr>
      <w:sz w:val="22"/>
      <w:szCs w:val="18"/>
      <w:lang w:eastAsia="en-US"/>
    </w:rPr>
  </w:style>
  <w:style w:type="paragraph" w:styleId="FootnoteText">
    <w:name w:val="footnote text"/>
    <w:aliases w:val="TesePUC - Texto da Nota"/>
    <w:basedOn w:val="Note"/>
    <w:link w:val="FootnoteTextChar"/>
    <w:rsid w:val="009F1E23"/>
    <w:pPr>
      <w:keepLines/>
      <w:tabs>
        <w:tab w:val="left" w:pos="255"/>
      </w:tabs>
      <w:ind w:left="255" w:hanging="255"/>
    </w:pPr>
  </w:style>
  <w:style w:type="character" w:customStyle="1" w:styleId="FootnoteTextChar">
    <w:name w:val="Footnote Text Char"/>
    <w:aliases w:val="TesePUC - Texto da Nota Char"/>
    <w:basedOn w:val="DefaultParagraphFont"/>
    <w:link w:val="FootnoteText"/>
    <w:rsid w:val="009F1E23"/>
    <w:rPr>
      <w:sz w:val="24"/>
      <w:lang w:val="en-GB"/>
    </w:rPr>
  </w:style>
  <w:style w:type="paragraph" w:styleId="Index1">
    <w:name w:val="index 1"/>
    <w:basedOn w:val="Normal"/>
    <w:next w:val="Normal"/>
    <w:rsid w:val="009F1E23"/>
    <w:pPr>
      <w:tabs>
        <w:tab w:val="left" w:pos="794"/>
        <w:tab w:val="left" w:pos="1191"/>
        <w:tab w:val="left" w:pos="1588"/>
        <w:tab w:val="left" w:pos="1985"/>
      </w:tabs>
      <w:overflowPunct w:val="0"/>
      <w:autoSpaceDE w:val="0"/>
      <w:autoSpaceDN w:val="0"/>
      <w:adjustRightInd w:val="0"/>
      <w:textAlignment w:val="baseline"/>
    </w:pPr>
    <w:rPr>
      <w:lang w:eastAsia="en-US"/>
    </w:rPr>
  </w:style>
  <w:style w:type="paragraph" w:styleId="Index2">
    <w:name w:val="index 2"/>
    <w:basedOn w:val="Normal"/>
    <w:next w:val="Normal"/>
    <w:rsid w:val="009F1E23"/>
    <w:pPr>
      <w:tabs>
        <w:tab w:val="left" w:pos="794"/>
        <w:tab w:val="left" w:pos="1191"/>
        <w:tab w:val="left" w:pos="1588"/>
        <w:tab w:val="left" w:pos="1985"/>
      </w:tabs>
      <w:overflowPunct w:val="0"/>
      <w:autoSpaceDE w:val="0"/>
      <w:autoSpaceDN w:val="0"/>
      <w:adjustRightInd w:val="0"/>
      <w:ind w:left="283"/>
      <w:textAlignment w:val="baseline"/>
    </w:pPr>
    <w:rPr>
      <w:lang w:eastAsia="en-US"/>
    </w:rPr>
  </w:style>
  <w:style w:type="paragraph" w:styleId="Index3">
    <w:name w:val="index 3"/>
    <w:basedOn w:val="Normal"/>
    <w:next w:val="Normal"/>
    <w:rsid w:val="009F1E23"/>
    <w:pPr>
      <w:tabs>
        <w:tab w:val="left" w:pos="794"/>
        <w:tab w:val="left" w:pos="1191"/>
        <w:tab w:val="left" w:pos="1588"/>
        <w:tab w:val="left" w:pos="1985"/>
      </w:tabs>
      <w:overflowPunct w:val="0"/>
      <w:autoSpaceDE w:val="0"/>
      <w:autoSpaceDN w:val="0"/>
      <w:adjustRightInd w:val="0"/>
      <w:ind w:left="566"/>
      <w:textAlignment w:val="baseline"/>
    </w:pPr>
    <w:rPr>
      <w:lang w:eastAsia="en-US"/>
    </w:rPr>
  </w:style>
  <w:style w:type="paragraph" w:customStyle="1" w:styleId="Reftext">
    <w:name w:val="Ref_text"/>
    <w:basedOn w:val="Normal"/>
    <w:rsid w:val="006D3947"/>
    <w:pPr>
      <w:overflowPunct w:val="0"/>
      <w:autoSpaceDE w:val="0"/>
      <w:autoSpaceDN w:val="0"/>
      <w:adjustRightInd w:val="0"/>
      <w:ind w:left="2268" w:hanging="2268"/>
      <w:textAlignment w:val="baseline"/>
    </w:pPr>
    <w:rPr>
      <w:rFonts w:eastAsia="Times New Roman"/>
      <w:szCs w:val="20"/>
      <w:lang w:eastAsia="en-US"/>
    </w:rPr>
  </w:style>
  <w:style w:type="character" w:customStyle="1" w:styleId="FigureNotitleCar">
    <w:name w:val="Figure_No &amp; title Car"/>
    <w:basedOn w:val="DefaultParagraphFont"/>
    <w:link w:val="FigureNotitle"/>
    <w:rsid w:val="009F1E23"/>
    <w:rPr>
      <w:rFonts w:eastAsiaTheme="minorEastAsia"/>
      <w:b/>
      <w:sz w:val="24"/>
      <w:lang w:val="en-GB" w:eastAsia="ja-JP"/>
    </w:rPr>
  </w:style>
  <w:style w:type="paragraph" w:customStyle="1" w:styleId="toc0">
    <w:name w:val="toc 0"/>
    <w:basedOn w:val="Normal"/>
    <w:next w:val="TOC1"/>
    <w:rsid w:val="00AA7758"/>
    <w:pPr>
      <w:tabs>
        <w:tab w:val="right" w:pos="9639"/>
      </w:tabs>
      <w:overflowPunct w:val="0"/>
      <w:autoSpaceDE w:val="0"/>
      <w:autoSpaceDN w:val="0"/>
      <w:adjustRightInd w:val="0"/>
      <w:jc w:val="right"/>
      <w:textAlignment w:val="baseline"/>
    </w:pPr>
    <w:rPr>
      <w:b/>
      <w:lang w:eastAsia="en-US"/>
    </w:rPr>
  </w:style>
  <w:style w:type="paragraph" w:styleId="PlainText">
    <w:name w:val="Plain Text"/>
    <w:basedOn w:val="Normal"/>
    <w:link w:val="PlainTextChar"/>
    <w:rsid w:val="009F1E23"/>
    <w:pPr>
      <w:spacing w:before="0"/>
    </w:pPr>
    <w:rPr>
      <w:rFonts w:ascii="Courier New" w:hAnsi="Courier New" w:cs="Courier New"/>
      <w:lang w:val="fr-FR" w:eastAsia="en-US"/>
    </w:rPr>
  </w:style>
  <w:style w:type="character" w:customStyle="1" w:styleId="PlainTextChar">
    <w:name w:val="Plain Text Char"/>
    <w:basedOn w:val="DefaultParagraphFont"/>
    <w:link w:val="PlainText"/>
    <w:rsid w:val="009F1E23"/>
    <w:rPr>
      <w:rFonts w:ascii="Courier New" w:hAnsi="Courier New" w:cs="Courier New"/>
      <w:sz w:val="24"/>
      <w:lang w:val="fr-FR"/>
    </w:rPr>
  </w:style>
  <w:style w:type="paragraph" w:styleId="BodyText3">
    <w:name w:val="Body Text 3"/>
    <w:basedOn w:val="Normal"/>
    <w:link w:val="BodyText3Char"/>
    <w:rsid w:val="009F1E23"/>
    <w:pPr>
      <w:spacing w:before="0" w:after="120"/>
    </w:pPr>
    <w:rPr>
      <w:rFonts w:eastAsia="SimSun"/>
      <w:sz w:val="16"/>
      <w:szCs w:val="16"/>
      <w:lang w:val="fr-FR"/>
    </w:rPr>
  </w:style>
  <w:style w:type="character" w:customStyle="1" w:styleId="BodyText3Char">
    <w:name w:val="Body Text 3 Char"/>
    <w:basedOn w:val="DefaultParagraphFont"/>
    <w:link w:val="BodyText3"/>
    <w:rsid w:val="009F1E23"/>
    <w:rPr>
      <w:rFonts w:eastAsia="SimSun"/>
      <w:sz w:val="16"/>
      <w:szCs w:val="16"/>
      <w:lang w:val="fr-FR" w:eastAsia="zh-CN"/>
    </w:rPr>
  </w:style>
  <w:style w:type="paragraph" w:styleId="TableofFigures">
    <w:name w:val="table of figures"/>
    <w:basedOn w:val="Normal"/>
    <w:next w:val="Normal"/>
    <w:uiPriority w:val="99"/>
    <w:rsid w:val="006D3947"/>
    <w:pPr>
      <w:tabs>
        <w:tab w:val="right" w:leader="dot" w:pos="9639"/>
      </w:tabs>
    </w:pPr>
    <w:rPr>
      <w:rFonts w:eastAsia="MS Mincho"/>
    </w:rPr>
  </w:style>
  <w:style w:type="character" w:styleId="Strong">
    <w:name w:val="Strong"/>
    <w:basedOn w:val="DefaultParagraphFont"/>
    <w:rsid w:val="009F1E23"/>
    <w:rPr>
      <w:b/>
      <w:bCs/>
    </w:rPr>
  </w:style>
  <w:style w:type="numbering" w:styleId="ArticleSection">
    <w:name w:val="Outline List 3"/>
    <w:basedOn w:val="NoList"/>
    <w:rsid w:val="009F1E23"/>
    <w:pPr>
      <w:numPr>
        <w:numId w:val="1"/>
      </w:numPr>
    </w:pPr>
  </w:style>
  <w:style w:type="character" w:customStyle="1" w:styleId="Heading2Char">
    <w:name w:val="Heading 2 Char"/>
    <w:basedOn w:val="DefaultParagraphFont"/>
    <w:link w:val="Heading2"/>
    <w:rsid w:val="007242C6"/>
    <w:rPr>
      <w:rFonts w:eastAsiaTheme="minorEastAsia" w:cs="Arial"/>
      <w:b/>
      <w:bCs/>
      <w:iCs/>
      <w:lang w:val="en-GB" w:eastAsia="ja-JP"/>
    </w:rPr>
  </w:style>
  <w:style w:type="character" w:customStyle="1" w:styleId="HeaderChar">
    <w:name w:val="Header Char"/>
    <w:basedOn w:val="DefaultParagraphFont"/>
    <w:link w:val="Header"/>
    <w:uiPriority w:val="99"/>
    <w:rsid w:val="009F1E23"/>
    <w:rPr>
      <w:sz w:val="24"/>
    </w:rPr>
  </w:style>
  <w:style w:type="character" w:customStyle="1" w:styleId="FooterChar">
    <w:name w:val="Footer Char"/>
    <w:basedOn w:val="DefaultParagraphFont"/>
    <w:link w:val="Footer"/>
    <w:rsid w:val="009F1E23"/>
    <w:rPr>
      <w:sz w:val="24"/>
    </w:rPr>
  </w:style>
  <w:style w:type="paragraph" w:styleId="TOCHeading">
    <w:name w:val="TOC Heading"/>
    <w:basedOn w:val="Heading1"/>
    <w:next w:val="Normal"/>
    <w:uiPriority w:val="39"/>
    <w:unhideWhenUsed/>
    <w:qFormat/>
    <w:rsid w:val="009F1E23"/>
    <w:pPr>
      <w:keepLines/>
      <w:numPr>
        <w:numId w:val="0"/>
      </w:numPr>
      <w:spacing w:before="480" w:after="0" w:line="276" w:lineRule="auto"/>
      <w:outlineLvl w:val="9"/>
    </w:pPr>
    <w:rPr>
      <w:rFonts w:ascii="Cambria" w:eastAsia="Times New Roman" w:hAnsi="Cambria"/>
      <w:bCs/>
      <w:color w:val="365F91"/>
      <w:kern w:val="0"/>
      <w:sz w:val="28"/>
      <w:szCs w:val="28"/>
      <w:lang w:eastAsia="en-US"/>
    </w:rPr>
  </w:style>
  <w:style w:type="paragraph" w:customStyle="1" w:styleId="Tablelegend">
    <w:name w:val="Table_legend"/>
    <w:basedOn w:val="Normal"/>
    <w:rsid w:val="006D394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textAlignment w:val="baseline"/>
    </w:pPr>
    <w:rPr>
      <w:rFonts w:eastAsia="Times New Roman"/>
      <w:sz w:val="22"/>
      <w:szCs w:val="20"/>
      <w:lang w:eastAsia="en-US"/>
    </w:rPr>
  </w:style>
  <w:style w:type="character" w:customStyle="1" w:styleId="Heading3Char">
    <w:name w:val="Heading 3 Char"/>
    <w:basedOn w:val="DefaultParagraphFont"/>
    <w:link w:val="Heading3"/>
    <w:rsid w:val="009F1E23"/>
    <w:rPr>
      <w:rFonts w:eastAsia="Times New Roman" w:cs="Arial"/>
      <w:b/>
      <w:bCs/>
      <w:szCs w:val="26"/>
      <w:lang w:eastAsia="en-US"/>
    </w:rPr>
  </w:style>
  <w:style w:type="character" w:customStyle="1" w:styleId="CommentTextChar">
    <w:name w:val="Comment Text Char"/>
    <w:basedOn w:val="DefaultParagraphFont"/>
    <w:link w:val="CommentText"/>
    <w:rsid w:val="00161004"/>
    <w:rPr>
      <w:rFonts w:eastAsia="Times New Roman"/>
      <w:lang w:eastAsia="en-US"/>
    </w:rPr>
  </w:style>
  <w:style w:type="paragraph" w:styleId="Date">
    <w:name w:val="Date"/>
    <w:basedOn w:val="Normal"/>
    <w:next w:val="Normal"/>
    <w:link w:val="DateChar"/>
    <w:rsid w:val="00E2596F"/>
    <w:pPr>
      <w:spacing w:before="60"/>
    </w:pPr>
    <w:rPr>
      <w:rFonts w:ascii="Palatino" w:eastAsia="Batang" w:hAnsi="Palatino"/>
      <w:lang w:eastAsia="en-US"/>
    </w:rPr>
  </w:style>
  <w:style w:type="character" w:customStyle="1" w:styleId="DateChar">
    <w:name w:val="Date Char"/>
    <w:basedOn w:val="DefaultParagraphFont"/>
    <w:link w:val="Date"/>
    <w:rsid w:val="00161004"/>
    <w:rPr>
      <w:rFonts w:ascii="Palatino" w:eastAsia="Batang" w:hAnsi="Palatino"/>
      <w:sz w:val="24"/>
      <w:szCs w:val="24"/>
      <w:lang w:val="en-GB" w:eastAsia="en-US"/>
    </w:rPr>
  </w:style>
  <w:style w:type="paragraph" w:styleId="Title">
    <w:name w:val="Title"/>
    <w:basedOn w:val="Normal"/>
    <w:link w:val="TitleChar"/>
    <w:qFormat/>
    <w:rsid w:val="00161004"/>
    <w:pPr>
      <w:numPr>
        <w:numId w:val="2"/>
      </w:numPr>
      <w:tabs>
        <w:tab w:val="clear" w:pos="936"/>
      </w:tabs>
      <w:spacing w:before="60" w:after="120"/>
      <w:ind w:left="0" w:firstLine="0"/>
      <w:jc w:val="center"/>
    </w:pPr>
    <w:rPr>
      <w:rFonts w:ascii="Book Antiqua" w:eastAsia="Batang" w:hAnsi="Book Antiqua"/>
      <w:b/>
      <w:sz w:val="40"/>
      <w:lang w:eastAsia="en-US"/>
    </w:rPr>
  </w:style>
  <w:style w:type="character" w:customStyle="1" w:styleId="TitleChar">
    <w:name w:val="Title Char"/>
    <w:basedOn w:val="DefaultParagraphFont"/>
    <w:link w:val="Title"/>
    <w:rsid w:val="00161004"/>
    <w:rPr>
      <w:rFonts w:ascii="Book Antiqua" w:eastAsia="Batang" w:hAnsi="Book Antiqua"/>
      <w:b/>
      <w:sz w:val="40"/>
      <w:szCs w:val="24"/>
      <w:lang w:val="en-GB" w:eastAsia="en-US"/>
    </w:rPr>
  </w:style>
  <w:style w:type="paragraph" w:styleId="EndnoteText">
    <w:name w:val="endnote text"/>
    <w:basedOn w:val="Normal"/>
    <w:link w:val="EndnoteTextChar"/>
    <w:rsid w:val="00161004"/>
    <w:pPr>
      <w:tabs>
        <w:tab w:val="left" w:pos="794"/>
        <w:tab w:val="left" w:pos="1191"/>
        <w:tab w:val="left" w:pos="1588"/>
        <w:tab w:val="left" w:pos="1985"/>
      </w:tabs>
      <w:overflowPunct w:val="0"/>
      <w:autoSpaceDE w:val="0"/>
      <w:autoSpaceDN w:val="0"/>
      <w:adjustRightInd w:val="0"/>
      <w:textAlignment w:val="baseline"/>
    </w:pPr>
    <w:rPr>
      <w:lang w:eastAsia="en-US"/>
    </w:rPr>
  </w:style>
  <w:style w:type="character" w:customStyle="1" w:styleId="EndnoteTextChar">
    <w:name w:val="Endnote Text Char"/>
    <w:basedOn w:val="DefaultParagraphFont"/>
    <w:link w:val="EndnoteText"/>
    <w:rsid w:val="00161004"/>
    <w:rPr>
      <w:lang w:val="en-GB" w:eastAsia="en-US"/>
    </w:rPr>
  </w:style>
  <w:style w:type="character" w:styleId="Emphasis">
    <w:name w:val="Emphasis"/>
    <w:basedOn w:val="DefaultParagraphFont"/>
    <w:rsid w:val="00161004"/>
    <w:rPr>
      <w:i/>
      <w:iCs/>
    </w:rPr>
  </w:style>
  <w:style w:type="character" w:styleId="HTMLCode">
    <w:name w:val="HTML Code"/>
    <w:basedOn w:val="DefaultParagraphFont"/>
    <w:rsid w:val="00161004"/>
    <w:rPr>
      <w:rFonts w:ascii="Courier New" w:eastAsia="Times New Roman" w:hAnsi="Courier New" w:cs="Courier New" w:hint="default"/>
      <w:color w:val="800000"/>
      <w:sz w:val="20"/>
      <w:szCs w:val="20"/>
    </w:rPr>
  </w:style>
  <w:style w:type="character" w:customStyle="1" w:styleId="NoteChar">
    <w:name w:val="Note Char"/>
    <w:link w:val="Note"/>
    <w:locked/>
    <w:rsid w:val="00432224"/>
    <w:rPr>
      <w:sz w:val="22"/>
      <w:szCs w:val="18"/>
      <w:lang w:val="en-GB" w:eastAsia="en-US"/>
    </w:rPr>
  </w:style>
  <w:style w:type="paragraph" w:styleId="Subtitle">
    <w:name w:val="Subtitle"/>
    <w:basedOn w:val="Normal"/>
    <w:next w:val="Normal"/>
    <w:link w:val="SubtitleChar"/>
    <w:rsid w:val="00EA1DEA"/>
    <w:pPr>
      <w:numPr>
        <w:ilvl w:val="1"/>
      </w:numPr>
      <w:spacing w:after="160"/>
    </w:pPr>
    <w:rPr>
      <w:rFonts w:asciiTheme="minorHAnsi"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A1DEA"/>
    <w:rPr>
      <w:rFonts w:asciiTheme="minorHAnsi" w:eastAsiaTheme="minorEastAsia" w:hAnsiTheme="minorHAnsi" w:cstheme="minorBidi"/>
      <w:color w:val="5A5A5A" w:themeColor="text1" w:themeTint="A5"/>
      <w:spacing w:val="15"/>
      <w:sz w:val="22"/>
      <w:szCs w:val="22"/>
      <w:lang w:val="en-GB" w:eastAsia="ja-JP"/>
    </w:rPr>
  </w:style>
  <w:style w:type="paragraph" w:styleId="Quote">
    <w:name w:val="Quote"/>
    <w:basedOn w:val="Normal"/>
    <w:next w:val="Normal"/>
    <w:link w:val="QuoteChar"/>
    <w:uiPriority w:val="29"/>
    <w:rsid w:val="00EA1DE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A1DEA"/>
    <w:rPr>
      <w:rFonts w:eastAsiaTheme="minorEastAsia"/>
      <w:i/>
      <w:iCs/>
      <w:color w:val="404040" w:themeColor="text1" w:themeTint="BF"/>
      <w:sz w:val="24"/>
      <w:szCs w:val="24"/>
      <w:lang w:val="en-GB" w:eastAsia="ja-JP"/>
    </w:rPr>
  </w:style>
  <w:style w:type="paragraph" w:styleId="ListParagraph">
    <w:name w:val="List Paragraph"/>
    <w:basedOn w:val="Normal"/>
    <w:uiPriority w:val="34"/>
    <w:qFormat/>
    <w:rsid w:val="000D5DDB"/>
    <w:pPr>
      <w:ind w:leftChars="400" w:left="840"/>
    </w:pPr>
  </w:style>
  <w:style w:type="paragraph" w:styleId="Revision">
    <w:name w:val="Revision"/>
    <w:hidden/>
    <w:uiPriority w:val="99"/>
    <w:semiHidden/>
    <w:rsid w:val="006D3947"/>
    <w:rPr>
      <w:rFonts w:eastAsiaTheme="minorEastAsia"/>
      <w:sz w:val="24"/>
      <w:szCs w:val="24"/>
      <w:lang w:val="en-GB" w:eastAsia="ja-JP"/>
    </w:rPr>
  </w:style>
  <w:style w:type="paragraph" w:styleId="BalloonText">
    <w:name w:val="Balloon Text"/>
    <w:basedOn w:val="Normal"/>
    <w:link w:val="BalloonTextChar"/>
    <w:semiHidden/>
    <w:unhideWhenUsed/>
    <w:rsid w:val="00594732"/>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semiHidden/>
    <w:rsid w:val="00594732"/>
    <w:rPr>
      <w:rFonts w:ascii="Lucida Grande" w:eastAsiaTheme="minorEastAsia" w:hAnsi="Lucida Grande" w:cs="Lucida Grande"/>
      <w:sz w:val="18"/>
      <w:szCs w:val="18"/>
      <w:lang w:val="en-GB" w:eastAsia="ja-JP"/>
    </w:rPr>
  </w:style>
  <w:style w:type="paragraph" w:customStyle="1" w:styleId="AVCBulletlevel1CharChar">
    <w:name w:val="AVC Bullet level 1 Char Char"/>
    <w:basedOn w:val="Normal"/>
    <w:link w:val="AVCBulletlevel1CharCharChar"/>
    <w:uiPriority w:val="99"/>
    <w:rsid w:val="00C147B4"/>
    <w:pPr>
      <w:numPr>
        <w:numId w:val="7"/>
      </w:numPr>
      <w:tabs>
        <w:tab w:val="left" w:pos="792"/>
        <w:tab w:val="left" w:pos="1195"/>
        <w:tab w:val="left" w:pos="1588"/>
        <w:tab w:val="left" w:pos="1985"/>
        <w:tab w:val="left" w:pos="2376"/>
        <w:tab w:val="left" w:pos="2779"/>
      </w:tabs>
      <w:overflowPunct w:val="0"/>
      <w:autoSpaceDE w:val="0"/>
      <w:autoSpaceDN w:val="0"/>
      <w:adjustRightInd w:val="0"/>
      <w:spacing w:before="136"/>
      <w:textAlignment w:val="baseline"/>
    </w:pPr>
    <w:rPr>
      <w:rFonts w:ascii="Times" w:eastAsia="Malgun Gothic" w:hAnsi="Times"/>
      <w:sz w:val="24"/>
      <w:lang w:eastAsia="en-US"/>
    </w:rPr>
  </w:style>
  <w:style w:type="character" w:customStyle="1" w:styleId="AVCBulletlevel1CharCharChar">
    <w:name w:val="AVC Bullet level 1 Char Char Char"/>
    <w:link w:val="AVCBulletlevel1CharChar"/>
    <w:uiPriority w:val="99"/>
    <w:locked/>
    <w:rsid w:val="00C147B4"/>
    <w:rPr>
      <w:rFonts w:ascii="Times" w:eastAsia="Malgun Gothic" w:hAnsi="Times"/>
      <w:sz w:val="24"/>
      <w:szCs w:val="24"/>
      <w:lang w:val="en-GB" w:eastAsia="en-US"/>
    </w:rPr>
  </w:style>
  <w:style w:type="character" w:customStyle="1" w:styleId="CaptionChar">
    <w:name w:val="Caption Char"/>
    <w:link w:val="Caption"/>
    <w:locked/>
    <w:rsid w:val="00C147B4"/>
    <w:rPr>
      <w:rFonts w:eastAsia="SimSun"/>
      <w:b/>
      <w:bCs/>
      <w:szCs w:val="24"/>
      <w:lang w:val="fr-FR" w:eastAsia="ja-JP"/>
    </w:rPr>
  </w:style>
  <w:style w:type="paragraph" w:customStyle="1" w:styleId="Equationsmallertabs">
    <w:name w:val="Equation smaller tabs"/>
    <w:basedOn w:val="Normal"/>
    <w:qFormat/>
    <w:rsid w:val="00C147B4"/>
    <w:pPr>
      <w:tabs>
        <w:tab w:val="left" w:pos="794"/>
        <w:tab w:val="left" w:pos="1170"/>
        <w:tab w:val="left" w:pos="1588"/>
        <w:tab w:val="left" w:pos="1890"/>
        <w:tab w:val="left" w:pos="2160"/>
        <w:tab w:val="left" w:pos="2430"/>
        <w:tab w:val="center" w:pos="4849"/>
        <w:tab w:val="right" w:pos="9696"/>
      </w:tabs>
      <w:overflowPunct w:val="0"/>
      <w:autoSpaceDE w:val="0"/>
      <w:autoSpaceDN w:val="0"/>
      <w:adjustRightInd w:val="0"/>
      <w:spacing w:before="136"/>
      <w:ind w:left="794"/>
      <w:jc w:val="left"/>
      <w:textAlignment w:val="baseline"/>
    </w:pPr>
    <w:rPr>
      <w:rFonts w:eastAsia="Malgun Gothic"/>
      <w:sz w:val="24"/>
      <w:szCs w:val="22"/>
      <w:lang w:val="en-CA" w:eastAsia="ko-KR"/>
    </w:rPr>
  </w:style>
  <w:style w:type="character" w:customStyle="1" w:styleId="CaptionChar1">
    <w:name w:val="Caption Char1"/>
    <w:locked/>
    <w:rsid w:val="00140365"/>
    <w:rPr>
      <w:rFonts w:ascii="Times New Roman" w:eastAsia="Malgun Gothic" w:hAnsi="Times New Roman"/>
      <w:b/>
      <w:bCs/>
      <w:lang w:eastAsia="en-US"/>
    </w:rPr>
  </w:style>
  <w:style w:type="paragraph" w:customStyle="1" w:styleId="enumlev1">
    <w:name w:val="enumlev1"/>
    <w:basedOn w:val="Normal"/>
    <w:uiPriority w:val="99"/>
    <w:rsid w:val="00736C70"/>
    <w:pPr>
      <w:tabs>
        <w:tab w:val="left" w:pos="794"/>
        <w:tab w:val="left" w:pos="1191"/>
        <w:tab w:val="left" w:pos="1588"/>
        <w:tab w:val="left" w:pos="1985"/>
      </w:tabs>
      <w:overflowPunct w:val="0"/>
      <w:autoSpaceDE w:val="0"/>
      <w:autoSpaceDN w:val="0"/>
      <w:adjustRightInd w:val="0"/>
      <w:spacing w:before="86"/>
      <w:ind w:left="1191" w:hanging="397"/>
      <w:textAlignment w:val="baseline"/>
    </w:pPr>
    <w:rPr>
      <w:rFonts w:eastAsia="Times New Roman"/>
      <w:szCs w:val="20"/>
      <w:lang w:eastAsia="en-US"/>
    </w:rPr>
  </w:style>
  <w:style w:type="paragraph" w:customStyle="1" w:styleId="Equation">
    <w:name w:val="Equation"/>
    <w:basedOn w:val="Normal"/>
    <w:qFormat/>
    <w:rsid w:val="00736C70"/>
    <w:pPr>
      <w:tabs>
        <w:tab w:val="left" w:pos="794"/>
        <w:tab w:val="left" w:pos="1588"/>
        <w:tab w:val="center" w:pos="4849"/>
        <w:tab w:val="right" w:pos="9696"/>
      </w:tabs>
      <w:overflowPunct w:val="0"/>
      <w:autoSpaceDE w:val="0"/>
      <w:autoSpaceDN w:val="0"/>
      <w:adjustRightInd w:val="0"/>
      <w:spacing w:before="193" w:after="240"/>
      <w:jc w:val="left"/>
      <w:textAlignment w:val="baseline"/>
    </w:pPr>
    <w:rPr>
      <w:rFonts w:eastAsia="Times New Roman"/>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54E"/>
    <w:pPr>
      <w:spacing w:before="120"/>
      <w:jc w:val="both"/>
    </w:pPr>
    <w:rPr>
      <w:rFonts w:eastAsiaTheme="minorEastAsia"/>
      <w:szCs w:val="24"/>
      <w:lang w:val="en-GB" w:eastAsia="ja-JP"/>
    </w:rPr>
  </w:style>
  <w:style w:type="paragraph" w:styleId="Heading1">
    <w:name w:val="heading 1"/>
    <w:basedOn w:val="Normal"/>
    <w:next w:val="Normal"/>
    <w:link w:val="Heading1Char"/>
    <w:qFormat/>
    <w:rsid w:val="007242C6"/>
    <w:pPr>
      <w:keepNext/>
      <w:numPr>
        <w:numId w:val="3"/>
      </w:numPr>
      <w:spacing w:before="240" w:after="60"/>
      <w:outlineLvl w:val="0"/>
    </w:pPr>
    <w:rPr>
      <w:rFonts w:eastAsia="MS Mincho"/>
      <w:b/>
      <w:kern w:val="32"/>
      <w:sz w:val="22"/>
      <w:szCs w:val="20"/>
      <w:lang w:val="en-US" w:eastAsia="zh-CN"/>
    </w:rPr>
  </w:style>
  <w:style w:type="paragraph" w:styleId="Heading2">
    <w:name w:val="heading 2"/>
    <w:basedOn w:val="Normal"/>
    <w:next w:val="Normal"/>
    <w:link w:val="Heading2Char"/>
    <w:qFormat/>
    <w:rsid w:val="007242C6"/>
    <w:pPr>
      <w:keepNext/>
      <w:numPr>
        <w:ilvl w:val="1"/>
        <w:numId w:val="3"/>
      </w:numPr>
      <w:spacing w:before="240" w:after="60"/>
      <w:outlineLvl w:val="1"/>
    </w:pPr>
    <w:rPr>
      <w:rFonts w:cs="Arial"/>
      <w:b/>
      <w:bCs/>
      <w:iCs/>
      <w:szCs w:val="20"/>
    </w:rPr>
  </w:style>
  <w:style w:type="paragraph" w:styleId="Heading3">
    <w:name w:val="heading 3"/>
    <w:basedOn w:val="Normal"/>
    <w:next w:val="Normal"/>
    <w:link w:val="Heading3Char"/>
    <w:qFormat/>
    <w:rsid w:val="00EB5371"/>
    <w:pPr>
      <w:keepNext/>
      <w:numPr>
        <w:ilvl w:val="2"/>
        <w:numId w:val="3"/>
      </w:numPr>
      <w:spacing w:before="240" w:after="60"/>
      <w:outlineLvl w:val="2"/>
    </w:pPr>
    <w:rPr>
      <w:rFonts w:eastAsia="Times New Roman" w:cs="Arial"/>
      <w:b/>
      <w:bCs/>
      <w:szCs w:val="26"/>
      <w:lang w:val="en-US" w:eastAsia="en-US"/>
    </w:rPr>
  </w:style>
  <w:style w:type="paragraph" w:styleId="Heading4">
    <w:name w:val="heading 4"/>
    <w:basedOn w:val="Normal"/>
    <w:next w:val="Normal"/>
    <w:qFormat/>
    <w:rsid w:val="00EB5371"/>
    <w:pPr>
      <w:keepNext/>
      <w:numPr>
        <w:ilvl w:val="3"/>
        <w:numId w:val="3"/>
      </w:numPr>
      <w:spacing w:before="240" w:after="60"/>
      <w:outlineLvl w:val="3"/>
    </w:pPr>
    <w:rPr>
      <w:rFonts w:eastAsia="Times New Roman"/>
      <w:b/>
      <w:bCs/>
      <w:szCs w:val="28"/>
      <w:lang w:eastAsia="en-US"/>
    </w:rPr>
  </w:style>
  <w:style w:type="paragraph" w:styleId="Heading5">
    <w:name w:val="heading 5"/>
    <w:basedOn w:val="Normal"/>
    <w:next w:val="Normal"/>
    <w:qFormat/>
    <w:rsid w:val="00EB5371"/>
    <w:pPr>
      <w:numPr>
        <w:ilvl w:val="4"/>
        <w:numId w:val="3"/>
      </w:numPr>
      <w:spacing w:before="240" w:after="60"/>
      <w:outlineLvl w:val="4"/>
    </w:pPr>
    <w:rPr>
      <w:b/>
      <w:bCs/>
      <w:i/>
      <w:iCs/>
      <w:sz w:val="26"/>
      <w:szCs w:val="26"/>
    </w:rPr>
  </w:style>
  <w:style w:type="paragraph" w:styleId="Heading6">
    <w:name w:val="heading 6"/>
    <w:basedOn w:val="Normal"/>
    <w:next w:val="Normal"/>
    <w:qFormat/>
    <w:rsid w:val="00EB5371"/>
    <w:pPr>
      <w:numPr>
        <w:ilvl w:val="5"/>
        <w:numId w:val="3"/>
      </w:numPr>
      <w:spacing w:before="240" w:after="60"/>
      <w:outlineLvl w:val="5"/>
    </w:pPr>
    <w:rPr>
      <w:b/>
      <w:bCs/>
      <w:sz w:val="22"/>
      <w:szCs w:val="22"/>
    </w:rPr>
  </w:style>
  <w:style w:type="paragraph" w:styleId="Heading7">
    <w:name w:val="heading 7"/>
    <w:basedOn w:val="Normal"/>
    <w:next w:val="Normal"/>
    <w:qFormat/>
    <w:rsid w:val="00E2596F"/>
    <w:pPr>
      <w:numPr>
        <w:ilvl w:val="6"/>
        <w:numId w:val="3"/>
      </w:numPr>
      <w:spacing w:before="240" w:after="60"/>
      <w:outlineLvl w:val="6"/>
    </w:pPr>
  </w:style>
  <w:style w:type="paragraph" w:styleId="Heading8">
    <w:name w:val="heading 8"/>
    <w:basedOn w:val="Normal"/>
    <w:next w:val="Normal"/>
    <w:qFormat/>
    <w:rsid w:val="00E2596F"/>
    <w:pPr>
      <w:numPr>
        <w:ilvl w:val="7"/>
        <w:numId w:val="3"/>
      </w:numPr>
      <w:spacing w:before="240" w:after="60"/>
      <w:outlineLvl w:val="7"/>
    </w:pPr>
    <w:rPr>
      <w:i/>
      <w:iCs/>
    </w:rPr>
  </w:style>
  <w:style w:type="paragraph" w:styleId="Heading9">
    <w:name w:val="heading 9"/>
    <w:basedOn w:val="Normal"/>
    <w:next w:val="Normal"/>
    <w:qFormat/>
    <w:rsid w:val="00EB5371"/>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96F"/>
    <w:pPr>
      <w:tabs>
        <w:tab w:val="center" w:pos="4320"/>
        <w:tab w:val="right" w:pos="8640"/>
      </w:tabs>
    </w:pPr>
    <w:rPr>
      <w:rFonts w:eastAsia="MS Mincho"/>
      <w:szCs w:val="20"/>
      <w:lang w:val="en-US" w:eastAsia="zh-CN"/>
    </w:rPr>
  </w:style>
  <w:style w:type="paragraph" w:styleId="Footer">
    <w:name w:val="footer"/>
    <w:basedOn w:val="Normal"/>
    <w:link w:val="FooterChar"/>
    <w:rsid w:val="00E2596F"/>
    <w:pPr>
      <w:tabs>
        <w:tab w:val="center" w:pos="4320"/>
        <w:tab w:val="right" w:pos="8640"/>
      </w:tabs>
    </w:pPr>
    <w:rPr>
      <w:rFonts w:eastAsia="MS Mincho"/>
      <w:szCs w:val="20"/>
      <w:lang w:val="en-US" w:eastAsia="zh-CN"/>
    </w:rPr>
  </w:style>
  <w:style w:type="character" w:styleId="PageNumber">
    <w:name w:val="page number"/>
    <w:basedOn w:val="DefaultParagraphFont"/>
    <w:rsid w:val="00D56D80"/>
  </w:style>
  <w:style w:type="paragraph" w:styleId="BodyTextIndent">
    <w:name w:val="Body Text Indent"/>
    <w:basedOn w:val="Normal"/>
    <w:rsid w:val="00D56D80"/>
    <w:pPr>
      <w:ind w:left="360"/>
    </w:pPr>
  </w:style>
  <w:style w:type="table" w:styleId="TableGrid">
    <w:name w:val="Table Grid"/>
    <w:basedOn w:val="TableNormal"/>
    <w:rsid w:val="00A0117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uiPriority w:val="39"/>
    <w:rsid w:val="006D3947"/>
    <w:rPr>
      <w:rFonts w:asciiTheme="minorHAnsi" w:hAnsiTheme="minorHAnsi"/>
      <w:b/>
      <w:caps/>
      <w:sz w:val="22"/>
      <w:szCs w:val="22"/>
    </w:rPr>
  </w:style>
  <w:style w:type="paragraph" w:styleId="TOC2">
    <w:name w:val="toc 2"/>
    <w:basedOn w:val="TOC1"/>
    <w:uiPriority w:val="39"/>
    <w:rsid w:val="006D3947"/>
    <w:pPr>
      <w:spacing w:before="0"/>
      <w:ind w:left="240"/>
    </w:pPr>
    <w:rPr>
      <w:b w:val="0"/>
      <w:caps w:val="0"/>
      <w:smallCaps/>
    </w:rPr>
  </w:style>
  <w:style w:type="paragraph" w:styleId="TOC3">
    <w:name w:val="toc 3"/>
    <w:basedOn w:val="TOC2"/>
    <w:uiPriority w:val="39"/>
    <w:rsid w:val="006D3947"/>
    <w:pPr>
      <w:ind w:left="480"/>
    </w:pPr>
    <w:rPr>
      <w:i/>
      <w:smallCaps w:val="0"/>
    </w:rPr>
  </w:style>
  <w:style w:type="character" w:styleId="Hyperlink">
    <w:name w:val="Hyperlink"/>
    <w:basedOn w:val="DefaultParagraphFont"/>
    <w:uiPriority w:val="99"/>
    <w:rsid w:val="006D3947"/>
    <w:rPr>
      <w:color w:val="0000FF"/>
      <w:u w:val="single"/>
    </w:rPr>
  </w:style>
  <w:style w:type="paragraph" w:styleId="CommentText">
    <w:name w:val="annotation text"/>
    <w:basedOn w:val="Normal"/>
    <w:link w:val="CommentTextChar"/>
    <w:rsid w:val="00A0117B"/>
    <w:rPr>
      <w:rFonts w:eastAsia="Times New Roman"/>
      <w:lang w:eastAsia="en-US"/>
    </w:rPr>
  </w:style>
  <w:style w:type="character" w:styleId="FollowedHyperlink">
    <w:name w:val="FollowedHyperlink"/>
    <w:basedOn w:val="DefaultParagraphFont"/>
    <w:rsid w:val="00A0117B"/>
    <w:rPr>
      <w:color w:val="800080"/>
      <w:u w:val="single"/>
    </w:rPr>
  </w:style>
  <w:style w:type="character" w:styleId="CommentReference">
    <w:name w:val="annotation reference"/>
    <w:basedOn w:val="DefaultParagraphFont"/>
    <w:rsid w:val="00166D09"/>
    <w:rPr>
      <w:sz w:val="16"/>
    </w:rPr>
  </w:style>
  <w:style w:type="paragraph" w:customStyle="1" w:styleId="Rectitle">
    <w:name w:val="Rec_title"/>
    <w:basedOn w:val="Normal"/>
    <w:next w:val="Normal"/>
    <w:rsid w:val="006D3947"/>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b/>
      <w:sz w:val="28"/>
      <w:szCs w:val="20"/>
    </w:rPr>
  </w:style>
  <w:style w:type="paragraph" w:customStyle="1" w:styleId="RecNo">
    <w:name w:val="Rec_No"/>
    <w:basedOn w:val="Normal"/>
    <w:next w:val="Normal"/>
    <w:rsid w:val="006D3947"/>
    <w:pPr>
      <w:keepNext/>
      <w:keepLines/>
      <w:tabs>
        <w:tab w:val="left" w:pos="794"/>
        <w:tab w:val="left" w:pos="1191"/>
        <w:tab w:val="left" w:pos="1588"/>
        <w:tab w:val="left" w:pos="1985"/>
      </w:tabs>
      <w:overflowPunct w:val="0"/>
      <w:autoSpaceDE w:val="0"/>
      <w:autoSpaceDN w:val="0"/>
      <w:adjustRightInd w:val="0"/>
      <w:spacing w:before="0"/>
      <w:textAlignment w:val="baseline"/>
    </w:pPr>
    <w:rPr>
      <w:b/>
      <w:sz w:val="28"/>
      <w:szCs w:val="20"/>
    </w:rPr>
  </w:style>
  <w:style w:type="paragraph" w:styleId="TOC4">
    <w:name w:val="toc 4"/>
    <w:basedOn w:val="Normal"/>
    <w:next w:val="Normal"/>
    <w:autoRedefine/>
    <w:rsid w:val="00166D09"/>
    <w:pPr>
      <w:spacing w:before="0"/>
      <w:ind w:left="720"/>
    </w:pPr>
    <w:rPr>
      <w:rFonts w:asciiTheme="minorHAnsi" w:hAnsiTheme="minorHAnsi"/>
      <w:sz w:val="18"/>
      <w:szCs w:val="18"/>
    </w:rPr>
  </w:style>
  <w:style w:type="paragraph" w:styleId="TOC5">
    <w:name w:val="toc 5"/>
    <w:basedOn w:val="Normal"/>
    <w:next w:val="Normal"/>
    <w:autoRedefine/>
    <w:rsid w:val="00166D09"/>
    <w:pPr>
      <w:spacing w:before="0"/>
      <w:ind w:left="960"/>
    </w:pPr>
    <w:rPr>
      <w:rFonts w:asciiTheme="minorHAnsi" w:hAnsiTheme="minorHAnsi"/>
      <w:sz w:val="18"/>
      <w:szCs w:val="18"/>
    </w:rPr>
  </w:style>
  <w:style w:type="paragraph" w:styleId="TOC6">
    <w:name w:val="toc 6"/>
    <w:basedOn w:val="Normal"/>
    <w:next w:val="Normal"/>
    <w:autoRedefine/>
    <w:rsid w:val="00166D09"/>
    <w:pPr>
      <w:spacing w:before="0"/>
      <w:ind w:left="1200"/>
    </w:pPr>
    <w:rPr>
      <w:rFonts w:asciiTheme="minorHAnsi" w:hAnsiTheme="minorHAnsi"/>
      <w:sz w:val="18"/>
      <w:szCs w:val="18"/>
    </w:rPr>
  </w:style>
  <w:style w:type="paragraph" w:styleId="TOC7">
    <w:name w:val="toc 7"/>
    <w:basedOn w:val="Normal"/>
    <w:next w:val="Normal"/>
    <w:autoRedefine/>
    <w:rsid w:val="00166D09"/>
    <w:pPr>
      <w:spacing w:before="0"/>
      <w:ind w:left="1440"/>
    </w:pPr>
    <w:rPr>
      <w:rFonts w:asciiTheme="minorHAnsi" w:hAnsiTheme="minorHAnsi"/>
      <w:sz w:val="18"/>
      <w:szCs w:val="18"/>
    </w:rPr>
  </w:style>
  <w:style w:type="paragraph" w:styleId="TOC8">
    <w:name w:val="toc 8"/>
    <w:basedOn w:val="Normal"/>
    <w:next w:val="Normal"/>
    <w:autoRedefine/>
    <w:rsid w:val="00166D09"/>
    <w:pPr>
      <w:spacing w:before="0"/>
      <w:ind w:left="1680"/>
    </w:pPr>
    <w:rPr>
      <w:rFonts w:asciiTheme="minorHAnsi" w:hAnsiTheme="minorHAnsi"/>
      <w:sz w:val="18"/>
      <w:szCs w:val="18"/>
    </w:rPr>
  </w:style>
  <w:style w:type="paragraph" w:styleId="TOC9">
    <w:name w:val="toc 9"/>
    <w:basedOn w:val="Normal"/>
    <w:next w:val="Normal"/>
    <w:autoRedefine/>
    <w:rsid w:val="00166D09"/>
    <w:pPr>
      <w:spacing w:before="0"/>
      <w:ind w:left="1920"/>
    </w:pPr>
    <w:rPr>
      <w:rFonts w:asciiTheme="minorHAnsi" w:hAnsiTheme="minorHAnsi"/>
      <w:sz w:val="18"/>
      <w:szCs w:val="18"/>
    </w:rPr>
  </w:style>
  <w:style w:type="paragraph" w:customStyle="1" w:styleId="FigureNotitle">
    <w:name w:val="Figure_No &amp; title"/>
    <w:basedOn w:val="Normal"/>
    <w:next w:val="Normal"/>
    <w:link w:val="FigureNotitleCar"/>
    <w:qFormat/>
    <w:rsid w:val="006D3947"/>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b/>
      <w:szCs w:val="20"/>
    </w:rPr>
  </w:style>
  <w:style w:type="paragraph" w:styleId="CommentSubject">
    <w:name w:val="annotation subject"/>
    <w:basedOn w:val="CommentText"/>
    <w:next w:val="CommentText"/>
    <w:semiHidden/>
    <w:rsid w:val="00003CAA"/>
    <w:rPr>
      <w:rFonts w:eastAsia="MS Mincho"/>
      <w:b/>
      <w:bCs/>
      <w:lang w:eastAsia="zh-CN"/>
    </w:rPr>
  </w:style>
  <w:style w:type="paragraph" w:customStyle="1" w:styleId="TableNotitle">
    <w:name w:val="Table_No &amp; title"/>
    <w:basedOn w:val="Normal"/>
    <w:next w:val="Normal"/>
    <w:link w:val="TableNotitleCar"/>
    <w:qFormat/>
    <w:rsid w:val="006D3947"/>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b/>
      <w:szCs w:val="20"/>
    </w:rPr>
  </w:style>
  <w:style w:type="paragraph" w:customStyle="1" w:styleId="Headingb">
    <w:name w:val="Heading_b"/>
    <w:basedOn w:val="Normal"/>
    <w:next w:val="Normal"/>
    <w:qFormat/>
    <w:rsid w:val="006D3947"/>
    <w:pPr>
      <w:keepNext/>
      <w:tabs>
        <w:tab w:val="left" w:pos="794"/>
        <w:tab w:val="left" w:pos="1191"/>
        <w:tab w:val="left" w:pos="1588"/>
        <w:tab w:val="left" w:pos="1985"/>
      </w:tabs>
      <w:overflowPunct w:val="0"/>
      <w:autoSpaceDE w:val="0"/>
      <w:autoSpaceDN w:val="0"/>
      <w:adjustRightInd w:val="0"/>
      <w:spacing w:before="160"/>
      <w:textAlignment w:val="baseline"/>
    </w:pPr>
    <w:rPr>
      <w:b/>
      <w:szCs w:val="20"/>
    </w:rPr>
  </w:style>
  <w:style w:type="paragraph" w:customStyle="1" w:styleId="AppendixNotitle">
    <w:name w:val="Appendix_No &amp; title"/>
    <w:basedOn w:val="Normal"/>
    <w:next w:val="Normal"/>
    <w:rsid w:val="00A02BE5"/>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b/>
      <w:sz w:val="28"/>
      <w:szCs w:val="20"/>
      <w:lang w:eastAsia="en-US"/>
    </w:rPr>
  </w:style>
  <w:style w:type="paragraph" w:styleId="Caption">
    <w:name w:val="caption"/>
    <w:basedOn w:val="Normal"/>
    <w:next w:val="Normal"/>
    <w:link w:val="CaptionChar"/>
    <w:qFormat/>
    <w:rsid w:val="00DD5A7F"/>
    <w:pPr>
      <w:spacing w:after="120"/>
      <w:jc w:val="center"/>
    </w:pPr>
    <w:rPr>
      <w:rFonts w:eastAsia="SimSun"/>
      <w:b/>
      <w:bCs/>
      <w:lang w:val="fr-FR"/>
    </w:rPr>
  </w:style>
  <w:style w:type="character" w:customStyle="1" w:styleId="Heading1Char">
    <w:name w:val="Heading 1 Char"/>
    <w:basedOn w:val="DefaultParagraphFont"/>
    <w:link w:val="Heading1"/>
    <w:rsid w:val="007242C6"/>
    <w:rPr>
      <w:b/>
      <w:kern w:val="32"/>
      <w:sz w:val="22"/>
    </w:rPr>
  </w:style>
  <w:style w:type="paragraph" w:styleId="List2">
    <w:name w:val="List 2"/>
    <w:basedOn w:val="Normal"/>
    <w:rsid w:val="009F1E23"/>
    <w:pPr>
      <w:tabs>
        <w:tab w:val="left" w:pos="794"/>
        <w:tab w:val="left" w:pos="1191"/>
        <w:tab w:val="left" w:pos="1588"/>
        <w:tab w:val="left" w:pos="1985"/>
      </w:tabs>
      <w:overflowPunct w:val="0"/>
      <w:autoSpaceDE w:val="0"/>
      <w:autoSpaceDN w:val="0"/>
      <w:adjustRightInd w:val="0"/>
      <w:ind w:left="566" w:hanging="283"/>
      <w:textAlignment w:val="baseline"/>
    </w:pPr>
    <w:rPr>
      <w:rFonts w:eastAsia="Times New Roman"/>
      <w:lang w:eastAsia="en-US"/>
    </w:rPr>
  </w:style>
  <w:style w:type="paragraph" w:styleId="List3">
    <w:name w:val="List 3"/>
    <w:basedOn w:val="Normal"/>
    <w:rsid w:val="009F1E23"/>
    <w:pPr>
      <w:tabs>
        <w:tab w:val="left" w:pos="794"/>
        <w:tab w:val="left" w:pos="1191"/>
        <w:tab w:val="left" w:pos="1588"/>
        <w:tab w:val="left" w:pos="1985"/>
      </w:tabs>
      <w:overflowPunct w:val="0"/>
      <w:autoSpaceDE w:val="0"/>
      <w:autoSpaceDN w:val="0"/>
      <w:adjustRightInd w:val="0"/>
      <w:ind w:left="849" w:hanging="283"/>
      <w:textAlignment w:val="baseline"/>
    </w:pPr>
    <w:rPr>
      <w:rFonts w:eastAsia="Times New Roman"/>
      <w:lang w:eastAsia="en-US"/>
    </w:rPr>
  </w:style>
  <w:style w:type="paragraph" w:styleId="List4">
    <w:name w:val="List 4"/>
    <w:basedOn w:val="Normal"/>
    <w:rsid w:val="009F1E23"/>
    <w:pPr>
      <w:tabs>
        <w:tab w:val="left" w:pos="794"/>
        <w:tab w:val="left" w:pos="1191"/>
        <w:tab w:val="left" w:pos="1588"/>
        <w:tab w:val="left" w:pos="1985"/>
      </w:tabs>
      <w:overflowPunct w:val="0"/>
      <w:autoSpaceDE w:val="0"/>
      <w:autoSpaceDN w:val="0"/>
      <w:adjustRightInd w:val="0"/>
      <w:ind w:left="1132" w:hanging="283"/>
      <w:textAlignment w:val="baseline"/>
    </w:pPr>
    <w:rPr>
      <w:rFonts w:eastAsia="Times New Roman"/>
      <w:lang w:eastAsia="en-US"/>
    </w:rPr>
  </w:style>
  <w:style w:type="paragraph" w:styleId="List5">
    <w:name w:val="List 5"/>
    <w:basedOn w:val="Normal"/>
    <w:rsid w:val="009F1E23"/>
    <w:pPr>
      <w:tabs>
        <w:tab w:val="left" w:pos="794"/>
        <w:tab w:val="left" w:pos="1191"/>
        <w:tab w:val="left" w:pos="1588"/>
        <w:tab w:val="left" w:pos="1985"/>
      </w:tabs>
      <w:overflowPunct w:val="0"/>
      <w:autoSpaceDE w:val="0"/>
      <w:autoSpaceDN w:val="0"/>
      <w:adjustRightInd w:val="0"/>
      <w:ind w:left="1415" w:hanging="283"/>
      <w:textAlignment w:val="baseline"/>
    </w:pPr>
    <w:rPr>
      <w:rFonts w:eastAsia="Times New Roman"/>
      <w:lang w:eastAsia="en-US"/>
    </w:rPr>
  </w:style>
  <w:style w:type="paragraph" w:customStyle="1" w:styleId="Tablehead">
    <w:name w:val="Table_head"/>
    <w:basedOn w:val="Normal"/>
    <w:next w:val="Normal"/>
    <w:rsid w:val="00987D8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ind w:left="-57" w:right="-57"/>
      <w:jc w:val="center"/>
      <w:textAlignment w:val="baseline"/>
    </w:pPr>
    <w:rPr>
      <w:rFonts w:eastAsia="Times New Roman"/>
      <w:b/>
      <w:sz w:val="22"/>
      <w:szCs w:val="20"/>
      <w:lang w:eastAsia="en-US"/>
    </w:rPr>
  </w:style>
  <w:style w:type="paragraph" w:customStyle="1" w:styleId="Tabletext">
    <w:name w:val="Table_text"/>
    <w:basedOn w:val="Normal"/>
    <w:rsid w:val="006D394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szCs w:val="20"/>
      <w:lang w:eastAsia="en-US"/>
    </w:rPr>
  </w:style>
  <w:style w:type="paragraph" w:styleId="BodyTextIndent2">
    <w:name w:val="Body Text Indent 2"/>
    <w:basedOn w:val="Normal"/>
    <w:link w:val="BodyTextIndent2Char"/>
    <w:rsid w:val="009F1E23"/>
    <w:pPr>
      <w:widowControl w:val="0"/>
      <w:tabs>
        <w:tab w:val="left" w:pos="1560"/>
        <w:tab w:val="left" w:pos="6379"/>
      </w:tabs>
      <w:spacing w:before="0" w:line="240" w:lineRule="atLeast"/>
      <w:ind w:left="6379" w:hanging="4820"/>
    </w:pPr>
    <w:rPr>
      <w:rFonts w:ascii="Arial" w:eastAsia="Times New Roman" w:hAnsi="Arial"/>
      <w:bCs/>
      <w:color w:val="000000"/>
      <w:sz w:val="18"/>
      <w:lang w:eastAsia="en-US"/>
    </w:rPr>
  </w:style>
  <w:style w:type="character" w:customStyle="1" w:styleId="BodyTextIndent2Char">
    <w:name w:val="Body Text Indent 2 Char"/>
    <w:basedOn w:val="DefaultParagraphFont"/>
    <w:link w:val="BodyTextIndent2"/>
    <w:rsid w:val="009F1E23"/>
    <w:rPr>
      <w:rFonts w:ascii="Arial" w:eastAsia="Times New Roman" w:hAnsi="Arial"/>
      <w:bCs/>
      <w:color w:val="000000"/>
      <w:sz w:val="18"/>
    </w:rPr>
  </w:style>
  <w:style w:type="paragraph" w:styleId="BodyTextIndent3">
    <w:name w:val="Body Text Indent 3"/>
    <w:basedOn w:val="Normal"/>
    <w:link w:val="BodyTextIndent3Char"/>
    <w:rsid w:val="009F1E23"/>
    <w:pPr>
      <w:widowControl w:val="0"/>
      <w:tabs>
        <w:tab w:val="left" w:pos="1560"/>
        <w:tab w:val="left" w:pos="6379"/>
      </w:tabs>
      <w:spacing w:before="0" w:line="240" w:lineRule="atLeast"/>
      <w:ind w:left="6379" w:hanging="4820"/>
    </w:pPr>
    <w:rPr>
      <w:rFonts w:ascii="Arial" w:eastAsia="Times New Roman" w:hAnsi="Arial"/>
      <w:bCs/>
      <w:color w:val="FF0000"/>
      <w:sz w:val="18"/>
      <w:lang w:eastAsia="en-US"/>
    </w:rPr>
  </w:style>
  <w:style w:type="character" w:customStyle="1" w:styleId="BodyTextIndent3Char">
    <w:name w:val="Body Text Indent 3 Char"/>
    <w:basedOn w:val="DefaultParagraphFont"/>
    <w:link w:val="BodyTextIndent3"/>
    <w:rsid w:val="009F1E23"/>
    <w:rPr>
      <w:rFonts w:ascii="Arial" w:eastAsia="Times New Roman" w:hAnsi="Arial"/>
      <w:bCs/>
      <w:color w:val="FF0000"/>
      <w:sz w:val="18"/>
    </w:rPr>
  </w:style>
  <w:style w:type="paragraph" w:styleId="NormalIndent">
    <w:name w:val="Normal Indent"/>
    <w:basedOn w:val="Normal"/>
    <w:rsid w:val="009F1E23"/>
    <w:pPr>
      <w:tabs>
        <w:tab w:val="left" w:pos="794"/>
        <w:tab w:val="left" w:pos="1191"/>
        <w:tab w:val="left" w:pos="1588"/>
        <w:tab w:val="left" w:pos="1985"/>
      </w:tabs>
      <w:overflowPunct w:val="0"/>
      <w:autoSpaceDE w:val="0"/>
      <w:autoSpaceDN w:val="0"/>
      <w:adjustRightInd w:val="0"/>
      <w:ind w:left="708"/>
      <w:textAlignment w:val="baseline"/>
    </w:pPr>
    <w:rPr>
      <w:rFonts w:eastAsia="Times New Roman"/>
      <w:lang w:eastAsia="en-US"/>
    </w:rPr>
  </w:style>
  <w:style w:type="paragraph" w:customStyle="1" w:styleId="Figure">
    <w:name w:val="Figure"/>
    <w:basedOn w:val="Normal"/>
    <w:next w:val="Normal"/>
    <w:rsid w:val="006D3947"/>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szCs w:val="20"/>
      <w:lang w:eastAsia="en-US"/>
    </w:rPr>
  </w:style>
  <w:style w:type="paragraph" w:styleId="DocumentMap">
    <w:name w:val="Document Map"/>
    <w:basedOn w:val="Normal"/>
    <w:link w:val="DocumentMapChar"/>
    <w:rsid w:val="009F1E23"/>
    <w:rPr>
      <w:rFonts w:ascii="Tahoma" w:eastAsia="SimSun" w:hAnsi="Tahoma" w:cs="Tahoma"/>
      <w:sz w:val="16"/>
      <w:szCs w:val="16"/>
      <w:lang w:val="fr-FR"/>
    </w:rPr>
  </w:style>
  <w:style w:type="character" w:customStyle="1" w:styleId="DocumentMapChar">
    <w:name w:val="Document Map Char"/>
    <w:basedOn w:val="DefaultParagraphFont"/>
    <w:link w:val="DocumentMap"/>
    <w:rsid w:val="009F1E23"/>
    <w:rPr>
      <w:rFonts w:ascii="Tahoma" w:eastAsia="SimSun" w:hAnsi="Tahoma" w:cs="Tahoma"/>
      <w:sz w:val="16"/>
      <w:szCs w:val="16"/>
      <w:lang w:val="fr-FR" w:eastAsia="zh-CN"/>
    </w:rPr>
  </w:style>
  <w:style w:type="character" w:customStyle="1" w:styleId="TableNotitleCar">
    <w:name w:val="Table_No &amp; title Car"/>
    <w:basedOn w:val="DefaultParagraphFont"/>
    <w:link w:val="TableNotitle"/>
    <w:rsid w:val="009F1E23"/>
    <w:rPr>
      <w:rFonts w:eastAsiaTheme="minorEastAsia"/>
      <w:b/>
      <w:sz w:val="24"/>
      <w:lang w:val="en-GB" w:eastAsia="ja-JP"/>
    </w:rPr>
  </w:style>
  <w:style w:type="character" w:styleId="EndnoteReference">
    <w:name w:val="endnote reference"/>
    <w:basedOn w:val="DefaultParagraphFont"/>
    <w:rsid w:val="009F1E23"/>
    <w:rPr>
      <w:vertAlign w:val="superscript"/>
    </w:rPr>
  </w:style>
  <w:style w:type="paragraph" w:customStyle="1" w:styleId="Note">
    <w:name w:val="Note"/>
    <w:basedOn w:val="Normal"/>
    <w:link w:val="NoteChar"/>
    <w:rsid w:val="00212C0E"/>
    <w:pPr>
      <w:tabs>
        <w:tab w:val="left" w:pos="794"/>
        <w:tab w:val="left" w:pos="1191"/>
        <w:tab w:val="left" w:pos="1588"/>
        <w:tab w:val="left" w:pos="1985"/>
      </w:tabs>
      <w:overflowPunct w:val="0"/>
      <w:autoSpaceDE w:val="0"/>
      <w:autoSpaceDN w:val="0"/>
      <w:adjustRightInd w:val="0"/>
      <w:spacing w:before="80"/>
      <w:textAlignment w:val="baseline"/>
    </w:pPr>
    <w:rPr>
      <w:sz w:val="22"/>
      <w:szCs w:val="18"/>
      <w:lang w:eastAsia="en-US"/>
    </w:rPr>
  </w:style>
  <w:style w:type="paragraph" w:styleId="FootnoteText">
    <w:name w:val="footnote text"/>
    <w:aliases w:val="TesePUC - Texto da Nota"/>
    <w:basedOn w:val="Note"/>
    <w:link w:val="FootnoteTextChar"/>
    <w:rsid w:val="009F1E23"/>
    <w:pPr>
      <w:keepLines/>
      <w:tabs>
        <w:tab w:val="left" w:pos="255"/>
      </w:tabs>
      <w:ind w:left="255" w:hanging="255"/>
    </w:pPr>
  </w:style>
  <w:style w:type="character" w:customStyle="1" w:styleId="FootnoteTextChar">
    <w:name w:val="Footnote Text Char"/>
    <w:aliases w:val="TesePUC - Texto da Nota Char"/>
    <w:basedOn w:val="DefaultParagraphFont"/>
    <w:link w:val="FootnoteText"/>
    <w:rsid w:val="009F1E23"/>
    <w:rPr>
      <w:sz w:val="24"/>
      <w:lang w:val="en-GB"/>
    </w:rPr>
  </w:style>
  <w:style w:type="paragraph" w:styleId="Index1">
    <w:name w:val="index 1"/>
    <w:basedOn w:val="Normal"/>
    <w:next w:val="Normal"/>
    <w:rsid w:val="009F1E23"/>
    <w:pPr>
      <w:tabs>
        <w:tab w:val="left" w:pos="794"/>
        <w:tab w:val="left" w:pos="1191"/>
        <w:tab w:val="left" w:pos="1588"/>
        <w:tab w:val="left" w:pos="1985"/>
      </w:tabs>
      <w:overflowPunct w:val="0"/>
      <w:autoSpaceDE w:val="0"/>
      <w:autoSpaceDN w:val="0"/>
      <w:adjustRightInd w:val="0"/>
      <w:textAlignment w:val="baseline"/>
    </w:pPr>
    <w:rPr>
      <w:lang w:eastAsia="en-US"/>
    </w:rPr>
  </w:style>
  <w:style w:type="paragraph" w:styleId="Index2">
    <w:name w:val="index 2"/>
    <w:basedOn w:val="Normal"/>
    <w:next w:val="Normal"/>
    <w:rsid w:val="009F1E23"/>
    <w:pPr>
      <w:tabs>
        <w:tab w:val="left" w:pos="794"/>
        <w:tab w:val="left" w:pos="1191"/>
        <w:tab w:val="left" w:pos="1588"/>
        <w:tab w:val="left" w:pos="1985"/>
      </w:tabs>
      <w:overflowPunct w:val="0"/>
      <w:autoSpaceDE w:val="0"/>
      <w:autoSpaceDN w:val="0"/>
      <w:adjustRightInd w:val="0"/>
      <w:ind w:left="283"/>
      <w:textAlignment w:val="baseline"/>
    </w:pPr>
    <w:rPr>
      <w:lang w:eastAsia="en-US"/>
    </w:rPr>
  </w:style>
  <w:style w:type="paragraph" w:styleId="Index3">
    <w:name w:val="index 3"/>
    <w:basedOn w:val="Normal"/>
    <w:next w:val="Normal"/>
    <w:rsid w:val="009F1E23"/>
    <w:pPr>
      <w:tabs>
        <w:tab w:val="left" w:pos="794"/>
        <w:tab w:val="left" w:pos="1191"/>
        <w:tab w:val="left" w:pos="1588"/>
        <w:tab w:val="left" w:pos="1985"/>
      </w:tabs>
      <w:overflowPunct w:val="0"/>
      <w:autoSpaceDE w:val="0"/>
      <w:autoSpaceDN w:val="0"/>
      <w:adjustRightInd w:val="0"/>
      <w:ind w:left="566"/>
      <w:textAlignment w:val="baseline"/>
    </w:pPr>
    <w:rPr>
      <w:lang w:eastAsia="en-US"/>
    </w:rPr>
  </w:style>
  <w:style w:type="paragraph" w:customStyle="1" w:styleId="Reftext">
    <w:name w:val="Ref_text"/>
    <w:basedOn w:val="Normal"/>
    <w:rsid w:val="006D3947"/>
    <w:pPr>
      <w:overflowPunct w:val="0"/>
      <w:autoSpaceDE w:val="0"/>
      <w:autoSpaceDN w:val="0"/>
      <w:adjustRightInd w:val="0"/>
      <w:ind w:left="2268" w:hanging="2268"/>
      <w:textAlignment w:val="baseline"/>
    </w:pPr>
    <w:rPr>
      <w:rFonts w:eastAsia="Times New Roman"/>
      <w:szCs w:val="20"/>
      <w:lang w:eastAsia="en-US"/>
    </w:rPr>
  </w:style>
  <w:style w:type="character" w:customStyle="1" w:styleId="FigureNotitleCar">
    <w:name w:val="Figure_No &amp; title Car"/>
    <w:basedOn w:val="DefaultParagraphFont"/>
    <w:link w:val="FigureNotitle"/>
    <w:rsid w:val="009F1E23"/>
    <w:rPr>
      <w:rFonts w:eastAsiaTheme="minorEastAsia"/>
      <w:b/>
      <w:sz w:val="24"/>
      <w:lang w:val="en-GB" w:eastAsia="ja-JP"/>
    </w:rPr>
  </w:style>
  <w:style w:type="paragraph" w:customStyle="1" w:styleId="toc0">
    <w:name w:val="toc 0"/>
    <w:basedOn w:val="Normal"/>
    <w:next w:val="TOC1"/>
    <w:rsid w:val="00AA7758"/>
    <w:pPr>
      <w:tabs>
        <w:tab w:val="right" w:pos="9639"/>
      </w:tabs>
      <w:overflowPunct w:val="0"/>
      <w:autoSpaceDE w:val="0"/>
      <w:autoSpaceDN w:val="0"/>
      <w:adjustRightInd w:val="0"/>
      <w:jc w:val="right"/>
      <w:textAlignment w:val="baseline"/>
    </w:pPr>
    <w:rPr>
      <w:b/>
      <w:lang w:eastAsia="en-US"/>
    </w:rPr>
  </w:style>
  <w:style w:type="paragraph" w:styleId="PlainText">
    <w:name w:val="Plain Text"/>
    <w:basedOn w:val="Normal"/>
    <w:link w:val="PlainTextChar"/>
    <w:rsid w:val="009F1E23"/>
    <w:pPr>
      <w:spacing w:before="0"/>
    </w:pPr>
    <w:rPr>
      <w:rFonts w:ascii="Courier New" w:hAnsi="Courier New" w:cs="Courier New"/>
      <w:lang w:val="fr-FR" w:eastAsia="en-US"/>
    </w:rPr>
  </w:style>
  <w:style w:type="character" w:customStyle="1" w:styleId="PlainTextChar">
    <w:name w:val="Plain Text Char"/>
    <w:basedOn w:val="DefaultParagraphFont"/>
    <w:link w:val="PlainText"/>
    <w:rsid w:val="009F1E23"/>
    <w:rPr>
      <w:rFonts w:ascii="Courier New" w:hAnsi="Courier New" w:cs="Courier New"/>
      <w:sz w:val="24"/>
      <w:lang w:val="fr-FR"/>
    </w:rPr>
  </w:style>
  <w:style w:type="paragraph" w:styleId="BodyText3">
    <w:name w:val="Body Text 3"/>
    <w:basedOn w:val="Normal"/>
    <w:link w:val="BodyText3Char"/>
    <w:rsid w:val="009F1E23"/>
    <w:pPr>
      <w:spacing w:before="0" w:after="120"/>
    </w:pPr>
    <w:rPr>
      <w:rFonts w:eastAsia="SimSun"/>
      <w:sz w:val="16"/>
      <w:szCs w:val="16"/>
      <w:lang w:val="fr-FR"/>
    </w:rPr>
  </w:style>
  <w:style w:type="character" w:customStyle="1" w:styleId="BodyText3Char">
    <w:name w:val="Body Text 3 Char"/>
    <w:basedOn w:val="DefaultParagraphFont"/>
    <w:link w:val="BodyText3"/>
    <w:rsid w:val="009F1E23"/>
    <w:rPr>
      <w:rFonts w:eastAsia="SimSun"/>
      <w:sz w:val="16"/>
      <w:szCs w:val="16"/>
      <w:lang w:val="fr-FR" w:eastAsia="zh-CN"/>
    </w:rPr>
  </w:style>
  <w:style w:type="paragraph" w:styleId="TableofFigures">
    <w:name w:val="table of figures"/>
    <w:basedOn w:val="Normal"/>
    <w:next w:val="Normal"/>
    <w:uiPriority w:val="99"/>
    <w:rsid w:val="006D3947"/>
    <w:pPr>
      <w:tabs>
        <w:tab w:val="right" w:leader="dot" w:pos="9639"/>
      </w:tabs>
    </w:pPr>
    <w:rPr>
      <w:rFonts w:eastAsia="MS Mincho"/>
    </w:rPr>
  </w:style>
  <w:style w:type="character" w:styleId="Strong">
    <w:name w:val="Strong"/>
    <w:basedOn w:val="DefaultParagraphFont"/>
    <w:rsid w:val="009F1E23"/>
    <w:rPr>
      <w:b/>
      <w:bCs/>
    </w:rPr>
  </w:style>
  <w:style w:type="numbering" w:styleId="ArticleSection">
    <w:name w:val="Outline List 3"/>
    <w:basedOn w:val="NoList"/>
    <w:rsid w:val="009F1E23"/>
    <w:pPr>
      <w:numPr>
        <w:numId w:val="1"/>
      </w:numPr>
    </w:pPr>
  </w:style>
  <w:style w:type="character" w:customStyle="1" w:styleId="Heading2Char">
    <w:name w:val="Heading 2 Char"/>
    <w:basedOn w:val="DefaultParagraphFont"/>
    <w:link w:val="Heading2"/>
    <w:rsid w:val="007242C6"/>
    <w:rPr>
      <w:rFonts w:eastAsiaTheme="minorEastAsia" w:cs="Arial"/>
      <w:b/>
      <w:bCs/>
      <w:iCs/>
      <w:lang w:val="en-GB" w:eastAsia="ja-JP"/>
    </w:rPr>
  </w:style>
  <w:style w:type="character" w:customStyle="1" w:styleId="HeaderChar">
    <w:name w:val="Header Char"/>
    <w:basedOn w:val="DefaultParagraphFont"/>
    <w:link w:val="Header"/>
    <w:uiPriority w:val="99"/>
    <w:rsid w:val="009F1E23"/>
    <w:rPr>
      <w:sz w:val="24"/>
    </w:rPr>
  </w:style>
  <w:style w:type="character" w:customStyle="1" w:styleId="FooterChar">
    <w:name w:val="Footer Char"/>
    <w:basedOn w:val="DefaultParagraphFont"/>
    <w:link w:val="Footer"/>
    <w:rsid w:val="009F1E23"/>
    <w:rPr>
      <w:sz w:val="24"/>
    </w:rPr>
  </w:style>
  <w:style w:type="paragraph" w:styleId="TOCHeading">
    <w:name w:val="TOC Heading"/>
    <w:basedOn w:val="Heading1"/>
    <w:next w:val="Normal"/>
    <w:uiPriority w:val="39"/>
    <w:unhideWhenUsed/>
    <w:qFormat/>
    <w:rsid w:val="009F1E23"/>
    <w:pPr>
      <w:keepLines/>
      <w:numPr>
        <w:numId w:val="0"/>
      </w:numPr>
      <w:spacing w:before="480" w:after="0" w:line="276" w:lineRule="auto"/>
      <w:outlineLvl w:val="9"/>
    </w:pPr>
    <w:rPr>
      <w:rFonts w:ascii="Cambria" w:eastAsia="Times New Roman" w:hAnsi="Cambria"/>
      <w:bCs/>
      <w:color w:val="365F91"/>
      <w:kern w:val="0"/>
      <w:sz w:val="28"/>
      <w:szCs w:val="28"/>
      <w:lang w:eastAsia="en-US"/>
    </w:rPr>
  </w:style>
  <w:style w:type="paragraph" w:customStyle="1" w:styleId="Tablelegend">
    <w:name w:val="Table_legend"/>
    <w:basedOn w:val="Normal"/>
    <w:rsid w:val="006D394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textAlignment w:val="baseline"/>
    </w:pPr>
    <w:rPr>
      <w:rFonts w:eastAsia="Times New Roman"/>
      <w:sz w:val="22"/>
      <w:szCs w:val="20"/>
      <w:lang w:eastAsia="en-US"/>
    </w:rPr>
  </w:style>
  <w:style w:type="character" w:customStyle="1" w:styleId="Heading3Char">
    <w:name w:val="Heading 3 Char"/>
    <w:basedOn w:val="DefaultParagraphFont"/>
    <w:link w:val="Heading3"/>
    <w:rsid w:val="009F1E23"/>
    <w:rPr>
      <w:rFonts w:eastAsia="Times New Roman" w:cs="Arial"/>
      <w:b/>
      <w:bCs/>
      <w:szCs w:val="26"/>
      <w:lang w:eastAsia="en-US"/>
    </w:rPr>
  </w:style>
  <w:style w:type="character" w:customStyle="1" w:styleId="CommentTextChar">
    <w:name w:val="Comment Text Char"/>
    <w:basedOn w:val="DefaultParagraphFont"/>
    <w:link w:val="CommentText"/>
    <w:rsid w:val="00161004"/>
    <w:rPr>
      <w:rFonts w:eastAsia="Times New Roman"/>
      <w:lang w:eastAsia="en-US"/>
    </w:rPr>
  </w:style>
  <w:style w:type="paragraph" w:styleId="Date">
    <w:name w:val="Date"/>
    <w:basedOn w:val="Normal"/>
    <w:next w:val="Normal"/>
    <w:link w:val="DateChar"/>
    <w:rsid w:val="00E2596F"/>
    <w:pPr>
      <w:spacing w:before="60"/>
    </w:pPr>
    <w:rPr>
      <w:rFonts w:ascii="Palatino" w:eastAsia="Batang" w:hAnsi="Palatino"/>
      <w:lang w:eastAsia="en-US"/>
    </w:rPr>
  </w:style>
  <w:style w:type="character" w:customStyle="1" w:styleId="DateChar">
    <w:name w:val="Date Char"/>
    <w:basedOn w:val="DefaultParagraphFont"/>
    <w:link w:val="Date"/>
    <w:rsid w:val="00161004"/>
    <w:rPr>
      <w:rFonts w:ascii="Palatino" w:eastAsia="Batang" w:hAnsi="Palatino"/>
      <w:sz w:val="24"/>
      <w:szCs w:val="24"/>
      <w:lang w:val="en-GB" w:eastAsia="en-US"/>
    </w:rPr>
  </w:style>
  <w:style w:type="paragraph" w:styleId="Title">
    <w:name w:val="Title"/>
    <w:basedOn w:val="Normal"/>
    <w:link w:val="TitleChar"/>
    <w:qFormat/>
    <w:rsid w:val="00161004"/>
    <w:pPr>
      <w:numPr>
        <w:numId w:val="2"/>
      </w:numPr>
      <w:tabs>
        <w:tab w:val="clear" w:pos="936"/>
      </w:tabs>
      <w:spacing w:before="60" w:after="120"/>
      <w:ind w:left="0" w:firstLine="0"/>
      <w:jc w:val="center"/>
    </w:pPr>
    <w:rPr>
      <w:rFonts w:ascii="Book Antiqua" w:eastAsia="Batang" w:hAnsi="Book Antiqua"/>
      <w:b/>
      <w:sz w:val="40"/>
      <w:lang w:eastAsia="en-US"/>
    </w:rPr>
  </w:style>
  <w:style w:type="character" w:customStyle="1" w:styleId="TitleChar">
    <w:name w:val="Title Char"/>
    <w:basedOn w:val="DefaultParagraphFont"/>
    <w:link w:val="Title"/>
    <w:rsid w:val="00161004"/>
    <w:rPr>
      <w:rFonts w:ascii="Book Antiqua" w:eastAsia="Batang" w:hAnsi="Book Antiqua"/>
      <w:b/>
      <w:sz w:val="40"/>
      <w:szCs w:val="24"/>
      <w:lang w:val="en-GB" w:eastAsia="en-US"/>
    </w:rPr>
  </w:style>
  <w:style w:type="paragraph" w:styleId="EndnoteText">
    <w:name w:val="endnote text"/>
    <w:basedOn w:val="Normal"/>
    <w:link w:val="EndnoteTextChar"/>
    <w:rsid w:val="00161004"/>
    <w:pPr>
      <w:tabs>
        <w:tab w:val="left" w:pos="794"/>
        <w:tab w:val="left" w:pos="1191"/>
        <w:tab w:val="left" w:pos="1588"/>
        <w:tab w:val="left" w:pos="1985"/>
      </w:tabs>
      <w:overflowPunct w:val="0"/>
      <w:autoSpaceDE w:val="0"/>
      <w:autoSpaceDN w:val="0"/>
      <w:adjustRightInd w:val="0"/>
      <w:textAlignment w:val="baseline"/>
    </w:pPr>
    <w:rPr>
      <w:lang w:eastAsia="en-US"/>
    </w:rPr>
  </w:style>
  <w:style w:type="character" w:customStyle="1" w:styleId="EndnoteTextChar">
    <w:name w:val="Endnote Text Char"/>
    <w:basedOn w:val="DefaultParagraphFont"/>
    <w:link w:val="EndnoteText"/>
    <w:rsid w:val="00161004"/>
    <w:rPr>
      <w:lang w:val="en-GB" w:eastAsia="en-US"/>
    </w:rPr>
  </w:style>
  <w:style w:type="character" w:styleId="Emphasis">
    <w:name w:val="Emphasis"/>
    <w:basedOn w:val="DefaultParagraphFont"/>
    <w:rsid w:val="00161004"/>
    <w:rPr>
      <w:i/>
      <w:iCs/>
    </w:rPr>
  </w:style>
  <w:style w:type="character" w:styleId="HTMLCode">
    <w:name w:val="HTML Code"/>
    <w:basedOn w:val="DefaultParagraphFont"/>
    <w:rsid w:val="00161004"/>
    <w:rPr>
      <w:rFonts w:ascii="Courier New" w:eastAsia="Times New Roman" w:hAnsi="Courier New" w:cs="Courier New" w:hint="default"/>
      <w:color w:val="800000"/>
      <w:sz w:val="20"/>
      <w:szCs w:val="20"/>
    </w:rPr>
  </w:style>
  <w:style w:type="character" w:customStyle="1" w:styleId="NoteChar">
    <w:name w:val="Note Char"/>
    <w:link w:val="Note"/>
    <w:locked/>
    <w:rsid w:val="00432224"/>
    <w:rPr>
      <w:sz w:val="22"/>
      <w:szCs w:val="18"/>
      <w:lang w:val="en-GB" w:eastAsia="en-US"/>
    </w:rPr>
  </w:style>
  <w:style w:type="paragraph" w:styleId="Subtitle">
    <w:name w:val="Subtitle"/>
    <w:basedOn w:val="Normal"/>
    <w:next w:val="Normal"/>
    <w:link w:val="SubtitleChar"/>
    <w:rsid w:val="00EA1DEA"/>
    <w:pPr>
      <w:numPr>
        <w:ilvl w:val="1"/>
      </w:numPr>
      <w:spacing w:after="160"/>
    </w:pPr>
    <w:rPr>
      <w:rFonts w:asciiTheme="minorHAnsi"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A1DEA"/>
    <w:rPr>
      <w:rFonts w:asciiTheme="minorHAnsi" w:eastAsiaTheme="minorEastAsia" w:hAnsiTheme="minorHAnsi" w:cstheme="minorBidi"/>
      <w:color w:val="5A5A5A" w:themeColor="text1" w:themeTint="A5"/>
      <w:spacing w:val="15"/>
      <w:sz w:val="22"/>
      <w:szCs w:val="22"/>
      <w:lang w:val="en-GB" w:eastAsia="ja-JP"/>
    </w:rPr>
  </w:style>
  <w:style w:type="paragraph" w:styleId="Quote">
    <w:name w:val="Quote"/>
    <w:basedOn w:val="Normal"/>
    <w:next w:val="Normal"/>
    <w:link w:val="QuoteChar"/>
    <w:uiPriority w:val="29"/>
    <w:rsid w:val="00EA1DE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A1DEA"/>
    <w:rPr>
      <w:rFonts w:eastAsiaTheme="minorEastAsia"/>
      <w:i/>
      <w:iCs/>
      <w:color w:val="404040" w:themeColor="text1" w:themeTint="BF"/>
      <w:sz w:val="24"/>
      <w:szCs w:val="24"/>
      <w:lang w:val="en-GB" w:eastAsia="ja-JP"/>
    </w:rPr>
  </w:style>
  <w:style w:type="paragraph" w:styleId="ListParagraph">
    <w:name w:val="List Paragraph"/>
    <w:basedOn w:val="Normal"/>
    <w:uiPriority w:val="34"/>
    <w:qFormat/>
    <w:rsid w:val="000D5DDB"/>
    <w:pPr>
      <w:ind w:leftChars="400" w:left="840"/>
    </w:pPr>
  </w:style>
  <w:style w:type="paragraph" w:styleId="Revision">
    <w:name w:val="Revision"/>
    <w:hidden/>
    <w:uiPriority w:val="99"/>
    <w:semiHidden/>
    <w:rsid w:val="006D3947"/>
    <w:rPr>
      <w:rFonts w:eastAsiaTheme="minorEastAsia"/>
      <w:sz w:val="24"/>
      <w:szCs w:val="24"/>
      <w:lang w:val="en-GB" w:eastAsia="ja-JP"/>
    </w:rPr>
  </w:style>
  <w:style w:type="paragraph" w:styleId="BalloonText">
    <w:name w:val="Balloon Text"/>
    <w:basedOn w:val="Normal"/>
    <w:link w:val="BalloonTextChar"/>
    <w:semiHidden/>
    <w:unhideWhenUsed/>
    <w:rsid w:val="00594732"/>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semiHidden/>
    <w:rsid w:val="00594732"/>
    <w:rPr>
      <w:rFonts w:ascii="Lucida Grande" w:eastAsiaTheme="minorEastAsia" w:hAnsi="Lucida Grande" w:cs="Lucida Grande"/>
      <w:sz w:val="18"/>
      <w:szCs w:val="18"/>
      <w:lang w:val="en-GB" w:eastAsia="ja-JP"/>
    </w:rPr>
  </w:style>
  <w:style w:type="paragraph" w:customStyle="1" w:styleId="AVCBulletlevel1CharChar">
    <w:name w:val="AVC Bullet level 1 Char Char"/>
    <w:basedOn w:val="Normal"/>
    <w:link w:val="AVCBulletlevel1CharCharChar"/>
    <w:uiPriority w:val="99"/>
    <w:rsid w:val="00C147B4"/>
    <w:pPr>
      <w:numPr>
        <w:numId w:val="7"/>
      </w:numPr>
      <w:tabs>
        <w:tab w:val="left" w:pos="792"/>
        <w:tab w:val="left" w:pos="1195"/>
        <w:tab w:val="left" w:pos="1588"/>
        <w:tab w:val="left" w:pos="1985"/>
        <w:tab w:val="left" w:pos="2376"/>
        <w:tab w:val="left" w:pos="2779"/>
      </w:tabs>
      <w:overflowPunct w:val="0"/>
      <w:autoSpaceDE w:val="0"/>
      <w:autoSpaceDN w:val="0"/>
      <w:adjustRightInd w:val="0"/>
      <w:spacing w:before="136"/>
      <w:textAlignment w:val="baseline"/>
    </w:pPr>
    <w:rPr>
      <w:rFonts w:ascii="Times" w:eastAsia="Malgun Gothic" w:hAnsi="Times"/>
      <w:sz w:val="24"/>
      <w:lang w:eastAsia="en-US"/>
    </w:rPr>
  </w:style>
  <w:style w:type="character" w:customStyle="1" w:styleId="AVCBulletlevel1CharCharChar">
    <w:name w:val="AVC Bullet level 1 Char Char Char"/>
    <w:link w:val="AVCBulletlevel1CharChar"/>
    <w:uiPriority w:val="99"/>
    <w:locked/>
    <w:rsid w:val="00C147B4"/>
    <w:rPr>
      <w:rFonts w:ascii="Times" w:eastAsia="Malgun Gothic" w:hAnsi="Times"/>
      <w:sz w:val="24"/>
      <w:szCs w:val="24"/>
      <w:lang w:val="en-GB" w:eastAsia="en-US"/>
    </w:rPr>
  </w:style>
  <w:style w:type="character" w:customStyle="1" w:styleId="CaptionChar">
    <w:name w:val="Caption Char"/>
    <w:link w:val="Caption"/>
    <w:locked/>
    <w:rsid w:val="00C147B4"/>
    <w:rPr>
      <w:rFonts w:eastAsia="SimSun"/>
      <w:b/>
      <w:bCs/>
      <w:szCs w:val="24"/>
      <w:lang w:val="fr-FR" w:eastAsia="ja-JP"/>
    </w:rPr>
  </w:style>
  <w:style w:type="paragraph" w:customStyle="1" w:styleId="Equationsmallertabs">
    <w:name w:val="Equation smaller tabs"/>
    <w:basedOn w:val="Normal"/>
    <w:qFormat/>
    <w:rsid w:val="00C147B4"/>
    <w:pPr>
      <w:tabs>
        <w:tab w:val="left" w:pos="794"/>
        <w:tab w:val="left" w:pos="1170"/>
        <w:tab w:val="left" w:pos="1588"/>
        <w:tab w:val="left" w:pos="1890"/>
        <w:tab w:val="left" w:pos="2160"/>
        <w:tab w:val="left" w:pos="2430"/>
        <w:tab w:val="center" w:pos="4849"/>
        <w:tab w:val="right" w:pos="9696"/>
      </w:tabs>
      <w:overflowPunct w:val="0"/>
      <w:autoSpaceDE w:val="0"/>
      <w:autoSpaceDN w:val="0"/>
      <w:adjustRightInd w:val="0"/>
      <w:spacing w:before="136"/>
      <w:ind w:left="794"/>
      <w:jc w:val="left"/>
      <w:textAlignment w:val="baseline"/>
    </w:pPr>
    <w:rPr>
      <w:rFonts w:eastAsia="Malgun Gothic"/>
      <w:sz w:val="24"/>
      <w:szCs w:val="22"/>
      <w:lang w:val="en-CA" w:eastAsia="ko-KR"/>
    </w:rPr>
  </w:style>
  <w:style w:type="character" w:customStyle="1" w:styleId="CaptionChar1">
    <w:name w:val="Caption Char1"/>
    <w:locked/>
    <w:rsid w:val="00140365"/>
    <w:rPr>
      <w:rFonts w:ascii="Times New Roman" w:eastAsia="Malgun Gothic" w:hAnsi="Times New Roman"/>
      <w:b/>
      <w:bCs/>
      <w:lang w:eastAsia="en-US"/>
    </w:rPr>
  </w:style>
  <w:style w:type="paragraph" w:customStyle="1" w:styleId="enumlev1">
    <w:name w:val="enumlev1"/>
    <w:basedOn w:val="Normal"/>
    <w:uiPriority w:val="99"/>
    <w:rsid w:val="00736C70"/>
    <w:pPr>
      <w:tabs>
        <w:tab w:val="left" w:pos="794"/>
        <w:tab w:val="left" w:pos="1191"/>
        <w:tab w:val="left" w:pos="1588"/>
        <w:tab w:val="left" w:pos="1985"/>
      </w:tabs>
      <w:overflowPunct w:val="0"/>
      <w:autoSpaceDE w:val="0"/>
      <w:autoSpaceDN w:val="0"/>
      <w:adjustRightInd w:val="0"/>
      <w:spacing w:before="86"/>
      <w:ind w:left="1191" w:hanging="397"/>
      <w:textAlignment w:val="baseline"/>
    </w:pPr>
    <w:rPr>
      <w:rFonts w:eastAsia="Times New Roman"/>
      <w:szCs w:val="20"/>
      <w:lang w:eastAsia="en-US"/>
    </w:rPr>
  </w:style>
  <w:style w:type="paragraph" w:customStyle="1" w:styleId="Equation">
    <w:name w:val="Equation"/>
    <w:basedOn w:val="Normal"/>
    <w:qFormat/>
    <w:rsid w:val="00736C70"/>
    <w:pPr>
      <w:tabs>
        <w:tab w:val="left" w:pos="794"/>
        <w:tab w:val="left" w:pos="1588"/>
        <w:tab w:val="center" w:pos="4849"/>
        <w:tab w:val="right" w:pos="9696"/>
      </w:tabs>
      <w:overflowPunct w:val="0"/>
      <w:autoSpaceDE w:val="0"/>
      <w:autoSpaceDN w:val="0"/>
      <w:adjustRightInd w:val="0"/>
      <w:spacing w:before="193" w:after="240"/>
      <w:jc w:val="left"/>
      <w:textAlignment w:val="baseline"/>
    </w:pPr>
    <w:rPr>
      <w:rFonts w:eastAsia="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0424">
      <w:bodyDiv w:val="1"/>
      <w:marLeft w:val="0"/>
      <w:marRight w:val="0"/>
      <w:marTop w:val="0"/>
      <w:marBottom w:val="0"/>
      <w:divBdr>
        <w:top w:val="none" w:sz="0" w:space="0" w:color="auto"/>
        <w:left w:val="none" w:sz="0" w:space="0" w:color="auto"/>
        <w:bottom w:val="none" w:sz="0" w:space="0" w:color="auto"/>
        <w:right w:val="none" w:sz="0" w:space="0" w:color="auto"/>
      </w:divBdr>
    </w:div>
    <w:div w:id="81755722">
      <w:bodyDiv w:val="1"/>
      <w:marLeft w:val="0"/>
      <w:marRight w:val="0"/>
      <w:marTop w:val="0"/>
      <w:marBottom w:val="0"/>
      <w:divBdr>
        <w:top w:val="none" w:sz="0" w:space="0" w:color="auto"/>
        <w:left w:val="none" w:sz="0" w:space="0" w:color="auto"/>
        <w:bottom w:val="none" w:sz="0" w:space="0" w:color="auto"/>
        <w:right w:val="none" w:sz="0" w:space="0" w:color="auto"/>
      </w:divBdr>
    </w:div>
    <w:div w:id="198469619">
      <w:bodyDiv w:val="1"/>
      <w:marLeft w:val="0"/>
      <w:marRight w:val="0"/>
      <w:marTop w:val="0"/>
      <w:marBottom w:val="0"/>
      <w:divBdr>
        <w:top w:val="none" w:sz="0" w:space="0" w:color="auto"/>
        <w:left w:val="none" w:sz="0" w:space="0" w:color="auto"/>
        <w:bottom w:val="none" w:sz="0" w:space="0" w:color="auto"/>
        <w:right w:val="none" w:sz="0" w:space="0" w:color="auto"/>
      </w:divBdr>
    </w:div>
    <w:div w:id="386300419">
      <w:bodyDiv w:val="1"/>
      <w:marLeft w:val="0"/>
      <w:marRight w:val="0"/>
      <w:marTop w:val="0"/>
      <w:marBottom w:val="0"/>
      <w:divBdr>
        <w:top w:val="none" w:sz="0" w:space="0" w:color="auto"/>
        <w:left w:val="none" w:sz="0" w:space="0" w:color="auto"/>
        <w:bottom w:val="none" w:sz="0" w:space="0" w:color="auto"/>
        <w:right w:val="none" w:sz="0" w:space="0" w:color="auto"/>
      </w:divBdr>
    </w:div>
    <w:div w:id="399913291">
      <w:bodyDiv w:val="1"/>
      <w:marLeft w:val="0"/>
      <w:marRight w:val="0"/>
      <w:marTop w:val="0"/>
      <w:marBottom w:val="0"/>
      <w:divBdr>
        <w:top w:val="none" w:sz="0" w:space="0" w:color="auto"/>
        <w:left w:val="none" w:sz="0" w:space="0" w:color="auto"/>
        <w:bottom w:val="none" w:sz="0" w:space="0" w:color="auto"/>
        <w:right w:val="none" w:sz="0" w:space="0" w:color="auto"/>
      </w:divBdr>
    </w:div>
    <w:div w:id="400257677">
      <w:bodyDiv w:val="1"/>
      <w:marLeft w:val="0"/>
      <w:marRight w:val="0"/>
      <w:marTop w:val="0"/>
      <w:marBottom w:val="0"/>
      <w:divBdr>
        <w:top w:val="none" w:sz="0" w:space="0" w:color="auto"/>
        <w:left w:val="none" w:sz="0" w:space="0" w:color="auto"/>
        <w:bottom w:val="none" w:sz="0" w:space="0" w:color="auto"/>
        <w:right w:val="none" w:sz="0" w:space="0" w:color="auto"/>
      </w:divBdr>
    </w:div>
    <w:div w:id="451363652">
      <w:bodyDiv w:val="1"/>
      <w:marLeft w:val="0"/>
      <w:marRight w:val="0"/>
      <w:marTop w:val="0"/>
      <w:marBottom w:val="0"/>
      <w:divBdr>
        <w:top w:val="none" w:sz="0" w:space="0" w:color="auto"/>
        <w:left w:val="none" w:sz="0" w:space="0" w:color="auto"/>
        <w:bottom w:val="none" w:sz="0" w:space="0" w:color="auto"/>
        <w:right w:val="none" w:sz="0" w:space="0" w:color="auto"/>
      </w:divBdr>
    </w:div>
    <w:div w:id="453601257">
      <w:bodyDiv w:val="1"/>
      <w:marLeft w:val="0"/>
      <w:marRight w:val="0"/>
      <w:marTop w:val="0"/>
      <w:marBottom w:val="0"/>
      <w:divBdr>
        <w:top w:val="none" w:sz="0" w:space="0" w:color="auto"/>
        <w:left w:val="none" w:sz="0" w:space="0" w:color="auto"/>
        <w:bottom w:val="none" w:sz="0" w:space="0" w:color="auto"/>
        <w:right w:val="none" w:sz="0" w:space="0" w:color="auto"/>
      </w:divBdr>
    </w:div>
    <w:div w:id="479229297">
      <w:bodyDiv w:val="1"/>
      <w:marLeft w:val="0"/>
      <w:marRight w:val="0"/>
      <w:marTop w:val="0"/>
      <w:marBottom w:val="0"/>
      <w:divBdr>
        <w:top w:val="none" w:sz="0" w:space="0" w:color="auto"/>
        <w:left w:val="none" w:sz="0" w:space="0" w:color="auto"/>
        <w:bottom w:val="none" w:sz="0" w:space="0" w:color="auto"/>
        <w:right w:val="none" w:sz="0" w:space="0" w:color="auto"/>
      </w:divBdr>
    </w:div>
    <w:div w:id="583422256">
      <w:bodyDiv w:val="1"/>
      <w:marLeft w:val="0"/>
      <w:marRight w:val="0"/>
      <w:marTop w:val="0"/>
      <w:marBottom w:val="0"/>
      <w:divBdr>
        <w:top w:val="none" w:sz="0" w:space="0" w:color="auto"/>
        <w:left w:val="none" w:sz="0" w:space="0" w:color="auto"/>
        <w:bottom w:val="none" w:sz="0" w:space="0" w:color="auto"/>
        <w:right w:val="none" w:sz="0" w:space="0" w:color="auto"/>
      </w:divBdr>
    </w:div>
    <w:div w:id="832530460">
      <w:bodyDiv w:val="1"/>
      <w:marLeft w:val="0"/>
      <w:marRight w:val="0"/>
      <w:marTop w:val="0"/>
      <w:marBottom w:val="0"/>
      <w:divBdr>
        <w:top w:val="none" w:sz="0" w:space="0" w:color="auto"/>
        <w:left w:val="none" w:sz="0" w:space="0" w:color="auto"/>
        <w:bottom w:val="none" w:sz="0" w:space="0" w:color="auto"/>
        <w:right w:val="none" w:sz="0" w:space="0" w:color="auto"/>
      </w:divBdr>
    </w:div>
    <w:div w:id="834344623">
      <w:bodyDiv w:val="1"/>
      <w:marLeft w:val="0"/>
      <w:marRight w:val="0"/>
      <w:marTop w:val="0"/>
      <w:marBottom w:val="0"/>
      <w:divBdr>
        <w:top w:val="none" w:sz="0" w:space="0" w:color="auto"/>
        <w:left w:val="none" w:sz="0" w:space="0" w:color="auto"/>
        <w:bottom w:val="none" w:sz="0" w:space="0" w:color="auto"/>
        <w:right w:val="none" w:sz="0" w:space="0" w:color="auto"/>
      </w:divBdr>
    </w:div>
    <w:div w:id="868907167">
      <w:bodyDiv w:val="1"/>
      <w:marLeft w:val="0"/>
      <w:marRight w:val="0"/>
      <w:marTop w:val="0"/>
      <w:marBottom w:val="0"/>
      <w:divBdr>
        <w:top w:val="none" w:sz="0" w:space="0" w:color="auto"/>
        <w:left w:val="none" w:sz="0" w:space="0" w:color="auto"/>
        <w:bottom w:val="none" w:sz="0" w:space="0" w:color="auto"/>
        <w:right w:val="none" w:sz="0" w:space="0" w:color="auto"/>
      </w:divBdr>
    </w:div>
    <w:div w:id="873465976">
      <w:bodyDiv w:val="1"/>
      <w:marLeft w:val="0"/>
      <w:marRight w:val="0"/>
      <w:marTop w:val="0"/>
      <w:marBottom w:val="0"/>
      <w:divBdr>
        <w:top w:val="none" w:sz="0" w:space="0" w:color="auto"/>
        <w:left w:val="none" w:sz="0" w:space="0" w:color="auto"/>
        <w:bottom w:val="none" w:sz="0" w:space="0" w:color="auto"/>
        <w:right w:val="none" w:sz="0" w:space="0" w:color="auto"/>
      </w:divBdr>
    </w:div>
    <w:div w:id="877546195">
      <w:bodyDiv w:val="1"/>
      <w:marLeft w:val="0"/>
      <w:marRight w:val="0"/>
      <w:marTop w:val="0"/>
      <w:marBottom w:val="0"/>
      <w:divBdr>
        <w:top w:val="none" w:sz="0" w:space="0" w:color="auto"/>
        <w:left w:val="none" w:sz="0" w:space="0" w:color="auto"/>
        <w:bottom w:val="none" w:sz="0" w:space="0" w:color="auto"/>
        <w:right w:val="none" w:sz="0" w:space="0" w:color="auto"/>
      </w:divBdr>
    </w:div>
    <w:div w:id="926501231">
      <w:bodyDiv w:val="1"/>
      <w:marLeft w:val="0"/>
      <w:marRight w:val="0"/>
      <w:marTop w:val="0"/>
      <w:marBottom w:val="0"/>
      <w:divBdr>
        <w:top w:val="none" w:sz="0" w:space="0" w:color="auto"/>
        <w:left w:val="none" w:sz="0" w:space="0" w:color="auto"/>
        <w:bottom w:val="none" w:sz="0" w:space="0" w:color="auto"/>
        <w:right w:val="none" w:sz="0" w:space="0" w:color="auto"/>
      </w:divBdr>
    </w:div>
    <w:div w:id="993531020">
      <w:bodyDiv w:val="1"/>
      <w:marLeft w:val="0"/>
      <w:marRight w:val="0"/>
      <w:marTop w:val="0"/>
      <w:marBottom w:val="0"/>
      <w:divBdr>
        <w:top w:val="none" w:sz="0" w:space="0" w:color="auto"/>
        <w:left w:val="none" w:sz="0" w:space="0" w:color="auto"/>
        <w:bottom w:val="none" w:sz="0" w:space="0" w:color="auto"/>
        <w:right w:val="none" w:sz="0" w:space="0" w:color="auto"/>
      </w:divBdr>
    </w:div>
    <w:div w:id="1018578692">
      <w:bodyDiv w:val="1"/>
      <w:marLeft w:val="0"/>
      <w:marRight w:val="0"/>
      <w:marTop w:val="0"/>
      <w:marBottom w:val="0"/>
      <w:divBdr>
        <w:top w:val="none" w:sz="0" w:space="0" w:color="auto"/>
        <w:left w:val="none" w:sz="0" w:space="0" w:color="auto"/>
        <w:bottom w:val="none" w:sz="0" w:space="0" w:color="auto"/>
        <w:right w:val="none" w:sz="0" w:space="0" w:color="auto"/>
      </w:divBdr>
      <w:divsChild>
        <w:div w:id="788934348">
          <w:marLeft w:val="0"/>
          <w:marRight w:val="0"/>
          <w:marTop w:val="0"/>
          <w:marBottom w:val="0"/>
          <w:divBdr>
            <w:top w:val="none" w:sz="0" w:space="0" w:color="auto"/>
            <w:left w:val="none" w:sz="0" w:space="0" w:color="auto"/>
            <w:bottom w:val="none" w:sz="0" w:space="0" w:color="auto"/>
            <w:right w:val="none" w:sz="0" w:space="0" w:color="auto"/>
          </w:divBdr>
        </w:div>
        <w:div w:id="1687055750">
          <w:marLeft w:val="0"/>
          <w:marRight w:val="0"/>
          <w:marTop w:val="0"/>
          <w:marBottom w:val="0"/>
          <w:divBdr>
            <w:top w:val="none" w:sz="0" w:space="0" w:color="auto"/>
            <w:left w:val="none" w:sz="0" w:space="0" w:color="auto"/>
            <w:bottom w:val="none" w:sz="0" w:space="0" w:color="auto"/>
            <w:right w:val="none" w:sz="0" w:space="0" w:color="auto"/>
          </w:divBdr>
        </w:div>
        <w:div w:id="1518228572">
          <w:marLeft w:val="0"/>
          <w:marRight w:val="0"/>
          <w:marTop w:val="0"/>
          <w:marBottom w:val="0"/>
          <w:divBdr>
            <w:top w:val="none" w:sz="0" w:space="0" w:color="auto"/>
            <w:left w:val="none" w:sz="0" w:space="0" w:color="auto"/>
            <w:bottom w:val="none" w:sz="0" w:space="0" w:color="auto"/>
            <w:right w:val="none" w:sz="0" w:space="0" w:color="auto"/>
          </w:divBdr>
        </w:div>
        <w:div w:id="1800145319">
          <w:marLeft w:val="0"/>
          <w:marRight w:val="0"/>
          <w:marTop w:val="0"/>
          <w:marBottom w:val="0"/>
          <w:divBdr>
            <w:top w:val="none" w:sz="0" w:space="0" w:color="auto"/>
            <w:left w:val="none" w:sz="0" w:space="0" w:color="auto"/>
            <w:bottom w:val="none" w:sz="0" w:space="0" w:color="auto"/>
            <w:right w:val="none" w:sz="0" w:space="0" w:color="auto"/>
          </w:divBdr>
        </w:div>
        <w:div w:id="1153109471">
          <w:marLeft w:val="0"/>
          <w:marRight w:val="0"/>
          <w:marTop w:val="0"/>
          <w:marBottom w:val="0"/>
          <w:divBdr>
            <w:top w:val="none" w:sz="0" w:space="0" w:color="auto"/>
            <w:left w:val="none" w:sz="0" w:space="0" w:color="auto"/>
            <w:bottom w:val="none" w:sz="0" w:space="0" w:color="auto"/>
            <w:right w:val="none" w:sz="0" w:space="0" w:color="auto"/>
          </w:divBdr>
        </w:div>
      </w:divsChild>
    </w:div>
    <w:div w:id="1030568805">
      <w:bodyDiv w:val="1"/>
      <w:marLeft w:val="0"/>
      <w:marRight w:val="0"/>
      <w:marTop w:val="0"/>
      <w:marBottom w:val="0"/>
      <w:divBdr>
        <w:top w:val="none" w:sz="0" w:space="0" w:color="auto"/>
        <w:left w:val="none" w:sz="0" w:space="0" w:color="auto"/>
        <w:bottom w:val="none" w:sz="0" w:space="0" w:color="auto"/>
        <w:right w:val="none" w:sz="0" w:space="0" w:color="auto"/>
      </w:divBdr>
    </w:div>
    <w:div w:id="1111706357">
      <w:bodyDiv w:val="1"/>
      <w:marLeft w:val="0"/>
      <w:marRight w:val="0"/>
      <w:marTop w:val="0"/>
      <w:marBottom w:val="0"/>
      <w:divBdr>
        <w:top w:val="none" w:sz="0" w:space="0" w:color="auto"/>
        <w:left w:val="none" w:sz="0" w:space="0" w:color="auto"/>
        <w:bottom w:val="none" w:sz="0" w:space="0" w:color="auto"/>
        <w:right w:val="none" w:sz="0" w:space="0" w:color="auto"/>
      </w:divBdr>
    </w:div>
    <w:div w:id="1132947115">
      <w:bodyDiv w:val="1"/>
      <w:marLeft w:val="0"/>
      <w:marRight w:val="0"/>
      <w:marTop w:val="0"/>
      <w:marBottom w:val="0"/>
      <w:divBdr>
        <w:top w:val="none" w:sz="0" w:space="0" w:color="auto"/>
        <w:left w:val="none" w:sz="0" w:space="0" w:color="auto"/>
        <w:bottom w:val="none" w:sz="0" w:space="0" w:color="auto"/>
        <w:right w:val="none" w:sz="0" w:space="0" w:color="auto"/>
      </w:divBdr>
    </w:div>
    <w:div w:id="1339769034">
      <w:bodyDiv w:val="1"/>
      <w:marLeft w:val="0"/>
      <w:marRight w:val="0"/>
      <w:marTop w:val="0"/>
      <w:marBottom w:val="0"/>
      <w:divBdr>
        <w:top w:val="none" w:sz="0" w:space="0" w:color="auto"/>
        <w:left w:val="none" w:sz="0" w:space="0" w:color="auto"/>
        <w:bottom w:val="none" w:sz="0" w:space="0" w:color="auto"/>
        <w:right w:val="none" w:sz="0" w:space="0" w:color="auto"/>
      </w:divBdr>
    </w:div>
    <w:div w:id="1418088669">
      <w:bodyDiv w:val="1"/>
      <w:marLeft w:val="0"/>
      <w:marRight w:val="0"/>
      <w:marTop w:val="0"/>
      <w:marBottom w:val="0"/>
      <w:divBdr>
        <w:top w:val="none" w:sz="0" w:space="0" w:color="auto"/>
        <w:left w:val="none" w:sz="0" w:space="0" w:color="auto"/>
        <w:bottom w:val="none" w:sz="0" w:space="0" w:color="auto"/>
        <w:right w:val="none" w:sz="0" w:space="0" w:color="auto"/>
      </w:divBdr>
    </w:div>
    <w:div w:id="1861776063">
      <w:bodyDiv w:val="1"/>
      <w:marLeft w:val="0"/>
      <w:marRight w:val="0"/>
      <w:marTop w:val="0"/>
      <w:marBottom w:val="0"/>
      <w:divBdr>
        <w:top w:val="none" w:sz="0" w:space="0" w:color="auto"/>
        <w:left w:val="none" w:sz="0" w:space="0" w:color="auto"/>
        <w:bottom w:val="none" w:sz="0" w:space="0" w:color="auto"/>
        <w:right w:val="none" w:sz="0" w:space="0" w:color="auto"/>
      </w:divBdr>
      <w:divsChild>
        <w:div w:id="1194227612">
          <w:marLeft w:val="0"/>
          <w:marRight w:val="0"/>
          <w:marTop w:val="0"/>
          <w:marBottom w:val="0"/>
          <w:divBdr>
            <w:top w:val="none" w:sz="0" w:space="0" w:color="auto"/>
            <w:left w:val="none" w:sz="0" w:space="0" w:color="auto"/>
            <w:bottom w:val="none" w:sz="0" w:space="0" w:color="auto"/>
            <w:right w:val="none" w:sz="0" w:space="0" w:color="auto"/>
          </w:divBdr>
        </w:div>
        <w:div w:id="1174613238">
          <w:marLeft w:val="0"/>
          <w:marRight w:val="0"/>
          <w:marTop w:val="0"/>
          <w:marBottom w:val="0"/>
          <w:divBdr>
            <w:top w:val="none" w:sz="0" w:space="0" w:color="auto"/>
            <w:left w:val="none" w:sz="0" w:space="0" w:color="auto"/>
            <w:bottom w:val="none" w:sz="0" w:space="0" w:color="auto"/>
            <w:right w:val="none" w:sz="0" w:space="0" w:color="auto"/>
          </w:divBdr>
        </w:div>
        <w:div w:id="1950771154">
          <w:marLeft w:val="0"/>
          <w:marRight w:val="0"/>
          <w:marTop w:val="0"/>
          <w:marBottom w:val="0"/>
          <w:divBdr>
            <w:top w:val="none" w:sz="0" w:space="0" w:color="auto"/>
            <w:left w:val="none" w:sz="0" w:space="0" w:color="auto"/>
            <w:bottom w:val="none" w:sz="0" w:space="0" w:color="auto"/>
            <w:right w:val="none" w:sz="0" w:space="0" w:color="auto"/>
          </w:divBdr>
        </w:div>
        <w:div w:id="68575795">
          <w:marLeft w:val="0"/>
          <w:marRight w:val="0"/>
          <w:marTop w:val="0"/>
          <w:marBottom w:val="0"/>
          <w:divBdr>
            <w:top w:val="none" w:sz="0" w:space="0" w:color="auto"/>
            <w:left w:val="none" w:sz="0" w:space="0" w:color="auto"/>
            <w:bottom w:val="none" w:sz="0" w:space="0" w:color="auto"/>
            <w:right w:val="none" w:sz="0" w:space="0" w:color="auto"/>
          </w:divBdr>
        </w:div>
        <w:div w:id="1890070217">
          <w:marLeft w:val="0"/>
          <w:marRight w:val="0"/>
          <w:marTop w:val="0"/>
          <w:marBottom w:val="0"/>
          <w:divBdr>
            <w:top w:val="none" w:sz="0" w:space="0" w:color="auto"/>
            <w:left w:val="none" w:sz="0" w:space="0" w:color="auto"/>
            <w:bottom w:val="none" w:sz="0" w:space="0" w:color="auto"/>
            <w:right w:val="none" w:sz="0" w:space="0" w:color="auto"/>
          </w:divBdr>
        </w:div>
      </w:divsChild>
    </w:div>
    <w:div w:id="201557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media/image7.emf"/><Relationship Id="rId21" Type="http://schemas.openxmlformats.org/officeDocument/2006/relationships/image" Target="media/image8.emf"/><Relationship Id="rId22" Type="http://schemas.openxmlformats.org/officeDocument/2006/relationships/image" Target="media/image9.emf"/><Relationship Id="rId23" Type="http://schemas.openxmlformats.org/officeDocument/2006/relationships/image" Target="media/image10.emf"/><Relationship Id="rId24" Type="http://schemas.openxmlformats.org/officeDocument/2006/relationships/footer" Target="footer4.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footer" Target="footer2.xml"/><Relationship Id="rId12" Type="http://schemas.openxmlformats.org/officeDocument/2006/relationships/hyperlink" Target="mailto:jonatan.samuelsson@ericsson.com" TargetMode="Externa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image" Target="media/image3.emf"/><Relationship Id="rId17" Type="http://schemas.openxmlformats.org/officeDocument/2006/relationships/image" Target="media/image4.wmf"/><Relationship Id="rId18" Type="http://schemas.openxmlformats.org/officeDocument/2006/relationships/image" Target="media/image5.wmf"/><Relationship Id="rId19" Type="http://schemas.openxmlformats.org/officeDocument/2006/relationships/image" Target="media/image6.w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1818B-4CDF-8A49-9C4E-FDC0B7068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5717</Words>
  <Characters>32592</Characters>
  <Application>Microsoft Macintosh Word</Application>
  <DocSecurity>0</DocSecurity>
  <Lines>271</Lines>
  <Paragraphs>76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HSTP.CONF-H721 “Conformance testing specification for H.721”</vt:lpstr>
      <vt:lpstr>HSTP.CONF-H721 “Conformance testing specification for H.721” (Rev.): Input draft (Geneva, 9-20 February 2015)</vt:lpstr>
    </vt:vector>
  </TitlesOfParts>
  <Manager>ITU-T</Manager>
  <Company>International Telecommunication Union (ITU)</Company>
  <LinksUpToDate>false</LinksUpToDate>
  <CharactersWithSpaces>38233</CharactersWithSpaces>
  <SharedDoc>false</SharedDoc>
  <HLinks>
    <vt:vector size="108" baseType="variant">
      <vt:variant>
        <vt:i4>1835059</vt:i4>
      </vt:variant>
      <vt:variant>
        <vt:i4>104</vt:i4>
      </vt:variant>
      <vt:variant>
        <vt:i4>0</vt:i4>
      </vt:variant>
      <vt:variant>
        <vt:i4>5</vt:i4>
      </vt:variant>
      <vt:variant>
        <vt:lpwstr/>
      </vt:variant>
      <vt:variant>
        <vt:lpwstr>_Toc286245348</vt:lpwstr>
      </vt:variant>
      <vt:variant>
        <vt:i4>1835059</vt:i4>
      </vt:variant>
      <vt:variant>
        <vt:i4>98</vt:i4>
      </vt:variant>
      <vt:variant>
        <vt:i4>0</vt:i4>
      </vt:variant>
      <vt:variant>
        <vt:i4>5</vt:i4>
      </vt:variant>
      <vt:variant>
        <vt:lpwstr/>
      </vt:variant>
      <vt:variant>
        <vt:lpwstr>_Toc286245347</vt:lpwstr>
      </vt:variant>
      <vt:variant>
        <vt:i4>1835059</vt:i4>
      </vt:variant>
      <vt:variant>
        <vt:i4>92</vt:i4>
      </vt:variant>
      <vt:variant>
        <vt:i4>0</vt:i4>
      </vt:variant>
      <vt:variant>
        <vt:i4>5</vt:i4>
      </vt:variant>
      <vt:variant>
        <vt:lpwstr/>
      </vt:variant>
      <vt:variant>
        <vt:lpwstr>_Toc286245346</vt:lpwstr>
      </vt:variant>
      <vt:variant>
        <vt:i4>1835059</vt:i4>
      </vt:variant>
      <vt:variant>
        <vt:i4>86</vt:i4>
      </vt:variant>
      <vt:variant>
        <vt:i4>0</vt:i4>
      </vt:variant>
      <vt:variant>
        <vt:i4>5</vt:i4>
      </vt:variant>
      <vt:variant>
        <vt:lpwstr/>
      </vt:variant>
      <vt:variant>
        <vt:lpwstr>_Toc286245345</vt:lpwstr>
      </vt:variant>
      <vt:variant>
        <vt:i4>1835059</vt:i4>
      </vt:variant>
      <vt:variant>
        <vt:i4>80</vt:i4>
      </vt:variant>
      <vt:variant>
        <vt:i4>0</vt:i4>
      </vt:variant>
      <vt:variant>
        <vt:i4>5</vt:i4>
      </vt:variant>
      <vt:variant>
        <vt:lpwstr/>
      </vt:variant>
      <vt:variant>
        <vt:lpwstr>_Toc286245344</vt:lpwstr>
      </vt:variant>
      <vt:variant>
        <vt:i4>1835059</vt:i4>
      </vt:variant>
      <vt:variant>
        <vt:i4>74</vt:i4>
      </vt:variant>
      <vt:variant>
        <vt:i4>0</vt:i4>
      </vt:variant>
      <vt:variant>
        <vt:i4>5</vt:i4>
      </vt:variant>
      <vt:variant>
        <vt:lpwstr/>
      </vt:variant>
      <vt:variant>
        <vt:lpwstr>_Toc286245343</vt:lpwstr>
      </vt:variant>
      <vt:variant>
        <vt:i4>1835059</vt:i4>
      </vt:variant>
      <vt:variant>
        <vt:i4>68</vt:i4>
      </vt:variant>
      <vt:variant>
        <vt:i4>0</vt:i4>
      </vt:variant>
      <vt:variant>
        <vt:i4>5</vt:i4>
      </vt:variant>
      <vt:variant>
        <vt:lpwstr/>
      </vt:variant>
      <vt:variant>
        <vt:lpwstr>_Toc286245342</vt:lpwstr>
      </vt:variant>
      <vt:variant>
        <vt:i4>1835059</vt:i4>
      </vt:variant>
      <vt:variant>
        <vt:i4>62</vt:i4>
      </vt:variant>
      <vt:variant>
        <vt:i4>0</vt:i4>
      </vt:variant>
      <vt:variant>
        <vt:i4>5</vt:i4>
      </vt:variant>
      <vt:variant>
        <vt:lpwstr/>
      </vt:variant>
      <vt:variant>
        <vt:lpwstr>_Toc286245341</vt:lpwstr>
      </vt:variant>
      <vt:variant>
        <vt:i4>1835059</vt:i4>
      </vt:variant>
      <vt:variant>
        <vt:i4>56</vt:i4>
      </vt:variant>
      <vt:variant>
        <vt:i4>0</vt:i4>
      </vt:variant>
      <vt:variant>
        <vt:i4>5</vt:i4>
      </vt:variant>
      <vt:variant>
        <vt:lpwstr/>
      </vt:variant>
      <vt:variant>
        <vt:lpwstr>_Toc286245340</vt:lpwstr>
      </vt:variant>
      <vt:variant>
        <vt:i4>1966129</vt:i4>
      </vt:variant>
      <vt:variant>
        <vt:i4>47</vt:i4>
      </vt:variant>
      <vt:variant>
        <vt:i4>0</vt:i4>
      </vt:variant>
      <vt:variant>
        <vt:i4>5</vt:i4>
      </vt:variant>
      <vt:variant>
        <vt:lpwstr/>
      </vt:variant>
      <vt:variant>
        <vt:lpwstr>_Toc286245167</vt:lpwstr>
      </vt:variant>
      <vt:variant>
        <vt:i4>1966129</vt:i4>
      </vt:variant>
      <vt:variant>
        <vt:i4>41</vt:i4>
      </vt:variant>
      <vt:variant>
        <vt:i4>0</vt:i4>
      </vt:variant>
      <vt:variant>
        <vt:i4>5</vt:i4>
      </vt:variant>
      <vt:variant>
        <vt:lpwstr/>
      </vt:variant>
      <vt:variant>
        <vt:lpwstr>_Toc286245166</vt:lpwstr>
      </vt:variant>
      <vt:variant>
        <vt:i4>1966129</vt:i4>
      </vt:variant>
      <vt:variant>
        <vt:i4>35</vt:i4>
      </vt:variant>
      <vt:variant>
        <vt:i4>0</vt:i4>
      </vt:variant>
      <vt:variant>
        <vt:i4>5</vt:i4>
      </vt:variant>
      <vt:variant>
        <vt:lpwstr/>
      </vt:variant>
      <vt:variant>
        <vt:lpwstr>_Toc286245165</vt:lpwstr>
      </vt:variant>
      <vt:variant>
        <vt:i4>1966129</vt:i4>
      </vt:variant>
      <vt:variant>
        <vt:i4>29</vt:i4>
      </vt:variant>
      <vt:variant>
        <vt:i4>0</vt:i4>
      </vt:variant>
      <vt:variant>
        <vt:i4>5</vt:i4>
      </vt:variant>
      <vt:variant>
        <vt:lpwstr/>
      </vt:variant>
      <vt:variant>
        <vt:lpwstr>_Toc286245164</vt:lpwstr>
      </vt:variant>
      <vt:variant>
        <vt:i4>1966129</vt:i4>
      </vt:variant>
      <vt:variant>
        <vt:i4>23</vt:i4>
      </vt:variant>
      <vt:variant>
        <vt:i4>0</vt:i4>
      </vt:variant>
      <vt:variant>
        <vt:i4>5</vt:i4>
      </vt:variant>
      <vt:variant>
        <vt:lpwstr/>
      </vt:variant>
      <vt:variant>
        <vt:lpwstr>_Toc286245163</vt:lpwstr>
      </vt:variant>
      <vt:variant>
        <vt:i4>1966129</vt:i4>
      </vt:variant>
      <vt:variant>
        <vt:i4>17</vt:i4>
      </vt:variant>
      <vt:variant>
        <vt:i4>0</vt:i4>
      </vt:variant>
      <vt:variant>
        <vt:i4>5</vt:i4>
      </vt:variant>
      <vt:variant>
        <vt:lpwstr/>
      </vt:variant>
      <vt:variant>
        <vt:lpwstr>_Toc286245162</vt:lpwstr>
      </vt:variant>
      <vt:variant>
        <vt:i4>1966129</vt:i4>
      </vt:variant>
      <vt:variant>
        <vt:i4>11</vt:i4>
      </vt:variant>
      <vt:variant>
        <vt:i4>0</vt:i4>
      </vt:variant>
      <vt:variant>
        <vt:i4>5</vt:i4>
      </vt:variant>
      <vt:variant>
        <vt:lpwstr/>
      </vt:variant>
      <vt:variant>
        <vt:lpwstr>_Toc286245161</vt:lpwstr>
      </vt:variant>
      <vt:variant>
        <vt:i4>1966129</vt:i4>
      </vt:variant>
      <vt:variant>
        <vt:i4>5</vt:i4>
      </vt:variant>
      <vt:variant>
        <vt:i4>0</vt:i4>
      </vt:variant>
      <vt:variant>
        <vt:i4>5</vt:i4>
      </vt:variant>
      <vt:variant>
        <vt:lpwstr/>
      </vt:variant>
      <vt:variant>
        <vt:lpwstr>_Toc286245160</vt:lpwstr>
      </vt:variant>
      <vt:variant>
        <vt:i4>6291486</vt:i4>
      </vt:variant>
      <vt:variant>
        <vt:i4>0</vt:i4>
      </vt:variant>
      <vt:variant>
        <vt:i4>0</vt:i4>
      </vt:variant>
      <vt:variant>
        <vt:i4>5</vt:i4>
      </vt:variant>
      <vt:variant>
        <vt:lpwstr>mailto:kawamori.masahito@lab.ntt.co.jp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HSTP.CONF-H721 “Conformance testing specification for H.721”</dc:title>
  <dc:creator>ITU-T SG16</dc:creator>
  <cp:keywords>13/16</cp:keywords>
  <dc:description>TD 337R1 (PLEN/16)  For: Geneva, 9 - 20 February 2015. Saved by ITU51006831 at 15:22:48 on 19/02/15.</dc:description>
  <cp:lastModifiedBy>Jonatan Samuelsson 2</cp:lastModifiedBy>
  <cp:revision>7</cp:revision>
  <cp:lastPrinted>2015-12-08T09:44:00Z</cp:lastPrinted>
  <dcterms:created xsi:type="dcterms:W3CDTF">2016-02-09T20:23:00Z</dcterms:created>
  <dcterms:modified xsi:type="dcterms:W3CDTF">2016-02-09T20:41:00Z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337R1 (PLEN/16)</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13/16</vt:lpwstr>
  </property>
  <property fmtid="{D5CDD505-2E9C-101B-9397-08002B2CF9AE}" pid="6" name="Docdest">
    <vt:lpwstr>Geneva, 9 - 20 February 2015</vt:lpwstr>
  </property>
  <property fmtid="{D5CDD505-2E9C-101B-9397-08002B2CF9AE}" pid="7" name="Docauthor">
    <vt:lpwstr>Editor HSTP-CONF-H.721</vt:lpwstr>
  </property>
  <property fmtid="{D5CDD505-2E9C-101B-9397-08002B2CF9AE}" pid="8" name="_NewReviewCycle">
    <vt:lpwstr/>
  </property>
</Properties>
</file>