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062C86" w14:paraId="52682245" w14:textId="77777777" w:rsidTr="001533A7">
        <w:tc>
          <w:tcPr>
            <w:tcW w:w="6408" w:type="dxa"/>
          </w:tcPr>
          <w:bookmarkStart w:id="0" w:name="_Ref280362398"/>
          <w:bookmarkStart w:id="1" w:name="_Toc287363716"/>
          <w:bookmarkStart w:id="2" w:name="_Toc311216699"/>
          <w:bookmarkStart w:id="3" w:name="_Toc317198660"/>
          <w:p w14:paraId="2EF7871D" w14:textId="77777777" w:rsidR="007C335F" w:rsidRPr="00062C86" w:rsidRDefault="0041075C" w:rsidP="001533A7">
            <w:pPr>
              <w:tabs>
                <w:tab w:val="left" w:pos="7200"/>
              </w:tabs>
              <w:spacing w:before="0"/>
              <w:rPr>
                <w:b/>
              </w:rPr>
            </w:pPr>
            <w:r w:rsidRPr="00062C86">
              <w:rPr>
                <w:b/>
                <w:noProof/>
                <w:lang w:val="en-US" w:eastAsia="zh-CN"/>
              </w:rPr>
              <mc:AlternateContent>
                <mc:Choice Requires="wpg">
                  <w:drawing>
                    <wp:anchor distT="0" distB="0" distL="114300" distR="114300" simplePos="0" relativeHeight="251656704" behindDoc="0" locked="0" layoutInCell="1" allowOverlap="1" wp14:anchorId="08B8F189" wp14:editId="3A16CF5D">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4060CDDB"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062C86">
              <w:rPr>
                <w:b/>
                <w:noProof/>
                <w:lang w:val="en-US" w:eastAsia="zh-CN"/>
              </w:rPr>
              <w:drawing>
                <wp:anchor distT="0" distB="0" distL="114300" distR="114300" simplePos="0" relativeHeight="251657728" behindDoc="0" locked="0" layoutInCell="1" allowOverlap="1" wp14:anchorId="181DFE46" wp14:editId="51B094F3">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062C86">
              <w:rPr>
                <w:b/>
                <w:noProof/>
                <w:lang w:val="en-US" w:eastAsia="zh-CN"/>
              </w:rPr>
              <w:drawing>
                <wp:anchor distT="0" distB="0" distL="114300" distR="114300" simplePos="0" relativeHeight="251658752" behindDoc="0" locked="0" layoutInCell="1" allowOverlap="1" wp14:anchorId="7E4F2017" wp14:editId="3C8F0F30">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062C86">
              <w:rPr>
                <w:b/>
              </w:rPr>
              <w:t xml:space="preserve">Joint Collaborative Team on Video Coding </w:t>
            </w:r>
            <w:r w:rsidR="008D66D2" w:rsidRPr="00062C86">
              <w:rPr>
                <w:b/>
                <w:noProof/>
                <w:szCs w:val="22"/>
              </w:rPr>
              <w:t>(JCT-VC)</w:t>
            </w:r>
          </w:p>
          <w:p w14:paraId="69072D0A" w14:textId="77777777" w:rsidR="00341BB2" w:rsidRPr="00062C86" w:rsidRDefault="00341BB2" w:rsidP="00341BB2">
            <w:pPr>
              <w:tabs>
                <w:tab w:val="left" w:pos="7200"/>
              </w:tabs>
              <w:spacing w:before="0"/>
              <w:rPr>
                <w:b/>
                <w:szCs w:val="22"/>
                <w:lang w:val="en-CA"/>
              </w:rPr>
            </w:pPr>
            <w:r w:rsidRPr="00062C86">
              <w:rPr>
                <w:b/>
                <w:szCs w:val="22"/>
                <w:lang w:val="en-CA"/>
              </w:rPr>
              <w:t>of</w:t>
            </w:r>
            <w:bookmarkStart w:id="4" w:name="_GoBack"/>
            <w:bookmarkEnd w:id="4"/>
            <w:r w:rsidRPr="00062C86">
              <w:rPr>
                <w:b/>
                <w:szCs w:val="22"/>
                <w:lang w:val="en-CA"/>
              </w:rPr>
              <w:t xml:space="preserve"> ITU-T SG 16 WP 3 and ISO/IEC JTC 1/SC 29/WG 11</w:t>
            </w:r>
          </w:p>
          <w:p w14:paraId="5357B9BD" w14:textId="01D237C7" w:rsidR="007C335F" w:rsidRPr="00062C86" w:rsidRDefault="00C9121E" w:rsidP="00C9121E">
            <w:pPr>
              <w:tabs>
                <w:tab w:val="left" w:pos="7200"/>
              </w:tabs>
              <w:spacing w:before="0"/>
              <w:rPr>
                <w:b/>
              </w:rPr>
            </w:pPr>
            <w:r>
              <w:t>2</w:t>
            </w:r>
            <w:r>
              <w:rPr>
                <w:rFonts w:eastAsia="ＭＳ 明朝" w:hint="eastAsia"/>
                <w:lang w:eastAsia="ja-JP"/>
              </w:rPr>
              <w:t>2nd</w:t>
            </w:r>
            <w:r w:rsidRPr="00B648F1">
              <w:t xml:space="preserve"> </w:t>
            </w:r>
            <w:r w:rsidR="00584506" w:rsidRPr="00B648F1">
              <w:t xml:space="preserve">Meeting: </w:t>
            </w:r>
            <w:r>
              <w:rPr>
                <w:rFonts w:eastAsia="ＭＳ 明朝" w:hint="eastAsia"/>
                <w:lang w:val="en-CA" w:eastAsia="ja-JP"/>
              </w:rPr>
              <w:t>Geneva</w:t>
            </w:r>
            <w:r w:rsidR="00584506">
              <w:rPr>
                <w:lang w:val="en-CA"/>
              </w:rPr>
              <w:t>,</w:t>
            </w:r>
            <w:r w:rsidR="00584506" w:rsidRPr="00B648F1">
              <w:rPr>
                <w:lang w:val="en-CA"/>
              </w:rPr>
              <w:t xml:space="preserve"> </w:t>
            </w:r>
            <w:r>
              <w:rPr>
                <w:rFonts w:eastAsia="ＭＳ 明朝" w:hint="eastAsia"/>
                <w:lang w:val="en-CA" w:eastAsia="ja-JP"/>
              </w:rPr>
              <w:t>CH</w:t>
            </w:r>
            <w:r w:rsidR="00584506">
              <w:rPr>
                <w:lang w:val="en-CA"/>
              </w:rPr>
              <w:t xml:space="preserve">, </w:t>
            </w:r>
            <w:r>
              <w:rPr>
                <w:lang w:val="en-CA"/>
              </w:rPr>
              <w:t>1</w:t>
            </w:r>
            <w:r>
              <w:rPr>
                <w:rFonts w:eastAsia="ＭＳ 明朝" w:hint="eastAsia"/>
                <w:lang w:val="en-CA" w:eastAsia="ja-JP"/>
              </w:rPr>
              <w:t>5</w:t>
            </w:r>
            <w:r w:rsidR="00584506">
              <w:rPr>
                <w:lang w:val="en-CA"/>
              </w:rPr>
              <w:t>–</w:t>
            </w:r>
            <w:r>
              <w:rPr>
                <w:lang w:val="en-CA"/>
              </w:rPr>
              <w:t>2</w:t>
            </w:r>
            <w:r>
              <w:rPr>
                <w:rFonts w:eastAsia="ＭＳ 明朝" w:hint="eastAsia"/>
                <w:lang w:val="en-CA" w:eastAsia="ja-JP"/>
              </w:rPr>
              <w:t>1</w:t>
            </w:r>
            <w:r w:rsidRPr="00B648F1">
              <w:rPr>
                <w:lang w:val="en-CA"/>
              </w:rPr>
              <w:t xml:space="preserve"> </w:t>
            </w:r>
            <w:r>
              <w:rPr>
                <w:rFonts w:eastAsia="ＭＳ 明朝" w:hint="eastAsia"/>
                <w:lang w:val="en-CA" w:eastAsia="ja-JP"/>
              </w:rPr>
              <w:t>October</w:t>
            </w:r>
            <w:r w:rsidRPr="00B648F1">
              <w:rPr>
                <w:lang w:val="en-CA"/>
              </w:rPr>
              <w:t xml:space="preserve"> </w:t>
            </w:r>
            <w:r w:rsidR="00584506" w:rsidRPr="00B648F1">
              <w:rPr>
                <w:lang w:val="en-CA"/>
              </w:rPr>
              <w:t>201</w:t>
            </w:r>
            <w:r w:rsidR="00584506">
              <w:rPr>
                <w:lang w:val="en-CA"/>
              </w:rPr>
              <w:t>5</w:t>
            </w:r>
          </w:p>
        </w:tc>
        <w:tc>
          <w:tcPr>
            <w:tcW w:w="3168" w:type="dxa"/>
          </w:tcPr>
          <w:p w14:paraId="677D7115" w14:textId="71568A82" w:rsidR="007C335F" w:rsidRPr="00062C86" w:rsidRDefault="007C335F" w:rsidP="00C9121E">
            <w:pPr>
              <w:tabs>
                <w:tab w:val="left" w:pos="7200"/>
              </w:tabs>
            </w:pPr>
            <w:r w:rsidRPr="00062C86">
              <w:t>Document:</w:t>
            </w:r>
            <w:r w:rsidR="008D66D2" w:rsidRPr="00062C86">
              <w:rPr>
                <w:noProof/>
              </w:rPr>
              <w:t xml:space="preserve"> </w:t>
            </w:r>
            <w:r w:rsidR="002A3ACF" w:rsidRPr="00062C86">
              <w:rPr>
                <w:noProof/>
              </w:rPr>
              <w:t>JCTVC-</w:t>
            </w:r>
            <w:r w:rsidR="00C9121E">
              <w:rPr>
                <w:rFonts w:eastAsia="ＭＳ 明朝" w:hint="eastAsia"/>
                <w:noProof/>
                <w:lang w:eastAsia="ja-JP"/>
              </w:rPr>
              <w:t>V</w:t>
            </w:r>
            <w:r w:rsidR="00C9121E" w:rsidRPr="00062C86">
              <w:rPr>
                <w:noProof/>
              </w:rPr>
              <w:t>1007</w:t>
            </w:r>
            <w:r w:rsidR="00E870DC" w:rsidRPr="00062C86">
              <w:rPr>
                <w:noProof/>
              </w:rPr>
              <w:br/>
            </w:r>
          </w:p>
        </w:tc>
      </w:tr>
    </w:tbl>
    <w:p w14:paraId="7FF7A3A1" w14:textId="77777777" w:rsidR="007C335F" w:rsidRPr="00062C86"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062C86" w14:paraId="581F950B" w14:textId="77777777" w:rsidTr="001E1CC2">
        <w:tc>
          <w:tcPr>
            <w:tcW w:w="1458" w:type="dxa"/>
          </w:tcPr>
          <w:p w14:paraId="5A4D4D46" w14:textId="77777777" w:rsidR="007C335F" w:rsidRPr="00062C86" w:rsidRDefault="007C335F" w:rsidP="001533A7">
            <w:pPr>
              <w:spacing w:before="60" w:after="60"/>
              <w:jc w:val="left"/>
              <w:rPr>
                <w:i/>
              </w:rPr>
            </w:pPr>
            <w:r w:rsidRPr="00062C86">
              <w:rPr>
                <w:i/>
              </w:rPr>
              <w:t>Title:</w:t>
            </w:r>
          </w:p>
        </w:tc>
        <w:tc>
          <w:tcPr>
            <w:tcW w:w="8118" w:type="dxa"/>
            <w:gridSpan w:val="3"/>
          </w:tcPr>
          <w:p w14:paraId="629A64F2" w14:textId="1CAA719C" w:rsidR="007C335F" w:rsidRPr="00062C86" w:rsidRDefault="00601B3C" w:rsidP="00C9121E">
            <w:pPr>
              <w:spacing w:before="60" w:after="60"/>
              <w:jc w:val="left"/>
              <w:rPr>
                <w:b/>
              </w:rPr>
            </w:pPr>
            <w:r w:rsidRPr="00601B3C">
              <w:rPr>
                <w:rFonts w:eastAsia="Times New Roman"/>
                <w:b/>
                <w:sz w:val="22"/>
                <w:szCs w:val="22"/>
              </w:rPr>
              <w:t xml:space="preserve">SHVC Test Model </w:t>
            </w:r>
            <w:r w:rsidR="00C9121E" w:rsidRPr="00601B3C">
              <w:rPr>
                <w:rFonts w:eastAsia="Times New Roman"/>
                <w:b/>
                <w:sz w:val="22"/>
                <w:szCs w:val="22"/>
              </w:rPr>
              <w:t>1</w:t>
            </w:r>
            <w:r w:rsidR="00C9121E">
              <w:rPr>
                <w:rFonts w:eastAsia="ＭＳ 明朝" w:hint="eastAsia"/>
                <w:b/>
                <w:sz w:val="22"/>
                <w:szCs w:val="22"/>
                <w:lang w:eastAsia="ja-JP"/>
              </w:rPr>
              <w:t>1</w:t>
            </w:r>
            <w:r w:rsidR="00C9121E" w:rsidRPr="00601B3C">
              <w:rPr>
                <w:rFonts w:eastAsia="Times New Roman"/>
                <w:b/>
                <w:sz w:val="22"/>
                <w:szCs w:val="22"/>
              </w:rPr>
              <w:t xml:space="preserve"> </w:t>
            </w:r>
            <w:r w:rsidRPr="00601B3C">
              <w:rPr>
                <w:rFonts w:eastAsia="Times New Roman"/>
                <w:b/>
                <w:sz w:val="22"/>
                <w:szCs w:val="22"/>
              </w:rPr>
              <w:t xml:space="preserve">(SHM </w:t>
            </w:r>
            <w:r w:rsidR="00C9121E" w:rsidRPr="00601B3C">
              <w:rPr>
                <w:rFonts w:eastAsia="Times New Roman"/>
                <w:b/>
                <w:sz w:val="22"/>
                <w:szCs w:val="22"/>
              </w:rPr>
              <w:t>1</w:t>
            </w:r>
            <w:r w:rsidR="00C9121E">
              <w:rPr>
                <w:rFonts w:eastAsia="ＭＳ 明朝" w:hint="eastAsia"/>
                <w:b/>
                <w:sz w:val="22"/>
                <w:szCs w:val="22"/>
                <w:lang w:eastAsia="ja-JP"/>
              </w:rPr>
              <w:t>1</w:t>
            </w:r>
            <w:r w:rsidRPr="00601B3C">
              <w:rPr>
                <w:rFonts w:eastAsia="Times New Roman"/>
                <w:b/>
                <w:sz w:val="22"/>
                <w:szCs w:val="22"/>
              </w:rPr>
              <w:t>) Introduction and Encoder Description</w:t>
            </w:r>
          </w:p>
        </w:tc>
      </w:tr>
      <w:tr w:rsidR="007C335F" w:rsidRPr="00062C86" w14:paraId="7F23CBDE" w14:textId="77777777" w:rsidTr="001E1CC2">
        <w:tc>
          <w:tcPr>
            <w:tcW w:w="1458" w:type="dxa"/>
          </w:tcPr>
          <w:p w14:paraId="4EA5ADDF" w14:textId="77777777" w:rsidR="007C335F" w:rsidRPr="00062C86" w:rsidRDefault="007C335F" w:rsidP="001533A7">
            <w:pPr>
              <w:spacing w:before="60" w:after="60"/>
              <w:jc w:val="left"/>
              <w:rPr>
                <w:i/>
              </w:rPr>
            </w:pPr>
            <w:r w:rsidRPr="00062C86">
              <w:rPr>
                <w:i/>
              </w:rPr>
              <w:t>Status:</w:t>
            </w:r>
          </w:p>
        </w:tc>
        <w:tc>
          <w:tcPr>
            <w:tcW w:w="8118" w:type="dxa"/>
            <w:gridSpan w:val="3"/>
          </w:tcPr>
          <w:p w14:paraId="450C2CE9" w14:textId="77777777" w:rsidR="007C335F" w:rsidRPr="00062C86" w:rsidRDefault="007C5AC5" w:rsidP="001533A7">
            <w:pPr>
              <w:spacing w:before="60" w:after="60"/>
              <w:jc w:val="left"/>
            </w:pPr>
            <w:r w:rsidRPr="00062C86">
              <w:t xml:space="preserve">Output </w:t>
            </w:r>
            <w:r w:rsidR="004C6B05" w:rsidRPr="00062C86">
              <w:t>Document of JCT-</w:t>
            </w:r>
            <w:r w:rsidR="00EF627B" w:rsidRPr="00062C86">
              <w:rPr>
                <w:noProof/>
                <w:szCs w:val="22"/>
              </w:rPr>
              <w:t>VC</w:t>
            </w:r>
          </w:p>
        </w:tc>
      </w:tr>
      <w:tr w:rsidR="007C335F" w:rsidRPr="00062C86" w14:paraId="2BCA3C96" w14:textId="77777777" w:rsidTr="001E1CC2">
        <w:tc>
          <w:tcPr>
            <w:tcW w:w="1458" w:type="dxa"/>
          </w:tcPr>
          <w:p w14:paraId="1B511310" w14:textId="77777777" w:rsidR="007C335F" w:rsidRPr="00062C86" w:rsidRDefault="007C335F" w:rsidP="001533A7">
            <w:pPr>
              <w:spacing w:before="60" w:after="60"/>
              <w:jc w:val="left"/>
              <w:rPr>
                <w:i/>
              </w:rPr>
            </w:pPr>
            <w:r w:rsidRPr="00062C86">
              <w:rPr>
                <w:i/>
              </w:rPr>
              <w:t>Purpose:</w:t>
            </w:r>
          </w:p>
        </w:tc>
        <w:tc>
          <w:tcPr>
            <w:tcW w:w="8118" w:type="dxa"/>
            <w:gridSpan w:val="3"/>
          </w:tcPr>
          <w:p w14:paraId="105519C4" w14:textId="77777777" w:rsidR="007C335F" w:rsidRPr="00062C86" w:rsidRDefault="00D950D2" w:rsidP="001533A7">
            <w:pPr>
              <w:spacing w:before="60" w:after="60"/>
              <w:jc w:val="left"/>
            </w:pPr>
            <w:r w:rsidRPr="00062C86">
              <w:t>SHVC Test Model Description</w:t>
            </w:r>
          </w:p>
        </w:tc>
      </w:tr>
      <w:tr w:rsidR="007C335F" w:rsidRPr="00062C86" w14:paraId="77022FF8" w14:textId="77777777" w:rsidTr="001E1CC2">
        <w:tc>
          <w:tcPr>
            <w:tcW w:w="1458" w:type="dxa"/>
          </w:tcPr>
          <w:p w14:paraId="08830BCE" w14:textId="77777777" w:rsidR="007C335F" w:rsidRPr="00062C86" w:rsidRDefault="007C335F" w:rsidP="001533A7">
            <w:pPr>
              <w:spacing w:before="60" w:after="60"/>
              <w:jc w:val="left"/>
              <w:rPr>
                <w:i/>
              </w:rPr>
            </w:pPr>
            <w:r w:rsidRPr="00062C86">
              <w:rPr>
                <w:i/>
              </w:rPr>
              <w:t>Author(s) or</w:t>
            </w:r>
            <w:r w:rsidRPr="00062C86">
              <w:rPr>
                <w:i/>
              </w:rPr>
              <w:br/>
              <w:t>Contact(s):</w:t>
            </w:r>
          </w:p>
        </w:tc>
        <w:tc>
          <w:tcPr>
            <w:tcW w:w="4050" w:type="dxa"/>
          </w:tcPr>
          <w:p w14:paraId="266891FD" w14:textId="77777777" w:rsidR="007C335F" w:rsidRPr="00062C86" w:rsidRDefault="00027EF5" w:rsidP="001533A7">
            <w:pPr>
              <w:spacing w:before="60" w:after="60"/>
              <w:jc w:val="left"/>
            </w:pPr>
            <w:r w:rsidRPr="00062C86">
              <w:rPr>
                <w:noProof/>
                <w:szCs w:val="22"/>
                <w:lang w:eastAsia="ko-KR"/>
              </w:rPr>
              <w:t>Jianle</w:t>
            </w:r>
            <w:r w:rsidR="007C335F" w:rsidRPr="00062C86">
              <w:t xml:space="preserve"> Chen</w:t>
            </w:r>
            <w:r w:rsidR="00673D46" w:rsidRPr="00062C86">
              <w:rPr>
                <w:noProof/>
                <w:szCs w:val="22"/>
                <w:lang w:eastAsia="ko-KR"/>
              </w:rPr>
              <w:t xml:space="preserve">, </w:t>
            </w:r>
            <w:r w:rsidR="007C335F" w:rsidRPr="00062C86">
              <w:t>Qualcomm</w:t>
            </w:r>
          </w:p>
          <w:p w14:paraId="14B55A93" w14:textId="77777777" w:rsidR="002A3ACF" w:rsidRPr="00062C86" w:rsidRDefault="002A3ACF" w:rsidP="004C2750">
            <w:pPr>
              <w:spacing w:before="60" w:after="60"/>
              <w:jc w:val="left"/>
              <w:rPr>
                <w:noProof/>
                <w:szCs w:val="22"/>
                <w:lang w:eastAsia="ko-KR"/>
              </w:rPr>
            </w:pPr>
            <w:r w:rsidRPr="00062C86">
              <w:rPr>
                <w:noProof/>
                <w:szCs w:val="22"/>
                <w:lang w:eastAsia="ko-KR"/>
              </w:rPr>
              <w:t>Jill Boyce, Vidyo</w:t>
            </w:r>
          </w:p>
          <w:p w14:paraId="0C606DB5" w14:textId="77777777" w:rsidR="00EC0339" w:rsidRPr="00062C86" w:rsidRDefault="00EC0339" w:rsidP="00EC0339">
            <w:pPr>
              <w:spacing w:before="60" w:after="60"/>
              <w:jc w:val="left"/>
              <w:rPr>
                <w:noProof/>
                <w:szCs w:val="22"/>
                <w:lang w:eastAsia="ko-KR"/>
              </w:rPr>
            </w:pPr>
            <w:r w:rsidRPr="00062C86">
              <w:rPr>
                <w:noProof/>
                <w:szCs w:val="22"/>
                <w:lang w:eastAsia="ko-KR"/>
              </w:rPr>
              <w:t>Yan Ye, InterDigital</w:t>
            </w:r>
          </w:p>
          <w:p w14:paraId="6A5D63FC" w14:textId="77777777" w:rsidR="007C335F" w:rsidRDefault="007C335F" w:rsidP="001533A7">
            <w:pPr>
              <w:spacing w:before="60" w:after="60"/>
              <w:jc w:val="left"/>
              <w:rPr>
                <w:rFonts w:eastAsia="ＭＳ 明朝"/>
                <w:lang w:val="fi-FI" w:eastAsia="ja-JP"/>
              </w:rPr>
            </w:pPr>
            <w:r w:rsidRPr="00062C86">
              <w:rPr>
                <w:lang w:val="fi-FI"/>
              </w:rPr>
              <w:t xml:space="preserve">Miska </w:t>
            </w:r>
            <w:r w:rsidR="00673D46" w:rsidRPr="00062C86">
              <w:rPr>
                <w:noProof/>
                <w:szCs w:val="22"/>
                <w:lang w:val="fi-FI" w:eastAsia="ko-KR"/>
              </w:rPr>
              <w:t xml:space="preserve">M. </w:t>
            </w:r>
            <w:r w:rsidRPr="00062C86">
              <w:rPr>
                <w:lang w:val="fi-FI"/>
              </w:rPr>
              <w:t>Hannuksela</w:t>
            </w:r>
            <w:r w:rsidR="00673D46" w:rsidRPr="00062C86">
              <w:rPr>
                <w:noProof/>
                <w:szCs w:val="22"/>
                <w:lang w:val="fi-FI" w:eastAsia="ko-KR"/>
              </w:rPr>
              <w:t xml:space="preserve">, </w:t>
            </w:r>
            <w:r w:rsidRPr="00062C86">
              <w:rPr>
                <w:lang w:val="fi-FI"/>
              </w:rPr>
              <w:t>Nokia</w:t>
            </w:r>
          </w:p>
          <w:p w14:paraId="20602B47" w14:textId="23473359" w:rsidR="00C9121E" w:rsidRPr="00C9121E" w:rsidRDefault="008B4A7A" w:rsidP="001533A7">
            <w:pPr>
              <w:spacing w:before="60" w:after="60"/>
              <w:jc w:val="left"/>
              <w:rPr>
                <w:rFonts w:eastAsia="ＭＳ 明朝"/>
                <w:lang w:val="fi-FI" w:eastAsia="ja-JP"/>
              </w:rPr>
            </w:pPr>
            <w:r>
              <w:rPr>
                <w:rFonts w:eastAsia="ＭＳ 明朝" w:hint="eastAsia"/>
                <w:lang w:val="fi-FI" w:eastAsia="ja-JP"/>
              </w:rPr>
              <w:t>Guillaume Barroux, Fujitsu Laboratories</w:t>
            </w:r>
          </w:p>
          <w:p w14:paraId="1BD1B355" w14:textId="77777777" w:rsidR="007C335F" w:rsidRPr="00062C86" w:rsidRDefault="007C335F" w:rsidP="001533A7">
            <w:pPr>
              <w:spacing w:before="60" w:after="60"/>
              <w:jc w:val="left"/>
            </w:pPr>
          </w:p>
        </w:tc>
        <w:tc>
          <w:tcPr>
            <w:tcW w:w="900" w:type="dxa"/>
          </w:tcPr>
          <w:p w14:paraId="56D99639" w14:textId="77777777" w:rsidR="007C335F" w:rsidRPr="00062C86" w:rsidRDefault="007C335F" w:rsidP="001533A7">
            <w:pPr>
              <w:spacing w:before="60" w:after="60"/>
              <w:jc w:val="left"/>
            </w:pPr>
            <w:r w:rsidRPr="00062C86">
              <w:t>Email:</w:t>
            </w:r>
          </w:p>
        </w:tc>
        <w:tc>
          <w:tcPr>
            <w:tcW w:w="3168" w:type="dxa"/>
          </w:tcPr>
          <w:p w14:paraId="7464FA72" w14:textId="77777777" w:rsidR="00823950" w:rsidRPr="00062C86" w:rsidRDefault="007F0C93" w:rsidP="00673D46">
            <w:pPr>
              <w:spacing w:before="60" w:after="60"/>
              <w:jc w:val="left"/>
              <w:rPr>
                <w:rStyle w:val="aff0"/>
                <w:noProof/>
                <w:szCs w:val="22"/>
                <w:lang w:eastAsia="ko-KR"/>
              </w:rPr>
            </w:pPr>
            <w:hyperlink r:id="rId14" w:history="1">
              <w:r w:rsidR="00673D46" w:rsidRPr="00062C86">
                <w:rPr>
                  <w:rStyle w:val="aff0"/>
                  <w:noProof/>
                  <w:szCs w:val="22"/>
                  <w:lang w:eastAsia="ko-KR"/>
                </w:rPr>
                <w:t>cjianle@qti.qualcomm.com</w:t>
              </w:r>
            </w:hyperlink>
          </w:p>
          <w:p w14:paraId="60E8DD46" w14:textId="77777777" w:rsidR="00673D46" w:rsidRPr="00062C86" w:rsidRDefault="007F0C93" w:rsidP="00673D46">
            <w:pPr>
              <w:spacing w:before="60" w:after="60"/>
              <w:jc w:val="left"/>
              <w:rPr>
                <w:noProof/>
                <w:szCs w:val="22"/>
                <w:lang w:eastAsia="ko-KR"/>
              </w:rPr>
            </w:pPr>
            <w:hyperlink r:id="rId15" w:history="1">
              <w:r w:rsidR="00673D46" w:rsidRPr="00062C86">
                <w:rPr>
                  <w:rStyle w:val="aff0"/>
                  <w:noProof/>
                  <w:szCs w:val="22"/>
                  <w:lang w:eastAsia="ko-KR"/>
                </w:rPr>
                <w:t>jill@vidyo.com</w:t>
              </w:r>
            </w:hyperlink>
          </w:p>
          <w:p w14:paraId="607DBBFE" w14:textId="77777777" w:rsidR="00EC0339" w:rsidRPr="00062C86" w:rsidRDefault="007F0C93" w:rsidP="00EC0339">
            <w:pPr>
              <w:spacing w:before="60" w:after="60"/>
              <w:jc w:val="left"/>
              <w:rPr>
                <w:noProof/>
                <w:szCs w:val="22"/>
                <w:lang w:eastAsia="ko-KR"/>
              </w:rPr>
            </w:pPr>
            <w:hyperlink r:id="rId16" w:history="1">
              <w:r w:rsidR="00EC0339" w:rsidRPr="00062C86">
                <w:rPr>
                  <w:rStyle w:val="aff0"/>
                  <w:noProof/>
                  <w:szCs w:val="22"/>
                  <w:lang w:eastAsia="ko-KR"/>
                </w:rPr>
                <w:t>Yan.Ye@interdigital.com</w:t>
              </w:r>
            </w:hyperlink>
            <w:r w:rsidR="00EC0339" w:rsidRPr="00062C86">
              <w:rPr>
                <w:noProof/>
                <w:szCs w:val="22"/>
                <w:lang w:eastAsia="ko-KR"/>
              </w:rPr>
              <w:t xml:space="preserve"> </w:t>
            </w:r>
          </w:p>
          <w:p w14:paraId="52A1D8E3" w14:textId="77777777" w:rsidR="00673D46" w:rsidRDefault="007F0C93" w:rsidP="00C95541">
            <w:pPr>
              <w:spacing w:before="60" w:after="60"/>
              <w:jc w:val="left"/>
              <w:rPr>
                <w:rFonts w:eastAsia="ＭＳ 明朝"/>
                <w:noProof/>
                <w:lang w:eastAsia="ja-JP"/>
              </w:rPr>
            </w:pPr>
            <w:hyperlink r:id="rId17" w:history="1">
              <w:r w:rsidR="00673D46" w:rsidRPr="00062C86">
                <w:rPr>
                  <w:rStyle w:val="aff0"/>
                  <w:noProof/>
                </w:rPr>
                <w:t>miska.hannuksela@nokia.com</w:t>
              </w:r>
            </w:hyperlink>
            <w:r w:rsidR="00673D46" w:rsidRPr="00062C86">
              <w:rPr>
                <w:noProof/>
              </w:rPr>
              <w:t xml:space="preserve"> </w:t>
            </w:r>
          </w:p>
          <w:p w14:paraId="3D0EF901" w14:textId="2E339700" w:rsidR="008B4A7A" w:rsidRPr="008B4A7A" w:rsidRDefault="007F0C93" w:rsidP="00C95541">
            <w:pPr>
              <w:spacing w:before="60" w:after="60"/>
              <w:jc w:val="left"/>
              <w:rPr>
                <w:rFonts w:eastAsia="ＭＳ 明朝"/>
                <w:noProof/>
                <w:lang w:eastAsia="ja-JP"/>
              </w:rPr>
            </w:pPr>
            <w:ins w:id="5" w:author="Barroux Guillaume" w:date="2016-02-15T09:46:00Z">
              <w:r>
                <w:rPr>
                  <w:rFonts w:eastAsia="ＭＳ 明朝"/>
                  <w:noProof/>
                  <w:lang w:eastAsia="ja-JP"/>
                </w:rPr>
                <w:fldChar w:fldCharType="begin"/>
              </w:r>
              <w:r>
                <w:rPr>
                  <w:rFonts w:eastAsia="ＭＳ 明朝"/>
                  <w:noProof/>
                  <w:lang w:eastAsia="ja-JP"/>
                </w:rPr>
                <w:instrText xml:space="preserve"> HYPERLINK "mailto:</w:instrText>
              </w:r>
            </w:ins>
            <w:r>
              <w:rPr>
                <w:rFonts w:eastAsia="ＭＳ 明朝" w:hint="eastAsia"/>
                <w:noProof/>
                <w:lang w:eastAsia="ja-JP"/>
              </w:rPr>
              <w:instrText>guillaume.b@jp.fujitsu.com</w:instrText>
            </w:r>
            <w:ins w:id="6" w:author="Barroux Guillaume" w:date="2016-02-15T09:46:00Z">
              <w:r>
                <w:rPr>
                  <w:rFonts w:eastAsia="ＭＳ 明朝"/>
                  <w:noProof/>
                  <w:lang w:eastAsia="ja-JP"/>
                </w:rPr>
                <w:instrText xml:space="preserve">" </w:instrText>
              </w:r>
              <w:r>
                <w:rPr>
                  <w:rFonts w:eastAsia="ＭＳ 明朝"/>
                  <w:noProof/>
                  <w:lang w:eastAsia="ja-JP"/>
                </w:rPr>
                <w:fldChar w:fldCharType="separate"/>
              </w:r>
            </w:ins>
            <w:r w:rsidRPr="00784010">
              <w:rPr>
                <w:rStyle w:val="aff0"/>
                <w:rFonts w:eastAsia="ＭＳ 明朝" w:hint="eastAsia"/>
                <w:noProof/>
                <w:lang w:eastAsia="ja-JP"/>
              </w:rPr>
              <w:t>guillaume.b@jp.fujitsu.com</w:t>
            </w:r>
            <w:ins w:id="7" w:author="Barroux Guillaume" w:date="2016-02-15T09:46:00Z">
              <w:r>
                <w:rPr>
                  <w:rFonts w:eastAsia="ＭＳ 明朝"/>
                  <w:noProof/>
                  <w:lang w:eastAsia="ja-JP"/>
                </w:rPr>
                <w:fldChar w:fldCharType="end"/>
              </w:r>
            </w:ins>
          </w:p>
          <w:p w14:paraId="260A5F99" w14:textId="77777777" w:rsidR="007C335F" w:rsidRPr="00062C86" w:rsidRDefault="007C335F" w:rsidP="001533A7">
            <w:pPr>
              <w:spacing w:before="60" w:after="60"/>
              <w:jc w:val="left"/>
            </w:pPr>
          </w:p>
        </w:tc>
      </w:tr>
      <w:tr w:rsidR="007C335F" w:rsidRPr="00062C86" w14:paraId="4E295801" w14:textId="77777777" w:rsidTr="001E1CC2">
        <w:tc>
          <w:tcPr>
            <w:tcW w:w="1458" w:type="dxa"/>
          </w:tcPr>
          <w:p w14:paraId="29F7308F" w14:textId="77777777" w:rsidR="007C335F" w:rsidRPr="00062C86" w:rsidRDefault="007C335F" w:rsidP="001533A7">
            <w:pPr>
              <w:spacing w:before="60" w:after="60"/>
              <w:jc w:val="left"/>
              <w:rPr>
                <w:i/>
              </w:rPr>
            </w:pPr>
            <w:r w:rsidRPr="00062C86">
              <w:rPr>
                <w:i/>
              </w:rPr>
              <w:t>Source:</w:t>
            </w:r>
          </w:p>
        </w:tc>
        <w:tc>
          <w:tcPr>
            <w:tcW w:w="8118" w:type="dxa"/>
            <w:gridSpan w:val="3"/>
          </w:tcPr>
          <w:p w14:paraId="0B0EB458" w14:textId="77777777" w:rsidR="007C335F" w:rsidRPr="00062C86" w:rsidRDefault="007C335F" w:rsidP="001533A7">
            <w:pPr>
              <w:spacing w:before="60" w:after="60"/>
              <w:jc w:val="left"/>
            </w:pPr>
            <w:r w:rsidRPr="00062C86">
              <w:t>Editor</w:t>
            </w:r>
            <w:r w:rsidR="00E01303" w:rsidRPr="00062C86">
              <w:t>s</w:t>
            </w:r>
          </w:p>
        </w:tc>
      </w:tr>
    </w:tbl>
    <w:p w14:paraId="2321F582" w14:textId="77777777" w:rsidR="007C335F" w:rsidRPr="00062C86" w:rsidRDefault="007C335F" w:rsidP="001533A7">
      <w:pPr>
        <w:jc w:val="center"/>
        <w:rPr>
          <w:u w:val="single"/>
        </w:rPr>
      </w:pPr>
      <w:r w:rsidRPr="00062C86">
        <w:rPr>
          <w:u w:val="single"/>
        </w:rPr>
        <w:t>_____________________________</w:t>
      </w:r>
    </w:p>
    <w:p w14:paraId="68D43937" w14:textId="77777777" w:rsidR="00593820" w:rsidRPr="00062C86" w:rsidRDefault="00593820" w:rsidP="00593820">
      <w:pPr>
        <w:pStyle w:val="1"/>
        <w:numPr>
          <w:ilvl w:val="0"/>
          <w:numId w:val="0"/>
        </w:numPr>
        <w:ind w:left="432" w:hanging="432"/>
      </w:pPr>
      <w:bookmarkStart w:id="8" w:name="_Toc345753769"/>
      <w:bookmarkStart w:id="9" w:name="_Toc348629455"/>
      <w:bookmarkStart w:id="10" w:name="_Toc348630608"/>
      <w:bookmarkStart w:id="11" w:name="_Toc348631566"/>
      <w:bookmarkStart w:id="12" w:name="_Toc348631845"/>
      <w:bookmarkStart w:id="13" w:name="_Toc348632113"/>
      <w:bookmarkStart w:id="14" w:name="_Toc348632853"/>
      <w:bookmarkStart w:id="15" w:name="_Toc348633110"/>
      <w:bookmarkStart w:id="16" w:name="_Toc411273502"/>
      <w:r w:rsidRPr="00062C86">
        <w:t>Abstract</w:t>
      </w:r>
      <w:bookmarkEnd w:id="8"/>
      <w:bookmarkEnd w:id="9"/>
      <w:bookmarkEnd w:id="10"/>
      <w:bookmarkEnd w:id="11"/>
      <w:bookmarkEnd w:id="12"/>
      <w:bookmarkEnd w:id="13"/>
      <w:bookmarkEnd w:id="14"/>
      <w:bookmarkEnd w:id="15"/>
      <w:bookmarkEnd w:id="16"/>
    </w:p>
    <w:p w14:paraId="30A3EDA4" w14:textId="6EF4F6AB" w:rsidR="00593820" w:rsidRPr="00062C86" w:rsidRDefault="00593820" w:rsidP="00593820">
      <w:r w:rsidRPr="00062C86">
        <w:t xml:space="preserve">This document serves as a source of general tutorial information on SHVC Test Model </w:t>
      </w:r>
      <w:r w:rsidR="00535FA8">
        <w:t>1</w:t>
      </w:r>
      <w:r w:rsidR="00535FA8">
        <w:rPr>
          <w:rFonts w:eastAsia="ＭＳ 明朝" w:hint="eastAsia"/>
          <w:lang w:eastAsia="ja-JP"/>
        </w:rPr>
        <w:t>1</w:t>
      </w:r>
      <w:r w:rsidR="00535FA8" w:rsidRPr="00062C86">
        <w:t xml:space="preserve"> </w:t>
      </w:r>
      <w:r w:rsidR="00897E42" w:rsidRPr="00062C86">
        <w:t>(</w:t>
      </w:r>
      <w:r w:rsidR="00535FA8" w:rsidRPr="00062C86">
        <w:t>SHM</w:t>
      </w:r>
      <w:r w:rsidR="00535FA8">
        <w:t>1</w:t>
      </w:r>
      <w:r w:rsidR="00535FA8">
        <w:rPr>
          <w:rFonts w:eastAsia="ＭＳ 明朝" w:hint="eastAsia"/>
          <w:lang w:eastAsia="ja-JP"/>
        </w:rPr>
        <w:t>1</w:t>
      </w:r>
      <w:r w:rsidR="00897E42" w:rsidRPr="00062C86">
        <w:t>)</w:t>
      </w:r>
      <w:r w:rsidRPr="00062C86">
        <w:t xml:space="preserve">. </w:t>
      </w:r>
    </w:p>
    <w:p w14:paraId="1BE06D52" w14:textId="77777777" w:rsidR="00D950D2" w:rsidRPr="00062C86" w:rsidRDefault="00D950D2" w:rsidP="00D950D2">
      <w:pPr>
        <w:rPr>
          <w:lang w:val="en-CA"/>
        </w:rPr>
      </w:pPr>
    </w:p>
    <w:p w14:paraId="0BCE93DF" w14:textId="77777777" w:rsidR="00593820" w:rsidRPr="00062C86" w:rsidRDefault="00593820" w:rsidP="00593820">
      <w:pPr>
        <w:jc w:val="center"/>
        <w:rPr>
          <w:b/>
        </w:rPr>
      </w:pPr>
      <w:r w:rsidRPr="00062C86">
        <w:rPr>
          <w:b/>
        </w:rPr>
        <w:br w:type="page"/>
      </w:r>
      <w:bookmarkStart w:id="17" w:name="_Toc348633111"/>
      <w:r w:rsidRPr="00062C86">
        <w:rPr>
          <w:b/>
        </w:rPr>
        <w:lastRenderedPageBreak/>
        <w:t>CONTENTS</w:t>
      </w:r>
      <w:bookmarkEnd w:id="17"/>
    </w:p>
    <w:p w14:paraId="0F0B8484" w14:textId="77777777" w:rsidR="00593820" w:rsidRPr="00062C86" w:rsidRDefault="00593820" w:rsidP="00593820">
      <w:pPr>
        <w:pStyle w:val="toc0"/>
        <w:tabs>
          <w:tab w:val="clear" w:pos="9639"/>
          <w:tab w:val="right" w:pos="9718"/>
        </w:tabs>
        <w:rPr>
          <w:b w:val="0"/>
          <w:i/>
          <w:noProof/>
          <w:sz w:val="20"/>
        </w:rPr>
      </w:pPr>
      <w:r w:rsidRPr="00062C86">
        <w:rPr>
          <w:b w:val="0"/>
          <w:noProof/>
        </w:rPr>
        <w:tab/>
      </w:r>
      <w:r w:rsidRPr="00062C86">
        <w:rPr>
          <w:b w:val="0"/>
          <w:i/>
          <w:noProof/>
          <w:sz w:val="20"/>
        </w:rPr>
        <w:t>Page</w:t>
      </w:r>
    </w:p>
    <w:p w14:paraId="575B2882" w14:textId="77777777" w:rsidR="00481DF6" w:rsidRDefault="00BB78D9">
      <w:pPr>
        <w:pStyle w:val="11"/>
        <w:rPr>
          <w:rFonts w:asciiTheme="minorHAnsi" w:eastAsiaTheme="minorEastAsia" w:hAnsiTheme="minorHAnsi" w:cstheme="minorBidi"/>
          <w:bCs w:val="0"/>
          <w:sz w:val="22"/>
          <w:szCs w:val="22"/>
          <w:lang w:val="en-US" w:eastAsia="zh-CN"/>
        </w:rPr>
      </w:pPr>
      <w:r w:rsidRPr="00062C86">
        <w:fldChar w:fldCharType="begin"/>
      </w:r>
      <w:r w:rsidR="00593820" w:rsidRPr="00062C86">
        <w:instrText xml:space="preserve"> TOC \o "1-4" \h \z \u </w:instrText>
      </w:r>
      <w:r w:rsidRPr="00062C86">
        <w:fldChar w:fldCharType="separate"/>
      </w:r>
      <w:hyperlink w:anchor="_Toc411273502" w:history="1">
        <w:r w:rsidR="00481DF6" w:rsidRPr="00BF0215">
          <w:rPr>
            <w:rStyle w:val="aff0"/>
          </w:rPr>
          <w:t>Abstract</w:t>
        </w:r>
        <w:r w:rsidR="00481DF6">
          <w:rPr>
            <w:webHidden/>
          </w:rPr>
          <w:tab/>
        </w:r>
        <w:r w:rsidR="00481DF6">
          <w:rPr>
            <w:webHidden/>
          </w:rPr>
          <w:fldChar w:fldCharType="begin"/>
        </w:r>
        <w:r w:rsidR="00481DF6">
          <w:rPr>
            <w:webHidden/>
          </w:rPr>
          <w:instrText xml:space="preserve"> PAGEREF _Toc411273502 \h </w:instrText>
        </w:r>
        <w:r w:rsidR="00481DF6">
          <w:rPr>
            <w:webHidden/>
          </w:rPr>
        </w:r>
        <w:r w:rsidR="00481DF6">
          <w:rPr>
            <w:webHidden/>
          </w:rPr>
          <w:fldChar w:fldCharType="separate"/>
        </w:r>
        <w:r w:rsidR="00DB2480">
          <w:rPr>
            <w:webHidden/>
          </w:rPr>
          <w:t>i</w:t>
        </w:r>
        <w:r w:rsidR="00481DF6">
          <w:rPr>
            <w:webHidden/>
          </w:rPr>
          <w:fldChar w:fldCharType="end"/>
        </w:r>
      </w:hyperlink>
    </w:p>
    <w:p w14:paraId="5F2DE216" w14:textId="77777777" w:rsidR="00481DF6" w:rsidRDefault="007F0C93">
      <w:pPr>
        <w:pStyle w:val="11"/>
        <w:rPr>
          <w:rFonts w:asciiTheme="minorHAnsi" w:eastAsiaTheme="minorEastAsia" w:hAnsiTheme="minorHAnsi" w:cstheme="minorBidi"/>
          <w:bCs w:val="0"/>
          <w:sz w:val="22"/>
          <w:szCs w:val="22"/>
          <w:lang w:val="en-US" w:eastAsia="zh-CN"/>
        </w:rPr>
      </w:pPr>
      <w:hyperlink w:anchor="_Toc411273503" w:history="1">
        <w:r w:rsidR="00481DF6" w:rsidRPr="00BF0215">
          <w:rPr>
            <w:rStyle w:val="aff0"/>
          </w:rPr>
          <w:t>1</w:t>
        </w:r>
        <w:r w:rsidR="00481DF6">
          <w:rPr>
            <w:rFonts w:asciiTheme="minorHAnsi" w:eastAsiaTheme="minorEastAsia" w:hAnsiTheme="minorHAnsi" w:cstheme="minorBidi"/>
            <w:bCs w:val="0"/>
            <w:sz w:val="22"/>
            <w:szCs w:val="22"/>
            <w:lang w:val="en-US" w:eastAsia="zh-CN"/>
          </w:rPr>
          <w:tab/>
        </w:r>
        <w:r w:rsidR="00481DF6" w:rsidRPr="00BF0215">
          <w:rPr>
            <w:rStyle w:val="aff0"/>
          </w:rPr>
          <w:t>Introduction</w:t>
        </w:r>
        <w:r w:rsidR="00481DF6">
          <w:rPr>
            <w:webHidden/>
          </w:rPr>
          <w:tab/>
        </w:r>
        <w:r w:rsidR="00481DF6">
          <w:rPr>
            <w:webHidden/>
          </w:rPr>
          <w:fldChar w:fldCharType="begin"/>
        </w:r>
        <w:r w:rsidR="00481DF6">
          <w:rPr>
            <w:webHidden/>
          </w:rPr>
          <w:instrText xml:space="preserve"> PAGEREF _Toc411273503 \h </w:instrText>
        </w:r>
        <w:r w:rsidR="00481DF6">
          <w:rPr>
            <w:webHidden/>
          </w:rPr>
        </w:r>
        <w:r w:rsidR="00481DF6">
          <w:rPr>
            <w:webHidden/>
          </w:rPr>
          <w:fldChar w:fldCharType="separate"/>
        </w:r>
        <w:r w:rsidR="00DB2480">
          <w:rPr>
            <w:webHidden/>
          </w:rPr>
          <w:t>1</w:t>
        </w:r>
        <w:r w:rsidR="00481DF6">
          <w:rPr>
            <w:webHidden/>
          </w:rPr>
          <w:fldChar w:fldCharType="end"/>
        </w:r>
      </w:hyperlink>
    </w:p>
    <w:p w14:paraId="7E473E2E" w14:textId="77777777" w:rsidR="00481DF6" w:rsidRDefault="007F0C93">
      <w:pPr>
        <w:pStyle w:val="11"/>
        <w:rPr>
          <w:rFonts w:asciiTheme="minorHAnsi" w:eastAsiaTheme="minorEastAsia" w:hAnsiTheme="minorHAnsi" w:cstheme="minorBidi"/>
          <w:bCs w:val="0"/>
          <w:sz w:val="22"/>
          <w:szCs w:val="22"/>
          <w:lang w:val="en-US" w:eastAsia="zh-CN"/>
        </w:rPr>
      </w:pPr>
      <w:hyperlink w:anchor="_Toc411273504" w:history="1">
        <w:r w:rsidR="00481DF6" w:rsidRPr="00BF0215">
          <w:rPr>
            <w:rStyle w:val="aff0"/>
          </w:rPr>
          <w:t>2</w:t>
        </w:r>
        <w:r w:rsidR="00481DF6">
          <w:rPr>
            <w:rFonts w:asciiTheme="minorHAnsi" w:eastAsiaTheme="minorEastAsia" w:hAnsiTheme="minorHAnsi" w:cstheme="minorBidi"/>
            <w:bCs w:val="0"/>
            <w:sz w:val="22"/>
            <w:szCs w:val="22"/>
            <w:lang w:val="en-US" w:eastAsia="zh-CN"/>
          </w:rPr>
          <w:tab/>
        </w:r>
        <w:r w:rsidR="00481DF6" w:rsidRPr="00BF0215">
          <w:rPr>
            <w:rStyle w:val="aff0"/>
          </w:rPr>
          <w:t>Description of SHVC Test Model</w:t>
        </w:r>
        <w:r w:rsidR="00481DF6">
          <w:rPr>
            <w:webHidden/>
          </w:rPr>
          <w:tab/>
        </w:r>
        <w:r w:rsidR="00481DF6">
          <w:rPr>
            <w:webHidden/>
          </w:rPr>
          <w:fldChar w:fldCharType="begin"/>
        </w:r>
        <w:r w:rsidR="00481DF6">
          <w:rPr>
            <w:webHidden/>
          </w:rPr>
          <w:instrText xml:space="preserve"> PAGEREF _Toc411273504 \h </w:instrText>
        </w:r>
        <w:r w:rsidR="00481DF6">
          <w:rPr>
            <w:webHidden/>
          </w:rPr>
        </w:r>
        <w:r w:rsidR="00481DF6">
          <w:rPr>
            <w:webHidden/>
          </w:rPr>
          <w:fldChar w:fldCharType="separate"/>
        </w:r>
        <w:r w:rsidR="00DB2480">
          <w:rPr>
            <w:webHidden/>
          </w:rPr>
          <w:t>1</w:t>
        </w:r>
        <w:r w:rsidR="00481DF6">
          <w:rPr>
            <w:webHidden/>
          </w:rPr>
          <w:fldChar w:fldCharType="end"/>
        </w:r>
      </w:hyperlink>
    </w:p>
    <w:p w14:paraId="0E2962E6" w14:textId="77777777" w:rsidR="00481DF6" w:rsidRDefault="007F0C93">
      <w:pPr>
        <w:pStyle w:val="23"/>
        <w:rPr>
          <w:rFonts w:asciiTheme="minorHAnsi" w:eastAsiaTheme="minorEastAsia" w:hAnsiTheme="minorHAnsi" w:cstheme="minorBidi"/>
          <w:sz w:val="22"/>
          <w:szCs w:val="22"/>
          <w:lang w:val="en-US" w:eastAsia="zh-CN"/>
        </w:rPr>
      </w:pPr>
      <w:hyperlink w:anchor="_Toc411273505" w:history="1">
        <w:r w:rsidR="00481DF6" w:rsidRPr="00BF0215">
          <w:rPr>
            <w:rStyle w:val="aff0"/>
          </w:rPr>
          <w:t>2.1</w:t>
        </w:r>
        <w:r w:rsidR="00481DF6">
          <w:rPr>
            <w:rFonts w:asciiTheme="minorHAnsi" w:eastAsiaTheme="minorEastAsia" w:hAnsiTheme="minorHAnsi" w:cstheme="minorBidi"/>
            <w:sz w:val="22"/>
            <w:szCs w:val="22"/>
            <w:lang w:val="en-US" w:eastAsia="zh-CN"/>
          </w:rPr>
          <w:tab/>
        </w:r>
        <w:r w:rsidR="00481DF6" w:rsidRPr="00BF0215">
          <w:rPr>
            <w:rStyle w:val="aff0"/>
          </w:rPr>
          <w:t xml:space="preserve">General overview of </w:t>
        </w:r>
        <w:r w:rsidR="00481DF6" w:rsidRPr="00BF0215">
          <w:rPr>
            <w:rStyle w:val="aff0"/>
            <w:lang w:eastAsia="ko-KR"/>
          </w:rPr>
          <w:t>SHVC</w:t>
        </w:r>
        <w:r w:rsidR="00481DF6">
          <w:rPr>
            <w:webHidden/>
          </w:rPr>
          <w:tab/>
        </w:r>
        <w:r w:rsidR="00481DF6">
          <w:rPr>
            <w:webHidden/>
          </w:rPr>
          <w:fldChar w:fldCharType="begin"/>
        </w:r>
        <w:r w:rsidR="00481DF6">
          <w:rPr>
            <w:webHidden/>
          </w:rPr>
          <w:instrText xml:space="preserve"> PAGEREF _Toc411273505 \h </w:instrText>
        </w:r>
        <w:r w:rsidR="00481DF6">
          <w:rPr>
            <w:webHidden/>
          </w:rPr>
        </w:r>
        <w:r w:rsidR="00481DF6">
          <w:rPr>
            <w:webHidden/>
          </w:rPr>
          <w:fldChar w:fldCharType="separate"/>
        </w:r>
        <w:r w:rsidR="00DB2480">
          <w:rPr>
            <w:webHidden/>
          </w:rPr>
          <w:t>1</w:t>
        </w:r>
        <w:r w:rsidR="00481DF6">
          <w:rPr>
            <w:webHidden/>
          </w:rPr>
          <w:fldChar w:fldCharType="end"/>
        </w:r>
      </w:hyperlink>
    </w:p>
    <w:p w14:paraId="64C3D284" w14:textId="77777777" w:rsidR="00481DF6" w:rsidRDefault="007F0C93">
      <w:pPr>
        <w:pStyle w:val="23"/>
        <w:rPr>
          <w:rFonts w:asciiTheme="minorHAnsi" w:eastAsiaTheme="minorEastAsia" w:hAnsiTheme="minorHAnsi" w:cstheme="minorBidi"/>
          <w:sz w:val="22"/>
          <w:szCs w:val="22"/>
          <w:lang w:val="en-US" w:eastAsia="zh-CN"/>
        </w:rPr>
      </w:pPr>
      <w:hyperlink w:anchor="_Toc411273506" w:history="1">
        <w:r w:rsidR="00481DF6" w:rsidRPr="00BF0215">
          <w:rPr>
            <w:rStyle w:val="aff0"/>
          </w:rPr>
          <w:t>2.2</w:t>
        </w:r>
        <w:r w:rsidR="00481DF6">
          <w:rPr>
            <w:rFonts w:asciiTheme="minorHAnsi" w:eastAsiaTheme="minorEastAsia" w:hAnsiTheme="minorHAnsi" w:cstheme="minorBidi"/>
            <w:sz w:val="22"/>
            <w:szCs w:val="22"/>
            <w:lang w:val="en-US" w:eastAsia="zh-CN"/>
          </w:rPr>
          <w:tab/>
        </w:r>
        <w:r w:rsidR="00481DF6" w:rsidRPr="00BF0215">
          <w:rPr>
            <w:rStyle w:val="aff0"/>
          </w:rPr>
          <w:t xml:space="preserve">Coding of the </w:t>
        </w:r>
        <w:r w:rsidR="00481DF6" w:rsidRPr="00BF0215">
          <w:rPr>
            <w:rStyle w:val="aff0"/>
            <w:lang w:val="en-US"/>
          </w:rPr>
          <w:t>enhancement layer in SHVC</w:t>
        </w:r>
        <w:r w:rsidR="00481DF6">
          <w:rPr>
            <w:webHidden/>
          </w:rPr>
          <w:tab/>
        </w:r>
        <w:r w:rsidR="00481DF6">
          <w:rPr>
            <w:webHidden/>
          </w:rPr>
          <w:fldChar w:fldCharType="begin"/>
        </w:r>
        <w:r w:rsidR="00481DF6">
          <w:rPr>
            <w:webHidden/>
          </w:rPr>
          <w:instrText xml:space="preserve"> PAGEREF _Toc411273506 \h </w:instrText>
        </w:r>
        <w:r w:rsidR="00481DF6">
          <w:rPr>
            <w:webHidden/>
          </w:rPr>
        </w:r>
        <w:r w:rsidR="00481DF6">
          <w:rPr>
            <w:webHidden/>
          </w:rPr>
          <w:fldChar w:fldCharType="separate"/>
        </w:r>
        <w:r w:rsidR="00DB2480">
          <w:rPr>
            <w:webHidden/>
          </w:rPr>
          <w:t>2</w:t>
        </w:r>
        <w:r w:rsidR="00481DF6">
          <w:rPr>
            <w:webHidden/>
          </w:rPr>
          <w:fldChar w:fldCharType="end"/>
        </w:r>
      </w:hyperlink>
    </w:p>
    <w:p w14:paraId="476FFE4D" w14:textId="77777777" w:rsidR="00481DF6" w:rsidRDefault="007F0C93">
      <w:pPr>
        <w:pStyle w:val="33"/>
        <w:rPr>
          <w:rFonts w:asciiTheme="minorHAnsi" w:eastAsiaTheme="minorEastAsia" w:hAnsiTheme="minorHAnsi" w:cstheme="minorBidi"/>
          <w:noProof/>
          <w:sz w:val="22"/>
          <w:szCs w:val="22"/>
          <w:lang w:val="en-US" w:eastAsia="zh-CN"/>
        </w:rPr>
      </w:pPr>
      <w:hyperlink w:anchor="_Toc411273507" w:history="1">
        <w:r w:rsidR="00481DF6" w:rsidRPr="00BF0215">
          <w:rPr>
            <w:rStyle w:val="aff0"/>
            <w:noProof/>
          </w:rPr>
          <w:t>2.2.1</w:t>
        </w:r>
        <w:r w:rsidR="00481DF6">
          <w:rPr>
            <w:rFonts w:asciiTheme="minorHAnsi" w:eastAsiaTheme="minorEastAsia" w:hAnsiTheme="minorHAnsi" w:cstheme="minorBidi"/>
            <w:noProof/>
            <w:sz w:val="22"/>
            <w:szCs w:val="22"/>
            <w:lang w:val="en-US" w:eastAsia="zh-CN"/>
          </w:rPr>
          <w:tab/>
        </w:r>
        <w:r w:rsidR="00481DF6" w:rsidRPr="00BF0215">
          <w:rPr>
            <w:rStyle w:val="aff0"/>
            <w:noProof/>
            <w:lang w:val="en-US"/>
          </w:rPr>
          <w:t>Inter</w:t>
        </w:r>
        <w:r w:rsidR="00481DF6" w:rsidRPr="00BF0215">
          <w:rPr>
            <w:rStyle w:val="aff0"/>
            <w:noProof/>
          </w:rPr>
          <w:t xml:space="preserve"> layer</w:t>
        </w:r>
        <w:r w:rsidR="00481DF6" w:rsidRPr="00BF0215">
          <w:rPr>
            <w:rStyle w:val="aff0"/>
            <w:noProof/>
            <w:lang w:val="en-US"/>
          </w:rPr>
          <w:t xml:space="preserve"> texture</w:t>
        </w:r>
        <w:r w:rsidR="00481DF6" w:rsidRPr="00BF0215">
          <w:rPr>
            <w:rStyle w:val="aff0"/>
            <w:noProof/>
          </w:rPr>
          <w:t xml:space="preserve"> </w:t>
        </w:r>
        <w:r w:rsidR="00481DF6" w:rsidRPr="00BF0215">
          <w:rPr>
            <w:rStyle w:val="aff0"/>
            <w:noProof/>
            <w:lang w:val="en-US"/>
          </w:rPr>
          <w:t xml:space="preserve">prediction </w:t>
        </w:r>
        <w:r w:rsidR="00481DF6" w:rsidRPr="00BF0215">
          <w:rPr>
            <w:rStyle w:val="aff0"/>
            <w:noProof/>
          </w:rPr>
          <w:t>in SHVC</w:t>
        </w:r>
        <w:r w:rsidR="00481DF6">
          <w:rPr>
            <w:noProof/>
            <w:webHidden/>
          </w:rPr>
          <w:tab/>
        </w:r>
        <w:r w:rsidR="00481DF6">
          <w:rPr>
            <w:noProof/>
            <w:webHidden/>
          </w:rPr>
          <w:fldChar w:fldCharType="begin"/>
        </w:r>
        <w:r w:rsidR="00481DF6">
          <w:rPr>
            <w:noProof/>
            <w:webHidden/>
          </w:rPr>
          <w:instrText xml:space="preserve"> PAGEREF _Toc411273507 \h </w:instrText>
        </w:r>
        <w:r w:rsidR="00481DF6">
          <w:rPr>
            <w:noProof/>
            <w:webHidden/>
          </w:rPr>
        </w:r>
        <w:r w:rsidR="00481DF6">
          <w:rPr>
            <w:noProof/>
            <w:webHidden/>
          </w:rPr>
          <w:fldChar w:fldCharType="separate"/>
        </w:r>
        <w:r w:rsidR="00DB2480">
          <w:rPr>
            <w:noProof/>
            <w:webHidden/>
          </w:rPr>
          <w:t>2</w:t>
        </w:r>
        <w:r w:rsidR="00481DF6">
          <w:rPr>
            <w:noProof/>
            <w:webHidden/>
          </w:rPr>
          <w:fldChar w:fldCharType="end"/>
        </w:r>
      </w:hyperlink>
    </w:p>
    <w:p w14:paraId="2E7B9C7A" w14:textId="77777777" w:rsidR="00481DF6" w:rsidRDefault="007F0C93">
      <w:pPr>
        <w:pStyle w:val="33"/>
        <w:rPr>
          <w:rFonts w:asciiTheme="minorHAnsi" w:eastAsiaTheme="minorEastAsia" w:hAnsiTheme="minorHAnsi" w:cstheme="minorBidi"/>
          <w:noProof/>
          <w:sz w:val="22"/>
          <w:szCs w:val="22"/>
          <w:lang w:val="en-US" w:eastAsia="zh-CN"/>
        </w:rPr>
      </w:pPr>
      <w:hyperlink w:anchor="_Toc411273508" w:history="1">
        <w:r w:rsidR="00481DF6" w:rsidRPr="00BF0215">
          <w:rPr>
            <w:rStyle w:val="aff0"/>
            <w:noProof/>
          </w:rPr>
          <w:t>2.2.2</w:t>
        </w:r>
        <w:r w:rsidR="00481DF6">
          <w:rPr>
            <w:rFonts w:asciiTheme="minorHAnsi" w:eastAsiaTheme="minorEastAsia" w:hAnsiTheme="minorHAnsi" w:cstheme="minorBidi"/>
            <w:noProof/>
            <w:sz w:val="22"/>
            <w:szCs w:val="22"/>
            <w:lang w:val="en-US" w:eastAsia="zh-CN"/>
          </w:rPr>
          <w:tab/>
        </w:r>
        <w:r w:rsidR="00481DF6" w:rsidRPr="00BF0215">
          <w:rPr>
            <w:rStyle w:val="aff0"/>
            <w:noProof/>
            <w:lang w:val="en-US"/>
          </w:rPr>
          <w:t>Inter</w:t>
        </w:r>
        <w:r w:rsidR="00481DF6" w:rsidRPr="00BF0215">
          <w:rPr>
            <w:rStyle w:val="aff0"/>
            <w:noProof/>
          </w:rPr>
          <w:t xml:space="preserve"> layer</w:t>
        </w:r>
        <w:r w:rsidR="00481DF6" w:rsidRPr="00BF0215">
          <w:rPr>
            <w:rStyle w:val="aff0"/>
            <w:noProof/>
            <w:lang w:val="en-US"/>
          </w:rPr>
          <w:t xml:space="preserve"> motion</w:t>
        </w:r>
        <w:r w:rsidR="00481DF6" w:rsidRPr="00BF0215">
          <w:rPr>
            <w:rStyle w:val="aff0"/>
            <w:noProof/>
          </w:rPr>
          <w:t xml:space="preserve"> </w:t>
        </w:r>
        <w:r w:rsidR="00481DF6" w:rsidRPr="00BF0215">
          <w:rPr>
            <w:rStyle w:val="aff0"/>
            <w:noProof/>
            <w:lang w:val="en-US"/>
          </w:rPr>
          <w:t xml:space="preserve">prediction </w:t>
        </w:r>
        <w:r w:rsidR="00481DF6" w:rsidRPr="00BF0215">
          <w:rPr>
            <w:rStyle w:val="aff0"/>
            <w:noProof/>
          </w:rPr>
          <w:t>in SHVC</w:t>
        </w:r>
        <w:r w:rsidR="00481DF6">
          <w:rPr>
            <w:noProof/>
            <w:webHidden/>
          </w:rPr>
          <w:tab/>
        </w:r>
        <w:r w:rsidR="00481DF6">
          <w:rPr>
            <w:noProof/>
            <w:webHidden/>
          </w:rPr>
          <w:fldChar w:fldCharType="begin"/>
        </w:r>
        <w:r w:rsidR="00481DF6">
          <w:rPr>
            <w:noProof/>
            <w:webHidden/>
          </w:rPr>
          <w:instrText xml:space="preserve"> PAGEREF _Toc411273508 \h </w:instrText>
        </w:r>
        <w:r w:rsidR="00481DF6">
          <w:rPr>
            <w:noProof/>
            <w:webHidden/>
          </w:rPr>
        </w:r>
        <w:r w:rsidR="00481DF6">
          <w:rPr>
            <w:noProof/>
            <w:webHidden/>
          </w:rPr>
          <w:fldChar w:fldCharType="separate"/>
        </w:r>
        <w:r w:rsidR="00DB2480">
          <w:rPr>
            <w:noProof/>
            <w:webHidden/>
          </w:rPr>
          <w:t>3</w:t>
        </w:r>
        <w:r w:rsidR="00481DF6">
          <w:rPr>
            <w:noProof/>
            <w:webHidden/>
          </w:rPr>
          <w:fldChar w:fldCharType="end"/>
        </w:r>
      </w:hyperlink>
    </w:p>
    <w:p w14:paraId="572EB941" w14:textId="77777777" w:rsidR="00481DF6" w:rsidRDefault="007F0C93">
      <w:pPr>
        <w:pStyle w:val="23"/>
        <w:rPr>
          <w:rFonts w:asciiTheme="minorHAnsi" w:eastAsiaTheme="minorEastAsia" w:hAnsiTheme="minorHAnsi" w:cstheme="minorBidi"/>
          <w:sz w:val="22"/>
          <w:szCs w:val="22"/>
          <w:lang w:val="en-US" w:eastAsia="zh-CN"/>
        </w:rPr>
      </w:pPr>
      <w:hyperlink w:anchor="_Toc411273509" w:history="1">
        <w:r w:rsidR="00481DF6" w:rsidRPr="00BF0215">
          <w:rPr>
            <w:rStyle w:val="aff0"/>
          </w:rPr>
          <w:t>2.3</w:t>
        </w:r>
        <w:r w:rsidR="00481DF6">
          <w:rPr>
            <w:rFonts w:asciiTheme="minorHAnsi" w:eastAsiaTheme="minorEastAsia" w:hAnsiTheme="minorHAnsi" w:cstheme="minorBidi"/>
            <w:sz w:val="22"/>
            <w:szCs w:val="22"/>
            <w:lang w:val="en-US" w:eastAsia="zh-CN"/>
          </w:rPr>
          <w:tab/>
        </w:r>
        <w:r w:rsidR="00481DF6" w:rsidRPr="00BF0215">
          <w:rPr>
            <w:rStyle w:val="aff0"/>
          </w:rPr>
          <w:t>Resampling and colour mapping process of picture samples</w:t>
        </w:r>
        <w:r w:rsidR="00481DF6">
          <w:rPr>
            <w:webHidden/>
          </w:rPr>
          <w:tab/>
        </w:r>
        <w:r w:rsidR="00481DF6">
          <w:rPr>
            <w:webHidden/>
          </w:rPr>
          <w:fldChar w:fldCharType="begin"/>
        </w:r>
        <w:r w:rsidR="00481DF6">
          <w:rPr>
            <w:webHidden/>
          </w:rPr>
          <w:instrText xml:space="preserve"> PAGEREF _Toc411273509 \h </w:instrText>
        </w:r>
        <w:r w:rsidR="00481DF6">
          <w:rPr>
            <w:webHidden/>
          </w:rPr>
        </w:r>
        <w:r w:rsidR="00481DF6">
          <w:rPr>
            <w:webHidden/>
          </w:rPr>
          <w:fldChar w:fldCharType="separate"/>
        </w:r>
        <w:r w:rsidR="00DB2480">
          <w:rPr>
            <w:webHidden/>
          </w:rPr>
          <w:t>4</w:t>
        </w:r>
        <w:r w:rsidR="00481DF6">
          <w:rPr>
            <w:webHidden/>
          </w:rPr>
          <w:fldChar w:fldCharType="end"/>
        </w:r>
      </w:hyperlink>
    </w:p>
    <w:p w14:paraId="3685D0A6" w14:textId="77777777" w:rsidR="00481DF6" w:rsidRDefault="007F0C93">
      <w:pPr>
        <w:pStyle w:val="33"/>
        <w:rPr>
          <w:rFonts w:asciiTheme="minorHAnsi" w:eastAsiaTheme="minorEastAsia" w:hAnsiTheme="minorHAnsi" w:cstheme="minorBidi"/>
          <w:noProof/>
          <w:sz w:val="22"/>
          <w:szCs w:val="22"/>
          <w:lang w:val="en-US" w:eastAsia="zh-CN"/>
        </w:rPr>
      </w:pPr>
      <w:hyperlink w:anchor="_Toc411273510" w:history="1">
        <w:r w:rsidR="00481DF6" w:rsidRPr="00BF0215">
          <w:rPr>
            <w:rStyle w:val="aff0"/>
            <w:noProof/>
          </w:rPr>
          <w:t>2.3.1</w:t>
        </w:r>
        <w:r w:rsidR="00481DF6">
          <w:rPr>
            <w:rFonts w:asciiTheme="minorHAnsi" w:eastAsiaTheme="minorEastAsia" w:hAnsiTheme="minorHAnsi" w:cstheme="minorBidi"/>
            <w:noProof/>
            <w:sz w:val="22"/>
            <w:szCs w:val="22"/>
            <w:lang w:val="en-US" w:eastAsia="zh-CN"/>
          </w:rPr>
          <w:tab/>
        </w:r>
        <w:r w:rsidR="00481DF6" w:rsidRPr="00BF0215">
          <w:rPr>
            <w:rStyle w:val="aff0"/>
            <w:noProof/>
            <w:lang w:val="en-US"/>
          </w:rPr>
          <w:t>D</w:t>
        </w:r>
        <w:r w:rsidR="00481DF6" w:rsidRPr="00BF0215">
          <w:rPr>
            <w:rStyle w:val="aff0"/>
            <w:noProof/>
          </w:rPr>
          <w:t>ownsampling process</w:t>
        </w:r>
        <w:r w:rsidR="00481DF6">
          <w:rPr>
            <w:noProof/>
            <w:webHidden/>
          </w:rPr>
          <w:tab/>
        </w:r>
        <w:r w:rsidR="00481DF6">
          <w:rPr>
            <w:noProof/>
            <w:webHidden/>
          </w:rPr>
          <w:fldChar w:fldCharType="begin"/>
        </w:r>
        <w:r w:rsidR="00481DF6">
          <w:rPr>
            <w:noProof/>
            <w:webHidden/>
          </w:rPr>
          <w:instrText xml:space="preserve"> PAGEREF _Toc411273510 \h </w:instrText>
        </w:r>
        <w:r w:rsidR="00481DF6">
          <w:rPr>
            <w:noProof/>
            <w:webHidden/>
          </w:rPr>
        </w:r>
        <w:r w:rsidR="00481DF6">
          <w:rPr>
            <w:noProof/>
            <w:webHidden/>
          </w:rPr>
          <w:fldChar w:fldCharType="separate"/>
        </w:r>
        <w:r w:rsidR="00DB2480">
          <w:rPr>
            <w:noProof/>
            <w:webHidden/>
          </w:rPr>
          <w:t>4</w:t>
        </w:r>
        <w:r w:rsidR="00481DF6">
          <w:rPr>
            <w:noProof/>
            <w:webHidden/>
          </w:rPr>
          <w:fldChar w:fldCharType="end"/>
        </w:r>
      </w:hyperlink>
    </w:p>
    <w:p w14:paraId="46A24892" w14:textId="77777777" w:rsidR="00481DF6" w:rsidRDefault="007F0C93">
      <w:pPr>
        <w:pStyle w:val="33"/>
        <w:rPr>
          <w:rFonts w:asciiTheme="minorHAnsi" w:eastAsiaTheme="minorEastAsia" w:hAnsiTheme="minorHAnsi" w:cstheme="minorBidi"/>
          <w:noProof/>
          <w:sz w:val="22"/>
          <w:szCs w:val="22"/>
          <w:lang w:val="en-US" w:eastAsia="zh-CN"/>
        </w:rPr>
      </w:pPr>
      <w:hyperlink w:anchor="_Toc411273511" w:history="1">
        <w:r w:rsidR="00481DF6" w:rsidRPr="00BF0215">
          <w:rPr>
            <w:rStyle w:val="aff0"/>
            <w:noProof/>
          </w:rPr>
          <w:t>2.3.2</w:t>
        </w:r>
        <w:r w:rsidR="00481DF6">
          <w:rPr>
            <w:rFonts w:asciiTheme="minorHAnsi" w:eastAsiaTheme="minorEastAsia" w:hAnsiTheme="minorHAnsi" w:cstheme="minorBidi"/>
            <w:noProof/>
            <w:sz w:val="22"/>
            <w:szCs w:val="22"/>
            <w:lang w:val="en-US" w:eastAsia="zh-CN"/>
          </w:rPr>
          <w:tab/>
        </w:r>
        <w:r w:rsidR="00481DF6" w:rsidRPr="00BF0215">
          <w:rPr>
            <w:rStyle w:val="aff0"/>
            <w:noProof/>
            <w:lang w:val="en-US"/>
          </w:rPr>
          <w:t>Up</w:t>
        </w:r>
        <w:r w:rsidR="00481DF6" w:rsidRPr="00BF0215">
          <w:rPr>
            <w:rStyle w:val="aff0"/>
            <w:noProof/>
          </w:rPr>
          <w:t>sampling process</w:t>
        </w:r>
        <w:r w:rsidR="00481DF6">
          <w:rPr>
            <w:noProof/>
            <w:webHidden/>
          </w:rPr>
          <w:tab/>
        </w:r>
        <w:r w:rsidR="00481DF6">
          <w:rPr>
            <w:noProof/>
            <w:webHidden/>
          </w:rPr>
          <w:fldChar w:fldCharType="begin"/>
        </w:r>
        <w:r w:rsidR="00481DF6">
          <w:rPr>
            <w:noProof/>
            <w:webHidden/>
          </w:rPr>
          <w:instrText xml:space="preserve"> PAGEREF _Toc411273511 \h </w:instrText>
        </w:r>
        <w:r w:rsidR="00481DF6">
          <w:rPr>
            <w:noProof/>
            <w:webHidden/>
          </w:rPr>
        </w:r>
        <w:r w:rsidR="00481DF6">
          <w:rPr>
            <w:noProof/>
            <w:webHidden/>
          </w:rPr>
          <w:fldChar w:fldCharType="separate"/>
        </w:r>
        <w:r w:rsidR="00DB2480">
          <w:rPr>
            <w:noProof/>
            <w:webHidden/>
          </w:rPr>
          <w:t>5</w:t>
        </w:r>
        <w:r w:rsidR="00481DF6">
          <w:rPr>
            <w:noProof/>
            <w:webHidden/>
          </w:rPr>
          <w:fldChar w:fldCharType="end"/>
        </w:r>
      </w:hyperlink>
    </w:p>
    <w:p w14:paraId="5AC6E1D4" w14:textId="14FBF5ED" w:rsidR="00481DF6" w:rsidRDefault="007F0C93">
      <w:pPr>
        <w:pStyle w:val="33"/>
        <w:rPr>
          <w:rFonts w:asciiTheme="minorHAnsi" w:eastAsiaTheme="minorEastAsia" w:hAnsiTheme="minorHAnsi" w:cstheme="minorBidi"/>
          <w:noProof/>
          <w:sz w:val="22"/>
          <w:szCs w:val="22"/>
          <w:lang w:val="en-US" w:eastAsia="zh-CN"/>
        </w:rPr>
      </w:pPr>
      <w:hyperlink w:anchor="_Toc411273512" w:history="1">
        <w:r w:rsidR="00481DF6" w:rsidRPr="00BF0215">
          <w:rPr>
            <w:rStyle w:val="aff0"/>
            <w:noProof/>
          </w:rPr>
          <w:t>2.3.3</w:t>
        </w:r>
        <w:r w:rsidR="00481DF6">
          <w:rPr>
            <w:rFonts w:asciiTheme="minorHAnsi" w:eastAsiaTheme="minorEastAsia" w:hAnsiTheme="minorHAnsi" w:cstheme="minorBidi"/>
            <w:noProof/>
            <w:sz w:val="22"/>
            <w:szCs w:val="22"/>
            <w:lang w:val="en-US" w:eastAsia="zh-CN"/>
          </w:rPr>
          <w:tab/>
        </w:r>
        <w:r w:rsidR="00481DF6" w:rsidRPr="00BF0215">
          <w:rPr>
            <w:rStyle w:val="aff0"/>
            <w:noProof/>
          </w:rPr>
          <w:t>Cropping windows</w:t>
        </w:r>
        <w:r w:rsidR="00481DF6">
          <w:rPr>
            <w:noProof/>
            <w:webHidden/>
          </w:rPr>
          <w:tab/>
        </w:r>
        <w:r w:rsidR="00481DF6">
          <w:rPr>
            <w:noProof/>
            <w:webHidden/>
          </w:rPr>
          <w:fldChar w:fldCharType="begin"/>
        </w:r>
        <w:r w:rsidR="00481DF6">
          <w:rPr>
            <w:noProof/>
            <w:webHidden/>
          </w:rPr>
          <w:instrText xml:space="preserve"> PAGEREF _Toc411273512 \h </w:instrText>
        </w:r>
        <w:r w:rsidR="00481DF6">
          <w:rPr>
            <w:noProof/>
            <w:webHidden/>
          </w:rPr>
        </w:r>
        <w:r w:rsidR="00481DF6">
          <w:rPr>
            <w:noProof/>
            <w:webHidden/>
          </w:rPr>
          <w:fldChar w:fldCharType="separate"/>
        </w:r>
        <w:r w:rsidR="00DB2480">
          <w:rPr>
            <w:noProof/>
            <w:webHidden/>
          </w:rPr>
          <w:t>7</w:t>
        </w:r>
        <w:r w:rsidR="00481DF6">
          <w:rPr>
            <w:noProof/>
            <w:webHidden/>
          </w:rPr>
          <w:fldChar w:fldCharType="end"/>
        </w:r>
      </w:hyperlink>
    </w:p>
    <w:p w14:paraId="1AD26539" w14:textId="211648E9" w:rsidR="00481DF6" w:rsidRDefault="007F0C93">
      <w:pPr>
        <w:pStyle w:val="33"/>
        <w:rPr>
          <w:rFonts w:asciiTheme="minorHAnsi" w:eastAsiaTheme="minorEastAsia" w:hAnsiTheme="minorHAnsi" w:cstheme="minorBidi"/>
          <w:noProof/>
          <w:sz w:val="22"/>
          <w:szCs w:val="22"/>
          <w:lang w:val="en-US" w:eastAsia="zh-CN"/>
        </w:rPr>
      </w:pPr>
      <w:hyperlink w:anchor="_Toc411273513" w:history="1">
        <w:r w:rsidR="00481DF6" w:rsidRPr="00BF0215">
          <w:rPr>
            <w:rStyle w:val="aff0"/>
            <w:noProof/>
          </w:rPr>
          <w:t>2.3.4</w:t>
        </w:r>
        <w:r w:rsidR="00481DF6">
          <w:rPr>
            <w:rFonts w:asciiTheme="minorHAnsi" w:eastAsiaTheme="minorEastAsia" w:hAnsiTheme="minorHAnsi" w:cstheme="minorBidi"/>
            <w:noProof/>
            <w:sz w:val="22"/>
            <w:szCs w:val="22"/>
            <w:lang w:val="en-US" w:eastAsia="zh-CN"/>
          </w:rPr>
          <w:tab/>
        </w:r>
        <w:r w:rsidR="00481DF6" w:rsidRPr="00BF0215">
          <w:rPr>
            <w:rStyle w:val="aff0"/>
            <w:noProof/>
          </w:rPr>
          <w:t>Colour mapping process for colour gamut scalability</w:t>
        </w:r>
        <w:r w:rsidR="00481DF6">
          <w:rPr>
            <w:noProof/>
            <w:webHidden/>
          </w:rPr>
          <w:tab/>
        </w:r>
        <w:r w:rsidR="00481DF6">
          <w:rPr>
            <w:noProof/>
            <w:webHidden/>
          </w:rPr>
          <w:fldChar w:fldCharType="begin"/>
        </w:r>
        <w:r w:rsidR="00481DF6">
          <w:rPr>
            <w:noProof/>
            <w:webHidden/>
          </w:rPr>
          <w:instrText xml:space="preserve"> PAGEREF _Toc411273513 \h </w:instrText>
        </w:r>
        <w:r w:rsidR="00481DF6">
          <w:rPr>
            <w:noProof/>
            <w:webHidden/>
          </w:rPr>
        </w:r>
        <w:r w:rsidR="00481DF6">
          <w:rPr>
            <w:noProof/>
            <w:webHidden/>
          </w:rPr>
          <w:fldChar w:fldCharType="separate"/>
        </w:r>
        <w:r w:rsidR="00DB2480">
          <w:rPr>
            <w:noProof/>
            <w:webHidden/>
          </w:rPr>
          <w:t>8</w:t>
        </w:r>
        <w:r w:rsidR="00481DF6">
          <w:rPr>
            <w:noProof/>
            <w:webHidden/>
          </w:rPr>
          <w:fldChar w:fldCharType="end"/>
        </w:r>
      </w:hyperlink>
    </w:p>
    <w:p w14:paraId="14820211" w14:textId="6EF7D4E1" w:rsidR="00481DF6" w:rsidRDefault="007F0C93">
      <w:pPr>
        <w:pStyle w:val="11"/>
        <w:rPr>
          <w:rFonts w:asciiTheme="minorHAnsi" w:eastAsiaTheme="minorEastAsia" w:hAnsiTheme="minorHAnsi" w:cstheme="minorBidi"/>
          <w:bCs w:val="0"/>
          <w:sz w:val="22"/>
          <w:szCs w:val="22"/>
          <w:lang w:val="en-US" w:eastAsia="zh-CN"/>
        </w:rPr>
      </w:pPr>
      <w:hyperlink w:anchor="_Toc411273514" w:history="1">
        <w:r w:rsidR="00481DF6" w:rsidRPr="00BF0215">
          <w:rPr>
            <w:rStyle w:val="aff0"/>
          </w:rPr>
          <w:t>3</w:t>
        </w:r>
        <w:r w:rsidR="00481DF6">
          <w:rPr>
            <w:rFonts w:asciiTheme="minorHAnsi" w:eastAsiaTheme="minorEastAsia" w:hAnsiTheme="minorHAnsi" w:cstheme="minorBidi"/>
            <w:bCs w:val="0"/>
            <w:sz w:val="22"/>
            <w:szCs w:val="22"/>
            <w:lang w:val="en-US" w:eastAsia="zh-CN"/>
          </w:rPr>
          <w:tab/>
        </w:r>
        <w:r w:rsidR="00481DF6" w:rsidRPr="00BF0215">
          <w:rPr>
            <w:rStyle w:val="aff0"/>
          </w:rPr>
          <w:t>Profile, tier and level</w:t>
        </w:r>
        <w:r w:rsidR="00481DF6">
          <w:rPr>
            <w:webHidden/>
          </w:rPr>
          <w:tab/>
        </w:r>
        <w:r w:rsidR="00481DF6">
          <w:rPr>
            <w:webHidden/>
          </w:rPr>
          <w:fldChar w:fldCharType="begin"/>
        </w:r>
        <w:r w:rsidR="00481DF6">
          <w:rPr>
            <w:webHidden/>
          </w:rPr>
          <w:instrText xml:space="preserve"> PAGEREF _Toc411273514 \h </w:instrText>
        </w:r>
        <w:r w:rsidR="00481DF6">
          <w:rPr>
            <w:webHidden/>
          </w:rPr>
        </w:r>
        <w:r w:rsidR="00481DF6">
          <w:rPr>
            <w:webHidden/>
          </w:rPr>
          <w:fldChar w:fldCharType="separate"/>
        </w:r>
        <w:r w:rsidR="00DB2480">
          <w:rPr>
            <w:webHidden/>
          </w:rPr>
          <w:t>10</w:t>
        </w:r>
        <w:r w:rsidR="00481DF6">
          <w:rPr>
            <w:webHidden/>
          </w:rPr>
          <w:fldChar w:fldCharType="end"/>
        </w:r>
      </w:hyperlink>
    </w:p>
    <w:p w14:paraId="5A960F28" w14:textId="34AEAB75" w:rsidR="00481DF6" w:rsidRDefault="007F0C93">
      <w:pPr>
        <w:pStyle w:val="11"/>
        <w:rPr>
          <w:rFonts w:asciiTheme="minorHAnsi" w:eastAsiaTheme="minorEastAsia" w:hAnsiTheme="minorHAnsi" w:cstheme="minorBidi"/>
          <w:bCs w:val="0"/>
          <w:sz w:val="22"/>
          <w:szCs w:val="22"/>
          <w:lang w:val="en-US" w:eastAsia="zh-CN"/>
        </w:rPr>
      </w:pPr>
      <w:hyperlink w:anchor="_Toc411273515" w:history="1">
        <w:r w:rsidR="00481DF6" w:rsidRPr="00BF0215">
          <w:rPr>
            <w:rStyle w:val="aff0"/>
          </w:rPr>
          <w:t>4</w:t>
        </w:r>
        <w:r w:rsidR="00481DF6">
          <w:rPr>
            <w:rFonts w:asciiTheme="minorHAnsi" w:eastAsiaTheme="minorEastAsia" w:hAnsiTheme="minorHAnsi" w:cstheme="minorBidi"/>
            <w:bCs w:val="0"/>
            <w:sz w:val="22"/>
            <w:szCs w:val="22"/>
            <w:lang w:val="en-US" w:eastAsia="zh-CN"/>
          </w:rPr>
          <w:tab/>
        </w:r>
        <w:r w:rsidR="00481DF6" w:rsidRPr="00BF0215">
          <w:rPr>
            <w:rStyle w:val="aff0"/>
          </w:rPr>
          <w:t>Software</w:t>
        </w:r>
        <w:r w:rsidR="00481DF6">
          <w:rPr>
            <w:webHidden/>
          </w:rPr>
          <w:tab/>
        </w:r>
        <w:r w:rsidR="00481DF6">
          <w:rPr>
            <w:webHidden/>
          </w:rPr>
          <w:fldChar w:fldCharType="begin"/>
        </w:r>
        <w:r w:rsidR="00481DF6">
          <w:rPr>
            <w:webHidden/>
          </w:rPr>
          <w:instrText xml:space="preserve"> PAGEREF _Toc411273515 \h </w:instrText>
        </w:r>
        <w:r w:rsidR="00481DF6">
          <w:rPr>
            <w:webHidden/>
          </w:rPr>
        </w:r>
        <w:r w:rsidR="00481DF6">
          <w:rPr>
            <w:webHidden/>
          </w:rPr>
          <w:fldChar w:fldCharType="separate"/>
        </w:r>
        <w:r w:rsidR="00DB2480">
          <w:rPr>
            <w:webHidden/>
          </w:rPr>
          <w:t>11</w:t>
        </w:r>
        <w:r w:rsidR="00481DF6">
          <w:rPr>
            <w:webHidden/>
          </w:rPr>
          <w:fldChar w:fldCharType="end"/>
        </w:r>
      </w:hyperlink>
    </w:p>
    <w:p w14:paraId="49D04839" w14:textId="2BF47AC0" w:rsidR="00481DF6" w:rsidRDefault="007F0C93">
      <w:pPr>
        <w:pStyle w:val="23"/>
        <w:rPr>
          <w:rFonts w:asciiTheme="minorHAnsi" w:eastAsiaTheme="minorEastAsia" w:hAnsiTheme="minorHAnsi" w:cstheme="minorBidi"/>
          <w:sz w:val="22"/>
          <w:szCs w:val="22"/>
          <w:lang w:val="en-US" w:eastAsia="zh-CN"/>
        </w:rPr>
      </w:pPr>
      <w:hyperlink w:anchor="_Toc411273516" w:history="1">
        <w:r w:rsidR="00481DF6" w:rsidRPr="00BF0215">
          <w:rPr>
            <w:rStyle w:val="aff0"/>
          </w:rPr>
          <w:t>4.1</w:t>
        </w:r>
        <w:r w:rsidR="00481DF6">
          <w:rPr>
            <w:rFonts w:asciiTheme="minorHAnsi" w:eastAsiaTheme="minorEastAsia" w:hAnsiTheme="minorHAnsi" w:cstheme="minorBidi"/>
            <w:sz w:val="22"/>
            <w:szCs w:val="22"/>
            <w:lang w:val="en-US" w:eastAsia="zh-CN"/>
          </w:rPr>
          <w:tab/>
        </w:r>
        <w:r w:rsidR="00481DF6" w:rsidRPr="00BF0215">
          <w:rPr>
            <w:rStyle w:val="aff0"/>
          </w:rPr>
          <w:t>Software repository</w:t>
        </w:r>
        <w:r w:rsidR="00481DF6">
          <w:rPr>
            <w:webHidden/>
          </w:rPr>
          <w:tab/>
        </w:r>
        <w:r w:rsidR="00481DF6">
          <w:rPr>
            <w:webHidden/>
          </w:rPr>
          <w:fldChar w:fldCharType="begin"/>
        </w:r>
        <w:r w:rsidR="00481DF6">
          <w:rPr>
            <w:webHidden/>
          </w:rPr>
          <w:instrText xml:space="preserve"> PAGEREF _Toc411273516 \h </w:instrText>
        </w:r>
        <w:r w:rsidR="00481DF6">
          <w:rPr>
            <w:webHidden/>
          </w:rPr>
        </w:r>
        <w:r w:rsidR="00481DF6">
          <w:rPr>
            <w:webHidden/>
          </w:rPr>
          <w:fldChar w:fldCharType="separate"/>
        </w:r>
        <w:r w:rsidR="00DB2480">
          <w:rPr>
            <w:webHidden/>
          </w:rPr>
          <w:t>11</w:t>
        </w:r>
        <w:r w:rsidR="00481DF6">
          <w:rPr>
            <w:webHidden/>
          </w:rPr>
          <w:fldChar w:fldCharType="end"/>
        </w:r>
      </w:hyperlink>
    </w:p>
    <w:p w14:paraId="566F929D" w14:textId="5D15EA05" w:rsidR="00481DF6" w:rsidRDefault="007F0C93">
      <w:pPr>
        <w:pStyle w:val="23"/>
        <w:rPr>
          <w:rFonts w:asciiTheme="minorHAnsi" w:eastAsiaTheme="minorEastAsia" w:hAnsiTheme="minorHAnsi" w:cstheme="minorBidi"/>
          <w:sz w:val="22"/>
          <w:szCs w:val="22"/>
          <w:lang w:val="en-US" w:eastAsia="zh-CN"/>
        </w:rPr>
      </w:pPr>
      <w:hyperlink w:anchor="_Toc411273517" w:history="1">
        <w:r w:rsidR="00481DF6" w:rsidRPr="00BF0215">
          <w:rPr>
            <w:rStyle w:val="aff0"/>
          </w:rPr>
          <w:t>4.2</w:t>
        </w:r>
        <w:r w:rsidR="00481DF6">
          <w:rPr>
            <w:rFonts w:asciiTheme="minorHAnsi" w:eastAsiaTheme="minorEastAsia" w:hAnsiTheme="minorHAnsi" w:cstheme="minorBidi"/>
            <w:sz w:val="22"/>
            <w:szCs w:val="22"/>
            <w:lang w:val="en-US" w:eastAsia="zh-CN"/>
          </w:rPr>
          <w:tab/>
        </w:r>
        <w:r w:rsidR="00481DF6" w:rsidRPr="00BF0215">
          <w:rPr>
            <w:rStyle w:val="aff0"/>
          </w:rPr>
          <w:t>Build System</w:t>
        </w:r>
        <w:r w:rsidR="00481DF6">
          <w:rPr>
            <w:webHidden/>
          </w:rPr>
          <w:tab/>
        </w:r>
        <w:r w:rsidR="00481DF6">
          <w:rPr>
            <w:webHidden/>
          </w:rPr>
          <w:fldChar w:fldCharType="begin"/>
        </w:r>
        <w:r w:rsidR="00481DF6">
          <w:rPr>
            <w:webHidden/>
          </w:rPr>
          <w:instrText xml:space="preserve"> PAGEREF _Toc411273517 \h </w:instrText>
        </w:r>
        <w:r w:rsidR="00481DF6">
          <w:rPr>
            <w:webHidden/>
          </w:rPr>
        </w:r>
        <w:r w:rsidR="00481DF6">
          <w:rPr>
            <w:webHidden/>
          </w:rPr>
          <w:fldChar w:fldCharType="separate"/>
        </w:r>
        <w:r w:rsidR="00DB2480">
          <w:rPr>
            <w:webHidden/>
          </w:rPr>
          <w:t>11</w:t>
        </w:r>
        <w:r w:rsidR="00481DF6">
          <w:rPr>
            <w:webHidden/>
          </w:rPr>
          <w:fldChar w:fldCharType="end"/>
        </w:r>
      </w:hyperlink>
    </w:p>
    <w:p w14:paraId="11587E0F" w14:textId="2CBFAC97" w:rsidR="00481DF6" w:rsidRDefault="007F0C93">
      <w:pPr>
        <w:pStyle w:val="23"/>
        <w:rPr>
          <w:rFonts w:asciiTheme="minorHAnsi" w:eastAsiaTheme="minorEastAsia" w:hAnsiTheme="minorHAnsi" w:cstheme="minorBidi"/>
          <w:sz w:val="22"/>
          <w:szCs w:val="22"/>
          <w:lang w:val="en-US" w:eastAsia="zh-CN"/>
        </w:rPr>
      </w:pPr>
      <w:hyperlink w:anchor="_Toc411273518" w:history="1">
        <w:r w:rsidR="00481DF6" w:rsidRPr="00BF0215">
          <w:rPr>
            <w:rStyle w:val="aff0"/>
          </w:rPr>
          <w:t>4.3</w:t>
        </w:r>
        <w:r w:rsidR="00481DF6">
          <w:rPr>
            <w:rFonts w:asciiTheme="minorHAnsi" w:eastAsiaTheme="minorEastAsia" w:hAnsiTheme="minorHAnsi" w:cstheme="minorBidi"/>
            <w:sz w:val="22"/>
            <w:szCs w:val="22"/>
            <w:lang w:val="en-US" w:eastAsia="zh-CN"/>
          </w:rPr>
          <w:tab/>
        </w:r>
        <w:r w:rsidR="00481DF6" w:rsidRPr="00BF0215">
          <w:rPr>
            <w:rStyle w:val="aff0"/>
          </w:rPr>
          <w:t>Software Structure</w:t>
        </w:r>
        <w:r w:rsidR="00481DF6">
          <w:rPr>
            <w:webHidden/>
          </w:rPr>
          <w:tab/>
        </w:r>
        <w:r w:rsidR="00481DF6">
          <w:rPr>
            <w:webHidden/>
          </w:rPr>
          <w:fldChar w:fldCharType="begin"/>
        </w:r>
        <w:r w:rsidR="00481DF6">
          <w:rPr>
            <w:webHidden/>
          </w:rPr>
          <w:instrText xml:space="preserve"> PAGEREF _Toc411273518 \h </w:instrText>
        </w:r>
        <w:r w:rsidR="00481DF6">
          <w:rPr>
            <w:webHidden/>
          </w:rPr>
        </w:r>
        <w:r w:rsidR="00481DF6">
          <w:rPr>
            <w:webHidden/>
          </w:rPr>
          <w:fldChar w:fldCharType="separate"/>
        </w:r>
        <w:r w:rsidR="00DB2480">
          <w:rPr>
            <w:webHidden/>
          </w:rPr>
          <w:t>11</w:t>
        </w:r>
        <w:r w:rsidR="00481DF6">
          <w:rPr>
            <w:webHidden/>
          </w:rPr>
          <w:fldChar w:fldCharType="end"/>
        </w:r>
      </w:hyperlink>
    </w:p>
    <w:p w14:paraId="0AE8C3F1" w14:textId="504CF07A" w:rsidR="00481DF6" w:rsidRDefault="007F0C93">
      <w:pPr>
        <w:pStyle w:val="11"/>
        <w:rPr>
          <w:rFonts w:asciiTheme="minorHAnsi" w:eastAsiaTheme="minorEastAsia" w:hAnsiTheme="minorHAnsi" w:cstheme="minorBidi"/>
          <w:bCs w:val="0"/>
          <w:sz w:val="22"/>
          <w:szCs w:val="22"/>
          <w:lang w:val="en-US" w:eastAsia="zh-CN"/>
        </w:rPr>
      </w:pPr>
      <w:hyperlink w:anchor="_Toc411273519" w:history="1">
        <w:r w:rsidR="00481DF6" w:rsidRPr="00BF0215">
          <w:rPr>
            <w:rStyle w:val="aff0"/>
          </w:rPr>
          <w:t>5</w:t>
        </w:r>
        <w:r w:rsidR="00481DF6">
          <w:rPr>
            <w:rFonts w:asciiTheme="minorHAnsi" w:eastAsiaTheme="minorEastAsia" w:hAnsiTheme="minorHAnsi" w:cstheme="minorBidi"/>
            <w:bCs w:val="0"/>
            <w:sz w:val="22"/>
            <w:szCs w:val="22"/>
            <w:lang w:val="en-US" w:eastAsia="zh-CN"/>
          </w:rPr>
          <w:tab/>
        </w:r>
        <w:r w:rsidR="00481DF6" w:rsidRPr="00BF0215">
          <w:rPr>
            <w:rStyle w:val="aff0"/>
          </w:rPr>
          <w:t>Reference</w:t>
        </w:r>
        <w:r w:rsidR="00481DF6">
          <w:rPr>
            <w:webHidden/>
          </w:rPr>
          <w:tab/>
        </w:r>
        <w:r w:rsidR="00481DF6">
          <w:rPr>
            <w:webHidden/>
          </w:rPr>
          <w:fldChar w:fldCharType="begin"/>
        </w:r>
        <w:r w:rsidR="00481DF6">
          <w:rPr>
            <w:webHidden/>
          </w:rPr>
          <w:instrText xml:space="preserve"> PAGEREF _Toc411273519 \h </w:instrText>
        </w:r>
        <w:r w:rsidR="00481DF6">
          <w:rPr>
            <w:webHidden/>
          </w:rPr>
        </w:r>
        <w:r w:rsidR="00481DF6">
          <w:rPr>
            <w:webHidden/>
          </w:rPr>
          <w:fldChar w:fldCharType="separate"/>
        </w:r>
        <w:r w:rsidR="00DB2480">
          <w:rPr>
            <w:webHidden/>
          </w:rPr>
          <w:t>11</w:t>
        </w:r>
        <w:r w:rsidR="00481DF6">
          <w:rPr>
            <w:webHidden/>
          </w:rPr>
          <w:fldChar w:fldCharType="end"/>
        </w:r>
      </w:hyperlink>
    </w:p>
    <w:p w14:paraId="57DE3A5C" w14:textId="77777777" w:rsidR="00593820" w:rsidRPr="00062C86" w:rsidRDefault="00BB78D9" w:rsidP="00FB38DB">
      <w:pPr>
        <w:spacing w:before="0"/>
        <w:jc w:val="left"/>
        <w:rPr>
          <w:szCs w:val="28"/>
          <w:lang w:val="en-CA"/>
        </w:rPr>
      </w:pPr>
      <w:r w:rsidRPr="00062C86">
        <w:fldChar w:fldCharType="end"/>
      </w:r>
    </w:p>
    <w:p w14:paraId="0371C945" w14:textId="19E84081" w:rsidR="00593820" w:rsidRPr="00062C86" w:rsidRDefault="00593820" w:rsidP="00593820">
      <w:pPr>
        <w:pStyle w:val="Rectitle"/>
        <w:rPr>
          <w:lang w:val="en-CA"/>
        </w:rPr>
        <w:sectPr w:rsidR="00593820" w:rsidRPr="00062C86" w:rsidSect="00E408D1">
          <w:headerReference w:type="default" r:id="rId18"/>
          <w:footerReference w:type="even" r:id="rId19"/>
          <w:footerReference w:type="default" r:id="rId20"/>
          <w:pgSz w:w="11907" w:h="16834" w:code="9"/>
          <w:pgMar w:top="1089" w:right="1089" w:bottom="1089" w:left="1089" w:header="482" w:footer="482" w:gutter="0"/>
          <w:paperSrc w:first="15" w:other="15"/>
          <w:pgNumType w:fmt="lowerRoman"/>
          <w:cols w:space="720"/>
          <w:titlePg/>
          <w:docGrid w:linePitch="326"/>
        </w:sectPr>
      </w:pPr>
    </w:p>
    <w:p w14:paraId="3F431A7B" w14:textId="77777777" w:rsidR="00593820" w:rsidRPr="00062C86" w:rsidRDefault="00593820" w:rsidP="009A6275">
      <w:pPr>
        <w:pStyle w:val="1"/>
      </w:pPr>
      <w:bookmarkStart w:id="18" w:name="_Toc348629456"/>
      <w:bookmarkStart w:id="19" w:name="_Toc348630610"/>
      <w:bookmarkStart w:id="20" w:name="_Toc348631568"/>
      <w:bookmarkStart w:id="21" w:name="_Toc348631847"/>
      <w:bookmarkStart w:id="22" w:name="_Toc348632115"/>
      <w:bookmarkStart w:id="23" w:name="_Toc348632855"/>
      <w:bookmarkStart w:id="24" w:name="_Toc348633112"/>
      <w:bookmarkStart w:id="25" w:name="_Toc411273503"/>
      <w:r w:rsidRPr="00062C86">
        <w:lastRenderedPageBreak/>
        <w:t>Introduction</w:t>
      </w:r>
      <w:bookmarkEnd w:id="18"/>
      <w:bookmarkEnd w:id="19"/>
      <w:bookmarkEnd w:id="20"/>
      <w:bookmarkEnd w:id="21"/>
      <w:bookmarkEnd w:id="22"/>
      <w:bookmarkEnd w:id="23"/>
      <w:bookmarkEnd w:id="24"/>
      <w:bookmarkEnd w:id="25"/>
      <w:r w:rsidRPr="00062C86">
        <w:t xml:space="preserve"> </w:t>
      </w:r>
    </w:p>
    <w:p w14:paraId="0C5BC64A" w14:textId="7D3443AF" w:rsidR="00D14013" w:rsidRPr="00062C86" w:rsidRDefault="00D14013" w:rsidP="00DD7B53">
      <w:r w:rsidRPr="00555FA0">
        <w:t>Th</w:t>
      </w:r>
      <w:r w:rsidRPr="00D14013">
        <w:t xml:space="preserve">e HEVC scalable extension (SHVC) </w:t>
      </w:r>
      <w:r w:rsidR="00F76FF2">
        <w:t>was</w:t>
      </w:r>
      <w:r w:rsidRPr="00D14013">
        <w:t xml:space="preserve"> developed by the Joint Collaborative Team on Video Coding </w:t>
      </w:r>
      <w:r w:rsidRPr="00D14013">
        <w:rPr>
          <w:noProof/>
          <w:szCs w:val="22"/>
        </w:rPr>
        <w:t xml:space="preserve">(JCT-VC) </w:t>
      </w:r>
      <w:r w:rsidRPr="00D14013">
        <w:rPr>
          <w:szCs w:val="22"/>
          <w:lang w:val="en-CA"/>
        </w:rPr>
        <w:t>of ITU-T SG 16 WP 3 and ISO/IEC JTC 1/SC 29/WG 11</w:t>
      </w:r>
      <w:r>
        <w:t>.</w:t>
      </w:r>
      <w:r w:rsidRPr="00555FA0">
        <w:t xml:space="preserve"> </w:t>
      </w:r>
      <w:r w:rsidR="00DD7B53">
        <w:t>T</w:t>
      </w:r>
      <w:r w:rsidRPr="00555FA0">
        <w:t xml:space="preserve">he normative decoding process </w:t>
      </w:r>
      <w:r w:rsidR="00DD7B53">
        <w:t xml:space="preserve">of SHVC is </w:t>
      </w:r>
      <w:r w:rsidRPr="00555FA0">
        <w:t xml:space="preserve">specified in </w:t>
      </w:r>
      <w:r w:rsidR="00BB42F8">
        <w:t xml:space="preserve">the SHVC </w:t>
      </w:r>
      <w:r w:rsidR="00F76FF2">
        <w:t xml:space="preserve">final </w:t>
      </w:r>
      <w:r w:rsidR="00DD7B53">
        <w:t>draft</w:t>
      </w:r>
      <w:r w:rsidRPr="00555FA0">
        <w:t xml:space="preserve"> </w:t>
      </w:r>
      <w:r w:rsidR="00DD7B53" w:rsidRPr="00555FA0">
        <w:t xml:space="preserve">text </w:t>
      </w:r>
      <w:r w:rsidRPr="00062C86">
        <w:fldChar w:fldCharType="begin"/>
      </w:r>
      <w:r w:rsidRPr="00062C86">
        <w:instrText xml:space="preserve"> REF _Ref366782110 \r \h </w:instrText>
      </w:r>
      <w:r>
        <w:instrText xml:space="preserve"> \* MERGEFORMAT </w:instrText>
      </w:r>
      <w:r w:rsidRPr="00062C86">
        <w:fldChar w:fldCharType="separate"/>
      </w:r>
      <w:r>
        <w:t>[1]</w:t>
      </w:r>
      <w:r w:rsidRPr="00062C86">
        <w:fldChar w:fldCharType="end"/>
      </w:r>
      <w:r w:rsidR="00F76FF2">
        <w:t>. T</w:t>
      </w:r>
      <w:r w:rsidR="00BB42F8">
        <w:t xml:space="preserve">he SHM reference </w:t>
      </w:r>
      <w:r w:rsidR="00DD7B53" w:rsidRPr="00DD7B53">
        <w:t>software is pr</w:t>
      </w:r>
      <w:r w:rsidR="00DD7B53">
        <w:t>ovided to demonstrate reference implementation of non-normative</w:t>
      </w:r>
      <w:r w:rsidR="00DD7B53" w:rsidRPr="00DD7B53">
        <w:t xml:space="preserve"> encoding techniques and </w:t>
      </w:r>
      <w:r w:rsidR="00DD7B53">
        <w:t>normative decoding process.</w:t>
      </w:r>
      <w:r w:rsidR="00DD7B53" w:rsidRPr="00DD7B53">
        <w:t xml:space="preserve"> </w:t>
      </w:r>
      <w:r w:rsidR="00DD7B53">
        <w:t>In addition, t</w:t>
      </w:r>
      <w:r w:rsidR="00B568AF">
        <w:t>his document provide</w:t>
      </w:r>
      <w:r w:rsidR="00DD7B53">
        <w:t>s</w:t>
      </w:r>
      <w:r w:rsidR="00B568AF">
        <w:t xml:space="preserve"> </w:t>
      </w:r>
      <w:r w:rsidR="00DD7B53">
        <w:t xml:space="preserve">tutorial information </w:t>
      </w:r>
      <w:r w:rsidR="00710E59">
        <w:t>for</w:t>
      </w:r>
      <w:r w:rsidR="00DD7B53">
        <w:t xml:space="preserve"> </w:t>
      </w:r>
      <w:r w:rsidR="002F2B76">
        <w:t xml:space="preserve">the </w:t>
      </w:r>
      <w:r w:rsidR="00DD7B53">
        <w:t>SHVC test model,</w:t>
      </w:r>
      <w:r w:rsidR="00B568AF">
        <w:t xml:space="preserve"> </w:t>
      </w:r>
      <w:r w:rsidR="002F2B76">
        <w:t>and</w:t>
      </w:r>
      <w:r w:rsidR="00B568AF">
        <w:t xml:space="preserve"> </w:t>
      </w:r>
      <w:r w:rsidR="00DD7B53">
        <w:t>describes</w:t>
      </w:r>
      <w:r w:rsidR="00B568AF" w:rsidRPr="00062C86">
        <w:t xml:space="preserve"> </w:t>
      </w:r>
      <w:r w:rsidR="00B568AF">
        <w:t>key</w:t>
      </w:r>
      <w:r w:rsidR="00B568AF" w:rsidRPr="00062C86">
        <w:t xml:space="preserve"> </w:t>
      </w:r>
      <w:r w:rsidR="00DD7B53">
        <w:t xml:space="preserve">features of this </w:t>
      </w:r>
      <w:r w:rsidR="00B568AF">
        <w:t>standard.</w:t>
      </w:r>
    </w:p>
    <w:p w14:paraId="37D2C40C" w14:textId="77777777" w:rsidR="00593820" w:rsidRPr="00062C86" w:rsidRDefault="00593820" w:rsidP="00593820">
      <w:pPr>
        <w:pStyle w:val="1"/>
      </w:pPr>
      <w:bookmarkStart w:id="26" w:name="_Toc345753774"/>
      <w:bookmarkStart w:id="27" w:name="_Toc348629457"/>
      <w:bookmarkStart w:id="28" w:name="_Toc348630611"/>
      <w:bookmarkStart w:id="29" w:name="_Toc348631569"/>
      <w:bookmarkStart w:id="30" w:name="_Toc348631848"/>
      <w:bookmarkStart w:id="31" w:name="_Toc348632116"/>
      <w:bookmarkStart w:id="32" w:name="_Toc348632856"/>
      <w:bookmarkStart w:id="33" w:name="_Toc348633113"/>
      <w:bookmarkStart w:id="34" w:name="_Toc411273504"/>
      <w:r w:rsidRPr="00062C86">
        <w:t>Description of SHVC Test Model</w:t>
      </w:r>
      <w:bookmarkEnd w:id="26"/>
      <w:bookmarkEnd w:id="27"/>
      <w:bookmarkEnd w:id="28"/>
      <w:bookmarkEnd w:id="29"/>
      <w:bookmarkEnd w:id="30"/>
      <w:bookmarkEnd w:id="31"/>
      <w:bookmarkEnd w:id="32"/>
      <w:bookmarkEnd w:id="33"/>
      <w:bookmarkEnd w:id="34"/>
    </w:p>
    <w:p w14:paraId="2BB7DEEC" w14:textId="77777777" w:rsidR="00593820" w:rsidRPr="00062C86" w:rsidRDefault="00593820" w:rsidP="00593820">
      <w:pPr>
        <w:pStyle w:val="2"/>
      </w:pPr>
      <w:bookmarkStart w:id="35" w:name="_Toc345753775"/>
      <w:bookmarkStart w:id="36" w:name="_Toc348629458"/>
      <w:bookmarkStart w:id="37" w:name="_Toc348630612"/>
      <w:bookmarkStart w:id="38" w:name="_Toc348631570"/>
      <w:bookmarkStart w:id="39" w:name="_Toc348631849"/>
      <w:bookmarkStart w:id="40" w:name="_Toc348632117"/>
      <w:bookmarkStart w:id="41" w:name="_Toc348632857"/>
      <w:bookmarkStart w:id="42" w:name="_Toc348633114"/>
      <w:bookmarkStart w:id="43" w:name="_Toc411273505"/>
      <w:r w:rsidRPr="00062C86">
        <w:t xml:space="preserve">General overview of </w:t>
      </w:r>
      <w:bookmarkEnd w:id="35"/>
      <w:bookmarkEnd w:id="36"/>
      <w:bookmarkEnd w:id="37"/>
      <w:bookmarkEnd w:id="38"/>
      <w:bookmarkEnd w:id="39"/>
      <w:bookmarkEnd w:id="40"/>
      <w:bookmarkEnd w:id="41"/>
      <w:bookmarkEnd w:id="42"/>
      <w:r w:rsidR="001B27BE" w:rsidRPr="00062C86">
        <w:rPr>
          <w:lang w:eastAsia="ko-KR"/>
        </w:rPr>
        <w:t>SHVC</w:t>
      </w:r>
      <w:bookmarkEnd w:id="43"/>
    </w:p>
    <w:p w14:paraId="47EFC00D" w14:textId="591578CC" w:rsidR="0031319A" w:rsidRDefault="00AD6379" w:rsidP="00593820">
      <w:pPr>
        <w:tabs>
          <w:tab w:val="clear" w:pos="794"/>
          <w:tab w:val="left" w:pos="993"/>
        </w:tabs>
      </w:pPr>
      <w:r w:rsidRPr="00062C86">
        <w:t>SHVC is the scalable extension</w:t>
      </w:r>
      <w:r w:rsidR="00FE3672" w:rsidRPr="00062C86">
        <w:t>s</w:t>
      </w:r>
      <w:r w:rsidRPr="00062C86">
        <w:t xml:space="preserve"> of HEVC</w:t>
      </w:r>
      <w:r w:rsidR="00F76FF2">
        <w:t>. SHVC</w:t>
      </w:r>
      <w:r w:rsidRPr="00062C86">
        <w:t xml:space="preserve"> provide</w:t>
      </w:r>
      <w:r w:rsidR="00F76FF2">
        <w:t>s</w:t>
      </w:r>
      <w:r w:rsidRPr="00062C86">
        <w:t xml:space="preserve"> </w:t>
      </w:r>
      <w:r w:rsidR="0031319A">
        <w:t>the following</w:t>
      </w:r>
      <w:r w:rsidR="00F76FF2">
        <w:t xml:space="preserve"> scalability</w:t>
      </w:r>
      <w:r w:rsidR="0031319A">
        <w:t xml:space="preserve"> </w:t>
      </w:r>
      <w:r w:rsidR="00897E42" w:rsidRPr="00062C86">
        <w:t>feature</w:t>
      </w:r>
      <w:r w:rsidR="00FE3672" w:rsidRPr="00062C86">
        <w:t>s</w:t>
      </w:r>
      <w:r w:rsidR="0031319A">
        <w:t>:</w:t>
      </w:r>
    </w:p>
    <w:p w14:paraId="53A79507" w14:textId="77777777" w:rsidR="0031319A" w:rsidRDefault="0031319A" w:rsidP="0031319A">
      <w:pPr>
        <w:pStyle w:val="afff1"/>
        <w:numPr>
          <w:ilvl w:val="0"/>
          <w:numId w:val="48"/>
        </w:numPr>
        <w:tabs>
          <w:tab w:val="clear" w:pos="794"/>
          <w:tab w:val="left" w:pos="993"/>
        </w:tabs>
      </w:pPr>
      <w:r>
        <w:t>T</w:t>
      </w:r>
      <w:r w:rsidR="00AD6379" w:rsidRPr="00062C86">
        <w:t>emporal</w:t>
      </w:r>
      <w:r>
        <w:t xml:space="preserve"> </w:t>
      </w:r>
      <w:r w:rsidRPr="00062C86">
        <w:t>scalability</w:t>
      </w:r>
      <w:r w:rsidR="00AD6379" w:rsidRPr="00062C86">
        <w:t>,</w:t>
      </w:r>
    </w:p>
    <w:p w14:paraId="5F0D135E" w14:textId="77777777" w:rsidR="00F76FF2" w:rsidRDefault="00F76FF2" w:rsidP="00F76FF2">
      <w:pPr>
        <w:pStyle w:val="afff1"/>
        <w:numPr>
          <w:ilvl w:val="0"/>
          <w:numId w:val="48"/>
        </w:numPr>
        <w:tabs>
          <w:tab w:val="clear" w:pos="794"/>
          <w:tab w:val="left" w:pos="993"/>
        </w:tabs>
      </w:pPr>
      <w:r>
        <w:t>S</w:t>
      </w:r>
      <w:r w:rsidRPr="00062C86">
        <w:t>patial scalability</w:t>
      </w:r>
      <w:r>
        <w:t>,</w:t>
      </w:r>
    </w:p>
    <w:p w14:paraId="13ACF796" w14:textId="77777777" w:rsidR="0031319A" w:rsidRDefault="0060040D" w:rsidP="0031319A">
      <w:pPr>
        <w:pStyle w:val="afff1"/>
        <w:numPr>
          <w:ilvl w:val="0"/>
          <w:numId w:val="48"/>
        </w:numPr>
        <w:tabs>
          <w:tab w:val="clear" w:pos="794"/>
          <w:tab w:val="left" w:pos="993"/>
        </w:tabs>
      </w:pPr>
      <w:r>
        <w:t>C</w:t>
      </w:r>
      <w:r w:rsidRPr="00062C86">
        <w:t xml:space="preserve">oarse grain </w:t>
      </w:r>
      <w:r w:rsidR="00AD6379" w:rsidRPr="00062C86">
        <w:t>SNR</w:t>
      </w:r>
      <w:r w:rsidR="0031319A">
        <w:t xml:space="preserve"> </w:t>
      </w:r>
      <w:r w:rsidR="0031319A" w:rsidRPr="00062C86">
        <w:t>scalability</w:t>
      </w:r>
      <w:r w:rsidR="00AD6379" w:rsidRPr="00062C86">
        <w:t>,</w:t>
      </w:r>
    </w:p>
    <w:p w14:paraId="69B65EBE" w14:textId="53252BD9" w:rsidR="0031319A" w:rsidRDefault="0031319A" w:rsidP="0031319A">
      <w:pPr>
        <w:pStyle w:val="afff1"/>
        <w:numPr>
          <w:ilvl w:val="0"/>
          <w:numId w:val="48"/>
        </w:numPr>
        <w:tabs>
          <w:tab w:val="clear" w:pos="794"/>
          <w:tab w:val="left" w:pos="993"/>
        </w:tabs>
      </w:pPr>
      <w:r>
        <w:t>B</w:t>
      </w:r>
      <w:r w:rsidR="00F4387B">
        <w:t>it depth</w:t>
      </w:r>
      <w:r>
        <w:t xml:space="preserve"> </w:t>
      </w:r>
      <w:r w:rsidRPr="00062C86">
        <w:t>scalability</w:t>
      </w:r>
      <w:r w:rsidR="00F4387B">
        <w:t>,</w:t>
      </w:r>
      <w:r w:rsidR="00D12D86">
        <w:t xml:space="preserve"> </w:t>
      </w:r>
      <w:r>
        <w:t xml:space="preserve">Interlaced-to-progressive </w:t>
      </w:r>
      <w:r w:rsidRPr="00062C86">
        <w:t>scalability</w:t>
      </w:r>
      <w:r w:rsidR="00217E08">
        <w:t>,</w:t>
      </w:r>
    </w:p>
    <w:p w14:paraId="145D93C4" w14:textId="77777777" w:rsidR="0060040D" w:rsidRDefault="0060040D" w:rsidP="0031319A">
      <w:pPr>
        <w:pStyle w:val="afff1"/>
        <w:numPr>
          <w:ilvl w:val="0"/>
          <w:numId w:val="48"/>
        </w:numPr>
        <w:tabs>
          <w:tab w:val="clear" w:pos="794"/>
          <w:tab w:val="left" w:pos="993"/>
        </w:tabs>
      </w:pPr>
      <w:r>
        <w:t xml:space="preserve">Colour gamut </w:t>
      </w:r>
      <w:r w:rsidRPr="00062C86">
        <w:t>scalability</w:t>
      </w:r>
      <w:r w:rsidR="00217E08">
        <w:t>,</w:t>
      </w:r>
    </w:p>
    <w:p w14:paraId="64FA7987" w14:textId="21B4568C" w:rsidR="0060040D" w:rsidRDefault="003A69BB" w:rsidP="0031319A">
      <w:pPr>
        <w:pStyle w:val="afff1"/>
        <w:numPr>
          <w:ilvl w:val="0"/>
          <w:numId w:val="48"/>
        </w:numPr>
        <w:tabs>
          <w:tab w:val="clear" w:pos="794"/>
          <w:tab w:val="left" w:pos="993"/>
        </w:tabs>
      </w:pPr>
      <w:r>
        <w:t>External base layer</w:t>
      </w:r>
      <w:r w:rsidR="0060040D">
        <w:t xml:space="preserve"> </w:t>
      </w:r>
      <w:r w:rsidR="0060040D" w:rsidRPr="00062C86">
        <w:t>scalability</w:t>
      </w:r>
      <w:r w:rsidR="00217E08">
        <w:t>,</w:t>
      </w:r>
    </w:p>
    <w:p w14:paraId="78151A23" w14:textId="77777777" w:rsidR="0031319A" w:rsidRDefault="0060040D" w:rsidP="0031319A">
      <w:pPr>
        <w:pStyle w:val="afff1"/>
        <w:numPr>
          <w:ilvl w:val="0"/>
          <w:numId w:val="48"/>
        </w:numPr>
        <w:tabs>
          <w:tab w:val="clear" w:pos="794"/>
          <w:tab w:val="left" w:pos="993"/>
        </w:tabs>
      </w:pPr>
      <w:r>
        <w:t>C</w:t>
      </w:r>
      <w:r w:rsidR="00FE3672" w:rsidRPr="00062C86">
        <w:t>ombination of these scalabilities</w:t>
      </w:r>
      <w:r w:rsidR="00AD6379" w:rsidRPr="00062C86">
        <w:t>.</w:t>
      </w:r>
    </w:p>
    <w:p w14:paraId="5C98B8B5" w14:textId="6CF0A83B" w:rsidR="00593820" w:rsidRPr="00062C86" w:rsidRDefault="00593820" w:rsidP="00593820">
      <w:pPr>
        <w:tabs>
          <w:tab w:val="clear" w:pos="794"/>
          <w:tab w:val="left" w:pos="993"/>
        </w:tabs>
      </w:pPr>
      <w:r w:rsidRPr="00062C86">
        <w:t xml:space="preserve">The design of HEVC enables temporal scalability when a hierarchical temporal prediction structure is used. Hence the JCTVC </w:t>
      </w:r>
      <w:r w:rsidR="00F76FF2">
        <w:t>focused</w:t>
      </w:r>
      <w:r w:rsidRPr="00062C86">
        <w:t xml:space="preserve"> on developing tools to support </w:t>
      </w:r>
      <w:r w:rsidR="00F4387B">
        <w:t xml:space="preserve">bit depth, </w:t>
      </w:r>
      <w:r w:rsidRPr="00062C86">
        <w:t>spatial</w:t>
      </w:r>
      <w:r w:rsidR="0060040D">
        <w:t>,</w:t>
      </w:r>
      <w:r w:rsidRPr="00062C86">
        <w:t xml:space="preserve"> coarse grain SNR</w:t>
      </w:r>
      <w:r w:rsidR="0060040D">
        <w:t xml:space="preserve">, interlaced-to-progressive, colour gamut and </w:t>
      </w:r>
      <w:r w:rsidR="003A69BB">
        <w:t xml:space="preserve">external base layer </w:t>
      </w:r>
      <w:r w:rsidRPr="00062C86">
        <w:t xml:space="preserve">scalabilities in SHVC. </w:t>
      </w:r>
      <w:r w:rsidR="003A69BB">
        <w:t xml:space="preserve">In external base layer </w:t>
      </w:r>
      <w:r w:rsidR="003A69BB" w:rsidRPr="00062C86">
        <w:t>scalability</w:t>
      </w:r>
      <w:r w:rsidR="003A69BB">
        <w:t xml:space="preserve">, the codec for the base layer is not specified in </w:t>
      </w:r>
      <w:r w:rsidR="00F76FF2">
        <w:t xml:space="preserve">the </w:t>
      </w:r>
      <w:r w:rsidR="003A69BB">
        <w:t>SHVC specification</w:t>
      </w:r>
      <w:r w:rsidR="00F76FF2">
        <w:t>; rather,</w:t>
      </w:r>
      <w:r w:rsidR="003A69BB">
        <w:t xml:space="preserve"> the base layer decoded picture is provided by external mean</w:t>
      </w:r>
      <w:r w:rsidR="00F76FF2">
        <w:t>s</w:t>
      </w:r>
      <w:r w:rsidR="003A69BB">
        <w:t xml:space="preserve">. </w:t>
      </w:r>
      <w:r w:rsidR="0060040D">
        <w:t>Th</w:t>
      </w:r>
      <w:r w:rsidR="00BB42F8">
        <w:t>e</w:t>
      </w:r>
      <w:r w:rsidR="0060040D">
        <w:t xml:space="preserve">se </w:t>
      </w:r>
      <w:r w:rsidR="00AD6379" w:rsidRPr="00062C86">
        <w:t>scalabilities</w:t>
      </w:r>
      <w:r w:rsidR="00F76FF2">
        <w:t xml:space="preserve"> except temporal scalability</w:t>
      </w:r>
      <w:r w:rsidR="00AD6379" w:rsidRPr="00062C86">
        <w:t xml:space="preserve"> are </w:t>
      </w:r>
      <w:r w:rsidR="00FE3672" w:rsidRPr="00062C86">
        <w:t xml:space="preserve">enabled </w:t>
      </w:r>
      <w:r w:rsidR="00AD6379" w:rsidRPr="00062C86">
        <w:t xml:space="preserve">using a layered approach in </w:t>
      </w:r>
      <w:r w:rsidR="00FE3672" w:rsidRPr="00062C86">
        <w:t>SHVC</w:t>
      </w:r>
      <w:r w:rsidR="00AD6379" w:rsidRPr="00062C86">
        <w:t xml:space="preserve">. </w:t>
      </w:r>
      <w:r w:rsidRPr="00062C86">
        <w:t xml:space="preserve">A general block diagram of </w:t>
      </w:r>
      <w:r w:rsidR="00393999" w:rsidRPr="00062C86">
        <w:t>a three</w:t>
      </w:r>
      <w:r w:rsidR="00F76FF2">
        <w:t>-</w:t>
      </w:r>
      <w:r w:rsidR="00AD6379" w:rsidRPr="00062C86">
        <w:t xml:space="preserve">layer </w:t>
      </w:r>
      <w:r w:rsidRPr="00062C86">
        <w:t xml:space="preserve">SHVC encoder </w:t>
      </w:r>
      <w:r w:rsidR="00F76FF2">
        <w:t xml:space="preserve">with spatial scalability </w:t>
      </w:r>
      <w:r w:rsidRPr="00062C86">
        <w:t xml:space="preserve">is depicted in </w:t>
      </w:r>
      <w:r w:rsidR="00F951C4" w:rsidRPr="00062C86">
        <w:fldChar w:fldCharType="begin"/>
      </w:r>
      <w:r w:rsidR="00F951C4" w:rsidRPr="00062C86">
        <w:instrText xml:space="preserve"> REF _Ref347440988 \h  \* MERGEFORMAT </w:instrText>
      </w:r>
      <w:r w:rsidR="00F951C4" w:rsidRPr="00062C86">
        <w:fldChar w:fldCharType="separate"/>
      </w:r>
      <w:r w:rsidR="00EB13BF" w:rsidRPr="00062C86">
        <w:t xml:space="preserve">Figure </w:t>
      </w:r>
      <w:r w:rsidR="00EB13BF" w:rsidRPr="00062C86">
        <w:rPr>
          <w:noProof/>
        </w:rPr>
        <w:t>2</w:t>
      </w:r>
      <w:r w:rsidR="00EB13BF" w:rsidRPr="00062C86">
        <w:rPr>
          <w:noProof/>
        </w:rPr>
        <w:noBreakHyphen/>
        <w:t>1</w:t>
      </w:r>
      <w:r w:rsidR="00F951C4" w:rsidRPr="00062C86">
        <w:fldChar w:fldCharType="end"/>
      </w:r>
      <w:r w:rsidRPr="00062C86">
        <w:t xml:space="preserve">. </w:t>
      </w:r>
      <w:r w:rsidR="00340594" w:rsidRPr="00062C86">
        <w:t xml:space="preserve">SHVC adopts the </w:t>
      </w:r>
      <w:r w:rsidRPr="00062C86">
        <w:t>multi-loop decoding framework</w:t>
      </w:r>
      <w:r w:rsidR="00340594" w:rsidRPr="00062C86">
        <w:t>. P</w:t>
      </w:r>
      <w:r w:rsidRPr="00062C86">
        <w:t xml:space="preserve">ictures in different layers </w:t>
      </w:r>
      <w:r w:rsidR="0041075C" w:rsidRPr="00062C86">
        <w:t>in the same access unit</w:t>
      </w:r>
      <w:r w:rsidRPr="00062C86">
        <w:t xml:space="preserve"> are coded into the </w:t>
      </w:r>
      <w:proofErr w:type="spellStart"/>
      <w:r w:rsidRPr="00062C86">
        <w:t>bitstream</w:t>
      </w:r>
      <w:proofErr w:type="spellEnd"/>
      <w:r w:rsidRPr="00062C86">
        <w:t xml:space="preserve"> in an ascending order of </w:t>
      </w:r>
      <w:r w:rsidR="000C1380" w:rsidRPr="00062C86">
        <w:t xml:space="preserve">layer </w:t>
      </w:r>
      <w:r w:rsidR="00340594" w:rsidRPr="00062C86">
        <w:t>indices</w:t>
      </w:r>
      <w:r w:rsidRPr="00062C86">
        <w:t xml:space="preserve">. The original input pictures are </w:t>
      </w:r>
      <w:proofErr w:type="spellStart"/>
      <w:r w:rsidRPr="00062C86">
        <w:t>downsampled</w:t>
      </w:r>
      <w:proofErr w:type="spellEnd"/>
      <w:r w:rsidRPr="00062C86">
        <w:t xml:space="preserve"> and coded into the base layer</w:t>
      </w:r>
      <w:r w:rsidR="000C1380" w:rsidRPr="00062C86">
        <w:t xml:space="preserve"> (BL)</w:t>
      </w:r>
      <w:r w:rsidRPr="00062C86">
        <w:t xml:space="preserve"> </w:t>
      </w:r>
      <w:proofErr w:type="spellStart"/>
      <w:r w:rsidRPr="00062C86">
        <w:t>bitstream</w:t>
      </w:r>
      <w:proofErr w:type="spellEnd"/>
      <w:r w:rsidRPr="00062C86">
        <w:t xml:space="preserve"> by using a conformant HEVC </w:t>
      </w:r>
      <w:r w:rsidR="00697F51">
        <w:t xml:space="preserve">codec or a non-HEVC external (e.g., </w:t>
      </w:r>
      <w:r w:rsidRPr="00062C86">
        <w:t>AVC</w:t>
      </w:r>
      <w:r w:rsidR="00697F51">
        <w:t>)</w:t>
      </w:r>
      <w:r w:rsidRPr="00062C86">
        <w:t xml:space="preserve"> codec. </w:t>
      </w:r>
      <w:r w:rsidR="00340594" w:rsidRPr="00062C86">
        <w:t xml:space="preserve">To code </w:t>
      </w:r>
      <w:r w:rsidRPr="00062C86">
        <w:t>the enhancement layer</w:t>
      </w:r>
      <w:r w:rsidR="00AD6379" w:rsidRPr="00062C86">
        <w:t xml:space="preserve"> </w:t>
      </w:r>
      <w:r w:rsidR="000C1380" w:rsidRPr="00062C86">
        <w:t>(EL)</w:t>
      </w:r>
      <w:r w:rsidRPr="00062C86">
        <w:t xml:space="preserve"> </w:t>
      </w:r>
      <w:r w:rsidR="00340594" w:rsidRPr="00062C86">
        <w:t>pictures</w:t>
      </w:r>
      <w:r w:rsidRPr="00062C86">
        <w:t xml:space="preserve">, </w:t>
      </w:r>
      <w:r w:rsidR="00660078" w:rsidRPr="00062C86">
        <w:t xml:space="preserve">the </w:t>
      </w:r>
      <w:r w:rsidRPr="00062C86">
        <w:t>already coded data in</w:t>
      </w:r>
      <w:r w:rsidR="00660078" w:rsidRPr="00062C86">
        <w:t xml:space="preserve"> </w:t>
      </w:r>
      <w:r w:rsidR="00F05027" w:rsidRPr="00062C86">
        <w:t xml:space="preserve">the </w:t>
      </w:r>
      <w:r w:rsidR="00660078" w:rsidRPr="00062C86">
        <w:t>lower</w:t>
      </w:r>
      <w:r w:rsidRPr="00062C86">
        <w:t xml:space="preserve"> reference layer</w:t>
      </w:r>
      <w:r w:rsidR="00340594" w:rsidRPr="00062C86">
        <w:t>(s)</w:t>
      </w:r>
      <w:r w:rsidRPr="00062C86">
        <w:t xml:space="preserve"> </w:t>
      </w:r>
      <w:r w:rsidR="00340594" w:rsidRPr="00062C86">
        <w:t>are</w:t>
      </w:r>
      <w:r w:rsidR="00660078" w:rsidRPr="00062C86">
        <w:t xml:space="preserve"> used </w:t>
      </w:r>
      <w:r w:rsidR="00340594" w:rsidRPr="00062C86">
        <w:t xml:space="preserve">for </w:t>
      </w:r>
      <w:r w:rsidR="00660078" w:rsidRPr="00062C86">
        <w:t xml:space="preserve">inter-layer </w:t>
      </w:r>
      <w:r w:rsidR="00F05027" w:rsidRPr="00062C86">
        <w:t>prediction to improve</w:t>
      </w:r>
      <w:r w:rsidR="00340594" w:rsidRPr="00062C86">
        <w:t xml:space="preserve"> EL coding efficiency</w:t>
      </w:r>
      <w:r w:rsidRPr="00062C86">
        <w:t xml:space="preserve">. </w:t>
      </w:r>
      <w:r w:rsidR="00F05027" w:rsidRPr="00062C86">
        <w:t xml:space="preserve">In </w:t>
      </w:r>
      <w:r w:rsidR="00CA1BF9" w:rsidRPr="00062C86">
        <w:t>SH</w:t>
      </w:r>
      <w:r w:rsidR="00CA1BF9">
        <w:t>VC</w:t>
      </w:r>
      <w:r w:rsidR="00F05027" w:rsidRPr="00062C86">
        <w:t xml:space="preserve">, both reconstructed picture samples and motion parameters from </w:t>
      </w:r>
      <w:r w:rsidR="00340594" w:rsidRPr="00062C86">
        <w:t xml:space="preserve">the </w:t>
      </w:r>
      <w:r w:rsidR="00F05027" w:rsidRPr="00062C86">
        <w:t>reference layer</w:t>
      </w:r>
      <w:r w:rsidR="00340594" w:rsidRPr="00062C86">
        <w:t>(s)</w:t>
      </w:r>
      <w:r w:rsidR="00F05027" w:rsidRPr="00062C86">
        <w:t xml:space="preserve"> can be used for</w:t>
      </w:r>
      <w:r w:rsidR="00DD7840">
        <w:t xml:space="preserve"> inter-layer</w:t>
      </w:r>
      <w:r w:rsidR="00F05027" w:rsidRPr="00062C86">
        <w:t xml:space="preserve"> prediction. </w:t>
      </w:r>
      <w:r w:rsidRPr="00062C86">
        <w:t xml:space="preserve">The </w:t>
      </w:r>
      <w:r w:rsidR="00F05027" w:rsidRPr="00062C86">
        <w:t xml:space="preserve">inter-layer prediction </w:t>
      </w:r>
      <w:r w:rsidR="0060040D">
        <w:t>mechanisms</w:t>
      </w:r>
      <w:r w:rsidR="0060040D" w:rsidRPr="00062C86">
        <w:t xml:space="preserve"> </w:t>
      </w:r>
      <w:r w:rsidR="00340594" w:rsidRPr="00062C86">
        <w:t xml:space="preserve">currently </w:t>
      </w:r>
      <w:r w:rsidR="0060040D">
        <w:t>employed</w:t>
      </w:r>
      <w:r w:rsidR="0060040D" w:rsidRPr="00062C86">
        <w:t xml:space="preserve"> </w:t>
      </w:r>
      <w:r w:rsidR="00340594" w:rsidRPr="00062C86">
        <w:t xml:space="preserve">by SHVC </w:t>
      </w:r>
      <w:r w:rsidRPr="00062C86">
        <w:t>are described in the following sub-sections.</w:t>
      </w:r>
    </w:p>
    <w:p w14:paraId="69F2EBAA" w14:textId="77777777" w:rsidR="00357413" w:rsidRPr="00062C86" w:rsidRDefault="00067D29" w:rsidP="00D66F48">
      <w:pPr>
        <w:keepNext/>
        <w:spacing w:before="120" w:after="120"/>
        <w:jc w:val="center"/>
      </w:pPr>
      <w:r w:rsidRPr="00062C86">
        <w:object w:dxaOrig="20016" w:dyaOrig="18681" w14:anchorId="57466F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483.75pt;height:452.25pt" o:ole="">
            <v:imagedata r:id="rId21" o:title=""/>
          </v:shape>
          <o:OLEObject Type="Embed" ProgID="Visio.Drawing.11" ShapeID="_x0000_i1061" DrawAspect="Content" ObjectID="_1517034883" r:id="rId22"/>
        </w:object>
      </w:r>
    </w:p>
    <w:p w14:paraId="2747D8E3" w14:textId="77777777" w:rsidR="00593820" w:rsidRPr="00062C86" w:rsidRDefault="00593820" w:rsidP="00393999">
      <w:pPr>
        <w:pStyle w:val="afd"/>
      </w:pPr>
      <w:bookmarkStart w:id="44" w:name="_Ref347440988"/>
      <w:bookmarkStart w:id="45" w:name="_Ref347440982"/>
      <w:r w:rsidRPr="00062C86">
        <w:t xml:space="preserve">Figure </w:t>
      </w:r>
      <w:r w:rsidR="00BB78D9" w:rsidRPr="00062C86">
        <w:fldChar w:fldCharType="begin"/>
      </w:r>
      <w:r w:rsidR="00EB13BF" w:rsidRPr="00062C86">
        <w:instrText xml:space="preserve"> STYLEREF 1 \s </w:instrText>
      </w:r>
      <w:r w:rsidR="00BB78D9" w:rsidRPr="00062C86">
        <w:fldChar w:fldCharType="separate"/>
      </w:r>
      <w:r w:rsidR="00D14013">
        <w:t>2</w:t>
      </w:r>
      <w:r w:rsidR="00BB78D9" w:rsidRPr="00062C86">
        <w:fldChar w:fldCharType="end"/>
      </w:r>
      <w:r w:rsidR="00EB13BF" w:rsidRPr="00062C86">
        <w:noBreakHyphen/>
      </w:r>
      <w:r w:rsidR="00BB78D9" w:rsidRPr="00062C86">
        <w:fldChar w:fldCharType="begin"/>
      </w:r>
      <w:r w:rsidR="00EB13BF" w:rsidRPr="00062C86">
        <w:instrText xml:space="preserve"> SEQ Figure \* ARABIC \s 1 </w:instrText>
      </w:r>
      <w:r w:rsidR="00BB78D9" w:rsidRPr="00062C86">
        <w:fldChar w:fldCharType="separate"/>
      </w:r>
      <w:r w:rsidR="00D14013">
        <w:t>1</w:t>
      </w:r>
      <w:r w:rsidR="00BB78D9" w:rsidRPr="00062C86">
        <w:fldChar w:fldCharType="end"/>
      </w:r>
      <w:bookmarkEnd w:id="44"/>
      <w:r w:rsidRPr="00062C86">
        <w:t xml:space="preserve"> High-level block diagram of </w:t>
      </w:r>
      <w:r w:rsidR="00340594" w:rsidRPr="00062C86">
        <w:t xml:space="preserve">an </w:t>
      </w:r>
      <w:r w:rsidRPr="00062C86">
        <w:t>SHVC encoder.</w:t>
      </w:r>
      <w:bookmarkEnd w:id="45"/>
    </w:p>
    <w:p w14:paraId="0A58472C" w14:textId="77777777" w:rsidR="00593820" w:rsidRPr="00062C86" w:rsidRDefault="00593820" w:rsidP="00593820">
      <w:pPr>
        <w:pStyle w:val="2"/>
      </w:pPr>
      <w:bookmarkStart w:id="46" w:name="_Toc348629459"/>
      <w:bookmarkStart w:id="47" w:name="_Toc348630613"/>
      <w:bookmarkStart w:id="48" w:name="_Toc348631571"/>
      <w:bookmarkStart w:id="49" w:name="_Toc348631850"/>
      <w:bookmarkStart w:id="50" w:name="_Toc348632118"/>
      <w:bookmarkStart w:id="51" w:name="_Toc348632858"/>
      <w:bookmarkStart w:id="52" w:name="_Toc348633115"/>
      <w:bookmarkStart w:id="53" w:name="_Toc411273506"/>
      <w:r w:rsidRPr="00062C86">
        <w:t xml:space="preserve">Coding of the </w:t>
      </w:r>
      <w:r w:rsidRPr="00062C86">
        <w:rPr>
          <w:lang w:val="en-US"/>
        </w:rPr>
        <w:t>enhancement layer in SHVC</w:t>
      </w:r>
      <w:bookmarkEnd w:id="46"/>
      <w:bookmarkEnd w:id="47"/>
      <w:bookmarkEnd w:id="48"/>
      <w:bookmarkEnd w:id="49"/>
      <w:bookmarkEnd w:id="50"/>
      <w:bookmarkEnd w:id="51"/>
      <w:bookmarkEnd w:id="52"/>
      <w:bookmarkEnd w:id="53"/>
    </w:p>
    <w:p w14:paraId="77AF1A21" w14:textId="57DF7B0A" w:rsidR="00897E42" w:rsidRPr="00062C86" w:rsidRDefault="00340594" w:rsidP="00897E42">
      <w:pPr>
        <w:tabs>
          <w:tab w:val="clear" w:pos="794"/>
          <w:tab w:val="left" w:pos="993"/>
        </w:tabs>
      </w:pPr>
      <w:bookmarkStart w:id="54" w:name="_Toc348629460"/>
      <w:bookmarkStart w:id="55" w:name="_Toc348630614"/>
      <w:bookmarkStart w:id="56" w:name="_Toc348631572"/>
      <w:bookmarkStart w:id="57" w:name="_Toc348631851"/>
      <w:bookmarkStart w:id="58" w:name="_Toc348632119"/>
      <w:bookmarkStart w:id="59" w:name="_Toc348632859"/>
      <w:bookmarkStart w:id="60" w:name="_Toc348633116"/>
      <w:r w:rsidRPr="00062C86">
        <w:t xml:space="preserve">The design philosophy of the </w:t>
      </w:r>
      <w:r w:rsidR="00963BEE" w:rsidRPr="00062C86">
        <w:t xml:space="preserve">SHVC standard </w:t>
      </w:r>
      <w:r w:rsidRPr="00062C86">
        <w:t xml:space="preserve">is to achieve high scalable </w:t>
      </w:r>
      <w:r w:rsidR="00963BEE" w:rsidRPr="00062C86">
        <w:t xml:space="preserve">coding efficiency </w:t>
      </w:r>
      <w:r w:rsidR="00D77EBE" w:rsidRPr="00062C86">
        <w:t>using</w:t>
      </w:r>
      <w:r w:rsidRPr="00062C86">
        <w:t xml:space="preserve"> </w:t>
      </w:r>
      <w:r w:rsidR="00BB42F8">
        <w:t xml:space="preserve">a </w:t>
      </w:r>
      <w:r w:rsidRPr="00062C86">
        <w:t>system architecture</w:t>
      </w:r>
      <w:r w:rsidR="00BB42F8">
        <w:t xml:space="preserve"> that requires only high level syntax changes</w:t>
      </w:r>
      <w:r w:rsidR="00697F51">
        <w:t>: that is, changes are restricted</w:t>
      </w:r>
      <w:r w:rsidR="00BB42F8">
        <w:t xml:space="preserve"> to slice header level and above</w:t>
      </w:r>
      <w:r w:rsidRPr="00062C86">
        <w:t xml:space="preserve">. </w:t>
      </w:r>
      <w:r w:rsidR="00BB42F8">
        <w:t>In this way</w:t>
      </w:r>
      <w:r w:rsidRPr="00062C86">
        <w:t xml:space="preserve"> the </w:t>
      </w:r>
      <w:r w:rsidR="00DD7840">
        <w:t xml:space="preserve">SHVC </w:t>
      </w:r>
      <w:r w:rsidRPr="00062C86">
        <w:t xml:space="preserve">architecture design </w:t>
      </w:r>
      <w:r w:rsidR="00BB42F8">
        <w:t xml:space="preserve">is </w:t>
      </w:r>
      <w:r w:rsidRPr="00062C86">
        <w:t>maximally aligned with the Multi-View e</w:t>
      </w:r>
      <w:r w:rsidR="00D77EBE" w:rsidRPr="00062C86">
        <w:t>xtensions of HEVC (MV-HEVC)</w:t>
      </w:r>
      <w:r w:rsidR="00F951C4" w:rsidRPr="00062C86">
        <w:t xml:space="preserve"> </w:t>
      </w:r>
      <w:r w:rsidR="00F951C4" w:rsidRPr="00062C86">
        <w:fldChar w:fldCharType="begin"/>
      </w:r>
      <w:r w:rsidR="00F951C4" w:rsidRPr="00062C86">
        <w:instrText xml:space="preserve"> REF _Ref366884135 \r \h </w:instrText>
      </w:r>
      <w:r w:rsidR="00062C86">
        <w:instrText xml:space="preserve"> \* MERGEFORMAT </w:instrText>
      </w:r>
      <w:r w:rsidR="00F951C4" w:rsidRPr="00062C86">
        <w:fldChar w:fldCharType="separate"/>
      </w:r>
      <w:r w:rsidR="00D14013">
        <w:t>[2]</w:t>
      </w:r>
      <w:r w:rsidR="00F951C4" w:rsidRPr="00062C86">
        <w:fldChar w:fldCharType="end"/>
      </w:r>
      <w:r w:rsidR="00D77EBE" w:rsidRPr="00062C86">
        <w:t>. Therefore</w:t>
      </w:r>
      <w:r w:rsidRPr="00062C86">
        <w:t xml:space="preserve">, the </w:t>
      </w:r>
      <w:r w:rsidR="00D77EBE" w:rsidRPr="00062C86">
        <w:t xml:space="preserve">EL codec in </w:t>
      </w:r>
      <w:r w:rsidRPr="00062C86">
        <w:t xml:space="preserve">SHVC </w:t>
      </w:r>
      <w:r w:rsidR="00D77EBE" w:rsidRPr="00062C86">
        <w:t>does not allow</w:t>
      </w:r>
      <w:r w:rsidR="00963BEE" w:rsidRPr="00062C86">
        <w:t xml:space="preserve"> low-level </w:t>
      </w:r>
      <w:r w:rsidR="00D77EBE" w:rsidRPr="00062C86">
        <w:t xml:space="preserve">(block-level) </w:t>
      </w:r>
      <w:r w:rsidR="00963BEE" w:rsidRPr="00062C86">
        <w:t xml:space="preserve">changes to </w:t>
      </w:r>
      <w:r w:rsidR="00D77EBE" w:rsidRPr="00062C86">
        <w:t xml:space="preserve">the single layer </w:t>
      </w:r>
      <w:r w:rsidR="00963BEE" w:rsidRPr="00062C86">
        <w:t>HEVC</w:t>
      </w:r>
      <w:r w:rsidR="00D77EBE" w:rsidRPr="00062C86">
        <w:t xml:space="preserve"> design. Instead, </w:t>
      </w:r>
      <w:r w:rsidR="00DF0C6A" w:rsidRPr="00062C86">
        <w:t>SHVC</w:t>
      </w:r>
      <w:r w:rsidR="00897E42" w:rsidRPr="00062C86">
        <w:t xml:space="preserve"> high-level syntax </w:t>
      </w:r>
      <w:r w:rsidR="00D77EBE" w:rsidRPr="00062C86">
        <w:t xml:space="preserve">design </w:t>
      </w:r>
      <w:r w:rsidR="00897E42" w:rsidRPr="00062C86">
        <w:t xml:space="preserve">has been modified </w:t>
      </w:r>
      <w:r w:rsidR="006F6D2A" w:rsidRPr="00062C86">
        <w:t xml:space="preserve">in </w:t>
      </w:r>
      <w:r w:rsidR="00D77EBE" w:rsidRPr="00062C86">
        <w:t xml:space="preserve">such </w:t>
      </w:r>
      <w:r w:rsidR="006F6D2A" w:rsidRPr="00062C86">
        <w:t xml:space="preserve">a way </w:t>
      </w:r>
      <w:r w:rsidR="00897E42" w:rsidRPr="00062C86">
        <w:t xml:space="preserve">that the </w:t>
      </w:r>
      <w:r w:rsidR="00DD7840">
        <w:t xml:space="preserve">collocated </w:t>
      </w:r>
      <w:r w:rsidR="00897E42" w:rsidRPr="00062C86">
        <w:t>reconstructed pictures (</w:t>
      </w:r>
      <w:r w:rsidR="00363A9F" w:rsidRPr="00062C86">
        <w:t xml:space="preserve">resampled </w:t>
      </w:r>
      <w:r w:rsidR="00897E42" w:rsidRPr="00062C86">
        <w:t xml:space="preserve">if necessary) from the reference layers </w:t>
      </w:r>
      <w:r w:rsidR="00DD7840">
        <w:t>(that is, reference layer pictures with</w:t>
      </w:r>
      <w:r w:rsidR="00897E42" w:rsidRPr="00062C86">
        <w:t xml:space="preserve"> the same POC value as that of the current picture</w:t>
      </w:r>
      <w:r w:rsidR="00DD7840">
        <w:t>)</w:t>
      </w:r>
      <w:r w:rsidR="00897E42" w:rsidRPr="00062C86">
        <w:t xml:space="preserve"> can be used as </w:t>
      </w:r>
      <w:r w:rsidR="00D77EBE" w:rsidRPr="00062C86">
        <w:t xml:space="preserve">inter-layer </w:t>
      </w:r>
      <w:r w:rsidR="00897E42" w:rsidRPr="00062C86">
        <w:t xml:space="preserve">reference pictures </w:t>
      </w:r>
      <w:r w:rsidR="00DD7840">
        <w:t>when</w:t>
      </w:r>
      <w:r w:rsidR="00DD7840" w:rsidRPr="00062C86">
        <w:t xml:space="preserve"> </w:t>
      </w:r>
      <w:r w:rsidR="00897E42" w:rsidRPr="00062C86">
        <w:t>coding the current enhancement layer picture.</w:t>
      </w:r>
      <w:r w:rsidR="00D77EBE" w:rsidRPr="00062C86">
        <w:t xml:space="preserve"> This allows inter-layer prediction to be carried out without any </w:t>
      </w:r>
      <w:r w:rsidR="00963BEE" w:rsidRPr="00062C86">
        <w:t>low level coding process change</w:t>
      </w:r>
      <w:r w:rsidR="00D77EBE" w:rsidRPr="00062C86">
        <w:t>s</w:t>
      </w:r>
      <w:r w:rsidR="006F6D2A" w:rsidRPr="00062C86">
        <w:t>.</w:t>
      </w:r>
      <w:r w:rsidR="00963BEE" w:rsidRPr="00062C86">
        <w:t xml:space="preserve"> </w:t>
      </w:r>
      <w:r w:rsidR="00D77EBE" w:rsidRPr="00062C86">
        <w:t>T</w:t>
      </w:r>
      <w:r w:rsidR="00963BEE" w:rsidRPr="00062C86">
        <w:t>he highlighted block</w:t>
      </w:r>
      <w:r w:rsidR="00D77EBE" w:rsidRPr="00062C86">
        <w:t>s</w:t>
      </w:r>
      <w:r w:rsidR="00963BEE" w:rsidRPr="00062C86">
        <w:t xml:space="preserve"> </w:t>
      </w:r>
      <w:r w:rsidR="006F6D2A" w:rsidRPr="00062C86">
        <w:t xml:space="preserve">shown </w:t>
      </w:r>
      <w:r w:rsidR="00963BEE" w:rsidRPr="00062C86">
        <w:t xml:space="preserve">in </w:t>
      </w:r>
      <w:r w:rsidR="00BB78D9" w:rsidRPr="00062C86">
        <w:fldChar w:fldCharType="begin"/>
      </w:r>
      <w:r w:rsidR="006F6D2A" w:rsidRPr="00062C86">
        <w:instrText xml:space="preserve"> REF _Ref347440988 \h </w:instrText>
      </w:r>
      <w:r w:rsidR="00062C86">
        <w:instrText xml:space="preserve"> \* MERGEFORMAT </w:instrText>
      </w:r>
      <w:r w:rsidR="00BB78D9" w:rsidRPr="00062C86">
        <w:fldChar w:fldCharType="separate"/>
      </w:r>
      <w:r w:rsidR="00EB13BF" w:rsidRPr="00062C86">
        <w:t xml:space="preserve">Figure </w:t>
      </w:r>
      <w:r w:rsidR="00EB13BF" w:rsidRPr="00062C86">
        <w:rPr>
          <w:noProof/>
        </w:rPr>
        <w:t>2</w:t>
      </w:r>
      <w:r w:rsidR="00EB13BF" w:rsidRPr="00062C86">
        <w:noBreakHyphen/>
      </w:r>
      <w:r w:rsidR="00EB13BF" w:rsidRPr="00062C86">
        <w:rPr>
          <w:noProof/>
        </w:rPr>
        <w:t>1</w:t>
      </w:r>
      <w:r w:rsidR="00BB78D9" w:rsidRPr="00062C86">
        <w:fldChar w:fldCharType="end"/>
      </w:r>
      <w:r w:rsidR="006F6D2A" w:rsidRPr="00062C86">
        <w:t xml:space="preserve"> </w:t>
      </w:r>
      <w:r w:rsidR="00D77EBE" w:rsidRPr="00062C86">
        <w:t>are used to</w:t>
      </w:r>
      <w:r w:rsidR="00963BEE" w:rsidRPr="00062C86">
        <w:t xml:space="preserve"> generat</w:t>
      </w:r>
      <w:r w:rsidR="00D77EBE" w:rsidRPr="00062C86">
        <w:t xml:space="preserve">e </w:t>
      </w:r>
      <w:r w:rsidR="00963BEE" w:rsidRPr="00062C86">
        <w:t xml:space="preserve">the </w:t>
      </w:r>
      <w:r w:rsidR="00641BCE">
        <w:t xml:space="preserve">inter layer </w:t>
      </w:r>
      <w:r w:rsidR="006F6D2A" w:rsidRPr="00062C86">
        <w:t>reference</w:t>
      </w:r>
      <w:r w:rsidR="00963BEE" w:rsidRPr="00062C86">
        <w:t xml:space="preserve"> picture</w:t>
      </w:r>
      <w:r w:rsidR="00D77EBE" w:rsidRPr="00062C86">
        <w:t>s</w:t>
      </w:r>
      <w:r w:rsidR="001F4CBF">
        <w:t xml:space="preserve">, which </w:t>
      </w:r>
      <w:r w:rsidR="00AC7E27">
        <w:t xml:space="preserve">mainly </w:t>
      </w:r>
      <w:r w:rsidR="001F4CBF">
        <w:t>includes 3 modules: resampling</w:t>
      </w:r>
      <w:r w:rsidR="00AC7E27">
        <w:t xml:space="preserve"> process</w:t>
      </w:r>
      <w:r w:rsidR="001F4CBF">
        <w:t xml:space="preserve">, colour mapping </w:t>
      </w:r>
      <w:r w:rsidR="00AC7E27">
        <w:t xml:space="preserve">process </w:t>
      </w:r>
      <w:r w:rsidR="001F4CBF">
        <w:t>and motion field mapping process.</w:t>
      </w:r>
      <w:r w:rsidR="00D77EBE" w:rsidRPr="00062C86">
        <w:t xml:space="preserve"> </w:t>
      </w:r>
      <w:r w:rsidR="001F4CBF">
        <w:t>T</w:t>
      </w:r>
      <w:r w:rsidR="00D77EBE" w:rsidRPr="00062C86">
        <w:t>hese blocks</w:t>
      </w:r>
      <w:r w:rsidR="00963BEE" w:rsidRPr="00062C86">
        <w:t xml:space="preserve"> may be the only major</w:t>
      </w:r>
      <w:r w:rsidR="00D77EBE" w:rsidRPr="00062C86">
        <w:t xml:space="preserve"> additions necessary to support</w:t>
      </w:r>
      <w:r w:rsidR="00963BEE" w:rsidRPr="00062C86">
        <w:t xml:space="preserve"> </w:t>
      </w:r>
      <w:r w:rsidR="00D77EBE" w:rsidRPr="00062C86">
        <w:t>the</w:t>
      </w:r>
      <w:r w:rsidR="006F6D2A" w:rsidRPr="00062C86">
        <w:t xml:space="preserve"> SHVC codec</w:t>
      </w:r>
      <w:r w:rsidR="00963BEE" w:rsidRPr="00062C86">
        <w:t>.</w:t>
      </w:r>
    </w:p>
    <w:p w14:paraId="138A5835" w14:textId="77777777" w:rsidR="00593820" w:rsidRPr="00062C86" w:rsidRDefault="00593820" w:rsidP="00593820">
      <w:pPr>
        <w:pStyle w:val="3"/>
      </w:pPr>
      <w:bookmarkStart w:id="61" w:name="_Toc411273507"/>
      <w:r w:rsidRPr="00062C86">
        <w:rPr>
          <w:lang w:val="en-US"/>
        </w:rPr>
        <w:t>Inter</w:t>
      </w:r>
      <w:r w:rsidRPr="00062C86">
        <w:t xml:space="preserve"> layer</w:t>
      </w:r>
      <w:r w:rsidRPr="00062C86">
        <w:rPr>
          <w:lang w:val="en-US"/>
        </w:rPr>
        <w:t xml:space="preserve"> texture</w:t>
      </w:r>
      <w:r w:rsidRPr="00062C86">
        <w:t xml:space="preserve"> </w:t>
      </w:r>
      <w:r w:rsidRPr="00062C86">
        <w:rPr>
          <w:lang w:val="en-US"/>
        </w:rPr>
        <w:t xml:space="preserve">prediction </w:t>
      </w:r>
      <w:r w:rsidRPr="00062C86">
        <w:t>in SHVC</w:t>
      </w:r>
      <w:bookmarkEnd w:id="54"/>
      <w:bookmarkEnd w:id="55"/>
      <w:bookmarkEnd w:id="56"/>
      <w:bookmarkEnd w:id="57"/>
      <w:bookmarkEnd w:id="58"/>
      <w:bookmarkEnd w:id="59"/>
      <w:bookmarkEnd w:id="60"/>
      <w:bookmarkEnd w:id="61"/>
    </w:p>
    <w:p w14:paraId="3D66923D" w14:textId="45B6C68D" w:rsidR="00593820" w:rsidRPr="00062C86" w:rsidRDefault="00FE3276" w:rsidP="00593820">
      <w:pPr>
        <w:tabs>
          <w:tab w:val="clear" w:pos="794"/>
          <w:tab w:val="left" w:pos="993"/>
        </w:tabs>
      </w:pPr>
      <w:r w:rsidRPr="00062C86">
        <w:t xml:space="preserve">In </w:t>
      </w:r>
      <w:r w:rsidR="00F75ECB" w:rsidRPr="00062C86">
        <w:t>SHVC</w:t>
      </w:r>
      <w:r w:rsidRPr="00062C86">
        <w:t xml:space="preserve">, inter-layer texture prediction is invoked by including the </w:t>
      </w:r>
      <w:r w:rsidR="00D94926" w:rsidRPr="00062C86">
        <w:t xml:space="preserve">inter-layer </w:t>
      </w:r>
      <w:r w:rsidRPr="00062C86">
        <w:t xml:space="preserve">reference </w:t>
      </w:r>
      <w:r w:rsidR="00D94926" w:rsidRPr="00062C86">
        <w:t xml:space="preserve">pictures from the reference </w:t>
      </w:r>
      <w:r w:rsidRPr="00062C86">
        <w:t>layer</w:t>
      </w:r>
      <w:r w:rsidR="00D94926" w:rsidRPr="00062C86">
        <w:t>s</w:t>
      </w:r>
      <w:r w:rsidRPr="00062C86">
        <w:t xml:space="preserve"> </w:t>
      </w:r>
      <w:r w:rsidR="00D77EBE" w:rsidRPr="00062C86">
        <w:t>(</w:t>
      </w:r>
      <w:r w:rsidR="0031319A">
        <w:t xml:space="preserve">with </w:t>
      </w:r>
      <w:r w:rsidR="00D77EBE" w:rsidRPr="00062C86">
        <w:t>resampl</w:t>
      </w:r>
      <w:r w:rsidR="0031319A">
        <w:t>ing and colour mapping process performed</w:t>
      </w:r>
      <w:r w:rsidR="00D77EBE" w:rsidRPr="00062C86">
        <w:t xml:space="preserve"> if necessary)</w:t>
      </w:r>
      <w:r w:rsidR="00D94926" w:rsidRPr="00062C86">
        <w:t>, together with the temporal reference pictures,</w:t>
      </w:r>
      <w:r w:rsidR="00D77EBE" w:rsidRPr="00062C86">
        <w:t xml:space="preserve"> </w:t>
      </w:r>
      <w:r w:rsidRPr="00062C86">
        <w:t xml:space="preserve">in the reference picture </w:t>
      </w:r>
      <w:r w:rsidR="00A9756D" w:rsidRPr="00062C86">
        <w:t>lists of the enhancement layer</w:t>
      </w:r>
      <w:r w:rsidRPr="00062C86">
        <w:t xml:space="preserve"> </w:t>
      </w:r>
      <w:r w:rsidR="00A9756D" w:rsidRPr="00062C86">
        <w:t>picture.</w:t>
      </w:r>
      <w:r w:rsidRPr="00062C86">
        <w:t xml:space="preserve"> </w:t>
      </w:r>
      <w:r w:rsidR="00C902DA">
        <w:t xml:space="preserve">Further information on the resampling and colour mapping processes are provided in section </w:t>
      </w:r>
      <w:r w:rsidR="00C902DA">
        <w:fldChar w:fldCharType="begin"/>
      </w:r>
      <w:r w:rsidR="00C902DA">
        <w:instrText xml:space="preserve"> REF _Ref401040636 \r \h </w:instrText>
      </w:r>
      <w:r w:rsidR="00C902DA">
        <w:fldChar w:fldCharType="separate"/>
      </w:r>
      <w:r w:rsidR="00C902DA">
        <w:t>2.3</w:t>
      </w:r>
      <w:r w:rsidR="00C902DA">
        <w:fldChar w:fldCharType="end"/>
      </w:r>
      <w:r w:rsidR="00C902DA">
        <w:t xml:space="preserve">. </w:t>
      </w:r>
      <w:r w:rsidR="00D94926" w:rsidRPr="00062C86">
        <w:t>At the Prediction Unit (PU) level, t</w:t>
      </w:r>
      <w:r w:rsidR="00593820" w:rsidRPr="00062C86">
        <w:t>he signal</w:t>
      </w:r>
      <w:r w:rsidR="00D94926" w:rsidRPr="00062C86">
        <w:t>l</w:t>
      </w:r>
      <w:r w:rsidR="00593820" w:rsidRPr="00062C86">
        <w:t xml:space="preserve">ed </w:t>
      </w:r>
      <w:r w:rsidR="00D94926" w:rsidRPr="00062C86">
        <w:t xml:space="preserve">one or two </w:t>
      </w:r>
      <w:r w:rsidR="00593820" w:rsidRPr="00062C86">
        <w:t>reference picture ind</w:t>
      </w:r>
      <w:r w:rsidR="00D94926" w:rsidRPr="00062C86">
        <w:t>ices are</w:t>
      </w:r>
      <w:r w:rsidR="00593820" w:rsidRPr="00062C86">
        <w:t xml:space="preserve"> used to indicate whether the current </w:t>
      </w:r>
      <w:r w:rsidR="00D94926" w:rsidRPr="00062C86">
        <w:t>PU</w:t>
      </w:r>
      <w:r w:rsidR="00593820" w:rsidRPr="00062C86">
        <w:t xml:space="preserve"> is predicted from temporal reference pictures, </w:t>
      </w:r>
      <w:r w:rsidR="00D94926" w:rsidRPr="00062C86">
        <w:t xml:space="preserve">from </w:t>
      </w:r>
      <w:r w:rsidR="00593820" w:rsidRPr="00062C86">
        <w:t xml:space="preserve">inter-layer </w:t>
      </w:r>
      <w:r w:rsidR="00593820" w:rsidRPr="00062C86">
        <w:lastRenderedPageBreak/>
        <w:t xml:space="preserve">reference pictures, or </w:t>
      </w:r>
      <w:r w:rsidR="00D94926" w:rsidRPr="00062C86">
        <w:t xml:space="preserve">from a combination of </w:t>
      </w:r>
      <w:r w:rsidR="00593820" w:rsidRPr="00062C86">
        <w:t xml:space="preserve">both. When a PU is predicted from </w:t>
      </w:r>
      <w:r w:rsidR="00D94926" w:rsidRPr="00062C86">
        <w:t xml:space="preserve">at least one </w:t>
      </w:r>
      <w:r w:rsidR="00593820" w:rsidRPr="00062C86">
        <w:t xml:space="preserve">inter-layer reference picture, there is a </w:t>
      </w:r>
      <w:proofErr w:type="spellStart"/>
      <w:r w:rsidR="00593820" w:rsidRPr="00062C86">
        <w:t>bitstream</w:t>
      </w:r>
      <w:proofErr w:type="spellEnd"/>
      <w:r w:rsidR="00593820" w:rsidRPr="00062C86">
        <w:t xml:space="preserve"> conform</w:t>
      </w:r>
      <w:r w:rsidR="00D94926" w:rsidRPr="00062C86">
        <w:t>ance</w:t>
      </w:r>
      <w:r w:rsidR="00593820" w:rsidRPr="00062C86">
        <w:t xml:space="preserve"> </w:t>
      </w:r>
      <w:r w:rsidR="00731B19" w:rsidRPr="00062C86">
        <w:t>constraint</w:t>
      </w:r>
      <w:r w:rsidR="00593820" w:rsidRPr="00062C86">
        <w:t xml:space="preserve"> that </w:t>
      </w:r>
      <w:r w:rsidR="00D94926" w:rsidRPr="00062C86">
        <w:t xml:space="preserve">requires </w:t>
      </w:r>
      <w:r w:rsidR="00593820" w:rsidRPr="00062C86">
        <w:t>the motion vector</w:t>
      </w:r>
      <w:r w:rsidR="00D94926" w:rsidRPr="00062C86">
        <w:t>s</w:t>
      </w:r>
      <w:r w:rsidR="00593820" w:rsidRPr="00062C86">
        <w:t xml:space="preserve"> </w:t>
      </w:r>
      <w:r w:rsidR="00D94926" w:rsidRPr="00062C86">
        <w:t>associated with the inter-layer reference picture(s) to be</w:t>
      </w:r>
      <w:r w:rsidR="00593820" w:rsidRPr="00062C86">
        <w:t xml:space="preserve"> zero.</w:t>
      </w:r>
    </w:p>
    <w:p w14:paraId="230515B7" w14:textId="77777777" w:rsidR="00593820" w:rsidRPr="00062C86" w:rsidRDefault="00593820" w:rsidP="00593820">
      <w:pPr>
        <w:tabs>
          <w:tab w:val="clear" w:pos="794"/>
          <w:tab w:val="left" w:pos="993"/>
        </w:tabs>
      </w:pPr>
      <w:r w:rsidRPr="00062C86">
        <w:t>The</w:t>
      </w:r>
      <w:r w:rsidR="00660078" w:rsidRPr="00062C86">
        <w:t xml:space="preserve"> initial</w:t>
      </w:r>
      <w:r w:rsidRPr="00062C86">
        <w:t xml:space="preserve"> reference picture lists in </w:t>
      </w:r>
      <w:r w:rsidR="00CA1BF9">
        <w:t>SHVC</w:t>
      </w:r>
      <w:r w:rsidR="00CA1BF9" w:rsidRPr="00062C86">
        <w:t xml:space="preserve"> </w:t>
      </w:r>
      <w:r w:rsidRPr="00062C86">
        <w:t xml:space="preserve">are constructed as follows. </w:t>
      </w:r>
      <w:r w:rsidR="00386514" w:rsidRPr="00062C86">
        <w:t>For reference picture list</w:t>
      </w:r>
      <w:r w:rsidR="00D94926" w:rsidRPr="00062C86">
        <w:t xml:space="preserve"> </w:t>
      </w:r>
      <w:r w:rsidR="00386514" w:rsidRPr="00062C86">
        <w:t>0 (L0), the inter layer reference</w:t>
      </w:r>
      <w:r w:rsidR="00D94926" w:rsidRPr="00062C86">
        <w:t xml:space="preserve"> picture(s)</w:t>
      </w:r>
      <w:r w:rsidR="00386514" w:rsidRPr="00062C86">
        <w:t xml:space="preserve"> is inserted between the </w:t>
      </w:r>
      <w:r w:rsidR="00D94926" w:rsidRPr="00062C86">
        <w:t xml:space="preserve">set of </w:t>
      </w:r>
      <w:r w:rsidR="00386514" w:rsidRPr="00062C86">
        <w:t>short-term temporal reference picture</w:t>
      </w:r>
      <w:r w:rsidR="00D94926" w:rsidRPr="00062C86">
        <w:t>s</w:t>
      </w:r>
      <w:r w:rsidR="00386514" w:rsidRPr="00062C86">
        <w:t xml:space="preserve"> </w:t>
      </w:r>
      <w:r w:rsidR="00DD7840">
        <w:t xml:space="preserve">with positive delta POC values (that is, </w:t>
      </w:r>
      <w:r w:rsidR="00DD7840" w:rsidRPr="00062C86">
        <w:t>forward</w:t>
      </w:r>
      <w:r w:rsidR="00DD7840">
        <w:t xml:space="preserve"> temporal reference pictures</w:t>
      </w:r>
      <w:r w:rsidR="00DD7840" w:rsidRPr="00062C86">
        <w:t xml:space="preserve">) </w:t>
      </w:r>
      <w:r w:rsidR="00386514" w:rsidRPr="00062C86">
        <w:t>and</w:t>
      </w:r>
      <w:r w:rsidR="00D94926" w:rsidRPr="00062C86">
        <w:t xml:space="preserve"> the set of</w:t>
      </w:r>
      <w:r w:rsidR="00386514" w:rsidRPr="00062C86">
        <w:t xml:space="preserve"> short-term temporal reference picture</w:t>
      </w:r>
      <w:r w:rsidR="00D94926" w:rsidRPr="00062C86">
        <w:t>s</w:t>
      </w:r>
      <w:r w:rsidR="00DD7840">
        <w:t xml:space="preserve"> with negative delta POC values (that is, backward temporal reference pictures</w:t>
      </w:r>
      <w:r w:rsidR="00DD7840" w:rsidRPr="00062C86">
        <w:t>)</w:t>
      </w:r>
      <w:r w:rsidR="00386514" w:rsidRPr="00062C86">
        <w:t xml:space="preserve">. </w:t>
      </w:r>
      <w:r w:rsidR="00DD7840" w:rsidRPr="00062C86">
        <w:t>For reference picture list 1 (L1), the temporal references are first added into the reference list in the same manner as the</w:t>
      </w:r>
      <w:r w:rsidR="00DD7840">
        <w:t xml:space="preserve"> initial</w:t>
      </w:r>
      <w:r w:rsidR="00DD7840" w:rsidRPr="00062C86">
        <w:t xml:space="preserve"> reference picture list construction in HEVC. After that, the inter-layer reference picture(s) is added at the end of L1 as long term reference picture(s). </w:t>
      </w:r>
      <w:r w:rsidRPr="00062C86">
        <w:t xml:space="preserve">The inter-layer reference </w:t>
      </w:r>
      <w:r w:rsidR="00D94926" w:rsidRPr="00062C86">
        <w:t xml:space="preserve">picture(s) </w:t>
      </w:r>
      <w:r w:rsidRPr="00062C86">
        <w:t xml:space="preserve">is added to </w:t>
      </w:r>
      <w:r w:rsidR="00D94926" w:rsidRPr="00062C86">
        <w:t xml:space="preserve">the </w:t>
      </w:r>
      <w:r w:rsidRPr="00062C86">
        <w:t xml:space="preserve">reference picture list L0 </w:t>
      </w:r>
      <w:r w:rsidR="00386514" w:rsidRPr="00062C86">
        <w:t xml:space="preserve">when </w:t>
      </w:r>
      <w:r w:rsidRPr="00062C86">
        <w:t xml:space="preserve">the current enhancement-layer picture is coded as P-Slice, and is added to both reference picture lists L0 and L1 </w:t>
      </w:r>
      <w:r w:rsidR="00386514" w:rsidRPr="00062C86">
        <w:t xml:space="preserve">when </w:t>
      </w:r>
      <w:r w:rsidRPr="00062C86">
        <w:t xml:space="preserve">the current enhancement-layer picture is coded as B-Slice. </w:t>
      </w:r>
    </w:p>
    <w:p w14:paraId="151EC202" w14:textId="77777777" w:rsidR="00593820" w:rsidRPr="00062C86" w:rsidRDefault="00593820" w:rsidP="00593820">
      <w:pPr>
        <w:pStyle w:val="3"/>
      </w:pPr>
      <w:bookmarkStart w:id="62" w:name="_Toc348629461"/>
      <w:bookmarkStart w:id="63" w:name="_Toc348630615"/>
      <w:bookmarkStart w:id="64" w:name="_Toc348631573"/>
      <w:bookmarkStart w:id="65" w:name="_Toc348631852"/>
      <w:bookmarkStart w:id="66" w:name="_Toc348632120"/>
      <w:bookmarkStart w:id="67" w:name="_Toc348632860"/>
      <w:bookmarkStart w:id="68" w:name="_Toc348633117"/>
      <w:bookmarkStart w:id="69" w:name="_Toc411273508"/>
      <w:r w:rsidRPr="00062C86">
        <w:rPr>
          <w:lang w:val="en-US"/>
        </w:rPr>
        <w:t>Inter</w:t>
      </w:r>
      <w:r w:rsidRPr="00062C86">
        <w:t xml:space="preserve"> layer</w:t>
      </w:r>
      <w:r w:rsidRPr="00062C86">
        <w:rPr>
          <w:lang w:val="en-US"/>
        </w:rPr>
        <w:t xml:space="preserve"> motion</w:t>
      </w:r>
      <w:r w:rsidRPr="00062C86">
        <w:t xml:space="preserve"> </w:t>
      </w:r>
      <w:r w:rsidRPr="00062C86">
        <w:rPr>
          <w:lang w:val="en-US"/>
        </w:rPr>
        <w:t xml:space="preserve">prediction </w:t>
      </w:r>
      <w:r w:rsidRPr="00062C86">
        <w:t>in SHVC</w:t>
      </w:r>
      <w:bookmarkEnd w:id="62"/>
      <w:bookmarkEnd w:id="63"/>
      <w:bookmarkEnd w:id="64"/>
      <w:bookmarkEnd w:id="65"/>
      <w:bookmarkEnd w:id="66"/>
      <w:bookmarkEnd w:id="67"/>
      <w:bookmarkEnd w:id="68"/>
      <w:bookmarkEnd w:id="69"/>
    </w:p>
    <w:p w14:paraId="580586DD" w14:textId="658D71BE" w:rsidR="00593820" w:rsidRPr="00062C86" w:rsidRDefault="00593820" w:rsidP="00593820">
      <w:pPr>
        <w:tabs>
          <w:tab w:val="clear" w:pos="794"/>
          <w:tab w:val="left" w:pos="993"/>
        </w:tabs>
        <w:rPr>
          <w:lang w:val="en-US"/>
        </w:rPr>
      </w:pPr>
      <w:r w:rsidRPr="00062C86">
        <w:rPr>
          <w:lang w:val="en-US"/>
        </w:rPr>
        <w:t xml:space="preserve">In SHVC, inter-layer motion parameter prediction </w:t>
      </w:r>
      <w:r w:rsidR="00F75ECB" w:rsidRPr="00062C86">
        <w:rPr>
          <w:lang w:val="en-US"/>
        </w:rPr>
        <w:t xml:space="preserve">can be invoked </w:t>
      </w:r>
      <w:r w:rsidRPr="00062C86">
        <w:rPr>
          <w:lang w:val="en-US"/>
        </w:rPr>
        <w:t xml:space="preserve">by setting </w:t>
      </w:r>
      <w:r w:rsidR="00D94926" w:rsidRPr="00062C86">
        <w:rPr>
          <w:lang w:val="en-US"/>
        </w:rPr>
        <w:t>an</w:t>
      </w:r>
      <w:r w:rsidRPr="00062C86">
        <w:rPr>
          <w:lang w:val="en-US"/>
        </w:rPr>
        <w:t xml:space="preserve"> inter-layer reference picture as the collocated reference picture for TMVP derivation. </w:t>
      </w:r>
      <w:r w:rsidR="00DF0C6A" w:rsidRPr="00062C86">
        <w:rPr>
          <w:lang w:val="en-US"/>
        </w:rPr>
        <w:t xml:space="preserve">When </w:t>
      </w:r>
      <w:r w:rsidRPr="00062C86">
        <w:rPr>
          <w:lang w:val="en-US"/>
        </w:rPr>
        <w:t>spatial scalability</w:t>
      </w:r>
      <w:r w:rsidR="00FF39E3" w:rsidRPr="00062C86">
        <w:rPr>
          <w:lang w:val="en-US"/>
        </w:rPr>
        <w:t xml:space="preserve"> is used between the current enhancement layer and its reference layer</w:t>
      </w:r>
      <w:r w:rsidRPr="00062C86">
        <w:rPr>
          <w:lang w:val="en-US"/>
        </w:rPr>
        <w:t>, motion field mapping process is performed</w:t>
      </w:r>
      <w:r w:rsidR="00FF39E3" w:rsidRPr="00062C86">
        <w:rPr>
          <w:lang w:val="en-US"/>
        </w:rPr>
        <w:t xml:space="preserve"> to derive the motion field for the inter layer reference pi</w:t>
      </w:r>
      <w:r w:rsidR="009D74A9">
        <w:rPr>
          <w:lang w:val="en-US"/>
        </w:rPr>
        <w:t>c</w:t>
      </w:r>
      <w:r w:rsidR="00FF39E3" w:rsidRPr="00062C86">
        <w:rPr>
          <w:lang w:val="en-US"/>
        </w:rPr>
        <w:t>ture</w:t>
      </w:r>
      <w:r w:rsidRPr="00062C86">
        <w:rPr>
          <w:lang w:val="en-US"/>
        </w:rPr>
        <w:t xml:space="preserve">; no additional block level decoding process modification to TMVP derivation is </w:t>
      </w:r>
      <w:r w:rsidR="00FF39E3" w:rsidRPr="00062C86">
        <w:rPr>
          <w:lang w:val="en-US"/>
        </w:rPr>
        <w:t>needed at the enhancement layer</w:t>
      </w:r>
      <w:r w:rsidRPr="00062C86">
        <w:rPr>
          <w:lang w:val="en-US"/>
        </w:rPr>
        <w:t>.</w:t>
      </w:r>
    </w:p>
    <w:p w14:paraId="6713B8B4" w14:textId="77777777" w:rsidR="00EB13BF" w:rsidRPr="00062C86" w:rsidRDefault="00593820" w:rsidP="00593820">
      <w:pPr>
        <w:tabs>
          <w:tab w:val="clear" w:pos="794"/>
          <w:tab w:val="left" w:pos="993"/>
        </w:tabs>
        <w:rPr>
          <w:lang w:val="en-US"/>
        </w:rPr>
      </w:pPr>
      <w:r w:rsidRPr="00062C86">
        <w:rPr>
          <w:lang w:val="en-US"/>
        </w:rPr>
        <w:t>In motion field mapping process, the motion field of the inter-layer reference picture is obtained based on the compressed motion field of the lower resolution reference layer picture. The motion parameters (including MVs and reference indices) and prediction mode for each 16×16 block of the inter-layer reference picture are derived from the corresponding motion parameters and prediction mode of the collocated block in the reference layer picture. The 16×16 block size is chosen to be compliant with the HEVC TMVP derivation process, where compressed motion field of 16×16 blocks of the temporal reference picture is used.</w:t>
      </w:r>
    </w:p>
    <w:p w14:paraId="7AA1CB39" w14:textId="069608FE" w:rsidR="00EB13BF" w:rsidRPr="00062C86" w:rsidRDefault="00EB13BF" w:rsidP="00593820">
      <w:pPr>
        <w:tabs>
          <w:tab w:val="clear" w:pos="794"/>
          <w:tab w:val="left" w:pos="993"/>
        </w:tabs>
        <w:rPr>
          <w:lang w:val="en-US"/>
        </w:rPr>
      </w:pPr>
      <w:r w:rsidRPr="00062C86">
        <w:rPr>
          <w:lang w:val="en-US"/>
        </w:rPr>
        <w:t xml:space="preserve">As </w:t>
      </w:r>
      <w:r w:rsidR="00FF39E3" w:rsidRPr="00062C86">
        <w:rPr>
          <w:lang w:val="en-US"/>
        </w:rPr>
        <w:t>shown</w:t>
      </w:r>
      <w:r w:rsidRPr="00062C86">
        <w:rPr>
          <w:lang w:val="en-US"/>
        </w:rPr>
        <w:t xml:space="preserve"> in </w:t>
      </w:r>
      <w:r w:rsidR="00BB78D9" w:rsidRPr="00062C86">
        <w:rPr>
          <w:lang w:val="en-US"/>
        </w:rPr>
        <w:fldChar w:fldCharType="begin"/>
      </w:r>
      <w:r w:rsidRPr="00062C86">
        <w:rPr>
          <w:lang w:val="en-US"/>
        </w:rPr>
        <w:instrText xml:space="preserve"> REF _Ref366856973 \h </w:instrText>
      </w:r>
      <w:r w:rsidR="00923184" w:rsidRPr="00062C86">
        <w:rPr>
          <w:lang w:val="en-US"/>
        </w:rPr>
        <w:instrText xml:space="preserve"> \* MERGEFORMAT </w:instrText>
      </w:r>
      <w:r w:rsidR="00BB78D9" w:rsidRPr="00062C86">
        <w:rPr>
          <w:lang w:val="en-US"/>
        </w:rPr>
      </w:r>
      <w:r w:rsidR="00BB78D9" w:rsidRPr="00062C86">
        <w:rPr>
          <w:lang w:val="en-US"/>
        </w:rPr>
        <w:fldChar w:fldCharType="separate"/>
      </w:r>
      <w:r w:rsidRPr="00062C86">
        <w:t xml:space="preserve">Figure </w:t>
      </w:r>
      <w:r w:rsidRPr="00062C86">
        <w:rPr>
          <w:noProof/>
        </w:rPr>
        <w:t>2</w:t>
      </w:r>
      <w:r w:rsidRPr="00062C86">
        <w:noBreakHyphen/>
      </w:r>
      <w:r w:rsidRPr="00062C86">
        <w:rPr>
          <w:noProof/>
        </w:rPr>
        <w:t>2</w:t>
      </w:r>
      <w:r w:rsidR="00BB78D9" w:rsidRPr="00062C86">
        <w:rPr>
          <w:lang w:val="en-US"/>
        </w:rPr>
        <w:fldChar w:fldCharType="end"/>
      </w:r>
      <w:r w:rsidRPr="00062C86">
        <w:rPr>
          <w:lang w:val="en-US"/>
        </w:rPr>
        <w:t xml:space="preserve">, </w:t>
      </w:r>
      <w:r w:rsidR="006F6C93" w:rsidRPr="00062C86">
        <w:rPr>
          <w:lang w:val="en-US"/>
        </w:rPr>
        <w:t>where</w:t>
      </w:r>
      <w:r w:rsidR="00415231" w:rsidRPr="00062C86">
        <w:rPr>
          <w:lang w:val="en-US"/>
        </w:rPr>
        <w:t xml:space="preserve"> each grid in the enhancement layer (right) picture represents a</w:t>
      </w:r>
      <w:r w:rsidR="006F6C93" w:rsidRPr="00062C86">
        <w:rPr>
          <w:lang w:val="en-US"/>
        </w:rPr>
        <w:t>n</w:t>
      </w:r>
      <w:r w:rsidR="00415231" w:rsidRPr="00062C86">
        <w:rPr>
          <w:lang w:val="en-US"/>
        </w:rPr>
        <w:t xml:space="preserve"> 8×8 block and each grid in the reference (left) layer represent a 4×4 block, </w:t>
      </w:r>
      <w:r w:rsidRPr="00062C86">
        <w:rPr>
          <w:lang w:val="en-US"/>
        </w:rPr>
        <w:t>t</w:t>
      </w:r>
      <w:r w:rsidR="00D1197C" w:rsidRPr="00062C86">
        <w:rPr>
          <w:lang w:val="en-US"/>
        </w:rPr>
        <w:t xml:space="preserve">he collocated </w:t>
      </w:r>
      <w:r w:rsidRPr="00062C86">
        <w:rPr>
          <w:lang w:val="en-US"/>
        </w:rPr>
        <w:t xml:space="preserve">16×16 </w:t>
      </w:r>
      <w:r w:rsidR="00D1197C" w:rsidRPr="00062C86">
        <w:rPr>
          <w:lang w:val="en-US"/>
        </w:rPr>
        <w:t xml:space="preserve">block </w:t>
      </w:r>
      <w:r w:rsidR="00415231" w:rsidRPr="00062C86">
        <w:rPr>
          <w:lang w:val="en-US"/>
        </w:rPr>
        <w:t xml:space="preserve">in </w:t>
      </w:r>
      <w:r w:rsidR="006F6C93" w:rsidRPr="00062C86">
        <w:rPr>
          <w:lang w:val="en-US"/>
        </w:rPr>
        <w:t xml:space="preserve">the </w:t>
      </w:r>
      <w:r w:rsidR="00415231" w:rsidRPr="00062C86">
        <w:rPr>
          <w:lang w:val="en-US"/>
        </w:rPr>
        <w:t xml:space="preserve">reference layer picture </w:t>
      </w:r>
      <w:r w:rsidRPr="00062C86">
        <w:rPr>
          <w:lang w:val="en-US"/>
        </w:rPr>
        <w:t xml:space="preserve">is </w:t>
      </w:r>
      <w:r w:rsidR="006F6C93" w:rsidRPr="00062C86">
        <w:rPr>
          <w:lang w:val="en-US"/>
        </w:rPr>
        <w:t xml:space="preserve">derived </w:t>
      </w:r>
      <w:r w:rsidRPr="00062C86">
        <w:rPr>
          <w:lang w:val="en-US"/>
        </w:rPr>
        <w:t>as follows:</w:t>
      </w:r>
    </w:p>
    <w:p w14:paraId="2BFE30E3" w14:textId="77777777" w:rsidR="00923184" w:rsidRPr="00062C86" w:rsidRDefault="00923184" w:rsidP="00923184">
      <w:pPr>
        <w:pStyle w:val="afff1"/>
        <w:numPr>
          <w:ilvl w:val="0"/>
          <w:numId w:val="47"/>
        </w:numPr>
        <w:tabs>
          <w:tab w:val="clear" w:pos="794"/>
          <w:tab w:val="left" w:pos="993"/>
        </w:tabs>
        <w:rPr>
          <w:lang w:val="en-US"/>
        </w:rPr>
      </w:pPr>
      <w:r w:rsidRPr="00062C86">
        <w:rPr>
          <w:lang w:val="en-US"/>
        </w:rPr>
        <w:t xml:space="preserve">The collocated sample location </w:t>
      </w:r>
      <w:r w:rsidR="006F6C93" w:rsidRPr="00062C86">
        <w:rPr>
          <w:lang w:val="en-US"/>
        </w:rPr>
        <w:t xml:space="preserve">of the center </w:t>
      </w:r>
      <w:r w:rsidR="00DF0C6A" w:rsidRPr="00062C86">
        <w:rPr>
          <w:lang w:val="en-US"/>
        </w:rPr>
        <w:t>sample</w:t>
      </w:r>
      <w:r w:rsidRPr="00062C86">
        <w:rPr>
          <w:lang w:val="en-US"/>
        </w:rPr>
        <w:t xml:space="preserve"> of </w:t>
      </w:r>
      <w:r w:rsidR="006F6C93" w:rsidRPr="00062C86">
        <w:rPr>
          <w:lang w:val="en-US"/>
        </w:rPr>
        <w:t xml:space="preserve">the </w:t>
      </w:r>
      <w:r w:rsidRPr="00062C86">
        <w:rPr>
          <w:lang w:val="en-US"/>
        </w:rPr>
        <w:t xml:space="preserve">16×16 block </w:t>
      </w:r>
      <w:r w:rsidR="006F6C93" w:rsidRPr="00062C86">
        <w:rPr>
          <w:lang w:val="en-US"/>
        </w:rPr>
        <w:t xml:space="preserve">in the reference layer picture </w:t>
      </w:r>
      <w:r w:rsidRPr="00062C86">
        <w:rPr>
          <w:lang w:val="en-US"/>
        </w:rPr>
        <w:t xml:space="preserve">is </w:t>
      </w:r>
      <w:r w:rsidR="006F6C93" w:rsidRPr="00062C86">
        <w:rPr>
          <w:lang w:val="en-US"/>
        </w:rPr>
        <w:t>denoted</w:t>
      </w:r>
      <w:r w:rsidRPr="00062C86">
        <w:rPr>
          <w:lang w:val="en-US"/>
        </w:rPr>
        <w:t xml:space="preserve"> as </w:t>
      </w:r>
      <w:proofErr w:type="gramStart"/>
      <w:r w:rsidRPr="00062C86">
        <w:rPr>
          <w:lang w:val="en-US"/>
        </w:rPr>
        <w:t>(</w:t>
      </w:r>
      <w:r w:rsidR="004B3349">
        <w:rPr>
          <w:lang w:val="en-US"/>
        </w:rPr>
        <w:t> </w:t>
      </w:r>
      <w:proofErr w:type="spellStart"/>
      <w:r w:rsidRPr="00F51FF0">
        <w:rPr>
          <w:i/>
          <w:lang w:val="en-US"/>
        </w:rPr>
        <w:t>x</w:t>
      </w:r>
      <w:r w:rsidRPr="00F51FF0">
        <w:rPr>
          <w:i/>
          <w:sz w:val="18"/>
          <w:vertAlign w:val="subscript"/>
          <w:lang w:val="en-US"/>
        </w:rPr>
        <w:t>RL</w:t>
      </w:r>
      <w:proofErr w:type="spellEnd"/>
      <w:proofErr w:type="gramEnd"/>
      <w:r w:rsidRPr="00062C86">
        <w:rPr>
          <w:lang w:val="en-US"/>
        </w:rPr>
        <w:t>,</w:t>
      </w:r>
      <w:r w:rsidR="004B3349">
        <w:rPr>
          <w:lang w:val="en-US"/>
        </w:rPr>
        <w:t> </w:t>
      </w:r>
      <w:r w:rsidRPr="00062C86">
        <w:rPr>
          <w:lang w:val="en-US"/>
        </w:rPr>
        <w:t xml:space="preserve"> </w:t>
      </w:r>
      <w:proofErr w:type="spellStart"/>
      <w:r w:rsidRPr="00F51FF0">
        <w:rPr>
          <w:i/>
          <w:lang w:val="en-US"/>
        </w:rPr>
        <w:t>y</w:t>
      </w:r>
      <w:r w:rsidRPr="00F51FF0">
        <w:rPr>
          <w:i/>
          <w:sz w:val="18"/>
          <w:vertAlign w:val="subscript"/>
          <w:lang w:val="en-US"/>
        </w:rPr>
        <w:t>RL</w:t>
      </w:r>
      <w:proofErr w:type="spellEnd"/>
      <w:r w:rsidR="004B3349">
        <w:rPr>
          <w:lang w:val="en-US"/>
        </w:rPr>
        <w:t> </w:t>
      </w:r>
      <w:r w:rsidRPr="00062C86">
        <w:rPr>
          <w:lang w:val="en-US"/>
        </w:rPr>
        <w:t>).</w:t>
      </w:r>
    </w:p>
    <w:p w14:paraId="51A62C96" w14:textId="7E1F809F" w:rsidR="00923184" w:rsidRPr="00062C86" w:rsidRDefault="00923184" w:rsidP="00923184">
      <w:pPr>
        <w:pStyle w:val="afff1"/>
        <w:numPr>
          <w:ilvl w:val="0"/>
          <w:numId w:val="47"/>
        </w:numPr>
        <w:tabs>
          <w:tab w:val="clear" w:pos="794"/>
          <w:tab w:val="left" w:pos="993"/>
        </w:tabs>
        <w:rPr>
          <w:lang w:val="en-US"/>
        </w:rPr>
      </w:pPr>
      <w:r w:rsidRPr="00062C86">
        <w:rPr>
          <w:lang w:val="en-US"/>
        </w:rPr>
        <w:t>The location (</w:t>
      </w:r>
      <w:r w:rsidR="004B3349">
        <w:rPr>
          <w:lang w:val="en-US"/>
        </w:rPr>
        <w:t> </w:t>
      </w:r>
      <w:r w:rsidR="00F51FF0">
        <w:rPr>
          <w:lang w:val="en-US"/>
        </w:rPr>
        <w:t> </w:t>
      </w:r>
      <w:proofErr w:type="spellStart"/>
      <w:r w:rsidR="00F51FF0" w:rsidRPr="00F51FF0">
        <w:rPr>
          <w:i/>
          <w:lang w:val="en-US"/>
        </w:rPr>
        <w:t>x</w:t>
      </w:r>
      <w:r w:rsidR="00F51FF0" w:rsidRPr="00F51FF0">
        <w:rPr>
          <w:i/>
          <w:sz w:val="18"/>
          <w:vertAlign w:val="subscript"/>
          <w:lang w:val="en-US"/>
        </w:rPr>
        <w:t>RL</w:t>
      </w:r>
      <w:proofErr w:type="spellEnd"/>
      <w:r w:rsidR="00F51FF0" w:rsidRPr="00062C86">
        <w:rPr>
          <w:lang w:val="en-US"/>
        </w:rPr>
        <w:t>,</w:t>
      </w:r>
      <w:r w:rsidR="00F51FF0">
        <w:rPr>
          <w:lang w:val="en-US"/>
        </w:rPr>
        <w:t> </w:t>
      </w:r>
      <w:r w:rsidR="00F51FF0" w:rsidRPr="00062C86">
        <w:rPr>
          <w:lang w:val="en-US"/>
        </w:rPr>
        <w:t xml:space="preserve"> </w:t>
      </w:r>
      <w:proofErr w:type="spellStart"/>
      <w:r w:rsidR="00F51FF0" w:rsidRPr="00F51FF0">
        <w:rPr>
          <w:i/>
          <w:lang w:val="en-US"/>
        </w:rPr>
        <w:t>y</w:t>
      </w:r>
      <w:r w:rsidR="00F51FF0" w:rsidRPr="00F51FF0">
        <w:rPr>
          <w:i/>
          <w:sz w:val="18"/>
          <w:vertAlign w:val="subscript"/>
          <w:lang w:val="en-US"/>
        </w:rPr>
        <w:t>RL</w:t>
      </w:r>
      <w:proofErr w:type="spellEnd"/>
      <w:r w:rsidR="004B3349">
        <w:rPr>
          <w:lang w:val="en-US"/>
        </w:rPr>
        <w:t> </w:t>
      </w:r>
      <w:r w:rsidRPr="00062C86">
        <w:rPr>
          <w:lang w:val="en-US"/>
        </w:rPr>
        <w:t>) is then round</w:t>
      </w:r>
      <w:r w:rsidR="006F6C93" w:rsidRPr="00062C86">
        <w:rPr>
          <w:lang w:val="en-US"/>
        </w:rPr>
        <w:t>ed</w:t>
      </w:r>
      <w:r w:rsidRPr="00062C86">
        <w:rPr>
          <w:lang w:val="en-US"/>
        </w:rPr>
        <w:t xml:space="preserve"> to </w:t>
      </w:r>
      <w:r w:rsidR="00496737">
        <w:rPr>
          <w:lang w:val="en-US"/>
        </w:rPr>
        <w:t xml:space="preserve">align with </w:t>
      </w:r>
      <w:r w:rsidRPr="00062C86">
        <w:rPr>
          <w:lang w:val="en-CA"/>
        </w:rPr>
        <w:t>a 16</w:t>
      </w:r>
      <w:r w:rsidRPr="00062C86">
        <w:rPr>
          <w:lang w:val="en-US"/>
        </w:rPr>
        <w:t>×</w:t>
      </w:r>
      <w:r w:rsidRPr="00062C86">
        <w:rPr>
          <w:lang w:val="en-CA"/>
        </w:rPr>
        <w:t xml:space="preserve">16 block by using </w:t>
      </w:r>
      <w:r w:rsidR="00FF6AD9" w:rsidRPr="00062C86">
        <w:rPr>
          <w:lang w:val="en-CA"/>
        </w:rPr>
        <w:t xml:space="preserve">an </w:t>
      </w:r>
      <w:r w:rsidRPr="00062C86">
        <w:rPr>
          <w:lang w:val="en-CA"/>
        </w:rPr>
        <w:t xml:space="preserve">offset </w:t>
      </w:r>
      <w:r w:rsidR="006F6C93" w:rsidRPr="00062C86">
        <w:rPr>
          <w:lang w:val="en-CA"/>
        </w:rPr>
        <w:t>of</w:t>
      </w:r>
      <w:r w:rsidRPr="00062C86">
        <w:rPr>
          <w:lang w:val="en-CA"/>
        </w:rPr>
        <w:t xml:space="preserve"> 4,</w:t>
      </w:r>
      <w:r w:rsidR="00FF6AD9" w:rsidRPr="00062C86">
        <w:rPr>
          <w:lang w:val="en-CA"/>
        </w:rPr>
        <w:t xml:space="preserve"> as follows, </w:t>
      </w:r>
    </w:p>
    <w:p w14:paraId="6F095234" w14:textId="38C3A999" w:rsidR="00923184" w:rsidRPr="00062C86" w:rsidRDefault="00F51FF0" w:rsidP="00415231">
      <w:pPr>
        <w:pStyle w:val="AVCEquationlevel1CharCharCharChar"/>
        <w:spacing w:before="120" w:after="120"/>
        <w:ind w:left="1191"/>
        <w:rPr>
          <w:rFonts w:ascii="Times New Roman" w:hAnsi="Times New Roman"/>
          <w:sz w:val="20"/>
          <w:szCs w:val="20"/>
          <w:lang w:val="en-US"/>
        </w:rPr>
      </w:pPr>
      <w:proofErr w:type="spellStart"/>
      <w:proofErr w:type="gramStart"/>
      <w:r w:rsidRPr="00F51FF0">
        <w:rPr>
          <w:i/>
          <w:lang w:val="en-US"/>
        </w:rPr>
        <w:t>x</w:t>
      </w:r>
      <w:r w:rsidRPr="00F51FF0">
        <w:rPr>
          <w:i/>
          <w:sz w:val="18"/>
          <w:vertAlign w:val="subscript"/>
          <w:lang w:val="en-US"/>
        </w:rPr>
        <w:t>RL</w:t>
      </w:r>
      <w:proofErr w:type="spellEnd"/>
      <w:r w:rsidR="00923184" w:rsidRPr="00062C86">
        <w:rPr>
          <w:rFonts w:ascii="Times New Roman" w:hAnsi="Times New Roman"/>
          <w:sz w:val="20"/>
          <w:szCs w:val="20"/>
          <w:lang w:val="en-US"/>
        </w:rPr>
        <w:t xml:space="preserve">  =</w:t>
      </w:r>
      <w:proofErr w:type="gramEnd"/>
      <w:r w:rsidR="00923184" w:rsidRPr="00062C86">
        <w:rPr>
          <w:rFonts w:ascii="Times New Roman" w:hAnsi="Times New Roman"/>
          <w:sz w:val="20"/>
          <w:szCs w:val="20"/>
          <w:lang w:val="en-US"/>
        </w:rPr>
        <w:t xml:space="preserve">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proofErr w:type="spellStart"/>
      <w:r>
        <w:rPr>
          <w:i/>
          <w:lang w:val="en-US"/>
        </w:rPr>
        <w:t>y</w:t>
      </w:r>
      <w:r w:rsidRPr="00F51FF0">
        <w:rPr>
          <w:i/>
          <w:sz w:val="18"/>
          <w:vertAlign w:val="subscript"/>
          <w:lang w:val="en-US"/>
        </w:rPr>
        <w:t>RL</w:t>
      </w:r>
      <w:proofErr w:type="spellEnd"/>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4</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&gt;&gt;</w:t>
      </w:r>
      <w:r w:rsidR="004B3349">
        <w:rPr>
          <w:rFonts w:ascii="Times New Roman" w:hAnsi="Times New Roman"/>
          <w:sz w:val="20"/>
          <w:szCs w:val="20"/>
          <w:lang w:val="en-US"/>
        </w:rPr>
        <w:t> </w:t>
      </w:r>
      <w:r w:rsidR="004B3349" w:rsidRPr="00062C86">
        <w:rPr>
          <w:rFonts w:ascii="Times New Roman" w:hAnsi="Times New Roman"/>
          <w:sz w:val="20"/>
          <w:szCs w:val="20"/>
          <w:lang w:val="en-US"/>
        </w:rPr>
        <w:t>4</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&lt;&lt;</w:t>
      </w:r>
      <w:r w:rsidR="004B3349">
        <w:rPr>
          <w:rFonts w:ascii="Times New Roman" w:hAnsi="Times New Roman"/>
          <w:sz w:val="20"/>
          <w:szCs w:val="20"/>
          <w:lang w:val="en-US"/>
        </w:rPr>
        <w:t> </w:t>
      </w:r>
      <w:r w:rsidR="00923184" w:rsidRPr="00062C86">
        <w:rPr>
          <w:rFonts w:ascii="Times New Roman" w:hAnsi="Times New Roman"/>
          <w:sz w:val="20"/>
          <w:szCs w:val="20"/>
          <w:lang w:val="en-US"/>
        </w:rPr>
        <w:t>4</w:t>
      </w:r>
      <w:r w:rsidR="00415231" w:rsidRPr="00062C86">
        <w:rPr>
          <w:rFonts w:ascii="Times New Roman" w:hAnsi="Times New Roman"/>
          <w:sz w:val="20"/>
          <w:szCs w:val="20"/>
          <w:lang w:val="en-US"/>
        </w:rPr>
        <w:t xml:space="preserve"> </w:t>
      </w:r>
      <w:r w:rsidR="00415231" w:rsidRPr="00062C86">
        <w:rPr>
          <w:rFonts w:ascii="Times New Roman" w:hAnsi="Times New Roman"/>
          <w:sz w:val="20"/>
          <w:szCs w:val="20"/>
          <w:lang w:val="en-US"/>
        </w:rPr>
        <w:tab/>
      </w:r>
      <w:r w:rsidR="00415231" w:rsidRPr="00062C86">
        <w:rPr>
          <w:rFonts w:ascii="Times New Roman" w:hAnsi="Times New Roman"/>
          <w:noProof/>
          <w:sz w:val="20"/>
          <w:szCs w:val="20"/>
          <w:lang w:eastAsia="ko-KR"/>
        </w:rPr>
        <w:t>(</w:t>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STYLEREF 1 \s </w:instrText>
      </w:r>
      <w:r w:rsidR="00BB78D9" w:rsidRPr="00062C86">
        <w:rPr>
          <w:rFonts w:ascii="Times New Roman" w:hAnsi="Times New Roman"/>
          <w:noProof/>
          <w:sz w:val="20"/>
          <w:szCs w:val="20"/>
        </w:rPr>
        <w:fldChar w:fldCharType="separate"/>
      </w:r>
      <w:r w:rsidR="00D14013">
        <w:rPr>
          <w:rFonts w:ascii="Times New Roman" w:hAnsi="Times New Roman"/>
          <w:noProof/>
          <w:sz w:val="20"/>
          <w:szCs w:val="20"/>
        </w:rPr>
        <w:t>2</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rPr>
        <w:noBreakHyphen/>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SEQ Equation \* ARABIC \s 1 </w:instrText>
      </w:r>
      <w:r w:rsidR="00BB78D9" w:rsidRPr="00062C86">
        <w:rPr>
          <w:rFonts w:ascii="Times New Roman" w:hAnsi="Times New Roman"/>
          <w:noProof/>
          <w:sz w:val="20"/>
          <w:szCs w:val="20"/>
        </w:rPr>
        <w:fldChar w:fldCharType="separate"/>
      </w:r>
      <w:r w:rsidR="00D14013">
        <w:rPr>
          <w:rFonts w:ascii="Times New Roman" w:hAnsi="Times New Roman"/>
          <w:noProof/>
          <w:sz w:val="20"/>
          <w:szCs w:val="20"/>
        </w:rPr>
        <w:t>1</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lang w:eastAsia="ko-KR"/>
        </w:rPr>
        <w:t>)</w:t>
      </w:r>
    </w:p>
    <w:p w14:paraId="53A37B51" w14:textId="6016FEEB" w:rsidR="00923184" w:rsidRPr="00062C86" w:rsidRDefault="00F51FF0" w:rsidP="00415231">
      <w:pPr>
        <w:pStyle w:val="AVCEquationlevel1CharCharCharChar"/>
        <w:spacing w:before="120" w:after="120"/>
        <w:ind w:left="1191"/>
        <w:rPr>
          <w:rFonts w:ascii="Times New Roman" w:hAnsi="Times New Roman"/>
          <w:sz w:val="20"/>
          <w:szCs w:val="20"/>
          <w:lang w:val="en-US"/>
        </w:rPr>
      </w:pPr>
      <w:proofErr w:type="spellStart"/>
      <w:proofErr w:type="gramStart"/>
      <w:r w:rsidRPr="00F51FF0">
        <w:rPr>
          <w:i/>
          <w:lang w:val="en-US"/>
        </w:rPr>
        <w:t>x</w:t>
      </w:r>
      <w:r w:rsidRPr="00F51FF0">
        <w:rPr>
          <w:i/>
          <w:sz w:val="18"/>
          <w:vertAlign w:val="subscript"/>
          <w:lang w:val="en-US"/>
        </w:rPr>
        <w:t>RL</w:t>
      </w:r>
      <w:proofErr w:type="spellEnd"/>
      <w:r w:rsidR="00923184" w:rsidRPr="00062C86">
        <w:rPr>
          <w:rFonts w:ascii="Times New Roman" w:hAnsi="Times New Roman"/>
          <w:sz w:val="20"/>
          <w:szCs w:val="20"/>
          <w:lang w:val="en-US"/>
        </w:rPr>
        <w:t xml:space="preserve">  =</w:t>
      </w:r>
      <w:proofErr w:type="gramEnd"/>
      <w:r w:rsidR="00923184" w:rsidRPr="00062C86">
        <w:rPr>
          <w:rFonts w:ascii="Times New Roman" w:hAnsi="Times New Roman"/>
          <w:sz w:val="20"/>
          <w:szCs w:val="20"/>
          <w:lang w:val="en-US"/>
        </w:rPr>
        <w:t xml:space="preserve">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proofErr w:type="spellStart"/>
      <w:r>
        <w:rPr>
          <w:i/>
          <w:lang w:val="en-US"/>
        </w:rPr>
        <w:t>y</w:t>
      </w:r>
      <w:r w:rsidRPr="00F51FF0">
        <w:rPr>
          <w:i/>
          <w:sz w:val="18"/>
          <w:vertAlign w:val="subscript"/>
          <w:lang w:val="en-US"/>
        </w:rPr>
        <w:t>RL</w:t>
      </w:r>
      <w:proofErr w:type="spellEnd"/>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4</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&gt;&gt;</w:t>
      </w:r>
      <w:r w:rsidR="004B3349">
        <w:rPr>
          <w:rFonts w:ascii="Times New Roman" w:hAnsi="Times New Roman"/>
          <w:sz w:val="20"/>
          <w:szCs w:val="20"/>
          <w:lang w:val="en-US"/>
        </w:rPr>
        <w:t> </w:t>
      </w:r>
      <w:r w:rsidR="004B3349" w:rsidRPr="00062C86">
        <w:rPr>
          <w:rFonts w:ascii="Times New Roman" w:hAnsi="Times New Roman"/>
          <w:sz w:val="20"/>
          <w:szCs w:val="20"/>
          <w:lang w:val="en-US"/>
        </w:rPr>
        <w:t>4</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&lt;&lt;</w:t>
      </w:r>
      <w:r w:rsidR="004B3349">
        <w:rPr>
          <w:rFonts w:ascii="Times New Roman" w:hAnsi="Times New Roman"/>
          <w:sz w:val="20"/>
          <w:szCs w:val="20"/>
          <w:lang w:val="en-US"/>
        </w:rPr>
        <w:t> </w:t>
      </w:r>
      <w:r w:rsidR="00923184" w:rsidRPr="00062C86">
        <w:rPr>
          <w:rFonts w:ascii="Times New Roman" w:hAnsi="Times New Roman"/>
          <w:sz w:val="20"/>
          <w:szCs w:val="20"/>
          <w:lang w:val="en-US"/>
        </w:rPr>
        <w:t>4</w:t>
      </w:r>
      <w:r w:rsidR="00415231" w:rsidRPr="00062C86">
        <w:rPr>
          <w:rFonts w:ascii="Times New Roman" w:hAnsi="Times New Roman"/>
          <w:sz w:val="20"/>
          <w:szCs w:val="20"/>
          <w:lang w:val="en-US"/>
        </w:rPr>
        <w:tab/>
      </w:r>
      <w:r w:rsidR="00415231" w:rsidRPr="00062C86">
        <w:rPr>
          <w:rFonts w:ascii="Times New Roman" w:hAnsi="Times New Roman"/>
          <w:noProof/>
          <w:sz w:val="20"/>
          <w:szCs w:val="20"/>
          <w:lang w:eastAsia="ko-KR"/>
        </w:rPr>
        <w:t>(</w:t>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STYLEREF 1 \s </w:instrText>
      </w:r>
      <w:r w:rsidR="00BB78D9" w:rsidRPr="00062C86">
        <w:rPr>
          <w:rFonts w:ascii="Times New Roman" w:hAnsi="Times New Roman"/>
          <w:noProof/>
          <w:sz w:val="20"/>
          <w:szCs w:val="20"/>
        </w:rPr>
        <w:fldChar w:fldCharType="separate"/>
      </w:r>
      <w:r w:rsidR="00D14013">
        <w:rPr>
          <w:rFonts w:ascii="Times New Roman" w:hAnsi="Times New Roman"/>
          <w:noProof/>
          <w:sz w:val="20"/>
          <w:szCs w:val="20"/>
        </w:rPr>
        <w:t>2</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rPr>
        <w:noBreakHyphen/>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SEQ Equation \* ARABIC \s 1 </w:instrText>
      </w:r>
      <w:r w:rsidR="00BB78D9" w:rsidRPr="00062C86">
        <w:rPr>
          <w:rFonts w:ascii="Times New Roman" w:hAnsi="Times New Roman"/>
          <w:noProof/>
          <w:sz w:val="20"/>
          <w:szCs w:val="20"/>
        </w:rPr>
        <w:fldChar w:fldCharType="separate"/>
      </w:r>
      <w:r w:rsidR="00D14013">
        <w:rPr>
          <w:rFonts w:ascii="Times New Roman" w:hAnsi="Times New Roman"/>
          <w:noProof/>
          <w:sz w:val="20"/>
          <w:szCs w:val="20"/>
        </w:rPr>
        <w:t>2</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lang w:eastAsia="ko-KR"/>
        </w:rPr>
        <w:t>)</w:t>
      </w:r>
    </w:p>
    <w:p w14:paraId="41BEB7F4" w14:textId="77777777" w:rsidR="003B1BDE" w:rsidRPr="00062C86" w:rsidRDefault="00617B4F" w:rsidP="00415231">
      <w:pPr>
        <w:tabs>
          <w:tab w:val="clear" w:pos="794"/>
          <w:tab w:val="left" w:pos="993"/>
        </w:tabs>
        <w:rPr>
          <w:lang w:val="en-US"/>
        </w:rPr>
      </w:pPr>
      <w:r>
        <w:rPr>
          <w:lang w:val="en-US"/>
        </w:rPr>
        <w:t>As shown in</w:t>
      </w:r>
      <w:r w:rsidRPr="00062C86">
        <w:rPr>
          <w:lang w:val="en-US"/>
        </w:rPr>
        <w:t xml:space="preserve"> </w:t>
      </w:r>
      <w:r w:rsidRPr="00062C86">
        <w:rPr>
          <w:lang w:val="en-US"/>
        </w:rPr>
        <w:fldChar w:fldCharType="begin"/>
      </w:r>
      <w:r w:rsidRPr="00062C86">
        <w:rPr>
          <w:lang w:val="en-US"/>
        </w:rPr>
        <w:instrText xml:space="preserve"> REF _Ref366856973 \h  \* MERGEFORMAT </w:instrText>
      </w:r>
      <w:r w:rsidRPr="00062C86">
        <w:rPr>
          <w:lang w:val="en-US"/>
        </w:rPr>
      </w:r>
      <w:r w:rsidRPr="00062C86">
        <w:rPr>
          <w:lang w:val="en-US"/>
        </w:rPr>
        <w:fldChar w:fldCharType="separate"/>
      </w:r>
      <w:r w:rsidRPr="00062C86">
        <w:t xml:space="preserve">Figure </w:t>
      </w:r>
      <w:r w:rsidRPr="00062C86">
        <w:rPr>
          <w:noProof/>
        </w:rPr>
        <w:t>2</w:t>
      </w:r>
      <w:r w:rsidRPr="00062C86">
        <w:noBreakHyphen/>
      </w:r>
      <w:r w:rsidRPr="00062C86">
        <w:rPr>
          <w:noProof/>
        </w:rPr>
        <w:t>2</w:t>
      </w:r>
      <w:r w:rsidRPr="00062C86">
        <w:rPr>
          <w:lang w:val="en-US"/>
        </w:rPr>
        <w:fldChar w:fldCharType="end"/>
      </w:r>
      <w:r>
        <w:rPr>
          <w:lang w:val="en-US"/>
        </w:rPr>
        <w:t xml:space="preserve">, </w:t>
      </w:r>
      <w:r w:rsidR="00415231" w:rsidRPr="00062C86">
        <w:rPr>
          <w:lang w:val="en-US"/>
        </w:rPr>
        <w:t xml:space="preserve">the </w:t>
      </w:r>
      <w:r w:rsidR="006F6C93" w:rsidRPr="00062C86">
        <w:rPr>
          <w:lang w:val="en-US"/>
        </w:rPr>
        <w:t xml:space="preserve">values of </w:t>
      </w:r>
      <w:proofErr w:type="gramStart"/>
      <w:r w:rsidR="00415231" w:rsidRPr="00062C86">
        <w:rPr>
          <w:lang w:val="en-US"/>
        </w:rPr>
        <w:t>(</w:t>
      </w:r>
      <w:r w:rsidR="004B3349">
        <w:rPr>
          <w:lang w:val="en-US"/>
        </w:rPr>
        <w:t> </w:t>
      </w:r>
      <w:proofErr w:type="spellStart"/>
      <w:r w:rsidR="00415231" w:rsidRPr="00062C86">
        <w:rPr>
          <w:lang w:val="en-US"/>
        </w:rPr>
        <w:t>xRL</w:t>
      </w:r>
      <w:proofErr w:type="spellEnd"/>
      <w:proofErr w:type="gramEnd"/>
      <w:r w:rsidR="00415231" w:rsidRPr="00062C86">
        <w:rPr>
          <w:lang w:val="en-US"/>
        </w:rPr>
        <w:t>,</w:t>
      </w:r>
      <w:r w:rsidR="004B3349">
        <w:rPr>
          <w:lang w:val="en-US"/>
        </w:rPr>
        <w:t> </w:t>
      </w:r>
      <w:proofErr w:type="spellStart"/>
      <w:r w:rsidR="00415231" w:rsidRPr="00062C86">
        <w:rPr>
          <w:lang w:val="en-US"/>
        </w:rPr>
        <w:t>yRL</w:t>
      </w:r>
      <w:proofErr w:type="spellEnd"/>
      <w:r w:rsidR="004B3349">
        <w:rPr>
          <w:lang w:val="en-US"/>
        </w:rPr>
        <w:t> </w:t>
      </w:r>
      <w:r w:rsidR="00415231" w:rsidRPr="00062C86">
        <w:rPr>
          <w:lang w:val="en-US"/>
        </w:rPr>
        <w:t xml:space="preserve">) </w:t>
      </w:r>
      <w:r w:rsidR="006F6C93" w:rsidRPr="00062C86">
        <w:rPr>
          <w:lang w:val="en-US"/>
        </w:rPr>
        <w:t>are</w:t>
      </w:r>
      <w:r w:rsidR="00415231" w:rsidRPr="00062C86">
        <w:rPr>
          <w:lang w:val="en-US"/>
        </w:rPr>
        <w:t xml:space="preserve"> rounded to </w:t>
      </w:r>
      <w:r w:rsidR="00496737">
        <w:rPr>
          <w:lang w:val="en-US"/>
        </w:rPr>
        <w:t>align with</w:t>
      </w:r>
      <w:r w:rsidR="00496737" w:rsidRPr="00062C86">
        <w:rPr>
          <w:lang w:val="en-US"/>
        </w:rPr>
        <w:t xml:space="preserve"> </w:t>
      </w:r>
      <w:r w:rsidR="00496737">
        <w:rPr>
          <w:lang w:val="en-US"/>
        </w:rPr>
        <w:t xml:space="preserve">a </w:t>
      </w:r>
      <w:r w:rsidR="00415231" w:rsidRPr="00062C86">
        <w:rPr>
          <w:lang w:val="en-US"/>
        </w:rPr>
        <w:t>16×16 block with top-left location indicated by 1, 2, 3 or 4.</w:t>
      </w:r>
      <w:r w:rsidR="003B1BDE">
        <w:rPr>
          <w:lang w:val="en-US"/>
        </w:rPr>
        <w:t xml:space="preserve"> When the sample position </w:t>
      </w:r>
      <w:proofErr w:type="gramStart"/>
      <w:r w:rsidR="003B1BDE" w:rsidRPr="00062C86">
        <w:rPr>
          <w:lang w:val="en-US"/>
        </w:rPr>
        <w:t>(</w:t>
      </w:r>
      <w:r w:rsidR="003B1BDE">
        <w:rPr>
          <w:lang w:val="en-US"/>
        </w:rPr>
        <w:t> </w:t>
      </w:r>
      <w:proofErr w:type="spellStart"/>
      <w:r w:rsidR="003B1BDE" w:rsidRPr="00062C86">
        <w:rPr>
          <w:lang w:val="en-US"/>
        </w:rPr>
        <w:t>xRL</w:t>
      </w:r>
      <w:proofErr w:type="spellEnd"/>
      <w:proofErr w:type="gramEnd"/>
      <w:r w:rsidR="003B1BDE" w:rsidRPr="00062C86">
        <w:rPr>
          <w:lang w:val="en-US"/>
        </w:rPr>
        <w:t>,</w:t>
      </w:r>
      <w:r w:rsidR="003B1BDE">
        <w:rPr>
          <w:lang w:val="en-US"/>
        </w:rPr>
        <w:t> </w:t>
      </w:r>
      <w:proofErr w:type="spellStart"/>
      <w:r w:rsidR="003B1BDE" w:rsidRPr="00062C86">
        <w:rPr>
          <w:lang w:val="en-US"/>
        </w:rPr>
        <w:t>yRL</w:t>
      </w:r>
      <w:proofErr w:type="spellEnd"/>
      <w:r w:rsidR="003B1BDE">
        <w:rPr>
          <w:lang w:val="en-US"/>
        </w:rPr>
        <w:t> </w:t>
      </w:r>
      <w:r w:rsidR="003B1BDE" w:rsidRPr="00062C86">
        <w:rPr>
          <w:lang w:val="en-US"/>
        </w:rPr>
        <w:t>)</w:t>
      </w:r>
      <w:r w:rsidR="003B1BDE">
        <w:rPr>
          <w:lang w:val="en-US"/>
        </w:rPr>
        <w:t xml:space="preserve"> is located outside the reference layer picture, the motion information of the current 16x16 block </w:t>
      </w:r>
      <w:r w:rsidR="003B1BDE" w:rsidRPr="00062C86">
        <w:t>is marked as unavailable by setting the block prediction mode to intra prediction mode.</w:t>
      </w:r>
    </w:p>
    <w:p w14:paraId="4CA3EA33" w14:textId="77777777" w:rsidR="00EB13BF" w:rsidRPr="00062C86" w:rsidRDefault="00FE3672" w:rsidP="00EB13BF">
      <w:pPr>
        <w:keepNext/>
        <w:tabs>
          <w:tab w:val="clear" w:pos="794"/>
          <w:tab w:val="left" w:pos="993"/>
        </w:tabs>
        <w:jc w:val="center"/>
        <w:rPr>
          <w:lang w:val="en-US"/>
        </w:rPr>
      </w:pPr>
      <w:r w:rsidRPr="00062C86">
        <w:rPr>
          <w:noProof/>
          <w:lang w:val="en-US" w:eastAsia="zh-CN"/>
        </w:rPr>
        <w:drawing>
          <wp:inline distT="0" distB="0" distL="0" distR="0" wp14:anchorId="4433D4D0" wp14:editId="13780B0E">
            <wp:extent cx="5417883" cy="244105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422629" cy="2443189"/>
                    </a:xfrm>
                    <a:prstGeom prst="rect">
                      <a:avLst/>
                    </a:prstGeom>
                    <a:noFill/>
                  </pic:spPr>
                </pic:pic>
              </a:graphicData>
            </a:graphic>
          </wp:inline>
        </w:drawing>
      </w:r>
    </w:p>
    <w:p w14:paraId="475C8935" w14:textId="77777777" w:rsidR="00EB13BF" w:rsidRPr="00062C86" w:rsidRDefault="00EB13BF" w:rsidP="00EB13BF">
      <w:pPr>
        <w:pStyle w:val="afd"/>
        <w:rPr>
          <w:lang w:val="en-US"/>
        </w:rPr>
      </w:pPr>
      <w:bookmarkStart w:id="70" w:name="_Ref366856973"/>
      <w:r w:rsidRPr="00062C86">
        <w:t xml:space="preserve">Figure </w:t>
      </w:r>
      <w:r w:rsidR="00BB78D9" w:rsidRPr="00062C86">
        <w:fldChar w:fldCharType="begin"/>
      </w:r>
      <w:r w:rsidRPr="00062C86">
        <w:instrText xml:space="preserve"> STYLEREF 1 \s </w:instrText>
      </w:r>
      <w:r w:rsidR="00BB78D9" w:rsidRPr="00062C86">
        <w:fldChar w:fldCharType="separate"/>
      </w:r>
      <w:r w:rsidR="00D14013">
        <w:t>2</w:t>
      </w:r>
      <w:r w:rsidR="00BB78D9" w:rsidRPr="00062C86">
        <w:fldChar w:fldCharType="end"/>
      </w:r>
      <w:r w:rsidRPr="00062C86">
        <w:noBreakHyphen/>
      </w:r>
      <w:r w:rsidR="00BB78D9" w:rsidRPr="00062C86">
        <w:fldChar w:fldCharType="begin"/>
      </w:r>
      <w:r w:rsidRPr="00062C86">
        <w:instrText xml:space="preserve"> SEQ Figure \* ARABIC \s 1 </w:instrText>
      </w:r>
      <w:r w:rsidR="00BB78D9" w:rsidRPr="00062C86">
        <w:fldChar w:fldCharType="separate"/>
      </w:r>
      <w:r w:rsidR="00D14013">
        <w:t>2</w:t>
      </w:r>
      <w:r w:rsidR="00BB78D9" w:rsidRPr="00062C86">
        <w:fldChar w:fldCharType="end"/>
      </w:r>
      <w:bookmarkEnd w:id="70"/>
      <w:r w:rsidRPr="00062C86">
        <w:t xml:space="preserve"> Derivation of </w:t>
      </w:r>
      <w:r w:rsidRPr="00062C86">
        <w:rPr>
          <w:lang w:val="en-US"/>
        </w:rPr>
        <w:t>collocated 16×16 block in refrence layer</w:t>
      </w:r>
    </w:p>
    <w:p w14:paraId="4408988F" w14:textId="4B6FAFF2" w:rsidR="00445C72" w:rsidRPr="00062C86" w:rsidRDefault="00445C72" w:rsidP="00593820">
      <w:pPr>
        <w:tabs>
          <w:tab w:val="clear" w:pos="794"/>
          <w:tab w:val="left" w:pos="993"/>
        </w:tabs>
        <w:rPr>
          <w:lang w:val="en-US"/>
        </w:rPr>
      </w:pPr>
      <w:r w:rsidRPr="00062C86">
        <w:rPr>
          <w:lang w:val="en-US"/>
        </w:rPr>
        <w:t xml:space="preserve">In SHVC, inter-layer motion </w:t>
      </w:r>
      <w:r w:rsidR="00FF39E3" w:rsidRPr="00062C86">
        <w:rPr>
          <w:lang w:val="en-US"/>
        </w:rPr>
        <w:t xml:space="preserve">parameter prediction </w:t>
      </w:r>
      <w:r w:rsidRPr="00062C86">
        <w:rPr>
          <w:lang w:val="en-US"/>
        </w:rPr>
        <w:t xml:space="preserve">is disabled </w:t>
      </w:r>
      <w:r w:rsidR="00496737">
        <w:rPr>
          <w:lang w:val="en-US"/>
        </w:rPr>
        <w:t>between</w:t>
      </w:r>
      <w:r w:rsidR="00496737" w:rsidRPr="00062C86">
        <w:rPr>
          <w:lang w:val="en-US"/>
        </w:rPr>
        <w:t xml:space="preserve"> </w:t>
      </w:r>
      <w:r w:rsidRPr="00062C86">
        <w:rPr>
          <w:lang w:val="en-US"/>
        </w:rPr>
        <w:t xml:space="preserve">the reference layer </w:t>
      </w:r>
      <w:r w:rsidR="00496737">
        <w:rPr>
          <w:lang w:val="en-US"/>
        </w:rPr>
        <w:t xml:space="preserve">and the current layer, </w:t>
      </w:r>
      <w:r w:rsidR="00CB38BB">
        <w:rPr>
          <w:lang w:val="en-US"/>
        </w:rPr>
        <w:t>when</w:t>
      </w:r>
      <w:r w:rsidR="00496737">
        <w:rPr>
          <w:lang w:val="en-US"/>
        </w:rPr>
        <w:t xml:space="preserve"> the reference layer </w:t>
      </w:r>
      <w:r w:rsidRPr="00062C86">
        <w:rPr>
          <w:lang w:val="en-US"/>
        </w:rPr>
        <w:t xml:space="preserve">is </w:t>
      </w:r>
      <w:r w:rsidR="00FF39E3" w:rsidRPr="00062C86">
        <w:rPr>
          <w:lang w:val="en-US"/>
        </w:rPr>
        <w:t xml:space="preserve">the base layer and is </w:t>
      </w:r>
      <w:r w:rsidR="00F3589F">
        <w:rPr>
          <w:lang w:val="en-US"/>
        </w:rPr>
        <w:t>provided by external mean</w:t>
      </w:r>
      <w:r w:rsidR="00697F51">
        <w:rPr>
          <w:lang w:val="en-US"/>
        </w:rPr>
        <w:t>s</w:t>
      </w:r>
      <w:r w:rsidRPr="00062C86">
        <w:rPr>
          <w:lang w:val="en-US"/>
        </w:rPr>
        <w:t>.</w:t>
      </w:r>
    </w:p>
    <w:p w14:paraId="18D18BC8" w14:textId="77777777" w:rsidR="00593820" w:rsidRPr="00062C86" w:rsidRDefault="00593820" w:rsidP="00593820">
      <w:pPr>
        <w:pStyle w:val="2"/>
      </w:pPr>
      <w:bookmarkStart w:id="71" w:name="_Toc366796675"/>
      <w:bookmarkStart w:id="72" w:name="_Toc366800570"/>
      <w:bookmarkStart w:id="73" w:name="_Toc366858442"/>
      <w:bookmarkStart w:id="74" w:name="_Toc366796676"/>
      <w:bookmarkStart w:id="75" w:name="_Toc366800571"/>
      <w:bookmarkStart w:id="76" w:name="_Toc366858443"/>
      <w:bookmarkStart w:id="77" w:name="_Toc366796677"/>
      <w:bookmarkStart w:id="78" w:name="_Toc366800572"/>
      <w:bookmarkStart w:id="79" w:name="_Toc366858444"/>
      <w:bookmarkStart w:id="80" w:name="_Toc366796678"/>
      <w:bookmarkStart w:id="81" w:name="_Toc366800573"/>
      <w:bookmarkStart w:id="82" w:name="_Toc366858445"/>
      <w:bookmarkStart w:id="83" w:name="_Toc366796679"/>
      <w:bookmarkStart w:id="84" w:name="_Toc366800574"/>
      <w:bookmarkStart w:id="85" w:name="_Toc366858446"/>
      <w:bookmarkStart w:id="86" w:name="_Toc366796680"/>
      <w:bookmarkStart w:id="87" w:name="_Toc366800575"/>
      <w:bookmarkStart w:id="88" w:name="_Toc366858447"/>
      <w:bookmarkStart w:id="89" w:name="_Toc366796681"/>
      <w:bookmarkStart w:id="90" w:name="_Toc366800576"/>
      <w:bookmarkStart w:id="91" w:name="_Toc366858448"/>
      <w:bookmarkStart w:id="92" w:name="_Toc366796682"/>
      <w:bookmarkStart w:id="93" w:name="_Toc366800577"/>
      <w:bookmarkStart w:id="94" w:name="_Toc366858449"/>
      <w:bookmarkStart w:id="95" w:name="_Toc366796683"/>
      <w:bookmarkStart w:id="96" w:name="_Toc366800578"/>
      <w:bookmarkStart w:id="97" w:name="_Toc366858450"/>
      <w:bookmarkStart w:id="98" w:name="_Toc366796684"/>
      <w:bookmarkStart w:id="99" w:name="_Toc366800579"/>
      <w:bookmarkStart w:id="100" w:name="_Toc366858451"/>
      <w:bookmarkStart w:id="101" w:name="_Toc366796685"/>
      <w:bookmarkStart w:id="102" w:name="_Toc366800580"/>
      <w:bookmarkStart w:id="103" w:name="_Toc366858452"/>
      <w:bookmarkStart w:id="104" w:name="_Toc348629465"/>
      <w:bookmarkStart w:id="105" w:name="_Toc348630619"/>
      <w:bookmarkStart w:id="106" w:name="_Toc348631577"/>
      <w:bookmarkStart w:id="107" w:name="_Toc348631856"/>
      <w:bookmarkStart w:id="108" w:name="_Toc348632124"/>
      <w:bookmarkStart w:id="109" w:name="_Toc348632864"/>
      <w:bookmarkStart w:id="110" w:name="_Toc348633121"/>
      <w:bookmarkStart w:id="111" w:name="_Ref401040636"/>
      <w:bookmarkStart w:id="112" w:name="_Toc411273509"/>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rsidRPr="00062C86">
        <w:lastRenderedPageBreak/>
        <w:t xml:space="preserve">Resampling </w:t>
      </w:r>
      <w:r w:rsidR="0060040D">
        <w:t xml:space="preserve">and colour mapping </w:t>
      </w:r>
      <w:r w:rsidRPr="00062C86">
        <w:t>process of picture samples</w:t>
      </w:r>
      <w:bookmarkEnd w:id="104"/>
      <w:bookmarkEnd w:id="105"/>
      <w:bookmarkEnd w:id="106"/>
      <w:bookmarkEnd w:id="107"/>
      <w:bookmarkEnd w:id="108"/>
      <w:bookmarkEnd w:id="109"/>
      <w:bookmarkEnd w:id="110"/>
      <w:bookmarkEnd w:id="111"/>
      <w:bookmarkEnd w:id="112"/>
    </w:p>
    <w:p w14:paraId="39EC255D" w14:textId="77777777" w:rsidR="00D05523" w:rsidRPr="00D05523" w:rsidRDefault="00293B57" w:rsidP="00EF5B1D">
      <w:pPr>
        <w:rPr>
          <w:lang w:val="en-US"/>
        </w:rPr>
      </w:pPr>
      <w:bookmarkStart w:id="113" w:name="_Toc348629466"/>
      <w:bookmarkStart w:id="114" w:name="_Toc348630620"/>
      <w:bookmarkStart w:id="115" w:name="_Toc348631578"/>
      <w:bookmarkStart w:id="116" w:name="_Toc348631857"/>
      <w:bookmarkStart w:id="117" w:name="_Toc348632125"/>
      <w:bookmarkStart w:id="118" w:name="_Toc348632865"/>
      <w:bookmarkStart w:id="119" w:name="_Toc348633122"/>
      <w:r>
        <w:rPr>
          <w:lang w:val="en-US"/>
        </w:rPr>
        <w:t>SHVC</w:t>
      </w:r>
      <w:r w:rsidR="00617B4F">
        <w:rPr>
          <w:lang w:val="en-US"/>
        </w:rPr>
        <w:t xml:space="preserve"> uses</w:t>
      </w:r>
      <w:r>
        <w:rPr>
          <w:lang w:val="en-US"/>
        </w:rPr>
        <w:t xml:space="preserve"> </w:t>
      </w:r>
      <w:r w:rsidR="00EF5B1D" w:rsidRPr="00EF5B1D">
        <w:rPr>
          <w:lang w:val="en-US"/>
        </w:rPr>
        <w:t xml:space="preserve">the same </w:t>
      </w:r>
      <w:r w:rsidR="00617B4F">
        <w:rPr>
          <w:lang w:val="en-US"/>
        </w:rPr>
        <w:t xml:space="preserve">inter layer prediction </w:t>
      </w:r>
      <w:r w:rsidR="00EF5B1D" w:rsidRPr="00EF5B1D">
        <w:rPr>
          <w:lang w:val="en-US"/>
        </w:rPr>
        <w:t xml:space="preserve">mechanism for </w:t>
      </w:r>
      <w:r w:rsidR="00617B4F">
        <w:rPr>
          <w:lang w:val="en-US"/>
        </w:rPr>
        <w:t xml:space="preserve">both </w:t>
      </w:r>
      <w:r w:rsidR="00EF5B1D" w:rsidRPr="00EF5B1D">
        <w:rPr>
          <w:lang w:val="en-US"/>
        </w:rPr>
        <w:t xml:space="preserve">spatial </w:t>
      </w:r>
      <w:r w:rsidR="00617B4F">
        <w:rPr>
          <w:lang w:val="en-US"/>
        </w:rPr>
        <w:t xml:space="preserve">scalability </w:t>
      </w:r>
      <w:r w:rsidR="00EF5B1D" w:rsidRPr="00EF5B1D">
        <w:rPr>
          <w:lang w:val="en-US"/>
        </w:rPr>
        <w:t xml:space="preserve">and </w:t>
      </w:r>
      <w:r>
        <w:rPr>
          <w:lang w:val="en-US"/>
        </w:rPr>
        <w:t>SNR</w:t>
      </w:r>
      <w:r w:rsidR="00EF5B1D" w:rsidRPr="00EF5B1D">
        <w:rPr>
          <w:lang w:val="en-US"/>
        </w:rPr>
        <w:t xml:space="preserve"> scalability. The only difference is that motion and texture information are </w:t>
      </w:r>
      <w:r w:rsidR="00CD6B80">
        <w:rPr>
          <w:lang w:val="en-US"/>
        </w:rPr>
        <w:t>resampled</w:t>
      </w:r>
      <w:r w:rsidR="00EF5B1D" w:rsidRPr="00EF5B1D">
        <w:rPr>
          <w:lang w:val="en-US"/>
        </w:rPr>
        <w:t xml:space="preserve"> </w:t>
      </w:r>
      <w:r w:rsidR="00EE3094">
        <w:rPr>
          <w:lang w:val="en-US"/>
        </w:rPr>
        <w:t xml:space="preserve">for inter-layer prediction </w:t>
      </w:r>
      <w:r w:rsidR="00EF5B1D" w:rsidRPr="00EF5B1D">
        <w:rPr>
          <w:lang w:val="en-US"/>
        </w:rPr>
        <w:t xml:space="preserve">in case of </w:t>
      </w:r>
      <w:r>
        <w:rPr>
          <w:lang w:val="en-US"/>
        </w:rPr>
        <w:t xml:space="preserve">different </w:t>
      </w:r>
      <w:r w:rsidR="00EF5B1D" w:rsidRPr="00EF5B1D">
        <w:rPr>
          <w:lang w:val="en-US"/>
        </w:rPr>
        <w:t>resolution</w:t>
      </w:r>
      <w:r w:rsidR="00617B4F">
        <w:rPr>
          <w:lang w:val="en-US"/>
        </w:rPr>
        <w:t>s</w:t>
      </w:r>
      <w:r w:rsidR="00EF5B1D" w:rsidRPr="00EF5B1D">
        <w:rPr>
          <w:lang w:val="en-US"/>
        </w:rPr>
        <w:t xml:space="preserve"> between </w:t>
      </w:r>
      <w:r w:rsidR="00617B4F">
        <w:rPr>
          <w:lang w:val="en-US"/>
        </w:rPr>
        <w:t xml:space="preserve">the </w:t>
      </w:r>
      <w:r w:rsidR="00EF5B1D" w:rsidRPr="00EF5B1D">
        <w:rPr>
          <w:lang w:val="en-US"/>
        </w:rPr>
        <w:t xml:space="preserve">layers. </w:t>
      </w:r>
      <w:r w:rsidR="00CD6B80">
        <w:rPr>
          <w:lang w:val="en-US"/>
        </w:rPr>
        <w:t>SHVC</w:t>
      </w:r>
      <w:r w:rsidR="008055CB" w:rsidRPr="008055CB">
        <w:rPr>
          <w:lang w:val="en-US"/>
        </w:rPr>
        <w:t xml:space="preserve"> </w:t>
      </w:r>
      <w:r w:rsidR="00CD6B80">
        <w:rPr>
          <w:lang w:val="en-US"/>
        </w:rPr>
        <w:t>supports</w:t>
      </w:r>
      <w:r w:rsidR="008055CB" w:rsidRPr="008055CB">
        <w:rPr>
          <w:lang w:val="en-US"/>
        </w:rPr>
        <w:t xml:space="preserve"> </w:t>
      </w:r>
      <w:r w:rsidR="008F082E">
        <w:rPr>
          <w:lang w:val="en-US"/>
        </w:rPr>
        <w:t>a</w:t>
      </w:r>
      <w:r w:rsidR="00CD6B80">
        <w:rPr>
          <w:lang w:val="en-US"/>
        </w:rPr>
        <w:t xml:space="preserve"> generalized </w:t>
      </w:r>
      <w:r w:rsidR="00C902DA">
        <w:rPr>
          <w:lang w:val="en-US"/>
        </w:rPr>
        <w:t xml:space="preserve">spatial </w:t>
      </w:r>
      <w:r w:rsidR="008F082E">
        <w:rPr>
          <w:lang w:val="en-US"/>
        </w:rPr>
        <w:t>relation</w:t>
      </w:r>
      <w:r w:rsidR="00C902DA">
        <w:rPr>
          <w:lang w:val="en-US"/>
        </w:rPr>
        <w:t>ship</w:t>
      </w:r>
      <w:r w:rsidR="008F082E">
        <w:rPr>
          <w:lang w:val="en-US"/>
        </w:rPr>
        <w:t xml:space="preserve"> b</w:t>
      </w:r>
      <w:r w:rsidR="008055CB" w:rsidRPr="008055CB">
        <w:rPr>
          <w:lang w:val="en-US"/>
        </w:rPr>
        <w:t>e</w:t>
      </w:r>
      <w:r w:rsidR="00EE3094">
        <w:rPr>
          <w:lang w:val="en-US"/>
        </w:rPr>
        <w:t xml:space="preserve">tween </w:t>
      </w:r>
      <w:r w:rsidR="00710E59">
        <w:rPr>
          <w:lang w:val="en-US"/>
        </w:rPr>
        <w:t>two</w:t>
      </w:r>
      <w:r w:rsidR="00EE3094">
        <w:rPr>
          <w:lang w:val="en-US"/>
        </w:rPr>
        <w:t xml:space="preserve"> layers, including arbitrary spatial ratio and cropping mode</w:t>
      </w:r>
      <w:r w:rsidR="008F082E">
        <w:rPr>
          <w:lang w:val="en-US"/>
        </w:rPr>
        <w:t xml:space="preserve">. </w:t>
      </w:r>
      <w:r w:rsidR="00EE3094">
        <w:rPr>
          <w:lang w:val="en-US"/>
        </w:rPr>
        <w:t xml:space="preserve">When cropping mode is </w:t>
      </w:r>
      <w:r w:rsidR="00272B20">
        <w:rPr>
          <w:lang w:val="en-US"/>
        </w:rPr>
        <w:t>enabled</w:t>
      </w:r>
      <w:r w:rsidR="00EE3094">
        <w:rPr>
          <w:lang w:val="en-US"/>
        </w:rPr>
        <w:t xml:space="preserve">, </w:t>
      </w:r>
      <w:r w:rsidR="008055CB" w:rsidRPr="008055CB">
        <w:rPr>
          <w:lang w:val="en-US"/>
        </w:rPr>
        <w:t xml:space="preserve">picture of a lower layer may </w:t>
      </w:r>
      <w:r w:rsidR="00496737">
        <w:rPr>
          <w:lang w:val="en-US"/>
        </w:rPr>
        <w:t>correspond to</w:t>
      </w:r>
      <w:r w:rsidR="00496737" w:rsidRPr="008055CB">
        <w:rPr>
          <w:lang w:val="en-US"/>
        </w:rPr>
        <w:t xml:space="preserve"> </w:t>
      </w:r>
      <w:r w:rsidR="008055CB" w:rsidRPr="008055CB">
        <w:rPr>
          <w:lang w:val="en-US"/>
        </w:rPr>
        <w:t xml:space="preserve">a cropped area of the higher </w:t>
      </w:r>
      <w:r w:rsidR="00CD6B80">
        <w:rPr>
          <w:lang w:val="en-US"/>
        </w:rPr>
        <w:t>layer</w:t>
      </w:r>
      <w:r w:rsidR="008055CB" w:rsidRPr="008055CB">
        <w:rPr>
          <w:lang w:val="en-US"/>
        </w:rPr>
        <w:t xml:space="preserve"> picture</w:t>
      </w:r>
      <w:r w:rsidR="00CD6B80">
        <w:rPr>
          <w:lang w:val="en-US"/>
        </w:rPr>
        <w:t>,</w:t>
      </w:r>
      <w:r w:rsidR="008055CB" w:rsidRPr="008055CB">
        <w:rPr>
          <w:lang w:val="en-US"/>
        </w:rPr>
        <w:t xml:space="preserve"> </w:t>
      </w:r>
      <w:r w:rsidR="00CD6B80">
        <w:rPr>
          <w:lang w:val="en-US"/>
        </w:rPr>
        <w:t>or vice versa.</w:t>
      </w:r>
      <w:r w:rsidR="00D05523">
        <w:rPr>
          <w:lang w:val="en-US"/>
        </w:rPr>
        <w:t xml:space="preserve"> </w:t>
      </w:r>
      <w:r w:rsidR="00BB42F8">
        <w:rPr>
          <w:lang w:val="en-US"/>
        </w:rPr>
        <w:t xml:space="preserve">For </w:t>
      </w:r>
      <w:proofErr w:type="spellStart"/>
      <w:r w:rsidR="00BB42F8">
        <w:rPr>
          <w:lang w:val="en-US"/>
        </w:rPr>
        <w:t>colour</w:t>
      </w:r>
      <w:proofErr w:type="spellEnd"/>
      <w:r w:rsidR="00BB42F8">
        <w:rPr>
          <w:lang w:val="en-US"/>
        </w:rPr>
        <w:t xml:space="preserve"> gamut scalability, SHVC applies the </w:t>
      </w:r>
      <w:proofErr w:type="spellStart"/>
      <w:r w:rsidR="00BB42F8">
        <w:rPr>
          <w:lang w:val="en-US"/>
        </w:rPr>
        <w:t>colour</w:t>
      </w:r>
      <w:proofErr w:type="spellEnd"/>
      <w:r w:rsidR="00BB42F8">
        <w:rPr>
          <w:lang w:val="en-US"/>
        </w:rPr>
        <w:t xml:space="preserve"> mapping process to the reconstructed </w:t>
      </w:r>
      <w:r w:rsidR="004832A9">
        <w:rPr>
          <w:lang w:val="en-US"/>
        </w:rPr>
        <w:t>reference</w:t>
      </w:r>
      <w:r w:rsidR="00BB42F8">
        <w:rPr>
          <w:lang w:val="en-US"/>
        </w:rPr>
        <w:t xml:space="preserve"> layer samples as part of the inter layer reference picture derivation process to achieve high coding efficiency.</w:t>
      </w:r>
    </w:p>
    <w:p w14:paraId="336232FC" w14:textId="77777777" w:rsidR="00593820" w:rsidRPr="00062C86" w:rsidRDefault="00593820" w:rsidP="00593820">
      <w:pPr>
        <w:pStyle w:val="3"/>
      </w:pPr>
      <w:bookmarkStart w:id="120" w:name="_Ref373250598"/>
      <w:bookmarkStart w:id="121" w:name="_Toc411273510"/>
      <w:r w:rsidRPr="00062C86">
        <w:rPr>
          <w:lang w:val="en-US"/>
        </w:rPr>
        <w:t>D</w:t>
      </w:r>
      <w:proofErr w:type="spellStart"/>
      <w:r w:rsidRPr="00062C86">
        <w:t>ownsampling</w:t>
      </w:r>
      <w:proofErr w:type="spellEnd"/>
      <w:r w:rsidRPr="00062C86">
        <w:t xml:space="preserve"> process</w:t>
      </w:r>
      <w:bookmarkEnd w:id="113"/>
      <w:bookmarkEnd w:id="114"/>
      <w:bookmarkEnd w:id="115"/>
      <w:bookmarkEnd w:id="116"/>
      <w:bookmarkEnd w:id="117"/>
      <w:bookmarkEnd w:id="118"/>
      <w:bookmarkEnd w:id="119"/>
      <w:bookmarkEnd w:id="120"/>
      <w:bookmarkEnd w:id="121"/>
    </w:p>
    <w:p w14:paraId="594AAAFD" w14:textId="5A67F00B" w:rsidR="00593820" w:rsidRPr="00062C86" w:rsidRDefault="00593820" w:rsidP="00593820">
      <w:r w:rsidRPr="00062C86">
        <w:rPr>
          <w:lang w:val="en-US"/>
        </w:rPr>
        <w:t xml:space="preserve">This section introduces the </w:t>
      </w:r>
      <w:r w:rsidR="00EF5B1D">
        <w:rPr>
          <w:lang w:val="en-US"/>
        </w:rPr>
        <w:t xml:space="preserve">informative </w:t>
      </w:r>
      <w:proofErr w:type="spellStart"/>
      <w:r w:rsidRPr="00062C86">
        <w:rPr>
          <w:lang w:val="en-US"/>
        </w:rPr>
        <w:t>downsampling</w:t>
      </w:r>
      <w:proofErr w:type="spellEnd"/>
      <w:r w:rsidRPr="00062C86">
        <w:rPr>
          <w:lang w:val="en-US"/>
        </w:rPr>
        <w:t xml:space="preserve"> process </w:t>
      </w:r>
      <w:r w:rsidR="00C902DA" w:rsidRPr="00062C86">
        <w:rPr>
          <w:lang w:val="en-US"/>
        </w:rPr>
        <w:t xml:space="preserve">used </w:t>
      </w:r>
      <w:r w:rsidR="004B3349">
        <w:rPr>
          <w:lang w:val="en-US"/>
        </w:rPr>
        <w:t>in the SHVC reference software</w:t>
      </w:r>
      <w:r w:rsidR="00C902DA">
        <w:rPr>
          <w:lang w:val="en-US"/>
        </w:rPr>
        <w:t xml:space="preserve"> to </w:t>
      </w:r>
      <w:r w:rsidRPr="00062C86">
        <w:rPr>
          <w:lang w:val="en-US"/>
        </w:rPr>
        <w:t xml:space="preserve">generate the </w:t>
      </w:r>
      <w:r w:rsidR="008A4F6A">
        <w:rPr>
          <w:lang w:val="en-US"/>
        </w:rPr>
        <w:t>lower</w:t>
      </w:r>
      <w:r w:rsidR="008A4F6A" w:rsidRPr="00062C86">
        <w:rPr>
          <w:lang w:val="en-US"/>
        </w:rPr>
        <w:t xml:space="preserve"> </w:t>
      </w:r>
      <w:r w:rsidRPr="00062C86">
        <w:rPr>
          <w:lang w:val="en-US"/>
        </w:rPr>
        <w:t>layer input video sequences from the enhancement layer input video sequences</w:t>
      </w:r>
      <w:r w:rsidR="008A4F6A">
        <w:rPr>
          <w:lang w:val="en-US"/>
        </w:rPr>
        <w:t>.</w:t>
      </w:r>
    </w:p>
    <w:p w14:paraId="208E83A7" w14:textId="59D56609" w:rsidR="00593820" w:rsidRPr="00062C86" w:rsidRDefault="00F951C4" w:rsidP="0027745B">
      <w:r w:rsidRPr="00062C86">
        <w:fldChar w:fldCharType="begin"/>
      </w:r>
      <w:r w:rsidRPr="00062C86">
        <w:instrText xml:space="preserve"> REF _Ref348006050 \h  \* MERGEFORMAT </w:instrText>
      </w:r>
      <w:r w:rsidRPr="00062C86">
        <w:fldChar w:fldCharType="separate"/>
      </w:r>
      <w:r w:rsidR="00EB13BF" w:rsidRPr="00062C86">
        <w:t xml:space="preserve">Figure </w:t>
      </w:r>
      <w:r w:rsidR="00EB13BF" w:rsidRPr="00062C86">
        <w:rPr>
          <w:noProof/>
        </w:rPr>
        <w:t>2</w:t>
      </w:r>
      <w:r w:rsidR="00EB13BF" w:rsidRPr="00062C86">
        <w:rPr>
          <w:noProof/>
        </w:rPr>
        <w:noBreakHyphen/>
        <w:t>3</w:t>
      </w:r>
      <w:r w:rsidRPr="00062C86">
        <w:fldChar w:fldCharType="end"/>
      </w:r>
      <w:r w:rsidR="00593820" w:rsidRPr="00062C86">
        <w:t xml:space="preserve"> (a) show</w:t>
      </w:r>
      <w:r w:rsidR="00705E2B">
        <w:t>s</w:t>
      </w:r>
      <w:r w:rsidR="00593820" w:rsidRPr="00062C86">
        <w:t xml:space="preserve"> the </w:t>
      </w:r>
      <w:r w:rsidR="00705E2B">
        <w:t xml:space="preserve">default </w:t>
      </w:r>
      <w:r w:rsidR="00593820" w:rsidRPr="00062C86">
        <w:t>relative sampling grids</w:t>
      </w:r>
      <w:r w:rsidR="0050451C">
        <w:t xml:space="preserve"> </w:t>
      </w:r>
      <w:r w:rsidR="0050451C" w:rsidRPr="0050451C">
        <w:t>in YCbCr4:2:0</w:t>
      </w:r>
      <w:r w:rsidR="0050451C">
        <w:t xml:space="preserve"> chroma format</w:t>
      </w:r>
      <w:r w:rsidR="00593820" w:rsidRPr="00062C86">
        <w:t xml:space="preserve"> of the </w:t>
      </w:r>
      <w:r w:rsidR="00A8258F">
        <w:t>current</w:t>
      </w:r>
      <w:r w:rsidR="00A8258F" w:rsidRPr="00062C86">
        <w:t xml:space="preserve"> </w:t>
      </w:r>
      <w:r w:rsidR="00593820" w:rsidRPr="00062C86">
        <w:t xml:space="preserve">enhancement layer picture and the </w:t>
      </w:r>
      <w:r w:rsidR="00A8258F">
        <w:t>reference</w:t>
      </w:r>
      <w:r w:rsidR="00A8258F" w:rsidRPr="00062C86">
        <w:t xml:space="preserve"> </w:t>
      </w:r>
      <w:r w:rsidR="00593820" w:rsidRPr="00062C86">
        <w:t xml:space="preserve">layer picture for </w:t>
      </w:r>
      <w:r w:rsidR="00B660F6" w:rsidRPr="00062C86">
        <w:t xml:space="preserve">ratio </w:t>
      </w:r>
      <w:r w:rsidR="00593820" w:rsidRPr="00062C86">
        <w:t>2 spatial scalabilit</w:t>
      </w:r>
      <w:r w:rsidR="00A8258F">
        <w:t>y</w:t>
      </w:r>
      <w:r w:rsidR="00593820" w:rsidRPr="00062C86">
        <w:t xml:space="preserve">, </w:t>
      </w:r>
      <w:r w:rsidR="000C1380" w:rsidRPr="00062C86">
        <w:t xml:space="preserve">where white squares, white triangles, blue circles and blue triangles represent </w:t>
      </w:r>
      <w:r w:rsidR="00A8258F">
        <w:t>enhancement layer</w:t>
      </w:r>
      <w:r w:rsidR="00A8258F" w:rsidRPr="00062C86">
        <w:t xml:space="preserve"> </w:t>
      </w:r>
      <w:proofErr w:type="spellStart"/>
      <w:r w:rsidR="000C1380" w:rsidRPr="00062C86">
        <w:t>luma</w:t>
      </w:r>
      <w:proofErr w:type="spellEnd"/>
      <w:r w:rsidR="000C1380" w:rsidRPr="00062C86">
        <w:t xml:space="preserve"> samples, </w:t>
      </w:r>
      <w:r w:rsidR="00A8258F">
        <w:t>enhancement layer</w:t>
      </w:r>
      <w:r w:rsidR="00A8258F" w:rsidRPr="00062C86">
        <w:t xml:space="preserve"> </w:t>
      </w:r>
      <w:r w:rsidR="000C1380" w:rsidRPr="00062C86">
        <w:t xml:space="preserve">chroma samples, </w:t>
      </w:r>
      <w:r w:rsidR="00A8258F">
        <w:t>reference layer</w:t>
      </w:r>
      <w:r w:rsidR="00A8258F" w:rsidRPr="00062C86">
        <w:t xml:space="preserve"> </w:t>
      </w:r>
      <w:proofErr w:type="spellStart"/>
      <w:r w:rsidR="000C1380" w:rsidRPr="00062C86">
        <w:t>luma</w:t>
      </w:r>
      <w:proofErr w:type="spellEnd"/>
      <w:r w:rsidR="000C1380" w:rsidRPr="00062C86">
        <w:t xml:space="preserve"> samples</w:t>
      </w:r>
      <w:r w:rsidR="00FF6AD9" w:rsidRPr="00062C86">
        <w:t>,</w:t>
      </w:r>
      <w:r w:rsidR="000C1380" w:rsidRPr="00062C86">
        <w:t xml:space="preserve"> and </w:t>
      </w:r>
      <w:r w:rsidR="00A8258F">
        <w:t>reference layer</w:t>
      </w:r>
      <w:r w:rsidR="00A8258F" w:rsidRPr="00062C86">
        <w:t xml:space="preserve"> </w:t>
      </w:r>
      <w:r w:rsidR="000C1380" w:rsidRPr="00062C86">
        <w:t>chroma samples</w:t>
      </w:r>
      <w:r w:rsidR="00FF6AD9" w:rsidRPr="00062C86">
        <w:t>,</w:t>
      </w:r>
      <w:r w:rsidR="000C1380" w:rsidRPr="00062C86">
        <w:t xml:space="preserve"> </w:t>
      </w:r>
      <w:r w:rsidR="00593820" w:rsidRPr="00062C86">
        <w:t>respectively</w:t>
      </w:r>
      <w:r w:rsidR="000C1380" w:rsidRPr="00062C86">
        <w:t>.</w:t>
      </w:r>
      <w:r w:rsidR="0008586A">
        <w:t xml:space="preserve"> In the default </w:t>
      </w:r>
      <w:proofErr w:type="spellStart"/>
      <w:r w:rsidR="0008586A">
        <w:t>downsampling</w:t>
      </w:r>
      <w:proofErr w:type="spellEnd"/>
      <w:r w:rsidR="0008586A">
        <w:t xml:space="preserve"> process, </w:t>
      </w:r>
      <w:r w:rsidR="0008586A" w:rsidRPr="000753D1">
        <w:t xml:space="preserve">the locations of the </w:t>
      </w:r>
      <w:proofErr w:type="spellStart"/>
      <w:r w:rsidR="0008586A" w:rsidRPr="000753D1">
        <w:t>luma</w:t>
      </w:r>
      <w:proofErr w:type="spellEnd"/>
      <w:r w:rsidR="0008586A" w:rsidRPr="000753D1">
        <w:t xml:space="preserve"> sample grids </w:t>
      </w:r>
      <w:r w:rsidR="0008586A">
        <w:t xml:space="preserve">of the two layers </w:t>
      </w:r>
      <w:r w:rsidR="0008586A" w:rsidRPr="00FB2D71">
        <w:t>are aligned at the top-left sample position of the pictures</w:t>
      </w:r>
      <w:r w:rsidR="00593820" w:rsidRPr="00062C86">
        <w:t>.</w:t>
      </w:r>
      <w:r w:rsidR="005A03AB">
        <w:t xml:space="preserve"> </w:t>
      </w:r>
      <w:r w:rsidR="0008586A">
        <w:t xml:space="preserve">In addition to </w:t>
      </w:r>
      <w:r w:rsidR="00751A40">
        <w:t xml:space="preserve">the default </w:t>
      </w:r>
      <w:r w:rsidR="00BB6773">
        <w:t xml:space="preserve">sample grid alignment, </w:t>
      </w:r>
      <w:r w:rsidR="00C902DA">
        <w:t xml:space="preserve">the </w:t>
      </w:r>
      <w:r w:rsidR="00751A40">
        <w:t xml:space="preserve">SHVC </w:t>
      </w:r>
      <w:r w:rsidR="006D57A4">
        <w:t>resampling process also support</w:t>
      </w:r>
      <w:r w:rsidR="001F7689">
        <w:t>s</w:t>
      </w:r>
      <w:r w:rsidR="006D57A4">
        <w:t xml:space="preserve"> other </w:t>
      </w:r>
      <w:r w:rsidR="00751A40">
        <w:t>sample position alignment</w:t>
      </w:r>
      <w:r w:rsidR="006D57A4">
        <w:t xml:space="preserve"> schemes.</w:t>
      </w:r>
      <w:r w:rsidR="00751A40">
        <w:t xml:space="preserve"> </w:t>
      </w:r>
      <w:r w:rsidR="00B6734C" w:rsidRPr="00062C86">
        <w:fldChar w:fldCharType="begin"/>
      </w:r>
      <w:r w:rsidR="00B6734C" w:rsidRPr="00062C86">
        <w:instrText xml:space="preserve"> REF _Ref348006050 \h  \* MERGEFORMAT </w:instrText>
      </w:r>
      <w:r w:rsidR="00B6734C" w:rsidRPr="00062C86">
        <w:fldChar w:fldCharType="separate"/>
      </w:r>
      <w:r w:rsidR="00B6734C" w:rsidRPr="00062C86">
        <w:t xml:space="preserve">Figure </w:t>
      </w:r>
      <w:r w:rsidR="00B6734C" w:rsidRPr="00062C86">
        <w:rPr>
          <w:noProof/>
        </w:rPr>
        <w:t>2</w:t>
      </w:r>
      <w:r w:rsidR="00B6734C" w:rsidRPr="00062C86">
        <w:rPr>
          <w:noProof/>
        </w:rPr>
        <w:noBreakHyphen/>
        <w:t>3</w:t>
      </w:r>
      <w:r w:rsidR="00B6734C" w:rsidRPr="00062C86">
        <w:fldChar w:fldCharType="end"/>
      </w:r>
      <w:r w:rsidR="00B6734C">
        <w:t xml:space="preserve"> (b</w:t>
      </w:r>
      <w:r w:rsidR="00B6734C" w:rsidRPr="00062C86">
        <w:t>)</w:t>
      </w:r>
      <w:r w:rsidR="00751A40">
        <w:t xml:space="preserve"> shows </w:t>
      </w:r>
      <w:proofErr w:type="gramStart"/>
      <w:r w:rsidR="00751A40">
        <w:t>such an example</w:t>
      </w:r>
      <w:proofErr w:type="gramEnd"/>
      <w:r w:rsidR="00751A40">
        <w:t xml:space="preserve">, where </w:t>
      </w:r>
      <w:r w:rsidR="000753D1" w:rsidRPr="000753D1">
        <w:t xml:space="preserve">the locations of the </w:t>
      </w:r>
      <w:proofErr w:type="spellStart"/>
      <w:r w:rsidR="000753D1" w:rsidRPr="000753D1">
        <w:t>luma</w:t>
      </w:r>
      <w:proofErr w:type="spellEnd"/>
      <w:r w:rsidR="000753D1" w:rsidRPr="000753D1">
        <w:t xml:space="preserve"> sample grids </w:t>
      </w:r>
      <w:r w:rsidR="000753D1">
        <w:t xml:space="preserve">of </w:t>
      </w:r>
      <w:r w:rsidR="00B6734C">
        <w:t>the two</w:t>
      </w:r>
      <w:r w:rsidR="000753D1">
        <w:t xml:space="preserve"> layers </w:t>
      </w:r>
      <w:r w:rsidR="000753D1" w:rsidRPr="00FB2D71">
        <w:t xml:space="preserve">are aligned at the </w:t>
      </w:r>
      <w:proofErr w:type="spellStart"/>
      <w:r w:rsidR="000753D1">
        <w:t>center</w:t>
      </w:r>
      <w:proofErr w:type="spellEnd"/>
      <w:r w:rsidR="000753D1" w:rsidRPr="00FB2D71">
        <w:t xml:space="preserve"> sample position of the pictures</w:t>
      </w:r>
      <w:r w:rsidR="006E1830">
        <w:t>.</w:t>
      </w:r>
      <w:r w:rsidR="0008586A">
        <w:t xml:space="preserve"> When </w:t>
      </w:r>
      <w:r w:rsidR="003F0273">
        <w:t>a</w:t>
      </w:r>
      <w:r w:rsidR="00751A40">
        <w:t xml:space="preserve"> </w:t>
      </w:r>
      <w:r w:rsidR="00BB6773">
        <w:t xml:space="preserve">non-default </w:t>
      </w:r>
      <w:r w:rsidR="00751A40">
        <w:t xml:space="preserve">sample </w:t>
      </w:r>
      <w:r w:rsidR="00BB6773">
        <w:t xml:space="preserve">grid alignment scheme is used in the </w:t>
      </w:r>
      <w:proofErr w:type="spellStart"/>
      <w:r w:rsidR="00BB6773">
        <w:t>downsampling</w:t>
      </w:r>
      <w:proofErr w:type="spellEnd"/>
      <w:r w:rsidR="00BB6773">
        <w:t xml:space="preserve"> process,</w:t>
      </w:r>
      <w:r w:rsidR="00751A40">
        <w:t xml:space="preserve"> </w:t>
      </w:r>
      <w:r w:rsidR="0008586A">
        <w:t>the additional phase offsets are signal</w:t>
      </w:r>
      <w:r w:rsidR="00C9481B">
        <w:t>l</w:t>
      </w:r>
      <w:r w:rsidR="0008586A">
        <w:t xml:space="preserve">ed in the </w:t>
      </w:r>
      <w:proofErr w:type="spellStart"/>
      <w:r w:rsidR="0008586A">
        <w:t>bitstream</w:t>
      </w:r>
      <w:proofErr w:type="spellEnd"/>
      <w:r w:rsidR="0008586A">
        <w:t xml:space="preserve"> to specify the sample grid alignment between </w:t>
      </w:r>
      <w:r w:rsidR="00B70CCF">
        <w:t>the</w:t>
      </w:r>
      <w:r w:rsidR="0008586A" w:rsidRPr="00062C86">
        <w:t xml:space="preserve"> enhancement layer and </w:t>
      </w:r>
      <w:r w:rsidR="0008586A">
        <w:t>its reference</w:t>
      </w:r>
      <w:r w:rsidR="0008586A" w:rsidRPr="00062C86">
        <w:t xml:space="preserve"> layer</w:t>
      </w:r>
      <w:r w:rsidR="003F0273">
        <w:t xml:space="preserve">. These phase offset parameters will be used in </w:t>
      </w:r>
      <w:proofErr w:type="spellStart"/>
      <w:r w:rsidR="003F0273">
        <w:t>upsampling</w:t>
      </w:r>
      <w:proofErr w:type="spellEnd"/>
      <w:r w:rsidR="003F0273">
        <w:t xml:space="preserve"> to match</w:t>
      </w:r>
      <w:r w:rsidR="0008586A">
        <w:t xml:space="preserve"> the </w:t>
      </w:r>
      <w:r w:rsidR="003F0273">
        <w:t xml:space="preserve">resampled </w:t>
      </w:r>
      <w:r w:rsidR="0008586A">
        <w:t>reference layer sample location</w:t>
      </w:r>
      <w:r w:rsidR="003F0273">
        <w:t>s with those of the enhancement layer sample locations</w:t>
      </w:r>
      <w:r w:rsidR="0008586A">
        <w:t>.</w:t>
      </w:r>
    </w:p>
    <w:bookmarkStart w:id="122" w:name="OLE_LINK1"/>
    <w:bookmarkStart w:id="123" w:name="OLE_LINK2"/>
    <w:p w14:paraId="165D6C0C" w14:textId="77777777" w:rsidR="00593820" w:rsidRPr="00062C86" w:rsidRDefault="000F6BC9" w:rsidP="00D66F48">
      <w:pPr>
        <w:keepNext/>
        <w:jc w:val="center"/>
      </w:pPr>
      <w:r w:rsidRPr="00062C86">
        <w:object w:dxaOrig="4754" w:dyaOrig="4754" w14:anchorId="7F4CC33E">
          <v:shape id="_x0000_i1062" type="#_x0000_t75" style="width:152.25pt;height:152.25pt" o:ole="">
            <v:imagedata r:id="rId24" o:title=""/>
          </v:shape>
          <o:OLEObject Type="Embed" ProgID="Visio.Drawing.11" ShapeID="_x0000_i1062" DrawAspect="Content" ObjectID="_1517034884" r:id="rId25"/>
        </w:object>
      </w:r>
      <w:bookmarkEnd w:id="122"/>
      <w:bookmarkEnd w:id="123"/>
      <w:r w:rsidR="00593820" w:rsidRPr="00062C86">
        <w:tab/>
      </w:r>
      <w:r w:rsidR="00593820" w:rsidRPr="00062C86">
        <w:tab/>
      </w:r>
      <w:r w:rsidR="00593820" w:rsidRPr="00062C86">
        <w:tab/>
      </w:r>
      <w:r w:rsidR="00593820" w:rsidRPr="00062C86">
        <w:tab/>
      </w:r>
      <w:r w:rsidRPr="00062C86">
        <w:object w:dxaOrig="4754" w:dyaOrig="4754" w14:anchorId="3EEB1357">
          <v:shape id="_x0000_i1063" type="#_x0000_t75" style="width:154.5pt;height:154.5pt" o:ole="">
            <v:imagedata r:id="rId26" o:title=""/>
          </v:shape>
          <o:OLEObject Type="Embed" ProgID="Visio.Drawing.11" ShapeID="_x0000_i1063" DrawAspect="Content" ObjectID="_1517034885" r:id="rId27"/>
        </w:object>
      </w:r>
    </w:p>
    <w:p w14:paraId="1906BBB0" w14:textId="77777777" w:rsidR="00593820" w:rsidRPr="00062C86" w:rsidRDefault="00593820" w:rsidP="00992E0C">
      <w:pPr>
        <w:pStyle w:val="afd"/>
        <w:rPr>
          <w:lang w:val="en-US"/>
        </w:rPr>
      </w:pPr>
      <w:r w:rsidRPr="00062C86">
        <w:t xml:space="preserve">(a) </w:t>
      </w:r>
      <w:r w:rsidR="000F6BC9">
        <w:t>Zero position align</w:t>
      </w:r>
      <w:r w:rsidR="00EA1E77">
        <w:t>ment</w:t>
      </w:r>
      <w:r w:rsidRPr="00062C86">
        <w:tab/>
      </w:r>
      <w:r w:rsidR="00357413" w:rsidRPr="00062C86">
        <w:tab/>
      </w:r>
      <w:r w:rsidR="00357413" w:rsidRPr="00062C86">
        <w:tab/>
      </w:r>
      <w:r w:rsidR="00357413" w:rsidRPr="00062C86">
        <w:tab/>
      </w:r>
      <w:r w:rsidR="00357413" w:rsidRPr="00062C86">
        <w:tab/>
      </w:r>
      <w:r w:rsidR="00357413" w:rsidRPr="00062C86">
        <w:tab/>
      </w:r>
      <w:r w:rsidRPr="00062C86">
        <w:t xml:space="preserve">(b) </w:t>
      </w:r>
      <w:r w:rsidR="000753D1">
        <w:t>Center</w:t>
      </w:r>
      <w:r w:rsidR="000F6BC9">
        <w:t xml:space="preserve"> position align</w:t>
      </w:r>
      <w:r w:rsidR="00EA1E77">
        <w:t>ment</w:t>
      </w:r>
      <w:r w:rsidR="00992E0C" w:rsidRPr="00BB6773">
        <w:br/>
      </w:r>
      <w:bookmarkStart w:id="124" w:name="_Ref348006050"/>
      <w:r w:rsidRPr="00062C86">
        <w:t xml:space="preserve">Figure </w:t>
      </w:r>
      <w:r w:rsidR="00BB78D9" w:rsidRPr="00062C86">
        <w:fldChar w:fldCharType="begin"/>
      </w:r>
      <w:r w:rsidR="00EB13BF" w:rsidRPr="00062C86">
        <w:instrText xml:space="preserve"> STYLEREF 1 \s </w:instrText>
      </w:r>
      <w:r w:rsidR="00BB78D9" w:rsidRPr="00062C86">
        <w:fldChar w:fldCharType="separate"/>
      </w:r>
      <w:r w:rsidR="00D14013">
        <w:t>2</w:t>
      </w:r>
      <w:r w:rsidR="00BB78D9" w:rsidRPr="00062C86">
        <w:fldChar w:fldCharType="end"/>
      </w:r>
      <w:r w:rsidR="00EB13BF" w:rsidRPr="00062C86">
        <w:noBreakHyphen/>
      </w:r>
      <w:r w:rsidR="00BB78D9" w:rsidRPr="00062C86">
        <w:fldChar w:fldCharType="begin"/>
      </w:r>
      <w:r w:rsidR="00EB13BF" w:rsidRPr="00062C86">
        <w:instrText xml:space="preserve"> SEQ Figure \* ARABIC \s 1 </w:instrText>
      </w:r>
      <w:r w:rsidR="00BB78D9" w:rsidRPr="00062C86">
        <w:fldChar w:fldCharType="separate"/>
      </w:r>
      <w:r w:rsidR="00D14013">
        <w:t>3</w:t>
      </w:r>
      <w:r w:rsidR="00BB78D9" w:rsidRPr="00062C86">
        <w:fldChar w:fldCharType="end"/>
      </w:r>
      <w:bookmarkEnd w:id="124"/>
      <w:r w:rsidRPr="00BB6773">
        <w:t xml:space="preserve"> </w:t>
      </w:r>
      <w:r w:rsidR="00463B3C">
        <w:t>S</w:t>
      </w:r>
      <w:r w:rsidRPr="00062C86">
        <w:t xml:space="preserve">ampling grids </w:t>
      </w:r>
      <w:r w:rsidR="00463B3C">
        <w:t xml:space="preserve">location </w:t>
      </w:r>
      <w:r w:rsidRPr="00062C86">
        <w:t xml:space="preserve">between </w:t>
      </w:r>
      <w:r w:rsidR="00B6734C">
        <w:t>the current</w:t>
      </w:r>
      <w:r w:rsidR="00B6734C" w:rsidRPr="00062C86">
        <w:t xml:space="preserve"> </w:t>
      </w:r>
      <w:r w:rsidR="00B6734C">
        <w:t xml:space="preserve">layer </w:t>
      </w:r>
      <w:r w:rsidRPr="00062C86">
        <w:t xml:space="preserve">picture and </w:t>
      </w:r>
      <w:r w:rsidR="00B6734C">
        <w:t xml:space="preserve">the reference layer </w:t>
      </w:r>
      <w:r w:rsidRPr="00062C86">
        <w:t xml:space="preserve">picture for 2x </w:t>
      </w:r>
      <w:r w:rsidR="000C1380" w:rsidRPr="00062C86">
        <w:t xml:space="preserve">spatial </w:t>
      </w:r>
      <w:r w:rsidRPr="00062C86">
        <w:t>ratio</w:t>
      </w:r>
    </w:p>
    <w:p w14:paraId="325B12AD" w14:textId="6B0C1460" w:rsidR="007A3C1C" w:rsidRPr="007D2575" w:rsidRDefault="000C1380" w:rsidP="00390202">
      <w:pPr>
        <w:rPr>
          <w:lang w:val="en-US"/>
        </w:rPr>
      </w:pPr>
      <w:r w:rsidRPr="00062C86">
        <w:rPr>
          <w:lang w:val="en-US"/>
        </w:rPr>
        <w:t xml:space="preserve">To generate </w:t>
      </w:r>
      <w:r w:rsidR="003F0273">
        <w:rPr>
          <w:lang w:val="en-US"/>
        </w:rPr>
        <w:t xml:space="preserve">the </w:t>
      </w:r>
      <w:r w:rsidR="00B6734C">
        <w:rPr>
          <w:lang w:val="en-US"/>
        </w:rPr>
        <w:t>lower resolution</w:t>
      </w:r>
      <w:r w:rsidRPr="00062C86">
        <w:rPr>
          <w:lang w:val="en-US"/>
        </w:rPr>
        <w:t xml:space="preserve"> pictures, </w:t>
      </w:r>
      <w:r w:rsidR="00593820" w:rsidRPr="00062C86">
        <w:rPr>
          <w:lang w:val="en-US"/>
        </w:rPr>
        <w:t xml:space="preserve">12-tap, 2D separable </w:t>
      </w:r>
      <w:proofErr w:type="spellStart"/>
      <w:r w:rsidR="00593820" w:rsidRPr="00062C86">
        <w:rPr>
          <w:lang w:val="en-US"/>
        </w:rPr>
        <w:t>downsampling</w:t>
      </w:r>
      <w:proofErr w:type="spellEnd"/>
      <w:r w:rsidR="00593820" w:rsidRPr="00062C86">
        <w:rPr>
          <w:lang w:val="en-US"/>
        </w:rPr>
        <w:t xml:space="preserve"> filters are applied to the </w:t>
      </w:r>
      <w:r w:rsidR="00B6734C">
        <w:rPr>
          <w:lang w:val="en-US"/>
        </w:rPr>
        <w:t>higher resoluti</w:t>
      </w:r>
      <w:r w:rsidR="00A8258F">
        <w:rPr>
          <w:lang w:val="en-US"/>
        </w:rPr>
        <w:t>o</w:t>
      </w:r>
      <w:r w:rsidR="00B6734C">
        <w:rPr>
          <w:lang w:val="en-US"/>
        </w:rPr>
        <w:t>n</w:t>
      </w:r>
      <w:r w:rsidR="00593820" w:rsidRPr="00062C86">
        <w:rPr>
          <w:lang w:val="en-US"/>
        </w:rPr>
        <w:t xml:space="preserve"> pictures. The </w:t>
      </w:r>
      <w:proofErr w:type="spellStart"/>
      <w:r w:rsidR="00593820" w:rsidRPr="00062C86">
        <w:rPr>
          <w:lang w:val="en-US"/>
        </w:rPr>
        <w:t>downsampling</w:t>
      </w:r>
      <w:proofErr w:type="spellEnd"/>
      <w:r w:rsidR="00593820" w:rsidRPr="00062C86">
        <w:rPr>
          <w:lang w:val="en-US"/>
        </w:rPr>
        <w:t xml:space="preserve"> filter coefficients are shown in </w:t>
      </w:r>
      <w:r w:rsidR="00F951C4" w:rsidRPr="00062C86">
        <w:fldChar w:fldCharType="begin"/>
      </w:r>
      <w:r w:rsidR="00F951C4" w:rsidRPr="00062C86">
        <w:instrText xml:space="preserve"> REF _Ref348371459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1</w:t>
      </w:r>
      <w:r w:rsidR="00F951C4" w:rsidRPr="00062C86">
        <w:fldChar w:fldCharType="end"/>
      </w:r>
      <w:r w:rsidR="00593820" w:rsidRPr="00062C86">
        <w:rPr>
          <w:lang w:val="en-US"/>
        </w:rPr>
        <w:t xml:space="preserve"> and </w:t>
      </w:r>
      <w:r w:rsidR="00F951C4" w:rsidRPr="00062C86">
        <w:fldChar w:fldCharType="begin"/>
      </w:r>
      <w:r w:rsidR="00F951C4" w:rsidRPr="00062C86">
        <w:instrText xml:space="preserve"> REF _Ref348371475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2</w:t>
      </w:r>
      <w:r w:rsidR="00F951C4" w:rsidRPr="00062C86">
        <w:fldChar w:fldCharType="end"/>
      </w:r>
      <w:r w:rsidR="001C0A53">
        <w:rPr>
          <w:lang w:val="en-US"/>
        </w:rPr>
        <w:t xml:space="preserve">, where filter coefficients in </w:t>
      </w:r>
      <w:r w:rsidR="001C0A53" w:rsidRPr="00062C86">
        <w:fldChar w:fldCharType="begin"/>
      </w:r>
      <w:r w:rsidR="001C0A53" w:rsidRPr="00062C86">
        <w:instrText xml:space="preserve"> REF _Ref348371459 \h  \* MERGEFORMAT </w:instrText>
      </w:r>
      <w:r w:rsidR="001C0A53" w:rsidRPr="00062C86">
        <w:fldChar w:fldCharType="separate"/>
      </w:r>
      <w:r w:rsidR="00D14013" w:rsidRPr="00062C86">
        <w:t xml:space="preserve">Table </w:t>
      </w:r>
      <w:r w:rsidR="00D14013">
        <w:rPr>
          <w:noProof/>
        </w:rPr>
        <w:t>2</w:t>
      </w:r>
      <w:r w:rsidR="00D14013" w:rsidRPr="00062C86">
        <w:rPr>
          <w:noProof/>
        </w:rPr>
        <w:noBreakHyphen/>
      </w:r>
      <w:r w:rsidR="00D14013">
        <w:rPr>
          <w:noProof/>
        </w:rPr>
        <w:t>1</w:t>
      </w:r>
      <w:r w:rsidR="001C0A53" w:rsidRPr="00062C86">
        <w:fldChar w:fldCharType="end"/>
      </w:r>
      <w:r w:rsidR="001C0A53" w:rsidRPr="00062C86">
        <w:rPr>
          <w:lang w:val="en-US"/>
        </w:rPr>
        <w:t xml:space="preserve"> </w:t>
      </w:r>
      <w:r w:rsidR="001C0A53">
        <w:rPr>
          <w:lang w:val="en-US"/>
        </w:rPr>
        <w:t>are</w:t>
      </w:r>
      <w:r w:rsidR="00B6734C">
        <w:rPr>
          <w:lang w:val="en-US"/>
        </w:rPr>
        <w:t xml:space="preserve"> used</w:t>
      </w:r>
      <w:r w:rsidR="001C0A53">
        <w:rPr>
          <w:lang w:val="en-US"/>
        </w:rPr>
        <w:t xml:space="preserve"> for </w:t>
      </w:r>
      <w:proofErr w:type="spellStart"/>
      <w:r w:rsidR="00B6734C">
        <w:rPr>
          <w:lang w:val="en-US"/>
        </w:rPr>
        <w:t>downsampling</w:t>
      </w:r>
      <w:proofErr w:type="spellEnd"/>
      <w:r w:rsidR="001C0A53">
        <w:rPr>
          <w:lang w:val="en-US"/>
        </w:rPr>
        <w:t xml:space="preserve"> ratio</w:t>
      </w:r>
      <w:r w:rsidR="00B6734C">
        <w:rPr>
          <w:lang w:val="en-US"/>
        </w:rPr>
        <w:t>s</w:t>
      </w:r>
      <w:r w:rsidR="001C0A53">
        <w:rPr>
          <w:lang w:val="en-US"/>
        </w:rPr>
        <w:t xml:space="preserve"> </w:t>
      </w:r>
      <w:r w:rsidR="00B6734C">
        <w:rPr>
          <w:lang w:val="en-US"/>
        </w:rPr>
        <w:t xml:space="preserve">in the range of </w:t>
      </w:r>
      <w:r w:rsidR="00032F94">
        <w:rPr>
          <w:lang w:val="en-US"/>
        </w:rPr>
        <w:t xml:space="preserve"> </w:t>
      </w:r>
      <w:r w:rsidR="00C20E68">
        <w:rPr>
          <w:lang w:val="en-US"/>
        </w:rPr>
        <w:t>(5/4, 5/3]</w:t>
      </w:r>
      <w:r w:rsidR="001C0A53">
        <w:rPr>
          <w:lang w:val="en-US"/>
        </w:rPr>
        <w:t xml:space="preserve">, </w:t>
      </w:r>
      <w:r w:rsidR="001C0A53" w:rsidRPr="00062C86">
        <w:rPr>
          <w:lang w:val="en-US"/>
        </w:rPr>
        <w:t xml:space="preserve">and </w:t>
      </w:r>
      <w:r w:rsidR="001C0A53">
        <w:rPr>
          <w:lang w:val="en-US"/>
        </w:rPr>
        <w:t xml:space="preserve">filter coefficients in </w:t>
      </w:r>
      <w:r w:rsidR="001C0A53" w:rsidRPr="00062C86">
        <w:fldChar w:fldCharType="begin"/>
      </w:r>
      <w:r w:rsidR="001C0A53" w:rsidRPr="00062C86">
        <w:instrText xml:space="preserve"> REF _Ref348371475 \h  \* MERGEFORMAT </w:instrText>
      </w:r>
      <w:r w:rsidR="001C0A53" w:rsidRPr="00062C86">
        <w:fldChar w:fldCharType="separate"/>
      </w:r>
      <w:r w:rsidR="00D14013" w:rsidRPr="00062C86">
        <w:t xml:space="preserve">Table </w:t>
      </w:r>
      <w:r w:rsidR="00D14013">
        <w:rPr>
          <w:noProof/>
        </w:rPr>
        <w:t>2</w:t>
      </w:r>
      <w:r w:rsidR="00D14013" w:rsidRPr="00062C86">
        <w:rPr>
          <w:noProof/>
        </w:rPr>
        <w:noBreakHyphen/>
      </w:r>
      <w:r w:rsidR="00D14013">
        <w:rPr>
          <w:noProof/>
        </w:rPr>
        <w:t>2</w:t>
      </w:r>
      <w:r w:rsidR="001C0A53" w:rsidRPr="00062C86">
        <w:fldChar w:fldCharType="end"/>
      </w:r>
      <w:r w:rsidR="001C0A53">
        <w:t xml:space="preserve"> are </w:t>
      </w:r>
      <w:r w:rsidR="00B6734C">
        <w:t xml:space="preserve">used </w:t>
      </w:r>
      <w:r w:rsidR="001C0A53">
        <w:t xml:space="preserve">for </w:t>
      </w:r>
      <w:proofErr w:type="spellStart"/>
      <w:r w:rsidR="00B6734C">
        <w:t>downsampling</w:t>
      </w:r>
      <w:proofErr w:type="spellEnd"/>
      <w:r w:rsidR="00B6734C">
        <w:t xml:space="preserve"> </w:t>
      </w:r>
      <w:r w:rsidR="00710E59">
        <w:rPr>
          <w:lang w:val="en-US"/>
        </w:rPr>
        <w:t>ratio</w:t>
      </w:r>
      <w:r w:rsidR="00B6734C">
        <w:rPr>
          <w:lang w:val="en-US"/>
        </w:rPr>
        <w:t>s in the range of</w:t>
      </w:r>
      <w:r w:rsidR="00C20E68">
        <w:rPr>
          <w:lang w:val="en-US"/>
        </w:rPr>
        <w:t xml:space="preserve"> (5/3, 2]</w:t>
      </w:r>
      <w:r w:rsidR="001C0A53">
        <w:rPr>
          <w:lang w:val="en-US"/>
        </w:rPr>
        <w:t>.</w:t>
      </w:r>
      <w:r w:rsidR="00BC06EC">
        <w:rPr>
          <w:lang w:val="en-US"/>
        </w:rPr>
        <w:t xml:space="preserve"> F</w:t>
      </w:r>
      <w:r w:rsidR="001C0A53">
        <w:rPr>
          <w:lang w:val="en-US"/>
        </w:rPr>
        <w:t xml:space="preserve">ilter coefficients for </w:t>
      </w:r>
      <w:proofErr w:type="spellStart"/>
      <w:r w:rsidR="00B6734C">
        <w:rPr>
          <w:lang w:val="en-US"/>
        </w:rPr>
        <w:t>downsampling</w:t>
      </w:r>
      <w:proofErr w:type="spellEnd"/>
      <w:r w:rsidR="001C0A53">
        <w:rPr>
          <w:lang w:val="en-US"/>
        </w:rPr>
        <w:t xml:space="preserve"> ratio</w:t>
      </w:r>
      <w:r w:rsidR="00B6734C">
        <w:rPr>
          <w:lang w:val="en-US"/>
        </w:rPr>
        <w:t>s</w:t>
      </w:r>
      <w:r w:rsidR="001C0A53">
        <w:rPr>
          <w:lang w:val="en-US"/>
        </w:rPr>
        <w:t xml:space="preserve"> </w:t>
      </w:r>
      <w:r w:rsidR="00710E59">
        <w:rPr>
          <w:lang w:val="en-US"/>
        </w:rPr>
        <w:t xml:space="preserve">beyond </w:t>
      </w:r>
      <w:r w:rsidR="001C0A53">
        <w:rPr>
          <w:lang w:val="en-US"/>
        </w:rPr>
        <w:t>th</w:t>
      </w:r>
      <w:r w:rsidR="00B6734C">
        <w:rPr>
          <w:lang w:val="en-US"/>
        </w:rPr>
        <w:t>e</w:t>
      </w:r>
      <w:r w:rsidR="001C0A53">
        <w:rPr>
          <w:lang w:val="en-US"/>
        </w:rPr>
        <w:t xml:space="preserve">se ranges </w:t>
      </w:r>
      <w:r w:rsidR="00710E59">
        <w:rPr>
          <w:lang w:val="en-US"/>
        </w:rPr>
        <w:t>are</w:t>
      </w:r>
      <w:r w:rsidR="00520501">
        <w:rPr>
          <w:lang w:val="en-US"/>
        </w:rPr>
        <w:t xml:space="preserve"> not available</w:t>
      </w:r>
      <w:r w:rsidR="00BC06EC">
        <w:rPr>
          <w:lang w:val="en-US"/>
        </w:rPr>
        <w:t xml:space="preserve"> currently,</w:t>
      </w:r>
      <w:r w:rsidR="00520501">
        <w:rPr>
          <w:lang w:val="en-US"/>
        </w:rPr>
        <w:t xml:space="preserve"> and </w:t>
      </w:r>
      <w:r w:rsidR="003F0273">
        <w:rPr>
          <w:lang w:val="en-US"/>
        </w:rPr>
        <w:t xml:space="preserve">may </w:t>
      </w:r>
      <w:r w:rsidR="001C0A53">
        <w:rPr>
          <w:lang w:val="en-US"/>
        </w:rPr>
        <w:t>be developed</w:t>
      </w:r>
      <w:r w:rsidR="003F0273">
        <w:rPr>
          <w:lang w:val="en-US"/>
        </w:rPr>
        <w:t xml:space="preserve"> in the future</w:t>
      </w:r>
      <w:r w:rsidR="00593820" w:rsidRPr="00062C86">
        <w:rPr>
          <w:lang w:val="en-US"/>
        </w:rPr>
        <w:t xml:space="preserve">. The same </w:t>
      </w:r>
      <w:proofErr w:type="spellStart"/>
      <w:r w:rsidR="00593820" w:rsidRPr="00062C86">
        <w:rPr>
          <w:lang w:val="en-US"/>
        </w:rPr>
        <w:t>downsampling</w:t>
      </w:r>
      <w:proofErr w:type="spellEnd"/>
      <w:r w:rsidR="00593820" w:rsidRPr="00062C86">
        <w:rPr>
          <w:lang w:val="en-US"/>
        </w:rPr>
        <w:t xml:space="preserve"> filters are applied to </w:t>
      </w:r>
      <w:proofErr w:type="spellStart"/>
      <w:r w:rsidR="00593820" w:rsidRPr="00062C86">
        <w:rPr>
          <w:lang w:val="en-US"/>
        </w:rPr>
        <w:t>luma</w:t>
      </w:r>
      <w:proofErr w:type="spellEnd"/>
      <w:r w:rsidR="00593820" w:rsidRPr="00062C86">
        <w:rPr>
          <w:lang w:val="en-US"/>
        </w:rPr>
        <w:t xml:space="preserve"> and to </w:t>
      </w:r>
      <w:proofErr w:type="spellStart"/>
      <w:r w:rsidR="00593820" w:rsidRPr="00062C86">
        <w:rPr>
          <w:lang w:val="en-US"/>
        </w:rPr>
        <w:t>chroma</w:t>
      </w:r>
      <w:proofErr w:type="spellEnd"/>
      <w:r w:rsidRPr="00062C86">
        <w:rPr>
          <w:lang w:val="en-US"/>
        </w:rPr>
        <w:t xml:space="preserve"> components</w:t>
      </w:r>
      <w:r w:rsidR="00593820" w:rsidRPr="00062C86">
        <w:rPr>
          <w:lang w:val="en-US"/>
        </w:rPr>
        <w:t>. For each sample location (</w:t>
      </w:r>
      <w:r w:rsidR="00593820" w:rsidRPr="00062C86">
        <w:rPr>
          <w:i/>
          <w:lang w:val="en-US"/>
        </w:rPr>
        <w:t>x, y</w:t>
      </w:r>
      <w:r w:rsidR="00593820" w:rsidRPr="00062C86">
        <w:rPr>
          <w:lang w:val="en-US"/>
        </w:rPr>
        <w:t>)</w:t>
      </w:r>
      <w:r w:rsidR="00593820" w:rsidRPr="00062C86" w:rsidDel="003B4D7E">
        <w:rPr>
          <w:lang w:val="en-US"/>
        </w:rPr>
        <w:t xml:space="preserve"> </w:t>
      </w:r>
      <w:r w:rsidR="00593820" w:rsidRPr="00062C86">
        <w:rPr>
          <w:lang w:val="en-US"/>
        </w:rPr>
        <w:t xml:space="preserve">in the </w:t>
      </w:r>
      <w:r w:rsidR="00BC06EC">
        <w:rPr>
          <w:lang w:val="en-US"/>
        </w:rPr>
        <w:t xml:space="preserve">lower resolution </w:t>
      </w:r>
      <w:r w:rsidR="00593820" w:rsidRPr="00062C86">
        <w:rPr>
          <w:lang w:val="en-US"/>
        </w:rPr>
        <w:t xml:space="preserve">picture, the </w:t>
      </w:r>
      <w:r w:rsidR="004A65ED">
        <w:rPr>
          <w:lang w:val="en-US"/>
        </w:rPr>
        <w:t xml:space="preserve">collocated fractional sample location in the </w:t>
      </w:r>
      <w:r w:rsidR="00BC06EC">
        <w:rPr>
          <w:lang w:val="en-US"/>
        </w:rPr>
        <w:t>higher resolution</w:t>
      </w:r>
      <w:r w:rsidR="004A65ED">
        <w:rPr>
          <w:lang w:val="en-US"/>
        </w:rPr>
        <w:t xml:space="preserve"> picture is derived and quantized to 1/16 pixel accuracy. </w:t>
      </w:r>
      <w:r w:rsidR="00181C5D">
        <w:rPr>
          <w:lang w:val="en-US"/>
        </w:rPr>
        <w:t>Then t</w:t>
      </w:r>
      <w:r w:rsidR="00593820" w:rsidRPr="00062C86">
        <w:rPr>
          <w:lang w:val="en-US"/>
        </w:rPr>
        <w:t xml:space="preserve">he filters </w:t>
      </w:r>
      <w:r w:rsidR="00181C5D">
        <w:rPr>
          <w:lang w:val="en-US"/>
        </w:rPr>
        <w:t xml:space="preserve">corresponding to the quantized fractional position </w:t>
      </w:r>
      <w:r w:rsidR="00181C5D" w:rsidRPr="00062C86">
        <w:rPr>
          <w:lang w:val="en-US"/>
        </w:rPr>
        <w:t>are selected</w:t>
      </w:r>
      <w:r w:rsidR="00593820" w:rsidRPr="00062C86">
        <w:rPr>
          <w:lang w:val="en-US"/>
        </w:rPr>
        <w:t xml:space="preserve"> from </w:t>
      </w:r>
      <w:r w:rsidR="00F951C4" w:rsidRPr="00062C86">
        <w:fldChar w:fldCharType="begin"/>
      </w:r>
      <w:r w:rsidR="00F951C4" w:rsidRPr="00062C86">
        <w:instrText xml:space="preserve"> REF _Ref348371459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1</w:t>
      </w:r>
      <w:r w:rsidR="00F951C4" w:rsidRPr="00062C86">
        <w:fldChar w:fldCharType="end"/>
      </w:r>
      <w:r w:rsidR="00593820" w:rsidRPr="00062C86">
        <w:rPr>
          <w:lang w:val="en-US"/>
        </w:rPr>
        <w:t xml:space="preserve"> or </w:t>
      </w:r>
      <w:r w:rsidR="00F951C4" w:rsidRPr="00062C86">
        <w:fldChar w:fldCharType="begin"/>
      </w:r>
      <w:r w:rsidR="00F951C4" w:rsidRPr="00062C86">
        <w:instrText xml:space="preserve"> REF _Ref348371475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2</w:t>
      </w:r>
      <w:r w:rsidR="00F951C4" w:rsidRPr="00062C86">
        <w:fldChar w:fldCharType="end"/>
      </w:r>
      <w:r w:rsidR="00593820" w:rsidRPr="00062C86">
        <w:rPr>
          <w:lang w:val="en-US"/>
        </w:rPr>
        <w:t xml:space="preserve"> </w:t>
      </w:r>
      <w:r w:rsidR="00B80241" w:rsidRPr="00062C86">
        <w:rPr>
          <w:lang w:val="en-US"/>
        </w:rPr>
        <w:t xml:space="preserve">and </w:t>
      </w:r>
      <w:r w:rsidR="00593820" w:rsidRPr="00062C86">
        <w:rPr>
          <w:lang w:val="en-US"/>
        </w:rPr>
        <w:t>applied</w:t>
      </w:r>
      <w:r w:rsidR="00B80241" w:rsidRPr="00062C86">
        <w:rPr>
          <w:lang w:val="en-US"/>
        </w:rPr>
        <w:t xml:space="preserve"> </w:t>
      </w:r>
      <w:r w:rsidR="00296D22" w:rsidRPr="00062C86">
        <w:rPr>
          <w:lang w:val="en-US"/>
        </w:rPr>
        <w:t xml:space="preserve">in </w:t>
      </w:r>
      <w:r w:rsidR="00B80241" w:rsidRPr="00062C86">
        <w:rPr>
          <w:lang w:val="en-US"/>
        </w:rPr>
        <w:t>cascade</w:t>
      </w:r>
      <w:r w:rsidR="00593820" w:rsidRPr="00062C86">
        <w:rPr>
          <w:lang w:val="en-US"/>
        </w:rPr>
        <w:t>, first i</w:t>
      </w:r>
      <w:r w:rsidR="00593820" w:rsidRPr="007D2575">
        <w:rPr>
          <w:lang w:val="en-US"/>
        </w:rPr>
        <w:t xml:space="preserve">n the horizontal dimension and then in the vertical dimension. </w:t>
      </w:r>
    </w:p>
    <w:p w14:paraId="6AE8321D" w14:textId="3FF8422C" w:rsidR="00326339" w:rsidRPr="00062C86" w:rsidRDefault="00234D17" w:rsidP="00390202">
      <w:pPr>
        <w:rPr>
          <w:lang w:val="en-US"/>
        </w:rPr>
      </w:pPr>
      <w:r w:rsidRPr="007D2575">
        <w:rPr>
          <w:lang w:val="en-US"/>
        </w:rPr>
        <w:t xml:space="preserve">This informative </w:t>
      </w:r>
      <w:proofErr w:type="spellStart"/>
      <w:r w:rsidR="003F0273">
        <w:rPr>
          <w:lang w:val="en-US"/>
        </w:rPr>
        <w:t>downsampling</w:t>
      </w:r>
      <w:proofErr w:type="spellEnd"/>
      <w:r w:rsidR="003F0273">
        <w:rPr>
          <w:lang w:val="en-US"/>
        </w:rPr>
        <w:t xml:space="preserve"> </w:t>
      </w:r>
      <w:r w:rsidRPr="007D2575">
        <w:rPr>
          <w:lang w:val="en-US"/>
        </w:rPr>
        <w:t>process with zero position alignment is used to generate the two layer inputs in SHVC common test conditions for ratio</w:t>
      </w:r>
      <w:r w:rsidR="003F0273">
        <w:rPr>
          <w:lang w:val="en-US"/>
        </w:rPr>
        <w:t>-</w:t>
      </w:r>
      <w:r w:rsidRPr="007D2575">
        <w:rPr>
          <w:lang w:val="en-US"/>
        </w:rPr>
        <w:t>1.5 and ratio</w:t>
      </w:r>
      <w:r w:rsidR="003F0273">
        <w:rPr>
          <w:lang w:val="en-US"/>
        </w:rPr>
        <w:t>-</w:t>
      </w:r>
      <w:r w:rsidRPr="007D2575">
        <w:rPr>
          <w:lang w:val="en-US"/>
        </w:rPr>
        <w:t xml:space="preserve">2 spatial scalability. </w:t>
      </w:r>
      <w:r w:rsidR="00B80241" w:rsidRPr="007D2575">
        <w:rPr>
          <w:lang w:val="en-US"/>
        </w:rPr>
        <w:t>For ratio</w:t>
      </w:r>
      <w:r w:rsidR="003F0273">
        <w:rPr>
          <w:lang w:val="en-US"/>
        </w:rPr>
        <w:t>-</w:t>
      </w:r>
      <w:r w:rsidR="00B80241" w:rsidRPr="007D2575">
        <w:rPr>
          <w:lang w:val="en-US"/>
        </w:rPr>
        <w:t xml:space="preserve">1.5, </w:t>
      </w:r>
      <w:r w:rsidR="00710E59">
        <w:rPr>
          <w:lang w:val="en-US"/>
        </w:rPr>
        <w:t>4</w:t>
      </w:r>
      <w:r w:rsidR="00B80241" w:rsidRPr="007D2575">
        <w:rPr>
          <w:lang w:val="en-US"/>
        </w:rPr>
        <w:t xml:space="preserve"> filter</w:t>
      </w:r>
      <w:r w:rsidRPr="007D2575">
        <w:rPr>
          <w:lang w:val="en-US"/>
        </w:rPr>
        <w:t>s</w:t>
      </w:r>
      <w:r w:rsidR="00B80241" w:rsidRPr="007D2575">
        <w:rPr>
          <w:lang w:val="en-US"/>
        </w:rPr>
        <w:t xml:space="preserve"> </w:t>
      </w:r>
      <w:r w:rsidR="007D2575" w:rsidRPr="007D2575">
        <w:rPr>
          <w:lang w:val="en-US"/>
        </w:rPr>
        <w:t>from</w:t>
      </w:r>
      <w:r w:rsidRPr="007D2575">
        <w:rPr>
          <w:lang w:val="en-US"/>
        </w:rPr>
        <w:t xml:space="preserve"> </w:t>
      </w:r>
      <w:r w:rsidRPr="007D2575">
        <w:rPr>
          <w:lang w:val="en-US"/>
        </w:rPr>
        <w:fldChar w:fldCharType="begin"/>
      </w:r>
      <w:r w:rsidRPr="007D2575">
        <w:rPr>
          <w:lang w:val="en-US"/>
        </w:rPr>
        <w:instrText xml:space="preserve"> REF _Ref348371459 \h  \* MERGEFORMAT </w:instrText>
      </w:r>
      <w:r w:rsidRPr="007D2575">
        <w:rPr>
          <w:lang w:val="en-US"/>
        </w:rPr>
      </w:r>
      <w:r w:rsidRPr="007D2575">
        <w:rPr>
          <w:lang w:val="en-US"/>
        </w:rPr>
        <w:fldChar w:fldCharType="separate"/>
      </w:r>
      <w:r w:rsidR="00D14013" w:rsidRPr="00062C86">
        <w:t xml:space="preserve">Table </w:t>
      </w:r>
      <w:r w:rsidR="00D14013">
        <w:rPr>
          <w:noProof/>
        </w:rPr>
        <w:t>2</w:t>
      </w:r>
      <w:r w:rsidR="00D14013" w:rsidRPr="00062C86">
        <w:rPr>
          <w:noProof/>
        </w:rPr>
        <w:noBreakHyphen/>
      </w:r>
      <w:r w:rsidR="00D14013">
        <w:rPr>
          <w:noProof/>
        </w:rPr>
        <w:t>1</w:t>
      </w:r>
      <w:r w:rsidRPr="007D2575">
        <w:rPr>
          <w:lang w:val="en-US"/>
        </w:rPr>
        <w:fldChar w:fldCharType="end"/>
      </w:r>
      <w:r w:rsidRPr="007D2575">
        <w:rPr>
          <w:lang w:val="en-US"/>
        </w:rPr>
        <w:t xml:space="preserve"> are </w:t>
      </w:r>
      <w:r w:rsidR="00B80241" w:rsidRPr="007D2575">
        <w:rPr>
          <w:lang w:val="en-US"/>
        </w:rPr>
        <w:t>used. For ratio</w:t>
      </w:r>
      <w:r w:rsidR="003F0273">
        <w:rPr>
          <w:lang w:val="en-US"/>
        </w:rPr>
        <w:t>-</w:t>
      </w:r>
      <w:r w:rsidR="00296D22" w:rsidRPr="007D2575">
        <w:rPr>
          <w:lang w:val="en-US"/>
        </w:rPr>
        <w:t>2</w:t>
      </w:r>
      <w:r w:rsidR="00B80241" w:rsidRPr="007D2575">
        <w:rPr>
          <w:lang w:val="en-US"/>
        </w:rPr>
        <w:t xml:space="preserve">, </w:t>
      </w:r>
      <w:r w:rsidRPr="007D2575">
        <w:rPr>
          <w:lang w:val="en-US"/>
        </w:rPr>
        <w:t>only</w:t>
      </w:r>
      <w:r w:rsidR="00B80241" w:rsidRPr="007D2575">
        <w:rPr>
          <w:lang w:val="en-US"/>
        </w:rPr>
        <w:t xml:space="preserve"> </w:t>
      </w:r>
      <w:r w:rsidRPr="007D2575">
        <w:rPr>
          <w:lang w:val="en-US"/>
        </w:rPr>
        <w:t xml:space="preserve">2 </w:t>
      </w:r>
      <w:r w:rsidR="00B80241" w:rsidRPr="007D2575">
        <w:rPr>
          <w:lang w:val="en-US"/>
        </w:rPr>
        <w:t>filter</w:t>
      </w:r>
      <w:r w:rsidRPr="007D2575">
        <w:rPr>
          <w:lang w:val="en-US"/>
        </w:rPr>
        <w:t>s</w:t>
      </w:r>
      <w:r w:rsidR="00B80241" w:rsidRPr="007D2575">
        <w:rPr>
          <w:lang w:val="en-US"/>
        </w:rPr>
        <w:t xml:space="preserve"> </w:t>
      </w:r>
      <w:r w:rsidR="007D2575" w:rsidRPr="007D2575">
        <w:rPr>
          <w:lang w:val="en-US"/>
        </w:rPr>
        <w:t xml:space="preserve">from </w:t>
      </w:r>
      <w:r w:rsidR="007D2575" w:rsidRPr="007D2575">
        <w:rPr>
          <w:lang w:val="en-US"/>
        </w:rPr>
        <w:fldChar w:fldCharType="begin"/>
      </w:r>
      <w:r w:rsidR="007D2575" w:rsidRPr="007D2575">
        <w:rPr>
          <w:lang w:val="en-US"/>
        </w:rPr>
        <w:instrText xml:space="preserve"> REF _Ref348371475 \h  \* MERGEFORMAT </w:instrText>
      </w:r>
      <w:r w:rsidR="007D2575" w:rsidRPr="007D2575">
        <w:rPr>
          <w:lang w:val="en-US"/>
        </w:rPr>
      </w:r>
      <w:r w:rsidR="007D2575" w:rsidRPr="007D2575">
        <w:rPr>
          <w:lang w:val="en-US"/>
        </w:rPr>
        <w:fldChar w:fldCharType="separate"/>
      </w:r>
      <w:r w:rsidR="00D14013" w:rsidRPr="00062C86">
        <w:t xml:space="preserve">Table </w:t>
      </w:r>
      <w:r w:rsidR="00D14013">
        <w:rPr>
          <w:noProof/>
        </w:rPr>
        <w:t>2</w:t>
      </w:r>
      <w:r w:rsidR="00D14013" w:rsidRPr="00062C86">
        <w:rPr>
          <w:noProof/>
        </w:rPr>
        <w:noBreakHyphen/>
      </w:r>
      <w:r w:rsidR="00D14013">
        <w:rPr>
          <w:noProof/>
        </w:rPr>
        <w:t>2</w:t>
      </w:r>
      <w:r w:rsidR="007D2575" w:rsidRPr="007D2575">
        <w:rPr>
          <w:lang w:val="en-US"/>
        </w:rPr>
        <w:fldChar w:fldCharType="end"/>
      </w:r>
      <w:r w:rsidR="007D2575" w:rsidRPr="007D2575">
        <w:rPr>
          <w:lang w:val="en-US"/>
        </w:rPr>
        <w:t xml:space="preserve"> are </w:t>
      </w:r>
      <w:r w:rsidR="00B80241" w:rsidRPr="007D2575">
        <w:rPr>
          <w:lang w:val="en-US"/>
        </w:rPr>
        <w:t>used</w:t>
      </w:r>
      <w:r w:rsidR="00296D22" w:rsidRPr="007D2575">
        <w:rPr>
          <w:lang w:val="en-US"/>
        </w:rPr>
        <w:t>.</w:t>
      </w:r>
    </w:p>
    <w:p w14:paraId="68D7765F" w14:textId="77777777" w:rsidR="00593820" w:rsidRPr="00062C86" w:rsidRDefault="00593820" w:rsidP="00593820">
      <w:r w:rsidRPr="00062C86">
        <w:rPr>
          <w:lang w:val="en-US"/>
        </w:rPr>
        <w:t xml:space="preserve">Additional detailed information on </w:t>
      </w:r>
      <w:r w:rsidR="00710E59">
        <w:rPr>
          <w:lang w:val="en-US"/>
        </w:rPr>
        <w:t xml:space="preserve">the </w:t>
      </w:r>
      <w:r w:rsidR="00341CB4">
        <w:rPr>
          <w:lang w:val="en-US"/>
        </w:rPr>
        <w:t xml:space="preserve">derivation of filter coefficients can be found in </w:t>
      </w:r>
      <w:r w:rsidR="00234D17">
        <w:rPr>
          <w:lang w:val="en-US"/>
        </w:rPr>
        <w:fldChar w:fldCharType="begin"/>
      </w:r>
      <w:r w:rsidR="00234D17">
        <w:rPr>
          <w:lang w:val="en-US"/>
        </w:rPr>
        <w:instrText xml:space="preserve"> REF _Ref366791411 \r \h </w:instrText>
      </w:r>
      <w:r w:rsidR="00234D17">
        <w:rPr>
          <w:lang w:val="en-US"/>
        </w:rPr>
      </w:r>
      <w:r w:rsidR="00234D17">
        <w:rPr>
          <w:lang w:val="en-US"/>
        </w:rPr>
        <w:fldChar w:fldCharType="separate"/>
      </w:r>
      <w:r w:rsidR="00D14013">
        <w:rPr>
          <w:lang w:val="en-US"/>
        </w:rPr>
        <w:t>[3]</w:t>
      </w:r>
      <w:r w:rsidR="00234D17">
        <w:rPr>
          <w:lang w:val="en-US"/>
        </w:rPr>
        <w:fldChar w:fldCharType="end"/>
      </w:r>
      <w:r w:rsidR="00341CB4">
        <w:rPr>
          <w:lang w:val="en-US"/>
        </w:rPr>
        <w:t xml:space="preserve"> and information on </w:t>
      </w:r>
      <w:r w:rsidRPr="00062C86">
        <w:rPr>
          <w:lang w:val="en-US"/>
        </w:rPr>
        <w:t xml:space="preserve">the </w:t>
      </w:r>
      <w:proofErr w:type="spellStart"/>
      <w:r w:rsidRPr="00062C86">
        <w:rPr>
          <w:lang w:val="en-US"/>
        </w:rPr>
        <w:t>downsampling</w:t>
      </w:r>
      <w:proofErr w:type="spellEnd"/>
      <w:r w:rsidRPr="00062C86">
        <w:rPr>
          <w:lang w:val="en-US"/>
        </w:rPr>
        <w:t xml:space="preserve"> </w:t>
      </w:r>
      <w:r w:rsidR="00AB2F9B" w:rsidRPr="00062C86">
        <w:rPr>
          <w:lang w:val="en-US"/>
        </w:rPr>
        <w:t>process</w:t>
      </w:r>
      <w:r w:rsidRPr="00062C86">
        <w:rPr>
          <w:lang w:val="en-US"/>
        </w:rPr>
        <w:t>, including the source code, can be found i</w:t>
      </w:r>
      <w:r w:rsidRPr="0094554E">
        <w:rPr>
          <w:lang w:val="en-US"/>
        </w:rPr>
        <w:t xml:space="preserve">n </w:t>
      </w:r>
      <w:r w:rsidR="00234D17" w:rsidRPr="0094554E">
        <w:rPr>
          <w:lang w:val="en-US"/>
        </w:rPr>
        <w:fldChar w:fldCharType="begin"/>
      </w:r>
      <w:r w:rsidR="00234D17" w:rsidRPr="0094554E">
        <w:rPr>
          <w:lang w:val="en-US"/>
        </w:rPr>
        <w:instrText xml:space="preserve"> REF _Ref373249899 \r \h </w:instrText>
      </w:r>
      <w:r w:rsidR="0094554E">
        <w:rPr>
          <w:lang w:val="en-US"/>
        </w:rPr>
        <w:instrText xml:space="preserve"> \* MERGEFORMAT </w:instrText>
      </w:r>
      <w:r w:rsidR="00234D17" w:rsidRPr="0094554E">
        <w:rPr>
          <w:lang w:val="en-US"/>
        </w:rPr>
      </w:r>
      <w:r w:rsidR="00234D17" w:rsidRPr="0094554E">
        <w:rPr>
          <w:lang w:val="en-US"/>
        </w:rPr>
        <w:fldChar w:fldCharType="separate"/>
      </w:r>
      <w:r w:rsidR="00D14013" w:rsidRPr="0094554E">
        <w:rPr>
          <w:lang w:val="en-US"/>
        </w:rPr>
        <w:t>[4]</w:t>
      </w:r>
      <w:r w:rsidR="00234D17" w:rsidRPr="0094554E">
        <w:rPr>
          <w:lang w:val="en-US"/>
        </w:rPr>
        <w:fldChar w:fldCharType="end"/>
      </w:r>
      <w:r w:rsidR="00AB2F9B" w:rsidRPr="0094554E">
        <w:rPr>
          <w:lang w:val="en-US"/>
        </w:rPr>
        <w:t>.</w:t>
      </w:r>
    </w:p>
    <w:p w14:paraId="2CE513D2" w14:textId="77777777" w:rsidR="00593820" w:rsidRPr="00062C86" w:rsidRDefault="00593820" w:rsidP="007D2575">
      <w:pPr>
        <w:pStyle w:val="afd"/>
      </w:pPr>
      <w:bookmarkStart w:id="125" w:name="_Ref348371459"/>
      <w:r w:rsidRPr="00062C86">
        <w:lastRenderedPageBreak/>
        <w:t xml:space="preserve">Table </w:t>
      </w:r>
      <w:r w:rsidR="00BB78D9" w:rsidRPr="00062C86">
        <w:fldChar w:fldCharType="begin"/>
      </w:r>
      <w:r w:rsidRPr="00062C86">
        <w:instrText xml:space="preserve"> STYLEREF 1 \s </w:instrText>
      </w:r>
      <w:r w:rsidR="00BB78D9" w:rsidRPr="00062C86">
        <w:fldChar w:fldCharType="separate"/>
      </w:r>
      <w:r w:rsidR="00D14013">
        <w:t>2</w:t>
      </w:r>
      <w:r w:rsidR="00BB78D9" w:rsidRPr="00062C86">
        <w:fldChar w:fldCharType="end"/>
      </w:r>
      <w:r w:rsidRPr="00062C86">
        <w:noBreakHyphen/>
      </w:r>
      <w:r w:rsidR="00BB78D9" w:rsidRPr="00062C86">
        <w:fldChar w:fldCharType="begin"/>
      </w:r>
      <w:r w:rsidRPr="00062C86">
        <w:instrText xml:space="preserve"> SEQ Table \* ARABIC \s 1 </w:instrText>
      </w:r>
      <w:r w:rsidR="00BB78D9" w:rsidRPr="00062C86">
        <w:fldChar w:fldCharType="separate"/>
      </w:r>
      <w:r w:rsidR="00D14013">
        <w:t>1</w:t>
      </w:r>
      <w:r w:rsidR="00BB78D9" w:rsidRPr="00062C86">
        <w:fldChar w:fldCharType="end"/>
      </w:r>
      <w:bookmarkEnd w:id="125"/>
      <w:r w:rsidRPr="00062C86">
        <w:t xml:space="preserve"> –</w:t>
      </w:r>
      <w:r w:rsidR="00F20A85">
        <w:t>D</w:t>
      </w:r>
      <w:r w:rsidRPr="00062C86">
        <w:t>ownsampling filter</w:t>
      </w:r>
      <w:r w:rsidR="00AB2F9B" w:rsidRPr="00062C86">
        <w:t xml:space="preserve"> coefficients</w:t>
      </w:r>
      <w:r w:rsidR="00F20A85">
        <w:t xml:space="preserve"> for ratio</w:t>
      </w:r>
      <w:r w:rsidR="00B6734C">
        <w:t xml:space="preserve">s in the range of </w:t>
      </w:r>
      <w:r w:rsidR="00F20A85">
        <w:t>(5/4, 5/3]</w:t>
      </w:r>
    </w:p>
    <w:tbl>
      <w:tblPr>
        <w:tblW w:w="5032" w:type="pct"/>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867"/>
        <w:gridCol w:w="743"/>
        <w:gridCol w:w="745"/>
        <w:gridCol w:w="743"/>
        <w:gridCol w:w="753"/>
        <w:gridCol w:w="743"/>
        <w:gridCol w:w="745"/>
        <w:gridCol w:w="743"/>
        <w:gridCol w:w="745"/>
        <w:gridCol w:w="753"/>
        <w:gridCol w:w="745"/>
        <w:gridCol w:w="743"/>
        <w:gridCol w:w="733"/>
      </w:tblGrid>
      <w:tr w:rsidR="00593820" w:rsidRPr="00062C86" w14:paraId="1CEDE699" w14:textId="77777777" w:rsidTr="00F20A85">
        <w:trPr>
          <w:trHeight w:val="300"/>
          <w:jc w:val="center"/>
        </w:trPr>
        <w:tc>
          <w:tcPr>
            <w:tcW w:w="443" w:type="pct"/>
            <w:vMerge w:val="restart"/>
            <w:tcBorders>
              <w:right w:val="single" w:sz="4" w:space="0" w:color="auto"/>
            </w:tcBorders>
            <w:tcMar>
              <w:left w:w="0" w:type="dxa"/>
              <w:right w:w="0" w:type="dxa"/>
            </w:tcMar>
            <w:vAlign w:val="center"/>
          </w:tcPr>
          <w:p w14:paraId="6B363C0C" w14:textId="77777777"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 xml:space="preserve">phase </w:t>
            </w:r>
            <w:proofErr w:type="spellStart"/>
            <w:r w:rsidRPr="00062C86">
              <w:rPr>
                <w:rFonts w:eastAsia="Times New Roman"/>
                <w:color w:val="000000"/>
                <w:szCs w:val="22"/>
              </w:rPr>
              <w:t>i</w:t>
            </w:r>
            <w:proofErr w:type="spellEnd"/>
          </w:p>
        </w:tc>
        <w:tc>
          <w:tcPr>
            <w:tcW w:w="4557" w:type="pct"/>
            <w:gridSpan w:val="12"/>
            <w:tcBorders>
              <w:left w:val="single" w:sz="4" w:space="0" w:color="auto"/>
            </w:tcBorders>
            <w:shd w:val="clear" w:color="auto" w:fill="auto"/>
            <w:noWrap/>
            <w:tcMar>
              <w:left w:w="0" w:type="dxa"/>
              <w:right w:w="0" w:type="dxa"/>
            </w:tcMar>
            <w:vAlign w:val="center"/>
            <w:hideMark/>
          </w:tcPr>
          <w:p w14:paraId="1AAA939E" w14:textId="77777777" w:rsidR="00593820" w:rsidRPr="00062C86" w:rsidRDefault="00593820" w:rsidP="007D2575">
            <w:pPr>
              <w:keepNext/>
              <w:spacing w:before="0"/>
              <w:jc w:val="center"/>
              <w:rPr>
                <w:rFonts w:eastAsia="Times New Roman"/>
                <w:color w:val="000000"/>
                <w:szCs w:val="22"/>
              </w:rPr>
            </w:pPr>
            <w:proofErr w:type="spellStart"/>
            <w:r w:rsidRPr="00062C86">
              <w:rPr>
                <w:rFonts w:eastAsia="Times New Roman"/>
                <w:color w:val="000000"/>
                <w:szCs w:val="22"/>
              </w:rPr>
              <w:t>Downsampling</w:t>
            </w:r>
            <w:proofErr w:type="spellEnd"/>
            <w:r w:rsidRPr="00062C86">
              <w:rPr>
                <w:rFonts w:eastAsia="Times New Roman"/>
                <w:color w:val="000000"/>
                <w:szCs w:val="22"/>
              </w:rPr>
              <w:t xml:space="preserve"> filter coefficients</w:t>
            </w:r>
          </w:p>
        </w:tc>
      </w:tr>
      <w:tr w:rsidR="003F66B7" w:rsidRPr="00062C86" w14:paraId="61B0842B" w14:textId="77777777" w:rsidTr="00F20A85">
        <w:trPr>
          <w:trHeight w:val="300"/>
          <w:jc w:val="center"/>
        </w:trPr>
        <w:tc>
          <w:tcPr>
            <w:tcW w:w="443" w:type="pct"/>
            <w:vMerge/>
            <w:tcBorders>
              <w:right w:val="single" w:sz="4" w:space="0" w:color="auto"/>
            </w:tcBorders>
            <w:tcMar>
              <w:left w:w="0" w:type="dxa"/>
              <w:right w:w="0" w:type="dxa"/>
            </w:tcMar>
            <w:vAlign w:val="center"/>
          </w:tcPr>
          <w:p w14:paraId="6DB43905" w14:textId="77777777" w:rsidR="00593820" w:rsidRPr="00062C86" w:rsidRDefault="00593820" w:rsidP="007D2575">
            <w:pPr>
              <w:keepNext/>
              <w:spacing w:before="0"/>
              <w:jc w:val="center"/>
              <w:rPr>
                <w:rFonts w:eastAsia="Times New Roman"/>
                <w:color w:val="000000"/>
                <w:szCs w:val="22"/>
              </w:rPr>
            </w:pPr>
          </w:p>
        </w:tc>
        <w:tc>
          <w:tcPr>
            <w:tcW w:w="379" w:type="pct"/>
            <w:tcBorders>
              <w:left w:val="single" w:sz="4" w:space="0" w:color="auto"/>
              <w:bottom w:val="single" w:sz="4" w:space="0" w:color="auto"/>
            </w:tcBorders>
            <w:shd w:val="clear" w:color="auto" w:fill="auto"/>
            <w:noWrap/>
            <w:tcMar>
              <w:left w:w="0" w:type="dxa"/>
              <w:right w:w="0" w:type="dxa"/>
            </w:tcMar>
            <w:vAlign w:val="center"/>
            <w:hideMark/>
          </w:tcPr>
          <w:p w14:paraId="35FC72EC"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[i,0]</w:t>
            </w:r>
          </w:p>
        </w:tc>
        <w:tc>
          <w:tcPr>
            <w:tcW w:w="380" w:type="pct"/>
            <w:tcBorders>
              <w:left w:val="single" w:sz="4" w:space="0" w:color="auto"/>
              <w:bottom w:val="single" w:sz="4" w:space="0" w:color="auto"/>
            </w:tcBorders>
            <w:shd w:val="clear" w:color="auto" w:fill="auto"/>
            <w:tcMar>
              <w:left w:w="0" w:type="dxa"/>
              <w:right w:w="0" w:type="dxa"/>
            </w:tcMar>
            <w:vAlign w:val="center"/>
          </w:tcPr>
          <w:p w14:paraId="30D19630"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[i,1]</w:t>
            </w:r>
          </w:p>
        </w:tc>
        <w:tc>
          <w:tcPr>
            <w:tcW w:w="379" w:type="pct"/>
            <w:tcBorders>
              <w:left w:val="single" w:sz="4" w:space="0" w:color="auto"/>
              <w:bottom w:val="single" w:sz="4" w:space="0" w:color="auto"/>
            </w:tcBorders>
            <w:shd w:val="clear" w:color="auto" w:fill="auto"/>
            <w:tcMar>
              <w:left w:w="0" w:type="dxa"/>
              <w:right w:w="0" w:type="dxa"/>
            </w:tcMar>
            <w:vAlign w:val="center"/>
          </w:tcPr>
          <w:p w14:paraId="737B69BB"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[i,2]</w:t>
            </w:r>
          </w:p>
        </w:tc>
        <w:tc>
          <w:tcPr>
            <w:tcW w:w="384" w:type="pct"/>
            <w:tcBorders>
              <w:left w:val="single" w:sz="4" w:space="0" w:color="auto"/>
              <w:bottom w:val="single" w:sz="4" w:space="0" w:color="auto"/>
            </w:tcBorders>
            <w:shd w:val="clear" w:color="auto" w:fill="auto"/>
            <w:tcMar>
              <w:left w:w="0" w:type="dxa"/>
              <w:right w:w="0" w:type="dxa"/>
            </w:tcMar>
            <w:vAlign w:val="center"/>
          </w:tcPr>
          <w:p w14:paraId="609410E9"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[i,3]</w:t>
            </w:r>
          </w:p>
        </w:tc>
        <w:tc>
          <w:tcPr>
            <w:tcW w:w="379" w:type="pct"/>
            <w:tcBorders>
              <w:left w:val="single" w:sz="4" w:space="0" w:color="auto"/>
              <w:bottom w:val="single" w:sz="4" w:space="0" w:color="auto"/>
            </w:tcBorders>
            <w:shd w:val="clear" w:color="auto" w:fill="auto"/>
            <w:tcMar>
              <w:left w:w="0" w:type="dxa"/>
              <w:right w:w="0" w:type="dxa"/>
            </w:tcMar>
            <w:vAlign w:val="center"/>
          </w:tcPr>
          <w:p w14:paraId="2B599CBA"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[i,4]</w:t>
            </w:r>
          </w:p>
        </w:tc>
        <w:tc>
          <w:tcPr>
            <w:tcW w:w="380" w:type="pct"/>
            <w:tcBorders>
              <w:left w:val="single" w:sz="4" w:space="0" w:color="auto"/>
              <w:bottom w:val="single" w:sz="4" w:space="0" w:color="auto"/>
            </w:tcBorders>
            <w:shd w:val="clear" w:color="auto" w:fill="auto"/>
            <w:tcMar>
              <w:left w:w="0" w:type="dxa"/>
              <w:right w:w="0" w:type="dxa"/>
            </w:tcMar>
            <w:vAlign w:val="center"/>
          </w:tcPr>
          <w:p w14:paraId="27DE5C7F"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[i,5]</w:t>
            </w:r>
          </w:p>
        </w:tc>
        <w:tc>
          <w:tcPr>
            <w:tcW w:w="379" w:type="pct"/>
            <w:tcBorders>
              <w:left w:val="single" w:sz="4" w:space="0" w:color="auto"/>
              <w:bottom w:val="single" w:sz="4" w:space="0" w:color="auto"/>
            </w:tcBorders>
            <w:shd w:val="clear" w:color="auto" w:fill="auto"/>
            <w:tcMar>
              <w:left w:w="0" w:type="dxa"/>
              <w:right w:w="0" w:type="dxa"/>
            </w:tcMar>
            <w:vAlign w:val="center"/>
          </w:tcPr>
          <w:p w14:paraId="188F2E35"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[i,6]</w:t>
            </w:r>
          </w:p>
        </w:tc>
        <w:tc>
          <w:tcPr>
            <w:tcW w:w="380" w:type="pct"/>
            <w:tcBorders>
              <w:left w:val="single" w:sz="4" w:space="0" w:color="auto"/>
              <w:bottom w:val="single" w:sz="4" w:space="0" w:color="auto"/>
            </w:tcBorders>
            <w:shd w:val="clear" w:color="auto" w:fill="auto"/>
            <w:tcMar>
              <w:left w:w="0" w:type="dxa"/>
              <w:right w:w="0" w:type="dxa"/>
            </w:tcMar>
            <w:vAlign w:val="center"/>
          </w:tcPr>
          <w:p w14:paraId="47EC7853"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[i,7]</w:t>
            </w:r>
          </w:p>
        </w:tc>
        <w:tc>
          <w:tcPr>
            <w:tcW w:w="384" w:type="pct"/>
            <w:tcBorders>
              <w:left w:val="single" w:sz="4" w:space="0" w:color="auto"/>
              <w:bottom w:val="single" w:sz="4" w:space="0" w:color="auto"/>
            </w:tcBorders>
            <w:shd w:val="clear" w:color="auto" w:fill="auto"/>
            <w:tcMar>
              <w:left w:w="0" w:type="dxa"/>
              <w:right w:w="0" w:type="dxa"/>
            </w:tcMar>
            <w:vAlign w:val="center"/>
          </w:tcPr>
          <w:p w14:paraId="55D0F685"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[i,8]</w:t>
            </w:r>
          </w:p>
        </w:tc>
        <w:tc>
          <w:tcPr>
            <w:tcW w:w="380" w:type="pct"/>
            <w:tcBorders>
              <w:left w:val="single" w:sz="4" w:space="0" w:color="auto"/>
              <w:bottom w:val="single" w:sz="4" w:space="0" w:color="auto"/>
            </w:tcBorders>
            <w:shd w:val="clear" w:color="auto" w:fill="auto"/>
            <w:tcMar>
              <w:left w:w="0" w:type="dxa"/>
              <w:right w:w="0" w:type="dxa"/>
            </w:tcMar>
            <w:vAlign w:val="center"/>
          </w:tcPr>
          <w:p w14:paraId="4C8E3B82"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[i,9]</w:t>
            </w:r>
          </w:p>
        </w:tc>
        <w:tc>
          <w:tcPr>
            <w:tcW w:w="379" w:type="pct"/>
            <w:tcBorders>
              <w:left w:val="single" w:sz="4" w:space="0" w:color="auto"/>
              <w:bottom w:val="single" w:sz="4" w:space="0" w:color="auto"/>
            </w:tcBorders>
            <w:shd w:val="clear" w:color="auto" w:fill="auto"/>
            <w:tcMar>
              <w:left w:w="0" w:type="dxa"/>
              <w:right w:w="0" w:type="dxa"/>
            </w:tcMar>
            <w:vAlign w:val="center"/>
          </w:tcPr>
          <w:p w14:paraId="078DD959"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[i,10]</w:t>
            </w:r>
          </w:p>
        </w:tc>
        <w:tc>
          <w:tcPr>
            <w:tcW w:w="373" w:type="pct"/>
            <w:tcBorders>
              <w:left w:val="single" w:sz="4" w:space="0" w:color="auto"/>
              <w:bottom w:val="single" w:sz="4" w:space="0" w:color="auto"/>
            </w:tcBorders>
            <w:shd w:val="clear" w:color="auto" w:fill="auto"/>
            <w:tcMar>
              <w:left w:w="0" w:type="dxa"/>
              <w:right w:w="0" w:type="dxa"/>
            </w:tcMar>
            <w:vAlign w:val="center"/>
          </w:tcPr>
          <w:p w14:paraId="67D7ED1E"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[i,11]</w:t>
            </w:r>
          </w:p>
        </w:tc>
      </w:tr>
      <w:tr w:rsidR="003F66B7" w:rsidRPr="00062C86" w14:paraId="1A8AF38B" w14:textId="77777777" w:rsidTr="00F20A85">
        <w:trPr>
          <w:trHeight w:val="300"/>
          <w:jc w:val="center"/>
        </w:trPr>
        <w:tc>
          <w:tcPr>
            <w:tcW w:w="443" w:type="pct"/>
            <w:tcBorders>
              <w:right w:val="single" w:sz="4" w:space="0" w:color="auto"/>
            </w:tcBorders>
            <w:vAlign w:val="center"/>
          </w:tcPr>
          <w:p w14:paraId="4BCB5184"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0</w:t>
            </w:r>
          </w:p>
        </w:tc>
        <w:tc>
          <w:tcPr>
            <w:tcW w:w="379" w:type="pct"/>
            <w:tcBorders>
              <w:left w:val="single" w:sz="4" w:space="0" w:color="auto"/>
              <w:right w:val="single" w:sz="4" w:space="0" w:color="auto"/>
            </w:tcBorders>
            <w:shd w:val="clear" w:color="auto" w:fill="auto"/>
            <w:noWrap/>
            <w:vAlign w:val="center"/>
            <w:hideMark/>
          </w:tcPr>
          <w:p w14:paraId="5203245F"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 xml:space="preserve"> 0</w:t>
            </w:r>
          </w:p>
        </w:tc>
        <w:tc>
          <w:tcPr>
            <w:tcW w:w="380" w:type="pct"/>
            <w:tcBorders>
              <w:left w:val="single" w:sz="4" w:space="0" w:color="auto"/>
              <w:right w:val="single" w:sz="4" w:space="0" w:color="auto"/>
            </w:tcBorders>
            <w:shd w:val="clear" w:color="auto" w:fill="auto"/>
            <w:noWrap/>
            <w:vAlign w:val="center"/>
            <w:hideMark/>
          </w:tcPr>
          <w:p w14:paraId="5D972E2C"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hideMark/>
          </w:tcPr>
          <w:p w14:paraId="0BD329C6" w14:textId="77777777" w:rsidR="00593820" w:rsidRPr="00FE6E41" w:rsidRDefault="006B71CB" w:rsidP="007D2575">
            <w:pPr>
              <w:keepNext/>
              <w:spacing w:before="0"/>
              <w:jc w:val="center"/>
              <w:rPr>
                <w:rFonts w:eastAsia="Times New Roman"/>
                <w:color w:val="000000"/>
              </w:rPr>
            </w:pPr>
            <w:r w:rsidRPr="00FE6E41">
              <w:rPr>
                <w:rFonts w:eastAsia="Times New Roman"/>
                <w:color w:val="000000"/>
              </w:rPr>
              <w:t>–</w:t>
            </w:r>
            <w:r w:rsidR="00593820" w:rsidRPr="00FE6E41">
              <w:rPr>
                <w:rFonts w:eastAsia="Times New Roman"/>
                <w:color w:val="000000"/>
              </w:rPr>
              <w:t>6</w:t>
            </w:r>
          </w:p>
        </w:tc>
        <w:tc>
          <w:tcPr>
            <w:tcW w:w="384" w:type="pct"/>
            <w:tcBorders>
              <w:left w:val="single" w:sz="4" w:space="0" w:color="auto"/>
              <w:right w:val="single" w:sz="4" w:space="0" w:color="auto"/>
            </w:tcBorders>
            <w:shd w:val="clear" w:color="auto" w:fill="auto"/>
            <w:noWrap/>
            <w:vAlign w:val="center"/>
            <w:hideMark/>
          </w:tcPr>
          <w:p w14:paraId="3EF657F6" w14:textId="77777777" w:rsidR="00593820" w:rsidRPr="00FE6E41" w:rsidRDefault="006B71CB" w:rsidP="007D2575">
            <w:pPr>
              <w:keepNext/>
              <w:spacing w:before="0"/>
              <w:jc w:val="center"/>
              <w:rPr>
                <w:rFonts w:eastAsia="Times New Roman"/>
                <w:color w:val="000000"/>
              </w:rPr>
            </w:pPr>
            <w:r w:rsidRPr="00FE6E41">
              <w:rPr>
                <w:rFonts w:eastAsia="Times New Roman"/>
                <w:color w:val="000000"/>
              </w:rPr>
              <w:t>–</w:t>
            </w:r>
            <w:r w:rsidR="00593820" w:rsidRPr="00FE6E41">
              <w:rPr>
                <w:rFonts w:eastAsia="Times New Roman"/>
                <w:color w:val="000000"/>
              </w:rPr>
              <w:t>10</w:t>
            </w:r>
          </w:p>
        </w:tc>
        <w:tc>
          <w:tcPr>
            <w:tcW w:w="379" w:type="pct"/>
            <w:tcBorders>
              <w:left w:val="single" w:sz="4" w:space="0" w:color="auto"/>
              <w:right w:val="single" w:sz="4" w:space="0" w:color="auto"/>
            </w:tcBorders>
            <w:shd w:val="clear" w:color="auto" w:fill="auto"/>
            <w:noWrap/>
            <w:vAlign w:val="center"/>
            <w:hideMark/>
          </w:tcPr>
          <w:p w14:paraId="0B9959B4"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37</w:t>
            </w:r>
          </w:p>
        </w:tc>
        <w:tc>
          <w:tcPr>
            <w:tcW w:w="380" w:type="pct"/>
            <w:tcBorders>
              <w:left w:val="single" w:sz="4" w:space="0" w:color="auto"/>
              <w:right w:val="single" w:sz="4" w:space="0" w:color="auto"/>
            </w:tcBorders>
            <w:shd w:val="clear" w:color="auto" w:fill="auto"/>
            <w:noWrap/>
            <w:vAlign w:val="center"/>
            <w:hideMark/>
          </w:tcPr>
          <w:p w14:paraId="1512FFFF"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76</w:t>
            </w:r>
          </w:p>
        </w:tc>
        <w:tc>
          <w:tcPr>
            <w:tcW w:w="379" w:type="pct"/>
            <w:tcBorders>
              <w:left w:val="single" w:sz="4" w:space="0" w:color="auto"/>
              <w:right w:val="single" w:sz="4" w:space="0" w:color="auto"/>
            </w:tcBorders>
            <w:shd w:val="clear" w:color="auto" w:fill="auto"/>
            <w:noWrap/>
            <w:vAlign w:val="center"/>
            <w:hideMark/>
          </w:tcPr>
          <w:p w14:paraId="14F3968E"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37</w:t>
            </w:r>
          </w:p>
        </w:tc>
        <w:tc>
          <w:tcPr>
            <w:tcW w:w="380" w:type="pct"/>
            <w:tcBorders>
              <w:left w:val="single" w:sz="4" w:space="0" w:color="auto"/>
              <w:right w:val="single" w:sz="4" w:space="0" w:color="auto"/>
            </w:tcBorders>
            <w:shd w:val="clear" w:color="auto" w:fill="auto"/>
            <w:noWrap/>
            <w:vAlign w:val="center"/>
            <w:hideMark/>
          </w:tcPr>
          <w:p w14:paraId="5FE392E9" w14:textId="77777777" w:rsidR="00593820" w:rsidRPr="00FE6E41" w:rsidRDefault="006B71CB" w:rsidP="007D2575">
            <w:pPr>
              <w:keepNext/>
              <w:spacing w:before="0"/>
              <w:jc w:val="center"/>
              <w:rPr>
                <w:rFonts w:eastAsia="Times New Roman"/>
                <w:color w:val="000000"/>
              </w:rPr>
            </w:pPr>
            <w:r w:rsidRPr="00FE6E41">
              <w:rPr>
                <w:rFonts w:eastAsia="Times New Roman"/>
                <w:color w:val="000000"/>
              </w:rPr>
              <w:t>–</w:t>
            </w:r>
            <w:r w:rsidR="00593820" w:rsidRPr="00FE6E41">
              <w:rPr>
                <w:rFonts w:eastAsia="Times New Roman"/>
                <w:color w:val="000000"/>
              </w:rPr>
              <w:t>10</w:t>
            </w:r>
          </w:p>
        </w:tc>
        <w:tc>
          <w:tcPr>
            <w:tcW w:w="384" w:type="pct"/>
            <w:tcBorders>
              <w:left w:val="single" w:sz="4" w:space="0" w:color="auto"/>
              <w:right w:val="single" w:sz="4" w:space="0" w:color="auto"/>
            </w:tcBorders>
            <w:shd w:val="clear" w:color="auto" w:fill="auto"/>
            <w:noWrap/>
            <w:vAlign w:val="center"/>
            <w:hideMark/>
          </w:tcPr>
          <w:p w14:paraId="3887DFDE" w14:textId="77777777" w:rsidR="00593820" w:rsidRPr="00FE6E41" w:rsidRDefault="006B71CB" w:rsidP="007D2575">
            <w:pPr>
              <w:keepNext/>
              <w:spacing w:before="0"/>
              <w:jc w:val="center"/>
              <w:rPr>
                <w:rFonts w:eastAsia="Times New Roman"/>
                <w:color w:val="000000"/>
              </w:rPr>
            </w:pPr>
            <w:r w:rsidRPr="00FE6E41">
              <w:rPr>
                <w:rFonts w:eastAsia="Times New Roman"/>
                <w:color w:val="000000"/>
              </w:rPr>
              <w:t>–</w:t>
            </w:r>
            <w:r w:rsidR="00593820" w:rsidRPr="00FE6E41">
              <w:rPr>
                <w:rFonts w:eastAsia="Times New Roman"/>
                <w:color w:val="000000"/>
              </w:rPr>
              <w:t>6</w:t>
            </w:r>
          </w:p>
        </w:tc>
        <w:tc>
          <w:tcPr>
            <w:tcW w:w="380" w:type="pct"/>
            <w:tcBorders>
              <w:left w:val="single" w:sz="4" w:space="0" w:color="auto"/>
              <w:right w:val="single" w:sz="4" w:space="0" w:color="auto"/>
            </w:tcBorders>
            <w:shd w:val="clear" w:color="auto" w:fill="auto"/>
            <w:noWrap/>
            <w:vAlign w:val="center"/>
            <w:hideMark/>
          </w:tcPr>
          <w:p w14:paraId="4FA41EB7"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hideMark/>
          </w:tcPr>
          <w:p w14:paraId="663B2EDD"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0</w:t>
            </w:r>
          </w:p>
        </w:tc>
        <w:tc>
          <w:tcPr>
            <w:tcW w:w="373" w:type="pct"/>
            <w:tcBorders>
              <w:left w:val="single" w:sz="4" w:space="0" w:color="auto"/>
            </w:tcBorders>
            <w:shd w:val="clear" w:color="auto" w:fill="auto"/>
            <w:noWrap/>
            <w:vAlign w:val="center"/>
            <w:hideMark/>
          </w:tcPr>
          <w:p w14:paraId="0781D311"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0</w:t>
            </w:r>
          </w:p>
        </w:tc>
      </w:tr>
      <w:tr w:rsidR="003F66B7" w:rsidRPr="00062C86" w14:paraId="51DF5971" w14:textId="77777777" w:rsidTr="00F20A85">
        <w:trPr>
          <w:trHeight w:val="300"/>
          <w:jc w:val="center"/>
        </w:trPr>
        <w:tc>
          <w:tcPr>
            <w:tcW w:w="443" w:type="pct"/>
            <w:tcBorders>
              <w:right w:val="single" w:sz="4" w:space="0" w:color="auto"/>
            </w:tcBorders>
            <w:vAlign w:val="center"/>
          </w:tcPr>
          <w:p w14:paraId="5FADD018"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1</w:t>
            </w:r>
          </w:p>
        </w:tc>
        <w:tc>
          <w:tcPr>
            <w:tcW w:w="379" w:type="pct"/>
            <w:tcBorders>
              <w:left w:val="single" w:sz="4" w:space="0" w:color="auto"/>
              <w:right w:val="single" w:sz="4" w:space="0" w:color="auto"/>
            </w:tcBorders>
            <w:shd w:val="clear" w:color="auto" w:fill="auto"/>
            <w:noWrap/>
            <w:vAlign w:val="center"/>
          </w:tcPr>
          <w:p w14:paraId="2A151631"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 xml:space="preserve"> 0</w:t>
            </w:r>
          </w:p>
        </w:tc>
        <w:tc>
          <w:tcPr>
            <w:tcW w:w="380" w:type="pct"/>
            <w:tcBorders>
              <w:left w:val="single" w:sz="4" w:space="0" w:color="auto"/>
              <w:right w:val="single" w:sz="4" w:space="0" w:color="auto"/>
            </w:tcBorders>
            <w:shd w:val="clear" w:color="auto" w:fill="auto"/>
            <w:noWrap/>
            <w:vAlign w:val="center"/>
          </w:tcPr>
          <w:p w14:paraId="060117BE"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tcPr>
          <w:p w14:paraId="72F88181"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4</w:t>
            </w:r>
          </w:p>
        </w:tc>
        <w:tc>
          <w:tcPr>
            <w:tcW w:w="384" w:type="pct"/>
            <w:tcBorders>
              <w:left w:val="single" w:sz="4" w:space="0" w:color="auto"/>
              <w:right w:val="single" w:sz="4" w:space="0" w:color="auto"/>
            </w:tcBorders>
            <w:shd w:val="clear" w:color="auto" w:fill="auto"/>
            <w:noWrap/>
            <w:vAlign w:val="center"/>
          </w:tcPr>
          <w:p w14:paraId="428D1585"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11</w:t>
            </w:r>
          </w:p>
        </w:tc>
        <w:tc>
          <w:tcPr>
            <w:tcW w:w="379" w:type="pct"/>
            <w:tcBorders>
              <w:left w:val="single" w:sz="4" w:space="0" w:color="auto"/>
              <w:right w:val="single" w:sz="4" w:space="0" w:color="auto"/>
            </w:tcBorders>
            <w:shd w:val="clear" w:color="auto" w:fill="auto"/>
            <w:noWrap/>
            <w:vAlign w:val="center"/>
          </w:tcPr>
          <w:p w14:paraId="397F5945"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33</w:t>
            </w:r>
          </w:p>
        </w:tc>
        <w:tc>
          <w:tcPr>
            <w:tcW w:w="380" w:type="pct"/>
            <w:tcBorders>
              <w:left w:val="single" w:sz="4" w:space="0" w:color="auto"/>
              <w:right w:val="single" w:sz="4" w:space="0" w:color="auto"/>
            </w:tcBorders>
            <w:shd w:val="clear" w:color="auto" w:fill="auto"/>
            <w:noWrap/>
            <w:vAlign w:val="center"/>
          </w:tcPr>
          <w:p w14:paraId="6590909E"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76</w:t>
            </w:r>
          </w:p>
        </w:tc>
        <w:tc>
          <w:tcPr>
            <w:tcW w:w="379" w:type="pct"/>
            <w:tcBorders>
              <w:left w:val="single" w:sz="4" w:space="0" w:color="auto"/>
              <w:right w:val="single" w:sz="4" w:space="0" w:color="auto"/>
            </w:tcBorders>
            <w:shd w:val="clear" w:color="auto" w:fill="auto"/>
            <w:noWrap/>
            <w:vAlign w:val="center"/>
          </w:tcPr>
          <w:p w14:paraId="7608F475"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40</w:t>
            </w:r>
          </w:p>
        </w:tc>
        <w:tc>
          <w:tcPr>
            <w:tcW w:w="380" w:type="pct"/>
            <w:tcBorders>
              <w:left w:val="single" w:sz="4" w:space="0" w:color="auto"/>
              <w:right w:val="single" w:sz="4" w:space="0" w:color="auto"/>
            </w:tcBorders>
            <w:shd w:val="clear" w:color="auto" w:fill="auto"/>
            <w:noWrap/>
            <w:vAlign w:val="center"/>
          </w:tcPr>
          <w:p w14:paraId="50971E65"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9</w:t>
            </w:r>
          </w:p>
        </w:tc>
        <w:tc>
          <w:tcPr>
            <w:tcW w:w="384" w:type="pct"/>
            <w:tcBorders>
              <w:left w:val="single" w:sz="4" w:space="0" w:color="auto"/>
              <w:right w:val="single" w:sz="4" w:space="0" w:color="auto"/>
            </w:tcBorders>
            <w:shd w:val="clear" w:color="auto" w:fill="auto"/>
            <w:noWrap/>
            <w:vAlign w:val="center"/>
          </w:tcPr>
          <w:p w14:paraId="5075E620"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7</w:t>
            </w:r>
          </w:p>
        </w:tc>
        <w:tc>
          <w:tcPr>
            <w:tcW w:w="380" w:type="pct"/>
            <w:tcBorders>
              <w:left w:val="single" w:sz="4" w:space="0" w:color="auto"/>
              <w:right w:val="single" w:sz="4" w:space="0" w:color="auto"/>
            </w:tcBorders>
            <w:shd w:val="clear" w:color="auto" w:fill="auto"/>
            <w:noWrap/>
            <w:vAlign w:val="center"/>
          </w:tcPr>
          <w:p w14:paraId="560A46DF"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tcPr>
          <w:p w14:paraId="634DAC68"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0</w:t>
            </w:r>
          </w:p>
        </w:tc>
        <w:tc>
          <w:tcPr>
            <w:tcW w:w="373" w:type="pct"/>
            <w:tcBorders>
              <w:left w:val="single" w:sz="4" w:space="0" w:color="auto"/>
            </w:tcBorders>
            <w:shd w:val="clear" w:color="auto" w:fill="auto"/>
            <w:noWrap/>
            <w:vAlign w:val="center"/>
          </w:tcPr>
          <w:p w14:paraId="35DBF1FD"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0</w:t>
            </w:r>
          </w:p>
        </w:tc>
      </w:tr>
      <w:tr w:rsidR="003F66B7" w:rsidRPr="00062C86" w14:paraId="1CC883A0" w14:textId="77777777" w:rsidTr="00F20A85">
        <w:trPr>
          <w:trHeight w:val="300"/>
          <w:jc w:val="center"/>
        </w:trPr>
        <w:tc>
          <w:tcPr>
            <w:tcW w:w="443" w:type="pct"/>
            <w:tcBorders>
              <w:right w:val="single" w:sz="4" w:space="0" w:color="auto"/>
            </w:tcBorders>
            <w:vAlign w:val="center"/>
          </w:tcPr>
          <w:p w14:paraId="0077186D"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2</w:t>
            </w:r>
          </w:p>
        </w:tc>
        <w:tc>
          <w:tcPr>
            <w:tcW w:w="379" w:type="pct"/>
            <w:tcBorders>
              <w:left w:val="single" w:sz="4" w:space="0" w:color="auto"/>
              <w:right w:val="single" w:sz="4" w:space="0" w:color="auto"/>
            </w:tcBorders>
            <w:shd w:val="clear" w:color="auto" w:fill="auto"/>
            <w:noWrap/>
            <w:vAlign w:val="center"/>
            <w:hideMark/>
          </w:tcPr>
          <w:p w14:paraId="73F0AEF0"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1</w:t>
            </w:r>
          </w:p>
        </w:tc>
        <w:tc>
          <w:tcPr>
            <w:tcW w:w="380" w:type="pct"/>
            <w:tcBorders>
              <w:left w:val="single" w:sz="4" w:space="0" w:color="auto"/>
              <w:right w:val="single" w:sz="4" w:space="0" w:color="auto"/>
            </w:tcBorders>
            <w:shd w:val="clear" w:color="auto" w:fill="auto"/>
            <w:noWrap/>
            <w:vAlign w:val="center"/>
            <w:hideMark/>
          </w:tcPr>
          <w:p w14:paraId="737426DF"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hideMark/>
          </w:tcPr>
          <w:p w14:paraId="4A041DCA"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3</w:t>
            </w:r>
          </w:p>
        </w:tc>
        <w:tc>
          <w:tcPr>
            <w:tcW w:w="384" w:type="pct"/>
            <w:tcBorders>
              <w:left w:val="single" w:sz="4" w:space="0" w:color="auto"/>
              <w:right w:val="single" w:sz="4" w:space="0" w:color="auto"/>
            </w:tcBorders>
            <w:shd w:val="clear" w:color="auto" w:fill="auto"/>
            <w:noWrap/>
            <w:vAlign w:val="center"/>
            <w:hideMark/>
          </w:tcPr>
          <w:p w14:paraId="1AF7B410"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12</w:t>
            </w:r>
          </w:p>
        </w:tc>
        <w:tc>
          <w:tcPr>
            <w:tcW w:w="379" w:type="pct"/>
            <w:tcBorders>
              <w:left w:val="single" w:sz="4" w:space="0" w:color="auto"/>
              <w:right w:val="single" w:sz="4" w:space="0" w:color="auto"/>
            </w:tcBorders>
            <w:shd w:val="clear" w:color="auto" w:fill="auto"/>
            <w:noWrap/>
            <w:vAlign w:val="center"/>
            <w:hideMark/>
          </w:tcPr>
          <w:p w14:paraId="2BC38FF2"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29</w:t>
            </w:r>
          </w:p>
        </w:tc>
        <w:tc>
          <w:tcPr>
            <w:tcW w:w="380" w:type="pct"/>
            <w:tcBorders>
              <w:left w:val="single" w:sz="4" w:space="0" w:color="auto"/>
              <w:right w:val="single" w:sz="4" w:space="0" w:color="auto"/>
            </w:tcBorders>
            <w:shd w:val="clear" w:color="auto" w:fill="auto"/>
            <w:noWrap/>
            <w:vAlign w:val="center"/>
            <w:hideMark/>
          </w:tcPr>
          <w:p w14:paraId="0876115B"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75</w:t>
            </w:r>
          </w:p>
        </w:tc>
        <w:tc>
          <w:tcPr>
            <w:tcW w:w="379" w:type="pct"/>
            <w:tcBorders>
              <w:left w:val="single" w:sz="4" w:space="0" w:color="auto"/>
              <w:right w:val="single" w:sz="4" w:space="0" w:color="auto"/>
            </w:tcBorders>
            <w:shd w:val="clear" w:color="auto" w:fill="auto"/>
            <w:noWrap/>
            <w:vAlign w:val="center"/>
            <w:hideMark/>
          </w:tcPr>
          <w:p w14:paraId="34848CC0"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45</w:t>
            </w:r>
          </w:p>
        </w:tc>
        <w:tc>
          <w:tcPr>
            <w:tcW w:w="380" w:type="pct"/>
            <w:tcBorders>
              <w:left w:val="single" w:sz="4" w:space="0" w:color="auto"/>
              <w:right w:val="single" w:sz="4" w:space="0" w:color="auto"/>
            </w:tcBorders>
            <w:shd w:val="clear" w:color="auto" w:fill="auto"/>
            <w:noWrap/>
            <w:vAlign w:val="center"/>
            <w:hideMark/>
          </w:tcPr>
          <w:p w14:paraId="5C188088"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7</w:t>
            </w:r>
          </w:p>
        </w:tc>
        <w:tc>
          <w:tcPr>
            <w:tcW w:w="384" w:type="pct"/>
            <w:tcBorders>
              <w:left w:val="single" w:sz="4" w:space="0" w:color="auto"/>
              <w:right w:val="single" w:sz="4" w:space="0" w:color="auto"/>
            </w:tcBorders>
            <w:shd w:val="clear" w:color="auto" w:fill="auto"/>
            <w:noWrap/>
            <w:vAlign w:val="center"/>
            <w:hideMark/>
          </w:tcPr>
          <w:p w14:paraId="3307D8FE"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8</w:t>
            </w:r>
          </w:p>
        </w:tc>
        <w:tc>
          <w:tcPr>
            <w:tcW w:w="380" w:type="pct"/>
            <w:tcBorders>
              <w:left w:val="single" w:sz="4" w:space="0" w:color="auto"/>
              <w:right w:val="single" w:sz="4" w:space="0" w:color="auto"/>
            </w:tcBorders>
            <w:shd w:val="clear" w:color="auto" w:fill="auto"/>
            <w:noWrap/>
            <w:vAlign w:val="center"/>
            <w:hideMark/>
          </w:tcPr>
          <w:p w14:paraId="4F1C5E37"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hideMark/>
          </w:tcPr>
          <w:p w14:paraId="0E574AEF"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0</w:t>
            </w:r>
          </w:p>
        </w:tc>
        <w:tc>
          <w:tcPr>
            <w:tcW w:w="373" w:type="pct"/>
            <w:tcBorders>
              <w:left w:val="single" w:sz="4" w:space="0" w:color="auto"/>
            </w:tcBorders>
            <w:shd w:val="clear" w:color="auto" w:fill="auto"/>
            <w:noWrap/>
            <w:vAlign w:val="center"/>
            <w:hideMark/>
          </w:tcPr>
          <w:p w14:paraId="45E27C54"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0</w:t>
            </w:r>
          </w:p>
        </w:tc>
      </w:tr>
      <w:tr w:rsidR="00F20A85" w:rsidRPr="00062C86" w14:paraId="6854E3E6" w14:textId="77777777" w:rsidTr="00F20A85">
        <w:trPr>
          <w:trHeight w:val="300"/>
          <w:jc w:val="center"/>
        </w:trPr>
        <w:tc>
          <w:tcPr>
            <w:tcW w:w="443" w:type="pct"/>
            <w:tcBorders>
              <w:right w:val="single" w:sz="4" w:space="0" w:color="auto"/>
            </w:tcBorders>
            <w:vAlign w:val="center"/>
          </w:tcPr>
          <w:p w14:paraId="536E542F"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3</w:t>
            </w:r>
          </w:p>
        </w:tc>
        <w:tc>
          <w:tcPr>
            <w:tcW w:w="379" w:type="pct"/>
            <w:tcBorders>
              <w:left w:val="single" w:sz="4" w:space="0" w:color="auto"/>
              <w:right w:val="single" w:sz="4" w:space="0" w:color="auto"/>
            </w:tcBorders>
            <w:shd w:val="clear" w:color="auto" w:fill="auto"/>
            <w:noWrap/>
            <w:vAlign w:val="center"/>
          </w:tcPr>
          <w:p w14:paraId="4AA07EB8"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0A2A250D"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14:paraId="0DDC0CC9"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2</w:t>
            </w:r>
          </w:p>
        </w:tc>
        <w:tc>
          <w:tcPr>
            <w:tcW w:w="384" w:type="pct"/>
            <w:tcBorders>
              <w:left w:val="single" w:sz="4" w:space="0" w:color="auto"/>
              <w:right w:val="single" w:sz="4" w:space="0" w:color="auto"/>
            </w:tcBorders>
            <w:shd w:val="clear" w:color="auto" w:fill="auto"/>
            <w:noWrap/>
            <w:vAlign w:val="center"/>
          </w:tcPr>
          <w:p w14:paraId="4DE3432D"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14:paraId="2294EC1E" w14:textId="77777777" w:rsidR="00F20A85" w:rsidRPr="00FE6E41" w:rsidRDefault="00F20A85" w:rsidP="007D2575">
            <w:pPr>
              <w:keepNext/>
              <w:spacing w:before="0"/>
              <w:jc w:val="center"/>
              <w:rPr>
                <w:rFonts w:eastAsia="Times New Roman"/>
                <w:color w:val="000000"/>
              </w:rPr>
            </w:pPr>
            <w:r w:rsidRPr="00FE6E41">
              <w:rPr>
                <w:color w:val="000000"/>
              </w:rPr>
              <w:t>25</w:t>
            </w:r>
          </w:p>
        </w:tc>
        <w:tc>
          <w:tcPr>
            <w:tcW w:w="380" w:type="pct"/>
            <w:tcBorders>
              <w:left w:val="single" w:sz="4" w:space="0" w:color="auto"/>
              <w:right w:val="single" w:sz="4" w:space="0" w:color="auto"/>
            </w:tcBorders>
            <w:shd w:val="clear" w:color="auto" w:fill="auto"/>
            <w:noWrap/>
            <w:vAlign w:val="center"/>
          </w:tcPr>
          <w:p w14:paraId="4632FB69" w14:textId="77777777" w:rsidR="00F20A85" w:rsidRPr="00FE6E41" w:rsidRDefault="00F20A85" w:rsidP="007D2575">
            <w:pPr>
              <w:keepNext/>
              <w:spacing w:before="0"/>
              <w:jc w:val="center"/>
              <w:rPr>
                <w:rFonts w:eastAsia="Times New Roman"/>
                <w:color w:val="000000"/>
              </w:rPr>
            </w:pPr>
            <w:r w:rsidRPr="00FE6E41">
              <w:rPr>
                <w:color w:val="000000"/>
              </w:rPr>
              <w:t>75</w:t>
            </w:r>
          </w:p>
        </w:tc>
        <w:tc>
          <w:tcPr>
            <w:tcW w:w="379" w:type="pct"/>
            <w:tcBorders>
              <w:left w:val="single" w:sz="4" w:space="0" w:color="auto"/>
              <w:right w:val="single" w:sz="4" w:space="0" w:color="auto"/>
            </w:tcBorders>
            <w:shd w:val="clear" w:color="auto" w:fill="auto"/>
            <w:noWrap/>
            <w:vAlign w:val="center"/>
          </w:tcPr>
          <w:p w14:paraId="2CE3D40C" w14:textId="77777777" w:rsidR="00F20A85" w:rsidRPr="00FE6E41" w:rsidRDefault="00F20A85" w:rsidP="007D2575">
            <w:pPr>
              <w:keepNext/>
              <w:spacing w:before="0"/>
              <w:jc w:val="center"/>
              <w:rPr>
                <w:rFonts w:eastAsia="Times New Roman"/>
                <w:color w:val="000000"/>
              </w:rPr>
            </w:pPr>
            <w:r w:rsidRPr="00FE6E41">
              <w:rPr>
                <w:color w:val="000000"/>
              </w:rPr>
              <w:t>48</w:t>
            </w:r>
          </w:p>
        </w:tc>
        <w:tc>
          <w:tcPr>
            <w:tcW w:w="380" w:type="pct"/>
            <w:tcBorders>
              <w:left w:val="single" w:sz="4" w:space="0" w:color="auto"/>
              <w:right w:val="single" w:sz="4" w:space="0" w:color="auto"/>
            </w:tcBorders>
            <w:shd w:val="clear" w:color="auto" w:fill="auto"/>
            <w:noWrap/>
            <w:vAlign w:val="center"/>
          </w:tcPr>
          <w:p w14:paraId="3B4A8F3A"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5</w:t>
            </w:r>
          </w:p>
        </w:tc>
        <w:tc>
          <w:tcPr>
            <w:tcW w:w="384" w:type="pct"/>
            <w:tcBorders>
              <w:left w:val="single" w:sz="4" w:space="0" w:color="auto"/>
              <w:right w:val="single" w:sz="4" w:space="0" w:color="auto"/>
            </w:tcBorders>
            <w:shd w:val="clear" w:color="auto" w:fill="auto"/>
            <w:noWrap/>
            <w:vAlign w:val="center"/>
          </w:tcPr>
          <w:p w14:paraId="366566C2"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9</w:t>
            </w:r>
          </w:p>
        </w:tc>
        <w:tc>
          <w:tcPr>
            <w:tcW w:w="380" w:type="pct"/>
            <w:tcBorders>
              <w:left w:val="single" w:sz="4" w:space="0" w:color="auto"/>
              <w:right w:val="single" w:sz="4" w:space="0" w:color="auto"/>
            </w:tcBorders>
            <w:shd w:val="clear" w:color="auto" w:fill="auto"/>
            <w:noWrap/>
            <w:vAlign w:val="center"/>
          </w:tcPr>
          <w:p w14:paraId="6B23ED47"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79" w:type="pct"/>
            <w:tcBorders>
              <w:left w:val="single" w:sz="4" w:space="0" w:color="auto"/>
              <w:right w:val="single" w:sz="4" w:space="0" w:color="auto"/>
            </w:tcBorders>
            <w:shd w:val="clear" w:color="auto" w:fill="auto"/>
            <w:noWrap/>
            <w:vAlign w:val="center"/>
          </w:tcPr>
          <w:p w14:paraId="5C529D99" w14:textId="77777777" w:rsidR="00F20A85" w:rsidRPr="00FE6E41" w:rsidRDefault="00F20A85" w:rsidP="007D2575">
            <w:pPr>
              <w:keepNext/>
              <w:spacing w:before="0"/>
              <w:jc w:val="center"/>
              <w:rPr>
                <w:rFonts w:eastAsia="Times New Roman"/>
                <w:color w:val="000000"/>
              </w:rPr>
            </w:pPr>
            <w:r w:rsidRPr="00FE6E41">
              <w:rPr>
                <w:color w:val="000000"/>
              </w:rPr>
              <w:t>1</w:t>
            </w:r>
          </w:p>
        </w:tc>
        <w:tc>
          <w:tcPr>
            <w:tcW w:w="373" w:type="pct"/>
            <w:tcBorders>
              <w:left w:val="single" w:sz="4" w:space="0" w:color="auto"/>
            </w:tcBorders>
            <w:shd w:val="clear" w:color="auto" w:fill="auto"/>
            <w:noWrap/>
            <w:vAlign w:val="center"/>
          </w:tcPr>
          <w:p w14:paraId="6874EA7E" w14:textId="77777777" w:rsidR="00F20A85" w:rsidRPr="00FE6E41" w:rsidRDefault="00F20A85" w:rsidP="007D2575">
            <w:pPr>
              <w:keepNext/>
              <w:spacing w:before="0"/>
              <w:jc w:val="center"/>
              <w:rPr>
                <w:rFonts w:eastAsia="Times New Roman"/>
                <w:color w:val="000000"/>
              </w:rPr>
            </w:pPr>
            <w:r w:rsidRPr="00FE6E41">
              <w:rPr>
                <w:color w:val="000000"/>
              </w:rPr>
              <w:t>0</w:t>
            </w:r>
          </w:p>
        </w:tc>
      </w:tr>
      <w:tr w:rsidR="00F20A85" w:rsidRPr="00062C86" w14:paraId="6958A6A4" w14:textId="77777777" w:rsidTr="00F20A85">
        <w:trPr>
          <w:trHeight w:val="300"/>
          <w:jc w:val="center"/>
        </w:trPr>
        <w:tc>
          <w:tcPr>
            <w:tcW w:w="443" w:type="pct"/>
            <w:tcBorders>
              <w:right w:val="single" w:sz="4" w:space="0" w:color="auto"/>
            </w:tcBorders>
            <w:vAlign w:val="center"/>
          </w:tcPr>
          <w:p w14:paraId="1BB7DFA0"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4</w:t>
            </w:r>
          </w:p>
        </w:tc>
        <w:tc>
          <w:tcPr>
            <w:tcW w:w="379" w:type="pct"/>
            <w:tcBorders>
              <w:left w:val="single" w:sz="4" w:space="0" w:color="auto"/>
              <w:right w:val="single" w:sz="4" w:space="0" w:color="auto"/>
            </w:tcBorders>
            <w:shd w:val="clear" w:color="auto" w:fill="auto"/>
            <w:noWrap/>
            <w:vAlign w:val="center"/>
          </w:tcPr>
          <w:p w14:paraId="780AB445"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4DB2AF48"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14:paraId="5AFB2C81"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4" w:type="pct"/>
            <w:tcBorders>
              <w:left w:val="single" w:sz="4" w:space="0" w:color="auto"/>
              <w:right w:val="single" w:sz="4" w:space="0" w:color="auto"/>
            </w:tcBorders>
            <w:shd w:val="clear" w:color="auto" w:fill="auto"/>
            <w:noWrap/>
            <w:vAlign w:val="center"/>
          </w:tcPr>
          <w:p w14:paraId="70E73869"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14:paraId="716C1565" w14:textId="77777777" w:rsidR="00F20A85" w:rsidRPr="00FE6E41" w:rsidRDefault="00F20A85" w:rsidP="007D2575">
            <w:pPr>
              <w:keepNext/>
              <w:spacing w:before="0"/>
              <w:jc w:val="center"/>
              <w:rPr>
                <w:rFonts w:eastAsia="Times New Roman"/>
                <w:color w:val="000000"/>
              </w:rPr>
            </w:pPr>
            <w:r w:rsidRPr="00FE6E41">
              <w:rPr>
                <w:color w:val="000000"/>
              </w:rPr>
              <w:t>22</w:t>
            </w:r>
          </w:p>
        </w:tc>
        <w:tc>
          <w:tcPr>
            <w:tcW w:w="380" w:type="pct"/>
            <w:tcBorders>
              <w:left w:val="single" w:sz="4" w:space="0" w:color="auto"/>
              <w:right w:val="single" w:sz="4" w:space="0" w:color="auto"/>
            </w:tcBorders>
            <w:shd w:val="clear" w:color="auto" w:fill="auto"/>
            <w:noWrap/>
            <w:vAlign w:val="center"/>
          </w:tcPr>
          <w:p w14:paraId="5A7DAA44" w14:textId="77777777" w:rsidR="00F20A85" w:rsidRPr="00FE6E41" w:rsidRDefault="00F20A85" w:rsidP="007D2575">
            <w:pPr>
              <w:keepNext/>
              <w:spacing w:before="0"/>
              <w:jc w:val="center"/>
              <w:rPr>
                <w:rFonts w:eastAsia="Times New Roman"/>
                <w:color w:val="000000"/>
              </w:rPr>
            </w:pPr>
            <w:r w:rsidRPr="00FE6E41">
              <w:rPr>
                <w:color w:val="000000"/>
              </w:rPr>
              <w:t>73</w:t>
            </w:r>
          </w:p>
        </w:tc>
        <w:tc>
          <w:tcPr>
            <w:tcW w:w="379" w:type="pct"/>
            <w:tcBorders>
              <w:left w:val="single" w:sz="4" w:space="0" w:color="auto"/>
              <w:right w:val="single" w:sz="4" w:space="0" w:color="auto"/>
            </w:tcBorders>
            <w:shd w:val="clear" w:color="auto" w:fill="auto"/>
            <w:noWrap/>
            <w:vAlign w:val="center"/>
          </w:tcPr>
          <w:p w14:paraId="21F9E62B" w14:textId="77777777" w:rsidR="00F20A85" w:rsidRPr="00FE6E41" w:rsidRDefault="00F20A85" w:rsidP="007D2575">
            <w:pPr>
              <w:keepNext/>
              <w:spacing w:before="0"/>
              <w:jc w:val="center"/>
              <w:rPr>
                <w:rFonts w:eastAsia="Times New Roman"/>
                <w:color w:val="000000"/>
              </w:rPr>
            </w:pPr>
            <w:r w:rsidRPr="00FE6E41">
              <w:rPr>
                <w:color w:val="000000"/>
              </w:rPr>
              <w:t>52</w:t>
            </w:r>
          </w:p>
        </w:tc>
        <w:tc>
          <w:tcPr>
            <w:tcW w:w="380" w:type="pct"/>
            <w:tcBorders>
              <w:left w:val="single" w:sz="4" w:space="0" w:color="auto"/>
              <w:right w:val="single" w:sz="4" w:space="0" w:color="auto"/>
            </w:tcBorders>
            <w:shd w:val="clear" w:color="auto" w:fill="auto"/>
            <w:noWrap/>
            <w:vAlign w:val="center"/>
          </w:tcPr>
          <w:p w14:paraId="0AFFD5F1"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3</w:t>
            </w:r>
          </w:p>
        </w:tc>
        <w:tc>
          <w:tcPr>
            <w:tcW w:w="384" w:type="pct"/>
            <w:tcBorders>
              <w:left w:val="single" w:sz="4" w:space="0" w:color="auto"/>
              <w:right w:val="single" w:sz="4" w:space="0" w:color="auto"/>
            </w:tcBorders>
            <w:shd w:val="clear" w:color="auto" w:fill="auto"/>
            <w:noWrap/>
            <w:vAlign w:val="center"/>
          </w:tcPr>
          <w:p w14:paraId="13BF3B9F"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10</w:t>
            </w:r>
          </w:p>
        </w:tc>
        <w:tc>
          <w:tcPr>
            <w:tcW w:w="380" w:type="pct"/>
            <w:tcBorders>
              <w:left w:val="single" w:sz="4" w:space="0" w:color="auto"/>
              <w:right w:val="single" w:sz="4" w:space="0" w:color="auto"/>
            </w:tcBorders>
            <w:shd w:val="clear" w:color="auto" w:fill="auto"/>
            <w:noWrap/>
            <w:vAlign w:val="center"/>
          </w:tcPr>
          <w:p w14:paraId="2A5EF7AA"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14:paraId="184FF161" w14:textId="77777777" w:rsidR="00F20A85" w:rsidRPr="00FE6E41" w:rsidRDefault="00F20A85" w:rsidP="007D2575">
            <w:pPr>
              <w:keepNext/>
              <w:spacing w:before="0"/>
              <w:jc w:val="center"/>
              <w:rPr>
                <w:rFonts w:eastAsia="Times New Roman"/>
                <w:color w:val="000000"/>
              </w:rPr>
            </w:pPr>
            <w:r w:rsidRPr="00FE6E41">
              <w:rPr>
                <w:color w:val="000000"/>
              </w:rPr>
              <w:t>1</w:t>
            </w:r>
          </w:p>
        </w:tc>
        <w:tc>
          <w:tcPr>
            <w:tcW w:w="373" w:type="pct"/>
            <w:tcBorders>
              <w:left w:val="single" w:sz="4" w:space="0" w:color="auto"/>
            </w:tcBorders>
            <w:shd w:val="clear" w:color="auto" w:fill="auto"/>
            <w:noWrap/>
            <w:vAlign w:val="center"/>
          </w:tcPr>
          <w:p w14:paraId="4DEBC7B1" w14:textId="77777777" w:rsidR="00F20A85" w:rsidRPr="00FE6E41" w:rsidRDefault="00F20A85" w:rsidP="007D2575">
            <w:pPr>
              <w:keepNext/>
              <w:spacing w:before="0"/>
              <w:jc w:val="center"/>
              <w:rPr>
                <w:rFonts w:eastAsia="Times New Roman"/>
                <w:color w:val="000000"/>
              </w:rPr>
            </w:pPr>
            <w:r w:rsidRPr="00FE6E41">
              <w:rPr>
                <w:color w:val="000000"/>
              </w:rPr>
              <w:t>0</w:t>
            </w:r>
          </w:p>
        </w:tc>
      </w:tr>
      <w:tr w:rsidR="00F20A85" w:rsidRPr="00062C86" w14:paraId="3DF56A27" w14:textId="77777777" w:rsidTr="00F20A85">
        <w:trPr>
          <w:trHeight w:val="300"/>
          <w:jc w:val="center"/>
        </w:trPr>
        <w:tc>
          <w:tcPr>
            <w:tcW w:w="443" w:type="pct"/>
            <w:tcBorders>
              <w:right w:val="single" w:sz="4" w:space="0" w:color="auto"/>
            </w:tcBorders>
            <w:vAlign w:val="center"/>
          </w:tcPr>
          <w:p w14:paraId="08FDDD83"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tcPr>
          <w:p w14:paraId="0E27AEB4"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2365E724"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14:paraId="176108F4"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84" w:type="pct"/>
            <w:tcBorders>
              <w:left w:val="single" w:sz="4" w:space="0" w:color="auto"/>
              <w:right w:val="single" w:sz="4" w:space="0" w:color="auto"/>
            </w:tcBorders>
            <w:shd w:val="clear" w:color="auto" w:fill="auto"/>
            <w:noWrap/>
            <w:vAlign w:val="center"/>
          </w:tcPr>
          <w:p w14:paraId="00A126F3"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14:paraId="415FF57E" w14:textId="77777777" w:rsidR="00F20A85" w:rsidRPr="00FE6E41" w:rsidRDefault="00F20A85" w:rsidP="007D2575">
            <w:pPr>
              <w:keepNext/>
              <w:spacing w:before="0"/>
              <w:jc w:val="center"/>
              <w:rPr>
                <w:rFonts w:eastAsia="Times New Roman"/>
                <w:color w:val="000000"/>
              </w:rPr>
            </w:pPr>
            <w:r w:rsidRPr="00FE6E41">
              <w:rPr>
                <w:color w:val="000000"/>
              </w:rPr>
              <w:t>18</w:t>
            </w:r>
          </w:p>
        </w:tc>
        <w:tc>
          <w:tcPr>
            <w:tcW w:w="380" w:type="pct"/>
            <w:tcBorders>
              <w:left w:val="single" w:sz="4" w:space="0" w:color="auto"/>
              <w:right w:val="single" w:sz="4" w:space="0" w:color="auto"/>
            </w:tcBorders>
            <w:shd w:val="clear" w:color="auto" w:fill="auto"/>
            <w:noWrap/>
            <w:vAlign w:val="center"/>
          </w:tcPr>
          <w:p w14:paraId="1959CBFA" w14:textId="77777777" w:rsidR="00F20A85" w:rsidRPr="00FE6E41" w:rsidRDefault="00F20A85" w:rsidP="007D2575">
            <w:pPr>
              <w:keepNext/>
              <w:spacing w:before="0"/>
              <w:jc w:val="center"/>
              <w:rPr>
                <w:rFonts w:eastAsia="Times New Roman"/>
                <w:color w:val="000000"/>
              </w:rPr>
            </w:pPr>
            <w:r w:rsidRPr="00FE6E41">
              <w:rPr>
                <w:color w:val="000000"/>
              </w:rPr>
              <w:t>72</w:t>
            </w:r>
          </w:p>
        </w:tc>
        <w:tc>
          <w:tcPr>
            <w:tcW w:w="379" w:type="pct"/>
            <w:tcBorders>
              <w:left w:val="single" w:sz="4" w:space="0" w:color="auto"/>
              <w:right w:val="single" w:sz="4" w:space="0" w:color="auto"/>
            </w:tcBorders>
            <w:shd w:val="clear" w:color="auto" w:fill="auto"/>
            <w:noWrap/>
            <w:vAlign w:val="center"/>
          </w:tcPr>
          <w:p w14:paraId="24F2F5A9" w14:textId="77777777" w:rsidR="00F20A85" w:rsidRPr="00FE6E41" w:rsidRDefault="00F20A85" w:rsidP="007D2575">
            <w:pPr>
              <w:keepNext/>
              <w:spacing w:before="0"/>
              <w:jc w:val="center"/>
              <w:rPr>
                <w:rFonts w:eastAsia="Times New Roman"/>
                <w:color w:val="000000"/>
              </w:rPr>
            </w:pPr>
            <w:r w:rsidRPr="00FE6E41">
              <w:rPr>
                <w:color w:val="000000"/>
              </w:rPr>
              <w:t>55</w:t>
            </w:r>
          </w:p>
        </w:tc>
        <w:tc>
          <w:tcPr>
            <w:tcW w:w="380" w:type="pct"/>
            <w:tcBorders>
              <w:left w:val="single" w:sz="4" w:space="0" w:color="auto"/>
              <w:right w:val="single" w:sz="4" w:space="0" w:color="auto"/>
            </w:tcBorders>
            <w:shd w:val="clear" w:color="auto" w:fill="auto"/>
            <w:noWrap/>
            <w:vAlign w:val="center"/>
          </w:tcPr>
          <w:p w14:paraId="17C724F2"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4" w:type="pct"/>
            <w:tcBorders>
              <w:left w:val="single" w:sz="4" w:space="0" w:color="auto"/>
              <w:right w:val="single" w:sz="4" w:space="0" w:color="auto"/>
            </w:tcBorders>
            <w:shd w:val="clear" w:color="auto" w:fill="auto"/>
            <w:noWrap/>
            <w:vAlign w:val="center"/>
          </w:tcPr>
          <w:p w14:paraId="4DE11581"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11</w:t>
            </w:r>
          </w:p>
        </w:tc>
        <w:tc>
          <w:tcPr>
            <w:tcW w:w="380" w:type="pct"/>
            <w:tcBorders>
              <w:left w:val="single" w:sz="4" w:space="0" w:color="auto"/>
              <w:right w:val="single" w:sz="4" w:space="0" w:color="auto"/>
            </w:tcBorders>
            <w:shd w:val="clear" w:color="auto" w:fill="auto"/>
            <w:noWrap/>
            <w:vAlign w:val="center"/>
          </w:tcPr>
          <w:p w14:paraId="4F02DB8A"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14:paraId="3BAD29A1" w14:textId="77777777" w:rsidR="00F20A85" w:rsidRPr="00FE6E41" w:rsidRDefault="00F20A85" w:rsidP="007D2575">
            <w:pPr>
              <w:keepNext/>
              <w:spacing w:before="0"/>
              <w:jc w:val="center"/>
              <w:rPr>
                <w:rFonts w:eastAsia="Times New Roman"/>
                <w:color w:val="000000"/>
              </w:rPr>
            </w:pPr>
            <w:r w:rsidRPr="00FE6E41">
              <w:rPr>
                <w:color w:val="000000"/>
              </w:rPr>
              <w:t>2</w:t>
            </w:r>
          </w:p>
        </w:tc>
        <w:tc>
          <w:tcPr>
            <w:tcW w:w="373" w:type="pct"/>
            <w:tcBorders>
              <w:left w:val="single" w:sz="4" w:space="0" w:color="auto"/>
            </w:tcBorders>
            <w:shd w:val="clear" w:color="auto" w:fill="auto"/>
            <w:noWrap/>
            <w:vAlign w:val="center"/>
          </w:tcPr>
          <w:p w14:paraId="7D22DFEC"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14:paraId="7E024D98" w14:textId="77777777" w:rsidTr="00F20A85">
        <w:trPr>
          <w:trHeight w:val="300"/>
          <w:jc w:val="center"/>
        </w:trPr>
        <w:tc>
          <w:tcPr>
            <w:tcW w:w="443" w:type="pct"/>
            <w:tcBorders>
              <w:right w:val="single" w:sz="4" w:space="0" w:color="auto"/>
            </w:tcBorders>
            <w:vAlign w:val="center"/>
          </w:tcPr>
          <w:p w14:paraId="0AF6391B"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6</w:t>
            </w:r>
          </w:p>
        </w:tc>
        <w:tc>
          <w:tcPr>
            <w:tcW w:w="379" w:type="pct"/>
            <w:tcBorders>
              <w:left w:val="single" w:sz="4" w:space="0" w:color="auto"/>
              <w:right w:val="single" w:sz="4" w:space="0" w:color="auto"/>
            </w:tcBorders>
            <w:shd w:val="clear" w:color="auto" w:fill="auto"/>
            <w:noWrap/>
            <w:vAlign w:val="center"/>
          </w:tcPr>
          <w:p w14:paraId="22F9799B"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57BAFD02"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14:paraId="3B891D6E" w14:textId="77777777" w:rsidR="00F20A85" w:rsidRPr="00FE6E41" w:rsidRDefault="00F20A85" w:rsidP="007D2575">
            <w:pPr>
              <w:keepNext/>
              <w:spacing w:before="0"/>
              <w:jc w:val="center"/>
              <w:rPr>
                <w:rFonts w:eastAsia="Times New Roman"/>
                <w:color w:val="000000"/>
              </w:rPr>
            </w:pPr>
            <w:r w:rsidRPr="00FE6E41">
              <w:rPr>
                <w:color w:val="000000"/>
              </w:rPr>
              <w:t>1</w:t>
            </w:r>
          </w:p>
        </w:tc>
        <w:tc>
          <w:tcPr>
            <w:tcW w:w="384" w:type="pct"/>
            <w:tcBorders>
              <w:left w:val="single" w:sz="4" w:space="0" w:color="auto"/>
              <w:right w:val="single" w:sz="4" w:space="0" w:color="auto"/>
            </w:tcBorders>
            <w:shd w:val="clear" w:color="auto" w:fill="auto"/>
            <w:noWrap/>
            <w:vAlign w:val="center"/>
          </w:tcPr>
          <w:p w14:paraId="163AC76D"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14:paraId="6801587E" w14:textId="77777777" w:rsidR="00F20A85" w:rsidRPr="00FE6E41" w:rsidRDefault="00F20A85" w:rsidP="007D2575">
            <w:pPr>
              <w:keepNext/>
              <w:spacing w:before="0"/>
              <w:jc w:val="center"/>
              <w:rPr>
                <w:rFonts w:eastAsia="Times New Roman"/>
                <w:color w:val="000000"/>
              </w:rPr>
            </w:pPr>
            <w:r w:rsidRPr="00FE6E41">
              <w:rPr>
                <w:color w:val="000000"/>
              </w:rPr>
              <w:t>14</w:t>
            </w:r>
          </w:p>
        </w:tc>
        <w:tc>
          <w:tcPr>
            <w:tcW w:w="380" w:type="pct"/>
            <w:tcBorders>
              <w:left w:val="single" w:sz="4" w:space="0" w:color="auto"/>
              <w:right w:val="single" w:sz="4" w:space="0" w:color="auto"/>
            </w:tcBorders>
            <w:shd w:val="clear" w:color="auto" w:fill="auto"/>
            <w:noWrap/>
            <w:vAlign w:val="center"/>
          </w:tcPr>
          <w:p w14:paraId="16ACC6F2" w14:textId="77777777" w:rsidR="00F20A85" w:rsidRPr="00FE6E41" w:rsidRDefault="00F20A85" w:rsidP="007D2575">
            <w:pPr>
              <w:keepNext/>
              <w:spacing w:before="0"/>
              <w:jc w:val="center"/>
              <w:rPr>
                <w:rFonts w:eastAsia="Times New Roman"/>
                <w:color w:val="000000"/>
              </w:rPr>
            </w:pPr>
            <w:r w:rsidRPr="00FE6E41">
              <w:rPr>
                <w:color w:val="000000"/>
              </w:rPr>
              <w:t>70</w:t>
            </w:r>
          </w:p>
        </w:tc>
        <w:tc>
          <w:tcPr>
            <w:tcW w:w="379" w:type="pct"/>
            <w:tcBorders>
              <w:left w:val="single" w:sz="4" w:space="0" w:color="auto"/>
              <w:right w:val="single" w:sz="4" w:space="0" w:color="auto"/>
            </w:tcBorders>
            <w:shd w:val="clear" w:color="auto" w:fill="auto"/>
            <w:noWrap/>
            <w:vAlign w:val="center"/>
          </w:tcPr>
          <w:p w14:paraId="7D58FE56" w14:textId="77777777" w:rsidR="00F20A85" w:rsidRPr="00FE6E41" w:rsidRDefault="00F20A85" w:rsidP="007D2575">
            <w:pPr>
              <w:keepNext/>
              <w:spacing w:before="0"/>
              <w:jc w:val="center"/>
              <w:rPr>
                <w:rFonts w:eastAsia="Times New Roman"/>
                <w:color w:val="000000"/>
              </w:rPr>
            </w:pPr>
            <w:r w:rsidRPr="00FE6E41">
              <w:rPr>
                <w:color w:val="000000"/>
              </w:rPr>
              <w:t>59</w:t>
            </w:r>
          </w:p>
        </w:tc>
        <w:tc>
          <w:tcPr>
            <w:tcW w:w="380" w:type="pct"/>
            <w:tcBorders>
              <w:left w:val="single" w:sz="4" w:space="0" w:color="auto"/>
              <w:right w:val="single" w:sz="4" w:space="0" w:color="auto"/>
            </w:tcBorders>
            <w:shd w:val="clear" w:color="auto" w:fill="auto"/>
            <w:noWrap/>
            <w:vAlign w:val="center"/>
          </w:tcPr>
          <w:p w14:paraId="5A2233EF" w14:textId="77777777" w:rsidR="00F20A85" w:rsidRPr="00FE6E41" w:rsidRDefault="00F20A85" w:rsidP="007D2575">
            <w:pPr>
              <w:keepNext/>
              <w:spacing w:before="0"/>
              <w:jc w:val="center"/>
              <w:rPr>
                <w:rFonts w:eastAsia="Times New Roman"/>
                <w:color w:val="000000"/>
              </w:rPr>
            </w:pPr>
            <w:r w:rsidRPr="00FE6E41">
              <w:rPr>
                <w:color w:val="000000"/>
              </w:rPr>
              <w:t>2</w:t>
            </w:r>
          </w:p>
        </w:tc>
        <w:tc>
          <w:tcPr>
            <w:tcW w:w="384" w:type="pct"/>
            <w:tcBorders>
              <w:left w:val="single" w:sz="4" w:space="0" w:color="auto"/>
              <w:right w:val="single" w:sz="4" w:space="0" w:color="auto"/>
            </w:tcBorders>
            <w:shd w:val="clear" w:color="auto" w:fill="auto"/>
            <w:noWrap/>
            <w:vAlign w:val="center"/>
          </w:tcPr>
          <w:p w14:paraId="6D2F3A0E"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12</w:t>
            </w:r>
          </w:p>
        </w:tc>
        <w:tc>
          <w:tcPr>
            <w:tcW w:w="380" w:type="pct"/>
            <w:tcBorders>
              <w:left w:val="single" w:sz="4" w:space="0" w:color="auto"/>
              <w:right w:val="single" w:sz="4" w:space="0" w:color="auto"/>
            </w:tcBorders>
            <w:shd w:val="clear" w:color="auto" w:fill="auto"/>
            <w:noWrap/>
            <w:vAlign w:val="center"/>
          </w:tcPr>
          <w:p w14:paraId="47D309F2" w14:textId="77777777" w:rsidR="00F20A85" w:rsidRPr="00FE6E41" w:rsidRDefault="00F20A85" w:rsidP="007D2575">
            <w:pPr>
              <w:keepNext/>
              <w:spacing w:before="0"/>
              <w:jc w:val="center"/>
              <w:rPr>
                <w:rFonts w:eastAsia="Times New Roman"/>
                <w:color w:val="000000"/>
              </w:rPr>
            </w:pPr>
            <w:r w:rsidRPr="00FE6E41">
              <w:rPr>
                <w:color w:val="000000"/>
              </w:rPr>
              <w:t>3</w:t>
            </w:r>
          </w:p>
        </w:tc>
        <w:tc>
          <w:tcPr>
            <w:tcW w:w="379" w:type="pct"/>
            <w:tcBorders>
              <w:left w:val="single" w:sz="4" w:space="0" w:color="auto"/>
              <w:right w:val="single" w:sz="4" w:space="0" w:color="auto"/>
            </w:tcBorders>
            <w:shd w:val="clear" w:color="auto" w:fill="auto"/>
            <w:noWrap/>
            <w:vAlign w:val="center"/>
          </w:tcPr>
          <w:p w14:paraId="06316142" w14:textId="77777777" w:rsidR="00F20A85" w:rsidRPr="00FE6E41" w:rsidRDefault="00F20A85" w:rsidP="007D2575">
            <w:pPr>
              <w:keepNext/>
              <w:spacing w:before="0"/>
              <w:jc w:val="center"/>
              <w:rPr>
                <w:rFonts w:eastAsia="Times New Roman"/>
                <w:color w:val="000000"/>
              </w:rPr>
            </w:pPr>
            <w:r w:rsidRPr="00FE6E41">
              <w:rPr>
                <w:color w:val="000000"/>
              </w:rPr>
              <w:t>2</w:t>
            </w:r>
          </w:p>
        </w:tc>
        <w:tc>
          <w:tcPr>
            <w:tcW w:w="373" w:type="pct"/>
            <w:tcBorders>
              <w:left w:val="single" w:sz="4" w:space="0" w:color="auto"/>
            </w:tcBorders>
            <w:shd w:val="clear" w:color="auto" w:fill="auto"/>
            <w:noWrap/>
            <w:vAlign w:val="center"/>
          </w:tcPr>
          <w:p w14:paraId="2F6CDA5F"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14:paraId="0B846456" w14:textId="77777777" w:rsidTr="00F20A85">
        <w:trPr>
          <w:trHeight w:val="300"/>
          <w:jc w:val="center"/>
        </w:trPr>
        <w:tc>
          <w:tcPr>
            <w:tcW w:w="443" w:type="pct"/>
            <w:tcBorders>
              <w:right w:val="single" w:sz="4" w:space="0" w:color="auto"/>
            </w:tcBorders>
            <w:vAlign w:val="center"/>
          </w:tcPr>
          <w:p w14:paraId="3967AD51"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7</w:t>
            </w:r>
          </w:p>
        </w:tc>
        <w:tc>
          <w:tcPr>
            <w:tcW w:w="379" w:type="pct"/>
            <w:tcBorders>
              <w:left w:val="single" w:sz="4" w:space="0" w:color="auto"/>
              <w:right w:val="single" w:sz="4" w:space="0" w:color="auto"/>
            </w:tcBorders>
            <w:shd w:val="clear" w:color="auto" w:fill="auto"/>
            <w:noWrap/>
            <w:vAlign w:val="center"/>
          </w:tcPr>
          <w:p w14:paraId="5970C1E2"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55CAE38D" w14:textId="77777777" w:rsidR="00F20A85" w:rsidRPr="00FE6E41" w:rsidRDefault="00F20A85" w:rsidP="007D2575">
            <w:pPr>
              <w:keepNext/>
              <w:spacing w:before="0"/>
              <w:jc w:val="center"/>
              <w:rPr>
                <w:rFonts w:eastAsia="Times New Roman"/>
                <w:color w:val="000000"/>
              </w:rPr>
            </w:pPr>
            <w:r w:rsidRPr="00FE6E41">
              <w:rPr>
                <w:color w:val="000000"/>
              </w:rPr>
              <w:t>3</w:t>
            </w:r>
          </w:p>
        </w:tc>
        <w:tc>
          <w:tcPr>
            <w:tcW w:w="379" w:type="pct"/>
            <w:tcBorders>
              <w:left w:val="single" w:sz="4" w:space="0" w:color="auto"/>
              <w:right w:val="single" w:sz="4" w:space="0" w:color="auto"/>
            </w:tcBorders>
            <w:shd w:val="clear" w:color="auto" w:fill="auto"/>
            <w:noWrap/>
            <w:vAlign w:val="center"/>
          </w:tcPr>
          <w:p w14:paraId="63887A01" w14:textId="77777777" w:rsidR="00F20A85" w:rsidRPr="00FE6E41" w:rsidRDefault="00F20A85" w:rsidP="007D2575">
            <w:pPr>
              <w:keepNext/>
              <w:spacing w:before="0"/>
              <w:jc w:val="center"/>
              <w:rPr>
                <w:rFonts w:eastAsia="Times New Roman"/>
                <w:color w:val="000000"/>
              </w:rPr>
            </w:pPr>
            <w:r w:rsidRPr="00FE6E41">
              <w:rPr>
                <w:color w:val="000000"/>
              </w:rPr>
              <w:t>1</w:t>
            </w:r>
          </w:p>
        </w:tc>
        <w:tc>
          <w:tcPr>
            <w:tcW w:w="384" w:type="pct"/>
            <w:tcBorders>
              <w:left w:val="single" w:sz="4" w:space="0" w:color="auto"/>
              <w:right w:val="single" w:sz="4" w:space="0" w:color="auto"/>
            </w:tcBorders>
            <w:shd w:val="clear" w:color="auto" w:fill="auto"/>
            <w:noWrap/>
            <w:vAlign w:val="center"/>
          </w:tcPr>
          <w:p w14:paraId="05BD53C8"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14:paraId="4B43C3D9" w14:textId="77777777" w:rsidR="00F20A85" w:rsidRPr="00FE6E41" w:rsidRDefault="00F20A85" w:rsidP="007D2575">
            <w:pPr>
              <w:keepNext/>
              <w:spacing w:before="0"/>
              <w:jc w:val="center"/>
              <w:rPr>
                <w:rFonts w:eastAsia="Times New Roman"/>
                <w:color w:val="000000"/>
              </w:rPr>
            </w:pPr>
            <w:r w:rsidRPr="00FE6E41">
              <w:rPr>
                <w:color w:val="000000"/>
              </w:rPr>
              <w:t>11</w:t>
            </w:r>
          </w:p>
        </w:tc>
        <w:tc>
          <w:tcPr>
            <w:tcW w:w="380" w:type="pct"/>
            <w:tcBorders>
              <w:left w:val="single" w:sz="4" w:space="0" w:color="auto"/>
              <w:right w:val="single" w:sz="4" w:space="0" w:color="auto"/>
            </w:tcBorders>
            <w:shd w:val="clear" w:color="auto" w:fill="auto"/>
            <w:noWrap/>
            <w:vAlign w:val="center"/>
          </w:tcPr>
          <w:p w14:paraId="01BD2B69" w14:textId="77777777" w:rsidR="00F20A85" w:rsidRPr="00FE6E41" w:rsidRDefault="00F20A85" w:rsidP="007D2575">
            <w:pPr>
              <w:keepNext/>
              <w:spacing w:before="0"/>
              <w:jc w:val="center"/>
              <w:rPr>
                <w:rFonts w:eastAsia="Times New Roman"/>
                <w:color w:val="000000"/>
              </w:rPr>
            </w:pPr>
            <w:r w:rsidRPr="00FE6E41">
              <w:rPr>
                <w:color w:val="000000"/>
              </w:rPr>
              <w:t>68</w:t>
            </w:r>
          </w:p>
        </w:tc>
        <w:tc>
          <w:tcPr>
            <w:tcW w:w="379" w:type="pct"/>
            <w:tcBorders>
              <w:left w:val="single" w:sz="4" w:space="0" w:color="auto"/>
              <w:right w:val="single" w:sz="4" w:space="0" w:color="auto"/>
            </w:tcBorders>
            <w:shd w:val="clear" w:color="auto" w:fill="auto"/>
            <w:noWrap/>
            <w:vAlign w:val="center"/>
          </w:tcPr>
          <w:p w14:paraId="51370AE0" w14:textId="77777777" w:rsidR="00F20A85" w:rsidRPr="00FE6E41" w:rsidRDefault="00F20A85" w:rsidP="007D2575">
            <w:pPr>
              <w:keepNext/>
              <w:spacing w:before="0"/>
              <w:jc w:val="center"/>
              <w:rPr>
                <w:rFonts w:eastAsia="Times New Roman"/>
                <w:color w:val="000000"/>
              </w:rPr>
            </w:pPr>
            <w:r w:rsidRPr="00FE6E41">
              <w:rPr>
                <w:color w:val="000000"/>
              </w:rPr>
              <w:t>62</w:t>
            </w:r>
          </w:p>
        </w:tc>
        <w:tc>
          <w:tcPr>
            <w:tcW w:w="380" w:type="pct"/>
            <w:tcBorders>
              <w:left w:val="single" w:sz="4" w:space="0" w:color="auto"/>
              <w:right w:val="single" w:sz="4" w:space="0" w:color="auto"/>
            </w:tcBorders>
            <w:shd w:val="clear" w:color="auto" w:fill="auto"/>
            <w:noWrap/>
            <w:vAlign w:val="center"/>
          </w:tcPr>
          <w:p w14:paraId="47A901E7"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84" w:type="pct"/>
            <w:tcBorders>
              <w:left w:val="single" w:sz="4" w:space="0" w:color="auto"/>
              <w:right w:val="single" w:sz="4" w:space="0" w:color="auto"/>
            </w:tcBorders>
            <w:shd w:val="clear" w:color="auto" w:fill="auto"/>
            <w:noWrap/>
            <w:vAlign w:val="center"/>
          </w:tcPr>
          <w:p w14:paraId="39BAD32F"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12</w:t>
            </w:r>
          </w:p>
        </w:tc>
        <w:tc>
          <w:tcPr>
            <w:tcW w:w="380" w:type="pct"/>
            <w:tcBorders>
              <w:left w:val="single" w:sz="4" w:space="0" w:color="auto"/>
              <w:right w:val="single" w:sz="4" w:space="0" w:color="auto"/>
            </w:tcBorders>
            <w:shd w:val="clear" w:color="auto" w:fill="auto"/>
            <w:noWrap/>
            <w:vAlign w:val="center"/>
          </w:tcPr>
          <w:p w14:paraId="4F448ADD" w14:textId="77777777" w:rsidR="00F20A85" w:rsidRPr="00FE6E41" w:rsidRDefault="00F20A85" w:rsidP="007D2575">
            <w:pPr>
              <w:keepNext/>
              <w:spacing w:before="0"/>
              <w:jc w:val="center"/>
              <w:rPr>
                <w:rFonts w:eastAsia="Times New Roman"/>
                <w:color w:val="000000"/>
              </w:rPr>
            </w:pPr>
            <w:r w:rsidRPr="00FE6E41">
              <w:rPr>
                <w:color w:val="000000"/>
              </w:rPr>
              <w:t>3</w:t>
            </w:r>
          </w:p>
        </w:tc>
        <w:tc>
          <w:tcPr>
            <w:tcW w:w="379" w:type="pct"/>
            <w:tcBorders>
              <w:left w:val="single" w:sz="4" w:space="0" w:color="auto"/>
              <w:right w:val="single" w:sz="4" w:space="0" w:color="auto"/>
            </w:tcBorders>
            <w:shd w:val="clear" w:color="auto" w:fill="auto"/>
            <w:noWrap/>
            <w:vAlign w:val="center"/>
          </w:tcPr>
          <w:p w14:paraId="1390237E" w14:textId="77777777" w:rsidR="00F20A85" w:rsidRPr="00FE6E41" w:rsidRDefault="00F20A85" w:rsidP="007D2575">
            <w:pPr>
              <w:keepNext/>
              <w:spacing w:before="0"/>
              <w:jc w:val="center"/>
              <w:rPr>
                <w:rFonts w:eastAsia="Times New Roman"/>
                <w:color w:val="000000"/>
              </w:rPr>
            </w:pPr>
            <w:r w:rsidRPr="00FE6E41">
              <w:rPr>
                <w:color w:val="000000"/>
              </w:rPr>
              <w:t>2</w:t>
            </w:r>
          </w:p>
        </w:tc>
        <w:tc>
          <w:tcPr>
            <w:tcW w:w="373" w:type="pct"/>
            <w:tcBorders>
              <w:left w:val="single" w:sz="4" w:space="0" w:color="auto"/>
            </w:tcBorders>
            <w:shd w:val="clear" w:color="auto" w:fill="auto"/>
            <w:noWrap/>
            <w:vAlign w:val="center"/>
          </w:tcPr>
          <w:p w14:paraId="1BAE5F22"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3F66B7" w:rsidRPr="00062C86" w14:paraId="15AD995C" w14:textId="77777777" w:rsidTr="00F20A85">
        <w:trPr>
          <w:trHeight w:val="300"/>
          <w:jc w:val="center"/>
        </w:trPr>
        <w:tc>
          <w:tcPr>
            <w:tcW w:w="443" w:type="pct"/>
            <w:tcBorders>
              <w:right w:val="single" w:sz="4" w:space="0" w:color="auto"/>
            </w:tcBorders>
            <w:vAlign w:val="center"/>
          </w:tcPr>
          <w:p w14:paraId="7109E791"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8</w:t>
            </w:r>
          </w:p>
        </w:tc>
        <w:tc>
          <w:tcPr>
            <w:tcW w:w="379" w:type="pct"/>
            <w:tcBorders>
              <w:left w:val="single" w:sz="4" w:space="0" w:color="auto"/>
              <w:right w:val="single" w:sz="4" w:space="0" w:color="auto"/>
            </w:tcBorders>
            <w:shd w:val="clear" w:color="auto" w:fill="auto"/>
            <w:noWrap/>
            <w:vAlign w:val="center"/>
            <w:hideMark/>
          </w:tcPr>
          <w:p w14:paraId="2405ABF3"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w:t>
            </w:r>
          </w:p>
        </w:tc>
        <w:tc>
          <w:tcPr>
            <w:tcW w:w="380" w:type="pct"/>
            <w:tcBorders>
              <w:left w:val="single" w:sz="4" w:space="0" w:color="auto"/>
              <w:right w:val="single" w:sz="4" w:space="0" w:color="auto"/>
            </w:tcBorders>
            <w:shd w:val="clear" w:color="auto" w:fill="auto"/>
            <w:noWrap/>
            <w:vAlign w:val="center"/>
            <w:hideMark/>
          </w:tcPr>
          <w:p w14:paraId="08A24FF0"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3</w:t>
            </w:r>
          </w:p>
        </w:tc>
        <w:tc>
          <w:tcPr>
            <w:tcW w:w="379" w:type="pct"/>
            <w:tcBorders>
              <w:left w:val="single" w:sz="4" w:space="0" w:color="auto"/>
              <w:right w:val="single" w:sz="4" w:space="0" w:color="auto"/>
            </w:tcBorders>
            <w:shd w:val="clear" w:color="auto" w:fill="auto"/>
            <w:noWrap/>
            <w:vAlign w:val="center"/>
            <w:hideMark/>
          </w:tcPr>
          <w:p w14:paraId="55E168AD"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2</w:t>
            </w:r>
          </w:p>
        </w:tc>
        <w:tc>
          <w:tcPr>
            <w:tcW w:w="384" w:type="pct"/>
            <w:tcBorders>
              <w:left w:val="single" w:sz="4" w:space="0" w:color="auto"/>
              <w:right w:val="single" w:sz="4" w:space="0" w:color="auto"/>
            </w:tcBorders>
            <w:shd w:val="clear" w:color="auto" w:fill="auto"/>
            <w:noWrap/>
            <w:vAlign w:val="center"/>
            <w:hideMark/>
          </w:tcPr>
          <w:p w14:paraId="4379A16B"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13</w:t>
            </w:r>
          </w:p>
        </w:tc>
        <w:tc>
          <w:tcPr>
            <w:tcW w:w="379" w:type="pct"/>
            <w:tcBorders>
              <w:left w:val="single" w:sz="4" w:space="0" w:color="auto"/>
              <w:right w:val="single" w:sz="4" w:space="0" w:color="auto"/>
            </w:tcBorders>
            <w:shd w:val="clear" w:color="auto" w:fill="auto"/>
            <w:noWrap/>
            <w:vAlign w:val="center"/>
            <w:hideMark/>
          </w:tcPr>
          <w:p w14:paraId="2C326748"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8</w:t>
            </w:r>
          </w:p>
        </w:tc>
        <w:tc>
          <w:tcPr>
            <w:tcW w:w="380" w:type="pct"/>
            <w:tcBorders>
              <w:left w:val="single" w:sz="4" w:space="0" w:color="auto"/>
              <w:right w:val="single" w:sz="4" w:space="0" w:color="auto"/>
            </w:tcBorders>
            <w:shd w:val="clear" w:color="auto" w:fill="auto"/>
            <w:noWrap/>
            <w:vAlign w:val="center"/>
            <w:hideMark/>
          </w:tcPr>
          <w:p w14:paraId="24B0EDBB"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65</w:t>
            </w:r>
          </w:p>
        </w:tc>
        <w:tc>
          <w:tcPr>
            <w:tcW w:w="379" w:type="pct"/>
            <w:tcBorders>
              <w:left w:val="single" w:sz="4" w:space="0" w:color="auto"/>
              <w:right w:val="single" w:sz="4" w:space="0" w:color="auto"/>
            </w:tcBorders>
            <w:shd w:val="clear" w:color="auto" w:fill="auto"/>
            <w:noWrap/>
            <w:vAlign w:val="center"/>
            <w:hideMark/>
          </w:tcPr>
          <w:p w14:paraId="329CD7BB"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65</w:t>
            </w:r>
          </w:p>
        </w:tc>
        <w:tc>
          <w:tcPr>
            <w:tcW w:w="380" w:type="pct"/>
            <w:tcBorders>
              <w:left w:val="single" w:sz="4" w:space="0" w:color="auto"/>
              <w:right w:val="single" w:sz="4" w:space="0" w:color="auto"/>
            </w:tcBorders>
            <w:shd w:val="clear" w:color="auto" w:fill="auto"/>
            <w:noWrap/>
            <w:vAlign w:val="center"/>
            <w:hideMark/>
          </w:tcPr>
          <w:p w14:paraId="460CEEA2"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8</w:t>
            </w:r>
          </w:p>
        </w:tc>
        <w:tc>
          <w:tcPr>
            <w:tcW w:w="384" w:type="pct"/>
            <w:tcBorders>
              <w:left w:val="single" w:sz="4" w:space="0" w:color="auto"/>
              <w:right w:val="single" w:sz="4" w:space="0" w:color="auto"/>
            </w:tcBorders>
            <w:shd w:val="clear" w:color="auto" w:fill="auto"/>
            <w:noWrap/>
            <w:vAlign w:val="center"/>
            <w:hideMark/>
          </w:tcPr>
          <w:p w14:paraId="792BA48D"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13</w:t>
            </w:r>
          </w:p>
        </w:tc>
        <w:tc>
          <w:tcPr>
            <w:tcW w:w="380" w:type="pct"/>
            <w:tcBorders>
              <w:left w:val="single" w:sz="4" w:space="0" w:color="auto"/>
              <w:right w:val="single" w:sz="4" w:space="0" w:color="auto"/>
            </w:tcBorders>
            <w:shd w:val="clear" w:color="auto" w:fill="auto"/>
            <w:noWrap/>
            <w:vAlign w:val="center"/>
            <w:hideMark/>
          </w:tcPr>
          <w:p w14:paraId="1A549E0D"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2</w:t>
            </w:r>
          </w:p>
        </w:tc>
        <w:tc>
          <w:tcPr>
            <w:tcW w:w="379" w:type="pct"/>
            <w:tcBorders>
              <w:left w:val="single" w:sz="4" w:space="0" w:color="auto"/>
              <w:right w:val="single" w:sz="4" w:space="0" w:color="auto"/>
            </w:tcBorders>
            <w:shd w:val="clear" w:color="auto" w:fill="auto"/>
            <w:noWrap/>
            <w:vAlign w:val="center"/>
            <w:hideMark/>
          </w:tcPr>
          <w:p w14:paraId="3B4010B2"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3</w:t>
            </w:r>
          </w:p>
        </w:tc>
        <w:tc>
          <w:tcPr>
            <w:tcW w:w="373" w:type="pct"/>
            <w:tcBorders>
              <w:left w:val="single" w:sz="4" w:space="0" w:color="auto"/>
            </w:tcBorders>
            <w:shd w:val="clear" w:color="auto" w:fill="auto"/>
            <w:noWrap/>
            <w:vAlign w:val="center"/>
            <w:hideMark/>
          </w:tcPr>
          <w:p w14:paraId="23CD4A71"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w:t>
            </w:r>
          </w:p>
        </w:tc>
      </w:tr>
      <w:tr w:rsidR="00F20A85" w:rsidRPr="00062C86" w14:paraId="51A604AA" w14:textId="77777777" w:rsidTr="00F20A85">
        <w:trPr>
          <w:trHeight w:val="300"/>
          <w:jc w:val="center"/>
        </w:trPr>
        <w:tc>
          <w:tcPr>
            <w:tcW w:w="443" w:type="pct"/>
            <w:tcBorders>
              <w:right w:val="single" w:sz="4" w:space="0" w:color="auto"/>
            </w:tcBorders>
            <w:vAlign w:val="center"/>
          </w:tcPr>
          <w:p w14:paraId="3FE11CC3"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9</w:t>
            </w:r>
          </w:p>
        </w:tc>
        <w:tc>
          <w:tcPr>
            <w:tcW w:w="379" w:type="pct"/>
            <w:tcBorders>
              <w:left w:val="single" w:sz="4" w:space="0" w:color="auto"/>
              <w:right w:val="single" w:sz="4" w:space="0" w:color="auto"/>
            </w:tcBorders>
            <w:shd w:val="clear" w:color="auto" w:fill="auto"/>
            <w:noWrap/>
            <w:vAlign w:val="center"/>
          </w:tcPr>
          <w:p w14:paraId="3A19437A"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763E629A" w14:textId="77777777" w:rsidR="00F20A85" w:rsidRPr="00FE6E41" w:rsidRDefault="00F20A85" w:rsidP="007D2575">
            <w:pPr>
              <w:keepNext/>
              <w:spacing w:before="0"/>
              <w:jc w:val="center"/>
              <w:rPr>
                <w:rFonts w:eastAsia="Times New Roman"/>
                <w:color w:val="000000"/>
              </w:rPr>
            </w:pPr>
            <w:r w:rsidRPr="00FE6E41">
              <w:rPr>
                <w:color w:val="000000"/>
              </w:rPr>
              <w:t>2</w:t>
            </w:r>
          </w:p>
        </w:tc>
        <w:tc>
          <w:tcPr>
            <w:tcW w:w="379" w:type="pct"/>
            <w:tcBorders>
              <w:left w:val="single" w:sz="4" w:space="0" w:color="auto"/>
              <w:right w:val="single" w:sz="4" w:space="0" w:color="auto"/>
            </w:tcBorders>
            <w:shd w:val="clear" w:color="auto" w:fill="auto"/>
            <w:noWrap/>
            <w:vAlign w:val="center"/>
          </w:tcPr>
          <w:p w14:paraId="5259B27E" w14:textId="77777777" w:rsidR="00F20A85" w:rsidRPr="00FE6E41" w:rsidRDefault="00F20A85" w:rsidP="007D2575">
            <w:pPr>
              <w:keepNext/>
              <w:spacing w:before="0"/>
              <w:jc w:val="center"/>
              <w:rPr>
                <w:rFonts w:eastAsia="Times New Roman"/>
                <w:color w:val="000000"/>
              </w:rPr>
            </w:pPr>
            <w:r w:rsidRPr="00FE6E41">
              <w:rPr>
                <w:color w:val="000000"/>
              </w:rPr>
              <w:t>3</w:t>
            </w:r>
          </w:p>
        </w:tc>
        <w:tc>
          <w:tcPr>
            <w:tcW w:w="384" w:type="pct"/>
            <w:tcBorders>
              <w:left w:val="single" w:sz="4" w:space="0" w:color="auto"/>
              <w:right w:val="single" w:sz="4" w:space="0" w:color="auto"/>
            </w:tcBorders>
            <w:shd w:val="clear" w:color="auto" w:fill="auto"/>
            <w:noWrap/>
            <w:vAlign w:val="center"/>
          </w:tcPr>
          <w:p w14:paraId="5621720D"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12</w:t>
            </w:r>
          </w:p>
        </w:tc>
        <w:tc>
          <w:tcPr>
            <w:tcW w:w="379" w:type="pct"/>
            <w:tcBorders>
              <w:left w:val="single" w:sz="4" w:space="0" w:color="auto"/>
              <w:right w:val="single" w:sz="4" w:space="0" w:color="auto"/>
            </w:tcBorders>
            <w:shd w:val="clear" w:color="auto" w:fill="auto"/>
            <w:noWrap/>
            <w:vAlign w:val="center"/>
          </w:tcPr>
          <w:p w14:paraId="5C21343D"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80" w:type="pct"/>
            <w:tcBorders>
              <w:left w:val="single" w:sz="4" w:space="0" w:color="auto"/>
              <w:right w:val="single" w:sz="4" w:space="0" w:color="auto"/>
            </w:tcBorders>
            <w:shd w:val="clear" w:color="auto" w:fill="auto"/>
            <w:noWrap/>
            <w:vAlign w:val="center"/>
          </w:tcPr>
          <w:p w14:paraId="00DDE7FF" w14:textId="77777777" w:rsidR="00F20A85" w:rsidRPr="00FE6E41" w:rsidRDefault="00F20A85" w:rsidP="007D2575">
            <w:pPr>
              <w:keepNext/>
              <w:spacing w:before="0"/>
              <w:jc w:val="center"/>
              <w:rPr>
                <w:rFonts w:eastAsia="Times New Roman"/>
                <w:color w:val="000000"/>
              </w:rPr>
            </w:pPr>
            <w:r w:rsidRPr="00FE6E41">
              <w:rPr>
                <w:color w:val="000000"/>
              </w:rPr>
              <w:t>62</w:t>
            </w:r>
          </w:p>
        </w:tc>
        <w:tc>
          <w:tcPr>
            <w:tcW w:w="379" w:type="pct"/>
            <w:tcBorders>
              <w:left w:val="single" w:sz="4" w:space="0" w:color="auto"/>
              <w:right w:val="single" w:sz="4" w:space="0" w:color="auto"/>
            </w:tcBorders>
            <w:shd w:val="clear" w:color="auto" w:fill="auto"/>
            <w:noWrap/>
            <w:vAlign w:val="center"/>
          </w:tcPr>
          <w:p w14:paraId="5C19E153" w14:textId="77777777" w:rsidR="00F20A85" w:rsidRPr="00FE6E41" w:rsidRDefault="00F20A85" w:rsidP="007D2575">
            <w:pPr>
              <w:keepNext/>
              <w:spacing w:before="0"/>
              <w:jc w:val="center"/>
              <w:rPr>
                <w:rFonts w:eastAsia="Times New Roman"/>
                <w:color w:val="000000"/>
              </w:rPr>
            </w:pPr>
            <w:r w:rsidRPr="00FE6E41">
              <w:rPr>
                <w:color w:val="000000"/>
              </w:rPr>
              <w:t>68</w:t>
            </w:r>
          </w:p>
        </w:tc>
        <w:tc>
          <w:tcPr>
            <w:tcW w:w="380" w:type="pct"/>
            <w:tcBorders>
              <w:left w:val="single" w:sz="4" w:space="0" w:color="auto"/>
              <w:right w:val="single" w:sz="4" w:space="0" w:color="auto"/>
            </w:tcBorders>
            <w:shd w:val="clear" w:color="auto" w:fill="auto"/>
            <w:noWrap/>
            <w:vAlign w:val="center"/>
          </w:tcPr>
          <w:p w14:paraId="67E61620" w14:textId="77777777" w:rsidR="00F20A85" w:rsidRPr="00FE6E41" w:rsidRDefault="00F20A85" w:rsidP="007D2575">
            <w:pPr>
              <w:keepNext/>
              <w:spacing w:before="0"/>
              <w:jc w:val="center"/>
              <w:rPr>
                <w:rFonts w:eastAsia="Times New Roman"/>
                <w:color w:val="000000"/>
              </w:rPr>
            </w:pPr>
            <w:r w:rsidRPr="00FE6E41">
              <w:rPr>
                <w:color w:val="000000"/>
              </w:rPr>
              <w:t>11</w:t>
            </w:r>
          </w:p>
        </w:tc>
        <w:tc>
          <w:tcPr>
            <w:tcW w:w="384" w:type="pct"/>
            <w:tcBorders>
              <w:left w:val="single" w:sz="4" w:space="0" w:color="auto"/>
              <w:right w:val="single" w:sz="4" w:space="0" w:color="auto"/>
            </w:tcBorders>
            <w:shd w:val="clear" w:color="auto" w:fill="auto"/>
            <w:noWrap/>
            <w:vAlign w:val="center"/>
          </w:tcPr>
          <w:p w14:paraId="00EBC14A"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80" w:type="pct"/>
            <w:tcBorders>
              <w:left w:val="single" w:sz="4" w:space="0" w:color="auto"/>
              <w:right w:val="single" w:sz="4" w:space="0" w:color="auto"/>
            </w:tcBorders>
            <w:shd w:val="clear" w:color="auto" w:fill="auto"/>
            <w:noWrap/>
            <w:vAlign w:val="center"/>
          </w:tcPr>
          <w:p w14:paraId="6F62EA6E" w14:textId="77777777" w:rsidR="00F20A85" w:rsidRPr="00FE6E41" w:rsidRDefault="00F20A85" w:rsidP="007D2575">
            <w:pPr>
              <w:keepNext/>
              <w:spacing w:before="0"/>
              <w:jc w:val="center"/>
              <w:rPr>
                <w:rFonts w:eastAsia="Times New Roman"/>
                <w:color w:val="000000"/>
              </w:rPr>
            </w:pPr>
            <w:r w:rsidRPr="00FE6E41">
              <w:rPr>
                <w:color w:val="000000"/>
              </w:rPr>
              <w:t>1</w:t>
            </w:r>
          </w:p>
        </w:tc>
        <w:tc>
          <w:tcPr>
            <w:tcW w:w="379" w:type="pct"/>
            <w:tcBorders>
              <w:left w:val="single" w:sz="4" w:space="0" w:color="auto"/>
              <w:right w:val="single" w:sz="4" w:space="0" w:color="auto"/>
            </w:tcBorders>
            <w:shd w:val="clear" w:color="auto" w:fill="auto"/>
            <w:noWrap/>
            <w:vAlign w:val="center"/>
          </w:tcPr>
          <w:p w14:paraId="40C860CB" w14:textId="77777777" w:rsidR="00F20A85" w:rsidRPr="00FE6E41" w:rsidRDefault="00F20A85" w:rsidP="007D2575">
            <w:pPr>
              <w:keepNext/>
              <w:spacing w:before="0"/>
              <w:jc w:val="center"/>
              <w:rPr>
                <w:rFonts w:eastAsia="Times New Roman"/>
                <w:color w:val="000000"/>
              </w:rPr>
            </w:pPr>
            <w:r w:rsidRPr="00FE6E41">
              <w:rPr>
                <w:color w:val="000000"/>
              </w:rPr>
              <w:t>3</w:t>
            </w:r>
          </w:p>
        </w:tc>
        <w:tc>
          <w:tcPr>
            <w:tcW w:w="373" w:type="pct"/>
            <w:tcBorders>
              <w:left w:val="single" w:sz="4" w:space="0" w:color="auto"/>
            </w:tcBorders>
            <w:shd w:val="clear" w:color="auto" w:fill="auto"/>
            <w:noWrap/>
            <w:vAlign w:val="center"/>
          </w:tcPr>
          <w:p w14:paraId="6236213D"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3F66B7" w:rsidRPr="00062C86" w14:paraId="48673D67" w14:textId="77777777" w:rsidTr="00F20A85">
        <w:trPr>
          <w:trHeight w:val="300"/>
          <w:jc w:val="center"/>
        </w:trPr>
        <w:tc>
          <w:tcPr>
            <w:tcW w:w="443" w:type="pct"/>
            <w:tcBorders>
              <w:right w:val="single" w:sz="4" w:space="0" w:color="auto"/>
            </w:tcBorders>
            <w:vAlign w:val="center"/>
          </w:tcPr>
          <w:p w14:paraId="690DCFFD"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10</w:t>
            </w:r>
          </w:p>
        </w:tc>
        <w:tc>
          <w:tcPr>
            <w:tcW w:w="379" w:type="pct"/>
            <w:tcBorders>
              <w:left w:val="single" w:sz="4" w:space="0" w:color="auto"/>
              <w:right w:val="single" w:sz="4" w:space="0" w:color="auto"/>
            </w:tcBorders>
            <w:shd w:val="clear" w:color="auto" w:fill="auto"/>
            <w:noWrap/>
            <w:vAlign w:val="center"/>
            <w:hideMark/>
          </w:tcPr>
          <w:p w14:paraId="51F0FBC5"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w:t>
            </w:r>
          </w:p>
        </w:tc>
        <w:tc>
          <w:tcPr>
            <w:tcW w:w="380" w:type="pct"/>
            <w:tcBorders>
              <w:left w:val="single" w:sz="4" w:space="0" w:color="auto"/>
              <w:right w:val="single" w:sz="4" w:space="0" w:color="auto"/>
            </w:tcBorders>
            <w:shd w:val="clear" w:color="auto" w:fill="auto"/>
            <w:noWrap/>
            <w:vAlign w:val="center"/>
            <w:hideMark/>
          </w:tcPr>
          <w:p w14:paraId="24F78CC2"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2</w:t>
            </w:r>
          </w:p>
        </w:tc>
        <w:tc>
          <w:tcPr>
            <w:tcW w:w="379" w:type="pct"/>
            <w:tcBorders>
              <w:left w:val="single" w:sz="4" w:space="0" w:color="auto"/>
              <w:right w:val="single" w:sz="4" w:space="0" w:color="auto"/>
            </w:tcBorders>
            <w:shd w:val="clear" w:color="auto" w:fill="auto"/>
            <w:noWrap/>
            <w:vAlign w:val="center"/>
            <w:hideMark/>
          </w:tcPr>
          <w:p w14:paraId="47DFC04C"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3</w:t>
            </w:r>
          </w:p>
        </w:tc>
        <w:tc>
          <w:tcPr>
            <w:tcW w:w="384" w:type="pct"/>
            <w:tcBorders>
              <w:left w:val="single" w:sz="4" w:space="0" w:color="auto"/>
              <w:right w:val="single" w:sz="4" w:space="0" w:color="auto"/>
            </w:tcBorders>
            <w:shd w:val="clear" w:color="auto" w:fill="auto"/>
            <w:noWrap/>
            <w:vAlign w:val="center"/>
            <w:hideMark/>
          </w:tcPr>
          <w:p w14:paraId="6DE10AEF"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12</w:t>
            </w:r>
          </w:p>
        </w:tc>
        <w:tc>
          <w:tcPr>
            <w:tcW w:w="379" w:type="pct"/>
            <w:tcBorders>
              <w:left w:val="single" w:sz="4" w:space="0" w:color="auto"/>
              <w:right w:val="single" w:sz="4" w:space="0" w:color="auto"/>
            </w:tcBorders>
            <w:shd w:val="clear" w:color="auto" w:fill="auto"/>
            <w:noWrap/>
            <w:vAlign w:val="center"/>
            <w:hideMark/>
          </w:tcPr>
          <w:p w14:paraId="6D6D5F2B"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2</w:t>
            </w:r>
          </w:p>
        </w:tc>
        <w:tc>
          <w:tcPr>
            <w:tcW w:w="380" w:type="pct"/>
            <w:tcBorders>
              <w:left w:val="single" w:sz="4" w:space="0" w:color="auto"/>
              <w:right w:val="single" w:sz="4" w:space="0" w:color="auto"/>
            </w:tcBorders>
            <w:shd w:val="clear" w:color="auto" w:fill="auto"/>
            <w:noWrap/>
            <w:vAlign w:val="center"/>
            <w:hideMark/>
          </w:tcPr>
          <w:p w14:paraId="17E8E7A4"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59</w:t>
            </w:r>
          </w:p>
        </w:tc>
        <w:tc>
          <w:tcPr>
            <w:tcW w:w="379" w:type="pct"/>
            <w:tcBorders>
              <w:left w:val="single" w:sz="4" w:space="0" w:color="auto"/>
              <w:right w:val="single" w:sz="4" w:space="0" w:color="auto"/>
            </w:tcBorders>
            <w:shd w:val="clear" w:color="auto" w:fill="auto"/>
            <w:noWrap/>
            <w:vAlign w:val="center"/>
            <w:hideMark/>
          </w:tcPr>
          <w:p w14:paraId="5D0B2B29"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70</w:t>
            </w:r>
          </w:p>
        </w:tc>
        <w:tc>
          <w:tcPr>
            <w:tcW w:w="380" w:type="pct"/>
            <w:tcBorders>
              <w:left w:val="single" w:sz="4" w:space="0" w:color="auto"/>
              <w:right w:val="single" w:sz="4" w:space="0" w:color="auto"/>
            </w:tcBorders>
            <w:shd w:val="clear" w:color="auto" w:fill="auto"/>
            <w:noWrap/>
            <w:vAlign w:val="center"/>
            <w:hideMark/>
          </w:tcPr>
          <w:p w14:paraId="1083A0A9"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14</w:t>
            </w:r>
          </w:p>
        </w:tc>
        <w:tc>
          <w:tcPr>
            <w:tcW w:w="384" w:type="pct"/>
            <w:tcBorders>
              <w:left w:val="single" w:sz="4" w:space="0" w:color="auto"/>
              <w:right w:val="single" w:sz="4" w:space="0" w:color="auto"/>
            </w:tcBorders>
            <w:shd w:val="clear" w:color="auto" w:fill="auto"/>
            <w:noWrap/>
            <w:vAlign w:val="center"/>
            <w:hideMark/>
          </w:tcPr>
          <w:p w14:paraId="24B721ED"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13</w:t>
            </w:r>
          </w:p>
        </w:tc>
        <w:tc>
          <w:tcPr>
            <w:tcW w:w="380" w:type="pct"/>
            <w:tcBorders>
              <w:left w:val="single" w:sz="4" w:space="0" w:color="auto"/>
              <w:right w:val="single" w:sz="4" w:space="0" w:color="auto"/>
            </w:tcBorders>
            <w:shd w:val="clear" w:color="auto" w:fill="auto"/>
            <w:noWrap/>
            <w:vAlign w:val="center"/>
            <w:hideMark/>
          </w:tcPr>
          <w:p w14:paraId="209D5339"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1</w:t>
            </w:r>
          </w:p>
        </w:tc>
        <w:tc>
          <w:tcPr>
            <w:tcW w:w="379" w:type="pct"/>
            <w:tcBorders>
              <w:left w:val="single" w:sz="4" w:space="0" w:color="auto"/>
              <w:right w:val="single" w:sz="4" w:space="0" w:color="auto"/>
            </w:tcBorders>
            <w:shd w:val="clear" w:color="auto" w:fill="auto"/>
            <w:noWrap/>
            <w:vAlign w:val="center"/>
            <w:hideMark/>
          </w:tcPr>
          <w:p w14:paraId="4E8E682E"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4</w:t>
            </w:r>
          </w:p>
        </w:tc>
        <w:tc>
          <w:tcPr>
            <w:tcW w:w="373" w:type="pct"/>
            <w:tcBorders>
              <w:left w:val="single" w:sz="4" w:space="0" w:color="auto"/>
            </w:tcBorders>
            <w:shd w:val="clear" w:color="auto" w:fill="auto"/>
            <w:noWrap/>
            <w:vAlign w:val="center"/>
            <w:hideMark/>
          </w:tcPr>
          <w:p w14:paraId="483F8893"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w:t>
            </w:r>
          </w:p>
        </w:tc>
      </w:tr>
      <w:tr w:rsidR="00F20A85" w:rsidRPr="00062C86" w14:paraId="2D467AF0" w14:textId="77777777" w:rsidTr="00F20A85">
        <w:trPr>
          <w:trHeight w:val="300"/>
          <w:jc w:val="center"/>
        </w:trPr>
        <w:tc>
          <w:tcPr>
            <w:tcW w:w="443" w:type="pct"/>
            <w:tcBorders>
              <w:right w:val="single" w:sz="4" w:space="0" w:color="auto"/>
            </w:tcBorders>
            <w:vAlign w:val="center"/>
          </w:tcPr>
          <w:p w14:paraId="3BAB75A1"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11</w:t>
            </w:r>
          </w:p>
        </w:tc>
        <w:tc>
          <w:tcPr>
            <w:tcW w:w="379" w:type="pct"/>
            <w:tcBorders>
              <w:left w:val="single" w:sz="4" w:space="0" w:color="auto"/>
              <w:right w:val="single" w:sz="4" w:space="0" w:color="auto"/>
            </w:tcBorders>
            <w:shd w:val="clear" w:color="auto" w:fill="auto"/>
            <w:noWrap/>
            <w:vAlign w:val="center"/>
          </w:tcPr>
          <w:p w14:paraId="3BCC79D4"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2E6A99C6" w14:textId="77777777" w:rsidR="00F20A85" w:rsidRPr="00FE6E41" w:rsidRDefault="00F20A85" w:rsidP="007D2575">
            <w:pPr>
              <w:keepNext/>
              <w:spacing w:before="0"/>
              <w:jc w:val="center"/>
              <w:rPr>
                <w:rFonts w:eastAsia="Times New Roman"/>
                <w:color w:val="000000"/>
              </w:rPr>
            </w:pPr>
            <w:r w:rsidRPr="00FE6E41">
              <w:rPr>
                <w:color w:val="000000"/>
              </w:rPr>
              <w:t>2</w:t>
            </w:r>
          </w:p>
        </w:tc>
        <w:tc>
          <w:tcPr>
            <w:tcW w:w="379" w:type="pct"/>
            <w:tcBorders>
              <w:left w:val="single" w:sz="4" w:space="0" w:color="auto"/>
              <w:right w:val="single" w:sz="4" w:space="0" w:color="auto"/>
            </w:tcBorders>
            <w:shd w:val="clear" w:color="auto" w:fill="auto"/>
            <w:noWrap/>
            <w:vAlign w:val="center"/>
          </w:tcPr>
          <w:p w14:paraId="4A9A2003"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84" w:type="pct"/>
            <w:tcBorders>
              <w:left w:val="single" w:sz="4" w:space="0" w:color="auto"/>
              <w:right w:val="single" w:sz="4" w:space="0" w:color="auto"/>
            </w:tcBorders>
            <w:shd w:val="clear" w:color="auto" w:fill="auto"/>
            <w:noWrap/>
            <w:vAlign w:val="center"/>
          </w:tcPr>
          <w:p w14:paraId="15CB0030"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11</w:t>
            </w:r>
          </w:p>
        </w:tc>
        <w:tc>
          <w:tcPr>
            <w:tcW w:w="379" w:type="pct"/>
            <w:tcBorders>
              <w:left w:val="single" w:sz="4" w:space="0" w:color="auto"/>
              <w:right w:val="single" w:sz="4" w:space="0" w:color="auto"/>
            </w:tcBorders>
            <w:shd w:val="clear" w:color="auto" w:fill="auto"/>
            <w:noWrap/>
            <w:vAlign w:val="center"/>
          </w:tcPr>
          <w:p w14:paraId="27D2F6E6"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635697A4" w14:textId="77777777" w:rsidR="00F20A85" w:rsidRPr="00FE6E41" w:rsidRDefault="00F20A85" w:rsidP="007D2575">
            <w:pPr>
              <w:keepNext/>
              <w:spacing w:before="0"/>
              <w:jc w:val="center"/>
              <w:rPr>
                <w:rFonts w:eastAsia="Times New Roman"/>
                <w:color w:val="000000"/>
              </w:rPr>
            </w:pPr>
            <w:r w:rsidRPr="00FE6E41">
              <w:rPr>
                <w:color w:val="000000"/>
              </w:rPr>
              <w:t>55</w:t>
            </w:r>
          </w:p>
        </w:tc>
        <w:tc>
          <w:tcPr>
            <w:tcW w:w="379" w:type="pct"/>
            <w:tcBorders>
              <w:left w:val="single" w:sz="4" w:space="0" w:color="auto"/>
              <w:right w:val="single" w:sz="4" w:space="0" w:color="auto"/>
            </w:tcBorders>
            <w:shd w:val="clear" w:color="auto" w:fill="auto"/>
            <w:noWrap/>
            <w:vAlign w:val="center"/>
          </w:tcPr>
          <w:p w14:paraId="0C04505D" w14:textId="77777777" w:rsidR="00F20A85" w:rsidRPr="00FE6E41" w:rsidRDefault="00F20A85" w:rsidP="007D2575">
            <w:pPr>
              <w:keepNext/>
              <w:spacing w:before="0"/>
              <w:jc w:val="center"/>
              <w:rPr>
                <w:rFonts w:eastAsia="Times New Roman"/>
                <w:color w:val="000000"/>
              </w:rPr>
            </w:pPr>
            <w:r w:rsidRPr="00FE6E41">
              <w:rPr>
                <w:color w:val="000000"/>
              </w:rPr>
              <w:t>72</w:t>
            </w:r>
          </w:p>
        </w:tc>
        <w:tc>
          <w:tcPr>
            <w:tcW w:w="380" w:type="pct"/>
            <w:tcBorders>
              <w:left w:val="single" w:sz="4" w:space="0" w:color="auto"/>
              <w:right w:val="single" w:sz="4" w:space="0" w:color="auto"/>
            </w:tcBorders>
            <w:shd w:val="clear" w:color="auto" w:fill="auto"/>
            <w:noWrap/>
            <w:vAlign w:val="center"/>
          </w:tcPr>
          <w:p w14:paraId="1C8BB4D6" w14:textId="77777777" w:rsidR="00F20A85" w:rsidRPr="00FE6E41" w:rsidRDefault="00F20A85" w:rsidP="007D2575">
            <w:pPr>
              <w:keepNext/>
              <w:spacing w:before="0"/>
              <w:jc w:val="center"/>
              <w:rPr>
                <w:rFonts w:eastAsia="Times New Roman"/>
                <w:color w:val="000000"/>
              </w:rPr>
            </w:pPr>
            <w:r w:rsidRPr="00FE6E41">
              <w:rPr>
                <w:color w:val="000000"/>
              </w:rPr>
              <w:t>18</w:t>
            </w:r>
          </w:p>
        </w:tc>
        <w:tc>
          <w:tcPr>
            <w:tcW w:w="384" w:type="pct"/>
            <w:tcBorders>
              <w:left w:val="single" w:sz="4" w:space="0" w:color="auto"/>
              <w:right w:val="single" w:sz="4" w:space="0" w:color="auto"/>
            </w:tcBorders>
            <w:shd w:val="clear" w:color="auto" w:fill="auto"/>
            <w:noWrap/>
            <w:vAlign w:val="center"/>
          </w:tcPr>
          <w:p w14:paraId="36A5404C"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80" w:type="pct"/>
            <w:tcBorders>
              <w:left w:val="single" w:sz="4" w:space="0" w:color="auto"/>
              <w:right w:val="single" w:sz="4" w:space="0" w:color="auto"/>
            </w:tcBorders>
            <w:shd w:val="clear" w:color="auto" w:fill="auto"/>
            <w:noWrap/>
            <w:vAlign w:val="center"/>
          </w:tcPr>
          <w:p w14:paraId="7CA0732E"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79" w:type="pct"/>
            <w:tcBorders>
              <w:left w:val="single" w:sz="4" w:space="0" w:color="auto"/>
              <w:right w:val="single" w:sz="4" w:space="0" w:color="auto"/>
            </w:tcBorders>
            <w:shd w:val="clear" w:color="auto" w:fill="auto"/>
            <w:noWrap/>
            <w:vAlign w:val="center"/>
          </w:tcPr>
          <w:p w14:paraId="326FA82B"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3" w:type="pct"/>
            <w:tcBorders>
              <w:left w:val="single" w:sz="4" w:space="0" w:color="auto"/>
            </w:tcBorders>
            <w:shd w:val="clear" w:color="auto" w:fill="auto"/>
            <w:noWrap/>
            <w:vAlign w:val="center"/>
          </w:tcPr>
          <w:p w14:paraId="0093483A"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14:paraId="797C0F34" w14:textId="77777777" w:rsidTr="00F20A85">
        <w:trPr>
          <w:trHeight w:val="300"/>
          <w:jc w:val="center"/>
        </w:trPr>
        <w:tc>
          <w:tcPr>
            <w:tcW w:w="443" w:type="pct"/>
            <w:tcBorders>
              <w:right w:val="single" w:sz="4" w:space="0" w:color="auto"/>
            </w:tcBorders>
            <w:vAlign w:val="center"/>
          </w:tcPr>
          <w:p w14:paraId="03E726EE"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12</w:t>
            </w:r>
          </w:p>
        </w:tc>
        <w:tc>
          <w:tcPr>
            <w:tcW w:w="379" w:type="pct"/>
            <w:tcBorders>
              <w:left w:val="single" w:sz="4" w:space="0" w:color="auto"/>
              <w:right w:val="single" w:sz="4" w:space="0" w:color="auto"/>
            </w:tcBorders>
            <w:shd w:val="clear" w:color="auto" w:fill="auto"/>
            <w:noWrap/>
            <w:vAlign w:val="center"/>
          </w:tcPr>
          <w:p w14:paraId="55CD19FE"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80" w:type="pct"/>
            <w:tcBorders>
              <w:left w:val="single" w:sz="4" w:space="0" w:color="auto"/>
              <w:right w:val="single" w:sz="4" w:space="0" w:color="auto"/>
            </w:tcBorders>
            <w:shd w:val="clear" w:color="auto" w:fill="auto"/>
            <w:noWrap/>
            <w:vAlign w:val="center"/>
          </w:tcPr>
          <w:p w14:paraId="386AF6D5" w14:textId="77777777" w:rsidR="00F20A85" w:rsidRPr="00FE6E41" w:rsidRDefault="00F20A85" w:rsidP="007D2575">
            <w:pPr>
              <w:keepNext/>
              <w:spacing w:before="0"/>
              <w:jc w:val="center"/>
              <w:rPr>
                <w:rFonts w:eastAsia="Times New Roman"/>
                <w:color w:val="000000"/>
              </w:rPr>
            </w:pPr>
            <w:r w:rsidRPr="00FE6E41">
              <w:rPr>
                <w:color w:val="000000"/>
              </w:rPr>
              <w:t>1</w:t>
            </w:r>
          </w:p>
        </w:tc>
        <w:tc>
          <w:tcPr>
            <w:tcW w:w="379" w:type="pct"/>
            <w:tcBorders>
              <w:left w:val="single" w:sz="4" w:space="0" w:color="auto"/>
              <w:right w:val="single" w:sz="4" w:space="0" w:color="auto"/>
            </w:tcBorders>
            <w:shd w:val="clear" w:color="auto" w:fill="auto"/>
            <w:noWrap/>
            <w:vAlign w:val="center"/>
          </w:tcPr>
          <w:p w14:paraId="7A8C2B88"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84" w:type="pct"/>
            <w:tcBorders>
              <w:left w:val="single" w:sz="4" w:space="0" w:color="auto"/>
              <w:right w:val="single" w:sz="4" w:space="0" w:color="auto"/>
            </w:tcBorders>
            <w:shd w:val="clear" w:color="auto" w:fill="auto"/>
            <w:noWrap/>
            <w:vAlign w:val="center"/>
          </w:tcPr>
          <w:p w14:paraId="6E6EFEA8"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10</w:t>
            </w:r>
          </w:p>
        </w:tc>
        <w:tc>
          <w:tcPr>
            <w:tcW w:w="379" w:type="pct"/>
            <w:tcBorders>
              <w:left w:val="single" w:sz="4" w:space="0" w:color="auto"/>
              <w:right w:val="single" w:sz="4" w:space="0" w:color="auto"/>
            </w:tcBorders>
            <w:shd w:val="clear" w:color="auto" w:fill="auto"/>
            <w:noWrap/>
            <w:vAlign w:val="center"/>
          </w:tcPr>
          <w:p w14:paraId="332C75C8"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3</w:t>
            </w:r>
          </w:p>
        </w:tc>
        <w:tc>
          <w:tcPr>
            <w:tcW w:w="380" w:type="pct"/>
            <w:tcBorders>
              <w:left w:val="single" w:sz="4" w:space="0" w:color="auto"/>
              <w:right w:val="single" w:sz="4" w:space="0" w:color="auto"/>
            </w:tcBorders>
            <w:shd w:val="clear" w:color="auto" w:fill="auto"/>
            <w:noWrap/>
            <w:vAlign w:val="center"/>
          </w:tcPr>
          <w:p w14:paraId="4BAF5225" w14:textId="77777777" w:rsidR="00F20A85" w:rsidRPr="00FE6E41" w:rsidRDefault="00F20A85" w:rsidP="007D2575">
            <w:pPr>
              <w:keepNext/>
              <w:spacing w:before="0"/>
              <w:jc w:val="center"/>
              <w:rPr>
                <w:rFonts w:eastAsia="Times New Roman"/>
                <w:color w:val="000000"/>
              </w:rPr>
            </w:pPr>
            <w:r w:rsidRPr="00FE6E41">
              <w:rPr>
                <w:color w:val="000000"/>
              </w:rPr>
              <w:t>52</w:t>
            </w:r>
          </w:p>
        </w:tc>
        <w:tc>
          <w:tcPr>
            <w:tcW w:w="379" w:type="pct"/>
            <w:tcBorders>
              <w:left w:val="single" w:sz="4" w:space="0" w:color="auto"/>
              <w:right w:val="single" w:sz="4" w:space="0" w:color="auto"/>
            </w:tcBorders>
            <w:shd w:val="clear" w:color="auto" w:fill="auto"/>
            <w:noWrap/>
            <w:vAlign w:val="center"/>
          </w:tcPr>
          <w:p w14:paraId="1FEF4324" w14:textId="77777777" w:rsidR="00F20A85" w:rsidRPr="00FE6E41" w:rsidRDefault="00F20A85" w:rsidP="007D2575">
            <w:pPr>
              <w:keepNext/>
              <w:spacing w:before="0"/>
              <w:jc w:val="center"/>
              <w:rPr>
                <w:rFonts w:eastAsia="Times New Roman"/>
                <w:color w:val="000000"/>
              </w:rPr>
            </w:pPr>
            <w:r w:rsidRPr="00FE6E41">
              <w:rPr>
                <w:color w:val="000000"/>
              </w:rPr>
              <w:t>73</w:t>
            </w:r>
          </w:p>
        </w:tc>
        <w:tc>
          <w:tcPr>
            <w:tcW w:w="380" w:type="pct"/>
            <w:tcBorders>
              <w:left w:val="single" w:sz="4" w:space="0" w:color="auto"/>
              <w:right w:val="single" w:sz="4" w:space="0" w:color="auto"/>
            </w:tcBorders>
            <w:shd w:val="clear" w:color="auto" w:fill="auto"/>
            <w:noWrap/>
            <w:vAlign w:val="center"/>
          </w:tcPr>
          <w:p w14:paraId="38EF6C8F" w14:textId="77777777" w:rsidR="00F20A85" w:rsidRPr="00FE6E41" w:rsidRDefault="00F20A85" w:rsidP="007D2575">
            <w:pPr>
              <w:keepNext/>
              <w:spacing w:before="0"/>
              <w:jc w:val="center"/>
              <w:rPr>
                <w:rFonts w:eastAsia="Times New Roman"/>
                <w:color w:val="000000"/>
              </w:rPr>
            </w:pPr>
            <w:r w:rsidRPr="00FE6E41">
              <w:rPr>
                <w:color w:val="000000"/>
              </w:rPr>
              <w:t>22</w:t>
            </w:r>
          </w:p>
        </w:tc>
        <w:tc>
          <w:tcPr>
            <w:tcW w:w="384" w:type="pct"/>
            <w:tcBorders>
              <w:left w:val="single" w:sz="4" w:space="0" w:color="auto"/>
              <w:right w:val="single" w:sz="4" w:space="0" w:color="auto"/>
            </w:tcBorders>
            <w:shd w:val="clear" w:color="auto" w:fill="auto"/>
            <w:noWrap/>
            <w:vAlign w:val="center"/>
          </w:tcPr>
          <w:p w14:paraId="5424716E"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80" w:type="pct"/>
            <w:tcBorders>
              <w:left w:val="single" w:sz="4" w:space="0" w:color="auto"/>
              <w:right w:val="single" w:sz="4" w:space="0" w:color="auto"/>
            </w:tcBorders>
            <w:shd w:val="clear" w:color="auto" w:fill="auto"/>
            <w:noWrap/>
            <w:vAlign w:val="center"/>
          </w:tcPr>
          <w:p w14:paraId="15206DBE"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79" w:type="pct"/>
            <w:tcBorders>
              <w:left w:val="single" w:sz="4" w:space="0" w:color="auto"/>
              <w:right w:val="single" w:sz="4" w:space="0" w:color="auto"/>
            </w:tcBorders>
            <w:shd w:val="clear" w:color="auto" w:fill="auto"/>
            <w:noWrap/>
            <w:vAlign w:val="center"/>
          </w:tcPr>
          <w:p w14:paraId="181ED144"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3" w:type="pct"/>
            <w:tcBorders>
              <w:left w:val="single" w:sz="4" w:space="0" w:color="auto"/>
            </w:tcBorders>
            <w:shd w:val="clear" w:color="auto" w:fill="auto"/>
            <w:noWrap/>
            <w:vAlign w:val="center"/>
          </w:tcPr>
          <w:p w14:paraId="714EDCDD"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14:paraId="0EE96F9E" w14:textId="77777777" w:rsidTr="00F20A85">
        <w:trPr>
          <w:trHeight w:val="300"/>
          <w:jc w:val="center"/>
        </w:trPr>
        <w:tc>
          <w:tcPr>
            <w:tcW w:w="443" w:type="pct"/>
            <w:tcBorders>
              <w:right w:val="single" w:sz="4" w:space="0" w:color="auto"/>
            </w:tcBorders>
            <w:vAlign w:val="center"/>
          </w:tcPr>
          <w:p w14:paraId="27604716"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13</w:t>
            </w:r>
          </w:p>
        </w:tc>
        <w:tc>
          <w:tcPr>
            <w:tcW w:w="379" w:type="pct"/>
            <w:tcBorders>
              <w:left w:val="single" w:sz="4" w:space="0" w:color="auto"/>
              <w:right w:val="single" w:sz="4" w:space="0" w:color="auto"/>
            </w:tcBorders>
            <w:shd w:val="clear" w:color="auto" w:fill="auto"/>
            <w:noWrap/>
            <w:vAlign w:val="center"/>
          </w:tcPr>
          <w:p w14:paraId="3393E0F3"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80" w:type="pct"/>
            <w:tcBorders>
              <w:left w:val="single" w:sz="4" w:space="0" w:color="auto"/>
              <w:right w:val="single" w:sz="4" w:space="0" w:color="auto"/>
            </w:tcBorders>
            <w:shd w:val="clear" w:color="auto" w:fill="auto"/>
            <w:noWrap/>
            <w:vAlign w:val="center"/>
          </w:tcPr>
          <w:p w14:paraId="4B298878" w14:textId="77777777" w:rsidR="00F20A85" w:rsidRPr="00FE6E41" w:rsidRDefault="00F20A85" w:rsidP="007D2575">
            <w:pPr>
              <w:keepNext/>
              <w:spacing w:before="0"/>
              <w:jc w:val="center"/>
              <w:rPr>
                <w:rFonts w:eastAsia="Times New Roman"/>
                <w:color w:val="000000"/>
              </w:rPr>
            </w:pPr>
            <w:r w:rsidRPr="00FE6E41">
              <w:rPr>
                <w:color w:val="000000"/>
              </w:rPr>
              <w:t>1</w:t>
            </w:r>
          </w:p>
        </w:tc>
        <w:tc>
          <w:tcPr>
            <w:tcW w:w="379" w:type="pct"/>
            <w:tcBorders>
              <w:left w:val="single" w:sz="4" w:space="0" w:color="auto"/>
              <w:right w:val="single" w:sz="4" w:space="0" w:color="auto"/>
            </w:tcBorders>
            <w:shd w:val="clear" w:color="auto" w:fill="auto"/>
            <w:noWrap/>
            <w:vAlign w:val="center"/>
          </w:tcPr>
          <w:p w14:paraId="1365344B"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84" w:type="pct"/>
            <w:tcBorders>
              <w:left w:val="single" w:sz="4" w:space="0" w:color="auto"/>
              <w:right w:val="single" w:sz="4" w:space="0" w:color="auto"/>
            </w:tcBorders>
            <w:shd w:val="clear" w:color="auto" w:fill="auto"/>
            <w:noWrap/>
            <w:vAlign w:val="center"/>
          </w:tcPr>
          <w:p w14:paraId="2C93ECC6"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9</w:t>
            </w:r>
          </w:p>
        </w:tc>
        <w:tc>
          <w:tcPr>
            <w:tcW w:w="379" w:type="pct"/>
            <w:tcBorders>
              <w:left w:val="single" w:sz="4" w:space="0" w:color="auto"/>
              <w:right w:val="single" w:sz="4" w:space="0" w:color="auto"/>
            </w:tcBorders>
            <w:shd w:val="clear" w:color="auto" w:fill="auto"/>
            <w:noWrap/>
            <w:vAlign w:val="center"/>
          </w:tcPr>
          <w:p w14:paraId="41EF455E"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5</w:t>
            </w:r>
          </w:p>
        </w:tc>
        <w:tc>
          <w:tcPr>
            <w:tcW w:w="380" w:type="pct"/>
            <w:tcBorders>
              <w:left w:val="single" w:sz="4" w:space="0" w:color="auto"/>
              <w:right w:val="single" w:sz="4" w:space="0" w:color="auto"/>
            </w:tcBorders>
            <w:shd w:val="clear" w:color="auto" w:fill="auto"/>
            <w:noWrap/>
            <w:vAlign w:val="center"/>
          </w:tcPr>
          <w:p w14:paraId="1344EE09" w14:textId="77777777" w:rsidR="00F20A85" w:rsidRPr="00FE6E41" w:rsidRDefault="00F20A85" w:rsidP="007D2575">
            <w:pPr>
              <w:keepNext/>
              <w:spacing w:before="0"/>
              <w:jc w:val="center"/>
              <w:rPr>
                <w:rFonts w:eastAsia="Times New Roman"/>
                <w:color w:val="000000"/>
              </w:rPr>
            </w:pPr>
            <w:r w:rsidRPr="00FE6E41">
              <w:rPr>
                <w:color w:val="000000"/>
              </w:rPr>
              <w:t>48</w:t>
            </w:r>
          </w:p>
        </w:tc>
        <w:tc>
          <w:tcPr>
            <w:tcW w:w="379" w:type="pct"/>
            <w:tcBorders>
              <w:left w:val="single" w:sz="4" w:space="0" w:color="auto"/>
              <w:right w:val="single" w:sz="4" w:space="0" w:color="auto"/>
            </w:tcBorders>
            <w:shd w:val="clear" w:color="auto" w:fill="auto"/>
            <w:noWrap/>
            <w:vAlign w:val="center"/>
          </w:tcPr>
          <w:p w14:paraId="566C7C4D" w14:textId="77777777" w:rsidR="00F20A85" w:rsidRPr="00FE6E41" w:rsidRDefault="00F20A85" w:rsidP="007D2575">
            <w:pPr>
              <w:keepNext/>
              <w:spacing w:before="0"/>
              <w:jc w:val="center"/>
              <w:rPr>
                <w:rFonts w:eastAsia="Times New Roman"/>
                <w:color w:val="000000"/>
              </w:rPr>
            </w:pPr>
            <w:r w:rsidRPr="00FE6E41">
              <w:rPr>
                <w:color w:val="000000"/>
              </w:rPr>
              <w:t>75</w:t>
            </w:r>
          </w:p>
        </w:tc>
        <w:tc>
          <w:tcPr>
            <w:tcW w:w="380" w:type="pct"/>
            <w:tcBorders>
              <w:left w:val="single" w:sz="4" w:space="0" w:color="auto"/>
              <w:right w:val="single" w:sz="4" w:space="0" w:color="auto"/>
            </w:tcBorders>
            <w:shd w:val="clear" w:color="auto" w:fill="auto"/>
            <w:noWrap/>
            <w:vAlign w:val="center"/>
          </w:tcPr>
          <w:p w14:paraId="1AE9762F" w14:textId="77777777" w:rsidR="00F20A85" w:rsidRPr="00FE6E41" w:rsidRDefault="00F20A85" w:rsidP="007D2575">
            <w:pPr>
              <w:keepNext/>
              <w:spacing w:before="0"/>
              <w:jc w:val="center"/>
              <w:rPr>
                <w:rFonts w:eastAsia="Times New Roman"/>
                <w:color w:val="000000"/>
              </w:rPr>
            </w:pPr>
            <w:r w:rsidRPr="00FE6E41">
              <w:rPr>
                <w:color w:val="000000"/>
              </w:rPr>
              <w:t>25</w:t>
            </w:r>
          </w:p>
        </w:tc>
        <w:tc>
          <w:tcPr>
            <w:tcW w:w="384" w:type="pct"/>
            <w:tcBorders>
              <w:left w:val="single" w:sz="4" w:space="0" w:color="auto"/>
              <w:right w:val="single" w:sz="4" w:space="0" w:color="auto"/>
            </w:tcBorders>
            <w:shd w:val="clear" w:color="auto" w:fill="auto"/>
            <w:noWrap/>
            <w:vAlign w:val="center"/>
          </w:tcPr>
          <w:p w14:paraId="0967A53F"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80" w:type="pct"/>
            <w:tcBorders>
              <w:left w:val="single" w:sz="4" w:space="0" w:color="auto"/>
              <w:right w:val="single" w:sz="4" w:space="0" w:color="auto"/>
            </w:tcBorders>
            <w:shd w:val="clear" w:color="auto" w:fill="auto"/>
            <w:noWrap/>
            <w:vAlign w:val="center"/>
          </w:tcPr>
          <w:p w14:paraId="683B0FE4"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2</w:t>
            </w:r>
          </w:p>
        </w:tc>
        <w:tc>
          <w:tcPr>
            <w:tcW w:w="379" w:type="pct"/>
            <w:tcBorders>
              <w:left w:val="single" w:sz="4" w:space="0" w:color="auto"/>
              <w:right w:val="single" w:sz="4" w:space="0" w:color="auto"/>
            </w:tcBorders>
            <w:shd w:val="clear" w:color="auto" w:fill="auto"/>
            <w:noWrap/>
            <w:vAlign w:val="center"/>
          </w:tcPr>
          <w:p w14:paraId="3CDD8BE6"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3" w:type="pct"/>
            <w:tcBorders>
              <w:left w:val="single" w:sz="4" w:space="0" w:color="auto"/>
            </w:tcBorders>
            <w:shd w:val="clear" w:color="auto" w:fill="auto"/>
            <w:noWrap/>
            <w:vAlign w:val="center"/>
          </w:tcPr>
          <w:p w14:paraId="1A4CC9E1"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14:paraId="7899DA87" w14:textId="77777777" w:rsidTr="00F20A85">
        <w:trPr>
          <w:trHeight w:val="300"/>
          <w:jc w:val="center"/>
        </w:trPr>
        <w:tc>
          <w:tcPr>
            <w:tcW w:w="443" w:type="pct"/>
            <w:tcBorders>
              <w:right w:val="single" w:sz="4" w:space="0" w:color="auto"/>
            </w:tcBorders>
            <w:vAlign w:val="center"/>
          </w:tcPr>
          <w:p w14:paraId="2C6BC0B0"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14</w:t>
            </w:r>
          </w:p>
        </w:tc>
        <w:tc>
          <w:tcPr>
            <w:tcW w:w="379" w:type="pct"/>
            <w:tcBorders>
              <w:left w:val="single" w:sz="4" w:space="0" w:color="auto"/>
              <w:right w:val="single" w:sz="4" w:space="0" w:color="auto"/>
            </w:tcBorders>
            <w:shd w:val="clear" w:color="auto" w:fill="auto"/>
            <w:noWrap/>
            <w:vAlign w:val="center"/>
          </w:tcPr>
          <w:p w14:paraId="3CCBF3EF"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80" w:type="pct"/>
            <w:tcBorders>
              <w:left w:val="single" w:sz="4" w:space="0" w:color="auto"/>
              <w:right w:val="single" w:sz="4" w:space="0" w:color="auto"/>
            </w:tcBorders>
            <w:shd w:val="clear" w:color="auto" w:fill="auto"/>
            <w:noWrap/>
            <w:vAlign w:val="center"/>
          </w:tcPr>
          <w:p w14:paraId="7759E30D"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79" w:type="pct"/>
            <w:tcBorders>
              <w:left w:val="single" w:sz="4" w:space="0" w:color="auto"/>
              <w:right w:val="single" w:sz="4" w:space="0" w:color="auto"/>
            </w:tcBorders>
            <w:shd w:val="clear" w:color="auto" w:fill="auto"/>
            <w:noWrap/>
            <w:vAlign w:val="center"/>
          </w:tcPr>
          <w:p w14:paraId="4E6851A6"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84" w:type="pct"/>
            <w:tcBorders>
              <w:left w:val="single" w:sz="4" w:space="0" w:color="auto"/>
              <w:right w:val="single" w:sz="4" w:space="0" w:color="auto"/>
            </w:tcBorders>
            <w:shd w:val="clear" w:color="auto" w:fill="auto"/>
            <w:noWrap/>
            <w:vAlign w:val="center"/>
          </w:tcPr>
          <w:p w14:paraId="131124C0"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8</w:t>
            </w:r>
          </w:p>
        </w:tc>
        <w:tc>
          <w:tcPr>
            <w:tcW w:w="379" w:type="pct"/>
            <w:tcBorders>
              <w:left w:val="single" w:sz="4" w:space="0" w:color="auto"/>
              <w:right w:val="single" w:sz="4" w:space="0" w:color="auto"/>
            </w:tcBorders>
            <w:shd w:val="clear" w:color="auto" w:fill="auto"/>
            <w:noWrap/>
            <w:vAlign w:val="center"/>
          </w:tcPr>
          <w:p w14:paraId="13BB8C41"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7</w:t>
            </w:r>
          </w:p>
        </w:tc>
        <w:tc>
          <w:tcPr>
            <w:tcW w:w="380" w:type="pct"/>
            <w:tcBorders>
              <w:left w:val="single" w:sz="4" w:space="0" w:color="auto"/>
              <w:right w:val="single" w:sz="4" w:space="0" w:color="auto"/>
            </w:tcBorders>
            <w:shd w:val="clear" w:color="auto" w:fill="auto"/>
            <w:noWrap/>
            <w:vAlign w:val="center"/>
          </w:tcPr>
          <w:p w14:paraId="1D005D6D" w14:textId="77777777" w:rsidR="00F20A85" w:rsidRPr="00FE6E41" w:rsidRDefault="00F20A85" w:rsidP="007D2575">
            <w:pPr>
              <w:keepNext/>
              <w:spacing w:before="0"/>
              <w:jc w:val="center"/>
              <w:rPr>
                <w:rFonts w:eastAsia="Times New Roman"/>
                <w:color w:val="000000"/>
              </w:rPr>
            </w:pPr>
            <w:r w:rsidRPr="00FE6E41">
              <w:rPr>
                <w:color w:val="000000"/>
              </w:rPr>
              <w:t>45</w:t>
            </w:r>
          </w:p>
        </w:tc>
        <w:tc>
          <w:tcPr>
            <w:tcW w:w="379" w:type="pct"/>
            <w:tcBorders>
              <w:left w:val="single" w:sz="4" w:space="0" w:color="auto"/>
              <w:right w:val="single" w:sz="4" w:space="0" w:color="auto"/>
            </w:tcBorders>
            <w:shd w:val="clear" w:color="auto" w:fill="auto"/>
            <w:noWrap/>
            <w:vAlign w:val="center"/>
          </w:tcPr>
          <w:p w14:paraId="320CE0D6" w14:textId="77777777" w:rsidR="00F20A85" w:rsidRPr="00FE6E41" w:rsidRDefault="00F20A85" w:rsidP="007D2575">
            <w:pPr>
              <w:keepNext/>
              <w:spacing w:before="0"/>
              <w:jc w:val="center"/>
              <w:rPr>
                <w:rFonts w:eastAsia="Times New Roman"/>
                <w:color w:val="000000"/>
              </w:rPr>
            </w:pPr>
            <w:r w:rsidRPr="00FE6E41">
              <w:rPr>
                <w:color w:val="000000"/>
              </w:rPr>
              <w:t>75</w:t>
            </w:r>
          </w:p>
        </w:tc>
        <w:tc>
          <w:tcPr>
            <w:tcW w:w="380" w:type="pct"/>
            <w:tcBorders>
              <w:left w:val="single" w:sz="4" w:space="0" w:color="auto"/>
              <w:right w:val="single" w:sz="4" w:space="0" w:color="auto"/>
            </w:tcBorders>
            <w:shd w:val="clear" w:color="auto" w:fill="auto"/>
            <w:noWrap/>
            <w:vAlign w:val="center"/>
          </w:tcPr>
          <w:p w14:paraId="331A3B19" w14:textId="77777777" w:rsidR="00F20A85" w:rsidRPr="00FE6E41" w:rsidRDefault="00F20A85" w:rsidP="007D2575">
            <w:pPr>
              <w:keepNext/>
              <w:spacing w:before="0"/>
              <w:jc w:val="center"/>
              <w:rPr>
                <w:rFonts w:eastAsia="Times New Roman"/>
                <w:color w:val="000000"/>
              </w:rPr>
            </w:pPr>
            <w:r w:rsidRPr="00FE6E41">
              <w:rPr>
                <w:color w:val="000000"/>
              </w:rPr>
              <w:t>29</w:t>
            </w:r>
          </w:p>
        </w:tc>
        <w:tc>
          <w:tcPr>
            <w:tcW w:w="384" w:type="pct"/>
            <w:tcBorders>
              <w:left w:val="single" w:sz="4" w:space="0" w:color="auto"/>
              <w:right w:val="single" w:sz="4" w:space="0" w:color="auto"/>
            </w:tcBorders>
            <w:shd w:val="clear" w:color="auto" w:fill="auto"/>
            <w:noWrap/>
            <w:vAlign w:val="center"/>
          </w:tcPr>
          <w:p w14:paraId="105A0141"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12</w:t>
            </w:r>
          </w:p>
        </w:tc>
        <w:tc>
          <w:tcPr>
            <w:tcW w:w="380" w:type="pct"/>
            <w:tcBorders>
              <w:left w:val="single" w:sz="4" w:space="0" w:color="auto"/>
              <w:right w:val="single" w:sz="4" w:space="0" w:color="auto"/>
            </w:tcBorders>
            <w:shd w:val="clear" w:color="auto" w:fill="auto"/>
            <w:noWrap/>
            <w:vAlign w:val="center"/>
          </w:tcPr>
          <w:p w14:paraId="67EEE5EA"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3</w:t>
            </w:r>
          </w:p>
        </w:tc>
        <w:tc>
          <w:tcPr>
            <w:tcW w:w="379" w:type="pct"/>
            <w:tcBorders>
              <w:left w:val="single" w:sz="4" w:space="0" w:color="auto"/>
              <w:right w:val="single" w:sz="4" w:space="0" w:color="auto"/>
            </w:tcBorders>
            <w:shd w:val="clear" w:color="auto" w:fill="auto"/>
            <w:noWrap/>
            <w:vAlign w:val="center"/>
          </w:tcPr>
          <w:p w14:paraId="52F730E7"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73" w:type="pct"/>
            <w:tcBorders>
              <w:left w:val="single" w:sz="4" w:space="0" w:color="auto"/>
            </w:tcBorders>
            <w:shd w:val="clear" w:color="auto" w:fill="auto"/>
            <w:noWrap/>
            <w:vAlign w:val="center"/>
          </w:tcPr>
          <w:p w14:paraId="701BE129"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14:paraId="71944045" w14:textId="77777777" w:rsidTr="00F20A85">
        <w:trPr>
          <w:trHeight w:val="300"/>
          <w:jc w:val="center"/>
        </w:trPr>
        <w:tc>
          <w:tcPr>
            <w:tcW w:w="443" w:type="pct"/>
            <w:tcBorders>
              <w:right w:val="single" w:sz="4" w:space="0" w:color="auto"/>
            </w:tcBorders>
            <w:vAlign w:val="center"/>
          </w:tcPr>
          <w:p w14:paraId="416157F7"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15</w:t>
            </w:r>
          </w:p>
        </w:tc>
        <w:tc>
          <w:tcPr>
            <w:tcW w:w="379" w:type="pct"/>
            <w:tcBorders>
              <w:left w:val="single" w:sz="4" w:space="0" w:color="auto"/>
              <w:right w:val="single" w:sz="4" w:space="0" w:color="auto"/>
            </w:tcBorders>
            <w:shd w:val="clear" w:color="auto" w:fill="auto"/>
            <w:noWrap/>
            <w:vAlign w:val="center"/>
          </w:tcPr>
          <w:p w14:paraId="4E78805D"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80" w:type="pct"/>
            <w:tcBorders>
              <w:left w:val="single" w:sz="4" w:space="0" w:color="auto"/>
              <w:right w:val="single" w:sz="4" w:space="0" w:color="auto"/>
            </w:tcBorders>
            <w:shd w:val="clear" w:color="auto" w:fill="auto"/>
            <w:noWrap/>
            <w:vAlign w:val="center"/>
          </w:tcPr>
          <w:p w14:paraId="7FE13D42"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79" w:type="pct"/>
            <w:tcBorders>
              <w:left w:val="single" w:sz="4" w:space="0" w:color="auto"/>
              <w:right w:val="single" w:sz="4" w:space="0" w:color="auto"/>
            </w:tcBorders>
            <w:shd w:val="clear" w:color="auto" w:fill="auto"/>
            <w:noWrap/>
            <w:vAlign w:val="center"/>
          </w:tcPr>
          <w:p w14:paraId="7EF80622"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84" w:type="pct"/>
            <w:tcBorders>
              <w:left w:val="single" w:sz="4" w:space="0" w:color="auto"/>
              <w:right w:val="single" w:sz="4" w:space="0" w:color="auto"/>
            </w:tcBorders>
            <w:shd w:val="clear" w:color="auto" w:fill="auto"/>
            <w:noWrap/>
            <w:vAlign w:val="center"/>
          </w:tcPr>
          <w:p w14:paraId="0C103B9E"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7</w:t>
            </w:r>
          </w:p>
        </w:tc>
        <w:tc>
          <w:tcPr>
            <w:tcW w:w="379" w:type="pct"/>
            <w:tcBorders>
              <w:left w:val="single" w:sz="4" w:space="0" w:color="auto"/>
              <w:right w:val="single" w:sz="4" w:space="0" w:color="auto"/>
            </w:tcBorders>
            <w:shd w:val="clear" w:color="auto" w:fill="auto"/>
            <w:noWrap/>
            <w:vAlign w:val="center"/>
          </w:tcPr>
          <w:p w14:paraId="65CBDA36"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9</w:t>
            </w:r>
          </w:p>
        </w:tc>
        <w:tc>
          <w:tcPr>
            <w:tcW w:w="380" w:type="pct"/>
            <w:tcBorders>
              <w:left w:val="single" w:sz="4" w:space="0" w:color="auto"/>
              <w:right w:val="single" w:sz="4" w:space="0" w:color="auto"/>
            </w:tcBorders>
            <w:shd w:val="clear" w:color="auto" w:fill="auto"/>
            <w:noWrap/>
            <w:vAlign w:val="center"/>
          </w:tcPr>
          <w:p w14:paraId="587F4433" w14:textId="77777777" w:rsidR="00F20A85" w:rsidRPr="00FE6E41" w:rsidRDefault="00F20A85" w:rsidP="007D2575">
            <w:pPr>
              <w:keepNext/>
              <w:spacing w:before="0"/>
              <w:jc w:val="center"/>
              <w:rPr>
                <w:rFonts w:eastAsia="Times New Roman"/>
                <w:color w:val="000000"/>
              </w:rPr>
            </w:pPr>
            <w:r w:rsidRPr="00FE6E41">
              <w:rPr>
                <w:color w:val="000000"/>
              </w:rPr>
              <w:t>40</w:t>
            </w:r>
          </w:p>
        </w:tc>
        <w:tc>
          <w:tcPr>
            <w:tcW w:w="379" w:type="pct"/>
            <w:tcBorders>
              <w:left w:val="single" w:sz="4" w:space="0" w:color="auto"/>
              <w:right w:val="single" w:sz="4" w:space="0" w:color="auto"/>
            </w:tcBorders>
            <w:shd w:val="clear" w:color="auto" w:fill="auto"/>
            <w:noWrap/>
            <w:vAlign w:val="center"/>
          </w:tcPr>
          <w:p w14:paraId="256838AA" w14:textId="77777777" w:rsidR="00F20A85" w:rsidRPr="00FE6E41" w:rsidRDefault="00F20A85" w:rsidP="007D2575">
            <w:pPr>
              <w:keepNext/>
              <w:spacing w:before="0"/>
              <w:jc w:val="center"/>
              <w:rPr>
                <w:rFonts w:eastAsia="Times New Roman"/>
                <w:color w:val="000000"/>
              </w:rPr>
            </w:pPr>
            <w:r w:rsidRPr="00FE6E41">
              <w:rPr>
                <w:color w:val="000000"/>
              </w:rPr>
              <w:t>76</w:t>
            </w:r>
          </w:p>
        </w:tc>
        <w:tc>
          <w:tcPr>
            <w:tcW w:w="380" w:type="pct"/>
            <w:tcBorders>
              <w:left w:val="single" w:sz="4" w:space="0" w:color="auto"/>
              <w:right w:val="single" w:sz="4" w:space="0" w:color="auto"/>
            </w:tcBorders>
            <w:shd w:val="clear" w:color="auto" w:fill="auto"/>
            <w:noWrap/>
            <w:vAlign w:val="center"/>
          </w:tcPr>
          <w:p w14:paraId="2A5286F5" w14:textId="77777777" w:rsidR="00F20A85" w:rsidRPr="00FE6E41" w:rsidRDefault="00F20A85" w:rsidP="007D2575">
            <w:pPr>
              <w:keepNext/>
              <w:spacing w:before="0"/>
              <w:jc w:val="center"/>
              <w:rPr>
                <w:rFonts w:eastAsia="Times New Roman"/>
                <w:color w:val="000000"/>
              </w:rPr>
            </w:pPr>
            <w:r w:rsidRPr="00FE6E41">
              <w:rPr>
                <w:color w:val="000000"/>
              </w:rPr>
              <w:t>33</w:t>
            </w:r>
          </w:p>
        </w:tc>
        <w:tc>
          <w:tcPr>
            <w:tcW w:w="384" w:type="pct"/>
            <w:tcBorders>
              <w:left w:val="single" w:sz="4" w:space="0" w:color="auto"/>
              <w:right w:val="single" w:sz="4" w:space="0" w:color="auto"/>
            </w:tcBorders>
            <w:shd w:val="clear" w:color="auto" w:fill="auto"/>
            <w:noWrap/>
            <w:vAlign w:val="center"/>
          </w:tcPr>
          <w:p w14:paraId="3B103D7F"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11</w:t>
            </w:r>
          </w:p>
        </w:tc>
        <w:tc>
          <w:tcPr>
            <w:tcW w:w="380" w:type="pct"/>
            <w:tcBorders>
              <w:left w:val="single" w:sz="4" w:space="0" w:color="auto"/>
              <w:right w:val="single" w:sz="4" w:space="0" w:color="auto"/>
            </w:tcBorders>
            <w:shd w:val="clear" w:color="auto" w:fill="auto"/>
            <w:noWrap/>
            <w:vAlign w:val="center"/>
          </w:tcPr>
          <w:p w14:paraId="7913F877"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4</w:t>
            </w:r>
          </w:p>
        </w:tc>
        <w:tc>
          <w:tcPr>
            <w:tcW w:w="379" w:type="pct"/>
            <w:tcBorders>
              <w:left w:val="single" w:sz="4" w:space="0" w:color="auto"/>
              <w:right w:val="single" w:sz="4" w:space="0" w:color="auto"/>
            </w:tcBorders>
            <w:shd w:val="clear" w:color="auto" w:fill="auto"/>
            <w:noWrap/>
            <w:vAlign w:val="center"/>
          </w:tcPr>
          <w:p w14:paraId="0E2FEA70"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73" w:type="pct"/>
            <w:tcBorders>
              <w:left w:val="single" w:sz="4" w:space="0" w:color="auto"/>
            </w:tcBorders>
            <w:shd w:val="clear" w:color="auto" w:fill="auto"/>
            <w:noWrap/>
            <w:vAlign w:val="center"/>
          </w:tcPr>
          <w:p w14:paraId="5F41923E" w14:textId="77777777" w:rsidR="00F20A85" w:rsidRPr="00FE6E41" w:rsidRDefault="00F20A85" w:rsidP="007D2575">
            <w:pPr>
              <w:keepNext/>
              <w:spacing w:before="0"/>
              <w:jc w:val="center"/>
              <w:rPr>
                <w:rFonts w:eastAsia="Times New Roman"/>
                <w:color w:val="000000"/>
              </w:rPr>
            </w:pPr>
            <w:r w:rsidRPr="00FE6E41">
              <w:rPr>
                <w:color w:val="000000"/>
              </w:rPr>
              <w:t>0</w:t>
            </w:r>
          </w:p>
        </w:tc>
      </w:tr>
    </w:tbl>
    <w:p w14:paraId="5F72788C" w14:textId="77777777" w:rsidR="00593820" w:rsidRPr="00062C86" w:rsidRDefault="00593820" w:rsidP="007D2575">
      <w:pPr>
        <w:pStyle w:val="afd"/>
      </w:pPr>
      <w:bookmarkStart w:id="126" w:name="_Ref348371475"/>
      <w:r w:rsidRPr="00062C86">
        <w:t xml:space="preserve">Table </w:t>
      </w:r>
      <w:r w:rsidR="00BB78D9" w:rsidRPr="00062C86">
        <w:fldChar w:fldCharType="begin"/>
      </w:r>
      <w:r w:rsidRPr="00062C86">
        <w:instrText xml:space="preserve"> STYLEREF 1 \s </w:instrText>
      </w:r>
      <w:r w:rsidR="00BB78D9" w:rsidRPr="00062C86">
        <w:fldChar w:fldCharType="separate"/>
      </w:r>
      <w:r w:rsidR="00D14013">
        <w:t>2</w:t>
      </w:r>
      <w:r w:rsidR="00BB78D9" w:rsidRPr="00062C86">
        <w:fldChar w:fldCharType="end"/>
      </w:r>
      <w:r w:rsidRPr="00062C86">
        <w:noBreakHyphen/>
      </w:r>
      <w:r w:rsidR="00BB78D9" w:rsidRPr="00062C86">
        <w:fldChar w:fldCharType="begin"/>
      </w:r>
      <w:r w:rsidRPr="00062C86">
        <w:instrText xml:space="preserve"> SEQ Table \* ARABIC \s 1 </w:instrText>
      </w:r>
      <w:r w:rsidR="00BB78D9" w:rsidRPr="00062C86">
        <w:fldChar w:fldCharType="separate"/>
      </w:r>
      <w:r w:rsidR="00D14013">
        <w:t>2</w:t>
      </w:r>
      <w:r w:rsidR="00BB78D9" w:rsidRPr="00062C86">
        <w:fldChar w:fldCharType="end"/>
      </w:r>
      <w:bookmarkEnd w:id="126"/>
      <w:r w:rsidRPr="00062C86">
        <w:t xml:space="preserve"> –</w:t>
      </w:r>
      <w:r w:rsidR="00F20A85">
        <w:t>D</w:t>
      </w:r>
      <w:r w:rsidRPr="00062C86">
        <w:t>ownsampling filter</w:t>
      </w:r>
      <w:r w:rsidR="00AB2F9B" w:rsidRPr="00062C86">
        <w:t xml:space="preserve"> coefficients</w:t>
      </w:r>
      <w:r w:rsidR="00F20A85">
        <w:t xml:space="preserve"> for ratio</w:t>
      </w:r>
      <w:r w:rsidR="00B6734C">
        <w:t>s in the range of</w:t>
      </w:r>
      <w:r w:rsidR="00F20A85">
        <w:t xml:space="preserve"> (5/3, 2]</w:t>
      </w:r>
    </w:p>
    <w:tbl>
      <w:tblPr>
        <w:tblW w:w="5032" w:type="pct"/>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883"/>
        <w:gridCol w:w="760"/>
        <w:gridCol w:w="759"/>
        <w:gridCol w:w="761"/>
        <w:gridCol w:w="761"/>
        <w:gridCol w:w="759"/>
        <w:gridCol w:w="759"/>
        <w:gridCol w:w="759"/>
        <w:gridCol w:w="759"/>
        <w:gridCol w:w="788"/>
        <w:gridCol w:w="719"/>
        <w:gridCol w:w="719"/>
        <w:gridCol w:w="719"/>
      </w:tblGrid>
      <w:tr w:rsidR="00593820" w:rsidRPr="00062C86" w14:paraId="49850EB4" w14:textId="77777777" w:rsidTr="003F66B7">
        <w:trPr>
          <w:trHeight w:hRule="exact" w:val="288"/>
          <w:jc w:val="center"/>
        </w:trPr>
        <w:tc>
          <w:tcPr>
            <w:tcW w:w="446" w:type="pct"/>
            <w:vMerge w:val="restart"/>
            <w:tcBorders>
              <w:right w:val="single" w:sz="4" w:space="0" w:color="auto"/>
            </w:tcBorders>
            <w:tcMar>
              <w:left w:w="0" w:type="dxa"/>
              <w:right w:w="0" w:type="dxa"/>
            </w:tcMar>
            <w:vAlign w:val="center"/>
          </w:tcPr>
          <w:p w14:paraId="458778D6" w14:textId="77777777"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 xml:space="preserve">phase </w:t>
            </w:r>
            <w:proofErr w:type="spellStart"/>
            <w:r w:rsidRPr="00062C86">
              <w:rPr>
                <w:rFonts w:eastAsia="Times New Roman"/>
                <w:color w:val="000000"/>
                <w:szCs w:val="22"/>
              </w:rPr>
              <w:t>i</w:t>
            </w:r>
            <w:proofErr w:type="spellEnd"/>
          </w:p>
        </w:tc>
        <w:tc>
          <w:tcPr>
            <w:tcW w:w="4554" w:type="pct"/>
            <w:gridSpan w:val="12"/>
            <w:tcBorders>
              <w:left w:val="single" w:sz="4" w:space="0" w:color="auto"/>
            </w:tcBorders>
            <w:shd w:val="clear" w:color="auto" w:fill="auto"/>
            <w:noWrap/>
            <w:vAlign w:val="center"/>
            <w:hideMark/>
          </w:tcPr>
          <w:p w14:paraId="79338BBF" w14:textId="77777777" w:rsidR="00593820" w:rsidRPr="00062C86" w:rsidRDefault="00593820" w:rsidP="007D2575">
            <w:pPr>
              <w:keepNext/>
              <w:spacing w:before="0"/>
              <w:jc w:val="center"/>
              <w:rPr>
                <w:rFonts w:eastAsia="Times New Roman"/>
                <w:color w:val="000000"/>
                <w:szCs w:val="22"/>
              </w:rPr>
            </w:pPr>
            <w:proofErr w:type="spellStart"/>
            <w:r w:rsidRPr="00062C86">
              <w:rPr>
                <w:rFonts w:eastAsia="Times New Roman"/>
                <w:color w:val="000000"/>
                <w:szCs w:val="22"/>
              </w:rPr>
              <w:t>Downsampling</w:t>
            </w:r>
            <w:proofErr w:type="spellEnd"/>
            <w:r w:rsidRPr="00062C86">
              <w:rPr>
                <w:rFonts w:eastAsia="Times New Roman"/>
                <w:color w:val="000000"/>
                <w:szCs w:val="22"/>
              </w:rPr>
              <w:t xml:space="preserve"> filter coefficients</w:t>
            </w:r>
          </w:p>
        </w:tc>
      </w:tr>
      <w:tr w:rsidR="003F66B7" w:rsidRPr="00062C86" w14:paraId="58964981" w14:textId="77777777" w:rsidTr="001A1CDE">
        <w:trPr>
          <w:trHeight w:hRule="exact" w:val="288"/>
          <w:jc w:val="center"/>
        </w:trPr>
        <w:tc>
          <w:tcPr>
            <w:tcW w:w="446" w:type="pct"/>
            <w:vMerge/>
            <w:tcBorders>
              <w:right w:val="single" w:sz="4" w:space="0" w:color="auto"/>
            </w:tcBorders>
            <w:tcMar>
              <w:left w:w="0" w:type="dxa"/>
              <w:right w:w="0" w:type="dxa"/>
            </w:tcMar>
            <w:vAlign w:val="center"/>
          </w:tcPr>
          <w:p w14:paraId="1091F406" w14:textId="77777777" w:rsidR="00593820" w:rsidRPr="00062C86" w:rsidRDefault="00593820" w:rsidP="007D2575">
            <w:pPr>
              <w:keepNext/>
              <w:spacing w:before="0"/>
              <w:jc w:val="center"/>
              <w:rPr>
                <w:rFonts w:eastAsia="Times New Roman"/>
                <w:color w:val="000000"/>
                <w:szCs w:val="22"/>
              </w:rPr>
            </w:pPr>
          </w:p>
        </w:tc>
        <w:tc>
          <w:tcPr>
            <w:tcW w:w="384" w:type="pct"/>
            <w:tcBorders>
              <w:left w:val="single" w:sz="4" w:space="0" w:color="auto"/>
              <w:bottom w:val="single" w:sz="4" w:space="0" w:color="auto"/>
            </w:tcBorders>
            <w:shd w:val="clear" w:color="auto" w:fill="auto"/>
            <w:noWrap/>
            <w:tcMar>
              <w:left w:w="0" w:type="dxa"/>
              <w:right w:w="0" w:type="dxa"/>
            </w:tcMar>
            <w:vAlign w:val="center"/>
            <w:hideMark/>
          </w:tcPr>
          <w:p w14:paraId="4A4B3B7B"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[i,0]</w:t>
            </w:r>
          </w:p>
        </w:tc>
        <w:tc>
          <w:tcPr>
            <w:tcW w:w="383" w:type="pct"/>
            <w:tcBorders>
              <w:left w:val="single" w:sz="4" w:space="0" w:color="auto"/>
              <w:bottom w:val="single" w:sz="4" w:space="0" w:color="auto"/>
            </w:tcBorders>
            <w:shd w:val="clear" w:color="auto" w:fill="auto"/>
            <w:tcMar>
              <w:left w:w="0" w:type="dxa"/>
              <w:right w:w="0" w:type="dxa"/>
            </w:tcMar>
            <w:vAlign w:val="center"/>
          </w:tcPr>
          <w:p w14:paraId="4335CB74"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[i,1]</w:t>
            </w:r>
          </w:p>
        </w:tc>
        <w:tc>
          <w:tcPr>
            <w:tcW w:w="384" w:type="pct"/>
            <w:tcBorders>
              <w:left w:val="single" w:sz="4" w:space="0" w:color="auto"/>
              <w:bottom w:val="single" w:sz="4" w:space="0" w:color="auto"/>
            </w:tcBorders>
            <w:shd w:val="clear" w:color="auto" w:fill="auto"/>
            <w:tcMar>
              <w:left w:w="0" w:type="dxa"/>
              <w:right w:w="0" w:type="dxa"/>
            </w:tcMar>
            <w:vAlign w:val="center"/>
          </w:tcPr>
          <w:p w14:paraId="01CAFEF4"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[i,2]</w:t>
            </w:r>
          </w:p>
        </w:tc>
        <w:tc>
          <w:tcPr>
            <w:tcW w:w="384" w:type="pct"/>
            <w:tcBorders>
              <w:left w:val="single" w:sz="4" w:space="0" w:color="auto"/>
              <w:bottom w:val="single" w:sz="4" w:space="0" w:color="auto"/>
            </w:tcBorders>
            <w:shd w:val="clear" w:color="auto" w:fill="auto"/>
            <w:tcMar>
              <w:left w:w="0" w:type="dxa"/>
              <w:right w:w="0" w:type="dxa"/>
            </w:tcMar>
            <w:vAlign w:val="center"/>
          </w:tcPr>
          <w:p w14:paraId="63A39A00"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[i,3]</w:t>
            </w:r>
          </w:p>
        </w:tc>
        <w:tc>
          <w:tcPr>
            <w:tcW w:w="383" w:type="pct"/>
            <w:tcBorders>
              <w:left w:val="single" w:sz="4" w:space="0" w:color="auto"/>
              <w:bottom w:val="single" w:sz="4" w:space="0" w:color="auto"/>
            </w:tcBorders>
            <w:shd w:val="clear" w:color="auto" w:fill="auto"/>
            <w:tcMar>
              <w:left w:w="0" w:type="dxa"/>
              <w:right w:w="0" w:type="dxa"/>
            </w:tcMar>
            <w:vAlign w:val="center"/>
          </w:tcPr>
          <w:p w14:paraId="1657D729"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[i,4]</w:t>
            </w:r>
          </w:p>
        </w:tc>
        <w:tc>
          <w:tcPr>
            <w:tcW w:w="383" w:type="pct"/>
            <w:tcBorders>
              <w:left w:val="single" w:sz="4" w:space="0" w:color="auto"/>
              <w:bottom w:val="single" w:sz="4" w:space="0" w:color="auto"/>
            </w:tcBorders>
            <w:shd w:val="clear" w:color="auto" w:fill="auto"/>
            <w:tcMar>
              <w:left w:w="0" w:type="dxa"/>
              <w:right w:w="0" w:type="dxa"/>
            </w:tcMar>
            <w:vAlign w:val="center"/>
          </w:tcPr>
          <w:p w14:paraId="42E5EC41"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[i,5]</w:t>
            </w:r>
          </w:p>
        </w:tc>
        <w:tc>
          <w:tcPr>
            <w:tcW w:w="383" w:type="pct"/>
            <w:tcBorders>
              <w:left w:val="single" w:sz="4" w:space="0" w:color="auto"/>
              <w:bottom w:val="single" w:sz="4" w:space="0" w:color="auto"/>
            </w:tcBorders>
            <w:shd w:val="clear" w:color="auto" w:fill="auto"/>
            <w:tcMar>
              <w:left w:w="0" w:type="dxa"/>
              <w:right w:w="0" w:type="dxa"/>
            </w:tcMar>
            <w:vAlign w:val="center"/>
          </w:tcPr>
          <w:p w14:paraId="09A54179"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[i,6]</w:t>
            </w:r>
          </w:p>
        </w:tc>
        <w:tc>
          <w:tcPr>
            <w:tcW w:w="383" w:type="pct"/>
            <w:tcBorders>
              <w:left w:val="single" w:sz="4" w:space="0" w:color="auto"/>
              <w:bottom w:val="single" w:sz="4" w:space="0" w:color="auto"/>
            </w:tcBorders>
            <w:shd w:val="clear" w:color="auto" w:fill="auto"/>
            <w:tcMar>
              <w:left w:w="0" w:type="dxa"/>
              <w:right w:w="0" w:type="dxa"/>
            </w:tcMar>
            <w:vAlign w:val="center"/>
          </w:tcPr>
          <w:p w14:paraId="23CD79DA"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[i,7]</w:t>
            </w:r>
          </w:p>
        </w:tc>
        <w:tc>
          <w:tcPr>
            <w:tcW w:w="398" w:type="pct"/>
            <w:tcBorders>
              <w:left w:val="single" w:sz="4" w:space="0" w:color="auto"/>
              <w:bottom w:val="single" w:sz="4" w:space="0" w:color="auto"/>
            </w:tcBorders>
            <w:shd w:val="clear" w:color="auto" w:fill="auto"/>
            <w:tcMar>
              <w:left w:w="0" w:type="dxa"/>
              <w:right w:w="0" w:type="dxa"/>
            </w:tcMar>
            <w:vAlign w:val="center"/>
          </w:tcPr>
          <w:p w14:paraId="1CC87132"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[i,8]</w:t>
            </w:r>
          </w:p>
        </w:tc>
        <w:tc>
          <w:tcPr>
            <w:tcW w:w="363" w:type="pct"/>
            <w:tcBorders>
              <w:left w:val="single" w:sz="4" w:space="0" w:color="auto"/>
              <w:bottom w:val="single" w:sz="4" w:space="0" w:color="auto"/>
            </w:tcBorders>
            <w:shd w:val="clear" w:color="auto" w:fill="auto"/>
            <w:tcMar>
              <w:left w:w="0" w:type="dxa"/>
              <w:right w:w="0" w:type="dxa"/>
            </w:tcMar>
            <w:vAlign w:val="center"/>
          </w:tcPr>
          <w:p w14:paraId="50AB4C33"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[i,9]</w:t>
            </w:r>
          </w:p>
        </w:tc>
        <w:tc>
          <w:tcPr>
            <w:tcW w:w="363" w:type="pct"/>
            <w:tcBorders>
              <w:left w:val="single" w:sz="4" w:space="0" w:color="auto"/>
              <w:bottom w:val="single" w:sz="4" w:space="0" w:color="auto"/>
            </w:tcBorders>
            <w:shd w:val="clear" w:color="auto" w:fill="auto"/>
            <w:tcMar>
              <w:left w:w="0" w:type="dxa"/>
              <w:right w:w="0" w:type="dxa"/>
            </w:tcMar>
            <w:vAlign w:val="center"/>
          </w:tcPr>
          <w:p w14:paraId="569733D7"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[i,10]</w:t>
            </w:r>
          </w:p>
        </w:tc>
        <w:tc>
          <w:tcPr>
            <w:tcW w:w="363" w:type="pct"/>
            <w:tcBorders>
              <w:left w:val="single" w:sz="4" w:space="0" w:color="auto"/>
              <w:bottom w:val="single" w:sz="4" w:space="0" w:color="auto"/>
            </w:tcBorders>
            <w:shd w:val="clear" w:color="auto" w:fill="auto"/>
            <w:tcMar>
              <w:left w:w="0" w:type="dxa"/>
              <w:right w:w="0" w:type="dxa"/>
            </w:tcMar>
            <w:vAlign w:val="center"/>
          </w:tcPr>
          <w:p w14:paraId="01ACADDB"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[i,11]</w:t>
            </w:r>
          </w:p>
        </w:tc>
      </w:tr>
      <w:tr w:rsidR="003F66B7" w:rsidRPr="00062C86" w14:paraId="6AF0180A" w14:textId="77777777" w:rsidTr="001A1CDE">
        <w:trPr>
          <w:trHeight w:hRule="exact" w:val="288"/>
          <w:jc w:val="center"/>
        </w:trPr>
        <w:tc>
          <w:tcPr>
            <w:tcW w:w="446" w:type="pct"/>
            <w:tcBorders>
              <w:right w:val="single" w:sz="4" w:space="0" w:color="auto"/>
            </w:tcBorders>
            <w:tcMar>
              <w:left w:w="0" w:type="dxa"/>
              <w:right w:w="0" w:type="dxa"/>
            </w:tcMar>
            <w:vAlign w:val="center"/>
          </w:tcPr>
          <w:p w14:paraId="188EB462" w14:textId="77777777"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0</w:t>
            </w:r>
          </w:p>
        </w:tc>
        <w:tc>
          <w:tcPr>
            <w:tcW w:w="384" w:type="pct"/>
            <w:tcBorders>
              <w:left w:val="single" w:sz="4" w:space="0" w:color="auto"/>
              <w:right w:val="single" w:sz="4" w:space="0" w:color="auto"/>
            </w:tcBorders>
            <w:shd w:val="clear" w:color="auto" w:fill="auto"/>
            <w:noWrap/>
            <w:vAlign w:val="center"/>
            <w:hideMark/>
          </w:tcPr>
          <w:p w14:paraId="35AAC7E7" w14:textId="77777777" w:rsidR="00593820" w:rsidRPr="00062C86" w:rsidRDefault="00593820" w:rsidP="007D2575">
            <w:pPr>
              <w:keepNext/>
              <w:spacing w:before="0"/>
              <w:jc w:val="center"/>
              <w:rPr>
                <w:rFonts w:eastAsia="Times New Roman"/>
                <w:szCs w:val="22"/>
              </w:rPr>
            </w:pPr>
            <w:r w:rsidRPr="00062C86">
              <w:rPr>
                <w:rFonts w:eastAsia="Times New Roman"/>
                <w:szCs w:val="22"/>
              </w:rPr>
              <w:t>2</w:t>
            </w:r>
          </w:p>
        </w:tc>
        <w:tc>
          <w:tcPr>
            <w:tcW w:w="383" w:type="pct"/>
            <w:tcBorders>
              <w:left w:val="single" w:sz="4" w:space="0" w:color="auto"/>
              <w:right w:val="single" w:sz="4" w:space="0" w:color="auto"/>
            </w:tcBorders>
            <w:shd w:val="clear" w:color="auto" w:fill="auto"/>
            <w:noWrap/>
            <w:vAlign w:val="center"/>
            <w:hideMark/>
          </w:tcPr>
          <w:p w14:paraId="73C3BA83" w14:textId="77777777" w:rsidR="00593820" w:rsidRPr="00062C86" w:rsidRDefault="006B71CB" w:rsidP="007D2575">
            <w:pPr>
              <w:keepNext/>
              <w:spacing w:before="0"/>
              <w:jc w:val="center"/>
              <w:rPr>
                <w:rFonts w:eastAsia="Times New Roman"/>
                <w:szCs w:val="22"/>
              </w:rPr>
            </w:pPr>
            <w:r>
              <w:rPr>
                <w:rFonts w:eastAsia="Times New Roman"/>
                <w:szCs w:val="22"/>
              </w:rPr>
              <w:t>–</w:t>
            </w:r>
            <w:r w:rsidR="00593820" w:rsidRPr="00062C86">
              <w:rPr>
                <w:rFonts w:eastAsia="Times New Roman"/>
                <w:szCs w:val="22"/>
              </w:rPr>
              <w:t>3</w:t>
            </w:r>
          </w:p>
        </w:tc>
        <w:tc>
          <w:tcPr>
            <w:tcW w:w="384" w:type="pct"/>
            <w:tcBorders>
              <w:left w:val="single" w:sz="4" w:space="0" w:color="auto"/>
              <w:right w:val="single" w:sz="4" w:space="0" w:color="auto"/>
            </w:tcBorders>
            <w:shd w:val="clear" w:color="auto" w:fill="auto"/>
            <w:noWrap/>
            <w:vAlign w:val="center"/>
            <w:hideMark/>
          </w:tcPr>
          <w:p w14:paraId="36D72C60" w14:textId="77777777" w:rsidR="00593820" w:rsidRPr="00062C86" w:rsidRDefault="006B71CB" w:rsidP="007D2575">
            <w:pPr>
              <w:keepNext/>
              <w:spacing w:before="0"/>
              <w:jc w:val="center"/>
              <w:rPr>
                <w:rFonts w:eastAsia="Times New Roman"/>
                <w:szCs w:val="22"/>
              </w:rPr>
            </w:pPr>
            <w:r>
              <w:rPr>
                <w:rFonts w:eastAsia="Times New Roman"/>
                <w:szCs w:val="22"/>
              </w:rPr>
              <w:t>–</w:t>
            </w:r>
            <w:r w:rsidR="00593820" w:rsidRPr="00062C86">
              <w:rPr>
                <w:rFonts w:eastAsia="Times New Roman"/>
                <w:szCs w:val="22"/>
              </w:rPr>
              <w:t>9</w:t>
            </w:r>
          </w:p>
        </w:tc>
        <w:tc>
          <w:tcPr>
            <w:tcW w:w="384" w:type="pct"/>
            <w:tcBorders>
              <w:left w:val="single" w:sz="4" w:space="0" w:color="auto"/>
              <w:right w:val="single" w:sz="4" w:space="0" w:color="auto"/>
            </w:tcBorders>
            <w:shd w:val="clear" w:color="auto" w:fill="auto"/>
            <w:noWrap/>
            <w:vAlign w:val="center"/>
            <w:hideMark/>
          </w:tcPr>
          <w:p w14:paraId="77CE3138" w14:textId="77777777" w:rsidR="00593820" w:rsidRPr="00062C86" w:rsidRDefault="00593820" w:rsidP="007D2575">
            <w:pPr>
              <w:keepNext/>
              <w:spacing w:before="0"/>
              <w:jc w:val="center"/>
              <w:rPr>
                <w:rFonts w:eastAsia="Times New Roman"/>
                <w:szCs w:val="22"/>
              </w:rPr>
            </w:pPr>
            <w:r w:rsidRPr="00062C86">
              <w:rPr>
                <w:rFonts w:eastAsia="Times New Roman"/>
                <w:szCs w:val="22"/>
              </w:rPr>
              <w:t>6</w:t>
            </w:r>
          </w:p>
        </w:tc>
        <w:tc>
          <w:tcPr>
            <w:tcW w:w="383" w:type="pct"/>
            <w:tcBorders>
              <w:left w:val="single" w:sz="4" w:space="0" w:color="auto"/>
              <w:right w:val="single" w:sz="4" w:space="0" w:color="auto"/>
            </w:tcBorders>
            <w:shd w:val="clear" w:color="auto" w:fill="auto"/>
            <w:noWrap/>
            <w:vAlign w:val="center"/>
            <w:hideMark/>
          </w:tcPr>
          <w:p w14:paraId="3C432316" w14:textId="77777777" w:rsidR="00593820" w:rsidRPr="00062C86" w:rsidRDefault="00593820" w:rsidP="007D2575">
            <w:pPr>
              <w:keepNext/>
              <w:spacing w:before="0"/>
              <w:jc w:val="center"/>
              <w:rPr>
                <w:rFonts w:eastAsia="Times New Roman"/>
                <w:szCs w:val="22"/>
              </w:rPr>
            </w:pPr>
            <w:r w:rsidRPr="00062C86">
              <w:rPr>
                <w:rFonts w:eastAsia="Times New Roman"/>
                <w:szCs w:val="22"/>
              </w:rPr>
              <w:t>39</w:t>
            </w:r>
          </w:p>
        </w:tc>
        <w:tc>
          <w:tcPr>
            <w:tcW w:w="383" w:type="pct"/>
            <w:tcBorders>
              <w:left w:val="single" w:sz="4" w:space="0" w:color="auto"/>
              <w:right w:val="single" w:sz="4" w:space="0" w:color="auto"/>
            </w:tcBorders>
            <w:shd w:val="clear" w:color="auto" w:fill="auto"/>
            <w:noWrap/>
            <w:vAlign w:val="center"/>
            <w:hideMark/>
          </w:tcPr>
          <w:p w14:paraId="76A5D2A3" w14:textId="77777777" w:rsidR="00593820" w:rsidRPr="00062C86" w:rsidRDefault="00593820" w:rsidP="007D2575">
            <w:pPr>
              <w:keepNext/>
              <w:spacing w:before="0"/>
              <w:jc w:val="center"/>
              <w:rPr>
                <w:rFonts w:eastAsia="Times New Roman"/>
                <w:szCs w:val="22"/>
              </w:rPr>
            </w:pPr>
            <w:r w:rsidRPr="00062C86">
              <w:rPr>
                <w:rFonts w:eastAsia="Times New Roman"/>
                <w:szCs w:val="22"/>
              </w:rPr>
              <w:t>58</w:t>
            </w:r>
          </w:p>
        </w:tc>
        <w:tc>
          <w:tcPr>
            <w:tcW w:w="383" w:type="pct"/>
            <w:tcBorders>
              <w:left w:val="single" w:sz="4" w:space="0" w:color="auto"/>
              <w:right w:val="single" w:sz="4" w:space="0" w:color="auto"/>
            </w:tcBorders>
            <w:shd w:val="clear" w:color="auto" w:fill="auto"/>
            <w:noWrap/>
            <w:vAlign w:val="center"/>
            <w:hideMark/>
          </w:tcPr>
          <w:p w14:paraId="528EBAA3" w14:textId="77777777" w:rsidR="00593820" w:rsidRPr="00062C86" w:rsidRDefault="00593820" w:rsidP="007D2575">
            <w:pPr>
              <w:keepNext/>
              <w:spacing w:before="0"/>
              <w:jc w:val="center"/>
              <w:rPr>
                <w:rFonts w:eastAsia="Times New Roman"/>
                <w:szCs w:val="22"/>
              </w:rPr>
            </w:pPr>
            <w:r w:rsidRPr="00062C86">
              <w:rPr>
                <w:rFonts w:eastAsia="Times New Roman"/>
                <w:szCs w:val="22"/>
              </w:rPr>
              <w:t>39</w:t>
            </w:r>
          </w:p>
        </w:tc>
        <w:tc>
          <w:tcPr>
            <w:tcW w:w="383" w:type="pct"/>
            <w:tcBorders>
              <w:left w:val="single" w:sz="4" w:space="0" w:color="auto"/>
              <w:right w:val="single" w:sz="4" w:space="0" w:color="auto"/>
            </w:tcBorders>
            <w:shd w:val="clear" w:color="auto" w:fill="auto"/>
            <w:noWrap/>
            <w:vAlign w:val="center"/>
            <w:hideMark/>
          </w:tcPr>
          <w:p w14:paraId="489AF022" w14:textId="77777777" w:rsidR="00593820" w:rsidRPr="00062C86" w:rsidRDefault="00593820" w:rsidP="007D2575">
            <w:pPr>
              <w:keepNext/>
              <w:spacing w:before="0"/>
              <w:jc w:val="center"/>
              <w:rPr>
                <w:rFonts w:eastAsia="Times New Roman"/>
                <w:szCs w:val="22"/>
              </w:rPr>
            </w:pPr>
            <w:r w:rsidRPr="00062C86">
              <w:rPr>
                <w:rFonts w:eastAsia="Times New Roman"/>
                <w:szCs w:val="22"/>
              </w:rPr>
              <w:t>6</w:t>
            </w:r>
          </w:p>
        </w:tc>
        <w:tc>
          <w:tcPr>
            <w:tcW w:w="398" w:type="pct"/>
            <w:tcBorders>
              <w:left w:val="single" w:sz="4" w:space="0" w:color="auto"/>
              <w:right w:val="single" w:sz="4" w:space="0" w:color="auto"/>
            </w:tcBorders>
            <w:shd w:val="clear" w:color="auto" w:fill="auto"/>
            <w:noWrap/>
            <w:vAlign w:val="center"/>
            <w:hideMark/>
          </w:tcPr>
          <w:p w14:paraId="7AFB17EC" w14:textId="77777777" w:rsidR="00593820" w:rsidRPr="00062C86" w:rsidRDefault="006B71CB" w:rsidP="007D2575">
            <w:pPr>
              <w:keepNext/>
              <w:spacing w:before="0"/>
              <w:jc w:val="center"/>
              <w:rPr>
                <w:rFonts w:eastAsia="Times New Roman"/>
                <w:szCs w:val="22"/>
              </w:rPr>
            </w:pPr>
            <w:r>
              <w:rPr>
                <w:rFonts w:eastAsia="Times New Roman"/>
                <w:szCs w:val="22"/>
              </w:rPr>
              <w:t>–</w:t>
            </w:r>
            <w:r w:rsidR="00593820" w:rsidRPr="00062C86">
              <w:rPr>
                <w:rFonts w:eastAsia="Times New Roman"/>
                <w:szCs w:val="22"/>
              </w:rPr>
              <w:t>9</w:t>
            </w:r>
          </w:p>
        </w:tc>
        <w:tc>
          <w:tcPr>
            <w:tcW w:w="363" w:type="pct"/>
            <w:tcBorders>
              <w:left w:val="single" w:sz="4" w:space="0" w:color="auto"/>
              <w:right w:val="single" w:sz="4" w:space="0" w:color="auto"/>
            </w:tcBorders>
            <w:shd w:val="clear" w:color="auto" w:fill="auto"/>
            <w:noWrap/>
            <w:vAlign w:val="center"/>
            <w:hideMark/>
          </w:tcPr>
          <w:p w14:paraId="0DD1B532" w14:textId="77777777" w:rsidR="00593820" w:rsidRPr="00062C86" w:rsidRDefault="006B71CB" w:rsidP="007D2575">
            <w:pPr>
              <w:keepNext/>
              <w:spacing w:before="0"/>
              <w:jc w:val="center"/>
              <w:rPr>
                <w:rFonts w:eastAsia="Times New Roman"/>
                <w:szCs w:val="22"/>
              </w:rPr>
            </w:pPr>
            <w:r>
              <w:rPr>
                <w:rFonts w:eastAsia="Times New Roman"/>
                <w:szCs w:val="22"/>
              </w:rPr>
              <w:t>–</w:t>
            </w:r>
            <w:r w:rsidR="00593820" w:rsidRPr="00062C86">
              <w:rPr>
                <w:rFonts w:eastAsia="Times New Roman"/>
                <w:szCs w:val="22"/>
              </w:rPr>
              <w:t>3</w:t>
            </w:r>
          </w:p>
        </w:tc>
        <w:tc>
          <w:tcPr>
            <w:tcW w:w="363" w:type="pct"/>
            <w:tcBorders>
              <w:left w:val="single" w:sz="4" w:space="0" w:color="auto"/>
              <w:right w:val="single" w:sz="4" w:space="0" w:color="auto"/>
            </w:tcBorders>
            <w:shd w:val="clear" w:color="auto" w:fill="auto"/>
            <w:noWrap/>
            <w:vAlign w:val="center"/>
            <w:hideMark/>
          </w:tcPr>
          <w:p w14:paraId="4120E767" w14:textId="77777777" w:rsidR="00593820" w:rsidRPr="00062C86" w:rsidRDefault="00593820" w:rsidP="007D2575">
            <w:pPr>
              <w:keepNext/>
              <w:spacing w:before="0"/>
              <w:jc w:val="center"/>
              <w:rPr>
                <w:rFonts w:eastAsia="Times New Roman"/>
                <w:szCs w:val="22"/>
              </w:rPr>
            </w:pPr>
            <w:r w:rsidRPr="00062C86">
              <w:rPr>
                <w:rFonts w:eastAsia="Times New Roman"/>
                <w:szCs w:val="22"/>
              </w:rPr>
              <w:t>2</w:t>
            </w:r>
          </w:p>
        </w:tc>
        <w:tc>
          <w:tcPr>
            <w:tcW w:w="363" w:type="pct"/>
            <w:tcBorders>
              <w:left w:val="single" w:sz="4" w:space="0" w:color="auto"/>
            </w:tcBorders>
            <w:shd w:val="clear" w:color="auto" w:fill="auto"/>
            <w:noWrap/>
            <w:vAlign w:val="center"/>
            <w:hideMark/>
          </w:tcPr>
          <w:p w14:paraId="265A22A7" w14:textId="77777777" w:rsidR="00593820" w:rsidRPr="00062C86" w:rsidRDefault="00593820" w:rsidP="007D2575">
            <w:pPr>
              <w:keepNext/>
              <w:spacing w:before="0"/>
              <w:jc w:val="center"/>
              <w:rPr>
                <w:rFonts w:eastAsia="Times New Roman"/>
                <w:szCs w:val="22"/>
              </w:rPr>
            </w:pPr>
            <w:r w:rsidRPr="00062C86">
              <w:rPr>
                <w:rFonts w:eastAsia="Times New Roman"/>
                <w:szCs w:val="22"/>
              </w:rPr>
              <w:t>0</w:t>
            </w:r>
          </w:p>
        </w:tc>
      </w:tr>
      <w:tr w:rsidR="001A1CDE" w:rsidRPr="00062C86" w14:paraId="39053E21" w14:textId="77777777" w:rsidTr="001A1CDE">
        <w:trPr>
          <w:trHeight w:hRule="exact" w:val="288"/>
          <w:jc w:val="center"/>
        </w:trPr>
        <w:tc>
          <w:tcPr>
            <w:tcW w:w="446" w:type="pct"/>
            <w:tcBorders>
              <w:right w:val="single" w:sz="4" w:space="0" w:color="auto"/>
            </w:tcBorders>
            <w:tcMar>
              <w:left w:w="0" w:type="dxa"/>
              <w:right w:w="0" w:type="dxa"/>
            </w:tcMar>
            <w:vAlign w:val="center"/>
          </w:tcPr>
          <w:p w14:paraId="17D71A64" w14:textId="77777777" w:rsidR="001A1CDE" w:rsidRPr="00216EB4" w:rsidRDefault="001A1CDE" w:rsidP="007D2575">
            <w:pPr>
              <w:keepNext/>
              <w:spacing w:before="0"/>
              <w:jc w:val="center"/>
              <w:rPr>
                <w:rFonts w:eastAsia="Times New Roman"/>
                <w:color w:val="000000"/>
              </w:rPr>
            </w:pPr>
            <w:r>
              <w:rPr>
                <w:rFonts w:eastAsia="Times New Roman"/>
                <w:color w:val="000000"/>
              </w:rPr>
              <w:t>1</w:t>
            </w:r>
          </w:p>
        </w:tc>
        <w:tc>
          <w:tcPr>
            <w:tcW w:w="384" w:type="pct"/>
            <w:tcBorders>
              <w:left w:val="single" w:sz="4" w:space="0" w:color="auto"/>
              <w:right w:val="single" w:sz="4" w:space="0" w:color="auto"/>
            </w:tcBorders>
            <w:shd w:val="clear" w:color="auto" w:fill="auto"/>
            <w:noWrap/>
            <w:vAlign w:val="center"/>
          </w:tcPr>
          <w:p w14:paraId="321C3164" w14:textId="77777777" w:rsidR="001A1CDE" w:rsidRPr="00216EB4" w:rsidRDefault="001A1CDE" w:rsidP="007D2575">
            <w:pPr>
              <w:keepNext/>
              <w:spacing w:before="0"/>
              <w:jc w:val="center"/>
              <w:rPr>
                <w:rFonts w:eastAsia="Times New Roman"/>
              </w:rPr>
            </w:pPr>
            <w:r>
              <w:rPr>
                <w:color w:val="000000"/>
              </w:rPr>
              <w:t>2</w:t>
            </w:r>
          </w:p>
        </w:tc>
        <w:tc>
          <w:tcPr>
            <w:tcW w:w="383" w:type="pct"/>
            <w:tcBorders>
              <w:left w:val="single" w:sz="4" w:space="0" w:color="auto"/>
              <w:right w:val="single" w:sz="4" w:space="0" w:color="auto"/>
            </w:tcBorders>
            <w:shd w:val="clear" w:color="auto" w:fill="auto"/>
            <w:noWrap/>
            <w:vAlign w:val="center"/>
          </w:tcPr>
          <w:p w14:paraId="7E9F929B" w14:textId="77777777" w:rsidR="001A1CDE" w:rsidRPr="00216EB4" w:rsidRDefault="006B71CB" w:rsidP="007D2575">
            <w:pPr>
              <w:keepNext/>
              <w:spacing w:before="0"/>
              <w:jc w:val="center"/>
              <w:rPr>
                <w:rFonts w:eastAsia="Times New Roman"/>
              </w:rPr>
            </w:pPr>
            <w:r>
              <w:rPr>
                <w:color w:val="000000"/>
              </w:rPr>
              <w:t>–</w:t>
            </w:r>
            <w:r w:rsidR="001A1CDE">
              <w:rPr>
                <w:color w:val="000000"/>
              </w:rPr>
              <w:t>3</w:t>
            </w:r>
          </w:p>
        </w:tc>
        <w:tc>
          <w:tcPr>
            <w:tcW w:w="384" w:type="pct"/>
            <w:tcBorders>
              <w:left w:val="single" w:sz="4" w:space="0" w:color="auto"/>
              <w:right w:val="single" w:sz="4" w:space="0" w:color="auto"/>
            </w:tcBorders>
            <w:shd w:val="clear" w:color="auto" w:fill="auto"/>
            <w:noWrap/>
            <w:vAlign w:val="center"/>
          </w:tcPr>
          <w:p w14:paraId="4AC836E0" w14:textId="77777777" w:rsidR="001A1CDE" w:rsidRPr="00216EB4" w:rsidRDefault="006B71CB" w:rsidP="007D2575">
            <w:pPr>
              <w:keepNext/>
              <w:spacing w:before="0"/>
              <w:jc w:val="center"/>
              <w:rPr>
                <w:rFonts w:eastAsia="Times New Roman"/>
              </w:rPr>
            </w:pPr>
            <w:r>
              <w:rPr>
                <w:color w:val="000000"/>
              </w:rPr>
              <w:t>–</w:t>
            </w:r>
            <w:r w:rsidR="001A1CDE">
              <w:rPr>
                <w:color w:val="000000"/>
              </w:rPr>
              <w:t>9</w:t>
            </w:r>
          </w:p>
        </w:tc>
        <w:tc>
          <w:tcPr>
            <w:tcW w:w="384" w:type="pct"/>
            <w:tcBorders>
              <w:left w:val="single" w:sz="4" w:space="0" w:color="auto"/>
              <w:right w:val="single" w:sz="4" w:space="0" w:color="auto"/>
            </w:tcBorders>
            <w:shd w:val="clear" w:color="auto" w:fill="auto"/>
            <w:noWrap/>
            <w:vAlign w:val="center"/>
          </w:tcPr>
          <w:p w14:paraId="7DEDFEDF" w14:textId="77777777" w:rsidR="001A1CDE" w:rsidRPr="00216EB4" w:rsidRDefault="001A1CDE" w:rsidP="007D2575">
            <w:pPr>
              <w:keepNext/>
              <w:spacing w:before="0"/>
              <w:jc w:val="center"/>
              <w:rPr>
                <w:rFonts w:eastAsia="Times New Roman"/>
              </w:rPr>
            </w:pPr>
            <w:r>
              <w:rPr>
                <w:color w:val="000000"/>
              </w:rPr>
              <w:t>4</w:t>
            </w:r>
          </w:p>
        </w:tc>
        <w:tc>
          <w:tcPr>
            <w:tcW w:w="383" w:type="pct"/>
            <w:tcBorders>
              <w:left w:val="single" w:sz="4" w:space="0" w:color="auto"/>
              <w:right w:val="single" w:sz="4" w:space="0" w:color="auto"/>
            </w:tcBorders>
            <w:shd w:val="clear" w:color="auto" w:fill="auto"/>
            <w:noWrap/>
            <w:vAlign w:val="center"/>
          </w:tcPr>
          <w:p w14:paraId="2E57A680" w14:textId="77777777" w:rsidR="001A1CDE" w:rsidRPr="00216EB4" w:rsidRDefault="001A1CDE" w:rsidP="007D2575">
            <w:pPr>
              <w:keepNext/>
              <w:spacing w:before="0"/>
              <w:jc w:val="center"/>
              <w:rPr>
                <w:rFonts w:eastAsia="Times New Roman"/>
              </w:rPr>
            </w:pPr>
            <w:r>
              <w:rPr>
                <w:color w:val="000000"/>
              </w:rPr>
              <w:t>38</w:t>
            </w:r>
          </w:p>
        </w:tc>
        <w:tc>
          <w:tcPr>
            <w:tcW w:w="383" w:type="pct"/>
            <w:tcBorders>
              <w:left w:val="single" w:sz="4" w:space="0" w:color="auto"/>
              <w:right w:val="single" w:sz="4" w:space="0" w:color="auto"/>
            </w:tcBorders>
            <w:shd w:val="clear" w:color="auto" w:fill="auto"/>
            <w:noWrap/>
            <w:vAlign w:val="center"/>
          </w:tcPr>
          <w:p w14:paraId="739B4F25" w14:textId="77777777" w:rsidR="001A1CDE" w:rsidRPr="00216EB4" w:rsidRDefault="001A1CDE" w:rsidP="007D2575">
            <w:pPr>
              <w:keepNext/>
              <w:spacing w:before="0"/>
              <w:jc w:val="center"/>
              <w:rPr>
                <w:rFonts w:eastAsia="Times New Roman"/>
              </w:rPr>
            </w:pPr>
            <w:r>
              <w:rPr>
                <w:color w:val="000000"/>
              </w:rPr>
              <w:t>58</w:t>
            </w:r>
          </w:p>
        </w:tc>
        <w:tc>
          <w:tcPr>
            <w:tcW w:w="383" w:type="pct"/>
            <w:tcBorders>
              <w:left w:val="single" w:sz="4" w:space="0" w:color="auto"/>
              <w:right w:val="single" w:sz="4" w:space="0" w:color="auto"/>
            </w:tcBorders>
            <w:shd w:val="clear" w:color="auto" w:fill="auto"/>
            <w:noWrap/>
            <w:vAlign w:val="center"/>
          </w:tcPr>
          <w:p w14:paraId="283825B2" w14:textId="77777777" w:rsidR="001A1CDE" w:rsidRPr="00216EB4" w:rsidRDefault="001A1CDE" w:rsidP="007D2575">
            <w:pPr>
              <w:keepNext/>
              <w:spacing w:before="0"/>
              <w:jc w:val="center"/>
              <w:rPr>
                <w:rFonts w:eastAsia="Times New Roman"/>
              </w:rPr>
            </w:pPr>
            <w:r>
              <w:rPr>
                <w:color w:val="000000"/>
              </w:rPr>
              <w:t>43</w:t>
            </w:r>
          </w:p>
        </w:tc>
        <w:tc>
          <w:tcPr>
            <w:tcW w:w="383" w:type="pct"/>
            <w:tcBorders>
              <w:left w:val="single" w:sz="4" w:space="0" w:color="auto"/>
              <w:right w:val="single" w:sz="4" w:space="0" w:color="auto"/>
            </w:tcBorders>
            <w:shd w:val="clear" w:color="auto" w:fill="auto"/>
            <w:noWrap/>
            <w:vAlign w:val="center"/>
          </w:tcPr>
          <w:p w14:paraId="0D0ADCD5" w14:textId="77777777" w:rsidR="001A1CDE" w:rsidRPr="00216EB4" w:rsidRDefault="001A1CDE" w:rsidP="007D2575">
            <w:pPr>
              <w:keepNext/>
              <w:spacing w:before="0"/>
              <w:jc w:val="center"/>
              <w:rPr>
                <w:rFonts w:eastAsia="Times New Roman"/>
              </w:rPr>
            </w:pPr>
            <w:r>
              <w:rPr>
                <w:color w:val="000000"/>
              </w:rPr>
              <w:t>7</w:t>
            </w:r>
          </w:p>
        </w:tc>
        <w:tc>
          <w:tcPr>
            <w:tcW w:w="398" w:type="pct"/>
            <w:tcBorders>
              <w:left w:val="single" w:sz="4" w:space="0" w:color="auto"/>
              <w:right w:val="single" w:sz="4" w:space="0" w:color="auto"/>
            </w:tcBorders>
            <w:shd w:val="clear" w:color="auto" w:fill="auto"/>
            <w:noWrap/>
            <w:vAlign w:val="center"/>
          </w:tcPr>
          <w:p w14:paraId="74C68F92" w14:textId="77777777" w:rsidR="001A1CDE" w:rsidRPr="00216EB4" w:rsidRDefault="006B71CB" w:rsidP="007D2575">
            <w:pPr>
              <w:keepNext/>
              <w:spacing w:before="0"/>
              <w:jc w:val="center"/>
              <w:rPr>
                <w:rFonts w:eastAsia="Times New Roman"/>
              </w:rPr>
            </w:pPr>
            <w:r>
              <w:rPr>
                <w:color w:val="000000"/>
              </w:rPr>
              <w:t>–</w:t>
            </w:r>
            <w:r w:rsidR="001A1CDE">
              <w:rPr>
                <w:color w:val="000000"/>
              </w:rPr>
              <w:t>9</w:t>
            </w:r>
          </w:p>
        </w:tc>
        <w:tc>
          <w:tcPr>
            <w:tcW w:w="363" w:type="pct"/>
            <w:tcBorders>
              <w:left w:val="single" w:sz="4" w:space="0" w:color="auto"/>
              <w:right w:val="single" w:sz="4" w:space="0" w:color="auto"/>
            </w:tcBorders>
            <w:shd w:val="clear" w:color="auto" w:fill="auto"/>
            <w:noWrap/>
            <w:vAlign w:val="center"/>
          </w:tcPr>
          <w:p w14:paraId="007EDD16" w14:textId="77777777" w:rsidR="001A1CDE" w:rsidRPr="00216EB4" w:rsidRDefault="006B71CB" w:rsidP="007D2575">
            <w:pPr>
              <w:keepNext/>
              <w:spacing w:before="0"/>
              <w:jc w:val="center"/>
              <w:rPr>
                <w:rFonts w:eastAsia="Times New Roman"/>
              </w:rPr>
            </w:pPr>
            <w:r>
              <w:rPr>
                <w:color w:val="000000"/>
              </w:rPr>
              <w:t>–</w:t>
            </w:r>
            <w:r w:rsidR="001A1CDE">
              <w:rPr>
                <w:color w:val="000000"/>
              </w:rPr>
              <w:t>4</w:t>
            </w:r>
          </w:p>
        </w:tc>
        <w:tc>
          <w:tcPr>
            <w:tcW w:w="363" w:type="pct"/>
            <w:tcBorders>
              <w:left w:val="single" w:sz="4" w:space="0" w:color="auto"/>
              <w:right w:val="single" w:sz="4" w:space="0" w:color="auto"/>
            </w:tcBorders>
            <w:shd w:val="clear" w:color="auto" w:fill="auto"/>
            <w:noWrap/>
            <w:vAlign w:val="center"/>
          </w:tcPr>
          <w:p w14:paraId="1DF45103" w14:textId="77777777" w:rsidR="001A1CDE" w:rsidRPr="00216EB4" w:rsidRDefault="001A1CDE" w:rsidP="007D2575">
            <w:pPr>
              <w:keepNext/>
              <w:spacing w:before="0"/>
              <w:jc w:val="center"/>
              <w:rPr>
                <w:rFonts w:eastAsia="Times New Roman"/>
              </w:rPr>
            </w:pPr>
            <w:r>
              <w:rPr>
                <w:color w:val="000000"/>
              </w:rPr>
              <w:t>1</w:t>
            </w:r>
          </w:p>
        </w:tc>
        <w:tc>
          <w:tcPr>
            <w:tcW w:w="363" w:type="pct"/>
            <w:tcBorders>
              <w:left w:val="single" w:sz="4" w:space="0" w:color="auto"/>
            </w:tcBorders>
            <w:shd w:val="clear" w:color="auto" w:fill="auto"/>
            <w:noWrap/>
            <w:vAlign w:val="center"/>
          </w:tcPr>
          <w:p w14:paraId="40D4A686" w14:textId="77777777" w:rsidR="001A1CDE" w:rsidRPr="00216EB4" w:rsidRDefault="001A1CDE" w:rsidP="007D2575">
            <w:pPr>
              <w:keepNext/>
              <w:spacing w:before="0"/>
              <w:jc w:val="center"/>
              <w:rPr>
                <w:rFonts w:eastAsia="Times New Roman"/>
              </w:rPr>
            </w:pPr>
            <w:r>
              <w:rPr>
                <w:color w:val="000000"/>
              </w:rPr>
              <w:t>0</w:t>
            </w:r>
          </w:p>
        </w:tc>
      </w:tr>
      <w:tr w:rsidR="001A1CDE" w:rsidRPr="00062C86" w14:paraId="76687DEF" w14:textId="77777777" w:rsidTr="001A1CDE">
        <w:trPr>
          <w:trHeight w:hRule="exact" w:val="288"/>
          <w:jc w:val="center"/>
        </w:trPr>
        <w:tc>
          <w:tcPr>
            <w:tcW w:w="446" w:type="pct"/>
            <w:tcBorders>
              <w:right w:val="single" w:sz="4" w:space="0" w:color="auto"/>
            </w:tcBorders>
            <w:tcMar>
              <w:left w:w="0" w:type="dxa"/>
              <w:right w:w="0" w:type="dxa"/>
            </w:tcMar>
            <w:vAlign w:val="center"/>
          </w:tcPr>
          <w:p w14:paraId="192D593F" w14:textId="77777777" w:rsidR="001A1CDE" w:rsidRPr="00216EB4" w:rsidRDefault="001A1CDE" w:rsidP="007D2575">
            <w:pPr>
              <w:keepNext/>
              <w:spacing w:before="0"/>
              <w:jc w:val="center"/>
              <w:rPr>
                <w:rFonts w:eastAsia="Times New Roman"/>
                <w:color w:val="000000"/>
              </w:rPr>
            </w:pPr>
            <w:r>
              <w:rPr>
                <w:rFonts w:eastAsia="Times New Roman"/>
                <w:color w:val="000000"/>
              </w:rPr>
              <w:t>2</w:t>
            </w:r>
          </w:p>
        </w:tc>
        <w:tc>
          <w:tcPr>
            <w:tcW w:w="384" w:type="pct"/>
            <w:tcBorders>
              <w:left w:val="single" w:sz="4" w:space="0" w:color="auto"/>
              <w:right w:val="single" w:sz="4" w:space="0" w:color="auto"/>
            </w:tcBorders>
            <w:shd w:val="clear" w:color="auto" w:fill="auto"/>
            <w:noWrap/>
            <w:vAlign w:val="center"/>
          </w:tcPr>
          <w:p w14:paraId="7BC596E2" w14:textId="77777777" w:rsidR="001A1CDE" w:rsidRPr="00216EB4" w:rsidRDefault="001A1CDE" w:rsidP="007D2575">
            <w:pPr>
              <w:keepNext/>
              <w:spacing w:before="0"/>
              <w:jc w:val="center"/>
              <w:rPr>
                <w:rFonts w:eastAsia="Times New Roman"/>
              </w:rPr>
            </w:pPr>
            <w:r>
              <w:rPr>
                <w:color w:val="000000"/>
              </w:rPr>
              <w:t>2</w:t>
            </w:r>
          </w:p>
        </w:tc>
        <w:tc>
          <w:tcPr>
            <w:tcW w:w="383" w:type="pct"/>
            <w:tcBorders>
              <w:left w:val="single" w:sz="4" w:space="0" w:color="auto"/>
              <w:right w:val="single" w:sz="4" w:space="0" w:color="auto"/>
            </w:tcBorders>
            <w:shd w:val="clear" w:color="auto" w:fill="auto"/>
            <w:noWrap/>
            <w:vAlign w:val="center"/>
          </w:tcPr>
          <w:p w14:paraId="663A4380" w14:textId="77777777" w:rsidR="001A1CDE" w:rsidRPr="00216EB4" w:rsidRDefault="006B71CB" w:rsidP="007D2575">
            <w:pPr>
              <w:keepNext/>
              <w:spacing w:before="0"/>
              <w:jc w:val="center"/>
              <w:rPr>
                <w:rFonts w:eastAsia="Times New Roman"/>
              </w:rPr>
            </w:pPr>
            <w:r>
              <w:rPr>
                <w:color w:val="000000"/>
              </w:rPr>
              <w:t>–</w:t>
            </w:r>
            <w:r w:rsidR="001A1CDE">
              <w:rPr>
                <w:color w:val="000000"/>
              </w:rPr>
              <w:t>2</w:t>
            </w:r>
          </w:p>
        </w:tc>
        <w:tc>
          <w:tcPr>
            <w:tcW w:w="384" w:type="pct"/>
            <w:tcBorders>
              <w:left w:val="single" w:sz="4" w:space="0" w:color="auto"/>
              <w:right w:val="single" w:sz="4" w:space="0" w:color="auto"/>
            </w:tcBorders>
            <w:shd w:val="clear" w:color="auto" w:fill="auto"/>
            <w:noWrap/>
            <w:vAlign w:val="center"/>
          </w:tcPr>
          <w:p w14:paraId="643C78D0" w14:textId="77777777" w:rsidR="001A1CDE" w:rsidRPr="00216EB4" w:rsidRDefault="006B71CB" w:rsidP="007D2575">
            <w:pPr>
              <w:keepNext/>
              <w:spacing w:before="0"/>
              <w:jc w:val="center"/>
              <w:rPr>
                <w:rFonts w:eastAsia="Times New Roman"/>
              </w:rPr>
            </w:pPr>
            <w:r>
              <w:rPr>
                <w:color w:val="000000"/>
              </w:rPr>
              <w:t>–</w:t>
            </w:r>
            <w:r w:rsidR="001A1CDE">
              <w:rPr>
                <w:color w:val="000000"/>
              </w:rPr>
              <w:t>9</w:t>
            </w:r>
          </w:p>
        </w:tc>
        <w:tc>
          <w:tcPr>
            <w:tcW w:w="384" w:type="pct"/>
            <w:tcBorders>
              <w:left w:val="single" w:sz="4" w:space="0" w:color="auto"/>
              <w:right w:val="single" w:sz="4" w:space="0" w:color="auto"/>
            </w:tcBorders>
            <w:shd w:val="clear" w:color="auto" w:fill="auto"/>
            <w:noWrap/>
            <w:vAlign w:val="center"/>
          </w:tcPr>
          <w:p w14:paraId="7EF3B24E" w14:textId="77777777" w:rsidR="001A1CDE" w:rsidRPr="00216EB4" w:rsidRDefault="001A1CDE" w:rsidP="007D2575">
            <w:pPr>
              <w:keepNext/>
              <w:spacing w:before="0"/>
              <w:jc w:val="center"/>
              <w:rPr>
                <w:rFonts w:eastAsia="Times New Roman"/>
              </w:rPr>
            </w:pPr>
            <w:r>
              <w:rPr>
                <w:color w:val="000000"/>
              </w:rPr>
              <w:t>2</w:t>
            </w:r>
          </w:p>
        </w:tc>
        <w:tc>
          <w:tcPr>
            <w:tcW w:w="383" w:type="pct"/>
            <w:tcBorders>
              <w:left w:val="single" w:sz="4" w:space="0" w:color="auto"/>
              <w:right w:val="single" w:sz="4" w:space="0" w:color="auto"/>
            </w:tcBorders>
            <w:shd w:val="clear" w:color="auto" w:fill="auto"/>
            <w:noWrap/>
            <w:vAlign w:val="center"/>
          </w:tcPr>
          <w:p w14:paraId="660C4602" w14:textId="77777777" w:rsidR="001A1CDE" w:rsidRPr="00216EB4" w:rsidRDefault="001A1CDE" w:rsidP="007D2575">
            <w:pPr>
              <w:keepNext/>
              <w:spacing w:before="0"/>
              <w:jc w:val="center"/>
              <w:rPr>
                <w:rFonts w:eastAsia="Times New Roman"/>
              </w:rPr>
            </w:pPr>
            <w:r>
              <w:rPr>
                <w:color w:val="000000"/>
              </w:rPr>
              <w:t>35</w:t>
            </w:r>
          </w:p>
        </w:tc>
        <w:tc>
          <w:tcPr>
            <w:tcW w:w="383" w:type="pct"/>
            <w:tcBorders>
              <w:left w:val="single" w:sz="4" w:space="0" w:color="auto"/>
              <w:right w:val="single" w:sz="4" w:space="0" w:color="auto"/>
            </w:tcBorders>
            <w:shd w:val="clear" w:color="auto" w:fill="auto"/>
            <w:noWrap/>
            <w:vAlign w:val="center"/>
          </w:tcPr>
          <w:p w14:paraId="7FE69550" w14:textId="77777777" w:rsidR="001A1CDE" w:rsidRPr="00216EB4" w:rsidRDefault="001A1CDE" w:rsidP="007D2575">
            <w:pPr>
              <w:keepNext/>
              <w:spacing w:before="0"/>
              <w:jc w:val="center"/>
              <w:rPr>
                <w:rFonts w:eastAsia="Times New Roman"/>
              </w:rPr>
            </w:pPr>
            <w:r>
              <w:rPr>
                <w:color w:val="000000"/>
              </w:rPr>
              <w:t>58</w:t>
            </w:r>
          </w:p>
        </w:tc>
        <w:tc>
          <w:tcPr>
            <w:tcW w:w="383" w:type="pct"/>
            <w:tcBorders>
              <w:left w:val="single" w:sz="4" w:space="0" w:color="auto"/>
              <w:right w:val="single" w:sz="4" w:space="0" w:color="auto"/>
            </w:tcBorders>
            <w:shd w:val="clear" w:color="auto" w:fill="auto"/>
            <w:noWrap/>
            <w:vAlign w:val="center"/>
          </w:tcPr>
          <w:p w14:paraId="4BFB0F0E" w14:textId="77777777" w:rsidR="001A1CDE" w:rsidRPr="00216EB4" w:rsidRDefault="001A1CDE" w:rsidP="007D2575">
            <w:pPr>
              <w:keepNext/>
              <w:spacing w:before="0"/>
              <w:jc w:val="center"/>
              <w:rPr>
                <w:rFonts w:eastAsia="Times New Roman"/>
              </w:rPr>
            </w:pPr>
            <w:r>
              <w:rPr>
                <w:color w:val="000000"/>
              </w:rPr>
              <w:t>44</w:t>
            </w:r>
          </w:p>
        </w:tc>
        <w:tc>
          <w:tcPr>
            <w:tcW w:w="383" w:type="pct"/>
            <w:tcBorders>
              <w:left w:val="single" w:sz="4" w:space="0" w:color="auto"/>
              <w:right w:val="single" w:sz="4" w:space="0" w:color="auto"/>
            </w:tcBorders>
            <w:shd w:val="clear" w:color="auto" w:fill="auto"/>
            <w:noWrap/>
            <w:vAlign w:val="center"/>
          </w:tcPr>
          <w:p w14:paraId="797D62A0" w14:textId="77777777" w:rsidR="001A1CDE" w:rsidRPr="00216EB4" w:rsidRDefault="001A1CDE" w:rsidP="007D2575">
            <w:pPr>
              <w:keepNext/>
              <w:spacing w:before="0"/>
              <w:jc w:val="center"/>
              <w:rPr>
                <w:rFonts w:eastAsia="Times New Roman"/>
              </w:rPr>
            </w:pPr>
            <w:r>
              <w:rPr>
                <w:color w:val="000000"/>
              </w:rPr>
              <w:t>9</w:t>
            </w:r>
          </w:p>
        </w:tc>
        <w:tc>
          <w:tcPr>
            <w:tcW w:w="398" w:type="pct"/>
            <w:tcBorders>
              <w:left w:val="single" w:sz="4" w:space="0" w:color="auto"/>
              <w:right w:val="single" w:sz="4" w:space="0" w:color="auto"/>
            </w:tcBorders>
            <w:shd w:val="clear" w:color="auto" w:fill="auto"/>
            <w:noWrap/>
            <w:vAlign w:val="center"/>
          </w:tcPr>
          <w:p w14:paraId="5A3D8C75" w14:textId="77777777" w:rsidR="001A1CDE" w:rsidRPr="00216EB4" w:rsidRDefault="006B71CB" w:rsidP="007D2575">
            <w:pPr>
              <w:keepNext/>
              <w:spacing w:before="0"/>
              <w:jc w:val="center"/>
              <w:rPr>
                <w:rFonts w:eastAsia="Times New Roman"/>
              </w:rPr>
            </w:pPr>
            <w:r>
              <w:rPr>
                <w:color w:val="000000"/>
              </w:rPr>
              <w:t>–</w:t>
            </w:r>
            <w:r w:rsidR="001A1CDE">
              <w:rPr>
                <w:color w:val="000000"/>
              </w:rPr>
              <w:t>8</w:t>
            </w:r>
          </w:p>
        </w:tc>
        <w:tc>
          <w:tcPr>
            <w:tcW w:w="363" w:type="pct"/>
            <w:tcBorders>
              <w:left w:val="single" w:sz="4" w:space="0" w:color="auto"/>
              <w:right w:val="single" w:sz="4" w:space="0" w:color="auto"/>
            </w:tcBorders>
            <w:shd w:val="clear" w:color="auto" w:fill="auto"/>
            <w:noWrap/>
            <w:vAlign w:val="center"/>
          </w:tcPr>
          <w:p w14:paraId="064259EC" w14:textId="77777777" w:rsidR="001A1CDE" w:rsidRPr="00216EB4" w:rsidRDefault="006B71CB" w:rsidP="007D2575">
            <w:pPr>
              <w:keepNext/>
              <w:spacing w:before="0"/>
              <w:jc w:val="center"/>
              <w:rPr>
                <w:rFonts w:eastAsia="Times New Roman"/>
              </w:rPr>
            </w:pPr>
            <w:r>
              <w:rPr>
                <w:color w:val="000000"/>
              </w:rPr>
              <w:t>–</w:t>
            </w:r>
            <w:r w:rsidR="001A1CDE">
              <w:rPr>
                <w:color w:val="000000"/>
              </w:rPr>
              <w:t>4</w:t>
            </w:r>
          </w:p>
        </w:tc>
        <w:tc>
          <w:tcPr>
            <w:tcW w:w="363" w:type="pct"/>
            <w:tcBorders>
              <w:left w:val="single" w:sz="4" w:space="0" w:color="auto"/>
              <w:right w:val="single" w:sz="4" w:space="0" w:color="auto"/>
            </w:tcBorders>
            <w:shd w:val="clear" w:color="auto" w:fill="auto"/>
            <w:noWrap/>
            <w:vAlign w:val="center"/>
          </w:tcPr>
          <w:p w14:paraId="3A80580D" w14:textId="77777777" w:rsidR="001A1CDE" w:rsidRPr="00216EB4" w:rsidRDefault="001A1CDE" w:rsidP="007D2575">
            <w:pPr>
              <w:keepNext/>
              <w:spacing w:before="0"/>
              <w:jc w:val="center"/>
              <w:rPr>
                <w:rFonts w:eastAsia="Times New Roman"/>
              </w:rPr>
            </w:pPr>
            <w:r>
              <w:rPr>
                <w:color w:val="000000"/>
              </w:rPr>
              <w:t>1</w:t>
            </w:r>
          </w:p>
        </w:tc>
        <w:tc>
          <w:tcPr>
            <w:tcW w:w="363" w:type="pct"/>
            <w:tcBorders>
              <w:left w:val="single" w:sz="4" w:space="0" w:color="auto"/>
            </w:tcBorders>
            <w:shd w:val="clear" w:color="auto" w:fill="auto"/>
            <w:noWrap/>
            <w:vAlign w:val="center"/>
          </w:tcPr>
          <w:p w14:paraId="68BEAFBB" w14:textId="77777777" w:rsidR="001A1CDE" w:rsidRPr="00216EB4" w:rsidRDefault="001A1CDE" w:rsidP="007D2575">
            <w:pPr>
              <w:keepNext/>
              <w:spacing w:before="0"/>
              <w:jc w:val="center"/>
              <w:rPr>
                <w:rFonts w:eastAsia="Times New Roman"/>
              </w:rPr>
            </w:pPr>
            <w:r>
              <w:rPr>
                <w:color w:val="000000"/>
              </w:rPr>
              <w:t>0</w:t>
            </w:r>
          </w:p>
        </w:tc>
      </w:tr>
      <w:tr w:rsidR="001A1CDE" w:rsidRPr="00062C86" w14:paraId="60A2C8EB" w14:textId="77777777" w:rsidTr="001A1CDE">
        <w:trPr>
          <w:trHeight w:hRule="exact" w:val="288"/>
          <w:jc w:val="center"/>
        </w:trPr>
        <w:tc>
          <w:tcPr>
            <w:tcW w:w="446" w:type="pct"/>
            <w:tcBorders>
              <w:right w:val="single" w:sz="4" w:space="0" w:color="auto"/>
            </w:tcBorders>
            <w:tcMar>
              <w:left w:w="0" w:type="dxa"/>
              <w:right w:w="0" w:type="dxa"/>
            </w:tcMar>
            <w:vAlign w:val="center"/>
          </w:tcPr>
          <w:p w14:paraId="21B43456" w14:textId="77777777" w:rsidR="001A1CDE" w:rsidRPr="00216EB4" w:rsidRDefault="001A1CDE" w:rsidP="007D2575">
            <w:pPr>
              <w:keepNext/>
              <w:spacing w:before="0"/>
              <w:jc w:val="center"/>
              <w:rPr>
                <w:rFonts w:eastAsia="Times New Roman"/>
                <w:color w:val="000000"/>
              </w:rPr>
            </w:pPr>
            <w:r>
              <w:rPr>
                <w:rFonts w:eastAsia="Times New Roman"/>
                <w:color w:val="000000"/>
              </w:rPr>
              <w:t>3</w:t>
            </w:r>
          </w:p>
        </w:tc>
        <w:tc>
          <w:tcPr>
            <w:tcW w:w="384" w:type="pct"/>
            <w:tcBorders>
              <w:left w:val="single" w:sz="4" w:space="0" w:color="auto"/>
              <w:right w:val="single" w:sz="4" w:space="0" w:color="auto"/>
            </w:tcBorders>
            <w:shd w:val="clear" w:color="auto" w:fill="auto"/>
            <w:noWrap/>
            <w:vAlign w:val="center"/>
          </w:tcPr>
          <w:p w14:paraId="19487A1F" w14:textId="77777777" w:rsidR="001A1CDE" w:rsidRPr="00216EB4" w:rsidRDefault="001A1CDE" w:rsidP="007D2575">
            <w:pPr>
              <w:keepNext/>
              <w:spacing w:before="0"/>
              <w:jc w:val="center"/>
              <w:rPr>
                <w:rFonts w:eastAsia="Times New Roman"/>
              </w:rPr>
            </w:pPr>
            <w:r>
              <w:rPr>
                <w:color w:val="000000"/>
              </w:rPr>
              <w:t>1</w:t>
            </w:r>
          </w:p>
        </w:tc>
        <w:tc>
          <w:tcPr>
            <w:tcW w:w="383" w:type="pct"/>
            <w:tcBorders>
              <w:left w:val="single" w:sz="4" w:space="0" w:color="auto"/>
              <w:right w:val="single" w:sz="4" w:space="0" w:color="auto"/>
            </w:tcBorders>
            <w:shd w:val="clear" w:color="auto" w:fill="auto"/>
            <w:noWrap/>
            <w:vAlign w:val="center"/>
          </w:tcPr>
          <w:p w14:paraId="0C81B78E" w14:textId="77777777" w:rsidR="001A1CDE" w:rsidRPr="00216EB4" w:rsidRDefault="006B71CB" w:rsidP="007D2575">
            <w:pPr>
              <w:keepNext/>
              <w:spacing w:before="0"/>
              <w:jc w:val="center"/>
              <w:rPr>
                <w:rFonts w:eastAsia="Times New Roman"/>
              </w:rPr>
            </w:pPr>
            <w:r>
              <w:rPr>
                <w:color w:val="000000"/>
              </w:rPr>
              <w:t>–</w:t>
            </w:r>
            <w:r w:rsidR="001A1CDE">
              <w:rPr>
                <w:color w:val="000000"/>
              </w:rPr>
              <w:t>2</w:t>
            </w:r>
          </w:p>
        </w:tc>
        <w:tc>
          <w:tcPr>
            <w:tcW w:w="384" w:type="pct"/>
            <w:tcBorders>
              <w:left w:val="single" w:sz="4" w:space="0" w:color="auto"/>
              <w:right w:val="single" w:sz="4" w:space="0" w:color="auto"/>
            </w:tcBorders>
            <w:shd w:val="clear" w:color="auto" w:fill="auto"/>
            <w:noWrap/>
            <w:vAlign w:val="center"/>
          </w:tcPr>
          <w:p w14:paraId="676B7037" w14:textId="77777777" w:rsidR="001A1CDE" w:rsidRPr="00216EB4" w:rsidRDefault="006B71CB" w:rsidP="007D2575">
            <w:pPr>
              <w:keepNext/>
              <w:spacing w:before="0"/>
              <w:jc w:val="center"/>
              <w:rPr>
                <w:rFonts w:eastAsia="Times New Roman"/>
              </w:rPr>
            </w:pPr>
            <w:r>
              <w:rPr>
                <w:color w:val="000000"/>
              </w:rPr>
              <w:t>–</w:t>
            </w:r>
            <w:r w:rsidR="001A1CDE">
              <w:rPr>
                <w:color w:val="000000"/>
              </w:rPr>
              <w:t>9</w:t>
            </w:r>
          </w:p>
        </w:tc>
        <w:tc>
          <w:tcPr>
            <w:tcW w:w="384" w:type="pct"/>
            <w:tcBorders>
              <w:left w:val="single" w:sz="4" w:space="0" w:color="auto"/>
              <w:right w:val="single" w:sz="4" w:space="0" w:color="auto"/>
            </w:tcBorders>
            <w:shd w:val="clear" w:color="auto" w:fill="auto"/>
            <w:noWrap/>
            <w:vAlign w:val="center"/>
          </w:tcPr>
          <w:p w14:paraId="1FBCDF93" w14:textId="77777777" w:rsidR="001A1CDE" w:rsidRPr="00216EB4" w:rsidRDefault="001A1CDE" w:rsidP="007D2575">
            <w:pPr>
              <w:keepNext/>
              <w:spacing w:before="0"/>
              <w:jc w:val="center"/>
              <w:rPr>
                <w:rFonts w:eastAsia="Times New Roman"/>
              </w:rPr>
            </w:pPr>
            <w:r>
              <w:rPr>
                <w:color w:val="000000"/>
              </w:rPr>
              <w:t>1</w:t>
            </w:r>
          </w:p>
        </w:tc>
        <w:tc>
          <w:tcPr>
            <w:tcW w:w="383" w:type="pct"/>
            <w:tcBorders>
              <w:left w:val="single" w:sz="4" w:space="0" w:color="auto"/>
              <w:right w:val="single" w:sz="4" w:space="0" w:color="auto"/>
            </w:tcBorders>
            <w:shd w:val="clear" w:color="auto" w:fill="auto"/>
            <w:noWrap/>
            <w:vAlign w:val="center"/>
          </w:tcPr>
          <w:p w14:paraId="2BD9CBF7" w14:textId="77777777" w:rsidR="001A1CDE" w:rsidRPr="00216EB4" w:rsidRDefault="001A1CDE" w:rsidP="007D2575">
            <w:pPr>
              <w:keepNext/>
              <w:spacing w:before="0"/>
              <w:jc w:val="center"/>
              <w:rPr>
                <w:rFonts w:eastAsia="Times New Roman"/>
              </w:rPr>
            </w:pPr>
            <w:r>
              <w:rPr>
                <w:color w:val="000000"/>
              </w:rPr>
              <w:t>34</w:t>
            </w:r>
          </w:p>
        </w:tc>
        <w:tc>
          <w:tcPr>
            <w:tcW w:w="383" w:type="pct"/>
            <w:tcBorders>
              <w:left w:val="single" w:sz="4" w:space="0" w:color="auto"/>
              <w:right w:val="single" w:sz="4" w:space="0" w:color="auto"/>
            </w:tcBorders>
            <w:shd w:val="clear" w:color="auto" w:fill="auto"/>
            <w:noWrap/>
            <w:vAlign w:val="center"/>
          </w:tcPr>
          <w:p w14:paraId="5D729A18" w14:textId="77777777" w:rsidR="001A1CDE" w:rsidRPr="00216EB4" w:rsidRDefault="001A1CDE" w:rsidP="007D2575">
            <w:pPr>
              <w:keepNext/>
              <w:spacing w:before="0"/>
              <w:jc w:val="center"/>
              <w:rPr>
                <w:rFonts w:eastAsia="Times New Roman"/>
              </w:rPr>
            </w:pPr>
            <w:r>
              <w:rPr>
                <w:color w:val="000000"/>
              </w:rPr>
              <w:t>58</w:t>
            </w:r>
          </w:p>
        </w:tc>
        <w:tc>
          <w:tcPr>
            <w:tcW w:w="383" w:type="pct"/>
            <w:tcBorders>
              <w:left w:val="single" w:sz="4" w:space="0" w:color="auto"/>
              <w:right w:val="single" w:sz="4" w:space="0" w:color="auto"/>
            </w:tcBorders>
            <w:shd w:val="clear" w:color="auto" w:fill="auto"/>
            <w:noWrap/>
            <w:vAlign w:val="center"/>
          </w:tcPr>
          <w:p w14:paraId="108E82FB" w14:textId="77777777" w:rsidR="001A1CDE" w:rsidRPr="00216EB4" w:rsidRDefault="001A1CDE" w:rsidP="007D2575">
            <w:pPr>
              <w:keepNext/>
              <w:spacing w:before="0"/>
              <w:jc w:val="center"/>
              <w:rPr>
                <w:rFonts w:eastAsia="Times New Roman"/>
              </w:rPr>
            </w:pPr>
            <w:r>
              <w:rPr>
                <w:color w:val="000000"/>
              </w:rPr>
              <w:t>46</w:t>
            </w:r>
          </w:p>
        </w:tc>
        <w:tc>
          <w:tcPr>
            <w:tcW w:w="383" w:type="pct"/>
            <w:tcBorders>
              <w:left w:val="single" w:sz="4" w:space="0" w:color="auto"/>
              <w:right w:val="single" w:sz="4" w:space="0" w:color="auto"/>
            </w:tcBorders>
            <w:shd w:val="clear" w:color="auto" w:fill="auto"/>
            <w:noWrap/>
            <w:vAlign w:val="center"/>
          </w:tcPr>
          <w:p w14:paraId="46439F1D" w14:textId="77777777" w:rsidR="001A1CDE" w:rsidRPr="00216EB4" w:rsidRDefault="001A1CDE" w:rsidP="007D2575">
            <w:pPr>
              <w:keepNext/>
              <w:spacing w:before="0"/>
              <w:jc w:val="center"/>
              <w:rPr>
                <w:rFonts w:eastAsia="Times New Roman"/>
              </w:rPr>
            </w:pPr>
            <w:r>
              <w:rPr>
                <w:color w:val="000000"/>
              </w:rPr>
              <w:t>11</w:t>
            </w:r>
          </w:p>
        </w:tc>
        <w:tc>
          <w:tcPr>
            <w:tcW w:w="398" w:type="pct"/>
            <w:tcBorders>
              <w:left w:val="single" w:sz="4" w:space="0" w:color="auto"/>
              <w:right w:val="single" w:sz="4" w:space="0" w:color="auto"/>
            </w:tcBorders>
            <w:shd w:val="clear" w:color="auto" w:fill="auto"/>
            <w:noWrap/>
            <w:vAlign w:val="center"/>
          </w:tcPr>
          <w:p w14:paraId="2B3C03C3" w14:textId="77777777" w:rsidR="001A1CDE" w:rsidRPr="00216EB4" w:rsidRDefault="006B71CB" w:rsidP="007D2575">
            <w:pPr>
              <w:keepNext/>
              <w:spacing w:before="0"/>
              <w:jc w:val="center"/>
              <w:rPr>
                <w:rFonts w:eastAsia="Times New Roman"/>
              </w:rPr>
            </w:pPr>
            <w:r>
              <w:rPr>
                <w:color w:val="000000"/>
              </w:rPr>
              <w:t>–</w:t>
            </w:r>
            <w:r w:rsidR="001A1CDE">
              <w:rPr>
                <w:color w:val="000000"/>
              </w:rPr>
              <w:t>8</w:t>
            </w:r>
          </w:p>
        </w:tc>
        <w:tc>
          <w:tcPr>
            <w:tcW w:w="363" w:type="pct"/>
            <w:tcBorders>
              <w:left w:val="single" w:sz="4" w:space="0" w:color="auto"/>
              <w:right w:val="single" w:sz="4" w:space="0" w:color="auto"/>
            </w:tcBorders>
            <w:shd w:val="clear" w:color="auto" w:fill="auto"/>
            <w:noWrap/>
            <w:vAlign w:val="center"/>
          </w:tcPr>
          <w:p w14:paraId="38691CB8" w14:textId="77777777" w:rsidR="001A1CDE" w:rsidRPr="00216EB4" w:rsidRDefault="006B71CB" w:rsidP="007D2575">
            <w:pPr>
              <w:keepNext/>
              <w:spacing w:before="0"/>
              <w:jc w:val="center"/>
              <w:rPr>
                <w:rFonts w:eastAsia="Times New Roman"/>
              </w:rPr>
            </w:pPr>
            <w:r>
              <w:rPr>
                <w:color w:val="000000"/>
              </w:rPr>
              <w:t>–</w:t>
            </w:r>
            <w:r w:rsidR="001A1CDE">
              <w:rPr>
                <w:color w:val="000000"/>
              </w:rPr>
              <w:t>5</w:t>
            </w:r>
          </w:p>
        </w:tc>
        <w:tc>
          <w:tcPr>
            <w:tcW w:w="363" w:type="pct"/>
            <w:tcBorders>
              <w:left w:val="single" w:sz="4" w:space="0" w:color="auto"/>
              <w:right w:val="single" w:sz="4" w:space="0" w:color="auto"/>
            </w:tcBorders>
            <w:shd w:val="clear" w:color="auto" w:fill="auto"/>
            <w:noWrap/>
            <w:vAlign w:val="center"/>
          </w:tcPr>
          <w:p w14:paraId="337F8042" w14:textId="77777777" w:rsidR="001A1CDE" w:rsidRPr="00216EB4" w:rsidRDefault="001A1CDE" w:rsidP="007D2575">
            <w:pPr>
              <w:keepNext/>
              <w:spacing w:before="0"/>
              <w:jc w:val="center"/>
              <w:rPr>
                <w:rFonts w:eastAsia="Times New Roman"/>
              </w:rPr>
            </w:pPr>
            <w:r>
              <w:rPr>
                <w:color w:val="000000"/>
              </w:rPr>
              <w:t>1</w:t>
            </w:r>
          </w:p>
        </w:tc>
        <w:tc>
          <w:tcPr>
            <w:tcW w:w="363" w:type="pct"/>
            <w:tcBorders>
              <w:left w:val="single" w:sz="4" w:space="0" w:color="auto"/>
            </w:tcBorders>
            <w:shd w:val="clear" w:color="auto" w:fill="auto"/>
            <w:noWrap/>
            <w:vAlign w:val="center"/>
          </w:tcPr>
          <w:p w14:paraId="3D682D68" w14:textId="77777777" w:rsidR="001A1CDE" w:rsidRPr="00216EB4" w:rsidRDefault="001A1CDE" w:rsidP="007D2575">
            <w:pPr>
              <w:keepNext/>
              <w:spacing w:before="0"/>
              <w:jc w:val="center"/>
              <w:rPr>
                <w:rFonts w:eastAsia="Times New Roman"/>
              </w:rPr>
            </w:pPr>
            <w:r>
              <w:rPr>
                <w:color w:val="000000"/>
              </w:rPr>
              <w:t>0</w:t>
            </w:r>
          </w:p>
        </w:tc>
      </w:tr>
      <w:tr w:rsidR="003F66B7" w:rsidRPr="00062C86" w14:paraId="6BACB635" w14:textId="77777777" w:rsidTr="001A1CDE">
        <w:trPr>
          <w:trHeight w:hRule="exact" w:val="288"/>
          <w:jc w:val="center"/>
        </w:trPr>
        <w:tc>
          <w:tcPr>
            <w:tcW w:w="446" w:type="pct"/>
            <w:tcBorders>
              <w:right w:val="single" w:sz="4" w:space="0" w:color="auto"/>
            </w:tcBorders>
            <w:tcMar>
              <w:left w:w="0" w:type="dxa"/>
              <w:right w:w="0" w:type="dxa"/>
            </w:tcMar>
            <w:vAlign w:val="center"/>
          </w:tcPr>
          <w:p w14:paraId="6002CCEA" w14:textId="77777777" w:rsidR="00544C23" w:rsidRPr="00216EB4" w:rsidRDefault="001A1CDE" w:rsidP="007D2575">
            <w:pPr>
              <w:keepNext/>
              <w:spacing w:before="0"/>
              <w:jc w:val="center"/>
              <w:rPr>
                <w:rFonts w:eastAsia="Times New Roman"/>
                <w:color w:val="000000"/>
              </w:rPr>
            </w:pPr>
            <w:r>
              <w:rPr>
                <w:rFonts w:eastAsia="Times New Roman"/>
                <w:color w:val="000000"/>
              </w:rPr>
              <w:t>4</w:t>
            </w:r>
          </w:p>
        </w:tc>
        <w:tc>
          <w:tcPr>
            <w:tcW w:w="384" w:type="pct"/>
            <w:tcBorders>
              <w:left w:val="single" w:sz="4" w:space="0" w:color="auto"/>
              <w:right w:val="single" w:sz="4" w:space="0" w:color="auto"/>
            </w:tcBorders>
            <w:shd w:val="clear" w:color="auto" w:fill="auto"/>
            <w:noWrap/>
            <w:vAlign w:val="center"/>
            <w:hideMark/>
          </w:tcPr>
          <w:p w14:paraId="667C1C46" w14:textId="77777777" w:rsidR="00544C23" w:rsidRPr="00216EB4" w:rsidRDefault="00544C23" w:rsidP="007D2575">
            <w:pPr>
              <w:keepNext/>
              <w:spacing w:before="0"/>
              <w:jc w:val="center"/>
              <w:rPr>
                <w:rFonts w:eastAsia="Times New Roman"/>
              </w:rPr>
            </w:pPr>
            <w:r w:rsidRPr="00216EB4">
              <w:rPr>
                <w:rFonts w:eastAsia="Times New Roman"/>
              </w:rPr>
              <w:t>1</w:t>
            </w:r>
          </w:p>
        </w:tc>
        <w:tc>
          <w:tcPr>
            <w:tcW w:w="383" w:type="pct"/>
            <w:tcBorders>
              <w:left w:val="single" w:sz="4" w:space="0" w:color="auto"/>
              <w:right w:val="single" w:sz="4" w:space="0" w:color="auto"/>
            </w:tcBorders>
            <w:shd w:val="clear" w:color="auto" w:fill="auto"/>
            <w:noWrap/>
            <w:vAlign w:val="center"/>
            <w:hideMark/>
          </w:tcPr>
          <w:p w14:paraId="42559F84" w14:textId="77777777"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1</w:t>
            </w:r>
          </w:p>
        </w:tc>
        <w:tc>
          <w:tcPr>
            <w:tcW w:w="384" w:type="pct"/>
            <w:tcBorders>
              <w:left w:val="single" w:sz="4" w:space="0" w:color="auto"/>
              <w:right w:val="single" w:sz="4" w:space="0" w:color="auto"/>
            </w:tcBorders>
            <w:shd w:val="clear" w:color="auto" w:fill="auto"/>
            <w:noWrap/>
            <w:vAlign w:val="center"/>
            <w:hideMark/>
          </w:tcPr>
          <w:p w14:paraId="69D56EFB" w14:textId="77777777"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8</w:t>
            </w:r>
          </w:p>
        </w:tc>
        <w:tc>
          <w:tcPr>
            <w:tcW w:w="384" w:type="pct"/>
            <w:tcBorders>
              <w:left w:val="single" w:sz="4" w:space="0" w:color="auto"/>
              <w:right w:val="single" w:sz="4" w:space="0" w:color="auto"/>
            </w:tcBorders>
            <w:shd w:val="clear" w:color="auto" w:fill="auto"/>
            <w:noWrap/>
            <w:vAlign w:val="center"/>
            <w:hideMark/>
          </w:tcPr>
          <w:p w14:paraId="3C0F7FD5" w14:textId="77777777"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1</w:t>
            </w:r>
          </w:p>
        </w:tc>
        <w:tc>
          <w:tcPr>
            <w:tcW w:w="383" w:type="pct"/>
            <w:tcBorders>
              <w:left w:val="single" w:sz="4" w:space="0" w:color="auto"/>
              <w:right w:val="single" w:sz="4" w:space="0" w:color="auto"/>
            </w:tcBorders>
            <w:shd w:val="clear" w:color="auto" w:fill="auto"/>
            <w:noWrap/>
            <w:vAlign w:val="center"/>
            <w:hideMark/>
          </w:tcPr>
          <w:p w14:paraId="39A7D064" w14:textId="77777777" w:rsidR="00544C23" w:rsidRPr="00216EB4" w:rsidRDefault="00544C23" w:rsidP="007D2575">
            <w:pPr>
              <w:keepNext/>
              <w:spacing w:before="0"/>
              <w:jc w:val="center"/>
              <w:rPr>
                <w:rFonts w:eastAsia="Times New Roman"/>
              </w:rPr>
            </w:pPr>
            <w:r w:rsidRPr="00216EB4">
              <w:rPr>
                <w:rFonts w:eastAsia="Times New Roman"/>
              </w:rPr>
              <w:t>31</w:t>
            </w:r>
          </w:p>
        </w:tc>
        <w:tc>
          <w:tcPr>
            <w:tcW w:w="383" w:type="pct"/>
            <w:tcBorders>
              <w:left w:val="single" w:sz="4" w:space="0" w:color="auto"/>
              <w:right w:val="single" w:sz="4" w:space="0" w:color="auto"/>
            </w:tcBorders>
            <w:shd w:val="clear" w:color="auto" w:fill="auto"/>
            <w:noWrap/>
            <w:vAlign w:val="center"/>
            <w:hideMark/>
          </w:tcPr>
          <w:p w14:paraId="75F26723" w14:textId="77777777" w:rsidR="00544C23" w:rsidRPr="00216EB4" w:rsidRDefault="00544C23" w:rsidP="007D2575">
            <w:pPr>
              <w:keepNext/>
              <w:spacing w:before="0"/>
              <w:jc w:val="center"/>
              <w:rPr>
                <w:rFonts w:eastAsia="Times New Roman"/>
              </w:rPr>
            </w:pPr>
            <w:r w:rsidRPr="00216EB4">
              <w:rPr>
                <w:rFonts w:eastAsia="Times New Roman"/>
              </w:rPr>
              <w:t>57</w:t>
            </w:r>
          </w:p>
        </w:tc>
        <w:tc>
          <w:tcPr>
            <w:tcW w:w="383" w:type="pct"/>
            <w:tcBorders>
              <w:left w:val="single" w:sz="4" w:space="0" w:color="auto"/>
              <w:right w:val="single" w:sz="4" w:space="0" w:color="auto"/>
            </w:tcBorders>
            <w:shd w:val="clear" w:color="auto" w:fill="auto"/>
            <w:noWrap/>
            <w:vAlign w:val="center"/>
            <w:hideMark/>
          </w:tcPr>
          <w:p w14:paraId="6F6BAF9C" w14:textId="77777777" w:rsidR="00544C23" w:rsidRPr="00216EB4" w:rsidRDefault="00544C23" w:rsidP="007D2575">
            <w:pPr>
              <w:keepNext/>
              <w:spacing w:before="0"/>
              <w:jc w:val="center"/>
              <w:rPr>
                <w:rFonts w:eastAsia="Times New Roman"/>
              </w:rPr>
            </w:pPr>
            <w:r w:rsidRPr="00216EB4">
              <w:rPr>
                <w:rFonts w:eastAsia="Times New Roman"/>
              </w:rPr>
              <w:t>47</w:t>
            </w:r>
          </w:p>
        </w:tc>
        <w:tc>
          <w:tcPr>
            <w:tcW w:w="383" w:type="pct"/>
            <w:tcBorders>
              <w:left w:val="single" w:sz="4" w:space="0" w:color="auto"/>
              <w:right w:val="single" w:sz="4" w:space="0" w:color="auto"/>
            </w:tcBorders>
            <w:shd w:val="clear" w:color="auto" w:fill="auto"/>
            <w:noWrap/>
            <w:vAlign w:val="center"/>
            <w:hideMark/>
          </w:tcPr>
          <w:p w14:paraId="113CE44B" w14:textId="77777777" w:rsidR="00544C23" w:rsidRPr="00216EB4" w:rsidRDefault="00544C23" w:rsidP="007D2575">
            <w:pPr>
              <w:keepNext/>
              <w:spacing w:before="0"/>
              <w:jc w:val="center"/>
              <w:rPr>
                <w:rFonts w:eastAsia="Times New Roman"/>
              </w:rPr>
            </w:pPr>
            <w:r w:rsidRPr="00216EB4">
              <w:rPr>
                <w:rFonts w:eastAsia="Times New Roman"/>
              </w:rPr>
              <w:t>13</w:t>
            </w:r>
          </w:p>
        </w:tc>
        <w:tc>
          <w:tcPr>
            <w:tcW w:w="398" w:type="pct"/>
            <w:tcBorders>
              <w:left w:val="single" w:sz="4" w:space="0" w:color="auto"/>
              <w:right w:val="single" w:sz="4" w:space="0" w:color="auto"/>
            </w:tcBorders>
            <w:shd w:val="clear" w:color="auto" w:fill="auto"/>
            <w:noWrap/>
            <w:vAlign w:val="center"/>
            <w:hideMark/>
          </w:tcPr>
          <w:p w14:paraId="680EC505" w14:textId="77777777"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7</w:t>
            </w:r>
          </w:p>
        </w:tc>
        <w:tc>
          <w:tcPr>
            <w:tcW w:w="363" w:type="pct"/>
            <w:tcBorders>
              <w:left w:val="single" w:sz="4" w:space="0" w:color="auto"/>
              <w:right w:val="single" w:sz="4" w:space="0" w:color="auto"/>
            </w:tcBorders>
            <w:shd w:val="clear" w:color="auto" w:fill="auto"/>
            <w:noWrap/>
            <w:vAlign w:val="center"/>
            <w:hideMark/>
          </w:tcPr>
          <w:p w14:paraId="19A93E5D" w14:textId="77777777"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5</w:t>
            </w:r>
          </w:p>
        </w:tc>
        <w:tc>
          <w:tcPr>
            <w:tcW w:w="363" w:type="pct"/>
            <w:tcBorders>
              <w:left w:val="single" w:sz="4" w:space="0" w:color="auto"/>
              <w:right w:val="single" w:sz="4" w:space="0" w:color="auto"/>
            </w:tcBorders>
            <w:shd w:val="clear" w:color="auto" w:fill="auto"/>
            <w:noWrap/>
            <w:vAlign w:val="center"/>
            <w:hideMark/>
          </w:tcPr>
          <w:p w14:paraId="0CCA3EB2" w14:textId="77777777" w:rsidR="00544C23" w:rsidRPr="00216EB4" w:rsidRDefault="00544C23" w:rsidP="007D2575">
            <w:pPr>
              <w:keepNext/>
              <w:spacing w:before="0"/>
              <w:jc w:val="center"/>
              <w:rPr>
                <w:rFonts w:eastAsia="Times New Roman"/>
              </w:rPr>
            </w:pPr>
            <w:r w:rsidRPr="00216EB4">
              <w:rPr>
                <w:rFonts w:eastAsia="Times New Roman"/>
              </w:rPr>
              <w:t>1</w:t>
            </w:r>
          </w:p>
        </w:tc>
        <w:tc>
          <w:tcPr>
            <w:tcW w:w="363" w:type="pct"/>
            <w:tcBorders>
              <w:left w:val="single" w:sz="4" w:space="0" w:color="auto"/>
            </w:tcBorders>
            <w:shd w:val="clear" w:color="auto" w:fill="auto"/>
            <w:noWrap/>
            <w:vAlign w:val="center"/>
            <w:hideMark/>
          </w:tcPr>
          <w:p w14:paraId="45D3DC06" w14:textId="77777777" w:rsidR="00544C23" w:rsidRPr="00216EB4" w:rsidRDefault="00544C23" w:rsidP="007D2575">
            <w:pPr>
              <w:keepNext/>
              <w:spacing w:before="0"/>
              <w:jc w:val="center"/>
              <w:rPr>
                <w:rFonts w:eastAsia="Times New Roman"/>
              </w:rPr>
            </w:pPr>
            <w:r w:rsidRPr="00216EB4">
              <w:rPr>
                <w:rFonts w:eastAsia="Times New Roman"/>
              </w:rPr>
              <w:t>0</w:t>
            </w:r>
          </w:p>
        </w:tc>
      </w:tr>
      <w:tr w:rsidR="00B56466" w:rsidRPr="00062C86" w14:paraId="3D45EA98" w14:textId="77777777" w:rsidTr="001A1CDE">
        <w:trPr>
          <w:trHeight w:hRule="exact" w:val="288"/>
          <w:jc w:val="center"/>
        </w:trPr>
        <w:tc>
          <w:tcPr>
            <w:tcW w:w="446" w:type="pct"/>
            <w:tcBorders>
              <w:right w:val="single" w:sz="4" w:space="0" w:color="auto"/>
            </w:tcBorders>
            <w:tcMar>
              <w:left w:w="0" w:type="dxa"/>
              <w:right w:w="0" w:type="dxa"/>
            </w:tcMar>
            <w:vAlign w:val="center"/>
          </w:tcPr>
          <w:p w14:paraId="5BD6FBE6" w14:textId="77777777" w:rsidR="00B56466" w:rsidRPr="00216EB4" w:rsidRDefault="00B56466" w:rsidP="007D2575">
            <w:pPr>
              <w:keepNext/>
              <w:spacing w:before="0"/>
              <w:jc w:val="center"/>
              <w:rPr>
                <w:rFonts w:eastAsia="Times New Roman"/>
                <w:color w:val="000000"/>
              </w:rPr>
            </w:pPr>
            <w:r>
              <w:rPr>
                <w:rFonts w:eastAsia="Times New Roman"/>
                <w:color w:val="000000"/>
              </w:rPr>
              <w:t>5</w:t>
            </w:r>
          </w:p>
        </w:tc>
        <w:tc>
          <w:tcPr>
            <w:tcW w:w="384" w:type="pct"/>
            <w:tcBorders>
              <w:left w:val="single" w:sz="4" w:space="0" w:color="auto"/>
              <w:right w:val="single" w:sz="4" w:space="0" w:color="auto"/>
            </w:tcBorders>
            <w:shd w:val="clear" w:color="auto" w:fill="auto"/>
            <w:noWrap/>
            <w:vAlign w:val="center"/>
          </w:tcPr>
          <w:p w14:paraId="618A8F14" w14:textId="77777777" w:rsidR="00B56466" w:rsidRPr="00216EB4" w:rsidRDefault="00B56466" w:rsidP="007D2575">
            <w:pPr>
              <w:keepNext/>
              <w:spacing w:before="0"/>
              <w:jc w:val="center"/>
              <w:rPr>
                <w:rFonts w:eastAsia="Times New Roman"/>
              </w:rPr>
            </w:pPr>
            <w:r>
              <w:rPr>
                <w:color w:val="000000"/>
              </w:rPr>
              <w:t>1</w:t>
            </w:r>
          </w:p>
        </w:tc>
        <w:tc>
          <w:tcPr>
            <w:tcW w:w="383" w:type="pct"/>
            <w:tcBorders>
              <w:left w:val="single" w:sz="4" w:space="0" w:color="auto"/>
              <w:right w:val="single" w:sz="4" w:space="0" w:color="auto"/>
            </w:tcBorders>
            <w:shd w:val="clear" w:color="auto" w:fill="auto"/>
            <w:noWrap/>
            <w:vAlign w:val="center"/>
          </w:tcPr>
          <w:p w14:paraId="1B9FDB05" w14:textId="77777777" w:rsidR="00B56466" w:rsidRPr="00216EB4" w:rsidRDefault="00B56466" w:rsidP="007D2575">
            <w:pPr>
              <w:keepNext/>
              <w:spacing w:before="0"/>
              <w:jc w:val="center"/>
              <w:rPr>
                <w:rFonts w:eastAsia="Times New Roman"/>
              </w:rPr>
            </w:pPr>
            <w:r>
              <w:rPr>
                <w:color w:val="000000"/>
              </w:rPr>
              <w:t>–1</w:t>
            </w:r>
          </w:p>
        </w:tc>
        <w:tc>
          <w:tcPr>
            <w:tcW w:w="384" w:type="pct"/>
            <w:tcBorders>
              <w:left w:val="single" w:sz="4" w:space="0" w:color="auto"/>
              <w:right w:val="single" w:sz="4" w:space="0" w:color="auto"/>
            </w:tcBorders>
            <w:shd w:val="clear" w:color="auto" w:fill="auto"/>
            <w:noWrap/>
            <w:vAlign w:val="center"/>
          </w:tcPr>
          <w:p w14:paraId="5EA1FFBE" w14:textId="77777777" w:rsidR="00B56466" w:rsidRPr="00216EB4" w:rsidRDefault="00B56466" w:rsidP="007D2575">
            <w:pPr>
              <w:keepNext/>
              <w:spacing w:before="0"/>
              <w:jc w:val="center"/>
              <w:rPr>
                <w:rFonts w:eastAsia="Times New Roman"/>
              </w:rPr>
            </w:pPr>
            <w:r>
              <w:rPr>
                <w:color w:val="000000"/>
              </w:rPr>
              <w:t>–8</w:t>
            </w:r>
          </w:p>
        </w:tc>
        <w:tc>
          <w:tcPr>
            <w:tcW w:w="384" w:type="pct"/>
            <w:tcBorders>
              <w:left w:val="single" w:sz="4" w:space="0" w:color="auto"/>
              <w:right w:val="single" w:sz="4" w:space="0" w:color="auto"/>
            </w:tcBorders>
            <w:shd w:val="clear" w:color="auto" w:fill="auto"/>
            <w:noWrap/>
            <w:vAlign w:val="center"/>
          </w:tcPr>
          <w:p w14:paraId="07DD0D52" w14:textId="77777777" w:rsidR="00B56466" w:rsidRPr="00216EB4" w:rsidRDefault="00B56466" w:rsidP="007D2575">
            <w:pPr>
              <w:keepNext/>
              <w:spacing w:before="0"/>
              <w:jc w:val="center"/>
              <w:rPr>
                <w:rFonts w:eastAsia="Times New Roman"/>
              </w:rPr>
            </w:pPr>
            <w:r>
              <w:rPr>
                <w:color w:val="000000"/>
              </w:rPr>
              <w:t>–2</w:t>
            </w:r>
          </w:p>
        </w:tc>
        <w:tc>
          <w:tcPr>
            <w:tcW w:w="383" w:type="pct"/>
            <w:tcBorders>
              <w:left w:val="single" w:sz="4" w:space="0" w:color="auto"/>
              <w:right w:val="single" w:sz="4" w:space="0" w:color="auto"/>
            </w:tcBorders>
            <w:shd w:val="clear" w:color="auto" w:fill="auto"/>
            <w:noWrap/>
            <w:vAlign w:val="center"/>
          </w:tcPr>
          <w:p w14:paraId="4654A87A" w14:textId="77777777" w:rsidR="00B56466" w:rsidRPr="00216EB4" w:rsidRDefault="00B56466" w:rsidP="007D2575">
            <w:pPr>
              <w:keepNext/>
              <w:spacing w:before="0"/>
              <w:jc w:val="center"/>
              <w:rPr>
                <w:rFonts w:eastAsia="Times New Roman"/>
              </w:rPr>
            </w:pPr>
            <w:r>
              <w:rPr>
                <w:color w:val="000000"/>
              </w:rPr>
              <w:t>29</w:t>
            </w:r>
          </w:p>
        </w:tc>
        <w:tc>
          <w:tcPr>
            <w:tcW w:w="383" w:type="pct"/>
            <w:tcBorders>
              <w:left w:val="single" w:sz="4" w:space="0" w:color="auto"/>
              <w:right w:val="single" w:sz="4" w:space="0" w:color="auto"/>
            </w:tcBorders>
            <w:shd w:val="clear" w:color="auto" w:fill="auto"/>
            <w:noWrap/>
            <w:vAlign w:val="center"/>
          </w:tcPr>
          <w:p w14:paraId="38D0382C" w14:textId="77777777" w:rsidR="00B56466" w:rsidRPr="00216EB4" w:rsidRDefault="00B56466" w:rsidP="007D2575">
            <w:pPr>
              <w:keepNext/>
              <w:spacing w:before="0"/>
              <w:jc w:val="center"/>
              <w:rPr>
                <w:rFonts w:eastAsia="Times New Roman"/>
              </w:rPr>
            </w:pPr>
            <w:r>
              <w:rPr>
                <w:color w:val="000000"/>
              </w:rPr>
              <w:t>56</w:t>
            </w:r>
          </w:p>
        </w:tc>
        <w:tc>
          <w:tcPr>
            <w:tcW w:w="383" w:type="pct"/>
            <w:tcBorders>
              <w:left w:val="single" w:sz="4" w:space="0" w:color="auto"/>
              <w:right w:val="single" w:sz="4" w:space="0" w:color="auto"/>
            </w:tcBorders>
            <w:shd w:val="clear" w:color="auto" w:fill="auto"/>
            <w:noWrap/>
            <w:vAlign w:val="center"/>
          </w:tcPr>
          <w:p w14:paraId="2707C062" w14:textId="77777777" w:rsidR="00B56466" w:rsidRPr="00216EB4" w:rsidRDefault="00B56466" w:rsidP="007D2575">
            <w:pPr>
              <w:keepNext/>
              <w:spacing w:before="0"/>
              <w:jc w:val="center"/>
              <w:rPr>
                <w:rFonts w:eastAsia="Times New Roman"/>
              </w:rPr>
            </w:pPr>
            <w:r>
              <w:rPr>
                <w:color w:val="000000"/>
              </w:rPr>
              <w:t>49</w:t>
            </w:r>
          </w:p>
        </w:tc>
        <w:tc>
          <w:tcPr>
            <w:tcW w:w="383" w:type="pct"/>
            <w:tcBorders>
              <w:left w:val="single" w:sz="4" w:space="0" w:color="auto"/>
              <w:right w:val="single" w:sz="4" w:space="0" w:color="auto"/>
            </w:tcBorders>
            <w:shd w:val="clear" w:color="auto" w:fill="auto"/>
            <w:noWrap/>
            <w:vAlign w:val="center"/>
          </w:tcPr>
          <w:p w14:paraId="6F6C459E" w14:textId="77777777" w:rsidR="00B56466" w:rsidRPr="00216EB4" w:rsidRDefault="00B56466" w:rsidP="007D2575">
            <w:pPr>
              <w:keepNext/>
              <w:spacing w:before="0"/>
              <w:jc w:val="center"/>
              <w:rPr>
                <w:rFonts w:eastAsia="Times New Roman"/>
              </w:rPr>
            </w:pPr>
            <w:r>
              <w:rPr>
                <w:color w:val="000000"/>
              </w:rPr>
              <w:t>15</w:t>
            </w:r>
          </w:p>
        </w:tc>
        <w:tc>
          <w:tcPr>
            <w:tcW w:w="398" w:type="pct"/>
            <w:tcBorders>
              <w:left w:val="single" w:sz="4" w:space="0" w:color="auto"/>
              <w:right w:val="single" w:sz="4" w:space="0" w:color="auto"/>
            </w:tcBorders>
            <w:shd w:val="clear" w:color="auto" w:fill="auto"/>
            <w:noWrap/>
            <w:vAlign w:val="center"/>
          </w:tcPr>
          <w:p w14:paraId="27B7AC52" w14:textId="77777777" w:rsidR="00B56466" w:rsidRPr="00216EB4" w:rsidRDefault="00B56466" w:rsidP="007D2575">
            <w:pPr>
              <w:keepNext/>
              <w:spacing w:before="0"/>
              <w:jc w:val="center"/>
              <w:rPr>
                <w:rFonts w:eastAsia="Times New Roman"/>
              </w:rPr>
            </w:pPr>
            <w:r>
              <w:rPr>
                <w:color w:val="000000"/>
              </w:rPr>
              <w:t>–7</w:t>
            </w:r>
          </w:p>
        </w:tc>
        <w:tc>
          <w:tcPr>
            <w:tcW w:w="363" w:type="pct"/>
            <w:tcBorders>
              <w:left w:val="single" w:sz="4" w:space="0" w:color="auto"/>
              <w:right w:val="single" w:sz="4" w:space="0" w:color="auto"/>
            </w:tcBorders>
            <w:shd w:val="clear" w:color="auto" w:fill="auto"/>
            <w:noWrap/>
            <w:vAlign w:val="center"/>
          </w:tcPr>
          <w:p w14:paraId="4C5A8B3F" w14:textId="77777777" w:rsidR="00B56466" w:rsidRPr="00216EB4" w:rsidRDefault="00B56466" w:rsidP="007D2575">
            <w:pPr>
              <w:keepNext/>
              <w:spacing w:before="0"/>
              <w:jc w:val="center"/>
              <w:rPr>
                <w:rFonts w:eastAsia="Times New Roman"/>
              </w:rPr>
            </w:pPr>
            <w:r>
              <w:rPr>
                <w:color w:val="000000"/>
              </w:rPr>
              <w:t>–6</w:t>
            </w:r>
          </w:p>
        </w:tc>
        <w:tc>
          <w:tcPr>
            <w:tcW w:w="363" w:type="pct"/>
            <w:tcBorders>
              <w:left w:val="single" w:sz="4" w:space="0" w:color="auto"/>
              <w:right w:val="single" w:sz="4" w:space="0" w:color="auto"/>
            </w:tcBorders>
            <w:shd w:val="clear" w:color="auto" w:fill="auto"/>
            <w:noWrap/>
            <w:vAlign w:val="center"/>
          </w:tcPr>
          <w:p w14:paraId="489CD856" w14:textId="77777777" w:rsidR="00B56466" w:rsidRPr="00216EB4" w:rsidRDefault="00B56466" w:rsidP="007D2575">
            <w:pPr>
              <w:keepNext/>
              <w:spacing w:before="0"/>
              <w:jc w:val="center"/>
              <w:rPr>
                <w:rFonts w:eastAsia="Times New Roman"/>
              </w:rPr>
            </w:pPr>
            <w:r>
              <w:rPr>
                <w:color w:val="000000"/>
              </w:rPr>
              <w:t>1</w:t>
            </w:r>
          </w:p>
        </w:tc>
        <w:tc>
          <w:tcPr>
            <w:tcW w:w="363" w:type="pct"/>
            <w:tcBorders>
              <w:left w:val="single" w:sz="4" w:space="0" w:color="auto"/>
            </w:tcBorders>
            <w:shd w:val="clear" w:color="auto" w:fill="auto"/>
            <w:noWrap/>
            <w:vAlign w:val="center"/>
          </w:tcPr>
          <w:p w14:paraId="44243D06" w14:textId="77777777" w:rsidR="00B56466" w:rsidRPr="00216EB4" w:rsidRDefault="00B56466" w:rsidP="007D2575">
            <w:pPr>
              <w:keepNext/>
              <w:spacing w:before="0"/>
              <w:jc w:val="center"/>
              <w:rPr>
                <w:rFonts w:eastAsia="Times New Roman"/>
              </w:rPr>
            </w:pPr>
            <w:r>
              <w:rPr>
                <w:color w:val="000000"/>
              </w:rPr>
              <w:t>1</w:t>
            </w:r>
          </w:p>
        </w:tc>
      </w:tr>
      <w:tr w:rsidR="00B56466" w:rsidRPr="00062C86" w14:paraId="66C95FC7" w14:textId="77777777" w:rsidTr="001A1CDE">
        <w:trPr>
          <w:trHeight w:hRule="exact" w:val="288"/>
          <w:jc w:val="center"/>
        </w:trPr>
        <w:tc>
          <w:tcPr>
            <w:tcW w:w="446" w:type="pct"/>
            <w:tcBorders>
              <w:right w:val="single" w:sz="4" w:space="0" w:color="auto"/>
            </w:tcBorders>
            <w:tcMar>
              <w:left w:w="0" w:type="dxa"/>
              <w:right w:w="0" w:type="dxa"/>
            </w:tcMar>
            <w:vAlign w:val="center"/>
          </w:tcPr>
          <w:p w14:paraId="3E4593C6" w14:textId="77777777" w:rsidR="00B56466" w:rsidRPr="00216EB4" w:rsidRDefault="00B56466" w:rsidP="007D2575">
            <w:pPr>
              <w:keepNext/>
              <w:spacing w:before="0"/>
              <w:jc w:val="center"/>
              <w:rPr>
                <w:rFonts w:eastAsia="Times New Roman"/>
                <w:color w:val="000000"/>
              </w:rPr>
            </w:pPr>
            <w:r>
              <w:rPr>
                <w:rFonts w:eastAsia="Times New Roman"/>
                <w:color w:val="000000"/>
              </w:rPr>
              <w:t>6</w:t>
            </w:r>
          </w:p>
        </w:tc>
        <w:tc>
          <w:tcPr>
            <w:tcW w:w="384" w:type="pct"/>
            <w:tcBorders>
              <w:left w:val="single" w:sz="4" w:space="0" w:color="auto"/>
              <w:right w:val="single" w:sz="4" w:space="0" w:color="auto"/>
            </w:tcBorders>
            <w:shd w:val="clear" w:color="auto" w:fill="auto"/>
            <w:noWrap/>
            <w:vAlign w:val="center"/>
          </w:tcPr>
          <w:p w14:paraId="0E42E282" w14:textId="77777777" w:rsidR="00B56466" w:rsidRPr="00216EB4" w:rsidRDefault="00B56466"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14:paraId="36F844F5" w14:textId="77777777" w:rsidR="00B56466" w:rsidRPr="00216EB4" w:rsidRDefault="00B56466" w:rsidP="007D2575">
            <w:pPr>
              <w:keepNext/>
              <w:spacing w:before="0"/>
              <w:jc w:val="center"/>
              <w:rPr>
                <w:rFonts w:eastAsia="Times New Roman"/>
                <w:color w:val="000000"/>
              </w:rPr>
            </w:pPr>
            <w:r>
              <w:rPr>
                <w:color w:val="000000"/>
              </w:rPr>
              <w:t>0</w:t>
            </w:r>
          </w:p>
        </w:tc>
        <w:tc>
          <w:tcPr>
            <w:tcW w:w="384" w:type="pct"/>
            <w:tcBorders>
              <w:left w:val="single" w:sz="4" w:space="0" w:color="auto"/>
              <w:right w:val="single" w:sz="4" w:space="0" w:color="auto"/>
            </w:tcBorders>
            <w:shd w:val="clear" w:color="auto" w:fill="auto"/>
            <w:noWrap/>
            <w:vAlign w:val="center"/>
          </w:tcPr>
          <w:p w14:paraId="6D7A3987" w14:textId="77777777" w:rsidR="00B56466" w:rsidRPr="00216EB4" w:rsidRDefault="00B56466" w:rsidP="007D2575">
            <w:pPr>
              <w:keepNext/>
              <w:spacing w:before="0"/>
              <w:jc w:val="center"/>
              <w:rPr>
                <w:rFonts w:eastAsia="Times New Roman"/>
                <w:color w:val="000000"/>
              </w:rPr>
            </w:pPr>
            <w:r>
              <w:rPr>
                <w:color w:val="000000"/>
              </w:rPr>
              <w:t>–8</w:t>
            </w:r>
          </w:p>
        </w:tc>
        <w:tc>
          <w:tcPr>
            <w:tcW w:w="384" w:type="pct"/>
            <w:tcBorders>
              <w:left w:val="single" w:sz="4" w:space="0" w:color="auto"/>
              <w:right w:val="single" w:sz="4" w:space="0" w:color="auto"/>
            </w:tcBorders>
            <w:shd w:val="clear" w:color="auto" w:fill="auto"/>
            <w:noWrap/>
            <w:vAlign w:val="center"/>
          </w:tcPr>
          <w:p w14:paraId="04FDD7AC" w14:textId="77777777" w:rsidR="00B56466" w:rsidRPr="00216EB4" w:rsidRDefault="00B56466" w:rsidP="007D2575">
            <w:pPr>
              <w:keepNext/>
              <w:spacing w:before="0"/>
              <w:jc w:val="center"/>
              <w:rPr>
                <w:rFonts w:eastAsia="Times New Roman"/>
                <w:color w:val="000000"/>
              </w:rPr>
            </w:pPr>
            <w:r>
              <w:rPr>
                <w:color w:val="000000"/>
              </w:rPr>
              <w:t>–3</w:t>
            </w:r>
          </w:p>
        </w:tc>
        <w:tc>
          <w:tcPr>
            <w:tcW w:w="383" w:type="pct"/>
            <w:tcBorders>
              <w:left w:val="single" w:sz="4" w:space="0" w:color="auto"/>
              <w:right w:val="single" w:sz="4" w:space="0" w:color="auto"/>
            </w:tcBorders>
            <w:shd w:val="clear" w:color="auto" w:fill="auto"/>
            <w:noWrap/>
            <w:vAlign w:val="center"/>
          </w:tcPr>
          <w:p w14:paraId="19479D0E" w14:textId="77777777" w:rsidR="00B56466" w:rsidRPr="00216EB4" w:rsidRDefault="00B56466" w:rsidP="007D2575">
            <w:pPr>
              <w:keepNext/>
              <w:spacing w:before="0"/>
              <w:jc w:val="center"/>
              <w:rPr>
                <w:rFonts w:eastAsia="Times New Roman"/>
                <w:color w:val="000000"/>
              </w:rPr>
            </w:pPr>
            <w:r>
              <w:rPr>
                <w:color w:val="000000"/>
              </w:rPr>
              <w:t>26</w:t>
            </w:r>
          </w:p>
        </w:tc>
        <w:tc>
          <w:tcPr>
            <w:tcW w:w="383" w:type="pct"/>
            <w:tcBorders>
              <w:left w:val="single" w:sz="4" w:space="0" w:color="auto"/>
              <w:right w:val="single" w:sz="4" w:space="0" w:color="auto"/>
            </w:tcBorders>
            <w:shd w:val="clear" w:color="auto" w:fill="auto"/>
            <w:noWrap/>
            <w:vAlign w:val="center"/>
          </w:tcPr>
          <w:p w14:paraId="6B60E512" w14:textId="77777777" w:rsidR="00B56466" w:rsidRPr="00216EB4" w:rsidRDefault="00B56466" w:rsidP="007D2575">
            <w:pPr>
              <w:keepNext/>
              <w:spacing w:before="0"/>
              <w:jc w:val="center"/>
              <w:rPr>
                <w:rFonts w:eastAsia="Times New Roman"/>
                <w:color w:val="000000"/>
              </w:rPr>
            </w:pPr>
            <w:r>
              <w:rPr>
                <w:color w:val="000000"/>
              </w:rPr>
              <w:t>55</w:t>
            </w:r>
          </w:p>
        </w:tc>
        <w:tc>
          <w:tcPr>
            <w:tcW w:w="383" w:type="pct"/>
            <w:tcBorders>
              <w:left w:val="single" w:sz="4" w:space="0" w:color="auto"/>
              <w:right w:val="single" w:sz="4" w:space="0" w:color="auto"/>
            </w:tcBorders>
            <w:shd w:val="clear" w:color="auto" w:fill="auto"/>
            <w:noWrap/>
            <w:vAlign w:val="center"/>
          </w:tcPr>
          <w:p w14:paraId="7F40CC36" w14:textId="77777777" w:rsidR="00B56466" w:rsidRPr="00216EB4" w:rsidRDefault="00B56466" w:rsidP="007D2575">
            <w:pPr>
              <w:keepNext/>
              <w:spacing w:before="0"/>
              <w:jc w:val="center"/>
              <w:rPr>
                <w:rFonts w:eastAsia="Times New Roman"/>
                <w:color w:val="000000"/>
              </w:rPr>
            </w:pPr>
            <w:r>
              <w:rPr>
                <w:color w:val="000000"/>
              </w:rPr>
              <w:t>51</w:t>
            </w:r>
          </w:p>
        </w:tc>
        <w:tc>
          <w:tcPr>
            <w:tcW w:w="383" w:type="pct"/>
            <w:tcBorders>
              <w:left w:val="single" w:sz="4" w:space="0" w:color="auto"/>
              <w:right w:val="single" w:sz="4" w:space="0" w:color="auto"/>
            </w:tcBorders>
            <w:shd w:val="clear" w:color="auto" w:fill="auto"/>
            <w:noWrap/>
            <w:vAlign w:val="center"/>
          </w:tcPr>
          <w:p w14:paraId="73E72A60" w14:textId="77777777" w:rsidR="00B56466" w:rsidRPr="00216EB4" w:rsidRDefault="00B56466" w:rsidP="007D2575">
            <w:pPr>
              <w:keepNext/>
              <w:spacing w:before="0"/>
              <w:jc w:val="center"/>
              <w:rPr>
                <w:rFonts w:eastAsia="Times New Roman"/>
                <w:color w:val="000000"/>
              </w:rPr>
            </w:pPr>
            <w:r>
              <w:rPr>
                <w:color w:val="000000"/>
              </w:rPr>
              <w:t>17</w:t>
            </w:r>
          </w:p>
        </w:tc>
        <w:tc>
          <w:tcPr>
            <w:tcW w:w="398" w:type="pct"/>
            <w:tcBorders>
              <w:left w:val="single" w:sz="4" w:space="0" w:color="auto"/>
              <w:right w:val="single" w:sz="4" w:space="0" w:color="auto"/>
            </w:tcBorders>
            <w:shd w:val="clear" w:color="auto" w:fill="auto"/>
            <w:noWrap/>
            <w:vAlign w:val="center"/>
          </w:tcPr>
          <w:p w14:paraId="0651A156" w14:textId="77777777" w:rsidR="00B56466" w:rsidRPr="00216EB4" w:rsidRDefault="00B56466" w:rsidP="007D2575">
            <w:pPr>
              <w:keepNext/>
              <w:spacing w:before="0"/>
              <w:jc w:val="center"/>
              <w:rPr>
                <w:rFonts w:eastAsia="Times New Roman"/>
                <w:color w:val="000000"/>
              </w:rPr>
            </w:pPr>
            <w:r>
              <w:rPr>
                <w:color w:val="000000"/>
              </w:rPr>
              <w:t>–7</w:t>
            </w:r>
          </w:p>
        </w:tc>
        <w:tc>
          <w:tcPr>
            <w:tcW w:w="363" w:type="pct"/>
            <w:tcBorders>
              <w:left w:val="single" w:sz="4" w:space="0" w:color="auto"/>
              <w:right w:val="single" w:sz="4" w:space="0" w:color="auto"/>
            </w:tcBorders>
            <w:shd w:val="clear" w:color="auto" w:fill="auto"/>
            <w:noWrap/>
            <w:vAlign w:val="center"/>
          </w:tcPr>
          <w:p w14:paraId="04A7087C" w14:textId="77777777" w:rsidR="00B56466" w:rsidRPr="00216EB4" w:rsidRDefault="00B56466" w:rsidP="007D2575">
            <w:pPr>
              <w:keepNext/>
              <w:spacing w:before="0"/>
              <w:jc w:val="center"/>
              <w:rPr>
                <w:rFonts w:eastAsia="Times New Roman"/>
                <w:color w:val="000000"/>
              </w:rPr>
            </w:pPr>
            <w:r>
              <w:rPr>
                <w:color w:val="000000"/>
              </w:rPr>
              <w:t>–6</w:t>
            </w:r>
          </w:p>
        </w:tc>
        <w:tc>
          <w:tcPr>
            <w:tcW w:w="363" w:type="pct"/>
            <w:tcBorders>
              <w:left w:val="single" w:sz="4" w:space="0" w:color="auto"/>
              <w:right w:val="single" w:sz="4" w:space="0" w:color="auto"/>
            </w:tcBorders>
            <w:shd w:val="clear" w:color="auto" w:fill="auto"/>
            <w:noWrap/>
            <w:vAlign w:val="center"/>
          </w:tcPr>
          <w:p w14:paraId="16FD1EEB" w14:textId="77777777" w:rsidR="00B56466" w:rsidRPr="00216EB4" w:rsidRDefault="00B56466" w:rsidP="007D2575">
            <w:pPr>
              <w:keepNext/>
              <w:spacing w:before="0"/>
              <w:jc w:val="center"/>
              <w:rPr>
                <w:rFonts w:eastAsia="Times New Roman"/>
                <w:color w:val="000000"/>
              </w:rPr>
            </w:pPr>
            <w:r>
              <w:rPr>
                <w:color w:val="000000"/>
              </w:rPr>
              <w:t>1</w:t>
            </w:r>
          </w:p>
        </w:tc>
        <w:tc>
          <w:tcPr>
            <w:tcW w:w="363" w:type="pct"/>
            <w:tcBorders>
              <w:left w:val="single" w:sz="4" w:space="0" w:color="auto"/>
            </w:tcBorders>
            <w:shd w:val="clear" w:color="auto" w:fill="auto"/>
            <w:noWrap/>
            <w:vAlign w:val="center"/>
          </w:tcPr>
          <w:p w14:paraId="0797D4BF" w14:textId="77777777" w:rsidR="00B56466" w:rsidRPr="00216EB4" w:rsidRDefault="00B56466" w:rsidP="007D2575">
            <w:pPr>
              <w:keepNext/>
              <w:spacing w:before="0"/>
              <w:jc w:val="center"/>
              <w:rPr>
                <w:rFonts w:eastAsia="Times New Roman"/>
                <w:color w:val="000000"/>
              </w:rPr>
            </w:pPr>
            <w:r>
              <w:rPr>
                <w:color w:val="000000"/>
              </w:rPr>
              <w:t>1</w:t>
            </w:r>
          </w:p>
        </w:tc>
      </w:tr>
      <w:tr w:rsidR="008C0F73" w:rsidRPr="00062C86" w14:paraId="0C7F26D8" w14:textId="77777777" w:rsidTr="001A1CDE">
        <w:trPr>
          <w:trHeight w:hRule="exact" w:val="288"/>
          <w:jc w:val="center"/>
        </w:trPr>
        <w:tc>
          <w:tcPr>
            <w:tcW w:w="446" w:type="pct"/>
            <w:tcBorders>
              <w:right w:val="single" w:sz="4" w:space="0" w:color="auto"/>
            </w:tcBorders>
            <w:tcMar>
              <w:left w:w="0" w:type="dxa"/>
              <w:right w:w="0" w:type="dxa"/>
            </w:tcMar>
            <w:vAlign w:val="center"/>
          </w:tcPr>
          <w:p w14:paraId="566C3E91" w14:textId="77777777" w:rsidR="008C0F73" w:rsidRPr="00216EB4" w:rsidRDefault="008C0F73" w:rsidP="007D2575">
            <w:pPr>
              <w:keepNext/>
              <w:spacing w:before="0"/>
              <w:jc w:val="center"/>
              <w:rPr>
                <w:rFonts w:eastAsia="Times New Roman"/>
                <w:color w:val="000000"/>
              </w:rPr>
            </w:pPr>
            <w:r>
              <w:rPr>
                <w:rFonts w:eastAsia="Times New Roman"/>
                <w:color w:val="000000"/>
              </w:rPr>
              <w:t>7</w:t>
            </w:r>
          </w:p>
        </w:tc>
        <w:tc>
          <w:tcPr>
            <w:tcW w:w="384" w:type="pct"/>
            <w:tcBorders>
              <w:left w:val="single" w:sz="4" w:space="0" w:color="auto"/>
              <w:right w:val="single" w:sz="4" w:space="0" w:color="auto"/>
            </w:tcBorders>
            <w:shd w:val="clear" w:color="auto" w:fill="auto"/>
            <w:noWrap/>
            <w:vAlign w:val="center"/>
          </w:tcPr>
          <w:p w14:paraId="11A92263" w14:textId="77777777" w:rsidR="008C0F73" w:rsidRPr="00216EB4" w:rsidDel="00800405" w:rsidRDefault="008C0F73"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14:paraId="2098DE0C" w14:textId="77777777" w:rsidR="008C0F73" w:rsidRPr="00216EB4" w:rsidDel="00800405" w:rsidRDefault="008C0F73" w:rsidP="007D2575">
            <w:pPr>
              <w:keepNext/>
              <w:spacing w:before="0"/>
              <w:jc w:val="center"/>
              <w:rPr>
                <w:rFonts w:eastAsia="Times New Roman"/>
                <w:color w:val="000000"/>
              </w:rPr>
            </w:pPr>
            <w:r>
              <w:rPr>
                <w:color w:val="000000"/>
              </w:rPr>
              <w:t>0</w:t>
            </w:r>
          </w:p>
        </w:tc>
        <w:tc>
          <w:tcPr>
            <w:tcW w:w="384" w:type="pct"/>
            <w:tcBorders>
              <w:left w:val="single" w:sz="4" w:space="0" w:color="auto"/>
              <w:right w:val="single" w:sz="4" w:space="0" w:color="auto"/>
            </w:tcBorders>
            <w:shd w:val="clear" w:color="auto" w:fill="auto"/>
            <w:noWrap/>
            <w:vAlign w:val="center"/>
          </w:tcPr>
          <w:p w14:paraId="238B4109" w14:textId="77777777" w:rsidR="008C0F73" w:rsidRPr="00216EB4" w:rsidDel="00800405" w:rsidRDefault="008C0F73" w:rsidP="007D2575">
            <w:pPr>
              <w:keepNext/>
              <w:spacing w:before="0"/>
              <w:jc w:val="center"/>
              <w:rPr>
                <w:rFonts w:eastAsia="Times New Roman"/>
                <w:color w:val="000000"/>
              </w:rPr>
            </w:pPr>
            <w:r>
              <w:rPr>
                <w:color w:val="000000"/>
              </w:rPr>
              <w:t>–7</w:t>
            </w:r>
          </w:p>
        </w:tc>
        <w:tc>
          <w:tcPr>
            <w:tcW w:w="384" w:type="pct"/>
            <w:tcBorders>
              <w:left w:val="single" w:sz="4" w:space="0" w:color="auto"/>
              <w:right w:val="single" w:sz="4" w:space="0" w:color="auto"/>
            </w:tcBorders>
            <w:shd w:val="clear" w:color="auto" w:fill="auto"/>
            <w:noWrap/>
            <w:vAlign w:val="center"/>
          </w:tcPr>
          <w:p w14:paraId="304AC578" w14:textId="77777777" w:rsidR="008C0F73" w:rsidRPr="00216EB4" w:rsidDel="00800405" w:rsidRDefault="008C0F73" w:rsidP="007D2575">
            <w:pPr>
              <w:keepNext/>
              <w:spacing w:before="0"/>
              <w:jc w:val="center"/>
              <w:rPr>
                <w:rFonts w:eastAsia="Times New Roman"/>
                <w:color w:val="000000"/>
              </w:rPr>
            </w:pPr>
            <w:r>
              <w:rPr>
                <w:color w:val="000000"/>
              </w:rPr>
              <w:t>–4</w:t>
            </w:r>
          </w:p>
        </w:tc>
        <w:tc>
          <w:tcPr>
            <w:tcW w:w="383" w:type="pct"/>
            <w:tcBorders>
              <w:left w:val="single" w:sz="4" w:space="0" w:color="auto"/>
              <w:right w:val="single" w:sz="4" w:space="0" w:color="auto"/>
            </w:tcBorders>
            <w:shd w:val="clear" w:color="auto" w:fill="auto"/>
            <w:noWrap/>
            <w:vAlign w:val="center"/>
          </w:tcPr>
          <w:p w14:paraId="3F866635" w14:textId="77777777" w:rsidR="008C0F73" w:rsidRPr="00216EB4" w:rsidDel="00800405" w:rsidRDefault="008C0F73" w:rsidP="007D2575">
            <w:pPr>
              <w:keepNext/>
              <w:spacing w:before="0"/>
              <w:jc w:val="center"/>
              <w:rPr>
                <w:rFonts w:eastAsia="Times New Roman"/>
                <w:color w:val="000000"/>
              </w:rPr>
            </w:pPr>
            <w:r>
              <w:rPr>
                <w:color w:val="000000"/>
              </w:rPr>
              <w:t>24</w:t>
            </w:r>
          </w:p>
        </w:tc>
        <w:tc>
          <w:tcPr>
            <w:tcW w:w="383" w:type="pct"/>
            <w:tcBorders>
              <w:left w:val="single" w:sz="4" w:space="0" w:color="auto"/>
              <w:right w:val="single" w:sz="4" w:space="0" w:color="auto"/>
            </w:tcBorders>
            <w:shd w:val="clear" w:color="auto" w:fill="auto"/>
            <w:noWrap/>
            <w:vAlign w:val="center"/>
          </w:tcPr>
          <w:p w14:paraId="220BE263" w14:textId="77777777" w:rsidR="008C0F73" w:rsidRPr="00216EB4" w:rsidDel="00800405" w:rsidRDefault="008C0F73" w:rsidP="007D2575">
            <w:pPr>
              <w:keepNext/>
              <w:spacing w:before="0"/>
              <w:jc w:val="center"/>
              <w:rPr>
                <w:rFonts w:eastAsia="Times New Roman"/>
                <w:color w:val="000000"/>
              </w:rPr>
            </w:pPr>
            <w:r>
              <w:rPr>
                <w:color w:val="000000"/>
              </w:rPr>
              <w:t>54</w:t>
            </w:r>
          </w:p>
        </w:tc>
        <w:tc>
          <w:tcPr>
            <w:tcW w:w="383" w:type="pct"/>
            <w:tcBorders>
              <w:left w:val="single" w:sz="4" w:space="0" w:color="auto"/>
              <w:right w:val="single" w:sz="4" w:space="0" w:color="auto"/>
            </w:tcBorders>
            <w:shd w:val="clear" w:color="auto" w:fill="auto"/>
            <w:noWrap/>
            <w:vAlign w:val="center"/>
          </w:tcPr>
          <w:p w14:paraId="3CF8AF5B" w14:textId="77777777" w:rsidR="008C0F73" w:rsidRPr="00216EB4" w:rsidDel="00800405" w:rsidRDefault="008C0F73" w:rsidP="007D2575">
            <w:pPr>
              <w:keepNext/>
              <w:spacing w:before="0"/>
              <w:jc w:val="center"/>
              <w:rPr>
                <w:rFonts w:eastAsia="Times New Roman"/>
                <w:color w:val="000000"/>
              </w:rPr>
            </w:pPr>
            <w:r>
              <w:rPr>
                <w:color w:val="000000"/>
              </w:rPr>
              <w:t>52</w:t>
            </w:r>
          </w:p>
        </w:tc>
        <w:tc>
          <w:tcPr>
            <w:tcW w:w="383" w:type="pct"/>
            <w:tcBorders>
              <w:left w:val="single" w:sz="4" w:space="0" w:color="auto"/>
              <w:right w:val="single" w:sz="4" w:space="0" w:color="auto"/>
            </w:tcBorders>
            <w:shd w:val="clear" w:color="auto" w:fill="auto"/>
            <w:noWrap/>
            <w:vAlign w:val="center"/>
          </w:tcPr>
          <w:p w14:paraId="2B6C0329" w14:textId="77777777" w:rsidR="008C0F73" w:rsidRPr="00216EB4" w:rsidDel="00800405" w:rsidRDefault="008C0F73" w:rsidP="007D2575">
            <w:pPr>
              <w:keepNext/>
              <w:spacing w:before="0"/>
              <w:jc w:val="center"/>
              <w:rPr>
                <w:rFonts w:eastAsia="Times New Roman"/>
                <w:color w:val="000000"/>
              </w:rPr>
            </w:pPr>
            <w:r>
              <w:rPr>
                <w:color w:val="000000"/>
              </w:rPr>
              <w:t>19</w:t>
            </w:r>
          </w:p>
        </w:tc>
        <w:tc>
          <w:tcPr>
            <w:tcW w:w="398" w:type="pct"/>
            <w:tcBorders>
              <w:left w:val="single" w:sz="4" w:space="0" w:color="auto"/>
              <w:right w:val="single" w:sz="4" w:space="0" w:color="auto"/>
            </w:tcBorders>
            <w:shd w:val="clear" w:color="auto" w:fill="auto"/>
            <w:noWrap/>
            <w:vAlign w:val="center"/>
          </w:tcPr>
          <w:p w14:paraId="69C21236" w14:textId="77777777" w:rsidR="008C0F73" w:rsidRPr="00216EB4" w:rsidDel="00800405" w:rsidRDefault="008C0F73" w:rsidP="007D2575">
            <w:pPr>
              <w:keepNext/>
              <w:spacing w:before="0"/>
              <w:jc w:val="center"/>
              <w:rPr>
                <w:rFonts w:eastAsia="Times New Roman"/>
                <w:color w:val="000000"/>
              </w:rPr>
            </w:pPr>
            <w:r>
              <w:rPr>
                <w:color w:val="000000"/>
              </w:rPr>
              <w:t>–6</w:t>
            </w:r>
          </w:p>
        </w:tc>
        <w:tc>
          <w:tcPr>
            <w:tcW w:w="363" w:type="pct"/>
            <w:tcBorders>
              <w:left w:val="single" w:sz="4" w:space="0" w:color="auto"/>
              <w:right w:val="single" w:sz="4" w:space="0" w:color="auto"/>
            </w:tcBorders>
            <w:shd w:val="clear" w:color="auto" w:fill="auto"/>
            <w:noWrap/>
            <w:vAlign w:val="center"/>
          </w:tcPr>
          <w:p w14:paraId="5541850C" w14:textId="77777777" w:rsidR="008C0F73" w:rsidRPr="00216EB4" w:rsidDel="00800405" w:rsidRDefault="008C0F73" w:rsidP="007D2575">
            <w:pPr>
              <w:keepNext/>
              <w:spacing w:before="0"/>
              <w:jc w:val="center"/>
              <w:rPr>
                <w:rFonts w:eastAsia="Times New Roman"/>
                <w:color w:val="000000"/>
              </w:rPr>
            </w:pPr>
            <w:r>
              <w:rPr>
                <w:color w:val="000000"/>
              </w:rPr>
              <w:t>–7</w:t>
            </w:r>
          </w:p>
        </w:tc>
        <w:tc>
          <w:tcPr>
            <w:tcW w:w="363" w:type="pct"/>
            <w:tcBorders>
              <w:left w:val="single" w:sz="4" w:space="0" w:color="auto"/>
              <w:right w:val="single" w:sz="4" w:space="0" w:color="auto"/>
            </w:tcBorders>
            <w:shd w:val="clear" w:color="auto" w:fill="auto"/>
            <w:noWrap/>
            <w:vAlign w:val="center"/>
          </w:tcPr>
          <w:p w14:paraId="4D99F89F" w14:textId="77777777" w:rsidR="008C0F73" w:rsidRPr="00216EB4" w:rsidDel="00800405" w:rsidRDefault="008C0F73" w:rsidP="007D2575">
            <w:pPr>
              <w:keepNext/>
              <w:spacing w:before="0"/>
              <w:jc w:val="center"/>
              <w:rPr>
                <w:rFonts w:eastAsia="Times New Roman"/>
                <w:color w:val="000000"/>
              </w:rPr>
            </w:pPr>
            <w:r>
              <w:rPr>
                <w:color w:val="000000"/>
              </w:rPr>
              <w:t>1</w:t>
            </w:r>
          </w:p>
        </w:tc>
        <w:tc>
          <w:tcPr>
            <w:tcW w:w="363" w:type="pct"/>
            <w:tcBorders>
              <w:left w:val="single" w:sz="4" w:space="0" w:color="auto"/>
            </w:tcBorders>
            <w:shd w:val="clear" w:color="auto" w:fill="auto"/>
            <w:noWrap/>
            <w:vAlign w:val="center"/>
          </w:tcPr>
          <w:p w14:paraId="26E3CEBE" w14:textId="77777777" w:rsidR="008C0F73" w:rsidRPr="00216EB4" w:rsidDel="00800405" w:rsidRDefault="008C0F73" w:rsidP="007D2575">
            <w:pPr>
              <w:keepNext/>
              <w:spacing w:before="0"/>
              <w:jc w:val="center"/>
              <w:rPr>
                <w:rFonts w:eastAsia="Times New Roman"/>
                <w:color w:val="000000"/>
              </w:rPr>
            </w:pPr>
            <w:r>
              <w:rPr>
                <w:color w:val="000000"/>
              </w:rPr>
              <w:t>1</w:t>
            </w:r>
          </w:p>
        </w:tc>
      </w:tr>
      <w:tr w:rsidR="00B30B52" w:rsidRPr="00062C86" w14:paraId="752406F0" w14:textId="77777777" w:rsidTr="001A1CDE">
        <w:trPr>
          <w:trHeight w:hRule="exact" w:val="288"/>
          <w:jc w:val="center"/>
        </w:trPr>
        <w:tc>
          <w:tcPr>
            <w:tcW w:w="446" w:type="pct"/>
            <w:tcBorders>
              <w:right w:val="single" w:sz="4" w:space="0" w:color="auto"/>
            </w:tcBorders>
            <w:tcMar>
              <w:left w:w="0" w:type="dxa"/>
              <w:right w:w="0" w:type="dxa"/>
            </w:tcMar>
            <w:vAlign w:val="center"/>
          </w:tcPr>
          <w:p w14:paraId="0501DB74"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8</w:t>
            </w:r>
          </w:p>
        </w:tc>
        <w:tc>
          <w:tcPr>
            <w:tcW w:w="384" w:type="pct"/>
            <w:tcBorders>
              <w:left w:val="single" w:sz="4" w:space="0" w:color="auto"/>
              <w:right w:val="single" w:sz="4" w:space="0" w:color="auto"/>
            </w:tcBorders>
            <w:shd w:val="clear" w:color="auto" w:fill="auto"/>
            <w:noWrap/>
            <w:vAlign w:val="center"/>
          </w:tcPr>
          <w:p w14:paraId="334CA059"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14:paraId="1DB03A72"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84" w:type="pct"/>
            <w:tcBorders>
              <w:left w:val="single" w:sz="4" w:space="0" w:color="auto"/>
              <w:right w:val="single" w:sz="4" w:space="0" w:color="auto"/>
            </w:tcBorders>
            <w:shd w:val="clear" w:color="auto" w:fill="auto"/>
            <w:noWrap/>
            <w:vAlign w:val="center"/>
          </w:tcPr>
          <w:p w14:paraId="0CBEDF2A"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84" w:type="pct"/>
            <w:tcBorders>
              <w:left w:val="single" w:sz="4" w:space="0" w:color="auto"/>
              <w:right w:val="single" w:sz="4" w:space="0" w:color="auto"/>
            </w:tcBorders>
            <w:shd w:val="clear" w:color="auto" w:fill="auto"/>
            <w:noWrap/>
            <w:vAlign w:val="center"/>
          </w:tcPr>
          <w:p w14:paraId="11840722" w14:textId="77777777" w:rsidR="00B30B52" w:rsidRPr="00216EB4" w:rsidDel="00800405" w:rsidRDefault="00B30B52" w:rsidP="007D2575">
            <w:pPr>
              <w:keepNext/>
              <w:spacing w:before="0"/>
              <w:jc w:val="center"/>
              <w:rPr>
                <w:rFonts w:eastAsia="Times New Roman"/>
                <w:color w:val="000000"/>
              </w:rPr>
            </w:pPr>
            <w:r>
              <w:rPr>
                <w:color w:val="000000"/>
              </w:rPr>
              <w:t>–5</w:t>
            </w:r>
          </w:p>
        </w:tc>
        <w:tc>
          <w:tcPr>
            <w:tcW w:w="383" w:type="pct"/>
            <w:tcBorders>
              <w:left w:val="single" w:sz="4" w:space="0" w:color="auto"/>
              <w:right w:val="single" w:sz="4" w:space="0" w:color="auto"/>
            </w:tcBorders>
            <w:shd w:val="clear" w:color="auto" w:fill="auto"/>
            <w:noWrap/>
            <w:vAlign w:val="center"/>
          </w:tcPr>
          <w:p w14:paraId="111251A9" w14:textId="77777777" w:rsidR="00B30B52" w:rsidRPr="00216EB4" w:rsidDel="00800405" w:rsidRDefault="00B30B52" w:rsidP="007D2575">
            <w:pPr>
              <w:keepNext/>
              <w:spacing w:before="0"/>
              <w:jc w:val="center"/>
              <w:rPr>
                <w:rFonts w:eastAsia="Times New Roman"/>
                <w:color w:val="000000"/>
              </w:rPr>
            </w:pPr>
            <w:r>
              <w:rPr>
                <w:color w:val="000000"/>
              </w:rPr>
              <w:t>22</w:t>
            </w:r>
          </w:p>
        </w:tc>
        <w:tc>
          <w:tcPr>
            <w:tcW w:w="383" w:type="pct"/>
            <w:tcBorders>
              <w:left w:val="single" w:sz="4" w:space="0" w:color="auto"/>
              <w:right w:val="single" w:sz="4" w:space="0" w:color="auto"/>
            </w:tcBorders>
            <w:shd w:val="clear" w:color="auto" w:fill="auto"/>
            <w:noWrap/>
            <w:vAlign w:val="center"/>
          </w:tcPr>
          <w:p w14:paraId="06D37D9D" w14:textId="77777777" w:rsidR="00B30B52" w:rsidRPr="00216EB4" w:rsidDel="00800405" w:rsidRDefault="00B30B52" w:rsidP="007D2575">
            <w:pPr>
              <w:keepNext/>
              <w:spacing w:before="0"/>
              <w:jc w:val="center"/>
              <w:rPr>
                <w:rFonts w:eastAsia="Times New Roman"/>
                <w:color w:val="000000"/>
              </w:rPr>
            </w:pPr>
            <w:r>
              <w:rPr>
                <w:color w:val="000000"/>
              </w:rPr>
              <w:t>53</w:t>
            </w:r>
          </w:p>
        </w:tc>
        <w:tc>
          <w:tcPr>
            <w:tcW w:w="383" w:type="pct"/>
            <w:tcBorders>
              <w:left w:val="single" w:sz="4" w:space="0" w:color="auto"/>
              <w:right w:val="single" w:sz="4" w:space="0" w:color="auto"/>
            </w:tcBorders>
            <w:shd w:val="clear" w:color="auto" w:fill="auto"/>
            <w:noWrap/>
            <w:vAlign w:val="center"/>
          </w:tcPr>
          <w:p w14:paraId="7A86B2DE" w14:textId="77777777" w:rsidR="00B30B52" w:rsidRPr="00216EB4" w:rsidDel="00800405" w:rsidRDefault="00B30B52" w:rsidP="007D2575">
            <w:pPr>
              <w:keepNext/>
              <w:spacing w:before="0"/>
              <w:jc w:val="center"/>
              <w:rPr>
                <w:rFonts w:eastAsia="Times New Roman"/>
                <w:color w:val="000000"/>
              </w:rPr>
            </w:pPr>
            <w:r>
              <w:rPr>
                <w:color w:val="000000"/>
              </w:rPr>
              <w:t>53</w:t>
            </w:r>
          </w:p>
        </w:tc>
        <w:tc>
          <w:tcPr>
            <w:tcW w:w="383" w:type="pct"/>
            <w:tcBorders>
              <w:left w:val="single" w:sz="4" w:space="0" w:color="auto"/>
              <w:right w:val="single" w:sz="4" w:space="0" w:color="auto"/>
            </w:tcBorders>
            <w:shd w:val="clear" w:color="auto" w:fill="auto"/>
            <w:noWrap/>
            <w:vAlign w:val="center"/>
          </w:tcPr>
          <w:p w14:paraId="1C88EFC1" w14:textId="77777777" w:rsidR="00B30B52" w:rsidRPr="00216EB4" w:rsidDel="00800405" w:rsidRDefault="00B30B52" w:rsidP="007D2575">
            <w:pPr>
              <w:keepNext/>
              <w:spacing w:before="0"/>
              <w:jc w:val="center"/>
              <w:rPr>
                <w:rFonts w:eastAsia="Times New Roman"/>
                <w:color w:val="000000"/>
              </w:rPr>
            </w:pPr>
            <w:r>
              <w:rPr>
                <w:color w:val="000000"/>
              </w:rPr>
              <w:t>22</w:t>
            </w:r>
          </w:p>
        </w:tc>
        <w:tc>
          <w:tcPr>
            <w:tcW w:w="398" w:type="pct"/>
            <w:tcBorders>
              <w:left w:val="single" w:sz="4" w:space="0" w:color="auto"/>
              <w:right w:val="single" w:sz="4" w:space="0" w:color="auto"/>
            </w:tcBorders>
            <w:shd w:val="clear" w:color="auto" w:fill="auto"/>
            <w:noWrap/>
            <w:vAlign w:val="center"/>
          </w:tcPr>
          <w:p w14:paraId="4C627164" w14:textId="77777777" w:rsidR="00B30B52" w:rsidRPr="00216EB4" w:rsidDel="00800405" w:rsidRDefault="00B30B52" w:rsidP="007D2575">
            <w:pPr>
              <w:keepNext/>
              <w:spacing w:before="0"/>
              <w:jc w:val="center"/>
              <w:rPr>
                <w:rFonts w:eastAsia="Times New Roman"/>
                <w:color w:val="000000"/>
              </w:rPr>
            </w:pPr>
            <w:r>
              <w:rPr>
                <w:color w:val="000000"/>
              </w:rPr>
              <w:t>–5</w:t>
            </w:r>
          </w:p>
        </w:tc>
        <w:tc>
          <w:tcPr>
            <w:tcW w:w="363" w:type="pct"/>
            <w:tcBorders>
              <w:left w:val="single" w:sz="4" w:space="0" w:color="auto"/>
              <w:right w:val="single" w:sz="4" w:space="0" w:color="auto"/>
            </w:tcBorders>
            <w:shd w:val="clear" w:color="auto" w:fill="auto"/>
            <w:noWrap/>
            <w:vAlign w:val="center"/>
          </w:tcPr>
          <w:p w14:paraId="77A4DE98"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63" w:type="pct"/>
            <w:tcBorders>
              <w:left w:val="single" w:sz="4" w:space="0" w:color="auto"/>
              <w:right w:val="single" w:sz="4" w:space="0" w:color="auto"/>
            </w:tcBorders>
            <w:shd w:val="clear" w:color="auto" w:fill="auto"/>
            <w:noWrap/>
            <w:vAlign w:val="center"/>
          </w:tcPr>
          <w:p w14:paraId="0AFC622F"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63" w:type="pct"/>
            <w:tcBorders>
              <w:left w:val="single" w:sz="4" w:space="0" w:color="auto"/>
            </w:tcBorders>
            <w:shd w:val="clear" w:color="auto" w:fill="auto"/>
            <w:noWrap/>
            <w:vAlign w:val="center"/>
          </w:tcPr>
          <w:p w14:paraId="0F4F6D62" w14:textId="77777777"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062C86" w14:paraId="0DE7FA29" w14:textId="77777777" w:rsidTr="001A1CDE">
        <w:trPr>
          <w:trHeight w:hRule="exact" w:val="288"/>
          <w:jc w:val="center"/>
        </w:trPr>
        <w:tc>
          <w:tcPr>
            <w:tcW w:w="446" w:type="pct"/>
            <w:tcBorders>
              <w:right w:val="single" w:sz="4" w:space="0" w:color="auto"/>
            </w:tcBorders>
            <w:tcMar>
              <w:left w:w="0" w:type="dxa"/>
              <w:right w:w="0" w:type="dxa"/>
            </w:tcMar>
            <w:vAlign w:val="center"/>
          </w:tcPr>
          <w:p w14:paraId="022B2A30"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9</w:t>
            </w:r>
          </w:p>
        </w:tc>
        <w:tc>
          <w:tcPr>
            <w:tcW w:w="384" w:type="pct"/>
            <w:tcBorders>
              <w:left w:val="single" w:sz="4" w:space="0" w:color="auto"/>
              <w:right w:val="single" w:sz="4" w:space="0" w:color="auto"/>
            </w:tcBorders>
            <w:shd w:val="clear" w:color="auto" w:fill="auto"/>
            <w:noWrap/>
            <w:vAlign w:val="center"/>
          </w:tcPr>
          <w:p w14:paraId="4CFE36CC"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14:paraId="4F891544"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14:paraId="5901A46C"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84" w:type="pct"/>
            <w:tcBorders>
              <w:left w:val="single" w:sz="4" w:space="0" w:color="auto"/>
              <w:right w:val="single" w:sz="4" w:space="0" w:color="auto"/>
            </w:tcBorders>
            <w:shd w:val="clear" w:color="auto" w:fill="auto"/>
            <w:noWrap/>
            <w:vAlign w:val="center"/>
          </w:tcPr>
          <w:p w14:paraId="2F0DB175" w14:textId="77777777" w:rsidR="00B30B52" w:rsidRPr="00216EB4" w:rsidDel="00800405" w:rsidRDefault="00B30B52" w:rsidP="007D2575">
            <w:pPr>
              <w:keepNext/>
              <w:spacing w:before="0"/>
              <w:jc w:val="center"/>
              <w:rPr>
                <w:rFonts w:eastAsia="Times New Roman"/>
                <w:color w:val="000000"/>
              </w:rPr>
            </w:pPr>
            <w:r>
              <w:rPr>
                <w:color w:val="000000"/>
              </w:rPr>
              <w:t>–6</w:t>
            </w:r>
          </w:p>
        </w:tc>
        <w:tc>
          <w:tcPr>
            <w:tcW w:w="383" w:type="pct"/>
            <w:tcBorders>
              <w:left w:val="single" w:sz="4" w:space="0" w:color="auto"/>
              <w:right w:val="single" w:sz="4" w:space="0" w:color="auto"/>
            </w:tcBorders>
            <w:shd w:val="clear" w:color="auto" w:fill="auto"/>
            <w:noWrap/>
            <w:vAlign w:val="center"/>
          </w:tcPr>
          <w:p w14:paraId="3B5D9066" w14:textId="77777777" w:rsidR="00B30B52" w:rsidRPr="00216EB4" w:rsidDel="00800405" w:rsidRDefault="00B30B52" w:rsidP="007D2575">
            <w:pPr>
              <w:keepNext/>
              <w:spacing w:before="0"/>
              <w:jc w:val="center"/>
              <w:rPr>
                <w:rFonts w:eastAsia="Times New Roman"/>
                <w:color w:val="000000"/>
              </w:rPr>
            </w:pPr>
            <w:r>
              <w:rPr>
                <w:color w:val="000000"/>
              </w:rPr>
              <w:t>19</w:t>
            </w:r>
          </w:p>
        </w:tc>
        <w:tc>
          <w:tcPr>
            <w:tcW w:w="383" w:type="pct"/>
            <w:tcBorders>
              <w:left w:val="single" w:sz="4" w:space="0" w:color="auto"/>
              <w:right w:val="single" w:sz="4" w:space="0" w:color="auto"/>
            </w:tcBorders>
            <w:shd w:val="clear" w:color="auto" w:fill="auto"/>
            <w:noWrap/>
            <w:vAlign w:val="center"/>
          </w:tcPr>
          <w:p w14:paraId="0F796A0E" w14:textId="77777777" w:rsidR="00B30B52" w:rsidRPr="00216EB4" w:rsidDel="00800405" w:rsidRDefault="00B30B52" w:rsidP="007D2575">
            <w:pPr>
              <w:keepNext/>
              <w:spacing w:before="0"/>
              <w:jc w:val="center"/>
              <w:rPr>
                <w:rFonts w:eastAsia="Times New Roman"/>
                <w:color w:val="000000"/>
              </w:rPr>
            </w:pPr>
            <w:r>
              <w:rPr>
                <w:color w:val="000000"/>
              </w:rPr>
              <w:t>52</w:t>
            </w:r>
          </w:p>
        </w:tc>
        <w:tc>
          <w:tcPr>
            <w:tcW w:w="383" w:type="pct"/>
            <w:tcBorders>
              <w:left w:val="single" w:sz="4" w:space="0" w:color="auto"/>
              <w:right w:val="single" w:sz="4" w:space="0" w:color="auto"/>
            </w:tcBorders>
            <w:shd w:val="clear" w:color="auto" w:fill="auto"/>
            <w:noWrap/>
            <w:vAlign w:val="center"/>
          </w:tcPr>
          <w:p w14:paraId="3FE65C20" w14:textId="77777777" w:rsidR="00B30B52" w:rsidRPr="00216EB4" w:rsidDel="00800405" w:rsidRDefault="00B30B52" w:rsidP="007D2575">
            <w:pPr>
              <w:keepNext/>
              <w:spacing w:before="0"/>
              <w:jc w:val="center"/>
              <w:rPr>
                <w:rFonts w:eastAsia="Times New Roman"/>
                <w:color w:val="000000"/>
              </w:rPr>
            </w:pPr>
            <w:r>
              <w:rPr>
                <w:color w:val="000000"/>
              </w:rPr>
              <w:t>54</w:t>
            </w:r>
          </w:p>
        </w:tc>
        <w:tc>
          <w:tcPr>
            <w:tcW w:w="383" w:type="pct"/>
            <w:tcBorders>
              <w:left w:val="single" w:sz="4" w:space="0" w:color="auto"/>
              <w:right w:val="single" w:sz="4" w:space="0" w:color="auto"/>
            </w:tcBorders>
            <w:shd w:val="clear" w:color="auto" w:fill="auto"/>
            <w:noWrap/>
            <w:vAlign w:val="center"/>
          </w:tcPr>
          <w:p w14:paraId="03690495" w14:textId="77777777" w:rsidR="00B30B52" w:rsidRPr="00216EB4" w:rsidDel="00800405" w:rsidRDefault="00B30B52" w:rsidP="007D2575">
            <w:pPr>
              <w:keepNext/>
              <w:spacing w:before="0"/>
              <w:jc w:val="center"/>
              <w:rPr>
                <w:rFonts w:eastAsia="Times New Roman"/>
                <w:color w:val="000000"/>
              </w:rPr>
            </w:pPr>
            <w:r>
              <w:rPr>
                <w:color w:val="000000"/>
              </w:rPr>
              <w:t>24</w:t>
            </w:r>
          </w:p>
        </w:tc>
        <w:tc>
          <w:tcPr>
            <w:tcW w:w="398" w:type="pct"/>
            <w:tcBorders>
              <w:left w:val="single" w:sz="4" w:space="0" w:color="auto"/>
              <w:right w:val="single" w:sz="4" w:space="0" w:color="auto"/>
            </w:tcBorders>
            <w:shd w:val="clear" w:color="auto" w:fill="auto"/>
            <w:noWrap/>
            <w:vAlign w:val="center"/>
          </w:tcPr>
          <w:p w14:paraId="6EE16A25" w14:textId="77777777" w:rsidR="00B30B52" w:rsidRPr="00216EB4" w:rsidDel="00800405" w:rsidRDefault="00B30B52" w:rsidP="007D2575">
            <w:pPr>
              <w:keepNext/>
              <w:spacing w:before="0"/>
              <w:jc w:val="center"/>
              <w:rPr>
                <w:rFonts w:eastAsia="Times New Roman"/>
                <w:color w:val="000000"/>
              </w:rPr>
            </w:pPr>
            <w:r>
              <w:rPr>
                <w:color w:val="000000"/>
              </w:rPr>
              <w:t>–4</w:t>
            </w:r>
          </w:p>
        </w:tc>
        <w:tc>
          <w:tcPr>
            <w:tcW w:w="363" w:type="pct"/>
            <w:tcBorders>
              <w:left w:val="single" w:sz="4" w:space="0" w:color="auto"/>
              <w:right w:val="single" w:sz="4" w:space="0" w:color="auto"/>
            </w:tcBorders>
            <w:shd w:val="clear" w:color="auto" w:fill="auto"/>
            <w:noWrap/>
            <w:vAlign w:val="center"/>
          </w:tcPr>
          <w:p w14:paraId="58B1F91D"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63" w:type="pct"/>
            <w:tcBorders>
              <w:left w:val="single" w:sz="4" w:space="0" w:color="auto"/>
              <w:right w:val="single" w:sz="4" w:space="0" w:color="auto"/>
            </w:tcBorders>
            <w:shd w:val="clear" w:color="auto" w:fill="auto"/>
            <w:noWrap/>
            <w:vAlign w:val="center"/>
          </w:tcPr>
          <w:p w14:paraId="3EAEA820"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63" w:type="pct"/>
            <w:tcBorders>
              <w:left w:val="single" w:sz="4" w:space="0" w:color="auto"/>
            </w:tcBorders>
            <w:shd w:val="clear" w:color="auto" w:fill="auto"/>
            <w:noWrap/>
            <w:vAlign w:val="center"/>
          </w:tcPr>
          <w:p w14:paraId="4D749E41" w14:textId="77777777"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14:paraId="191390C8" w14:textId="77777777" w:rsidTr="001A1CDE">
        <w:trPr>
          <w:trHeight w:hRule="exact" w:val="288"/>
          <w:jc w:val="center"/>
        </w:trPr>
        <w:tc>
          <w:tcPr>
            <w:tcW w:w="446" w:type="pct"/>
            <w:tcBorders>
              <w:right w:val="single" w:sz="4" w:space="0" w:color="auto"/>
            </w:tcBorders>
            <w:tcMar>
              <w:left w:w="0" w:type="dxa"/>
              <w:right w:w="0" w:type="dxa"/>
            </w:tcMar>
            <w:vAlign w:val="center"/>
          </w:tcPr>
          <w:p w14:paraId="1774A281"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10</w:t>
            </w:r>
          </w:p>
        </w:tc>
        <w:tc>
          <w:tcPr>
            <w:tcW w:w="384" w:type="pct"/>
            <w:tcBorders>
              <w:left w:val="single" w:sz="4" w:space="0" w:color="auto"/>
              <w:right w:val="single" w:sz="4" w:space="0" w:color="auto"/>
            </w:tcBorders>
            <w:shd w:val="clear" w:color="auto" w:fill="auto"/>
            <w:noWrap/>
            <w:vAlign w:val="center"/>
          </w:tcPr>
          <w:p w14:paraId="708AFDC3"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14:paraId="1F3605F2"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14:paraId="768EE22A" w14:textId="77777777" w:rsidR="00B30B52" w:rsidRPr="00216EB4" w:rsidDel="00800405" w:rsidRDefault="00B30B52" w:rsidP="007D2575">
            <w:pPr>
              <w:keepNext/>
              <w:spacing w:before="0"/>
              <w:jc w:val="center"/>
              <w:rPr>
                <w:rFonts w:eastAsia="Times New Roman"/>
                <w:color w:val="000000"/>
              </w:rPr>
            </w:pPr>
            <w:r>
              <w:rPr>
                <w:color w:val="000000"/>
              </w:rPr>
              <w:t>–6</w:t>
            </w:r>
          </w:p>
        </w:tc>
        <w:tc>
          <w:tcPr>
            <w:tcW w:w="384" w:type="pct"/>
            <w:tcBorders>
              <w:left w:val="single" w:sz="4" w:space="0" w:color="auto"/>
              <w:right w:val="single" w:sz="4" w:space="0" w:color="auto"/>
            </w:tcBorders>
            <w:shd w:val="clear" w:color="auto" w:fill="auto"/>
            <w:noWrap/>
            <w:vAlign w:val="center"/>
          </w:tcPr>
          <w:p w14:paraId="62874983"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83" w:type="pct"/>
            <w:tcBorders>
              <w:left w:val="single" w:sz="4" w:space="0" w:color="auto"/>
              <w:right w:val="single" w:sz="4" w:space="0" w:color="auto"/>
            </w:tcBorders>
            <w:shd w:val="clear" w:color="auto" w:fill="auto"/>
            <w:noWrap/>
            <w:vAlign w:val="center"/>
          </w:tcPr>
          <w:p w14:paraId="7B1C01ED" w14:textId="77777777" w:rsidR="00B30B52" w:rsidRPr="00216EB4" w:rsidDel="00800405" w:rsidRDefault="00B30B52" w:rsidP="007D2575">
            <w:pPr>
              <w:keepNext/>
              <w:spacing w:before="0"/>
              <w:jc w:val="center"/>
              <w:rPr>
                <w:rFonts w:eastAsia="Times New Roman"/>
                <w:color w:val="000000"/>
              </w:rPr>
            </w:pPr>
            <w:r>
              <w:rPr>
                <w:color w:val="000000"/>
              </w:rPr>
              <w:t>17</w:t>
            </w:r>
          </w:p>
        </w:tc>
        <w:tc>
          <w:tcPr>
            <w:tcW w:w="383" w:type="pct"/>
            <w:tcBorders>
              <w:left w:val="single" w:sz="4" w:space="0" w:color="auto"/>
              <w:right w:val="single" w:sz="4" w:space="0" w:color="auto"/>
            </w:tcBorders>
            <w:shd w:val="clear" w:color="auto" w:fill="auto"/>
            <w:noWrap/>
            <w:vAlign w:val="center"/>
          </w:tcPr>
          <w:p w14:paraId="7C82CB0B" w14:textId="77777777" w:rsidR="00B30B52" w:rsidRPr="00216EB4" w:rsidDel="00800405" w:rsidRDefault="00B30B52" w:rsidP="007D2575">
            <w:pPr>
              <w:keepNext/>
              <w:spacing w:before="0"/>
              <w:jc w:val="center"/>
              <w:rPr>
                <w:rFonts w:eastAsia="Times New Roman"/>
                <w:color w:val="000000"/>
              </w:rPr>
            </w:pPr>
            <w:r>
              <w:rPr>
                <w:color w:val="000000"/>
              </w:rPr>
              <w:t>51</w:t>
            </w:r>
          </w:p>
        </w:tc>
        <w:tc>
          <w:tcPr>
            <w:tcW w:w="383" w:type="pct"/>
            <w:tcBorders>
              <w:left w:val="single" w:sz="4" w:space="0" w:color="auto"/>
              <w:right w:val="single" w:sz="4" w:space="0" w:color="auto"/>
            </w:tcBorders>
            <w:shd w:val="clear" w:color="auto" w:fill="auto"/>
            <w:noWrap/>
            <w:vAlign w:val="center"/>
          </w:tcPr>
          <w:p w14:paraId="40B45F34" w14:textId="77777777" w:rsidR="00B30B52" w:rsidRPr="00216EB4" w:rsidDel="00800405" w:rsidRDefault="00B30B52" w:rsidP="007D2575">
            <w:pPr>
              <w:keepNext/>
              <w:spacing w:before="0"/>
              <w:jc w:val="center"/>
              <w:rPr>
                <w:rFonts w:eastAsia="Times New Roman"/>
                <w:color w:val="000000"/>
              </w:rPr>
            </w:pPr>
            <w:r>
              <w:rPr>
                <w:color w:val="000000"/>
              </w:rPr>
              <w:t>55</w:t>
            </w:r>
          </w:p>
        </w:tc>
        <w:tc>
          <w:tcPr>
            <w:tcW w:w="383" w:type="pct"/>
            <w:tcBorders>
              <w:left w:val="single" w:sz="4" w:space="0" w:color="auto"/>
              <w:right w:val="single" w:sz="4" w:space="0" w:color="auto"/>
            </w:tcBorders>
            <w:shd w:val="clear" w:color="auto" w:fill="auto"/>
            <w:noWrap/>
            <w:vAlign w:val="center"/>
          </w:tcPr>
          <w:p w14:paraId="62B5319E" w14:textId="77777777" w:rsidR="00B30B52" w:rsidRPr="00216EB4" w:rsidDel="00800405" w:rsidRDefault="00B30B52" w:rsidP="007D2575">
            <w:pPr>
              <w:keepNext/>
              <w:spacing w:before="0"/>
              <w:jc w:val="center"/>
              <w:rPr>
                <w:rFonts w:eastAsia="Times New Roman"/>
                <w:color w:val="000000"/>
              </w:rPr>
            </w:pPr>
            <w:r>
              <w:rPr>
                <w:color w:val="000000"/>
              </w:rPr>
              <w:t>26</w:t>
            </w:r>
          </w:p>
        </w:tc>
        <w:tc>
          <w:tcPr>
            <w:tcW w:w="398" w:type="pct"/>
            <w:tcBorders>
              <w:left w:val="single" w:sz="4" w:space="0" w:color="auto"/>
              <w:right w:val="single" w:sz="4" w:space="0" w:color="auto"/>
            </w:tcBorders>
            <w:shd w:val="clear" w:color="auto" w:fill="auto"/>
            <w:noWrap/>
            <w:vAlign w:val="center"/>
          </w:tcPr>
          <w:p w14:paraId="5C3D7188" w14:textId="77777777" w:rsidR="00B30B52" w:rsidRPr="00216EB4" w:rsidDel="00800405" w:rsidRDefault="00B30B52" w:rsidP="007D2575">
            <w:pPr>
              <w:keepNext/>
              <w:spacing w:before="0"/>
              <w:jc w:val="center"/>
              <w:rPr>
                <w:rFonts w:eastAsia="Times New Roman"/>
                <w:color w:val="000000"/>
              </w:rPr>
            </w:pPr>
            <w:r>
              <w:rPr>
                <w:color w:val="000000"/>
              </w:rPr>
              <w:t>–3</w:t>
            </w:r>
          </w:p>
        </w:tc>
        <w:tc>
          <w:tcPr>
            <w:tcW w:w="363" w:type="pct"/>
            <w:tcBorders>
              <w:left w:val="single" w:sz="4" w:space="0" w:color="auto"/>
              <w:right w:val="single" w:sz="4" w:space="0" w:color="auto"/>
            </w:tcBorders>
            <w:shd w:val="clear" w:color="auto" w:fill="auto"/>
            <w:noWrap/>
            <w:vAlign w:val="center"/>
          </w:tcPr>
          <w:p w14:paraId="3C396744" w14:textId="77777777" w:rsidR="00B30B52" w:rsidRPr="00216EB4" w:rsidDel="00800405" w:rsidRDefault="00B30B52" w:rsidP="007D2575">
            <w:pPr>
              <w:keepNext/>
              <w:spacing w:before="0"/>
              <w:jc w:val="center"/>
              <w:rPr>
                <w:rFonts w:eastAsia="Times New Roman"/>
                <w:color w:val="000000"/>
              </w:rPr>
            </w:pPr>
            <w:r>
              <w:rPr>
                <w:color w:val="000000"/>
              </w:rPr>
              <w:t>–8</w:t>
            </w:r>
          </w:p>
        </w:tc>
        <w:tc>
          <w:tcPr>
            <w:tcW w:w="363" w:type="pct"/>
            <w:tcBorders>
              <w:left w:val="single" w:sz="4" w:space="0" w:color="auto"/>
              <w:right w:val="single" w:sz="4" w:space="0" w:color="auto"/>
            </w:tcBorders>
            <w:shd w:val="clear" w:color="auto" w:fill="auto"/>
            <w:noWrap/>
            <w:vAlign w:val="center"/>
          </w:tcPr>
          <w:p w14:paraId="013B7506"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63" w:type="pct"/>
            <w:tcBorders>
              <w:left w:val="single" w:sz="4" w:space="0" w:color="auto"/>
            </w:tcBorders>
            <w:shd w:val="clear" w:color="auto" w:fill="auto"/>
            <w:noWrap/>
            <w:vAlign w:val="center"/>
          </w:tcPr>
          <w:p w14:paraId="61050812" w14:textId="77777777"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14:paraId="7A61DC53" w14:textId="77777777" w:rsidTr="001A1CDE">
        <w:trPr>
          <w:trHeight w:hRule="exact" w:val="288"/>
          <w:jc w:val="center"/>
        </w:trPr>
        <w:tc>
          <w:tcPr>
            <w:tcW w:w="446" w:type="pct"/>
            <w:tcBorders>
              <w:right w:val="single" w:sz="4" w:space="0" w:color="auto"/>
            </w:tcBorders>
            <w:tcMar>
              <w:left w:w="0" w:type="dxa"/>
              <w:right w:w="0" w:type="dxa"/>
            </w:tcMar>
            <w:vAlign w:val="center"/>
          </w:tcPr>
          <w:p w14:paraId="1EA5F95D"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11</w:t>
            </w:r>
          </w:p>
        </w:tc>
        <w:tc>
          <w:tcPr>
            <w:tcW w:w="384" w:type="pct"/>
            <w:tcBorders>
              <w:left w:val="single" w:sz="4" w:space="0" w:color="auto"/>
              <w:right w:val="single" w:sz="4" w:space="0" w:color="auto"/>
            </w:tcBorders>
            <w:shd w:val="clear" w:color="auto" w:fill="auto"/>
            <w:noWrap/>
            <w:vAlign w:val="center"/>
          </w:tcPr>
          <w:p w14:paraId="605C1ACF"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14:paraId="487D4F9D"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14:paraId="0A6420C4" w14:textId="77777777" w:rsidR="00B30B52" w:rsidRPr="00216EB4" w:rsidDel="00800405" w:rsidRDefault="00B30B52" w:rsidP="007D2575">
            <w:pPr>
              <w:keepNext/>
              <w:spacing w:before="0"/>
              <w:jc w:val="center"/>
              <w:rPr>
                <w:rFonts w:eastAsia="Times New Roman"/>
                <w:color w:val="000000"/>
              </w:rPr>
            </w:pPr>
            <w:r>
              <w:rPr>
                <w:color w:val="000000"/>
              </w:rPr>
              <w:t>–6</w:t>
            </w:r>
          </w:p>
        </w:tc>
        <w:tc>
          <w:tcPr>
            <w:tcW w:w="384" w:type="pct"/>
            <w:tcBorders>
              <w:left w:val="single" w:sz="4" w:space="0" w:color="auto"/>
              <w:right w:val="single" w:sz="4" w:space="0" w:color="auto"/>
            </w:tcBorders>
            <w:shd w:val="clear" w:color="auto" w:fill="auto"/>
            <w:noWrap/>
            <w:vAlign w:val="center"/>
          </w:tcPr>
          <w:p w14:paraId="3E49B3CE"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83" w:type="pct"/>
            <w:tcBorders>
              <w:left w:val="single" w:sz="4" w:space="0" w:color="auto"/>
              <w:right w:val="single" w:sz="4" w:space="0" w:color="auto"/>
            </w:tcBorders>
            <w:shd w:val="clear" w:color="auto" w:fill="auto"/>
            <w:noWrap/>
            <w:vAlign w:val="center"/>
          </w:tcPr>
          <w:p w14:paraId="2C83ACF2" w14:textId="77777777" w:rsidR="00B30B52" w:rsidRPr="00216EB4" w:rsidDel="00800405" w:rsidRDefault="00B30B52" w:rsidP="007D2575">
            <w:pPr>
              <w:keepNext/>
              <w:spacing w:before="0"/>
              <w:jc w:val="center"/>
              <w:rPr>
                <w:rFonts w:eastAsia="Times New Roman"/>
                <w:color w:val="000000"/>
              </w:rPr>
            </w:pPr>
            <w:r>
              <w:rPr>
                <w:color w:val="000000"/>
              </w:rPr>
              <w:t>15</w:t>
            </w:r>
          </w:p>
        </w:tc>
        <w:tc>
          <w:tcPr>
            <w:tcW w:w="383" w:type="pct"/>
            <w:tcBorders>
              <w:left w:val="single" w:sz="4" w:space="0" w:color="auto"/>
              <w:right w:val="single" w:sz="4" w:space="0" w:color="auto"/>
            </w:tcBorders>
            <w:shd w:val="clear" w:color="auto" w:fill="auto"/>
            <w:noWrap/>
            <w:vAlign w:val="center"/>
          </w:tcPr>
          <w:p w14:paraId="528E81DA" w14:textId="77777777" w:rsidR="00B30B52" w:rsidRPr="00216EB4" w:rsidDel="00800405" w:rsidRDefault="00B30B52" w:rsidP="007D2575">
            <w:pPr>
              <w:keepNext/>
              <w:spacing w:before="0"/>
              <w:jc w:val="center"/>
              <w:rPr>
                <w:rFonts w:eastAsia="Times New Roman"/>
                <w:color w:val="000000"/>
              </w:rPr>
            </w:pPr>
            <w:r>
              <w:rPr>
                <w:color w:val="000000"/>
              </w:rPr>
              <w:t>49</w:t>
            </w:r>
          </w:p>
        </w:tc>
        <w:tc>
          <w:tcPr>
            <w:tcW w:w="383" w:type="pct"/>
            <w:tcBorders>
              <w:left w:val="single" w:sz="4" w:space="0" w:color="auto"/>
              <w:right w:val="single" w:sz="4" w:space="0" w:color="auto"/>
            </w:tcBorders>
            <w:shd w:val="clear" w:color="auto" w:fill="auto"/>
            <w:noWrap/>
            <w:vAlign w:val="center"/>
          </w:tcPr>
          <w:p w14:paraId="40185C0A" w14:textId="77777777" w:rsidR="00B30B52" w:rsidRPr="00216EB4" w:rsidDel="00800405" w:rsidRDefault="00B30B52" w:rsidP="007D2575">
            <w:pPr>
              <w:keepNext/>
              <w:spacing w:before="0"/>
              <w:jc w:val="center"/>
              <w:rPr>
                <w:rFonts w:eastAsia="Times New Roman"/>
                <w:color w:val="000000"/>
              </w:rPr>
            </w:pPr>
            <w:r>
              <w:rPr>
                <w:color w:val="000000"/>
              </w:rPr>
              <w:t>56</w:t>
            </w:r>
          </w:p>
        </w:tc>
        <w:tc>
          <w:tcPr>
            <w:tcW w:w="383" w:type="pct"/>
            <w:tcBorders>
              <w:left w:val="single" w:sz="4" w:space="0" w:color="auto"/>
              <w:right w:val="single" w:sz="4" w:space="0" w:color="auto"/>
            </w:tcBorders>
            <w:shd w:val="clear" w:color="auto" w:fill="auto"/>
            <w:noWrap/>
            <w:vAlign w:val="center"/>
          </w:tcPr>
          <w:p w14:paraId="018FCF4B" w14:textId="77777777" w:rsidR="00B30B52" w:rsidRPr="00216EB4" w:rsidDel="00800405" w:rsidRDefault="00B30B52" w:rsidP="007D2575">
            <w:pPr>
              <w:keepNext/>
              <w:spacing w:before="0"/>
              <w:jc w:val="center"/>
              <w:rPr>
                <w:rFonts w:eastAsia="Times New Roman"/>
                <w:color w:val="000000"/>
              </w:rPr>
            </w:pPr>
            <w:r>
              <w:rPr>
                <w:color w:val="000000"/>
              </w:rPr>
              <w:t>29</w:t>
            </w:r>
          </w:p>
        </w:tc>
        <w:tc>
          <w:tcPr>
            <w:tcW w:w="398" w:type="pct"/>
            <w:tcBorders>
              <w:left w:val="single" w:sz="4" w:space="0" w:color="auto"/>
              <w:right w:val="single" w:sz="4" w:space="0" w:color="auto"/>
            </w:tcBorders>
            <w:shd w:val="clear" w:color="auto" w:fill="auto"/>
            <w:noWrap/>
            <w:vAlign w:val="center"/>
          </w:tcPr>
          <w:p w14:paraId="051013B1" w14:textId="77777777" w:rsidR="00B30B52" w:rsidRPr="00216EB4" w:rsidDel="00800405" w:rsidRDefault="00B30B52" w:rsidP="007D2575">
            <w:pPr>
              <w:keepNext/>
              <w:spacing w:before="0"/>
              <w:jc w:val="center"/>
              <w:rPr>
                <w:rFonts w:eastAsia="Times New Roman"/>
                <w:color w:val="000000"/>
              </w:rPr>
            </w:pPr>
            <w:r>
              <w:rPr>
                <w:color w:val="000000"/>
              </w:rPr>
              <w:t>–2</w:t>
            </w:r>
          </w:p>
        </w:tc>
        <w:tc>
          <w:tcPr>
            <w:tcW w:w="363" w:type="pct"/>
            <w:tcBorders>
              <w:left w:val="single" w:sz="4" w:space="0" w:color="auto"/>
              <w:right w:val="single" w:sz="4" w:space="0" w:color="auto"/>
            </w:tcBorders>
            <w:shd w:val="clear" w:color="auto" w:fill="auto"/>
            <w:noWrap/>
            <w:vAlign w:val="center"/>
          </w:tcPr>
          <w:p w14:paraId="54D01D8E" w14:textId="77777777" w:rsidR="00B30B52" w:rsidRPr="00216EB4" w:rsidDel="00800405" w:rsidRDefault="00B30B52" w:rsidP="007D2575">
            <w:pPr>
              <w:keepNext/>
              <w:spacing w:before="0"/>
              <w:jc w:val="center"/>
              <w:rPr>
                <w:rFonts w:eastAsia="Times New Roman"/>
                <w:color w:val="000000"/>
              </w:rPr>
            </w:pPr>
            <w:r>
              <w:rPr>
                <w:color w:val="000000"/>
              </w:rPr>
              <w:t>–8</w:t>
            </w:r>
          </w:p>
        </w:tc>
        <w:tc>
          <w:tcPr>
            <w:tcW w:w="363" w:type="pct"/>
            <w:tcBorders>
              <w:left w:val="single" w:sz="4" w:space="0" w:color="auto"/>
              <w:right w:val="single" w:sz="4" w:space="0" w:color="auto"/>
            </w:tcBorders>
            <w:shd w:val="clear" w:color="auto" w:fill="auto"/>
            <w:noWrap/>
            <w:vAlign w:val="center"/>
          </w:tcPr>
          <w:p w14:paraId="4F0AB506"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63" w:type="pct"/>
            <w:tcBorders>
              <w:left w:val="single" w:sz="4" w:space="0" w:color="auto"/>
            </w:tcBorders>
            <w:shd w:val="clear" w:color="auto" w:fill="auto"/>
            <w:noWrap/>
            <w:vAlign w:val="center"/>
          </w:tcPr>
          <w:p w14:paraId="68CF7900" w14:textId="77777777"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14:paraId="730B6B2E" w14:textId="77777777" w:rsidTr="001A1CDE">
        <w:trPr>
          <w:trHeight w:hRule="exact" w:val="288"/>
          <w:jc w:val="center"/>
        </w:trPr>
        <w:tc>
          <w:tcPr>
            <w:tcW w:w="446" w:type="pct"/>
            <w:tcBorders>
              <w:right w:val="single" w:sz="4" w:space="0" w:color="auto"/>
            </w:tcBorders>
            <w:tcMar>
              <w:left w:w="0" w:type="dxa"/>
              <w:right w:w="0" w:type="dxa"/>
            </w:tcMar>
            <w:vAlign w:val="center"/>
          </w:tcPr>
          <w:p w14:paraId="174E4880"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12</w:t>
            </w:r>
          </w:p>
        </w:tc>
        <w:tc>
          <w:tcPr>
            <w:tcW w:w="384" w:type="pct"/>
            <w:tcBorders>
              <w:left w:val="single" w:sz="4" w:space="0" w:color="auto"/>
              <w:right w:val="single" w:sz="4" w:space="0" w:color="auto"/>
            </w:tcBorders>
            <w:shd w:val="clear" w:color="auto" w:fill="auto"/>
            <w:noWrap/>
            <w:vAlign w:val="center"/>
          </w:tcPr>
          <w:p w14:paraId="31402327"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83" w:type="pct"/>
            <w:tcBorders>
              <w:left w:val="single" w:sz="4" w:space="0" w:color="auto"/>
              <w:right w:val="single" w:sz="4" w:space="0" w:color="auto"/>
            </w:tcBorders>
            <w:shd w:val="clear" w:color="auto" w:fill="auto"/>
            <w:noWrap/>
            <w:vAlign w:val="center"/>
          </w:tcPr>
          <w:p w14:paraId="0491620B"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14:paraId="586AEF6D" w14:textId="77777777" w:rsidR="00B30B52" w:rsidRPr="00216EB4" w:rsidDel="00800405" w:rsidRDefault="00B30B52" w:rsidP="007D2575">
            <w:pPr>
              <w:keepNext/>
              <w:spacing w:before="0"/>
              <w:jc w:val="center"/>
              <w:rPr>
                <w:rFonts w:eastAsia="Times New Roman"/>
                <w:color w:val="000000"/>
              </w:rPr>
            </w:pPr>
            <w:r>
              <w:rPr>
                <w:color w:val="000000"/>
              </w:rPr>
              <w:t>–5</w:t>
            </w:r>
          </w:p>
        </w:tc>
        <w:tc>
          <w:tcPr>
            <w:tcW w:w="384" w:type="pct"/>
            <w:tcBorders>
              <w:left w:val="single" w:sz="4" w:space="0" w:color="auto"/>
              <w:right w:val="single" w:sz="4" w:space="0" w:color="auto"/>
            </w:tcBorders>
            <w:shd w:val="clear" w:color="auto" w:fill="auto"/>
            <w:noWrap/>
            <w:vAlign w:val="center"/>
          </w:tcPr>
          <w:p w14:paraId="1970019D"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83" w:type="pct"/>
            <w:tcBorders>
              <w:left w:val="single" w:sz="4" w:space="0" w:color="auto"/>
              <w:right w:val="single" w:sz="4" w:space="0" w:color="auto"/>
            </w:tcBorders>
            <w:shd w:val="clear" w:color="auto" w:fill="auto"/>
            <w:noWrap/>
            <w:vAlign w:val="center"/>
          </w:tcPr>
          <w:p w14:paraId="78FAB5C7" w14:textId="77777777" w:rsidR="00B30B52" w:rsidRPr="00216EB4" w:rsidDel="00800405" w:rsidRDefault="00B30B52" w:rsidP="007D2575">
            <w:pPr>
              <w:keepNext/>
              <w:spacing w:before="0"/>
              <w:jc w:val="center"/>
              <w:rPr>
                <w:rFonts w:eastAsia="Times New Roman"/>
                <w:color w:val="000000"/>
              </w:rPr>
            </w:pPr>
            <w:r>
              <w:rPr>
                <w:color w:val="000000"/>
              </w:rPr>
              <w:t>13</w:t>
            </w:r>
          </w:p>
        </w:tc>
        <w:tc>
          <w:tcPr>
            <w:tcW w:w="383" w:type="pct"/>
            <w:tcBorders>
              <w:left w:val="single" w:sz="4" w:space="0" w:color="auto"/>
              <w:right w:val="single" w:sz="4" w:space="0" w:color="auto"/>
            </w:tcBorders>
            <w:shd w:val="clear" w:color="auto" w:fill="auto"/>
            <w:noWrap/>
            <w:vAlign w:val="center"/>
          </w:tcPr>
          <w:p w14:paraId="451C9A04" w14:textId="77777777" w:rsidR="00B30B52" w:rsidRPr="00216EB4" w:rsidDel="00800405" w:rsidRDefault="00B30B52" w:rsidP="007D2575">
            <w:pPr>
              <w:keepNext/>
              <w:spacing w:before="0"/>
              <w:jc w:val="center"/>
              <w:rPr>
                <w:rFonts w:eastAsia="Times New Roman"/>
                <w:color w:val="000000"/>
              </w:rPr>
            </w:pPr>
            <w:r>
              <w:rPr>
                <w:color w:val="000000"/>
              </w:rPr>
              <w:t>47</w:t>
            </w:r>
          </w:p>
        </w:tc>
        <w:tc>
          <w:tcPr>
            <w:tcW w:w="383" w:type="pct"/>
            <w:tcBorders>
              <w:left w:val="single" w:sz="4" w:space="0" w:color="auto"/>
              <w:right w:val="single" w:sz="4" w:space="0" w:color="auto"/>
            </w:tcBorders>
            <w:shd w:val="clear" w:color="auto" w:fill="auto"/>
            <w:noWrap/>
            <w:vAlign w:val="center"/>
          </w:tcPr>
          <w:p w14:paraId="754D55B4" w14:textId="77777777" w:rsidR="00B30B52" w:rsidRPr="00216EB4" w:rsidDel="00800405" w:rsidRDefault="00B30B52" w:rsidP="007D2575">
            <w:pPr>
              <w:keepNext/>
              <w:spacing w:before="0"/>
              <w:jc w:val="center"/>
              <w:rPr>
                <w:rFonts w:eastAsia="Times New Roman"/>
                <w:color w:val="000000"/>
              </w:rPr>
            </w:pPr>
            <w:r>
              <w:rPr>
                <w:color w:val="000000"/>
              </w:rPr>
              <w:t>57</w:t>
            </w:r>
          </w:p>
        </w:tc>
        <w:tc>
          <w:tcPr>
            <w:tcW w:w="383" w:type="pct"/>
            <w:tcBorders>
              <w:left w:val="single" w:sz="4" w:space="0" w:color="auto"/>
              <w:right w:val="single" w:sz="4" w:space="0" w:color="auto"/>
            </w:tcBorders>
            <w:shd w:val="clear" w:color="auto" w:fill="auto"/>
            <w:noWrap/>
            <w:vAlign w:val="center"/>
          </w:tcPr>
          <w:p w14:paraId="32DDDAD2" w14:textId="77777777" w:rsidR="00B30B52" w:rsidRPr="00216EB4" w:rsidDel="00800405" w:rsidRDefault="00B30B52" w:rsidP="007D2575">
            <w:pPr>
              <w:keepNext/>
              <w:spacing w:before="0"/>
              <w:jc w:val="center"/>
              <w:rPr>
                <w:rFonts w:eastAsia="Times New Roman"/>
                <w:color w:val="000000"/>
              </w:rPr>
            </w:pPr>
            <w:r>
              <w:rPr>
                <w:color w:val="000000"/>
              </w:rPr>
              <w:t>31</w:t>
            </w:r>
          </w:p>
        </w:tc>
        <w:tc>
          <w:tcPr>
            <w:tcW w:w="398" w:type="pct"/>
            <w:tcBorders>
              <w:left w:val="single" w:sz="4" w:space="0" w:color="auto"/>
              <w:right w:val="single" w:sz="4" w:space="0" w:color="auto"/>
            </w:tcBorders>
            <w:shd w:val="clear" w:color="auto" w:fill="auto"/>
            <w:noWrap/>
            <w:vAlign w:val="center"/>
          </w:tcPr>
          <w:p w14:paraId="04206AA8"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63" w:type="pct"/>
            <w:tcBorders>
              <w:left w:val="single" w:sz="4" w:space="0" w:color="auto"/>
              <w:right w:val="single" w:sz="4" w:space="0" w:color="auto"/>
            </w:tcBorders>
            <w:shd w:val="clear" w:color="auto" w:fill="auto"/>
            <w:noWrap/>
            <w:vAlign w:val="center"/>
          </w:tcPr>
          <w:p w14:paraId="6AA863A1" w14:textId="77777777" w:rsidR="00B30B52" w:rsidRPr="00216EB4" w:rsidDel="00800405" w:rsidRDefault="00B30B52" w:rsidP="007D2575">
            <w:pPr>
              <w:keepNext/>
              <w:spacing w:before="0"/>
              <w:jc w:val="center"/>
              <w:rPr>
                <w:rFonts w:eastAsia="Times New Roman"/>
                <w:color w:val="000000"/>
              </w:rPr>
            </w:pPr>
            <w:r>
              <w:rPr>
                <w:color w:val="000000"/>
              </w:rPr>
              <w:t>–8</w:t>
            </w:r>
          </w:p>
        </w:tc>
        <w:tc>
          <w:tcPr>
            <w:tcW w:w="363" w:type="pct"/>
            <w:tcBorders>
              <w:left w:val="single" w:sz="4" w:space="0" w:color="auto"/>
              <w:right w:val="single" w:sz="4" w:space="0" w:color="auto"/>
            </w:tcBorders>
            <w:shd w:val="clear" w:color="auto" w:fill="auto"/>
            <w:noWrap/>
            <w:vAlign w:val="center"/>
          </w:tcPr>
          <w:p w14:paraId="590304F5"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63" w:type="pct"/>
            <w:tcBorders>
              <w:left w:val="single" w:sz="4" w:space="0" w:color="auto"/>
            </w:tcBorders>
            <w:shd w:val="clear" w:color="auto" w:fill="auto"/>
            <w:noWrap/>
            <w:vAlign w:val="center"/>
          </w:tcPr>
          <w:p w14:paraId="63E2134D" w14:textId="77777777"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14:paraId="7F348D48" w14:textId="77777777" w:rsidTr="001A1CDE">
        <w:trPr>
          <w:trHeight w:hRule="exact" w:val="288"/>
          <w:jc w:val="center"/>
        </w:trPr>
        <w:tc>
          <w:tcPr>
            <w:tcW w:w="446" w:type="pct"/>
            <w:tcBorders>
              <w:right w:val="single" w:sz="4" w:space="0" w:color="auto"/>
            </w:tcBorders>
            <w:tcMar>
              <w:left w:w="0" w:type="dxa"/>
              <w:right w:w="0" w:type="dxa"/>
            </w:tcMar>
            <w:vAlign w:val="center"/>
          </w:tcPr>
          <w:p w14:paraId="181BA75E"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13</w:t>
            </w:r>
          </w:p>
        </w:tc>
        <w:tc>
          <w:tcPr>
            <w:tcW w:w="384" w:type="pct"/>
            <w:tcBorders>
              <w:left w:val="single" w:sz="4" w:space="0" w:color="auto"/>
              <w:right w:val="single" w:sz="4" w:space="0" w:color="auto"/>
            </w:tcBorders>
            <w:shd w:val="clear" w:color="auto" w:fill="auto"/>
            <w:noWrap/>
            <w:vAlign w:val="center"/>
          </w:tcPr>
          <w:p w14:paraId="77F08B19"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83" w:type="pct"/>
            <w:tcBorders>
              <w:left w:val="single" w:sz="4" w:space="0" w:color="auto"/>
              <w:right w:val="single" w:sz="4" w:space="0" w:color="auto"/>
            </w:tcBorders>
            <w:shd w:val="clear" w:color="auto" w:fill="auto"/>
            <w:noWrap/>
            <w:vAlign w:val="center"/>
          </w:tcPr>
          <w:p w14:paraId="621548FF"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14:paraId="659E55D8" w14:textId="77777777" w:rsidR="00B30B52" w:rsidRPr="00216EB4" w:rsidDel="00800405" w:rsidRDefault="00B30B52" w:rsidP="007D2575">
            <w:pPr>
              <w:keepNext/>
              <w:spacing w:before="0"/>
              <w:jc w:val="center"/>
              <w:rPr>
                <w:rFonts w:eastAsia="Times New Roman"/>
                <w:color w:val="000000"/>
              </w:rPr>
            </w:pPr>
            <w:r>
              <w:rPr>
                <w:color w:val="000000"/>
              </w:rPr>
              <w:t>–5</w:t>
            </w:r>
          </w:p>
        </w:tc>
        <w:tc>
          <w:tcPr>
            <w:tcW w:w="384" w:type="pct"/>
            <w:tcBorders>
              <w:left w:val="single" w:sz="4" w:space="0" w:color="auto"/>
              <w:right w:val="single" w:sz="4" w:space="0" w:color="auto"/>
            </w:tcBorders>
            <w:shd w:val="clear" w:color="auto" w:fill="auto"/>
            <w:noWrap/>
            <w:vAlign w:val="center"/>
          </w:tcPr>
          <w:p w14:paraId="06503F4D" w14:textId="77777777" w:rsidR="00B30B52" w:rsidRPr="00216EB4" w:rsidDel="00800405" w:rsidRDefault="00B30B52" w:rsidP="007D2575">
            <w:pPr>
              <w:keepNext/>
              <w:spacing w:before="0"/>
              <w:jc w:val="center"/>
              <w:rPr>
                <w:rFonts w:eastAsia="Times New Roman"/>
                <w:color w:val="000000"/>
              </w:rPr>
            </w:pPr>
            <w:r>
              <w:rPr>
                <w:color w:val="000000"/>
              </w:rPr>
              <w:t>–8</w:t>
            </w:r>
          </w:p>
        </w:tc>
        <w:tc>
          <w:tcPr>
            <w:tcW w:w="383" w:type="pct"/>
            <w:tcBorders>
              <w:left w:val="single" w:sz="4" w:space="0" w:color="auto"/>
              <w:right w:val="single" w:sz="4" w:space="0" w:color="auto"/>
            </w:tcBorders>
            <w:shd w:val="clear" w:color="auto" w:fill="auto"/>
            <w:noWrap/>
            <w:vAlign w:val="center"/>
          </w:tcPr>
          <w:p w14:paraId="4F991BCD" w14:textId="77777777" w:rsidR="00B30B52" w:rsidRPr="00216EB4" w:rsidDel="00800405" w:rsidRDefault="00B30B52" w:rsidP="007D2575">
            <w:pPr>
              <w:keepNext/>
              <w:spacing w:before="0"/>
              <w:jc w:val="center"/>
              <w:rPr>
                <w:rFonts w:eastAsia="Times New Roman"/>
                <w:color w:val="000000"/>
              </w:rPr>
            </w:pPr>
            <w:r>
              <w:rPr>
                <w:color w:val="000000"/>
              </w:rPr>
              <w:t>11</w:t>
            </w:r>
          </w:p>
        </w:tc>
        <w:tc>
          <w:tcPr>
            <w:tcW w:w="383" w:type="pct"/>
            <w:tcBorders>
              <w:left w:val="single" w:sz="4" w:space="0" w:color="auto"/>
              <w:right w:val="single" w:sz="4" w:space="0" w:color="auto"/>
            </w:tcBorders>
            <w:shd w:val="clear" w:color="auto" w:fill="auto"/>
            <w:noWrap/>
            <w:vAlign w:val="center"/>
          </w:tcPr>
          <w:p w14:paraId="3FCC7578" w14:textId="77777777" w:rsidR="00B30B52" w:rsidRPr="00216EB4" w:rsidDel="00800405" w:rsidRDefault="00B30B52" w:rsidP="007D2575">
            <w:pPr>
              <w:keepNext/>
              <w:spacing w:before="0"/>
              <w:jc w:val="center"/>
              <w:rPr>
                <w:rFonts w:eastAsia="Times New Roman"/>
                <w:color w:val="000000"/>
              </w:rPr>
            </w:pPr>
            <w:r>
              <w:rPr>
                <w:color w:val="000000"/>
              </w:rPr>
              <w:t>46</w:t>
            </w:r>
          </w:p>
        </w:tc>
        <w:tc>
          <w:tcPr>
            <w:tcW w:w="383" w:type="pct"/>
            <w:tcBorders>
              <w:left w:val="single" w:sz="4" w:space="0" w:color="auto"/>
              <w:right w:val="single" w:sz="4" w:space="0" w:color="auto"/>
            </w:tcBorders>
            <w:shd w:val="clear" w:color="auto" w:fill="auto"/>
            <w:noWrap/>
            <w:vAlign w:val="center"/>
          </w:tcPr>
          <w:p w14:paraId="21C348F3" w14:textId="77777777" w:rsidR="00B30B52" w:rsidRPr="00216EB4" w:rsidDel="00800405" w:rsidRDefault="00B30B52" w:rsidP="007D2575">
            <w:pPr>
              <w:keepNext/>
              <w:spacing w:before="0"/>
              <w:jc w:val="center"/>
              <w:rPr>
                <w:rFonts w:eastAsia="Times New Roman"/>
                <w:color w:val="000000"/>
              </w:rPr>
            </w:pPr>
            <w:r>
              <w:rPr>
                <w:color w:val="000000"/>
              </w:rPr>
              <w:t>58</w:t>
            </w:r>
          </w:p>
        </w:tc>
        <w:tc>
          <w:tcPr>
            <w:tcW w:w="383" w:type="pct"/>
            <w:tcBorders>
              <w:left w:val="single" w:sz="4" w:space="0" w:color="auto"/>
              <w:right w:val="single" w:sz="4" w:space="0" w:color="auto"/>
            </w:tcBorders>
            <w:shd w:val="clear" w:color="auto" w:fill="auto"/>
            <w:noWrap/>
            <w:vAlign w:val="center"/>
          </w:tcPr>
          <w:p w14:paraId="5BD24946" w14:textId="77777777" w:rsidR="00B30B52" w:rsidRPr="00216EB4" w:rsidDel="00800405" w:rsidRDefault="00B30B52" w:rsidP="007D2575">
            <w:pPr>
              <w:keepNext/>
              <w:spacing w:before="0"/>
              <w:jc w:val="center"/>
              <w:rPr>
                <w:rFonts w:eastAsia="Times New Roman"/>
                <w:color w:val="000000"/>
              </w:rPr>
            </w:pPr>
            <w:r>
              <w:rPr>
                <w:color w:val="000000"/>
              </w:rPr>
              <w:t>34</w:t>
            </w:r>
          </w:p>
        </w:tc>
        <w:tc>
          <w:tcPr>
            <w:tcW w:w="398" w:type="pct"/>
            <w:tcBorders>
              <w:left w:val="single" w:sz="4" w:space="0" w:color="auto"/>
              <w:right w:val="single" w:sz="4" w:space="0" w:color="auto"/>
            </w:tcBorders>
            <w:shd w:val="clear" w:color="auto" w:fill="auto"/>
            <w:noWrap/>
            <w:vAlign w:val="center"/>
          </w:tcPr>
          <w:p w14:paraId="2D51E8B5"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63" w:type="pct"/>
            <w:tcBorders>
              <w:left w:val="single" w:sz="4" w:space="0" w:color="auto"/>
              <w:right w:val="single" w:sz="4" w:space="0" w:color="auto"/>
            </w:tcBorders>
            <w:shd w:val="clear" w:color="auto" w:fill="auto"/>
            <w:noWrap/>
            <w:vAlign w:val="center"/>
          </w:tcPr>
          <w:p w14:paraId="3A593F45" w14:textId="77777777" w:rsidR="00B30B52" w:rsidRPr="00216EB4" w:rsidDel="00800405" w:rsidRDefault="00B30B52" w:rsidP="007D2575">
            <w:pPr>
              <w:keepNext/>
              <w:spacing w:before="0"/>
              <w:jc w:val="center"/>
              <w:rPr>
                <w:rFonts w:eastAsia="Times New Roman"/>
                <w:color w:val="000000"/>
              </w:rPr>
            </w:pPr>
            <w:r>
              <w:rPr>
                <w:color w:val="000000"/>
              </w:rPr>
              <w:t>–9</w:t>
            </w:r>
          </w:p>
        </w:tc>
        <w:tc>
          <w:tcPr>
            <w:tcW w:w="363" w:type="pct"/>
            <w:tcBorders>
              <w:left w:val="single" w:sz="4" w:space="0" w:color="auto"/>
              <w:right w:val="single" w:sz="4" w:space="0" w:color="auto"/>
            </w:tcBorders>
            <w:shd w:val="clear" w:color="auto" w:fill="auto"/>
            <w:noWrap/>
            <w:vAlign w:val="center"/>
          </w:tcPr>
          <w:p w14:paraId="0CDD19E7" w14:textId="77777777" w:rsidR="00B30B52" w:rsidRPr="00216EB4" w:rsidDel="00800405" w:rsidRDefault="00B30B52" w:rsidP="007D2575">
            <w:pPr>
              <w:keepNext/>
              <w:spacing w:before="0"/>
              <w:jc w:val="center"/>
              <w:rPr>
                <w:rFonts w:eastAsia="Times New Roman"/>
                <w:color w:val="000000"/>
              </w:rPr>
            </w:pPr>
            <w:r>
              <w:rPr>
                <w:color w:val="000000"/>
              </w:rPr>
              <w:t>–2</w:t>
            </w:r>
          </w:p>
        </w:tc>
        <w:tc>
          <w:tcPr>
            <w:tcW w:w="363" w:type="pct"/>
            <w:tcBorders>
              <w:left w:val="single" w:sz="4" w:space="0" w:color="auto"/>
            </w:tcBorders>
            <w:shd w:val="clear" w:color="auto" w:fill="auto"/>
            <w:noWrap/>
            <w:vAlign w:val="center"/>
          </w:tcPr>
          <w:p w14:paraId="1937729C" w14:textId="77777777"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14:paraId="5FE8606E" w14:textId="77777777" w:rsidTr="001A1CDE">
        <w:trPr>
          <w:trHeight w:hRule="exact" w:val="288"/>
          <w:jc w:val="center"/>
        </w:trPr>
        <w:tc>
          <w:tcPr>
            <w:tcW w:w="446" w:type="pct"/>
            <w:tcBorders>
              <w:right w:val="single" w:sz="4" w:space="0" w:color="auto"/>
            </w:tcBorders>
            <w:tcMar>
              <w:left w:w="0" w:type="dxa"/>
              <w:right w:w="0" w:type="dxa"/>
            </w:tcMar>
            <w:vAlign w:val="center"/>
          </w:tcPr>
          <w:p w14:paraId="1E1CEF5B"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14</w:t>
            </w:r>
          </w:p>
        </w:tc>
        <w:tc>
          <w:tcPr>
            <w:tcW w:w="384" w:type="pct"/>
            <w:tcBorders>
              <w:left w:val="single" w:sz="4" w:space="0" w:color="auto"/>
              <w:right w:val="single" w:sz="4" w:space="0" w:color="auto"/>
            </w:tcBorders>
            <w:shd w:val="clear" w:color="auto" w:fill="auto"/>
            <w:noWrap/>
            <w:vAlign w:val="center"/>
          </w:tcPr>
          <w:p w14:paraId="5717349F"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83" w:type="pct"/>
            <w:tcBorders>
              <w:left w:val="single" w:sz="4" w:space="0" w:color="auto"/>
              <w:right w:val="single" w:sz="4" w:space="0" w:color="auto"/>
            </w:tcBorders>
            <w:shd w:val="clear" w:color="auto" w:fill="auto"/>
            <w:noWrap/>
            <w:vAlign w:val="center"/>
          </w:tcPr>
          <w:p w14:paraId="304AAB4D"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14:paraId="3B9A8642" w14:textId="77777777" w:rsidR="00B30B52" w:rsidRPr="00216EB4" w:rsidDel="00800405" w:rsidRDefault="00B30B52" w:rsidP="007D2575">
            <w:pPr>
              <w:keepNext/>
              <w:spacing w:before="0"/>
              <w:jc w:val="center"/>
              <w:rPr>
                <w:rFonts w:eastAsia="Times New Roman"/>
                <w:color w:val="000000"/>
              </w:rPr>
            </w:pPr>
            <w:r>
              <w:rPr>
                <w:color w:val="000000"/>
              </w:rPr>
              <w:t>–4</w:t>
            </w:r>
          </w:p>
        </w:tc>
        <w:tc>
          <w:tcPr>
            <w:tcW w:w="384" w:type="pct"/>
            <w:tcBorders>
              <w:left w:val="single" w:sz="4" w:space="0" w:color="auto"/>
              <w:right w:val="single" w:sz="4" w:space="0" w:color="auto"/>
            </w:tcBorders>
            <w:shd w:val="clear" w:color="auto" w:fill="auto"/>
            <w:noWrap/>
            <w:vAlign w:val="center"/>
          </w:tcPr>
          <w:p w14:paraId="321D7149" w14:textId="77777777" w:rsidR="00B30B52" w:rsidRPr="00216EB4" w:rsidDel="00800405" w:rsidRDefault="00B30B52" w:rsidP="007D2575">
            <w:pPr>
              <w:keepNext/>
              <w:spacing w:before="0"/>
              <w:jc w:val="center"/>
              <w:rPr>
                <w:rFonts w:eastAsia="Times New Roman"/>
                <w:color w:val="000000"/>
              </w:rPr>
            </w:pPr>
            <w:r>
              <w:rPr>
                <w:color w:val="000000"/>
              </w:rPr>
              <w:t>–8</w:t>
            </w:r>
          </w:p>
        </w:tc>
        <w:tc>
          <w:tcPr>
            <w:tcW w:w="383" w:type="pct"/>
            <w:tcBorders>
              <w:left w:val="single" w:sz="4" w:space="0" w:color="auto"/>
              <w:right w:val="single" w:sz="4" w:space="0" w:color="auto"/>
            </w:tcBorders>
            <w:shd w:val="clear" w:color="auto" w:fill="auto"/>
            <w:noWrap/>
            <w:vAlign w:val="center"/>
          </w:tcPr>
          <w:p w14:paraId="2E8FD929" w14:textId="77777777" w:rsidR="00B30B52" w:rsidRPr="00216EB4" w:rsidDel="00800405" w:rsidRDefault="00B30B52" w:rsidP="007D2575">
            <w:pPr>
              <w:keepNext/>
              <w:spacing w:before="0"/>
              <w:jc w:val="center"/>
              <w:rPr>
                <w:rFonts w:eastAsia="Times New Roman"/>
                <w:color w:val="000000"/>
              </w:rPr>
            </w:pPr>
            <w:r>
              <w:rPr>
                <w:color w:val="000000"/>
              </w:rPr>
              <w:t>9</w:t>
            </w:r>
          </w:p>
        </w:tc>
        <w:tc>
          <w:tcPr>
            <w:tcW w:w="383" w:type="pct"/>
            <w:tcBorders>
              <w:left w:val="single" w:sz="4" w:space="0" w:color="auto"/>
              <w:right w:val="single" w:sz="4" w:space="0" w:color="auto"/>
            </w:tcBorders>
            <w:shd w:val="clear" w:color="auto" w:fill="auto"/>
            <w:noWrap/>
            <w:vAlign w:val="center"/>
          </w:tcPr>
          <w:p w14:paraId="5F8AB2FD" w14:textId="77777777" w:rsidR="00B30B52" w:rsidRPr="00216EB4" w:rsidDel="00800405" w:rsidRDefault="00B30B52" w:rsidP="007D2575">
            <w:pPr>
              <w:keepNext/>
              <w:spacing w:before="0"/>
              <w:jc w:val="center"/>
              <w:rPr>
                <w:rFonts w:eastAsia="Times New Roman"/>
                <w:color w:val="000000"/>
              </w:rPr>
            </w:pPr>
            <w:r>
              <w:rPr>
                <w:color w:val="000000"/>
              </w:rPr>
              <w:t>44</w:t>
            </w:r>
          </w:p>
        </w:tc>
        <w:tc>
          <w:tcPr>
            <w:tcW w:w="383" w:type="pct"/>
            <w:tcBorders>
              <w:left w:val="single" w:sz="4" w:space="0" w:color="auto"/>
              <w:right w:val="single" w:sz="4" w:space="0" w:color="auto"/>
            </w:tcBorders>
            <w:shd w:val="clear" w:color="auto" w:fill="auto"/>
            <w:noWrap/>
            <w:vAlign w:val="center"/>
          </w:tcPr>
          <w:p w14:paraId="67017D7B" w14:textId="77777777" w:rsidR="00B30B52" w:rsidRPr="00216EB4" w:rsidDel="00800405" w:rsidRDefault="00B30B52" w:rsidP="007D2575">
            <w:pPr>
              <w:keepNext/>
              <w:spacing w:before="0"/>
              <w:jc w:val="center"/>
              <w:rPr>
                <w:rFonts w:eastAsia="Times New Roman"/>
                <w:color w:val="000000"/>
              </w:rPr>
            </w:pPr>
            <w:r>
              <w:rPr>
                <w:color w:val="000000"/>
              </w:rPr>
              <w:t>58</w:t>
            </w:r>
          </w:p>
        </w:tc>
        <w:tc>
          <w:tcPr>
            <w:tcW w:w="383" w:type="pct"/>
            <w:tcBorders>
              <w:left w:val="single" w:sz="4" w:space="0" w:color="auto"/>
              <w:right w:val="single" w:sz="4" w:space="0" w:color="auto"/>
            </w:tcBorders>
            <w:shd w:val="clear" w:color="auto" w:fill="auto"/>
            <w:noWrap/>
            <w:vAlign w:val="center"/>
          </w:tcPr>
          <w:p w14:paraId="3F37D544" w14:textId="77777777" w:rsidR="00B30B52" w:rsidRPr="00216EB4" w:rsidDel="00800405" w:rsidRDefault="00B30B52" w:rsidP="007D2575">
            <w:pPr>
              <w:keepNext/>
              <w:spacing w:before="0"/>
              <w:jc w:val="center"/>
              <w:rPr>
                <w:rFonts w:eastAsia="Times New Roman"/>
                <w:color w:val="000000"/>
              </w:rPr>
            </w:pPr>
            <w:r>
              <w:rPr>
                <w:color w:val="000000"/>
              </w:rPr>
              <w:t>35</w:t>
            </w:r>
          </w:p>
        </w:tc>
        <w:tc>
          <w:tcPr>
            <w:tcW w:w="398" w:type="pct"/>
            <w:tcBorders>
              <w:left w:val="single" w:sz="4" w:space="0" w:color="auto"/>
              <w:right w:val="single" w:sz="4" w:space="0" w:color="auto"/>
            </w:tcBorders>
            <w:shd w:val="clear" w:color="auto" w:fill="auto"/>
            <w:noWrap/>
            <w:vAlign w:val="center"/>
          </w:tcPr>
          <w:p w14:paraId="5BFD55A9" w14:textId="77777777" w:rsidR="00B30B52" w:rsidRPr="00216EB4" w:rsidDel="00800405" w:rsidRDefault="00B30B52" w:rsidP="007D2575">
            <w:pPr>
              <w:keepNext/>
              <w:spacing w:before="0"/>
              <w:jc w:val="center"/>
              <w:rPr>
                <w:rFonts w:eastAsia="Times New Roman"/>
                <w:color w:val="000000"/>
              </w:rPr>
            </w:pPr>
            <w:r>
              <w:rPr>
                <w:color w:val="000000"/>
              </w:rPr>
              <w:t>2</w:t>
            </w:r>
          </w:p>
        </w:tc>
        <w:tc>
          <w:tcPr>
            <w:tcW w:w="363" w:type="pct"/>
            <w:tcBorders>
              <w:left w:val="single" w:sz="4" w:space="0" w:color="auto"/>
              <w:right w:val="single" w:sz="4" w:space="0" w:color="auto"/>
            </w:tcBorders>
            <w:shd w:val="clear" w:color="auto" w:fill="auto"/>
            <w:noWrap/>
            <w:vAlign w:val="center"/>
          </w:tcPr>
          <w:p w14:paraId="20CC2AEF" w14:textId="77777777" w:rsidR="00B30B52" w:rsidRPr="00216EB4" w:rsidDel="00800405" w:rsidRDefault="00B30B52" w:rsidP="007D2575">
            <w:pPr>
              <w:keepNext/>
              <w:spacing w:before="0"/>
              <w:jc w:val="center"/>
              <w:rPr>
                <w:rFonts w:eastAsia="Times New Roman"/>
                <w:color w:val="000000"/>
              </w:rPr>
            </w:pPr>
            <w:r>
              <w:rPr>
                <w:color w:val="000000"/>
              </w:rPr>
              <w:t>–9</w:t>
            </w:r>
          </w:p>
        </w:tc>
        <w:tc>
          <w:tcPr>
            <w:tcW w:w="363" w:type="pct"/>
            <w:tcBorders>
              <w:left w:val="single" w:sz="4" w:space="0" w:color="auto"/>
              <w:right w:val="single" w:sz="4" w:space="0" w:color="auto"/>
            </w:tcBorders>
            <w:shd w:val="clear" w:color="auto" w:fill="auto"/>
            <w:noWrap/>
            <w:vAlign w:val="center"/>
          </w:tcPr>
          <w:p w14:paraId="5397D3F0" w14:textId="77777777" w:rsidR="00B30B52" w:rsidRPr="00216EB4" w:rsidDel="00800405" w:rsidRDefault="00B30B52" w:rsidP="007D2575">
            <w:pPr>
              <w:keepNext/>
              <w:spacing w:before="0"/>
              <w:jc w:val="center"/>
              <w:rPr>
                <w:rFonts w:eastAsia="Times New Roman"/>
                <w:color w:val="000000"/>
              </w:rPr>
            </w:pPr>
            <w:r>
              <w:rPr>
                <w:color w:val="000000"/>
              </w:rPr>
              <w:t>–2</w:t>
            </w:r>
          </w:p>
        </w:tc>
        <w:tc>
          <w:tcPr>
            <w:tcW w:w="363" w:type="pct"/>
            <w:tcBorders>
              <w:left w:val="single" w:sz="4" w:space="0" w:color="auto"/>
            </w:tcBorders>
            <w:shd w:val="clear" w:color="auto" w:fill="auto"/>
            <w:noWrap/>
            <w:vAlign w:val="center"/>
          </w:tcPr>
          <w:p w14:paraId="02AA721C" w14:textId="77777777" w:rsidR="00B30B52" w:rsidRPr="00216EB4" w:rsidDel="00800405" w:rsidRDefault="00B30B52" w:rsidP="007D2575">
            <w:pPr>
              <w:keepNext/>
              <w:spacing w:before="0"/>
              <w:jc w:val="center"/>
              <w:rPr>
                <w:rFonts w:eastAsia="Times New Roman"/>
                <w:color w:val="000000"/>
              </w:rPr>
            </w:pPr>
            <w:r>
              <w:rPr>
                <w:color w:val="000000"/>
              </w:rPr>
              <w:t>2</w:t>
            </w:r>
          </w:p>
        </w:tc>
      </w:tr>
      <w:tr w:rsidR="00B30B52" w:rsidRPr="00216EB4" w14:paraId="70CA748C" w14:textId="77777777" w:rsidTr="001A1CDE">
        <w:trPr>
          <w:trHeight w:hRule="exact" w:val="288"/>
          <w:jc w:val="center"/>
        </w:trPr>
        <w:tc>
          <w:tcPr>
            <w:tcW w:w="446" w:type="pct"/>
            <w:tcBorders>
              <w:right w:val="single" w:sz="4" w:space="0" w:color="auto"/>
            </w:tcBorders>
            <w:tcMar>
              <w:left w:w="0" w:type="dxa"/>
              <w:right w:w="0" w:type="dxa"/>
            </w:tcMar>
            <w:vAlign w:val="center"/>
          </w:tcPr>
          <w:p w14:paraId="70C84802"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15</w:t>
            </w:r>
          </w:p>
        </w:tc>
        <w:tc>
          <w:tcPr>
            <w:tcW w:w="384" w:type="pct"/>
            <w:tcBorders>
              <w:left w:val="single" w:sz="4" w:space="0" w:color="auto"/>
              <w:right w:val="single" w:sz="4" w:space="0" w:color="auto"/>
            </w:tcBorders>
            <w:shd w:val="clear" w:color="auto" w:fill="auto"/>
            <w:noWrap/>
            <w:vAlign w:val="center"/>
          </w:tcPr>
          <w:p w14:paraId="4E7F62B9"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83" w:type="pct"/>
            <w:tcBorders>
              <w:left w:val="single" w:sz="4" w:space="0" w:color="auto"/>
              <w:right w:val="single" w:sz="4" w:space="0" w:color="auto"/>
            </w:tcBorders>
            <w:shd w:val="clear" w:color="auto" w:fill="auto"/>
            <w:noWrap/>
            <w:vAlign w:val="center"/>
          </w:tcPr>
          <w:p w14:paraId="07FB1F90"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14:paraId="47F68E4F" w14:textId="77777777" w:rsidR="00B30B52" w:rsidRPr="00216EB4" w:rsidDel="00800405" w:rsidRDefault="00B30B52" w:rsidP="007D2575">
            <w:pPr>
              <w:keepNext/>
              <w:spacing w:before="0"/>
              <w:jc w:val="center"/>
              <w:rPr>
                <w:rFonts w:eastAsia="Times New Roman"/>
                <w:color w:val="000000"/>
              </w:rPr>
            </w:pPr>
            <w:r>
              <w:rPr>
                <w:color w:val="000000"/>
              </w:rPr>
              <w:t>–4</w:t>
            </w:r>
          </w:p>
        </w:tc>
        <w:tc>
          <w:tcPr>
            <w:tcW w:w="384" w:type="pct"/>
            <w:tcBorders>
              <w:left w:val="single" w:sz="4" w:space="0" w:color="auto"/>
              <w:right w:val="single" w:sz="4" w:space="0" w:color="auto"/>
            </w:tcBorders>
            <w:shd w:val="clear" w:color="auto" w:fill="auto"/>
            <w:noWrap/>
            <w:vAlign w:val="center"/>
          </w:tcPr>
          <w:p w14:paraId="58BE52FA" w14:textId="77777777" w:rsidR="00B30B52" w:rsidRPr="00216EB4" w:rsidDel="00800405" w:rsidRDefault="00B30B52" w:rsidP="007D2575">
            <w:pPr>
              <w:keepNext/>
              <w:spacing w:before="0"/>
              <w:jc w:val="center"/>
              <w:rPr>
                <w:rFonts w:eastAsia="Times New Roman"/>
                <w:color w:val="000000"/>
              </w:rPr>
            </w:pPr>
            <w:r>
              <w:rPr>
                <w:color w:val="000000"/>
              </w:rPr>
              <w:t>–9</w:t>
            </w:r>
          </w:p>
        </w:tc>
        <w:tc>
          <w:tcPr>
            <w:tcW w:w="383" w:type="pct"/>
            <w:tcBorders>
              <w:left w:val="single" w:sz="4" w:space="0" w:color="auto"/>
              <w:right w:val="single" w:sz="4" w:space="0" w:color="auto"/>
            </w:tcBorders>
            <w:shd w:val="clear" w:color="auto" w:fill="auto"/>
            <w:noWrap/>
            <w:vAlign w:val="center"/>
          </w:tcPr>
          <w:p w14:paraId="18821857"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83" w:type="pct"/>
            <w:tcBorders>
              <w:left w:val="single" w:sz="4" w:space="0" w:color="auto"/>
              <w:right w:val="single" w:sz="4" w:space="0" w:color="auto"/>
            </w:tcBorders>
            <w:shd w:val="clear" w:color="auto" w:fill="auto"/>
            <w:noWrap/>
            <w:vAlign w:val="center"/>
          </w:tcPr>
          <w:p w14:paraId="51EC7B13" w14:textId="77777777" w:rsidR="00B30B52" w:rsidRPr="00216EB4" w:rsidDel="00800405" w:rsidRDefault="00B30B52" w:rsidP="007D2575">
            <w:pPr>
              <w:keepNext/>
              <w:spacing w:before="0"/>
              <w:jc w:val="center"/>
              <w:rPr>
                <w:rFonts w:eastAsia="Times New Roman"/>
                <w:color w:val="000000"/>
              </w:rPr>
            </w:pPr>
            <w:r>
              <w:rPr>
                <w:color w:val="000000"/>
              </w:rPr>
              <w:t>43</w:t>
            </w:r>
          </w:p>
        </w:tc>
        <w:tc>
          <w:tcPr>
            <w:tcW w:w="383" w:type="pct"/>
            <w:tcBorders>
              <w:left w:val="single" w:sz="4" w:space="0" w:color="auto"/>
              <w:right w:val="single" w:sz="4" w:space="0" w:color="auto"/>
            </w:tcBorders>
            <w:shd w:val="clear" w:color="auto" w:fill="auto"/>
            <w:noWrap/>
            <w:vAlign w:val="center"/>
          </w:tcPr>
          <w:p w14:paraId="783A6DF4" w14:textId="77777777" w:rsidR="00B30B52" w:rsidRPr="00216EB4" w:rsidDel="00800405" w:rsidRDefault="00B30B52" w:rsidP="007D2575">
            <w:pPr>
              <w:keepNext/>
              <w:spacing w:before="0"/>
              <w:jc w:val="center"/>
              <w:rPr>
                <w:rFonts w:eastAsia="Times New Roman"/>
                <w:color w:val="000000"/>
              </w:rPr>
            </w:pPr>
            <w:r>
              <w:rPr>
                <w:color w:val="000000"/>
              </w:rPr>
              <w:t>58</w:t>
            </w:r>
          </w:p>
        </w:tc>
        <w:tc>
          <w:tcPr>
            <w:tcW w:w="383" w:type="pct"/>
            <w:tcBorders>
              <w:left w:val="single" w:sz="4" w:space="0" w:color="auto"/>
              <w:right w:val="single" w:sz="4" w:space="0" w:color="auto"/>
            </w:tcBorders>
            <w:shd w:val="clear" w:color="auto" w:fill="auto"/>
            <w:noWrap/>
            <w:vAlign w:val="center"/>
          </w:tcPr>
          <w:p w14:paraId="7499129D" w14:textId="77777777" w:rsidR="00B30B52" w:rsidRPr="00216EB4" w:rsidDel="00800405" w:rsidRDefault="00B30B52" w:rsidP="007D2575">
            <w:pPr>
              <w:keepNext/>
              <w:spacing w:before="0"/>
              <w:jc w:val="center"/>
              <w:rPr>
                <w:rFonts w:eastAsia="Times New Roman"/>
                <w:color w:val="000000"/>
              </w:rPr>
            </w:pPr>
            <w:r>
              <w:rPr>
                <w:color w:val="000000"/>
              </w:rPr>
              <w:t>38</w:t>
            </w:r>
          </w:p>
        </w:tc>
        <w:tc>
          <w:tcPr>
            <w:tcW w:w="398" w:type="pct"/>
            <w:tcBorders>
              <w:left w:val="single" w:sz="4" w:space="0" w:color="auto"/>
              <w:right w:val="single" w:sz="4" w:space="0" w:color="auto"/>
            </w:tcBorders>
            <w:shd w:val="clear" w:color="auto" w:fill="auto"/>
            <w:noWrap/>
            <w:vAlign w:val="center"/>
          </w:tcPr>
          <w:p w14:paraId="2F6BFD4F" w14:textId="77777777" w:rsidR="00B30B52" w:rsidRPr="00216EB4" w:rsidDel="00800405" w:rsidRDefault="00B30B52" w:rsidP="007D2575">
            <w:pPr>
              <w:keepNext/>
              <w:spacing w:before="0"/>
              <w:jc w:val="center"/>
              <w:rPr>
                <w:rFonts w:eastAsia="Times New Roman"/>
                <w:color w:val="000000"/>
              </w:rPr>
            </w:pPr>
            <w:r>
              <w:rPr>
                <w:color w:val="000000"/>
              </w:rPr>
              <w:t>4</w:t>
            </w:r>
          </w:p>
        </w:tc>
        <w:tc>
          <w:tcPr>
            <w:tcW w:w="363" w:type="pct"/>
            <w:tcBorders>
              <w:left w:val="single" w:sz="4" w:space="0" w:color="auto"/>
              <w:right w:val="single" w:sz="4" w:space="0" w:color="auto"/>
            </w:tcBorders>
            <w:shd w:val="clear" w:color="auto" w:fill="auto"/>
            <w:noWrap/>
            <w:vAlign w:val="center"/>
          </w:tcPr>
          <w:p w14:paraId="5CE1854E" w14:textId="77777777" w:rsidR="00B30B52" w:rsidRPr="00216EB4" w:rsidDel="00800405" w:rsidRDefault="00B30B52" w:rsidP="007D2575">
            <w:pPr>
              <w:keepNext/>
              <w:spacing w:before="0"/>
              <w:jc w:val="center"/>
              <w:rPr>
                <w:rFonts w:eastAsia="Times New Roman"/>
                <w:color w:val="000000"/>
              </w:rPr>
            </w:pPr>
            <w:r>
              <w:rPr>
                <w:color w:val="000000"/>
              </w:rPr>
              <w:t>–9</w:t>
            </w:r>
          </w:p>
        </w:tc>
        <w:tc>
          <w:tcPr>
            <w:tcW w:w="363" w:type="pct"/>
            <w:tcBorders>
              <w:left w:val="single" w:sz="4" w:space="0" w:color="auto"/>
              <w:right w:val="single" w:sz="4" w:space="0" w:color="auto"/>
            </w:tcBorders>
            <w:shd w:val="clear" w:color="auto" w:fill="auto"/>
            <w:noWrap/>
            <w:vAlign w:val="center"/>
          </w:tcPr>
          <w:p w14:paraId="52C3F7B9" w14:textId="77777777" w:rsidR="00B30B52" w:rsidRPr="00216EB4" w:rsidDel="00800405" w:rsidRDefault="00B30B52" w:rsidP="007D2575">
            <w:pPr>
              <w:keepNext/>
              <w:spacing w:before="0"/>
              <w:jc w:val="center"/>
              <w:rPr>
                <w:rFonts w:eastAsia="Times New Roman"/>
                <w:color w:val="000000"/>
              </w:rPr>
            </w:pPr>
            <w:r>
              <w:rPr>
                <w:color w:val="000000"/>
              </w:rPr>
              <w:t>–3</w:t>
            </w:r>
          </w:p>
        </w:tc>
        <w:tc>
          <w:tcPr>
            <w:tcW w:w="363" w:type="pct"/>
            <w:tcBorders>
              <w:left w:val="single" w:sz="4" w:space="0" w:color="auto"/>
            </w:tcBorders>
            <w:shd w:val="clear" w:color="auto" w:fill="auto"/>
            <w:noWrap/>
            <w:vAlign w:val="center"/>
          </w:tcPr>
          <w:p w14:paraId="43034DBF" w14:textId="77777777" w:rsidR="00B30B52" w:rsidRPr="00216EB4" w:rsidDel="00800405" w:rsidRDefault="00B30B52" w:rsidP="007D2575">
            <w:pPr>
              <w:keepNext/>
              <w:spacing w:before="0"/>
              <w:jc w:val="center"/>
              <w:rPr>
                <w:rFonts w:eastAsia="Times New Roman"/>
                <w:color w:val="000000"/>
              </w:rPr>
            </w:pPr>
            <w:r>
              <w:rPr>
                <w:color w:val="000000"/>
              </w:rPr>
              <w:t>2</w:t>
            </w:r>
          </w:p>
        </w:tc>
      </w:tr>
    </w:tbl>
    <w:p w14:paraId="21E608BC" w14:textId="77777777" w:rsidR="00593820" w:rsidRPr="00062C86" w:rsidRDefault="00593820" w:rsidP="00593820">
      <w:pPr>
        <w:pStyle w:val="3"/>
      </w:pPr>
      <w:bookmarkStart w:id="127" w:name="_Toc366858455"/>
      <w:bookmarkStart w:id="128" w:name="_Toc348629467"/>
      <w:bookmarkStart w:id="129" w:name="_Toc348630621"/>
      <w:bookmarkStart w:id="130" w:name="_Toc348631579"/>
      <w:bookmarkStart w:id="131" w:name="_Toc348631858"/>
      <w:bookmarkStart w:id="132" w:name="_Toc348632126"/>
      <w:bookmarkStart w:id="133" w:name="_Toc348632866"/>
      <w:bookmarkStart w:id="134" w:name="_Toc348633123"/>
      <w:bookmarkStart w:id="135" w:name="_Toc411273511"/>
      <w:bookmarkEnd w:id="127"/>
      <w:r w:rsidRPr="00062C86">
        <w:rPr>
          <w:lang w:val="en-US"/>
        </w:rPr>
        <w:t>Up</w:t>
      </w:r>
      <w:r w:rsidRPr="00062C86">
        <w:t>sampling process</w:t>
      </w:r>
      <w:bookmarkEnd w:id="128"/>
      <w:bookmarkEnd w:id="129"/>
      <w:bookmarkEnd w:id="130"/>
      <w:bookmarkEnd w:id="131"/>
      <w:bookmarkEnd w:id="132"/>
      <w:bookmarkEnd w:id="133"/>
      <w:bookmarkEnd w:id="134"/>
      <w:bookmarkEnd w:id="135"/>
    </w:p>
    <w:p w14:paraId="10E9E11A" w14:textId="320F7318" w:rsidR="00593820" w:rsidRPr="00062C86" w:rsidRDefault="00593820" w:rsidP="00593820">
      <w:pPr>
        <w:rPr>
          <w:lang w:val="en-US"/>
        </w:rPr>
      </w:pPr>
      <w:r w:rsidRPr="00062C86">
        <w:rPr>
          <w:lang w:val="en-US"/>
        </w:rPr>
        <w:t xml:space="preserve">This section </w:t>
      </w:r>
      <w:r w:rsidR="003F0273">
        <w:rPr>
          <w:lang w:val="en-US"/>
        </w:rPr>
        <w:t>reviews</w:t>
      </w:r>
      <w:r w:rsidR="003F0273" w:rsidRPr="00062C86">
        <w:rPr>
          <w:lang w:val="en-US"/>
        </w:rPr>
        <w:t xml:space="preserve"> </w:t>
      </w:r>
      <w:r w:rsidRPr="00062C86">
        <w:rPr>
          <w:lang w:val="en-US"/>
        </w:rPr>
        <w:t xml:space="preserve">the </w:t>
      </w:r>
      <w:r w:rsidR="003F0273">
        <w:rPr>
          <w:lang w:val="en-US"/>
        </w:rPr>
        <w:t xml:space="preserve">normative </w:t>
      </w:r>
      <w:proofErr w:type="spellStart"/>
      <w:r w:rsidRPr="00062C86">
        <w:rPr>
          <w:lang w:val="en-US"/>
        </w:rPr>
        <w:t>upsampling</w:t>
      </w:r>
      <w:proofErr w:type="spellEnd"/>
      <w:r w:rsidRPr="00062C86">
        <w:rPr>
          <w:lang w:val="en-US"/>
        </w:rPr>
        <w:t xml:space="preserve"> process applied </w:t>
      </w:r>
      <w:r w:rsidR="00FF6AD9" w:rsidRPr="00062C86">
        <w:rPr>
          <w:lang w:val="en-US"/>
        </w:rPr>
        <w:t xml:space="preserve">to </w:t>
      </w:r>
      <w:r w:rsidRPr="00062C86">
        <w:rPr>
          <w:lang w:val="en-US"/>
        </w:rPr>
        <w:t xml:space="preserve">the </w:t>
      </w:r>
      <w:r w:rsidR="00FF6AD9" w:rsidRPr="00062C86">
        <w:rPr>
          <w:lang w:val="en-US"/>
        </w:rPr>
        <w:t>reference</w:t>
      </w:r>
      <w:r w:rsidRPr="00062C86">
        <w:rPr>
          <w:lang w:val="en-US"/>
        </w:rPr>
        <w:t xml:space="preserve"> layer reconstructed picture, in order to provide inter layer </w:t>
      </w:r>
      <w:r w:rsidR="00FF6AD9" w:rsidRPr="00062C86">
        <w:rPr>
          <w:lang w:val="en-US"/>
        </w:rPr>
        <w:t xml:space="preserve">texture </w:t>
      </w:r>
      <w:r w:rsidRPr="00062C86">
        <w:rPr>
          <w:lang w:val="en-US"/>
        </w:rPr>
        <w:t xml:space="preserve">prediction for </w:t>
      </w:r>
      <w:r w:rsidR="00FF6AD9" w:rsidRPr="00062C86">
        <w:rPr>
          <w:lang w:val="en-US"/>
        </w:rPr>
        <w:t xml:space="preserve">the </w:t>
      </w:r>
      <w:r w:rsidRPr="00062C86">
        <w:rPr>
          <w:lang w:val="en-US"/>
        </w:rPr>
        <w:t xml:space="preserve">enhancement layer, when the </w:t>
      </w:r>
      <w:r w:rsidR="00FF6AD9" w:rsidRPr="00062C86">
        <w:rPr>
          <w:lang w:val="en-US"/>
        </w:rPr>
        <w:t xml:space="preserve">reference layer </w:t>
      </w:r>
      <w:r w:rsidRPr="00062C86">
        <w:rPr>
          <w:lang w:val="en-US"/>
        </w:rPr>
        <w:t xml:space="preserve">and </w:t>
      </w:r>
      <w:r w:rsidR="00FF6AD9" w:rsidRPr="00062C86">
        <w:rPr>
          <w:lang w:val="en-US"/>
        </w:rPr>
        <w:t xml:space="preserve">the </w:t>
      </w:r>
      <w:r w:rsidRPr="00062C86">
        <w:rPr>
          <w:lang w:val="en-US"/>
        </w:rPr>
        <w:t xml:space="preserve">enhancement layer pictures have different spatial resolutions. </w:t>
      </w:r>
    </w:p>
    <w:p w14:paraId="776D5CE3" w14:textId="77777777" w:rsidR="00593820" w:rsidRPr="00062C86" w:rsidRDefault="00593820" w:rsidP="00593820">
      <w:pPr>
        <w:rPr>
          <w:lang w:val="en-US"/>
        </w:rPr>
      </w:pPr>
      <w:r w:rsidRPr="00062C86">
        <w:rPr>
          <w:lang w:val="en-US"/>
        </w:rPr>
        <w:t xml:space="preserve">Given </w:t>
      </w:r>
      <w:r w:rsidR="009A6ED0">
        <w:rPr>
          <w:lang w:val="en-US"/>
        </w:rPr>
        <w:t>an</w:t>
      </w:r>
      <w:r w:rsidR="009A6ED0" w:rsidRPr="00062C86">
        <w:rPr>
          <w:lang w:val="en-US"/>
        </w:rPr>
        <w:t xml:space="preserve"> </w:t>
      </w:r>
      <w:proofErr w:type="spellStart"/>
      <w:r w:rsidRPr="00062C86">
        <w:rPr>
          <w:lang w:val="en-US"/>
        </w:rPr>
        <w:t>upsampling</w:t>
      </w:r>
      <w:proofErr w:type="spellEnd"/>
      <w:r w:rsidRPr="00062C86">
        <w:rPr>
          <w:lang w:val="en-US"/>
        </w:rPr>
        <w:t xml:space="preserve"> ratio </w:t>
      </w:r>
      <w:r w:rsidR="009A6ED0">
        <w:rPr>
          <w:lang w:val="en-US"/>
        </w:rPr>
        <w:t xml:space="preserve">of </w:t>
      </w:r>
      <w:r w:rsidRPr="00062C86">
        <w:rPr>
          <w:lang w:val="en-US"/>
        </w:rPr>
        <w:t xml:space="preserve">N in both directions, the </w:t>
      </w:r>
      <w:proofErr w:type="spellStart"/>
      <w:r w:rsidRPr="00062C86">
        <w:rPr>
          <w:lang w:val="en-US"/>
        </w:rPr>
        <w:t>upsampling</w:t>
      </w:r>
      <w:proofErr w:type="spellEnd"/>
      <w:r w:rsidRPr="00062C86">
        <w:rPr>
          <w:lang w:val="en-US"/>
        </w:rPr>
        <w:t xml:space="preserve"> process is conceptually approximated by interpolating the </w:t>
      </w:r>
      <w:r w:rsidR="00FF6AD9" w:rsidRPr="00062C86">
        <w:rPr>
          <w:lang w:val="en-US"/>
        </w:rPr>
        <w:t xml:space="preserve">reference </w:t>
      </w:r>
      <w:r w:rsidRPr="00062C86">
        <w:rPr>
          <w:lang w:val="en-US"/>
        </w:rPr>
        <w:t xml:space="preserve">layer reconstructed picture to 16 times its size in both directions and decimating the 16x picture with the ratio M, where </w:t>
      </w:r>
      <w:r w:rsidR="006C2E50" w:rsidRPr="00062C86">
        <w:rPr>
          <w:lang w:val="en-US"/>
        </w:rPr>
        <w:t>M=</w:t>
      </w:r>
      <w:r w:rsidRPr="00062C86">
        <w:rPr>
          <w:lang w:val="en-US"/>
        </w:rPr>
        <w:t>16</w:t>
      </w:r>
      <w:r w:rsidR="006C2E50" w:rsidRPr="00062C86">
        <w:rPr>
          <w:lang w:val="en-US"/>
        </w:rPr>
        <w:t>/N</w:t>
      </w:r>
      <w:r w:rsidRPr="00062C86">
        <w:rPr>
          <w:lang w:val="en-US"/>
        </w:rPr>
        <w:t xml:space="preserve">. To perform 16x </w:t>
      </w:r>
      <w:proofErr w:type="spellStart"/>
      <w:r w:rsidRPr="00062C86">
        <w:rPr>
          <w:lang w:val="en-US"/>
        </w:rPr>
        <w:t>upsampling</w:t>
      </w:r>
      <w:proofErr w:type="spellEnd"/>
      <w:r w:rsidRPr="00062C86">
        <w:rPr>
          <w:lang w:val="en-US"/>
        </w:rPr>
        <w:t xml:space="preserve">, 16-phase interpolation filters are used. Detailed filter coefficients are provided in </w:t>
      </w:r>
      <w:r w:rsidR="00EB5E0B" w:rsidRPr="00062C86">
        <w:rPr>
          <w:lang w:val="en-US"/>
        </w:rPr>
        <w:t>Table H</w:t>
      </w:r>
      <w:r w:rsidR="00EB5E0B" w:rsidRPr="00062C86">
        <w:noBreakHyphen/>
      </w:r>
      <w:r w:rsidR="00EB5E0B" w:rsidRPr="00062C86">
        <w:rPr>
          <w:lang w:val="en-US"/>
        </w:rPr>
        <w:t xml:space="preserve">1 </w:t>
      </w:r>
      <w:r w:rsidRPr="00062C86">
        <w:rPr>
          <w:lang w:val="en-US"/>
        </w:rPr>
        <w:t>and</w:t>
      </w:r>
      <w:r w:rsidRPr="00062C86">
        <w:t xml:space="preserve"> </w:t>
      </w:r>
      <w:r w:rsidR="00EB5E0B" w:rsidRPr="00062C86">
        <w:rPr>
          <w:lang w:val="en-US"/>
        </w:rPr>
        <w:t>Table H</w:t>
      </w:r>
      <w:r w:rsidR="00EB5E0B" w:rsidRPr="00062C86">
        <w:noBreakHyphen/>
      </w:r>
      <w:r w:rsidR="00EB5E0B" w:rsidRPr="00062C86">
        <w:rPr>
          <w:lang w:val="en-US"/>
        </w:rPr>
        <w:t xml:space="preserve">2 </w:t>
      </w:r>
      <w:r w:rsidR="00B660F6" w:rsidRPr="00062C86">
        <w:rPr>
          <w:lang w:val="en-US"/>
        </w:rPr>
        <w:t xml:space="preserve">in </w:t>
      </w:r>
      <w:r w:rsidR="00BB78D9" w:rsidRPr="00062C86">
        <w:rPr>
          <w:lang w:val="en-US"/>
        </w:rPr>
        <w:fldChar w:fldCharType="begin"/>
      </w:r>
      <w:r w:rsidR="00B660F6" w:rsidRPr="00062C86">
        <w:rPr>
          <w:lang w:val="en-US"/>
        </w:rPr>
        <w:instrText xml:space="preserve"> REF _Ref366782110 \r \h </w:instrText>
      </w:r>
      <w:r w:rsidR="00062C86">
        <w:rPr>
          <w:lang w:val="en-US"/>
        </w:rPr>
        <w:instrText xml:space="preserve"> \* MERGEFORMAT </w:instrText>
      </w:r>
      <w:r w:rsidR="00BB78D9" w:rsidRPr="00062C86">
        <w:rPr>
          <w:lang w:val="en-US"/>
        </w:rPr>
      </w:r>
      <w:r w:rsidR="00BB78D9" w:rsidRPr="00062C86">
        <w:rPr>
          <w:lang w:val="en-US"/>
        </w:rPr>
        <w:fldChar w:fldCharType="separate"/>
      </w:r>
      <w:r w:rsidR="00D14013">
        <w:rPr>
          <w:lang w:val="en-US"/>
        </w:rPr>
        <w:t>[1]</w:t>
      </w:r>
      <w:r w:rsidR="00BB78D9" w:rsidRPr="00062C86">
        <w:rPr>
          <w:lang w:val="en-US"/>
        </w:rPr>
        <w:fldChar w:fldCharType="end"/>
      </w:r>
      <w:r w:rsidRPr="00062C86">
        <w:rPr>
          <w:lang w:val="en-US"/>
        </w:rPr>
        <w:t xml:space="preserve">, for </w:t>
      </w:r>
      <w:proofErr w:type="spellStart"/>
      <w:r w:rsidRPr="00062C86">
        <w:rPr>
          <w:lang w:val="en-US"/>
        </w:rPr>
        <w:t>luma</w:t>
      </w:r>
      <w:proofErr w:type="spellEnd"/>
      <w:r w:rsidRPr="00062C86">
        <w:rPr>
          <w:lang w:val="en-US"/>
        </w:rPr>
        <w:t xml:space="preserve"> and for chroma, respectively.</w:t>
      </w:r>
      <w:r w:rsidR="00B660F6" w:rsidRPr="00062C86">
        <w:rPr>
          <w:lang w:val="en-US"/>
        </w:rPr>
        <w:t xml:space="preserve"> </w:t>
      </w:r>
      <w:r w:rsidR="00EB5E0B" w:rsidRPr="00062C86">
        <w:rPr>
          <w:lang w:val="en-US"/>
        </w:rPr>
        <w:t xml:space="preserve">The </w:t>
      </w:r>
      <w:proofErr w:type="spellStart"/>
      <w:r w:rsidR="00EB5E0B" w:rsidRPr="00062C86">
        <w:rPr>
          <w:lang w:val="en-US"/>
        </w:rPr>
        <w:t>upsampling</w:t>
      </w:r>
      <w:proofErr w:type="spellEnd"/>
      <w:r w:rsidR="00EB5E0B" w:rsidRPr="00062C86">
        <w:rPr>
          <w:lang w:val="en-US"/>
        </w:rPr>
        <w:t xml:space="preserve"> filter</w:t>
      </w:r>
      <w:r w:rsidR="00066529">
        <w:rPr>
          <w:lang w:val="en-US"/>
        </w:rPr>
        <w:t>s</w:t>
      </w:r>
      <w:r w:rsidR="00EB5E0B" w:rsidRPr="00062C86">
        <w:rPr>
          <w:lang w:val="en-US"/>
        </w:rPr>
        <w:t xml:space="preserve"> are designed to be backward compatible with the filter</w:t>
      </w:r>
      <w:r w:rsidR="00FF6AD9" w:rsidRPr="00062C86">
        <w:rPr>
          <w:lang w:val="en-US"/>
        </w:rPr>
        <w:t>s used</w:t>
      </w:r>
      <w:r w:rsidR="00EB5E0B" w:rsidRPr="00062C86">
        <w:rPr>
          <w:lang w:val="en-US"/>
        </w:rPr>
        <w:t xml:space="preserve"> for motion compensation interpolation process </w:t>
      </w:r>
      <w:r w:rsidR="00FF6AD9" w:rsidRPr="00062C86">
        <w:rPr>
          <w:lang w:val="en-US"/>
        </w:rPr>
        <w:t>in</w:t>
      </w:r>
      <w:r w:rsidR="00EB5E0B" w:rsidRPr="00062C86">
        <w:rPr>
          <w:lang w:val="en-US"/>
        </w:rPr>
        <w:t xml:space="preserve"> HEVC</w:t>
      </w:r>
      <w:r w:rsidR="00D45AF5" w:rsidRPr="00062C86">
        <w:rPr>
          <w:lang w:val="en-US"/>
        </w:rPr>
        <w:t xml:space="preserve">, where 8-tap filters are applied for </w:t>
      </w:r>
      <w:r w:rsidR="009A6ED0">
        <w:rPr>
          <w:lang w:val="en-US"/>
        </w:rPr>
        <w:t xml:space="preserve">the </w:t>
      </w:r>
      <w:proofErr w:type="spellStart"/>
      <w:r w:rsidR="00D45AF5" w:rsidRPr="00062C86">
        <w:rPr>
          <w:lang w:val="en-US"/>
        </w:rPr>
        <w:t>luma</w:t>
      </w:r>
      <w:proofErr w:type="spellEnd"/>
      <w:r w:rsidR="00D45AF5" w:rsidRPr="00062C86">
        <w:rPr>
          <w:lang w:val="en-US"/>
        </w:rPr>
        <w:t xml:space="preserve"> component and 4-tap filters are applied for </w:t>
      </w:r>
      <w:r w:rsidR="009A6ED0">
        <w:rPr>
          <w:lang w:val="en-US"/>
        </w:rPr>
        <w:t xml:space="preserve">the </w:t>
      </w:r>
      <w:r w:rsidR="00D45AF5" w:rsidRPr="00062C86">
        <w:rPr>
          <w:lang w:val="en-US"/>
        </w:rPr>
        <w:t>chroma component</w:t>
      </w:r>
      <w:r w:rsidR="009A6ED0">
        <w:rPr>
          <w:lang w:val="en-US"/>
        </w:rPr>
        <w:t>s</w:t>
      </w:r>
      <w:r w:rsidR="00EB5E0B" w:rsidRPr="00062C86">
        <w:rPr>
          <w:lang w:val="en-US"/>
        </w:rPr>
        <w:t>. The filter</w:t>
      </w:r>
      <w:r w:rsidR="00D45AF5" w:rsidRPr="00062C86">
        <w:rPr>
          <w:lang w:val="en-US"/>
        </w:rPr>
        <w:t>s</w:t>
      </w:r>
      <w:r w:rsidR="00EB5E0B" w:rsidRPr="00062C86">
        <w:rPr>
          <w:lang w:val="en-US"/>
        </w:rPr>
        <w:t xml:space="preserve"> used </w:t>
      </w:r>
      <w:r w:rsidR="00D45AF5" w:rsidRPr="00062C86">
        <w:rPr>
          <w:lang w:val="en-US"/>
        </w:rPr>
        <w:lastRenderedPageBreak/>
        <w:t>in</w:t>
      </w:r>
      <w:r w:rsidR="00EB5E0B" w:rsidRPr="00062C86">
        <w:rPr>
          <w:lang w:val="en-US"/>
        </w:rPr>
        <w:t xml:space="preserve"> </w:t>
      </w:r>
      <w:r w:rsidR="00FF6AD9" w:rsidRPr="00062C86">
        <w:rPr>
          <w:lang w:val="en-US"/>
        </w:rPr>
        <w:t xml:space="preserve">HEVC </w:t>
      </w:r>
      <w:r w:rsidR="00EB5E0B" w:rsidRPr="00062C86">
        <w:rPr>
          <w:lang w:val="en-US"/>
        </w:rPr>
        <w:t xml:space="preserve">motion compensation interpolation process are kept unchanged in </w:t>
      </w:r>
      <w:r w:rsidR="00FF6AD9" w:rsidRPr="00062C86">
        <w:rPr>
          <w:lang w:val="en-US"/>
        </w:rPr>
        <w:t xml:space="preserve">the </w:t>
      </w:r>
      <w:proofErr w:type="spellStart"/>
      <w:r w:rsidR="00EB5E0B" w:rsidRPr="00062C86">
        <w:rPr>
          <w:lang w:val="en-US"/>
        </w:rPr>
        <w:t>upsampling</w:t>
      </w:r>
      <w:proofErr w:type="spellEnd"/>
      <w:r w:rsidR="00EB5E0B" w:rsidRPr="00062C86">
        <w:rPr>
          <w:lang w:val="en-US"/>
        </w:rPr>
        <w:t xml:space="preserve"> process </w:t>
      </w:r>
      <w:r w:rsidR="00FF6AD9" w:rsidRPr="00062C86">
        <w:rPr>
          <w:lang w:val="en-US"/>
        </w:rPr>
        <w:t xml:space="preserve">at the corresponding ½- and ¼-pixel fractional positions, </w:t>
      </w:r>
      <w:r w:rsidR="00EB5E0B" w:rsidRPr="00062C86">
        <w:rPr>
          <w:lang w:val="en-US"/>
        </w:rPr>
        <w:t xml:space="preserve">and new </w:t>
      </w:r>
      <w:r w:rsidR="005432B5" w:rsidRPr="00062C86">
        <w:rPr>
          <w:lang w:val="en-US"/>
        </w:rPr>
        <w:t xml:space="preserve">filter </w:t>
      </w:r>
      <w:r w:rsidR="00EB5E0B" w:rsidRPr="00062C86">
        <w:rPr>
          <w:lang w:val="en-US"/>
        </w:rPr>
        <w:t xml:space="preserve">coefficients are added for </w:t>
      </w:r>
      <w:r w:rsidR="00D45AF5" w:rsidRPr="00062C86">
        <w:rPr>
          <w:lang w:val="en-US"/>
        </w:rPr>
        <w:t xml:space="preserve">the </w:t>
      </w:r>
      <w:r w:rsidR="00EB5E0B" w:rsidRPr="00062C86">
        <w:rPr>
          <w:lang w:val="en-US"/>
        </w:rPr>
        <w:t>new phases</w:t>
      </w:r>
      <w:r w:rsidR="005432B5" w:rsidRPr="00062C86">
        <w:rPr>
          <w:lang w:val="en-US"/>
        </w:rPr>
        <w:t xml:space="preserve"> that do not exist in the HEVC motion compensation interpolation process</w:t>
      </w:r>
      <w:r w:rsidR="00EB5E0B" w:rsidRPr="00062C86">
        <w:rPr>
          <w:lang w:val="en-US"/>
        </w:rPr>
        <w:t>.</w:t>
      </w:r>
      <w:r w:rsidRPr="00062C86">
        <w:rPr>
          <w:lang w:val="en-US"/>
        </w:rPr>
        <w:t xml:space="preserve"> </w:t>
      </w:r>
      <w:r w:rsidR="00066529">
        <w:rPr>
          <w:lang w:val="en-US"/>
        </w:rPr>
        <w:t>By defining a</w:t>
      </w:r>
      <w:r w:rsidR="009E6F50">
        <w:rPr>
          <w:lang w:val="en-US"/>
        </w:rPr>
        <w:t xml:space="preserve"> full set of </w:t>
      </w:r>
      <w:r w:rsidR="009E6F50" w:rsidRPr="00062C86">
        <w:rPr>
          <w:lang w:val="en-US"/>
        </w:rPr>
        <w:t>16-phase interpolati</w:t>
      </w:r>
      <w:r w:rsidR="009E6F50">
        <w:rPr>
          <w:lang w:val="en-US"/>
        </w:rPr>
        <w:t xml:space="preserve">on filters, </w:t>
      </w:r>
      <w:r w:rsidR="00066529">
        <w:rPr>
          <w:lang w:val="en-US"/>
        </w:rPr>
        <w:t xml:space="preserve">SHVC </w:t>
      </w:r>
      <w:r w:rsidR="009E6F50">
        <w:rPr>
          <w:lang w:val="en-US"/>
        </w:rPr>
        <w:t xml:space="preserve">is able to </w:t>
      </w:r>
      <w:r w:rsidRPr="00062C86">
        <w:rPr>
          <w:lang w:val="en-US"/>
        </w:rPr>
        <w:t xml:space="preserve">support </w:t>
      </w:r>
      <w:r w:rsidR="008A4F6A">
        <w:rPr>
          <w:lang w:val="en-US"/>
        </w:rPr>
        <w:t>arbitrary</w:t>
      </w:r>
      <w:r w:rsidRPr="00062C86">
        <w:rPr>
          <w:lang w:val="en-US"/>
        </w:rPr>
        <w:t xml:space="preserve"> spatial</w:t>
      </w:r>
      <w:r w:rsidR="008A4F6A">
        <w:rPr>
          <w:lang w:val="en-US"/>
        </w:rPr>
        <w:t xml:space="preserve"> ratio</w:t>
      </w:r>
      <w:r w:rsidR="00066529">
        <w:rPr>
          <w:lang w:val="en-US"/>
        </w:rPr>
        <w:t>s</w:t>
      </w:r>
      <w:r w:rsidRPr="00062C86">
        <w:rPr>
          <w:lang w:val="en-US"/>
        </w:rPr>
        <w:t xml:space="preserve"> </w:t>
      </w:r>
      <w:r w:rsidR="009E6F50">
        <w:rPr>
          <w:lang w:val="en-US"/>
        </w:rPr>
        <w:t>between two layers.</w:t>
      </w:r>
    </w:p>
    <w:p w14:paraId="39916461" w14:textId="1127F03B" w:rsidR="00056E14" w:rsidRDefault="00593820" w:rsidP="003B4D5F">
      <w:r w:rsidRPr="00062C86">
        <w:rPr>
          <w:lang w:val="en-US"/>
        </w:rPr>
        <w:t xml:space="preserve">In actual implementation, the 16x interpolation is not performed for every sample; instead, only those samples in the 16x picture that will be kept after decimation are interpolated. To generate a sample located </w:t>
      </w:r>
      <w:r w:rsidR="005432B5" w:rsidRPr="00062C86">
        <w:rPr>
          <w:lang w:val="en-US"/>
        </w:rPr>
        <w:t xml:space="preserve">at </w:t>
      </w:r>
      <w:r w:rsidRPr="00062C86">
        <w:rPr>
          <w:lang w:val="en-US"/>
        </w:rPr>
        <w:t>(</w:t>
      </w:r>
      <w:r w:rsidRPr="00062C86">
        <w:rPr>
          <w:i/>
          <w:lang w:val="en-US"/>
        </w:rPr>
        <w:t>x, y</w:t>
      </w:r>
      <w:r w:rsidRPr="00062C86">
        <w:rPr>
          <w:lang w:val="en-US"/>
        </w:rPr>
        <w:t>)</w:t>
      </w:r>
      <w:r w:rsidRPr="00062C86" w:rsidDel="003B4D7E">
        <w:rPr>
          <w:lang w:val="en-US"/>
        </w:rPr>
        <w:t xml:space="preserve"> </w:t>
      </w:r>
      <w:r w:rsidRPr="00062C86">
        <w:rPr>
          <w:lang w:val="en-US"/>
        </w:rPr>
        <w:t xml:space="preserve">in the enhancement layer picture, </w:t>
      </w:r>
      <w:r w:rsidR="003F0273">
        <w:rPr>
          <w:lang w:val="en-US"/>
        </w:rPr>
        <w:t xml:space="preserve">first </w:t>
      </w:r>
      <w:r w:rsidRPr="00062C86">
        <w:rPr>
          <w:lang w:val="en-US"/>
        </w:rPr>
        <w:t xml:space="preserve">its </w:t>
      </w:r>
      <w:r w:rsidR="008E16AD">
        <w:rPr>
          <w:lang w:val="en-US"/>
        </w:rPr>
        <w:t>collocated</w:t>
      </w:r>
      <w:r w:rsidR="008E16AD" w:rsidRPr="00062C86">
        <w:rPr>
          <w:lang w:val="en-US"/>
        </w:rPr>
        <w:t xml:space="preserve"> </w:t>
      </w:r>
      <w:r w:rsidRPr="00062C86">
        <w:rPr>
          <w:lang w:val="en-US"/>
        </w:rPr>
        <w:t>position (</w:t>
      </w:r>
      <w:r w:rsidRPr="00062C86">
        <w:rPr>
          <w:i/>
          <w:lang w:val="en-US"/>
        </w:rPr>
        <w:t>x</w:t>
      </w:r>
      <w:r w:rsidRPr="00062C86">
        <w:rPr>
          <w:vertAlign w:val="subscript"/>
          <w:lang w:val="en-US"/>
        </w:rPr>
        <w:t>16</w:t>
      </w:r>
      <w:r w:rsidRPr="00062C86">
        <w:rPr>
          <w:i/>
          <w:lang w:val="en-US"/>
        </w:rPr>
        <w:t>, y</w:t>
      </w:r>
      <w:r w:rsidRPr="00062C86">
        <w:rPr>
          <w:vertAlign w:val="subscript"/>
          <w:lang w:val="en-US"/>
        </w:rPr>
        <w:t>16</w:t>
      </w:r>
      <w:r w:rsidRPr="00062C86">
        <w:rPr>
          <w:lang w:val="en-US"/>
        </w:rPr>
        <w:t>) in the virtual 16x picture before decimation is found by using the method specified in</w:t>
      </w:r>
      <w:r w:rsidR="005432B5" w:rsidRPr="00062C86">
        <w:rPr>
          <w:lang w:val="en-US"/>
        </w:rPr>
        <w:t xml:space="preserve"> </w:t>
      </w:r>
      <w:r w:rsidR="00056C7D" w:rsidRPr="00062C86">
        <w:rPr>
          <w:lang w:val="en-US"/>
        </w:rPr>
        <w:t>sub-clause H.</w:t>
      </w:r>
      <w:r w:rsidR="003B4D5F" w:rsidRPr="00062C86">
        <w:rPr>
          <w:lang w:val="en-US"/>
        </w:rPr>
        <w:t>8.</w:t>
      </w:r>
      <w:r w:rsidR="003B4D5F">
        <w:rPr>
          <w:lang w:val="en-US"/>
        </w:rPr>
        <w:t>1</w:t>
      </w:r>
      <w:r w:rsidR="003B4D5F" w:rsidRPr="00062C86">
        <w:rPr>
          <w:lang w:val="en-US"/>
        </w:rPr>
        <w:t>.</w:t>
      </w:r>
      <w:r w:rsidR="003B4D5F">
        <w:rPr>
          <w:lang w:val="en-US"/>
        </w:rPr>
        <w:t>3</w:t>
      </w:r>
      <w:r w:rsidR="003B4D5F" w:rsidRPr="00062C86">
        <w:rPr>
          <w:lang w:val="en-US"/>
        </w:rPr>
        <w:t>.</w:t>
      </w:r>
      <w:r w:rsidR="003B4D5F">
        <w:rPr>
          <w:lang w:val="en-US"/>
        </w:rPr>
        <w:t>1.3</w:t>
      </w:r>
      <w:r w:rsidR="00056C7D" w:rsidRPr="00062C86">
        <w:rPr>
          <w:lang w:val="en-US"/>
        </w:rPr>
        <w:t xml:space="preserve"> in </w:t>
      </w:r>
      <w:r w:rsidR="00BB78D9" w:rsidRPr="00062C86">
        <w:rPr>
          <w:lang w:val="en-US"/>
        </w:rPr>
        <w:fldChar w:fldCharType="begin"/>
      </w:r>
      <w:r w:rsidR="00056C7D" w:rsidRPr="00062C86">
        <w:rPr>
          <w:lang w:val="en-US"/>
        </w:rPr>
        <w:instrText xml:space="preserve"> REF _Ref366782110 \r \h </w:instrText>
      </w:r>
      <w:r w:rsidR="00062C86">
        <w:rPr>
          <w:lang w:val="en-US"/>
        </w:rPr>
        <w:instrText xml:space="preserve"> \* MERGEFORMAT </w:instrText>
      </w:r>
      <w:r w:rsidR="00BB78D9" w:rsidRPr="00062C86">
        <w:rPr>
          <w:lang w:val="en-US"/>
        </w:rPr>
      </w:r>
      <w:r w:rsidR="00BB78D9" w:rsidRPr="00062C86">
        <w:rPr>
          <w:lang w:val="en-US"/>
        </w:rPr>
        <w:fldChar w:fldCharType="separate"/>
      </w:r>
      <w:r w:rsidR="00D14013">
        <w:rPr>
          <w:lang w:val="en-US"/>
        </w:rPr>
        <w:t>[1]</w:t>
      </w:r>
      <w:r w:rsidR="00BB78D9" w:rsidRPr="00062C86">
        <w:rPr>
          <w:lang w:val="en-US"/>
        </w:rPr>
        <w:fldChar w:fldCharType="end"/>
      </w:r>
      <w:r w:rsidRPr="00062C86">
        <w:t xml:space="preserve">. Then, the sample value at </w:t>
      </w:r>
      <w:r w:rsidRPr="00062C86">
        <w:rPr>
          <w:lang w:val="en-US"/>
        </w:rPr>
        <w:t>(</w:t>
      </w:r>
      <w:r w:rsidRPr="00062C86">
        <w:rPr>
          <w:i/>
          <w:lang w:val="en-US"/>
        </w:rPr>
        <w:t>x</w:t>
      </w:r>
      <w:r w:rsidRPr="00062C86">
        <w:rPr>
          <w:vertAlign w:val="subscript"/>
          <w:lang w:val="en-US"/>
        </w:rPr>
        <w:t>16</w:t>
      </w:r>
      <w:r w:rsidRPr="00062C86">
        <w:rPr>
          <w:i/>
          <w:lang w:val="en-US"/>
        </w:rPr>
        <w:t>, y</w:t>
      </w:r>
      <w:r w:rsidRPr="00062C86">
        <w:rPr>
          <w:vertAlign w:val="subscript"/>
          <w:lang w:val="en-US"/>
        </w:rPr>
        <w:t>16</w:t>
      </w:r>
      <w:r w:rsidRPr="00062C86">
        <w:rPr>
          <w:lang w:val="en-US"/>
        </w:rPr>
        <w:t xml:space="preserve">) is interpolated by applying the appropriate phase filter to the support region </w:t>
      </w:r>
      <w:r w:rsidR="005432B5" w:rsidRPr="00062C86">
        <w:rPr>
          <w:lang w:val="en-US"/>
        </w:rPr>
        <w:t xml:space="preserve">in </w:t>
      </w:r>
      <w:r w:rsidRPr="00062C86">
        <w:rPr>
          <w:lang w:val="en-US"/>
        </w:rPr>
        <w:t xml:space="preserve">the </w:t>
      </w:r>
      <w:r w:rsidR="005432B5" w:rsidRPr="00062C86">
        <w:rPr>
          <w:lang w:val="en-US"/>
        </w:rPr>
        <w:t xml:space="preserve">reference </w:t>
      </w:r>
      <w:r w:rsidRPr="00062C86">
        <w:rPr>
          <w:lang w:val="en-US"/>
        </w:rPr>
        <w:t xml:space="preserve">layer reconstructed picture. The process to </w:t>
      </w:r>
      <w:r w:rsidRPr="00062C86">
        <w:t xml:space="preserve">determine the </w:t>
      </w:r>
      <w:r w:rsidR="005432B5" w:rsidRPr="00062C86">
        <w:t xml:space="preserve">reference </w:t>
      </w:r>
      <w:r w:rsidRPr="00062C86">
        <w:t>layer support region</w:t>
      </w:r>
      <w:r w:rsidRPr="00062C86">
        <w:rPr>
          <w:lang w:val="en-US"/>
        </w:rPr>
        <w:t xml:space="preserve"> </w:t>
      </w:r>
      <w:r w:rsidRPr="00062C86">
        <w:t>and the appropriate phase filters are specified in</w:t>
      </w:r>
      <w:r w:rsidRPr="00062C86">
        <w:rPr>
          <w:lang w:val="en-US"/>
        </w:rPr>
        <w:t xml:space="preserve"> </w:t>
      </w:r>
      <w:r w:rsidR="00056C7D" w:rsidRPr="00062C86">
        <w:rPr>
          <w:lang w:val="en-US"/>
        </w:rPr>
        <w:t>sub-clause H.8.</w:t>
      </w:r>
      <w:r w:rsidR="003B4D5F">
        <w:rPr>
          <w:lang w:val="en-US"/>
        </w:rPr>
        <w:t>1.3</w:t>
      </w:r>
      <w:r w:rsidR="00056C7D" w:rsidRPr="00062C86">
        <w:rPr>
          <w:lang w:val="en-US"/>
        </w:rPr>
        <w:t>.1.</w:t>
      </w:r>
      <w:r w:rsidR="003B4D5F">
        <w:rPr>
          <w:lang w:val="en-US"/>
        </w:rPr>
        <w:t>1</w:t>
      </w:r>
      <w:r w:rsidR="003B4D5F" w:rsidRPr="00062C86">
        <w:rPr>
          <w:lang w:val="en-US"/>
        </w:rPr>
        <w:t xml:space="preserve"> </w:t>
      </w:r>
      <w:r w:rsidRPr="00062C86">
        <w:t xml:space="preserve">and </w:t>
      </w:r>
      <w:r w:rsidR="00056C7D" w:rsidRPr="00062C86">
        <w:rPr>
          <w:lang w:val="en-US"/>
        </w:rPr>
        <w:t>H.8.</w:t>
      </w:r>
      <w:r w:rsidR="003B4D5F">
        <w:rPr>
          <w:lang w:val="en-US"/>
        </w:rPr>
        <w:t>1.3</w:t>
      </w:r>
      <w:r w:rsidR="00056C7D" w:rsidRPr="00062C86">
        <w:rPr>
          <w:lang w:val="en-US"/>
        </w:rPr>
        <w:t>.1.</w:t>
      </w:r>
      <w:r w:rsidR="003B4D5F">
        <w:rPr>
          <w:lang w:val="en-US"/>
        </w:rPr>
        <w:t>2</w:t>
      </w:r>
      <w:r w:rsidR="003B4D5F" w:rsidRPr="00062C86">
        <w:rPr>
          <w:lang w:val="en-US"/>
        </w:rPr>
        <w:t xml:space="preserve"> </w:t>
      </w:r>
      <w:r w:rsidR="00056C7D" w:rsidRPr="00062C86">
        <w:rPr>
          <w:lang w:val="en-US"/>
        </w:rPr>
        <w:t xml:space="preserve">in </w:t>
      </w:r>
      <w:r w:rsidR="00BB78D9" w:rsidRPr="00062C86">
        <w:rPr>
          <w:lang w:val="en-US"/>
        </w:rPr>
        <w:fldChar w:fldCharType="begin"/>
      </w:r>
      <w:r w:rsidR="00056C7D" w:rsidRPr="00062C86">
        <w:rPr>
          <w:lang w:val="en-US"/>
        </w:rPr>
        <w:instrText xml:space="preserve"> REF _Ref366782110 \r \h </w:instrText>
      </w:r>
      <w:r w:rsidR="00062C86">
        <w:rPr>
          <w:lang w:val="en-US"/>
        </w:rPr>
        <w:instrText xml:space="preserve"> \* MERGEFORMAT </w:instrText>
      </w:r>
      <w:r w:rsidR="00BB78D9" w:rsidRPr="00062C86">
        <w:rPr>
          <w:lang w:val="en-US"/>
        </w:rPr>
      </w:r>
      <w:r w:rsidR="00BB78D9" w:rsidRPr="00062C86">
        <w:rPr>
          <w:lang w:val="en-US"/>
        </w:rPr>
        <w:fldChar w:fldCharType="separate"/>
      </w:r>
      <w:r w:rsidR="00D14013">
        <w:rPr>
          <w:lang w:val="en-US"/>
        </w:rPr>
        <w:t>[1]</w:t>
      </w:r>
      <w:r w:rsidR="00BB78D9" w:rsidRPr="00062C86">
        <w:rPr>
          <w:lang w:val="en-US"/>
        </w:rPr>
        <w:fldChar w:fldCharType="end"/>
      </w:r>
      <w:r w:rsidR="00056C7D" w:rsidRPr="00062C86">
        <w:rPr>
          <w:lang w:val="en-US"/>
        </w:rPr>
        <w:t xml:space="preserve">, </w:t>
      </w:r>
      <w:r w:rsidRPr="00062C86">
        <w:rPr>
          <w:lang w:val="en-US"/>
        </w:rPr>
        <w:t xml:space="preserve">for </w:t>
      </w:r>
      <w:proofErr w:type="spellStart"/>
      <w:r w:rsidRPr="00062C86">
        <w:rPr>
          <w:lang w:val="en-US"/>
        </w:rPr>
        <w:t>luma</w:t>
      </w:r>
      <w:proofErr w:type="spellEnd"/>
      <w:r w:rsidRPr="00062C86">
        <w:rPr>
          <w:lang w:val="en-US"/>
        </w:rPr>
        <w:t xml:space="preserve"> and for chroma, respectively</w:t>
      </w:r>
      <w:r w:rsidR="009A6ED0">
        <w:rPr>
          <w:lang w:val="en-US"/>
        </w:rPr>
        <w:t xml:space="preserve">. </w:t>
      </w:r>
      <w:r w:rsidR="00143908">
        <w:rPr>
          <w:lang w:val="en-US"/>
        </w:rPr>
        <w:t>Same as</w:t>
      </w:r>
      <w:r w:rsidR="003B4D5F">
        <w:rPr>
          <w:lang w:val="en-US"/>
        </w:rPr>
        <w:t xml:space="preserve"> in </w:t>
      </w:r>
      <w:r w:rsidR="00143908">
        <w:rPr>
          <w:lang w:val="en-US"/>
        </w:rPr>
        <w:t xml:space="preserve">the </w:t>
      </w:r>
      <w:r w:rsidR="003B4D5F" w:rsidRPr="00062C86">
        <w:rPr>
          <w:lang w:val="en-US"/>
        </w:rPr>
        <w:t>HEVC motion com</w:t>
      </w:r>
      <w:r w:rsidR="003B4D5F">
        <w:rPr>
          <w:lang w:val="en-US"/>
        </w:rPr>
        <w:t xml:space="preserve">pensation interpolation process, when </w:t>
      </w:r>
      <w:r w:rsidR="003B4D5F">
        <w:t xml:space="preserve">the collocated sample position </w:t>
      </w:r>
      <w:r w:rsidR="00143908">
        <w:t xml:space="preserve">or any of its neighbouring samples used in </w:t>
      </w:r>
      <w:proofErr w:type="spellStart"/>
      <w:r w:rsidR="00143908">
        <w:t>upsampling</w:t>
      </w:r>
      <w:proofErr w:type="spellEnd"/>
      <w:r w:rsidR="00143908">
        <w:t xml:space="preserve"> are</w:t>
      </w:r>
      <w:r w:rsidR="003B4D5F">
        <w:t xml:space="preserve"> located outside </w:t>
      </w:r>
      <w:r w:rsidR="00143908">
        <w:t xml:space="preserve">of </w:t>
      </w:r>
      <w:r w:rsidR="003B4D5F">
        <w:t xml:space="preserve">the reference layer picture, the reference layer picture is padded and the </w:t>
      </w:r>
      <w:proofErr w:type="spellStart"/>
      <w:r w:rsidR="003B4D5F">
        <w:t>upsampling</w:t>
      </w:r>
      <w:proofErr w:type="spellEnd"/>
      <w:r w:rsidR="003B4D5F">
        <w:t xml:space="preserve"> interpolation process is applied to the padded samples.</w:t>
      </w:r>
    </w:p>
    <w:p w14:paraId="19C4B714" w14:textId="7A1AABFD" w:rsidR="00143908" w:rsidRDefault="00BC6757" w:rsidP="008A4F6A">
      <w:r>
        <w:t>As mentioned in section</w:t>
      </w:r>
      <w:r w:rsidR="00832798">
        <w:t xml:space="preserve"> </w:t>
      </w:r>
      <w:r w:rsidR="00832798">
        <w:fldChar w:fldCharType="begin"/>
      </w:r>
      <w:r w:rsidR="00832798">
        <w:instrText xml:space="preserve"> REF _Ref373250598 \r \h </w:instrText>
      </w:r>
      <w:r w:rsidR="00832798">
        <w:fldChar w:fldCharType="separate"/>
      </w:r>
      <w:r w:rsidR="00832798">
        <w:t>2.3.1</w:t>
      </w:r>
      <w:r w:rsidR="00832798">
        <w:fldChar w:fldCharType="end"/>
      </w:r>
      <w:r w:rsidR="00832798">
        <w:t xml:space="preserve">, </w:t>
      </w:r>
      <w:r w:rsidR="00143908">
        <w:t xml:space="preserve">when non-default </w:t>
      </w:r>
      <w:proofErr w:type="spellStart"/>
      <w:r w:rsidR="00143908">
        <w:t>downsampling</w:t>
      </w:r>
      <w:proofErr w:type="spellEnd"/>
      <w:r w:rsidR="00143908">
        <w:t xml:space="preserve"> process is used, </w:t>
      </w:r>
      <w:r w:rsidR="008A214E">
        <w:t>additional phase offsets</w:t>
      </w:r>
      <w:r w:rsidR="00832798">
        <w:t xml:space="preserve"> </w:t>
      </w:r>
      <w:r w:rsidR="008A214E">
        <w:t xml:space="preserve">are </w:t>
      </w:r>
      <w:r w:rsidR="00810AFC">
        <w:t>signal</w:t>
      </w:r>
      <w:r w:rsidR="00C9481B">
        <w:t>l</w:t>
      </w:r>
      <w:r w:rsidR="00810AFC">
        <w:t>ed</w:t>
      </w:r>
      <w:r w:rsidR="00832798">
        <w:t xml:space="preserve"> </w:t>
      </w:r>
      <w:r w:rsidR="007C2585">
        <w:t xml:space="preserve">in </w:t>
      </w:r>
      <w:r w:rsidR="001B7489">
        <w:t xml:space="preserve">the </w:t>
      </w:r>
      <w:proofErr w:type="spellStart"/>
      <w:r w:rsidR="007C2585">
        <w:t>bitstream</w:t>
      </w:r>
      <w:proofErr w:type="spellEnd"/>
      <w:r w:rsidR="007C2585">
        <w:t xml:space="preserve"> </w:t>
      </w:r>
      <w:r w:rsidR="00832798">
        <w:t xml:space="preserve">to </w:t>
      </w:r>
      <w:r w:rsidR="00CA5612">
        <w:t>specify</w:t>
      </w:r>
      <w:r w:rsidR="00832798">
        <w:t xml:space="preserve"> the </w:t>
      </w:r>
      <w:r w:rsidR="00954EE6">
        <w:t>sample grid</w:t>
      </w:r>
      <w:r w:rsidR="0012224C">
        <w:t xml:space="preserve"> alignment between an</w:t>
      </w:r>
      <w:r w:rsidR="0012224C" w:rsidRPr="00062C86">
        <w:t xml:space="preserve"> enhancement layer and </w:t>
      </w:r>
      <w:r w:rsidR="0012224C">
        <w:t>its reference</w:t>
      </w:r>
      <w:r w:rsidR="0012224C" w:rsidRPr="00062C86">
        <w:t xml:space="preserve"> layer</w:t>
      </w:r>
      <w:r w:rsidR="00810AFC">
        <w:t xml:space="preserve"> </w:t>
      </w:r>
      <w:r w:rsidR="009A6ED0">
        <w:t xml:space="preserve">such that the </w:t>
      </w:r>
      <w:r w:rsidR="007C2585">
        <w:t xml:space="preserve">reference layer sample location (phase) derivation process used in </w:t>
      </w:r>
      <w:proofErr w:type="spellStart"/>
      <w:r w:rsidR="007C2585">
        <w:t>upsampling</w:t>
      </w:r>
      <w:proofErr w:type="spellEnd"/>
      <w:r w:rsidR="007C2585">
        <w:t xml:space="preserve"> </w:t>
      </w:r>
      <w:r w:rsidR="009A6ED0">
        <w:t xml:space="preserve">can be matched with that used in </w:t>
      </w:r>
      <w:proofErr w:type="spellStart"/>
      <w:r w:rsidR="009A6ED0">
        <w:t>downsampling</w:t>
      </w:r>
      <w:proofErr w:type="spellEnd"/>
      <w:r w:rsidR="007C2585">
        <w:t>.</w:t>
      </w:r>
      <w:r w:rsidR="00B34337">
        <w:t xml:space="preserve"> In SHVC specification, four </w:t>
      </w:r>
      <w:r w:rsidR="008F430E">
        <w:t xml:space="preserve">syntax elements, </w:t>
      </w:r>
      <w:proofErr w:type="spellStart"/>
      <w:r w:rsidR="008F430E" w:rsidRPr="003F7194">
        <w:rPr>
          <w:i/>
        </w:rPr>
        <w:t>phase_hor_luma</w:t>
      </w:r>
      <w:proofErr w:type="spellEnd"/>
      <w:r w:rsidR="008F430E">
        <w:t xml:space="preserve">, </w:t>
      </w:r>
      <w:proofErr w:type="spellStart"/>
      <w:r w:rsidR="008F430E" w:rsidRPr="003F7194">
        <w:rPr>
          <w:i/>
        </w:rPr>
        <w:t>phase_ver_luma</w:t>
      </w:r>
      <w:proofErr w:type="spellEnd"/>
      <w:r w:rsidR="008F430E">
        <w:t>,</w:t>
      </w:r>
      <w:r w:rsidR="008F430E" w:rsidRPr="008F430E">
        <w:t xml:space="preserve"> </w:t>
      </w:r>
      <w:proofErr w:type="spellStart"/>
      <w:r w:rsidR="008F430E" w:rsidRPr="003F7194">
        <w:rPr>
          <w:i/>
        </w:rPr>
        <w:t>phase_hor</w:t>
      </w:r>
      <w:proofErr w:type="spellEnd"/>
      <w:r w:rsidR="008F430E" w:rsidRPr="003F7194">
        <w:rPr>
          <w:rFonts w:eastAsiaTheme="minorEastAsia"/>
          <w:i/>
          <w:lang w:val="en-US" w:eastAsia="zh-CN"/>
        </w:rPr>
        <w:t>_</w:t>
      </w:r>
      <w:proofErr w:type="spellStart"/>
      <w:r w:rsidR="008F430E" w:rsidRPr="003F7194">
        <w:rPr>
          <w:rFonts w:eastAsiaTheme="minorEastAsia"/>
          <w:i/>
          <w:lang w:val="en-US" w:eastAsia="zh-CN"/>
        </w:rPr>
        <w:t>chroma</w:t>
      </w:r>
      <w:proofErr w:type="spellEnd"/>
      <w:r w:rsidR="008F430E">
        <w:rPr>
          <w:rFonts w:eastAsiaTheme="minorEastAsia"/>
          <w:lang w:val="en-US" w:eastAsia="zh-CN"/>
        </w:rPr>
        <w:t xml:space="preserve"> and </w:t>
      </w:r>
      <w:proofErr w:type="spellStart"/>
      <w:r w:rsidR="008F430E" w:rsidRPr="003F7194">
        <w:rPr>
          <w:i/>
        </w:rPr>
        <w:t>phase_ver_chroma</w:t>
      </w:r>
      <w:proofErr w:type="spellEnd"/>
      <w:r w:rsidR="008F430E">
        <w:t>,</w:t>
      </w:r>
      <w:r w:rsidR="008F430E" w:rsidRPr="008F430E">
        <w:t xml:space="preserve"> </w:t>
      </w:r>
      <w:r w:rsidR="00B34337">
        <w:t xml:space="preserve">are </w:t>
      </w:r>
      <w:r w:rsidR="0057182F">
        <w:t>used</w:t>
      </w:r>
      <w:r w:rsidR="008F430E">
        <w:t xml:space="preserve"> to specify the </w:t>
      </w:r>
      <w:proofErr w:type="spellStart"/>
      <w:r w:rsidR="0057182F">
        <w:t>luma</w:t>
      </w:r>
      <w:proofErr w:type="spellEnd"/>
      <w:r w:rsidR="0057182F">
        <w:t xml:space="preserve"> phase offset in </w:t>
      </w:r>
      <w:r w:rsidR="00143908">
        <w:t xml:space="preserve">the </w:t>
      </w:r>
      <w:r w:rsidR="0057182F">
        <w:t>horizontal direction</w:t>
      </w:r>
      <w:r w:rsidR="008F430E">
        <w:t xml:space="preserve">, </w:t>
      </w:r>
      <w:proofErr w:type="spellStart"/>
      <w:r w:rsidR="0057182F">
        <w:t>luma</w:t>
      </w:r>
      <w:proofErr w:type="spellEnd"/>
      <w:r w:rsidR="0057182F">
        <w:t xml:space="preserve"> phase offset in </w:t>
      </w:r>
      <w:r w:rsidR="00143908">
        <w:t xml:space="preserve">the </w:t>
      </w:r>
      <w:r w:rsidR="0057182F">
        <w:t xml:space="preserve">vertical direction, chroma phase offset in </w:t>
      </w:r>
      <w:r w:rsidR="00143908">
        <w:t xml:space="preserve">the </w:t>
      </w:r>
      <w:r w:rsidR="0057182F">
        <w:t>horizontal direction and chroma phase offset in</w:t>
      </w:r>
      <w:r w:rsidR="00143908">
        <w:t xml:space="preserve"> the</w:t>
      </w:r>
      <w:r w:rsidR="0057182F">
        <w:t xml:space="preserve"> vertical direction, respectively</w:t>
      </w:r>
      <w:r w:rsidR="00B34337">
        <w:t xml:space="preserve">. </w:t>
      </w:r>
    </w:p>
    <w:p w14:paraId="64296D9B" w14:textId="4263FCBD" w:rsidR="003F7194" w:rsidRDefault="0082620C" w:rsidP="003F7194">
      <w:pPr>
        <w:pStyle w:val="3N"/>
      </w:pPr>
      <w:r>
        <w:t>One of the</w:t>
      </w:r>
      <w:r w:rsidR="003F7194">
        <w:t xml:space="preserve"> key </w:t>
      </w:r>
      <w:proofErr w:type="gramStart"/>
      <w:r w:rsidR="003F7194">
        <w:t>operation</w:t>
      </w:r>
      <w:proofErr w:type="gramEnd"/>
      <w:r w:rsidR="003F7194">
        <w:t xml:space="preserve"> in </w:t>
      </w:r>
      <w:proofErr w:type="spellStart"/>
      <w:r w:rsidR="003F7194">
        <w:t>upsampling</w:t>
      </w:r>
      <w:proofErr w:type="spellEnd"/>
      <w:r w:rsidR="003F7194">
        <w:t xml:space="preserve"> process is finding the </w:t>
      </w:r>
      <w:r w:rsidR="003F7194">
        <w:rPr>
          <w:lang w:val="en-US"/>
        </w:rPr>
        <w:t>collocated</w:t>
      </w:r>
      <w:r w:rsidR="003F7194" w:rsidRPr="00062C86">
        <w:rPr>
          <w:lang w:val="en-US"/>
        </w:rPr>
        <w:t xml:space="preserve"> position</w:t>
      </w:r>
      <w:r w:rsidR="003F7194">
        <w:t xml:space="preserve"> in the reference layer </w:t>
      </w:r>
      <w:r w:rsidR="003F7194" w:rsidRPr="00062C86">
        <w:rPr>
          <w:lang w:val="en-US"/>
        </w:rPr>
        <w:t>picture</w:t>
      </w:r>
      <w:r w:rsidR="003F7194">
        <w:t xml:space="preserve">. </w:t>
      </w:r>
      <w:r w:rsidR="00417578">
        <w:t>In SHVC, g</w:t>
      </w:r>
      <w:r w:rsidR="003F7194">
        <w:t>iven the location of a sample (</w:t>
      </w:r>
      <w:proofErr w:type="spellStart"/>
      <w:r w:rsidR="003F7194">
        <w:t>luma</w:t>
      </w:r>
      <w:proofErr w:type="spellEnd"/>
      <w:r w:rsidR="003F7194">
        <w:t xml:space="preserve"> or </w:t>
      </w:r>
      <w:proofErr w:type="spellStart"/>
      <w:r w:rsidR="003F7194">
        <w:t>choma</w:t>
      </w:r>
      <w:proofErr w:type="spellEnd"/>
      <w:r w:rsidR="003F7194">
        <w:t>) in the EL picture, (</w:t>
      </w:r>
      <w:proofErr w:type="spellStart"/>
      <w:r w:rsidR="003F7194" w:rsidRPr="009C2677">
        <w:rPr>
          <w:i/>
        </w:rPr>
        <w:t>x</w:t>
      </w:r>
      <w:r w:rsidR="003F7194" w:rsidRPr="00F51FF0">
        <w:rPr>
          <w:i/>
          <w:sz w:val="18"/>
          <w:vertAlign w:val="subscript"/>
        </w:rPr>
        <w:t>EL</w:t>
      </w:r>
      <w:proofErr w:type="spellEnd"/>
      <w:r w:rsidR="003F7194">
        <w:t xml:space="preserve">, </w:t>
      </w:r>
      <w:proofErr w:type="spellStart"/>
      <w:proofErr w:type="gramStart"/>
      <w:r w:rsidR="003F7194">
        <w:rPr>
          <w:i/>
        </w:rPr>
        <w:t>y</w:t>
      </w:r>
      <w:r w:rsidR="003F7194" w:rsidRPr="00F51FF0">
        <w:rPr>
          <w:i/>
          <w:sz w:val="18"/>
          <w:vertAlign w:val="subscript"/>
        </w:rPr>
        <w:t>EL</w:t>
      </w:r>
      <w:proofErr w:type="spellEnd"/>
      <w:proofErr w:type="gramEnd"/>
      <w:r w:rsidR="003F7194">
        <w:t>), the collocated RL sample location (</w:t>
      </w:r>
      <w:r w:rsidR="003F7194" w:rsidRPr="005475CA">
        <w:rPr>
          <w:i/>
        </w:rPr>
        <w:t>x16</w:t>
      </w:r>
      <w:r w:rsidR="003F7194">
        <w:rPr>
          <w:i/>
          <w:vertAlign w:val="subscript"/>
        </w:rPr>
        <w:t>R</w:t>
      </w:r>
      <w:r w:rsidR="003F7194" w:rsidRPr="005475CA">
        <w:rPr>
          <w:i/>
          <w:vertAlign w:val="subscript"/>
        </w:rPr>
        <w:t>L</w:t>
      </w:r>
      <w:r w:rsidR="00417578">
        <w:t>,</w:t>
      </w:r>
      <w:r w:rsidR="00417578">
        <w:rPr>
          <w:lang w:val="en-US"/>
        </w:rPr>
        <w:t> </w:t>
      </w:r>
      <w:r w:rsidR="003F7194">
        <w:rPr>
          <w:i/>
        </w:rPr>
        <w:t>y</w:t>
      </w:r>
      <w:r w:rsidR="003F7194" w:rsidRPr="005475CA">
        <w:rPr>
          <w:i/>
        </w:rPr>
        <w:t>16</w:t>
      </w:r>
      <w:r w:rsidR="003F7194">
        <w:rPr>
          <w:i/>
          <w:vertAlign w:val="subscript"/>
        </w:rPr>
        <w:t>R</w:t>
      </w:r>
      <w:r w:rsidR="003F7194" w:rsidRPr="005475CA">
        <w:rPr>
          <w:i/>
          <w:vertAlign w:val="subscript"/>
        </w:rPr>
        <w:t>L</w:t>
      </w:r>
      <w:r w:rsidR="003F7194">
        <w:t xml:space="preserve">), in units of 1/16 RL samples, is derived as follows: </w:t>
      </w:r>
    </w:p>
    <w:p w14:paraId="245EC9B3" w14:textId="77777777" w:rsidR="003F7194" w:rsidRDefault="003F7194" w:rsidP="003F7194">
      <w:pPr>
        <w:pStyle w:val="Text"/>
        <w:tabs>
          <w:tab w:val="left" w:pos="4320"/>
        </w:tabs>
        <w:ind w:left="180" w:firstLine="0"/>
      </w:pPr>
    </w:p>
    <w:p w14:paraId="636C8B34" w14:textId="709A8F41" w:rsidR="003F7194" w:rsidRDefault="009010B6" w:rsidP="003F7194">
      <w:pPr>
        <w:pStyle w:val="Text"/>
        <w:tabs>
          <w:tab w:val="left" w:pos="4320"/>
        </w:tabs>
        <w:ind w:left="180" w:firstLine="0"/>
        <w:jc w:val="right"/>
      </w:pPr>
      <w:r w:rsidRPr="009859DC">
        <w:rPr>
          <w:position w:val="-10"/>
        </w:rPr>
        <w:object w:dxaOrig="8160" w:dyaOrig="360" w14:anchorId="45B8CBF1">
          <v:shape id="_x0000_i1064" type="#_x0000_t75" style="width:353.25pt;height:14.25pt" o:ole="">
            <v:imagedata r:id="rId28" o:title=""/>
          </v:shape>
          <o:OLEObject Type="Embed" ProgID="Equation.3" ShapeID="_x0000_i1064" DrawAspect="Content" ObjectID="_1517034886" r:id="rId29"/>
        </w:object>
      </w:r>
      <w:r w:rsidR="009859DC">
        <w:rPr>
          <w:noProof/>
          <w:lang w:eastAsia="ko-KR"/>
        </w:rPr>
        <w:tab/>
      </w:r>
      <w:r w:rsidR="009859DC">
        <w:rPr>
          <w:noProof/>
          <w:lang w:eastAsia="ko-KR"/>
        </w:rPr>
        <w:tab/>
      </w:r>
      <w:r w:rsidR="009859DC">
        <w:rPr>
          <w:noProof/>
          <w:lang w:eastAsia="ko-KR"/>
        </w:rPr>
        <w:tab/>
      </w:r>
      <w:r w:rsidR="009859DC">
        <w:rPr>
          <w:noProof/>
          <w:lang w:eastAsia="ko-KR"/>
        </w:rPr>
        <w:tab/>
      </w:r>
      <w:r w:rsidR="003F7194" w:rsidRPr="00062C86">
        <w:rPr>
          <w:noProof/>
          <w:lang w:eastAsia="ko-KR"/>
        </w:rPr>
        <w:t>(</w:t>
      </w:r>
      <w:r w:rsidR="003F7194" w:rsidRPr="00062C86">
        <w:rPr>
          <w:noProof/>
        </w:rPr>
        <w:fldChar w:fldCharType="begin"/>
      </w:r>
      <w:r w:rsidR="003F7194" w:rsidRPr="00062C86">
        <w:rPr>
          <w:noProof/>
        </w:rPr>
        <w:instrText xml:space="preserve"> STYLEREF 1 \s </w:instrText>
      </w:r>
      <w:r w:rsidR="003F7194" w:rsidRPr="00062C86">
        <w:rPr>
          <w:noProof/>
        </w:rPr>
        <w:fldChar w:fldCharType="separate"/>
      </w:r>
      <w:r w:rsidR="003F7194">
        <w:rPr>
          <w:noProof/>
        </w:rPr>
        <w:t>2</w:t>
      </w:r>
      <w:r w:rsidR="003F7194" w:rsidRPr="00062C86">
        <w:rPr>
          <w:noProof/>
        </w:rPr>
        <w:fldChar w:fldCharType="end"/>
      </w:r>
      <w:r w:rsidR="003F7194" w:rsidRPr="00062C86">
        <w:rPr>
          <w:noProof/>
        </w:rPr>
        <w:noBreakHyphen/>
      </w:r>
      <w:r w:rsidR="003F7194" w:rsidRPr="00062C86">
        <w:rPr>
          <w:noProof/>
        </w:rPr>
        <w:fldChar w:fldCharType="begin"/>
      </w:r>
      <w:r w:rsidR="003F7194" w:rsidRPr="00062C86">
        <w:rPr>
          <w:noProof/>
        </w:rPr>
        <w:instrText xml:space="preserve"> SEQ Equation \* ARABIC \s 1 </w:instrText>
      </w:r>
      <w:r w:rsidR="003F7194" w:rsidRPr="00062C86">
        <w:rPr>
          <w:noProof/>
        </w:rPr>
        <w:fldChar w:fldCharType="separate"/>
      </w:r>
      <w:r w:rsidR="003F7194">
        <w:rPr>
          <w:noProof/>
        </w:rPr>
        <w:t>3</w:t>
      </w:r>
      <w:r w:rsidR="003F7194" w:rsidRPr="00062C86">
        <w:rPr>
          <w:noProof/>
        </w:rPr>
        <w:fldChar w:fldCharType="end"/>
      </w:r>
      <w:r w:rsidR="003F7194" w:rsidRPr="00062C86">
        <w:rPr>
          <w:noProof/>
          <w:lang w:eastAsia="ko-KR"/>
        </w:rPr>
        <w:t>)</w:t>
      </w:r>
    </w:p>
    <w:p w14:paraId="5625260D" w14:textId="6EF72152" w:rsidR="003F7194" w:rsidRDefault="009010B6" w:rsidP="003F7194">
      <w:pPr>
        <w:pStyle w:val="Text"/>
        <w:tabs>
          <w:tab w:val="left" w:pos="4320"/>
        </w:tabs>
        <w:ind w:left="180" w:firstLine="0"/>
        <w:jc w:val="right"/>
      </w:pPr>
      <w:r w:rsidRPr="009859DC">
        <w:rPr>
          <w:position w:val="-10"/>
        </w:rPr>
        <w:object w:dxaOrig="7980" w:dyaOrig="360" w14:anchorId="5D74C7FF">
          <v:shape id="_x0000_i1065" type="#_x0000_t75" style="width:345.75pt;height:14.25pt" o:ole="">
            <v:imagedata r:id="rId30" o:title=""/>
          </v:shape>
          <o:OLEObject Type="Embed" ProgID="Equation.3" ShapeID="_x0000_i1065" DrawAspect="Content" ObjectID="_1517034887" r:id="rId31"/>
        </w:object>
      </w:r>
      <w:r w:rsidR="003F7194">
        <w:tab/>
      </w:r>
      <w:r w:rsidR="003F7194">
        <w:tab/>
      </w:r>
      <w:r w:rsidR="009859DC">
        <w:tab/>
      </w:r>
      <w:r w:rsidR="003F7194">
        <w:tab/>
      </w:r>
      <w:r w:rsidR="003F7194" w:rsidRPr="00062C86">
        <w:rPr>
          <w:noProof/>
          <w:lang w:eastAsia="ko-KR"/>
        </w:rPr>
        <w:t>(</w:t>
      </w:r>
      <w:r w:rsidR="003F7194" w:rsidRPr="00062C86">
        <w:rPr>
          <w:noProof/>
        </w:rPr>
        <w:fldChar w:fldCharType="begin"/>
      </w:r>
      <w:r w:rsidR="003F7194" w:rsidRPr="00062C86">
        <w:rPr>
          <w:noProof/>
        </w:rPr>
        <w:instrText xml:space="preserve"> STYLEREF 1 \s </w:instrText>
      </w:r>
      <w:r w:rsidR="003F7194" w:rsidRPr="00062C86">
        <w:rPr>
          <w:noProof/>
        </w:rPr>
        <w:fldChar w:fldCharType="separate"/>
      </w:r>
      <w:r w:rsidR="003F7194">
        <w:rPr>
          <w:noProof/>
        </w:rPr>
        <w:t>2</w:t>
      </w:r>
      <w:r w:rsidR="003F7194" w:rsidRPr="00062C86">
        <w:rPr>
          <w:noProof/>
        </w:rPr>
        <w:fldChar w:fldCharType="end"/>
      </w:r>
      <w:r w:rsidR="003F7194" w:rsidRPr="00062C86">
        <w:rPr>
          <w:noProof/>
        </w:rPr>
        <w:noBreakHyphen/>
      </w:r>
      <w:r w:rsidR="003F7194" w:rsidRPr="00062C86">
        <w:rPr>
          <w:noProof/>
        </w:rPr>
        <w:fldChar w:fldCharType="begin"/>
      </w:r>
      <w:r w:rsidR="003F7194" w:rsidRPr="00062C86">
        <w:rPr>
          <w:noProof/>
        </w:rPr>
        <w:instrText xml:space="preserve"> SEQ Equation \* ARABIC \s 1 </w:instrText>
      </w:r>
      <w:r w:rsidR="003F7194" w:rsidRPr="00062C86">
        <w:rPr>
          <w:noProof/>
        </w:rPr>
        <w:fldChar w:fldCharType="separate"/>
      </w:r>
      <w:r w:rsidR="003F7194">
        <w:rPr>
          <w:noProof/>
        </w:rPr>
        <w:t>4</w:t>
      </w:r>
      <w:r w:rsidR="003F7194" w:rsidRPr="00062C86">
        <w:rPr>
          <w:noProof/>
        </w:rPr>
        <w:fldChar w:fldCharType="end"/>
      </w:r>
      <w:r w:rsidR="003F7194" w:rsidRPr="00062C86">
        <w:rPr>
          <w:noProof/>
          <w:lang w:eastAsia="ko-KR"/>
        </w:rPr>
        <w:t>)</w:t>
      </w:r>
    </w:p>
    <w:p w14:paraId="6A31AA98" w14:textId="77777777" w:rsidR="003F7194" w:rsidRDefault="003F7194" w:rsidP="003F7194">
      <w:pPr>
        <w:pStyle w:val="Text"/>
        <w:ind w:firstLine="0"/>
      </w:pPr>
    </w:p>
    <w:p w14:paraId="0E6A7C50" w14:textId="6996AE08" w:rsidR="003F7194" w:rsidRDefault="003F7194" w:rsidP="003F7194">
      <w:pPr>
        <w:pStyle w:val="Text"/>
        <w:ind w:firstLine="0"/>
      </w:pPr>
      <w:proofErr w:type="gramStart"/>
      <w:r>
        <w:t>where</w:t>
      </w:r>
      <w:proofErr w:type="gramEnd"/>
      <w:r>
        <w:t xml:space="preserve"> </w:t>
      </w:r>
      <w:proofErr w:type="spellStart"/>
      <w:r w:rsidRPr="00FE0E98">
        <w:rPr>
          <w:i/>
        </w:rPr>
        <w:t>phase</w:t>
      </w:r>
      <w:r>
        <w:rPr>
          <w:i/>
        </w:rPr>
        <w:t>X</w:t>
      </w:r>
      <w:proofErr w:type="spellEnd"/>
      <w:r>
        <w:rPr>
          <w:i/>
        </w:rPr>
        <w:t xml:space="preserve"> </w:t>
      </w:r>
      <w:r w:rsidRPr="00DC0BA5">
        <w:t>and</w:t>
      </w:r>
      <w:r>
        <w:rPr>
          <w:i/>
        </w:rPr>
        <w:t xml:space="preserve"> </w:t>
      </w:r>
      <w:proofErr w:type="spellStart"/>
      <w:r>
        <w:rPr>
          <w:i/>
        </w:rPr>
        <w:t>phaseY</w:t>
      </w:r>
      <w:proofErr w:type="spellEnd"/>
      <w:r>
        <w:t xml:space="preserve"> are </w:t>
      </w:r>
      <w:proofErr w:type="spellStart"/>
      <w:r w:rsidRPr="00F63119">
        <w:rPr>
          <w:i/>
        </w:rPr>
        <w:t>phase_hor_luma</w:t>
      </w:r>
      <w:proofErr w:type="spellEnd"/>
      <w:r>
        <w:t xml:space="preserve">, </w:t>
      </w:r>
      <w:proofErr w:type="spellStart"/>
      <w:r w:rsidRPr="00F63119">
        <w:rPr>
          <w:i/>
        </w:rPr>
        <w:t>phase_ver</w:t>
      </w:r>
      <w:r>
        <w:rPr>
          <w:i/>
        </w:rPr>
        <w:t>l</w:t>
      </w:r>
      <w:proofErr w:type="spellEnd"/>
      <w:r>
        <w:rPr>
          <w:i/>
        </w:rPr>
        <w:t xml:space="preserve"> </w:t>
      </w:r>
      <w:proofErr w:type="spellStart"/>
      <w:r w:rsidRPr="00F63119">
        <w:rPr>
          <w:i/>
        </w:rPr>
        <w:t>uma</w:t>
      </w:r>
      <w:proofErr w:type="spellEnd"/>
      <w:r w:rsidR="001B33EB">
        <w:t xml:space="preserve"> in case of </w:t>
      </w:r>
      <w:proofErr w:type="spellStart"/>
      <w:r w:rsidR="001B33EB">
        <w:t>luma</w:t>
      </w:r>
      <w:proofErr w:type="spellEnd"/>
      <w:r w:rsidR="001B33EB">
        <w:t xml:space="preserve"> component, and</w:t>
      </w:r>
      <w:r>
        <w:t xml:space="preserve"> </w:t>
      </w:r>
      <w:proofErr w:type="spellStart"/>
      <w:r w:rsidRPr="00F63119">
        <w:rPr>
          <w:i/>
        </w:rPr>
        <w:t>phase_hor_chroma</w:t>
      </w:r>
      <w:proofErr w:type="spellEnd"/>
      <w:r>
        <w:t xml:space="preserve"> and </w:t>
      </w:r>
      <w:proofErr w:type="spellStart"/>
      <w:r w:rsidRPr="00F63119">
        <w:rPr>
          <w:i/>
        </w:rPr>
        <w:t>phase_ver_chroma</w:t>
      </w:r>
      <w:proofErr w:type="spellEnd"/>
      <w:r w:rsidR="001B33EB">
        <w:rPr>
          <w:i/>
        </w:rPr>
        <w:t xml:space="preserve"> </w:t>
      </w:r>
      <w:r w:rsidR="001B33EB" w:rsidRPr="001B33EB">
        <w:t xml:space="preserve">in case of </w:t>
      </w:r>
      <w:r w:rsidRPr="001B33EB">
        <w:t>chroma</w:t>
      </w:r>
      <w:r w:rsidR="001B33EB" w:rsidRPr="001B33EB">
        <w:t xml:space="preserve"> component</w:t>
      </w:r>
      <w:r w:rsidRPr="0060308F">
        <w:t>.</w:t>
      </w:r>
      <w:r>
        <w:t xml:space="preserve"> </w:t>
      </w:r>
      <w:proofErr w:type="spellStart"/>
      <w:proofErr w:type="gramStart"/>
      <w:r>
        <w:rPr>
          <w:i/>
        </w:rPr>
        <w:t>o</w:t>
      </w:r>
      <w:r w:rsidRPr="008226F5">
        <w:rPr>
          <w:i/>
        </w:rPr>
        <w:t>ffsetX</w:t>
      </w:r>
      <w:r>
        <w:rPr>
          <w:i/>
          <w:vertAlign w:val="subscript"/>
        </w:rPr>
        <w:t>E</w:t>
      </w:r>
      <w:r w:rsidRPr="008226F5">
        <w:rPr>
          <w:i/>
          <w:vertAlign w:val="subscript"/>
        </w:rPr>
        <w:t>L</w:t>
      </w:r>
      <w:proofErr w:type="spellEnd"/>
      <w:proofErr w:type="gramEnd"/>
      <w:r>
        <w:t xml:space="preserve"> and </w:t>
      </w:r>
      <w:proofErr w:type="spellStart"/>
      <w:r>
        <w:rPr>
          <w:i/>
        </w:rPr>
        <w:t>o</w:t>
      </w:r>
      <w:r w:rsidRPr="008226F5">
        <w:rPr>
          <w:i/>
        </w:rPr>
        <w:t>ffset</w:t>
      </w:r>
      <w:r>
        <w:rPr>
          <w:i/>
        </w:rPr>
        <w:t>Y</w:t>
      </w:r>
      <w:r>
        <w:rPr>
          <w:i/>
          <w:vertAlign w:val="subscript"/>
        </w:rPr>
        <w:t>E</w:t>
      </w:r>
      <w:r w:rsidRPr="008226F5">
        <w:rPr>
          <w:i/>
          <w:vertAlign w:val="subscript"/>
        </w:rPr>
        <w:t>L</w:t>
      </w:r>
      <w:proofErr w:type="spellEnd"/>
      <w:r>
        <w:t xml:space="preserve"> are the left and top scaled reference layer offset, and </w:t>
      </w:r>
      <w:proofErr w:type="spellStart"/>
      <w:r>
        <w:rPr>
          <w:i/>
        </w:rPr>
        <w:t>o</w:t>
      </w:r>
      <w:r w:rsidRPr="008226F5">
        <w:rPr>
          <w:i/>
        </w:rPr>
        <w:t>ffsetX</w:t>
      </w:r>
      <w:r>
        <w:rPr>
          <w:i/>
          <w:vertAlign w:val="subscript"/>
        </w:rPr>
        <w:t>R</w:t>
      </w:r>
      <w:r w:rsidRPr="008226F5">
        <w:rPr>
          <w:i/>
          <w:vertAlign w:val="subscript"/>
        </w:rPr>
        <w:t>L</w:t>
      </w:r>
      <w:proofErr w:type="spellEnd"/>
      <w:r>
        <w:t xml:space="preserve"> and </w:t>
      </w:r>
      <w:proofErr w:type="spellStart"/>
      <w:r>
        <w:rPr>
          <w:i/>
        </w:rPr>
        <w:t>o</w:t>
      </w:r>
      <w:r w:rsidRPr="008226F5">
        <w:rPr>
          <w:i/>
        </w:rPr>
        <w:t>ffset</w:t>
      </w:r>
      <w:r>
        <w:rPr>
          <w:i/>
        </w:rPr>
        <w:t>Y</w:t>
      </w:r>
      <w:r>
        <w:rPr>
          <w:i/>
          <w:vertAlign w:val="subscript"/>
        </w:rPr>
        <w:t>R</w:t>
      </w:r>
      <w:r w:rsidRPr="008226F5">
        <w:rPr>
          <w:i/>
          <w:vertAlign w:val="subscript"/>
        </w:rPr>
        <w:t>L</w:t>
      </w:r>
      <w:proofErr w:type="spellEnd"/>
      <w:r>
        <w:t xml:space="preserve"> are the left and top reference region offset, which is to be described in the next sub-section.</w:t>
      </w:r>
      <w:r w:rsidR="009010B6">
        <w:t xml:space="preserve"> </w:t>
      </w:r>
      <w:proofErr w:type="spellStart"/>
      <w:proofErr w:type="gramStart"/>
      <w:r w:rsidR="009010B6" w:rsidRPr="005475CA">
        <w:rPr>
          <w:i/>
        </w:rPr>
        <w:t>hor</w:t>
      </w:r>
      <w:r w:rsidR="009010B6" w:rsidRPr="00737617">
        <w:rPr>
          <w:i/>
        </w:rPr>
        <w:t>S</w:t>
      </w:r>
      <w:proofErr w:type="spellEnd"/>
      <w:proofErr w:type="gramEnd"/>
      <w:r w:rsidR="009010B6">
        <w:t xml:space="preserve"> and </w:t>
      </w:r>
      <w:proofErr w:type="spellStart"/>
      <w:r w:rsidR="009010B6">
        <w:rPr>
          <w:i/>
        </w:rPr>
        <w:t>ver</w:t>
      </w:r>
      <w:r w:rsidR="009010B6" w:rsidRPr="00737617">
        <w:rPr>
          <w:i/>
        </w:rPr>
        <w:t>S</w:t>
      </w:r>
      <w:proofErr w:type="spellEnd"/>
      <w:r w:rsidR="009010B6">
        <w:t xml:space="preserve"> are the horizontal and vertical inverse scaling factors between the EL and the RL in 16-bit fixed point precision, which are calculated as follows:</w:t>
      </w:r>
    </w:p>
    <w:p w14:paraId="5B4F1290" w14:textId="637E313E" w:rsidR="009010B6" w:rsidRDefault="009010B6" w:rsidP="009010B6">
      <w:pPr>
        <w:pStyle w:val="Text"/>
        <w:ind w:firstLine="0"/>
        <w:jc w:val="right"/>
      </w:pPr>
      <w:r w:rsidRPr="009859DC">
        <w:rPr>
          <w:position w:val="-10"/>
        </w:rPr>
        <w:object w:dxaOrig="2920" w:dyaOrig="360" w14:anchorId="61A82127">
          <v:shape id="_x0000_i1066" type="#_x0000_t75" style="width:122.25pt;height:14.25pt" o:ole="">
            <v:imagedata r:id="rId32" o:title=""/>
          </v:shape>
          <o:OLEObject Type="Embed" ProgID="Equation.3" ShapeID="_x0000_i1066" DrawAspect="Content" ObjectID="_1517034888" r:id="rId33"/>
        </w:object>
      </w:r>
      <w:r>
        <w:rPr>
          <w:noProof/>
          <w:lang w:eastAsia="ko-KR"/>
        </w:rPr>
        <w:tab/>
      </w:r>
      <w:r>
        <w:rPr>
          <w:noProof/>
          <w:lang w:eastAsia="ko-KR"/>
        </w:rPr>
        <w:tab/>
      </w:r>
      <w:r>
        <w:rPr>
          <w:noProof/>
          <w:lang w:eastAsia="ko-KR"/>
        </w:rPr>
        <w:tab/>
      </w:r>
      <w:r>
        <w:rPr>
          <w:noProof/>
          <w:lang w:eastAsia="ko-KR"/>
        </w:rPr>
        <w:tab/>
      </w:r>
      <w:r>
        <w:rPr>
          <w:noProof/>
          <w:lang w:eastAsia="ko-KR"/>
        </w:rPr>
        <w:tab/>
      </w:r>
      <w:r>
        <w:rPr>
          <w:noProof/>
          <w:lang w:eastAsia="ko-KR"/>
        </w:rPr>
        <w:tab/>
      </w:r>
      <w:r>
        <w:rPr>
          <w:noProof/>
          <w:lang w:eastAsia="ko-KR"/>
        </w:rPr>
        <w:tab/>
      </w:r>
      <w:r>
        <w:rPr>
          <w:noProof/>
          <w:lang w:eastAsia="ko-KR"/>
        </w:rPr>
        <w:tab/>
      </w:r>
      <w:r>
        <w:rPr>
          <w:noProof/>
          <w:lang w:eastAsia="ko-KR"/>
        </w:rPr>
        <w:tab/>
      </w:r>
      <w:r>
        <w:rPr>
          <w:noProof/>
          <w:lang w:eastAsia="ko-KR"/>
        </w:rPr>
        <w:tab/>
      </w:r>
      <w:r>
        <w:rPr>
          <w:noProof/>
          <w:lang w:eastAsia="ko-KR"/>
        </w:rPr>
        <w:tab/>
      </w:r>
      <w:r w:rsidRPr="00062C86">
        <w:rPr>
          <w:noProof/>
          <w:lang w:eastAsia="ko-KR"/>
        </w:rPr>
        <w:t>(</w:t>
      </w:r>
      <w:r w:rsidRPr="00062C86">
        <w:rPr>
          <w:noProof/>
        </w:rPr>
        <w:fldChar w:fldCharType="begin"/>
      </w:r>
      <w:r w:rsidRPr="00062C86">
        <w:rPr>
          <w:noProof/>
        </w:rPr>
        <w:instrText xml:space="preserve"> STYLEREF 1 \s </w:instrText>
      </w:r>
      <w:r w:rsidRPr="00062C86">
        <w:rPr>
          <w:noProof/>
        </w:rPr>
        <w:fldChar w:fldCharType="separate"/>
      </w:r>
      <w:r>
        <w:rPr>
          <w:noProof/>
        </w:rPr>
        <w:t>2</w:t>
      </w:r>
      <w:r w:rsidRPr="00062C86">
        <w:rPr>
          <w:noProof/>
        </w:rPr>
        <w:fldChar w:fldCharType="end"/>
      </w:r>
      <w:r w:rsidRPr="00062C86">
        <w:rPr>
          <w:noProof/>
        </w:rPr>
        <w:noBreakHyphen/>
      </w:r>
      <w:r w:rsidRPr="00062C86">
        <w:rPr>
          <w:noProof/>
        </w:rPr>
        <w:fldChar w:fldCharType="begin"/>
      </w:r>
      <w:r w:rsidRPr="00062C86">
        <w:rPr>
          <w:noProof/>
        </w:rPr>
        <w:instrText xml:space="preserve"> SEQ Equation \* ARABIC \s 1 </w:instrText>
      </w:r>
      <w:r w:rsidRPr="00062C86">
        <w:rPr>
          <w:noProof/>
        </w:rPr>
        <w:fldChar w:fldCharType="separate"/>
      </w:r>
      <w:r>
        <w:rPr>
          <w:noProof/>
        </w:rPr>
        <w:t>5</w:t>
      </w:r>
      <w:r w:rsidRPr="00062C86">
        <w:rPr>
          <w:noProof/>
        </w:rPr>
        <w:fldChar w:fldCharType="end"/>
      </w:r>
      <w:r w:rsidRPr="00062C86">
        <w:rPr>
          <w:noProof/>
          <w:lang w:eastAsia="ko-KR"/>
        </w:rPr>
        <w:t>)</w:t>
      </w:r>
    </w:p>
    <w:p w14:paraId="7E80BC40" w14:textId="272FE902" w:rsidR="009010B6" w:rsidRDefault="009010B6" w:rsidP="009010B6">
      <w:pPr>
        <w:pStyle w:val="Text"/>
        <w:ind w:firstLine="0"/>
        <w:jc w:val="right"/>
      </w:pPr>
      <w:r w:rsidRPr="009859DC">
        <w:rPr>
          <w:position w:val="-10"/>
        </w:rPr>
        <w:object w:dxaOrig="3040" w:dyaOrig="360" w14:anchorId="6DF5F263">
          <v:shape id="_x0000_i1067" type="#_x0000_t75" style="width:129.75pt;height:14.25pt" o:ole="">
            <v:imagedata r:id="rId34" o:title=""/>
          </v:shape>
          <o:OLEObject Type="Embed" ProgID="Equation.3" ShapeID="_x0000_i1067" DrawAspect="Content" ObjectID="_1517034889" r:id="rId35"/>
        </w:object>
      </w:r>
      <w:r>
        <w:rPr>
          <w:noProof/>
          <w:lang w:eastAsia="ko-KR"/>
        </w:rPr>
        <w:tab/>
      </w:r>
      <w:r>
        <w:rPr>
          <w:noProof/>
          <w:lang w:eastAsia="ko-KR"/>
        </w:rPr>
        <w:tab/>
      </w:r>
      <w:r>
        <w:rPr>
          <w:noProof/>
          <w:lang w:eastAsia="ko-KR"/>
        </w:rPr>
        <w:tab/>
      </w:r>
      <w:r>
        <w:rPr>
          <w:noProof/>
          <w:lang w:eastAsia="ko-KR"/>
        </w:rPr>
        <w:tab/>
      </w:r>
      <w:r>
        <w:rPr>
          <w:noProof/>
          <w:lang w:eastAsia="ko-KR"/>
        </w:rPr>
        <w:tab/>
      </w:r>
      <w:r>
        <w:rPr>
          <w:noProof/>
          <w:lang w:eastAsia="ko-KR"/>
        </w:rPr>
        <w:tab/>
      </w:r>
      <w:r>
        <w:rPr>
          <w:noProof/>
          <w:lang w:eastAsia="ko-KR"/>
        </w:rPr>
        <w:tab/>
      </w:r>
      <w:r>
        <w:rPr>
          <w:noProof/>
          <w:lang w:eastAsia="ko-KR"/>
        </w:rPr>
        <w:tab/>
      </w:r>
      <w:r>
        <w:rPr>
          <w:noProof/>
          <w:lang w:eastAsia="ko-KR"/>
        </w:rPr>
        <w:tab/>
      </w:r>
      <w:r>
        <w:rPr>
          <w:noProof/>
          <w:lang w:eastAsia="ko-KR"/>
        </w:rPr>
        <w:tab/>
      </w:r>
      <w:r>
        <w:rPr>
          <w:noProof/>
          <w:lang w:eastAsia="ko-KR"/>
        </w:rPr>
        <w:tab/>
      </w:r>
      <w:r w:rsidRPr="00062C86">
        <w:rPr>
          <w:noProof/>
          <w:lang w:eastAsia="ko-KR"/>
        </w:rPr>
        <w:t>(</w:t>
      </w:r>
      <w:r w:rsidRPr="00062C86">
        <w:rPr>
          <w:noProof/>
        </w:rPr>
        <w:fldChar w:fldCharType="begin"/>
      </w:r>
      <w:r w:rsidRPr="00062C86">
        <w:rPr>
          <w:noProof/>
        </w:rPr>
        <w:instrText xml:space="preserve"> STYLEREF 1 \s </w:instrText>
      </w:r>
      <w:r w:rsidRPr="00062C86">
        <w:rPr>
          <w:noProof/>
        </w:rPr>
        <w:fldChar w:fldCharType="separate"/>
      </w:r>
      <w:r>
        <w:rPr>
          <w:noProof/>
        </w:rPr>
        <w:t>2</w:t>
      </w:r>
      <w:r w:rsidRPr="00062C86">
        <w:rPr>
          <w:noProof/>
        </w:rPr>
        <w:fldChar w:fldCharType="end"/>
      </w:r>
      <w:r w:rsidRPr="00062C86">
        <w:rPr>
          <w:noProof/>
        </w:rPr>
        <w:noBreakHyphen/>
      </w:r>
      <w:r w:rsidRPr="00062C86">
        <w:rPr>
          <w:noProof/>
        </w:rPr>
        <w:fldChar w:fldCharType="begin"/>
      </w:r>
      <w:r w:rsidRPr="00062C86">
        <w:rPr>
          <w:noProof/>
        </w:rPr>
        <w:instrText xml:space="preserve"> SEQ Equation \* ARABIC \s 1 </w:instrText>
      </w:r>
      <w:r w:rsidRPr="00062C86">
        <w:rPr>
          <w:noProof/>
        </w:rPr>
        <w:fldChar w:fldCharType="separate"/>
      </w:r>
      <w:r>
        <w:rPr>
          <w:noProof/>
        </w:rPr>
        <w:t>6</w:t>
      </w:r>
      <w:r w:rsidRPr="00062C86">
        <w:rPr>
          <w:noProof/>
        </w:rPr>
        <w:fldChar w:fldCharType="end"/>
      </w:r>
      <w:r w:rsidRPr="00062C86">
        <w:rPr>
          <w:noProof/>
          <w:lang w:eastAsia="ko-KR"/>
        </w:rPr>
        <w:t>)</w:t>
      </w:r>
    </w:p>
    <w:p w14:paraId="740AC951" w14:textId="4F14686E" w:rsidR="009010B6" w:rsidRDefault="009010B6" w:rsidP="003F7194">
      <w:proofErr w:type="gramStart"/>
      <w:r>
        <w:t>where</w:t>
      </w:r>
      <w:proofErr w:type="gramEnd"/>
      <w:r>
        <w:t xml:space="preserve"> </w:t>
      </w:r>
      <w:r w:rsidR="004321C2">
        <w:rPr>
          <w:i/>
        </w:rPr>
        <w:t>W</w:t>
      </w:r>
      <w:r w:rsidR="004321C2">
        <w:rPr>
          <w:i/>
          <w:vertAlign w:val="subscript"/>
        </w:rPr>
        <w:t>EL</w:t>
      </w:r>
      <w:r w:rsidR="004321C2">
        <w:t xml:space="preserve"> and </w:t>
      </w:r>
      <w:r w:rsidR="004321C2" w:rsidRPr="00882545">
        <w:rPr>
          <w:i/>
        </w:rPr>
        <w:t>H</w:t>
      </w:r>
      <w:r w:rsidR="004321C2">
        <w:rPr>
          <w:i/>
          <w:vertAlign w:val="subscript"/>
        </w:rPr>
        <w:t>EL</w:t>
      </w:r>
      <w:r w:rsidR="004321C2">
        <w:t xml:space="preserve"> </w:t>
      </w:r>
      <w:r w:rsidR="0059383E">
        <w:t>are</w:t>
      </w:r>
      <w:r w:rsidR="004321C2">
        <w:t xml:space="preserve"> </w:t>
      </w:r>
      <w:r w:rsidR="00DB2480">
        <w:t xml:space="preserve">the </w:t>
      </w:r>
      <w:r w:rsidR="0059383E">
        <w:t>w</w:t>
      </w:r>
      <w:r w:rsidR="004321C2">
        <w:t>i</w:t>
      </w:r>
      <w:r w:rsidR="0059383E">
        <w:t xml:space="preserve">dth </w:t>
      </w:r>
      <w:r w:rsidR="004321C2">
        <w:t xml:space="preserve">and height of </w:t>
      </w:r>
      <w:r w:rsidR="0059383E">
        <w:t xml:space="preserve">the </w:t>
      </w:r>
      <w:r w:rsidR="004321C2">
        <w:t xml:space="preserve">EL corresponding region and </w:t>
      </w:r>
      <w:r w:rsidR="0059383E">
        <w:rPr>
          <w:i/>
        </w:rPr>
        <w:t>W</w:t>
      </w:r>
      <w:r w:rsidR="0059383E">
        <w:rPr>
          <w:i/>
          <w:vertAlign w:val="subscript"/>
        </w:rPr>
        <w:t>EL</w:t>
      </w:r>
      <w:r w:rsidR="0059383E">
        <w:t xml:space="preserve"> and </w:t>
      </w:r>
      <w:r w:rsidR="004321C2" w:rsidRPr="00882545">
        <w:rPr>
          <w:i/>
        </w:rPr>
        <w:t>H</w:t>
      </w:r>
      <w:r w:rsidR="004321C2">
        <w:rPr>
          <w:i/>
          <w:vertAlign w:val="subscript"/>
        </w:rPr>
        <w:t>BL</w:t>
      </w:r>
      <w:r w:rsidR="004321C2">
        <w:t xml:space="preserve"> </w:t>
      </w:r>
      <w:r w:rsidR="0059383E">
        <w:t xml:space="preserve">are </w:t>
      </w:r>
      <w:r w:rsidR="00DB2480">
        <w:t xml:space="preserve">the </w:t>
      </w:r>
      <w:r w:rsidR="0059383E">
        <w:t xml:space="preserve">width and </w:t>
      </w:r>
      <w:r w:rsidR="004321C2">
        <w:t xml:space="preserve">height of </w:t>
      </w:r>
      <w:r w:rsidR="00690196">
        <w:t xml:space="preserve">the </w:t>
      </w:r>
      <w:r w:rsidR="004321C2">
        <w:t>BL corresponding region</w:t>
      </w:r>
      <w:r w:rsidR="0059383E">
        <w:t xml:space="preserve"> </w:t>
      </w:r>
      <w:r w:rsidR="004321C2">
        <w:t xml:space="preserve">as shown in </w:t>
      </w:r>
      <w:r w:rsidR="004321C2">
        <w:fldChar w:fldCharType="begin"/>
      </w:r>
      <w:r w:rsidR="004321C2">
        <w:instrText xml:space="preserve"> REF _Ref432668142 \h </w:instrText>
      </w:r>
      <w:r w:rsidR="004321C2">
        <w:fldChar w:fldCharType="separate"/>
      </w:r>
      <w:r w:rsidR="004321C2" w:rsidRPr="00062C86">
        <w:t xml:space="preserve">Figure </w:t>
      </w:r>
      <w:r w:rsidR="004321C2">
        <w:rPr>
          <w:noProof/>
        </w:rPr>
        <w:t>2</w:t>
      </w:r>
      <w:r w:rsidR="004321C2" w:rsidRPr="00062C86">
        <w:noBreakHyphen/>
      </w:r>
      <w:r w:rsidR="004321C2">
        <w:rPr>
          <w:noProof/>
        </w:rPr>
        <w:t>5</w:t>
      </w:r>
      <w:r w:rsidR="004321C2">
        <w:fldChar w:fldCharType="end"/>
      </w:r>
      <w:r w:rsidR="004321C2">
        <w:t>.</w:t>
      </w:r>
    </w:p>
    <w:p w14:paraId="1060CBCF" w14:textId="678E668A" w:rsidR="003F7194" w:rsidRDefault="003F7194" w:rsidP="003F7194">
      <w:r>
        <w:t xml:space="preserve">By </w:t>
      </w:r>
      <w:r w:rsidRPr="006964B9">
        <w:rPr>
          <w:lang w:val="en-US"/>
        </w:rPr>
        <w:t>default</w:t>
      </w:r>
      <w:r>
        <w:t xml:space="preserve">, </w:t>
      </w:r>
      <w:proofErr w:type="spellStart"/>
      <w:r w:rsidRPr="005475CA">
        <w:rPr>
          <w:i/>
        </w:rPr>
        <w:t>phase_hor_luma</w:t>
      </w:r>
      <w:proofErr w:type="spellEnd"/>
      <w:r>
        <w:t xml:space="preserve">, </w:t>
      </w:r>
      <w:proofErr w:type="spellStart"/>
      <w:r w:rsidRPr="005475CA">
        <w:rPr>
          <w:i/>
        </w:rPr>
        <w:t>phase_ver_luma</w:t>
      </w:r>
      <w:proofErr w:type="spellEnd"/>
      <w:r>
        <w:t xml:space="preserve"> and </w:t>
      </w:r>
      <w:proofErr w:type="spellStart"/>
      <w:r w:rsidRPr="005475CA">
        <w:rPr>
          <w:i/>
        </w:rPr>
        <w:t>phase_hor_chroma</w:t>
      </w:r>
      <w:proofErr w:type="spellEnd"/>
      <w:r>
        <w:t xml:space="preserve"> are set to 0</w:t>
      </w:r>
      <w:r w:rsidR="00854210">
        <w:rPr>
          <w:rFonts w:eastAsia="ＭＳ 明朝" w:hint="eastAsia"/>
          <w:lang w:eastAsia="ja-JP"/>
        </w:rPr>
        <w:t>.</w:t>
      </w:r>
      <w:r>
        <w:t xml:space="preserve"> </w:t>
      </w:r>
      <w:proofErr w:type="gramStart"/>
      <w:r w:rsidRPr="005475CA">
        <w:rPr>
          <w:i/>
        </w:rPr>
        <w:t>phase_ver_chroma</w:t>
      </w:r>
      <w:proofErr w:type="gramEnd"/>
      <w:r w:rsidR="00865C9A">
        <w:t xml:space="preserve"> is set equal to</w:t>
      </w:r>
      <w:r w:rsidR="00854210">
        <w:rPr>
          <w:rFonts w:eastAsia="ＭＳ 明朝" w:hint="eastAsia"/>
          <w:lang w:eastAsia="ja-JP"/>
        </w:rPr>
        <w:t xml:space="preserve"> 0</w:t>
      </w:r>
      <w:r w:rsidR="00865C9A">
        <w:t xml:space="preserve"> </w:t>
      </w:r>
      <w:r w:rsidR="00854210">
        <w:rPr>
          <w:rFonts w:eastAsia="ＭＳ 明朝" w:hint="eastAsia"/>
          <w:lang w:eastAsia="ja-JP"/>
        </w:rPr>
        <w:t>if the encoded video sequence</w:t>
      </w:r>
      <w:r w:rsidR="00CC0D88">
        <w:rPr>
          <w:rFonts w:eastAsia="ＭＳ 明朝"/>
          <w:lang w:eastAsia="ja-JP"/>
        </w:rPr>
        <w:t xml:space="preserve">s of both EL and </w:t>
      </w:r>
      <w:r w:rsidR="00BC3E96">
        <w:rPr>
          <w:rFonts w:eastAsia="ＭＳ 明朝"/>
          <w:lang w:eastAsia="ja-JP"/>
        </w:rPr>
        <w:t>R</w:t>
      </w:r>
      <w:r w:rsidR="00CC0D88">
        <w:rPr>
          <w:rFonts w:eastAsia="ＭＳ 明朝"/>
          <w:lang w:eastAsia="ja-JP"/>
        </w:rPr>
        <w:t>L</w:t>
      </w:r>
      <w:r w:rsidR="00854210">
        <w:rPr>
          <w:rFonts w:eastAsia="ＭＳ 明朝" w:hint="eastAsia"/>
          <w:lang w:eastAsia="ja-JP"/>
        </w:rPr>
        <w:t xml:space="preserve"> </w:t>
      </w:r>
      <w:r w:rsidR="00CC0D88">
        <w:rPr>
          <w:rFonts w:eastAsia="ＭＳ 明朝"/>
          <w:lang w:eastAsia="ja-JP"/>
        </w:rPr>
        <w:t>are</w:t>
      </w:r>
      <w:r w:rsidR="00854210">
        <w:rPr>
          <w:rFonts w:eastAsia="ＭＳ 明朝" w:hint="eastAsia"/>
          <w:lang w:eastAsia="ja-JP"/>
        </w:rPr>
        <w:t xml:space="preserve"> in the YCbCr4:4:4 format</w:t>
      </w:r>
      <w:r w:rsidR="00854210">
        <w:t xml:space="preserve"> </w:t>
      </w:r>
      <w:r w:rsidR="00854210">
        <w:rPr>
          <w:rFonts w:eastAsia="ＭＳ 明朝" w:hint="eastAsia"/>
          <w:lang w:eastAsia="ja-JP"/>
        </w:rPr>
        <w:t xml:space="preserve">and is set to </w:t>
      </w:r>
      <w:r w:rsidR="00865C9A">
        <w:t>rounding (</w:t>
      </w:r>
      <w:r>
        <w:t>4</w:t>
      </w:r>
      <w:r w:rsidR="00882545">
        <w:t>*</w:t>
      </w:r>
      <w:r w:rsidR="00882545" w:rsidRPr="00882545">
        <w:rPr>
          <w:i/>
        </w:rPr>
        <w:t>H</w:t>
      </w:r>
      <w:r w:rsidR="00865C9A">
        <w:rPr>
          <w:i/>
          <w:vertAlign w:val="subscript"/>
        </w:rPr>
        <w:t>EL</w:t>
      </w:r>
      <w:r w:rsidR="00882545">
        <w:t xml:space="preserve"> </w:t>
      </w:r>
      <w:r w:rsidR="00865C9A">
        <w:t xml:space="preserve">+ </w:t>
      </w:r>
      <w:r w:rsidR="00865C9A" w:rsidRPr="00882545">
        <w:rPr>
          <w:i/>
        </w:rPr>
        <w:t>H</w:t>
      </w:r>
      <w:r w:rsidR="00865C9A">
        <w:rPr>
          <w:i/>
          <w:vertAlign w:val="subscript"/>
        </w:rPr>
        <w:t>BL</w:t>
      </w:r>
      <w:r w:rsidR="00865C9A" w:rsidRPr="00865C9A">
        <w:t>/2</w:t>
      </w:r>
      <w:r w:rsidR="00865C9A">
        <w:t>)</w:t>
      </w:r>
      <w:r>
        <w:t>/</w:t>
      </w:r>
      <w:r w:rsidR="00882545" w:rsidRPr="00882545">
        <w:rPr>
          <w:i/>
        </w:rPr>
        <w:t>H</w:t>
      </w:r>
      <w:r w:rsidR="00865C9A">
        <w:rPr>
          <w:i/>
          <w:vertAlign w:val="subscript"/>
        </w:rPr>
        <w:t>BL</w:t>
      </w:r>
      <w:r>
        <w:rPr>
          <w:i/>
        </w:rPr>
        <w:t> </w:t>
      </w:r>
      <w:r>
        <w:t>– </w:t>
      </w:r>
      <w:r w:rsidR="00865C9A">
        <w:t>4</w:t>
      </w:r>
      <w:r w:rsidR="00854210">
        <w:rPr>
          <w:rFonts w:eastAsia="ＭＳ 明朝" w:hint="eastAsia"/>
          <w:lang w:eastAsia="ja-JP"/>
        </w:rPr>
        <w:t xml:space="preserve"> </w:t>
      </w:r>
      <w:r w:rsidR="00CC0D88">
        <w:rPr>
          <w:rFonts w:eastAsia="ＭＳ 明朝" w:hint="eastAsia"/>
          <w:lang w:eastAsia="ja-JP"/>
        </w:rPr>
        <w:t>if the encoded video sequence</w:t>
      </w:r>
      <w:r w:rsidR="00CC0D88">
        <w:rPr>
          <w:rFonts w:eastAsia="ＭＳ 明朝"/>
          <w:lang w:eastAsia="ja-JP"/>
        </w:rPr>
        <w:t xml:space="preserve">s of both EL and </w:t>
      </w:r>
      <w:r w:rsidR="00BC3E96">
        <w:rPr>
          <w:rFonts w:eastAsia="ＭＳ 明朝"/>
          <w:lang w:eastAsia="ja-JP"/>
        </w:rPr>
        <w:t>R</w:t>
      </w:r>
      <w:r w:rsidR="00CC0D88">
        <w:rPr>
          <w:rFonts w:eastAsia="ＭＳ 明朝"/>
          <w:lang w:eastAsia="ja-JP"/>
        </w:rPr>
        <w:t>L</w:t>
      </w:r>
      <w:r w:rsidR="00CC0D88">
        <w:rPr>
          <w:rFonts w:eastAsia="ＭＳ 明朝" w:hint="eastAsia"/>
          <w:lang w:eastAsia="ja-JP"/>
        </w:rPr>
        <w:t xml:space="preserve"> </w:t>
      </w:r>
      <w:r w:rsidR="00CC0D88">
        <w:rPr>
          <w:rFonts w:eastAsia="ＭＳ 明朝"/>
          <w:lang w:eastAsia="ja-JP"/>
        </w:rPr>
        <w:t>are</w:t>
      </w:r>
      <w:r w:rsidR="00CC0D88">
        <w:rPr>
          <w:rFonts w:eastAsia="ＭＳ 明朝" w:hint="eastAsia"/>
          <w:lang w:eastAsia="ja-JP"/>
        </w:rPr>
        <w:t xml:space="preserve"> in the YCbCr4:</w:t>
      </w:r>
      <w:r w:rsidR="00CC0D88">
        <w:rPr>
          <w:rFonts w:eastAsia="ＭＳ 明朝"/>
          <w:lang w:eastAsia="ja-JP"/>
        </w:rPr>
        <w:t>2</w:t>
      </w:r>
      <w:r w:rsidR="00CC0D88">
        <w:rPr>
          <w:rFonts w:eastAsia="ＭＳ 明朝" w:hint="eastAsia"/>
          <w:lang w:eastAsia="ja-JP"/>
        </w:rPr>
        <w:t>:</w:t>
      </w:r>
      <w:r w:rsidR="00CC0D88">
        <w:rPr>
          <w:rFonts w:eastAsia="ＭＳ 明朝"/>
          <w:lang w:eastAsia="ja-JP"/>
        </w:rPr>
        <w:t>0</w:t>
      </w:r>
      <w:r w:rsidR="00CC0D88">
        <w:rPr>
          <w:rFonts w:eastAsia="ＭＳ 明朝" w:hint="eastAsia"/>
          <w:lang w:eastAsia="ja-JP"/>
        </w:rPr>
        <w:t xml:space="preserve"> format</w:t>
      </w:r>
      <w:r w:rsidR="004321C2">
        <w:t>.</w:t>
      </w:r>
      <w:r>
        <w:t xml:space="preserve"> Those default values are determined according to </w:t>
      </w:r>
      <w:r w:rsidRPr="00062C86">
        <w:t xml:space="preserve">the relative sampling grids of the </w:t>
      </w:r>
      <w:r>
        <w:t>EL</w:t>
      </w:r>
      <w:r w:rsidRPr="00062C86">
        <w:t xml:space="preserve"> picture and the </w:t>
      </w:r>
      <w:r>
        <w:t>RL</w:t>
      </w:r>
      <w:r w:rsidR="0082620C">
        <w:t xml:space="preserve"> </w:t>
      </w:r>
      <w:r w:rsidRPr="00062C86">
        <w:t>picture</w:t>
      </w:r>
      <w:r>
        <w:t xml:space="preserve"> and the chroma sampling grid location related to </w:t>
      </w:r>
      <w:proofErr w:type="spellStart"/>
      <w:r>
        <w:t>luma</w:t>
      </w:r>
      <w:proofErr w:type="spellEnd"/>
      <w:r>
        <w:t xml:space="preserve"> sampling grid as shown </w:t>
      </w:r>
      <w:r w:rsidRPr="00062C86">
        <w:fldChar w:fldCharType="begin"/>
      </w:r>
      <w:r w:rsidRPr="00062C86">
        <w:instrText xml:space="preserve"> REF _Ref348006050 \h  \* MERGEFORMAT </w:instrText>
      </w:r>
      <w:r w:rsidRPr="00062C86">
        <w:fldChar w:fldCharType="separate"/>
      </w:r>
      <w:r w:rsidRPr="00062C86">
        <w:t xml:space="preserve">Figure </w:t>
      </w:r>
      <w:r w:rsidRPr="00062C86">
        <w:rPr>
          <w:noProof/>
        </w:rPr>
        <w:t>2</w:t>
      </w:r>
      <w:r w:rsidRPr="00062C86">
        <w:rPr>
          <w:noProof/>
        </w:rPr>
        <w:noBreakHyphen/>
        <w:t>3</w:t>
      </w:r>
      <w:r w:rsidRPr="00062C86">
        <w:fldChar w:fldCharType="end"/>
      </w:r>
      <w:r w:rsidRPr="00062C86">
        <w:t xml:space="preserve"> (a)</w:t>
      </w:r>
      <w:r>
        <w:t>.</w:t>
      </w:r>
    </w:p>
    <w:p w14:paraId="0ED8984E" w14:textId="0FCCCAD3" w:rsidR="0082620C" w:rsidRDefault="00303D5C" w:rsidP="003F7194">
      <w:r w:rsidRPr="00303D5C">
        <w:fldChar w:fldCharType="begin"/>
      </w:r>
      <w:r w:rsidRPr="00303D5C">
        <w:instrText xml:space="preserve"> REF _Ref432667295 \h  \* MERGEFORMAT </w:instrText>
      </w:r>
      <w:r w:rsidRPr="00303D5C">
        <w:fldChar w:fldCharType="separate"/>
      </w:r>
      <w:r w:rsidRPr="00303D5C">
        <w:t xml:space="preserve">Table </w:t>
      </w:r>
      <w:r w:rsidRPr="00303D5C">
        <w:rPr>
          <w:noProof/>
        </w:rPr>
        <w:t>2</w:t>
      </w:r>
      <w:r w:rsidRPr="00303D5C">
        <w:noBreakHyphen/>
      </w:r>
      <w:r w:rsidRPr="00303D5C">
        <w:rPr>
          <w:noProof/>
        </w:rPr>
        <w:t>3</w:t>
      </w:r>
      <w:r w:rsidRPr="00303D5C">
        <w:fldChar w:fldCharType="end"/>
      </w:r>
      <w:r w:rsidR="006E19C5" w:rsidRPr="00303D5C">
        <w:t xml:space="preserve"> prov</w:t>
      </w:r>
      <w:r w:rsidR="006E19C5">
        <w:t xml:space="preserve">ides the recommended phase offset syntax values for </w:t>
      </w:r>
      <w:r w:rsidR="00690196">
        <w:t>cross-layer</w:t>
      </w:r>
      <w:r w:rsidR="006E19C5">
        <w:t xml:space="preserve"> </w:t>
      </w:r>
      <w:proofErr w:type="spellStart"/>
      <w:r w:rsidR="006F4C85">
        <w:t>center</w:t>
      </w:r>
      <w:proofErr w:type="spellEnd"/>
      <w:r w:rsidR="006F4C85">
        <w:t xml:space="preserve"> </w:t>
      </w:r>
      <w:r w:rsidR="006E19C5">
        <w:t>position alignment</w:t>
      </w:r>
      <w:r w:rsidR="006F4C85">
        <w:t xml:space="preserve"> shown in</w:t>
      </w:r>
      <w:r w:rsidR="006E19C5">
        <w:t xml:space="preserve"> </w:t>
      </w:r>
      <w:r w:rsidR="006E19C5" w:rsidRPr="00062C86">
        <w:fldChar w:fldCharType="begin"/>
      </w:r>
      <w:r w:rsidR="006E19C5" w:rsidRPr="00062C86">
        <w:instrText xml:space="preserve"> REF _Ref348006050 \h  \* MERGEFORMAT </w:instrText>
      </w:r>
      <w:r w:rsidR="006E19C5" w:rsidRPr="00062C86">
        <w:fldChar w:fldCharType="separate"/>
      </w:r>
      <w:r w:rsidR="006E19C5" w:rsidRPr="00062C86">
        <w:t xml:space="preserve">Figure </w:t>
      </w:r>
      <w:r w:rsidR="006E19C5" w:rsidRPr="00062C86">
        <w:rPr>
          <w:noProof/>
        </w:rPr>
        <w:t>2</w:t>
      </w:r>
      <w:r w:rsidR="006E19C5" w:rsidRPr="00062C86">
        <w:rPr>
          <w:noProof/>
        </w:rPr>
        <w:noBreakHyphen/>
        <w:t>3</w:t>
      </w:r>
      <w:r w:rsidR="006E19C5" w:rsidRPr="00062C86">
        <w:fldChar w:fldCharType="end"/>
      </w:r>
      <w:r w:rsidR="006E19C5" w:rsidRPr="00062C86">
        <w:t xml:space="preserve"> (</w:t>
      </w:r>
      <w:r w:rsidR="006E19C5">
        <w:t>b</w:t>
      </w:r>
      <w:r w:rsidR="006E19C5" w:rsidRPr="00062C86">
        <w:t>)</w:t>
      </w:r>
      <w:r w:rsidR="006F4C85">
        <w:t>.</w:t>
      </w:r>
    </w:p>
    <w:p w14:paraId="77B5750E" w14:textId="46B770A4" w:rsidR="00503AC0" w:rsidRPr="006E19C5" w:rsidRDefault="00503AC0" w:rsidP="006E19C5">
      <w:pPr>
        <w:jc w:val="center"/>
        <w:rPr>
          <w:b/>
        </w:rPr>
      </w:pPr>
      <w:bookmarkStart w:id="136" w:name="_Ref432667295"/>
      <w:r w:rsidRPr="006E19C5">
        <w:rPr>
          <w:b/>
        </w:rPr>
        <w:t xml:space="preserve">Table </w:t>
      </w:r>
      <w:r w:rsidRPr="006E19C5">
        <w:rPr>
          <w:b/>
        </w:rPr>
        <w:fldChar w:fldCharType="begin"/>
      </w:r>
      <w:r w:rsidRPr="006E19C5">
        <w:rPr>
          <w:b/>
        </w:rPr>
        <w:instrText xml:space="preserve"> STYLEREF 1 \s </w:instrText>
      </w:r>
      <w:r w:rsidRPr="006E19C5">
        <w:rPr>
          <w:b/>
        </w:rPr>
        <w:fldChar w:fldCharType="separate"/>
      </w:r>
      <w:r w:rsidR="006E19C5" w:rsidRPr="006E19C5">
        <w:rPr>
          <w:b/>
          <w:noProof/>
        </w:rPr>
        <w:t>2</w:t>
      </w:r>
      <w:r w:rsidRPr="006E19C5">
        <w:rPr>
          <w:b/>
        </w:rPr>
        <w:fldChar w:fldCharType="end"/>
      </w:r>
      <w:r w:rsidRPr="006E19C5">
        <w:rPr>
          <w:b/>
        </w:rPr>
        <w:noBreakHyphen/>
      </w:r>
      <w:r w:rsidRPr="006E19C5">
        <w:rPr>
          <w:b/>
        </w:rPr>
        <w:fldChar w:fldCharType="begin"/>
      </w:r>
      <w:r w:rsidRPr="006E19C5">
        <w:rPr>
          <w:b/>
        </w:rPr>
        <w:instrText xml:space="preserve"> SEQ Table \* ARABIC \s 1 </w:instrText>
      </w:r>
      <w:r w:rsidRPr="006E19C5">
        <w:rPr>
          <w:b/>
        </w:rPr>
        <w:fldChar w:fldCharType="separate"/>
      </w:r>
      <w:r w:rsidR="006E19C5" w:rsidRPr="006E19C5">
        <w:rPr>
          <w:b/>
          <w:noProof/>
        </w:rPr>
        <w:t>3</w:t>
      </w:r>
      <w:r w:rsidRPr="006E19C5">
        <w:rPr>
          <w:b/>
        </w:rPr>
        <w:fldChar w:fldCharType="end"/>
      </w:r>
      <w:bookmarkEnd w:id="136"/>
      <w:r w:rsidRPr="006E19C5">
        <w:rPr>
          <w:b/>
        </w:rPr>
        <w:t xml:space="preserve"> – </w:t>
      </w:r>
      <w:r w:rsidRPr="006F4C85">
        <w:rPr>
          <w:b/>
        </w:rPr>
        <w:t xml:space="preserve">Recommended phase </w:t>
      </w:r>
      <w:r w:rsidR="006E19C5" w:rsidRPr="006F4C85">
        <w:rPr>
          <w:b/>
        </w:rPr>
        <w:t xml:space="preserve">offset </w:t>
      </w:r>
      <w:r w:rsidRPr="006F4C85">
        <w:rPr>
          <w:b/>
        </w:rPr>
        <w:t>syntax element values</w:t>
      </w:r>
      <w:r w:rsidR="006E19C5" w:rsidRPr="006F4C85">
        <w:rPr>
          <w:b/>
        </w:rPr>
        <w:t xml:space="preserve"> for</w:t>
      </w:r>
      <w:r w:rsidR="006F4C85" w:rsidRPr="006F4C85">
        <w:rPr>
          <w:b/>
        </w:rPr>
        <w:t xml:space="preserve"> </w:t>
      </w:r>
      <w:proofErr w:type="spellStart"/>
      <w:r w:rsidR="006E19C5" w:rsidRPr="006F4C85">
        <w:rPr>
          <w:b/>
        </w:rPr>
        <w:t>center</w:t>
      </w:r>
      <w:proofErr w:type="spellEnd"/>
      <w:r w:rsidR="006E19C5" w:rsidRPr="006F4C85">
        <w:rPr>
          <w:b/>
        </w:rPr>
        <w:t xml:space="preserve"> position alignment</w:t>
      </w:r>
    </w:p>
    <w:tbl>
      <w:tblPr>
        <w:tblStyle w:val="aff8"/>
        <w:tblW w:w="0" w:type="auto"/>
        <w:jc w:val="center"/>
        <w:tblLook w:val="04A0" w:firstRow="1" w:lastRow="0" w:firstColumn="1" w:lastColumn="0" w:noHBand="0" w:noVBand="1"/>
      </w:tblPr>
      <w:tblGrid>
        <w:gridCol w:w="1738"/>
        <w:gridCol w:w="2241"/>
        <w:gridCol w:w="2241"/>
      </w:tblGrid>
      <w:tr w:rsidR="00854210" w:rsidRPr="0086380E" w14:paraId="4746832E" w14:textId="765264C2" w:rsidTr="008D43EC">
        <w:trPr>
          <w:jc w:val="center"/>
        </w:trPr>
        <w:tc>
          <w:tcPr>
            <w:tcW w:w="0" w:type="auto"/>
          </w:tcPr>
          <w:p w14:paraId="520EF640" w14:textId="1F480C91" w:rsidR="00854210" w:rsidRPr="0086380E" w:rsidRDefault="00854210" w:rsidP="00503AC0">
            <w:pPr>
              <w:jc w:val="center"/>
              <w:rPr>
                <w:b/>
              </w:rPr>
            </w:pPr>
            <w:r>
              <w:rPr>
                <w:b/>
              </w:rPr>
              <w:t>Syntax</w:t>
            </w:r>
          </w:p>
        </w:tc>
        <w:tc>
          <w:tcPr>
            <w:tcW w:w="0" w:type="auto"/>
          </w:tcPr>
          <w:p w14:paraId="48001C32" w14:textId="05B81EDF" w:rsidR="00854210" w:rsidRPr="00854210" w:rsidRDefault="00854210" w:rsidP="00854210">
            <w:pPr>
              <w:jc w:val="center"/>
              <w:rPr>
                <w:rFonts w:eastAsia="ＭＳ 明朝"/>
                <w:b/>
                <w:lang w:eastAsia="ja-JP"/>
              </w:rPr>
            </w:pPr>
            <w:r>
              <w:rPr>
                <w:rFonts w:eastAsia="ＭＳ 明朝" w:hint="eastAsia"/>
                <w:lang w:eastAsia="ja-JP"/>
              </w:rPr>
              <w:t>YCbCr4:2:0 content</w:t>
            </w:r>
          </w:p>
        </w:tc>
        <w:tc>
          <w:tcPr>
            <w:tcW w:w="0" w:type="auto"/>
          </w:tcPr>
          <w:p w14:paraId="51F06002" w14:textId="28086563" w:rsidR="00854210" w:rsidRDefault="00854210" w:rsidP="00854210">
            <w:pPr>
              <w:jc w:val="center"/>
            </w:pPr>
            <w:r>
              <w:rPr>
                <w:rFonts w:eastAsia="ＭＳ 明朝" w:hint="eastAsia"/>
                <w:lang w:eastAsia="ja-JP"/>
              </w:rPr>
              <w:t>YCbCr4:4:4 content</w:t>
            </w:r>
          </w:p>
        </w:tc>
      </w:tr>
      <w:tr w:rsidR="00854210" w14:paraId="3BAAFAEC" w14:textId="0DA01E65" w:rsidTr="008D43EC">
        <w:trPr>
          <w:jc w:val="center"/>
        </w:trPr>
        <w:tc>
          <w:tcPr>
            <w:tcW w:w="0" w:type="auto"/>
          </w:tcPr>
          <w:p w14:paraId="38CB2466" w14:textId="176A2596" w:rsidR="00854210" w:rsidRDefault="00854210" w:rsidP="00503AC0">
            <w:pPr>
              <w:jc w:val="center"/>
            </w:pPr>
            <w:proofErr w:type="spellStart"/>
            <w:r>
              <w:t>phase_hor_luma</w:t>
            </w:r>
            <w:proofErr w:type="spellEnd"/>
            <w:r w:rsidRPr="00503AC0">
              <w:t xml:space="preserve"> </w:t>
            </w:r>
          </w:p>
        </w:tc>
        <w:tc>
          <w:tcPr>
            <w:tcW w:w="0" w:type="auto"/>
          </w:tcPr>
          <w:p w14:paraId="3180F7B0" w14:textId="60A3A192" w:rsidR="00854210" w:rsidRPr="00303D5C" w:rsidRDefault="00854210" w:rsidP="00040B5A">
            <w:pPr>
              <w:jc w:val="center"/>
              <w:rPr>
                <w:highlight w:val="yellow"/>
              </w:rPr>
            </w:pPr>
            <w:r>
              <w:t>(</w:t>
            </w:r>
            <w:r>
              <w:rPr>
                <w:i/>
              </w:rPr>
              <w:t>W</w:t>
            </w:r>
            <w:r w:rsidRPr="008D59CB">
              <w:rPr>
                <w:i/>
                <w:vertAlign w:val="subscript"/>
              </w:rPr>
              <w:t>EL</w:t>
            </w:r>
            <w:r>
              <w:t>*8+</w:t>
            </w:r>
            <w:r>
              <w:rPr>
                <w:i/>
              </w:rPr>
              <w:t>W</w:t>
            </w:r>
            <w:r w:rsidRPr="008D59CB">
              <w:rPr>
                <w:i/>
                <w:vertAlign w:val="subscript"/>
              </w:rPr>
              <w:t>BL</w:t>
            </w:r>
            <w:r w:rsidRPr="008D59CB">
              <w:t>/2) /</w:t>
            </w:r>
            <w:r w:rsidRPr="008D59CB">
              <w:rPr>
                <w:i/>
              </w:rPr>
              <w:t xml:space="preserve"> </w:t>
            </w:r>
            <w:r>
              <w:rPr>
                <w:i/>
              </w:rPr>
              <w:t>W</w:t>
            </w:r>
            <w:r w:rsidRPr="008D59CB">
              <w:rPr>
                <w:i/>
                <w:vertAlign w:val="subscript"/>
              </w:rPr>
              <w:t>BL</w:t>
            </w:r>
            <w:r w:rsidRPr="008D59CB">
              <w:t xml:space="preserve"> </w:t>
            </w:r>
            <w:r>
              <w:rPr>
                <w:lang w:eastAsia="ko-KR"/>
              </w:rPr>
              <w:t>−</w:t>
            </w:r>
            <w:r w:rsidRPr="008D59CB">
              <w:t xml:space="preserve"> 8 </w:t>
            </w:r>
          </w:p>
        </w:tc>
        <w:tc>
          <w:tcPr>
            <w:tcW w:w="0" w:type="auto"/>
          </w:tcPr>
          <w:p w14:paraId="52BAD139" w14:textId="05E5A50E" w:rsidR="00854210" w:rsidRDefault="00854210" w:rsidP="00040B5A">
            <w:pPr>
              <w:jc w:val="center"/>
            </w:pPr>
            <w:r>
              <w:t>(</w:t>
            </w:r>
            <w:r>
              <w:rPr>
                <w:i/>
              </w:rPr>
              <w:t>W</w:t>
            </w:r>
            <w:r w:rsidRPr="008D59CB">
              <w:rPr>
                <w:i/>
                <w:vertAlign w:val="subscript"/>
              </w:rPr>
              <w:t>EL</w:t>
            </w:r>
            <w:r>
              <w:t>*8+</w:t>
            </w:r>
            <w:r>
              <w:rPr>
                <w:i/>
              </w:rPr>
              <w:t>W</w:t>
            </w:r>
            <w:r w:rsidRPr="008D59CB">
              <w:rPr>
                <w:i/>
                <w:vertAlign w:val="subscript"/>
              </w:rPr>
              <w:t>BL</w:t>
            </w:r>
            <w:r w:rsidRPr="008D59CB">
              <w:t>/2) /</w:t>
            </w:r>
            <w:r w:rsidRPr="008D59CB">
              <w:rPr>
                <w:i/>
              </w:rPr>
              <w:t xml:space="preserve"> </w:t>
            </w:r>
            <w:r>
              <w:rPr>
                <w:i/>
              </w:rPr>
              <w:t>W</w:t>
            </w:r>
            <w:r w:rsidRPr="008D59CB">
              <w:rPr>
                <w:i/>
                <w:vertAlign w:val="subscript"/>
              </w:rPr>
              <w:t>BL</w:t>
            </w:r>
            <w:r w:rsidRPr="008D59CB">
              <w:t xml:space="preserve"> </w:t>
            </w:r>
            <w:r>
              <w:rPr>
                <w:lang w:eastAsia="ko-KR"/>
              </w:rPr>
              <w:t>−</w:t>
            </w:r>
            <w:r w:rsidRPr="008D59CB">
              <w:t xml:space="preserve"> 8 </w:t>
            </w:r>
          </w:p>
        </w:tc>
      </w:tr>
      <w:tr w:rsidR="00854210" w14:paraId="3D662390" w14:textId="63F94AF3" w:rsidTr="008D43EC">
        <w:trPr>
          <w:jc w:val="center"/>
        </w:trPr>
        <w:tc>
          <w:tcPr>
            <w:tcW w:w="0" w:type="auto"/>
          </w:tcPr>
          <w:p w14:paraId="2968FD5D" w14:textId="52F8DAA6" w:rsidR="00854210" w:rsidRDefault="00854210" w:rsidP="00503AC0">
            <w:pPr>
              <w:jc w:val="center"/>
            </w:pPr>
            <w:proofErr w:type="spellStart"/>
            <w:r w:rsidRPr="00503AC0">
              <w:t>phase_ver_luma</w:t>
            </w:r>
            <w:proofErr w:type="spellEnd"/>
          </w:p>
        </w:tc>
        <w:tc>
          <w:tcPr>
            <w:tcW w:w="0" w:type="auto"/>
          </w:tcPr>
          <w:p w14:paraId="6347326B" w14:textId="7E6BA6A3" w:rsidR="00854210" w:rsidRPr="00303D5C" w:rsidRDefault="00854210" w:rsidP="00C9121E">
            <w:pPr>
              <w:jc w:val="center"/>
              <w:rPr>
                <w:highlight w:val="yellow"/>
              </w:rPr>
            </w:pPr>
            <w:r>
              <w:t>(</w:t>
            </w:r>
            <w:r w:rsidRPr="008D59CB">
              <w:rPr>
                <w:i/>
              </w:rPr>
              <w:t>H</w:t>
            </w:r>
            <w:r w:rsidRPr="008D59CB">
              <w:rPr>
                <w:i/>
                <w:vertAlign w:val="subscript"/>
              </w:rPr>
              <w:t>EL</w:t>
            </w:r>
            <w:r>
              <w:t>*8+</w:t>
            </w:r>
            <w:r w:rsidRPr="008D59CB">
              <w:rPr>
                <w:i/>
              </w:rPr>
              <w:t>H</w:t>
            </w:r>
            <w:r w:rsidRPr="008D59CB">
              <w:rPr>
                <w:i/>
                <w:vertAlign w:val="subscript"/>
              </w:rPr>
              <w:t>BL</w:t>
            </w:r>
            <w:r w:rsidRPr="008D59CB">
              <w:t>/2) /</w:t>
            </w:r>
            <w:r w:rsidRPr="008D59CB">
              <w:rPr>
                <w:i/>
              </w:rPr>
              <w:t xml:space="preserve"> H</w:t>
            </w:r>
            <w:r w:rsidRPr="008D59CB">
              <w:rPr>
                <w:i/>
                <w:vertAlign w:val="subscript"/>
              </w:rPr>
              <w:t>BL</w:t>
            </w:r>
            <w:r w:rsidRPr="008D59CB">
              <w:t xml:space="preserve"> </w:t>
            </w:r>
            <w:r>
              <w:rPr>
                <w:lang w:eastAsia="ko-KR"/>
              </w:rPr>
              <w:t>−</w:t>
            </w:r>
            <w:r w:rsidRPr="008D59CB">
              <w:t xml:space="preserve"> 8</w:t>
            </w:r>
          </w:p>
        </w:tc>
        <w:tc>
          <w:tcPr>
            <w:tcW w:w="0" w:type="auto"/>
          </w:tcPr>
          <w:p w14:paraId="6DBD44E9" w14:textId="55F9C7AD" w:rsidR="00854210" w:rsidRDefault="00854210" w:rsidP="00C9121E">
            <w:pPr>
              <w:jc w:val="center"/>
            </w:pPr>
            <w:r>
              <w:t>(</w:t>
            </w:r>
            <w:r w:rsidRPr="008D59CB">
              <w:rPr>
                <w:i/>
              </w:rPr>
              <w:t>H</w:t>
            </w:r>
            <w:r w:rsidRPr="008D59CB">
              <w:rPr>
                <w:i/>
                <w:vertAlign w:val="subscript"/>
              </w:rPr>
              <w:t>EL</w:t>
            </w:r>
            <w:r>
              <w:t>*8+</w:t>
            </w:r>
            <w:r w:rsidRPr="008D59CB">
              <w:rPr>
                <w:i/>
              </w:rPr>
              <w:t>H</w:t>
            </w:r>
            <w:r w:rsidRPr="008D59CB">
              <w:rPr>
                <w:i/>
                <w:vertAlign w:val="subscript"/>
              </w:rPr>
              <w:t>BL</w:t>
            </w:r>
            <w:r w:rsidRPr="008D59CB">
              <w:t>/2) /</w:t>
            </w:r>
            <w:r w:rsidRPr="008D59CB">
              <w:rPr>
                <w:i/>
              </w:rPr>
              <w:t xml:space="preserve"> H</w:t>
            </w:r>
            <w:r w:rsidRPr="008D59CB">
              <w:rPr>
                <w:i/>
                <w:vertAlign w:val="subscript"/>
              </w:rPr>
              <w:t>BL</w:t>
            </w:r>
            <w:r w:rsidRPr="008D59CB">
              <w:t xml:space="preserve"> </w:t>
            </w:r>
            <w:r>
              <w:rPr>
                <w:lang w:eastAsia="ko-KR"/>
              </w:rPr>
              <w:t>−</w:t>
            </w:r>
            <w:r w:rsidRPr="008D59CB">
              <w:t xml:space="preserve"> 8</w:t>
            </w:r>
          </w:p>
        </w:tc>
      </w:tr>
      <w:tr w:rsidR="00854210" w14:paraId="41B517F6" w14:textId="1109896C" w:rsidTr="008D43EC">
        <w:trPr>
          <w:jc w:val="center"/>
        </w:trPr>
        <w:tc>
          <w:tcPr>
            <w:tcW w:w="0" w:type="auto"/>
          </w:tcPr>
          <w:p w14:paraId="126F2C59" w14:textId="68D66F18" w:rsidR="00854210" w:rsidRDefault="00854210" w:rsidP="00C9121E">
            <w:pPr>
              <w:jc w:val="center"/>
            </w:pPr>
            <w:proofErr w:type="spellStart"/>
            <w:r w:rsidRPr="00503AC0">
              <w:t>phase_hor_chroma</w:t>
            </w:r>
            <w:proofErr w:type="spellEnd"/>
          </w:p>
        </w:tc>
        <w:tc>
          <w:tcPr>
            <w:tcW w:w="0" w:type="auto"/>
          </w:tcPr>
          <w:p w14:paraId="372280D4" w14:textId="7357A07E" w:rsidR="00854210" w:rsidRPr="00303D5C" w:rsidRDefault="00854210" w:rsidP="009859DC">
            <w:pPr>
              <w:jc w:val="center"/>
              <w:rPr>
                <w:highlight w:val="yellow"/>
              </w:rPr>
            </w:pPr>
            <w:r>
              <w:t>(</w:t>
            </w:r>
            <w:r>
              <w:rPr>
                <w:i/>
              </w:rPr>
              <w:t>W</w:t>
            </w:r>
            <w:r w:rsidRPr="008D59CB">
              <w:rPr>
                <w:i/>
                <w:vertAlign w:val="subscript"/>
              </w:rPr>
              <w:t>EL</w:t>
            </w:r>
            <w:r>
              <w:t>*4+</w:t>
            </w:r>
            <w:r>
              <w:rPr>
                <w:i/>
              </w:rPr>
              <w:t>W</w:t>
            </w:r>
            <w:r w:rsidRPr="008D59CB">
              <w:rPr>
                <w:i/>
                <w:vertAlign w:val="subscript"/>
              </w:rPr>
              <w:t>BL</w:t>
            </w:r>
            <w:r w:rsidRPr="008D59CB">
              <w:t>/2) /</w:t>
            </w:r>
            <w:r w:rsidRPr="008D59CB">
              <w:rPr>
                <w:i/>
              </w:rPr>
              <w:t xml:space="preserve"> </w:t>
            </w:r>
            <w:r>
              <w:rPr>
                <w:i/>
              </w:rPr>
              <w:t>W</w:t>
            </w:r>
            <w:r w:rsidRPr="008D59CB">
              <w:rPr>
                <w:i/>
                <w:vertAlign w:val="subscript"/>
              </w:rPr>
              <w:t>BL</w:t>
            </w:r>
            <w:r w:rsidRPr="008D59CB">
              <w:t xml:space="preserve"> </w:t>
            </w:r>
            <w:r>
              <w:rPr>
                <w:lang w:eastAsia="ko-KR"/>
              </w:rPr>
              <w:t>−</w:t>
            </w:r>
            <w:r w:rsidRPr="008D59CB">
              <w:t xml:space="preserve"> </w:t>
            </w:r>
            <w:r>
              <w:t>4</w:t>
            </w:r>
          </w:p>
        </w:tc>
        <w:tc>
          <w:tcPr>
            <w:tcW w:w="0" w:type="auto"/>
          </w:tcPr>
          <w:p w14:paraId="35E9A191" w14:textId="0DA30B07" w:rsidR="00854210" w:rsidRDefault="00854210" w:rsidP="009859DC">
            <w:pPr>
              <w:jc w:val="center"/>
            </w:pPr>
            <w:r>
              <w:t>(</w:t>
            </w:r>
            <w:r>
              <w:rPr>
                <w:i/>
              </w:rPr>
              <w:t>W</w:t>
            </w:r>
            <w:r w:rsidRPr="008D59CB">
              <w:rPr>
                <w:i/>
                <w:vertAlign w:val="subscript"/>
              </w:rPr>
              <w:t>EL</w:t>
            </w:r>
            <w:r>
              <w:t>*8+</w:t>
            </w:r>
            <w:r>
              <w:rPr>
                <w:i/>
              </w:rPr>
              <w:t>W</w:t>
            </w:r>
            <w:r w:rsidRPr="008D59CB">
              <w:rPr>
                <w:i/>
                <w:vertAlign w:val="subscript"/>
              </w:rPr>
              <w:t>BL</w:t>
            </w:r>
            <w:r w:rsidRPr="008D59CB">
              <w:t>/2) /</w:t>
            </w:r>
            <w:r w:rsidRPr="008D59CB">
              <w:rPr>
                <w:i/>
              </w:rPr>
              <w:t xml:space="preserve"> </w:t>
            </w:r>
            <w:r>
              <w:rPr>
                <w:i/>
              </w:rPr>
              <w:t>W</w:t>
            </w:r>
            <w:r w:rsidRPr="008D59CB">
              <w:rPr>
                <w:i/>
                <w:vertAlign w:val="subscript"/>
              </w:rPr>
              <w:t>BL</w:t>
            </w:r>
            <w:r w:rsidRPr="008D59CB">
              <w:t xml:space="preserve"> </w:t>
            </w:r>
            <w:r>
              <w:rPr>
                <w:lang w:eastAsia="ko-KR"/>
              </w:rPr>
              <w:t>−</w:t>
            </w:r>
            <w:r w:rsidRPr="008D59CB">
              <w:t xml:space="preserve"> 8 </w:t>
            </w:r>
          </w:p>
        </w:tc>
      </w:tr>
      <w:tr w:rsidR="00854210" w14:paraId="7EFB2F5C" w14:textId="5EE80D64" w:rsidTr="008D43EC">
        <w:trPr>
          <w:jc w:val="center"/>
        </w:trPr>
        <w:tc>
          <w:tcPr>
            <w:tcW w:w="0" w:type="auto"/>
          </w:tcPr>
          <w:p w14:paraId="54916B94" w14:textId="4D1C2216" w:rsidR="00854210" w:rsidRDefault="00854210" w:rsidP="00C9121E">
            <w:pPr>
              <w:jc w:val="center"/>
            </w:pPr>
            <w:proofErr w:type="spellStart"/>
            <w:r w:rsidRPr="00503AC0">
              <w:t>phase_ver_chroma</w:t>
            </w:r>
            <w:proofErr w:type="spellEnd"/>
          </w:p>
        </w:tc>
        <w:tc>
          <w:tcPr>
            <w:tcW w:w="0" w:type="auto"/>
          </w:tcPr>
          <w:p w14:paraId="2F6CE0DC" w14:textId="32AEB96E" w:rsidR="00854210" w:rsidRPr="00303D5C" w:rsidRDefault="00854210" w:rsidP="00C9121E">
            <w:pPr>
              <w:jc w:val="center"/>
              <w:rPr>
                <w:highlight w:val="yellow"/>
              </w:rPr>
            </w:pPr>
            <w:r>
              <w:t>(</w:t>
            </w:r>
            <w:r w:rsidRPr="008D59CB">
              <w:rPr>
                <w:i/>
              </w:rPr>
              <w:t>H</w:t>
            </w:r>
            <w:r w:rsidRPr="008D59CB">
              <w:rPr>
                <w:i/>
                <w:vertAlign w:val="subscript"/>
              </w:rPr>
              <w:t>EL</w:t>
            </w:r>
            <w:r>
              <w:t>*8+</w:t>
            </w:r>
            <w:r w:rsidRPr="008D59CB">
              <w:rPr>
                <w:i/>
              </w:rPr>
              <w:t>H</w:t>
            </w:r>
            <w:r w:rsidRPr="008D59CB">
              <w:rPr>
                <w:i/>
                <w:vertAlign w:val="subscript"/>
              </w:rPr>
              <w:t>BL</w:t>
            </w:r>
            <w:r w:rsidRPr="008D59CB">
              <w:t>/2) /</w:t>
            </w:r>
            <w:r w:rsidRPr="008D59CB">
              <w:rPr>
                <w:i/>
              </w:rPr>
              <w:t xml:space="preserve"> H</w:t>
            </w:r>
            <w:r w:rsidRPr="008D59CB">
              <w:rPr>
                <w:i/>
                <w:vertAlign w:val="subscript"/>
              </w:rPr>
              <w:t>BL</w:t>
            </w:r>
            <w:r w:rsidRPr="008D59CB">
              <w:t xml:space="preserve"> </w:t>
            </w:r>
            <w:r>
              <w:rPr>
                <w:lang w:eastAsia="ko-KR"/>
              </w:rPr>
              <w:t>−</w:t>
            </w:r>
            <w:r w:rsidRPr="008D59CB">
              <w:t xml:space="preserve"> 8</w:t>
            </w:r>
          </w:p>
        </w:tc>
        <w:tc>
          <w:tcPr>
            <w:tcW w:w="0" w:type="auto"/>
          </w:tcPr>
          <w:p w14:paraId="0756ADBE" w14:textId="1D6F8A2E" w:rsidR="00854210" w:rsidRDefault="00854210" w:rsidP="00C9121E">
            <w:pPr>
              <w:jc w:val="center"/>
            </w:pPr>
            <w:r>
              <w:t>(</w:t>
            </w:r>
            <w:r w:rsidRPr="008D59CB">
              <w:rPr>
                <w:i/>
              </w:rPr>
              <w:t>H</w:t>
            </w:r>
            <w:r w:rsidRPr="008D59CB">
              <w:rPr>
                <w:i/>
                <w:vertAlign w:val="subscript"/>
              </w:rPr>
              <w:t>EL</w:t>
            </w:r>
            <w:r>
              <w:t>*8+</w:t>
            </w:r>
            <w:r w:rsidRPr="008D59CB">
              <w:rPr>
                <w:i/>
              </w:rPr>
              <w:t>H</w:t>
            </w:r>
            <w:r w:rsidRPr="008D59CB">
              <w:rPr>
                <w:i/>
                <w:vertAlign w:val="subscript"/>
              </w:rPr>
              <w:t>BL</w:t>
            </w:r>
            <w:r w:rsidRPr="008D59CB">
              <w:t>/2) /</w:t>
            </w:r>
            <w:r w:rsidRPr="008D59CB">
              <w:rPr>
                <w:i/>
              </w:rPr>
              <w:t xml:space="preserve"> H</w:t>
            </w:r>
            <w:r w:rsidRPr="008D59CB">
              <w:rPr>
                <w:i/>
                <w:vertAlign w:val="subscript"/>
              </w:rPr>
              <w:t>BL</w:t>
            </w:r>
            <w:r w:rsidRPr="008D59CB">
              <w:t xml:space="preserve"> </w:t>
            </w:r>
            <w:r>
              <w:rPr>
                <w:lang w:eastAsia="ko-KR"/>
              </w:rPr>
              <w:t>−</w:t>
            </w:r>
            <w:r w:rsidRPr="008D59CB">
              <w:t xml:space="preserve"> 8</w:t>
            </w:r>
          </w:p>
        </w:tc>
      </w:tr>
    </w:tbl>
    <w:p w14:paraId="2AB04BF0" w14:textId="6C777739" w:rsidR="00195D89" w:rsidRDefault="00C3632C" w:rsidP="003F7194">
      <w:r>
        <w:t xml:space="preserve">Besides the non-default sample grid alignment application motioned in section </w:t>
      </w:r>
      <w:r>
        <w:fldChar w:fldCharType="begin"/>
      </w:r>
      <w:r>
        <w:instrText xml:space="preserve"> REF _Ref373250598 \r \h </w:instrText>
      </w:r>
      <w:r>
        <w:fldChar w:fldCharType="separate"/>
      </w:r>
      <w:r>
        <w:t>2.3.1</w:t>
      </w:r>
      <w:r>
        <w:fldChar w:fldCharType="end"/>
      </w:r>
      <w:r>
        <w:t>, another</w:t>
      </w:r>
      <w:r w:rsidR="00FA6565">
        <w:t xml:space="preserve"> key application which can utilize </w:t>
      </w:r>
      <w:r w:rsidR="0057182F">
        <w:t xml:space="preserve">such </w:t>
      </w:r>
      <w:r w:rsidR="00B34337">
        <w:t xml:space="preserve">flexible </w:t>
      </w:r>
      <w:r w:rsidR="008B04EF" w:rsidRPr="00CA5612">
        <w:t>phase adjustment</w:t>
      </w:r>
      <w:r w:rsidR="00143908">
        <w:t xml:space="preserve"> method</w:t>
      </w:r>
      <w:r w:rsidR="008B04EF" w:rsidRPr="00CA5612">
        <w:t xml:space="preserve"> </w:t>
      </w:r>
      <w:r w:rsidR="00143908">
        <w:t xml:space="preserve">provided by SHVC </w:t>
      </w:r>
      <w:r w:rsidR="00EE74AE" w:rsidRPr="00CA5612">
        <w:t xml:space="preserve">is </w:t>
      </w:r>
      <w:r w:rsidR="00FA6565">
        <w:t xml:space="preserve">interlaced-to-progressive scalability, in which </w:t>
      </w:r>
      <w:r w:rsidR="00EE74AE" w:rsidRPr="00CA5612">
        <w:t>the reference layer</w:t>
      </w:r>
      <w:r w:rsidR="00397C62">
        <w:t xml:space="preserve"> picture</w:t>
      </w:r>
      <w:r w:rsidR="00EE74AE" w:rsidRPr="00CA5612">
        <w:t xml:space="preserve"> is an interlaced field picture</w:t>
      </w:r>
      <w:r w:rsidR="00FA6565">
        <w:t>, and the enhancement layer picture is a frame picture</w:t>
      </w:r>
      <w:r w:rsidR="00EE74AE" w:rsidRPr="00CA5612">
        <w:t xml:space="preserve">. </w:t>
      </w:r>
      <w:r w:rsidR="0061210E" w:rsidRPr="00CA5612">
        <w:fldChar w:fldCharType="begin"/>
      </w:r>
      <w:r w:rsidR="0061210E" w:rsidRPr="00CA5612">
        <w:instrText xml:space="preserve"> REF _Ref380956073 \h  \* MERGEFORMAT </w:instrText>
      </w:r>
      <w:r w:rsidR="0061210E" w:rsidRPr="00CA5612">
        <w:fldChar w:fldCharType="separate"/>
      </w:r>
      <w:r w:rsidR="0061210E" w:rsidRPr="00CA5612">
        <w:t xml:space="preserve">Figure </w:t>
      </w:r>
      <w:r w:rsidR="0061210E" w:rsidRPr="00CA5612">
        <w:rPr>
          <w:noProof/>
        </w:rPr>
        <w:t>2</w:t>
      </w:r>
      <w:r w:rsidR="0061210E" w:rsidRPr="00CA5612">
        <w:noBreakHyphen/>
      </w:r>
      <w:r w:rsidR="0061210E" w:rsidRPr="00CA5612">
        <w:rPr>
          <w:noProof/>
        </w:rPr>
        <w:t>4</w:t>
      </w:r>
      <w:r w:rsidR="0061210E" w:rsidRPr="00CA5612">
        <w:fldChar w:fldCharType="end"/>
      </w:r>
      <w:r w:rsidR="008B04EF" w:rsidRPr="00CA5612">
        <w:t xml:space="preserve"> </w:t>
      </w:r>
      <w:r w:rsidR="00CA5612">
        <w:t>shows</w:t>
      </w:r>
      <w:r w:rsidR="0061210E" w:rsidRPr="00CA5612">
        <w:t xml:space="preserve"> the </w:t>
      </w:r>
      <w:r w:rsidR="007C2640">
        <w:t xml:space="preserve">default </w:t>
      </w:r>
      <w:proofErr w:type="spellStart"/>
      <w:r w:rsidR="007C2640">
        <w:t>luma</w:t>
      </w:r>
      <w:proofErr w:type="spellEnd"/>
      <w:r w:rsidR="007C2640">
        <w:t xml:space="preserve"> and </w:t>
      </w:r>
      <w:proofErr w:type="spellStart"/>
      <w:r w:rsidR="007C2640">
        <w:t>chroma</w:t>
      </w:r>
      <w:proofErr w:type="spellEnd"/>
      <w:r w:rsidR="007C2640">
        <w:t xml:space="preserve"> </w:t>
      </w:r>
      <w:r w:rsidR="0061210E" w:rsidRPr="00CA5612">
        <w:t>sample location</w:t>
      </w:r>
      <w:r w:rsidR="007C2640">
        <w:t>s</w:t>
      </w:r>
      <w:r w:rsidR="0061210E" w:rsidRPr="00CA5612">
        <w:t xml:space="preserve"> </w:t>
      </w:r>
      <w:r w:rsidR="008B04EF" w:rsidRPr="00CA5612">
        <w:t xml:space="preserve">of </w:t>
      </w:r>
      <w:r w:rsidR="00FA6565">
        <w:t xml:space="preserve">YUV 4:2:0 </w:t>
      </w:r>
      <w:r w:rsidR="008B04EF" w:rsidRPr="00CA5612">
        <w:t>interlaced video</w:t>
      </w:r>
      <w:r w:rsidR="00CA5612">
        <w:t xml:space="preserve">. </w:t>
      </w:r>
      <w:r w:rsidR="00FA6565">
        <w:t xml:space="preserve">Sample locations in </w:t>
      </w:r>
      <w:r w:rsidR="008520D5" w:rsidRPr="00CA5612">
        <w:t xml:space="preserve">the </w:t>
      </w:r>
      <w:r w:rsidR="0067526F">
        <w:t>top field</w:t>
      </w:r>
      <w:r w:rsidR="008520D5" w:rsidRPr="00CA5612">
        <w:t xml:space="preserve"> correspond to the odd row</w:t>
      </w:r>
      <w:r w:rsidR="003B71F0" w:rsidRPr="00CA5612">
        <w:t>s</w:t>
      </w:r>
      <w:r w:rsidR="008520D5" w:rsidRPr="00CA5612">
        <w:t xml:space="preserve"> in a progressive frame picture and </w:t>
      </w:r>
      <w:r w:rsidR="00FA6565">
        <w:t>sample locations in the</w:t>
      </w:r>
      <w:r w:rsidR="008520D5" w:rsidRPr="00CA5612">
        <w:t xml:space="preserve"> bottom field corresponds to the </w:t>
      </w:r>
      <w:r w:rsidR="008520D5" w:rsidRPr="00CA5612">
        <w:lastRenderedPageBreak/>
        <w:t>even row</w:t>
      </w:r>
      <w:r w:rsidR="003B71F0" w:rsidRPr="00CA5612">
        <w:t>s</w:t>
      </w:r>
      <w:r w:rsidR="008520D5" w:rsidRPr="00CA5612">
        <w:t xml:space="preserve"> in a progressive frame picture, for </w:t>
      </w:r>
      <w:r w:rsidR="00FA6565">
        <w:t xml:space="preserve">both </w:t>
      </w:r>
      <w:proofErr w:type="spellStart"/>
      <w:r w:rsidR="008520D5" w:rsidRPr="00CA5612">
        <w:t>luma</w:t>
      </w:r>
      <w:proofErr w:type="spellEnd"/>
      <w:r w:rsidR="008520D5" w:rsidRPr="00CA5612">
        <w:t xml:space="preserve"> and </w:t>
      </w:r>
      <w:proofErr w:type="spellStart"/>
      <w:r w:rsidR="008520D5" w:rsidRPr="00CA5612">
        <w:t>chroma</w:t>
      </w:r>
      <w:proofErr w:type="spellEnd"/>
      <w:r w:rsidR="008520D5" w:rsidRPr="00CA5612">
        <w:t xml:space="preserve"> samples. T</w:t>
      </w:r>
      <w:r w:rsidR="002273B2">
        <w:t xml:space="preserve">he relative sample location </w:t>
      </w:r>
      <w:r w:rsidR="006159B5">
        <w:t xml:space="preserve">between two layers </w:t>
      </w:r>
      <w:r w:rsidR="002273B2">
        <w:t xml:space="preserve">for the </w:t>
      </w:r>
      <w:r w:rsidR="008520D5" w:rsidRPr="00CA5612">
        <w:t>case</w:t>
      </w:r>
      <w:r w:rsidR="002273B2">
        <w:t xml:space="preserve"> of interlaced</w:t>
      </w:r>
      <w:r w:rsidR="00FA6565">
        <w:t>-</w:t>
      </w:r>
      <w:r w:rsidR="002273B2">
        <w:t>to</w:t>
      </w:r>
      <w:r w:rsidR="00FA6565">
        <w:t>-</w:t>
      </w:r>
      <w:r w:rsidR="002273B2">
        <w:t>progressive scalability</w:t>
      </w:r>
      <w:r w:rsidR="008520D5" w:rsidRPr="00CA5612">
        <w:t xml:space="preserve"> is different </w:t>
      </w:r>
      <w:r w:rsidR="00FA6565">
        <w:t xml:space="preserve">from the </w:t>
      </w:r>
      <w:r w:rsidR="006159B5">
        <w:t>progressive-to-progressive</w:t>
      </w:r>
      <w:r w:rsidR="00FA6565">
        <w:t xml:space="preserve"> spatial scalability</w:t>
      </w:r>
      <w:r w:rsidR="003B71F0" w:rsidRPr="00CA5612">
        <w:t xml:space="preserve"> </w:t>
      </w:r>
      <w:r w:rsidR="008520D5" w:rsidRPr="00CA5612">
        <w:t>case</w:t>
      </w:r>
      <w:r w:rsidR="003B1C85">
        <w:t xml:space="preserve">. </w:t>
      </w:r>
      <w:r w:rsidR="009959A7">
        <w:t>For interlaced-to-progress scalability, i</w:t>
      </w:r>
      <w:r w:rsidR="00B54460">
        <w:t xml:space="preserve">n order to </w:t>
      </w:r>
      <w:r w:rsidR="00143908">
        <w:t>ob</w:t>
      </w:r>
      <w:r w:rsidR="00B54460">
        <w:t xml:space="preserve">tain the </w:t>
      </w:r>
      <w:r w:rsidR="001F7689">
        <w:t>correct</w:t>
      </w:r>
      <w:r w:rsidR="00B54460">
        <w:t xml:space="preserve"> collocated sample position</w:t>
      </w:r>
      <w:r w:rsidR="00F23B0E">
        <w:t xml:space="preserve"> in </w:t>
      </w:r>
      <w:proofErr w:type="spellStart"/>
      <w:r w:rsidR="00F23B0E">
        <w:t>ups</w:t>
      </w:r>
      <w:r w:rsidR="00B70CCF">
        <w:t>a</w:t>
      </w:r>
      <w:r w:rsidR="00F23B0E">
        <w:t>m</w:t>
      </w:r>
      <w:r w:rsidR="00B70CCF">
        <w:t>pling</w:t>
      </w:r>
      <w:proofErr w:type="spellEnd"/>
      <w:r>
        <w:t xml:space="preserve">, </w:t>
      </w:r>
      <w:r w:rsidR="0057182F">
        <w:t>two set</w:t>
      </w:r>
      <w:r w:rsidR="009959A7">
        <w:t>s</w:t>
      </w:r>
      <w:r w:rsidR="0057182F">
        <w:t xml:space="preserve"> of phase offset</w:t>
      </w:r>
      <w:r>
        <w:t>s (i.e. two different PPSs)</w:t>
      </w:r>
      <w:r w:rsidR="0057182F">
        <w:t xml:space="preserve"> </w:t>
      </w:r>
      <w:r>
        <w:t xml:space="preserve">need to be signalled in the </w:t>
      </w:r>
      <w:proofErr w:type="spellStart"/>
      <w:r>
        <w:t>bitstream</w:t>
      </w:r>
      <w:proofErr w:type="spellEnd"/>
      <w:r>
        <w:t xml:space="preserve">. One is used </w:t>
      </w:r>
      <w:r w:rsidR="00B70CCF">
        <w:t xml:space="preserve">for the enhancement layer pictures with </w:t>
      </w:r>
      <w:r w:rsidR="00A41391">
        <w:t xml:space="preserve">the </w:t>
      </w:r>
      <w:r w:rsidR="003B71F0" w:rsidRPr="00CA5612">
        <w:t>reference layer picture</w:t>
      </w:r>
      <w:r w:rsidR="009959A7">
        <w:t>s</w:t>
      </w:r>
      <w:r w:rsidR="003B71F0" w:rsidRPr="00CA5612">
        <w:t xml:space="preserve"> </w:t>
      </w:r>
      <w:r w:rsidR="00B70CCF">
        <w:t>being</w:t>
      </w:r>
      <w:r w:rsidR="003B71F0" w:rsidRPr="00CA5612">
        <w:t xml:space="preserve"> </w:t>
      </w:r>
      <w:r w:rsidR="0067526F">
        <w:t>top field</w:t>
      </w:r>
      <w:r w:rsidR="003B71F0" w:rsidRPr="00CA5612">
        <w:t xml:space="preserve"> </w:t>
      </w:r>
      <w:r>
        <w:t>picture</w:t>
      </w:r>
      <w:r w:rsidR="009959A7">
        <w:t>s</w:t>
      </w:r>
      <w:r>
        <w:t xml:space="preserve"> and the other is used </w:t>
      </w:r>
      <w:r w:rsidR="00B70CCF">
        <w:t>for the enhancement layer picture</w:t>
      </w:r>
      <w:r w:rsidR="009959A7">
        <w:t>s</w:t>
      </w:r>
      <w:r w:rsidR="00B70CCF">
        <w:t xml:space="preserve"> with </w:t>
      </w:r>
      <w:r>
        <w:t xml:space="preserve">the </w:t>
      </w:r>
      <w:r w:rsidRPr="00CA5612">
        <w:t>reference layer picture</w:t>
      </w:r>
      <w:r w:rsidR="009959A7">
        <w:t>s</w:t>
      </w:r>
      <w:r>
        <w:t xml:space="preserve"> </w:t>
      </w:r>
      <w:r w:rsidR="00B70CCF">
        <w:t>being</w:t>
      </w:r>
      <w:r>
        <w:t xml:space="preserve"> </w:t>
      </w:r>
      <w:r w:rsidR="003B71F0" w:rsidRPr="00CA5612">
        <w:t>bottom field</w:t>
      </w:r>
      <w:r w:rsidR="006159B5">
        <w:t xml:space="preserve"> picture</w:t>
      </w:r>
      <w:r w:rsidR="009959A7">
        <w:t>s</w:t>
      </w:r>
      <w:r w:rsidR="003B71F0" w:rsidRPr="00CA5612">
        <w:t>.</w:t>
      </w:r>
    </w:p>
    <w:p w14:paraId="5B886EFD" w14:textId="77777777" w:rsidR="001B4D82" w:rsidRDefault="001B4D82" w:rsidP="00760D76">
      <w:pPr>
        <w:tabs>
          <w:tab w:val="left" w:pos="2250"/>
        </w:tabs>
        <w:jc w:val="center"/>
      </w:pPr>
      <w:r>
        <w:rPr>
          <w:noProof/>
          <w:lang w:val="en-US" w:eastAsia="zh-CN"/>
        </w:rPr>
        <w:drawing>
          <wp:inline distT="0" distB="0" distL="0" distR="0" wp14:anchorId="5B51C725" wp14:editId="6B51CEC6">
            <wp:extent cx="6164580" cy="278765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164580" cy="2787650"/>
                    </a:xfrm>
                    <a:prstGeom prst="rect">
                      <a:avLst/>
                    </a:prstGeom>
                    <a:noFill/>
                    <a:ln>
                      <a:noFill/>
                    </a:ln>
                  </pic:spPr>
                </pic:pic>
              </a:graphicData>
            </a:graphic>
          </wp:inline>
        </w:drawing>
      </w:r>
    </w:p>
    <w:p w14:paraId="28B5E1BA" w14:textId="77777777" w:rsidR="00966A27" w:rsidRDefault="0061210E" w:rsidP="006964B9">
      <w:pPr>
        <w:pStyle w:val="3N"/>
        <w:rPr>
          <w:rFonts w:eastAsia="ＭＳ 明朝"/>
          <w:b/>
          <w:noProof/>
          <w:lang w:eastAsia="ja-JP"/>
        </w:rPr>
      </w:pPr>
      <w:bookmarkStart w:id="137" w:name="_Ref380956073"/>
      <w:r w:rsidRPr="0061210E">
        <w:rPr>
          <w:b/>
        </w:rPr>
        <w:t xml:space="preserve">Figure </w:t>
      </w:r>
      <w:r w:rsidRPr="0061210E">
        <w:rPr>
          <w:b/>
        </w:rPr>
        <w:fldChar w:fldCharType="begin"/>
      </w:r>
      <w:r w:rsidRPr="0061210E">
        <w:rPr>
          <w:b/>
        </w:rPr>
        <w:instrText xml:space="preserve"> STYLEREF 1 \s </w:instrText>
      </w:r>
      <w:r w:rsidRPr="0061210E">
        <w:rPr>
          <w:b/>
        </w:rPr>
        <w:fldChar w:fldCharType="separate"/>
      </w:r>
      <w:r w:rsidR="002D37AE">
        <w:rPr>
          <w:b/>
          <w:noProof/>
        </w:rPr>
        <w:t>2</w:t>
      </w:r>
      <w:r w:rsidRPr="0061210E">
        <w:rPr>
          <w:b/>
        </w:rPr>
        <w:fldChar w:fldCharType="end"/>
      </w:r>
      <w:r w:rsidRPr="0061210E">
        <w:rPr>
          <w:b/>
        </w:rPr>
        <w:noBreakHyphen/>
      </w:r>
      <w:r w:rsidRPr="0061210E">
        <w:rPr>
          <w:b/>
        </w:rPr>
        <w:fldChar w:fldCharType="begin"/>
      </w:r>
      <w:r w:rsidRPr="0061210E">
        <w:rPr>
          <w:b/>
        </w:rPr>
        <w:instrText xml:space="preserve"> SEQ Figure \* ARABIC \s 1 </w:instrText>
      </w:r>
      <w:r w:rsidRPr="0061210E">
        <w:rPr>
          <w:b/>
        </w:rPr>
        <w:fldChar w:fldCharType="separate"/>
      </w:r>
      <w:r w:rsidR="002D37AE">
        <w:rPr>
          <w:b/>
          <w:noProof/>
        </w:rPr>
        <w:t>4</w:t>
      </w:r>
      <w:r w:rsidRPr="0061210E">
        <w:rPr>
          <w:b/>
        </w:rPr>
        <w:fldChar w:fldCharType="end"/>
      </w:r>
      <w:bookmarkEnd w:id="137"/>
      <w:r w:rsidRPr="0061210E">
        <w:rPr>
          <w:b/>
          <w:bCs/>
        </w:rPr>
        <w:t xml:space="preserve"> </w:t>
      </w:r>
      <w:bookmarkStart w:id="138" w:name="_Ref375082520"/>
      <w:r w:rsidR="001B4D82" w:rsidRPr="001B4D82">
        <w:rPr>
          <w:b/>
          <w:noProof/>
        </w:rPr>
        <w:t>Nominal vertical and horizontal sampling locations of 4:2:0 samples in top and bottom fields</w:t>
      </w:r>
      <w:bookmarkEnd w:id="138"/>
    </w:p>
    <w:p w14:paraId="7BB33992" w14:textId="64A15F2E" w:rsidR="003F7194" w:rsidRPr="00F002EB" w:rsidRDefault="00303D5C" w:rsidP="006964B9">
      <w:pPr>
        <w:pStyle w:val="3N"/>
      </w:pPr>
      <w:r w:rsidRPr="00303D5C">
        <w:t xml:space="preserve">Recommended phase offset syntax element values for </w:t>
      </w:r>
      <w:r w:rsidR="00A15370">
        <w:t>interlaced-to-progressive scalability</w:t>
      </w:r>
      <w:r>
        <w:t xml:space="preserve"> </w:t>
      </w:r>
      <w:r w:rsidR="00315930">
        <w:t>sho</w:t>
      </w:r>
      <w:r w:rsidR="00315930" w:rsidRPr="004D4B01">
        <w:t xml:space="preserve">wn in </w:t>
      </w:r>
      <w:r w:rsidR="004D4B01" w:rsidRPr="004D4B01">
        <w:fldChar w:fldCharType="begin"/>
      </w:r>
      <w:r w:rsidR="004D4B01" w:rsidRPr="004D4B01">
        <w:instrText xml:space="preserve"> REF _Ref380956073 \h  \* MERGEFORMAT </w:instrText>
      </w:r>
      <w:r w:rsidR="004D4B01" w:rsidRPr="004D4B01">
        <w:fldChar w:fldCharType="separate"/>
      </w:r>
      <w:r w:rsidR="004D4B01" w:rsidRPr="004D4B01">
        <w:t xml:space="preserve">Figure </w:t>
      </w:r>
      <w:r w:rsidR="004D4B01" w:rsidRPr="004D4B01">
        <w:rPr>
          <w:noProof/>
        </w:rPr>
        <w:t>2</w:t>
      </w:r>
      <w:r w:rsidR="004D4B01" w:rsidRPr="004D4B01">
        <w:noBreakHyphen/>
      </w:r>
      <w:r w:rsidR="004D4B01" w:rsidRPr="004D4B01">
        <w:rPr>
          <w:noProof/>
        </w:rPr>
        <w:t>4</w:t>
      </w:r>
      <w:r w:rsidR="004D4B01" w:rsidRPr="004D4B01">
        <w:fldChar w:fldCharType="end"/>
      </w:r>
      <w:r w:rsidR="004D4B01" w:rsidRPr="004D4B01">
        <w:t xml:space="preserve"> </w:t>
      </w:r>
      <w:r w:rsidR="00690196" w:rsidRPr="004D4B01">
        <w:t>is</w:t>
      </w:r>
      <w:r w:rsidRPr="004D4B01">
        <w:t xml:space="preserve"> pr</w:t>
      </w:r>
      <w:r w:rsidRPr="00F002EB">
        <w:t xml:space="preserve">ovided </w:t>
      </w:r>
      <w:r w:rsidR="00F002EB" w:rsidRPr="00F002EB">
        <w:t xml:space="preserve">in </w:t>
      </w:r>
      <w:r w:rsidR="00F002EB" w:rsidRPr="00F002EB">
        <w:fldChar w:fldCharType="begin"/>
      </w:r>
      <w:r w:rsidR="00F002EB" w:rsidRPr="00F002EB">
        <w:instrText xml:space="preserve"> REF _Ref432687660 \h  \* MERGEFORMAT </w:instrText>
      </w:r>
      <w:r w:rsidR="00F002EB" w:rsidRPr="00F002EB">
        <w:fldChar w:fldCharType="separate"/>
      </w:r>
      <w:r w:rsidR="00F002EB" w:rsidRPr="00F002EB">
        <w:t xml:space="preserve">Table </w:t>
      </w:r>
      <w:r w:rsidR="00F002EB" w:rsidRPr="00F002EB">
        <w:rPr>
          <w:noProof/>
        </w:rPr>
        <w:t>2</w:t>
      </w:r>
      <w:r w:rsidR="00F002EB" w:rsidRPr="00F002EB">
        <w:noBreakHyphen/>
      </w:r>
      <w:r w:rsidR="00F002EB" w:rsidRPr="00F002EB">
        <w:rPr>
          <w:noProof/>
        </w:rPr>
        <w:t>4</w:t>
      </w:r>
      <w:r w:rsidR="00F002EB" w:rsidRPr="00F002EB">
        <w:fldChar w:fldCharType="end"/>
      </w:r>
      <w:r w:rsidR="00F002EB">
        <w:t>.</w:t>
      </w:r>
    </w:p>
    <w:p w14:paraId="11EEB172" w14:textId="205D530E" w:rsidR="003F7194" w:rsidRDefault="00303D5C" w:rsidP="00303D5C">
      <w:pPr>
        <w:pStyle w:val="3N"/>
        <w:jc w:val="center"/>
      </w:pPr>
      <w:bookmarkStart w:id="139" w:name="_Ref432687660"/>
      <w:r w:rsidRPr="006E19C5">
        <w:rPr>
          <w:b/>
        </w:rPr>
        <w:t xml:space="preserve">Table </w:t>
      </w:r>
      <w:r w:rsidRPr="006E19C5">
        <w:rPr>
          <w:b/>
        </w:rPr>
        <w:fldChar w:fldCharType="begin"/>
      </w:r>
      <w:r w:rsidRPr="006E19C5">
        <w:rPr>
          <w:b/>
        </w:rPr>
        <w:instrText xml:space="preserve"> STYLEREF 1 \s </w:instrText>
      </w:r>
      <w:r w:rsidRPr="006E19C5">
        <w:rPr>
          <w:b/>
        </w:rPr>
        <w:fldChar w:fldCharType="separate"/>
      </w:r>
      <w:r w:rsidR="00A15370">
        <w:rPr>
          <w:b/>
          <w:noProof/>
        </w:rPr>
        <w:t>2</w:t>
      </w:r>
      <w:r w:rsidRPr="006E19C5">
        <w:rPr>
          <w:b/>
        </w:rPr>
        <w:fldChar w:fldCharType="end"/>
      </w:r>
      <w:r w:rsidRPr="006E19C5">
        <w:rPr>
          <w:b/>
        </w:rPr>
        <w:noBreakHyphen/>
      </w:r>
      <w:r w:rsidRPr="006E19C5">
        <w:rPr>
          <w:b/>
        </w:rPr>
        <w:fldChar w:fldCharType="begin"/>
      </w:r>
      <w:r w:rsidRPr="006E19C5">
        <w:rPr>
          <w:b/>
        </w:rPr>
        <w:instrText xml:space="preserve"> SEQ Table \* ARABIC \s 1 </w:instrText>
      </w:r>
      <w:r w:rsidRPr="006E19C5">
        <w:rPr>
          <w:b/>
        </w:rPr>
        <w:fldChar w:fldCharType="separate"/>
      </w:r>
      <w:r w:rsidR="00A15370">
        <w:rPr>
          <w:b/>
          <w:noProof/>
        </w:rPr>
        <w:t>4</w:t>
      </w:r>
      <w:r w:rsidRPr="006E19C5">
        <w:rPr>
          <w:b/>
        </w:rPr>
        <w:fldChar w:fldCharType="end"/>
      </w:r>
      <w:bookmarkEnd w:id="139"/>
      <w:r w:rsidRPr="006E19C5">
        <w:rPr>
          <w:b/>
        </w:rPr>
        <w:t xml:space="preserve"> – </w:t>
      </w:r>
      <w:r w:rsidRPr="006F4C85">
        <w:rPr>
          <w:b/>
        </w:rPr>
        <w:t>Recommended phase offset syntax element values for</w:t>
      </w:r>
      <w:r w:rsidR="00A15370">
        <w:rPr>
          <w:b/>
        </w:rPr>
        <w:t xml:space="preserve"> </w:t>
      </w:r>
      <w:r w:rsidR="00A15370" w:rsidRPr="00A15370">
        <w:rPr>
          <w:b/>
        </w:rPr>
        <w:t>interlaced-to-progressive scalability</w:t>
      </w:r>
    </w:p>
    <w:tbl>
      <w:tblPr>
        <w:tblStyle w:val="aff8"/>
        <w:tblW w:w="0" w:type="auto"/>
        <w:jc w:val="center"/>
        <w:tblLook w:val="04A0" w:firstRow="1" w:lastRow="0" w:firstColumn="1" w:lastColumn="0" w:noHBand="0" w:noVBand="1"/>
      </w:tblPr>
      <w:tblGrid>
        <w:gridCol w:w="1738"/>
        <w:gridCol w:w="1316"/>
        <w:gridCol w:w="1650"/>
      </w:tblGrid>
      <w:tr w:rsidR="00503AC0" w:rsidRPr="0086380E" w14:paraId="16C0E181" w14:textId="77777777" w:rsidTr="00C9121E">
        <w:trPr>
          <w:jc w:val="center"/>
        </w:trPr>
        <w:tc>
          <w:tcPr>
            <w:tcW w:w="0" w:type="auto"/>
          </w:tcPr>
          <w:p w14:paraId="7E123488" w14:textId="77777777" w:rsidR="00503AC0" w:rsidRPr="0086380E" w:rsidRDefault="00503AC0" w:rsidP="00C9121E">
            <w:pPr>
              <w:jc w:val="center"/>
              <w:rPr>
                <w:b/>
              </w:rPr>
            </w:pPr>
            <w:r>
              <w:rPr>
                <w:b/>
              </w:rPr>
              <w:t>Syntax</w:t>
            </w:r>
          </w:p>
        </w:tc>
        <w:tc>
          <w:tcPr>
            <w:tcW w:w="0" w:type="auto"/>
          </w:tcPr>
          <w:p w14:paraId="1B764BAE" w14:textId="124D2DEB" w:rsidR="00503AC0" w:rsidRPr="0086380E" w:rsidRDefault="00503AC0" w:rsidP="00503AC0">
            <w:pPr>
              <w:jc w:val="center"/>
              <w:rPr>
                <w:b/>
              </w:rPr>
            </w:pPr>
            <w:r>
              <w:rPr>
                <w:b/>
              </w:rPr>
              <w:t>RL: top field</w:t>
            </w:r>
            <w:r>
              <w:rPr>
                <w:b/>
              </w:rPr>
              <w:br/>
              <w:t>EL: frame</w:t>
            </w:r>
          </w:p>
        </w:tc>
        <w:tc>
          <w:tcPr>
            <w:tcW w:w="0" w:type="auto"/>
          </w:tcPr>
          <w:p w14:paraId="244218DF" w14:textId="430B8479" w:rsidR="00503AC0" w:rsidRPr="0086380E" w:rsidRDefault="00503AC0" w:rsidP="00503AC0">
            <w:pPr>
              <w:jc w:val="center"/>
              <w:rPr>
                <w:b/>
              </w:rPr>
            </w:pPr>
            <w:r>
              <w:rPr>
                <w:b/>
              </w:rPr>
              <w:t>RL: bottom field</w:t>
            </w:r>
            <w:r>
              <w:rPr>
                <w:b/>
              </w:rPr>
              <w:br/>
              <w:t>EL: frame</w:t>
            </w:r>
          </w:p>
        </w:tc>
      </w:tr>
      <w:tr w:rsidR="00764931" w14:paraId="5E8B6C74" w14:textId="77777777" w:rsidTr="00C9121E">
        <w:trPr>
          <w:jc w:val="center"/>
        </w:trPr>
        <w:tc>
          <w:tcPr>
            <w:tcW w:w="0" w:type="auto"/>
          </w:tcPr>
          <w:p w14:paraId="0097D813" w14:textId="5DC8F10C" w:rsidR="00764931" w:rsidRDefault="00764931" w:rsidP="00764931">
            <w:pPr>
              <w:jc w:val="center"/>
            </w:pPr>
            <w:proofErr w:type="spellStart"/>
            <w:r>
              <w:t>phase_hor_luma</w:t>
            </w:r>
            <w:proofErr w:type="spellEnd"/>
            <w:r w:rsidRPr="00503AC0">
              <w:t xml:space="preserve"> </w:t>
            </w:r>
          </w:p>
        </w:tc>
        <w:tc>
          <w:tcPr>
            <w:tcW w:w="0" w:type="auto"/>
          </w:tcPr>
          <w:p w14:paraId="5C490BF2" w14:textId="335748F5" w:rsidR="00764931" w:rsidRDefault="00A15370" w:rsidP="00764931">
            <w:pPr>
              <w:jc w:val="center"/>
            </w:pPr>
            <w:r>
              <w:t>0</w:t>
            </w:r>
          </w:p>
        </w:tc>
        <w:tc>
          <w:tcPr>
            <w:tcW w:w="0" w:type="auto"/>
          </w:tcPr>
          <w:p w14:paraId="795C21D9" w14:textId="17583197" w:rsidR="00764931" w:rsidRDefault="00A15370" w:rsidP="00764931">
            <w:pPr>
              <w:jc w:val="center"/>
            </w:pPr>
            <w:r>
              <w:t>0</w:t>
            </w:r>
          </w:p>
        </w:tc>
      </w:tr>
      <w:tr w:rsidR="00764931" w14:paraId="1D851CFB" w14:textId="77777777" w:rsidTr="00C9121E">
        <w:trPr>
          <w:jc w:val="center"/>
        </w:trPr>
        <w:tc>
          <w:tcPr>
            <w:tcW w:w="0" w:type="auto"/>
          </w:tcPr>
          <w:p w14:paraId="25CC8A44" w14:textId="5F6982BF" w:rsidR="00764931" w:rsidRDefault="00764931" w:rsidP="00764931">
            <w:pPr>
              <w:jc w:val="center"/>
            </w:pPr>
            <w:proofErr w:type="spellStart"/>
            <w:r w:rsidRPr="00503AC0">
              <w:t>phase_ver_luma</w:t>
            </w:r>
            <w:proofErr w:type="spellEnd"/>
          </w:p>
        </w:tc>
        <w:tc>
          <w:tcPr>
            <w:tcW w:w="0" w:type="auto"/>
          </w:tcPr>
          <w:p w14:paraId="32E10A4D" w14:textId="5057BB77" w:rsidR="00764931" w:rsidRDefault="00A15370" w:rsidP="00764931">
            <w:pPr>
              <w:jc w:val="center"/>
            </w:pPr>
            <w:r>
              <w:t>0</w:t>
            </w:r>
          </w:p>
        </w:tc>
        <w:tc>
          <w:tcPr>
            <w:tcW w:w="0" w:type="auto"/>
          </w:tcPr>
          <w:p w14:paraId="7E54FD44" w14:textId="724C34CA" w:rsidR="00764931" w:rsidRDefault="009E10EF" w:rsidP="00764931">
            <w:pPr>
              <w:jc w:val="center"/>
            </w:pPr>
            <w:r>
              <w:t>16</w:t>
            </w:r>
          </w:p>
        </w:tc>
      </w:tr>
      <w:tr w:rsidR="00764931" w14:paraId="482D4B3C" w14:textId="77777777" w:rsidTr="00C9121E">
        <w:trPr>
          <w:jc w:val="center"/>
        </w:trPr>
        <w:tc>
          <w:tcPr>
            <w:tcW w:w="0" w:type="auto"/>
          </w:tcPr>
          <w:p w14:paraId="16B585A7" w14:textId="3D1682A0" w:rsidR="00764931" w:rsidRDefault="00764931" w:rsidP="00764931">
            <w:pPr>
              <w:jc w:val="center"/>
            </w:pPr>
            <w:proofErr w:type="spellStart"/>
            <w:r w:rsidRPr="00503AC0">
              <w:t>phase_hor_chroma</w:t>
            </w:r>
            <w:proofErr w:type="spellEnd"/>
          </w:p>
        </w:tc>
        <w:tc>
          <w:tcPr>
            <w:tcW w:w="0" w:type="auto"/>
          </w:tcPr>
          <w:p w14:paraId="4CD5218C" w14:textId="3696C030" w:rsidR="00764931" w:rsidRDefault="00A15370" w:rsidP="00764931">
            <w:pPr>
              <w:jc w:val="center"/>
            </w:pPr>
            <w:r>
              <w:t>0</w:t>
            </w:r>
          </w:p>
        </w:tc>
        <w:tc>
          <w:tcPr>
            <w:tcW w:w="0" w:type="auto"/>
          </w:tcPr>
          <w:p w14:paraId="2774D572" w14:textId="7FDB16B7" w:rsidR="00764931" w:rsidRDefault="00A15370" w:rsidP="00764931">
            <w:pPr>
              <w:jc w:val="center"/>
            </w:pPr>
            <w:r>
              <w:t>0</w:t>
            </w:r>
          </w:p>
        </w:tc>
      </w:tr>
      <w:tr w:rsidR="00764931" w14:paraId="4D249D0B" w14:textId="77777777" w:rsidTr="00C9121E">
        <w:trPr>
          <w:jc w:val="center"/>
        </w:trPr>
        <w:tc>
          <w:tcPr>
            <w:tcW w:w="0" w:type="auto"/>
          </w:tcPr>
          <w:p w14:paraId="0CAC07F4" w14:textId="239E05E0" w:rsidR="00764931" w:rsidRDefault="00764931" w:rsidP="00764931">
            <w:pPr>
              <w:jc w:val="center"/>
            </w:pPr>
            <w:proofErr w:type="spellStart"/>
            <w:r w:rsidRPr="00503AC0">
              <w:t>phase_ver_chroma</w:t>
            </w:r>
            <w:proofErr w:type="spellEnd"/>
          </w:p>
        </w:tc>
        <w:tc>
          <w:tcPr>
            <w:tcW w:w="0" w:type="auto"/>
          </w:tcPr>
          <w:p w14:paraId="3EB9D63C" w14:textId="50BFAFC0" w:rsidR="00764931" w:rsidRDefault="00A15370" w:rsidP="00764931">
            <w:pPr>
              <w:jc w:val="center"/>
            </w:pPr>
            <w:r>
              <w:t>0</w:t>
            </w:r>
          </w:p>
        </w:tc>
        <w:tc>
          <w:tcPr>
            <w:tcW w:w="0" w:type="auto"/>
          </w:tcPr>
          <w:p w14:paraId="7A5C9748" w14:textId="304FA851" w:rsidR="00764931" w:rsidRDefault="009E10EF" w:rsidP="00764931">
            <w:pPr>
              <w:jc w:val="center"/>
            </w:pPr>
            <w:r>
              <w:t>16</w:t>
            </w:r>
          </w:p>
        </w:tc>
      </w:tr>
    </w:tbl>
    <w:p w14:paraId="0A2B6C71" w14:textId="618FF793" w:rsidR="00503AC0" w:rsidRDefault="00563166" w:rsidP="0028001A">
      <w:pPr>
        <w:pStyle w:val="3N"/>
        <w:rPr>
          <w:lang w:eastAsia="ko-KR"/>
        </w:rPr>
      </w:pPr>
      <w:r>
        <w:rPr>
          <w:lang w:eastAsia="ko-KR"/>
        </w:rPr>
        <w:t xml:space="preserve">It’s </w:t>
      </w:r>
      <w:r>
        <w:t>worth</w:t>
      </w:r>
      <w:r>
        <w:rPr>
          <w:lang w:eastAsia="ko-KR"/>
        </w:rPr>
        <w:t xml:space="preserve"> noting that, in SHVC specification, </w:t>
      </w:r>
      <w:r w:rsidRPr="00563166">
        <w:rPr>
          <w:i/>
          <w:lang w:eastAsia="ko-KR"/>
        </w:rPr>
        <w:t>phase_hor_chroma_plus8</w:t>
      </w:r>
      <w:r>
        <w:rPr>
          <w:i/>
          <w:lang w:eastAsia="ko-KR"/>
        </w:rPr>
        <w:t xml:space="preserve"> </w:t>
      </w:r>
      <w:r>
        <w:rPr>
          <w:lang w:eastAsia="ko-KR"/>
        </w:rPr>
        <w:t xml:space="preserve">and </w:t>
      </w:r>
      <w:r w:rsidRPr="00563166">
        <w:rPr>
          <w:i/>
          <w:lang w:eastAsia="ko-KR"/>
        </w:rPr>
        <w:t>phase_</w:t>
      </w:r>
      <w:r>
        <w:rPr>
          <w:i/>
          <w:lang w:eastAsia="ko-KR"/>
        </w:rPr>
        <w:t>ver</w:t>
      </w:r>
      <w:r w:rsidRPr="00563166">
        <w:rPr>
          <w:i/>
          <w:lang w:eastAsia="ko-KR"/>
        </w:rPr>
        <w:t>_chroma_plus8</w:t>
      </w:r>
      <w:r w:rsidRPr="005174E6">
        <w:rPr>
          <w:lang w:eastAsia="ko-KR"/>
        </w:rPr>
        <w:t xml:space="preserve"> are </w:t>
      </w:r>
      <w:proofErr w:type="spellStart"/>
      <w:r w:rsidRPr="005174E6">
        <w:rPr>
          <w:lang w:eastAsia="ko-KR"/>
        </w:rPr>
        <w:t>signaled</w:t>
      </w:r>
      <w:proofErr w:type="spellEnd"/>
      <w:r w:rsidRPr="005174E6">
        <w:rPr>
          <w:lang w:eastAsia="ko-KR"/>
        </w:rPr>
        <w:t xml:space="preserve"> instead of</w:t>
      </w:r>
      <w:r>
        <w:rPr>
          <w:i/>
          <w:lang w:eastAsia="ko-KR"/>
        </w:rPr>
        <w:t xml:space="preserve"> </w:t>
      </w:r>
      <w:proofErr w:type="spellStart"/>
      <w:r>
        <w:rPr>
          <w:i/>
          <w:lang w:eastAsia="ko-KR"/>
        </w:rPr>
        <w:t>phase_hor_chroma</w:t>
      </w:r>
      <w:proofErr w:type="spellEnd"/>
      <w:r>
        <w:rPr>
          <w:i/>
          <w:lang w:eastAsia="ko-KR"/>
        </w:rPr>
        <w:t xml:space="preserve"> and </w:t>
      </w:r>
      <w:proofErr w:type="spellStart"/>
      <w:r>
        <w:rPr>
          <w:i/>
          <w:lang w:eastAsia="ko-KR"/>
        </w:rPr>
        <w:t>phase_hor_chroma</w:t>
      </w:r>
      <w:proofErr w:type="spellEnd"/>
      <w:r w:rsidR="005174E6">
        <w:rPr>
          <w:lang w:eastAsia="ko-KR"/>
        </w:rPr>
        <w:t>. So the</w:t>
      </w:r>
      <w:r w:rsidR="004D4B01">
        <w:rPr>
          <w:lang w:eastAsia="ko-KR"/>
        </w:rPr>
        <w:t xml:space="preserve"> real</w:t>
      </w:r>
      <w:r w:rsidR="005174E6">
        <w:rPr>
          <w:lang w:eastAsia="ko-KR"/>
        </w:rPr>
        <w:t xml:space="preserve"> </w:t>
      </w:r>
      <w:proofErr w:type="spellStart"/>
      <w:r w:rsidR="005174E6">
        <w:rPr>
          <w:lang w:eastAsia="ko-KR"/>
        </w:rPr>
        <w:t>signaled</w:t>
      </w:r>
      <w:proofErr w:type="spellEnd"/>
      <w:r w:rsidR="005174E6">
        <w:rPr>
          <w:lang w:eastAsia="ko-KR"/>
        </w:rPr>
        <w:t xml:space="preserve"> syntax values are equal to those values mentioned above plus 8. This design is used to avoid the negative syntax value.</w:t>
      </w:r>
    </w:p>
    <w:p w14:paraId="4779591B" w14:textId="77777777" w:rsidR="00FB38DB" w:rsidRPr="00062C86" w:rsidRDefault="00D32656" w:rsidP="00FB38DB">
      <w:pPr>
        <w:pStyle w:val="3"/>
        <w:tabs>
          <w:tab w:val="clear" w:pos="1985"/>
          <w:tab w:val="left" w:pos="1980"/>
        </w:tabs>
      </w:pPr>
      <w:bookmarkStart w:id="140" w:name="_Toc400985255"/>
      <w:bookmarkStart w:id="141" w:name="_Toc411273512"/>
      <w:bookmarkStart w:id="142" w:name="_Toc348629468"/>
      <w:bookmarkStart w:id="143" w:name="_Toc348630622"/>
      <w:bookmarkStart w:id="144" w:name="_Toc348631580"/>
      <w:bookmarkStart w:id="145" w:name="_Toc348631859"/>
      <w:bookmarkStart w:id="146" w:name="_Toc348632127"/>
      <w:bookmarkStart w:id="147" w:name="_Toc348632867"/>
      <w:bookmarkStart w:id="148" w:name="_Toc348633124"/>
      <w:bookmarkEnd w:id="140"/>
      <w:r>
        <w:t>Cropping windows</w:t>
      </w:r>
      <w:bookmarkEnd w:id="141"/>
    </w:p>
    <w:p w14:paraId="155C328F" w14:textId="1757DEF7" w:rsidR="00C4392A" w:rsidRPr="00062C86" w:rsidRDefault="00FB38DB" w:rsidP="00FB38DB">
      <w:pPr>
        <w:rPr>
          <w:lang w:val="en-US"/>
        </w:rPr>
      </w:pPr>
      <w:r w:rsidRPr="00062C86">
        <w:rPr>
          <w:lang w:val="en-US"/>
        </w:rPr>
        <w:t xml:space="preserve">In </w:t>
      </w:r>
      <w:r w:rsidR="00B036F5" w:rsidRPr="00062C86">
        <w:rPr>
          <w:lang w:val="en-US"/>
        </w:rPr>
        <w:t xml:space="preserve">the scalable extension of ITU-T H.264 | ISO/IEC 14496-10, </w:t>
      </w:r>
      <w:r w:rsidRPr="00062C86">
        <w:rPr>
          <w:lang w:val="en-US"/>
        </w:rPr>
        <w:t>Extended Spatial Scalability</w:t>
      </w:r>
      <w:r w:rsidR="00B036F5" w:rsidRPr="00062C86">
        <w:rPr>
          <w:lang w:val="en-US"/>
        </w:rPr>
        <w:t xml:space="preserve"> (ESS)</w:t>
      </w:r>
      <w:r w:rsidRPr="00062C86">
        <w:rPr>
          <w:lang w:val="en-US"/>
        </w:rPr>
        <w:t xml:space="preserve"> enables a generalized relation</w:t>
      </w:r>
      <w:r w:rsidR="00066529">
        <w:rPr>
          <w:lang w:val="en-US"/>
        </w:rPr>
        <w:t>ship</w:t>
      </w:r>
      <w:r w:rsidRPr="00062C86">
        <w:rPr>
          <w:lang w:val="en-US"/>
        </w:rPr>
        <w:t xml:space="preserve"> between successive spatial layers. A picture of a </w:t>
      </w:r>
      <w:r w:rsidR="007F5272" w:rsidRPr="00062C86">
        <w:rPr>
          <w:lang w:val="en-US"/>
        </w:rPr>
        <w:t>reference</w:t>
      </w:r>
      <w:r w:rsidRPr="00062C86">
        <w:rPr>
          <w:lang w:val="en-US"/>
        </w:rPr>
        <w:t xml:space="preserve"> spatial layer may represent a cropped area of the higher resolution picture and the </w:t>
      </w:r>
      <w:r w:rsidR="009A659B" w:rsidRPr="00062C86">
        <w:rPr>
          <w:lang w:val="en-US"/>
        </w:rPr>
        <w:t>ratio</w:t>
      </w:r>
      <w:r w:rsidRPr="00062C86">
        <w:rPr>
          <w:lang w:val="en-US"/>
        </w:rPr>
        <w:t xml:space="preserve"> between successive spatial layers </w:t>
      </w:r>
      <w:r w:rsidR="009A659B" w:rsidRPr="00062C86">
        <w:rPr>
          <w:lang w:val="en-US"/>
        </w:rPr>
        <w:t>can</w:t>
      </w:r>
      <w:r w:rsidRPr="00062C86">
        <w:rPr>
          <w:lang w:val="en-US"/>
        </w:rPr>
        <w:t xml:space="preserve"> </w:t>
      </w:r>
      <w:r w:rsidR="00066529">
        <w:rPr>
          <w:lang w:val="en-US"/>
        </w:rPr>
        <w:t>have</w:t>
      </w:r>
      <w:r w:rsidR="00066529" w:rsidRPr="00062C86">
        <w:rPr>
          <w:lang w:val="en-US"/>
        </w:rPr>
        <w:t xml:space="preserve"> </w:t>
      </w:r>
      <w:r w:rsidR="00B036F5" w:rsidRPr="00062C86">
        <w:rPr>
          <w:lang w:val="en-US"/>
        </w:rPr>
        <w:t>any value</w:t>
      </w:r>
      <w:r w:rsidRPr="00062C86">
        <w:rPr>
          <w:lang w:val="en-US"/>
        </w:rPr>
        <w:t xml:space="preserve">. </w:t>
      </w:r>
      <w:r w:rsidR="009959A7">
        <w:rPr>
          <w:lang w:val="en-US"/>
        </w:rPr>
        <w:t>Similarly</w:t>
      </w:r>
      <w:r w:rsidR="005A5250">
        <w:rPr>
          <w:lang w:val="en-US"/>
        </w:rPr>
        <w:t xml:space="preserve">, </w:t>
      </w:r>
      <w:r w:rsidR="00CA1BF9">
        <w:rPr>
          <w:lang w:val="en-US"/>
        </w:rPr>
        <w:t>SHVC</w:t>
      </w:r>
      <w:r w:rsidR="005A5250">
        <w:rPr>
          <w:lang w:val="en-US"/>
        </w:rPr>
        <w:t xml:space="preserve"> also supports</w:t>
      </w:r>
      <w:r w:rsidR="00B036F5" w:rsidRPr="00062C86">
        <w:rPr>
          <w:lang w:val="en-US"/>
        </w:rPr>
        <w:t xml:space="preserve"> the cropping mode between </w:t>
      </w:r>
      <w:r w:rsidR="005A5250">
        <w:rPr>
          <w:lang w:val="en-US"/>
        </w:rPr>
        <w:t>any lower</w:t>
      </w:r>
      <w:r w:rsidR="00B036F5" w:rsidRPr="00062C86">
        <w:rPr>
          <w:lang w:val="en-US"/>
        </w:rPr>
        <w:t xml:space="preserve"> layer and the </w:t>
      </w:r>
      <w:r w:rsidR="00C4392A" w:rsidRPr="00062C86">
        <w:rPr>
          <w:lang w:val="en-US"/>
        </w:rPr>
        <w:t xml:space="preserve">current enhancement </w:t>
      </w:r>
      <w:r w:rsidR="00B036F5" w:rsidRPr="00062C86">
        <w:rPr>
          <w:lang w:val="en-US"/>
        </w:rPr>
        <w:t>layer</w:t>
      </w:r>
      <w:r w:rsidR="00BF10B1">
        <w:rPr>
          <w:lang w:val="en-US"/>
        </w:rPr>
        <w:t xml:space="preserve">. </w:t>
      </w:r>
      <w:r w:rsidR="00B036F5" w:rsidRPr="00062C86">
        <w:rPr>
          <w:lang w:val="en-US"/>
        </w:rPr>
        <w:t>The g</w:t>
      </w:r>
      <w:r w:rsidRPr="00062C86">
        <w:rPr>
          <w:lang w:val="en-US"/>
        </w:rPr>
        <w:t xml:space="preserve">eometrical </w:t>
      </w:r>
      <w:r w:rsidR="00C4392A" w:rsidRPr="00062C86">
        <w:rPr>
          <w:lang w:val="en-US"/>
        </w:rPr>
        <w:t>parameters defining the cropping window</w:t>
      </w:r>
      <w:r w:rsidR="009959A7">
        <w:rPr>
          <w:lang w:val="en-US"/>
        </w:rPr>
        <w:t>s</w:t>
      </w:r>
      <w:r w:rsidR="00C4392A" w:rsidRPr="00062C86">
        <w:rPr>
          <w:lang w:val="en-US"/>
        </w:rPr>
        <w:t xml:space="preserve"> are</w:t>
      </w:r>
      <w:r w:rsidRPr="00062C86">
        <w:rPr>
          <w:lang w:val="en-US"/>
        </w:rPr>
        <w:t xml:space="preserve"> </w:t>
      </w:r>
      <w:proofErr w:type="spellStart"/>
      <w:r w:rsidRPr="00062C86">
        <w:rPr>
          <w:lang w:val="en-US"/>
        </w:rPr>
        <w:t>signa</w:t>
      </w:r>
      <w:r w:rsidR="00C9481B">
        <w:rPr>
          <w:lang w:val="en-US"/>
        </w:rPr>
        <w:t>ll</w:t>
      </w:r>
      <w:r w:rsidRPr="00062C86">
        <w:rPr>
          <w:lang w:val="en-US"/>
        </w:rPr>
        <w:t>ed</w:t>
      </w:r>
      <w:proofErr w:type="spellEnd"/>
      <w:r w:rsidRPr="00062C86">
        <w:rPr>
          <w:lang w:val="en-US"/>
        </w:rPr>
        <w:t xml:space="preserve"> at the </w:t>
      </w:r>
      <w:r w:rsidR="008174D4">
        <w:rPr>
          <w:lang w:val="en-US"/>
        </w:rPr>
        <w:t>PPS</w:t>
      </w:r>
      <w:r w:rsidR="008174D4" w:rsidRPr="00062C86">
        <w:rPr>
          <w:lang w:val="en-US"/>
        </w:rPr>
        <w:t xml:space="preserve"> </w:t>
      </w:r>
      <w:r w:rsidRPr="00062C86">
        <w:rPr>
          <w:lang w:val="en-US"/>
        </w:rPr>
        <w:t>level.</w:t>
      </w:r>
    </w:p>
    <w:p w14:paraId="0D0C51F2" w14:textId="67BC2E7B" w:rsidR="00FB38DB" w:rsidRPr="00062C86" w:rsidRDefault="00BB78D9" w:rsidP="003B1BDE">
      <w:pPr>
        <w:pStyle w:val="3N"/>
        <w:rPr>
          <w:lang w:val="en-US"/>
        </w:rPr>
      </w:pPr>
      <w:r w:rsidRPr="00062C86">
        <w:rPr>
          <w:lang w:val="en-US"/>
        </w:rPr>
        <w:fldChar w:fldCharType="begin"/>
      </w:r>
      <w:r w:rsidR="007F5272" w:rsidRPr="00062C86">
        <w:rPr>
          <w:lang w:val="en-US"/>
        </w:rPr>
        <w:instrText xml:space="preserve"> REF _Ref366798927 \h </w:instrText>
      </w:r>
      <w:r w:rsidR="00062C86">
        <w:rPr>
          <w:lang w:val="en-US"/>
        </w:rPr>
        <w:instrText xml:space="preserve"> \* MERGEFORMAT </w:instrText>
      </w:r>
      <w:r w:rsidRPr="00062C86">
        <w:rPr>
          <w:lang w:val="en-US"/>
        </w:rPr>
      </w:r>
      <w:r w:rsidRPr="00062C86">
        <w:rPr>
          <w:lang w:val="en-US"/>
        </w:rPr>
        <w:fldChar w:fldCharType="separate"/>
      </w:r>
      <w:r w:rsidR="002D37AE" w:rsidRPr="00062C86">
        <w:t xml:space="preserve">Figure </w:t>
      </w:r>
      <w:r w:rsidR="002D37AE">
        <w:rPr>
          <w:noProof/>
        </w:rPr>
        <w:t>2</w:t>
      </w:r>
      <w:r w:rsidR="002D37AE" w:rsidRPr="00062C86">
        <w:rPr>
          <w:noProof/>
        </w:rPr>
        <w:noBreakHyphen/>
      </w:r>
      <w:r w:rsidR="002D37AE">
        <w:rPr>
          <w:noProof/>
        </w:rPr>
        <w:t>5</w:t>
      </w:r>
      <w:r w:rsidRPr="00062C86">
        <w:rPr>
          <w:lang w:val="en-US"/>
        </w:rPr>
        <w:fldChar w:fldCharType="end"/>
      </w:r>
      <w:r w:rsidR="007F5272" w:rsidRPr="00062C86">
        <w:rPr>
          <w:lang w:val="en-US"/>
        </w:rPr>
        <w:t xml:space="preserve"> illustrates the sample location relations</w:t>
      </w:r>
      <w:r w:rsidR="009959A7">
        <w:rPr>
          <w:lang w:val="en-US"/>
        </w:rPr>
        <w:t>hip</w:t>
      </w:r>
      <w:r w:rsidR="007F5272" w:rsidRPr="00062C86">
        <w:rPr>
          <w:lang w:val="en-US"/>
        </w:rPr>
        <w:t xml:space="preserve"> between </w:t>
      </w:r>
      <w:r w:rsidR="00C4392A" w:rsidRPr="00062C86">
        <w:rPr>
          <w:lang w:val="en-US"/>
        </w:rPr>
        <w:t xml:space="preserve">the </w:t>
      </w:r>
      <w:r w:rsidR="005432B5" w:rsidRPr="00062C86">
        <w:rPr>
          <w:lang w:val="en-US"/>
        </w:rPr>
        <w:t>reference</w:t>
      </w:r>
      <w:r w:rsidR="00C4392A" w:rsidRPr="00062C86">
        <w:rPr>
          <w:lang w:val="en-US"/>
        </w:rPr>
        <w:t xml:space="preserve"> layer and </w:t>
      </w:r>
      <w:r w:rsidR="009959A7">
        <w:rPr>
          <w:lang w:val="en-US"/>
        </w:rPr>
        <w:t xml:space="preserve">the </w:t>
      </w:r>
      <w:r w:rsidR="00C4392A" w:rsidRPr="00062C86">
        <w:rPr>
          <w:lang w:val="en-US"/>
        </w:rPr>
        <w:t>enhancement layer.</w:t>
      </w:r>
      <w:r w:rsidR="00C4392A" w:rsidRPr="00062C86">
        <w:t xml:space="preserve"> </w:t>
      </w:r>
      <w:r w:rsidR="00C467E4">
        <w:t xml:space="preserve">As shown in the figure, two sets of offsets can be used to indicate the sample location </w:t>
      </w:r>
      <w:r w:rsidR="009959A7">
        <w:t>between the</w:t>
      </w:r>
      <w:r w:rsidR="00C467E4">
        <w:t xml:space="preserve"> two layers. The reference </w:t>
      </w:r>
      <w:r w:rsidR="003A4185">
        <w:t xml:space="preserve">region offsets </w:t>
      </w:r>
      <w:r w:rsidR="003A4185" w:rsidRPr="00FB18E3">
        <w:t xml:space="preserve">specify the spatial correspondence of </w:t>
      </w:r>
      <w:r w:rsidR="003A4185">
        <w:rPr>
          <w:rFonts w:eastAsia="ＭＳ 明朝"/>
          <w:lang w:eastAsia="ja-JP"/>
        </w:rPr>
        <w:t xml:space="preserve">the </w:t>
      </w:r>
      <w:r w:rsidR="003A4185" w:rsidRPr="00FB18E3">
        <w:rPr>
          <w:rFonts w:eastAsia="ＭＳ 明朝" w:hint="eastAsia"/>
          <w:lang w:eastAsia="ja-JP"/>
        </w:rPr>
        <w:t>reference region</w:t>
      </w:r>
      <w:r w:rsidR="003A4185">
        <w:rPr>
          <w:rFonts w:eastAsia="ＭＳ 明朝"/>
          <w:lang w:eastAsia="ja-JP"/>
        </w:rPr>
        <w:t xml:space="preserve"> </w:t>
      </w:r>
      <w:r w:rsidR="003A4185" w:rsidRPr="00FB18E3">
        <w:rPr>
          <w:rFonts w:eastAsia="ＭＳ 明朝"/>
          <w:lang w:eastAsia="ja-JP"/>
        </w:rPr>
        <w:t>in</w:t>
      </w:r>
      <w:r w:rsidR="003A4185" w:rsidRPr="00FB18E3">
        <w:rPr>
          <w:rFonts w:eastAsia="ＭＳ 明朝" w:hint="eastAsia"/>
          <w:lang w:eastAsia="ja-JP"/>
        </w:rPr>
        <w:t xml:space="preserve"> the </w:t>
      </w:r>
      <w:r w:rsidR="003A4185">
        <w:rPr>
          <w:bCs/>
          <w:lang w:val="en-CA"/>
        </w:rPr>
        <w:t xml:space="preserve">reference layer </w:t>
      </w:r>
      <w:r w:rsidR="003A4185" w:rsidRPr="00FB18E3">
        <w:rPr>
          <w:rFonts w:eastAsia="ＭＳ 明朝" w:hint="eastAsia"/>
          <w:lang w:eastAsia="ja-JP"/>
        </w:rPr>
        <w:t xml:space="preserve">picture </w:t>
      </w:r>
      <w:r w:rsidR="003A4185" w:rsidRPr="00FB18E3">
        <w:t xml:space="preserve">relative to </w:t>
      </w:r>
      <w:r w:rsidR="003A4185" w:rsidRPr="00FB18E3">
        <w:rPr>
          <w:rFonts w:eastAsia="ＭＳ 明朝" w:hint="eastAsia"/>
          <w:lang w:eastAsia="ja-JP"/>
        </w:rPr>
        <w:t xml:space="preserve">the </w:t>
      </w:r>
      <w:r w:rsidR="003A4185">
        <w:rPr>
          <w:bCs/>
          <w:lang w:val="en-CA"/>
        </w:rPr>
        <w:t>decoded</w:t>
      </w:r>
      <w:r w:rsidR="003A4185" w:rsidRPr="00FB18E3">
        <w:rPr>
          <w:rFonts w:eastAsia="ＭＳ 明朝"/>
          <w:lang w:eastAsia="ja-JP"/>
        </w:rPr>
        <w:t xml:space="preserve"> </w:t>
      </w:r>
      <w:r w:rsidR="003A4185">
        <w:rPr>
          <w:rFonts w:eastAsia="ＭＳ 明朝"/>
          <w:lang w:eastAsia="ja-JP"/>
        </w:rPr>
        <w:t>reference</w:t>
      </w:r>
      <w:r w:rsidR="00734630">
        <w:rPr>
          <w:rFonts w:eastAsia="ＭＳ 明朝"/>
          <w:lang w:eastAsia="ja-JP"/>
        </w:rPr>
        <w:t xml:space="preserve"> layer </w:t>
      </w:r>
      <w:r w:rsidR="003A4185" w:rsidRPr="00FB18E3">
        <w:rPr>
          <w:rFonts w:eastAsia="ＭＳ 明朝" w:hint="eastAsia"/>
          <w:lang w:eastAsia="ja-JP"/>
        </w:rPr>
        <w:t>picture</w:t>
      </w:r>
      <w:r w:rsidR="003A4185">
        <w:rPr>
          <w:rFonts w:eastAsia="ＭＳ 明朝"/>
          <w:lang w:eastAsia="ja-JP"/>
        </w:rPr>
        <w:t xml:space="preserve">. </w:t>
      </w:r>
      <w:r w:rsidR="003B1BDE" w:rsidRPr="00FB18E3">
        <w:rPr>
          <w:lang w:val="en-CA"/>
        </w:rPr>
        <w:t>The scaled reference layer offset</w:t>
      </w:r>
      <w:r w:rsidR="003B1BDE">
        <w:rPr>
          <w:lang w:val="en-CA"/>
        </w:rPr>
        <w:t>s</w:t>
      </w:r>
      <w:r w:rsidR="003B1BDE" w:rsidRPr="00FB18E3">
        <w:rPr>
          <w:lang w:val="en-CA"/>
        </w:rPr>
        <w:t xml:space="preserve"> specify the spatial correspondence of </w:t>
      </w:r>
      <w:r w:rsidR="003B1BDE">
        <w:rPr>
          <w:lang w:val="en-CA"/>
        </w:rPr>
        <w:t xml:space="preserve">the current </w:t>
      </w:r>
      <w:r w:rsidR="00734630">
        <w:rPr>
          <w:lang w:val="en-CA"/>
        </w:rPr>
        <w:t xml:space="preserve">layer </w:t>
      </w:r>
      <w:r w:rsidR="003B1BDE">
        <w:rPr>
          <w:lang w:val="en-CA"/>
        </w:rPr>
        <w:t xml:space="preserve">picture </w:t>
      </w:r>
      <w:r w:rsidR="003B1BDE" w:rsidRPr="00FB18E3">
        <w:rPr>
          <w:lang w:val="en-CA"/>
        </w:rPr>
        <w:t xml:space="preserve">relative to </w:t>
      </w:r>
      <w:r w:rsidR="003B1BDE">
        <w:rPr>
          <w:lang w:eastAsia="ja-JP"/>
        </w:rPr>
        <w:t xml:space="preserve">the scaled reference region of the </w:t>
      </w:r>
      <w:r w:rsidR="00734630">
        <w:rPr>
          <w:lang w:eastAsia="ja-JP"/>
        </w:rPr>
        <w:t xml:space="preserve">scaled </w:t>
      </w:r>
      <w:r w:rsidR="003B1BDE">
        <w:rPr>
          <w:lang w:eastAsia="ja-JP"/>
        </w:rPr>
        <w:t xml:space="preserve">reference layer picture. </w:t>
      </w:r>
      <w:r w:rsidR="00C467E4">
        <w:t>Both the scaled reference layer offset</w:t>
      </w:r>
      <w:r w:rsidR="00C272DC">
        <w:t>s</w:t>
      </w:r>
      <w:r w:rsidR="00C467E4">
        <w:t xml:space="preserve"> and the reference region offset</w:t>
      </w:r>
      <w:r w:rsidR="00C272DC">
        <w:t>s</w:t>
      </w:r>
      <w:r w:rsidR="00C467E4">
        <w:t xml:space="preserve"> </w:t>
      </w:r>
      <w:r w:rsidR="008055CB">
        <w:t>can have negative values</w:t>
      </w:r>
      <w:r w:rsidR="00BF10B1">
        <w:t xml:space="preserve">. </w:t>
      </w:r>
      <w:r w:rsidR="00C467E4">
        <w:t>When reference region offset</w:t>
      </w:r>
      <w:r w:rsidR="00C272DC">
        <w:t>s</w:t>
      </w:r>
      <w:r w:rsidR="00C467E4">
        <w:t xml:space="preserve"> </w:t>
      </w:r>
      <w:r w:rsidR="00C272DC">
        <w:t xml:space="preserve">are </w:t>
      </w:r>
      <w:r w:rsidR="00C467E4">
        <w:t>negative, the reference layer picture corresponds to a cropped area of the enhancement layer picture. When scaled reference layer offset</w:t>
      </w:r>
      <w:r w:rsidR="00C272DC">
        <w:t>s</w:t>
      </w:r>
      <w:r w:rsidR="00C467E4">
        <w:t xml:space="preserve"> </w:t>
      </w:r>
      <w:r w:rsidR="00C272DC">
        <w:t xml:space="preserve">are </w:t>
      </w:r>
      <w:r w:rsidR="00C467E4">
        <w:t>negative</w:t>
      </w:r>
      <w:r w:rsidR="00BF10B1">
        <w:t xml:space="preserve">, </w:t>
      </w:r>
      <w:r w:rsidR="008055CB">
        <w:t xml:space="preserve">the enhancement layer picture corresponds to a cropped area of the </w:t>
      </w:r>
      <w:r w:rsidR="00066529">
        <w:t>reference</w:t>
      </w:r>
      <w:r w:rsidR="008055CB">
        <w:t xml:space="preserve"> layer picture.</w:t>
      </w:r>
      <w:r w:rsidR="00C467E4">
        <w:t xml:space="preserve"> </w:t>
      </w:r>
    </w:p>
    <w:p w14:paraId="612EE183" w14:textId="467B4B20" w:rsidR="002D37AE" w:rsidRDefault="00BE7EDA" w:rsidP="002D37AE">
      <w:pPr>
        <w:pStyle w:val="afd"/>
      </w:pPr>
      <w:r w:rsidRPr="00BE7EDA">
        <w:lastRenderedPageBreak/>
        <w:t xml:space="preserve"> </w:t>
      </w:r>
      <w:bookmarkStart w:id="149" w:name="_Ref366798927"/>
      <w:r w:rsidR="00040B5A" w:rsidRPr="000E05B0">
        <w:object w:dxaOrig="6265" w:dyaOrig="7655" w14:anchorId="12C9B21C">
          <v:shape id="_x0000_i1068" type="#_x0000_t75" style="width:309.75pt;height:381.75pt" o:ole="">
            <v:imagedata r:id="rId37" o:title=""/>
          </v:shape>
          <o:OLEObject Type="Embed" ProgID="Visio.Drawing.11" ShapeID="_x0000_i1068" DrawAspect="Content" ObjectID="_1517034890" r:id="rId38"/>
        </w:object>
      </w:r>
    </w:p>
    <w:p w14:paraId="71F6ADB7" w14:textId="02FDED76" w:rsidR="00A34624" w:rsidRPr="00A34624" w:rsidRDefault="00F0793C" w:rsidP="002D37AE">
      <w:pPr>
        <w:pStyle w:val="afd"/>
      </w:pPr>
      <w:bookmarkStart w:id="150" w:name="_Ref432668142"/>
      <w:r w:rsidRPr="00062C86">
        <w:t xml:space="preserve">Figure </w:t>
      </w:r>
      <w:r w:rsidR="00BB78D9" w:rsidRPr="00062C86">
        <w:fldChar w:fldCharType="begin"/>
      </w:r>
      <w:r w:rsidR="00EB13BF" w:rsidRPr="00062C86">
        <w:instrText xml:space="preserve"> STYLEREF 1 \s </w:instrText>
      </w:r>
      <w:r w:rsidR="00BB78D9" w:rsidRPr="00062C86">
        <w:fldChar w:fldCharType="separate"/>
      </w:r>
      <w:r w:rsidR="002D37AE">
        <w:t>2</w:t>
      </w:r>
      <w:r w:rsidR="00BB78D9" w:rsidRPr="00062C86">
        <w:fldChar w:fldCharType="end"/>
      </w:r>
      <w:r w:rsidR="00EB13BF" w:rsidRPr="00062C86">
        <w:noBreakHyphen/>
      </w:r>
      <w:r w:rsidR="00BB78D9" w:rsidRPr="00062C86">
        <w:fldChar w:fldCharType="begin"/>
      </w:r>
      <w:r w:rsidR="00EB13BF" w:rsidRPr="00062C86">
        <w:instrText xml:space="preserve"> SEQ Figure \* ARABIC \s 1 </w:instrText>
      </w:r>
      <w:r w:rsidR="00BB78D9" w:rsidRPr="00062C86">
        <w:fldChar w:fldCharType="separate"/>
      </w:r>
      <w:r w:rsidR="002D37AE">
        <w:t>5</w:t>
      </w:r>
      <w:r w:rsidR="00BB78D9" w:rsidRPr="00062C86">
        <w:fldChar w:fldCharType="end"/>
      </w:r>
      <w:bookmarkEnd w:id="149"/>
      <w:bookmarkEnd w:id="150"/>
      <w:r w:rsidRPr="00062C86">
        <w:t xml:space="preserve"> – Relations between enhancement layer and </w:t>
      </w:r>
      <w:r w:rsidR="005432B5" w:rsidRPr="00062C86">
        <w:t>reference</w:t>
      </w:r>
      <w:r w:rsidRPr="00062C86">
        <w:t xml:space="preserve"> layer with ESS</w:t>
      </w:r>
    </w:p>
    <w:p w14:paraId="567FEECA" w14:textId="77777777" w:rsidR="00EF6C00" w:rsidRPr="00062C86" w:rsidRDefault="00EF6C00" w:rsidP="0060040D">
      <w:pPr>
        <w:pStyle w:val="3"/>
      </w:pPr>
      <w:bookmarkStart w:id="151" w:name="_Toc411273513"/>
      <w:r>
        <w:t>C</w:t>
      </w:r>
      <w:r w:rsidR="00071B97">
        <w:t>olo</w:t>
      </w:r>
      <w:r w:rsidR="0031319A">
        <w:t>u</w:t>
      </w:r>
      <w:r w:rsidR="00071B97">
        <w:t>r mapping process for c</w:t>
      </w:r>
      <w:r>
        <w:t>olo</w:t>
      </w:r>
      <w:r w:rsidR="00071B97">
        <w:t>ur gamut s</w:t>
      </w:r>
      <w:r>
        <w:t>calability</w:t>
      </w:r>
      <w:bookmarkEnd w:id="151"/>
    </w:p>
    <w:p w14:paraId="04F891C7" w14:textId="6E8909D3" w:rsidR="00BC0E7E" w:rsidRDefault="00CB494D" w:rsidP="00571BA5">
      <w:r>
        <w:t xml:space="preserve">SHVC allows the </w:t>
      </w:r>
      <w:r w:rsidR="00745525">
        <w:t>reference</w:t>
      </w:r>
      <w:r>
        <w:t xml:space="preserve"> and enhancement layer</w:t>
      </w:r>
      <w:r w:rsidR="00745525">
        <w:t>s</w:t>
      </w:r>
      <w:r>
        <w:t xml:space="preserve"> </w:t>
      </w:r>
      <w:r w:rsidR="00745525">
        <w:t xml:space="preserve">to </w:t>
      </w:r>
      <w:r w:rsidR="00641BCE">
        <w:t>be represented in</w:t>
      </w:r>
      <w:r>
        <w:t xml:space="preserve"> different colour </w:t>
      </w:r>
      <w:r w:rsidR="00340A00">
        <w:t>space</w:t>
      </w:r>
      <w:r w:rsidR="00571BA5">
        <w:t>s</w:t>
      </w:r>
      <w:r>
        <w:t xml:space="preserve">. For example, </w:t>
      </w:r>
      <w:r w:rsidR="00745525">
        <w:t>a</w:t>
      </w:r>
      <w:r>
        <w:t xml:space="preserve"> </w:t>
      </w:r>
      <w:r w:rsidR="00745525">
        <w:t>reference</w:t>
      </w:r>
      <w:r>
        <w:t xml:space="preserve"> layer </w:t>
      </w:r>
      <w:r w:rsidR="00745525">
        <w:t xml:space="preserve">may </w:t>
      </w:r>
      <w:r w:rsidR="00641BCE">
        <w:t>be in</w:t>
      </w:r>
      <w:r>
        <w:t xml:space="preserve"> </w:t>
      </w:r>
      <w:r w:rsidR="00340A00">
        <w:t>Rec.</w:t>
      </w:r>
      <w:r w:rsidR="007D7DC9">
        <w:t xml:space="preserve"> </w:t>
      </w:r>
      <w:r w:rsidR="00340A00">
        <w:t xml:space="preserve">709 colour space and the enhancement layer </w:t>
      </w:r>
      <w:r w:rsidR="00745525">
        <w:t xml:space="preserve">may </w:t>
      </w:r>
      <w:r w:rsidR="00641BCE">
        <w:t>be in</w:t>
      </w:r>
      <w:r w:rsidR="00340A00">
        <w:t xml:space="preserve"> Rec.</w:t>
      </w:r>
      <w:r w:rsidR="007D7DC9">
        <w:t xml:space="preserve"> </w:t>
      </w:r>
      <w:r w:rsidR="00340A00">
        <w:t xml:space="preserve">2020 colour space. In order to </w:t>
      </w:r>
      <w:r w:rsidR="00571BA5">
        <w:t xml:space="preserve">improve the coding efficiency of </w:t>
      </w:r>
      <w:r w:rsidR="00340A00">
        <w:t>colour gamut scalability, 3D Look-Up Table (</w:t>
      </w:r>
      <w:r w:rsidR="00BB42F8">
        <w:t xml:space="preserve">3D </w:t>
      </w:r>
      <w:r w:rsidR="00340A00">
        <w:t xml:space="preserve">LUT) </w:t>
      </w:r>
      <w:r w:rsidR="00641BCE">
        <w:t xml:space="preserve">based colour mapping </w:t>
      </w:r>
      <w:r w:rsidR="007C0D72">
        <w:t xml:space="preserve">is used </w:t>
      </w:r>
      <w:r w:rsidR="00BB42F8">
        <w:t xml:space="preserve">in SHVC </w:t>
      </w:r>
      <w:r w:rsidR="00340A00">
        <w:t xml:space="preserve">to convert the tri-chromatic samples from the </w:t>
      </w:r>
      <w:r w:rsidR="00734630">
        <w:t xml:space="preserve">reference layer </w:t>
      </w:r>
      <w:r w:rsidR="00340A00">
        <w:t>colour space to the</w:t>
      </w:r>
      <w:r w:rsidR="00734630">
        <w:t xml:space="preserve"> enhancement layer</w:t>
      </w:r>
      <w:r w:rsidR="00BB42F8">
        <w:t xml:space="preserve"> </w:t>
      </w:r>
      <w:r w:rsidR="00340A00">
        <w:t xml:space="preserve">colour space. </w:t>
      </w:r>
      <w:r w:rsidR="00C625D2">
        <w:t>T</w:t>
      </w:r>
      <w:r w:rsidR="00340A00">
        <w:t xml:space="preserve">he 3D LUT </w:t>
      </w:r>
      <w:r w:rsidR="00572063">
        <w:t>divides</w:t>
      </w:r>
      <w:r w:rsidR="00340A00">
        <w:t xml:space="preserve"> the </w:t>
      </w:r>
      <w:r w:rsidR="00572063">
        <w:t xml:space="preserve">input </w:t>
      </w:r>
      <w:r w:rsidR="00340A00">
        <w:t xml:space="preserve">3D </w:t>
      </w:r>
      <w:proofErr w:type="spellStart"/>
      <w:r w:rsidR="00BC0E7E">
        <w:t>Y</w:t>
      </w:r>
      <w:r w:rsidR="00F707C8">
        <w:t>CbCr</w:t>
      </w:r>
      <w:proofErr w:type="spellEnd"/>
      <w:r w:rsidR="00BC0E7E">
        <w:t xml:space="preserve"> </w:t>
      </w:r>
      <w:r w:rsidR="00340A00">
        <w:t xml:space="preserve">colour space </w:t>
      </w:r>
      <w:r w:rsidR="00571BA5">
        <w:t xml:space="preserve">into </w:t>
      </w:r>
      <w:r w:rsidR="00BC0E7E">
        <w:t>up to 8</w:t>
      </w:r>
      <w:r w:rsidR="00BC0E7E" w:rsidRPr="00717F2C">
        <w:t>×</w:t>
      </w:r>
      <w:r w:rsidR="00BC0E7E">
        <w:t>2</w:t>
      </w:r>
      <w:r w:rsidR="00BC0E7E" w:rsidRPr="00717F2C">
        <w:t>×</w:t>
      </w:r>
      <w:r w:rsidR="00BC0E7E">
        <w:t xml:space="preserve">2 </w:t>
      </w:r>
      <w:r w:rsidR="00571BA5">
        <w:t>cuboid</w:t>
      </w:r>
      <w:r w:rsidR="00BC0E7E">
        <w:t xml:space="preserve"> regions, with </w:t>
      </w:r>
      <w:r w:rsidR="00866EA4">
        <w:t xml:space="preserve">up to </w:t>
      </w:r>
      <w:r w:rsidR="00BC0E7E">
        <w:t xml:space="preserve">8 regions in the Y dimension and </w:t>
      </w:r>
      <w:r w:rsidR="00866EA4">
        <w:t xml:space="preserve">up to </w:t>
      </w:r>
      <w:r w:rsidR="00BC0E7E">
        <w:t xml:space="preserve">2 regions in the </w:t>
      </w:r>
      <w:proofErr w:type="spellStart"/>
      <w:r w:rsidR="00F707C8">
        <w:t>Cb</w:t>
      </w:r>
      <w:proofErr w:type="spellEnd"/>
      <w:r w:rsidR="00F707C8">
        <w:t xml:space="preserve"> </w:t>
      </w:r>
      <w:r w:rsidR="00BC0E7E">
        <w:t xml:space="preserve">and </w:t>
      </w:r>
      <w:r w:rsidR="00F707C8">
        <w:t xml:space="preserve">Cr </w:t>
      </w:r>
      <w:r w:rsidR="00BC0E7E">
        <w:t>dimensions</w:t>
      </w:r>
      <w:r w:rsidR="00572063">
        <w:t xml:space="preserve">. </w:t>
      </w:r>
      <w:r w:rsidR="002E340B">
        <w:t>Colour mapping coefficients for each cuboid region are signalled in the PPS</w:t>
      </w:r>
      <w:r w:rsidR="002E340B" w:rsidRPr="002E340B">
        <w:t xml:space="preserve"> </w:t>
      </w:r>
      <w:r w:rsidR="002E340B">
        <w:t>to define the 3D LUT operation. As shown in equation (2</w:t>
      </w:r>
      <w:r w:rsidR="002E340B" w:rsidRPr="00062C86">
        <w:noBreakHyphen/>
      </w:r>
      <w:r w:rsidR="002E340B">
        <w:t>3), 12 mapping coefficients are signalled for each cuboid. U</w:t>
      </w:r>
      <w:r w:rsidR="00381456">
        <w:t xml:space="preserve">niform partition is applied in the Y dimension, while </w:t>
      </w:r>
      <w:r w:rsidR="002E340B">
        <w:t xml:space="preserve">as shown in </w:t>
      </w:r>
      <w:r w:rsidR="002E340B">
        <w:rPr>
          <w:highlight w:val="yellow"/>
        </w:rPr>
        <w:fldChar w:fldCharType="begin"/>
      </w:r>
      <w:r w:rsidR="002E340B">
        <w:rPr>
          <w:highlight w:val="yellow"/>
        </w:rPr>
        <w:instrText xml:space="preserve"> REF _Ref389578025 \h </w:instrText>
      </w:r>
      <w:r w:rsidR="002E340B">
        <w:rPr>
          <w:highlight w:val="yellow"/>
        </w:rPr>
      </w:r>
      <w:r w:rsidR="002E340B">
        <w:rPr>
          <w:highlight w:val="yellow"/>
        </w:rPr>
        <w:fldChar w:fldCharType="separate"/>
      </w:r>
      <w:r w:rsidR="002E340B" w:rsidRPr="00062C86">
        <w:t xml:space="preserve">Figure </w:t>
      </w:r>
      <w:r w:rsidR="002E340B">
        <w:rPr>
          <w:noProof/>
        </w:rPr>
        <w:t>2</w:t>
      </w:r>
      <w:r w:rsidR="002E340B" w:rsidRPr="00062C86">
        <w:noBreakHyphen/>
      </w:r>
      <w:r w:rsidR="002E340B">
        <w:rPr>
          <w:noProof/>
        </w:rPr>
        <w:t>6</w:t>
      </w:r>
      <w:r w:rsidR="002E340B">
        <w:rPr>
          <w:highlight w:val="yellow"/>
        </w:rPr>
        <w:fldChar w:fldCharType="end"/>
      </w:r>
      <w:r w:rsidR="002E340B">
        <w:t xml:space="preserve">, </w:t>
      </w:r>
      <w:r w:rsidR="00381456">
        <w:t xml:space="preserve">non-uniform partition </w:t>
      </w:r>
      <w:r w:rsidR="00734630">
        <w:t xml:space="preserve">can be </w:t>
      </w:r>
      <w:r w:rsidR="00381456">
        <w:t xml:space="preserve">used in the </w:t>
      </w:r>
      <w:proofErr w:type="spellStart"/>
      <w:r w:rsidR="00381456">
        <w:t>Cb</w:t>
      </w:r>
      <w:proofErr w:type="spellEnd"/>
      <w:r w:rsidR="00381456">
        <w:t xml:space="preserve"> and Cr dimensions. </w:t>
      </w:r>
      <w:r w:rsidR="00734630">
        <w:t xml:space="preserve">When 2 partitions are used in the </w:t>
      </w:r>
      <w:proofErr w:type="spellStart"/>
      <w:r w:rsidR="00734630">
        <w:t>Cb</w:t>
      </w:r>
      <w:proofErr w:type="spellEnd"/>
      <w:r w:rsidR="00734630">
        <w:t xml:space="preserve"> and Cr dimensions, </w:t>
      </w:r>
      <w:r w:rsidR="001F274B">
        <w:t xml:space="preserve">adaptive </w:t>
      </w:r>
      <w:proofErr w:type="spellStart"/>
      <w:r w:rsidR="001F274B">
        <w:t>Cb</w:t>
      </w:r>
      <w:proofErr w:type="spellEnd"/>
      <w:r w:rsidR="001F274B">
        <w:t xml:space="preserve"> and Cr partition thresholds</w:t>
      </w:r>
      <w:r w:rsidR="002E340B">
        <w:t xml:space="preserve"> </w:t>
      </w:r>
      <w:r w:rsidR="00BC0E7E">
        <w:t xml:space="preserve">are </w:t>
      </w:r>
      <w:r w:rsidR="002E340B">
        <w:t xml:space="preserve">also signalled </w:t>
      </w:r>
      <w:r w:rsidR="00BC0E7E">
        <w:t>in the PPS</w:t>
      </w:r>
      <w:r w:rsidR="002E340B">
        <w:t xml:space="preserve">, along with other colour mapping coefficients. </w:t>
      </w:r>
      <w:r w:rsidR="00F23B0E">
        <w:t xml:space="preserve"> </w:t>
      </w:r>
    </w:p>
    <w:p w14:paraId="4EFD4354" w14:textId="77777777" w:rsidR="008174D4" w:rsidRDefault="00F707C8" w:rsidP="008174D4">
      <w:pPr>
        <w:jc w:val="center"/>
      </w:pPr>
      <w:r>
        <w:object w:dxaOrig="7180" w:dyaOrig="6903" w14:anchorId="00EF028E">
          <v:shape id="_x0000_i1069" type="#_x0000_t75" style="width:237.75pt;height:223.5pt" o:ole="">
            <v:imagedata r:id="rId39" o:title=""/>
          </v:shape>
          <o:OLEObject Type="Embed" ProgID="Visio.Drawing.11" ShapeID="_x0000_i1069" DrawAspect="Content" ObjectID="_1517034891" r:id="rId40"/>
        </w:object>
      </w:r>
    </w:p>
    <w:p w14:paraId="35E14463" w14:textId="10CA7977" w:rsidR="008174D4" w:rsidRDefault="00F707C8" w:rsidP="00381456">
      <w:pPr>
        <w:pStyle w:val="afd"/>
      </w:pPr>
      <w:r w:rsidRPr="00F707C8">
        <w:t xml:space="preserve">Figure </w:t>
      </w:r>
      <w:r w:rsidRPr="00F707C8">
        <w:fldChar w:fldCharType="begin"/>
      </w:r>
      <w:r w:rsidRPr="00F707C8">
        <w:instrText xml:space="preserve"> STYLEREF 1 \s </w:instrText>
      </w:r>
      <w:r w:rsidRPr="00F707C8">
        <w:fldChar w:fldCharType="separate"/>
      </w:r>
      <w:r w:rsidR="00303D5C">
        <w:t>2</w:t>
      </w:r>
      <w:r w:rsidRPr="00F707C8">
        <w:fldChar w:fldCharType="end"/>
      </w:r>
      <w:r w:rsidRPr="00F707C8">
        <w:noBreakHyphen/>
      </w:r>
      <w:r w:rsidRPr="00F707C8">
        <w:fldChar w:fldCharType="begin"/>
      </w:r>
      <w:r w:rsidRPr="00F707C8">
        <w:instrText xml:space="preserve"> SEQ Figure \* ARABIC \s 1 </w:instrText>
      </w:r>
      <w:r w:rsidRPr="00F707C8">
        <w:fldChar w:fldCharType="separate"/>
      </w:r>
      <w:r w:rsidR="00303D5C">
        <w:t>6</w:t>
      </w:r>
      <w:r w:rsidRPr="00F707C8">
        <w:fldChar w:fldCharType="end"/>
      </w:r>
      <w:r w:rsidRPr="00F707C8">
        <w:t xml:space="preserve"> – Non-uniform partitions of chroma components</w:t>
      </w:r>
    </w:p>
    <w:p w14:paraId="1E095E43" w14:textId="1B189C51" w:rsidR="00340A00" w:rsidRDefault="00BC0E7E" w:rsidP="00BC0E7E">
      <w:r>
        <w:t xml:space="preserve">The colour mapping process applies the 3D LUT operation to each </w:t>
      </w:r>
      <w:r w:rsidR="002E340B">
        <w:t xml:space="preserve">reference layer </w:t>
      </w:r>
      <w:r>
        <w:t xml:space="preserve">sample </w:t>
      </w:r>
      <w:r w:rsidR="00A16796">
        <w:t>as part of the inter-layer prediction process</w:t>
      </w:r>
      <w:r w:rsidR="00641BCE">
        <w:t>. W</w:t>
      </w:r>
      <w:r w:rsidR="00A16796">
        <w:t xml:space="preserve">hen </w:t>
      </w:r>
      <w:proofErr w:type="spellStart"/>
      <w:r w:rsidR="00A16796">
        <w:t>upsampling</w:t>
      </w:r>
      <w:proofErr w:type="spellEnd"/>
      <w:r w:rsidR="00A16796">
        <w:t xml:space="preserve"> is required</w:t>
      </w:r>
      <w:r w:rsidR="00641BCE">
        <w:t xml:space="preserve">, colour mapping is applied prior to </w:t>
      </w:r>
      <w:proofErr w:type="spellStart"/>
      <w:r w:rsidR="00641BCE">
        <w:t>upsampling</w:t>
      </w:r>
      <w:proofErr w:type="spellEnd"/>
      <w:r>
        <w:t xml:space="preserve">. For each input </w:t>
      </w:r>
      <w:r w:rsidR="002E340B">
        <w:t xml:space="preserve">reference layer </w:t>
      </w:r>
      <w:r>
        <w:t xml:space="preserve">sample, </w:t>
      </w:r>
      <w:r w:rsidR="00572063">
        <w:t xml:space="preserve">the cuboid </w:t>
      </w:r>
      <w:r w:rsidR="002E340B">
        <w:t xml:space="preserve">to which </w:t>
      </w:r>
      <w:r w:rsidR="00572063">
        <w:t xml:space="preserve">it belongs is first </w:t>
      </w:r>
      <w:r>
        <w:t>determined</w:t>
      </w:r>
      <w:r w:rsidR="00572063">
        <w:t>.</w:t>
      </w:r>
      <w:r w:rsidR="005C4E43">
        <w:t xml:space="preserve"> This determination is based upon the number of cuboid regions used, </w:t>
      </w:r>
      <w:r w:rsidR="002E340B">
        <w:t xml:space="preserve">the </w:t>
      </w:r>
      <w:r w:rsidR="00FC3BB2">
        <w:t xml:space="preserve">chroma partition thresholds </w:t>
      </w:r>
      <w:r w:rsidR="005C4E43">
        <w:t xml:space="preserve">and the </w:t>
      </w:r>
      <w:proofErr w:type="spellStart"/>
      <w:r w:rsidR="00381456">
        <w:t>YCbCr</w:t>
      </w:r>
      <w:proofErr w:type="spellEnd"/>
      <w:r w:rsidR="00381456">
        <w:t xml:space="preserve"> </w:t>
      </w:r>
      <w:r w:rsidR="005C4E43">
        <w:t>value</w:t>
      </w:r>
      <w:r w:rsidR="002E340B">
        <w:t>s</w:t>
      </w:r>
      <w:r w:rsidR="005C4E43">
        <w:t xml:space="preserve"> of the </w:t>
      </w:r>
      <w:r w:rsidR="002E340B">
        <w:t xml:space="preserve">input reference layer </w:t>
      </w:r>
      <w:r w:rsidR="005C4E43">
        <w:t>sample.</w:t>
      </w:r>
      <w:r w:rsidR="00572063">
        <w:t xml:space="preserve"> Then,</w:t>
      </w:r>
      <w:r w:rsidR="00340A00">
        <w:t xml:space="preserve"> </w:t>
      </w:r>
      <w:r w:rsidR="00571BA5">
        <w:t xml:space="preserve">within </w:t>
      </w:r>
      <w:r w:rsidR="00572063">
        <w:t>the</w:t>
      </w:r>
      <w:r w:rsidR="00571BA5">
        <w:t xml:space="preserve"> cuboid</w:t>
      </w:r>
      <w:r w:rsidR="00340A00">
        <w:t xml:space="preserve">, the </w:t>
      </w:r>
      <w:r>
        <w:t>mapp</w:t>
      </w:r>
      <w:r w:rsidR="00D0450A">
        <w:t xml:space="preserve">ed </w:t>
      </w:r>
      <w:r w:rsidR="00503458">
        <w:t xml:space="preserve">sample values </w:t>
      </w:r>
      <w:r w:rsidR="00340A00">
        <w:t xml:space="preserve">in </w:t>
      </w:r>
      <w:r w:rsidR="00572063">
        <w:t xml:space="preserve">the output </w:t>
      </w:r>
      <w:r w:rsidR="00D0450A">
        <w:t xml:space="preserve">enhancement layer </w:t>
      </w:r>
      <w:r w:rsidR="00340A00">
        <w:t xml:space="preserve">colour space </w:t>
      </w:r>
      <w:r w:rsidR="00503458">
        <w:t xml:space="preserve">are calculated </w:t>
      </w:r>
      <w:r w:rsidR="00381456">
        <w:t xml:space="preserve">by </w:t>
      </w:r>
      <w:r w:rsidR="00340A00">
        <w:t xml:space="preserve">using </w:t>
      </w:r>
      <w:r w:rsidR="00503458">
        <w:t xml:space="preserve">the following </w:t>
      </w:r>
      <w:r w:rsidR="00381456">
        <w:t>equation</w:t>
      </w:r>
      <w:r w:rsidR="002E340B">
        <w:t xml:space="preserve">, </w:t>
      </w:r>
      <w:proofErr w:type="gramStart"/>
      <w:r w:rsidR="002E340B">
        <w:t xml:space="preserve">where </w:t>
      </w:r>
      <w:proofErr w:type="gramEnd"/>
      <m:oMath>
        <m:sSub>
          <m:sSubPr>
            <m:ctrlPr>
              <w:rPr>
                <w:rFonts w:ascii="Cambria Math" w:hAnsi="Cambria Math"/>
                <w:i/>
                <w:lang w:val="en-CA"/>
              </w:rPr>
            </m:ctrlPr>
          </m:sSubPr>
          <m:e>
            <m:r>
              <w:rPr>
                <w:rFonts w:ascii="Cambria Math" w:hAnsi="Cambria Math"/>
                <w:lang w:val="en-CA"/>
              </w:rPr>
              <m:t>a</m:t>
            </m:r>
          </m:e>
          <m:sub>
            <m:r>
              <w:rPr>
                <w:rFonts w:ascii="Cambria Math" w:hAnsi="Cambria Math"/>
                <w:lang w:val="en-CA"/>
              </w:rPr>
              <m:t>i</m:t>
            </m:r>
          </m:sub>
        </m:sSub>
      </m:oMath>
      <w:r w:rsidR="002E340B">
        <w:rPr>
          <w:lang w:val="en-CA"/>
        </w:rPr>
        <w:t xml:space="preserve">, </w:t>
      </w:r>
      <m:oMath>
        <m:sSub>
          <m:sSubPr>
            <m:ctrlPr>
              <w:rPr>
                <w:rFonts w:ascii="Cambria Math" w:hAnsi="Cambria Math"/>
                <w:i/>
                <w:lang w:val="en-CA"/>
              </w:rPr>
            </m:ctrlPr>
          </m:sSubPr>
          <m:e>
            <m:r>
              <w:rPr>
                <w:rFonts w:ascii="Cambria Math" w:hAnsi="Cambria Math"/>
                <w:lang w:val="en-CA"/>
              </w:rPr>
              <m:t>b</m:t>
            </m:r>
          </m:e>
          <m:sub>
            <m:r>
              <w:rPr>
                <w:rFonts w:ascii="Cambria Math" w:hAnsi="Cambria Math"/>
                <w:lang w:val="en-CA"/>
              </w:rPr>
              <m:t>i</m:t>
            </m:r>
          </m:sub>
        </m:sSub>
      </m:oMath>
      <w:r w:rsidR="002E340B">
        <w:rPr>
          <w:lang w:val="en-CA"/>
        </w:rPr>
        <w:t xml:space="preserve">, </w:t>
      </w:r>
      <m:oMath>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i</m:t>
            </m:r>
          </m:sub>
        </m:sSub>
      </m:oMath>
      <w:r w:rsidR="002E340B">
        <w:rPr>
          <w:lang w:val="en-CA"/>
        </w:rPr>
        <w:t xml:space="preserve">, and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i</m:t>
            </m:r>
          </m:sub>
        </m:sSub>
      </m:oMath>
      <w:r w:rsidR="002E340B">
        <w:t xml:space="preserve"> for </w:t>
      </w:r>
      <m:oMath>
        <m:r>
          <w:rPr>
            <w:rFonts w:ascii="Cambria Math" w:hAnsi="Cambria Math"/>
          </w:rPr>
          <m:t>i=</m:t>
        </m:r>
        <m:r>
          <w:rPr>
            <w:rFonts w:ascii="Cambria Math" w:hAnsi="Cambria Math"/>
            <w:lang w:val="en-CA"/>
          </w:rPr>
          <m:t>y, u or v</m:t>
        </m:r>
      </m:oMath>
      <w:r w:rsidR="00D0450A">
        <w:rPr>
          <w:lang w:val="en-CA"/>
        </w:rPr>
        <w:t xml:space="preserve"> are the colour mapping coefficients associated with the cuboid.</w:t>
      </w:r>
    </w:p>
    <w:bookmarkStart w:id="152" w:name="_Ref400963573"/>
    <w:p w14:paraId="06686FB8" w14:textId="3049DAF6" w:rsidR="00CA0359" w:rsidRDefault="007F0C93" w:rsidP="00503458">
      <w:pPr>
        <w:pStyle w:val="AVCEquationlevel1CharCharCharChar"/>
        <w:tabs>
          <w:tab w:val="clear" w:pos="794"/>
        </w:tabs>
        <w:ind w:left="1980"/>
      </w:pPr>
      <m:oMath>
        <m:d>
          <m:dPr>
            <m:begChr m:val="["/>
            <m:endChr m:val="]"/>
            <m:ctrlPr>
              <w:rPr>
                <w:rFonts w:ascii="Cambria Math" w:hAnsi="Cambria Math"/>
                <w:i/>
                <w:sz w:val="20"/>
                <w:szCs w:val="20"/>
                <w:lang w:val="en-CA"/>
              </w:rPr>
            </m:ctrlPr>
          </m:dPr>
          <m:e>
            <m:r>
              <w:rPr>
                <w:rFonts w:ascii="Cambria Math" w:hAnsi="Cambria Math"/>
                <w:sz w:val="20"/>
                <w:szCs w:val="20"/>
                <w:lang w:val="en-CA"/>
              </w:rPr>
              <m:t xml:space="preserve"> </m:t>
            </m:r>
            <m:eqArr>
              <m:eqArrPr>
                <m:ctrlPr>
                  <w:rPr>
                    <w:rFonts w:ascii="Cambria Math" w:hAnsi="Cambria Math"/>
                    <w:i/>
                    <w:sz w:val="20"/>
                    <w:szCs w:val="20"/>
                    <w:lang w:val="en-CA"/>
                  </w:rPr>
                </m:ctrlPr>
              </m:eqArrPr>
              <m:e>
                <m:sSub>
                  <m:sSubPr>
                    <m:ctrlPr>
                      <w:rPr>
                        <w:rFonts w:ascii="Cambria Math" w:hAnsi="Cambria Math"/>
                        <w:i/>
                        <w:sz w:val="20"/>
                        <w:szCs w:val="20"/>
                        <w:lang w:val="en-CA"/>
                      </w:rPr>
                    </m:ctrlPr>
                  </m:sSubPr>
                  <m:e>
                    <m:r>
                      <w:rPr>
                        <w:rFonts w:ascii="Cambria Math" w:hAnsi="Cambria Math"/>
                        <w:sz w:val="20"/>
                        <w:szCs w:val="20"/>
                        <w:lang w:val="en-CA"/>
                      </w:rPr>
                      <m:t>y</m:t>
                    </m:r>
                  </m:e>
                  <m:sub>
                    <m:r>
                      <w:rPr>
                        <w:rFonts w:ascii="Cambria Math" w:hAnsi="Cambria Math"/>
                        <w:sz w:val="20"/>
                        <w:szCs w:val="20"/>
                        <w:lang w:val="en-CA"/>
                      </w:rPr>
                      <m:t>B</m:t>
                    </m:r>
                  </m:sub>
                </m:sSub>
                <m:r>
                  <w:rPr>
                    <w:rFonts w:ascii="Cambria Math" w:hAnsi="Cambria Math"/>
                    <w:sz w:val="20"/>
                    <w:szCs w:val="20"/>
                    <w:lang w:val="en-CA"/>
                  </w:rPr>
                  <m:t>'</m:t>
                </m:r>
              </m:e>
              <m:e>
                <m:sSub>
                  <m:sSubPr>
                    <m:ctrlPr>
                      <w:rPr>
                        <w:rFonts w:ascii="Cambria Math" w:hAnsi="Cambria Math"/>
                        <w:i/>
                        <w:sz w:val="20"/>
                        <w:szCs w:val="20"/>
                        <w:lang w:val="en-CA"/>
                      </w:rPr>
                    </m:ctrlPr>
                  </m:sSubPr>
                  <m:e>
                    <m:r>
                      <w:rPr>
                        <w:rFonts w:ascii="Cambria Math" w:hAnsi="Cambria Math"/>
                        <w:sz w:val="20"/>
                        <w:szCs w:val="20"/>
                        <w:lang w:val="en-CA"/>
                      </w:rPr>
                      <m:t>u</m:t>
                    </m:r>
                  </m:e>
                  <m:sub>
                    <m:r>
                      <w:rPr>
                        <w:rFonts w:ascii="Cambria Math" w:hAnsi="Cambria Math"/>
                        <w:sz w:val="20"/>
                        <w:szCs w:val="20"/>
                        <w:lang w:val="en-CA"/>
                      </w:rPr>
                      <m:t>B</m:t>
                    </m:r>
                  </m:sub>
                </m:sSub>
                <m:r>
                  <w:rPr>
                    <w:rFonts w:ascii="Cambria Math" w:hAnsi="Cambria Math"/>
                    <w:sz w:val="20"/>
                    <w:szCs w:val="20"/>
                    <w:lang w:val="en-CA"/>
                  </w:rPr>
                  <m:t>'</m:t>
                </m:r>
                <m:ctrlPr>
                  <w:rPr>
                    <w:rFonts w:ascii="Cambria Math" w:eastAsia="Cambria Math" w:hAnsi="Cambria Math" w:cs="Cambria Math"/>
                    <w:i/>
                    <w:sz w:val="20"/>
                    <w:szCs w:val="20"/>
                    <w:lang w:val="en-CA"/>
                  </w:rPr>
                </m:ctrlPr>
              </m:e>
              <m:e>
                <m:sSub>
                  <m:sSubPr>
                    <m:ctrlPr>
                      <w:rPr>
                        <w:rFonts w:ascii="Cambria Math" w:hAnsi="Cambria Math"/>
                        <w:i/>
                        <w:sz w:val="20"/>
                        <w:szCs w:val="20"/>
                        <w:lang w:val="en-CA"/>
                      </w:rPr>
                    </m:ctrlPr>
                  </m:sSubPr>
                  <m:e>
                    <m:r>
                      <w:rPr>
                        <w:rFonts w:ascii="Cambria Math" w:hAnsi="Cambria Math"/>
                        <w:sz w:val="20"/>
                        <w:szCs w:val="20"/>
                        <w:lang w:val="en-CA"/>
                      </w:rPr>
                      <m:t>v</m:t>
                    </m:r>
                  </m:e>
                  <m:sub>
                    <m:r>
                      <w:rPr>
                        <w:rFonts w:ascii="Cambria Math" w:hAnsi="Cambria Math"/>
                        <w:sz w:val="20"/>
                        <w:szCs w:val="20"/>
                        <w:lang w:val="en-CA"/>
                      </w:rPr>
                      <m:t>B</m:t>
                    </m:r>
                  </m:sub>
                </m:sSub>
                <m:r>
                  <w:rPr>
                    <w:rFonts w:ascii="Cambria Math" w:hAnsi="Cambria Math"/>
                    <w:sz w:val="20"/>
                    <w:szCs w:val="20"/>
                    <w:lang w:val="en-CA"/>
                  </w:rPr>
                  <m:t>'</m:t>
                </m:r>
              </m:e>
            </m:eqArr>
          </m:e>
        </m:d>
        <m:r>
          <w:rPr>
            <w:rFonts w:ascii="Cambria Math" w:hAnsi="Cambria Math"/>
            <w:sz w:val="20"/>
            <w:szCs w:val="20"/>
            <w:lang w:val="en-CA"/>
          </w:rPr>
          <m:t>=</m:t>
        </m:r>
        <m:d>
          <m:dPr>
            <m:begChr m:val="["/>
            <m:endChr m:val="]"/>
            <m:ctrlPr>
              <w:rPr>
                <w:rFonts w:ascii="Cambria Math" w:hAnsi="Cambria Math"/>
                <w:i/>
                <w:sz w:val="20"/>
                <w:szCs w:val="20"/>
                <w:lang w:val="en-CA"/>
              </w:rPr>
            </m:ctrlPr>
          </m:dPr>
          <m:e>
            <m:m>
              <m:mPr>
                <m:mcs>
                  <m:mc>
                    <m:mcPr>
                      <m:count m:val="3"/>
                      <m:mcJc m:val="center"/>
                    </m:mcPr>
                  </m:mc>
                </m:mcs>
                <m:ctrlPr>
                  <w:rPr>
                    <w:rFonts w:ascii="Cambria Math" w:hAnsi="Cambria Math"/>
                    <w:i/>
                    <w:sz w:val="20"/>
                    <w:szCs w:val="20"/>
                    <w:lang w:val="en-CA"/>
                  </w:rPr>
                </m:ctrlPr>
              </m:mP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y</m:t>
                      </m:r>
                    </m:sub>
                  </m:sSub>
                  <m:r>
                    <w:rPr>
                      <w:rFonts w:ascii="Cambria Math" w:hAnsi="Cambria Math"/>
                      <w:sz w:val="20"/>
                      <w:szCs w:val="20"/>
                      <w:lang w:val="en-CA"/>
                    </w:rPr>
                    <m:t xml:space="preserve"> </m:t>
                  </m:r>
                </m:e>
              </m:m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u</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u</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u</m:t>
                      </m:r>
                    </m:sub>
                  </m:sSub>
                  <m:r>
                    <w:rPr>
                      <w:rFonts w:ascii="Cambria Math" w:hAnsi="Cambria Math"/>
                      <w:sz w:val="20"/>
                      <w:szCs w:val="20"/>
                      <w:lang w:val="en-CA"/>
                    </w:rPr>
                    <m:t xml:space="preserve"> </m:t>
                  </m:r>
                </m:e>
              </m:m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v</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v</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v</m:t>
                      </m:r>
                    </m:sub>
                  </m:sSub>
                  <m:r>
                    <w:rPr>
                      <w:rFonts w:ascii="Cambria Math" w:hAnsi="Cambria Math"/>
                      <w:sz w:val="20"/>
                      <w:szCs w:val="20"/>
                      <w:lang w:val="en-CA"/>
                    </w:rPr>
                    <m:t xml:space="preserve"> </m:t>
                  </m:r>
                </m:e>
              </m:mr>
            </m:m>
            <m:r>
              <w:rPr>
                <w:rFonts w:ascii="Cambria Math" w:hAnsi="Cambria Math"/>
                <w:sz w:val="20"/>
                <w:szCs w:val="20"/>
                <w:lang w:val="en-CA"/>
              </w:rPr>
              <m:t xml:space="preserve">  </m:t>
            </m:r>
            <m:eqArr>
              <m:eqArrPr>
                <m:ctrlPr>
                  <w:rPr>
                    <w:rFonts w:ascii="Cambria Math" w:hAnsi="Cambria Math"/>
                    <w:i/>
                    <w:sz w:val="20"/>
                    <w:szCs w:val="20"/>
                    <w:lang w:val="en-CA"/>
                  </w:rPr>
                </m:ctrlPr>
              </m:eqArrPr>
              <m:e>
                <m:sSub>
                  <m:sSubPr>
                    <m:ctrlPr>
                      <w:rPr>
                        <w:rFonts w:ascii="Cambria Math" w:hAnsi="Cambria Math"/>
                        <w:i/>
                        <w:sz w:val="20"/>
                        <w:szCs w:val="20"/>
                        <w:lang w:val="en-CA"/>
                      </w:rPr>
                    </m:ctrlPr>
                  </m:sSubPr>
                  <m:e>
                    <m:r>
                      <w:rPr>
                        <w:rFonts w:ascii="Cambria Math" w:hAnsi="Cambria Math"/>
                        <w:sz w:val="20"/>
                        <w:szCs w:val="20"/>
                        <w:lang w:val="en-CA"/>
                      </w:rPr>
                      <m:t>d</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d</m:t>
                    </m:r>
                  </m:e>
                  <m:sub>
                    <m:r>
                      <w:rPr>
                        <w:rFonts w:ascii="Cambria Math" w:hAnsi="Cambria Math"/>
                        <w:sz w:val="20"/>
                        <w:szCs w:val="20"/>
                        <w:lang w:val="en-CA"/>
                      </w:rPr>
                      <m:t>u</m:t>
                    </m:r>
                  </m:sub>
                </m:sSub>
                <m:ctrlPr>
                  <w:rPr>
                    <w:rFonts w:ascii="Cambria Math" w:eastAsia="Cambria Math" w:hAnsi="Cambria Math" w:cs="Cambria Math"/>
                    <w:i/>
                    <w:sz w:val="20"/>
                    <w:szCs w:val="20"/>
                    <w:lang w:val="en-CA"/>
                  </w:rPr>
                </m:ctrlPr>
              </m:e>
              <m:e>
                <m:sSub>
                  <m:sSubPr>
                    <m:ctrlPr>
                      <w:rPr>
                        <w:rFonts w:ascii="Cambria Math" w:eastAsia="Cambria Math" w:hAnsi="Cambria Math" w:cs="Cambria Math"/>
                        <w:i/>
                        <w:sz w:val="20"/>
                        <w:szCs w:val="20"/>
                        <w:lang w:val="en-CA"/>
                      </w:rPr>
                    </m:ctrlPr>
                  </m:sSubPr>
                  <m:e>
                    <m:r>
                      <w:rPr>
                        <w:rFonts w:ascii="Cambria Math" w:eastAsia="Cambria Math" w:hAnsi="Cambria Math" w:cs="Cambria Math"/>
                        <w:sz w:val="20"/>
                        <w:szCs w:val="20"/>
                        <w:lang w:val="en-CA"/>
                      </w:rPr>
                      <m:t>d</m:t>
                    </m:r>
                  </m:e>
                  <m:sub>
                    <m:r>
                      <w:rPr>
                        <w:rFonts w:ascii="Cambria Math" w:eastAsia="Cambria Math" w:hAnsi="Cambria Math" w:cs="Cambria Math"/>
                        <w:sz w:val="20"/>
                        <w:szCs w:val="20"/>
                        <w:lang w:val="en-CA"/>
                      </w:rPr>
                      <m:t>v</m:t>
                    </m:r>
                  </m:sub>
                </m:sSub>
              </m:e>
            </m:eqArr>
          </m:e>
        </m:d>
        <m:r>
          <w:rPr>
            <w:rFonts w:ascii="Cambria Math" w:hAnsi="Cambria Math"/>
            <w:sz w:val="20"/>
            <w:szCs w:val="20"/>
            <w:lang w:val="en-CA"/>
          </w:rPr>
          <m:t>×</m:t>
        </m:r>
        <m:d>
          <m:dPr>
            <m:begChr m:val="["/>
            <m:endChr m:val="]"/>
            <m:ctrlPr>
              <w:rPr>
                <w:rFonts w:ascii="Cambria Math" w:hAnsi="Cambria Math"/>
                <w:i/>
                <w:sz w:val="20"/>
                <w:szCs w:val="20"/>
                <w:lang w:val="en-CA"/>
              </w:rPr>
            </m:ctrlPr>
          </m:dPr>
          <m:e>
            <m:r>
              <w:rPr>
                <w:rFonts w:ascii="Cambria Math" w:hAnsi="Cambria Math"/>
                <w:sz w:val="20"/>
                <w:szCs w:val="20"/>
                <w:lang w:val="en-CA"/>
              </w:rPr>
              <m:t xml:space="preserve"> </m:t>
            </m:r>
            <m:eqArr>
              <m:eqArrPr>
                <m:ctrlPr>
                  <w:rPr>
                    <w:rFonts w:ascii="Cambria Math" w:hAnsi="Cambria Math"/>
                    <w:i/>
                    <w:sz w:val="20"/>
                    <w:szCs w:val="20"/>
                    <w:lang w:val="en-CA"/>
                  </w:rPr>
                </m:ctrlPr>
              </m:eqArrPr>
              <m:e>
                <m:sSub>
                  <m:sSubPr>
                    <m:ctrlPr>
                      <w:rPr>
                        <w:rFonts w:ascii="Cambria Math" w:hAnsi="Cambria Math"/>
                        <w:i/>
                        <w:sz w:val="20"/>
                        <w:szCs w:val="20"/>
                        <w:lang w:val="en-CA"/>
                      </w:rPr>
                    </m:ctrlPr>
                  </m:sSubPr>
                  <m:e>
                    <m:r>
                      <w:rPr>
                        <w:rFonts w:ascii="Cambria Math" w:hAnsi="Cambria Math"/>
                        <w:sz w:val="20"/>
                        <w:szCs w:val="20"/>
                        <w:lang w:val="en-CA"/>
                      </w:rPr>
                      <m:t>y</m:t>
                    </m:r>
                  </m:e>
                  <m:sub>
                    <m:r>
                      <w:rPr>
                        <w:rFonts w:ascii="Cambria Math" w:hAnsi="Cambria Math"/>
                        <w:sz w:val="20"/>
                        <w:szCs w:val="20"/>
                        <w:lang w:val="en-CA"/>
                      </w:rPr>
                      <m:t>B</m:t>
                    </m:r>
                  </m:sub>
                </m:sSub>
              </m:e>
              <m:e>
                <m:sSub>
                  <m:sSubPr>
                    <m:ctrlPr>
                      <w:rPr>
                        <w:rFonts w:ascii="Cambria Math" w:hAnsi="Cambria Math"/>
                        <w:i/>
                        <w:sz w:val="20"/>
                        <w:szCs w:val="20"/>
                        <w:lang w:val="en-CA"/>
                      </w:rPr>
                    </m:ctrlPr>
                  </m:sSubPr>
                  <m:e>
                    <m:r>
                      <w:rPr>
                        <w:rFonts w:ascii="Cambria Math" w:hAnsi="Cambria Math"/>
                        <w:sz w:val="20"/>
                        <w:szCs w:val="20"/>
                        <w:lang w:val="en-CA"/>
                      </w:rPr>
                      <m:t>u</m:t>
                    </m:r>
                  </m:e>
                  <m:sub>
                    <m:r>
                      <w:rPr>
                        <w:rFonts w:ascii="Cambria Math" w:hAnsi="Cambria Math"/>
                        <w:sz w:val="20"/>
                        <w:szCs w:val="20"/>
                        <w:lang w:val="en-CA"/>
                      </w:rPr>
                      <m:t>B</m:t>
                    </m:r>
                  </m:sub>
                </m:sSub>
                <m:ctrlPr>
                  <w:rPr>
                    <w:rFonts w:ascii="Cambria Math" w:eastAsia="Cambria Math" w:hAnsi="Cambria Math" w:cs="Cambria Math"/>
                    <w:i/>
                    <w:sz w:val="20"/>
                    <w:szCs w:val="20"/>
                    <w:lang w:val="en-CA"/>
                  </w:rPr>
                </m:ctrlPr>
              </m:e>
              <m:e>
                <m:sSub>
                  <m:sSubPr>
                    <m:ctrlPr>
                      <w:rPr>
                        <w:rFonts w:ascii="Cambria Math" w:hAnsi="Cambria Math"/>
                        <w:i/>
                        <w:sz w:val="20"/>
                        <w:szCs w:val="20"/>
                        <w:lang w:val="en-CA"/>
                      </w:rPr>
                    </m:ctrlPr>
                  </m:sSubPr>
                  <m:e>
                    <m:r>
                      <w:rPr>
                        <w:rFonts w:ascii="Cambria Math" w:hAnsi="Cambria Math"/>
                        <w:sz w:val="20"/>
                        <w:szCs w:val="20"/>
                        <w:lang w:val="en-CA"/>
                      </w:rPr>
                      <m:t>v</m:t>
                    </m:r>
                  </m:e>
                  <m:sub>
                    <m:r>
                      <w:rPr>
                        <w:rFonts w:ascii="Cambria Math" w:hAnsi="Cambria Math"/>
                        <w:sz w:val="20"/>
                        <w:szCs w:val="20"/>
                        <w:lang w:val="en-CA"/>
                      </w:rPr>
                      <m:t>B</m:t>
                    </m:r>
                  </m:sub>
                </m:sSub>
              </m:e>
            </m:eqArr>
          </m:e>
        </m:d>
      </m:oMath>
      <w:r w:rsidR="008174D4" w:rsidRPr="00582ABF">
        <w:rPr>
          <w:noProof/>
          <w:sz w:val="20"/>
          <w:szCs w:val="20"/>
          <w:lang w:eastAsia="ko-KR"/>
        </w:rPr>
        <w:tab/>
      </w:r>
      <w:r w:rsidR="008174D4" w:rsidRPr="00582ABF">
        <w:rPr>
          <w:rFonts w:ascii="Times New Roman" w:hAnsi="Times New Roman"/>
          <w:noProof/>
          <w:sz w:val="20"/>
          <w:szCs w:val="20"/>
          <w:lang w:eastAsia="ko-KR"/>
        </w:rPr>
        <w:t>(</w:t>
      </w:r>
      <w:r w:rsidR="008174D4" w:rsidRPr="00582ABF">
        <w:rPr>
          <w:noProof/>
        </w:rPr>
        <w:fldChar w:fldCharType="begin"/>
      </w:r>
      <w:r w:rsidR="008174D4" w:rsidRPr="00582ABF">
        <w:rPr>
          <w:rFonts w:ascii="Times New Roman" w:hAnsi="Times New Roman"/>
          <w:noProof/>
          <w:sz w:val="20"/>
          <w:szCs w:val="20"/>
        </w:rPr>
        <w:instrText xml:space="preserve"> STYLEREF 1 \s </w:instrText>
      </w:r>
      <w:r w:rsidR="008174D4" w:rsidRPr="00582ABF">
        <w:rPr>
          <w:noProof/>
        </w:rPr>
        <w:fldChar w:fldCharType="separate"/>
      </w:r>
      <w:r w:rsidR="00381456">
        <w:rPr>
          <w:rFonts w:ascii="Times New Roman" w:hAnsi="Times New Roman"/>
          <w:noProof/>
          <w:sz w:val="20"/>
          <w:szCs w:val="20"/>
        </w:rPr>
        <w:t>2</w:t>
      </w:r>
      <w:r w:rsidR="008174D4" w:rsidRPr="00582ABF">
        <w:rPr>
          <w:noProof/>
        </w:rPr>
        <w:fldChar w:fldCharType="end"/>
      </w:r>
      <w:r w:rsidR="008174D4" w:rsidRPr="00582ABF">
        <w:rPr>
          <w:rFonts w:ascii="Times New Roman" w:hAnsi="Times New Roman"/>
          <w:noProof/>
          <w:sz w:val="20"/>
          <w:szCs w:val="20"/>
        </w:rPr>
        <w:noBreakHyphen/>
      </w:r>
      <w:r w:rsidR="008174D4" w:rsidRPr="00582ABF">
        <w:rPr>
          <w:noProof/>
        </w:rPr>
        <w:fldChar w:fldCharType="begin"/>
      </w:r>
      <w:r w:rsidR="008174D4" w:rsidRPr="00582ABF">
        <w:rPr>
          <w:rFonts w:ascii="Times New Roman" w:hAnsi="Times New Roman"/>
          <w:noProof/>
          <w:sz w:val="20"/>
          <w:szCs w:val="20"/>
        </w:rPr>
        <w:instrText xml:space="preserve"> SEQ Equation \* ARABIC \s 1 </w:instrText>
      </w:r>
      <w:r w:rsidR="008174D4" w:rsidRPr="00582ABF">
        <w:rPr>
          <w:noProof/>
        </w:rPr>
        <w:fldChar w:fldCharType="separate"/>
      </w:r>
      <w:r w:rsidR="00381456">
        <w:rPr>
          <w:rFonts w:ascii="Times New Roman" w:hAnsi="Times New Roman"/>
          <w:noProof/>
          <w:sz w:val="20"/>
          <w:szCs w:val="20"/>
        </w:rPr>
        <w:t>3</w:t>
      </w:r>
      <w:r w:rsidR="008174D4" w:rsidRPr="00582ABF">
        <w:rPr>
          <w:noProof/>
        </w:rPr>
        <w:fldChar w:fldCharType="end"/>
      </w:r>
      <w:bookmarkEnd w:id="152"/>
      <w:r w:rsidR="008174D4">
        <w:rPr>
          <w:rFonts w:ascii="Times New Roman" w:hAnsi="Times New Roman"/>
          <w:noProof/>
          <w:sz w:val="20"/>
          <w:szCs w:val="20"/>
        </w:rPr>
        <w:t>)</w:t>
      </w:r>
    </w:p>
    <w:p w14:paraId="652D9AAD" w14:textId="08686044" w:rsidR="00B0354E" w:rsidRDefault="006F446E" w:rsidP="00D769E5">
      <w:r>
        <w:t>In</w:t>
      </w:r>
      <w:r w:rsidR="00D769E5">
        <w:t xml:space="preserve"> the </w:t>
      </w:r>
      <w:r w:rsidR="008F2E3B">
        <w:t>SHM reference software</w:t>
      </w:r>
      <w:r w:rsidR="00D0450A" w:rsidRPr="00D0450A">
        <w:t xml:space="preserve"> </w:t>
      </w:r>
      <w:r w:rsidR="00D0450A">
        <w:t>encoder</w:t>
      </w:r>
      <w:r w:rsidR="00D769E5">
        <w:t xml:space="preserve">, </w:t>
      </w:r>
      <w:r w:rsidR="00B75EE1">
        <w:rPr>
          <w:lang w:val="en-CA"/>
        </w:rPr>
        <w:t xml:space="preserve">the optimal 3D LUT is derived for each enhancement layer picture. </w:t>
      </w:r>
      <w:r w:rsidR="00D0450A">
        <w:rPr>
          <w:lang w:val="en-CA"/>
        </w:rPr>
        <w:t xml:space="preserve">Although the current SHVC standard only allows up to </w:t>
      </w:r>
      <w:r w:rsidR="00D0450A">
        <w:t>8</w:t>
      </w:r>
      <w:r w:rsidR="00D0450A" w:rsidRPr="00717F2C">
        <w:t>×</w:t>
      </w:r>
      <w:r w:rsidR="00D0450A">
        <w:t>2</w:t>
      </w:r>
      <w:r w:rsidR="00D0450A" w:rsidRPr="00717F2C">
        <w:t>×</w:t>
      </w:r>
      <w:r w:rsidR="00D0450A">
        <w:t xml:space="preserve">2 partitions, the SHVC reference encoder can be configured to use </w:t>
      </w:r>
      <w:r w:rsidR="00B0354E">
        <w:t>more</w:t>
      </w:r>
      <w:r w:rsidR="00D0450A">
        <w:t xml:space="preserve"> partitions such as 8</w:t>
      </w:r>
      <w:r w:rsidR="00D0450A" w:rsidRPr="00717F2C">
        <w:t>×</w:t>
      </w:r>
      <w:r w:rsidR="00D0450A">
        <w:t>8</w:t>
      </w:r>
      <w:r w:rsidR="00D0450A" w:rsidRPr="00717F2C">
        <w:t>×</w:t>
      </w:r>
      <w:r w:rsidR="00D0450A">
        <w:t>8.</w:t>
      </w:r>
      <w:r w:rsidR="00D0450A">
        <w:rPr>
          <w:lang w:val="en-CA"/>
        </w:rPr>
        <w:t xml:space="preserve"> </w:t>
      </w:r>
      <w:r w:rsidR="00B0354E">
        <w:rPr>
          <w:lang w:val="en-CA"/>
        </w:rPr>
        <w:t xml:space="preserve">There are two methods supported by the SHM encoder to derive an appropriate number of partitions for each enhancement layer picture. In the first method, </w:t>
      </w:r>
      <w:r w:rsidR="004C002A">
        <w:rPr>
          <w:lang w:val="en-CA"/>
        </w:rPr>
        <w:t xml:space="preserve">the </w:t>
      </w:r>
      <w:r w:rsidR="00030D33">
        <w:rPr>
          <w:lang w:val="en-CA"/>
        </w:rPr>
        <w:t>number of cuboid regions</w:t>
      </w:r>
      <w:r w:rsidR="004C002A">
        <w:rPr>
          <w:lang w:val="en-CA"/>
        </w:rPr>
        <w:t xml:space="preserve"> for the current picture is determined based on the bit cost of </w:t>
      </w:r>
      <w:r w:rsidR="005E5299">
        <w:rPr>
          <w:lang w:val="en-CA"/>
        </w:rPr>
        <w:t xml:space="preserve">the </w:t>
      </w:r>
      <w:r w:rsidR="004C002A">
        <w:rPr>
          <w:lang w:val="en-CA"/>
        </w:rPr>
        <w:t xml:space="preserve">3D LUT of </w:t>
      </w:r>
      <w:r w:rsidR="00C9481B">
        <w:rPr>
          <w:lang w:val="en-CA"/>
        </w:rPr>
        <w:t xml:space="preserve">all </w:t>
      </w:r>
      <w:r w:rsidR="005E5299">
        <w:rPr>
          <w:lang w:val="en-CA"/>
        </w:rPr>
        <w:t xml:space="preserve">the </w:t>
      </w:r>
      <w:r w:rsidR="004C002A">
        <w:rPr>
          <w:lang w:val="en-CA"/>
        </w:rPr>
        <w:t xml:space="preserve">previously coded </w:t>
      </w:r>
      <w:r w:rsidR="0097738D">
        <w:rPr>
          <w:lang w:val="en-CA"/>
        </w:rPr>
        <w:t>picture</w:t>
      </w:r>
      <w:r w:rsidR="00E03571">
        <w:rPr>
          <w:lang w:val="en-CA"/>
        </w:rPr>
        <w:t>s</w:t>
      </w:r>
      <w:r w:rsidR="004C002A">
        <w:rPr>
          <w:lang w:val="en-CA"/>
        </w:rPr>
        <w:t>.</w:t>
      </w:r>
      <w:r w:rsidR="00C6343E">
        <w:rPr>
          <w:lang w:val="en-CA"/>
        </w:rPr>
        <w:t xml:space="preserve"> </w:t>
      </w:r>
      <w:r w:rsidR="00BA6213">
        <w:rPr>
          <w:lang w:val="en-CA"/>
        </w:rPr>
        <w:t xml:space="preserve">The </w:t>
      </w:r>
      <w:r w:rsidR="00D0450A">
        <w:rPr>
          <w:lang w:val="en-CA"/>
        </w:rPr>
        <w:t xml:space="preserve">number of cuboid regions (that is, 3D LUT </w:t>
      </w:r>
      <w:r w:rsidR="00BA6213">
        <w:rPr>
          <w:lang w:val="en-CA"/>
        </w:rPr>
        <w:t>table size</w:t>
      </w:r>
      <w:r w:rsidR="00D0450A">
        <w:rPr>
          <w:lang w:val="en-CA"/>
        </w:rPr>
        <w:t>)</w:t>
      </w:r>
      <w:r w:rsidR="00BA6213">
        <w:rPr>
          <w:lang w:val="en-CA"/>
        </w:rPr>
        <w:t xml:space="preserve"> decreases when</w:t>
      </w:r>
      <w:r w:rsidR="00C6343E">
        <w:rPr>
          <w:lang w:val="en-CA"/>
        </w:rPr>
        <w:t xml:space="preserve"> </w:t>
      </w:r>
      <w:r w:rsidR="005E5299">
        <w:rPr>
          <w:lang w:val="en-CA"/>
        </w:rPr>
        <w:t>the</w:t>
      </w:r>
      <w:r w:rsidR="00C6343E">
        <w:rPr>
          <w:lang w:val="en-CA"/>
        </w:rPr>
        <w:t xml:space="preserve"> </w:t>
      </w:r>
      <w:r w:rsidR="00E03571">
        <w:rPr>
          <w:lang w:val="en-CA"/>
        </w:rPr>
        <w:t xml:space="preserve">accumulated </w:t>
      </w:r>
      <w:r w:rsidR="005E5299">
        <w:rPr>
          <w:lang w:val="en-CA"/>
        </w:rPr>
        <w:t>bits</w:t>
      </w:r>
      <w:r w:rsidR="00C6343E">
        <w:rPr>
          <w:lang w:val="en-CA"/>
        </w:rPr>
        <w:t xml:space="preserve"> used for </w:t>
      </w:r>
      <w:r w:rsidR="005E5299">
        <w:rPr>
          <w:lang w:val="en-CA"/>
        </w:rPr>
        <w:t xml:space="preserve">the </w:t>
      </w:r>
      <w:r w:rsidR="00C6343E">
        <w:rPr>
          <w:lang w:val="en-CA"/>
        </w:rPr>
        <w:t>3D LUT is more than 3%</w:t>
      </w:r>
      <w:r w:rsidR="001F0B7D">
        <w:rPr>
          <w:lang w:val="en-CA"/>
        </w:rPr>
        <w:t xml:space="preserve"> of the total bit</w:t>
      </w:r>
      <w:r w:rsidR="005E5299">
        <w:rPr>
          <w:lang w:val="en-CA"/>
        </w:rPr>
        <w:t>s</w:t>
      </w:r>
      <w:r w:rsidR="001F0B7D">
        <w:rPr>
          <w:lang w:val="en-CA"/>
        </w:rPr>
        <w:t xml:space="preserve"> used for</w:t>
      </w:r>
      <w:r w:rsidR="00E03571">
        <w:rPr>
          <w:lang w:val="en-CA"/>
        </w:rPr>
        <w:t xml:space="preserve"> all</w:t>
      </w:r>
      <w:r w:rsidR="001F0B7D">
        <w:rPr>
          <w:lang w:val="en-CA"/>
        </w:rPr>
        <w:t xml:space="preserve"> the previous </w:t>
      </w:r>
      <w:r w:rsidR="005E5299">
        <w:rPr>
          <w:lang w:val="en-CA"/>
        </w:rPr>
        <w:t xml:space="preserve">coded </w:t>
      </w:r>
      <w:r w:rsidR="001F0B7D">
        <w:rPr>
          <w:lang w:val="en-CA"/>
        </w:rPr>
        <w:t>picture</w:t>
      </w:r>
      <w:r w:rsidR="00BA6213">
        <w:rPr>
          <w:lang w:val="en-CA"/>
        </w:rPr>
        <w:t xml:space="preserve"> and increases when the proportion is less than </w:t>
      </w:r>
      <w:r w:rsidR="00FE251F">
        <w:rPr>
          <w:lang w:val="en-CA"/>
        </w:rPr>
        <w:t>0.5</w:t>
      </w:r>
      <w:r w:rsidR="001F0B7D">
        <w:rPr>
          <w:lang w:val="en-CA"/>
        </w:rPr>
        <w:t>%</w:t>
      </w:r>
      <w:r w:rsidR="008F2E3B">
        <w:rPr>
          <w:lang w:val="en-CA"/>
        </w:rPr>
        <w:t>.</w:t>
      </w:r>
      <w:r w:rsidR="001F0B7D">
        <w:rPr>
          <w:lang w:val="en-CA"/>
        </w:rPr>
        <w:t xml:space="preserve"> </w:t>
      </w:r>
      <w:r w:rsidR="00B0354E">
        <w:t>In the second method, the optimal 3D LUT size is decided by rate distortion optimization, where the LUT size that provides the best trade-off between bit cost and distortion reduction is selected.</w:t>
      </w:r>
    </w:p>
    <w:p w14:paraId="2193CAF9" w14:textId="1024C5CF" w:rsidR="00D769E5" w:rsidRPr="00582ABF" w:rsidRDefault="00C6343E" w:rsidP="00D769E5">
      <w:pPr>
        <w:rPr>
          <w:lang w:val="en-CA"/>
        </w:rPr>
      </w:pPr>
      <w:r>
        <w:rPr>
          <w:lang w:val="en-CA"/>
        </w:rPr>
        <w:t xml:space="preserve">After the </w:t>
      </w:r>
      <w:r w:rsidR="00030D33">
        <w:rPr>
          <w:lang w:val="en-CA"/>
        </w:rPr>
        <w:t>number of cuboid regions</w:t>
      </w:r>
      <w:r>
        <w:rPr>
          <w:lang w:val="en-CA"/>
        </w:rPr>
        <w:t xml:space="preserve"> </w:t>
      </w:r>
      <w:r w:rsidR="00B0354E">
        <w:rPr>
          <w:lang w:val="en-CA"/>
        </w:rPr>
        <w:t xml:space="preserve">or 3D LUT size </w:t>
      </w:r>
      <w:r>
        <w:rPr>
          <w:lang w:val="en-CA"/>
        </w:rPr>
        <w:t>is determined</w:t>
      </w:r>
      <w:r w:rsidR="002F599F">
        <w:rPr>
          <w:lang w:val="en-CA"/>
        </w:rPr>
        <w:t xml:space="preserve"> and when</w:t>
      </w:r>
      <w:r w:rsidR="002F599F">
        <w:t xml:space="preserve"> the partition number in the chroma </w:t>
      </w:r>
      <w:r w:rsidR="00B0354E">
        <w:t>dimension</w:t>
      </w:r>
      <w:r w:rsidR="002F599F">
        <w:t xml:space="preserve"> is 2, the adaptive threshold</w:t>
      </w:r>
      <w:r w:rsidR="00B0354E">
        <w:t>s</w:t>
      </w:r>
      <w:r w:rsidR="002F599F">
        <w:t xml:space="preserve"> for </w:t>
      </w:r>
      <w:proofErr w:type="spellStart"/>
      <w:r w:rsidR="002F599F">
        <w:t>Cb</w:t>
      </w:r>
      <w:proofErr w:type="spellEnd"/>
      <w:r w:rsidR="002F599F">
        <w:t xml:space="preserve"> and Cr components are </w:t>
      </w:r>
      <w:r w:rsidR="00B0354E">
        <w:t>calculated</w:t>
      </w:r>
      <w:r w:rsidR="002F599F">
        <w:t xml:space="preserve"> by averaging the </w:t>
      </w:r>
      <w:proofErr w:type="spellStart"/>
      <w:r w:rsidR="002F599F">
        <w:t>Cb</w:t>
      </w:r>
      <w:proofErr w:type="spellEnd"/>
      <w:r w:rsidR="002F599F">
        <w:t xml:space="preserve"> samples and the Cr samples in the reference layer picture, respectively. </w:t>
      </w:r>
      <w:r w:rsidR="00B0354E">
        <w:t>Then,</w:t>
      </w:r>
      <w:r w:rsidR="002F599F">
        <w:t xml:space="preserve"> </w:t>
      </w:r>
      <w:r w:rsidR="00D769E5">
        <w:rPr>
          <w:lang w:val="en-CA"/>
        </w:rPr>
        <w:t xml:space="preserve">the colour mapping </w:t>
      </w:r>
      <w:r w:rsidR="00D769E5" w:rsidRPr="00582ABF">
        <w:rPr>
          <w:lang w:val="en-CA"/>
        </w:rPr>
        <w:t xml:space="preserve">coefficients are derived for each </w:t>
      </w:r>
      <w:r w:rsidR="007C0D72">
        <w:rPr>
          <w:lang w:val="en-CA"/>
        </w:rPr>
        <w:t>cuboid</w:t>
      </w:r>
      <w:r w:rsidR="00D769E5" w:rsidRPr="00582ABF">
        <w:rPr>
          <w:lang w:val="en-CA"/>
        </w:rPr>
        <w:t xml:space="preserve"> by minimizing the distortion between </w:t>
      </w:r>
      <w:r w:rsidR="00B0354E">
        <w:rPr>
          <w:lang w:val="en-CA"/>
        </w:rPr>
        <w:t xml:space="preserve">the </w:t>
      </w:r>
      <w:proofErr w:type="gramStart"/>
      <w:r w:rsidR="00B0354E">
        <w:rPr>
          <w:lang w:val="en-CA"/>
        </w:rPr>
        <w:t>colour</w:t>
      </w:r>
      <w:proofErr w:type="gramEnd"/>
      <w:r w:rsidR="00B0354E">
        <w:rPr>
          <w:lang w:val="en-CA"/>
        </w:rPr>
        <w:t xml:space="preserve"> mapped</w:t>
      </w:r>
      <w:r w:rsidR="00D769E5" w:rsidRPr="00582ABF">
        <w:rPr>
          <w:lang w:val="en-CA"/>
        </w:rPr>
        <w:t xml:space="preserve"> </w:t>
      </w:r>
      <w:r w:rsidR="004C002A">
        <w:rPr>
          <w:lang w:val="en-CA"/>
        </w:rPr>
        <w:t>reference</w:t>
      </w:r>
      <w:r w:rsidR="00E779A5">
        <w:rPr>
          <w:lang w:val="en-CA"/>
        </w:rPr>
        <w:t xml:space="preserve"> layer </w:t>
      </w:r>
      <w:r w:rsidR="00D769E5" w:rsidRPr="00582ABF">
        <w:rPr>
          <w:lang w:val="en-CA"/>
        </w:rPr>
        <w:t xml:space="preserve">samples and original enhancement </w:t>
      </w:r>
      <w:r w:rsidR="00E779A5">
        <w:rPr>
          <w:lang w:val="en-CA"/>
        </w:rPr>
        <w:t>layer samples</w:t>
      </w:r>
      <w:r w:rsidR="00D769E5" w:rsidRPr="00582ABF">
        <w:rPr>
          <w:lang w:val="en-CA"/>
        </w:rPr>
        <w:t>, namely</w:t>
      </w:r>
      <w:r w:rsidR="006F446E">
        <w:rPr>
          <w:lang w:val="en-CA"/>
        </w:rPr>
        <w:t xml:space="preserve"> </w:t>
      </w:r>
    </w:p>
    <w:p w14:paraId="3DDE6A0E" w14:textId="6DC543E7" w:rsidR="00D769E5" w:rsidRPr="00582ABF" w:rsidRDefault="007F0C93" w:rsidP="00582ABF">
      <w:pPr>
        <w:pStyle w:val="AVCEquationlevel1CharCharCharChar"/>
        <w:spacing w:before="120" w:after="120"/>
        <w:ind w:left="1350"/>
        <w:rPr>
          <w:sz w:val="20"/>
          <w:szCs w:val="20"/>
          <w:lang w:val="en-CA"/>
        </w:rPr>
      </w:pPr>
      <m:oMath>
        <m:sSup>
          <m:sSupPr>
            <m:ctrlPr>
              <w:rPr>
                <w:rFonts w:ascii="Cambria Math" w:hAnsi="Cambria Math"/>
                <w:i/>
                <w:sz w:val="20"/>
                <w:szCs w:val="20"/>
                <w:lang w:val="en-CA"/>
              </w:rPr>
            </m:ctrlPr>
          </m:sSupPr>
          <m:e>
            <m:d>
              <m:dPr>
                <m:begChr m:val="["/>
                <m:endChr m:val="]"/>
                <m:ctrlPr>
                  <w:rPr>
                    <w:rFonts w:ascii="Cambria Math" w:hAnsi="Cambria Math"/>
                    <w:i/>
                    <w:sz w:val="20"/>
                    <w:szCs w:val="20"/>
                    <w:lang w:val="en-CA"/>
                  </w:rPr>
                </m:ctrlPr>
              </m:dPr>
              <m:e>
                <m:m>
                  <m:mPr>
                    <m:mcs>
                      <m:mc>
                        <m:mcPr>
                          <m:count m:val="3"/>
                          <m:mcJc m:val="center"/>
                        </m:mcPr>
                      </m:mc>
                    </m:mcs>
                    <m:ctrlPr>
                      <w:rPr>
                        <w:rFonts w:ascii="Cambria Math" w:hAnsi="Cambria Math"/>
                        <w:i/>
                        <w:sz w:val="20"/>
                        <w:szCs w:val="20"/>
                        <w:lang w:val="en-CA"/>
                      </w:rPr>
                    </m:ctrlPr>
                  </m:mP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y</m:t>
                          </m:r>
                        </m:sub>
                      </m:sSub>
                    </m:e>
                  </m:m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u</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u</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u</m:t>
                          </m:r>
                        </m:sub>
                      </m:sSub>
                    </m:e>
                  </m:m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v</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v</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v</m:t>
                          </m:r>
                        </m:sub>
                      </m:sSub>
                    </m:e>
                  </m:mr>
                </m:m>
                <m:r>
                  <w:rPr>
                    <w:rFonts w:ascii="Cambria Math" w:hAnsi="Cambria Math"/>
                    <w:sz w:val="20"/>
                    <w:szCs w:val="20"/>
                    <w:lang w:val="en-CA"/>
                  </w:rPr>
                  <m:t xml:space="preserve">   </m:t>
                </m:r>
                <m:eqArr>
                  <m:eqArrPr>
                    <m:ctrlPr>
                      <w:rPr>
                        <w:rFonts w:ascii="Cambria Math" w:hAnsi="Cambria Math"/>
                        <w:i/>
                        <w:sz w:val="20"/>
                        <w:szCs w:val="20"/>
                        <w:lang w:val="en-CA"/>
                      </w:rPr>
                    </m:ctrlPr>
                  </m:eqArrPr>
                  <m:e>
                    <m:sSub>
                      <m:sSubPr>
                        <m:ctrlPr>
                          <w:rPr>
                            <w:rFonts w:ascii="Cambria Math" w:hAnsi="Cambria Math"/>
                            <w:i/>
                            <w:sz w:val="20"/>
                            <w:szCs w:val="20"/>
                            <w:lang w:val="en-CA"/>
                          </w:rPr>
                        </m:ctrlPr>
                      </m:sSubPr>
                      <m:e>
                        <m:r>
                          <w:rPr>
                            <w:rFonts w:ascii="Cambria Math" w:hAnsi="Cambria Math"/>
                            <w:sz w:val="20"/>
                            <w:szCs w:val="20"/>
                            <w:lang w:val="en-CA"/>
                          </w:rPr>
                          <m:t>d</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d</m:t>
                        </m:r>
                      </m:e>
                      <m:sub>
                        <m:r>
                          <w:rPr>
                            <w:rFonts w:ascii="Cambria Math" w:hAnsi="Cambria Math"/>
                            <w:sz w:val="20"/>
                            <w:szCs w:val="20"/>
                            <w:lang w:val="en-CA"/>
                          </w:rPr>
                          <m:t>u</m:t>
                        </m:r>
                      </m:sub>
                    </m:sSub>
                    <m:ctrlPr>
                      <w:rPr>
                        <w:rFonts w:ascii="Cambria Math" w:eastAsia="Cambria Math" w:hAnsi="Cambria Math" w:cs="Cambria Math"/>
                        <w:i/>
                        <w:sz w:val="20"/>
                        <w:szCs w:val="20"/>
                        <w:lang w:val="en-CA"/>
                      </w:rPr>
                    </m:ctrlPr>
                  </m:e>
                  <m:e>
                    <m:sSub>
                      <m:sSubPr>
                        <m:ctrlPr>
                          <w:rPr>
                            <w:rFonts w:ascii="Cambria Math" w:eastAsia="Cambria Math" w:hAnsi="Cambria Math" w:cs="Cambria Math"/>
                            <w:i/>
                            <w:sz w:val="20"/>
                            <w:szCs w:val="20"/>
                            <w:lang w:val="en-CA"/>
                          </w:rPr>
                        </m:ctrlPr>
                      </m:sSubPr>
                      <m:e>
                        <m:r>
                          <w:rPr>
                            <w:rFonts w:ascii="Cambria Math" w:eastAsia="Cambria Math" w:hAnsi="Cambria Math" w:cs="Cambria Math"/>
                            <w:sz w:val="20"/>
                            <w:szCs w:val="20"/>
                            <w:lang w:val="en-CA"/>
                          </w:rPr>
                          <m:t>d</m:t>
                        </m:r>
                      </m:e>
                      <m:sub>
                        <m:r>
                          <w:rPr>
                            <w:rFonts w:ascii="Cambria Math" w:eastAsia="Cambria Math" w:hAnsi="Cambria Math" w:cs="Cambria Math"/>
                            <w:sz w:val="20"/>
                            <w:szCs w:val="20"/>
                            <w:lang w:val="en-CA"/>
                          </w:rPr>
                          <m:t>v</m:t>
                        </m:r>
                      </m:sub>
                    </m:sSub>
                  </m:e>
                </m:eqArr>
              </m:e>
            </m:d>
          </m:e>
          <m:sup>
            <m:r>
              <w:rPr>
                <w:rFonts w:ascii="Cambria Math" w:hAnsi="Cambria Math"/>
                <w:sz w:val="20"/>
                <w:szCs w:val="20"/>
                <w:lang w:val="en-CA"/>
              </w:rPr>
              <m:t>OPT</m:t>
            </m:r>
          </m:sup>
        </m:sSup>
        <m:r>
          <w:rPr>
            <w:rFonts w:ascii="Cambria Math" w:hAnsi="Cambria Math"/>
            <w:sz w:val="20"/>
            <w:szCs w:val="20"/>
            <w:lang w:val="en-CA"/>
          </w:rPr>
          <m:t>=</m:t>
        </m:r>
        <m:func>
          <m:funcPr>
            <m:ctrlPr>
              <w:rPr>
                <w:rFonts w:ascii="Cambria Math" w:hAnsi="Cambria Math"/>
                <w:i/>
                <w:sz w:val="20"/>
                <w:szCs w:val="20"/>
                <w:lang w:val="en-CA"/>
              </w:rPr>
            </m:ctrlPr>
          </m:funcPr>
          <m:fName>
            <m:r>
              <m:rPr>
                <m:sty m:val="p"/>
              </m:rPr>
              <w:rPr>
                <w:rFonts w:ascii="Cambria Math" w:hAnsi="Cambria Math"/>
                <w:sz w:val="20"/>
                <w:szCs w:val="20"/>
                <w:lang w:val="en-CA"/>
              </w:rPr>
              <m:t>arg</m:t>
            </m:r>
          </m:fName>
          <m:e>
            <m:func>
              <m:funcPr>
                <m:ctrlPr>
                  <w:rPr>
                    <w:rFonts w:ascii="Cambria Math" w:hAnsi="Cambria Math"/>
                    <w:i/>
                    <w:sz w:val="20"/>
                    <w:szCs w:val="20"/>
                    <w:lang w:val="en-CA"/>
                  </w:rPr>
                </m:ctrlPr>
              </m:funcPr>
              <m:fName>
                <m:r>
                  <m:rPr>
                    <m:sty m:val="p"/>
                  </m:rPr>
                  <w:rPr>
                    <w:rFonts w:ascii="Cambria Math" w:hAnsi="Cambria Math"/>
                    <w:sz w:val="20"/>
                    <w:szCs w:val="20"/>
                    <w:lang w:val="en-CA"/>
                  </w:rPr>
                  <m:t>min</m:t>
                </m:r>
              </m:fName>
              <m:e>
                <m:r>
                  <w:rPr>
                    <w:rFonts w:ascii="Cambria Math" w:hAnsi="Cambria Math"/>
                    <w:sz w:val="20"/>
                    <w:szCs w:val="20"/>
                    <w:lang w:val="en-CA"/>
                  </w:rPr>
                  <m:t>{</m:t>
                </m:r>
                <m:nary>
                  <m:naryPr>
                    <m:chr m:val="∑"/>
                    <m:limLoc m:val="undOvr"/>
                    <m:subHide m:val="1"/>
                    <m:supHide m:val="1"/>
                    <m:ctrlPr>
                      <w:rPr>
                        <w:rFonts w:ascii="Cambria Math" w:hAnsi="Cambria Math"/>
                        <w:i/>
                        <w:sz w:val="20"/>
                        <w:szCs w:val="20"/>
                        <w:lang w:val="en-CA"/>
                      </w:rPr>
                    </m:ctrlPr>
                  </m:naryPr>
                  <m:sub/>
                  <m:sup/>
                  <m:e>
                    <m:sSup>
                      <m:sSupPr>
                        <m:ctrlPr>
                          <w:rPr>
                            <w:rFonts w:ascii="Cambria Math" w:hAnsi="Cambria Math"/>
                            <w:i/>
                            <w:sz w:val="20"/>
                            <w:szCs w:val="20"/>
                            <w:lang w:val="en-CA"/>
                          </w:rPr>
                        </m:ctrlPr>
                      </m:sSupPr>
                      <m:e>
                        <m:d>
                          <m:dPr>
                            <m:ctrlPr>
                              <w:rPr>
                                <w:rFonts w:ascii="Cambria Math" w:hAnsi="Cambria Math"/>
                                <w:i/>
                                <w:sz w:val="20"/>
                                <w:szCs w:val="20"/>
                                <w:lang w:val="en-CA"/>
                              </w:rPr>
                            </m:ctrlPr>
                          </m:dPr>
                          <m:e>
                            <m:sSub>
                              <m:sSubPr>
                                <m:ctrlPr>
                                  <w:rPr>
                                    <w:rFonts w:ascii="Cambria Math" w:hAnsi="Cambria Math"/>
                                    <w:i/>
                                    <w:sz w:val="20"/>
                                    <w:szCs w:val="20"/>
                                    <w:lang w:val="en-CA"/>
                                  </w:rPr>
                                </m:ctrlPr>
                              </m:sSubPr>
                              <m:e>
                                <m:r>
                                  <w:rPr>
                                    <w:rFonts w:ascii="Cambria Math" w:hAnsi="Cambria Math"/>
                                    <w:sz w:val="20"/>
                                    <w:szCs w:val="20"/>
                                    <w:lang w:val="en-CA"/>
                                  </w:rPr>
                                  <m:t>Y</m:t>
                                </m:r>
                              </m:e>
                              <m:sub>
                                <m:r>
                                  <w:rPr>
                                    <w:rFonts w:ascii="Cambria Math" w:hAnsi="Cambria Math"/>
                                    <w:sz w:val="20"/>
                                    <w:szCs w:val="20"/>
                                    <w:lang w:val="en-CA"/>
                                  </w:rPr>
                                  <m:t>E</m:t>
                                </m:r>
                              </m:sub>
                            </m:sSub>
                            <m:r>
                              <w:rPr>
                                <w:rFonts w:ascii="Cambria Math" w:hAnsi="Cambria Math"/>
                                <w:sz w:val="20"/>
                                <w:szCs w:val="20"/>
                                <w:lang w:val="en-CA"/>
                              </w:rPr>
                              <m:t>-</m:t>
                            </m:r>
                            <m:sSub>
                              <m:sSubPr>
                                <m:ctrlPr>
                                  <w:rPr>
                                    <w:rFonts w:ascii="Cambria Math" w:hAnsi="Cambria Math"/>
                                    <w:i/>
                                    <w:sz w:val="20"/>
                                    <w:szCs w:val="20"/>
                                    <w:lang w:val="en-CA"/>
                                  </w:rPr>
                                </m:ctrlPr>
                              </m:sSubPr>
                              <m:e>
                                <m:r>
                                  <w:rPr>
                                    <w:rFonts w:ascii="Cambria Math" w:hAnsi="Cambria Math"/>
                                    <w:sz w:val="20"/>
                                    <w:szCs w:val="20"/>
                                    <w:lang w:val="en-CA"/>
                                  </w:rPr>
                                  <m:t>y</m:t>
                                </m:r>
                              </m:e>
                              <m:sub>
                                <m:r>
                                  <w:rPr>
                                    <w:rFonts w:ascii="Cambria Math" w:hAnsi="Cambria Math"/>
                                    <w:sz w:val="20"/>
                                    <w:szCs w:val="20"/>
                                    <w:lang w:val="en-CA"/>
                                  </w:rPr>
                                  <m:t>B</m:t>
                                </m:r>
                              </m:sub>
                            </m:sSub>
                            <m:r>
                              <w:rPr>
                                <w:rFonts w:ascii="Cambria Math" w:hAnsi="Cambria Math"/>
                                <w:sz w:val="20"/>
                                <w:szCs w:val="20"/>
                                <w:lang w:val="en-CA"/>
                              </w:rPr>
                              <m:t>'</m:t>
                            </m:r>
                          </m:e>
                        </m:d>
                      </m:e>
                      <m:sup>
                        <m:r>
                          <w:rPr>
                            <w:rFonts w:ascii="Cambria Math" w:hAnsi="Cambria Math"/>
                            <w:sz w:val="20"/>
                            <w:szCs w:val="20"/>
                            <w:lang w:val="en-CA"/>
                          </w:rPr>
                          <m:t>2</m:t>
                        </m:r>
                      </m:sup>
                    </m:sSup>
                    <m:r>
                      <w:rPr>
                        <w:rFonts w:ascii="Cambria Math" w:hAnsi="Cambria Math"/>
                        <w:sz w:val="20"/>
                        <w:szCs w:val="20"/>
                        <w:lang w:val="en-CA"/>
                      </w:rPr>
                      <m:t>+</m:t>
                    </m:r>
                    <m:nary>
                      <m:naryPr>
                        <m:chr m:val="∑"/>
                        <m:limLoc m:val="undOvr"/>
                        <m:subHide m:val="1"/>
                        <m:supHide m:val="1"/>
                        <m:ctrlPr>
                          <w:rPr>
                            <w:rFonts w:ascii="Cambria Math" w:hAnsi="Cambria Math"/>
                            <w:i/>
                            <w:sz w:val="20"/>
                            <w:szCs w:val="20"/>
                            <w:lang w:val="en-CA"/>
                          </w:rPr>
                        </m:ctrlPr>
                      </m:naryPr>
                      <m:sub/>
                      <m:sup/>
                      <m:e>
                        <m:sSup>
                          <m:sSupPr>
                            <m:ctrlPr>
                              <w:rPr>
                                <w:rFonts w:ascii="Cambria Math" w:hAnsi="Cambria Math"/>
                                <w:i/>
                                <w:sz w:val="20"/>
                                <w:szCs w:val="20"/>
                                <w:lang w:val="en-CA"/>
                              </w:rPr>
                            </m:ctrlPr>
                          </m:sSupPr>
                          <m:e>
                            <m:d>
                              <m:dPr>
                                <m:ctrlPr>
                                  <w:rPr>
                                    <w:rFonts w:ascii="Cambria Math" w:hAnsi="Cambria Math"/>
                                    <w:i/>
                                    <w:sz w:val="20"/>
                                    <w:szCs w:val="20"/>
                                    <w:lang w:val="en-CA"/>
                                  </w:rPr>
                                </m:ctrlPr>
                              </m:dPr>
                              <m:e>
                                <m:sSub>
                                  <m:sSubPr>
                                    <m:ctrlPr>
                                      <w:rPr>
                                        <w:rFonts w:ascii="Cambria Math" w:hAnsi="Cambria Math"/>
                                        <w:i/>
                                        <w:sz w:val="20"/>
                                        <w:szCs w:val="20"/>
                                        <w:lang w:val="en-CA"/>
                                      </w:rPr>
                                    </m:ctrlPr>
                                  </m:sSubPr>
                                  <m:e>
                                    <m:r>
                                      <w:rPr>
                                        <w:rFonts w:ascii="Cambria Math" w:hAnsi="Cambria Math"/>
                                        <w:sz w:val="20"/>
                                        <w:szCs w:val="20"/>
                                        <w:lang w:val="en-CA"/>
                                      </w:rPr>
                                      <m:t>U</m:t>
                                    </m:r>
                                  </m:e>
                                  <m:sub>
                                    <m:r>
                                      <w:rPr>
                                        <w:rFonts w:ascii="Cambria Math" w:hAnsi="Cambria Math"/>
                                        <w:sz w:val="20"/>
                                        <w:szCs w:val="20"/>
                                        <w:lang w:val="en-CA"/>
                                      </w:rPr>
                                      <m:t>E</m:t>
                                    </m:r>
                                  </m:sub>
                                </m:sSub>
                                <m:r>
                                  <w:rPr>
                                    <w:rFonts w:ascii="Cambria Math" w:hAnsi="Cambria Math"/>
                                    <w:sz w:val="20"/>
                                    <w:szCs w:val="20"/>
                                    <w:lang w:val="en-CA"/>
                                  </w:rPr>
                                  <m:t>-</m:t>
                                </m:r>
                                <m:sSub>
                                  <m:sSubPr>
                                    <m:ctrlPr>
                                      <w:rPr>
                                        <w:rFonts w:ascii="Cambria Math" w:hAnsi="Cambria Math"/>
                                        <w:i/>
                                        <w:sz w:val="20"/>
                                        <w:szCs w:val="20"/>
                                        <w:lang w:val="en-CA"/>
                                      </w:rPr>
                                    </m:ctrlPr>
                                  </m:sSubPr>
                                  <m:e>
                                    <m:r>
                                      <w:rPr>
                                        <w:rFonts w:ascii="Cambria Math" w:hAnsi="Cambria Math"/>
                                        <w:sz w:val="20"/>
                                        <w:szCs w:val="20"/>
                                        <w:lang w:val="en-CA"/>
                                      </w:rPr>
                                      <m:t>u</m:t>
                                    </m:r>
                                  </m:e>
                                  <m:sub>
                                    <m:r>
                                      <w:rPr>
                                        <w:rFonts w:ascii="Cambria Math" w:hAnsi="Cambria Math"/>
                                        <w:sz w:val="20"/>
                                        <w:szCs w:val="20"/>
                                        <w:lang w:val="en-CA"/>
                                      </w:rPr>
                                      <m:t>B</m:t>
                                    </m:r>
                                  </m:sub>
                                </m:sSub>
                                <m:r>
                                  <w:rPr>
                                    <w:rFonts w:ascii="Cambria Math" w:hAnsi="Cambria Math"/>
                                    <w:sz w:val="20"/>
                                    <w:szCs w:val="20"/>
                                    <w:lang w:val="en-CA"/>
                                  </w:rPr>
                                  <m:t>'</m:t>
                                </m:r>
                              </m:e>
                            </m:d>
                          </m:e>
                          <m:sup>
                            <m:r>
                              <w:rPr>
                                <w:rFonts w:ascii="Cambria Math" w:hAnsi="Cambria Math"/>
                                <w:sz w:val="20"/>
                                <w:szCs w:val="20"/>
                                <w:lang w:val="en-CA"/>
                              </w:rPr>
                              <m:t>2</m:t>
                            </m:r>
                          </m:sup>
                        </m:sSup>
                        <m:r>
                          <w:rPr>
                            <w:rFonts w:ascii="Cambria Math" w:hAnsi="Cambria Math"/>
                            <w:sz w:val="20"/>
                            <w:szCs w:val="20"/>
                            <w:lang w:val="en-CA"/>
                          </w:rPr>
                          <m:t>+</m:t>
                        </m:r>
                      </m:e>
                    </m:nary>
                    <m:nary>
                      <m:naryPr>
                        <m:chr m:val="∑"/>
                        <m:limLoc m:val="undOvr"/>
                        <m:subHide m:val="1"/>
                        <m:supHide m:val="1"/>
                        <m:ctrlPr>
                          <w:rPr>
                            <w:rFonts w:ascii="Cambria Math" w:hAnsi="Cambria Math"/>
                            <w:i/>
                            <w:sz w:val="20"/>
                            <w:szCs w:val="20"/>
                            <w:lang w:val="en-CA"/>
                          </w:rPr>
                        </m:ctrlPr>
                      </m:naryPr>
                      <m:sub/>
                      <m:sup/>
                      <m:e>
                        <m:sSup>
                          <m:sSupPr>
                            <m:ctrlPr>
                              <w:rPr>
                                <w:rFonts w:ascii="Cambria Math" w:hAnsi="Cambria Math"/>
                                <w:i/>
                                <w:sz w:val="20"/>
                                <w:szCs w:val="20"/>
                                <w:lang w:val="en-CA"/>
                              </w:rPr>
                            </m:ctrlPr>
                          </m:sSupPr>
                          <m:e>
                            <m:d>
                              <m:dPr>
                                <m:ctrlPr>
                                  <w:rPr>
                                    <w:rFonts w:ascii="Cambria Math" w:hAnsi="Cambria Math"/>
                                    <w:i/>
                                    <w:sz w:val="20"/>
                                    <w:szCs w:val="20"/>
                                    <w:lang w:val="en-CA"/>
                                  </w:rPr>
                                </m:ctrlPr>
                              </m:dPr>
                              <m:e>
                                <m:sSub>
                                  <m:sSubPr>
                                    <m:ctrlPr>
                                      <w:rPr>
                                        <w:rFonts w:ascii="Cambria Math" w:hAnsi="Cambria Math"/>
                                        <w:i/>
                                        <w:sz w:val="20"/>
                                        <w:szCs w:val="20"/>
                                        <w:lang w:val="en-CA"/>
                                      </w:rPr>
                                    </m:ctrlPr>
                                  </m:sSubPr>
                                  <m:e>
                                    <m:r>
                                      <w:rPr>
                                        <w:rFonts w:ascii="Cambria Math" w:hAnsi="Cambria Math"/>
                                        <w:sz w:val="20"/>
                                        <w:szCs w:val="20"/>
                                        <w:lang w:val="en-CA"/>
                                      </w:rPr>
                                      <m:t>V</m:t>
                                    </m:r>
                                  </m:e>
                                  <m:sub>
                                    <m:r>
                                      <w:rPr>
                                        <w:rFonts w:ascii="Cambria Math" w:hAnsi="Cambria Math"/>
                                        <w:sz w:val="20"/>
                                        <w:szCs w:val="20"/>
                                        <w:lang w:val="en-CA"/>
                                      </w:rPr>
                                      <m:t>E</m:t>
                                    </m:r>
                                  </m:sub>
                                </m:sSub>
                                <m:r>
                                  <w:rPr>
                                    <w:rFonts w:ascii="Cambria Math" w:hAnsi="Cambria Math"/>
                                    <w:sz w:val="20"/>
                                    <w:szCs w:val="20"/>
                                    <w:lang w:val="en-CA"/>
                                  </w:rPr>
                                  <m:t>-</m:t>
                                </m:r>
                                <m:sSub>
                                  <m:sSubPr>
                                    <m:ctrlPr>
                                      <w:rPr>
                                        <w:rFonts w:ascii="Cambria Math" w:hAnsi="Cambria Math"/>
                                        <w:i/>
                                        <w:sz w:val="20"/>
                                        <w:szCs w:val="20"/>
                                        <w:lang w:val="en-CA"/>
                                      </w:rPr>
                                    </m:ctrlPr>
                                  </m:sSubPr>
                                  <m:e>
                                    <m:r>
                                      <w:rPr>
                                        <w:rFonts w:ascii="Cambria Math" w:hAnsi="Cambria Math"/>
                                        <w:sz w:val="20"/>
                                        <w:szCs w:val="20"/>
                                        <w:lang w:val="en-CA"/>
                                      </w:rPr>
                                      <m:t>v</m:t>
                                    </m:r>
                                  </m:e>
                                  <m:sub>
                                    <m:r>
                                      <w:rPr>
                                        <w:rFonts w:ascii="Cambria Math" w:hAnsi="Cambria Math"/>
                                        <w:sz w:val="20"/>
                                        <w:szCs w:val="20"/>
                                        <w:lang w:val="en-CA"/>
                                      </w:rPr>
                                      <m:t>B</m:t>
                                    </m:r>
                                  </m:sub>
                                </m:sSub>
                                <m:r>
                                  <w:rPr>
                                    <w:rFonts w:ascii="Cambria Math" w:hAnsi="Cambria Math"/>
                                    <w:sz w:val="20"/>
                                    <w:szCs w:val="20"/>
                                    <w:lang w:val="en-CA"/>
                                  </w:rPr>
                                  <m:t>'</m:t>
                                </m:r>
                              </m:e>
                            </m:d>
                          </m:e>
                          <m:sup>
                            <m:r>
                              <w:rPr>
                                <w:rFonts w:ascii="Cambria Math" w:hAnsi="Cambria Math"/>
                                <w:sz w:val="20"/>
                                <w:szCs w:val="20"/>
                                <w:lang w:val="en-CA"/>
                              </w:rPr>
                              <m:t>2</m:t>
                            </m:r>
                          </m:sup>
                        </m:sSup>
                      </m:e>
                    </m:nary>
                  </m:e>
                </m:nary>
                <m:r>
                  <w:rPr>
                    <w:rFonts w:ascii="Cambria Math" w:hAnsi="Cambria Math"/>
                    <w:sz w:val="20"/>
                    <w:szCs w:val="20"/>
                    <w:lang w:val="en-CA"/>
                  </w:rPr>
                  <m:t>}</m:t>
                </m:r>
              </m:e>
            </m:func>
          </m:e>
        </m:func>
      </m:oMath>
      <w:r w:rsidR="00E23279" w:rsidRPr="00582ABF">
        <w:rPr>
          <w:noProof/>
          <w:sz w:val="20"/>
          <w:szCs w:val="20"/>
          <w:lang w:eastAsia="ko-KR"/>
        </w:rPr>
        <w:tab/>
      </w:r>
      <w:r w:rsidR="00E23279" w:rsidRPr="00582ABF">
        <w:rPr>
          <w:rFonts w:ascii="Times New Roman" w:hAnsi="Times New Roman"/>
          <w:noProof/>
          <w:sz w:val="20"/>
          <w:szCs w:val="20"/>
          <w:lang w:eastAsia="ko-KR"/>
        </w:rPr>
        <w:t>(</w:t>
      </w:r>
      <w:r w:rsidR="00E23279" w:rsidRPr="00582ABF">
        <w:rPr>
          <w:rFonts w:ascii="Times New Roman" w:hAnsi="Times New Roman"/>
          <w:noProof/>
          <w:sz w:val="20"/>
          <w:szCs w:val="20"/>
        </w:rPr>
        <w:fldChar w:fldCharType="begin"/>
      </w:r>
      <w:r w:rsidR="00E23279" w:rsidRPr="00582ABF">
        <w:rPr>
          <w:rFonts w:ascii="Times New Roman" w:hAnsi="Times New Roman"/>
          <w:noProof/>
          <w:sz w:val="20"/>
          <w:szCs w:val="20"/>
        </w:rPr>
        <w:instrText xml:space="preserve"> STYLEREF 1 \s </w:instrText>
      </w:r>
      <w:r w:rsidR="00E23279" w:rsidRPr="00582ABF">
        <w:rPr>
          <w:rFonts w:ascii="Times New Roman" w:hAnsi="Times New Roman"/>
          <w:noProof/>
          <w:sz w:val="20"/>
          <w:szCs w:val="20"/>
        </w:rPr>
        <w:fldChar w:fldCharType="separate"/>
      </w:r>
      <w:r w:rsidR="00381456">
        <w:rPr>
          <w:rFonts w:ascii="Times New Roman" w:hAnsi="Times New Roman"/>
          <w:noProof/>
          <w:sz w:val="20"/>
          <w:szCs w:val="20"/>
        </w:rPr>
        <w:t>2</w:t>
      </w:r>
      <w:r w:rsidR="00E23279" w:rsidRPr="00582ABF">
        <w:rPr>
          <w:rFonts w:ascii="Times New Roman" w:hAnsi="Times New Roman"/>
          <w:noProof/>
          <w:sz w:val="20"/>
          <w:szCs w:val="20"/>
        </w:rPr>
        <w:fldChar w:fldCharType="end"/>
      </w:r>
      <w:r w:rsidR="00E23279" w:rsidRPr="00582ABF">
        <w:rPr>
          <w:rFonts w:ascii="Times New Roman" w:hAnsi="Times New Roman"/>
          <w:noProof/>
          <w:sz w:val="20"/>
          <w:szCs w:val="20"/>
        </w:rPr>
        <w:noBreakHyphen/>
      </w:r>
      <w:r w:rsidR="00E23279" w:rsidRPr="00582ABF">
        <w:rPr>
          <w:rFonts w:ascii="Times New Roman" w:hAnsi="Times New Roman"/>
          <w:noProof/>
          <w:sz w:val="20"/>
          <w:szCs w:val="20"/>
        </w:rPr>
        <w:fldChar w:fldCharType="begin"/>
      </w:r>
      <w:r w:rsidR="00E23279" w:rsidRPr="00582ABF">
        <w:rPr>
          <w:rFonts w:ascii="Times New Roman" w:hAnsi="Times New Roman"/>
          <w:noProof/>
          <w:sz w:val="20"/>
          <w:szCs w:val="20"/>
        </w:rPr>
        <w:instrText xml:space="preserve"> SEQ Equation \* ARABIC \s 1 </w:instrText>
      </w:r>
      <w:r w:rsidR="00E23279" w:rsidRPr="00582ABF">
        <w:rPr>
          <w:rFonts w:ascii="Times New Roman" w:hAnsi="Times New Roman"/>
          <w:noProof/>
          <w:sz w:val="20"/>
          <w:szCs w:val="20"/>
        </w:rPr>
        <w:fldChar w:fldCharType="separate"/>
      </w:r>
      <w:r w:rsidR="00381456">
        <w:rPr>
          <w:rFonts w:ascii="Times New Roman" w:hAnsi="Times New Roman"/>
          <w:noProof/>
          <w:sz w:val="20"/>
          <w:szCs w:val="20"/>
        </w:rPr>
        <w:t>4</w:t>
      </w:r>
      <w:r w:rsidR="00E23279" w:rsidRPr="00582ABF">
        <w:rPr>
          <w:rFonts w:ascii="Times New Roman" w:hAnsi="Times New Roman"/>
          <w:noProof/>
          <w:sz w:val="20"/>
          <w:szCs w:val="20"/>
        </w:rPr>
        <w:fldChar w:fldCharType="end"/>
      </w:r>
      <w:r w:rsidR="00E23279" w:rsidRPr="00582ABF">
        <w:rPr>
          <w:rFonts w:ascii="Times New Roman" w:hAnsi="Times New Roman"/>
          <w:noProof/>
          <w:sz w:val="20"/>
          <w:szCs w:val="20"/>
          <w:lang w:eastAsia="ko-KR"/>
        </w:rPr>
        <w:t>)</w:t>
      </w:r>
    </w:p>
    <w:p w14:paraId="18976C63" w14:textId="6B514550" w:rsidR="00582ABF" w:rsidRPr="00582ABF" w:rsidRDefault="00582ABF" w:rsidP="00D769E5">
      <w:pPr>
        <w:rPr>
          <w:lang w:val="en-CA"/>
        </w:rPr>
      </w:pPr>
      <w:r w:rsidRPr="00582ABF">
        <w:rPr>
          <w:lang w:val="en-CA"/>
        </w:rPr>
        <w:t xml:space="preserve">Where </w:t>
      </w:r>
      <m:oMath>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E</m:t>
            </m:r>
          </m:sub>
        </m:sSub>
      </m:oMath>
      <w:r w:rsidRPr="00582ABF">
        <w:rPr>
          <w:lang w:val="en-CA"/>
        </w:rPr>
        <w:t xml:space="preserve">, </w:t>
      </w:r>
      <m:oMath>
        <m:sSub>
          <m:sSubPr>
            <m:ctrlPr>
              <w:rPr>
                <w:rFonts w:ascii="Cambria Math" w:hAnsi="Cambria Math"/>
                <w:i/>
                <w:lang w:val="en-CA"/>
              </w:rPr>
            </m:ctrlPr>
          </m:sSubPr>
          <m:e>
            <m:r>
              <w:rPr>
                <w:rFonts w:ascii="Cambria Math" w:hAnsi="Cambria Math"/>
                <w:lang w:val="en-CA"/>
              </w:rPr>
              <m:t>U</m:t>
            </m:r>
          </m:e>
          <m:sub>
            <m:r>
              <w:rPr>
                <w:rFonts w:ascii="Cambria Math" w:hAnsi="Cambria Math"/>
                <w:lang w:val="en-CA"/>
              </w:rPr>
              <m:t>E</m:t>
            </m:r>
          </m:sub>
        </m:sSub>
      </m:oMath>
      <w:r w:rsidRPr="00582ABF">
        <w:rPr>
          <w:lang w:val="en-CA"/>
        </w:rPr>
        <w:t xml:space="preserve">, and, </w:t>
      </w:r>
      <m:oMath>
        <m:sSub>
          <m:sSubPr>
            <m:ctrlPr>
              <w:rPr>
                <w:rFonts w:ascii="Cambria Math" w:hAnsi="Cambria Math"/>
                <w:i/>
                <w:lang w:val="en-CA"/>
              </w:rPr>
            </m:ctrlPr>
          </m:sSubPr>
          <m:e>
            <m:r>
              <w:rPr>
                <w:rFonts w:ascii="Cambria Math" w:hAnsi="Cambria Math"/>
                <w:lang w:val="en-CA"/>
              </w:rPr>
              <m:t>V</m:t>
            </m:r>
          </m:e>
          <m:sub>
            <m:r>
              <w:rPr>
                <w:rFonts w:ascii="Cambria Math" w:hAnsi="Cambria Math"/>
                <w:lang w:val="en-CA"/>
              </w:rPr>
              <m:t>E</m:t>
            </m:r>
          </m:sub>
        </m:sSub>
      </m:oMath>
      <w:r w:rsidRPr="00582ABF">
        <w:rPr>
          <w:lang w:val="en-CA"/>
        </w:rPr>
        <w:t xml:space="preserve"> represent the Y, C</w:t>
      </w:r>
      <w:r w:rsidRPr="00582ABF">
        <w:rPr>
          <w:vertAlign w:val="subscript"/>
          <w:lang w:val="en-CA"/>
        </w:rPr>
        <w:t>b</w:t>
      </w:r>
      <w:r w:rsidRPr="00582ABF">
        <w:rPr>
          <w:lang w:val="en-CA"/>
        </w:rPr>
        <w:t>, C</w:t>
      </w:r>
      <w:r w:rsidRPr="00582ABF">
        <w:rPr>
          <w:vertAlign w:val="subscript"/>
          <w:lang w:val="en-CA"/>
        </w:rPr>
        <w:t>r</w:t>
      </w:r>
      <w:r w:rsidRPr="00582ABF">
        <w:rPr>
          <w:lang w:val="en-CA"/>
        </w:rPr>
        <w:t xml:space="preserve"> sample values of enhancement layer picture and </w:t>
      </w:r>
      <m:oMath>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B</m:t>
            </m:r>
          </m:sub>
        </m:sSub>
        <m:r>
          <w:rPr>
            <w:rFonts w:ascii="Cambria Math" w:hAnsi="Cambria Math"/>
            <w:lang w:val="en-CA"/>
          </w:rPr>
          <m:t>'</m:t>
        </m:r>
      </m:oMath>
      <w:r w:rsidR="00E779A5">
        <w:rPr>
          <w:lang w:val="en-CA"/>
        </w:rPr>
        <w:t xml:space="preserve">, </w:t>
      </w:r>
      <m:oMath>
        <m:sSub>
          <m:sSubPr>
            <m:ctrlPr>
              <w:rPr>
                <w:rFonts w:ascii="Cambria Math" w:hAnsi="Cambria Math"/>
                <w:i/>
                <w:lang w:val="en-CA"/>
              </w:rPr>
            </m:ctrlPr>
          </m:sSubPr>
          <m:e>
            <m:r>
              <w:rPr>
                <w:rFonts w:ascii="Cambria Math" w:hAnsi="Cambria Math"/>
                <w:lang w:val="en-CA"/>
              </w:rPr>
              <m:t>u</m:t>
            </m:r>
          </m:e>
          <m:sub>
            <m:r>
              <w:rPr>
                <w:rFonts w:ascii="Cambria Math" w:hAnsi="Cambria Math"/>
                <w:lang w:val="en-CA"/>
              </w:rPr>
              <m:t>B</m:t>
            </m:r>
          </m:sub>
        </m:sSub>
        <m:r>
          <w:rPr>
            <w:rFonts w:ascii="Cambria Math" w:hAnsi="Cambria Math"/>
            <w:lang w:val="en-CA"/>
          </w:rPr>
          <m:t>'</m:t>
        </m:r>
      </m:oMath>
      <w:r w:rsidR="00E779A5">
        <w:rPr>
          <w:lang w:val="en-CA"/>
        </w:rPr>
        <w:t xml:space="preserve">and </w:t>
      </w:r>
      <m:oMath>
        <m:sSub>
          <m:sSubPr>
            <m:ctrlPr>
              <w:rPr>
                <w:rFonts w:ascii="Cambria Math" w:hAnsi="Cambria Math"/>
                <w:i/>
                <w:lang w:val="en-CA"/>
              </w:rPr>
            </m:ctrlPr>
          </m:sSubPr>
          <m:e>
            <m:r>
              <w:rPr>
                <w:rFonts w:ascii="Cambria Math" w:hAnsi="Cambria Math"/>
                <w:lang w:val="en-CA"/>
              </w:rPr>
              <m:t>v</m:t>
            </m:r>
          </m:e>
          <m:sub>
            <m:r>
              <w:rPr>
                <w:rFonts w:ascii="Cambria Math" w:hAnsi="Cambria Math"/>
                <w:lang w:val="en-CA"/>
              </w:rPr>
              <m:t>B</m:t>
            </m:r>
          </m:sub>
        </m:sSub>
        <m:r>
          <w:rPr>
            <w:rFonts w:ascii="Cambria Math" w:hAnsi="Cambria Math"/>
            <w:lang w:val="en-CA"/>
          </w:rPr>
          <m:t>'</m:t>
        </m:r>
      </m:oMath>
      <w:r w:rsidR="007C0D72">
        <w:rPr>
          <w:lang w:val="en-CA"/>
        </w:rPr>
        <w:t xml:space="preserve"> represent</w:t>
      </w:r>
      <w:r w:rsidR="00E779A5">
        <w:rPr>
          <w:lang w:val="en-CA"/>
        </w:rPr>
        <w:t xml:space="preserve"> </w:t>
      </w:r>
      <w:r w:rsidR="00B0354E">
        <w:rPr>
          <w:lang w:val="en-CA"/>
        </w:rPr>
        <w:t>the colour mapped</w:t>
      </w:r>
      <w:r w:rsidR="00E779A5">
        <w:rPr>
          <w:lang w:val="en-CA"/>
        </w:rPr>
        <w:t xml:space="preserve"> </w:t>
      </w:r>
      <w:r w:rsidR="006F446E">
        <w:rPr>
          <w:lang w:val="en-CA"/>
        </w:rPr>
        <w:t>reference</w:t>
      </w:r>
      <w:r w:rsidR="00E779A5">
        <w:rPr>
          <w:lang w:val="en-CA"/>
        </w:rPr>
        <w:t xml:space="preserve"> layer sample</w:t>
      </w:r>
      <w:r w:rsidR="00B0354E">
        <w:rPr>
          <w:lang w:val="en-CA"/>
        </w:rPr>
        <w:t>s</w:t>
      </w:r>
      <w:r w:rsidR="00E779A5">
        <w:rPr>
          <w:lang w:val="en-CA"/>
        </w:rPr>
        <w:t xml:space="preserve"> calculated from </w:t>
      </w:r>
      <w:r w:rsidR="006F446E">
        <w:rPr>
          <w:lang w:val="en-CA"/>
        </w:rPr>
        <w:t xml:space="preserve">the </w:t>
      </w:r>
      <w:r w:rsidR="00E779A5">
        <w:rPr>
          <w:lang w:val="en-CA"/>
        </w:rPr>
        <w:t xml:space="preserve">reconstructed </w:t>
      </w:r>
      <w:r w:rsidR="006F446E">
        <w:rPr>
          <w:lang w:val="en-CA"/>
        </w:rPr>
        <w:t>reference</w:t>
      </w:r>
      <w:r w:rsidR="00E779A5">
        <w:rPr>
          <w:lang w:val="en-CA"/>
        </w:rPr>
        <w:t xml:space="preserve"> layer sample </w:t>
      </w:r>
      <w:r w:rsidR="00B0354E">
        <w:rPr>
          <w:lang w:val="en-CA"/>
        </w:rPr>
        <w:t xml:space="preserve">using </w:t>
      </w:r>
      <w:r w:rsidR="00B0354E">
        <w:t>equation (2</w:t>
      </w:r>
      <w:r w:rsidR="00B0354E" w:rsidRPr="00062C86">
        <w:noBreakHyphen/>
      </w:r>
      <w:r w:rsidR="00B0354E">
        <w:t>3).</w:t>
      </w:r>
    </w:p>
    <w:p w14:paraId="388A2C6C" w14:textId="7240E24F" w:rsidR="00D769E5" w:rsidRPr="00BA6213" w:rsidRDefault="00D769E5" w:rsidP="00EF6C00">
      <w:pPr>
        <w:rPr>
          <w:lang w:val="en-CA"/>
        </w:rPr>
      </w:pPr>
      <w:r w:rsidRPr="00BA6213">
        <w:rPr>
          <w:lang w:val="en-CA"/>
        </w:rPr>
        <w:t>Since the colo</w:t>
      </w:r>
      <w:r w:rsidR="00B0354E">
        <w:rPr>
          <w:lang w:val="en-CA"/>
        </w:rPr>
        <w:t>u</w:t>
      </w:r>
      <w:r w:rsidRPr="00BA6213">
        <w:rPr>
          <w:lang w:val="en-CA"/>
        </w:rPr>
        <w:t xml:space="preserve">r mapping process is conducted before up-sampling, </w:t>
      </w:r>
      <w:r w:rsidR="00B0354E">
        <w:rPr>
          <w:lang w:val="en-CA"/>
        </w:rPr>
        <w:t xml:space="preserve">when the two layers have different spatial resolutions, </w:t>
      </w:r>
      <w:r w:rsidRPr="00BA6213">
        <w:rPr>
          <w:lang w:val="en-CA"/>
        </w:rPr>
        <w:t xml:space="preserve">the matrix coefficients are derived by minimizing the distortion between </w:t>
      </w:r>
      <w:r w:rsidR="00B0354E">
        <w:rPr>
          <w:lang w:val="en-CA"/>
        </w:rPr>
        <w:t xml:space="preserve">the </w:t>
      </w:r>
      <w:proofErr w:type="gramStart"/>
      <w:r w:rsidR="00B0354E">
        <w:rPr>
          <w:lang w:val="en-CA"/>
        </w:rPr>
        <w:t>colour</w:t>
      </w:r>
      <w:proofErr w:type="gramEnd"/>
      <w:r w:rsidR="00B0354E">
        <w:rPr>
          <w:lang w:val="en-CA"/>
        </w:rPr>
        <w:t xml:space="preserve"> mapped</w:t>
      </w:r>
      <w:r w:rsidRPr="00BA6213">
        <w:rPr>
          <w:lang w:val="en-CA"/>
        </w:rPr>
        <w:t xml:space="preserve"> </w:t>
      </w:r>
      <w:r w:rsidR="00B0354E">
        <w:rPr>
          <w:lang w:val="en-CA"/>
        </w:rPr>
        <w:t xml:space="preserve">reference layer </w:t>
      </w:r>
      <w:r w:rsidRPr="00BA6213">
        <w:rPr>
          <w:lang w:val="en-CA"/>
        </w:rPr>
        <w:t xml:space="preserve">samples and the down-sampled enhancement </w:t>
      </w:r>
      <w:r w:rsidR="002C3B90" w:rsidRPr="00BA6213">
        <w:rPr>
          <w:lang w:val="en-CA"/>
        </w:rPr>
        <w:t xml:space="preserve">layer </w:t>
      </w:r>
      <w:r w:rsidR="00B0354E">
        <w:rPr>
          <w:lang w:val="en-CA"/>
        </w:rPr>
        <w:t>samples</w:t>
      </w:r>
      <w:r w:rsidRPr="00BA6213">
        <w:rPr>
          <w:lang w:val="en-CA"/>
        </w:rPr>
        <w:t>.</w:t>
      </w:r>
    </w:p>
    <w:p w14:paraId="27D6F51E" w14:textId="7A622032" w:rsidR="00C36C07" w:rsidRDefault="002C3B90" w:rsidP="00EF6C00">
      <w:pPr>
        <w:rPr>
          <w:lang w:val="en-CA"/>
        </w:rPr>
      </w:pPr>
      <w:r w:rsidRPr="00BA6213">
        <w:rPr>
          <w:lang w:val="en-CA"/>
        </w:rPr>
        <w:t xml:space="preserve">In the SHM </w:t>
      </w:r>
      <w:r w:rsidR="00B0354E">
        <w:rPr>
          <w:lang w:val="en-CA"/>
        </w:rPr>
        <w:t>common test condition</w:t>
      </w:r>
      <w:r w:rsidRPr="00BA6213">
        <w:rPr>
          <w:lang w:val="en-CA"/>
        </w:rPr>
        <w:t xml:space="preserve">, </w:t>
      </w:r>
      <w:r w:rsidR="00987144">
        <w:rPr>
          <w:lang w:val="en-CA"/>
        </w:rPr>
        <w:t>once per second</w:t>
      </w:r>
      <w:r w:rsidR="00987144" w:rsidRPr="00BA6213">
        <w:rPr>
          <w:lang w:val="en-CA"/>
        </w:rPr>
        <w:t xml:space="preserve"> </w:t>
      </w:r>
      <w:r w:rsidR="00B0354E">
        <w:rPr>
          <w:lang w:val="en-CA"/>
        </w:rPr>
        <w:t xml:space="preserve">an </w:t>
      </w:r>
      <w:r w:rsidR="00152DCC">
        <w:rPr>
          <w:lang w:val="en-CA"/>
        </w:rPr>
        <w:t>IRAP picture</w:t>
      </w:r>
      <w:r w:rsidR="00B0354E">
        <w:rPr>
          <w:lang w:val="en-CA"/>
        </w:rPr>
        <w:t xml:space="preserve"> is sent. For these IRAP pictures, t</w:t>
      </w:r>
      <w:r w:rsidRPr="00BA6213">
        <w:rPr>
          <w:lang w:val="en-CA"/>
        </w:rPr>
        <w:t xml:space="preserve">he </w:t>
      </w:r>
      <w:r w:rsidR="00B0354E">
        <w:rPr>
          <w:lang w:val="en-CA"/>
        </w:rPr>
        <w:t xml:space="preserve">SHM reference </w:t>
      </w:r>
      <w:r w:rsidRPr="00BA6213">
        <w:rPr>
          <w:lang w:val="en-CA"/>
        </w:rPr>
        <w:t xml:space="preserve">encoder </w:t>
      </w:r>
      <w:r w:rsidR="00B0354E">
        <w:rPr>
          <w:lang w:val="en-CA"/>
        </w:rPr>
        <w:t xml:space="preserve">derives a new 3D LUT and </w:t>
      </w:r>
      <w:r w:rsidRPr="00BA6213">
        <w:rPr>
          <w:lang w:val="en-CA"/>
        </w:rPr>
        <w:t xml:space="preserve">sends a </w:t>
      </w:r>
      <w:r w:rsidR="00152DCC">
        <w:rPr>
          <w:lang w:val="en-CA"/>
        </w:rPr>
        <w:t>PPS containing</w:t>
      </w:r>
      <w:r w:rsidR="00987144">
        <w:rPr>
          <w:lang w:val="en-CA"/>
        </w:rPr>
        <w:t xml:space="preserve"> </w:t>
      </w:r>
      <w:r w:rsidR="00B0354E">
        <w:rPr>
          <w:lang w:val="en-CA"/>
        </w:rPr>
        <w:t>the</w:t>
      </w:r>
      <w:r w:rsidR="00152DCC">
        <w:rPr>
          <w:lang w:val="en-CA"/>
        </w:rPr>
        <w:t xml:space="preserve"> </w:t>
      </w:r>
      <w:r w:rsidRPr="00BA6213">
        <w:rPr>
          <w:lang w:val="en-CA"/>
        </w:rPr>
        <w:t>new 3D LUT</w:t>
      </w:r>
      <w:r w:rsidR="00152DCC">
        <w:rPr>
          <w:lang w:val="en-CA"/>
        </w:rPr>
        <w:t>.</w:t>
      </w:r>
      <w:r w:rsidRPr="00BA6213">
        <w:rPr>
          <w:lang w:val="en-CA"/>
        </w:rPr>
        <w:t xml:space="preserve"> For all </w:t>
      </w:r>
      <w:r w:rsidR="00987144">
        <w:rPr>
          <w:lang w:val="en-CA"/>
        </w:rPr>
        <w:t>non-RAP</w:t>
      </w:r>
      <w:r w:rsidRPr="00BA6213">
        <w:rPr>
          <w:lang w:val="en-CA"/>
        </w:rPr>
        <w:t xml:space="preserve"> pictures, the SHM</w:t>
      </w:r>
      <w:r w:rsidR="00B0354E">
        <w:rPr>
          <w:lang w:val="en-CA"/>
        </w:rPr>
        <w:t xml:space="preserve"> reference</w:t>
      </w:r>
      <w:r w:rsidRPr="00BA6213">
        <w:rPr>
          <w:lang w:val="en-CA"/>
        </w:rPr>
        <w:t xml:space="preserve"> encoder derives the 3D LUT for the current picture and decides whether to send </w:t>
      </w:r>
      <w:r w:rsidR="00987144">
        <w:rPr>
          <w:lang w:val="en-CA"/>
        </w:rPr>
        <w:t xml:space="preserve">a new PPS containing a </w:t>
      </w:r>
      <w:r w:rsidR="00987144">
        <w:rPr>
          <w:lang w:val="en-CA"/>
        </w:rPr>
        <w:lastRenderedPageBreak/>
        <w:t>new 3D LUT</w:t>
      </w:r>
      <w:r w:rsidR="00B0354E">
        <w:rPr>
          <w:lang w:val="en-CA"/>
        </w:rPr>
        <w:t xml:space="preserve"> or not. This is done</w:t>
      </w:r>
      <w:r w:rsidRPr="00BA6213">
        <w:rPr>
          <w:lang w:val="en-CA"/>
        </w:rPr>
        <w:t xml:space="preserve"> by comparing the </w:t>
      </w:r>
      <w:r w:rsidR="00B0354E">
        <w:rPr>
          <w:lang w:val="en-CA"/>
        </w:rPr>
        <w:t xml:space="preserve">rate </w:t>
      </w:r>
      <w:r w:rsidRPr="00BA6213">
        <w:rPr>
          <w:lang w:val="en-CA"/>
        </w:rPr>
        <w:t xml:space="preserve">distortion </w:t>
      </w:r>
      <w:r w:rsidR="00B0354E">
        <w:rPr>
          <w:lang w:val="en-CA"/>
        </w:rPr>
        <w:t xml:space="preserve">cost between using </w:t>
      </w:r>
      <w:r w:rsidRPr="00BA6213">
        <w:rPr>
          <w:lang w:val="en-CA"/>
        </w:rPr>
        <w:t xml:space="preserve">the </w:t>
      </w:r>
      <w:r w:rsidR="005F7FE8" w:rsidRPr="00BA6213">
        <w:rPr>
          <w:lang w:val="en-CA"/>
        </w:rPr>
        <w:t xml:space="preserve">previously sent </w:t>
      </w:r>
      <w:r w:rsidRPr="00BA6213">
        <w:rPr>
          <w:lang w:val="en-CA"/>
        </w:rPr>
        <w:t>3D LUT</w:t>
      </w:r>
      <w:r w:rsidR="00B0354E">
        <w:rPr>
          <w:lang w:val="en-CA"/>
        </w:rPr>
        <w:t xml:space="preserve"> and using the new 3D LUT</w:t>
      </w:r>
      <w:r w:rsidR="00641BCE">
        <w:rPr>
          <w:lang w:val="en-CA"/>
        </w:rPr>
        <w:t>. If a new PPS containing a new 3D LUT is sent, the</w:t>
      </w:r>
      <w:r w:rsidR="00987144">
        <w:rPr>
          <w:lang w:val="en-CA"/>
        </w:rPr>
        <w:t xml:space="preserve"> new PPS replaces the previous PPS</w:t>
      </w:r>
      <w:r w:rsidR="009569B6">
        <w:rPr>
          <w:lang w:val="en-CA"/>
        </w:rPr>
        <w:t xml:space="preserve"> containing the previously sent 3D LUT</w:t>
      </w:r>
      <w:r w:rsidR="00987144">
        <w:rPr>
          <w:lang w:val="en-CA"/>
        </w:rPr>
        <w:t xml:space="preserve">. </w:t>
      </w:r>
    </w:p>
    <w:p w14:paraId="3EE84B1D" w14:textId="081A3CF4" w:rsidR="00EE5F16" w:rsidRDefault="00EE5F16" w:rsidP="00EE5F16">
      <w:pPr>
        <w:pStyle w:val="1"/>
      </w:pPr>
      <w:bookmarkStart w:id="153" w:name="_Toc411273514"/>
      <w:r>
        <w:t>Profile, tier and level</w:t>
      </w:r>
      <w:bookmarkEnd w:id="153"/>
    </w:p>
    <w:p w14:paraId="5BA4BECC" w14:textId="1F7A13A8" w:rsidR="0054553B" w:rsidRDefault="0054553B" w:rsidP="00EE5F16">
      <w:pPr>
        <w:rPr>
          <w:rFonts w:eastAsia="ＭＳ 明朝"/>
          <w:lang w:eastAsia="ja-JP"/>
        </w:rPr>
      </w:pPr>
      <w:r>
        <w:rPr>
          <w:rFonts w:eastAsia="ＭＳ 明朝" w:hint="eastAsia"/>
          <w:lang w:eastAsia="ja-JP"/>
        </w:rPr>
        <w:t>Six profiles</w:t>
      </w:r>
      <w:r w:rsidR="00EE5F16">
        <w:t xml:space="preserve"> are currently defined in SHVC specification</w:t>
      </w:r>
      <w:r>
        <w:rPr>
          <w:rFonts w:eastAsia="ＭＳ 明朝" w:hint="eastAsia"/>
          <w:lang w:eastAsia="ja-JP"/>
        </w:rPr>
        <w:t xml:space="preserve">: </w:t>
      </w:r>
    </w:p>
    <w:p w14:paraId="0BAC61F6" w14:textId="77777777" w:rsidR="0054553B" w:rsidRPr="0054553B" w:rsidRDefault="0054553B" w:rsidP="0054553B">
      <w:pPr>
        <w:pStyle w:val="afff1"/>
        <w:numPr>
          <w:ilvl w:val="0"/>
          <w:numId w:val="49"/>
        </w:numPr>
      </w:pPr>
      <w:r w:rsidRPr="0054553B">
        <w:rPr>
          <w:rFonts w:eastAsia="ＭＳ 明朝" w:hint="eastAsia"/>
          <w:lang w:eastAsia="ja-JP"/>
        </w:rPr>
        <w:t xml:space="preserve">Scalable Main, </w:t>
      </w:r>
    </w:p>
    <w:p w14:paraId="244FEB78" w14:textId="77777777" w:rsidR="0054553B" w:rsidRPr="0054553B" w:rsidRDefault="0054553B" w:rsidP="0054553B">
      <w:pPr>
        <w:pStyle w:val="afff1"/>
        <w:numPr>
          <w:ilvl w:val="0"/>
          <w:numId w:val="49"/>
        </w:numPr>
      </w:pPr>
      <w:r w:rsidRPr="0054553B">
        <w:rPr>
          <w:rFonts w:eastAsia="ＭＳ 明朝" w:hint="eastAsia"/>
          <w:lang w:eastAsia="ja-JP"/>
        </w:rPr>
        <w:t xml:space="preserve">Scalable Main10, </w:t>
      </w:r>
    </w:p>
    <w:p w14:paraId="60BA5D2B" w14:textId="77777777" w:rsidR="0054553B" w:rsidRPr="0054553B" w:rsidRDefault="0054553B" w:rsidP="0054553B">
      <w:pPr>
        <w:pStyle w:val="afff1"/>
        <w:numPr>
          <w:ilvl w:val="0"/>
          <w:numId w:val="49"/>
        </w:numPr>
      </w:pPr>
      <w:r w:rsidRPr="0054553B">
        <w:rPr>
          <w:rFonts w:eastAsia="ＭＳ 明朝" w:hint="eastAsia"/>
          <w:lang w:eastAsia="ja-JP"/>
        </w:rPr>
        <w:t xml:space="preserve">Scalable Monochrome, </w:t>
      </w:r>
    </w:p>
    <w:p w14:paraId="3BE271A8" w14:textId="2950E8A1" w:rsidR="0054553B" w:rsidRPr="0054553B" w:rsidRDefault="0054553B" w:rsidP="0054553B">
      <w:pPr>
        <w:pStyle w:val="afff1"/>
        <w:numPr>
          <w:ilvl w:val="0"/>
          <w:numId w:val="49"/>
        </w:numPr>
      </w:pPr>
      <w:r w:rsidRPr="0054553B">
        <w:rPr>
          <w:rFonts w:eastAsia="ＭＳ 明朝" w:hint="eastAsia"/>
          <w:lang w:eastAsia="ja-JP"/>
        </w:rPr>
        <w:t xml:space="preserve">Scalable Monochrome12 </w:t>
      </w:r>
    </w:p>
    <w:p w14:paraId="52ECB696" w14:textId="5E257E51" w:rsidR="0054553B" w:rsidRPr="0054553B" w:rsidRDefault="0054553B" w:rsidP="0054553B">
      <w:pPr>
        <w:pStyle w:val="afff1"/>
        <w:numPr>
          <w:ilvl w:val="0"/>
          <w:numId w:val="49"/>
        </w:numPr>
      </w:pPr>
      <w:r>
        <w:rPr>
          <w:rFonts w:eastAsia="ＭＳ 明朝" w:hint="eastAsia"/>
          <w:lang w:eastAsia="ja-JP"/>
        </w:rPr>
        <w:t>Scalable Monochrome16 and</w:t>
      </w:r>
    </w:p>
    <w:p w14:paraId="70966768" w14:textId="1FF91EBD" w:rsidR="00EE5F16" w:rsidRDefault="0054553B" w:rsidP="0054553B">
      <w:pPr>
        <w:pStyle w:val="afff1"/>
        <w:numPr>
          <w:ilvl w:val="0"/>
          <w:numId w:val="49"/>
        </w:numPr>
      </w:pPr>
      <w:r>
        <w:rPr>
          <w:rFonts w:eastAsia="ＭＳ 明朝" w:hint="eastAsia"/>
          <w:lang w:eastAsia="ja-JP"/>
        </w:rPr>
        <w:t>Scalable Main 4</w:t>
      </w:r>
      <w:r w:rsidRPr="0054553B">
        <w:rPr>
          <w:rFonts w:hint="eastAsia"/>
        </w:rPr>
        <w:t>:</w:t>
      </w:r>
      <w:r>
        <w:rPr>
          <w:rFonts w:eastAsia="ＭＳ 明朝" w:hint="eastAsia"/>
          <w:lang w:eastAsia="ja-JP"/>
        </w:rPr>
        <w:t>4:4</w:t>
      </w:r>
      <w:r w:rsidRPr="0054553B">
        <w:rPr>
          <w:rFonts w:hint="eastAsia"/>
        </w:rPr>
        <w:t>.</w:t>
      </w:r>
    </w:p>
    <w:p w14:paraId="5509F2BF" w14:textId="41BA7989" w:rsidR="00EE5F16" w:rsidRDefault="00EE5F16" w:rsidP="00EE5F16">
      <w:r>
        <w:t xml:space="preserve">Profile, tier, and level (PTL) are signalled in both the base VPS and the VPS extension, through the </w:t>
      </w:r>
      <w:proofErr w:type="spellStart"/>
      <w:r>
        <w:t>profile_tier_</w:t>
      </w:r>
      <w:proofErr w:type="gramStart"/>
      <w:r>
        <w:t>level</w:t>
      </w:r>
      <w:proofErr w:type="spellEnd"/>
      <w:r>
        <w:t>(</w:t>
      </w:r>
      <w:proofErr w:type="gramEnd"/>
      <w:r>
        <w:t xml:space="preserve"> ) syntax structure. An indexing mechanism is used such that </w:t>
      </w:r>
      <w:proofErr w:type="spellStart"/>
      <w:r>
        <w:t>i-th</w:t>
      </w:r>
      <w:proofErr w:type="spellEnd"/>
      <w:r w:rsidRPr="001403A2">
        <w:t xml:space="preserve"> </w:t>
      </w:r>
      <w:proofErr w:type="spellStart"/>
      <w:r>
        <w:t>profile_tier_</w:t>
      </w:r>
      <w:proofErr w:type="gramStart"/>
      <w:r>
        <w:t>level</w:t>
      </w:r>
      <w:proofErr w:type="spellEnd"/>
      <w:r>
        <w:t>(</w:t>
      </w:r>
      <w:proofErr w:type="gramEnd"/>
      <w:r>
        <w:t xml:space="preserve"> ) syntax structure signalled is referred to as </w:t>
      </w:r>
      <w:proofErr w:type="spellStart"/>
      <w:r>
        <w:t>VpsProfileTierLevel</w:t>
      </w:r>
      <w:proofErr w:type="spellEnd"/>
      <w:r>
        <w:t>[</w:t>
      </w:r>
      <w:r w:rsidR="00D12D86">
        <w:t> </w:t>
      </w:r>
      <w:proofErr w:type="spellStart"/>
      <w:r>
        <w:t>i</w:t>
      </w:r>
      <w:proofErr w:type="spellEnd"/>
      <w:r w:rsidR="00D12D86">
        <w:t> </w:t>
      </w:r>
      <w:r w:rsidRPr="00617CB8">
        <w:t>]</w:t>
      </w:r>
      <w:r>
        <w:t>.</w:t>
      </w:r>
    </w:p>
    <w:p w14:paraId="79B26DDD" w14:textId="195F5EA6" w:rsidR="00EE5F16" w:rsidRDefault="00EE5F16" w:rsidP="00EE5F16">
      <w:r>
        <w:t xml:space="preserve">The PTL signalled in the base VPS represents profile, tier and level information of the </w:t>
      </w:r>
      <w:proofErr w:type="spellStart"/>
      <w:r>
        <w:t>bitstream</w:t>
      </w:r>
      <w:proofErr w:type="spellEnd"/>
      <w:r>
        <w:t xml:space="preserve"> that a single layer decoder will receive, e.g. one conforming to a profile defined in Annex A. The tier/level must allow for the higher bitrate of the entire </w:t>
      </w:r>
      <w:proofErr w:type="spellStart"/>
      <w:r>
        <w:t>bitstream</w:t>
      </w:r>
      <w:proofErr w:type="spellEnd"/>
      <w:r>
        <w:t xml:space="preserve">, including those NAL units with </w:t>
      </w:r>
      <w:proofErr w:type="spellStart"/>
      <w:r>
        <w:t>nuh_layer_id</w:t>
      </w:r>
      <w:proofErr w:type="spellEnd"/>
      <w:r>
        <w:t xml:space="preserve"> greater than 0 that the single layer decoder will discard. This PTL signalled in the base VPS is referred to as </w:t>
      </w:r>
      <w:proofErr w:type="spellStart"/>
      <w:proofErr w:type="gramStart"/>
      <w:r>
        <w:t>VpsProfileTierLevel</w:t>
      </w:r>
      <w:proofErr w:type="spellEnd"/>
      <w:r>
        <w:t>[</w:t>
      </w:r>
      <w:proofErr w:type="gramEnd"/>
      <w:r w:rsidR="00D512C3">
        <w:t> </w:t>
      </w:r>
      <w:r>
        <w:t>0</w:t>
      </w:r>
      <w:r w:rsidR="00D512C3">
        <w:t> </w:t>
      </w:r>
      <w:r w:rsidRPr="00617CB8">
        <w:t>]</w:t>
      </w:r>
      <w:r>
        <w:t xml:space="preserve">. </w:t>
      </w:r>
    </w:p>
    <w:p w14:paraId="4D2DA761" w14:textId="79EE09EE" w:rsidR="00EE5F16" w:rsidRDefault="00EE5F16" w:rsidP="00EE5F16">
      <w:r>
        <w:t xml:space="preserve">When the base layer is internal to the </w:t>
      </w:r>
      <w:proofErr w:type="spellStart"/>
      <w:r>
        <w:t>bitstream</w:t>
      </w:r>
      <w:proofErr w:type="spellEnd"/>
      <w:r>
        <w:t xml:space="preserve">, at the beginning of the VPS extension, a PTL syntax structure is signalled with </w:t>
      </w:r>
      <w:proofErr w:type="spellStart"/>
      <w:r>
        <w:t>profilePresentFlag</w:t>
      </w:r>
      <w:proofErr w:type="spellEnd"/>
      <w:r>
        <w:t xml:space="preserve"> equal to 0, and is referred to as </w:t>
      </w:r>
      <w:proofErr w:type="spellStart"/>
      <w:proofErr w:type="gramStart"/>
      <w:r>
        <w:t>VpsProfileTierLevel</w:t>
      </w:r>
      <w:proofErr w:type="spellEnd"/>
      <w:r>
        <w:t>[</w:t>
      </w:r>
      <w:proofErr w:type="gramEnd"/>
      <w:r>
        <w:t> 1</w:t>
      </w:r>
      <w:r w:rsidR="00BD37F3">
        <w:t> </w:t>
      </w:r>
      <w:r w:rsidRPr="00617CB8">
        <w:t>]</w:t>
      </w:r>
      <w:r>
        <w:t>. It is used to signal the PTL representing the profile, tier and level information of the sub-</w:t>
      </w:r>
      <w:proofErr w:type="spellStart"/>
      <w:r>
        <w:t>bitstream</w:t>
      </w:r>
      <w:proofErr w:type="spellEnd"/>
      <w:r>
        <w:t>, formed by the sub-</w:t>
      </w:r>
      <w:proofErr w:type="spellStart"/>
      <w:r>
        <w:t>bitstream</w:t>
      </w:r>
      <w:proofErr w:type="spellEnd"/>
      <w:r>
        <w:t xml:space="preserve"> extraction process, containing only those NAL units with </w:t>
      </w:r>
      <w:proofErr w:type="spellStart"/>
      <w:r>
        <w:t>nuh_layer_id</w:t>
      </w:r>
      <w:proofErr w:type="spellEnd"/>
      <w:r>
        <w:t xml:space="preserve"> equal to 0, e.g. corresponding to the resolution, frame rate and bitrate of just the base layer.  The level value of </w:t>
      </w:r>
      <w:proofErr w:type="spellStart"/>
      <w:proofErr w:type="gramStart"/>
      <w:r>
        <w:t>VpsProfileTierLevel</w:t>
      </w:r>
      <w:proofErr w:type="spellEnd"/>
      <w:r>
        <w:t>[</w:t>
      </w:r>
      <w:proofErr w:type="gramEnd"/>
      <w:r w:rsidR="00D12D86">
        <w:t> </w:t>
      </w:r>
      <w:r>
        <w:t>1</w:t>
      </w:r>
      <w:r w:rsidR="00D12D86">
        <w:t> </w:t>
      </w:r>
      <w:r w:rsidRPr="00617CB8">
        <w:t>]</w:t>
      </w:r>
      <w:r>
        <w:t xml:space="preserve"> may be lower than or equal to the level value of </w:t>
      </w:r>
      <w:proofErr w:type="spellStart"/>
      <w:r>
        <w:t>VpsProfileTierLevel</w:t>
      </w:r>
      <w:proofErr w:type="spellEnd"/>
      <w:r>
        <w:t>[</w:t>
      </w:r>
      <w:r w:rsidR="00BD37F3">
        <w:t> </w:t>
      </w:r>
      <w:r>
        <w:t>0</w:t>
      </w:r>
      <w:r w:rsidR="00BD37F3">
        <w:t> </w:t>
      </w:r>
      <w:r w:rsidRPr="00617CB8">
        <w:t>]</w:t>
      </w:r>
      <w:r w:rsidR="00BD37F3">
        <w:t>, based upon the bitrate.</w:t>
      </w:r>
    </w:p>
    <w:p w14:paraId="6B7B03E2" w14:textId="7902D6A6" w:rsidR="00EE5F16" w:rsidRDefault="00EE5F16" w:rsidP="00EE5F16">
      <w:r>
        <w:t xml:space="preserve">Both level values in </w:t>
      </w:r>
      <w:proofErr w:type="spellStart"/>
      <w:r>
        <w:t>VpsProfileTierLevel</w:t>
      </w:r>
      <w:proofErr w:type="spellEnd"/>
      <w:r>
        <w:t>[</w:t>
      </w:r>
      <w:r w:rsidR="00BD37F3">
        <w:t> </w:t>
      </w:r>
      <w:r>
        <w:t>0</w:t>
      </w:r>
      <w:r w:rsidR="00BD37F3">
        <w:t> </w:t>
      </w:r>
      <w:r w:rsidRPr="00617CB8">
        <w:t>]</w:t>
      </w:r>
      <w:r>
        <w:t xml:space="preserve"> and </w:t>
      </w:r>
      <w:proofErr w:type="spellStart"/>
      <w:r>
        <w:t>VpsProfileTierLevel</w:t>
      </w:r>
      <w:proofErr w:type="spellEnd"/>
      <w:r>
        <w:t>[1</w:t>
      </w:r>
      <w:r w:rsidRPr="00617CB8">
        <w:t>]</w:t>
      </w:r>
      <w:r>
        <w:t xml:space="preserve"> are signalled because a backwards compatible single layer decoder will be required to handle receiving the bitrate of the entire </w:t>
      </w:r>
      <w:proofErr w:type="spellStart"/>
      <w:r>
        <w:t>bitstream</w:t>
      </w:r>
      <w:proofErr w:type="spellEnd"/>
      <w:r>
        <w:t xml:space="preserve">, even though it will discard NAL units with </w:t>
      </w:r>
      <w:proofErr w:type="spellStart"/>
      <w:r>
        <w:t>nuh_layer_id</w:t>
      </w:r>
      <w:proofErr w:type="spellEnd"/>
      <w:r>
        <w:t xml:space="preserve"> greater than 0.</w:t>
      </w:r>
      <w:r w:rsidRPr="00616347">
        <w:t xml:space="preserve"> </w:t>
      </w:r>
      <w:r>
        <w:t xml:space="preserve">For example, a decoder conforming to main tier level 4 can decode a </w:t>
      </w:r>
      <w:proofErr w:type="spellStart"/>
      <w:r>
        <w:t>bitstream</w:t>
      </w:r>
      <w:proofErr w:type="spellEnd"/>
      <w:r>
        <w:t xml:space="preserve"> with 1920x1080@30fps and 12 Mbps. If an SHVC </w:t>
      </w:r>
      <w:proofErr w:type="spellStart"/>
      <w:r>
        <w:t>bitstream</w:t>
      </w:r>
      <w:proofErr w:type="spellEnd"/>
      <w:r>
        <w:t xml:space="preserve"> contains a base layer with 1920x1080@30fps at 12 Mbps with an enhancement layer of 3840x2160@30fps with a total bitrate of 20 Mbps, the PTL included in the base VPS should indicate main tier level 4.1, because a Main profile main tier level 4 decoder would not be able to handle being given 20 Mbps. </w:t>
      </w:r>
    </w:p>
    <w:p w14:paraId="6950F886" w14:textId="2C0C687D" w:rsidR="00EE5F16" w:rsidRDefault="00EE5F16" w:rsidP="00EE5F16">
      <w:r>
        <w:t xml:space="preserve">Later in the VPS extension, a PTL syntax structure is signalled for each necessary layer of each output layer set. These are numbered beginning with </w:t>
      </w:r>
      <w:proofErr w:type="spellStart"/>
      <w:proofErr w:type="gramStart"/>
      <w:r>
        <w:t>VpsProfileTierLevel</w:t>
      </w:r>
      <w:proofErr w:type="spellEnd"/>
      <w:r>
        <w:t>[</w:t>
      </w:r>
      <w:proofErr w:type="gramEnd"/>
      <w:r>
        <w:t> 2</w:t>
      </w:r>
      <w:r w:rsidR="00BD37F3">
        <w:t> </w:t>
      </w:r>
      <w:r w:rsidRPr="00617CB8">
        <w:t>]</w:t>
      </w:r>
      <w:r>
        <w:t xml:space="preserve">, assuming that the base layer is internal to the </w:t>
      </w:r>
      <w:proofErr w:type="spellStart"/>
      <w:r>
        <w:t>bitstream</w:t>
      </w:r>
      <w:proofErr w:type="spellEnd"/>
      <w:r w:rsidDel="00DD5D87">
        <w:t xml:space="preserve"> </w:t>
      </w:r>
    </w:p>
    <w:p w14:paraId="625B1D98" w14:textId="77777777" w:rsidR="00EE5F16" w:rsidRPr="00A34624" w:rsidRDefault="00EE5F16" w:rsidP="00553649">
      <w:pPr>
        <w:keepNext/>
        <w:keepLines/>
        <w:jc w:val="center"/>
        <w:rPr>
          <w:b/>
        </w:rPr>
      </w:pPr>
      <w:r w:rsidRPr="00A34624">
        <w:rPr>
          <w:b/>
        </w:rPr>
        <w:t xml:space="preserve">Table </w:t>
      </w:r>
      <w:r w:rsidRPr="00A34624">
        <w:rPr>
          <w:b/>
        </w:rPr>
        <w:fldChar w:fldCharType="begin"/>
      </w:r>
      <w:r w:rsidRPr="00A34624">
        <w:rPr>
          <w:b/>
        </w:rPr>
        <w:instrText xml:space="preserve"> STYLEREF 1 \s </w:instrText>
      </w:r>
      <w:r w:rsidRPr="00A34624">
        <w:rPr>
          <w:b/>
        </w:rPr>
        <w:fldChar w:fldCharType="separate"/>
      </w:r>
      <w:r w:rsidRPr="00A34624">
        <w:rPr>
          <w:b/>
          <w:noProof/>
        </w:rPr>
        <w:t>3</w:t>
      </w:r>
      <w:r w:rsidRPr="00A34624">
        <w:rPr>
          <w:b/>
        </w:rPr>
        <w:fldChar w:fldCharType="end"/>
      </w:r>
      <w:r w:rsidRPr="00A34624">
        <w:rPr>
          <w:b/>
        </w:rPr>
        <w:noBreakHyphen/>
      </w:r>
      <w:r w:rsidRPr="00A34624">
        <w:rPr>
          <w:b/>
        </w:rPr>
        <w:fldChar w:fldCharType="begin"/>
      </w:r>
      <w:r w:rsidRPr="00A34624">
        <w:rPr>
          <w:b/>
        </w:rPr>
        <w:instrText xml:space="preserve"> SEQ Table \* ARABIC \s 1 </w:instrText>
      </w:r>
      <w:r w:rsidRPr="00A34624">
        <w:rPr>
          <w:b/>
        </w:rPr>
        <w:fldChar w:fldCharType="separate"/>
      </w:r>
      <w:r w:rsidRPr="00A34624">
        <w:rPr>
          <w:b/>
          <w:noProof/>
        </w:rPr>
        <w:t>1</w:t>
      </w:r>
      <w:r w:rsidRPr="00A34624">
        <w:rPr>
          <w:b/>
        </w:rPr>
        <w:fldChar w:fldCharType="end"/>
      </w:r>
      <w:r w:rsidRPr="00A34624">
        <w:rPr>
          <w:b/>
        </w:rPr>
        <w:t xml:space="preserve"> – </w:t>
      </w:r>
      <w:proofErr w:type="spellStart"/>
      <w:r w:rsidRPr="00A34624">
        <w:rPr>
          <w:b/>
        </w:rPr>
        <w:t>VpsProfileTierLevel</w:t>
      </w:r>
      <w:proofErr w:type="spellEnd"/>
      <w:r w:rsidRPr="00A34624">
        <w:rPr>
          <w:b/>
        </w:rPr>
        <w:t xml:space="preserve"> index representation</w:t>
      </w:r>
    </w:p>
    <w:tbl>
      <w:tblPr>
        <w:tblStyle w:val="aff8"/>
        <w:tblW w:w="0" w:type="auto"/>
        <w:jc w:val="center"/>
        <w:tblLook w:val="04A0" w:firstRow="1" w:lastRow="0" w:firstColumn="1" w:lastColumn="0" w:noHBand="0" w:noVBand="1"/>
      </w:tblPr>
      <w:tblGrid>
        <w:gridCol w:w="661"/>
        <w:gridCol w:w="3965"/>
      </w:tblGrid>
      <w:tr w:rsidR="00EE5F16" w14:paraId="727BC2A6" w14:textId="77777777" w:rsidTr="00D12D86">
        <w:trPr>
          <w:jc w:val="center"/>
        </w:trPr>
        <w:tc>
          <w:tcPr>
            <w:tcW w:w="0" w:type="auto"/>
          </w:tcPr>
          <w:p w14:paraId="5C8B4628" w14:textId="77777777" w:rsidR="00EE5F16" w:rsidRPr="00E648B1" w:rsidRDefault="00EE5F16" w:rsidP="00553649">
            <w:pPr>
              <w:keepNext/>
              <w:keepLines/>
              <w:jc w:val="center"/>
              <w:rPr>
                <w:b/>
                <w:i/>
              </w:rPr>
            </w:pPr>
            <w:proofErr w:type="spellStart"/>
            <w:r w:rsidRPr="00E648B1">
              <w:rPr>
                <w:b/>
                <w:i/>
              </w:rPr>
              <w:t>i</w:t>
            </w:r>
            <w:proofErr w:type="spellEnd"/>
          </w:p>
        </w:tc>
        <w:tc>
          <w:tcPr>
            <w:tcW w:w="0" w:type="auto"/>
          </w:tcPr>
          <w:p w14:paraId="660F429F" w14:textId="77777777" w:rsidR="00EE5F16" w:rsidRPr="00E648B1" w:rsidRDefault="00EE5F16" w:rsidP="00553649">
            <w:pPr>
              <w:keepNext/>
              <w:keepLines/>
              <w:rPr>
                <w:b/>
                <w:i/>
              </w:rPr>
            </w:pPr>
            <w:proofErr w:type="spellStart"/>
            <w:r w:rsidRPr="00E648B1">
              <w:rPr>
                <w:b/>
                <w:i/>
              </w:rPr>
              <w:t>VpsProfileTierLevel</w:t>
            </w:r>
            <w:proofErr w:type="spellEnd"/>
            <w:r w:rsidRPr="00E648B1">
              <w:rPr>
                <w:b/>
                <w:i/>
              </w:rPr>
              <w:t>[ </w:t>
            </w:r>
            <w:proofErr w:type="spellStart"/>
            <w:r w:rsidRPr="00E648B1">
              <w:rPr>
                <w:b/>
                <w:i/>
              </w:rPr>
              <w:t>i</w:t>
            </w:r>
            <w:proofErr w:type="spellEnd"/>
            <w:r w:rsidRPr="00E648B1">
              <w:rPr>
                <w:b/>
                <w:i/>
              </w:rPr>
              <w:t> ] represents</w:t>
            </w:r>
          </w:p>
        </w:tc>
      </w:tr>
      <w:tr w:rsidR="00EE5F16" w14:paraId="3015CAAE" w14:textId="77777777" w:rsidTr="00D12D86">
        <w:trPr>
          <w:jc w:val="center"/>
        </w:trPr>
        <w:tc>
          <w:tcPr>
            <w:tcW w:w="0" w:type="auto"/>
          </w:tcPr>
          <w:p w14:paraId="10E741EF" w14:textId="77777777" w:rsidR="00EE5F16" w:rsidRDefault="00EE5F16" w:rsidP="00553649">
            <w:pPr>
              <w:keepNext/>
              <w:keepLines/>
              <w:jc w:val="center"/>
            </w:pPr>
            <w:r>
              <w:t>0</w:t>
            </w:r>
          </w:p>
        </w:tc>
        <w:tc>
          <w:tcPr>
            <w:tcW w:w="0" w:type="auto"/>
          </w:tcPr>
          <w:p w14:paraId="12D92965" w14:textId="77777777" w:rsidR="00EE5F16" w:rsidRDefault="00EE5F16" w:rsidP="00553649">
            <w:pPr>
              <w:keepNext/>
              <w:keepLines/>
            </w:pPr>
            <w:r>
              <w:t xml:space="preserve">Base layer plus extra bitrate of entire </w:t>
            </w:r>
            <w:proofErr w:type="spellStart"/>
            <w:r>
              <w:t>bitstream</w:t>
            </w:r>
            <w:proofErr w:type="spellEnd"/>
          </w:p>
        </w:tc>
      </w:tr>
      <w:tr w:rsidR="00EE5F16" w14:paraId="33F9556A" w14:textId="77777777" w:rsidTr="00D12D86">
        <w:trPr>
          <w:jc w:val="center"/>
        </w:trPr>
        <w:tc>
          <w:tcPr>
            <w:tcW w:w="0" w:type="auto"/>
          </w:tcPr>
          <w:p w14:paraId="4F0D3786" w14:textId="77777777" w:rsidR="00EE5F16" w:rsidRDefault="00EE5F16" w:rsidP="00553649">
            <w:pPr>
              <w:keepNext/>
              <w:keepLines/>
              <w:jc w:val="center"/>
            </w:pPr>
            <w:r>
              <w:t>1</w:t>
            </w:r>
          </w:p>
        </w:tc>
        <w:tc>
          <w:tcPr>
            <w:tcW w:w="0" w:type="auto"/>
          </w:tcPr>
          <w:p w14:paraId="4917E001" w14:textId="77777777" w:rsidR="00EE5F16" w:rsidRDefault="00EE5F16" w:rsidP="00553649">
            <w:pPr>
              <w:keepNext/>
              <w:keepLines/>
            </w:pPr>
            <w:r>
              <w:t>Base layer</w:t>
            </w:r>
          </w:p>
        </w:tc>
      </w:tr>
      <w:tr w:rsidR="00EE5F16" w14:paraId="0D239F7F" w14:textId="77777777" w:rsidTr="00D12D86">
        <w:trPr>
          <w:jc w:val="center"/>
        </w:trPr>
        <w:tc>
          <w:tcPr>
            <w:tcW w:w="0" w:type="auto"/>
          </w:tcPr>
          <w:p w14:paraId="7F4E8F2F" w14:textId="77777777" w:rsidR="00EE5F16" w:rsidRDefault="00EE5F16" w:rsidP="00553649">
            <w:pPr>
              <w:keepNext/>
              <w:keepLines/>
              <w:jc w:val="center"/>
            </w:pPr>
            <w:proofErr w:type="gramStart"/>
            <w:r>
              <w:t>2 ..</w:t>
            </w:r>
            <w:proofErr w:type="gramEnd"/>
            <w:r>
              <w:t xml:space="preserve"> N</w:t>
            </w:r>
          </w:p>
        </w:tc>
        <w:tc>
          <w:tcPr>
            <w:tcW w:w="0" w:type="auto"/>
          </w:tcPr>
          <w:p w14:paraId="03D7E973" w14:textId="77777777" w:rsidR="00EE5F16" w:rsidRDefault="00EE5F16" w:rsidP="00553649">
            <w:pPr>
              <w:keepNext/>
              <w:keepLines/>
            </w:pPr>
            <w:r>
              <w:t>Enhancement layers in output layer sets</w:t>
            </w:r>
          </w:p>
        </w:tc>
      </w:tr>
    </w:tbl>
    <w:p w14:paraId="2AAA7FE3" w14:textId="77777777" w:rsidR="00EE5F16" w:rsidRDefault="00EE5F16" w:rsidP="00EE5F16">
      <w:r>
        <w:t xml:space="preserve">Consider an example </w:t>
      </w:r>
      <w:proofErr w:type="spellStart"/>
      <w:r>
        <w:t>bitstream</w:t>
      </w:r>
      <w:proofErr w:type="spellEnd"/>
      <w:r>
        <w:t xml:space="preserve"> containing two layers, with values </w:t>
      </w:r>
      <w:proofErr w:type="spellStart"/>
      <w:r>
        <w:t>nuh_layer_id</w:t>
      </w:r>
      <w:proofErr w:type="spellEnd"/>
      <w:r>
        <w:t xml:space="preserve"> equal to 0 and 1, and two output layer sets. The output layer set with output layer set index (</w:t>
      </w:r>
      <w:proofErr w:type="spellStart"/>
      <w:r>
        <w:t>olsIdx</w:t>
      </w:r>
      <w:proofErr w:type="spellEnd"/>
      <w:r>
        <w:t xml:space="preserve">) 0 is inferred to include only the base layer, and the output layer set with </w:t>
      </w:r>
      <w:proofErr w:type="spellStart"/>
      <w:r>
        <w:t>olsIdx</w:t>
      </w:r>
      <w:proofErr w:type="spellEnd"/>
      <w:r>
        <w:t xml:space="preserve"> 1 includes both layers.  Continuing with the above example, with a base layer at 1920x1080@30fps and the enhancement layer at 3840x2160@30fps, with 12 Mbps in the base layer and 8 Mbps in the enhancement layer, for a total bitrate of 20 Mbps, the values signalled in </w:t>
      </w:r>
      <w:proofErr w:type="spellStart"/>
      <w:r w:rsidRPr="00F051EF">
        <w:t>VpsProfileTierLevel</w:t>
      </w:r>
      <w:proofErr w:type="spellEnd"/>
      <w:proofErr w:type="gramStart"/>
      <w:r w:rsidRPr="00F051EF">
        <w:t>[ </w:t>
      </w:r>
      <w:proofErr w:type="spellStart"/>
      <w:r w:rsidRPr="00F051EF">
        <w:t>i</w:t>
      </w:r>
      <w:proofErr w:type="spellEnd"/>
      <w:proofErr w:type="gramEnd"/>
      <w:r w:rsidRPr="00F051EF">
        <w:t xml:space="preserve"> ] for </w:t>
      </w:r>
      <w:proofErr w:type="spellStart"/>
      <w:r>
        <w:t>i</w:t>
      </w:r>
      <w:proofErr w:type="spellEnd"/>
      <w:r w:rsidRPr="00F051EF">
        <w:t xml:space="preserve"> in 0 ..2 </w:t>
      </w:r>
      <w:r>
        <w:t xml:space="preserve">and the association of the </w:t>
      </w:r>
      <w:proofErr w:type="spellStart"/>
      <w:r w:rsidRPr="00F051EF">
        <w:t>VpsProfileTierLevel</w:t>
      </w:r>
      <w:proofErr w:type="spellEnd"/>
      <w:proofErr w:type="gramStart"/>
      <w:r w:rsidRPr="00F051EF">
        <w:t>[ </w:t>
      </w:r>
      <w:proofErr w:type="spellStart"/>
      <w:r w:rsidRPr="00F051EF">
        <w:t>i</w:t>
      </w:r>
      <w:proofErr w:type="spellEnd"/>
      <w:proofErr w:type="gramEnd"/>
      <w:r w:rsidRPr="00F051EF">
        <w:t> ]</w:t>
      </w:r>
      <w:r>
        <w:t xml:space="preserve"> to the existing output layer sets</w:t>
      </w:r>
      <w:r w:rsidRPr="00F051EF">
        <w:t xml:space="preserve"> are shown in the table</w:t>
      </w:r>
      <w:r>
        <w:t>s</w:t>
      </w:r>
      <w:r w:rsidRPr="00F051EF">
        <w:t xml:space="preserve"> below.</w:t>
      </w:r>
      <w:r>
        <w:t xml:space="preserve"> </w:t>
      </w:r>
    </w:p>
    <w:p w14:paraId="69F8FC82" w14:textId="1144F86A" w:rsidR="00EE5F16" w:rsidRPr="00A34624" w:rsidRDefault="00EE5F16" w:rsidP="00553649">
      <w:pPr>
        <w:keepNext/>
        <w:keepLines/>
        <w:jc w:val="center"/>
        <w:rPr>
          <w:b/>
        </w:rPr>
      </w:pPr>
      <w:r w:rsidRPr="00A34624">
        <w:rPr>
          <w:b/>
        </w:rPr>
        <w:lastRenderedPageBreak/>
        <w:t xml:space="preserve">Table </w:t>
      </w:r>
      <w:r w:rsidRPr="00A34624">
        <w:rPr>
          <w:b/>
        </w:rPr>
        <w:fldChar w:fldCharType="begin"/>
      </w:r>
      <w:r w:rsidRPr="00A34624">
        <w:rPr>
          <w:b/>
        </w:rPr>
        <w:instrText xml:space="preserve"> STYLEREF 1 \s </w:instrText>
      </w:r>
      <w:r w:rsidRPr="00A34624">
        <w:rPr>
          <w:b/>
        </w:rPr>
        <w:fldChar w:fldCharType="separate"/>
      </w:r>
      <w:r w:rsidR="00553649" w:rsidRPr="00A34624">
        <w:rPr>
          <w:b/>
          <w:noProof/>
        </w:rPr>
        <w:t>3</w:t>
      </w:r>
      <w:r w:rsidRPr="00A34624">
        <w:rPr>
          <w:b/>
        </w:rPr>
        <w:fldChar w:fldCharType="end"/>
      </w:r>
      <w:r w:rsidRPr="00A34624">
        <w:rPr>
          <w:b/>
        </w:rPr>
        <w:noBreakHyphen/>
      </w:r>
      <w:r w:rsidRPr="00A34624">
        <w:rPr>
          <w:b/>
        </w:rPr>
        <w:fldChar w:fldCharType="begin"/>
      </w:r>
      <w:r w:rsidRPr="00A34624">
        <w:rPr>
          <w:b/>
        </w:rPr>
        <w:instrText xml:space="preserve"> SEQ Table \* ARABIC \s 1 </w:instrText>
      </w:r>
      <w:r w:rsidRPr="00A34624">
        <w:rPr>
          <w:b/>
        </w:rPr>
        <w:fldChar w:fldCharType="separate"/>
      </w:r>
      <w:r w:rsidR="00553649" w:rsidRPr="00A34624">
        <w:rPr>
          <w:b/>
          <w:noProof/>
        </w:rPr>
        <w:t>2</w:t>
      </w:r>
      <w:r w:rsidRPr="00A34624">
        <w:rPr>
          <w:b/>
        </w:rPr>
        <w:fldChar w:fldCharType="end"/>
      </w:r>
      <w:r w:rsidRPr="00A34624">
        <w:rPr>
          <w:b/>
        </w:rPr>
        <w:t xml:space="preserve"> –</w:t>
      </w:r>
      <w:r w:rsidR="00553649" w:rsidRPr="00A34624">
        <w:rPr>
          <w:b/>
        </w:rPr>
        <w:t xml:space="preserve"> An example of PTL signalling</w:t>
      </w:r>
    </w:p>
    <w:tbl>
      <w:tblPr>
        <w:tblStyle w:val="aff8"/>
        <w:tblW w:w="0" w:type="auto"/>
        <w:jc w:val="center"/>
        <w:tblLook w:val="04A0" w:firstRow="1" w:lastRow="0" w:firstColumn="1" w:lastColumn="0" w:noHBand="0" w:noVBand="1"/>
      </w:tblPr>
      <w:tblGrid>
        <w:gridCol w:w="316"/>
        <w:gridCol w:w="1366"/>
        <w:gridCol w:w="639"/>
        <w:gridCol w:w="661"/>
      </w:tblGrid>
      <w:tr w:rsidR="00EE5F16" w:rsidRPr="00E648B1" w14:paraId="59452525" w14:textId="77777777" w:rsidTr="00553649">
        <w:trPr>
          <w:trHeight w:val="512"/>
          <w:jc w:val="center"/>
        </w:trPr>
        <w:tc>
          <w:tcPr>
            <w:tcW w:w="0" w:type="auto"/>
            <w:vMerge w:val="restart"/>
          </w:tcPr>
          <w:p w14:paraId="0FFBE74A" w14:textId="77777777" w:rsidR="00EE5F16" w:rsidRPr="00E648B1" w:rsidRDefault="00EE5F16" w:rsidP="00553649">
            <w:pPr>
              <w:keepNext/>
              <w:keepLines/>
              <w:rPr>
                <w:b/>
                <w:i/>
              </w:rPr>
            </w:pPr>
            <w:proofErr w:type="spellStart"/>
            <w:r w:rsidRPr="00E648B1">
              <w:rPr>
                <w:b/>
                <w:i/>
              </w:rPr>
              <w:t>i</w:t>
            </w:r>
            <w:proofErr w:type="spellEnd"/>
          </w:p>
        </w:tc>
        <w:tc>
          <w:tcPr>
            <w:tcW w:w="0" w:type="auto"/>
            <w:gridSpan w:val="3"/>
          </w:tcPr>
          <w:p w14:paraId="4DE4B01D" w14:textId="77777777" w:rsidR="00EE5F16" w:rsidRPr="00E648B1" w:rsidRDefault="00EE5F16" w:rsidP="00553649">
            <w:pPr>
              <w:keepNext/>
              <w:keepLines/>
              <w:rPr>
                <w:b/>
                <w:i/>
              </w:rPr>
            </w:pPr>
            <w:proofErr w:type="spellStart"/>
            <w:r w:rsidRPr="00E648B1">
              <w:rPr>
                <w:b/>
                <w:i/>
              </w:rPr>
              <w:t>VpsProfileTierLevel</w:t>
            </w:r>
            <w:proofErr w:type="spellEnd"/>
            <w:r w:rsidRPr="00E648B1">
              <w:rPr>
                <w:b/>
                <w:i/>
              </w:rPr>
              <w:t>[ </w:t>
            </w:r>
            <w:proofErr w:type="spellStart"/>
            <w:r w:rsidRPr="00E648B1">
              <w:rPr>
                <w:b/>
                <w:i/>
              </w:rPr>
              <w:t>i</w:t>
            </w:r>
            <w:proofErr w:type="spellEnd"/>
            <w:r w:rsidRPr="00E648B1">
              <w:rPr>
                <w:b/>
                <w:i/>
              </w:rPr>
              <w:t> ]</w:t>
            </w:r>
          </w:p>
        </w:tc>
      </w:tr>
      <w:tr w:rsidR="00EE5F16" w:rsidRPr="00E648B1" w14:paraId="7BA5D349" w14:textId="77777777" w:rsidTr="00553649">
        <w:trPr>
          <w:trHeight w:val="350"/>
          <w:jc w:val="center"/>
        </w:trPr>
        <w:tc>
          <w:tcPr>
            <w:tcW w:w="0" w:type="auto"/>
            <w:vMerge/>
          </w:tcPr>
          <w:p w14:paraId="4CAEE9C3" w14:textId="77777777" w:rsidR="00EE5F16" w:rsidRPr="00E648B1" w:rsidRDefault="00EE5F16" w:rsidP="00553649">
            <w:pPr>
              <w:keepNext/>
              <w:keepLines/>
              <w:rPr>
                <w:b/>
                <w:i/>
              </w:rPr>
            </w:pPr>
          </w:p>
        </w:tc>
        <w:tc>
          <w:tcPr>
            <w:tcW w:w="0" w:type="auto"/>
          </w:tcPr>
          <w:p w14:paraId="6D4AB833" w14:textId="77777777" w:rsidR="00EE5F16" w:rsidRPr="00E648B1" w:rsidRDefault="00EE5F16" w:rsidP="00553649">
            <w:pPr>
              <w:keepNext/>
              <w:keepLines/>
              <w:rPr>
                <w:b/>
                <w:i/>
              </w:rPr>
            </w:pPr>
            <w:r w:rsidRPr="00E648B1">
              <w:rPr>
                <w:b/>
                <w:i/>
              </w:rPr>
              <w:t>Profile</w:t>
            </w:r>
          </w:p>
        </w:tc>
        <w:tc>
          <w:tcPr>
            <w:tcW w:w="0" w:type="auto"/>
          </w:tcPr>
          <w:p w14:paraId="66897EFA" w14:textId="77777777" w:rsidR="00EE5F16" w:rsidRPr="00E648B1" w:rsidRDefault="00EE5F16" w:rsidP="00553649">
            <w:pPr>
              <w:keepNext/>
              <w:keepLines/>
              <w:rPr>
                <w:b/>
                <w:i/>
              </w:rPr>
            </w:pPr>
            <w:r w:rsidRPr="00E648B1">
              <w:rPr>
                <w:b/>
                <w:i/>
              </w:rPr>
              <w:t>Tier</w:t>
            </w:r>
          </w:p>
        </w:tc>
        <w:tc>
          <w:tcPr>
            <w:tcW w:w="0" w:type="auto"/>
          </w:tcPr>
          <w:p w14:paraId="43D91FCD" w14:textId="77777777" w:rsidR="00EE5F16" w:rsidRPr="00E648B1" w:rsidRDefault="00EE5F16" w:rsidP="00553649">
            <w:pPr>
              <w:keepNext/>
              <w:keepLines/>
              <w:rPr>
                <w:b/>
                <w:i/>
              </w:rPr>
            </w:pPr>
            <w:r w:rsidRPr="00E648B1">
              <w:rPr>
                <w:b/>
                <w:i/>
              </w:rPr>
              <w:t>Level</w:t>
            </w:r>
          </w:p>
        </w:tc>
      </w:tr>
      <w:tr w:rsidR="00EE5F16" w14:paraId="4B723189" w14:textId="77777777" w:rsidTr="00553649">
        <w:trPr>
          <w:jc w:val="center"/>
        </w:trPr>
        <w:tc>
          <w:tcPr>
            <w:tcW w:w="0" w:type="auto"/>
          </w:tcPr>
          <w:p w14:paraId="23A7933A" w14:textId="77777777" w:rsidR="00EE5F16" w:rsidRDefault="00EE5F16" w:rsidP="00553649">
            <w:pPr>
              <w:keepNext/>
              <w:keepLines/>
            </w:pPr>
            <w:r>
              <w:t>0</w:t>
            </w:r>
          </w:p>
        </w:tc>
        <w:tc>
          <w:tcPr>
            <w:tcW w:w="0" w:type="auto"/>
          </w:tcPr>
          <w:p w14:paraId="6EC7EDB6" w14:textId="77777777" w:rsidR="00EE5F16" w:rsidRDefault="00EE5F16" w:rsidP="00553649">
            <w:pPr>
              <w:keepNext/>
              <w:keepLines/>
            </w:pPr>
            <w:r>
              <w:t>Main</w:t>
            </w:r>
          </w:p>
        </w:tc>
        <w:tc>
          <w:tcPr>
            <w:tcW w:w="0" w:type="auto"/>
          </w:tcPr>
          <w:p w14:paraId="06F75090" w14:textId="77777777" w:rsidR="00EE5F16" w:rsidRDefault="00EE5F16" w:rsidP="00553649">
            <w:pPr>
              <w:keepNext/>
              <w:keepLines/>
            </w:pPr>
            <w:r>
              <w:t>Main</w:t>
            </w:r>
          </w:p>
        </w:tc>
        <w:tc>
          <w:tcPr>
            <w:tcW w:w="0" w:type="auto"/>
          </w:tcPr>
          <w:p w14:paraId="58DA5816" w14:textId="77777777" w:rsidR="00EE5F16" w:rsidRDefault="00EE5F16" w:rsidP="00553649">
            <w:pPr>
              <w:keepNext/>
              <w:keepLines/>
            </w:pPr>
            <w:r>
              <w:t>4</w:t>
            </w:r>
          </w:p>
        </w:tc>
      </w:tr>
      <w:tr w:rsidR="00EE5F16" w14:paraId="40BEBBBD" w14:textId="77777777" w:rsidTr="00553649">
        <w:trPr>
          <w:jc w:val="center"/>
        </w:trPr>
        <w:tc>
          <w:tcPr>
            <w:tcW w:w="0" w:type="auto"/>
          </w:tcPr>
          <w:p w14:paraId="76E34409" w14:textId="77777777" w:rsidR="00EE5F16" w:rsidRDefault="00EE5F16" w:rsidP="00553649">
            <w:pPr>
              <w:keepNext/>
              <w:keepLines/>
            </w:pPr>
            <w:r>
              <w:t>1</w:t>
            </w:r>
          </w:p>
        </w:tc>
        <w:tc>
          <w:tcPr>
            <w:tcW w:w="0" w:type="auto"/>
          </w:tcPr>
          <w:p w14:paraId="07B6035C" w14:textId="77777777" w:rsidR="00EE5F16" w:rsidRDefault="00EE5F16" w:rsidP="00553649">
            <w:pPr>
              <w:keepNext/>
              <w:keepLines/>
            </w:pPr>
            <w:r>
              <w:t>Main</w:t>
            </w:r>
          </w:p>
        </w:tc>
        <w:tc>
          <w:tcPr>
            <w:tcW w:w="0" w:type="auto"/>
          </w:tcPr>
          <w:p w14:paraId="6CAB9E16" w14:textId="77777777" w:rsidR="00EE5F16" w:rsidRDefault="00EE5F16" w:rsidP="00553649">
            <w:pPr>
              <w:keepNext/>
              <w:keepLines/>
            </w:pPr>
            <w:r>
              <w:t>Main</w:t>
            </w:r>
          </w:p>
        </w:tc>
        <w:tc>
          <w:tcPr>
            <w:tcW w:w="0" w:type="auto"/>
          </w:tcPr>
          <w:p w14:paraId="0EDC9EA4" w14:textId="77777777" w:rsidR="00EE5F16" w:rsidRDefault="00EE5F16" w:rsidP="00553649">
            <w:pPr>
              <w:keepNext/>
              <w:keepLines/>
            </w:pPr>
            <w:r>
              <w:t>4.1</w:t>
            </w:r>
          </w:p>
        </w:tc>
      </w:tr>
      <w:tr w:rsidR="00EE5F16" w14:paraId="5F0E1684" w14:textId="77777777" w:rsidTr="00553649">
        <w:trPr>
          <w:trHeight w:val="135"/>
          <w:jc w:val="center"/>
        </w:trPr>
        <w:tc>
          <w:tcPr>
            <w:tcW w:w="0" w:type="auto"/>
          </w:tcPr>
          <w:p w14:paraId="70352A68" w14:textId="77777777" w:rsidR="00EE5F16" w:rsidRDefault="00EE5F16" w:rsidP="00553649">
            <w:pPr>
              <w:keepNext/>
              <w:keepLines/>
            </w:pPr>
            <w:r>
              <w:t>2</w:t>
            </w:r>
          </w:p>
        </w:tc>
        <w:tc>
          <w:tcPr>
            <w:tcW w:w="0" w:type="auto"/>
          </w:tcPr>
          <w:p w14:paraId="42A8D570" w14:textId="77777777" w:rsidR="00EE5F16" w:rsidRDefault="00EE5F16" w:rsidP="00553649">
            <w:pPr>
              <w:keepNext/>
              <w:keepLines/>
            </w:pPr>
            <w:r>
              <w:t>Scalable Main</w:t>
            </w:r>
          </w:p>
        </w:tc>
        <w:tc>
          <w:tcPr>
            <w:tcW w:w="0" w:type="auto"/>
          </w:tcPr>
          <w:p w14:paraId="6210F4B0" w14:textId="77777777" w:rsidR="00EE5F16" w:rsidRDefault="00EE5F16" w:rsidP="00553649">
            <w:pPr>
              <w:keepNext/>
              <w:keepLines/>
            </w:pPr>
            <w:r>
              <w:t>Main</w:t>
            </w:r>
          </w:p>
        </w:tc>
        <w:tc>
          <w:tcPr>
            <w:tcW w:w="0" w:type="auto"/>
          </w:tcPr>
          <w:p w14:paraId="3F87FD52" w14:textId="77777777" w:rsidR="00EE5F16" w:rsidRDefault="00EE5F16" w:rsidP="00553649">
            <w:pPr>
              <w:keepNext/>
              <w:keepLines/>
            </w:pPr>
            <w:r>
              <w:t>5</w:t>
            </w:r>
          </w:p>
        </w:tc>
      </w:tr>
    </w:tbl>
    <w:p w14:paraId="5F15FE1E" w14:textId="77777777" w:rsidR="00553649" w:rsidRDefault="00553649" w:rsidP="00553649">
      <w:pPr>
        <w:jc w:val="center"/>
      </w:pPr>
    </w:p>
    <w:p w14:paraId="345C6CAB" w14:textId="0F1F1D73" w:rsidR="00553649" w:rsidRPr="00A34624" w:rsidRDefault="00553649" w:rsidP="00553649">
      <w:pPr>
        <w:keepNext/>
        <w:keepLines/>
        <w:jc w:val="center"/>
        <w:rPr>
          <w:b/>
        </w:rPr>
      </w:pPr>
      <w:r w:rsidRPr="00A34624">
        <w:rPr>
          <w:b/>
        </w:rPr>
        <w:t xml:space="preserve">Table </w:t>
      </w:r>
      <w:r w:rsidRPr="00A34624">
        <w:rPr>
          <w:b/>
        </w:rPr>
        <w:fldChar w:fldCharType="begin"/>
      </w:r>
      <w:r w:rsidRPr="00A34624">
        <w:rPr>
          <w:b/>
        </w:rPr>
        <w:instrText xml:space="preserve"> STYLEREF 1 \s </w:instrText>
      </w:r>
      <w:r w:rsidRPr="00A34624">
        <w:rPr>
          <w:b/>
        </w:rPr>
        <w:fldChar w:fldCharType="separate"/>
      </w:r>
      <w:r w:rsidR="0080597E" w:rsidRPr="00A34624">
        <w:rPr>
          <w:b/>
          <w:noProof/>
        </w:rPr>
        <w:t>3</w:t>
      </w:r>
      <w:r w:rsidRPr="00A34624">
        <w:rPr>
          <w:b/>
        </w:rPr>
        <w:fldChar w:fldCharType="end"/>
      </w:r>
      <w:r w:rsidRPr="00A34624">
        <w:rPr>
          <w:b/>
        </w:rPr>
        <w:noBreakHyphen/>
      </w:r>
      <w:r w:rsidRPr="00A34624">
        <w:rPr>
          <w:b/>
        </w:rPr>
        <w:fldChar w:fldCharType="begin"/>
      </w:r>
      <w:r w:rsidRPr="00A34624">
        <w:rPr>
          <w:b/>
        </w:rPr>
        <w:instrText xml:space="preserve"> SEQ Table \* ARABIC \s 1 </w:instrText>
      </w:r>
      <w:r w:rsidRPr="00A34624">
        <w:rPr>
          <w:b/>
        </w:rPr>
        <w:fldChar w:fldCharType="separate"/>
      </w:r>
      <w:r w:rsidR="0080597E" w:rsidRPr="00A34624">
        <w:rPr>
          <w:b/>
          <w:noProof/>
        </w:rPr>
        <w:t>3</w:t>
      </w:r>
      <w:r w:rsidRPr="00A34624">
        <w:rPr>
          <w:b/>
        </w:rPr>
        <w:fldChar w:fldCharType="end"/>
      </w:r>
      <w:r w:rsidRPr="00A34624">
        <w:rPr>
          <w:b/>
        </w:rPr>
        <w:t xml:space="preserve"> – An example of PTL index setting</w:t>
      </w:r>
    </w:p>
    <w:tbl>
      <w:tblPr>
        <w:tblStyle w:val="aff8"/>
        <w:tblW w:w="0" w:type="auto"/>
        <w:jc w:val="center"/>
        <w:tblLook w:val="04A0" w:firstRow="1" w:lastRow="0" w:firstColumn="1" w:lastColumn="0" w:noHBand="0" w:noVBand="1"/>
      </w:tblPr>
      <w:tblGrid>
        <w:gridCol w:w="1255"/>
        <w:gridCol w:w="1260"/>
        <w:gridCol w:w="1980"/>
      </w:tblGrid>
      <w:tr w:rsidR="00EE5F16" w14:paraId="7FC180E2" w14:textId="77777777" w:rsidTr="00553649">
        <w:trPr>
          <w:jc w:val="center"/>
        </w:trPr>
        <w:tc>
          <w:tcPr>
            <w:tcW w:w="1255" w:type="dxa"/>
          </w:tcPr>
          <w:p w14:paraId="49920F8A" w14:textId="77777777" w:rsidR="00EE5F16" w:rsidRPr="006F19FF" w:rsidRDefault="00EE5F16" w:rsidP="00553649">
            <w:pPr>
              <w:keepNext/>
              <w:keepLines/>
              <w:jc w:val="center"/>
              <w:rPr>
                <w:b/>
                <w:i/>
              </w:rPr>
            </w:pPr>
            <w:r w:rsidRPr="006F19FF">
              <w:rPr>
                <w:b/>
                <w:i/>
              </w:rPr>
              <w:t>OLS</w:t>
            </w:r>
          </w:p>
        </w:tc>
        <w:tc>
          <w:tcPr>
            <w:tcW w:w="1260" w:type="dxa"/>
          </w:tcPr>
          <w:p w14:paraId="036AEADE" w14:textId="77777777" w:rsidR="00EE5F16" w:rsidRPr="006F19FF" w:rsidRDefault="00EE5F16" w:rsidP="00553649">
            <w:pPr>
              <w:keepNext/>
              <w:keepLines/>
              <w:jc w:val="center"/>
              <w:rPr>
                <w:b/>
                <w:i/>
              </w:rPr>
            </w:pPr>
            <w:r w:rsidRPr="006F19FF">
              <w:rPr>
                <w:b/>
                <w:i/>
              </w:rPr>
              <w:t>Layer</w:t>
            </w:r>
          </w:p>
        </w:tc>
        <w:tc>
          <w:tcPr>
            <w:tcW w:w="1980" w:type="dxa"/>
          </w:tcPr>
          <w:p w14:paraId="37C0EFEF" w14:textId="77777777" w:rsidR="00EE5F16" w:rsidRPr="006F19FF" w:rsidRDefault="00EE5F16" w:rsidP="00553649">
            <w:pPr>
              <w:keepNext/>
              <w:keepLines/>
              <w:jc w:val="center"/>
              <w:rPr>
                <w:b/>
                <w:i/>
              </w:rPr>
            </w:pPr>
            <w:r w:rsidRPr="006F19FF">
              <w:rPr>
                <w:b/>
                <w:i/>
              </w:rPr>
              <w:t>PTL Index</w:t>
            </w:r>
          </w:p>
        </w:tc>
      </w:tr>
      <w:tr w:rsidR="00EE5F16" w14:paraId="4C65E33E" w14:textId="77777777" w:rsidTr="00553649">
        <w:trPr>
          <w:jc w:val="center"/>
        </w:trPr>
        <w:tc>
          <w:tcPr>
            <w:tcW w:w="1255" w:type="dxa"/>
          </w:tcPr>
          <w:p w14:paraId="3D7A4EDE" w14:textId="77777777" w:rsidR="00EE5F16" w:rsidRDefault="00EE5F16" w:rsidP="00553649">
            <w:pPr>
              <w:keepNext/>
              <w:keepLines/>
              <w:jc w:val="center"/>
            </w:pPr>
            <w:r>
              <w:t>0</w:t>
            </w:r>
          </w:p>
        </w:tc>
        <w:tc>
          <w:tcPr>
            <w:tcW w:w="1260" w:type="dxa"/>
          </w:tcPr>
          <w:p w14:paraId="183082BA" w14:textId="77777777" w:rsidR="00EE5F16" w:rsidRDefault="00EE5F16" w:rsidP="00553649">
            <w:pPr>
              <w:keepNext/>
              <w:keepLines/>
              <w:jc w:val="center"/>
            </w:pPr>
            <w:r>
              <w:t>0</w:t>
            </w:r>
          </w:p>
        </w:tc>
        <w:tc>
          <w:tcPr>
            <w:tcW w:w="1980" w:type="dxa"/>
          </w:tcPr>
          <w:p w14:paraId="1813D883" w14:textId="77777777" w:rsidR="00EE5F16" w:rsidRDefault="00EE5F16" w:rsidP="00553649">
            <w:pPr>
              <w:keepNext/>
              <w:keepLines/>
              <w:jc w:val="center"/>
            </w:pPr>
            <w:r>
              <w:t>1</w:t>
            </w:r>
          </w:p>
        </w:tc>
      </w:tr>
      <w:tr w:rsidR="00EE5F16" w14:paraId="618E75AB" w14:textId="77777777" w:rsidTr="00553649">
        <w:trPr>
          <w:jc w:val="center"/>
        </w:trPr>
        <w:tc>
          <w:tcPr>
            <w:tcW w:w="1255" w:type="dxa"/>
            <w:vMerge w:val="restart"/>
          </w:tcPr>
          <w:p w14:paraId="7BCBB090" w14:textId="77777777" w:rsidR="00EE5F16" w:rsidRDefault="00EE5F16" w:rsidP="00553649">
            <w:pPr>
              <w:keepNext/>
              <w:keepLines/>
              <w:jc w:val="center"/>
            </w:pPr>
            <w:r>
              <w:t>1</w:t>
            </w:r>
          </w:p>
        </w:tc>
        <w:tc>
          <w:tcPr>
            <w:tcW w:w="1260" w:type="dxa"/>
          </w:tcPr>
          <w:p w14:paraId="50418BDB" w14:textId="77777777" w:rsidR="00EE5F16" w:rsidRDefault="00EE5F16" w:rsidP="00553649">
            <w:pPr>
              <w:keepNext/>
              <w:keepLines/>
              <w:jc w:val="center"/>
            </w:pPr>
            <w:r>
              <w:t>0</w:t>
            </w:r>
          </w:p>
        </w:tc>
        <w:tc>
          <w:tcPr>
            <w:tcW w:w="1980" w:type="dxa"/>
          </w:tcPr>
          <w:p w14:paraId="7D9F4106" w14:textId="77777777" w:rsidR="00EE5F16" w:rsidRDefault="00EE5F16" w:rsidP="00553649">
            <w:pPr>
              <w:keepNext/>
              <w:keepLines/>
              <w:jc w:val="center"/>
            </w:pPr>
            <w:r>
              <w:t>1</w:t>
            </w:r>
          </w:p>
        </w:tc>
      </w:tr>
      <w:tr w:rsidR="00EE5F16" w14:paraId="2CD00B2E" w14:textId="77777777" w:rsidTr="00553649">
        <w:trPr>
          <w:jc w:val="center"/>
        </w:trPr>
        <w:tc>
          <w:tcPr>
            <w:tcW w:w="1255" w:type="dxa"/>
            <w:vMerge/>
          </w:tcPr>
          <w:p w14:paraId="31450FF1" w14:textId="77777777" w:rsidR="00EE5F16" w:rsidRDefault="00EE5F16" w:rsidP="00553649">
            <w:pPr>
              <w:keepNext/>
              <w:keepLines/>
              <w:jc w:val="center"/>
            </w:pPr>
          </w:p>
        </w:tc>
        <w:tc>
          <w:tcPr>
            <w:tcW w:w="1260" w:type="dxa"/>
          </w:tcPr>
          <w:p w14:paraId="41815CD4" w14:textId="77777777" w:rsidR="00EE5F16" w:rsidRDefault="00EE5F16" w:rsidP="00553649">
            <w:pPr>
              <w:keepNext/>
              <w:keepLines/>
              <w:jc w:val="center"/>
            </w:pPr>
            <w:r>
              <w:t>1</w:t>
            </w:r>
          </w:p>
        </w:tc>
        <w:tc>
          <w:tcPr>
            <w:tcW w:w="1980" w:type="dxa"/>
          </w:tcPr>
          <w:p w14:paraId="1AD30769" w14:textId="77777777" w:rsidR="00EE5F16" w:rsidRDefault="00EE5F16" w:rsidP="00553649">
            <w:pPr>
              <w:keepNext/>
              <w:keepLines/>
              <w:jc w:val="center"/>
            </w:pPr>
            <w:r>
              <w:t>2</w:t>
            </w:r>
          </w:p>
        </w:tc>
      </w:tr>
    </w:tbl>
    <w:p w14:paraId="7C86371E" w14:textId="77777777" w:rsidR="00593820" w:rsidRPr="00062C86" w:rsidRDefault="00593820" w:rsidP="00593820">
      <w:pPr>
        <w:pStyle w:val="1"/>
      </w:pPr>
      <w:bookmarkStart w:id="154" w:name="_Toc411273515"/>
      <w:r w:rsidRPr="00062C86">
        <w:t>Software</w:t>
      </w:r>
      <w:bookmarkEnd w:id="142"/>
      <w:bookmarkEnd w:id="143"/>
      <w:bookmarkEnd w:id="144"/>
      <w:bookmarkEnd w:id="145"/>
      <w:bookmarkEnd w:id="146"/>
      <w:bookmarkEnd w:id="147"/>
      <w:bookmarkEnd w:id="148"/>
      <w:bookmarkEnd w:id="154"/>
    </w:p>
    <w:p w14:paraId="43FD7515" w14:textId="77777777" w:rsidR="00593820" w:rsidRPr="00062C86" w:rsidRDefault="00593820" w:rsidP="00593820">
      <w:pPr>
        <w:pStyle w:val="2"/>
      </w:pPr>
      <w:bookmarkStart w:id="155" w:name="_Toc316579158"/>
      <w:bookmarkStart w:id="156" w:name="_Toc331592149"/>
      <w:bookmarkStart w:id="157" w:name="_Toc344063233"/>
      <w:bookmarkStart w:id="158" w:name="_Toc348629469"/>
      <w:bookmarkStart w:id="159" w:name="_Toc348630623"/>
      <w:bookmarkStart w:id="160" w:name="_Toc348631581"/>
      <w:bookmarkStart w:id="161" w:name="_Toc348631860"/>
      <w:bookmarkStart w:id="162" w:name="_Toc348632128"/>
      <w:bookmarkStart w:id="163" w:name="_Toc348632868"/>
      <w:bookmarkStart w:id="164" w:name="_Toc348633125"/>
      <w:bookmarkStart w:id="165" w:name="_Toc411273516"/>
      <w:r w:rsidRPr="00062C86">
        <w:t>Software repository</w:t>
      </w:r>
      <w:bookmarkEnd w:id="155"/>
      <w:bookmarkEnd w:id="156"/>
      <w:bookmarkEnd w:id="157"/>
      <w:bookmarkEnd w:id="158"/>
      <w:bookmarkEnd w:id="159"/>
      <w:bookmarkEnd w:id="160"/>
      <w:bookmarkEnd w:id="161"/>
      <w:bookmarkEnd w:id="162"/>
      <w:bookmarkEnd w:id="163"/>
      <w:bookmarkEnd w:id="164"/>
      <w:bookmarkEnd w:id="165"/>
    </w:p>
    <w:p w14:paraId="6D8171C8" w14:textId="77777777" w:rsidR="00593820" w:rsidRPr="00062C86" w:rsidRDefault="00593820" w:rsidP="00593820">
      <w:pPr>
        <w:tabs>
          <w:tab w:val="left" w:pos="1134"/>
        </w:tabs>
        <w:suppressAutoHyphens/>
        <w:rPr>
          <w:rFonts w:eastAsia="PMingLiU"/>
        </w:rPr>
      </w:pPr>
      <w:r w:rsidRPr="00062C86">
        <w:t>The source code for the software is available in the following SVN repository.</w:t>
      </w:r>
    </w:p>
    <w:p w14:paraId="19F6E69E" w14:textId="77777777" w:rsidR="00593820" w:rsidRPr="00062C86" w:rsidRDefault="007F0C93" w:rsidP="00593820">
      <w:pPr>
        <w:ind w:left="794"/>
      </w:pPr>
      <w:hyperlink r:id="rId41" w:history="1">
        <w:r w:rsidR="00593820" w:rsidRPr="00062C86">
          <w:rPr>
            <w:rStyle w:val="aff0"/>
          </w:rPr>
          <w:t>https://hevc.hhi.fraunhofer.de/svn/svn_SHVCSoftware/</w:t>
        </w:r>
      </w:hyperlink>
      <w:r w:rsidR="00593820" w:rsidRPr="00062C86">
        <w:t xml:space="preserve"> </w:t>
      </w:r>
    </w:p>
    <w:p w14:paraId="2FF9F0AC" w14:textId="415C250E" w:rsidR="00593820" w:rsidRPr="00062C86" w:rsidRDefault="003711D3" w:rsidP="00593820">
      <w:pPr>
        <w:tabs>
          <w:tab w:val="left" w:pos="1134"/>
        </w:tabs>
        <w:suppressAutoHyphens/>
      </w:pPr>
      <w:r>
        <w:t>Contact point f</w:t>
      </w:r>
      <w:r w:rsidR="00593820" w:rsidRPr="00062C86">
        <w:t xml:space="preserve">or </w:t>
      </w:r>
      <w:r>
        <w:t>software issue report and question</w:t>
      </w:r>
      <w:r w:rsidR="00593820" w:rsidRPr="00062C86">
        <w:t>:</w:t>
      </w:r>
    </w:p>
    <w:p w14:paraId="2292D5F2" w14:textId="77777777" w:rsidR="00593820" w:rsidRPr="00062C86" w:rsidRDefault="00593820" w:rsidP="00593820">
      <w:pPr>
        <w:ind w:left="794"/>
      </w:pPr>
      <w:r w:rsidRPr="00062C86">
        <w:t>Seregin, Vadim (</w:t>
      </w:r>
      <w:hyperlink r:id="rId42" w:history="1">
        <w:r w:rsidRPr="00062C86">
          <w:rPr>
            <w:rStyle w:val="aff0"/>
          </w:rPr>
          <w:t>vseregin@qti.qualcomm.com</w:t>
        </w:r>
      </w:hyperlink>
      <w:r w:rsidRPr="00062C86">
        <w:t>)</w:t>
      </w:r>
    </w:p>
    <w:p w14:paraId="7626681F" w14:textId="77777777" w:rsidR="00593820" w:rsidRPr="00062C86" w:rsidRDefault="00593820" w:rsidP="00593820">
      <w:pPr>
        <w:pStyle w:val="2"/>
      </w:pPr>
      <w:bookmarkStart w:id="166" w:name="_Toc316579159"/>
      <w:bookmarkStart w:id="167" w:name="_Toc331592150"/>
      <w:bookmarkStart w:id="168" w:name="_Toc344063234"/>
      <w:bookmarkStart w:id="169" w:name="_Toc348629470"/>
      <w:bookmarkStart w:id="170" w:name="_Toc348630624"/>
      <w:bookmarkStart w:id="171" w:name="_Toc348631582"/>
      <w:bookmarkStart w:id="172" w:name="_Toc348631861"/>
      <w:bookmarkStart w:id="173" w:name="_Toc348632129"/>
      <w:bookmarkStart w:id="174" w:name="_Toc348632869"/>
      <w:bookmarkStart w:id="175" w:name="_Toc348633126"/>
      <w:bookmarkStart w:id="176" w:name="_Toc411273517"/>
      <w:r w:rsidRPr="00062C86">
        <w:t>Build System</w:t>
      </w:r>
      <w:bookmarkEnd w:id="166"/>
      <w:bookmarkEnd w:id="167"/>
      <w:bookmarkEnd w:id="168"/>
      <w:bookmarkEnd w:id="169"/>
      <w:bookmarkEnd w:id="170"/>
      <w:bookmarkEnd w:id="171"/>
      <w:bookmarkEnd w:id="172"/>
      <w:bookmarkEnd w:id="173"/>
      <w:bookmarkEnd w:id="174"/>
      <w:bookmarkEnd w:id="175"/>
      <w:bookmarkEnd w:id="176"/>
    </w:p>
    <w:p w14:paraId="3A756AD8" w14:textId="77777777" w:rsidR="00593820" w:rsidRPr="00062C86" w:rsidRDefault="00593820" w:rsidP="00593820">
      <w:pPr>
        <w:rPr>
          <w:rFonts w:eastAsia="PMingLiU"/>
        </w:rPr>
      </w:pPr>
      <w:r w:rsidRPr="00062C86">
        <w:t xml:space="preserve">The software can be built under </w:t>
      </w:r>
      <w:proofErr w:type="spellStart"/>
      <w:r w:rsidRPr="00062C86">
        <w:t>linux</w:t>
      </w:r>
      <w:proofErr w:type="spellEnd"/>
      <w:r w:rsidRPr="00062C86">
        <w:t xml:space="preserve"> using make. For Windows, solutions for different versions of Microsoft Visual Studio are provided.</w:t>
      </w:r>
    </w:p>
    <w:p w14:paraId="4590A46E" w14:textId="77777777" w:rsidR="00593820" w:rsidRPr="00062C86" w:rsidRDefault="00593820" w:rsidP="00593820">
      <w:pPr>
        <w:pStyle w:val="2"/>
      </w:pPr>
      <w:bookmarkStart w:id="177" w:name="_Toc316579160"/>
      <w:bookmarkStart w:id="178" w:name="_Toc331592151"/>
      <w:bookmarkStart w:id="179" w:name="_Toc344063235"/>
      <w:bookmarkStart w:id="180" w:name="_Toc348629471"/>
      <w:bookmarkStart w:id="181" w:name="_Toc348630625"/>
      <w:bookmarkStart w:id="182" w:name="_Toc348631583"/>
      <w:bookmarkStart w:id="183" w:name="_Toc348631862"/>
      <w:bookmarkStart w:id="184" w:name="_Toc348632130"/>
      <w:bookmarkStart w:id="185" w:name="_Toc348632870"/>
      <w:bookmarkStart w:id="186" w:name="_Toc348633127"/>
      <w:bookmarkStart w:id="187" w:name="_Toc411273518"/>
      <w:r w:rsidRPr="00062C86">
        <w:t>Software Structure</w:t>
      </w:r>
      <w:bookmarkEnd w:id="177"/>
      <w:bookmarkEnd w:id="178"/>
      <w:bookmarkEnd w:id="179"/>
      <w:bookmarkEnd w:id="180"/>
      <w:bookmarkEnd w:id="181"/>
      <w:bookmarkEnd w:id="182"/>
      <w:bookmarkEnd w:id="183"/>
      <w:bookmarkEnd w:id="184"/>
      <w:bookmarkEnd w:id="185"/>
      <w:bookmarkEnd w:id="186"/>
      <w:bookmarkEnd w:id="187"/>
    </w:p>
    <w:p w14:paraId="5900E022" w14:textId="77777777" w:rsidR="00593820" w:rsidRPr="00062C86" w:rsidRDefault="00593820" w:rsidP="00593820">
      <w:pPr>
        <w:rPr>
          <w:rFonts w:eastAsia="PMingLiU"/>
        </w:rPr>
      </w:pPr>
      <w:r w:rsidRPr="00062C86">
        <w:t xml:space="preserve">The SHVC Test Model Software </w:t>
      </w:r>
      <w:r w:rsidR="006C1407">
        <w:t>inherit</w:t>
      </w:r>
      <w:r w:rsidR="0035114E">
        <w:t>s</w:t>
      </w:r>
      <w:r w:rsidR="006C1407" w:rsidRPr="00062C86">
        <w:t xml:space="preserve"> </w:t>
      </w:r>
      <w:r w:rsidRPr="00062C86">
        <w:t xml:space="preserve">the same software structure </w:t>
      </w:r>
      <w:r w:rsidR="006C1407">
        <w:t>from</w:t>
      </w:r>
      <w:r w:rsidR="006C1407" w:rsidRPr="00062C86">
        <w:t xml:space="preserve"> </w:t>
      </w:r>
      <w:r w:rsidRPr="00062C86">
        <w:t xml:space="preserve">the </w:t>
      </w:r>
      <w:r w:rsidR="007E5CB6" w:rsidRPr="00062C86">
        <w:t xml:space="preserve">HEVC test model </w:t>
      </w:r>
      <w:r w:rsidRPr="00062C86">
        <w:t>HM</w:t>
      </w:r>
      <w:r w:rsidR="007E5CB6" w:rsidRPr="00062C86">
        <w:t xml:space="preserve"> software</w:t>
      </w:r>
      <w:r w:rsidRPr="00062C86">
        <w:t>, which includes the following applications and libraries for encoding, decoding</w:t>
      </w:r>
      <w:r w:rsidR="00B91D34">
        <w:t xml:space="preserve"> and </w:t>
      </w:r>
      <w:proofErr w:type="spellStart"/>
      <w:r w:rsidR="00B91D34">
        <w:t>downsampling</w:t>
      </w:r>
      <w:proofErr w:type="spellEnd"/>
      <w:r w:rsidR="00B91D34">
        <w:t xml:space="preserve"> process</w:t>
      </w:r>
      <w:r w:rsidRPr="00062C86">
        <w:t xml:space="preserve">: </w:t>
      </w:r>
    </w:p>
    <w:p w14:paraId="11A35FD5" w14:textId="77777777" w:rsidR="00593820" w:rsidRPr="00062C86" w:rsidRDefault="00593820" w:rsidP="007263E0">
      <w:pPr>
        <w:numPr>
          <w:ilvl w:val="0"/>
          <w:numId w:val="33"/>
        </w:numPr>
        <w:tabs>
          <w:tab w:val="clear" w:pos="794"/>
          <w:tab w:val="clear" w:pos="1191"/>
          <w:tab w:val="clear" w:pos="1588"/>
          <w:tab w:val="clear" w:pos="1985"/>
        </w:tabs>
        <w:overflowPunct/>
        <w:autoSpaceDE/>
        <w:autoSpaceDN/>
        <w:adjustRightInd/>
        <w:spacing w:before="0"/>
        <w:jc w:val="left"/>
        <w:textAlignment w:val="auto"/>
      </w:pPr>
      <w:r w:rsidRPr="00062C86">
        <w:t xml:space="preserve">Applications: </w:t>
      </w:r>
    </w:p>
    <w:p w14:paraId="43A01BEF" w14:textId="77777777"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proofErr w:type="spellStart"/>
      <w:r w:rsidRPr="00062C86">
        <w:t>TAppEncoder</w:t>
      </w:r>
      <w:proofErr w:type="spellEnd"/>
      <w:r w:rsidRPr="00062C86">
        <w:t>, executable for bit stream generation</w:t>
      </w:r>
    </w:p>
    <w:p w14:paraId="705C8A72" w14:textId="77777777"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proofErr w:type="spellStart"/>
      <w:r w:rsidRPr="00062C86">
        <w:t>TAppDecoder</w:t>
      </w:r>
      <w:proofErr w:type="spellEnd"/>
      <w:r w:rsidRPr="00062C86">
        <w:t>, executable for reconstruction.</w:t>
      </w:r>
    </w:p>
    <w:p w14:paraId="29382376" w14:textId="77777777" w:rsidR="00593820"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proofErr w:type="spellStart"/>
      <w:r w:rsidRPr="00062C86">
        <w:t>TAppCommon</w:t>
      </w:r>
      <w:proofErr w:type="spellEnd"/>
      <w:r w:rsidRPr="00062C86">
        <w:t>, common functions for configuration file parsing.</w:t>
      </w:r>
    </w:p>
    <w:p w14:paraId="69B53D02" w14:textId="77777777" w:rsidR="0094388A" w:rsidRPr="00062C86" w:rsidRDefault="0094388A" w:rsidP="0094388A">
      <w:pPr>
        <w:numPr>
          <w:ilvl w:val="1"/>
          <w:numId w:val="33"/>
        </w:numPr>
        <w:tabs>
          <w:tab w:val="clear" w:pos="794"/>
          <w:tab w:val="clear" w:pos="1191"/>
          <w:tab w:val="clear" w:pos="1588"/>
          <w:tab w:val="clear" w:pos="1985"/>
        </w:tabs>
        <w:overflowPunct/>
        <w:autoSpaceDE/>
        <w:autoSpaceDN/>
        <w:adjustRightInd/>
        <w:spacing w:before="0"/>
        <w:jc w:val="left"/>
        <w:textAlignment w:val="auto"/>
      </w:pPr>
      <w:proofErr w:type="spellStart"/>
      <w:r w:rsidRPr="0094388A">
        <w:t>TAppDownConvert</w:t>
      </w:r>
      <w:proofErr w:type="spellEnd"/>
      <w:r>
        <w:t xml:space="preserve">, </w:t>
      </w:r>
      <w:proofErr w:type="spellStart"/>
      <w:r>
        <w:t>downsampling</w:t>
      </w:r>
      <w:proofErr w:type="spellEnd"/>
      <w:r>
        <w:t xml:space="preserve"> functionalities.</w:t>
      </w:r>
    </w:p>
    <w:p w14:paraId="68F25914" w14:textId="77777777" w:rsidR="00593820" w:rsidRPr="00062C86" w:rsidRDefault="00593820" w:rsidP="007263E0">
      <w:pPr>
        <w:numPr>
          <w:ilvl w:val="0"/>
          <w:numId w:val="33"/>
        </w:numPr>
        <w:tabs>
          <w:tab w:val="clear" w:pos="794"/>
          <w:tab w:val="clear" w:pos="1191"/>
          <w:tab w:val="clear" w:pos="1588"/>
          <w:tab w:val="clear" w:pos="1985"/>
        </w:tabs>
        <w:overflowPunct/>
        <w:autoSpaceDE/>
        <w:autoSpaceDN/>
        <w:adjustRightInd/>
        <w:spacing w:before="0"/>
        <w:jc w:val="left"/>
        <w:textAlignment w:val="auto"/>
      </w:pPr>
      <w:r w:rsidRPr="00062C86">
        <w:t xml:space="preserve">Libraries: </w:t>
      </w:r>
    </w:p>
    <w:p w14:paraId="34504EED" w14:textId="77777777"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proofErr w:type="spellStart"/>
      <w:r w:rsidRPr="00062C86">
        <w:t>TLibEncoder</w:t>
      </w:r>
      <w:proofErr w:type="spellEnd"/>
      <w:r w:rsidRPr="00062C86">
        <w:t>, encoding functionalities</w:t>
      </w:r>
    </w:p>
    <w:p w14:paraId="07F09AD7" w14:textId="77777777"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proofErr w:type="spellStart"/>
      <w:r w:rsidRPr="00062C86">
        <w:t>TLibDecoder</w:t>
      </w:r>
      <w:proofErr w:type="spellEnd"/>
      <w:r w:rsidRPr="00062C86">
        <w:t>, decoding functionalities</w:t>
      </w:r>
    </w:p>
    <w:p w14:paraId="3470DB2F" w14:textId="77777777"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proofErr w:type="spellStart"/>
      <w:r w:rsidRPr="00062C86">
        <w:t>TLibCommon</w:t>
      </w:r>
      <w:proofErr w:type="spellEnd"/>
      <w:r w:rsidRPr="00062C86">
        <w:t>, common functionalities</w:t>
      </w:r>
    </w:p>
    <w:p w14:paraId="689572F0" w14:textId="77777777"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proofErr w:type="spellStart"/>
      <w:r w:rsidRPr="00062C86">
        <w:t>TLibVideoIO</w:t>
      </w:r>
      <w:proofErr w:type="spellEnd"/>
      <w:r w:rsidRPr="00062C86">
        <w:t>, video input/output functionalities</w:t>
      </w:r>
    </w:p>
    <w:p w14:paraId="48674B5C" w14:textId="77777777" w:rsidR="0062530F" w:rsidRPr="00062C86" w:rsidRDefault="0062530F" w:rsidP="0062530F">
      <w:pPr>
        <w:pStyle w:val="1"/>
      </w:pPr>
      <w:bookmarkStart w:id="188" w:name="_Toc355171671"/>
      <w:bookmarkStart w:id="189" w:name="_Toc411273519"/>
      <w:r w:rsidRPr="00062C86">
        <w:t>Reference</w:t>
      </w:r>
      <w:bookmarkEnd w:id="188"/>
      <w:bookmarkEnd w:id="189"/>
    </w:p>
    <w:p w14:paraId="3DC2F106" w14:textId="01D12AA9" w:rsidR="0062530F" w:rsidRPr="00062C86" w:rsidRDefault="0062530F" w:rsidP="00275CAD">
      <w:pPr>
        <w:pStyle w:val="SPIEreferencelisting"/>
        <w:numPr>
          <w:ilvl w:val="0"/>
          <w:numId w:val="39"/>
        </w:numPr>
        <w:spacing w:before="120"/>
        <w:jc w:val="both"/>
        <w:rPr>
          <w:noProof/>
          <w:sz w:val="22"/>
        </w:rPr>
      </w:pPr>
      <w:bookmarkStart w:id="190" w:name="_Ref363167727"/>
      <w:bookmarkStart w:id="191" w:name="_Ref366782110"/>
      <w:r w:rsidRPr="00062C86">
        <w:rPr>
          <w:sz w:val="20"/>
          <w:szCs w:val="22"/>
          <w:lang w:eastAsia="ko-KR"/>
        </w:rPr>
        <w:t>J. Chen, J. Boyce, Y. Y</w:t>
      </w:r>
      <w:r w:rsidR="005A66A4">
        <w:rPr>
          <w:sz w:val="20"/>
          <w:szCs w:val="22"/>
          <w:lang w:eastAsia="ko-KR"/>
        </w:rPr>
        <w:t>e</w:t>
      </w:r>
      <w:r w:rsidRPr="00062C86">
        <w:rPr>
          <w:sz w:val="20"/>
          <w:szCs w:val="22"/>
          <w:lang w:eastAsia="ko-KR"/>
        </w:rPr>
        <w:t xml:space="preserve"> and M. M. </w:t>
      </w:r>
      <w:proofErr w:type="spellStart"/>
      <w:r w:rsidRPr="00062C86">
        <w:rPr>
          <w:sz w:val="20"/>
          <w:szCs w:val="22"/>
          <w:lang w:eastAsia="ko-KR"/>
        </w:rPr>
        <w:t>Hannuksela</w:t>
      </w:r>
      <w:proofErr w:type="spellEnd"/>
      <w:r w:rsidRPr="00062C86">
        <w:rPr>
          <w:sz w:val="20"/>
          <w:szCs w:val="22"/>
          <w:lang w:eastAsia="ko-KR"/>
        </w:rPr>
        <w:t xml:space="preserve">, </w:t>
      </w:r>
      <w:r w:rsidR="008520D5">
        <w:rPr>
          <w:sz w:val="20"/>
          <w:szCs w:val="22"/>
          <w:lang w:eastAsia="ko-KR"/>
        </w:rPr>
        <w:t xml:space="preserve">G. J. Sullivan, </w:t>
      </w:r>
      <w:r w:rsidR="003967F6">
        <w:rPr>
          <w:sz w:val="20"/>
          <w:szCs w:val="22"/>
          <w:lang w:eastAsia="ko-KR"/>
        </w:rPr>
        <w:t>Y-K. Wang</w:t>
      </w:r>
      <w:r w:rsidR="008520D5">
        <w:rPr>
          <w:sz w:val="20"/>
          <w:szCs w:val="22"/>
          <w:lang w:eastAsia="ko-KR"/>
        </w:rPr>
        <w:t xml:space="preserve">, </w:t>
      </w:r>
      <w:r w:rsidRPr="00062C86">
        <w:rPr>
          <w:sz w:val="20"/>
          <w:szCs w:val="22"/>
          <w:lang w:eastAsia="ko-KR"/>
        </w:rPr>
        <w:t xml:space="preserve">“Scalable High Efficiency Video Coding Draft </w:t>
      </w:r>
      <w:r w:rsidR="002A2B0E">
        <w:rPr>
          <w:sz w:val="20"/>
          <w:szCs w:val="22"/>
          <w:lang w:eastAsia="ko-KR"/>
        </w:rPr>
        <w:t>7</w:t>
      </w:r>
      <w:r w:rsidRPr="00062C86">
        <w:rPr>
          <w:sz w:val="20"/>
          <w:szCs w:val="22"/>
          <w:lang w:eastAsia="ko-KR"/>
        </w:rPr>
        <w:t xml:space="preserve">”, </w:t>
      </w:r>
      <w:r w:rsidR="00E80299" w:rsidRPr="00062C86">
        <w:rPr>
          <w:sz w:val="20"/>
          <w:szCs w:val="22"/>
          <w:lang w:eastAsia="ko-KR"/>
        </w:rPr>
        <w:t>JCTVC-</w:t>
      </w:r>
      <w:r w:rsidR="002A2B0E">
        <w:rPr>
          <w:sz w:val="20"/>
          <w:szCs w:val="22"/>
          <w:lang w:eastAsia="ko-KR"/>
        </w:rPr>
        <w:t>R</w:t>
      </w:r>
      <w:r w:rsidR="008520D5" w:rsidRPr="00062C86">
        <w:rPr>
          <w:sz w:val="20"/>
          <w:szCs w:val="22"/>
          <w:lang w:eastAsia="ko-KR"/>
        </w:rPr>
        <w:t>1008</w:t>
      </w:r>
      <w:r w:rsidR="00E80299" w:rsidRPr="00062C86">
        <w:rPr>
          <w:sz w:val="20"/>
          <w:szCs w:val="22"/>
          <w:lang w:eastAsia="ko-KR"/>
        </w:rPr>
        <w:t xml:space="preserve">, </w:t>
      </w:r>
      <w:r w:rsidR="00275CAD" w:rsidRPr="00062C86">
        <w:rPr>
          <w:sz w:val="20"/>
          <w:szCs w:val="22"/>
          <w:lang w:eastAsia="ko-KR"/>
        </w:rPr>
        <w:t>1</w:t>
      </w:r>
      <w:r w:rsidR="00275CAD">
        <w:rPr>
          <w:sz w:val="20"/>
          <w:szCs w:val="22"/>
          <w:lang w:eastAsia="ko-KR"/>
        </w:rPr>
        <w:t>8</w:t>
      </w:r>
      <w:r w:rsidR="00275CAD" w:rsidRPr="00062C86">
        <w:rPr>
          <w:sz w:val="20"/>
          <w:szCs w:val="22"/>
          <w:lang w:eastAsia="ko-KR"/>
        </w:rPr>
        <w:t xml:space="preserve">th </w:t>
      </w:r>
      <w:r w:rsidR="00E80299" w:rsidRPr="00062C86">
        <w:rPr>
          <w:sz w:val="20"/>
          <w:szCs w:val="22"/>
          <w:lang w:eastAsia="ko-KR"/>
        </w:rPr>
        <w:t xml:space="preserve">JCTVC </w:t>
      </w:r>
      <w:r w:rsidRPr="00062C86">
        <w:rPr>
          <w:sz w:val="20"/>
          <w:szCs w:val="22"/>
          <w:lang w:eastAsia="ko-KR"/>
        </w:rPr>
        <w:t>Meeting</w:t>
      </w:r>
      <w:r w:rsidR="003967F6">
        <w:rPr>
          <w:sz w:val="20"/>
          <w:szCs w:val="22"/>
          <w:lang w:eastAsia="ko-KR"/>
        </w:rPr>
        <w:t>,</w:t>
      </w:r>
      <w:r w:rsidRPr="00062C86">
        <w:rPr>
          <w:sz w:val="20"/>
          <w:szCs w:val="22"/>
          <w:lang w:eastAsia="ko-KR"/>
        </w:rPr>
        <w:t xml:space="preserve"> </w:t>
      </w:r>
      <w:r w:rsidR="00275CAD" w:rsidRPr="00275CAD">
        <w:rPr>
          <w:sz w:val="20"/>
          <w:szCs w:val="22"/>
          <w:lang w:eastAsia="ko-KR"/>
        </w:rPr>
        <w:t>Sapporo, JP, 30 June – 9 July 2014</w:t>
      </w:r>
      <w:bookmarkEnd w:id="190"/>
      <w:bookmarkEnd w:id="191"/>
    </w:p>
    <w:p w14:paraId="7AA53C88" w14:textId="0EF2B697" w:rsidR="0041075C" w:rsidRPr="00062C86" w:rsidRDefault="0041075C" w:rsidP="0041075C">
      <w:pPr>
        <w:pStyle w:val="SPIEreferencelisting"/>
        <w:numPr>
          <w:ilvl w:val="0"/>
          <w:numId w:val="39"/>
        </w:numPr>
        <w:spacing w:before="120"/>
        <w:jc w:val="both"/>
        <w:rPr>
          <w:noProof/>
          <w:sz w:val="22"/>
        </w:rPr>
      </w:pPr>
      <w:bookmarkStart w:id="192" w:name="_Ref366884135"/>
      <w:r w:rsidRPr="00062C86">
        <w:rPr>
          <w:sz w:val="20"/>
          <w:szCs w:val="22"/>
          <w:lang w:eastAsia="ko-KR"/>
        </w:rPr>
        <w:t xml:space="preserve">G. Tech, K. Wegner, Y. Chen, M. </w:t>
      </w:r>
      <w:proofErr w:type="spellStart"/>
      <w:r w:rsidRPr="00062C86">
        <w:rPr>
          <w:sz w:val="20"/>
          <w:szCs w:val="22"/>
          <w:lang w:eastAsia="ko-KR"/>
        </w:rPr>
        <w:t>Hannuksela</w:t>
      </w:r>
      <w:proofErr w:type="spellEnd"/>
      <w:r w:rsidRPr="00062C86">
        <w:rPr>
          <w:sz w:val="20"/>
          <w:szCs w:val="22"/>
          <w:lang w:eastAsia="ko-KR"/>
        </w:rPr>
        <w:t xml:space="preserve">, J. Boyce, “MV-HEVC Draft Text </w:t>
      </w:r>
      <w:r w:rsidR="00275CAD">
        <w:rPr>
          <w:sz w:val="20"/>
          <w:szCs w:val="22"/>
          <w:lang w:eastAsia="ko-KR"/>
        </w:rPr>
        <w:t>9</w:t>
      </w:r>
      <w:r w:rsidRPr="00062C86">
        <w:rPr>
          <w:sz w:val="20"/>
          <w:szCs w:val="22"/>
          <w:lang w:eastAsia="ko-KR"/>
        </w:rPr>
        <w:t>”, JCT3V-</w:t>
      </w:r>
      <w:r w:rsidR="00275CAD">
        <w:rPr>
          <w:sz w:val="20"/>
          <w:szCs w:val="22"/>
          <w:lang w:eastAsia="ko-KR"/>
        </w:rPr>
        <w:t>I</w:t>
      </w:r>
      <w:r w:rsidR="00275CAD" w:rsidRPr="00062C86">
        <w:rPr>
          <w:sz w:val="20"/>
          <w:szCs w:val="22"/>
          <w:lang w:eastAsia="ko-KR"/>
        </w:rPr>
        <w:t>100</w:t>
      </w:r>
      <w:r w:rsidR="00275CAD">
        <w:rPr>
          <w:sz w:val="20"/>
          <w:szCs w:val="22"/>
          <w:lang w:eastAsia="ko-KR"/>
        </w:rPr>
        <w:t>2</w:t>
      </w:r>
      <w:r w:rsidRPr="00062C86">
        <w:rPr>
          <w:sz w:val="20"/>
          <w:szCs w:val="22"/>
          <w:lang w:eastAsia="ko-KR"/>
        </w:rPr>
        <w:t xml:space="preserve">, </w:t>
      </w:r>
      <w:r w:rsidR="00275CAD">
        <w:rPr>
          <w:sz w:val="20"/>
          <w:szCs w:val="22"/>
          <w:lang w:eastAsia="ko-KR"/>
        </w:rPr>
        <w:t>9</w:t>
      </w:r>
      <w:r w:rsidR="00275CAD" w:rsidRPr="00062C86">
        <w:rPr>
          <w:sz w:val="20"/>
          <w:szCs w:val="22"/>
          <w:lang w:eastAsia="ko-KR"/>
        </w:rPr>
        <w:t xml:space="preserve">th </w:t>
      </w:r>
      <w:r w:rsidRPr="00062C86">
        <w:rPr>
          <w:sz w:val="20"/>
          <w:szCs w:val="22"/>
          <w:lang w:eastAsia="ko-KR"/>
        </w:rPr>
        <w:t>JCT3V Meeting</w:t>
      </w:r>
      <w:r w:rsidR="003967F6">
        <w:rPr>
          <w:sz w:val="20"/>
          <w:szCs w:val="22"/>
          <w:lang w:eastAsia="ko-KR"/>
        </w:rPr>
        <w:t>,</w:t>
      </w:r>
      <w:r w:rsidRPr="00062C86">
        <w:rPr>
          <w:sz w:val="20"/>
          <w:szCs w:val="22"/>
          <w:lang w:eastAsia="ko-KR"/>
        </w:rPr>
        <w:t xml:space="preserve"> </w:t>
      </w:r>
      <w:r w:rsidR="00275CAD" w:rsidRPr="00275CAD">
        <w:rPr>
          <w:sz w:val="20"/>
          <w:szCs w:val="22"/>
          <w:lang w:eastAsia="ko-KR"/>
        </w:rPr>
        <w:t xml:space="preserve">Sapporo, JP, </w:t>
      </w:r>
      <w:r w:rsidR="00275CAD">
        <w:rPr>
          <w:sz w:val="20"/>
          <w:szCs w:val="22"/>
          <w:lang w:eastAsia="ko-KR"/>
        </w:rPr>
        <w:t>3</w:t>
      </w:r>
      <w:r w:rsidR="00275CAD" w:rsidRPr="00275CAD">
        <w:rPr>
          <w:sz w:val="20"/>
          <w:szCs w:val="22"/>
          <w:lang w:eastAsia="ko-KR"/>
        </w:rPr>
        <w:t xml:space="preserve"> – 9 July 2014</w:t>
      </w:r>
      <w:bookmarkEnd w:id="192"/>
    </w:p>
    <w:p w14:paraId="301026F1" w14:textId="77777777" w:rsidR="006F0560" w:rsidRDefault="006F0560" w:rsidP="006F0560">
      <w:pPr>
        <w:pStyle w:val="SPIEreferencelisting"/>
        <w:numPr>
          <w:ilvl w:val="0"/>
          <w:numId w:val="39"/>
        </w:numPr>
        <w:spacing w:before="120"/>
        <w:jc w:val="both"/>
        <w:rPr>
          <w:sz w:val="20"/>
          <w:szCs w:val="22"/>
          <w:lang w:eastAsia="ko-KR"/>
        </w:rPr>
      </w:pPr>
      <w:bookmarkStart w:id="193" w:name="_Ref366791411"/>
      <w:r w:rsidRPr="00062C86">
        <w:rPr>
          <w:sz w:val="20"/>
          <w:szCs w:val="22"/>
          <w:lang w:eastAsia="ko-KR"/>
        </w:rPr>
        <w:t xml:space="preserve">J. Dong, Y. He, and Y. </w:t>
      </w:r>
      <w:proofErr w:type="spellStart"/>
      <w:r w:rsidRPr="00062C86">
        <w:rPr>
          <w:sz w:val="20"/>
          <w:szCs w:val="22"/>
          <w:lang w:eastAsia="ko-KR"/>
        </w:rPr>
        <w:t>Ye</w:t>
      </w:r>
      <w:proofErr w:type="spellEnd"/>
      <w:r w:rsidRPr="00062C86">
        <w:rPr>
          <w:sz w:val="20"/>
          <w:szCs w:val="22"/>
          <w:lang w:eastAsia="ko-KR"/>
        </w:rPr>
        <w:t>, "</w:t>
      </w:r>
      <w:proofErr w:type="spellStart"/>
      <w:r w:rsidRPr="00062C86">
        <w:rPr>
          <w:sz w:val="20"/>
          <w:szCs w:val="22"/>
          <w:lang w:eastAsia="ko-KR"/>
        </w:rPr>
        <w:t>Downsampling</w:t>
      </w:r>
      <w:proofErr w:type="spellEnd"/>
      <w:r w:rsidRPr="00062C86">
        <w:rPr>
          <w:sz w:val="20"/>
          <w:szCs w:val="22"/>
          <w:lang w:eastAsia="ko-KR"/>
        </w:rPr>
        <w:t xml:space="preserve"> filter for anchor generation </w:t>
      </w:r>
      <w:r w:rsidR="00E80299" w:rsidRPr="00062C86">
        <w:rPr>
          <w:sz w:val="20"/>
          <w:szCs w:val="22"/>
          <w:lang w:eastAsia="ko-KR"/>
        </w:rPr>
        <w:t>for scalable extensions of HEVC</w:t>
      </w:r>
      <w:r w:rsidRPr="00062C86">
        <w:rPr>
          <w:sz w:val="20"/>
          <w:szCs w:val="22"/>
          <w:lang w:eastAsia="ko-KR"/>
        </w:rPr>
        <w:t>"</w:t>
      </w:r>
      <w:r w:rsidR="00E80299" w:rsidRPr="00062C86">
        <w:rPr>
          <w:sz w:val="20"/>
          <w:szCs w:val="22"/>
          <w:lang w:eastAsia="ko-KR"/>
        </w:rPr>
        <w:t xml:space="preserve">, </w:t>
      </w:r>
      <w:r w:rsidRPr="00062C86">
        <w:rPr>
          <w:sz w:val="20"/>
          <w:szCs w:val="22"/>
          <w:lang w:eastAsia="ko-KR"/>
        </w:rPr>
        <w:t xml:space="preserve">m24499, 100th MPEG meeting, Geneva, </w:t>
      </w:r>
      <w:r w:rsidR="00E80299" w:rsidRPr="00062C86">
        <w:rPr>
          <w:sz w:val="20"/>
          <w:szCs w:val="22"/>
          <w:lang w:eastAsia="ko-KR"/>
        </w:rPr>
        <w:t>CH</w:t>
      </w:r>
      <w:r w:rsidRPr="00062C86">
        <w:rPr>
          <w:sz w:val="20"/>
          <w:szCs w:val="22"/>
          <w:lang w:eastAsia="ko-KR"/>
        </w:rPr>
        <w:t>, Apr</w:t>
      </w:r>
      <w:r w:rsidR="00E80299" w:rsidRPr="00062C86">
        <w:rPr>
          <w:sz w:val="20"/>
          <w:szCs w:val="22"/>
          <w:lang w:eastAsia="ko-KR"/>
        </w:rPr>
        <w:t>.</w:t>
      </w:r>
      <w:r w:rsidRPr="00062C86">
        <w:rPr>
          <w:sz w:val="20"/>
          <w:szCs w:val="22"/>
          <w:lang w:eastAsia="ko-KR"/>
        </w:rPr>
        <w:t xml:space="preserve"> 2012.</w:t>
      </w:r>
      <w:bookmarkEnd w:id="193"/>
    </w:p>
    <w:p w14:paraId="76B2B700" w14:textId="77777777" w:rsidR="00646723" w:rsidRPr="00646723" w:rsidRDefault="00646723" w:rsidP="00646723">
      <w:pPr>
        <w:pStyle w:val="afff1"/>
        <w:numPr>
          <w:ilvl w:val="0"/>
          <w:numId w:val="39"/>
        </w:numPr>
        <w:rPr>
          <w:lang w:val="en-CA"/>
        </w:rPr>
      </w:pPr>
      <w:bookmarkStart w:id="194" w:name="_Ref373249899"/>
      <w:r>
        <w:lastRenderedPageBreak/>
        <w:t>E.</w:t>
      </w:r>
      <w:r w:rsidR="00ED64D1">
        <w:t xml:space="preserve"> </w:t>
      </w:r>
      <w:r>
        <w:t>Alshina, A.</w:t>
      </w:r>
      <w:r w:rsidR="00ED64D1">
        <w:t xml:space="preserve"> </w:t>
      </w:r>
      <w:r>
        <w:t xml:space="preserve">Alshin, </w:t>
      </w:r>
      <w:r w:rsidRPr="00646723">
        <w:t>X.</w:t>
      </w:r>
      <w:r w:rsidR="00ED64D1">
        <w:t xml:space="preserve"> </w:t>
      </w:r>
      <w:r w:rsidRPr="00646723">
        <w:t xml:space="preserve">Li, </w:t>
      </w:r>
      <w:r w:rsidR="00ED64D1" w:rsidRPr="005814A7">
        <w:t>J.</w:t>
      </w:r>
      <w:r w:rsidR="00ED64D1">
        <w:t xml:space="preserve"> </w:t>
      </w:r>
      <w:r w:rsidR="00ED64D1" w:rsidRPr="00646723">
        <w:t xml:space="preserve">Chen, </w:t>
      </w:r>
      <w:r w:rsidRPr="00646723">
        <w:t>M.</w:t>
      </w:r>
      <w:r w:rsidR="00ED64D1">
        <w:t xml:space="preserve"> </w:t>
      </w:r>
      <w:r w:rsidRPr="00646723">
        <w:t xml:space="preserve">Karczewicz, </w:t>
      </w:r>
      <w:r w:rsidR="00ED64D1">
        <w:t xml:space="preserve">J. Dong, Y. Ye, E. </w:t>
      </w:r>
      <w:r w:rsidR="00ED64D1">
        <w:rPr>
          <w:rFonts w:hint="eastAsia"/>
        </w:rPr>
        <w:t>Francois</w:t>
      </w:r>
      <w:r w:rsidR="00ED64D1">
        <w:t xml:space="preserve">, </w:t>
      </w:r>
      <w:r w:rsidRPr="00646723">
        <w:t>“</w:t>
      </w:r>
      <w:r w:rsidRPr="00646723">
        <w:rPr>
          <w:szCs w:val="22"/>
          <w:lang w:val="en-CA"/>
        </w:rPr>
        <w:t>AhG13: Performance analysis of scalable systems with different down-samplers</w:t>
      </w:r>
      <w:r w:rsidRPr="00646723">
        <w:t>”,</w:t>
      </w:r>
      <w:r>
        <w:t xml:space="preserve"> </w:t>
      </w:r>
      <w:r w:rsidRPr="006F096A">
        <w:t>JCTVC-</w:t>
      </w:r>
      <w:r>
        <w:t>O0071</w:t>
      </w:r>
      <w:r w:rsidRPr="006F096A">
        <w:t xml:space="preserve">, </w:t>
      </w:r>
      <w:r w:rsidRPr="00062C86">
        <w:rPr>
          <w:szCs w:val="22"/>
          <w:lang w:eastAsia="ko-KR"/>
        </w:rPr>
        <w:t>1</w:t>
      </w:r>
      <w:r>
        <w:rPr>
          <w:szCs w:val="22"/>
          <w:lang w:eastAsia="ko-KR"/>
        </w:rPr>
        <w:t>5</w:t>
      </w:r>
      <w:r w:rsidRPr="00062C86">
        <w:rPr>
          <w:szCs w:val="22"/>
          <w:lang w:eastAsia="ko-KR"/>
        </w:rPr>
        <w:t>th JCTVC Meeting</w:t>
      </w:r>
      <w:r>
        <w:rPr>
          <w:szCs w:val="22"/>
          <w:lang w:eastAsia="ko-KR"/>
        </w:rPr>
        <w:t>,</w:t>
      </w:r>
      <w:r>
        <w:t xml:space="preserve"> Geneva</w:t>
      </w:r>
      <w:r w:rsidRPr="006F096A">
        <w:t xml:space="preserve">, </w:t>
      </w:r>
      <w:r>
        <w:t>CH</w:t>
      </w:r>
      <w:r w:rsidRPr="006F096A">
        <w:t xml:space="preserve">, </w:t>
      </w:r>
      <w:r>
        <w:t>Oct</w:t>
      </w:r>
      <w:r w:rsidRPr="006F096A">
        <w:t>. 2013</w:t>
      </w:r>
      <w:bookmarkEnd w:id="194"/>
    </w:p>
    <w:p w14:paraId="412377D5" w14:textId="77777777" w:rsidR="00593820" w:rsidRPr="00A335D9" w:rsidRDefault="00593820" w:rsidP="00C329E0">
      <w:pPr>
        <w:rPr>
          <w:lang w:val="en-US"/>
        </w:rPr>
      </w:pPr>
      <w:bookmarkStart w:id="195" w:name="_Toc311217212"/>
      <w:bookmarkStart w:id="196" w:name="_Toc311217213"/>
      <w:bookmarkStart w:id="197" w:name="_Toc311217223"/>
      <w:bookmarkStart w:id="198" w:name="_Toc311217224"/>
      <w:bookmarkStart w:id="199" w:name="_Toc311217225"/>
      <w:bookmarkStart w:id="200" w:name="_Toc311217226"/>
      <w:bookmarkStart w:id="201" w:name="_Toc33101255"/>
      <w:bookmarkStart w:id="202" w:name="_Hlt22614396"/>
      <w:bookmarkStart w:id="203" w:name="_Toc35694271"/>
      <w:bookmarkStart w:id="204" w:name="_Hlt22461470"/>
      <w:bookmarkStart w:id="205" w:name="_Hlt22605870"/>
      <w:bookmarkStart w:id="206" w:name="_Hlt22617966"/>
      <w:bookmarkStart w:id="207" w:name="_Toc327284427"/>
      <w:bookmarkStart w:id="208" w:name="_Toc327290315"/>
      <w:bookmarkStart w:id="209" w:name="_Toc327299358"/>
      <w:bookmarkStart w:id="210" w:name="_Toc327299671"/>
      <w:bookmarkStart w:id="211" w:name="_Toc327284430"/>
      <w:bookmarkStart w:id="212" w:name="_Toc327290318"/>
      <w:bookmarkStart w:id="213" w:name="_Toc327299361"/>
      <w:bookmarkStart w:id="214" w:name="_Toc327299674"/>
      <w:bookmarkStart w:id="215" w:name="_Toc327284431"/>
      <w:bookmarkStart w:id="216" w:name="_Toc327290319"/>
      <w:bookmarkStart w:id="217" w:name="_Toc327299362"/>
      <w:bookmarkStart w:id="218" w:name="_Toc327299675"/>
      <w:bookmarkStart w:id="219" w:name="_Toc327284433"/>
      <w:bookmarkStart w:id="220" w:name="_Toc327290321"/>
      <w:bookmarkStart w:id="221" w:name="_Toc327299364"/>
      <w:bookmarkStart w:id="222" w:name="_Toc327299677"/>
      <w:bookmarkStart w:id="223" w:name="_Toc327284435"/>
      <w:bookmarkStart w:id="224" w:name="_Toc327290323"/>
      <w:bookmarkStart w:id="225" w:name="_Toc327299366"/>
      <w:bookmarkStart w:id="226" w:name="_Toc327299679"/>
      <w:bookmarkStart w:id="227" w:name="_Toc327284439"/>
      <w:bookmarkStart w:id="228" w:name="_Toc327290327"/>
      <w:bookmarkStart w:id="229" w:name="_Toc327299370"/>
      <w:bookmarkStart w:id="230" w:name="_Toc327299683"/>
      <w:bookmarkStart w:id="231" w:name="_Toc327284444"/>
      <w:bookmarkStart w:id="232" w:name="_Toc327290332"/>
      <w:bookmarkStart w:id="233" w:name="_Toc327299375"/>
      <w:bookmarkStart w:id="234" w:name="_Toc327299688"/>
      <w:bookmarkStart w:id="235" w:name="_Toc327284447"/>
      <w:bookmarkStart w:id="236" w:name="_Toc327290335"/>
      <w:bookmarkStart w:id="237" w:name="_Toc327299378"/>
      <w:bookmarkStart w:id="238" w:name="_Toc327299691"/>
      <w:bookmarkStart w:id="239" w:name="_Toc327284448"/>
      <w:bookmarkStart w:id="240" w:name="_Toc327290336"/>
      <w:bookmarkStart w:id="241" w:name="_Toc327299379"/>
      <w:bookmarkStart w:id="242" w:name="_Toc327299692"/>
      <w:bookmarkStart w:id="243" w:name="_Toc327284450"/>
      <w:bookmarkStart w:id="244" w:name="_Toc327290338"/>
      <w:bookmarkStart w:id="245" w:name="_Toc327299381"/>
      <w:bookmarkStart w:id="246" w:name="_Toc327299694"/>
      <w:bookmarkStart w:id="247" w:name="_Toc327299384"/>
      <w:bookmarkStart w:id="248" w:name="_Toc327299697"/>
      <w:bookmarkStart w:id="249" w:name="_Toc330810870"/>
      <w:bookmarkStart w:id="250" w:name="_Toc330812665"/>
      <w:bookmarkStart w:id="251" w:name="_Toc23159757"/>
      <w:bookmarkStart w:id="252" w:name="_Toc328753017"/>
      <w:bookmarkStart w:id="253" w:name="_Toc328753018"/>
      <w:bookmarkStart w:id="254" w:name="_Toc282087387"/>
      <w:bookmarkStart w:id="255" w:name="_Toc324427951"/>
      <w:bookmarkStart w:id="256" w:name="_Toc324427952"/>
      <w:bookmarkStart w:id="257" w:name="_Toc331084363"/>
      <w:bookmarkStart w:id="258" w:name="_Toc331084365"/>
      <w:bookmarkStart w:id="259" w:name="_Toc331084367"/>
      <w:bookmarkStart w:id="260" w:name="_Toc331084368"/>
      <w:bookmarkStart w:id="261" w:name="_Toc331084369"/>
      <w:bookmarkStart w:id="262" w:name="_Toc317198810"/>
      <w:bookmarkStart w:id="263" w:name="_Toc328753037"/>
      <w:bookmarkStart w:id="264" w:name="_Toc328753041"/>
      <w:bookmarkStart w:id="265" w:name="_Toc328753043"/>
      <w:bookmarkStart w:id="266" w:name="_Toc328753044"/>
      <w:bookmarkStart w:id="267" w:name="_Toc328753045"/>
      <w:bookmarkStart w:id="268" w:name="_Toc328753049"/>
      <w:bookmarkStart w:id="269" w:name="_Toc328753051"/>
      <w:bookmarkStart w:id="270" w:name="_Toc328753054"/>
      <w:bookmarkStart w:id="271" w:name="_Toc328753057"/>
      <w:bookmarkStart w:id="272" w:name="_Toc328753059"/>
      <w:bookmarkStart w:id="273" w:name="_Toc335234596"/>
      <w:bookmarkStart w:id="274" w:name="_Toc335234597"/>
      <w:bookmarkStart w:id="275" w:name="_Toc335234600"/>
      <w:bookmarkStart w:id="276" w:name="_Toc335234602"/>
      <w:bookmarkStart w:id="277" w:name="_Toc282087407"/>
      <w:bookmarkStart w:id="278" w:name="_Toc335234780"/>
      <w:bookmarkStart w:id="279" w:name="_Toc327178233"/>
      <w:bookmarkStart w:id="280" w:name="_Toc317097546"/>
      <w:bookmarkStart w:id="281" w:name="_Toc317097989"/>
      <w:bookmarkStart w:id="282" w:name="_Toc317163823"/>
      <w:bookmarkStart w:id="283" w:name="_Toc317163905"/>
      <w:bookmarkStart w:id="284" w:name="_Toc317183550"/>
      <w:bookmarkStart w:id="285" w:name="_Toc317183994"/>
      <w:bookmarkStart w:id="286" w:name="_Toc317097655"/>
      <w:bookmarkStart w:id="287" w:name="_Toc317183659"/>
      <w:bookmarkStart w:id="288" w:name="_Toc330921582"/>
      <w:bookmarkStart w:id="289" w:name="_Toc330921583"/>
      <w:bookmarkStart w:id="290" w:name="_Toc330921584"/>
      <w:bookmarkStart w:id="291" w:name="_Toc330921586"/>
      <w:bookmarkStart w:id="292" w:name="_Toc330921588"/>
      <w:bookmarkStart w:id="293" w:name="_Toc330921619"/>
      <w:bookmarkStart w:id="294" w:name="_Toc330921620"/>
      <w:bookmarkStart w:id="295" w:name="_Toc330921625"/>
      <w:bookmarkStart w:id="296" w:name="_Toc330921628"/>
      <w:bookmarkStart w:id="297" w:name="_Toc330921641"/>
      <w:bookmarkStart w:id="298" w:name="_Toc330921684"/>
      <w:bookmarkStart w:id="299" w:name="_Toc330921685"/>
      <w:bookmarkStart w:id="300" w:name="_Toc330921791"/>
      <w:bookmarkStart w:id="301" w:name="_Toc330921799"/>
      <w:bookmarkStart w:id="302" w:name="_Toc330921800"/>
      <w:bookmarkStart w:id="303" w:name="_Toc330921803"/>
      <w:bookmarkStart w:id="304" w:name="_Toc330921805"/>
      <w:bookmarkStart w:id="305" w:name="_Toc330921811"/>
      <w:bookmarkStart w:id="306" w:name="_Toc330921813"/>
      <w:bookmarkStart w:id="307" w:name="_Toc330921818"/>
      <w:bookmarkStart w:id="308" w:name="_Toc330921821"/>
      <w:bookmarkStart w:id="309" w:name="_Toc328577761"/>
      <w:bookmarkStart w:id="310" w:name="_Toc328598564"/>
      <w:bookmarkStart w:id="311" w:name="_Toc328663209"/>
      <w:bookmarkStart w:id="312" w:name="_Toc328753078"/>
      <w:bookmarkStart w:id="313" w:name="_Toc328577763"/>
      <w:bookmarkStart w:id="314" w:name="_Toc328598566"/>
      <w:bookmarkStart w:id="315" w:name="_Toc328663211"/>
      <w:bookmarkStart w:id="316" w:name="_Toc328753080"/>
      <w:bookmarkStart w:id="317" w:name="_Toc328577768"/>
      <w:bookmarkStart w:id="318" w:name="_Toc328598571"/>
      <w:bookmarkStart w:id="319" w:name="_Toc328663216"/>
      <w:bookmarkStart w:id="320" w:name="_Toc328753085"/>
      <w:bookmarkStart w:id="321" w:name="_Toc328577779"/>
      <w:bookmarkStart w:id="322" w:name="_Toc328598582"/>
      <w:bookmarkStart w:id="323" w:name="_Toc328663227"/>
      <w:bookmarkStart w:id="324" w:name="_Toc328753096"/>
      <w:bookmarkStart w:id="325" w:name="_Toc328577780"/>
      <w:bookmarkStart w:id="326" w:name="_Toc328598583"/>
      <w:bookmarkStart w:id="327" w:name="_Toc328663228"/>
      <w:bookmarkStart w:id="328" w:name="_Toc328753097"/>
      <w:bookmarkStart w:id="329" w:name="_Toc328577781"/>
      <w:bookmarkStart w:id="330" w:name="_Toc328598584"/>
      <w:bookmarkStart w:id="331" w:name="_Toc328663229"/>
      <w:bookmarkStart w:id="332" w:name="_Toc328753098"/>
      <w:bookmarkStart w:id="333" w:name="_Toc328577784"/>
      <w:bookmarkStart w:id="334" w:name="_Toc328598587"/>
      <w:bookmarkStart w:id="335" w:name="_Toc328663232"/>
      <w:bookmarkStart w:id="336" w:name="_Toc328753101"/>
      <w:bookmarkStart w:id="337" w:name="_Toc328577787"/>
      <w:bookmarkStart w:id="338" w:name="_Toc328598590"/>
      <w:bookmarkStart w:id="339" w:name="_Toc328663235"/>
      <w:bookmarkStart w:id="340" w:name="_Toc328753104"/>
      <w:bookmarkStart w:id="341" w:name="_Toc328577788"/>
      <w:bookmarkStart w:id="342" w:name="_Toc328598591"/>
      <w:bookmarkStart w:id="343" w:name="_Toc328663236"/>
      <w:bookmarkStart w:id="344" w:name="_Toc328753105"/>
      <w:bookmarkStart w:id="345" w:name="_Toc328577790"/>
      <w:bookmarkStart w:id="346" w:name="_Toc328598593"/>
      <w:bookmarkStart w:id="347" w:name="_Toc328663238"/>
      <w:bookmarkStart w:id="348" w:name="_Toc328753107"/>
      <w:bookmarkStart w:id="349" w:name="_Toc328577792"/>
      <w:bookmarkStart w:id="350" w:name="_Toc328598595"/>
      <w:bookmarkStart w:id="351" w:name="_Toc328663240"/>
      <w:bookmarkStart w:id="352" w:name="_Toc328753109"/>
      <w:bookmarkStart w:id="353" w:name="_Toc328577793"/>
      <w:bookmarkStart w:id="354" w:name="_Toc328598596"/>
      <w:bookmarkStart w:id="355" w:name="_Toc328663241"/>
      <w:bookmarkStart w:id="356" w:name="_Toc328753110"/>
      <w:bookmarkStart w:id="357" w:name="_Toc328577799"/>
      <w:bookmarkStart w:id="358" w:name="_Toc328598602"/>
      <w:bookmarkStart w:id="359" w:name="_Toc328663247"/>
      <w:bookmarkStart w:id="360" w:name="_Toc328753116"/>
      <w:bookmarkStart w:id="361" w:name="_Toc328577802"/>
      <w:bookmarkStart w:id="362" w:name="_Toc328598605"/>
      <w:bookmarkStart w:id="363" w:name="_Toc328663250"/>
      <w:bookmarkStart w:id="364" w:name="_Toc328753119"/>
      <w:bookmarkStart w:id="365" w:name="_Toc328577803"/>
      <w:bookmarkStart w:id="366" w:name="_Toc328598606"/>
      <w:bookmarkStart w:id="367" w:name="_Toc328663251"/>
      <w:bookmarkStart w:id="368" w:name="_Toc328753120"/>
      <w:bookmarkStart w:id="369" w:name="_Toc328577805"/>
      <w:bookmarkStart w:id="370" w:name="_Toc328598608"/>
      <w:bookmarkStart w:id="371" w:name="_Toc328663253"/>
      <w:bookmarkStart w:id="372" w:name="_Toc328753122"/>
      <w:bookmarkStart w:id="373" w:name="_Toc328577806"/>
      <w:bookmarkStart w:id="374" w:name="_Toc328598609"/>
      <w:bookmarkStart w:id="375" w:name="_Toc328663254"/>
      <w:bookmarkStart w:id="376" w:name="_Toc328753123"/>
      <w:bookmarkStart w:id="377" w:name="_Toc328577808"/>
      <w:bookmarkStart w:id="378" w:name="_Toc328598611"/>
      <w:bookmarkStart w:id="379" w:name="_Toc328663256"/>
      <w:bookmarkStart w:id="380" w:name="_Toc328753125"/>
      <w:bookmarkStart w:id="381" w:name="_Toc328577809"/>
      <w:bookmarkStart w:id="382" w:name="_Toc328598612"/>
      <w:bookmarkStart w:id="383" w:name="_Toc328663257"/>
      <w:bookmarkStart w:id="384" w:name="_Toc328753126"/>
      <w:bookmarkStart w:id="385" w:name="_Toc328577810"/>
      <w:bookmarkStart w:id="386" w:name="_Toc328598613"/>
      <w:bookmarkStart w:id="387" w:name="_Toc328663258"/>
      <w:bookmarkStart w:id="388" w:name="_Toc328753127"/>
      <w:bookmarkStart w:id="389" w:name="_Toc328577811"/>
      <w:bookmarkStart w:id="390" w:name="_Toc328598614"/>
      <w:bookmarkStart w:id="391" w:name="_Toc328663259"/>
      <w:bookmarkStart w:id="392" w:name="_Toc328753128"/>
      <w:bookmarkStart w:id="393" w:name="_Toc328577812"/>
      <w:bookmarkStart w:id="394" w:name="_Toc328598615"/>
      <w:bookmarkStart w:id="395" w:name="_Toc328663260"/>
      <w:bookmarkStart w:id="396" w:name="_Toc328753129"/>
      <w:bookmarkStart w:id="397" w:name="_Toc328577813"/>
      <w:bookmarkStart w:id="398" w:name="_Toc328598616"/>
      <w:bookmarkStart w:id="399" w:name="_Toc328663261"/>
      <w:bookmarkStart w:id="400" w:name="_Toc328753130"/>
      <w:bookmarkStart w:id="401" w:name="_Toc328577817"/>
      <w:bookmarkStart w:id="402" w:name="_Toc328598620"/>
      <w:bookmarkStart w:id="403" w:name="_Toc328663265"/>
      <w:bookmarkStart w:id="404" w:name="_Toc328753134"/>
      <w:bookmarkStart w:id="405" w:name="_Toc328577820"/>
      <w:bookmarkStart w:id="406" w:name="_Toc328598623"/>
      <w:bookmarkStart w:id="407" w:name="_Toc328663268"/>
      <w:bookmarkStart w:id="408" w:name="_Toc328753137"/>
      <w:bookmarkStart w:id="409" w:name="_Toc328577821"/>
      <w:bookmarkStart w:id="410" w:name="_Toc328598624"/>
      <w:bookmarkStart w:id="411" w:name="_Toc328663269"/>
      <w:bookmarkStart w:id="412" w:name="_Toc328753138"/>
      <w:bookmarkStart w:id="413" w:name="_Toc328577822"/>
      <w:bookmarkStart w:id="414" w:name="_Toc328598625"/>
      <w:bookmarkStart w:id="415" w:name="_Toc328663270"/>
      <w:bookmarkStart w:id="416" w:name="_Toc328753139"/>
      <w:bookmarkStart w:id="417" w:name="_Toc328577825"/>
      <w:bookmarkStart w:id="418" w:name="_Toc328598628"/>
      <w:bookmarkStart w:id="419" w:name="_Toc328663273"/>
      <w:bookmarkStart w:id="420" w:name="_Toc328753142"/>
      <w:bookmarkStart w:id="421" w:name="_Toc328577828"/>
      <w:bookmarkStart w:id="422" w:name="_Toc328598631"/>
      <w:bookmarkStart w:id="423" w:name="_Toc328663276"/>
      <w:bookmarkStart w:id="424" w:name="_Toc328753145"/>
      <w:bookmarkStart w:id="425" w:name="_Toc328577829"/>
      <w:bookmarkStart w:id="426" w:name="_Toc328598632"/>
      <w:bookmarkStart w:id="427" w:name="_Toc328663277"/>
      <w:bookmarkStart w:id="428" w:name="_Toc328753146"/>
      <w:bookmarkStart w:id="429" w:name="_Toc328577830"/>
      <w:bookmarkStart w:id="430" w:name="_Toc328598633"/>
      <w:bookmarkStart w:id="431" w:name="_Toc328663278"/>
      <w:bookmarkStart w:id="432" w:name="_Toc328753147"/>
      <w:bookmarkStart w:id="433" w:name="_Toc328577833"/>
      <w:bookmarkStart w:id="434" w:name="_Toc328598636"/>
      <w:bookmarkStart w:id="435" w:name="_Toc328663281"/>
      <w:bookmarkStart w:id="436" w:name="_Toc328753150"/>
      <w:bookmarkStart w:id="437" w:name="_Toc328577836"/>
      <w:bookmarkStart w:id="438" w:name="_Toc328598639"/>
      <w:bookmarkStart w:id="439" w:name="_Toc328663284"/>
      <w:bookmarkStart w:id="440" w:name="_Toc328753153"/>
      <w:bookmarkStart w:id="441" w:name="_Toc328577837"/>
      <w:bookmarkStart w:id="442" w:name="_Toc328598640"/>
      <w:bookmarkStart w:id="443" w:name="_Toc328663285"/>
      <w:bookmarkStart w:id="444" w:name="_Toc328753154"/>
      <w:bookmarkStart w:id="445" w:name="_Toc328577841"/>
      <w:bookmarkStart w:id="446" w:name="_Toc328598644"/>
      <w:bookmarkStart w:id="447" w:name="_Toc328663289"/>
      <w:bookmarkStart w:id="448" w:name="_Toc328753158"/>
      <w:bookmarkStart w:id="449" w:name="_Toc328577844"/>
      <w:bookmarkStart w:id="450" w:name="_Toc328598647"/>
      <w:bookmarkStart w:id="451" w:name="_Toc328663292"/>
      <w:bookmarkStart w:id="452" w:name="_Toc328753161"/>
      <w:bookmarkStart w:id="453" w:name="_Toc328577845"/>
      <w:bookmarkStart w:id="454" w:name="_Toc328598648"/>
      <w:bookmarkStart w:id="455" w:name="_Toc328663293"/>
      <w:bookmarkStart w:id="456" w:name="_Toc328753162"/>
      <w:bookmarkStart w:id="457" w:name="_Toc328577846"/>
      <w:bookmarkStart w:id="458" w:name="_Toc328598649"/>
      <w:bookmarkStart w:id="459" w:name="_Toc328663294"/>
      <w:bookmarkStart w:id="460" w:name="_Toc328753163"/>
      <w:bookmarkStart w:id="461" w:name="_Toc328577848"/>
      <w:bookmarkStart w:id="462" w:name="_Toc328598651"/>
      <w:bookmarkStart w:id="463" w:name="_Toc328663296"/>
      <w:bookmarkStart w:id="464" w:name="_Toc328753165"/>
      <w:bookmarkStart w:id="465" w:name="_Toc328577851"/>
      <w:bookmarkStart w:id="466" w:name="_Toc328598654"/>
      <w:bookmarkStart w:id="467" w:name="_Toc328663299"/>
      <w:bookmarkStart w:id="468" w:name="_Toc328753168"/>
      <w:bookmarkStart w:id="469" w:name="_Toc328577855"/>
      <w:bookmarkStart w:id="470" w:name="_Toc328598658"/>
      <w:bookmarkStart w:id="471" w:name="_Toc328663303"/>
      <w:bookmarkStart w:id="472" w:name="_Toc328753172"/>
      <w:bookmarkStart w:id="473" w:name="_Toc328577856"/>
      <w:bookmarkStart w:id="474" w:name="_Toc328598659"/>
      <w:bookmarkStart w:id="475" w:name="_Toc328663304"/>
      <w:bookmarkStart w:id="476" w:name="_Toc328753173"/>
      <w:bookmarkStart w:id="477" w:name="_Toc328577858"/>
      <w:bookmarkStart w:id="478" w:name="_Toc328598661"/>
      <w:bookmarkStart w:id="479" w:name="_Toc328663306"/>
      <w:bookmarkStart w:id="480" w:name="_Toc328753175"/>
      <w:bookmarkStart w:id="481" w:name="_Toc328577861"/>
      <w:bookmarkStart w:id="482" w:name="_Toc328598664"/>
      <w:bookmarkStart w:id="483" w:name="_Toc328663309"/>
      <w:bookmarkStart w:id="484" w:name="_Toc328753178"/>
      <w:bookmarkStart w:id="485" w:name="_Toc328577862"/>
      <w:bookmarkStart w:id="486" w:name="_Toc328598665"/>
      <w:bookmarkStart w:id="487" w:name="_Toc328663310"/>
      <w:bookmarkStart w:id="488" w:name="_Toc328753179"/>
      <w:bookmarkStart w:id="489" w:name="_Toc328577865"/>
      <w:bookmarkStart w:id="490" w:name="_Toc328598668"/>
      <w:bookmarkStart w:id="491" w:name="_Toc328663313"/>
      <w:bookmarkStart w:id="492" w:name="_Toc328753182"/>
      <w:bookmarkStart w:id="493" w:name="_Toc317097659"/>
      <w:bookmarkStart w:id="494" w:name="_Toc317183663"/>
      <w:bookmarkStart w:id="495" w:name="_Toc317097660"/>
      <w:bookmarkStart w:id="496" w:name="_Toc317183664"/>
      <w:bookmarkStart w:id="497" w:name="_Toc317097661"/>
      <w:bookmarkStart w:id="498" w:name="_Toc317183665"/>
      <w:bookmarkStart w:id="499" w:name="_Toc317097662"/>
      <w:bookmarkStart w:id="500" w:name="_Toc317183666"/>
      <w:bookmarkStart w:id="501" w:name="_Toc317097663"/>
      <w:bookmarkStart w:id="502" w:name="_Toc317183667"/>
      <w:bookmarkStart w:id="503" w:name="_Toc317097664"/>
      <w:bookmarkStart w:id="504" w:name="_Toc317183668"/>
      <w:bookmarkStart w:id="505" w:name="_Toc317097665"/>
      <w:bookmarkStart w:id="506" w:name="_Toc317183669"/>
      <w:bookmarkStart w:id="507" w:name="_Toc317097678"/>
      <w:bookmarkStart w:id="508" w:name="_Toc317183682"/>
      <w:bookmarkStart w:id="509" w:name="_Toc317097686"/>
      <w:bookmarkStart w:id="510" w:name="_Toc317183690"/>
      <w:bookmarkStart w:id="511" w:name="_Toc317097691"/>
      <w:bookmarkStart w:id="512" w:name="_Toc317183695"/>
      <w:bookmarkStart w:id="513" w:name="_Toc317097700"/>
      <w:bookmarkStart w:id="514" w:name="_Toc317183704"/>
      <w:bookmarkStart w:id="515" w:name="_Toc317097708"/>
      <w:bookmarkStart w:id="516" w:name="_Toc317183712"/>
      <w:bookmarkStart w:id="517" w:name="_Toc317097716"/>
      <w:bookmarkStart w:id="518" w:name="_Toc317183720"/>
      <w:bookmarkStart w:id="519" w:name="_Toc317097721"/>
      <w:bookmarkStart w:id="520" w:name="_Toc317183725"/>
      <w:bookmarkStart w:id="521" w:name="_Toc317097730"/>
      <w:bookmarkStart w:id="522" w:name="_Toc317183734"/>
      <w:bookmarkStart w:id="523" w:name="_Toc317097738"/>
      <w:bookmarkStart w:id="524" w:name="_Toc317183742"/>
      <w:bookmarkStart w:id="525" w:name="_Toc317097743"/>
      <w:bookmarkStart w:id="526" w:name="_Toc317183747"/>
      <w:bookmarkStart w:id="527" w:name="_Toc317097749"/>
      <w:bookmarkStart w:id="528" w:name="_Toc317183753"/>
      <w:bookmarkStart w:id="529" w:name="_Toc317097759"/>
      <w:bookmarkStart w:id="530" w:name="_Toc317183763"/>
      <w:bookmarkStart w:id="531" w:name="_Toc317097764"/>
      <w:bookmarkStart w:id="532" w:name="_Toc317183768"/>
      <w:bookmarkStart w:id="533" w:name="_Toc317097770"/>
      <w:bookmarkStart w:id="534" w:name="_Toc317183774"/>
      <w:bookmarkStart w:id="535" w:name="_Toc317097780"/>
      <w:bookmarkStart w:id="536" w:name="_Toc317183784"/>
      <w:bookmarkStart w:id="537" w:name="_Toc317097785"/>
      <w:bookmarkStart w:id="538" w:name="_Toc317183789"/>
      <w:bookmarkStart w:id="539" w:name="_Toc317097791"/>
      <w:bookmarkStart w:id="540" w:name="_Toc317183795"/>
      <w:bookmarkStart w:id="541" w:name="_Toc317097801"/>
      <w:bookmarkStart w:id="542" w:name="_Toc317183805"/>
      <w:bookmarkStart w:id="543" w:name="_Toc317097806"/>
      <w:bookmarkStart w:id="544" w:name="_Toc317183810"/>
      <w:bookmarkStart w:id="545" w:name="_Toc317097812"/>
      <w:bookmarkStart w:id="546" w:name="_Toc317183816"/>
      <w:bookmarkStart w:id="547" w:name="_Toc317097818"/>
      <w:bookmarkStart w:id="548" w:name="_Toc317183822"/>
      <w:bookmarkStart w:id="549" w:name="_Toc328577870"/>
      <w:bookmarkStart w:id="550" w:name="_Toc328598673"/>
      <w:bookmarkStart w:id="551" w:name="_Toc328663318"/>
      <w:bookmarkStart w:id="552" w:name="_Toc328753187"/>
      <w:bookmarkStart w:id="553" w:name="_Toc328577873"/>
      <w:bookmarkStart w:id="554" w:name="_Toc328578354"/>
      <w:bookmarkStart w:id="555" w:name="_Toc328598676"/>
      <w:bookmarkStart w:id="556" w:name="_Toc328599178"/>
      <w:bookmarkStart w:id="557" w:name="_Toc328663321"/>
      <w:bookmarkStart w:id="558" w:name="_Toc328663825"/>
      <w:bookmarkStart w:id="559" w:name="_Toc328663911"/>
      <w:bookmarkStart w:id="560" w:name="_Toc328663997"/>
      <w:bookmarkStart w:id="561" w:name="_Toc328664083"/>
      <w:bookmarkStart w:id="562" w:name="_Toc328664169"/>
      <w:bookmarkStart w:id="563" w:name="_Toc328664256"/>
      <w:bookmarkStart w:id="564" w:name="_Toc328664344"/>
      <w:bookmarkStart w:id="565" w:name="_Toc328664430"/>
      <w:bookmarkStart w:id="566" w:name="_Toc328664791"/>
      <w:bookmarkStart w:id="567" w:name="_Toc328753190"/>
      <w:bookmarkStart w:id="568" w:name="_Toc328753694"/>
      <w:bookmarkStart w:id="569" w:name="_Toc328577886"/>
      <w:bookmarkStart w:id="570" w:name="_Toc328598689"/>
      <w:bookmarkStart w:id="571" w:name="_Toc328663334"/>
      <w:bookmarkStart w:id="572" w:name="_Toc328753203"/>
      <w:bookmarkStart w:id="573" w:name="_Toc328577890"/>
      <w:bookmarkStart w:id="574" w:name="_Toc328598693"/>
      <w:bookmarkStart w:id="575" w:name="_Toc328663338"/>
      <w:bookmarkStart w:id="576" w:name="_Toc328753207"/>
      <w:bookmarkStart w:id="577" w:name="_Toc328577896"/>
      <w:bookmarkStart w:id="578" w:name="_Toc328598699"/>
      <w:bookmarkStart w:id="579" w:name="_Toc328663344"/>
      <w:bookmarkStart w:id="580" w:name="_Toc328753213"/>
      <w:bookmarkStart w:id="581" w:name="_Toc328577897"/>
      <w:bookmarkStart w:id="582" w:name="_Toc328598700"/>
      <w:bookmarkStart w:id="583" w:name="_Toc328663345"/>
      <w:bookmarkStart w:id="584" w:name="_Toc328753214"/>
      <w:bookmarkStart w:id="585" w:name="_Toc328577907"/>
      <w:bookmarkStart w:id="586" w:name="_Toc328598710"/>
      <w:bookmarkStart w:id="587" w:name="_Toc328663355"/>
      <w:bookmarkStart w:id="588" w:name="_Toc328753224"/>
      <w:bookmarkStart w:id="589" w:name="_Toc328577909"/>
      <w:bookmarkStart w:id="590" w:name="_Toc328598712"/>
      <w:bookmarkStart w:id="591" w:name="_Toc328663357"/>
      <w:bookmarkStart w:id="592" w:name="_Toc328753226"/>
      <w:bookmarkStart w:id="593" w:name="_Toc328577912"/>
      <w:bookmarkStart w:id="594" w:name="_Toc328598715"/>
      <w:bookmarkStart w:id="595" w:name="_Toc328663360"/>
      <w:bookmarkStart w:id="596" w:name="_Toc328753229"/>
      <w:bookmarkStart w:id="597" w:name="_Toc328577915"/>
      <w:bookmarkStart w:id="598" w:name="_Toc328598718"/>
      <w:bookmarkStart w:id="599" w:name="_Toc328663363"/>
      <w:bookmarkStart w:id="600" w:name="_Toc328753232"/>
      <w:bookmarkStart w:id="601" w:name="_Toc328577921"/>
      <w:bookmarkStart w:id="602" w:name="_Toc328598724"/>
      <w:bookmarkStart w:id="603" w:name="_Toc328663369"/>
      <w:bookmarkStart w:id="604" w:name="_Toc328753238"/>
      <w:bookmarkStart w:id="605" w:name="_Toc328577932"/>
      <w:bookmarkStart w:id="606" w:name="_Toc328598735"/>
      <w:bookmarkStart w:id="607" w:name="_Toc328663380"/>
      <w:bookmarkStart w:id="608" w:name="_Toc328753249"/>
      <w:bookmarkStart w:id="609" w:name="_Toc328577934"/>
      <w:bookmarkStart w:id="610" w:name="_Toc328598737"/>
      <w:bookmarkStart w:id="611" w:name="_Toc328663382"/>
      <w:bookmarkStart w:id="612" w:name="_Toc328753251"/>
      <w:bookmarkStart w:id="613" w:name="_Toc328577938"/>
      <w:bookmarkStart w:id="614" w:name="_Toc328598741"/>
      <w:bookmarkStart w:id="615" w:name="_Toc328663386"/>
      <w:bookmarkStart w:id="616" w:name="_Toc328753255"/>
      <w:bookmarkStart w:id="617" w:name="_Toc328577940"/>
      <w:bookmarkStart w:id="618" w:name="_Toc328598743"/>
      <w:bookmarkStart w:id="619" w:name="_Toc328663388"/>
      <w:bookmarkStart w:id="620" w:name="_Toc328753257"/>
      <w:bookmarkStart w:id="621" w:name="_Toc328577941"/>
      <w:bookmarkStart w:id="622" w:name="_Toc328598744"/>
      <w:bookmarkStart w:id="623" w:name="_Toc328663389"/>
      <w:bookmarkStart w:id="624" w:name="_Toc328753258"/>
      <w:bookmarkStart w:id="625" w:name="_Toc328577946"/>
      <w:bookmarkStart w:id="626" w:name="_Toc328598749"/>
      <w:bookmarkStart w:id="627" w:name="_Toc328663394"/>
      <w:bookmarkStart w:id="628" w:name="_Toc328753263"/>
      <w:bookmarkStart w:id="629" w:name="_Toc328577957"/>
      <w:bookmarkStart w:id="630" w:name="_Toc328598760"/>
      <w:bookmarkStart w:id="631" w:name="_Toc328663405"/>
      <w:bookmarkStart w:id="632" w:name="_Toc328753274"/>
      <w:bookmarkStart w:id="633" w:name="_Toc328577958"/>
      <w:bookmarkStart w:id="634" w:name="_Toc328598761"/>
      <w:bookmarkStart w:id="635" w:name="_Toc328663406"/>
      <w:bookmarkStart w:id="636" w:name="_Toc328753275"/>
      <w:bookmarkStart w:id="637" w:name="_Toc288383137"/>
      <w:bookmarkStart w:id="638" w:name="_Toc328577995"/>
      <w:bookmarkStart w:id="639" w:name="_Toc328598798"/>
      <w:bookmarkStart w:id="640" w:name="_Toc328663443"/>
      <w:bookmarkStart w:id="641" w:name="_Toc328753312"/>
      <w:bookmarkStart w:id="642" w:name="_Toc328577999"/>
      <w:bookmarkStart w:id="643" w:name="_Toc328598802"/>
      <w:bookmarkStart w:id="644" w:name="_Toc328663447"/>
      <w:bookmarkStart w:id="645" w:name="_Toc328753316"/>
      <w:bookmarkStart w:id="646" w:name="_Toc328578001"/>
      <w:bookmarkStart w:id="647" w:name="_Toc328598804"/>
      <w:bookmarkStart w:id="648" w:name="_Toc328663449"/>
      <w:bookmarkStart w:id="649" w:name="_Toc328753318"/>
      <w:bookmarkStart w:id="650" w:name="_Toc328578003"/>
      <w:bookmarkStart w:id="651" w:name="_Toc328598806"/>
      <w:bookmarkStart w:id="652" w:name="_Toc328663451"/>
      <w:bookmarkStart w:id="653" w:name="_Toc328753320"/>
      <w:bookmarkStart w:id="654" w:name="_Toc328578011"/>
      <w:bookmarkStart w:id="655" w:name="_Toc328598814"/>
      <w:bookmarkStart w:id="656" w:name="_Toc328663459"/>
      <w:bookmarkStart w:id="657" w:name="_Toc328753328"/>
      <w:bookmarkStart w:id="658" w:name="_Toc328578012"/>
      <w:bookmarkStart w:id="659" w:name="_Toc328598815"/>
      <w:bookmarkStart w:id="660" w:name="_Toc328663460"/>
      <w:bookmarkStart w:id="661" w:name="_Toc328753329"/>
      <w:bookmarkStart w:id="662" w:name="_Toc328578055"/>
      <w:bookmarkStart w:id="663" w:name="_Toc328598858"/>
      <w:bookmarkStart w:id="664" w:name="_Toc328663503"/>
      <w:bookmarkStart w:id="665" w:name="_Toc328753372"/>
      <w:bookmarkStart w:id="666" w:name="_Toc328578056"/>
      <w:bookmarkStart w:id="667" w:name="_Toc328598859"/>
      <w:bookmarkStart w:id="668" w:name="_Toc328663504"/>
      <w:bookmarkStart w:id="669" w:name="_Toc328753373"/>
      <w:bookmarkStart w:id="670" w:name="_Toc328578162"/>
      <w:bookmarkStart w:id="671" w:name="_Toc328598965"/>
      <w:bookmarkStart w:id="672" w:name="_Toc328663610"/>
      <w:bookmarkStart w:id="673" w:name="_Toc328753479"/>
      <w:bookmarkStart w:id="674" w:name="_Toc328578170"/>
      <w:bookmarkStart w:id="675" w:name="_Toc328598973"/>
      <w:bookmarkStart w:id="676" w:name="_Toc328663618"/>
      <w:bookmarkStart w:id="677" w:name="_Toc328753487"/>
      <w:bookmarkStart w:id="678" w:name="_Toc328578171"/>
      <w:bookmarkStart w:id="679" w:name="_Toc328598974"/>
      <w:bookmarkStart w:id="680" w:name="_Toc328663619"/>
      <w:bookmarkStart w:id="681" w:name="_Toc328753488"/>
      <w:bookmarkStart w:id="682" w:name="_Toc328578172"/>
      <w:bookmarkStart w:id="683" w:name="_Toc328598975"/>
      <w:bookmarkStart w:id="684" w:name="_Toc328663620"/>
      <w:bookmarkStart w:id="685" w:name="_Toc328753489"/>
      <w:bookmarkStart w:id="686" w:name="_Toc328578174"/>
      <w:bookmarkStart w:id="687" w:name="_Toc328598977"/>
      <w:bookmarkStart w:id="688" w:name="_Toc328663622"/>
      <w:bookmarkStart w:id="689" w:name="_Toc328753491"/>
      <w:bookmarkStart w:id="690" w:name="_Toc328578182"/>
      <w:bookmarkStart w:id="691" w:name="_Toc328598985"/>
      <w:bookmarkStart w:id="692" w:name="_Toc328663630"/>
      <w:bookmarkStart w:id="693" w:name="_Toc328753499"/>
      <w:bookmarkStart w:id="694" w:name="_Toc278305710"/>
      <w:bookmarkStart w:id="695" w:name="_Toc278893662"/>
      <w:bookmarkStart w:id="696" w:name="_Toc278977647"/>
      <w:bookmarkStart w:id="697" w:name="_Toc20221200"/>
      <w:bookmarkStart w:id="698" w:name="_Toc330921832"/>
      <w:bookmarkStart w:id="699" w:name="_Toc330921842"/>
      <w:bookmarkStart w:id="700" w:name="_Toc330921843"/>
      <w:bookmarkStart w:id="701" w:name="_Toc330921844"/>
      <w:bookmarkStart w:id="702" w:name="_Toc330921845"/>
      <w:bookmarkStart w:id="703" w:name="_Toc330921850"/>
      <w:bookmarkStart w:id="704" w:name="_Toc330921851"/>
      <w:bookmarkStart w:id="705" w:name="_Toc330921852"/>
      <w:bookmarkStart w:id="706" w:name="_Toc330921853"/>
      <w:bookmarkStart w:id="707" w:name="_Toc330921854"/>
      <w:bookmarkStart w:id="708" w:name="_Toc330921855"/>
      <w:bookmarkStart w:id="709" w:name="_Toc330921856"/>
      <w:bookmarkStart w:id="710" w:name="_Toc330921858"/>
      <w:bookmarkStart w:id="711" w:name="_Toc330921859"/>
      <w:bookmarkStart w:id="712" w:name="_Toc330921860"/>
      <w:bookmarkStart w:id="713" w:name="_Toc330921861"/>
      <w:bookmarkStart w:id="714" w:name="_Toc330921862"/>
      <w:bookmarkStart w:id="715" w:name="_Toc330921867"/>
      <w:bookmarkStart w:id="716" w:name="_Toc330921868"/>
      <w:bookmarkStart w:id="717" w:name="_Toc330921870"/>
      <w:bookmarkStart w:id="718" w:name="_Toc330921871"/>
      <w:bookmarkStart w:id="719" w:name="_Toc330921872"/>
      <w:bookmarkStart w:id="720" w:name="_Toc330921873"/>
      <w:bookmarkStart w:id="721" w:name="_Toc330921874"/>
      <w:bookmarkStart w:id="722" w:name="_Toc330921879"/>
      <w:bookmarkStart w:id="723" w:name="_Toc330921880"/>
      <w:bookmarkStart w:id="724" w:name="_Toc330921882"/>
      <w:bookmarkStart w:id="725" w:name="_Toc330921883"/>
      <w:bookmarkStart w:id="726" w:name="_Toc330921884"/>
      <w:bookmarkStart w:id="727" w:name="_Toc330921885"/>
      <w:bookmarkStart w:id="728" w:name="_Toc330921890"/>
      <w:bookmarkStart w:id="729" w:name="_Toc330921891"/>
      <w:bookmarkStart w:id="730" w:name="_Toc330921893"/>
      <w:bookmarkStart w:id="731" w:name="_Toc330921894"/>
      <w:bookmarkStart w:id="732" w:name="_Toc330921895"/>
      <w:bookmarkStart w:id="733" w:name="_Toc330921901"/>
      <w:bookmarkStart w:id="734" w:name="_Toc330921902"/>
      <w:bookmarkStart w:id="735" w:name="_Toc330921904"/>
      <w:bookmarkStart w:id="736" w:name="_Toc330921905"/>
      <w:bookmarkStart w:id="737" w:name="_Toc330921907"/>
      <w:bookmarkStart w:id="738" w:name="_Toc330921908"/>
      <w:bookmarkStart w:id="739" w:name="_Toc330921909"/>
      <w:bookmarkStart w:id="740" w:name="_Toc330921913"/>
      <w:bookmarkStart w:id="741" w:name="_Toc330921914"/>
      <w:bookmarkStart w:id="742" w:name="_Toc330921916"/>
      <w:bookmarkStart w:id="743" w:name="_Toc330921917"/>
      <w:bookmarkStart w:id="744" w:name="_Toc330921919"/>
      <w:bookmarkStart w:id="745" w:name="_Toc330921923"/>
      <w:bookmarkStart w:id="746" w:name="_Toc330921924"/>
      <w:bookmarkStart w:id="747" w:name="_Toc330921926"/>
      <w:bookmarkStart w:id="748" w:name="_Toc330921927"/>
      <w:bookmarkStart w:id="749" w:name="_Toc330921929"/>
      <w:bookmarkStart w:id="750" w:name="_Toc330921931"/>
      <w:bookmarkStart w:id="751" w:name="_Toc330921933"/>
      <w:bookmarkStart w:id="752" w:name="_Toc330921936"/>
      <w:bookmarkStart w:id="753" w:name="_Toc330921937"/>
      <w:bookmarkStart w:id="754" w:name="_Toc330921939"/>
      <w:bookmarkStart w:id="755" w:name="_Toc330921940"/>
      <w:bookmarkStart w:id="756" w:name="_Toc330921943"/>
      <w:bookmarkStart w:id="757" w:name="_Toc338608772"/>
      <w:bookmarkStart w:id="758" w:name="_Toc338608774"/>
      <w:bookmarkStart w:id="759" w:name="_Toc24167875"/>
      <w:bookmarkStart w:id="760" w:name="_Toc24168931"/>
      <w:bookmarkStart w:id="761" w:name="_Toc328598990"/>
      <w:bookmarkStart w:id="762" w:name="_Toc328663636"/>
      <w:bookmarkStart w:id="763" w:name="_Toc328753505"/>
      <w:bookmarkStart w:id="764" w:name="_Toc328598993"/>
      <w:bookmarkStart w:id="765" w:name="_Toc328663639"/>
      <w:bookmarkStart w:id="766" w:name="_Toc328753508"/>
      <w:bookmarkStart w:id="767" w:name="_Toc328598996"/>
      <w:bookmarkStart w:id="768" w:name="_Toc328663642"/>
      <w:bookmarkStart w:id="769" w:name="_Toc328753511"/>
      <w:bookmarkStart w:id="770" w:name="_Toc328599001"/>
      <w:bookmarkStart w:id="771" w:name="_Toc328663647"/>
      <w:bookmarkStart w:id="772" w:name="_Toc328753516"/>
      <w:bookmarkStart w:id="773" w:name="_Toc328599003"/>
      <w:bookmarkStart w:id="774" w:name="_Toc328663649"/>
      <w:bookmarkStart w:id="775" w:name="_Toc328753518"/>
      <w:bookmarkStart w:id="776" w:name="_Toc328599006"/>
      <w:bookmarkStart w:id="777" w:name="_Toc328663652"/>
      <w:bookmarkStart w:id="778" w:name="_Toc328753521"/>
      <w:bookmarkStart w:id="779" w:name="_Toc328599008"/>
      <w:bookmarkStart w:id="780" w:name="_Toc328663654"/>
      <w:bookmarkStart w:id="781" w:name="_Toc328753523"/>
      <w:bookmarkStart w:id="782" w:name="_Toc22727479"/>
      <w:bookmarkStart w:id="783" w:name="_Toc22728252"/>
      <w:bookmarkStart w:id="784" w:name="_Toc22728986"/>
      <w:bookmarkStart w:id="785" w:name="_Toc22790490"/>
      <w:bookmarkStart w:id="786" w:name="_Toc22727483"/>
      <w:bookmarkStart w:id="787" w:name="_Toc22728256"/>
      <w:bookmarkStart w:id="788" w:name="_Toc22728990"/>
      <w:bookmarkStart w:id="789" w:name="_Toc22790494"/>
      <w:bookmarkStart w:id="790" w:name="_Toc22006965"/>
      <w:bookmarkStart w:id="791" w:name="_Toc22033244"/>
      <w:bookmarkStart w:id="792" w:name="_Toc330921949"/>
      <w:bookmarkStart w:id="793" w:name="_Toc330921956"/>
      <w:bookmarkStart w:id="794" w:name="_Toc330921957"/>
      <w:bookmarkStart w:id="795" w:name="_Toc330921958"/>
      <w:bookmarkStart w:id="796" w:name="_Toc330921959"/>
      <w:bookmarkStart w:id="797" w:name="_Toc330921960"/>
      <w:bookmarkStart w:id="798" w:name="_Toc311217284"/>
      <w:bookmarkStart w:id="799" w:name="_Toc311217287"/>
      <w:bookmarkStart w:id="800" w:name="_Toc311217291"/>
      <w:bookmarkStart w:id="801" w:name="_Toc311217298"/>
      <w:bookmarkStart w:id="802" w:name="_Toc311217303"/>
      <w:bookmarkStart w:id="803" w:name="_Toc311217312"/>
      <w:bookmarkStart w:id="804" w:name="_Toc311217316"/>
      <w:bookmarkStart w:id="805" w:name="_Toc311217318"/>
      <w:bookmarkStart w:id="806" w:name="_Toc311217320"/>
      <w:bookmarkStart w:id="807" w:name="_Toc311217331"/>
      <w:bookmarkStart w:id="808" w:name="_Toc311217332"/>
      <w:bookmarkStart w:id="809" w:name="_Toc311217333"/>
      <w:bookmarkStart w:id="810" w:name="_Toc311217334"/>
      <w:bookmarkStart w:id="811" w:name="_Toc311217363"/>
      <w:bookmarkStart w:id="812" w:name="_Toc311217416"/>
      <w:bookmarkStart w:id="813" w:name="_Toc311217520"/>
      <w:bookmarkStart w:id="814" w:name="_Toc311217530"/>
      <w:bookmarkStart w:id="815" w:name="_Toc311217535"/>
      <w:bookmarkStart w:id="816" w:name="_Toc311217610"/>
      <w:bookmarkStart w:id="817" w:name="_Toc311217611"/>
      <w:bookmarkStart w:id="818" w:name="_Toc311217686"/>
      <w:bookmarkStart w:id="819" w:name="_Toc311217689"/>
      <w:bookmarkStart w:id="820" w:name="_Toc311217690"/>
      <w:bookmarkStart w:id="821" w:name="_Toc311217691"/>
      <w:bookmarkStart w:id="822" w:name="_Toc311217759"/>
      <w:bookmarkStart w:id="823" w:name="_Toc311217765"/>
      <w:bookmarkStart w:id="824" w:name="_Toc311217825"/>
      <w:bookmarkStart w:id="825" w:name="_Toc311217826"/>
      <w:bookmarkStart w:id="826" w:name="_Toc311217867"/>
      <w:bookmarkStart w:id="827" w:name="_Toc311217872"/>
      <w:bookmarkStart w:id="828" w:name="_Toc311218100"/>
      <w:bookmarkStart w:id="829" w:name="_Toc311218101"/>
      <w:bookmarkStart w:id="830" w:name="_Toc311218106"/>
      <w:bookmarkStart w:id="831" w:name="_Toc311218112"/>
      <w:bookmarkStart w:id="832" w:name="_Toc311218117"/>
      <w:bookmarkStart w:id="833" w:name="_Toc311218125"/>
      <w:bookmarkStart w:id="834" w:name="_Toc311218127"/>
      <w:bookmarkStart w:id="835" w:name="_Toc311218133"/>
      <w:bookmarkStart w:id="836" w:name="_Toc311218135"/>
      <w:bookmarkStart w:id="837" w:name="_Toc311218141"/>
      <w:bookmarkStart w:id="838" w:name="_Toc311218143"/>
      <w:bookmarkStart w:id="839" w:name="_Toc311218146"/>
      <w:bookmarkStart w:id="840" w:name="_Toc311218147"/>
      <w:bookmarkStart w:id="841" w:name="_Toc311218149"/>
      <w:bookmarkStart w:id="842" w:name="_Toc311218323"/>
      <w:bookmarkStart w:id="843" w:name="_Toc311218329"/>
      <w:bookmarkStart w:id="844" w:name="_Toc311218332"/>
      <w:bookmarkStart w:id="845" w:name="_Toc311218341"/>
      <w:bookmarkStart w:id="846" w:name="_Toc311218342"/>
      <w:bookmarkStart w:id="847" w:name="_Toc311218345"/>
      <w:bookmarkStart w:id="848" w:name="_Toc311218349"/>
      <w:bookmarkStart w:id="849" w:name="_Toc311218352"/>
      <w:bookmarkStart w:id="850" w:name="_Toc311218353"/>
      <w:bookmarkStart w:id="851" w:name="_Toc311218354"/>
      <w:bookmarkStart w:id="852" w:name="_Toc311218356"/>
      <w:bookmarkStart w:id="853" w:name="_Toc311218358"/>
      <w:bookmarkStart w:id="854" w:name="_Toc311218446"/>
      <w:bookmarkStart w:id="855" w:name="_Toc311218447"/>
      <w:bookmarkStart w:id="856" w:name="_Toc311218535"/>
      <w:bookmarkStart w:id="857" w:name="_Toc311218537"/>
      <w:bookmarkStart w:id="858" w:name="_Toc311218642"/>
      <w:bookmarkStart w:id="859" w:name="_Toc311218644"/>
      <w:bookmarkStart w:id="860" w:name="_Toc311218749"/>
      <w:bookmarkStart w:id="861" w:name="_Toc311218750"/>
      <w:bookmarkStart w:id="862" w:name="_Toc311218849"/>
      <w:bookmarkStart w:id="863" w:name="_Toc311218851"/>
      <w:bookmarkStart w:id="864" w:name="_Toc311219347"/>
      <w:bookmarkStart w:id="865" w:name="_Toc311219348"/>
      <w:bookmarkStart w:id="866" w:name="_Toc311219815"/>
      <w:bookmarkStart w:id="867" w:name="_Toc311219817"/>
      <w:bookmarkStart w:id="868" w:name="_Toc311219824"/>
      <w:bookmarkStart w:id="869" w:name="_Toc311219841"/>
      <w:bookmarkStart w:id="870" w:name="_Toc311219842"/>
      <w:bookmarkStart w:id="871" w:name="_Toc311219843"/>
      <w:bookmarkStart w:id="872" w:name="_Toc311219844"/>
      <w:bookmarkStart w:id="873" w:name="_Toc311219850"/>
      <w:bookmarkStart w:id="874" w:name="_Toc311219852"/>
      <w:bookmarkStart w:id="875" w:name="_Toc311219853"/>
      <w:bookmarkStart w:id="876" w:name="_Toc311219854"/>
      <w:bookmarkStart w:id="877" w:name="_Toc311219855"/>
      <w:bookmarkStart w:id="878" w:name="_Toc311219856"/>
      <w:bookmarkStart w:id="879" w:name="_Toc311219857"/>
      <w:bookmarkStart w:id="880" w:name="_Toc311219861"/>
      <w:bookmarkStart w:id="881" w:name="_Toc311219867"/>
      <w:bookmarkStart w:id="882" w:name="_Toc311219870"/>
      <w:bookmarkStart w:id="883" w:name="_Toc311219871"/>
      <w:bookmarkStart w:id="884" w:name="_Toc311219872"/>
      <w:bookmarkStart w:id="885" w:name="_Toc311219873"/>
      <w:bookmarkStart w:id="886" w:name="_Toc311219874"/>
      <w:bookmarkStart w:id="887" w:name="_Toc311219875"/>
      <w:bookmarkStart w:id="888" w:name="_Toc311219877"/>
      <w:bookmarkStart w:id="889" w:name="_Toc311219883"/>
      <w:bookmarkStart w:id="890" w:name="_Toc311219886"/>
      <w:bookmarkStart w:id="891" w:name="_Toc311219889"/>
      <w:bookmarkStart w:id="892" w:name="_Toc311219890"/>
      <w:bookmarkStart w:id="893" w:name="_Toc311219891"/>
      <w:bookmarkStart w:id="894" w:name="_Toc311219892"/>
      <w:bookmarkStart w:id="895" w:name="_Toc311219893"/>
      <w:bookmarkStart w:id="896" w:name="_Toc311219895"/>
      <w:bookmarkStart w:id="897" w:name="_Toc311219896"/>
      <w:bookmarkStart w:id="898" w:name="_Toc311219897"/>
      <w:bookmarkStart w:id="899" w:name="_Toc311219898"/>
      <w:bookmarkStart w:id="900" w:name="_Toc311219899"/>
      <w:bookmarkStart w:id="901" w:name="_Toc311219900"/>
      <w:bookmarkStart w:id="902" w:name="_Toc311219901"/>
      <w:bookmarkStart w:id="903" w:name="_Toc311219902"/>
      <w:bookmarkStart w:id="904" w:name="_Toc311219938"/>
      <w:bookmarkStart w:id="905" w:name="_Toc311219940"/>
      <w:bookmarkStart w:id="906" w:name="_Toc311219961"/>
      <w:bookmarkStart w:id="907" w:name="_Toc311219989"/>
      <w:bookmarkStart w:id="908" w:name="_Toc29970785"/>
      <w:bookmarkStart w:id="909" w:name="_Toc29970797"/>
      <w:bookmarkStart w:id="910" w:name="_Toc29970909"/>
      <w:bookmarkStart w:id="911" w:name="_Toc29971021"/>
      <w:bookmarkStart w:id="912" w:name="_Toc29971133"/>
      <w:bookmarkStart w:id="913" w:name="_Toc29971188"/>
      <w:bookmarkStart w:id="914" w:name="_Toc29971192"/>
      <w:bookmarkStart w:id="915" w:name="_Toc29971235"/>
      <w:bookmarkStart w:id="916" w:name="_Toc29971238"/>
      <w:bookmarkStart w:id="917" w:name="_Toc29971240"/>
      <w:bookmarkStart w:id="918" w:name="_Toc29971249"/>
      <w:bookmarkStart w:id="919" w:name="_Toc29971260"/>
      <w:bookmarkStart w:id="920" w:name="_Toc29971279"/>
      <w:bookmarkStart w:id="921" w:name="_Toc29971281"/>
      <w:bookmarkStart w:id="922" w:name="_Toc29971300"/>
      <w:bookmarkStart w:id="923" w:name="_Toc29971302"/>
      <w:bookmarkStart w:id="924" w:name="_Toc29971321"/>
      <w:bookmarkStart w:id="925" w:name="_Toc29971323"/>
      <w:bookmarkStart w:id="926" w:name="_Toc29971342"/>
      <w:bookmarkStart w:id="927" w:name="_Toc29971344"/>
      <w:bookmarkStart w:id="928" w:name="_Toc29971363"/>
      <w:bookmarkStart w:id="929" w:name="_Toc29971365"/>
      <w:bookmarkStart w:id="930" w:name="_Toc29971384"/>
      <w:bookmarkStart w:id="931" w:name="_Toc29971771"/>
      <w:bookmarkStart w:id="932" w:name="_Toc330921963"/>
      <w:bookmarkStart w:id="933" w:name="_Toc330857423"/>
      <w:bookmarkStart w:id="934" w:name="_Toc33078898"/>
      <w:bookmarkStart w:id="935" w:name="_Toc33078899"/>
      <w:bookmarkStart w:id="936" w:name="_Toc24878143"/>
      <w:bookmarkStart w:id="937" w:name="_Toc24878171"/>
      <w:bookmarkStart w:id="938" w:name="_Toc24878199"/>
      <w:bookmarkStart w:id="939" w:name="_Toc24878227"/>
      <w:bookmarkStart w:id="940" w:name="_Toc24878251"/>
      <w:bookmarkStart w:id="941" w:name="_Toc24878277"/>
      <w:bookmarkStart w:id="942" w:name="_Toc24878303"/>
      <w:bookmarkStart w:id="943" w:name="_Toc24878329"/>
      <w:bookmarkStart w:id="944" w:name="_Toc24878352"/>
      <w:bookmarkStart w:id="945" w:name="_Toc24878384"/>
      <w:bookmarkStart w:id="946" w:name="_Toc24878416"/>
      <w:bookmarkStart w:id="947" w:name="_Toc24878448"/>
      <w:bookmarkStart w:id="948" w:name="_Toc24878473"/>
      <w:bookmarkStart w:id="949" w:name="_Toc24878507"/>
      <w:bookmarkStart w:id="950" w:name="_Toc24878541"/>
      <w:bookmarkStart w:id="951" w:name="_Toc24878575"/>
      <w:bookmarkStart w:id="952" w:name="_Toc24878592"/>
      <w:bookmarkStart w:id="953" w:name="_Toc24881337"/>
      <w:bookmarkStart w:id="954" w:name="_Toc24878601"/>
      <w:bookmarkStart w:id="955" w:name="_Toc24878625"/>
      <w:bookmarkStart w:id="956" w:name="_Toc24878649"/>
      <w:bookmarkStart w:id="957" w:name="_Toc24878673"/>
      <w:bookmarkStart w:id="958" w:name="_Toc24878693"/>
      <w:bookmarkStart w:id="959" w:name="_Toc24878742"/>
      <w:bookmarkStart w:id="960" w:name="_Toc24878749"/>
      <w:bookmarkStart w:id="961" w:name="_Toc24878756"/>
      <w:bookmarkStart w:id="962" w:name="_Toc24878778"/>
      <w:bookmarkStart w:id="963" w:name="_Toc24878789"/>
      <w:bookmarkStart w:id="964" w:name="_Toc24878800"/>
      <w:bookmarkStart w:id="965" w:name="_Toc24878822"/>
      <w:bookmarkStart w:id="966" w:name="_Toc24878833"/>
      <w:bookmarkStart w:id="967" w:name="_Toc24878844"/>
      <w:bookmarkStart w:id="968" w:name="_Toc24878855"/>
      <w:bookmarkStart w:id="969" w:name="_Toc24878866"/>
      <w:bookmarkStart w:id="970" w:name="_Toc24878877"/>
      <w:bookmarkStart w:id="971" w:name="_Toc24878888"/>
      <w:bookmarkStart w:id="972" w:name="_Toc24878899"/>
      <w:bookmarkStart w:id="973" w:name="_Toc24878906"/>
      <w:bookmarkStart w:id="974" w:name="_Toc24878913"/>
      <w:bookmarkStart w:id="975" w:name="_Toc24878935"/>
      <w:bookmarkStart w:id="976" w:name="_Toc24878946"/>
      <w:bookmarkStart w:id="977" w:name="_Toc24878957"/>
      <w:bookmarkStart w:id="978" w:name="_Toc24878979"/>
      <w:bookmarkStart w:id="979" w:name="_Toc24878990"/>
      <w:bookmarkStart w:id="980" w:name="_Toc24879001"/>
      <w:bookmarkStart w:id="981" w:name="_Toc24879023"/>
      <w:bookmarkStart w:id="982" w:name="_Toc24879034"/>
      <w:bookmarkStart w:id="983" w:name="_Toc24879045"/>
      <w:bookmarkStart w:id="984" w:name="_Toc24879067"/>
      <w:bookmarkStart w:id="985" w:name="_Toc24879078"/>
      <w:bookmarkStart w:id="986" w:name="_Toc24879089"/>
      <w:bookmarkStart w:id="987" w:name="_Toc24879111"/>
      <w:bookmarkStart w:id="988" w:name="_Toc24879122"/>
      <w:bookmarkStart w:id="989" w:name="_Toc24879133"/>
      <w:bookmarkStart w:id="990" w:name="_Toc24879144"/>
      <w:bookmarkStart w:id="991" w:name="_Toc24881341"/>
      <w:bookmarkStart w:id="992" w:name="_Toc24879150"/>
      <w:bookmarkStart w:id="993" w:name="_Toc24879157"/>
      <w:bookmarkStart w:id="994" w:name="_Toc24879179"/>
      <w:bookmarkStart w:id="995" w:name="_Toc24879190"/>
      <w:bookmarkStart w:id="996" w:name="_Toc24879201"/>
      <w:bookmarkStart w:id="997" w:name="_Toc24879212"/>
      <w:bookmarkStart w:id="998" w:name="_Toc24879223"/>
      <w:bookmarkStart w:id="999" w:name="_Toc24879234"/>
      <w:bookmarkStart w:id="1000" w:name="_Toc24879245"/>
      <w:bookmarkStart w:id="1001" w:name="_Toc24879256"/>
      <w:bookmarkStart w:id="1002" w:name="_Toc24879267"/>
      <w:bookmarkStart w:id="1003" w:name="_Toc24879278"/>
      <w:bookmarkStart w:id="1004" w:name="_Toc24879289"/>
      <w:bookmarkStart w:id="1005" w:name="_Toc24879300"/>
      <w:bookmarkStart w:id="1006" w:name="_Toc24879311"/>
      <w:bookmarkStart w:id="1007" w:name="_Toc24879322"/>
      <w:bookmarkStart w:id="1008" w:name="_Toc24879344"/>
      <w:bookmarkStart w:id="1009" w:name="_Toc24879355"/>
      <w:bookmarkStart w:id="1010" w:name="_Toc24879366"/>
      <w:bookmarkStart w:id="1011" w:name="_Toc24879377"/>
      <w:bookmarkStart w:id="1012" w:name="_Toc24879388"/>
      <w:bookmarkStart w:id="1013" w:name="_Toc24879399"/>
      <w:bookmarkStart w:id="1014" w:name="_Toc24879410"/>
      <w:bookmarkStart w:id="1015" w:name="_Toc24879421"/>
      <w:bookmarkStart w:id="1016" w:name="_Toc24879432"/>
      <w:bookmarkStart w:id="1017" w:name="_Toc24879443"/>
      <w:bookmarkStart w:id="1018" w:name="_Toc24879454"/>
      <w:bookmarkStart w:id="1019" w:name="_Toc24879465"/>
      <w:bookmarkStart w:id="1020" w:name="_Toc24879476"/>
      <w:bookmarkStart w:id="1021" w:name="_Toc24879498"/>
      <w:bookmarkStart w:id="1022" w:name="_Toc24879509"/>
      <w:bookmarkStart w:id="1023" w:name="_Toc24879520"/>
      <w:bookmarkStart w:id="1024" w:name="_Toc24879531"/>
      <w:bookmarkStart w:id="1025" w:name="_Toc24879542"/>
      <w:bookmarkStart w:id="1026" w:name="_Toc24879553"/>
      <w:bookmarkStart w:id="1027" w:name="_Toc24879564"/>
      <w:bookmarkStart w:id="1028" w:name="_Toc24879575"/>
      <w:bookmarkStart w:id="1029" w:name="_Toc24879586"/>
      <w:bookmarkStart w:id="1030" w:name="_Toc24879597"/>
      <w:bookmarkStart w:id="1031" w:name="_Toc24879608"/>
      <w:bookmarkStart w:id="1032" w:name="_Toc24879619"/>
      <w:bookmarkStart w:id="1033" w:name="_Toc24879630"/>
      <w:bookmarkStart w:id="1034" w:name="_Toc24879641"/>
      <w:bookmarkStart w:id="1035" w:name="_Toc24879663"/>
      <w:bookmarkStart w:id="1036" w:name="_Toc24879674"/>
      <w:bookmarkStart w:id="1037" w:name="_Toc24879696"/>
      <w:bookmarkStart w:id="1038" w:name="_Toc24879707"/>
      <w:bookmarkStart w:id="1039" w:name="_Toc24879718"/>
      <w:bookmarkStart w:id="1040" w:name="_Toc24879729"/>
      <w:bookmarkStart w:id="1041" w:name="_Toc24879740"/>
      <w:bookmarkStart w:id="1042" w:name="_Toc24879751"/>
      <w:bookmarkStart w:id="1043" w:name="_Toc24879762"/>
      <w:bookmarkStart w:id="1044" w:name="_Toc24879773"/>
      <w:bookmarkStart w:id="1045" w:name="_Toc24879784"/>
      <w:bookmarkStart w:id="1046" w:name="_Toc24879795"/>
      <w:bookmarkStart w:id="1047" w:name="_Toc24879806"/>
      <w:bookmarkStart w:id="1048" w:name="_Toc24879817"/>
      <w:bookmarkStart w:id="1049" w:name="_Toc24879828"/>
      <w:bookmarkStart w:id="1050" w:name="_Toc24879839"/>
      <w:bookmarkStart w:id="1051" w:name="_Toc24881342"/>
      <w:bookmarkStart w:id="1052" w:name="_Toc24879845"/>
      <w:bookmarkStart w:id="1053" w:name="_Toc24879852"/>
      <w:bookmarkStart w:id="1054" w:name="_Toc24879874"/>
      <w:bookmarkStart w:id="1055" w:name="_Toc24879885"/>
      <w:bookmarkStart w:id="1056" w:name="_Toc24879896"/>
      <w:bookmarkStart w:id="1057" w:name="_Toc24879907"/>
      <w:bookmarkStart w:id="1058" w:name="_Toc24879918"/>
      <w:bookmarkStart w:id="1059" w:name="_Toc24879929"/>
      <w:bookmarkStart w:id="1060" w:name="_Toc24879940"/>
      <w:bookmarkStart w:id="1061" w:name="_Toc24879951"/>
      <w:bookmarkStart w:id="1062" w:name="_Toc24879962"/>
      <w:bookmarkStart w:id="1063" w:name="_Toc24879973"/>
      <w:bookmarkStart w:id="1064" w:name="_Toc24879984"/>
      <w:bookmarkStart w:id="1065" w:name="_Toc24879995"/>
      <w:bookmarkStart w:id="1066" w:name="_Toc24880006"/>
      <w:bookmarkStart w:id="1067" w:name="_Toc24880017"/>
      <w:bookmarkStart w:id="1068" w:name="_Toc24880039"/>
      <w:bookmarkStart w:id="1069" w:name="_Toc24880050"/>
      <w:bookmarkStart w:id="1070" w:name="_Toc24880061"/>
      <w:bookmarkStart w:id="1071" w:name="_Toc24880072"/>
      <w:bookmarkStart w:id="1072" w:name="_Toc24880083"/>
      <w:bookmarkStart w:id="1073" w:name="_Toc24880094"/>
      <w:bookmarkStart w:id="1074" w:name="_Toc24880105"/>
      <w:bookmarkStart w:id="1075" w:name="_Toc24880116"/>
      <w:bookmarkStart w:id="1076" w:name="_Toc24880127"/>
      <w:bookmarkStart w:id="1077" w:name="_Toc24880138"/>
      <w:bookmarkStart w:id="1078" w:name="_Toc24880149"/>
      <w:bookmarkStart w:id="1079" w:name="_Toc24880160"/>
      <w:bookmarkStart w:id="1080" w:name="_Toc24880171"/>
      <w:bookmarkStart w:id="1081" w:name="_Toc24880193"/>
      <w:bookmarkStart w:id="1082" w:name="_Toc24880204"/>
      <w:bookmarkStart w:id="1083" w:name="_Toc24880215"/>
      <w:bookmarkStart w:id="1084" w:name="_Toc24880226"/>
      <w:bookmarkStart w:id="1085" w:name="_Toc24880237"/>
      <w:bookmarkStart w:id="1086" w:name="_Toc24880248"/>
      <w:bookmarkStart w:id="1087" w:name="_Toc24880259"/>
      <w:bookmarkStart w:id="1088" w:name="_Toc24880270"/>
      <w:bookmarkStart w:id="1089" w:name="_Toc24880281"/>
      <w:bookmarkStart w:id="1090" w:name="_Toc24880292"/>
      <w:bookmarkStart w:id="1091" w:name="_Toc24880303"/>
      <w:bookmarkStart w:id="1092" w:name="_Toc24880314"/>
      <w:bookmarkStart w:id="1093" w:name="_Toc24880325"/>
      <w:bookmarkStart w:id="1094" w:name="_Toc24880336"/>
      <w:bookmarkStart w:id="1095" w:name="_Toc24880358"/>
      <w:bookmarkStart w:id="1096" w:name="_Toc24880369"/>
      <w:bookmarkStart w:id="1097" w:name="_Toc24880391"/>
      <w:bookmarkStart w:id="1098" w:name="_Toc24880402"/>
      <w:bookmarkStart w:id="1099" w:name="_Toc24880413"/>
      <w:bookmarkStart w:id="1100" w:name="_Toc24880424"/>
      <w:bookmarkStart w:id="1101" w:name="_Toc24880435"/>
      <w:bookmarkStart w:id="1102" w:name="_Toc24880446"/>
      <w:bookmarkStart w:id="1103" w:name="_Toc24880457"/>
      <w:bookmarkStart w:id="1104" w:name="_Toc24880468"/>
      <w:bookmarkStart w:id="1105" w:name="_Toc24880479"/>
      <w:bookmarkStart w:id="1106" w:name="_Toc24880490"/>
      <w:bookmarkStart w:id="1107" w:name="_Toc24880501"/>
      <w:bookmarkStart w:id="1108" w:name="_Toc24880512"/>
      <w:bookmarkStart w:id="1109" w:name="_Toc24880523"/>
      <w:bookmarkStart w:id="1110" w:name="_Toc24880534"/>
      <w:bookmarkStart w:id="1111" w:name="_Toc24881343"/>
      <w:bookmarkStart w:id="1112" w:name="_Toc24880540"/>
      <w:bookmarkStart w:id="1113" w:name="_Toc24880547"/>
      <w:bookmarkStart w:id="1114" w:name="_Toc24880569"/>
      <w:bookmarkStart w:id="1115" w:name="_Toc24880580"/>
      <w:bookmarkStart w:id="1116" w:name="_Toc24880591"/>
      <w:bookmarkStart w:id="1117" w:name="_Toc24880602"/>
      <w:bookmarkStart w:id="1118" w:name="_Toc24880613"/>
      <w:bookmarkStart w:id="1119" w:name="_Toc24880624"/>
      <w:bookmarkStart w:id="1120" w:name="_Toc24880635"/>
      <w:bookmarkStart w:id="1121" w:name="_Toc24880646"/>
      <w:bookmarkStart w:id="1122" w:name="_Toc24880657"/>
      <w:bookmarkStart w:id="1123" w:name="_Toc24880679"/>
      <w:bookmarkStart w:id="1124" w:name="_Toc24880690"/>
      <w:bookmarkStart w:id="1125" w:name="_Toc24880701"/>
      <w:bookmarkStart w:id="1126" w:name="_Toc24880712"/>
      <w:bookmarkStart w:id="1127" w:name="_Toc24880723"/>
      <w:bookmarkStart w:id="1128" w:name="_Toc24880734"/>
      <w:bookmarkStart w:id="1129" w:name="_Toc24880745"/>
      <w:bookmarkStart w:id="1130" w:name="_Toc24880756"/>
      <w:bookmarkStart w:id="1131" w:name="_Toc24880767"/>
      <w:bookmarkStart w:id="1132" w:name="_Toc24880789"/>
      <w:bookmarkStart w:id="1133" w:name="_Toc24880800"/>
      <w:bookmarkStart w:id="1134" w:name="_Toc24880811"/>
      <w:bookmarkStart w:id="1135" w:name="_Toc24880822"/>
      <w:bookmarkStart w:id="1136" w:name="_Toc24880833"/>
      <w:bookmarkStart w:id="1137" w:name="_Toc24880844"/>
      <w:bookmarkStart w:id="1138" w:name="_Toc24880855"/>
      <w:bookmarkStart w:id="1139" w:name="_Toc24880866"/>
      <w:bookmarkStart w:id="1140" w:name="_Toc24880877"/>
      <w:bookmarkStart w:id="1141" w:name="_Toc24880899"/>
      <w:bookmarkStart w:id="1142" w:name="_Toc24880910"/>
      <w:bookmarkStart w:id="1143" w:name="_Toc24880921"/>
      <w:bookmarkStart w:id="1144" w:name="_Toc24880932"/>
      <w:bookmarkStart w:id="1145" w:name="_Toc24880943"/>
      <w:bookmarkStart w:id="1146" w:name="_Toc24880954"/>
      <w:bookmarkStart w:id="1147" w:name="_Toc24880965"/>
      <w:bookmarkStart w:id="1148" w:name="_Toc24880976"/>
      <w:bookmarkStart w:id="1149" w:name="_Toc24880998"/>
      <w:bookmarkStart w:id="1150" w:name="_Toc24881009"/>
      <w:bookmarkStart w:id="1151" w:name="_Toc24881020"/>
      <w:bookmarkStart w:id="1152" w:name="_Toc24881031"/>
      <w:bookmarkStart w:id="1153" w:name="_Toc24881042"/>
      <w:bookmarkStart w:id="1154" w:name="_Toc24881053"/>
      <w:bookmarkStart w:id="1155" w:name="_Toc24881064"/>
      <w:bookmarkStart w:id="1156" w:name="_Toc24881075"/>
      <w:bookmarkStart w:id="1157" w:name="_Toc24881086"/>
      <w:bookmarkStart w:id="1158" w:name="_Toc33078907"/>
      <w:bookmarkStart w:id="1159" w:name="_Toc24881104"/>
      <w:bookmarkStart w:id="1160" w:name="_Toc33078912"/>
      <w:bookmarkStart w:id="1161" w:name="_Toc33078919"/>
      <w:bookmarkStart w:id="1162" w:name="_Toc24881112"/>
      <w:bookmarkStart w:id="1163" w:name="_Toc24881114"/>
      <w:bookmarkStart w:id="1164" w:name="_Toc24881115"/>
      <w:bookmarkStart w:id="1165" w:name="_Toc24881117"/>
      <w:bookmarkStart w:id="1166" w:name="_Toc33078928"/>
      <w:bookmarkStart w:id="1167" w:name="_Toc23248822"/>
      <w:bookmarkStart w:id="1168" w:name="_Toc23248830"/>
      <w:bookmarkStart w:id="1169" w:name="_Hlt168807772"/>
      <w:bookmarkStart w:id="1170" w:name="_Toc73966554"/>
      <w:bookmarkStart w:id="1171" w:name="_Toc330810998"/>
      <w:bookmarkStart w:id="1172" w:name="_Toc330812793"/>
      <w:bookmarkStart w:id="1173" w:name="_Toc327284572"/>
      <w:bookmarkStart w:id="1174" w:name="_Toc327290460"/>
      <w:bookmarkStart w:id="1175" w:name="_Toc327299505"/>
      <w:bookmarkStart w:id="1176" w:name="_Toc327299818"/>
      <w:bookmarkStart w:id="1177" w:name="_Toc29960185"/>
      <w:bookmarkStart w:id="1178" w:name="_Toc29972050"/>
      <w:bookmarkStart w:id="1179" w:name="_Toc29960222"/>
      <w:bookmarkStart w:id="1180" w:name="_Toc29972087"/>
      <w:bookmarkStart w:id="1181" w:name="_Toc331028443"/>
      <w:bookmarkStart w:id="1182" w:name="_Toc339889442"/>
      <w:bookmarkStart w:id="1183" w:name="_Toc340052321"/>
      <w:bookmarkStart w:id="1184" w:name="_Toc332305078"/>
      <w:bookmarkStart w:id="1185" w:name="_Toc332305325"/>
      <w:bookmarkStart w:id="1186" w:name="_Toc332971307"/>
      <w:bookmarkStart w:id="1187" w:name="_Toc332979244"/>
      <w:bookmarkStart w:id="1188" w:name="_Toc332982075"/>
      <w:bookmarkStart w:id="1189" w:name="_Toc332982218"/>
      <w:bookmarkStart w:id="1190" w:name="_Toc333174121"/>
      <w:bookmarkStart w:id="1191" w:name="_Toc333174646"/>
      <w:bookmarkStart w:id="1192" w:name="_Toc332305079"/>
      <w:bookmarkStart w:id="1193" w:name="_Toc332305326"/>
      <w:bookmarkStart w:id="1194" w:name="_Toc332971308"/>
      <w:bookmarkStart w:id="1195" w:name="_Toc332979245"/>
      <w:bookmarkStart w:id="1196" w:name="_Toc332982076"/>
      <w:bookmarkStart w:id="1197" w:name="_Toc332982219"/>
      <w:bookmarkStart w:id="1198" w:name="_Toc333174122"/>
      <w:bookmarkStart w:id="1199" w:name="_Toc333174647"/>
      <w:bookmarkStart w:id="1200" w:name="_Toc332305107"/>
      <w:bookmarkStart w:id="1201" w:name="_Toc332305354"/>
      <w:bookmarkStart w:id="1202" w:name="_Toc332971336"/>
      <w:bookmarkStart w:id="1203" w:name="_Toc332979273"/>
      <w:bookmarkStart w:id="1204" w:name="_Toc332982104"/>
      <w:bookmarkStart w:id="1205" w:name="_Toc332982247"/>
      <w:bookmarkStart w:id="1206" w:name="_Toc333174150"/>
      <w:bookmarkStart w:id="1207" w:name="_Toc333174675"/>
      <w:bookmarkStart w:id="1208" w:name="_Toc332305127"/>
      <w:bookmarkStart w:id="1209" w:name="_Toc332305374"/>
      <w:bookmarkStart w:id="1210" w:name="_Toc332971357"/>
      <w:bookmarkStart w:id="1211" w:name="_Toc332979294"/>
      <w:bookmarkStart w:id="1212" w:name="_Toc332982125"/>
      <w:bookmarkStart w:id="1213" w:name="_Toc332982268"/>
      <w:bookmarkStart w:id="1214" w:name="_Toc333174171"/>
      <w:bookmarkStart w:id="1215" w:name="_Toc333174696"/>
      <w:bookmarkStart w:id="1216" w:name="_Toc332305130"/>
      <w:bookmarkStart w:id="1217" w:name="_Toc332305377"/>
      <w:bookmarkStart w:id="1218" w:name="_Toc332971360"/>
      <w:bookmarkStart w:id="1219" w:name="_Toc332979297"/>
      <w:bookmarkStart w:id="1220" w:name="_Toc332982128"/>
      <w:bookmarkStart w:id="1221" w:name="_Toc332982271"/>
      <w:bookmarkStart w:id="1222" w:name="_Toc333174174"/>
      <w:bookmarkStart w:id="1223" w:name="_Toc333174699"/>
      <w:bookmarkStart w:id="1224" w:name="_Toc348629150"/>
      <w:bookmarkStart w:id="1225" w:name="_Toc348629473"/>
      <w:bookmarkStart w:id="1226" w:name="_Toc348630336"/>
      <w:bookmarkStart w:id="1227" w:name="_Toc348630627"/>
      <w:bookmarkStart w:id="1228" w:name="_Toc348630886"/>
      <w:bookmarkStart w:id="1229" w:name="_Toc348631337"/>
      <w:bookmarkStart w:id="1230" w:name="_Toc348631585"/>
      <w:bookmarkStart w:id="1231" w:name="_Toc348631697"/>
      <w:bookmarkStart w:id="1232" w:name="_Toc348631864"/>
      <w:bookmarkStart w:id="1233" w:name="_Toc348632132"/>
      <w:bookmarkStart w:id="1234" w:name="_Toc348632872"/>
      <w:bookmarkStart w:id="1235" w:name="_Toc348632999"/>
      <w:bookmarkStart w:id="1236" w:name="_Toc348633129"/>
      <w:bookmarkStart w:id="1237" w:name="_Toc348633212"/>
      <w:bookmarkStart w:id="1238" w:name="_Toc348633652"/>
      <w:bookmarkStart w:id="1239" w:name="_Toc348634532"/>
      <w:bookmarkStart w:id="1240" w:name="_Toc348634742"/>
      <w:bookmarkStart w:id="1241" w:name="_Toc348634843"/>
      <w:bookmarkStart w:id="1242" w:name="_Toc351420515"/>
      <w:bookmarkStart w:id="1243" w:name="_Toc351497577"/>
      <w:bookmarkStart w:id="1244" w:name="_Toc351667565"/>
      <w:bookmarkStart w:id="1245" w:name="_Toc351667768"/>
      <w:bookmarkStart w:id="1246" w:name="_Toc358125575"/>
      <w:bookmarkStart w:id="1247" w:name="_Toc358128067"/>
      <w:bookmarkStart w:id="1248" w:name="_Toc348629151"/>
      <w:bookmarkStart w:id="1249" w:name="_Toc348629474"/>
      <w:bookmarkStart w:id="1250" w:name="_Toc348630337"/>
      <w:bookmarkStart w:id="1251" w:name="_Toc348630628"/>
      <w:bookmarkStart w:id="1252" w:name="_Toc348630887"/>
      <w:bookmarkStart w:id="1253" w:name="_Toc348631338"/>
      <w:bookmarkStart w:id="1254" w:name="_Toc348631586"/>
      <w:bookmarkStart w:id="1255" w:name="_Toc348631698"/>
      <w:bookmarkStart w:id="1256" w:name="_Toc348631865"/>
      <w:bookmarkStart w:id="1257" w:name="_Toc348632133"/>
      <w:bookmarkStart w:id="1258" w:name="_Toc348632873"/>
      <w:bookmarkStart w:id="1259" w:name="_Toc348633000"/>
      <w:bookmarkStart w:id="1260" w:name="_Toc348633130"/>
      <w:bookmarkStart w:id="1261" w:name="_Toc348633213"/>
      <w:bookmarkStart w:id="1262" w:name="_Toc348633653"/>
      <w:bookmarkStart w:id="1263" w:name="_Toc348634533"/>
      <w:bookmarkStart w:id="1264" w:name="_Toc348634743"/>
      <w:bookmarkStart w:id="1265" w:name="_Toc348634844"/>
      <w:bookmarkStart w:id="1266" w:name="_Toc351420516"/>
      <w:bookmarkStart w:id="1267" w:name="_Toc351497578"/>
      <w:bookmarkStart w:id="1268" w:name="_Toc351667566"/>
      <w:bookmarkStart w:id="1269" w:name="_Toc351667769"/>
      <w:bookmarkStart w:id="1270" w:name="_Toc358125576"/>
      <w:bookmarkStart w:id="1271" w:name="_Toc358128068"/>
      <w:bookmarkStart w:id="1272" w:name="_Toc348629152"/>
      <w:bookmarkStart w:id="1273" w:name="_Toc348629475"/>
      <w:bookmarkStart w:id="1274" w:name="_Toc348630338"/>
      <w:bookmarkStart w:id="1275" w:name="_Toc348630629"/>
      <w:bookmarkStart w:id="1276" w:name="_Toc348630888"/>
      <w:bookmarkStart w:id="1277" w:name="_Toc348631339"/>
      <w:bookmarkStart w:id="1278" w:name="_Toc348631587"/>
      <w:bookmarkStart w:id="1279" w:name="_Toc348631699"/>
      <w:bookmarkStart w:id="1280" w:name="_Toc348631866"/>
      <w:bookmarkStart w:id="1281" w:name="_Toc348632134"/>
      <w:bookmarkStart w:id="1282" w:name="_Toc348632874"/>
      <w:bookmarkStart w:id="1283" w:name="_Toc348633001"/>
      <w:bookmarkStart w:id="1284" w:name="_Toc348633131"/>
      <w:bookmarkStart w:id="1285" w:name="_Toc348633214"/>
      <w:bookmarkStart w:id="1286" w:name="_Toc348633654"/>
      <w:bookmarkStart w:id="1287" w:name="_Toc348634534"/>
      <w:bookmarkStart w:id="1288" w:name="_Toc348634744"/>
      <w:bookmarkStart w:id="1289" w:name="_Toc348634845"/>
      <w:bookmarkStart w:id="1290" w:name="_Toc351420517"/>
      <w:bookmarkStart w:id="1291" w:name="_Toc351497579"/>
      <w:bookmarkStart w:id="1292" w:name="_Toc351667567"/>
      <w:bookmarkStart w:id="1293" w:name="_Toc351667770"/>
      <w:bookmarkStart w:id="1294" w:name="_Toc358125577"/>
      <w:bookmarkStart w:id="1295" w:name="_Toc358128069"/>
      <w:bookmarkStart w:id="1296" w:name="_Toc348629153"/>
      <w:bookmarkStart w:id="1297" w:name="_Toc348629476"/>
      <w:bookmarkStart w:id="1298" w:name="_Toc348630339"/>
      <w:bookmarkStart w:id="1299" w:name="_Toc348630630"/>
      <w:bookmarkStart w:id="1300" w:name="_Toc348630889"/>
      <w:bookmarkStart w:id="1301" w:name="_Toc348631340"/>
      <w:bookmarkStart w:id="1302" w:name="_Toc348631588"/>
      <w:bookmarkStart w:id="1303" w:name="_Toc348631700"/>
      <w:bookmarkStart w:id="1304" w:name="_Toc348631867"/>
      <w:bookmarkStart w:id="1305" w:name="_Toc348632135"/>
      <w:bookmarkStart w:id="1306" w:name="_Toc348632875"/>
      <w:bookmarkStart w:id="1307" w:name="_Toc348633002"/>
      <w:bookmarkStart w:id="1308" w:name="_Toc348633132"/>
      <w:bookmarkStart w:id="1309" w:name="_Toc348633215"/>
      <w:bookmarkStart w:id="1310" w:name="_Toc348633655"/>
      <w:bookmarkStart w:id="1311" w:name="_Toc348634535"/>
      <w:bookmarkStart w:id="1312" w:name="_Toc348634745"/>
      <w:bookmarkStart w:id="1313" w:name="_Toc348634846"/>
      <w:bookmarkStart w:id="1314" w:name="_Toc351420518"/>
      <w:bookmarkStart w:id="1315" w:name="_Toc351497580"/>
      <w:bookmarkStart w:id="1316" w:name="_Toc351667568"/>
      <w:bookmarkStart w:id="1317" w:name="_Toc351667771"/>
      <w:bookmarkStart w:id="1318" w:name="_Toc358125578"/>
      <w:bookmarkStart w:id="1319" w:name="_Toc358128070"/>
      <w:bookmarkStart w:id="1320" w:name="_Toc348629154"/>
      <w:bookmarkStart w:id="1321" w:name="_Toc348629477"/>
      <w:bookmarkStart w:id="1322" w:name="_Toc348630340"/>
      <w:bookmarkStart w:id="1323" w:name="_Toc348630631"/>
      <w:bookmarkStart w:id="1324" w:name="_Toc348630890"/>
      <w:bookmarkStart w:id="1325" w:name="_Toc348631341"/>
      <w:bookmarkStart w:id="1326" w:name="_Toc348631589"/>
      <w:bookmarkStart w:id="1327" w:name="_Toc348631701"/>
      <w:bookmarkStart w:id="1328" w:name="_Toc348631868"/>
      <w:bookmarkStart w:id="1329" w:name="_Toc348632136"/>
      <w:bookmarkStart w:id="1330" w:name="_Toc348632876"/>
      <w:bookmarkStart w:id="1331" w:name="_Toc348633003"/>
      <w:bookmarkStart w:id="1332" w:name="_Toc348633133"/>
      <w:bookmarkStart w:id="1333" w:name="_Toc348633216"/>
      <w:bookmarkStart w:id="1334" w:name="_Toc348633656"/>
      <w:bookmarkStart w:id="1335" w:name="_Toc348634536"/>
      <w:bookmarkStart w:id="1336" w:name="_Toc348634746"/>
      <w:bookmarkStart w:id="1337" w:name="_Toc348634847"/>
      <w:bookmarkStart w:id="1338" w:name="_Toc351420519"/>
      <w:bookmarkStart w:id="1339" w:name="_Toc351497581"/>
      <w:bookmarkStart w:id="1340" w:name="_Toc351667569"/>
      <w:bookmarkStart w:id="1341" w:name="_Toc351667772"/>
      <w:bookmarkStart w:id="1342" w:name="_Toc358125579"/>
      <w:bookmarkStart w:id="1343" w:name="_Toc358128071"/>
      <w:bookmarkStart w:id="1344" w:name="_Toc348629155"/>
      <w:bookmarkStart w:id="1345" w:name="_Toc348629478"/>
      <w:bookmarkStart w:id="1346" w:name="_Toc348630341"/>
      <w:bookmarkStart w:id="1347" w:name="_Toc348630632"/>
      <w:bookmarkStart w:id="1348" w:name="_Toc348630891"/>
      <w:bookmarkStart w:id="1349" w:name="_Toc348631342"/>
      <w:bookmarkStart w:id="1350" w:name="_Toc348631590"/>
      <w:bookmarkStart w:id="1351" w:name="_Toc348631702"/>
      <w:bookmarkStart w:id="1352" w:name="_Toc348631869"/>
      <w:bookmarkStart w:id="1353" w:name="_Toc348632137"/>
      <w:bookmarkStart w:id="1354" w:name="_Toc348632877"/>
      <w:bookmarkStart w:id="1355" w:name="_Toc348633004"/>
      <w:bookmarkStart w:id="1356" w:name="_Toc348633134"/>
      <w:bookmarkStart w:id="1357" w:name="_Toc348633217"/>
      <w:bookmarkStart w:id="1358" w:name="_Toc348633657"/>
      <w:bookmarkStart w:id="1359" w:name="_Toc348634537"/>
      <w:bookmarkStart w:id="1360" w:name="_Toc348634747"/>
      <w:bookmarkStart w:id="1361" w:name="_Toc348634848"/>
      <w:bookmarkStart w:id="1362" w:name="_Toc351420520"/>
      <w:bookmarkStart w:id="1363" w:name="_Toc351497582"/>
      <w:bookmarkStart w:id="1364" w:name="_Toc351667570"/>
      <w:bookmarkStart w:id="1365" w:name="_Toc351667773"/>
      <w:bookmarkStart w:id="1366" w:name="_Toc358125580"/>
      <w:bookmarkStart w:id="1367" w:name="_Toc358128072"/>
      <w:bookmarkStart w:id="1368" w:name="_Toc348629156"/>
      <w:bookmarkStart w:id="1369" w:name="_Toc348629479"/>
      <w:bookmarkStart w:id="1370" w:name="_Toc348630342"/>
      <w:bookmarkStart w:id="1371" w:name="_Toc348630633"/>
      <w:bookmarkStart w:id="1372" w:name="_Toc348630892"/>
      <w:bookmarkStart w:id="1373" w:name="_Toc348631343"/>
      <w:bookmarkStart w:id="1374" w:name="_Toc348631591"/>
      <w:bookmarkStart w:id="1375" w:name="_Toc348631703"/>
      <w:bookmarkStart w:id="1376" w:name="_Toc348631870"/>
      <w:bookmarkStart w:id="1377" w:name="_Toc348632138"/>
      <w:bookmarkStart w:id="1378" w:name="_Toc348632878"/>
      <w:bookmarkStart w:id="1379" w:name="_Toc348633005"/>
      <w:bookmarkStart w:id="1380" w:name="_Toc348633135"/>
      <w:bookmarkStart w:id="1381" w:name="_Toc348633218"/>
      <w:bookmarkStart w:id="1382" w:name="_Toc348633658"/>
      <w:bookmarkStart w:id="1383" w:name="_Toc348634538"/>
      <w:bookmarkStart w:id="1384" w:name="_Toc348634748"/>
      <w:bookmarkStart w:id="1385" w:name="_Toc348634849"/>
      <w:bookmarkStart w:id="1386" w:name="_Toc351420521"/>
      <w:bookmarkStart w:id="1387" w:name="_Toc351497583"/>
      <w:bookmarkStart w:id="1388" w:name="_Toc351667571"/>
      <w:bookmarkStart w:id="1389" w:name="_Toc351667774"/>
      <w:bookmarkStart w:id="1390" w:name="_Toc358125581"/>
      <w:bookmarkStart w:id="1391" w:name="_Toc358128073"/>
      <w:bookmarkStart w:id="1392" w:name="_Toc348629157"/>
      <w:bookmarkStart w:id="1393" w:name="_Toc348629480"/>
      <w:bookmarkStart w:id="1394" w:name="_Toc348630343"/>
      <w:bookmarkStart w:id="1395" w:name="_Toc348630634"/>
      <w:bookmarkStart w:id="1396" w:name="_Toc348630893"/>
      <w:bookmarkStart w:id="1397" w:name="_Toc348631344"/>
      <w:bookmarkStart w:id="1398" w:name="_Toc348631592"/>
      <w:bookmarkStart w:id="1399" w:name="_Toc348631704"/>
      <w:bookmarkStart w:id="1400" w:name="_Toc348631871"/>
      <w:bookmarkStart w:id="1401" w:name="_Toc348632139"/>
      <w:bookmarkStart w:id="1402" w:name="_Toc348632879"/>
      <w:bookmarkStart w:id="1403" w:name="_Toc348633006"/>
      <w:bookmarkStart w:id="1404" w:name="_Toc348633136"/>
      <w:bookmarkStart w:id="1405" w:name="_Toc348633219"/>
      <w:bookmarkStart w:id="1406" w:name="_Toc348633659"/>
      <w:bookmarkStart w:id="1407" w:name="_Toc348634539"/>
      <w:bookmarkStart w:id="1408" w:name="_Toc348634749"/>
      <w:bookmarkStart w:id="1409" w:name="_Toc348634850"/>
      <w:bookmarkStart w:id="1410" w:name="_Toc351420522"/>
      <w:bookmarkStart w:id="1411" w:name="_Toc351497584"/>
      <w:bookmarkStart w:id="1412" w:name="_Toc351667572"/>
      <w:bookmarkStart w:id="1413" w:name="_Toc351667775"/>
      <w:bookmarkStart w:id="1414" w:name="_Toc358125582"/>
      <w:bookmarkStart w:id="1415" w:name="_Toc358128074"/>
      <w:bookmarkStart w:id="1416" w:name="_Toc339889494"/>
      <w:bookmarkStart w:id="1417" w:name="_Toc340052373"/>
      <w:bookmarkStart w:id="1418" w:name="_Toc351420567"/>
      <w:bookmarkStart w:id="1419" w:name="_Toc351420574"/>
      <w:bookmarkStart w:id="1420" w:name="_Toc351420578"/>
      <w:bookmarkStart w:id="1421" w:name="_Toc351420579"/>
      <w:bookmarkStart w:id="1422" w:name="_Toc351420581"/>
      <w:bookmarkStart w:id="1423" w:name="_Toc351420582"/>
      <w:bookmarkEnd w:id="0"/>
      <w:bookmarkEnd w:id="1"/>
      <w:bookmarkEnd w:id="2"/>
      <w:bookmarkEnd w:id="3"/>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p>
    <w:sectPr w:rsidR="00593820" w:rsidRPr="00A335D9" w:rsidSect="00FB38DB">
      <w:headerReference w:type="even" r:id="rId43"/>
      <w:headerReference w:type="default" r:id="rId44"/>
      <w:footerReference w:type="even" r:id="rId45"/>
      <w:footerReference w:type="default" r:id="rId46"/>
      <w:pgSz w:w="11907" w:h="16834" w:code="9"/>
      <w:pgMar w:top="1089" w:right="1089" w:bottom="1089" w:left="1089" w:header="482" w:footer="482" w:gutter="0"/>
      <w:paperSrc w:first="15" w:other="15"/>
      <w:pgNumType w:start="1"/>
      <w:cols w:space="720"/>
      <w:titlePg/>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BFE080D" w15:done="0"/>
  <w15:commentEx w15:paraId="10B25FAB" w15:paraIdParent="6BFE080D" w15:done="0"/>
  <w15:commentEx w15:paraId="42EACA42" w15:done="0"/>
  <w15:commentEx w15:paraId="0CD5E3F2" w15:paraIdParent="42EACA4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47CE14" w14:textId="77777777" w:rsidR="00537DE0" w:rsidRDefault="00537DE0">
      <w:r>
        <w:separator/>
      </w:r>
    </w:p>
  </w:endnote>
  <w:endnote w:type="continuationSeparator" w:id="0">
    <w:p w14:paraId="5257B4D2" w14:textId="77777777" w:rsidR="00537DE0" w:rsidRDefault="00537DE0">
      <w:r>
        <w:continuationSeparator/>
      </w:r>
    </w:p>
  </w:endnote>
  <w:endnote w:type="continuationNotice" w:id="1">
    <w:p w14:paraId="4217B626" w14:textId="77777777" w:rsidR="00537DE0" w:rsidRDefault="00537DE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ＭＳ 明朝">
    <w:altName w:val="MS Mincho"/>
    <w:panose1 w:val="02020609040205080304"/>
    <w:charset w:val="80"/>
    <w:family w:val="roman"/>
    <w:pitch w:val="fixed"/>
    <w:sig w:usb0="E00002FF" w:usb1="6AC7FDFB" w:usb2="00000012" w:usb3="00000000" w:csb0="0002009F" w:csb1="00000000"/>
  </w:font>
  <w:font w:name="Times New Roman Bold">
    <w:altName w:val="Times New Roman"/>
    <w:panose1 w:val="02020803070505020304"/>
    <w:charset w:val="00"/>
    <w:family w:val="auto"/>
    <w:pitch w:val="variable"/>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A8E4E6" w14:textId="77777777" w:rsidR="008D43EC" w:rsidRPr="00CB04EC" w:rsidRDefault="008D43EC" w:rsidP="00BC26FB">
    <w:pPr>
      <w:pStyle w:val="af2"/>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7F0C93">
      <w:rPr>
        <w:bCs/>
        <w:noProof/>
        <w:lang w:val="fr-CH"/>
      </w:rPr>
      <w:t>ii</w:t>
    </w:r>
    <w:r w:rsidRPr="00D7598F">
      <w:rPr>
        <w:bCs/>
        <w:lang w:val="fr-CH"/>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C51CE1" w14:textId="77777777" w:rsidR="008D43EC" w:rsidRPr="000A3F20" w:rsidRDefault="008D43EC" w:rsidP="000A3F20">
    <w:pPr>
      <w:pStyle w:val="af2"/>
      <w:rPr>
        <w:b/>
        <w:lang w:val="fr-CH"/>
      </w:rPr>
    </w:pPr>
    <w:r>
      <w:rPr>
        <w:b/>
      </w:rPr>
      <w:tab/>
    </w:r>
    <w:r>
      <w:rPr>
        <w:b/>
      </w:rPr>
      <w:tab/>
    </w:r>
    <w:r>
      <w:rPr>
        <w:b/>
      </w:rPr>
      <w:tab/>
    </w:r>
    <w:r w:rsidRPr="00C9121E">
      <w:rPr>
        <w:b/>
        <w:lang w:val="fr-FR"/>
      </w:rPr>
      <w:t>Draft Rec. ITU-T H.HEVC (201x E)</w:t>
    </w:r>
    <w:r w:rsidRPr="00C9121E">
      <w:rPr>
        <w:b/>
        <w:lang w:val="fr-FR"/>
      </w:rPr>
      <w:tab/>
    </w:r>
    <w:r w:rsidRPr="00260F40">
      <w:rPr>
        <w:bCs/>
      </w:rPr>
      <w:fldChar w:fldCharType="begin"/>
    </w:r>
    <w:r w:rsidRPr="00C9121E">
      <w:rPr>
        <w:bCs/>
        <w:lang w:val="fr-FR"/>
      </w:rPr>
      <w:instrText xml:space="preserve"> PAGE   \* MERGEFORMAT </w:instrText>
    </w:r>
    <w:r w:rsidRPr="00260F40">
      <w:rPr>
        <w:bCs/>
      </w:rPr>
      <w:fldChar w:fldCharType="separate"/>
    </w:r>
    <w:r w:rsidRPr="00C9121E">
      <w:rPr>
        <w:bCs/>
        <w:noProof/>
        <w:lang w:val="fr-FR"/>
      </w:rPr>
      <w:t>iii</w:t>
    </w:r>
    <w:r w:rsidRPr="00260F40">
      <w:rPr>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FD591" w14:textId="77777777" w:rsidR="008D43EC" w:rsidRPr="00CB04EC" w:rsidRDefault="008D43EC" w:rsidP="003512F1">
    <w:pPr>
      <w:tabs>
        <w:tab w:val="clear" w:pos="794"/>
        <w:tab w:val="clear" w:pos="1191"/>
        <w:tab w:val="clear" w:pos="1588"/>
        <w:tab w:val="clear" w:pos="1985"/>
        <w:tab w:val="right" w:pos="7938"/>
        <w:tab w:val="right" w:pos="9639"/>
      </w:tabs>
    </w:pPr>
    <w:r w:rsidRPr="00C37EDE">
      <w:tab/>
    </w:r>
    <w:r>
      <w:tab/>
    </w:r>
    <w:r w:rsidRPr="00C37EDE">
      <w:rPr>
        <w:b/>
        <w:bCs/>
      </w:rPr>
      <w:fldChar w:fldCharType="begin"/>
    </w:r>
    <w:r w:rsidRPr="00C37EDE">
      <w:rPr>
        <w:b/>
        <w:bCs/>
      </w:rPr>
      <w:instrText xml:space="preserve"> PAGE   \* MERGEFORMAT </w:instrText>
    </w:r>
    <w:r w:rsidRPr="00C37EDE">
      <w:rPr>
        <w:b/>
        <w:bCs/>
      </w:rPr>
      <w:fldChar w:fldCharType="separate"/>
    </w:r>
    <w:r w:rsidR="007F0C93">
      <w:rPr>
        <w:b/>
        <w:bCs/>
        <w:noProof/>
      </w:rPr>
      <w:t>2</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25302" w14:textId="77777777" w:rsidR="008D43EC" w:rsidRPr="00CB04EC" w:rsidRDefault="008D43EC" w:rsidP="00CB04EC">
    <w:pPr>
      <w:pStyle w:val="af2"/>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7F0C93">
      <w:rPr>
        <w:bCs/>
        <w:noProof/>
        <w:lang w:val="fr-CH"/>
      </w:rPr>
      <w:t>3</w:t>
    </w:r>
    <w:r w:rsidRPr="00D7598F">
      <w:rPr>
        <w:bCs/>
        <w:lang w:val="fr-CH"/>
      </w:rPr>
      <w:fldChar w:fldCharType="end"/>
    </w:r>
    <w:r w:rsidRPr="00CB04EC">
      <w:rPr>
        <w:b/>
        <w:bC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240F56" w14:textId="77777777" w:rsidR="00537DE0" w:rsidRDefault="00537DE0">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14:paraId="576D4177" w14:textId="77777777" w:rsidR="00537DE0" w:rsidRDefault="00537DE0"/>
  </w:footnote>
  <w:footnote w:type="continuationSeparator" w:id="0">
    <w:p w14:paraId="4F89C4FF" w14:textId="77777777" w:rsidR="00537DE0" w:rsidRDefault="00537DE0">
      <w:r>
        <w:continuationSeparator/>
      </w:r>
    </w:p>
  </w:footnote>
  <w:footnote w:type="continuationNotice" w:id="1">
    <w:p w14:paraId="75B43072" w14:textId="77777777" w:rsidR="00537DE0" w:rsidRDefault="00537DE0">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1DBEFD" w14:textId="77777777" w:rsidR="008D43EC" w:rsidRDefault="008D43EC" w:rsidP="00260F40">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DBEE30" w14:textId="77777777" w:rsidR="008D43EC" w:rsidRPr="00256CBF" w:rsidRDefault="008D43EC" w:rsidP="00CB04EC">
    <w:pPr>
      <w:tabs>
        <w:tab w:val="clear" w:pos="794"/>
        <w:tab w:val="clear" w:pos="1191"/>
        <w:tab w:val="clear" w:pos="1588"/>
        <w:tab w:val="clear" w:pos="1985"/>
        <w:tab w:val="left" w:pos="907"/>
        <w:tab w:val="center" w:pos="4849"/>
        <w:tab w:val="right" w:pos="9725"/>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EC40E0" w14:textId="77777777" w:rsidR="008D43EC" w:rsidRPr="002E4E85" w:rsidRDefault="008D43EC" w:rsidP="002E4E85">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a"/>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4">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5">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9F536DE"/>
    <w:multiLevelType w:val="multilevel"/>
    <w:tmpl w:val="A69643D6"/>
    <w:lvl w:ilvl="0">
      <w:start w:val="1"/>
      <w:numFmt w:val="decimal"/>
      <w:pStyle w:val="1"/>
      <w:lvlText w:val="%1"/>
      <w:lvlJc w:val="left"/>
      <w:pPr>
        <w:tabs>
          <w:tab w:val="num" w:pos="720"/>
        </w:tabs>
        <w:ind w:left="360" w:hanging="360"/>
      </w:pPr>
      <w:rPr>
        <w:rFonts w:cs="Times New Roman" w:hint="default"/>
        <w:vanish w:val="0"/>
      </w:rPr>
    </w:lvl>
    <w:lvl w:ilvl="1">
      <w:start w:val="1"/>
      <w:numFmt w:val="decimal"/>
      <w:pStyle w:val="2"/>
      <w:lvlText w:val="%1.%2"/>
      <w:lvlJc w:val="left"/>
      <w:pPr>
        <w:tabs>
          <w:tab w:val="num" w:pos="720"/>
        </w:tabs>
        <w:ind w:left="0" w:firstLine="0"/>
      </w:pPr>
      <w:rPr>
        <w:rFonts w:cs="Times New Roman" w:hint="default"/>
      </w:rPr>
    </w:lvl>
    <w:lvl w:ilvl="2">
      <w:start w:val="1"/>
      <w:numFmt w:val="decimal"/>
      <w:pStyle w:val="3"/>
      <w:lvlText w:val="%1.%2.%3"/>
      <w:lvlJc w:val="left"/>
      <w:pPr>
        <w:tabs>
          <w:tab w:val="num" w:pos="720"/>
        </w:tabs>
        <w:ind w:left="1224" w:hanging="1224"/>
      </w:pPr>
      <w:rPr>
        <w:rFonts w:cs="Times New Roman" w:hint="default"/>
      </w:rPr>
    </w:lvl>
    <w:lvl w:ilvl="3">
      <w:start w:val="1"/>
      <w:numFmt w:val="decimal"/>
      <w:pStyle w:val="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8">
    <w:nsid w:val="0FA615A8"/>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9">
    <w:nsid w:val="165E5559"/>
    <w:multiLevelType w:val="hybridMultilevel"/>
    <w:tmpl w:val="D0DE5758"/>
    <w:lvl w:ilvl="0" w:tplc="13224FAC">
      <w:start w:val="1"/>
      <w:numFmt w:val="decimal"/>
      <w:pStyle w:val="SPIEreferencelisting"/>
      <w:lvlText w:val="[%1]"/>
      <w:lvlJc w:val="left"/>
      <w:pPr>
        <w:tabs>
          <w:tab w:val="num" w:pos="360"/>
        </w:tabs>
      </w:pPr>
      <w:rPr>
        <w:rFonts w:cs="Times New Roman" w:hint="default"/>
      </w:rPr>
    </w:lvl>
    <w:lvl w:ilvl="1" w:tplc="085AC50A" w:tentative="1">
      <w:start w:val="1"/>
      <w:numFmt w:val="upperLetter"/>
      <w:lvlText w:val="%2."/>
      <w:lvlJc w:val="left"/>
      <w:pPr>
        <w:tabs>
          <w:tab w:val="num" w:pos="1200"/>
        </w:tabs>
        <w:ind w:left="1200" w:hanging="400"/>
      </w:pPr>
      <w:rPr>
        <w:rFonts w:cs="Times New Roman"/>
      </w:rPr>
    </w:lvl>
    <w:lvl w:ilvl="2" w:tplc="B26C5134" w:tentative="1">
      <w:start w:val="1"/>
      <w:numFmt w:val="lowerRoman"/>
      <w:lvlText w:val="%3."/>
      <w:lvlJc w:val="right"/>
      <w:pPr>
        <w:tabs>
          <w:tab w:val="num" w:pos="1600"/>
        </w:tabs>
        <w:ind w:left="1600" w:hanging="400"/>
      </w:pPr>
      <w:rPr>
        <w:rFonts w:cs="Times New Roman"/>
      </w:rPr>
    </w:lvl>
    <w:lvl w:ilvl="3" w:tplc="CEC626D2" w:tentative="1">
      <w:start w:val="1"/>
      <w:numFmt w:val="decimal"/>
      <w:lvlText w:val="%4."/>
      <w:lvlJc w:val="left"/>
      <w:pPr>
        <w:tabs>
          <w:tab w:val="num" w:pos="2000"/>
        </w:tabs>
        <w:ind w:left="2000" w:hanging="400"/>
      </w:pPr>
      <w:rPr>
        <w:rFonts w:cs="Times New Roman"/>
      </w:rPr>
    </w:lvl>
    <w:lvl w:ilvl="4" w:tplc="A20646F6" w:tentative="1">
      <w:start w:val="1"/>
      <w:numFmt w:val="upperLetter"/>
      <w:lvlText w:val="%5."/>
      <w:lvlJc w:val="left"/>
      <w:pPr>
        <w:tabs>
          <w:tab w:val="num" w:pos="2400"/>
        </w:tabs>
        <w:ind w:left="2400" w:hanging="400"/>
      </w:pPr>
      <w:rPr>
        <w:rFonts w:cs="Times New Roman"/>
      </w:rPr>
    </w:lvl>
    <w:lvl w:ilvl="5" w:tplc="A25637FE" w:tentative="1">
      <w:start w:val="1"/>
      <w:numFmt w:val="lowerRoman"/>
      <w:lvlText w:val="%6."/>
      <w:lvlJc w:val="right"/>
      <w:pPr>
        <w:tabs>
          <w:tab w:val="num" w:pos="2800"/>
        </w:tabs>
        <w:ind w:left="2800" w:hanging="400"/>
      </w:pPr>
      <w:rPr>
        <w:rFonts w:cs="Times New Roman"/>
      </w:rPr>
    </w:lvl>
    <w:lvl w:ilvl="6" w:tplc="58DEB6E8" w:tentative="1">
      <w:start w:val="1"/>
      <w:numFmt w:val="decimal"/>
      <w:lvlText w:val="%7."/>
      <w:lvlJc w:val="left"/>
      <w:pPr>
        <w:tabs>
          <w:tab w:val="num" w:pos="3200"/>
        </w:tabs>
        <w:ind w:left="3200" w:hanging="400"/>
      </w:pPr>
      <w:rPr>
        <w:rFonts w:cs="Times New Roman"/>
      </w:rPr>
    </w:lvl>
    <w:lvl w:ilvl="7" w:tplc="792CFAE2" w:tentative="1">
      <w:start w:val="1"/>
      <w:numFmt w:val="upperLetter"/>
      <w:lvlText w:val="%8."/>
      <w:lvlJc w:val="left"/>
      <w:pPr>
        <w:tabs>
          <w:tab w:val="num" w:pos="3600"/>
        </w:tabs>
        <w:ind w:left="3600" w:hanging="400"/>
      </w:pPr>
      <w:rPr>
        <w:rFonts w:cs="Times New Roman"/>
      </w:rPr>
    </w:lvl>
    <w:lvl w:ilvl="8" w:tplc="330CAC08" w:tentative="1">
      <w:start w:val="1"/>
      <w:numFmt w:val="lowerRoman"/>
      <w:lvlText w:val="%9."/>
      <w:lvlJc w:val="right"/>
      <w:pPr>
        <w:tabs>
          <w:tab w:val="num" w:pos="4000"/>
        </w:tabs>
        <w:ind w:left="4000" w:hanging="400"/>
      </w:pPr>
      <w:rPr>
        <w:rFonts w:cs="Times New Roman"/>
      </w:rPr>
    </w:lvl>
  </w:abstractNum>
  <w:abstractNum w:abstractNumId="10">
    <w:nsid w:val="17F24C5F"/>
    <w:multiLevelType w:val="hybridMultilevel"/>
    <w:tmpl w:val="3808D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FE392B"/>
    <w:multiLevelType w:val="hybridMultilevel"/>
    <w:tmpl w:val="66F67666"/>
    <w:lvl w:ilvl="0" w:tplc="8A6E1A68">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6">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start w:val="1"/>
      <w:numFmt w:val="bullet"/>
      <w:lvlText w:val=""/>
      <w:lvlJc w:val="left"/>
      <w:pPr>
        <w:tabs>
          <w:tab w:val="num" w:pos="2400"/>
        </w:tabs>
        <w:ind w:left="2400" w:hanging="400"/>
      </w:pPr>
      <w:rPr>
        <w:rFonts w:ascii="Wingdings" w:hAnsi="Wingdings" w:hint="default"/>
      </w:rPr>
    </w:lvl>
    <w:lvl w:ilvl="6" w:tplc="0409000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
    <w:nsid w:val="31A009B7"/>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19">
    <w:nsid w:val="387D4433"/>
    <w:multiLevelType w:val="multilevel"/>
    <w:tmpl w:val="EF029DE6"/>
    <w:lvl w:ilvl="0">
      <w:start w:val="1"/>
      <w:numFmt w:val="bullet"/>
      <w:pStyle w:val="a0"/>
      <w:lvlText w:val=""/>
      <w:lvlJc w:val="left"/>
      <w:pPr>
        <w:ind w:left="400" w:hanging="400"/>
      </w:pPr>
      <w:rPr>
        <w:rFonts w:ascii="Symbol" w:hAnsi="Symbol"/>
      </w:rPr>
    </w:lvl>
    <w:lvl w:ilvl="1">
      <w:start w:val="1"/>
      <w:numFmt w:val="bullet"/>
      <w:pStyle w:val="20"/>
      <w:lvlText w:val=""/>
      <w:lvlJc w:val="left"/>
      <w:pPr>
        <w:ind w:left="800" w:hanging="400"/>
      </w:pPr>
      <w:rPr>
        <w:rFonts w:ascii="Symbol" w:hAnsi="Symbol"/>
      </w:rPr>
    </w:lvl>
    <w:lvl w:ilvl="2">
      <w:start w:val="1"/>
      <w:numFmt w:val="bullet"/>
      <w:pStyle w:val="30"/>
      <w:lvlText w:val=""/>
      <w:lvlJc w:val="left"/>
      <w:pPr>
        <w:ind w:left="1200" w:hanging="400"/>
      </w:pPr>
      <w:rPr>
        <w:rFonts w:ascii="Symbol" w:hAnsi="Symbol"/>
      </w:rPr>
    </w:lvl>
    <w:lvl w:ilvl="3">
      <w:start w:val="1"/>
      <w:numFmt w:val="bullet"/>
      <w:pStyle w:val="40"/>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0">
    <w:nsid w:val="38A957BF"/>
    <w:multiLevelType w:val="hybridMultilevel"/>
    <w:tmpl w:val="748C8AB2"/>
    <w:lvl w:ilvl="0" w:tplc="8D161DDA">
      <w:start w:val="2"/>
      <w:numFmt w:val="bullet"/>
      <w:lvlText w:val="-"/>
      <w:lvlJc w:val="left"/>
      <w:pPr>
        <w:ind w:left="720" w:hanging="360"/>
      </w:pPr>
      <w:rPr>
        <w:rFonts w:ascii="Times New Roman" w:eastAsia="ＭＳ 明朝"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2">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3">
    <w:nsid w:val="3CB94ECA"/>
    <w:multiLevelType w:val="hybridMultilevel"/>
    <w:tmpl w:val="2AA216D4"/>
    <w:lvl w:ilvl="0" w:tplc="A71C7DAC">
      <w:start w:val="1"/>
      <w:numFmt w:val="decimal"/>
      <w:lvlText w:val="[%1]"/>
      <w:lvlJc w:val="left"/>
      <w:pPr>
        <w:ind w:left="360" w:hanging="360"/>
      </w:pPr>
      <w:rPr>
        <w:rFonts w:cs="Times New Roman" w:hint="eastAsia"/>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5">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6">
    <w:nsid w:val="48CB4A4A"/>
    <w:multiLevelType w:val="hybridMultilevel"/>
    <w:tmpl w:val="CED2F24E"/>
    <w:lvl w:ilvl="0" w:tplc="8C5286D4">
      <w:start w:val="1"/>
      <w:numFmt w:val="decimal"/>
      <w:lvlText w:val="%1."/>
      <w:lvlJc w:val="left"/>
      <w:pPr>
        <w:tabs>
          <w:tab w:val="num" w:pos="670"/>
        </w:tabs>
        <w:ind w:left="670" w:hanging="400"/>
      </w:pPr>
      <w:rPr>
        <w:rFonts w:cs="Times New Roman" w:hint="eastAsia"/>
      </w:rPr>
    </w:lvl>
    <w:lvl w:ilvl="1" w:tplc="08090019" w:tentative="1">
      <w:start w:val="1"/>
      <w:numFmt w:val="lowerLetter"/>
      <w:lvlText w:val="%2."/>
      <w:lvlJc w:val="left"/>
      <w:pPr>
        <w:ind w:left="916" w:hanging="360"/>
      </w:pPr>
    </w:lvl>
    <w:lvl w:ilvl="2" w:tplc="0809001B" w:tentative="1">
      <w:start w:val="1"/>
      <w:numFmt w:val="lowerRoman"/>
      <w:lvlText w:val="%3."/>
      <w:lvlJc w:val="right"/>
      <w:pPr>
        <w:ind w:left="1636" w:hanging="180"/>
      </w:pPr>
    </w:lvl>
    <w:lvl w:ilvl="3" w:tplc="0809000F" w:tentative="1">
      <w:start w:val="1"/>
      <w:numFmt w:val="decimal"/>
      <w:lvlText w:val="%4."/>
      <w:lvlJc w:val="left"/>
      <w:pPr>
        <w:ind w:left="2356" w:hanging="360"/>
      </w:pPr>
    </w:lvl>
    <w:lvl w:ilvl="4" w:tplc="08090019" w:tentative="1">
      <w:start w:val="1"/>
      <w:numFmt w:val="lowerLetter"/>
      <w:lvlText w:val="%5."/>
      <w:lvlJc w:val="left"/>
      <w:pPr>
        <w:ind w:left="3076" w:hanging="360"/>
      </w:pPr>
    </w:lvl>
    <w:lvl w:ilvl="5" w:tplc="0809001B" w:tentative="1">
      <w:start w:val="1"/>
      <w:numFmt w:val="lowerRoman"/>
      <w:lvlText w:val="%6."/>
      <w:lvlJc w:val="right"/>
      <w:pPr>
        <w:ind w:left="3796" w:hanging="180"/>
      </w:pPr>
    </w:lvl>
    <w:lvl w:ilvl="6" w:tplc="0809000F" w:tentative="1">
      <w:start w:val="1"/>
      <w:numFmt w:val="decimal"/>
      <w:lvlText w:val="%7."/>
      <w:lvlJc w:val="left"/>
      <w:pPr>
        <w:ind w:left="4516" w:hanging="360"/>
      </w:pPr>
    </w:lvl>
    <w:lvl w:ilvl="7" w:tplc="08090019" w:tentative="1">
      <w:start w:val="1"/>
      <w:numFmt w:val="lowerLetter"/>
      <w:lvlText w:val="%8."/>
      <w:lvlJc w:val="left"/>
      <w:pPr>
        <w:ind w:left="5236" w:hanging="360"/>
      </w:pPr>
    </w:lvl>
    <w:lvl w:ilvl="8" w:tplc="0809001B" w:tentative="1">
      <w:start w:val="1"/>
      <w:numFmt w:val="lowerRoman"/>
      <w:lvlText w:val="%9."/>
      <w:lvlJc w:val="right"/>
      <w:pPr>
        <w:ind w:left="5956" w:hanging="180"/>
      </w:pPr>
    </w:lvl>
  </w:abstractNum>
  <w:abstractNum w:abstractNumId="27">
    <w:nsid w:val="50191072"/>
    <w:multiLevelType w:val="hybridMultilevel"/>
    <w:tmpl w:val="264ED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9">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1">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2">
    <w:nsid w:val="6BC35AF0"/>
    <w:multiLevelType w:val="hybridMultilevel"/>
    <w:tmpl w:val="FAE246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E4C1C3B"/>
    <w:multiLevelType w:val="multilevel"/>
    <w:tmpl w:val="07D83BF8"/>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4">
    <w:nsid w:val="6FE733BF"/>
    <w:multiLevelType w:val="hybridMultilevel"/>
    <w:tmpl w:val="0796541A"/>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10171D8"/>
    <w:multiLevelType w:val="hybridMultilevel"/>
    <w:tmpl w:val="65EEC814"/>
    <w:lvl w:ilvl="0" w:tplc="FFFFFFFF">
      <w:start w:val="1"/>
      <w:numFmt w:val="decimal"/>
      <w:lvlText w:val="[%1]"/>
      <w:lvlJc w:val="left"/>
      <w:pPr>
        <w:tabs>
          <w:tab w:val="num" w:pos="567"/>
        </w:tabs>
        <w:ind w:left="567" w:hanging="567"/>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6">
    <w:nsid w:val="72462D68"/>
    <w:multiLevelType w:val="hybridMultilevel"/>
    <w:tmpl w:val="2640A734"/>
    <w:lvl w:ilvl="0" w:tplc="9D50A5DC">
      <w:start w:val="1"/>
      <w:numFmt w:val="decimal"/>
      <w:lvlText w:val="%1."/>
      <w:lvlJc w:val="left"/>
      <w:pPr>
        <w:tabs>
          <w:tab w:val="num" w:pos="709"/>
        </w:tabs>
        <w:ind w:left="709" w:hanging="400"/>
      </w:pPr>
      <w:rPr>
        <w:rFonts w:cs="Times New Roman" w:hint="eastAsia"/>
      </w:rPr>
    </w:lvl>
    <w:lvl w:ilvl="1" w:tplc="08090019" w:tentative="1">
      <w:start w:val="1"/>
      <w:numFmt w:val="lowerLetter"/>
      <w:lvlText w:val="%2."/>
      <w:lvlJc w:val="left"/>
      <w:pPr>
        <w:ind w:left="1749" w:hanging="360"/>
      </w:pPr>
    </w:lvl>
    <w:lvl w:ilvl="2" w:tplc="0809001B" w:tentative="1">
      <w:start w:val="1"/>
      <w:numFmt w:val="lowerRoman"/>
      <w:lvlText w:val="%3."/>
      <w:lvlJc w:val="right"/>
      <w:pPr>
        <w:ind w:left="2469" w:hanging="180"/>
      </w:pPr>
    </w:lvl>
    <w:lvl w:ilvl="3" w:tplc="0809000F" w:tentative="1">
      <w:start w:val="1"/>
      <w:numFmt w:val="decimal"/>
      <w:lvlText w:val="%4."/>
      <w:lvlJc w:val="left"/>
      <w:pPr>
        <w:ind w:left="3189" w:hanging="360"/>
      </w:pPr>
    </w:lvl>
    <w:lvl w:ilvl="4" w:tplc="08090019">
      <w:start w:val="1"/>
      <w:numFmt w:val="lowerLetter"/>
      <w:lvlText w:val="%5."/>
      <w:lvlJc w:val="left"/>
      <w:pPr>
        <w:ind w:left="3909" w:hanging="360"/>
      </w:pPr>
    </w:lvl>
    <w:lvl w:ilvl="5" w:tplc="0809001B">
      <w:start w:val="1"/>
      <w:numFmt w:val="lowerRoman"/>
      <w:lvlText w:val="%6."/>
      <w:lvlJc w:val="right"/>
      <w:pPr>
        <w:ind w:left="4629" w:hanging="180"/>
      </w:pPr>
    </w:lvl>
    <w:lvl w:ilvl="6" w:tplc="0809000F">
      <w:start w:val="1"/>
      <w:numFmt w:val="decimal"/>
      <w:lvlText w:val="%7."/>
      <w:lvlJc w:val="left"/>
      <w:pPr>
        <w:ind w:left="5349" w:hanging="360"/>
      </w:pPr>
    </w:lvl>
    <w:lvl w:ilvl="7" w:tplc="08090019" w:tentative="1">
      <w:start w:val="1"/>
      <w:numFmt w:val="lowerLetter"/>
      <w:lvlText w:val="%8."/>
      <w:lvlJc w:val="left"/>
      <w:pPr>
        <w:ind w:left="6069" w:hanging="360"/>
      </w:pPr>
    </w:lvl>
    <w:lvl w:ilvl="8" w:tplc="0809001B" w:tentative="1">
      <w:start w:val="1"/>
      <w:numFmt w:val="lowerRoman"/>
      <w:lvlText w:val="%9."/>
      <w:lvlJc w:val="right"/>
      <w:pPr>
        <w:ind w:left="6789" w:hanging="180"/>
      </w:pPr>
    </w:lvl>
  </w:abstractNum>
  <w:abstractNum w:abstractNumId="37">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1"/>
      <w:lvlText w:val="%2)"/>
      <w:lvlJc w:val="left"/>
      <w:pPr>
        <w:tabs>
          <w:tab w:val="num" w:pos="1080"/>
        </w:tabs>
        <w:ind w:left="800" w:hanging="400"/>
      </w:pPr>
      <w:rPr>
        <w:rFonts w:cs="Times New Roman"/>
      </w:rPr>
    </w:lvl>
    <w:lvl w:ilvl="2">
      <w:start w:val="1"/>
      <w:numFmt w:val="lowerRoman"/>
      <w:pStyle w:val="31"/>
      <w:lvlText w:val="%3)"/>
      <w:lvlJc w:val="left"/>
      <w:pPr>
        <w:tabs>
          <w:tab w:val="num" w:pos="1800"/>
        </w:tabs>
        <w:ind w:left="1200" w:hanging="400"/>
      </w:pPr>
      <w:rPr>
        <w:rFonts w:cs="Times New Roman"/>
      </w:rPr>
    </w:lvl>
    <w:lvl w:ilvl="3">
      <w:start w:val="1"/>
      <w:numFmt w:val="upperRoman"/>
      <w:pStyle w:val="41"/>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8">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9">
    <w:nsid w:val="74011B0A"/>
    <w:multiLevelType w:val="hybridMultilevel"/>
    <w:tmpl w:val="0ED07C6E"/>
    <w:lvl w:ilvl="0" w:tplc="63EE22C6">
      <w:start w:val="1"/>
      <w:numFmt w:val="bullet"/>
      <w:lvlText w:val=""/>
      <w:lvlJc w:val="left"/>
      <w:pPr>
        <w:ind w:left="720" w:hanging="360"/>
      </w:pPr>
      <w:rPr>
        <w:rFonts w:ascii="Symbol" w:hAnsi="Symbol" w:hint="default"/>
      </w:rPr>
    </w:lvl>
    <w:lvl w:ilvl="1" w:tplc="76C030EC">
      <w:start w:val="1"/>
      <w:numFmt w:val="bullet"/>
      <w:lvlText w:val="o"/>
      <w:lvlJc w:val="left"/>
      <w:pPr>
        <w:ind w:left="1440" w:hanging="360"/>
      </w:pPr>
      <w:rPr>
        <w:rFonts w:ascii="Courier New" w:hAnsi="Courier New" w:cs="Courier New" w:hint="default"/>
      </w:rPr>
    </w:lvl>
    <w:lvl w:ilvl="2" w:tplc="3968C8FC">
      <w:start w:val="1"/>
      <w:numFmt w:val="bullet"/>
      <w:lvlText w:val=""/>
      <w:lvlJc w:val="left"/>
      <w:pPr>
        <w:ind w:left="2160" w:hanging="360"/>
      </w:pPr>
      <w:rPr>
        <w:rFonts w:ascii="Wingdings" w:hAnsi="Wingdings" w:hint="default"/>
      </w:rPr>
    </w:lvl>
    <w:lvl w:ilvl="3" w:tplc="FEEC6436">
      <w:start w:val="1"/>
      <w:numFmt w:val="bullet"/>
      <w:lvlText w:val=""/>
      <w:lvlJc w:val="left"/>
      <w:pPr>
        <w:ind w:left="2880" w:hanging="360"/>
      </w:pPr>
      <w:rPr>
        <w:rFonts w:ascii="Symbol" w:hAnsi="Symbol" w:hint="default"/>
      </w:rPr>
    </w:lvl>
    <w:lvl w:ilvl="4" w:tplc="EBE428B0">
      <w:start w:val="1"/>
      <w:numFmt w:val="bullet"/>
      <w:lvlText w:val="o"/>
      <w:lvlJc w:val="left"/>
      <w:pPr>
        <w:ind w:left="3600" w:hanging="360"/>
      </w:pPr>
      <w:rPr>
        <w:rFonts w:ascii="Courier New" w:hAnsi="Courier New" w:cs="Courier New" w:hint="default"/>
      </w:rPr>
    </w:lvl>
    <w:lvl w:ilvl="5" w:tplc="3D3EC96E">
      <w:start w:val="1"/>
      <w:numFmt w:val="bullet"/>
      <w:lvlText w:val=""/>
      <w:lvlJc w:val="left"/>
      <w:pPr>
        <w:ind w:left="4320" w:hanging="360"/>
      </w:pPr>
      <w:rPr>
        <w:rFonts w:ascii="Wingdings" w:hAnsi="Wingdings" w:hint="default"/>
      </w:rPr>
    </w:lvl>
    <w:lvl w:ilvl="6" w:tplc="3F00718C">
      <w:start w:val="1"/>
      <w:numFmt w:val="bullet"/>
      <w:lvlText w:val=""/>
      <w:lvlJc w:val="left"/>
      <w:pPr>
        <w:ind w:left="5040" w:hanging="360"/>
      </w:pPr>
      <w:rPr>
        <w:rFonts w:ascii="Symbol" w:hAnsi="Symbol" w:hint="default"/>
      </w:rPr>
    </w:lvl>
    <w:lvl w:ilvl="7" w:tplc="6884EF4A">
      <w:start w:val="1"/>
      <w:numFmt w:val="bullet"/>
      <w:lvlText w:val="o"/>
      <w:lvlJc w:val="left"/>
      <w:pPr>
        <w:ind w:left="5760" w:hanging="360"/>
      </w:pPr>
      <w:rPr>
        <w:rFonts w:ascii="Courier New" w:hAnsi="Courier New" w:cs="Courier New" w:hint="default"/>
      </w:rPr>
    </w:lvl>
    <w:lvl w:ilvl="8" w:tplc="7B2CE732">
      <w:start w:val="1"/>
      <w:numFmt w:val="bullet"/>
      <w:lvlText w:val=""/>
      <w:lvlJc w:val="left"/>
      <w:pPr>
        <w:ind w:left="6480" w:hanging="360"/>
      </w:pPr>
      <w:rPr>
        <w:rFonts w:ascii="Wingdings" w:hAnsi="Wingdings" w:hint="default"/>
      </w:rPr>
    </w:lvl>
  </w:abstractNum>
  <w:abstractNum w:abstractNumId="40">
    <w:nsid w:val="745079AE"/>
    <w:multiLevelType w:val="hybridMultilevel"/>
    <w:tmpl w:val="9D7C0D48"/>
    <w:lvl w:ilvl="0" w:tplc="FFFFFFFF">
      <w:start w:val="7"/>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hint="default"/>
      </w:rPr>
    </w:lvl>
    <w:lvl w:ilvl="1" w:tplc="08090003">
      <w:start w:val="1"/>
      <w:numFmt w:val="bullet"/>
      <w:lvlText w:val="o"/>
      <w:lvlJc w:val="left"/>
      <w:pPr>
        <w:ind w:left="1506" w:hanging="360"/>
      </w:pPr>
      <w:rPr>
        <w:rFonts w:ascii="Courier New" w:hAnsi="Courier New" w:cs="Courier New" w:hint="default"/>
      </w:rPr>
    </w:lvl>
    <w:lvl w:ilvl="2" w:tplc="08090005">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2">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3">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7"/>
  </w:num>
  <w:num w:numId="4">
    <w:abstractNumId w:val="19"/>
  </w:num>
  <w:num w:numId="5">
    <w:abstractNumId w:val="37"/>
  </w:num>
  <w:num w:numId="6">
    <w:abstractNumId w:val="11"/>
  </w:num>
  <w:num w:numId="7">
    <w:abstractNumId w:val="30"/>
  </w:num>
  <w:num w:numId="8">
    <w:abstractNumId w:val="31"/>
  </w:num>
  <w:num w:numId="9">
    <w:abstractNumId w:val="16"/>
  </w:num>
  <w:num w:numId="10">
    <w:abstractNumId w:val="38"/>
  </w:num>
  <w:num w:numId="11">
    <w:abstractNumId w:val="24"/>
  </w:num>
  <w:num w:numId="12">
    <w:abstractNumId w:val="28"/>
  </w:num>
  <w:num w:numId="13">
    <w:abstractNumId w:val="29"/>
  </w:num>
  <w:num w:numId="14">
    <w:abstractNumId w:val="6"/>
  </w:num>
  <w:num w:numId="15">
    <w:abstractNumId w:val="12"/>
  </w:num>
  <w:num w:numId="16">
    <w:abstractNumId w:val="25"/>
  </w:num>
  <w:num w:numId="17">
    <w:abstractNumId w:val="14"/>
  </w:num>
  <w:num w:numId="18">
    <w:abstractNumId w:val="15"/>
  </w:num>
  <w:num w:numId="19">
    <w:abstractNumId w:val="4"/>
  </w:num>
  <w:num w:numId="20">
    <w:abstractNumId w:val="42"/>
  </w:num>
  <w:num w:numId="21">
    <w:abstractNumId w:val="43"/>
  </w:num>
  <w:num w:numId="22">
    <w:abstractNumId w:val="21"/>
  </w:num>
  <w:num w:numId="23">
    <w:abstractNumId w:val="3"/>
  </w:num>
  <w:num w:numId="24">
    <w:abstractNumId w:val="5"/>
  </w:num>
  <w:num w:numId="25">
    <w:abstractNumId w:val="22"/>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6">
    <w:abstractNumId w:val="18"/>
  </w:num>
  <w:num w:numId="27">
    <w:abstractNumId w:val="33"/>
  </w:num>
  <w:num w:numId="28">
    <w:abstractNumId w:val="41"/>
  </w:num>
  <w:num w:numId="29">
    <w:abstractNumId w:val="8"/>
  </w:num>
  <w:num w:numId="30">
    <w:abstractNumId w:val="36"/>
  </w:num>
  <w:num w:numId="31">
    <w:abstractNumId w:val="26"/>
  </w:num>
  <w:num w:numId="32">
    <w:abstractNumId w:val="34"/>
  </w:num>
  <w:num w:numId="33">
    <w:abstractNumId w:val="39"/>
  </w:num>
  <w:num w:numId="34">
    <w:abstractNumId w:val="17"/>
  </w:num>
  <w:num w:numId="35">
    <w:abstractNumId w:val="33"/>
    <w:lvlOverride w:ilvl="0">
      <w:startOverride w:val="8"/>
    </w:lvlOverride>
    <w:lvlOverride w:ilvl="1">
      <w:startOverride w:val="8"/>
    </w:lvlOverride>
    <w:lvlOverride w:ilvl="2">
      <w:startOverride w:val="6"/>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startOverride w:val="8"/>
    </w:lvlOverride>
    <w:lvlOverride w:ilvl="1">
      <w:startOverride w:val="9"/>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lvlOverride w:ilvl="0">
      <w:startOverride w:val="8"/>
    </w:lvlOverride>
    <w:lvlOverride w:ilvl="1">
      <w:startOverride w:val="8"/>
    </w:lvlOverride>
    <w:lvlOverride w:ilvl="2">
      <w:startOverride w:val="5"/>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23"/>
  </w:num>
  <w:num w:numId="40">
    <w:abstractNumId w:val="9"/>
  </w:num>
  <w:num w:numId="41">
    <w:abstractNumId w:val="7"/>
  </w:num>
  <w:num w:numId="42">
    <w:abstractNumId w:val="9"/>
  </w:num>
  <w:num w:numId="43">
    <w:abstractNumId w:val="35"/>
  </w:num>
  <w:num w:numId="44">
    <w:abstractNumId w:val="40"/>
  </w:num>
  <w:num w:numId="45">
    <w:abstractNumId w:val="7"/>
  </w:num>
  <w:num w:numId="46">
    <w:abstractNumId w:val="32"/>
  </w:num>
  <w:num w:numId="47">
    <w:abstractNumId w:val="10"/>
  </w:num>
  <w:num w:numId="48">
    <w:abstractNumId w:val="27"/>
  </w:num>
  <w:num w:numId="49">
    <w:abstractNumId w:val="20"/>
  </w:num>
  <w:numIdMacAtCleanup w:val="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ianle_v1_r0">
    <w15:presenceInfo w15:providerId="None" w15:userId="Jianle_v1_r0"/>
  </w15:person>
  <w15:person w15:author="jc1">
    <w15:presenceInfo w15:providerId="None" w15:userId="jc1"/>
  </w15:person>
  <w15:person w15:author="Jianle_r6">
    <w15:presenceInfo w15:providerId="None" w15:userId="Jianle_r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AFF"/>
    <w:rsid w:val="00000BCC"/>
    <w:rsid w:val="00000C20"/>
    <w:rsid w:val="00000E34"/>
    <w:rsid w:val="0000115B"/>
    <w:rsid w:val="00001CA3"/>
    <w:rsid w:val="00001CCB"/>
    <w:rsid w:val="00002719"/>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99A"/>
    <w:rsid w:val="00007AA7"/>
    <w:rsid w:val="00007B90"/>
    <w:rsid w:val="00007D76"/>
    <w:rsid w:val="00007DA9"/>
    <w:rsid w:val="00007E24"/>
    <w:rsid w:val="00007E5B"/>
    <w:rsid w:val="0001007A"/>
    <w:rsid w:val="0001025C"/>
    <w:rsid w:val="0001072C"/>
    <w:rsid w:val="00010769"/>
    <w:rsid w:val="00010AE1"/>
    <w:rsid w:val="00010B7B"/>
    <w:rsid w:val="00010C51"/>
    <w:rsid w:val="00010E29"/>
    <w:rsid w:val="00010EAE"/>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DC3"/>
    <w:rsid w:val="00012DEA"/>
    <w:rsid w:val="00012E38"/>
    <w:rsid w:val="00012E8D"/>
    <w:rsid w:val="00012F4E"/>
    <w:rsid w:val="0001305F"/>
    <w:rsid w:val="00013064"/>
    <w:rsid w:val="0001308C"/>
    <w:rsid w:val="000131C2"/>
    <w:rsid w:val="00013417"/>
    <w:rsid w:val="00013425"/>
    <w:rsid w:val="00013482"/>
    <w:rsid w:val="00013558"/>
    <w:rsid w:val="0001382C"/>
    <w:rsid w:val="000138BB"/>
    <w:rsid w:val="000138CF"/>
    <w:rsid w:val="0001398A"/>
    <w:rsid w:val="00013A5E"/>
    <w:rsid w:val="00013CCB"/>
    <w:rsid w:val="00013DE6"/>
    <w:rsid w:val="00013EFB"/>
    <w:rsid w:val="00013F8C"/>
    <w:rsid w:val="000144A0"/>
    <w:rsid w:val="000144F7"/>
    <w:rsid w:val="000147A9"/>
    <w:rsid w:val="00014B98"/>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EC"/>
    <w:rsid w:val="00023EA8"/>
    <w:rsid w:val="0002466F"/>
    <w:rsid w:val="00024EF0"/>
    <w:rsid w:val="00025005"/>
    <w:rsid w:val="00025556"/>
    <w:rsid w:val="00025BA3"/>
    <w:rsid w:val="0002640E"/>
    <w:rsid w:val="000267A6"/>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F9"/>
    <w:rsid w:val="00030C2C"/>
    <w:rsid w:val="00030D33"/>
    <w:rsid w:val="00030E5C"/>
    <w:rsid w:val="00030FD4"/>
    <w:rsid w:val="00031324"/>
    <w:rsid w:val="0003155E"/>
    <w:rsid w:val="000315CE"/>
    <w:rsid w:val="00031844"/>
    <w:rsid w:val="00031968"/>
    <w:rsid w:val="00031969"/>
    <w:rsid w:val="00031AF8"/>
    <w:rsid w:val="00031F72"/>
    <w:rsid w:val="000322D9"/>
    <w:rsid w:val="0003249B"/>
    <w:rsid w:val="00032915"/>
    <w:rsid w:val="000329C0"/>
    <w:rsid w:val="00032A82"/>
    <w:rsid w:val="00032B77"/>
    <w:rsid w:val="00032EB0"/>
    <w:rsid w:val="00032F94"/>
    <w:rsid w:val="00033012"/>
    <w:rsid w:val="00033063"/>
    <w:rsid w:val="000330B7"/>
    <w:rsid w:val="0003323C"/>
    <w:rsid w:val="00033A2E"/>
    <w:rsid w:val="00034090"/>
    <w:rsid w:val="00034192"/>
    <w:rsid w:val="000345C3"/>
    <w:rsid w:val="00034AA4"/>
    <w:rsid w:val="00034DA0"/>
    <w:rsid w:val="00035422"/>
    <w:rsid w:val="000358CB"/>
    <w:rsid w:val="00035E0C"/>
    <w:rsid w:val="00035F10"/>
    <w:rsid w:val="0003612C"/>
    <w:rsid w:val="000368EF"/>
    <w:rsid w:val="00036ABA"/>
    <w:rsid w:val="00036CA5"/>
    <w:rsid w:val="00036CE1"/>
    <w:rsid w:val="000370D1"/>
    <w:rsid w:val="00037236"/>
    <w:rsid w:val="00037319"/>
    <w:rsid w:val="0003752F"/>
    <w:rsid w:val="00037796"/>
    <w:rsid w:val="00040039"/>
    <w:rsid w:val="000400C4"/>
    <w:rsid w:val="00040449"/>
    <w:rsid w:val="00040528"/>
    <w:rsid w:val="00040568"/>
    <w:rsid w:val="0004057F"/>
    <w:rsid w:val="000409A1"/>
    <w:rsid w:val="00040B5A"/>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47A30"/>
    <w:rsid w:val="00047E0A"/>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BCC"/>
    <w:rsid w:val="00053E72"/>
    <w:rsid w:val="00053F1B"/>
    <w:rsid w:val="000541E5"/>
    <w:rsid w:val="0005421C"/>
    <w:rsid w:val="00054312"/>
    <w:rsid w:val="0005458B"/>
    <w:rsid w:val="0005489A"/>
    <w:rsid w:val="00055056"/>
    <w:rsid w:val="00055435"/>
    <w:rsid w:val="000554B9"/>
    <w:rsid w:val="000555FE"/>
    <w:rsid w:val="0005615E"/>
    <w:rsid w:val="000561D8"/>
    <w:rsid w:val="000563B7"/>
    <w:rsid w:val="000563B9"/>
    <w:rsid w:val="000564EE"/>
    <w:rsid w:val="0005691B"/>
    <w:rsid w:val="0005695B"/>
    <w:rsid w:val="00056C7D"/>
    <w:rsid w:val="00056E14"/>
    <w:rsid w:val="00056EAF"/>
    <w:rsid w:val="000570B3"/>
    <w:rsid w:val="0005717F"/>
    <w:rsid w:val="000572CD"/>
    <w:rsid w:val="000575DA"/>
    <w:rsid w:val="000576E6"/>
    <w:rsid w:val="0005790F"/>
    <w:rsid w:val="00057E08"/>
    <w:rsid w:val="000601E5"/>
    <w:rsid w:val="00060289"/>
    <w:rsid w:val="00060523"/>
    <w:rsid w:val="00060705"/>
    <w:rsid w:val="0006081E"/>
    <w:rsid w:val="00060DB2"/>
    <w:rsid w:val="00060E85"/>
    <w:rsid w:val="00060FA3"/>
    <w:rsid w:val="00061205"/>
    <w:rsid w:val="0006128E"/>
    <w:rsid w:val="00061684"/>
    <w:rsid w:val="000616B2"/>
    <w:rsid w:val="000617C6"/>
    <w:rsid w:val="00061A5F"/>
    <w:rsid w:val="00061B3B"/>
    <w:rsid w:val="00061BA4"/>
    <w:rsid w:val="00061DA3"/>
    <w:rsid w:val="00061DD3"/>
    <w:rsid w:val="00061E1D"/>
    <w:rsid w:val="0006217D"/>
    <w:rsid w:val="00062A64"/>
    <w:rsid w:val="00062A68"/>
    <w:rsid w:val="00062AB8"/>
    <w:rsid w:val="00062C48"/>
    <w:rsid w:val="00062C86"/>
    <w:rsid w:val="00063161"/>
    <w:rsid w:val="000634E8"/>
    <w:rsid w:val="0006365F"/>
    <w:rsid w:val="00063B97"/>
    <w:rsid w:val="00063BEA"/>
    <w:rsid w:val="00063D2F"/>
    <w:rsid w:val="00063E67"/>
    <w:rsid w:val="000641E6"/>
    <w:rsid w:val="000642A8"/>
    <w:rsid w:val="00064C58"/>
    <w:rsid w:val="00065007"/>
    <w:rsid w:val="00065091"/>
    <w:rsid w:val="000652EE"/>
    <w:rsid w:val="0006536D"/>
    <w:rsid w:val="000653C7"/>
    <w:rsid w:val="0006547B"/>
    <w:rsid w:val="00065714"/>
    <w:rsid w:val="0006574E"/>
    <w:rsid w:val="00065B1E"/>
    <w:rsid w:val="00065D88"/>
    <w:rsid w:val="00066529"/>
    <w:rsid w:val="000666EC"/>
    <w:rsid w:val="000667E9"/>
    <w:rsid w:val="000668ED"/>
    <w:rsid w:val="00066987"/>
    <w:rsid w:val="00066DEE"/>
    <w:rsid w:val="00066F9C"/>
    <w:rsid w:val="0006738A"/>
    <w:rsid w:val="0006791E"/>
    <w:rsid w:val="00067D29"/>
    <w:rsid w:val="00067D81"/>
    <w:rsid w:val="00067F59"/>
    <w:rsid w:val="000700BE"/>
    <w:rsid w:val="000702E1"/>
    <w:rsid w:val="00070406"/>
    <w:rsid w:val="000705AF"/>
    <w:rsid w:val="000706C5"/>
    <w:rsid w:val="00070785"/>
    <w:rsid w:val="000708DB"/>
    <w:rsid w:val="00070908"/>
    <w:rsid w:val="00070A9A"/>
    <w:rsid w:val="00070D27"/>
    <w:rsid w:val="00070FDB"/>
    <w:rsid w:val="000712E9"/>
    <w:rsid w:val="0007154D"/>
    <w:rsid w:val="00071AA6"/>
    <w:rsid w:val="00071B97"/>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4008"/>
    <w:rsid w:val="00074120"/>
    <w:rsid w:val="000742CA"/>
    <w:rsid w:val="000747A1"/>
    <w:rsid w:val="00074817"/>
    <w:rsid w:val="00074D08"/>
    <w:rsid w:val="00074E83"/>
    <w:rsid w:val="00074F68"/>
    <w:rsid w:val="000753D1"/>
    <w:rsid w:val="00075524"/>
    <w:rsid w:val="00075563"/>
    <w:rsid w:val="00075765"/>
    <w:rsid w:val="00075A4D"/>
    <w:rsid w:val="00075EFB"/>
    <w:rsid w:val="00075F73"/>
    <w:rsid w:val="00075FAA"/>
    <w:rsid w:val="0007613B"/>
    <w:rsid w:val="0007615F"/>
    <w:rsid w:val="00076277"/>
    <w:rsid w:val="000763E5"/>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C0C"/>
    <w:rsid w:val="00080DF1"/>
    <w:rsid w:val="00080F25"/>
    <w:rsid w:val="00080F99"/>
    <w:rsid w:val="00081019"/>
    <w:rsid w:val="00081042"/>
    <w:rsid w:val="00081094"/>
    <w:rsid w:val="0008118A"/>
    <w:rsid w:val="0008146B"/>
    <w:rsid w:val="000816FB"/>
    <w:rsid w:val="000817E2"/>
    <w:rsid w:val="000818B7"/>
    <w:rsid w:val="00081B43"/>
    <w:rsid w:val="00081FAD"/>
    <w:rsid w:val="0008257A"/>
    <w:rsid w:val="0008271D"/>
    <w:rsid w:val="00082EEC"/>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86A"/>
    <w:rsid w:val="00085CBC"/>
    <w:rsid w:val="00086035"/>
    <w:rsid w:val="000860C6"/>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62F"/>
    <w:rsid w:val="00097788"/>
    <w:rsid w:val="00097EFA"/>
    <w:rsid w:val="000A0002"/>
    <w:rsid w:val="000A01FC"/>
    <w:rsid w:val="000A03B7"/>
    <w:rsid w:val="000A03FD"/>
    <w:rsid w:val="000A04C5"/>
    <w:rsid w:val="000A08C7"/>
    <w:rsid w:val="000A09D0"/>
    <w:rsid w:val="000A0D56"/>
    <w:rsid w:val="000A0D80"/>
    <w:rsid w:val="000A15B3"/>
    <w:rsid w:val="000A172E"/>
    <w:rsid w:val="000A1C19"/>
    <w:rsid w:val="000A2394"/>
    <w:rsid w:val="000A29C2"/>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AD9"/>
    <w:rsid w:val="000B0B97"/>
    <w:rsid w:val="000B0C56"/>
    <w:rsid w:val="000B0E5F"/>
    <w:rsid w:val="000B0EF8"/>
    <w:rsid w:val="000B10DE"/>
    <w:rsid w:val="000B120E"/>
    <w:rsid w:val="000B1388"/>
    <w:rsid w:val="000B1CE1"/>
    <w:rsid w:val="000B1DEF"/>
    <w:rsid w:val="000B223E"/>
    <w:rsid w:val="000B2465"/>
    <w:rsid w:val="000B2A2B"/>
    <w:rsid w:val="000B2D6A"/>
    <w:rsid w:val="000B307E"/>
    <w:rsid w:val="000B30ED"/>
    <w:rsid w:val="000B3570"/>
    <w:rsid w:val="000B3AC9"/>
    <w:rsid w:val="000B3E3F"/>
    <w:rsid w:val="000B4005"/>
    <w:rsid w:val="000B45C1"/>
    <w:rsid w:val="000B46F6"/>
    <w:rsid w:val="000B49CA"/>
    <w:rsid w:val="000B5191"/>
    <w:rsid w:val="000B55F2"/>
    <w:rsid w:val="000B5660"/>
    <w:rsid w:val="000B595B"/>
    <w:rsid w:val="000B596D"/>
    <w:rsid w:val="000B59DF"/>
    <w:rsid w:val="000B5A36"/>
    <w:rsid w:val="000B5BDE"/>
    <w:rsid w:val="000B5D09"/>
    <w:rsid w:val="000B5DCA"/>
    <w:rsid w:val="000B60AB"/>
    <w:rsid w:val="000B6882"/>
    <w:rsid w:val="000B6900"/>
    <w:rsid w:val="000B6B08"/>
    <w:rsid w:val="000B6BB5"/>
    <w:rsid w:val="000B6CC1"/>
    <w:rsid w:val="000B6D6D"/>
    <w:rsid w:val="000B6D9A"/>
    <w:rsid w:val="000B7188"/>
    <w:rsid w:val="000B741A"/>
    <w:rsid w:val="000B74CB"/>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380"/>
    <w:rsid w:val="000C1568"/>
    <w:rsid w:val="000C18E4"/>
    <w:rsid w:val="000C1DF9"/>
    <w:rsid w:val="000C1F8E"/>
    <w:rsid w:val="000C2532"/>
    <w:rsid w:val="000C2B5D"/>
    <w:rsid w:val="000C2B9E"/>
    <w:rsid w:val="000C2D0A"/>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857"/>
    <w:rsid w:val="000C6B5B"/>
    <w:rsid w:val="000C6CFD"/>
    <w:rsid w:val="000C73EB"/>
    <w:rsid w:val="000C7F26"/>
    <w:rsid w:val="000C7F33"/>
    <w:rsid w:val="000D000C"/>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F8"/>
    <w:rsid w:val="000D3729"/>
    <w:rsid w:val="000D3776"/>
    <w:rsid w:val="000D382B"/>
    <w:rsid w:val="000D3908"/>
    <w:rsid w:val="000D3C8D"/>
    <w:rsid w:val="000D3DCD"/>
    <w:rsid w:val="000D40B0"/>
    <w:rsid w:val="000D411D"/>
    <w:rsid w:val="000D4356"/>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E004C"/>
    <w:rsid w:val="000E02B9"/>
    <w:rsid w:val="000E0332"/>
    <w:rsid w:val="000E0399"/>
    <w:rsid w:val="000E040E"/>
    <w:rsid w:val="000E0B3F"/>
    <w:rsid w:val="000E0F58"/>
    <w:rsid w:val="000E108E"/>
    <w:rsid w:val="000E1621"/>
    <w:rsid w:val="000E1953"/>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718"/>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B8A"/>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96B"/>
    <w:rsid w:val="000F5C09"/>
    <w:rsid w:val="000F6188"/>
    <w:rsid w:val="000F67DB"/>
    <w:rsid w:val="000F6843"/>
    <w:rsid w:val="000F68F1"/>
    <w:rsid w:val="000F6932"/>
    <w:rsid w:val="000F6B05"/>
    <w:rsid w:val="000F6BC9"/>
    <w:rsid w:val="000F6E6E"/>
    <w:rsid w:val="000F6FC8"/>
    <w:rsid w:val="000F7386"/>
    <w:rsid w:val="000F743A"/>
    <w:rsid w:val="000F77A1"/>
    <w:rsid w:val="000F7936"/>
    <w:rsid w:val="00100292"/>
    <w:rsid w:val="00100610"/>
    <w:rsid w:val="00100750"/>
    <w:rsid w:val="0010084C"/>
    <w:rsid w:val="00100C4D"/>
    <w:rsid w:val="00100FFB"/>
    <w:rsid w:val="00101550"/>
    <w:rsid w:val="001017EB"/>
    <w:rsid w:val="00101B0A"/>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A93"/>
    <w:rsid w:val="00107B54"/>
    <w:rsid w:val="00110026"/>
    <w:rsid w:val="001105A7"/>
    <w:rsid w:val="00110673"/>
    <w:rsid w:val="00110C0F"/>
    <w:rsid w:val="00110CEC"/>
    <w:rsid w:val="00110FFF"/>
    <w:rsid w:val="00111534"/>
    <w:rsid w:val="001115F8"/>
    <w:rsid w:val="00111B0E"/>
    <w:rsid w:val="00111B24"/>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24C"/>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774"/>
    <w:rsid w:val="0012783B"/>
    <w:rsid w:val="00127DAA"/>
    <w:rsid w:val="0013010D"/>
    <w:rsid w:val="00130116"/>
    <w:rsid w:val="001301AC"/>
    <w:rsid w:val="0013041E"/>
    <w:rsid w:val="001304AF"/>
    <w:rsid w:val="00130986"/>
    <w:rsid w:val="00130A97"/>
    <w:rsid w:val="00130AAC"/>
    <w:rsid w:val="00130B54"/>
    <w:rsid w:val="00130DE9"/>
    <w:rsid w:val="00130E52"/>
    <w:rsid w:val="00130ED9"/>
    <w:rsid w:val="00131011"/>
    <w:rsid w:val="0013122F"/>
    <w:rsid w:val="00131405"/>
    <w:rsid w:val="001323E9"/>
    <w:rsid w:val="0013244D"/>
    <w:rsid w:val="00132903"/>
    <w:rsid w:val="00132ABC"/>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1DC2"/>
    <w:rsid w:val="0014215B"/>
    <w:rsid w:val="00142827"/>
    <w:rsid w:val="00142A31"/>
    <w:rsid w:val="00142A85"/>
    <w:rsid w:val="00142BA7"/>
    <w:rsid w:val="00142DCC"/>
    <w:rsid w:val="00142EC6"/>
    <w:rsid w:val="0014321C"/>
    <w:rsid w:val="0014344C"/>
    <w:rsid w:val="0014345B"/>
    <w:rsid w:val="00143908"/>
    <w:rsid w:val="00143AEA"/>
    <w:rsid w:val="00143B04"/>
    <w:rsid w:val="00143C95"/>
    <w:rsid w:val="00143C9C"/>
    <w:rsid w:val="00143FBF"/>
    <w:rsid w:val="00144252"/>
    <w:rsid w:val="00144415"/>
    <w:rsid w:val="00144489"/>
    <w:rsid w:val="00144D64"/>
    <w:rsid w:val="00144D74"/>
    <w:rsid w:val="00144EA5"/>
    <w:rsid w:val="00145234"/>
    <w:rsid w:val="0014567D"/>
    <w:rsid w:val="0014587C"/>
    <w:rsid w:val="0014590B"/>
    <w:rsid w:val="001459C6"/>
    <w:rsid w:val="00145A97"/>
    <w:rsid w:val="00145FE9"/>
    <w:rsid w:val="0014612B"/>
    <w:rsid w:val="0014624A"/>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885"/>
    <w:rsid w:val="00147FE6"/>
    <w:rsid w:val="001500A8"/>
    <w:rsid w:val="001502C2"/>
    <w:rsid w:val="00150486"/>
    <w:rsid w:val="001506CC"/>
    <w:rsid w:val="0015088D"/>
    <w:rsid w:val="001508F3"/>
    <w:rsid w:val="00150911"/>
    <w:rsid w:val="00150E3A"/>
    <w:rsid w:val="00150EE6"/>
    <w:rsid w:val="00150FE8"/>
    <w:rsid w:val="00151099"/>
    <w:rsid w:val="001511AF"/>
    <w:rsid w:val="00151864"/>
    <w:rsid w:val="00151871"/>
    <w:rsid w:val="001519C9"/>
    <w:rsid w:val="00151A31"/>
    <w:rsid w:val="00151AF6"/>
    <w:rsid w:val="00151FD6"/>
    <w:rsid w:val="0015224A"/>
    <w:rsid w:val="001526A2"/>
    <w:rsid w:val="00152838"/>
    <w:rsid w:val="00152914"/>
    <w:rsid w:val="00152C6B"/>
    <w:rsid w:val="00152CBF"/>
    <w:rsid w:val="00152D56"/>
    <w:rsid w:val="00152DCC"/>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D"/>
    <w:rsid w:val="001653B3"/>
    <w:rsid w:val="001655A1"/>
    <w:rsid w:val="00165B7C"/>
    <w:rsid w:val="001663C0"/>
    <w:rsid w:val="00166506"/>
    <w:rsid w:val="0016656F"/>
    <w:rsid w:val="001665F6"/>
    <w:rsid w:val="00166983"/>
    <w:rsid w:val="00166A94"/>
    <w:rsid w:val="00166F76"/>
    <w:rsid w:val="0016744C"/>
    <w:rsid w:val="001675BE"/>
    <w:rsid w:val="0016764C"/>
    <w:rsid w:val="00167665"/>
    <w:rsid w:val="00167731"/>
    <w:rsid w:val="00167933"/>
    <w:rsid w:val="00167947"/>
    <w:rsid w:val="00167950"/>
    <w:rsid w:val="00167B86"/>
    <w:rsid w:val="00167DAC"/>
    <w:rsid w:val="0017017D"/>
    <w:rsid w:val="00170330"/>
    <w:rsid w:val="001704BC"/>
    <w:rsid w:val="00170543"/>
    <w:rsid w:val="0017098D"/>
    <w:rsid w:val="00170A35"/>
    <w:rsid w:val="00170D47"/>
    <w:rsid w:val="00170EFA"/>
    <w:rsid w:val="001716BE"/>
    <w:rsid w:val="001717E5"/>
    <w:rsid w:val="00171800"/>
    <w:rsid w:val="001718AD"/>
    <w:rsid w:val="00171922"/>
    <w:rsid w:val="0017193F"/>
    <w:rsid w:val="00171973"/>
    <w:rsid w:val="00171C9C"/>
    <w:rsid w:val="00172354"/>
    <w:rsid w:val="0017270D"/>
    <w:rsid w:val="001728E8"/>
    <w:rsid w:val="00172A65"/>
    <w:rsid w:val="00172A69"/>
    <w:rsid w:val="00173586"/>
    <w:rsid w:val="001738BF"/>
    <w:rsid w:val="00173CEC"/>
    <w:rsid w:val="001741D9"/>
    <w:rsid w:val="00174B35"/>
    <w:rsid w:val="00174D4A"/>
    <w:rsid w:val="00174F98"/>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C3F"/>
    <w:rsid w:val="00181C5D"/>
    <w:rsid w:val="00181E93"/>
    <w:rsid w:val="001821AC"/>
    <w:rsid w:val="00182816"/>
    <w:rsid w:val="001828C4"/>
    <w:rsid w:val="00182A27"/>
    <w:rsid w:val="00182D39"/>
    <w:rsid w:val="00183023"/>
    <w:rsid w:val="001830F0"/>
    <w:rsid w:val="0018340B"/>
    <w:rsid w:val="00183434"/>
    <w:rsid w:val="0018351A"/>
    <w:rsid w:val="001836BE"/>
    <w:rsid w:val="00183E46"/>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82D"/>
    <w:rsid w:val="00192A6E"/>
    <w:rsid w:val="00192D4B"/>
    <w:rsid w:val="00192FEA"/>
    <w:rsid w:val="0019304F"/>
    <w:rsid w:val="00193161"/>
    <w:rsid w:val="001932FB"/>
    <w:rsid w:val="001934E2"/>
    <w:rsid w:val="00193672"/>
    <w:rsid w:val="00193933"/>
    <w:rsid w:val="00193AB4"/>
    <w:rsid w:val="00193D6D"/>
    <w:rsid w:val="00193E57"/>
    <w:rsid w:val="001942E2"/>
    <w:rsid w:val="0019471A"/>
    <w:rsid w:val="00194998"/>
    <w:rsid w:val="00194C1E"/>
    <w:rsid w:val="00195081"/>
    <w:rsid w:val="001950F3"/>
    <w:rsid w:val="001953B9"/>
    <w:rsid w:val="001953DB"/>
    <w:rsid w:val="00195775"/>
    <w:rsid w:val="00195B2D"/>
    <w:rsid w:val="00195BE7"/>
    <w:rsid w:val="00195D89"/>
    <w:rsid w:val="00195DB1"/>
    <w:rsid w:val="00195E9D"/>
    <w:rsid w:val="00196071"/>
    <w:rsid w:val="001963FE"/>
    <w:rsid w:val="00196447"/>
    <w:rsid w:val="00196CF5"/>
    <w:rsid w:val="00196E61"/>
    <w:rsid w:val="001971A1"/>
    <w:rsid w:val="001975BE"/>
    <w:rsid w:val="00197807"/>
    <w:rsid w:val="00197AD3"/>
    <w:rsid w:val="00197AF5"/>
    <w:rsid w:val="00197BC6"/>
    <w:rsid w:val="00197C7D"/>
    <w:rsid w:val="00197E99"/>
    <w:rsid w:val="001A00E3"/>
    <w:rsid w:val="001A0212"/>
    <w:rsid w:val="001A0864"/>
    <w:rsid w:val="001A089F"/>
    <w:rsid w:val="001A0AD0"/>
    <w:rsid w:val="001A0D93"/>
    <w:rsid w:val="001A119F"/>
    <w:rsid w:val="001A12EF"/>
    <w:rsid w:val="001A196E"/>
    <w:rsid w:val="001A1A23"/>
    <w:rsid w:val="001A1CDE"/>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7BE"/>
    <w:rsid w:val="001B2BE9"/>
    <w:rsid w:val="001B2CEF"/>
    <w:rsid w:val="001B2E0E"/>
    <w:rsid w:val="001B3002"/>
    <w:rsid w:val="001B3091"/>
    <w:rsid w:val="001B3194"/>
    <w:rsid w:val="001B329F"/>
    <w:rsid w:val="001B33EB"/>
    <w:rsid w:val="001B34B8"/>
    <w:rsid w:val="001B353A"/>
    <w:rsid w:val="001B35C6"/>
    <w:rsid w:val="001B386E"/>
    <w:rsid w:val="001B38D2"/>
    <w:rsid w:val="001B395A"/>
    <w:rsid w:val="001B3CE3"/>
    <w:rsid w:val="001B3F61"/>
    <w:rsid w:val="001B4175"/>
    <w:rsid w:val="001B47B9"/>
    <w:rsid w:val="001B47F7"/>
    <w:rsid w:val="001B48D0"/>
    <w:rsid w:val="001B4A5B"/>
    <w:rsid w:val="001B4BB3"/>
    <w:rsid w:val="001B4D82"/>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489"/>
    <w:rsid w:val="001B7590"/>
    <w:rsid w:val="001B75A8"/>
    <w:rsid w:val="001B75C5"/>
    <w:rsid w:val="001B761A"/>
    <w:rsid w:val="001B7798"/>
    <w:rsid w:val="001B7D9F"/>
    <w:rsid w:val="001C02EC"/>
    <w:rsid w:val="001C039A"/>
    <w:rsid w:val="001C046D"/>
    <w:rsid w:val="001C056B"/>
    <w:rsid w:val="001C05EA"/>
    <w:rsid w:val="001C075F"/>
    <w:rsid w:val="001C0A25"/>
    <w:rsid w:val="001C0A53"/>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8AF"/>
    <w:rsid w:val="001D5954"/>
    <w:rsid w:val="001D5A13"/>
    <w:rsid w:val="001D5ADE"/>
    <w:rsid w:val="001D5C69"/>
    <w:rsid w:val="001D5D38"/>
    <w:rsid w:val="001D6111"/>
    <w:rsid w:val="001D6146"/>
    <w:rsid w:val="001D614D"/>
    <w:rsid w:val="001D6369"/>
    <w:rsid w:val="001D6422"/>
    <w:rsid w:val="001D6966"/>
    <w:rsid w:val="001D6A84"/>
    <w:rsid w:val="001D6DE3"/>
    <w:rsid w:val="001D70C9"/>
    <w:rsid w:val="001D7183"/>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0"/>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B7D"/>
    <w:rsid w:val="001F0CF8"/>
    <w:rsid w:val="001F0DDE"/>
    <w:rsid w:val="001F0F7C"/>
    <w:rsid w:val="001F0FC6"/>
    <w:rsid w:val="001F10C1"/>
    <w:rsid w:val="001F1343"/>
    <w:rsid w:val="001F178A"/>
    <w:rsid w:val="001F1CB3"/>
    <w:rsid w:val="001F1D3D"/>
    <w:rsid w:val="001F1E85"/>
    <w:rsid w:val="001F1EE4"/>
    <w:rsid w:val="001F2218"/>
    <w:rsid w:val="001F2496"/>
    <w:rsid w:val="001F274B"/>
    <w:rsid w:val="001F2DAD"/>
    <w:rsid w:val="001F2E2D"/>
    <w:rsid w:val="001F3155"/>
    <w:rsid w:val="001F3280"/>
    <w:rsid w:val="001F3607"/>
    <w:rsid w:val="001F3896"/>
    <w:rsid w:val="001F3967"/>
    <w:rsid w:val="001F3BD2"/>
    <w:rsid w:val="001F3FC0"/>
    <w:rsid w:val="001F4201"/>
    <w:rsid w:val="001F43DA"/>
    <w:rsid w:val="001F43F9"/>
    <w:rsid w:val="001F4676"/>
    <w:rsid w:val="001F4873"/>
    <w:rsid w:val="001F4CBF"/>
    <w:rsid w:val="001F4FA6"/>
    <w:rsid w:val="001F5673"/>
    <w:rsid w:val="001F57B5"/>
    <w:rsid w:val="001F5958"/>
    <w:rsid w:val="001F59EA"/>
    <w:rsid w:val="001F5A3B"/>
    <w:rsid w:val="001F5CAE"/>
    <w:rsid w:val="001F5F6A"/>
    <w:rsid w:val="001F6499"/>
    <w:rsid w:val="001F6931"/>
    <w:rsid w:val="001F6D4F"/>
    <w:rsid w:val="001F6DE4"/>
    <w:rsid w:val="001F6FFB"/>
    <w:rsid w:val="001F7043"/>
    <w:rsid w:val="001F708B"/>
    <w:rsid w:val="001F71AB"/>
    <w:rsid w:val="001F7503"/>
    <w:rsid w:val="001F7689"/>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8B"/>
    <w:rsid w:val="002022F9"/>
    <w:rsid w:val="002024F2"/>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29A"/>
    <w:rsid w:val="002114B8"/>
    <w:rsid w:val="0021176B"/>
    <w:rsid w:val="00211B6A"/>
    <w:rsid w:val="00211C9A"/>
    <w:rsid w:val="00211D90"/>
    <w:rsid w:val="00212203"/>
    <w:rsid w:val="00212270"/>
    <w:rsid w:val="002124EA"/>
    <w:rsid w:val="00212641"/>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0A6"/>
    <w:rsid w:val="00216263"/>
    <w:rsid w:val="00216276"/>
    <w:rsid w:val="002166F0"/>
    <w:rsid w:val="0021677B"/>
    <w:rsid w:val="00216890"/>
    <w:rsid w:val="0021694E"/>
    <w:rsid w:val="002169FC"/>
    <w:rsid w:val="00216A16"/>
    <w:rsid w:val="00216AB6"/>
    <w:rsid w:val="00216BB6"/>
    <w:rsid w:val="00216C91"/>
    <w:rsid w:val="00216EB4"/>
    <w:rsid w:val="00216FC3"/>
    <w:rsid w:val="00217025"/>
    <w:rsid w:val="00217274"/>
    <w:rsid w:val="0021743D"/>
    <w:rsid w:val="0021759E"/>
    <w:rsid w:val="002176A9"/>
    <w:rsid w:val="0021789A"/>
    <w:rsid w:val="00217AA0"/>
    <w:rsid w:val="00217B24"/>
    <w:rsid w:val="00217E08"/>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962"/>
    <w:rsid w:val="00221D40"/>
    <w:rsid w:val="00221EA2"/>
    <w:rsid w:val="002221C1"/>
    <w:rsid w:val="00222552"/>
    <w:rsid w:val="0022260E"/>
    <w:rsid w:val="00222970"/>
    <w:rsid w:val="00222C21"/>
    <w:rsid w:val="00222F82"/>
    <w:rsid w:val="0022324F"/>
    <w:rsid w:val="0022327C"/>
    <w:rsid w:val="002234C3"/>
    <w:rsid w:val="002234CC"/>
    <w:rsid w:val="00223927"/>
    <w:rsid w:val="00223C39"/>
    <w:rsid w:val="00223EF3"/>
    <w:rsid w:val="00224123"/>
    <w:rsid w:val="00224B90"/>
    <w:rsid w:val="0022511A"/>
    <w:rsid w:val="0022518B"/>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114"/>
    <w:rsid w:val="0022716C"/>
    <w:rsid w:val="002273B2"/>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4C5"/>
    <w:rsid w:val="00231701"/>
    <w:rsid w:val="00231C6F"/>
    <w:rsid w:val="00231CB3"/>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4D17"/>
    <w:rsid w:val="0023516D"/>
    <w:rsid w:val="00235536"/>
    <w:rsid w:val="002355A9"/>
    <w:rsid w:val="0023562D"/>
    <w:rsid w:val="002360D3"/>
    <w:rsid w:val="0023613A"/>
    <w:rsid w:val="00236511"/>
    <w:rsid w:val="002365B9"/>
    <w:rsid w:val="002365D6"/>
    <w:rsid w:val="0023694C"/>
    <w:rsid w:val="00236A5F"/>
    <w:rsid w:val="00236BE5"/>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D0"/>
    <w:rsid w:val="00251673"/>
    <w:rsid w:val="00251987"/>
    <w:rsid w:val="002519D3"/>
    <w:rsid w:val="00251B3A"/>
    <w:rsid w:val="00251CE8"/>
    <w:rsid w:val="00251D14"/>
    <w:rsid w:val="00251F2F"/>
    <w:rsid w:val="002524D9"/>
    <w:rsid w:val="00252778"/>
    <w:rsid w:val="00252B7D"/>
    <w:rsid w:val="00252C2F"/>
    <w:rsid w:val="00252DD9"/>
    <w:rsid w:val="0025330D"/>
    <w:rsid w:val="0025333B"/>
    <w:rsid w:val="00253379"/>
    <w:rsid w:val="0025347C"/>
    <w:rsid w:val="0025358D"/>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995"/>
    <w:rsid w:val="00261A3B"/>
    <w:rsid w:val="00261A3E"/>
    <w:rsid w:val="00261EAA"/>
    <w:rsid w:val="002621F8"/>
    <w:rsid w:val="002622CE"/>
    <w:rsid w:val="00262339"/>
    <w:rsid w:val="0026233E"/>
    <w:rsid w:val="00262796"/>
    <w:rsid w:val="002629F3"/>
    <w:rsid w:val="00262BD9"/>
    <w:rsid w:val="00262DEA"/>
    <w:rsid w:val="00262E0C"/>
    <w:rsid w:val="0026316E"/>
    <w:rsid w:val="00263204"/>
    <w:rsid w:val="002633E2"/>
    <w:rsid w:val="0026394B"/>
    <w:rsid w:val="002639A2"/>
    <w:rsid w:val="00263B39"/>
    <w:rsid w:val="002642B8"/>
    <w:rsid w:val="00264516"/>
    <w:rsid w:val="00264585"/>
    <w:rsid w:val="002646BF"/>
    <w:rsid w:val="002648FE"/>
    <w:rsid w:val="00264B4C"/>
    <w:rsid w:val="00264CC3"/>
    <w:rsid w:val="00264E45"/>
    <w:rsid w:val="00265247"/>
    <w:rsid w:val="00265544"/>
    <w:rsid w:val="00265C1D"/>
    <w:rsid w:val="00265FD0"/>
    <w:rsid w:val="0026631F"/>
    <w:rsid w:val="002664A6"/>
    <w:rsid w:val="0026669A"/>
    <w:rsid w:val="002668F1"/>
    <w:rsid w:val="00266C3E"/>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0FD6"/>
    <w:rsid w:val="00270FDB"/>
    <w:rsid w:val="002710D2"/>
    <w:rsid w:val="002710E6"/>
    <w:rsid w:val="0027111D"/>
    <w:rsid w:val="0027112B"/>
    <w:rsid w:val="00271267"/>
    <w:rsid w:val="002714F7"/>
    <w:rsid w:val="002719BD"/>
    <w:rsid w:val="00271A26"/>
    <w:rsid w:val="002724E3"/>
    <w:rsid w:val="0027277F"/>
    <w:rsid w:val="002727C3"/>
    <w:rsid w:val="00272B20"/>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CAD"/>
    <w:rsid w:val="00275E76"/>
    <w:rsid w:val="00275F3E"/>
    <w:rsid w:val="002763F0"/>
    <w:rsid w:val="002766B8"/>
    <w:rsid w:val="0027690E"/>
    <w:rsid w:val="00276973"/>
    <w:rsid w:val="00276FD1"/>
    <w:rsid w:val="002770E7"/>
    <w:rsid w:val="00277109"/>
    <w:rsid w:val="0027745B"/>
    <w:rsid w:val="00277794"/>
    <w:rsid w:val="00277A4B"/>
    <w:rsid w:val="00277B75"/>
    <w:rsid w:val="00277BC2"/>
    <w:rsid w:val="00277C21"/>
    <w:rsid w:val="00277E0C"/>
    <w:rsid w:val="00277FDA"/>
    <w:rsid w:val="0028001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4F6F"/>
    <w:rsid w:val="0028508A"/>
    <w:rsid w:val="00285397"/>
    <w:rsid w:val="002854AC"/>
    <w:rsid w:val="00285676"/>
    <w:rsid w:val="0028583D"/>
    <w:rsid w:val="00285C82"/>
    <w:rsid w:val="0028603B"/>
    <w:rsid w:val="0028637E"/>
    <w:rsid w:val="002864D1"/>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1F"/>
    <w:rsid w:val="00293699"/>
    <w:rsid w:val="0029375B"/>
    <w:rsid w:val="00293925"/>
    <w:rsid w:val="00293B57"/>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6054"/>
    <w:rsid w:val="002960EB"/>
    <w:rsid w:val="002964F6"/>
    <w:rsid w:val="00296730"/>
    <w:rsid w:val="00296913"/>
    <w:rsid w:val="00296BF2"/>
    <w:rsid w:val="00296D2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0E"/>
    <w:rsid w:val="002A2B3D"/>
    <w:rsid w:val="002A2E2E"/>
    <w:rsid w:val="002A3084"/>
    <w:rsid w:val="002A31E6"/>
    <w:rsid w:val="002A335C"/>
    <w:rsid w:val="002A336B"/>
    <w:rsid w:val="002A36D4"/>
    <w:rsid w:val="002A3944"/>
    <w:rsid w:val="002A3ACF"/>
    <w:rsid w:val="002A3B88"/>
    <w:rsid w:val="002A3C27"/>
    <w:rsid w:val="002A3C5E"/>
    <w:rsid w:val="002A3EA8"/>
    <w:rsid w:val="002A42B3"/>
    <w:rsid w:val="002A4BAA"/>
    <w:rsid w:val="002A4BF6"/>
    <w:rsid w:val="002A4E2A"/>
    <w:rsid w:val="002A51D2"/>
    <w:rsid w:val="002A55A6"/>
    <w:rsid w:val="002A57CA"/>
    <w:rsid w:val="002A5F96"/>
    <w:rsid w:val="002A61BF"/>
    <w:rsid w:val="002A64CF"/>
    <w:rsid w:val="002A6B1E"/>
    <w:rsid w:val="002A6BB2"/>
    <w:rsid w:val="002A6D6E"/>
    <w:rsid w:val="002A6F71"/>
    <w:rsid w:val="002A7047"/>
    <w:rsid w:val="002A709C"/>
    <w:rsid w:val="002A7634"/>
    <w:rsid w:val="002A78F3"/>
    <w:rsid w:val="002A790A"/>
    <w:rsid w:val="002A7A01"/>
    <w:rsid w:val="002A7F13"/>
    <w:rsid w:val="002B00D7"/>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A80"/>
    <w:rsid w:val="002B2D13"/>
    <w:rsid w:val="002B324E"/>
    <w:rsid w:val="002B338E"/>
    <w:rsid w:val="002B35DC"/>
    <w:rsid w:val="002B382D"/>
    <w:rsid w:val="002B382E"/>
    <w:rsid w:val="002B38F4"/>
    <w:rsid w:val="002B3BF6"/>
    <w:rsid w:val="002B4108"/>
    <w:rsid w:val="002B5123"/>
    <w:rsid w:val="002B5364"/>
    <w:rsid w:val="002B53C5"/>
    <w:rsid w:val="002B55D0"/>
    <w:rsid w:val="002B57A4"/>
    <w:rsid w:val="002B57D5"/>
    <w:rsid w:val="002B5AE3"/>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121"/>
    <w:rsid w:val="002C230F"/>
    <w:rsid w:val="002C276D"/>
    <w:rsid w:val="002C287B"/>
    <w:rsid w:val="002C29A1"/>
    <w:rsid w:val="002C2CC5"/>
    <w:rsid w:val="002C2EFB"/>
    <w:rsid w:val="002C31B2"/>
    <w:rsid w:val="002C3689"/>
    <w:rsid w:val="002C3869"/>
    <w:rsid w:val="002C3B81"/>
    <w:rsid w:val="002C3B90"/>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8DF"/>
    <w:rsid w:val="002D1A70"/>
    <w:rsid w:val="002D1C54"/>
    <w:rsid w:val="002D1EB0"/>
    <w:rsid w:val="002D2102"/>
    <w:rsid w:val="002D2397"/>
    <w:rsid w:val="002D25DC"/>
    <w:rsid w:val="002D26EA"/>
    <w:rsid w:val="002D2BD9"/>
    <w:rsid w:val="002D2E93"/>
    <w:rsid w:val="002D2EC4"/>
    <w:rsid w:val="002D2F39"/>
    <w:rsid w:val="002D3063"/>
    <w:rsid w:val="002D3286"/>
    <w:rsid w:val="002D34EB"/>
    <w:rsid w:val="002D368C"/>
    <w:rsid w:val="002D3745"/>
    <w:rsid w:val="002D37AE"/>
    <w:rsid w:val="002D39A5"/>
    <w:rsid w:val="002D3A15"/>
    <w:rsid w:val="002D3BBE"/>
    <w:rsid w:val="002D4098"/>
    <w:rsid w:val="002D4181"/>
    <w:rsid w:val="002D45A0"/>
    <w:rsid w:val="002D463A"/>
    <w:rsid w:val="002D46B9"/>
    <w:rsid w:val="002D498B"/>
    <w:rsid w:val="002D4B3B"/>
    <w:rsid w:val="002D514A"/>
    <w:rsid w:val="002D517C"/>
    <w:rsid w:val="002D5653"/>
    <w:rsid w:val="002D5A90"/>
    <w:rsid w:val="002D5D48"/>
    <w:rsid w:val="002D609B"/>
    <w:rsid w:val="002D6172"/>
    <w:rsid w:val="002D6217"/>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0B"/>
    <w:rsid w:val="002E34E2"/>
    <w:rsid w:val="002E3755"/>
    <w:rsid w:val="002E37E4"/>
    <w:rsid w:val="002E3A81"/>
    <w:rsid w:val="002E3FF4"/>
    <w:rsid w:val="002E4073"/>
    <w:rsid w:val="002E41A8"/>
    <w:rsid w:val="002E4257"/>
    <w:rsid w:val="002E42BB"/>
    <w:rsid w:val="002E4686"/>
    <w:rsid w:val="002E476A"/>
    <w:rsid w:val="002E47DC"/>
    <w:rsid w:val="002E49C8"/>
    <w:rsid w:val="002E4E85"/>
    <w:rsid w:val="002E4EB8"/>
    <w:rsid w:val="002E50C9"/>
    <w:rsid w:val="002E530E"/>
    <w:rsid w:val="002E5598"/>
    <w:rsid w:val="002E5672"/>
    <w:rsid w:val="002E56AD"/>
    <w:rsid w:val="002E5815"/>
    <w:rsid w:val="002E588F"/>
    <w:rsid w:val="002E58BD"/>
    <w:rsid w:val="002E5B9C"/>
    <w:rsid w:val="002E5E11"/>
    <w:rsid w:val="002E60D5"/>
    <w:rsid w:val="002E611E"/>
    <w:rsid w:val="002E63E3"/>
    <w:rsid w:val="002E668A"/>
    <w:rsid w:val="002E6CF6"/>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76"/>
    <w:rsid w:val="002F2BE9"/>
    <w:rsid w:val="002F2C66"/>
    <w:rsid w:val="002F2F8E"/>
    <w:rsid w:val="002F30F8"/>
    <w:rsid w:val="002F31E6"/>
    <w:rsid w:val="002F345C"/>
    <w:rsid w:val="002F3522"/>
    <w:rsid w:val="002F35FC"/>
    <w:rsid w:val="002F3A86"/>
    <w:rsid w:val="002F3C9A"/>
    <w:rsid w:val="002F3DB2"/>
    <w:rsid w:val="002F4089"/>
    <w:rsid w:val="002F4276"/>
    <w:rsid w:val="002F42E2"/>
    <w:rsid w:val="002F4336"/>
    <w:rsid w:val="002F4404"/>
    <w:rsid w:val="002F4551"/>
    <w:rsid w:val="002F4801"/>
    <w:rsid w:val="002F4A57"/>
    <w:rsid w:val="002F5121"/>
    <w:rsid w:val="002F513C"/>
    <w:rsid w:val="002F5241"/>
    <w:rsid w:val="002F53E4"/>
    <w:rsid w:val="002F54F7"/>
    <w:rsid w:val="002F5926"/>
    <w:rsid w:val="002F599F"/>
    <w:rsid w:val="002F5A87"/>
    <w:rsid w:val="002F5AAF"/>
    <w:rsid w:val="002F61F3"/>
    <w:rsid w:val="002F62B1"/>
    <w:rsid w:val="002F6AC0"/>
    <w:rsid w:val="002F6BF9"/>
    <w:rsid w:val="002F6EBD"/>
    <w:rsid w:val="002F716B"/>
    <w:rsid w:val="002F722D"/>
    <w:rsid w:val="002F72BE"/>
    <w:rsid w:val="002F73A7"/>
    <w:rsid w:val="002F76B2"/>
    <w:rsid w:val="002F78C3"/>
    <w:rsid w:val="002F7A10"/>
    <w:rsid w:val="002F7C9E"/>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C4D"/>
    <w:rsid w:val="00303D07"/>
    <w:rsid w:val="00303D5C"/>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B2A"/>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55"/>
    <w:rsid w:val="00310AF2"/>
    <w:rsid w:val="00310C56"/>
    <w:rsid w:val="003114E8"/>
    <w:rsid w:val="003114ED"/>
    <w:rsid w:val="003116C8"/>
    <w:rsid w:val="00311807"/>
    <w:rsid w:val="00311838"/>
    <w:rsid w:val="003119C5"/>
    <w:rsid w:val="00311BE9"/>
    <w:rsid w:val="00312404"/>
    <w:rsid w:val="00312471"/>
    <w:rsid w:val="0031319A"/>
    <w:rsid w:val="003132D1"/>
    <w:rsid w:val="0031335F"/>
    <w:rsid w:val="00313635"/>
    <w:rsid w:val="003136D2"/>
    <w:rsid w:val="00313C9F"/>
    <w:rsid w:val="00313E65"/>
    <w:rsid w:val="003142CB"/>
    <w:rsid w:val="00314387"/>
    <w:rsid w:val="0031442B"/>
    <w:rsid w:val="00314480"/>
    <w:rsid w:val="0031492F"/>
    <w:rsid w:val="00314B2E"/>
    <w:rsid w:val="00314B4E"/>
    <w:rsid w:val="0031516D"/>
    <w:rsid w:val="00315372"/>
    <w:rsid w:val="00315677"/>
    <w:rsid w:val="00315930"/>
    <w:rsid w:val="00315972"/>
    <w:rsid w:val="00315E12"/>
    <w:rsid w:val="00315E45"/>
    <w:rsid w:val="003163C0"/>
    <w:rsid w:val="0031663D"/>
    <w:rsid w:val="00316C99"/>
    <w:rsid w:val="00316E97"/>
    <w:rsid w:val="003170CA"/>
    <w:rsid w:val="00317297"/>
    <w:rsid w:val="00317312"/>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39"/>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690"/>
    <w:rsid w:val="00330849"/>
    <w:rsid w:val="003309A6"/>
    <w:rsid w:val="00330F45"/>
    <w:rsid w:val="00331136"/>
    <w:rsid w:val="003314B0"/>
    <w:rsid w:val="003314D0"/>
    <w:rsid w:val="003315A2"/>
    <w:rsid w:val="003317E2"/>
    <w:rsid w:val="00331A45"/>
    <w:rsid w:val="00332038"/>
    <w:rsid w:val="0033224B"/>
    <w:rsid w:val="0033249C"/>
    <w:rsid w:val="0033296A"/>
    <w:rsid w:val="0033297B"/>
    <w:rsid w:val="003329F8"/>
    <w:rsid w:val="00332ABF"/>
    <w:rsid w:val="00332B59"/>
    <w:rsid w:val="00333084"/>
    <w:rsid w:val="0033367F"/>
    <w:rsid w:val="00333D26"/>
    <w:rsid w:val="00333EED"/>
    <w:rsid w:val="00334188"/>
    <w:rsid w:val="003341FA"/>
    <w:rsid w:val="00334406"/>
    <w:rsid w:val="00334476"/>
    <w:rsid w:val="00334877"/>
    <w:rsid w:val="00334A58"/>
    <w:rsid w:val="00335036"/>
    <w:rsid w:val="00335079"/>
    <w:rsid w:val="00335225"/>
    <w:rsid w:val="00335277"/>
    <w:rsid w:val="003352E4"/>
    <w:rsid w:val="00335471"/>
    <w:rsid w:val="00335524"/>
    <w:rsid w:val="00335DF8"/>
    <w:rsid w:val="003363C8"/>
    <w:rsid w:val="00336415"/>
    <w:rsid w:val="00336490"/>
    <w:rsid w:val="0033656E"/>
    <w:rsid w:val="003368F8"/>
    <w:rsid w:val="003368FB"/>
    <w:rsid w:val="00336931"/>
    <w:rsid w:val="00336C9A"/>
    <w:rsid w:val="00336FB6"/>
    <w:rsid w:val="00337234"/>
    <w:rsid w:val="0033763F"/>
    <w:rsid w:val="003377A4"/>
    <w:rsid w:val="003379A7"/>
    <w:rsid w:val="00337D97"/>
    <w:rsid w:val="00337F35"/>
    <w:rsid w:val="0034004A"/>
    <w:rsid w:val="003402C3"/>
    <w:rsid w:val="00340594"/>
    <w:rsid w:val="003409B3"/>
    <w:rsid w:val="00340A00"/>
    <w:rsid w:val="00340A38"/>
    <w:rsid w:val="00340AA0"/>
    <w:rsid w:val="00340AAA"/>
    <w:rsid w:val="00340BDC"/>
    <w:rsid w:val="00340D0C"/>
    <w:rsid w:val="00340E81"/>
    <w:rsid w:val="0034104A"/>
    <w:rsid w:val="00341172"/>
    <w:rsid w:val="00341345"/>
    <w:rsid w:val="00341AD2"/>
    <w:rsid w:val="00341BB2"/>
    <w:rsid w:val="00341BC9"/>
    <w:rsid w:val="00341CB4"/>
    <w:rsid w:val="00341D04"/>
    <w:rsid w:val="00341DDB"/>
    <w:rsid w:val="003422F5"/>
    <w:rsid w:val="0034259D"/>
    <w:rsid w:val="00342CB3"/>
    <w:rsid w:val="003434E7"/>
    <w:rsid w:val="00343603"/>
    <w:rsid w:val="00343A03"/>
    <w:rsid w:val="00343AD8"/>
    <w:rsid w:val="00343D1B"/>
    <w:rsid w:val="00343E79"/>
    <w:rsid w:val="00343F33"/>
    <w:rsid w:val="0034404F"/>
    <w:rsid w:val="00344176"/>
    <w:rsid w:val="003445E2"/>
    <w:rsid w:val="003446C9"/>
    <w:rsid w:val="003447CB"/>
    <w:rsid w:val="003447FE"/>
    <w:rsid w:val="0034484D"/>
    <w:rsid w:val="00344BCB"/>
    <w:rsid w:val="00344DEF"/>
    <w:rsid w:val="0034502F"/>
    <w:rsid w:val="003451E0"/>
    <w:rsid w:val="0034555B"/>
    <w:rsid w:val="00345648"/>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C95"/>
    <w:rsid w:val="0035114E"/>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787"/>
    <w:rsid w:val="003568C0"/>
    <w:rsid w:val="00356936"/>
    <w:rsid w:val="00356A30"/>
    <w:rsid w:val="00356D43"/>
    <w:rsid w:val="00357225"/>
    <w:rsid w:val="00357413"/>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69A"/>
    <w:rsid w:val="003619B9"/>
    <w:rsid w:val="003619E0"/>
    <w:rsid w:val="003619FD"/>
    <w:rsid w:val="00362763"/>
    <w:rsid w:val="00362C03"/>
    <w:rsid w:val="00362ED3"/>
    <w:rsid w:val="00362F41"/>
    <w:rsid w:val="003630C8"/>
    <w:rsid w:val="0036339D"/>
    <w:rsid w:val="003633E0"/>
    <w:rsid w:val="00363434"/>
    <w:rsid w:val="0036357E"/>
    <w:rsid w:val="00363A9F"/>
    <w:rsid w:val="00363B85"/>
    <w:rsid w:val="00363C70"/>
    <w:rsid w:val="00363EFA"/>
    <w:rsid w:val="00364936"/>
    <w:rsid w:val="00364975"/>
    <w:rsid w:val="003649EA"/>
    <w:rsid w:val="00364A49"/>
    <w:rsid w:val="00365113"/>
    <w:rsid w:val="00365173"/>
    <w:rsid w:val="003651C9"/>
    <w:rsid w:val="00365326"/>
    <w:rsid w:val="0036534E"/>
    <w:rsid w:val="003656AB"/>
    <w:rsid w:val="00365993"/>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67E20"/>
    <w:rsid w:val="00370501"/>
    <w:rsid w:val="0037089C"/>
    <w:rsid w:val="0037092E"/>
    <w:rsid w:val="00370B57"/>
    <w:rsid w:val="00370C0F"/>
    <w:rsid w:val="00370D9E"/>
    <w:rsid w:val="00370DBB"/>
    <w:rsid w:val="00370FEE"/>
    <w:rsid w:val="00371055"/>
    <w:rsid w:val="003711D3"/>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1F6"/>
    <w:rsid w:val="00374579"/>
    <w:rsid w:val="003746EE"/>
    <w:rsid w:val="003747AC"/>
    <w:rsid w:val="00374931"/>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45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514"/>
    <w:rsid w:val="0038685C"/>
    <w:rsid w:val="003868B1"/>
    <w:rsid w:val="00386A88"/>
    <w:rsid w:val="00386FF3"/>
    <w:rsid w:val="00387404"/>
    <w:rsid w:val="00387610"/>
    <w:rsid w:val="003877E0"/>
    <w:rsid w:val="00387990"/>
    <w:rsid w:val="00387A7D"/>
    <w:rsid w:val="00387BE0"/>
    <w:rsid w:val="00387C46"/>
    <w:rsid w:val="00387F69"/>
    <w:rsid w:val="00390056"/>
    <w:rsid w:val="0039008E"/>
    <w:rsid w:val="00390202"/>
    <w:rsid w:val="00390236"/>
    <w:rsid w:val="003909BE"/>
    <w:rsid w:val="00390A98"/>
    <w:rsid w:val="00390F5F"/>
    <w:rsid w:val="00390F96"/>
    <w:rsid w:val="00390FA5"/>
    <w:rsid w:val="003911DD"/>
    <w:rsid w:val="003913B2"/>
    <w:rsid w:val="0039154A"/>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999"/>
    <w:rsid w:val="00393B38"/>
    <w:rsid w:val="00393C0A"/>
    <w:rsid w:val="00393EDE"/>
    <w:rsid w:val="00393F54"/>
    <w:rsid w:val="0039454C"/>
    <w:rsid w:val="0039457F"/>
    <w:rsid w:val="003949A1"/>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7F6"/>
    <w:rsid w:val="00396914"/>
    <w:rsid w:val="003974B2"/>
    <w:rsid w:val="003976F2"/>
    <w:rsid w:val="003976F3"/>
    <w:rsid w:val="00397C62"/>
    <w:rsid w:val="00397F99"/>
    <w:rsid w:val="003A062D"/>
    <w:rsid w:val="003A0646"/>
    <w:rsid w:val="003A0672"/>
    <w:rsid w:val="003A06B4"/>
    <w:rsid w:val="003A0818"/>
    <w:rsid w:val="003A08FE"/>
    <w:rsid w:val="003A0912"/>
    <w:rsid w:val="003A0A15"/>
    <w:rsid w:val="003A0BC2"/>
    <w:rsid w:val="003A0F76"/>
    <w:rsid w:val="003A17A4"/>
    <w:rsid w:val="003A1932"/>
    <w:rsid w:val="003A1A05"/>
    <w:rsid w:val="003A1B9C"/>
    <w:rsid w:val="003A1BAE"/>
    <w:rsid w:val="003A1C15"/>
    <w:rsid w:val="003A1D87"/>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185"/>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9BB"/>
    <w:rsid w:val="003A6D0F"/>
    <w:rsid w:val="003A6EB5"/>
    <w:rsid w:val="003A72A1"/>
    <w:rsid w:val="003A73BD"/>
    <w:rsid w:val="003A73BF"/>
    <w:rsid w:val="003A7593"/>
    <w:rsid w:val="003A7598"/>
    <w:rsid w:val="003A7767"/>
    <w:rsid w:val="003A77F4"/>
    <w:rsid w:val="003A7920"/>
    <w:rsid w:val="003A7C8E"/>
    <w:rsid w:val="003A7CD0"/>
    <w:rsid w:val="003A7D9D"/>
    <w:rsid w:val="003A7DA7"/>
    <w:rsid w:val="003B01BE"/>
    <w:rsid w:val="003B023F"/>
    <w:rsid w:val="003B03F9"/>
    <w:rsid w:val="003B0773"/>
    <w:rsid w:val="003B0BB6"/>
    <w:rsid w:val="003B0BD4"/>
    <w:rsid w:val="003B0E8A"/>
    <w:rsid w:val="003B103C"/>
    <w:rsid w:val="003B1054"/>
    <w:rsid w:val="003B1817"/>
    <w:rsid w:val="003B1970"/>
    <w:rsid w:val="003B1BB5"/>
    <w:rsid w:val="003B1BBD"/>
    <w:rsid w:val="003B1BDE"/>
    <w:rsid w:val="003B1C2D"/>
    <w:rsid w:val="003B1C85"/>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7E"/>
    <w:rsid w:val="003B3B7A"/>
    <w:rsid w:val="003B3C26"/>
    <w:rsid w:val="003B3EA1"/>
    <w:rsid w:val="003B3FFD"/>
    <w:rsid w:val="003B432F"/>
    <w:rsid w:val="003B4656"/>
    <w:rsid w:val="003B4896"/>
    <w:rsid w:val="003B4A47"/>
    <w:rsid w:val="003B4B38"/>
    <w:rsid w:val="003B4D5F"/>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1F0"/>
    <w:rsid w:val="003B73BE"/>
    <w:rsid w:val="003B76A4"/>
    <w:rsid w:val="003B7869"/>
    <w:rsid w:val="003B7936"/>
    <w:rsid w:val="003B7A71"/>
    <w:rsid w:val="003B7D8B"/>
    <w:rsid w:val="003C0163"/>
    <w:rsid w:val="003C027E"/>
    <w:rsid w:val="003C0545"/>
    <w:rsid w:val="003C0829"/>
    <w:rsid w:val="003C0ADF"/>
    <w:rsid w:val="003C0EB3"/>
    <w:rsid w:val="003C0FA1"/>
    <w:rsid w:val="003C1B15"/>
    <w:rsid w:val="003C1B78"/>
    <w:rsid w:val="003C1DC6"/>
    <w:rsid w:val="003C2202"/>
    <w:rsid w:val="003C22ED"/>
    <w:rsid w:val="003C2475"/>
    <w:rsid w:val="003C27D9"/>
    <w:rsid w:val="003C2EDA"/>
    <w:rsid w:val="003C3010"/>
    <w:rsid w:val="003C3416"/>
    <w:rsid w:val="003C36E2"/>
    <w:rsid w:val="003C36F1"/>
    <w:rsid w:val="003C3CD1"/>
    <w:rsid w:val="003C40C5"/>
    <w:rsid w:val="003C40FE"/>
    <w:rsid w:val="003C411C"/>
    <w:rsid w:val="003C41AD"/>
    <w:rsid w:val="003C42CD"/>
    <w:rsid w:val="003C444B"/>
    <w:rsid w:val="003C4486"/>
    <w:rsid w:val="003C4588"/>
    <w:rsid w:val="003C4632"/>
    <w:rsid w:val="003C4854"/>
    <w:rsid w:val="003C48A8"/>
    <w:rsid w:val="003C495B"/>
    <w:rsid w:val="003C4AE6"/>
    <w:rsid w:val="003C4C12"/>
    <w:rsid w:val="003C4C81"/>
    <w:rsid w:val="003C4EC3"/>
    <w:rsid w:val="003C576D"/>
    <w:rsid w:val="003C5D4A"/>
    <w:rsid w:val="003C6203"/>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066"/>
    <w:rsid w:val="003D113F"/>
    <w:rsid w:val="003D11FC"/>
    <w:rsid w:val="003D1343"/>
    <w:rsid w:val="003D17C7"/>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96"/>
    <w:rsid w:val="003D50E5"/>
    <w:rsid w:val="003D50EB"/>
    <w:rsid w:val="003D5713"/>
    <w:rsid w:val="003D5C46"/>
    <w:rsid w:val="003D5E3E"/>
    <w:rsid w:val="003D5EF6"/>
    <w:rsid w:val="003D6060"/>
    <w:rsid w:val="003D62C9"/>
    <w:rsid w:val="003D6A9C"/>
    <w:rsid w:val="003D6C32"/>
    <w:rsid w:val="003D6E6D"/>
    <w:rsid w:val="003D701E"/>
    <w:rsid w:val="003D76DB"/>
    <w:rsid w:val="003D785F"/>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B11"/>
    <w:rsid w:val="003E511B"/>
    <w:rsid w:val="003E51A1"/>
    <w:rsid w:val="003E5329"/>
    <w:rsid w:val="003E5544"/>
    <w:rsid w:val="003E5F20"/>
    <w:rsid w:val="003E60C1"/>
    <w:rsid w:val="003E6114"/>
    <w:rsid w:val="003E6220"/>
    <w:rsid w:val="003E6405"/>
    <w:rsid w:val="003E6479"/>
    <w:rsid w:val="003E6480"/>
    <w:rsid w:val="003E6559"/>
    <w:rsid w:val="003E6655"/>
    <w:rsid w:val="003E66D5"/>
    <w:rsid w:val="003E6DFB"/>
    <w:rsid w:val="003E6F97"/>
    <w:rsid w:val="003E74CE"/>
    <w:rsid w:val="003E766D"/>
    <w:rsid w:val="003E7883"/>
    <w:rsid w:val="003E78C3"/>
    <w:rsid w:val="003E7C33"/>
    <w:rsid w:val="003F0200"/>
    <w:rsid w:val="003F0273"/>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C2A"/>
    <w:rsid w:val="003F4CBA"/>
    <w:rsid w:val="003F4D28"/>
    <w:rsid w:val="003F4ED4"/>
    <w:rsid w:val="003F527A"/>
    <w:rsid w:val="003F5285"/>
    <w:rsid w:val="003F5415"/>
    <w:rsid w:val="003F613D"/>
    <w:rsid w:val="003F6449"/>
    <w:rsid w:val="003F65CB"/>
    <w:rsid w:val="003F66B7"/>
    <w:rsid w:val="003F6879"/>
    <w:rsid w:val="003F7009"/>
    <w:rsid w:val="003F7194"/>
    <w:rsid w:val="003F71FF"/>
    <w:rsid w:val="003F7201"/>
    <w:rsid w:val="003F7211"/>
    <w:rsid w:val="003F7525"/>
    <w:rsid w:val="003F7568"/>
    <w:rsid w:val="003F791A"/>
    <w:rsid w:val="003F7953"/>
    <w:rsid w:val="003F796D"/>
    <w:rsid w:val="003F7A7B"/>
    <w:rsid w:val="003F7DF8"/>
    <w:rsid w:val="003F7E46"/>
    <w:rsid w:val="003F7E65"/>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E46"/>
    <w:rsid w:val="00407F7E"/>
    <w:rsid w:val="00410653"/>
    <w:rsid w:val="0041075C"/>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31"/>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578"/>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8A"/>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1C2"/>
    <w:rsid w:val="0043228D"/>
    <w:rsid w:val="0043228E"/>
    <w:rsid w:val="00432480"/>
    <w:rsid w:val="004324DB"/>
    <w:rsid w:val="00432514"/>
    <w:rsid w:val="0043258D"/>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948"/>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C72"/>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BA1"/>
    <w:rsid w:val="00453D07"/>
    <w:rsid w:val="00453E45"/>
    <w:rsid w:val="00453E6D"/>
    <w:rsid w:val="0045419A"/>
    <w:rsid w:val="004547A8"/>
    <w:rsid w:val="0045487F"/>
    <w:rsid w:val="004548E8"/>
    <w:rsid w:val="00454A69"/>
    <w:rsid w:val="00454D1D"/>
    <w:rsid w:val="00455450"/>
    <w:rsid w:val="00455DA9"/>
    <w:rsid w:val="004561E0"/>
    <w:rsid w:val="00456521"/>
    <w:rsid w:val="004568B9"/>
    <w:rsid w:val="00456C1D"/>
    <w:rsid w:val="00456C55"/>
    <w:rsid w:val="00456EBB"/>
    <w:rsid w:val="0045782D"/>
    <w:rsid w:val="00457C72"/>
    <w:rsid w:val="00457E01"/>
    <w:rsid w:val="00457FF0"/>
    <w:rsid w:val="004607DC"/>
    <w:rsid w:val="00460A98"/>
    <w:rsid w:val="00460CC0"/>
    <w:rsid w:val="004610EF"/>
    <w:rsid w:val="0046157D"/>
    <w:rsid w:val="00461853"/>
    <w:rsid w:val="004619B0"/>
    <w:rsid w:val="004619CF"/>
    <w:rsid w:val="00461E4A"/>
    <w:rsid w:val="00461EBC"/>
    <w:rsid w:val="004620B1"/>
    <w:rsid w:val="00462965"/>
    <w:rsid w:val="00462E60"/>
    <w:rsid w:val="0046309B"/>
    <w:rsid w:val="004633C2"/>
    <w:rsid w:val="00463438"/>
    <w:rsid w:val="00463545"/>
    <w:rsid w:val="00463AF5"/>
    <w:rsid w:val="00463B3C"/>
    <w:rsid w:val="00463BDE"/>
    <w:rsid w:val="00463C20"/>
    <w:rsid w:val="00463D85"/>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CBA"/>
    <w:rsid w:val="00476FD2"/>
    <w:rsid w:val="004774E8"/>
    <w:rsid w:val="00477B85"/>
    <w:rsid w:val="00477EFE"/>
    <w:rsid w:val="00480060"/>
    <w:rsid w:val="00480207"/>
    <w:rsid w:val="00480339"/>
    <w:rsid w:val="00480521"/>
    <w:rsid w:val="004810C8"/>
    <w:rsid w:val="0048115C"/>
    <w:rsid w:val="00481635"/>
    <w:rsid w:val="0048199D"/>
    <w:rsid w:val="00481A5D"/>
    <w:rsid w:val="00481DF6"/>
    <w:rsid w:val="004821D7"/>
    <w:rsid w:val="00482502"/>
    <w:rsid w:val="00482525"/>
    <w:rsid w:val="00482908"/>
    <w:rsid w:val="00482BB1"/>
    <w:rsid w:val="00482D82"/>
    <w:rsid w:val="00482EC8"/>
    <w:rsid w:val="004832A9"/>
    <w:rsid w:val="004837B5"/>
    <w:rsid w:val="00483B4D"/>
    <w:rsid w:val="00483C9F"/>
    <w:rsid w:val="00483F1A"/>
    <w:rsid w:val="00484140"/>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37"/>
    <w:rsid w:val="004967A5"/>
    <w:rsid w:val="004968DA"/>
    <w:rsid w:val="00496BAD"/>
    <w:rsid w:val="00496D51"/>
    <w:rsid w:val="004971D1"/>
    <w:rsid w:val="004972CA"/>
    <w:rsid w:val="0049735C"/>
    <w:rsid w:val="00497B06"/>
    <w:rsid w:val="00497B85"/>
    <w:rsid w:val="00497C15"/>
    <w:rsid w:val="00497D9A"/>
    <w:rsid w:val="00497DC4"/>
    <w:rsid w:val="004A059D"/>
    <w:rsid w:val="004A05AA"/>
    <w:rsid w:val="004A0E63"/>
    <w:rsid w:val="004A0F62"/>
    <w:rsid w:val="004A111B"/>
    <w:rsid w:val="004A11CF"/>
    <w:rsid w:val="004A12F3"/>
    <w:rsid w:val="004A1447"/>
    <w:rsid w:val="004A1C91"/>
    <w:rsid w:val="004A20A1"/>
    <w:rsid w:val="004A23AF"/>
    <w:rsid w:val="004A256E"/>
    <w:rsid w:val="004A28E6"/>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5ED"/>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A12"/>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349"/>
    <w:rsid w:val="004B3585"/>
    <w:rsid w:val="004B3A6B"/>
    <w:rsid w:val="004B3A8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02A"/>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0FF"/>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4B01"/>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880"/>
    <w:rsid w:val="004D7B84"/>
    <w:rsid w:val="004D7C9F"/>
    <w:rsid w:val="004D7D66"/>
    <w:rsid w:val="004E00A2"/>
    <w:rsid w:val="004E00BE"/>
    <w:rsid w:val="004E01F9"/>
    <w:rsid w:val="004E026C"/>
    <w:rsid w:val="004E0DE8"/>
    <w:rsid w:val="004E0EFB"/>
    <w:rsid w:val="004E101C"/>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65"/>
    <w:rsid w:val="004E3EBB"/>
    <w:rsid w:val="004E407D"/>
    <w:rsid w:val="004E420A"/>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774"/>
    <w:rsid w:val="004F4A12"/>
    <w:rsid w:val="004F4B22"/>
    <w:rsid w:val="004F4C90"/>
    <w:rsid w:val="004F4E11"/>
    <w:rsid w:val="004F4FBD"/>
    <w:rsid w:val="004F5269"/>
    <w:rsid w:val="004F56B7"/>
    <w:rsid w:val="004F5BE1"/>
    <w:rsid w:val="004F5CB1"/>
    <w:rsid w:val="004F5F83"/>
    <w:rsid w:val="004F5FA1"/>
    <w:rsid w:val="004F5FB9"/>
    <w:rsid w:val="004F632E"/>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458"/>
    <w:rsid w:val="00503558"/>
    <w:rsid w:val="0050377A"/>
    <w:rsid w:val="005038A6"/>
    <w:rsid w:val="00503AC0"/>
    <w:rsid w:val="00503B4C"/>
    <w:rsid w:val="00503EFD"/>
    <w:rsid w:val="0050418B"/>
    <w:rsid w:val="0050419F"/>
    <w:rsid w:val="0050451C"/>
    <w:rsid w:val="00504526"/>
    <w:rsid w:val="0050459D"/>
    <w:rsid w:val="00504620"/>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DE8"/>
    <w:rsid w:val="00514200"/>
    <w:rsid w:val="00514803"/>
    <w:rsid w:val="00514BC8"/>
    <w:rsid w:val="00514E01"/>
    <w:rsid w:val="00514E33"/>
    <w:rsid w:val="00514F12"/>
    <w:rsid w:val="005151A5"/>
    <w:rsid w:val="00515735"/>
    <w:rsid w:val="005159AC"/>
    <w:rsid w:val="005161AB"/>
    <w:rsid w:val="005161B9"/>
    <w:rsid w:val="005164E1"/>
    <w:rsid w:val="00516789"/>
    <w:rsid w:val="00516817"/>
    <w:rsid w:val="00516AD2"/>
    <w:rsid w:val="00516D65"/>
    <w:rsid w:val="0051724A"/>
    <w:rsid w:val="00517322"/>
    <w:rsid w:val="005174E6"/>
    <w:rsid w:val="005176D5"/>
    <w:rsid w:val="00517A6B"/>
    <w:rsid w:val="00517AF6"/>
    <w:rsid w:val="00517C60"/>
    <w:rsid w:val="00517DA2"/>
    <w:rsid w:val="005202C2"/>
    <w:rsid w:val="005204A7"/>
    <w:rsid w:val="00520501"/>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DA6"/>
    <w:rsid w:val="005330A8"/>
    <w:rsid w:val="005330D4"/>
    <w:rsid w:val="005331E5"/>
    <w:rsid w:val="005332A8"/>
    <w:rsid w:val="005332A9"/>
    <w:rsid w:val="00533914"/>
    <w:rsid w:val="0053401A"/>
    <w:rsid w:val="005340F7"/>
    <w:rsid w:val="00534138"/>
    <w:rsid w:val="00534171"/>
    <w:rsid w:val="0053445B"/>
    <w:rsid w:val="005346E7"/>
    <w:rsid w:val="00534744"/>
    <w:rsid w:val="00534844"/>
    <w:rsid w:val="005348CD"/>
    <w:rsid w:val="00534BDB"/>
    <w:rsid w:val="00534EA3"/>
    <w:rsid w:val="00535035"/>
    <w:rsid w:val="005359F4"/>
    <w:rsid w:val="00535A11"/>
    <w:rsid w:val="00535A8D"/>
    <w:rsid w:val="00535D0F"/>
    <w:rsid w:val="00535EE8"/>
    <w:rsid w:val="00535FA8"/>
    <w:rsid w:val="00536250"/>
    <w:rsid w:val="005364ED"/>
    <w:rsid w:val="00536610"/>
    <w:rsid w:val="005366D2"/>
    <w:rsid w:val="00537300"/>
    <w:rsid w:val="005374E3"/>
    <w:rsid w:val="00537602"/>
    <w:rsid w:val="00537C9B"/>
    <w:rsid w:val="00537DE0"/>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F3"/>
    <w:rsid w:val="005411B7"/>
    <w:rsid w:val="00541271"/>
    <w:rsid w:val="005418D7"/>
    <w:rsid w:val="00541B98"/>
    <w:rsid w:val="0054207E"/>
    <w:rsid w:val="005428BF"/>
    <w:rsid w:val="00542BAA"/>
    <w:rsid w:val="00542D88"/>
    <w:rsid w:val="00542FBE"/>
    <w:rsid w:val="00543153"/>
    <w:rsid w:val="0054318E"/>
    <w:rsid w:val="0054325C"/>
    <w:rsid w:val="0054329A"/>
    <w:rsid w:val="005432B5"/>
    <w:rsid w:val="00543359"/>
    <w:rsid w:val="005435B0"/>
    <w:rsid w:val="005437F5"/>
    <w:rsid w:val="00543900"/>
    <w:rsid w:val="00544082"/>
    <w:rsid w:val="005441CC"/>
    <w:rsid w:val="0054435C"/>
    <w:rsid w:val="00544699"/>
    <w:rsid w:val="005446ED"/>
    <w:rsid w:val="00544C23"/>
    <w:rsid w:val="0054553B"/>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239"/>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649"/>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2299"/>
    <w:rsid w:val="00562342"/>
    <w:rsid w:val="0056241E"/>
    <w:rsid w:val="005629DB"/>
    <w:rsid w:val="00562B1B"/>
    <w:rsid w:val="00562BE2"/>
    <w:rsid w:val="005630DB"/>
    <w:rsid w:val="00563166"/>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5C4D"/>
    <w:rsid w:val="00566220"/>
    <w:rsid w:val="00566258"/>
    <w:rsid w:val="0056641B"/>
    <w:rsid w:val="0056641E"/>
    <w:rsid w:val="005664AF"/>
    <w:rsid w:val="00566690"/>
    <w:rsid w:val="0056684E"/>
    <w:rsid w:val="00566A48"/>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2F"/>
    <w:rsid w:val="0057184E"/>
    <w:rsid w:val="00571A57"/>
    <w:rsid w:val="00571B96"/>
    <w:rsid w:val="00571BA5"/>
    <w:rsid w:val="00571CCD"/>
    <w:rsid w:val="00572063"/>
    <w:rsid w:val="00572138"/>
    <w:rsid w:val="005723F1"/>
    <w:rsid w:val="0057241D"/>
    <w:rsid w:val="00572581"/>
    <w:rsid w:val="005725C7"/>
    <w:rsid w:val="005725C8"/>
    <w:rsid w:val="00572B64"/>
    <w:rsid w:val="00572B71"/>
    <w:rsid w:val="00572C78"/>
    <w:rsid w:val="00572CBA"/>
    <w:rsid w:val="00572EA9"/>
    <w:rsid w:val="00573053"/>
    <w:rsid w:val="00573158"/>
    <w:rsid w:val="00573198"/>
    <w:rsid w:val="00573226"/>
    <w:rsid w:val="005733EA"/>
    <w:rsid w:val="0057358C"/>
    <w:rsid w:val="00573645"/>
    <w:rsid w:val="00573A5D"/>
    <w:rsid w:val="00573AF7"/>
    <w:rsid w:val="00573B2F"/>
    <w:rsid w:val="00573B36"/>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7006"/>
    <w:rsid w:val="0057724C"/>
    <w:rsid w:val="0057772D"/>
    <w:rsid w:val="005778B9"/>
    <w:rsid w:val="00577964"/>
    <w:rsid w:val="00577CD5"/>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53F"/>
    <w:rsid w:val="00582ABF"/>
    <w:rsid w:val="00582F9B"/>
    <w:rsid w:val="00583584"/>
    <w:rsid w:val="00583755"/>
    <w:rsid w:val="00583A64"/>
    <w:rsid w:val="00583B2C"/>
    <w:rsid w:val="00583BFD"/>
    <w:rsid w:val="00583D89"/>
    <w:rsid w:val="00583DCC"/>
    <w:rsid w:val="00583DD3"/>
    <w:rsid w:val="0058406B"/>
    <w:rsid w:val="005840D3"/>
    <w:rsid w:val="005842E3"/>
    <w:rsid w:val="00584506"/>
    <w:rsid w:val="005846F1"/>
    <w:rsid w:val="005848CA"/>
    <w:rsid w:val="005849C5"/>
    <w:rsid w:val="00584F75"/>
    <w:rsid w:val="00584FD8"/>
    <w:rsid w:val="00585343"/>
    <w:rsid w:val="00585344"/>
    <w:rsid w:val="005856BC"/>
    <w:rsid w:val="00585715"/>
    <w:rsid w:val="00585756"/>
    <w:rsid w:val="00585834"/>
    <w:rsid w:val="005858B4"/>
    <w:rsid w:val="005858F2"/>
    <w:rsid w:val="00585917"/>
    <w:rsid w:val="00585BE0"/>
    <w:rsid w:val="00585E7E"/>
    <w:rsid w:val="00586042"/>
    <w:rsid w:val="0058609E"/>
    <w:rsid w:val="00586543"/>
    <w:rsid w:val="00586589"/>
    <w:rsid w:val="005865C2"/>
    <w:rsid w:val="00586843"/>
    <w:rsid w:val="0058685B"/>
    <w:rsid w:val="0058698E"/>
    <w:rsid w:val="00586B3E"/>
    <w:rsid w:val="00586D87"/>
    <w:rsid w:val="00586DA1"/>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20"/>
    <w:rsid w:val="0059383E"/>
    <w:rsid w:val="0059388A"/>
    <w:rsid w:val="005940DB"/>
    <w:rsid w:val="00594202"/>
    <w:rsid w:val="0059423C"/>
    <w:rsid w:val="00594241"/>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EE9"/>
    <w:rsid w:val="00597F81"/>
    <w:rsid w:val="005A0272"/>
    <w:rsid w:val="005A03AB"/>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250"/>
    <w:rsid w:val="005A5556"/>
    <w:rsid w:val="005A5649"/>
    <w:rsid w:val="005A5A2B"/>
    <w:rsid w:val="005A5CA0"/>
    <w:rsid w:val="005A6334"/>
    <w:rsid w:val="005A66A4"/>
    <w:rsid w:val="005A6981"/>
    <w:rsid w:val="005A6FF3"/>
    <w:rsid w:val="005A72FD"/>
    <w:rsid w:val="005A7976"/>
    <w:rsid w:val="005A79AC"/>
    <w:rsid w:val="005A7ADE"/>
    <w:rsid w:val="005A7B94"/>
    <w:rsid w:val="005A7CAC"/>
    <w:rsid w:val="005B0148"/>
    <w:rsid w:val="005B0478"/>
    <w:rsid w:val="005B04F9"/>
    <w:rsid w:val="005B0896"/>
    <w:rsid w:val="005B0C59"/>
    <w:rsid w:val="005B0DB8"/>
    <w:rsid w:val="005B0FCF"/>
    <w:rsid w:val="005B1252"/>
    <w:rsid w:val="005B1358"/>
    <w:rsid w:val="005B14E5"/>
    <w:rsid w:val="005B1859"/>
    <w:rsid w:val="005B188F"/>
    <w:rsid w:val="005B1BB3"/>
    <w:rsid w:val="005B1F12"/>
    <w:rsid w:val="005B2014"/>
    <w:rsid w:val="005B21C3"/>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4DD7"/>
    <w:rsid w:val="005B5007"/>
    <w:rsid w:val="005B5147"/>
    <w:rsid w:val="005B53F1"/>
    <w:rsid w:val="005B59CD"/>
    <w:rsid w:val="005B5D5D"/>
    <w:rsid w:val="005B61AC"/>
    <w:rsid w:val="005B61D3"/>
    <w:rsid w:val="005B61FC"/>
    <w:rsid w:val="005B632A"/>
    <w:rsid w:val="005B636E"/>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D4B"/>
    <w:rsid w:val="005C0D69"/>
    <w:rsid w:val="005C0E6C"/>
    <w:rsid w:val="005C0EE3"/>
    <w:rsid w:val="005C10F7"/>
    <w:rsid w:val="005C13B9"/>
    <w:rsid w:val="005C171B"/>
    <w:rsid w:val="005C1BDC"/>
    <w:rsid w:val="005C1CAB"/>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4E43"/>
    <w:rsid w:val="005C500C"/>
    <w:rsid w:val="005C502A"/>
    <w:rsid w:val="005C50EA"/>
    <w:rsid w:val="005C512B"/>
    <w:rsid w:val="005C51E0"/>
    <w:rsid w:val="005C5757"/>
    <w:rsid w:val="005C58C6"/>
    <w:rsid w:val="005C5A60"/>
    <w:rsid w:val="005C5AA3"/>
    <w:rsid w:val="005C5B92"/>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DFB"/>
    <w:rsid w:val="005D11D9"/>
    <w:rsid w:val="005D15F4"/>
    <w:rsid w:val="005D17A0"/>
    <w:rsid w:val="005D1903"/>
    <w:rsid w:val="005D19FB"/>
    <w:rsid w:val="005D1BFF"/>
    <w:rsid w:val="005D1D69"/>
    <w:rsid w:val="005D1D8D"/>
    <w:rsid w:val="005D2560"/>
    <w:rsid w:val="005D2899"/>
    <w:rsid w:val="005D2B61"/>
    <w:rsid w:val="005D2BF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B50"/>
    <w:rsid w:val="005D5EEA"/>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92F"/>
    <w:rsid w:val="005D7A91"/>
    <w:rsid w:val="005D7C47"/>
    <w:rsid w:val="005E018C"/>
    <w:rsid w:val="005E0259"/>
    <w:rsid w:val="005E02FE"/>
    <w:rsid w:val="005E0441"/>
    <w:rsid w:val="005E045A"/>
    <w:rsid w:val="005E0583"/>
    <w:rsid w:val="005E070B"/>
    <w:rsid w:val="005E0C2D"/>
    <w:rsid w:val="005E0C51"/>
    <w:rsid w:val="005E0C8C"/>
    <w:rsid w:val="005E0D3D"/>
    <w:rsid w:val="005E0E39"/>
    <w:rsid w:val="005E1303"/>
    <w:rsid w:val="005E1304"/>
    <w:rsid w:val="005E16E8"/>
    <w:rsid w:val="005E1BD2"/>
    <w:rsid w:val="005E1D09"/>
    <w:rsid w:val="005E1F96"/>
    <w:rsid w:val="005E2099"/>
    <w:rsid w:val="005E2720"/>
    <w:rsid w:val="005E28A5"/>
    <w:rsid w:val="005E2992"/>
    <w:rsid w:val="005E2C8E"/>
    <w:rsid w:val="005E2D65"/>
    <w:rsid w:val="005E2DFF"/>
    <w:rsid w:val="005E30D2"/>
    <w:rsid w:val="005E314C"/>
    <w:rsid w:val="005E32AC"/>
    <w:rsid w:val="005E3705"/>
    <w:rsid w:val="005E374F"/>
    <w:rsid w:val="005E3B04"/>
    <w:rsid w:val="005E3E18"/>
    <w:rsid w:val="005E3FCE"/>
    <w:rsid w:val="005E4080"/>
    <w:rsid w:val="005E4491"/>
    <w:rsid w:val="005E46BD"/>
    <w:rsid w:val="005E484A"/>
    <w:rsid w:val="005E48FF"/>
    <w:rsid w:val="005E519B"/>
    <w:rsid w:val="005E5299"/>
    <w:rsid w:val="005E52CD"/>
    <w:rsid w:val="005E53FB"/>
    <w:rsid w:val="005E5411"/>
    <w:rsid w:val="005E56AE"/>
    <w:rsid w:val="005E5870"/>
    <w:rsid w:val="005E58DC"/>
    <w:rsid w:val="005E5A60"/>
    <w:rsid w:val="005E5AAD"/>
    <w:rsid w:val="005E5C57"/>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4DD"/>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E4E"/>
    <w:rsid w:val="005F5E76"/>
    <w:rsid w:val="005F5F2C"/>
    <w:rsid w:val="005F61D7"/>
    <w:rsid w:val="005F6277"/>
    <w:rsid w:val="005F65B9"/>
    <w:rsid w:val="005F68FB"/>
    <w:rsid w:val="005F6B5F"/>
    <w:rsid w:val="005F6C51"/>
    <w:rsid w:val="005F702A"/>
    <w:rsid w:val="005F725E"/>
    <w:rsid w:val="005F742E"/>
    <w:rsid w:val="005F74B3"/>
    <w:rsid w:val="005F767F"/>
    <w:rsid w:val="005F780F"/>
    <w:rsid w:val="005F7DEA"/>
    <w:rsid w:val="005F7EE4"/>
    <w:rsid w:val="005F7FE8"/>
    <w:rsid w:val="0060040D"/>
    <w:rsid w:val="0060070E"/>
    <w:rsid w:val="00600A2A"/>
    <w:rsid w:val="00600BD8"/>
    <w:rsid w:val="00600D4F"/>
    <w:rsid w:val="0060112D"/>
    <w:rsid w:val="006015A7"/>
    <w:rsid w:val="00601A5A"/>
    <w:rsid w:val="00601B3C"/>
    <w:rsid w:val="00602370"/>
    <w:rsid w:val="006024F2"/>
    <w:rsid w:val="00602905"/>
    <w:rsid w:val="00602A5E"/>
    <w:rsid w:val="00602D45"/>
    <w:rsid w:val="0060308F"/>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6E1"/>
    <w:rsid w:val="006118DE"/>
    <w:rsid w:val="00611934"/>
    <w:rsid w:val="00611D52"/>
    <w:rsid w:val="00612102"/>
    <w:rsid w:val="0061210E"/>
    <w:rsid w:val="0061227E"/>
    <w:rsid w:val="00612437"/>
    <w:rsid w:val="006126D9"/>
    <w:rsid w:val="00612760"/>
    <w:rsid w:val="0061282E"/>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59B5"/>
    <w:rsid w:val="00616013"/>
    <w:rsid w:val="0061648C"/>
    <w:rsid w:val="006167F7"/>
    <w:rsid w:val="00616A21"/>
    <w:rsid w:val="00616C35"/>
    <w:rsid w:val="00616C48"/>
    <w:rsid w:val="00617134"/>
    <w:rsid w:val="0061733A"/>
    <w:rsid w:val="006173BB"/>
    <w:rsid w:val="006177B7"/>
    <w:rsid w:val="006178B3"/>
    <w:rsid w:val="00617B4F"/>
    <w:rsid w:val="00617C18"/>
    <w:rsid w:val="00617D00"/>
    <w:rsid w:val="00617E2D"/>
    <w:rsid w:val="00617F31"/>
    <w:rsid w:val="006200BB"/>
    <w:rsid w:val="006200D0"/>
    <w:rsid w:val="00620555"/>
    <w:rsid w:val="00620701"/>
    <w:rsid w:val="0062075B"/>
    <w:rsid w:val="00620D32"/>
    <w:rsid w:val="00620E54"/>
    <w:rsid w:val="006212F5"/>
    <w:rsid w:val="00621353"/>
    <w:rsid w:val="006213D8"/>
    <w:rsid w:val="00621674"/>
    <w:rsid w:val="00621977"/>
    <w:rsid w:val="00621B29"/>
    <w:rsid w:val="00621D99"/>
    <w:rsid w:val="00621EF5"/>
    <w:rsid w:val="00621FD7"/>
    <w:rsid w:val="0062215B"/>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1AE"/>
    <w:rsid w:val="0062530F"/>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746"/>
    <w:rsid w:val="006307CB"/>
    <w:rsid w:val="00630B7E"/>
    <w:rsid w:val="00630C38"/>
    <w:rsid w:val="00630CAB"/>
    <w:rsid w:val="00631247"/>
    <w:rsid w:val="00631679"/>
    <w:rsid w:val="006318B7"/>
    <w:rsid w:val="0063190B"/>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23A"/>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401B8"/>
    <w:rsid w:val="00640385"/>
    <w:rsid w:val="00640527"/>
    <w:rsid w:val="00640897"/>
    <w:rsid w:val="006408CF"/>
    <w:rsid w:val="00641127"/>
    <w:rsid w:val="006415FB"/>
    <w:rsid w:val="006419D3"/>
    <w:rsid w:val="00641A2A"/>
    <w:rsid w:val="00641A80"/>
    <w:rsid w:val="00641BCE"/>
    <w:rsid w:val="00641FB5"/>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723"/>
    <w:rsid w:val="00646834"/>
    <w:rsid w:val="00647086"/>
    <w:rsid w:val="0064710F"/>
    <w:rsid w:val="006472D9"/>
    <w:rsid w:val="00647501"/>
    <w:rsid w:val="0064773C"/>
    <w:rsid w:val="006477C5"/>
    <w:rsid w:val="006477F4"/>
    <w:rsid w:val="00647869"/>
    <w:rsid w:val="00647E2A"/>
    <w:rsid w:val="00647E94"/>
    <w:rsid w:val="00650316"/>
    <w:rsid w:val="0065050A"/>
    <w:rsid w:val="0065073B"/>
    <w:rsid w:val="006507EA"/>
    <w:rsid w:val="00650872"/>
    <w:rsid w:val="00650B01"/>
    <w:rsid w:val="006510AA"/>
    <w:rsid w:val="006512E7"/>
    <w:rsid w:val="00651505"/>
    <w:rsid w:val="006516A0"/>
    <w:rsid w:val="006517DF"/>
    <w:rsid w:val="00651F04"/>
    <w:rsid w:val="00651F8B"/>
    <w:rsid w:val="0065214F"/>
    <w:rsid w:val="00652243"/>
    <w:rsid w:val="00652419"/>
    <w:rsid w:val="006526DD"/>
    <w:rsid w:val="00652F7E"/>
    <w:rsid w:val="0065320F"/>
    <w:rsid w:val="00653523"/>
    <w:rsid w:val="00653565"/>
    <w:rsid w:val="00653658"/>
    <w:rsid w:val="00653A4A"/>
    <w:rsid w:val="00653CF4"/>
    <w:rsid w:val="00654062"/>
    <w:rsid w:val="00654070"/>
    <w:rsid w:val="006542CD"/>
    <w:rsid w:val="006546C0"/>
    <w:rsid w:val="00654796"/>
    <w:rsid w:val="00654DDC"/>
    <w:rsid w:val="00654F1C"/>
    <w:rsid w:val="00655220"/>
    <w:rsid w:val="006554B7"/>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B83"/>
    <w:rsid w:val="00657B8B"/>
    <w:rsid w:val="00657C76"/>
    <w:rsid w:val="00657C9C"/>
    <w:rsid w:val="00660078"/>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26F"/>
    <w:rsid w:val="006753A5"/>
    <w:rsid w:val="00675978"/>
    <w:rsid w:val="006759B9"/>
    <w:rsid w:val="00675A93"/>
    <w:rsid w:val="00675BC0"/>
    <w:rsid w:val="00675F7A"/>
    <w:rsid w:val="0067604F"/>
    <w:rsid w:val="00676400"/>
    <w:rsid w:val="006767D5"/>
    <w:rsid w:val="00676A4F"/>
    <w:rsid w:val="00676B1B"/>
    <w:rsid w:val="00676B82"/>
    <w:rsid w:val="00676D48"/>
    <w:rsid w:val="0067733F"/>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196"/>
    <w:rsid w:val="006902AB"/>
    <w:rsid w:val="00690471"/>
    <w:rsid w:val="006905EF"/>
    <w:rsid w:val="006906AD"/>
    <w:rsid w:val="006906D9"/>
    <w:rsid w:val="0069121D"/>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4B9"/>
    <w:rsid w:val="00696F63"/>
    <w:rsid w:val="00696FE0"/>
    <w:rsid w:val="006973F5"/>
    <w:rsid w:val="006974C8"/>
    <w:rsid w:val="006974D9"/>
    <w:rsid w:val="00697857"/>
    <w:rsid w:val="0069799E"/>
    <w:rsid w:val="00697A79"/>
    <w:rsid w:val="00697BF6"/>
    <w:rsid w:val="00697C39"/>
    <w:rsid w:val="00697C45"/>
    <w:rsid w:val="00697F51"/>
    <w:rsid w:val="006A001A"/>
    <w:rsid w:val="006A03D3"/>
    <w:rsid w:val="006A0683"/>
    <w:rsid w:val="006A07A9"/>
    <w:rsid w:val="006A0864"/>
    <w:rsid w:val="006A09DF"/>
    <w:rsid w:val="006A0BE2"/>
    <w:rsid w:val="006A0D50"/>
    <w:rsid w:val="006A1403"/>
    <w:rsid w:val="006A164F"/>
    <w:rsid w:val="006A177A"/>
    <w:rsid w:val="006A1B97"/>
    <w:rsid w:val="006A1BB7"/>
    <w:rsid w:val="006A1D84"/>
    <w:rsid w:val="006A215F"/>
    <w:rsid w:val="006A253A"/>
    <w:rsid w:val="006A2CEB"/>
    <w:rsid w:val="006A2FED"/>
    <w:rsid w:val="006A3942"/>
    <w:rsid w:val="006A3BF3"/>
    <w:rsid w:val="006A3FAE"/>
    <w:rsid w:val="006A4581"/>
    <w:rsid w:val="006A4713"/>
    <w:rsid w:val="006A4DCA"/>
    <w:rsid w:val="006A4FA6"/>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55E"/>
    <w:rsid w:val="006B1840"/>
    <w:rsid w:val="006B1ACC"/>
    <w:rsid w:val="006B1B3B"/>
    <w:rsid w:val="006B1EF4"/>
    <w:rsid w:val="006B29D1"/>
    <w:rsid w:val="006B2F12"/>
    <w:rsid w:val="006B2FC7"/>
    <w:rsid w:val="006B300A"/>
    <w:rsid w:val="006B324D"/>
    <w:rsid w:val="006B32AF"/>
    <w:rsid w:val="006B32C3"/>
    <w:rsid w:val="006B346B"/>
    <w:rsid w:val="006B34A4"/>
    <w:rsid w:val="006B36C7"/>
    <w:rsid w:val="006B375D"/>
    <w:rsid w:val="006B38E6"/>
    <w:rsid w:val="006B3F84"/>
    <w:rsid w:val="006B3FB2"/>
    <w:rsid w:val="006B4052"/>
    <w:rsid w:val="006B43A2"/>
    <w:rsid w:val="006B48B7"/>
    <w:rsid w:val="006B48FB"/>
    <w:rsid w:val="006B4958"/>
    <w:rsid w:val="006B4A09"/>
    <w:rsid w:val="006B4DB5"/>
    <w:rsid w:val="006B4F73"/>
    <w:rsid w:val="006B5A12"/>
    <w:rsid w:val="006B5C6F"/>
    <w:rsid w:val="006B61DC"/>
    <w:rsid w:val="006B670D"/>
    <w:rsid w:val="006B67B3"/>
    <w:rsid w:val="006B68E5"/>
    <w:rsid w:val="006B6D42"/>
    <w:rsid w:val="006B6E8C"/>
    <w:rsid w:val="006B6ED8"/>
    <w:rsid w:val="006B705F"/>
    <w:rsid w:val="006B7112"/>
    <w:rsid w:val="006B712C"/>
    <w:rsid w:val="006B7152"/>
    <w:rsid w:val="006B71C5"/>
    <w:rsid w:val="006B71CB"/>
    <w:rsid w:val="006B7494"/>
    <w:rsid w:val="006B7593"/>
    <w:rsid w:val="006B78EE"/>
    <w:rsid w:val="006B79AD"/>
    <w:rsid w:val="006B79B2"/>
    <w:rsid w:val="006B7ADE"/>
    <w:rsid w:val="006B7B4B"/>
    <w:rsid w:val="006B7C83"/>
    <w:rsid w:val="006C021B"/>
    <w:rsid w:val="006C0308"/>
    <w:rsid w:val="006C0802"/>
    <w:rsid w:val="006C0A1F"/>
    <w:rsid w:val="006C0ABF"/>
    <w:rsid w:val="006C0B76"/>
    <w:rsid w:val="006C0EC0"/>
    <w:rsid w:val="006C114A"/>
    <w:rsid w:val="006C1407"/>
    <w:rsid w:val="006C14B5"/>
    <w:rsid w:val="006C15AB"/>
    <w:rsid w:val="006C1654"/>
    <w:rsid w:val="006C1E0F"/>
    <w:rsid w:val="006C27D7"/>
    <w:rsid w:val="006C28F7"/>
    <w:rsid w:val="006C29FA"/>
    <w:rsid w:val="006C2A9F"/>
    <w:rsid w:val="006C2AD4"/>
    <w:rsid w:val="006C2E50"/>
    <w:rsid w:val="006C2F9A"/>
    <w:rsid w:val="006C356A"/>
    <w:rsid w:val="006C3721"/>
    <w:rsid w:val="006C37A6"/>
    <w:rsid w:val="006C3805"/>
    <w:rsid w:val="006C380A"/>
    <w:rsid w:val="006C3FE1"/>
    <w:rsid w:val="006C40AA"/>
    <w:rsid w:val="006C4586"/>
    <w:rsid w:val="006C4E41"/>
    <w:rsid w:val="006C512D"/>
    <w:rsid w:val="006C555B"/>
    <w:rsid w:val="006C56C3"/>
    <w:rsid w:val="006C584F"/>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EA"/>
    <w:rsid w:val="006D0CA7"/>
    <w:rsid w:val="006D0CBB"/>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7A4"/>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830"/>
    <w:rsid w:val="006E19C5"/>
    <w:rsid w:val="006E1BF8"/>
    <w:rsid w:val="006E1C7C"/>
    <w:rsid w:val="006E1D63"/>
    <w:rsid w:val="006E1E26"/>
    <w:rsid w:val="006E2809"/>
    <w:rsid w:val="006E29D9"/>
    <w:rsid w:val="006E2B34"/>
    <w:rsid w:val="006E2B6C"/>
    <w:rsid w:val="006E2C62"/>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BD6"/>
    <w:rsid w:val="006F0346"/>
    <w:rsid w:val="006F046A"/>
    <w:rsid w:val="006F0560"/>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41D9"/>
    <w:rsid w:val="006F41FE"/>
    <w:rsid w:val="006F446E"/>
    <w:rsid w:val="006F44F0"/>
    <w:rsid w:val="006F46AF"/>
    <w:rsid w:val="006F4712"/>
    <w:rsid w:val="006F4A47"/>
    <w:rsid w:val="006F4A63"/>
    <w:rsid w:val="006F4C85"/>
    <w:rsid w:val="006F4CD7"/>
    <w:rsid w:val="006F4DF8"/>
    <w:rsid w:val="006F4EDE"/>
    <w:rsid w:val="006F51E5"/>
    <w:rsid w:val="006F52E8"/>
    <w:rsid w:val="006F530E"/>
    <w:rsid w:val="006F5505"/>
    <w:rsid w:val="006F56F9"/>
    <w:rsid w:val="006F5959"/>
    <w:rsid w:val="006F5D0F"/>
    <w:rsid w:val="006F61D6"/>
    <w:rsid w:val="006F6381"/>
    <w:rsid w:val="006F64D4"/>
    <w:rsid w:val="006F6513"/>
    <w:rsid w:val="006F69B2"/>
    <w:rsid w:val="006F6B7F"/>
    <w:rsid w:val="006F6C93"/>
    <w:rsid w:val="006F6D2A"/>
    <w:rsid w:val="006F6D4F"/>
    <w:rsid w:val="006F709B"/>
    <w:rsid w:val="006F70EB"/>
    <w:rsid w:val="006F736B"/>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067"/>
    <w:rsid w:val="007013F1"/>
    <w:rsid w:val="00701830"/>
    <w:rsid w:val="00701990"/>
    <w:rsid w:val="00701A40"/>
    <w:rsid w:val="00701C9A"/>
    <w:rsid w:val="00701DEB"/>
    <w:rsid w:val="0070204A"/>
    <w:rsid w:val="0070214E"/>
    <w:rsid w:val="0070226D"/>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CAE"/>
    <w:rsid w:val="00705E2B"/>
    <w:rsid w:val="0070656E"/>
    <w:rsid w:val="007069FE"/>
    <w:rsid w:val="00706B85"/>
    <w:rsid w:val="00706BEF"/>
    <w:rsid w:val="00706EC6"/>
    <w:rsid w:val="007075BA"/>
    <w:rsid w:val="00707F8B"/>
    <w:rsid w:val="00710156"/>
    <w:rsid w:val="007101E4"/>
    <w:rsid w:val="0071046A"/>
    <w:rsid w:val="007107B7"/>
    <w:rsid w:val="007107CB"/>
    <w:rsid w:val="00710E59"/>
    <w:rsid w:val="00711060"/>
    <w:rsid w:val="007111DA"/>
    <w:rsid w:val="007113D7"/>
    <w:rsid w:val="0071151F"/>
    <w:rsid w:val="0071191B"/>
    <w:rsid w:val="007119F8"/>
    <w:rsid w:val="00711EBC"/>
    <w:rsid w:val="007120AD"/>
    <w:rsid w:val="00712586"/>
    <w:rsid w:val="007127F7"/>
    <w:rsid w:val="00712AD2"/>
    <w:rsid w:val="00713289"/>
    <w:rsid w:val="00713303"/>
    <w:rsid w:val="00713316"/>
    <w:rsid w:val="00713451"/>
    <w:rsid w:val="00713745"/>
    <w:rsid w:val="0071381C"/>
    <w:rsid w:val="00713852"/>
    <w:rsid w:val="00713A34"/>
    <w:rsid w:val="00713E85"/>
    <w:rsid w:val="0071415E"/>
    <w:rsid w:val="0071450E"/>
    <w:rsid w:val="00714551"/>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507"/>
    <w:rsid w:val="007165CB"/>
    <w:rsid w:val="007166F5"/>
    <w:rsid w:val="00716758"/>
    <w:rsid w:val="00716C0F"/>
    <w:rsid w:val="00716DC7"/>
    <w:rsid w:val="00716E06"/>
    <w:rsid w:val="00716E81"/>
    <w:rsid w:val="0071770A"/>
    <w:rsid w:val="00717862"/>
    <w:rsid w:val="007179BF"/>
    <w:rsid w:val="00717A7D"/>
    <w:rsid w:val="00717C93"/>
    <w:rsid w:val="00717CE8"/>
    <w:rsid w:val="00717F2C"/>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9EC"/>
    <w:rsid w:val="00722A1F"/>
    <w:rsid w:val="00722BB1"/>
    <w:rsid w:val="007230A1"/>
    <w:rsid w:val="007233A0"/>
    <w:rsid w:val="0072363F"/>
    <w:rsid w:val="007236A0"/>
    <w:rsid w:val="00723808"/>
    <w:rsid w:val="00723BF8"/>
    <w:rsid w:val="00723C47"/>
    <w:rsid w:val="00723C8B"/>
    <w:rsid w:val="00724B72"/>
    <w:rsid w:val="00724E92"/>
    <w:rsid w:val="00724F5E"/>
    <w:rsid w:val="00725100"/>
    <w:rsid w:val="007256DB"/>
    <w:rsid w:val="0072575F"/>
    <w:rsid w:val="007257FE"/>
    <w:rsid w:val="00725860"/>
    <w:rsid w:val="007258A2"/>
    <w:rsid w:val="007258B6"/>
    <w:rsid w:val="0072598E"/>
    <w:rsid w:val="007261C9"/>
    <w:rsid w:val="007263E0"/>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418"/>
    <w:rsid w:val="007314C4"/>
    <w:rsid w:val="00731691"/>
    <w:rsid w:val="0073175F"/>
    <w:rsid w:val="00731964"/>
    <w:rsid w:val="00731B19"/>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30"/>
    <w:rsid w:val="007346BB"/>
    <w:rsid w:val="007348DF"/>
    <w:rsid w:val="00734A0B"/>
    <w:rsid w:val="00734A20"/>
    <w:rsid w:val="00734C53"/>
    <w:rsid w:val="00734C5E"/>
    <w:rsid w:val="00734DC7"/>
    <w:rsid w:val="00734E51"/>
    <w:rsid w:val="00734F44"/>
    <w:rsid w:val="00735381"/>
    <w:rsid w:val="00735B29"/>
    <w:rsid w:val="00735D34"/>
    <w:rsid w:val="00735D70"/>
    <w:rsid w:val="00735F19"/>
    <w:rsid w:val="00736141"/>
    <w:rsid w:val="00736161"/>
    <w:rsid w:val="00736293"/>
    <w:rsid w:val="007362C3"/>
    <w:rsid w:val="00736578"/>
    <w:rsid w:val="007365CB"/>
    <w:rsid w:val="00736C66"/>
    <w:rsid w:val="00736ED8"/>
    <w:rsid w:val="00736F2A"/>
    <w:rsid w:val="007370C1"/>
    <w:rsid w:val="007372BC"/>
    <w:rsid w:val="0073733E"/>
    <w:rsid w:val="007373DA"/>
    <w:rsid w:val="0073750E"/>
    <w:rsid w:val="00737561"/>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4126"/>
    <w:rsid w:val="00744228"/>
    <w:rsid w:val="00744570"/>
    <w:rsid w:val="00744743"/>
    <w:rsid w:val="007447B3"/>
    <w:rsid w:val="007449AA"/>
    <w:rsid w:val="00744F89"/>
    <w:rsid w:val="007450C1"/>
    <w:rsid w:val="007453C7"/>
    <w:rsid w:val="007453CE"/>
    <w:rsid w:val="00745525"/>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40"/>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06E"/>
    <w:rsid w:val="00760258"/>
    <w:rsid w:val="007604B3"/>
    <w:rsid w:val="00760599"/>
    <w:rsid w:val="007606E0"/>
    <w:rsid w:val="00760914"/>
    <w:rsid w:val="0076094F"/>
    <w:rsid w:val="00760D49"/>
    <w:rsid w:val="00760D76"/>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592"/>
    <w:rsid w:val="00763833"/>
    <w:rsid w:val="0076385A"/>
    <w:rsid w:val="007638B2"/>
    <w:rsid w:val="00763A98"/>
    <w:rsid w:val="00763C0B"/>
    <w:rsid w:val="00763E27"/>
    <w:rsid w:val="00763EF3"/>
    <w:rsid w:val="00763EF7"/>
    <w:rsid w:val="00763FBB"/>
    <w:rsid w:val="0076439F"/>
    <w:rsid w:val="0076456B"/>
    <w:rsid w:val="00764931"/>
    <w:rsid w:val="0076499F"/>
    <w:rsid w:val="00764BCF"/>
    <w:rsid w:val="00764CDC"/>
    <w:rsid w:val="00764DE2"/>
    <w:rsid w:val="00764E71"/>
    <w:rsid w:val="00765466"/>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298"/>
    <w:rsid w:val="007672F1"/>
    <w:rsid w:val="00767333"/>
    <w:rsid w:val="00767554"/>
    <w:rsid w:val="00767B9C"/>
    <w:rsid w:val="00767C01"/>
    <w:rsid w:val="00767CC7"/>
    <w:rsid w:val="00767DEB"/>
    <w:rsid w:val="00767E3E"/>
    <w:rsid w:val="00767E91"/>
    <w:rsid w:val="00770301"/>
    <w:rsid w:val="00770313"/>
    <w:rsid w:val="00770407"/>
    <w:rsid w:val="00770757"/>
    <w:rsid w:val="00770901"/>
    <w:rsid w:val="007709A7"/>
    <w:rsid w:val="00770D10"/>
    <w:rsid w:val="00771687"/>
    <w:rsid w:val="007717EC"/>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DB2"/>
    <w:rsid w:val="00775F11"/>
    <w:rsid w:val="00775F77"/>
    <w:rsid w:val="00776207"/>
    <w:rsid w:val="0077630E"/>
    <w:rsid w:val="0077648E"/>
    <w:rsid w:val="007768F7"/>
    <w:rsid w:val="007769C6"/>
    <w:rsid w:val="00776B15"/>
    <w:rsid w:val="00776F64"/>
    <w:rsid w:val="00776FE6"/>
    <w:rsid w:val="0077729B"/>
    <w:rsid w:val="00777337"/>
    <w:rsid w:val="0077751A"/>
    <w:rsid w:val="007775B1"/>
    <w:rsid w:val="00777643"/>
    <w:rsid w:val="0077788C"/>
    <w:rsid w:val="00777AED"/>
    <w:rsid w:val="00777AFB"/>
    <w:rsid w:val="007800E2"/>
    <w:rsid w:val="00780105"/>
    <w:rsid w:val="007801F8"/>
    <w:rsid w:val="0078072B"/>
    <w:rsid w:val="00780833"/>
    <w:rsid w:val="00780870"/>
    <w:rsid w:val="00780B4D"/>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AE"/>
    <w:rsid w:val="007837BC"/>
    <w:rsid w:val="007838DA"/>
    <w:rsid w:val="00783978"/>
    <w:rsid w:val="007839DB"/>
    <w:rsid w:val="00783B1A"/>
    <w:rsid w:val="00783E7F"/>
    <w:rsid w:val="0078466E"/>
    <w:rsid w:val="00784683"/>
    <w:rsid w:val="00784739"/>
    <w:rsid w:val="00784D94"/>
    <w:rsid w:val="00784DA6"/>
    <w:rsid w:val="00784E98"/>
    <w:rsid w:val="00785292"/>
    <w:rsid w:val="00785326"/>
    <w:rsid w:val="00785AFA"/>
    <w:rsid w:val="00785B03"/>
    <w:rsid w:val="00785C99"/>
    <w:rsid w:val="00785CCD"/>
    <w:rsid w:val="00785D04"/>
    <w:rsid w:val="00786285"/>
    <w:rsid w:val="00786595"/>
    <w:rsid w:val="00786B33"/>
    <w:rsid w:val="00786D1A"/>
    <w:rsid w:val="0078721F"/>
    <w:rsid w:val="0078760D"/>
    <w:rsid w:val="00787C10"/>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C5"/>
    <w:rsid w:val="00794FA4"/>
    <w:rsid w:val="007951FE"/>
    <w:rsid w:val="007952E9"/>
    <w:rsid w:val="007952F8"/>
    <w:rsid w:val="0079581B"/>
    <w:rsid w:val="0079609C"/>
    <w:rsid w:val="0079685E"/>
    <w:rsid w:val="00796C8A"/>
    <w:rsid w:val="00796D16"/>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300"/>
    <w:rsid w:val="007A365D"/>
    <w:rsid w:val="007A370C"/>
    <w:rsid w:val="007A399D"/>
    <w:rsid w:val="007A39C1"/>
    <w:rsid w:val="007A3BDB"/>
    <w:rsid w:val="007A3C1C"/>
    <w:rsid w:val="007A3CDD"/>
    <w:rsid w:val="007A3D40"/>
    <w:rsid w:val="007A3E2E"/>
    <w:rsid w:val="007A42AD"/>
    <w:rsid w:val="007A42F2"/>
    <w:rsid w:val="007A4517"/>
    <w:rsid w:val="007A4563"/>
    <w:rsid w:val="007A4582"/>
    <w:rsid w:val="007A4893"/>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9B4"/>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756"/>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9E8"/>
    <w:rsid w:val="007C0A79"/>
    <w:rsid w:val="007C0AF2"/>
    <w:rsid w:val="007C0D10"/>
    <w:rsid w:val="007C0D72"/>
    <w:rsid w:val="007C13EF"/>
    <w:rsid w:val="007C15BC"/>
    <w:rsid w:val="007C15E5"/>
    <w:rsid w:val="007C1668"/>
    <w:rsid w:val="007C1992"/>
    <w:rsid w:val="007C1F5F"/>
    <w:rsid w:val="007C2585"/>
    <w:rsid w:val="007C2640"/>
    <w:rsid w:val="007C2780"/>
    <w:rsid w:val="007C2CD5"/>
    <w:rsid w:val="007C2F7C"/>
    <w:rsid w:val="007C2FDF"/>
    <w:rsid w:val="007C3181"/>
    <w:rsid w:val="007C335F"/>
    <w:rsid w:val="007C35E6"/>
    <w:rsid w:val="007C371E"/>
    <w:rsid w:val="007C3815"/>
    <w:rsid w:val="007C3C89"/>
    <w:rsid w:val="007C3CDC"/>
    <w:rsid w:val="007C3EB9"/>
    <w:rsid w:val="007C409D"/>
    <w:rsid w:val="007C45F1"/>
    <w:rsid w:val="007C47A2"/>
    <w:rsid w:val="007C48FD"/>
    <w:rsid w:val="007C4A57"/>
    <w:rsid w:val="007C4BA1"/>
    <w:rsid w:val="007C4DDD"/>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575"/>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D7DC9"/>
    <w:rsid w:val="007E00E7"/>
    <w:rsid w:val="007E0197"/>
    <w:rsid w:val="007E01A0"/>
    <w:rsid w:val="007E05EF"/>
    <w:rsid w:val="007E0824"/>
    <w:rsid w:val="007E082E"/>
    <w:rsid w:val="007E0A66"/>
    <w:rsid w:val="007E0C77"/>
    <w:rsid w:val="007E0D70"/>
    <w:rsid w:val="007E1101"/>
    <w:rsid w:val="007E1312"/>
    <w:rsid w:val="007E13C1"/>
    <w:rsid w:val="007E17E9"/>
    <w:rsid w:val="007E1E1A"/>
    <w:rsid w:val="007E22A3"/>
    <w:rsid w:val="007E2421"/>
    <w:rsid w:val="007E2B84"/>
    <w:rsid w:val="007E2BF8"/>
    <w:rsid w:val="007E2C09"/>
    <w:rsid w:val="007E34E8"/>
    <w:rsid w:val="007E37A3"/>
    <w:rsid w:val="007E3930"/>
    <w:rsid w:val="007E3B79"/>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B6"/>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3E4"/>
    <w:rsid w:val="007F05B4"/>
    <w:rsid w:val="007F05DF"/>
    <w:rsid w:val="007F0B8A"/>
    <w:rsid w:val="007F0C4D"/>
    <w:rsid w:val="007F0C93"/>
    <w:rsid w:val="007F0C99"/>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272"/>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405"/>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C36"/>
    <w:rsid w:val="00802DAA"/>
    <w:rsid w:val="00802E15"/>
    <w:rsid w:val="00802E72"/>
    <w:rsid w:val="00803174"/>
    <w:rsid w:val="008033B7"/>
    <w:rsid w:val="00803449"/>
    <w:rsid w:val="00803A86"/>
    <w:rsid w:val="008040CE"/>
    <w:rsid w:val="00804490"/>
    <w:rsid w:val="0080491C"/>
    <w:rsid w:val="00804C1F"/>
    <w:rsid w:val="00804FDD"/>
    <w:rsid w:val="008051DC"/>
    <w:rsid w:val="00805364"/>
    <w:rsid w:val="008055CB"/>
    <w:rsid w:val="0080574B"/>
    <w:rsid w:val="0080597E"/>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904"/>
    <w:rsid w:val="00807932"/>
    <w:rsid w:val="00807B2F"/>
    <w:rsid w:val="00807B7B"/>
    <w:rsid w:val="0081002B"/>
    <w:rsid w:val="008100E9"/>
    <w:rsid w:val="008102F6"/>
    <w:rsid w:val="0081037D"/>
    <w:rsid w:val="00810523"/>
    <w:rsid w:val="0081082E"/>
    <w:rsid w:val="00810875"/>
    <w:rsid w:val="00810AFC"/>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C6A"/>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80"/>
    <w:rsid w:val="008174D4"/>
    <w:rsid w:val="00817A37"/>
    <w:rsid w:val="0082001A"/>
    <w:rsid w:val="0082012F"/>
    <w:rsid w:val="00820225"/>
    <w:rsid w:val="0082037E"/>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4738"/>
    <w:rsid w:val="00824FAF"/>
    <w:rsid w:val="008250AC"/>
    <w:rsid w:val="0082512F"/>
    <w:rsid w:val="008251E8"/>
    <w:rsid w:val="00825544"/>
    <w:rsid w:val="00825811"/>
    <w:rsid w:val="00825BC0"/>
    <w:rsid w:val="00825BD2"/>
    <w:rsid w:val="00825E7A"/>
    <w:rsid w:val="008260CC"/>
    <w:rsid w:val="008261CE"/>
    <w:rsid w:val="0082620C"/>
    <w:rsid w:val="008262D1"/>
    <w:rsid w:val="0082656D"/>
    <w:rsid w:val="008266CA"/>
    <w:rsid w:val="008267F4"/>
    <w:rsid w:val="008269F5"/>
    <w:rsid w:val="00826B70"/>
    <w:rsid w:val="00826E2B"/>
    <w:rsid w:val="008271C4"/>
    <w:rsid w:val="008272A4"/>
    <w:rsid w:val="008273DB"/>
    <w:rsid w:val="008277FC"/>
    <w:rsid w:val="008278C9"/>
    <w:rsid w:val="00827AA3"/>
    <w:rsid w:val="00827B57"/>
    <w:rsid w:val="00827F83"/>
    <w:rsid w:val="00827FCC"/>
    <w:rsid w:val="008303B5"/>
    <w:rsid w:val="008306BC"/>
    <w:rsid w:val="0083094E"/>
    <w:rsid w:val="00830A9A"/>
    <w:rsid w:val="00830C59"/>
    <w:rsid w:val="00830CB3"/>
    <w:rsid w:val="00831142"/>
    <w:rsid w:val="0083141B"/>
    <w:rsid w:val="008314BE"/>
    <w:rsid w:val="0083150A"/>
    <w:rsid w:val="008318DA"/>
    <w:rsid w:val="0083192D"/>
    <w:rsid w:val="00831CEA"/>
    <w:rsid w:val="00831D7E"/>
    <w:rsid w:val="00831DC4"/>
    <w:rsid w:val="00831E01"/>
    <w:rsid w:val="00831E02"/>
    <w:rsid w:val="008320DA"/>
    <w:rsid w:val="008324AA"/>
    <w:rsid w:val="00832798"/>
    <w:rsid w:val="008327FE"/>
    <w:rsid w:val="008328BD"/>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59B"/>
    <w:rsid w:val="0084276F"/>
    <w:rsid w:val="00842C7D"/>
    <w:rsid w:val="00842D25"/>
    <w:rsid w:val="00843286"/>
    <w:rsid w:val="00843337"/>
    <w:rsid w:val="00843343"/>
    <w:rsid w:val="00843788"/>
    <w:rsid w:val="00843B7B"/>
    <w:rsid w:val="00843FE2"/>
    <w:rsid w:val="0084462A"/>
    <w:rsid w:val="00844A3D"/>
    <w:rsid w:val="00844E71"/>
    <w:rsid w:val="0084505A"/>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D63"/>
    <w:rsid w:val="00846D66"/>
    <w:rsid w:val="00846F82"/>
    <w:rsid w:val="00847146"/>
    <w:rsid w:val="00847581"/>
    <w:rsid w:val="00847631"/>
    <w:rsid w:val="00847735"/>
    <w:rsid w:val="0084774F"/>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1F20"/>
    <w:rsid w:val="008520D5"/>
    <w:rsid w:val="00852114"/>
    <w:rsid w:val="008523D5"/>
    <w:rsid w:val="008525D2"/>
    <w:rsid w:val="00852776"/>
    <w:rsid w:val="0085284F"/>
    <w:rsid w:val="00852AFA"/>
    <w:rsid w:val="00852BB0"/>
    <w:rsid w:val="00852C99"/>
    <w:rsid w:val="00852CC3"/>
    <w:rsid w:val="00852EE6"/>
    <w:rsid w:val="00852F91"/>
    <w:rsid w:val="00852FE2"/>
    <w:rsid w:val="0085308E"/>
    <w:rsid w:val="00853430"/>
    <w:rsid w:val="00853C4A"/>
    <w:rsid w:val="00854210"/>
    <w:rsid w:val="0085428F"/>
    <w:rsid w:val="0085447C"/>
    <w:rsid w:val="00854496"/>
    <w:rsid w:val="0085454D"/>
    <w:rsid w:val="00854656"/>
    <w:rsid w:val="0085483E"/>
    <w:rsid w:val="00854C47"/>
    <w:rsid w:val="00854FC5"/>
    <w:rsid w:val="00855986"/>
    <w:rsid w:val="00855CDE"/>
    <w:rsid w:val="00855EDD"/>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CBF"/>
    <w:rsid w:val="00863129"/>
    <w:rsid w:val="0086349D"/>
    <w:rsid w:val="00863592"/>
    <w:rsid w:val="008636CB"/>
    <w:rsid w:val="008636E0"/>
    <w:rsid w:val="0086380E"/>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5A6"/>
    <w:rsid w:val="00865990"/>
    <w:rsid w:val="00865C9A"/>
    <w:rsid w:val="00865DD1"/>
    <w:rsid w:val="008661E2"/>
    <w:rsid w:val="0086624A"/>
    <w:rsid w:val="008663E5"/>
    <w:rsid w:val="00866437"/>
    <w:rsid w:val="00866454"/>
    <w:rsid w:val="008665C6"/>
    <w:rsid w:val="00866D4D"/>
    <w:rsid w:val="00866EA4"/>
    <w:rsid w:val="008672E8"/>
    <w:rsid w:val="008674BA"/>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4E3"/>
    <w:rsid w:val="0087555B"/>
    <w:rsid w:val="008756C0"/>
    <w:rsid w:val="008756DF"/>
    <w:rsid w:val="00875797"/>
    <w:rsid w:val="008757D5"/>
    <w:rsid w:val="00875A2E"/>
    <w:rsid w:val="00875A6D"/>
    <w:rsid w:val="00875AB0"/>
    <w:rsid w:val="00875EDE"/>
    <w:rsid w:val="00876005"/>
    <w:rsid w:val="00876114"/>
    <w:rsid w:val="00876141"/>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D2E"/>
    <w:rsid w:val="00881EB6"/>
    <w:rsid w:val="00881EDB"/>
    <w:rsid w:val="00882210"/>
    <w:rsid w:val="00882545"/>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046"/>
    <w:rsid w:val="008931DE"/>
    <w:rsid w:val="008934D8"/>
    <w:rsid w:val="00893726"/>
    <w:rsid w:val="00893734"/>
    <w:rsid w:val="008937DC"/>
    <w:rsid w:val="008938C5"/>
    <w:rsid w:val="00893B36"/>
    <w:rsid w:val="00893C44"/>
    <w:rsid w:val="00894457"/>
    <w:rsid w:val="0089448C"/>
    <w:rsid w:val="008947BF"/>
    <w:rsid w:val="00894AED"/>
    <w:rsid w:val="00894E73"/>
    <w:rsid w:val="00894F17"/>
    <w:rsid w:val="00894FAB"/>
    <w:rsid w:val="00895185"/>
    <w:rsid w:val="00895429"/>
    <w:rsid w:val="00895775"/>
    <w:rsid w:val="0089578A"/>
    <w:rsid w:val="008958A7"/>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97E42"/>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14E"/>
    <w:rsid w:val="008A2506"/>
    <w:rsid w:val="008A25EB"/>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6A"/>
    <w:rsid w:val="008A4FE7"/>
    <w:rsid w:val="008A52B8"/>
    <w:rsid w:val="008A52F0"/>
    <w:rsid w:val="008A5BD4"/>
    <w:rsid w:val="008A5CED"/>
    <w:rsid w:val="008A6483"/>
    <w:rsid w:val="008A6769"/>
    <w:rsid w:val="008A6B3A"/>
    <w:rsid w:val="008A6CDA"/>
    <w:rsid w:val="008A6E00"/>
    <w:rsid w:val="008A6EE3"/>
    <w:rsid w:val="008A6FB4"/>
    <w:rsid w:val="008A7226"/>
    <w:rsid w:val="008A7416"/>
    <w:rsid w:val="008A74A2"/>
    <w:rsid w:val="008A7683"/>
    <w:rsid w:val="008A78BD"/>
    <w:rsid w:val="008A7F1C"/>
    <w:rsid w:val="008B014E"/>
    <w:rsid w:val="008B017E"/>
    <w:rsid w:val="008B04EF"/>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A7A"/>
    <w:rsid w:val="008B4FF6"/>
    <w:rsid w:val="008B5442"/>
    <w:rsid w:val="008B5449"/>
    <w:rsid w:val="008B54ED"/>
    <w:rsid w:val="008B550A"/>
    <w:rsid w:val="008B584A"/>
    <w:rsid w:val="008B5AA9"/>
    <w:rsid w:val="008B5C5F"/>
    <w:rsid w:val="008B5D73"/>
    <w:rsid w:val="008B5DDD"/>
    <w:rsid w:val="008B5F63"/>
    <w:rsid w:val="008B60EE"/>
    <w:rsid w:val="008B60FA"/>
    <w:rsid w:val="008B6181"/>
    <w:rsid w:val="008B6566"/>
    <w:rsid w:val="008B68F3"/>
    <w:rsid w:val="008B6A34"/>
    <w:rsid w:val="008B6D6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0F73"/>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29C"/>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A5D"/>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59"/>
    <w:rsid w:val="008D0CE3"/>
    <w:rsid w:val="008D10EF"/>
    <w:rsid w:val="008D133C"/>
    <w:rsid w:val="008D1341"/>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EA"/>
    <w:rsid w:val="008D43EC"/>
    <w:rsid w:val="008D4772"/>
    <w:rsid w:val="008D47D4"/>
    <w:rsid w:val="008D49B4"/>
    <w:rsid w:val="008D4DA5"/>
    <w:rsid w:val="008D5123"/>
    <w:rsid w:val="008D5527"/>
    <w:rsid w:val="008D5529"/>
    <w:rsid w:val="008D5562"/>
    <w:rsid w:val="008D56C0"/>
    <w:rsid w:val="008D59CB"/>
    <w:rsid w:val="008D603E"/>
    <w:rsid w:val="008D65B9"/>
    <w:rsid w:val="008D6609"/>
    <w:rsid w:val="008D66D2"/>
    <w:rsid w:val="008D68F0"/>
    <w:rsid w:val="008D6CEA"/>
    <w:rsid w:val="008D72B0"/>
    <w:rsid w:val="008D72E6"/>
    <w:rsid w:val="008D73C6"/>
    <w:rsid w:val="008D7416"/>
    <w:rsid w:val="008D753A"/>
    <w:rsid w:val="008D7649"/>
    <w:rsid w:val="008D7848"/>
    <w:rsid w:val="008D7869"/>
    <w:rsid w:val="008D7885"/>
    <w:rsid w:val="008D7C20"/>
    <w:rsid w:val="008D7C40"/>
    <w:rsid w:val="008D7F18"/>
    <w:rsid w:val="008E04E4"/>
    <w:rsid w:val="008E0804"/>
    <w:rsid w:val="008E088B"/>
    <w:rsid w:val="008E0AF4"/>
    <w:rsid w:val="008E12F9"/>
    <w:rsid w:val="008E14A4"/>
    <w:rsid w:val="008E15C4"/>
    <w:rsid w:val="008E16AD"/>
    <w:rsid w:val="008E179F"/>
    <w:rsid w:val="008E1A31"/>
    <w:rsid w:val="008E1A45"/>
    <w:rsid w:val="008E1B71"/>
    <w:rsid w:val="008E1C56"/>
    <w:rsid w:val="008E2485"/>
    <w:rsid w:val="008E24E5"/>
    <w:rsid w:val="008E2817"/>
    <w:rsid w:val="008E2A03"/>
    <w:rsid w:val="008E2B4C"/>
    <w:rsid w:val="008E2CA1"/>
    <w:rsid w:val="008E311C"/>
    <w:rsid w:val="008E343D"/>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5E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82E"/>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FA"/>
    <w:rsid w:val="008F27F8"/>
    <w:rsid w:val="008F29AB"/>
    <w:rsid w:val="008F2C1A"/>
    <w:rsid w:val="008F2DBC"/>
    <w:rsid w:val="008F2E3B"/>
    <w:rsid w:val="008F2F8E"/>
    <w:rsid w:val="008F3022"/>
    <w:rsid w:val="008F30AF"/>
    <w:rsid w:val="008F3132"/>
    <w:rsid w:val="008F36DF"/>
    <w:rsid w:val="008F3872"/>
    <w:rsid w:val="008F3DDE"/>
    <w:rsid w:val="008F430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6EA"/>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E99"/>
    <w:rsid w:val="00900F72"/>
    <w:rsid w:val="009010B6"/>
    <w:rsid w:val="009012DA"/>
    <w:rsid w:val="0090161A"/>
    <w:rsid w:val="009016EC"/>
    <w:rsid w:val="0090174D"/>
    <w:rsid w:val="009019A2"/>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85E"/>
    <w:rsid w:val="00905B08"/>
    <w:rsid w:val="00905BF7"/>
    <w:rsid w:val="00905F45"/>
    <w:rsid w:val="009061D1"/>
    <w:rsid w:val="0090634A"/>
    <w:rsid w:val="0090677D"/>
    <w:rsid w:val="0090692C"/>
    <w:rsid w:val="00906D9B"/>
    <w:rsid w:val="00906E77"/>
    <w:rsid w:val="00906FE9"/>
    <w:rsid w:val="009073EB"/>
    <w:rsid w:val="009101AE"/>
    <w:rsid w:val="0091057A"/>
    <w:rsid w:val="00910CC1"/>
    <w:rsid w:val="00910E6C"/>
    <w:rsid w:val="0091139C"/>
    <w:rsid w:val="00911479"/>
    <w:rsid w:val="009114F3"/>
    <w:rsid w:val="00911519"/>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5E9"/>
    <w:rsid w:val="0091578A"/>
    <w:rsid w:val="00915880"/>
    <w:rsid w:val="00915D3B"/>
    <w:rsid w:val="009160B9"/>
    <w:rsid w:val="009165A8"/>
    <w:rsid w:val="009166BC"/>
    <w:rsid w:val="0091696C"/>
    <w:rsid w:val="00916CA5"/>
    <w:rsid w:val="00916CCC"/>
    <w:rsid w:val="0091709E"/>
    <w:rsid w:val="0091716A"/>
    <w:rsid w:val="00920048"/>
    <w:rsid w:val="009201FF"/>
    <w:rsid w:val="009202E8"/>
    <w:rsid w:val="0092074A"/>
    <w:rsid w:val="00920895"/>
    <w:rsid w:val="009208B2"/>
    <w:rsid w:val="00920ABF"/>
    <w:rsid w:val="00920E22"/>
    <w:rsid w:val="00920E40"/>
    <w:rsid w:val="00920F0C"/>
    <w:rsid w:val="00920FF0"/>
    <w:rsid w:val="0092106B"/>
    <w:rsid w:val="009210F2"/>
    <w:rsid w:val="0092119A"/>
    <w:rsid w:val="009212D8"/>
    <w:rsid w:val="009212F8"/>
    <w:rsid w:val="009218EE"/>
    <w:rsid w:val="00921CCF"/>
    <w:rsid w:val="0092226D"/>
    <w:rsid w:val="009222DB"/>
    <w:rsid w:val="009225C0"/>
    <w:rsid w:val="009228A7"/>
    <w:rsid w:val="00922D50"/>
    <w:rsid w:val="00923184"/>
    <w:rsid w:val="009231F9"/>
    <w:rsid w:val="00923241"/>
    <w:rsid w:val="0092343F"/>
    <w:rsid w:val="00923488"/>
    <w:rsid w:val="009235E9"/>
    <w:rsid w:val="0092394F"/>
    <w:rsid w:val="009239BC"/>
    <w:rsid w:val="009242EA"/>
    <w:rsid w:val="00924A3C"/>
    <w:rsid w:val="00924B76"/>
    <w:rsid w:val="00924BA0"/>
    <w:rsid w:val="00924C91"/>
    <w:rsid w:val="00924D14"/>
    <w:rsid w:val="009259DE"/>
    <w:rsid w:val="00925F6B"/>
    <w:rsid w:val="009261FD"/>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4F7D"/>
    <w:rsid w:val="0093521B"/>
    <w:rsid w:val="00935260"/>
    <w:rsid w:val="00935292"/>
    <w:rsid w:val="00935545"/>
    <w:rsid w:val="009356AB"/>
    <w:rsid w:val="009356AE"/>
    <w:rsid w:val="00935905"/>
    <w:rsid w:val="00935A57"/>
    <w:rsid w:val="00935D0B"/>
    <w:rsid w:val="00935F09"/>
    <w:rsid w:val="00936061"/>
    <w:rsid w:val="00936177"/>
    <w:rsid w:val="0093632A"/>
    <w:rsid w:val="00936432"/>
    <w:rsid w:val="0093648B"/>
    <w:rsid w:val="00936581"/>
    <w:rsid w:val="0093663F"/>
    <w:rsid w:val="009366D4"/>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88A"/>
    <w:rsid w:val="00943A5F"/>
    <w:rsid w:val="00943D9B"/>
    <w:rsid w:val="00943DB3"/>
    <w:rsid w:val="00943FE7"/>
    <w:rsid w:val="009441EC"/>
    <w:rsid w:val="009442D3"/>
    <w:rsid w:val="009443B1"/>
    <w:rsid w:val="009447E2"/>
    <w:rsid w:val="00944988"/>
    <w:rsid w:val="009449B3"/>
    <w:rsid w:val="009449E8"/>
    <w:rsid w:val="00944C3C"/>
    <w:rsid w:val="0094512F"/>
    <w:rsid w:val="00945130"/>
    <w:rsid w:val="00945257"/>
    <w:rsid w:val="009452BD"/>
    <w:rsid w:val="00945434"/>
    <w:rsid w:val="009454DD"/>
    <w:rsid w:val="0094554E"/>
    <w:rsid w:val="00945712"/>
    <w:rsid w:val="00945B79"/>
    <w:rsid w:val="00945CB1"/>
    <w:rsid w:val="00945DE1"/>
    <w:rsid w:val="00945FC3"/>
    <w:rsid w:val="009460AB"/>
    <w:rsid w:val="009461CC"/>
    <w:rsid w:val="00946308"/>
    <w:rsid w:val="00946573"/>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8CD"/>
    <w:rsid w:val="00952ADD"/>
    <w:rsid w:val="00952B66"/>
    <w:rsid w:val="00952D16"/>
    <w:rsid w:val="00952F85"/>
    <w:rsid w:val="0095309A"/>
    <w:rsid w:val="00953109"/>
    <w:rsid w:val="009534C4"/>
    <w:rsid w:val="00953B93"/>
    <w:rsid w:val="00953DEB"/>
    <w:rsid w:val="00953EED"/>
    <w:rsid w:val="009540B8"/>
    <w:rsid w:val="009540BB"/>
    <w:rsid w:val="009542A9"/>
    <w:rsid w:val="009545BE"/>
    <w:rsid w:val="0095466B"/>
    <w:rsid w:val="009548CA"/>
    <w:rsid w:val="00954AA6"/>
    <w:rsid w:val="00954D46"/>
    <w:rsid w:val="00954D62"/>
    <w:rsid w:val="00954E51"/>
    <w:rsid w:val="00954EE6"/>
    <w:rsid w:val="009555D6"/>
    <w:rsid w:val="009558E1"/>
    <w:rsid w:val="00955DD1"/>
    <w:rsid w:val="0095612C"/>
    <w:rsid w:val="009561DF"/>
    <w:rsid w:val="00956237"/>
    <w:rsid w:val="00956566"/>
    <w:rsid w:val="0095669D"/>
    <w:rsid w:val="009567E2"/>
    <w:rsid w:val="00956833"/>
    <w:rsid w:val="0095690A"/>
    <w:rsid w:val="00956974"/>
    <w:rsid w:val="009569B6"/>
    <w:rsid w:val="00956A95"/>
    <w:rsid w:val="00956B2A"/>
    <w:rsid w:val="00956BC0"/>
    <w:rsid w:val="00956C49"/>
    <w:rsid w:val="00956D18"/>
    <w:rsid w:val="0095716D"/>
    <w:rsid w:val="00957203"/>
    <w:rsid w:val="009573D1"/>
    <w:rsid w:val="009576CF"/>
    <w:rsid w:val="00957DAE"/>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BEE"/>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27"/>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81"/>
    <w:rsid w:val="00970BD9"/>
    <w:rsid w:val="0097105D"/>
    <w:rsid w:val="009715A7"/>
    <w:rsid w:val="00971799"/>
    <w:rsid w:val="00971FC1"/>
    <w:rsid w:val="0097206A"/>
    <w:rsid w:val="0097224D"/>
    <w:rsid w:val="0097292A"/>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A2E"/>
    <w:rsid w:val="00977102"/>
    <w:rsid w:val="0097710D"/>
    <w:rsid w:val="0097727A"/>
    <w:rsid w:val="00977280"/>
    <w:rsid w:val="0097738D"/>
    <w:rsid w:val="009774E8"/>
    <w:rsid w:val="009776DD"/>
    <w:rsid w:val="00977711"/>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9DC"/>
    <w:rsid w:val="00985B81"/>
    <w:rsid w:val="00985C90"/>
    <w:rsid w:val="00985D4E"/>
    <w:rsid w:val="00986347"/>
    <w:rsid w:val="009865C6"/>
    <w:rsid w:val="00986772"/>
    <w:rsid w:val="00986986"/>
    <w:rsid w:val="00986C08"/>
    <w:rsid w:val="00986D85"/>
    <w:rsid w:val="00986E92"/>
    <w:rsid w:val="0098710C"/>
    <w:rsid w:val="00987144"/>
    <w:rsid w:val="0098748D"/>
    <w:rsid w:val="0098751E"/>
    <w:rsid w:val="009877FA"/>
    <w:rsid w:val="00987843"/>
    <w:rsid w:val="00987C61"/>
    <w:rsid w:val="00987D87"/>
    <w:rsid w:val="00987DC7"/>
    <w:rsid w:val="00987E23"/>
    <w:rsid w:val="00987F09"/>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2C82"/>
    <w:rsid w:val="00992E0C"/>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7C6"/>
    <w:rsid w:val="00995828"/>
    <w:rsid w:val="009959A7"/>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CC9"/>
    <w:rsid w:val="009A2D4A"/>
    <w:rsid w:val="009A2DA6"/>
    <w:rsid w:val="009A3681"/>
    <w:rsid w:val="009A3764"/>
    <w:rsid w:val="009A3786"/>
    <w:rsid w:val="009A38EF"/>
    <w:rsid w:val="009A39A9"/>
    <w:rsid w:val="009A3AFE"/>
    <w:rsid w:val="009A3BF2"/>
    <w:rsid w:val="009A3F1F"/>
    <w:rsid w:val="009A47D4"/>
    <w:rsid w:val="009A4890"/>
    <w:rsid w:val="009A4C0B"/>
    <w:rsid w:val="009A4C66"/>
    <w:rsid w:val="009A4E85"/>
    <w:rsid w:val="009A549B"/>
    <w:rsid w:val="009A569B"/>
    <w:rsid w:val="009A56EF"/>
    <w:rsid w:val="009A5AE4"/>
    <w:rsid w:val="009A5D03"/>
    <w:rsid w:val="009A5D24"/>
    <w:rsid w:val="009A5DC7"/>
    <w:rsid w:val="009A5EAB"/>
    <w:rsid w:val="009A60B1"/>
    <w:rsid w:val="009A615F"/>
    <w:rsid w:val="009A61A5"/>
    <w:rsid w:val="009A6275"/>
    <w:rsid w:val="009A649D"/>
    <w:rsid w:val="009A659B"/>
    <w:rsid w:val="009A68DA"/>
    <w:rsid w:val="009A68E6"/>
    <w:rsid w:val="009A6ED0"/>
    <w:rsid w:val="009A6FAE"/>
    <w:rsid w:val="009A71A6"/>
    <w:rsid w:val="009A7D18"/>
    <w:rsid w:val="009A7D94"/>
    <w:rsid w:val="009A7E05"/>
    <w:rsid w:val="009A7EC7"/>
    <w:rsid w:val="009A7F10"/>
    <w:rsid w:val="009A7F20"/>
    <w:rsid w:val="009B007D"/>
    <w:rsid w:val="009B0222"/>
    <w:rsid w:val="009B0530"/>
    <w:rsid w:val="009B08B1"/>
    <w:rsid w:val="009B0CAC"/>
    <w:rsid w:val="009B0D8F"/>
    <w:rsid w:val="009B1303"/>
    <w:rsid w:val="009B14E8"/>
    <w:rsid w:val="009B1B0D"/>
    <w:rsid w:val="009B1C28"/>
    <w:rsid w:val="009B1D52"/>
    <w:rsid w:val="009B206A"/>
    <w:rsid w:val="009B23D8"/>
    <w:rsid w:val="009B299E"/>
    <w:rsid w:val="009B2B0C"/>
    <w:rsid w:val="009B2E78"/>
    <w:rsid w:val="009B2FEA"/>
    <w:rsid w:val="009B34DD"/>
    <w:rsid w:val="009B35F1"/>
    <w:rsid w:val="009B3653"/>
    <w:rsid w:val="009B368D"/>
    <w:rsid w:val="009B36F6"/>
    <w:rsid w:val="009B389A"/>
    <w:rsid w:val="009B39E9"/>
    <w:rsid w:val="009B3A2A"/>
    <w:rsid w:val="009B3B3C"/>
    <w:rsid w:val="009B3BA5"/>
    <w:rsid w:val="009B3FF0"/>
    <w:rsid w:val="009B4010"/>
    <w:rsid w:val="009B40DA"/>
    <w:rsid w:val="009B41C8"/>
    <w:rsid w:val="009B422C"/>
    <w:rsid w:val="009B42DC"/>
    <w:rsid w:val="009B4698"/>
    <w:rsid w:val="009B498A"/>
    <w:rsid w:val="009B4CC8"/>
    <w:rsid w:val="009B4E3D"/>
    <w:rsid w:val="009B54E3"/>
    <w:rsid w:val="009B5808"/>
    <w:rsid w:val="009B595D"/>
    <w:rsid w:val="009B5E7F"/>
    <w:rsid w:val="009B5EA5"/>
    <w:rsid w:val="009B5F3B"/>
    <w:rsid w:val="009B6555"/>
    <w:rsid w:val="009B6C22"/>
    <w:rsid w:val="009B6D40"/>
    <w:rsid w:val="009B6F00"/>
    <w:rsid w:val="009B7012"/>
    <w:rsid w:val="009B7127"/>
    <w:rsid w:val="009B74C8"/>
    <w:rsid w:val="009B75C0"/>
    <w:rsid w:val="009B76EC"/>
    <w:rsid w:val="009B7E7D"/>
    <w:rsid w:val="009C03F6"/>
    <w:rsid w:val="009C0898"/>
    <w:rsid w:val="009C0ABE"/>
    <w:rsid w:val="009C0BA3"/>
    <w:rsid w:val="009C0C7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3530"/>
    <w:rsid w:val="009C381C"/>
    <w:rsid w:val="009C3952"/>
    <w:rsid w:val="009C39BD"/>
    <w:rsid w:val="009C3B7F"/>
    <w:rsid w:val="009C3C05"/>
    <w:rsid w:val="009C3DA1"/>
    <w:rsid w:val="009C3F99"/>
    <w:rsid w:val="009C4257"/>
    <w:rsid w:val="009C4711"/>
    <w:rsid w:val="009C4743"/>
    <w:rsid w:val="009C4900"/>
    <w:rsid w:val="009C4C95"/>
    <w:rsid w:val="009C4E9B"/>
    <w:rsid w:val="009C4F38"/>
    <w:rsid w:val="009C511D"/>
    <w:rsid w:val="009C54FB"/>
    <w:rsid w:val="009C5C71"/>
    <w:rsid w:val="009C5E87"/>
    <w:rsid w:val="009C607D"/>
    <w:rsid w:val="009C659A"/>
    <w:rsid w:val="009C67A0"/>
    <w:rsid w:val="009C6859"/>
    <w:rsid w:val="009C68BA"/>
    <w:rsid w:val="009C6BBF"/>
    <w:rsid w:val="009C71EE"/>
    <w:rsid w:val="009C7261"/>
    <w:rsid w:val="009C7345"/>
    <w:rsid w:val="009C7888"/>
    <w:rsid w:val="009C7B7C"/>
    <w:rsid w:val="009D0067"/>
    <w:rsid w:val="009D0363"/>
    <w:rsid w:val="009D059B"/>
    <w:rsid w:val="009D0791"/>
    <w:rsid w:val="009D0880"/>
    <w:rsid w:val="009D0E63"/>
    <w:rsid w:val="009D0E92"/>
    <w:rsid w:val="009D12E0"/>
    <w:rsid w:val="009D14CD"/>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CE2"/>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4A9"/>
    <w:rsid w:val="009D7702"/>
    <w:rsid w:val="009D77FD"/>
    <w:rsid w:val="009D7878"/>
    <w:rsid w:val="009E003B"/>
    <w:rsid w:val="009E02CF"/>
    <w:rsid w:val="009E05DB"/>
    <w:rsid w:val="009E0773"/>
    <w:rsid w:val="009E0CC2"/>
    <w:rsid w:val="009E10EF"/>
    <w:rsid w:val="009E14D8"/>
    <w:rsid w:val="009E15E5"/>
    <w:rsid w:val="009E1AA6"/>
    <w:rsid w:val="009E1BF3"/>
    <w:rsid w:val="009E1E41"/>
    <w:rsid w:val="009E1E4C"/>
    <w:rsid w:val="009E21C6"/>
    <w:rsid w:val="009E26D9"/>
    <w:rsid w:val="009E2795"/>
    <w:rsid w:val="009E293B"/>
    <w:rsid w:val="009E2DA6"/>
    <w:rsid w:val="009E2DAB"/>
    <w:rsid w:val="009E2DE9"/>
    <w:rsid w:val="009E2E30"/>
    <w:rsid w:val="009E2E59"/>
    <w:rsid w:val="009E2F57"/>
    <w:rsid w:val="009E329D"/>
    <w:rsid w:val="009E341A"/>
    <w:rsid w:val="009E35B6"/>
    <w:rsid w:val="009E36EE"/>
    <w:rsid w:val="009E3C6A"/>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3DA"/>
    <w:rsid w:val="009E6470"/>
    <w:rsid w:val="009E65D9"/>
    <w:rsid w:val="009E66ED"/>
    <w:rsid w:val="009E67BB"/>
    <w:rsid w:val="009E6D04"/>
    <w:rsid w:val="009E6EAC"/>
    <w:rsid w:val="009E6F40"/>
    <w:rsid w:val="009E6F50"/>
    <w:rsid w:val="009E7126"/>
    <w:rsid w:val="009E7484"/>
    <w:rsid w:val="009E756B"/>
    <w:rsid w:val="009E7A29"/>
    <w:rsid w:val="009E7BC6"/>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C"/>
    <w:rsid w:val="009F2EBD"/>
    <w:rsid w:val="009F2FC2"/>
    <w:rsid w:val="009F3400"/>
    <w:rsid w:val="009F371D"/>
    <w:rsid w:val="009F37FF"/>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82"/>
    <w:rsid w:val="009F6895"/>
    <w:rsid w:val="009F69B4"/>
    <w:rsid w:val="009F6D62"/>
    <w:rsid w:val="009F6EA8"/>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E6"/>
    <w:rsid w:val="00A0398F"/>
    <w:rsid w:val="00A03BDE"/>
    <w:rsid w:val="00A03DC7"/>
    <w:rsid w:val="00A0415E"/>
    <w:rsid w:val="00A04459"/>
    <w:rsid w:val="00A04821"/>
    <w:rsid w:val="00A049D1"/>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1074"/>
    <w:rsid w:val="00A1189B"/>
    <w:rsid w:val="00A11B68"/>
    <w:rsid w:val="00A11F1E"/>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4DAE"/>
    <w:rsid w:val="00A150E3"/>
    <w:rsid w:val="00A15124"/>
    <w:rsid w:val="00A15370"/>
    <w:rsid w:val="00A1564E"/>
    <w:rsid w:val="00A15931"/>
    <w:rsid w:val="00A15EB0"/>
    <w:rsid w:val="00A15EC6"/>
    <w:rsid w:val="00A15F7B"/>
    <w:rsid w:val="00A16031"/>
    <w:rsid w:val="00A160B0"/>
    <w:rsid w:val="00A1610D"/>
    <w:rsid w:val="00A16305"/>
    <w:rsid w:val="00A16405"/>
    <w:rsid w:val="00A1657F"/>
    <w:rsid w:val="00A16596"/>
    <w:rsid w:val="00A16796"/>
    <w:rsid w:val="00A16AEF"/>
    <w:rsid w:val="00A16CDA"/>
    <w:rsid w:val="00A172FD"/>
    <w:rsid w:val="00A17335"/>
    <w:rsid w:val="00A1775F"/>
    <w:rsid w:val="00A1778A"/>
    <w:rsid w:val="00A17FD3"/>
    <w:rsid w:val="00A201CD"/>
    <w:rsid w:val="00A20542"/>
    <w:rsid w:val="00A205BA"/>
    <w:rsid w:val="00A208A4"/>
    <w:rsid w:val="00A20E1E"/>
    <w:rsid w:val="00A20E71"/>
    <w:rsid w:val="00A20F01"/>
    <w:rsid w:val="00A2100B"/>
    <w:rsid w:val="00A213E0"/>
    <w:rsid w:val="00A214E6"/>
    <w:rsid w:val="00A21587"/>
    <w:rsid w:val="00A215BE"/>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F40"/>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324E"/>
    <w:rsid w:val="00A3326D"/>
    <w:rsid w:val="00A3336E"/>
    <w:rsid w:val="00A33395"/>
    <w:rsid w:val="00A33399"/>
    <w:rsid w:val="00A335D9"/>
    <w:rsid w:val="00A33759"/>
    <w:rsid w:val="00A339E7"/>
    <w:rsid w:val="00A33CA2"/>
    <w:rsid w:val="00A33E1C"/>
    <w:rsid w:val="00A33FC7"/>
    <w:rsid w:val="00A3434A"/>
    <w:rsid w:val="00A34431"/>
    <w:rsid w:val="00A34624"/>
    <w:rsid w:val="00A34A01"/>
    <w:rsid w:val="00A34F85"/>
    <w:rsid w:val="00A34FE7"/>
    <w:rsid w:val="00A352AE"/>
    <w:rsid w:val="00A353A1"/>
    <w:rsid w:val="00A356AE"/>
    <w:rsid w:val="00A359F9"/>
    <w:rsid w:val="00A35A5F"/>
    <w:rsid w:val="00A35C47"/>
    <w:rsid w:val="00A35DA1"/>
    <w:rsid w:val="00A35DB1"/>
    <w:rsid w:val="00A36357"/>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391"/>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2FE8"/>
    <w:rsid w:val="00A43342"/>
    <w:rsid w:val="00A43CB3"/>
    <w:rsid w:val="00A43F57"/>
    <w:rsid w:val="00A442D3"/>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A5C"/>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C0"/>
    <w:rsid w:val="00A672AD"/>
    <w:rsid w:val="00A67673"/>
    <w:rsid w:val="00A676C8"/>
    <w:rsid w:val="00A677C2"/>
    <w:rsid w:val="00A67972"/>
    <w:rsid w:val="00A67A85"/>
    <w:rsid w:val="00A67ABE"/>
    <w:rsid w:val="00A67DF3"/>
    <w:rsid w:val="00A67E7F"/>
    <w:rsid w:val="00A7058C"/>
    <w:rsid w:val="00A70686"/>
    <w:rsid w:val="00A7087D"/>
    <w:rsid w:val="00A70E69"/>
    <w:rsid w:val="00A70FC3"/>
    <w:rsid w:val="00A71064"/>
    <w:rsid w:val="00A71167"/>
    <w:rsid w:val="00A711C0"/>
    <w:rsid w:val="00A71715"/>
    <w:rsid w:val="00A7216A"/>
    <w:rsid w:val="00A7218D"/>
    <w:rsid w:val="00A724A0"/>
    <w:rsid w:val="00A724F1"/>
    <w:rsid w:val="00A7291F"/>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501F"/>
    <w:rsid w:val="00A75059"/>
    <w:rsid w:val="00A751C4"/>
    <w:rsid w:val="00A75391"/>
    <w:rsid w:val="00A75428"/>
    <w:rsid w:val="00A757F3"/>
    <w:rsid w:val="00A75959"/>
    <w:rsid w:val="00A75C5C"/>
    <w:rsid w:val="00A76237"/>
    <w:rsid w:val="00A76347"/>
    <w:rsid w:val="00A76460"/>
    <w:rsid w:val="00A76505"/>
    <w:rsid w:val="00A76687"/>
    <w:rsid w:val="00A768CE"/>
    <w:rsid w:val="00A76F33"/>
    <w:rsid w:val="00A771B9"/>
    <w:rsid w:val="00A77315"/>
    <w:rsid w:val="00A77488"/>
    <w:rsid w:val="00A77592"/>
    <w:rsid w:val="00A779ED"/>
    <w:rsid w:val="00A77B4D"/>
    <w:rsid w:val="00A77D05"/>
    <w:rsid w:val="00A77FC6"/>
    <w:rsid w:val="00A806A9"/>
    <w:rsid w:val="00A807E1"/>
    <w:rsid w:val="00A80956"/>
    <w:rsid w:val="00A809C3"/>
    <w:rsid w:val="00A80F04"/>
    <w:rsid w:val="00A812F4"/>
    <w:rsid w:val="00A81455"/>
    <w:rsid w:val="00A8180B"/>
    <w:rsid w:val="00A81FD8"/>
    <w:rsid w:val="00A821F8"/>
    <w:rsid w:val="00A824AA"/>
    <w:rsid w:val="00A82514"/>
    <w:rsid w:val="00A82575"/>
    <w:rsid w:val="00A8258F"/>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87BC2"/>
    <w:rsid w:val="00A90146"/>
    <w:rsid w:val="00A90461"/>
    <w:rsid w:val="00A90690"/>
    <w:rsid w:val="00A906CB"/>
    <w:rsid w:val="00A90859"/>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248"/>
    <w:rsid w:val="00A944EF"/>
    <w:rsid w:val="00A94812"/>
    <w:rsid w:val="00A94D56"/>
    <w:rsid w:val="00A94FB9"/>
    <w:rsid w:val="00A95C38"/>
    <w:rsid w:val="00A95D51"/>
    <w:rsid w:val="00A95F09"/>
    <w:rsid w:val="00A95F62"/>
    <w:rsid w:val="00A961B7"/>
    <w:rsid w:val="00A96565"/>
    <w:rsid w:val="00A96588"/>
    <w:rsid w:val="00A968AA"/>
    <w:rsid w:val="00A96F6C"/>
    <w:rsid w:val="00A970C3"/>
    <w:rsid w:val="00A971E7"/>
    <w:rsid w:val="00A9720C"/>
    <w:rsid w:val="00A9756D"/>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9E5"/>
    <w:rsid w:val="00AA2F65"/>
    <w:rsid w:val="00AA311E"/>
    <w:rsid w:val="00AA324E"/>
    <w:rsid w:val="00AA32C8"/>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7130"/>
    <w:rsid w:val="00AA7707"/>
    <w:rsid w:val="00AA77DC"/>
    <w:rsid w:val="00AA7E97"/>
    <w:rsid w:val="00AB0392"/>
    <w:rsid w:val="00AB0813"/>
    <w:rsid w:val="00AB094A"/>
    <w:rsid w:val="00AB0B39"/>
    <w:rsid w:val="00AB0B78"/>
    <w:rsid w:val="00AB0D49"/>
    <w:rsid w:val="00AB0D86"/>
    <w:rsid w:val="00AB0DF8"/>
    <w:rsid w:val="00AB110F"/>
    <w:rsid w:val="00AB1187"/>
    <w:rsid w:val="00AB1BE2"/>
    <w:rsid w:val="00AB1E6F"/>
    <w:rsid w:val="00AB24B3"/>
    <w:rsid w:val="00AB27C4"/>
    <w:rsid w:val="00AB28FD"/>
    <w:rsid w:val="00AB2A4B"/>
    <w:rsid w:val="00AB2AEB"/>
    <w:rsid w:val="00AB2B9A"/>
    <w:rsid w:val="00AB2BAA"/>
    <w:rsid w:val="00AB2CDA"/>
    <w:rsid w:val="00AB2D10"/>
    <w:rsid w:val="00AB2F9B"/>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B2C"/>
    <w:rsid w:val="00AB4CD8"/>
    <w:rsid w:val="00AB51BC"/>
    <w:rsid w:val="00AB51ED"/>
    <w:rsid w:val="00AB569F"/>
    <w:rsid w:val="00AB5FBD"/>
    <w:rsid w:val="00AB62AA"/>
    <w:rsid w:val="00AB62C8"/>
    <w:rsid w:val="00AB657F"/>
    <w:rsid w:val="00AB6740"/>
    <w:rsid w:val="00AB6A71"/>
    <w:rsid w:val="00AB6AD1"/>
    <w:rsid w:val="00AB6C09"/>
    <w:rsid w:val="00AB7044"/>
    <w:rsid w:val="00AB71FC"/>
    <w:rsid w:val="00AB7513"/>
    <w:rsid w:val="00AB769D"/>
    <w:rsid w:val="00AB76AB"/>
    <w:rsid w:val="00AB7896"/>
    <w:rsid w:val="00AB79BF"/>
    <w:rsid w:val="00AC0558"/>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44"/>
    <w:rsid w:val="00AC72F0"/>
    <w:rsid w:val="00AC744C"/>
    <w:rsid w:val="00AC7758"/>
    <w:rsid w:val="00AC77D0"/>
    <w:rsid w:val="00AC7CA9"/>
    <w:rsid w:val="00AC7E27"/>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78F"/>
    <w:rsid w:val="00AD5DAA"/>
    <w:rsid w:val="00AD6055"/>
    <w:rsid w:val="00AD6104"/>
    <w:rsid w:val="00AD612F"/>
    <w:rsid w:val="00AD61C7"/>
    <w:rsid w:val="00AD6379"/>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16B7"/>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122E"/>
    <w:rsid w:val="00AF1303"/>
    <w:rsid w:val="00AF133A"/>
    <w:rsid w:val="00AF1C0A"/>
    <w:rsid w:val="00AF2076"/>
    <w:rsid w:val="00AF209D"/>
    <w:rsid w:val="00AF21FF"/>
    <w:rsid w:val="00AF2403"/>
    <w:rsid w:val="00AF25D1"/>
    <w:rsid w:val="00AF2624"/>
    <w:rsid w:val="00AF2851"/>
    <w:rsid w:val="00AF29B6"/>
    <w:rsid w:val="00AF2B1B"/>
    <w:rsid w:val="00AF2F1F"/>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20D"/>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4E"/>
    <w:rsid w:val="00B03582"/>
    <w:rsid w:val="00B0361E"/>
    <w:rsid w:val="00B036F5"/>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C2"/>
    <w:rsid w:val="00B1608A"/>
    <w:rsid w:val="00B160FE"/>
    <w:rsid w:val="00B16206"/>
    <w:rsid w:val="00B1624C"/>
    <w:rsid w:val="00B163C7"/>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176"/>
    <w:rsid w:val="00B21381"/>
    <w:rsid w:val="00B217FF"/>
    <w:rsid w:val="00B2189D"/>
    <w:rsid w:val="00B21AD6"/>
    <w:rsid w:val="00B21C04"/>
    <w:rsid w:val="00B222C0"/>
    <w:rsid w:val="00B22362"/>
    <w:rsid w:val="00B22967"/>
    <w:rsid w:val="00B22A9D"/>
    <w:rsid w:val="00B22C87"/>
    <w:rsid w:val="00B22D7B"/>
    <w:rsid w:val="00B230B8"/>
    <w:rsid w:val="00B23169"/>
    <w:rsid w:val="00B233EC"/>
    <w:rsid w:val="00B2345B"/>
    <w:rsid w:val="00B23811"/>
    <w:rsid w:val="00B238DD"/>
    <w:rsid w:val="00B23DDD"/>
    <w:rsid w:val="00B241FA"/>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F94"/>
    <w:rsid w:val="00B27007"/>
    <w:rsid w:val="00B27016"/>
    <w:rsid w:val="00B2711C"/>
    <w:rsid w:val="00B272F2"/>
    <w:rsid w:val="00B275AD"/>
    <w:rsid w:val="00B27788"/>
    <w:rsid w:val="00B27998"/>
    <w:rsid w:val="00B27F09"/>
    <w:rsid w:val="00B27F7D"/>
    <w:rsid w:val="00B30581"/>
    <w:rsid w:val="00B30B52"/>
    <w:rsid w:val="00B30BAB"/>
    <w:rsid w:val="00B31560"/>
    <w:rsid w:val="00B316B0"/>
    <w:rsid w:val="00B317E9"/>
    <w:rsid w:val="00B319CC"/>
    <w:rsid w:val="00B32252"/>
    <w:rsid w:val="00B322CF"/>
    <w:rsid w:val="00B3230B"/>
    <w:rsid w:val="00B3239D"/>
    <w:rsid w:val="00B32401"/>
    <w:rsid w:val="00B3243B"/>
    <w:rsid w:val="00B32529"/>
    <w:rsid w:val="00B326A3"/>
    <w:rsid w:val="00B32ADE"/>
    <w:rsid w:val="00B32BD9"/>
    <w:rsid w:val="00B32D0D"/>
    <w:rsid w:val="00B32E7D"/>
    <w:rsid w:val="00B330C5"/>
    <w:rsid w:val="00B332A3"/>
    <w:rsid w:val="00B33769"/>
    <w:rsid w:val="00B3413A"/>
    <w:rsid w:val="00B34332"/>
    <w:rsid w:val="00B34337"/>
    <w:rsid w:val="00B3440D"/>
    <w:rsid w:val="00B34490"/>
    <w:rsid w:val="00B35125"/>
    <w:rsid w:val="00B3552E"/>
    <w:rsid w:val="00B355AB"/>
    <w:rsid w:val="00B35986"/>
    <w:rsid w:val="00B35E6A"/>
    <w:rsid w:val="00B36083"/>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7DF"/>
    <w:rsid w:val="00B43BED"/>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37F"/>
    <w:rsid w:val="00B4738C"/>
    <w:rsid w:val="00B47C11"/>
    <w:rsid w:val="00B47C87"/>
    <w:rsid w:val="00B47E5F"/>
    <w:rsid w:val="00B47EBB"/>
    <w:rsid w:val="00B50575"/>
    <w:rsid w:val="00B512FF"/>
    <w:rsid w:val="00B51447"/>
    <w:rsid w:val="00B515E3"/>
    <w:rsid w:val="00B51991"/>
    <w:rsid w:val="00B51A58"/>
    <w:rsid w:val="00B51AC1"/>
    <w:rsid w:val="00B51DDA"/>
    <w:rsid w:val="00B52423"/>
    <w:rsid w:val="00B52692"/>
    <w:rsid w:val="00B52A5C"/>
    <w:rsid w:val="00B52AAC"/>
    <w:rsid w:val="00B52B14"/>
    <w:rsid w:val="00B52B83"/>
    <w:rsid w:val="00B52C97"/>
    <w:rsid w:val="00B52E65"/>
    <w:rsid w:val="00B5301F"/>
    <w:rsid w:val="00B533E5"/>
    <w:rsid w:val="00B53A20"/>
    <w:rsid w:val="00B53CFE"/>
    <w:rsid w:val="00B53E3B"/>
    <w:rsid w:val="00B53FEA"/>
    <w:rsid w:val="00B53FF6"/>
    <w:rsid w:val="00B54058"/>
    <w:rsid w:val="00B542E8"/>
    <w:rsid w:val="00B54460"/>
    <w:rsid w:val="00B5488B"/>
    <w:rsid w:val="00B54913"/>
    <w:rsid w:val="00B54DFF"/>
    <w:rsid w:val="00B54EAA"/>
    <w:rsid w:val="00B54FCA"/>
    <w:rsid w:val="00B55482"/>
    <w:rsid w:val="00B5562D"/>
    <w:rsid w:val="00B55C6D"/>
    <w:rsid w:val="00B56193"/>
    <w:rsid w:val="00B56323"/>
    <w:rsid w:val="00B56466"/>
    <w:rsid w:val="00B5672D"/>
    <w:rsid w:val="00B568AF"/>
    <w:rsid w:val="00B5690E"/>
    <w:rsid w:val="00B56A14"/>
    <w:rsid w:val="00B56DC0"/>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0F6"/>
    <w:rsid w:val="00B664B6"/>
    <w:rsid w:val="00B66832"/>
    <w:rsid w:val="00B668CA"/>
    <w:rsid w:val="00B669F6"/>
    <w:rsid w:val="00B66C5A"/>
    <w:rsid w:val="00B66C90"/>
    <w:rsid w:val="00B66E38"/>
    <w:rsid w:val="00B67255"/>
    <w:rsid w:val="00B6731D"/>
    <w:rsid w:val="00B6734C"/>
    <w:rsid w:val="00B6734D"/>
    <w:rsid w:val="00B67859"/>
    <w:rsid w:val="00B67A05"/>
    <w:rsid w:val="00B67FE4"/>
    <w:rsid w:val="00B7014A"/>
    <w:rsid w:val="00B70304"/>
    <w:rsid w:val="00B70348"/>
    <w:rsid w:val="00B704D9"/>
    <w:rsid w:val="00B706D7"/>
    <w:rsid w:val="00B70894"/>
    <w:rsid w:val="00B708C9"/>
    <w:rsid w:val="00B70CCF"/>
    <w:rsid w:val="00B70FB5"/>
    <w:rsid w:val="00B710EB"/>
    <w:rsid w:val="00B71130"/>
    <w:rsid w:val="00B7155D"/>
    <w:rsid w:val="00B71766"/>
    <w:rsid w:val="00B71822"/>
    <w:rsid w:val="00B718D8"/>
    <w:rsid w:val="00B71DB6"/>
    <w:rsid w:val="00B721EE"/>
    <w:rsid w:val="00B7221A"/>
    <w:rsid w:val="00B7223D"/>
    <w:rsid w:val="00B72468"/>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5EE1"/>
    <w:rsid w:val="00B762E8"/>
    <w:rsid w:val="00B76628"/>
    <w:rsid w:val="00B76A4F"/>
    <w:rsid w:val="00B76E90"/>
    <w:rsid w:val="00B7701D"/>
    <w:rsid w:val="00B7759C"/>
    <w:rsid w:val="00B77640"/>
    <w:rsid w:val="00B779D1"/>
    <w:rsid w:val="00B77C02"/>
    <w:rsid w:val="00B77D0E"/>
    <w:rsid w:val="00B8012F"/>
    <w:rsid w:val="00B80138"/>
    <w:rsid w:val="00B8016B"/>
    <w:rsid w:val="00B80241"/>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415"/>
    <w:rsid w:val="00B84430"/>
    <w:rsid w:val="00B84437"/>
    <w:rsid w:val="00B84517"/>
    <w:rsid w:val="00B84699"/>
    <w:rsid w:val="00B84768"/>
    <w:rsid w:val="00B84836"/>
    <w:rsid w:val="00B849C4"/>
    <w:rsid w:val="00B84A04"/>
    <w:rsid w:val="00B84CCC"/>
    <w:rsid w:val="00B85333"/>
    <w:rsid w:val="00B85457"/>
    <w:rsid w:val="00B85511"/>
    <w:rsid w:val="00B8569D"/>
    <w:rsid w:val="00B8574E"/>
    <w:rsid w:val="00B857A9"/>
    <w:rsid w:val="00B857D1"/>
    <w:rsid w:val="00B8590B"/>
    <w:rsid w:val="00B85AAE"/>
    <w:rsid w:val="00B85AFC"/>
    <w:rsid w:val="00B85F90"/>
    <w:rsid w:val="00B8623F"/>
    <w:rsid w:val="00B86841"/>
    <w:rsid w:val="00B86893"/>
    <w:rsid w:val="00B871A8"/>
    <w:rsid w:val="00B871D4"/>
    <w:rsid w:val="00B87331"/>
    <w:rsid w:val="00B87759"/>
    <w:rsid w:val="00B87B42"/>
    <w:rsid w:val="00B87F5E"/>
    <w:rsid w:val="00B904B8"/>
    <w:rsid w:val="00B90553"/>
    <w:rsid w:val="00B90A09"/>
    <w:rsid w:val="00B90A20"/>
    <w:rsid w:val="00B90DAB"/>
    <w:rsid w:val="00B910D5"/>
    <w:rsid w:val="00B9123D"/>
    <w:rsid w:val="00B919FF"/>
    <w:rsid w:val="00B91BE3"/>
    <w:rsid w:val="00B91C27"/>
    <w:rsid w:val="00B91D34"/>
    <w:rsid w:val="00B91E45"/>
    <w:rsid w:val="00B91F12"/>
    <w:rsid w:val="00B91F7F"/>
    <w:rsid w:val="00B920FC"/>
    <w:rsid w:val="00B921A9"/>
    <w:rsid w:val="00B922A9"/>
    <w:rsid w:val="00B9231E"/>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EFA"/>
    <w:rsid w:val="00BA1F4D"/>
    <w:rsid w:val="00BA1F56"/>
    <w:rsid w:val="00BA23FA"/>
    <w:rsid w:val="00BA24D8"/>
    <w:rsid w:val="00BA2526"/>
    <w:rsid w:val="00BA2530"/>
    <w:rsid w:val="00BA2A4A"/>
    <w:rsid w:val="00BA3333"/>
    <w:rsid w:val="00BA3A75"/>
    <w:rsid w:val="00BA42E7"/>
    <w:rsid w:val="00BA43A9"/>
    <w:rsid w:val="00BA4AE7"/>
    <w:rsid w:val="00BA4F40"/>
    <w:rsid w:val="00BA50A7"/>
    <w:rsid w:val="00BA510F"/>
    <w:rsid w:val="00BA56CC"/>
    <w:rsid w:val="00BA57AB"/>
    <w:rsid w:val="00BA5974"/>
    <w:rsid w:val="00BA5AA7"/>
    <w:rsid w:val="00BA5EAD"/>
    <w:rsid w:val="00BA6213"/>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B9E"/>
    <w:rsid w:val="00BB0BB4"/>
    <w:rsid w:val="00BB11A7"/>
    <w:rsid w:val="00BB15D1"/>
    <w:rsid w:val="00BB1806"/>
    <w:rsid w:val="00BB1BAB"/>
    <w:rsid w:val="00BB1BD8"/>
    <w:rsid w:val="00BB1CAE"/>
    <w:rsid w:val="00BB216F"/>
    <w:rsid w:val="00BB22E0"/>
    <w:rsid w:val="00BB23B6"/>
    <w:rsid w:val="00BB2740"/>
    <w:rsid w:val="00BB27B2"/>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2F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773"/>
    <w:rsid w:val="00BB6A1A"/>
    <w:rsid w:val="00BB6A6A"/>
    <w:rsid w:val="00BB6B10"/>
    <w:rsid w:val="00BB6C1D"/>
    <w:rsid w:val="00BB6F15"/>
    <w:rsid w:val="00BB711A"/>
    <w:rsid w:val="00BB7245"/>
    <w:rsid w:val="00BB78D9"/>
    <w:rsid w:val="00BC0653"/>
    <w:rsid w:val="00BC06EC"/>
    <w:rsid w:val="00BC07B5"/>
    <w:rsid w:val="00BC0CA7"/>
    <w:rsid w:val="00BC0E4A"/>
    <w:rsid w:val="00BC0E7E"/>
    <w:rsid w:val="00BC0F09"/>
    <w:rsid w:val="00BC1262"/>
    <w:rsid w:val="00BC12BD"/>
    <w:rsid w:val="00BC13F9"/>
    <w:rsid w:val="00BC14CB"/>
    <w:rsid w:val="00BC1501"/>
    <w:rsid w:val="00BC15AE"/>
    <w:rsid w:val="00BC1656"/>
    <w:rsid w:val="00BC1A64"/>
    <w:rsid w:val="00BC1CFD"/>
    <w:rsid w:val="00BC1F79"/>
    <w:rsid w:val="00BC21EF"/>
    <w:rsid w:val="00BC24DA"/>
    <w:rsid w:val="00BC265D"/>
    <w:rsid w:val="00BC2682"/>
    <w:rsid w:val="00BC26FB"/>
    <w:rsid w:val="00BC2A31"/>
    <w:rsid w:val="00BC2C0A"/>
    <w:rsid w:val="00BC2F91"/>
    <w:rsid w:val="00BC2FC2"/>
    <w:rsid w:val="00BC30AD"/>
    <w:rsid w:val="00BC32E2"/>
    <w:rsid w:val="00BC379E"/>
    <w:rsid w:val="00BC3977"/>
    <w:rsid w:val="00BC3B97"/>
    <w:rsid w:val="00BC3CF0"/>
    <w:rsid w:val="00BC3E96"/>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57"/>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37F3"/>
    <w:rsid w:val="00BD4212"/>
    <w:rsid w:val="00BD42B8"/>
    <w:rsid w:val="00BD4A77"/>
    <w:rsid w:val="00BD4AA2"/>
    <w:rsid w:val="00BD52B5"/>
    <w:rsid w:val="00BD538C"/>
    <w:rsid w:val="00BD5853"/>
    <w:rsid w:val="00BD5C2F"/>
    <w:rsid w:val="00BD5CC4"/>
    <w:rsid w:val="00BD5DB2"/>
    <w:rsid w:val="00BD5DB3"/>
    <w:rsid w:val="00BD5E88"/>
    <w:rsid w:val="00BD5F06"/>
    <w:rsid w:val="00BD6077"/>
    <w:rsid w:val="00BD6117"/>
    <w:rsid w:val="00BD614E"/>
    <w:rsid w:val="00BD6587"/>
    <w:rsid w:val="00BD65BF"/>
    <w:rsid w:val="00BD68F5"/>
    <w:rsid w:val="00BD7063"/>
    <w:rsid w:val="00BD7248"/>
    <w:rsid w:val="00BD748D"/>
    <w:rsid w:val="00BD7809"/>
    <w:rsid w:val="00BD79F8"/>
    <w:rsid w:val="00BD7B40"/>
    <w:rsid w:val="00BD7E3F"/>
    <w:rsid w:val="00BE0044"/>
    <w:rsid w:val="00BE0384"/>
    <w:rsid w:val="00BE0BD3"/>
    <w:rsid w:val="00BE0C1A"/>
    <w:rsid w:val="00BE0DA0"/>
    <w:rsid w:val="00BE0EBA"/>
    <w:rsid w:val="00BE1093"/>
    <w:rsid w:val="00BE12BB"/>
    <w:rsid w:val="00BE133F"/>
    <w:rsid w:val="00BE1395"/>
    <w:rsid w:val="00BE1EDD"/>
    <w:rsid w:val="00BE22B0"/>
    <w:rsid w:val="00BE2A82"/>
    <w:rsid w:val="00BE2AAD"/>
    <w:rsid w:val="00BE2B65"/>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D3"/>
    <w:rsid w:val="00BE7EDA"/>
    <w:rsid w:val="00BF0622"/>
    <w:rsid w:val="00BF074E"/>
    <w:rsid w:val="00BF0CCD"/>
    <w:rsid w:val="00BF10B1"/>
    <w:rsid w:val="00BF147A"/>
    <w:rsid w:val="00BF14CD"/>
    <w:rsid w:val="00BF1CD9"/>
    <w:rsid w:val="00BF1D3F"/>
    <w:rsid w:val="00BF24A5"/>
    <w:rsid w:val="00BF2604"/>
    <w:rsid w:val="00BF286B"/>
    <w:rsid w:val="00BF287B"/>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996"/>
    <w:rsid w:val="00C05A53"/>
    <w:rsid w:val="00C05A5B"/>
    <w:rsid w:val="00C05B72"/>
    <w:rsid w:val="00C05FF2"/>
    <w:rsid w:val="00C06203"/>
    <w:rsid w:val="00C062C7"/>
    <w:rsid w:val="00C063E8"/>
    <w:rsid w:val="00C06834"/>
    <w:rsid w:val="00C06875"/>
    <w:rsid w:val="00C0687F"/>
    <w:rsid w:val="00C06FF8"/>
    <w:rsid w:val="00C070A7"/>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8B7"/>
    <w:rsid w:val="00C129B1"/>
    <w:rsid w:val="00C12B43"/>
    <w:rsid w:val="00C12B45"/>
    <w:rsid w:val="00C12BA1"/>
    <w:rsid w:val="00C12EE6"/>
    <w:rsid w:val="00C12F52"/>
    <w:rsid w:val="00C13416"/>
    <w:rsid w:val="00C13ABE"/>
    <w:rsid w:val="00C13E30"/>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0D33"/>
    <w:rsid w:val="00C20E68"/>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EB2"/>
    <w:rsid w:val="00C23F1B"/>
    <w:rsid w:val="00C23FD4"/>
    <w:rsid w:val="00C23FFF"/>
    <w:rsid w:val="00C2433D"/>
    <w:rsid w:val="00C243A0"/>
    <w:rsid w:val="00C24AAF"/>
    <w:rsid w:val="00C251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2DC"/>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9E0"/>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2C"/>
    <w:rsid w:val="00C3638B"/>
    <w:rsid w:val="00C36630"/>
    <w:rsid w:val="00C36741"/>
    <w:rsid w:val="00C369CC"/>
    <w:rsid w:val="00C36A58"/>
    <w:rsid w:val="00C36BC4"/>
    <w:rsid w:val="00C36BEB"/>
    <w:rsid w:val="00C36C07"/>
    <w:rsid w:val="00C36E92"/>
    <w:rsid w:val="00C37625"/>
    <w:rsid w:val="00C37BE1"/>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92A"/>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3D1"/>
    <w:rsid w:val="00C464CF"/>
    <w:rsid w:val="00C4672F"/>
    <w:rsid w:val="00C467E4"/>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10"/>
    <w:rsid w:val="00C613A5"/>
    <w:rsid w:val="00C613FB"/>
    <w:rsid w:val="00C61618"/>
    <w:rsid w:val="00C61719"/>
    <w:rsid w:val="00C61A7A"/>
    <w:rsid w:val="00C61D03"/>
    <w:rsid w:val="00C61F0A"/>
    <w:rsid w:val="00C61F8F"/>
    <w:rsid w:val="00C625D2"/>
    <w:rsid w:val="00C625F0"/>
    <w:rsid w:val="00C62D2A"/>
    <w:rsid w:val="00C62E94"/>
    <w:rsid w:val="00C63124"/>
    <w:rsid w:val="00C63305"/>
    <w:rsid w:val="00C6343E"/>
    <w:rsid w:val="00C63575"/>
    <w:rsid w:val="00C63591"/>
    <w:rsid w:val="00C63AC1"/>
    <w:rsid w:val="00C63BC3"/>
    <w:rsid w:val="00C63C25"/>
    <w:rsid w:val="00C63CF2"/>
    <w:rsid w:val="00C63FD8"/>
    <w:rsid w:val="00C6404A"/>
    <w:rsid w:val="00C64856"/>
    <w:rsid w:val="00C649E9"/>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A32"/>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EEF"/>
    <w:rsid w:val="00C7427C"/>
    <w:rsid w:val="00C74467"/>
    <w:rsid w:val="00C747C7"/>
    <w:rsid w:val="00C74869"/>
    <w:rsid w:val="00C74C41"/>
    <w:rsid w:val="00C74DE5"/>
    <w:rsid w:val="00C758F9"/>
    <w:rsid w:val="00C75A5B"/>
    <w:rsid w:val="00C75D27"/>
    <w:rsid w:val="00C7629C"/>
    <w:rsid w:val="00C762A2"/>
    <w:rsid w:val="00C76A10"/>
    <w:rsid w:val="00C76BA9"/>
    <w:rsid w:val="00C76C08"/>
    <w:rsid w:val="00C76CB9"/>
    <w:rsid w:val="00C770ED"/>
    <w:rsid w:val="00C77264"/>
    <w:rsid w:val="00C772F1"/>
    <w:rsid w:val="00C772FB"/>
    <w:rsid w:val="00C77688"/>
    <w:rsid w:val="00C779FB"/>
    <w:rsid w:val="00C77A34"/>
    <w:rsid w:val="00C77E09"/>
    <w:rsid w:val="00C77F9F"/>
    <w:rsid w:val="00C80002"/>
    <w:rsid w:val="00C801F3"/>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AEE"/>
    <w:rsid w:val="00C87E5C"/>
    <w:rsid w:val="00C902DA"/>
    <w:rsid w:val="00C90323"/>
    <w:rsid w:val="00C90387"/>
    <w:rsid w:val="00C90782"/>
    <w:rsid w:val="00C90832"/>
    <w:rsid w:val="00C9095E"/>
    <w:rsid w:val="00C90D4E"/>
    <w:rsid w:val="00C90D8F"/>
    <w:rsid w:val="00C90F94"/>
    <w:rsid w:val="00C910D4"/>
    <w:rsid w:val="00C910E4"/>
    <w:rsid w:val="00C91154"/>
    <w:rsid w:val="00C9121E"/>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1B"/>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8BB"/>
    <w:rsid w:val="00C97A31"/>
    <w:rsid w:val="00C97BE8"/>
    <w:rsid w:val="00C97D8F"/>
    <w:rsid w:val="00C97FF5"/>
    <w:rsid w:val="00CA0083"/>
    <w:rsid w:val="00CA0359"/>
    <w:rsid w:val="00CA0372"/>
    <w:rsid w:val="00CA066A"/>
    <w:rsid w:val="00CA083C"/>
    <w:rsid w:val="00CA0893"/>
    <w:rsid w:val="00CA0984"/>
    <w:rsid w:val="00CA09BC"/>
    <w:rsid w:val="00CA0B2C"/>
    <w:rsid w:val="00CA0B52"/>
    <w:rsid w:val="00CA189C"/>
    <w:rsid w:val="00CA19F1"/>
    <w:rsid w:val="00CA1BF9"/>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612"/>
    <w:rsid w:val="00CA5E1A"/>
    <w:rsid w:val="00CA5E9F"/>
    <w:rsid w:val="00CA600D"/>
    <w:rsid w:val="00CA60E2"/>
    <w:rsid w:val="00CA6121"/>
    <w:rsid w:val="00CA6299"/>
    <w:rsid w:val="00CA643E"/>
    <w:rsid w:val="00CA6975"/>
    <w:rsid w:val="00CA7147"/>
    <w:rsid w:val="00CA71D2"/>
    <w:rsid w:val="00CA744C"/>
    <w:rsid w:val="00CA74E2"/>
    <w:rsid w:val="00CA7539"/>
    <w:rsid w:val="00CA7786"/>
    <w:rsid w:val="00CA789A"/>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770"/>
    <w:rsid w:val="00CB2A57"/>
    <w:rsid w:val="00CB2B31"/>
    <w:rsid w:val="00CB2C67"/>
    <w:rsid w:val="00CB2DB5"/>
    <w:rsid w:val="00CB2EC4"/>
    <w:rsid w:val="00CB2F15"/>
    <w:rsid w:val="00CB3483"/>
    <w:rsid w:val="00CB3654"/>
    <w:rsid w:val="00CB367E"/>
    <w:rsid w:val="00CB369B"/>
    <w:rsid w:val="00CB37DC"/>
    <w:rsid w:val="00CB3862"/>
    <w:rsid w:val="00CB38BB"/>
    <w:rsid w:val="00CB397C"/>
    <w:rsid w:val="00CB3A84"/>
    <w:rsid w:val="00CB3DB0"/>
    <w:rsid w:val="00CB3EBB"/>
    <w:rsid w:val="00CB3F61"/>
    <w:rsid w:val="00CB451E"/>
    <w:rsid w:val="00CB4558"/>
    <w:rsid w:val="00CB4589"/>
    <w:rsid w:val="00CB45C7"/>
    <w:rsid w:val="00CB47C1"/>
    <w:rsid w:val="00CB4831"/>
    <w:rsid w:val="00CB494D"/>
    <w:rsid w:val="00CB49A9"/>
    <w:rsid w:val="00CB4A71"/>
    <w:rsid w:val="00CB4C26"/>
    <w:rsid w:val="00CB4E7D"/>
    <w:rsid w:val="00CB50C4"/>
    <w:rsid w:val="00CB50E5"/>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88"/>
    <w:rsid w:val="00CC0DDC"/>
    <w:rsid w:val="00CC0EC7"/>
    <w:rsid w:val="00CC0FAE"/>
    <w:rsid w:val="00CC114B"/>
    <w:rsid w:val="00CC1184"/>
    <w:rsid w:val="00CC165B"/>
    <w:rsid w:val="00CC17BA"/>
    <w:rsid w:val="00CC1D1D"/>
    <w:rsid w:val="00CC1D1F"/>
    <w:rsid w:val="00CC1DA3"/>
    <w:rsid w:val="00CC1EB9"/>
    <w:rsid w:val="00CC21FE"/>
    <w:rsid w:val="00CC22DD"/>
    <w:rsid w:val="00CC2310"/>
    <w:rsid w:val="00CC23A8"/>
    <w:rsid w:val="00CC245C"/>
    <w:rsid w:val="00CC2788"/>
    <w:rsid w:val="00CC278B"/>
    <w:rsid w:val="00CC28BD"/>
    <w:rsid w:val="00CC295A"/>
    <w:rsid w:val="00CC2B58"/>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6B80"/>
    <w:rsid w:val="00CD7056"/>
    <w:rsid w:val="00CD7098"/>
    <w:rsid w:val="00CD73F3"/>
    <w:rsid w:val="00CD78FF"/>
    <w:rsid w:val="00CD7DDD"/>
    <w:rsid w:val="00CD7F03"/>
    <w:rsid w:val="00CE048C"/>
    <w:rsid w:val="00CE052A"/>
    <w:rsid w:val="00CE0814"/>
    <w:rsid w:val="00CE0CB0"/>
    <w:rsid w:val="00CE0DF4"/>
    <w:rsid w:val="00CE0F62"/>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282"/>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885"/>
    <w:rsid w:val="00CE4AB1"/>
    <w:rsid w:val="00CE551F"/>
    <w:rsid w:val="00CE5953"/>
    <w:rsid w:val="00CE5F08"/>
    <w:rsid w:val="00CE644F"/>
    <w:rsid w:val="00CE6A1B"/>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20D"/>
    <w:rsid w:val="00CF22E2"/>
    <w:rsid w:val="00CF2374"/>
    <w:rsid w:val="00CF260C"/>
    <w:rsid w:val="00CF2644"/>
    <w:rsid w:val="00CF2862"/>
    <w:rsid w:val="00CF311F"/>
    <w:rsid w:val="00CF31BA"/>
    <w:rsid w:val="00CF321A"/>
    <w:rsid w:val="00CF32A9"/>
    <w:rsid w:val="00CF3474"/>
    <w:rsid w:val="00CF3495"/>
    <w:rsid w:val="00CF3801"/>
    <w:rsid w:val="00CF3E18"/>
    <w:rsid w:val="00CF44BA"/>
    <w:rsid w:val="00CF47CD"/>
    <w:rsid w:val="00CF4A78"/>
    <w:rsid w:val="00CF4B2F"/>
    <w:rsid w:val="00CF53C8"/>
    <w:rsid w:val="00CF5568"/>
    <w:rsid w:val="00CF57A4"/>
    <w:rsid w:val="00CF594A"/>
    <w:rsid w:val="00CF5F93"/>
    <w:rsid w:val="00CF61F4"/>
    <w:rsid w:val="00CF6287"/>
    <w:rsid w:val="00CF6332"/>
    <w:rsid w:val="00CF6347"/>
    <w:rsid w:val="00CF6441"/>
    <w:rsid w:val="00CF657B"/>
    <w:rsid w:val="00CF65ED"/>
    <w:rsid w:val="00CF6896"/>
    <w:rsid w:val="00CF6C11"/>
    <w:rsid w:val="00CF6D4A"/>
    <w:rsid w:val="00CF6D52"/>
    <w:rsid w:val="00CF6F12"/>
    <w:rsid w:val="00CF76CE"/>
    <w:rsid w:val="00CF7B4D"/>
    <w:rsid w:val="00D005EE"/>
    <w:rsid w:val="00D00672"/>
    <w:rsid w:val="00D0094A"/>
    <w:rsid w:val="00D0112F"/>
    <w:rsid w:val="00D012D5"/>
    <w:rsid w:val="00D0157F"/>
    <w:rsid w:val="00D01A63"/>
    <w:rsid w:val="00D01B25"/>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450A"/>
    <w:rsid w:val="00D052B6"/>
    <w:rsid w:val="00D05523"/>
    <w:rsid w:val="00D0560B"/>
    <w:rsid w:val="00D05648"/>
    <w:rsid w:val="00D059D0"/>
    <w:rsid w:val="00D05DEF"/>
    <w:rsid w:val="00D05EDB"/>
    <w:rsid w:val="00D061D1"/>
    <w:rsid w:val="00D0665A"/>
    <w:rsid w:val="00D066D1"/>
    <w:rsid w:val="00D06983"/>
    <w:rsid w:val="00D06D38"/>
    <w:rsid w:val="00D06E2E"/>
    <w:rsid w:val="00D06E79"/>
    <w:rsid w:val="00D072E9"/>
    <w:rsid w:val="00D074F3"/>
    <w:rsid w:val="00D07CBF"/>
    <w:rsid w:val="00D07FE5"/>
    <w:rsid w:val="00D10114"/>
    <w:rsid w:val="00D1045A"/>
    <w:rsid w:val="00D10491"/>
    <w:rsid w:val="00D105B4"/>
    <w:rsid w:val="00D10626"/>
    <w:rsid w:val="00D108C6"/>
    <w:rsid w:val="00D1097A"/>
    <w:rsid w:val="00D10D55"/>
    <w:rsid w:val="00D114D7"/>
    <w:rsid w:val="00D1174B"/>
    <w:rsid w:val="00D1183B"/>
    <w:rsid w:val="00D1197C"/>
    <w:rsid w:val="00D11999"/>
    <w:rsid w:val="00D11A56"/>
    <w:rsid w:val="00D11EFF"/>
    <w:rsid w:val="00D12170"/>
    <w:rsid w:val="00D121C5"/>
    <w:rsid w:val="00D126F7"/>
    <w:rsid w:val="00D129A4"/>
    <w:rsid w:val="00D129B0"/>
    <w:rsid w:val="00D129EC"/>
    <w:rsid w:val="00D12B4C"/>
    <w:rsid w:val="00D12D86"/>
    <w:rsid w:val="00D12EAF"/>
    <w:rsid w:val="00D13414"/>
    <w:rsid w:val="00D134A6"/>
    <w:rsid w:val="00D1358D"/>
    <w:rsid w:val="00D136BA"/>
    <w:rsid w:val="00D13E19"/>
    <w:rsid w:val="00D13F81"/>
    <w:rsid w:val="00D14013"/>
    <w:rsid w:val="00D14014"/>
    <w:rsid w:val="00D14055"/>
    <w:rsid w:val="00D140BB"/>
    <w:rsid w:val="00D14120"/>
    <w:rsid w:val="00D1427B"/>
    <w:rsid w:val="00D1434F"/>
    <w:rsid w:val="00D14434"/>
    <w:rsid w:val="00D1466B"/>
    <w:rsid w:val="00D14AC3"/>
    <w:rsid w:val="00D14E89"/>
    <w:rsid w:val="00D14EB8"/>
    <w:rsid w:val="00D15014"/>
    <w:rsid w:val="00D158AF"/>
    <w:rsid w:val="00D15A21"/>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0BF"/>
    <w:rsid w:val="00D2235A"/>
    <w:rsid w:val="00D228E0"/>
    <w:rsid w:val="00D228E6"/>
    <w:rsid w:val="00D22A07"/>
    <w:rsid w:val="00D22A64"/>
    <w:rsid w:val="00D22ED2"/>
    <w:rsid w:val="00D23092"/>
    <w:rsid w:val="00D2337F"/>
    <w:rsid w:val="00D23410"/>
    <w:rsid w:val="00D2363F"/>
    <w:rsid w:val="00D238C6"/>
    <w:rsid w:val="00D239D0"/>
    <w:rsid w:val="00D23B8B"/>
    <w:rsid w:val="00D23C5D"/>
    <w:rsid w:val="00D23F78"/>
    <w:rsid w:val="00D242E9"/>
    <w:rsid w:val="00D247C2"/>
    <w:rsid w:val="00D24917"/>
    <w:rsid w:val="00D24B3F"/>
    <w:rsid w:val="00D24EB4"/>
    <w:rsid w:val="00D250C0"/>
    <w:rsid w:val="00D250D7"/>
    <w:rsid w:val="00D25282"/>
    <w:rsid w:val="00D255ED"/>
    <w:rsid w:val="00D256A0"/>
    <w:rsid w:val="00D257E0"/>
    <w:rsid w:val="00D25B16"/>
    <w:rsid w:val="00D25EA0"/>
    <w:rsid w:val="00D25F28"/>
    <w:rsid w:val="00D26038"/>
    <w:rsid w:val="00D26044"/>
    <w:rsid w:val="00D26774"/>
    <w:rsid w:val="00D2691C"/>
    <w:rsid w:val="00D26C05"/>
    <w:rsid w:val="00D26D11"/>
    <w:rsid w:val="00D271B9"/>
    <w:rsid w:val="00D271D4"/>
    <w:rsid w:val="00D27BE9"/>
    <w:rsid w:val="00D27FF0"/>
    <w:rsid w:val="00D30059"/>
    <w:rsid w:val="00D304AF"/>
    <w:rsid w:val="00D304DC"/>
    <w:rsid w:val="00D3070E"/>
    <w:rsid w:val="00D30732"/>
    <w:rsid w:val="00D307E5"/>
    <w:rsid w:val="00D3082D"/>
    <w:rsid w:val="00D30BA1"/>
    <w:rsid w:val="00D30C46"/>
    <w:rsid w:val="00D30DC7"/>
    <w:rsid w:val="00D30F1F"/>
    <w:rsid w:val="00D3104D"/>
    <w:rsid w:val="00D31848"/>
    <w:rsid w:val="00D3188B"/>
    <w:rsid w:val="00D31A2C"/>
    <w:rsid w:val="00D324D8"/>
    <w:rsid w:val="00D32656"/>
    <w:rsid w:val="00D328CD"/>
    <w:rsid w:val="00D32A99"/>
    <w:rsid w:val="00D33074"/>
    <w:rsid w:val="00D330F5"/>
    <w:rsid w:val="00D3326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C21"/>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AF5"/>
    <w:rsid w:val="00D45E3C"/>
    <w:rsid w:val="00D45ECE"/>
    <w:rsid w:val="00D465A3"/>
    <w:rsid w:val="00D46775"/>
    <w:rsid w:val="00D467D6"/>
    <w:rsid w:val="00D46B5B"/>
    <w:rsid w:val="00D46EEE"/>
    <w:rsid w:val="00D4719E"/>
    <w:rsid w:val="00D474BB"/>
    <w:rsid w:val="00D47617"/>
    <w:rsid w:val="00D47777"/>
    <w:rsid w:val="00D47A99"/>
    <w:rsid w:val="00D47F04"/>
    <w:rsid w:val="00D47FFB"/>
    <w:rsid w:val="00D5066E"/>
    <w:rsid w:val="00D50730"/>
    <w:rsid w:val="00D50893"/>
    <w:rsid w:val="00D508CE"/>
    <w:rsid w:val="00D50CC2"/>
    <w:rsid w:val="00D50E1D"/>
    <w:rsid w:val="00D50E88"/>
    <w:rsid w:val="00D50F78"/>
    <w:rsid w:val="00D50F7C"/>
    <w:rsid w:val="00D51299"/>
    <w:rsid w:val="00D512C3"/>
    <w:rsid w:val="00D512E6"/>
    <w:rsid w:val="00D51311"/>
    <w:rsid w:val="00D5136E"/>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50"/>
    <w:rsid w:val="00D60AC7"/>
    <w:rsid w:val="00D60C5C"/>
    <w:rsid w:val="00D60D7B"/>
    <w:rsid w:val="00D60F39"/>
    <w:rsid w:val="00D614F4"/>
    <w:rsid w:val="00D6152A"/>
    <w:rsid w:val="00D6165A"/>
    <w:rsid w:val="00D6194B"/>
    <w:rsid w:val="00D61EB1"/>
    <w:rsid w:val="00D62447"/>
    <w:rsid w:val="00D62928"/>
    <w:rsid w:val="00D62951"/>
    <w:rsid w:val="00D629C3"/>
    <w:rsid w:val="00D62A8E"/>
    <w:rsid w:val="00D62CCD"/>
    <w:rsid w:val="00D62F91"/>
    <w:rsid w:val="00D63394"/>
    <w:rsid w:val="00D636D8"/>
    <w:rsid w:val="00D636DB"/>
    <w:rsid w:val="00D63A05"/>
    <w:rsid w:val="00D63DEF"/>
    <w:rsid w:val="00D63EDD"/>
    <w:rsid w:val="00D64352"/>
    <w:rsid w:val="00D643C9"/>
    <w:rsid w:val="00D6441B"/>
    <w:rsid w:val="00D6443C"/>
    <w:rsid w:val="00D644B1"/>
    <w:rsid w:val="00D649DE"/>
    <w:rsid w:val="00D64B42"/>
    <w:rsid w:val="00D64BF2"/>
    <w:rsid w:val="00D64F2B"/>
    <w:rsid w:val="00D65337"/>
    <w:rsid w:val="00D65391"/>
    <w:rsid w:val="00D65423"/>
    <w:rsid w:val="00D656F5"/>
    <w:rsid w:val="00D6573A"/>
    <w:rsid w:val="00D65856"/>
    <w:rsid w:val="00D66683"/>
    <w:rsid w:val="00D667D1"/>
    <w:rsid w:val="00D66D01"/>
    <w:rsid w:val="00D66E90"/>
    <w:rsid w:val="00D66F48"/>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242"/>
    <w:rsid w:val="00D713A5"/>
    <w:rsid w:val="00D7179F"/>
    <w:rsid w:val="00D7198E"/>
    <w:rsid w:val="00D72260"/>
    <w:rsid w:val="00D72B8B"/>
    <w:rsid w:val="00D72B8D"/>
    <w:rsid w:val="00D72C5B"/>
    <w:rsid w:val="00D72FC1"/>
    <w:rsid w:val="00D73316"/>
    <w:rsid w:val="00D733F2"/>
    <w:rsid w:val="00D73784"/>
    <w:rsid w:val="00D737C8"/>
    <w:rsid w:val="00D73BBF"/>
    <w:rsid w:val="00D73BE2"/>
    <w:rsid w:val="00D73D18"/>
    <w:rsid w:val="00D741D1"/>
    <w:rsid w:val="00D746F6"/>
    <w:rsid w:val="00D748C6"/>
    <w:rsid w:val="00D74C4D"/>
    <w:rsid w:val="00D7524F"/>
    <w:rsid w:val="00D7541A"/>
    <w:rsid w:val="00D75470"/>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9E5"/>
    <w:rsid w:val="00D76A1C"/>
    <w:rsid w:val="00D76A84"/>
    <w:rsid w:val="00D76CEC"/>
    <w:rsid w:val="00D7702D"/>
    <w:rsid w:val="00D77036"/>
    <w:rsid w:val="00D770D2"/>
    <w:rsid w:val="00D77356"/>
    <w:rsid w:val="00D776AC"/>
    <w:rsid w:val="00D77956"/>
    <w:rsid w:val="00D77E47"/>
    <w:rsid w:val="00D77EBE"/>
    <w:rsid w:val="00D77F4C"/>
    <w:rsid w:val="00D801CE"/>
    <w:rsid w:val="00D8020B"/>
    <w:rsid w:val="00D803DF"/>
    <w:rsid w:val="00D80432"/>
    <w:rsid w:val="00D805B3"/>
    <w:rsid w:val="00D807C3"/>
    <w:rsid w:val="00D8084E"/>
    <w:rsid w:val="00D80DF1"/>
    <w:rsid w:val="00D80DFA"/>
    <w:rsid w:val="00D8135C"/>
    <w:rsid w:val="00D81403"/>
    <w:rsid w:val="00D81561"/>
    <w:rsid w:val="00D8163A"/>
    <w:rsid w:val="00D816AC"/>
    <w:rsid w:val="00D81721"/>
    <w:rsid w:val="00D8173E"/>
    <w:rsid w:val="00D81A32"/>
    <w:rsid w:val="00D81C92"/>
    <w:rsid w:val="00D81D8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DE6"/>
    <w:rsid w:val="00D85E0B"/>
    <w:rsid w:val="00D861BD"/>
    <w:rsid w:val="00D8628E"/>
    <w:rsid w:val="00D86501"/>
    <w:rsid w:val="00D86557"/>
    <w:rsid w:val="00D86832"/>
    <w:rsid w:val="00D86A25"/>
    <w:rsid w:val="00D86F05"/>
    <w:rsid w:val="00D86FC1"/>
    <w:rsid w:val="00D8708C"/>
    <w:rsid w:val="00D870F4"/>
    <w:rsid w:val="00D876B3"/>
    <w:rsid w:val="00D87A4D"/>
    <w:rsid w:val="00D87B4E"/>
    <w:rsid w:val="00D87F47"/>
    <w:rsid w:val="00D87FD0"/>
    <w:rsid w:val="00D9031C"/>
    <w:rsid w:val="00D90722"/>
    <w:rsid w:val="00D90739"/>
    <w:rsid w:val="00D90788"/>
    <w:rsid w:val="00D90939"/>
    <w:rsid w:val="00D9120D"/>
    <w:rsid w:val="00D91299"/>
    <w:rsid w:val="00D91529"/>
    <w:rsid w:val="00D91843"/>
    <w:rsid w:val="00D91BBC"/>
    <w:rsid w:val="00D91C3B"/>
    <w:rsid w:val="00D91DED"/>
    <w:rsid w:val="00D92E55"/>
    <w:rsid w:val="00D931DF"/>
    <w:rsid w:val="00D934B5"/>
    <w:rsid w:val="00D934EF"/>
    <w:rsid w:val="00D935AB"/>
    <w:rsid w:val="00D9377B"/>
    <w:rsid w:val="00D93887"/>
    <w:rsid w:val="00D93AF3"/>
    <w:rsid w:val="00D93BCC"/>
    <w:rsid w:val="00D93C46"/>
    <w:rsid w:val="00D93C4B"/>
    <w:rsid w:val="00D942AB"/>
    <w:rsid w:val="00D94737"/>
    <w:rsid w:val="00D9477E"/>
    <w:rsid w:val="00D947B1"/>
    <w:rsid w:val="00D94926"/>
    <w:rsid w:val="00D94CFC"/>
    <w:rsid w:val="00D94D42"/>
    <w:rsid w:val="00D9502F"/>
    <w:rsid w:val="00D950D2"/>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A0187"/>
    <w:rsid w:val="00DA01C7"/>
    <w:rsid w:val="00DA02E3"/>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171"/>
    <w:rsid w:val="00DA6264"/>
    <w:rsid w:val="00DA6480"/>
    <w:rsid w:val="00DA66B2"/>
    <w:rsid w:val="00DA6921"/>
    <w:rsid w:val="00DA6B18"/>
    <w:rsid w:val="00DA79A5"/>
    <w:rsid w:val="00DA7CA7"/>
    <w:rsid w:val="00DB0486"/>
    <w:rsid w:val="00DB08BE"/>
    <w:rsid w:val="00DB0F48"/>
    <w:rsid w:val="00DB1139"/>
    <w:rsid w:val="00DB13A9"/>
    <w:rsid w:val="00DB1832"/>
    <w:rsid w:val="00DB1A1C"/>
    <w:rsid w:val="00DB1B0F"/>
    <w:rsid w:val="00DB1BB4"/>
    <w:rsid w:val="00DB1C3D"/>
    <w:rsid w:val="00DB2021"/>
    <w:rsid w:val="00DB22CF"/>
    <w:rsid w:val="00DB2480"/>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51F"/>
    <w:rsid w:val="00DC1830"/>
    <w:rsid w:val="00DC195F"/>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00"/>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2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4121"/>
    <w:rsid w:val="00DD41FD"/>
    <w:rsid w:val="00DD420E"/>
    <w:rsid w:val="00DD42F2"/>
    <w:rsid w:val="00DD465A"/>
    <w:rsid w:val="00DD488E"/>
    <w:rsid w:val="00DD4B74"/>
    <w:rsid w:val="00DD4F36"/>
    <w:rsid w:val="00DD5102"/>
    <w:rsid w:val="00DD5152"/>
    <w:rsid w:val="00DD52B7"/>
    <w:rsid w:val="00DD56AA"/>
    <w:rsid w:val="00DD5C7A"/>
    <w:rsid w:val="00DD5D34"/>
    <w:rsid w:val="00DD5E83"/>
    <w:rsid w:val="00DD5F9B"/>
    <w:rsid w:val="00DD6157"/>
    <w:rsid w:val="00DD62FD"/>
    <w:rsid w:val="00DD6398"/>
    <w:rsid w:val="00DD65AB"/>
    <w:rsid w:val="00DD65ED"/>
    <w:rsid w:val="00DD7840"/>
    <w:rsid w:val="00DD787D"/>
    <w:rsid w:val="00DD78AF"/>
    <w:rsid w:val="00DD78EB"/>
    <w:rsid w:val="00DD7A01"/>
    <w:rsid w:val="00DD7B53"/>
    <w:rsid w:val="00DD7EDD"/>
    <w:rsid w:val="00DE020F"/>
    <w:rsid w:val="00DE0491"/>
    <w:rsid w:val="00DE059F"/>
    <w:rsid w:val="00DE061F"/>
    <w:rsid w:val="00DE0AA0"/>
    <w:rsid w:val="00DE0C71"/>
    <w:rsid w:val="00DE0C8F"/>
    <w:rsid w:val="00DE0F88"/>
    <w:rsid w:val="00DE0FBD"/>
    <w:rsid w:val="00DE12D7"/>
    <w:rsid w:val="00DE1547"/>
    <w:rsid w:val="00DE16B7"/>
    <w:rsid w:val="00DE197F"/>
    <w:rsid w:val="00DE20EE"/>
    <w:rsid w:val="00DE2F79"/>
    <w:rsid w:val="00DE3204"/>
    <w:rsid w:val="00DE3595"/>
    <w:rsid w:val="00DE37E4"/>
    <w:rsid w:val="00DE3C0A"/>
    <w:rsid w:val="00DE3C7F"/>
    <w:rsid w:val="00DE40A6"/>
    <w:rsid w:val="00DE4204"/>
    <w:rsid w:val="00DE44A4"/>
    <w:rsid w:val="00DE45B2"/>
    <w:rsid w:val="00DE485C"/>
    <w:rsid w:val="00DE48F1"/>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6A"/>
    <w:rsid w:val="00DF0C70"/>
    <w:rsid w:val="00DF12BB"/>
    <w:rsid w:val="00DF12D1"/>
    <w:rsid w:val="00DF163A"/>
    <w:rsid w:val="00DF1FB6"/>
    <w:rsid w:val="00DF2303"/>
    <w:rsid w:val="00DF26F5"/>
    <w:rsid w:val="00DF298D"/>
    <w:rsid w:val="00DF3183"/>
    <w:rsid w:val="00DF31DC"/>
    <w:rsid w:val="00DF323F"/>
    <w:rsid w:val="00DF324E"/>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CDA"/>
    <w:rsid w:val="00DF5D1A"/>
    <w:rsid w:val="00DF5EE9"/>
    <w:rsid w:val="00DF5F58"/>
    <w:rsid w:val="00DF60DF"/>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98C"/>
    <w:rsid w:val="00E029C1"/>
    <w:rsid w:val="00E02ADC"/>
    <w:rsid w:val="00E02DAC"/>
    <w:rsid w:val="00E02E4B"/>
    <w:rsid w:val="00E02F3E"/>
    <w:rsid w:val="00E03451"/>
    <w:rsid w:val="00E0345F"/>
    <w:rsid w:val="00E034D8"/>
    <w:rsid w:val="00E03571"/>
    <w:rsid w:val="00E036EA"/>
    <w:rsid w:val="00E03B50"/>
    <w:rsid w:val="00E03BDF"/>
    <w:rsid w:val="00E03E0B"/>
    <w:rsid w:val="00E041DA"/>
    <w:rsid w:val="00E041F0"/>
    <w:rsid w:val="00E044EC"/>
    <w:rsid w:val="00E04741"/>
    <w:rsid w:val="00E04E1F"/>
    <w:rsid w:val="00E04E98"/>
    <w:rsid w:val="00E05560"/>
    <w:rsid w:val="00E05B8C"/>
    <w:rsid w:val="00E05D68"/>
    <w:rsid w:val="00E05F42"/>
    <w:rsid w:val="00E06345"/>
    <w:rsid w:val="00E063EA"/>
    <w:rsid w:val="00E0643B"/>
    <w:rsid w:val="00E064C1"/>
    <w:rsid w:val="00E0661D"/>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8F2"/>
    <w:rsid w:val="00E1191B"/>
    <w:rsid w:val="00E11BFA"/>
    <w:rsid w:val="00E11C78"/>
    <w:rsid w:val="00E11C9E"/>
    <w:rsid w:val="00E11E0C"/>
    <w:rsid w:val="00E11F51"/>
    <w:rsid w:val="00E11FC2"/>
    <w:rsid w:val="00E120E7"/>
    <w:rsid w:val="00E12221"/>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279"/>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AD"/>
    <w:rsid w:val="00E31AE9"/>
    <w:rsid w:val="00E31F78"/>
    <w:rsid w:val="00E31F7D"/>
    <w:rsid w:val="00E32045"/>
    <w:rsid w:val="00E32285"/>
    <w:rsid w:val="00E327E5"/>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202"/>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5006D"/>
    <w:rsid w:val="00E502A2"/>
    <w:rsid w:val="00E50BFF"/>
    <w:rsid w:val="00E50C28"/>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28DB"/>
    <w:rsid w:val="00E62AF2"/>
    <w:rsid w:val="00E63012"/>
    <w:rsid w:val="00E6304C"/>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8B6"/>
    <w:rsid w:val="00E708E0"/>
    <w:rsid w:val="00E70DB5"/>
    <w:rsid w:val="00E70DD1"/>
    <w:rsid w:val="00E70FF1"/>
    <w:rsid w:val="00E7133D"/>
    <w:rsid w:val="00E71362"/>
    <w:rsid w:val="00E71375"/>
    <w:rsid w:val="00E71449"/>
    <w:rsid w:val="00E714F2"/>
    <w:rsid w:val="00E71710"/>
    <w:rsid w:val="00E719E9"/>
    <w:rsid w:val="00E71CAA"/>
    <w:rsid w:val="00E71FB4"/>
    <w:rsid w:val="00E72155"/>
    <w:rsid w:val="00E725AB"/>
    <w:rsid w:val="00E725AF"/>
    <w:rsid w:val="00E72ACB"/>
    <w:rsid w:val="00E72F68"/>
    <w:rsid w:val="00E73219"/>
    <w:rsid w:val="00E73331"/>
    <w:rsid w:val="00E73352"/>
    <w:rsid w:val="00E73494"/>
    <w:rsid w:val="00E734C6"/>
    <w:rsid w:val="00E7351B"/>
    <w:rsid w:val="00E73642"/>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9A5"/>
    <w:rsid w:val="00E77D5E"/>
    <w:rsid w:val="00E77DF0"/>
    <w:rsid w:val="00E77EAC"/>
    <w:rsid w:val="00E77F33"/>
    <w:rsid w:val="00E77F9B"/>
    <w:rsid w:val="00E80299"/>
    <w:rsid w:val="00E807F2"/>
    <w:rsid w:val="00E808D9"/>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32"/>
    <w:rsid w:val="00E87FE0"/>
    <w:rsid w:val="00E90007"/>
    <w:rsid w:val="00E90130"/>
    <w:rsid w:val="00E90157"/>
    <w:rsid w:val="00E906E1"/>
    <w:rsid w:val="00E907A9"/>
    <w:rsid w:val="00E90FE7"/>
    <w:rsid w:val="00E9125E"/>
    <w:rsid w:val="00E913F9"/>
    <w:rsid w:val="00E91584"/>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8C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77"/>
    <w:rsid w:val="00EA1EEB"/>
    <w:rsid w:val="00EA1EF5"/>
    <w:rsid w:val="00EA2054"/>
    <w:rsid w:val="00EA207B"/>
    <w:rsid w:val="00EA21ED"/>
    <w:rsid w:val="00EA2402"/>
    <w:rsid w:val="00EA251D"/>
    <w:rsid w:val="00EA2660"/>
    <w:rsid w:val="00EA26AE"/>
    <w:rsid w:val="00EA29F0"/>
    <w:rsid w:val="00EA2A96"/>
    <w:rsid w:val="00EA2B02"/>
    <w:rsid w:val="00EA2C6D"/>
    <w:rsid w:val="00EA2CDC"/>
    <w:rsid w:val="00EA2D44"/>
    <w:rsid w:val="00EA2DCC"/>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3BF"/>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8F4"/>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4FB5"/>
    <w:rsid w:val="00EB5110"/>
    <w:rsid w:val="00EB52F0"/>
    <w:rsid w:val="00EB558F"/>
    <w:rsid w:val="00EB5612"/>
    <w:rsid w:val="00EB5619"/>
    <w:rsid w:val="00EB5965"/>
    <w:rsid w:val="00EB5D84"/>
    <w:rsid w:val="00EB5E0B"/>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FA1"/>
    <w:rsid w:val="00EC2016"/>
    <w:rsid w:val="00EC205F"/>
    <w:rsid w:val="00EC2291"/>
    <w:rsid w:val="00EC30BE"/>
    <w:rsid w:val="00EC326F"/>
    <w:rsid w:val="00EC3339"/>
    <w:rsid w:val="00EC36A6"/>
    <w:rsid w:val="00EC38C6"/>
    <w:rsid w:val="00EC396F"/>
    <w:rsid w:val="00EC39AA"/>
    <w:rsid w:val="00EC3CC2"/>
    <w:rsid w:val="00EC3DD0"/>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C44"/>
    <w:rsid w:val="00ED1D3B"/>
    <w:rsid w:val="00ED1E31"/>
    <w:rsid w:val="00ED1FA4"/>
    <w:rsid w:val="00ED21B6"/>
    <w:rsid w:val="00ED23DC"/>
    <w:rsid w:val="00ED25BE"/>
    <w:rsid w:val="00ED25C0"/>
    <w:rsid w:val="00ED260D"/>
    <w:rsid w:val="00ED2FAA"/>
    <w:rsid w:val="00ED3027"/>
    <w:rsid w:val="00ED3392"/>
    <w:rsid w:val="00ED351F"/>
    <w:rsid w:val="00ED3882"/>
    <w:rsid w:val="00ED3B0B"/>
    <w:rsid w:val="00ED3C85"/>
    <w:rsid w:val="00ED3D75"/>
    <w:rsid w:val="00ED3D93"/>
    <w:rsid w:val="00ED413C"/>
    <w:rsid w:val="00ED45F4"/>
    <w:rsid w:val="00ED469C"/>
    <w:rsid w:val="00ED4798"/>
    <w:rsid w:val="00ED4868"/>
    <w:rsid w:val="00ED49CB"/>
    <w:rsid w:val="00ED4A53"/>
    <w:rsid w:val="00ED4F01"/>
    <w:rsid w:val="00ED52C8"/>
    <w:rsid w:val="00ED53FA"/>
    <w:rsid w:val="00ED5442"/>
    <w:rsid w:val="00ED59BB"/>
    <w:rsid w:val="00ED59EE"/>
    <w:rsid w:val="00ED5B56"/>
    <w:rsid w:val="00ED5BF9"/>
    <w:rsid w:val="00ED5C6C"/>
    <w:rsid w:val="00ED5D1E"/>
    <w:rsid w:val="00ED5E1A"/>
    <w:rsid w:val="00ED5EAC"/>
    <w:rsid w:val="00ED62AA"/>
    <w:rsid w:val="00ED64BC"/>
    <w:rsid w:val="00ED64D1"/>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CD4"/>
    <w:rsid w:val="00EE2053"/>
    <w:rsid w:val="00EE20D4"/>
    <w:rsid w:val="00EE2166"/>
    <w:rsid w:val="00EE26D5"/>
    <w:rsid w:val="00EE2A1F"/>
    <w:rsid w:val="00EE2B4F"/>
    <w:rsid w:val="00EE2E96"/>
    <w:rsid w:val="00EE2F7D"/>
    <w:rsid w:val="00EE3094"/>
    <w:rsid w:val="00EE388A"/>
    <w:rsid w:val="00EE3A20"/>
    <w:rsid w:val="00EE3E12"/>
    <w:rsid w:val="00EE3E18"/>
    <w:rsid w:val="00EE3FFD"/>
    <w:rsid w:val="00EE4144"/>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16"/>
    <w:rsid w:val="00EE5F5A"/>
    <w:rsid w:val="00EE60D9"/>
    <w:rsid w:val="00EE6245"/>
    <w:rsid w:val="00EE62AC"/>
    <w:rsid w:val="00EE6785"/>
    <w:rsid w:val="00EE6E0F"/>
    <w:rsid w:val="00EE6FCF"/>
    <w:rsid w:val="00EE711E"/>
    <w:rsid w:val="00EE7136"/>
    <w:rsid w:val="00EE7457"/>
    <w:rsid w:val="00EE74AE"/>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B20"/>
    <w:rsid w:val="00EF3C53"/>
    <w:rsid w:val="00EF422D"/>
    <w:rsid w:val="00EF4248"/>
    <w:rsid w:val="00EF4580"/>
    <w:rsid w:val="00EF460F"/>
    <w:rsid w:val="00EF475D"/>
    <w:rsid w:val="00EF49BA"/>
    <w:rsid w:val="00EF4C21"/>
    <w:rsid w:val="00EF4F47"/>
    <w:rsid w:val="00EF506E"/>
    <w:rsid w:val="00EF50E8"/>
    <w:rsid w:val="00EF548B"/>
    <w:rsid w:val="00EF5A6D"/>
    <w:rsid w:val="00EF5A80"/>
    <w:rsid w:val="00EF5B1D"/>
    <w:rsid w:val="00EF5C46"/>
    <w:rsid w:val="00EF5D58"/>
    <w:rsid w:val="00EF5FB6"/>
    <w:rsid w:val="00EF627B"/>
    <w:rsid w:val="00EF63E9"/>
    <w:rsid w:val="00EF6566"/>
    <w:rsid w:val="00EF656C"/>
    <w:rsid w:val="00EF6A3D"/>
    <w:rsid w:val="00EF6A7C"/>
    <w:rsid w:val="00EF6C00"/>
    <w:rsid w:val="00EF6C72"/>
    <w:rsid w:val="00EF7101"/>
    <w:rsid w:val="00EF71DD"/>
    <w:rsid w:val="00EF722A"/>
    <w:rsid w:val="00EF73FF"/>
    <w:rsid w:val="00EF7438"/>
    <w:rsid w:val="00EF74A6"/>
    <w:rsid w:val="00EF77F9"/>
    <w:rsid w:val="00EF7841"/>
    <w:rsid w:val="00EF78C4"/>
    <w:rsid w:val="00EF7DDF"/>
    <w:rsid w:val="00F0002E"/>
    <w:rsid w:val="00F002EB"/>
    <w:rsid w:val="00F0085C"/>
    <w:rsid w:val="00F008C6"/>
    <w:rsid w:val="00F00B95"/>
    <w:rsid w:val="00F00F50"/>
    <w:rsid w:val="00F00F7E"/>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597"/>
    <w:rsid w:val="00F04A82"/>
    <w:rsid w:val="00F04A89"/>
    <w:rsid w:val="00F04B80"/>
    <w:rsid w:val="00F04C21"/>
    <w:rsid w:val="00F04C68"/>
    <w:rsid w:val="00F04DC7"/>
    <w:rsid w:val="00F04ED6"/>
    <w:rsid w:val="00F05027"/>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93C"/>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F68"/>
    <w:rsid w:val="00F15175"/>
    <w:rsid w:val="00F1564A"/>
    <w:rsid w:val="00F15B0F"/>
    <w:rsid w:val="00F15D99"/>
    <w:rsid w:val="00F16224"/>
    <w:rsid w:val="00F16526"/>
    <w:rsid w:val="00F165E3"/>
    <w:rsid w:val="00F16760"/>
    <w:rsid w:val="00F16A2B"/>
    <w:rsid w:val="00F16AFB"/>
    <w:rsid w:val="00F16C6B"/>
    <w:rsid w:val="00F17167"/>
    <w:rsid w:val="00F1725D"/>
    <w:rsid w:val="00F175D5"/>
    <w:rsid w:val="00F1766E"/>
    <w:rsid w:val="00F17C9C"/>
    <w:rsid w:val="00F17CBA"/>
    <w:rsid w:val="00F20195"/>
    <w:rsid w:val="00F20295"/>
    <w:rsid w:val="00F20431"/>
    <w:rsid w:val="00F205DE"/>
    <w:rsid w:val="00F20761"/>
    <w:rsid w:val="00F209FD"/>
    <w:rsid w:val="00F20A85"/>
    <w:rsid w:val="00F20E60"/>
    <w:rsid w:val="00F20F27"/>
    <w:rsid w:val="00F21035"/>
    <w:rsid w:val="00F212B9"/>
    <w:rsid w:val="00F21331"/>
    <w:rsid w:val="00F213C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B0E"/>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52A0"/>
    <w:rsid w:val="00F35682"/>
    <w:rsid w:val="00F3589F"/>
    <w:rsid w:val="00F35B85"/>
    <w:rsid w:val="00F35EC4"/>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7F2"/>
    <w:rsid w:val="00F4387B"/>
    <w:rsid w:val="00F43DDE"/>
    <w:rsid w:val="00F445EE"/>
    <w:rsid w:val="00F4466F"/>
    <w:rsid w:val="00F4487B"/>
    <w:rsid w:val="00F45049"/>
    <w:rsid w:val="00F452B0"/>
    <w:rsid w:val="00F452EC"/>
    <w:rsid w:val="00F455D1"/>
    <w:rsid w:val="00F456E6"/>
    <w:rsid w:val="00F45B78"/>
    <w:rsid w:val="00F45C17"/>
    <w:rsid w:val="00F45D49"/>
    <w:rsid w:val="00F46262"/>
    <w:rsid w:val="00F4636C"/>
    <w:rsid w:val="00F46494"/>
    <w:rsid w:val="00F46554"/>
    <w:rsid w:val="00F4674B"/>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FE3"/>
    <w:rsid w:val="00F510AC"/>
    <w:rsid w:val="00F51206"/>
    <w:rsid w:val="00F51392"/>
    <w:rsid w:val="00F51635"/>
    <w:rsid w:val="00F51909"/>
    <w:rsid w:val="00F519D9"/>
    <w:rsid w:val="00F51A78"/>
    <w:rsid w:val="00F51FF0"/>
    <w:rsid w:val="00F52221"/>
    <w:rsid w:val="00F52A3A"/>
    <w:rsid w:val="00F52E16"/>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2F2"/>
    <w:rsid w:val="00F5541B"/>
    <w:rsid w:val="00F55876"/>
    <w:rsid w:val="00F55985"/>
    <w:rsid w:val="00F55C5E"/>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B7B"/>
    <w:rsid w:val="00F61BC7"/>
    <w:rsid w:val="00F61C19"/>
    <w:rsid w:val="00F628CA"/>
    <w:rsid w:val="00F62A42"/>
    <w:rsid w:val="00F62CC7"/>
    <w:rsid w:val="00F631C2"/>
    <w:rsid w:val="00F63491"/>
    <w:rsid w:val="00F635C7"/>
    <w:rsid w:val="00F63815"/>
    <w:rsid w:val="00F63E75"/>
    <w:rsid w:val="00F63F10"/>
    <w:rsid w:val="00F64062"/>
    <w:rsid w:val="00F6429D"/>
    <w:rsid w:val="00F6445E"/>
    <w:rsid w:val="00F64709"/>
    <w:rsid w:val="00F64732"/>
    <w:rsid w:val="00F64A77"/>
    <w:rsid w:val="00F64B86"/>
    <w:rsid w:val="00F64FC5"/>
    <w:rsid w:val="00F650E6"/>
    <w:rsid w:val="00F65138"/>
    <w:rsid w:val="00F6525E"/>
    <w:rsid w:val="00F65299"/>
    <w:rsid w:val="00F65520"/>
    <w:rsid w:val="00F658DE"/>
    <w:rsid w:val="00F66275"/>
    <w:rsid w:val="00F663AE"/>
    <w:rsid w:val="00F667AF"/>
    <w:rsid w:val="00F66AA5"/>
    <w:rsid w:val="00F66D77"/>
    <w:rsid w:val="00F66E2D"/>
    <w:rsid w:val="00F66E58"/>
    <w:rsid w:val="00F66EEB"/>
    <w:rsid w:val="00F67234"/>
    <w:rsid w:val="00F673B4"/>
    <w:rsid w:val="00F67A10"/>
    <w:rsid w:val="00F67E1E"/>
    <w:rsid w:val="00F7026A"/>
    <w:rsid w:val="00F70389"/>
    <w:rsid w:val="00F7044E"/>
    <w:rsid w:val="00F7063B"/>
    <w:rsid w:val="00F70773"/>
    <w:rsid w:val="00F707C8"/>
    <w:rsid w:val="00F7088C"/>
    <w:rsid w:val="00F70892"/>
    <w:rsid w:val="00F70AB8"/>
    <w:rsid w:val="00F70B82"/>
    <w:rsid w:val="00F70BDE"/>
    <w:rsid w:val="00F70D73"/>
    <w:rsid w:val="00F70EDE"/>
    <w:rsid w:val="00F711A5"/>
    <w:rsid w:val="00F711FB"/>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29F"/>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5ECB"/>
    <w:rsid w:val="00F760C8"/>
    <w:rsid w:val="00F763DC"/>
    <w:rsid w:val="00F763FE"/>
    <w:rsid w:val="00F76701"/>
    <w:rsid w:val="00F76782"/>
    <w:rsid w:val="00F76AA5"/>
    <w:rsid w:val="00F76B1F"/>
    <w:rsid w:val="00F76BD3"/>
    <w:rsid w:val="00F76EA1"/>
    <w:rsid w:val="00F76FB1"/>
    <w:rsid w:val="00F76FF2"/>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5EA"/>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6FA4"/>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349"/>
    <w:rsid w:val="00F914FA"/>
    <w:rsid w:val="00F91961"/>
    <w:rsid w:val="00F91AB6"/>
    <w:rsid w:val="00F91BCA"/>
    <w:rsid w:val="00F91D82"/>
    <w:rsid w:val="00F91E33"/>
    <w:rsid w:val="00F9200B"/>
    <w:rsid w:val="00F921DF"/>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86"/>
    <w:rsid w:val="00F9469C"/>
    <w:rsid w:val="00F94728"/>
    <w:rsid w:val="00F9485E"/>
    <w:rsid w:val="00F948B1"/>
    <w:rsid w:val="00F94B13"/>
    <w:rsid w:val="00F94B38"/>
    <w:rsid w:val="00F94B84"/>
    <w:rsid w:val="00F94EEF"/>
    <w:rsid w:val="00F9500B"/>
    <w:rsid w:val="00F951C4"/>
    <w:rsid w:val="00F951D7"/>
    <w:rsid w:val="00F95244"/>
    <w:rsid w:val="00F953B5"/>
    <w:rsid w:val="00F9596B"/>
    <w:rsid w:val="00F959D3"/>
    <w:rsid w:val="00F95B52"/>
    <w:rsid w:val="00F95C29"/>
    <w:rsid w:val="00F95E31"/>
    <w:rsid w:val="00F9602A"/>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7C0"/>
    <w:rsid w:val="00FA07E2"/>
    <w:rsid w:val="00FA0A6D"/>
    <w:rsid w:val="00FA0BDB"/>
    <w:rsid w:val="00FA0CAA"/>
    <w:rsid w:val="00FA0D1C"/>
    <w:rsid w:val="00FA0E55"/>
    <w:rsid w:val="00FA0FF3"/>
    <w:rsid w:val="00FA10C3"/>
    <w:rsid w:val="00FA124F"/>
    <w:rsid w:val="00FA1375"/>
    <w:rsid w:val="00FA147F"/>
    <w:rsid w:val="00FA1495"/>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872"/>
    <w:rsid w:val="00FA48A8"/>
    <w:rsid w:val="00FA497B"/>
    <w:rsid w:val="00FA4B80"/>
    <w:rsid w:val="00FA4EA7"/>
    <w:rsid w:val="00FA5E8E"/>
    <w:rsid w:val="00FA5F41"/>
    <w:rsid w:val="00FA5FF3"/>
    <w:rsid w:val="00FA615B"/>
    <w:rsid w:val="00FA632C"/>
    <w:rsid w:val="00FA6443"/>
    <w:rsid w:val="00FA6537"/>
    <w:rsid w:val="00FA6554"/>
    <w:rsid w:val="00FA6565"/>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2216"/>
    <w:rsid w:val="00FB2350"/>
    <w:rsid w:val="00FB2477"/>
    <w:rsid w:val="00FB2527"/>
    <w:rsid w:val="00FB2903"/>
    <w:rsid w:val="00FB294D"/>
    <w:rsid w:val="00FB2D0C"/>
    <w:rsid w:val="00FB2D71"/>
    <w:rsid w:val="00FB2D8D"/>
    <w:rsid w:val="00FB2DEA"/>
    <w:rsid w:val="00FB3660"/>
    <w:rsid w:val="00FB37DE"/>
    <w:rsid w:val="00FB38DB"/>
    <w:rsid w:val="00FB3958"/>
    <w:rsid w:val="00FB3A58"/>
    <w:rsid w:val="00FB4190"/>
    <w:rsid w:val="00FB44BB"/>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708A"/>
    <w:rsid w:val="00FB70BC"/>
    <w:rsid w:val="00FB739A"/>
    <w:rsid w:val="00FB73FC"/>
    <w:rsid w:val="00FB74F9"/>
    <w:rsid w:val="00FB7A9B"/>
    <w:rsid w:val="00FB7C45"/>
    <w:rsid w:val="00FB7DA5"/>
    <w:rsid w:val="00FC0506"/>
    <w:rsid w:val="00FC0FC9"/>
    <w:rsid w:val="00FC1182"/>
    <w:rsid w:val="00FC121A"/>
    <w:rsid w:val="00FC1336"/>
    <w:rsid w:val="00FC141F"/>
    <w:rsid w:val="00FC1772"/>
    <w:rsid w:val="00FC1B90"/>
    <w:rsid w:val="00FC1D74"/>
    <w:rsid w:val="00FC2329"/>
    <w:rsid w:val="00FC251E"/>
    <w:rsid w:val="00FC2D62"/>
    <w:rsid w:val="00FC31E2"/>
    <w:rsid w:val="00FC332E"/>
    <w:rsid w:val="00FC348F"/>
    <w:rsid w:val="00FC34B7"/>
    <w:rsid w:val="00FC353F"/>
    <w:rsid w:val="00FC3890"/>
    <w:rsid w:val="00FC39AD"/>
    <w:rsid w:val="00FC3AF4"/>
    <w:rsid w:val="00FC3B2F"/>
    <w:rsid w:val="00FC3BB2"/>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24"/>
    <w:rsid w:val="00FC63A1"/>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38A"/>
    <w:rsid w:val="00FD088F"/>
    <w:rsid w:val="00FD0B01"/>
    <w:rsid w:val="00FD0BA9"/>
    <w:rsid w:val="00FD0CEB"/>
    <w:rsid w:val="00FD0DFF"/>
    <w:rsid w:val="00FD0EE2"/>
    <w:rsid w:val="00FD0F80"/>
    <w:rsid w:val="00FD1194"/>
    <w:rsid w:val="00FD1494"/>
    <w:rsid w:val="00FD1533"/>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398"/>
    <w:rsid w:val="00FD35EC"/>
    <w:rsid w:val="00FD3788"/>
    <w:rsid w:val="00FD37F3"/>
    <w:rsid w:val="00FD399E"/>
    <w:rsid w:val="00FD3B38"/>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B93"/>
    <w:rsid w:val="00FE02AD"/>
    <w:rsid w:val="00FE0329"/>
    <w:rsid w:val="00FE0937"/>
    <w:rsid w:val="00FE0A85"/>
    <w:rsid w:val="00FE0AF2"/>
    <w:rsid w:val="00FE0B2C"/>
    <w:rsid w:val="00FE0E8B"/>
    <w:rsid w:val="00FE0F74"/>
    <w:rsid w:val="00FE0FA7"/>
    <w:rsid w:val="00FE106F"/>
    <w:rsid w:val="00FE12E0"/>
    <w:rsid w:val="00FE12F6"/>
    <w:rsid w:val="00FE1502"/>
    <w:rsid w:val="00FE196B"/>
    <w:rsid w:val="00FE1A4B"/>
    <w:rsid w:val="00FE1AA8"/>
    <w:rsid w:val="00FE1CDD"/>
    <w:rsid w:val="00FE1D52"/>
    <w:rsid w:val="00FE1E1E"/>
    <w:rsid w:val="00FE1E21"/>
    <w:rsid w:val="00FE1E95"/>
    <w:rsid w:val="00FE209B"/>
    <w:rsid w:val="00FE20F7"/>
    <w:rsid w:val="00FE243A"/>
    <w:rsid w:val="00FE251F"/>
    <w:rsid w:val="00FE25A8"/>
    <w:rsid w:val="00FE27A3"/>
    <w:rsid w:val="00FE2DB1"/>
    <w:rsid w:val="00FE2DEE"/>
    <w:rsid w:val="00FE3276"/>
    <w:rsid w:val="00FE35C9"/>
    <w:rsid w:val="00FE3672"/>
    <w:rsid w:val="00FE37FA"/>
    <w:rsid w:val="00FE3B83"/>
    <w:rsid w:val="00FE3C70"/>
    <w:rsid w:val="00FE3CBE"/>
    <w:rsid w:val="00FE3EA4"/>
    <w:rsid w:val="00FE3FC1"/>
    <w:rsid w:val="00FE4146"/>
    <w:rsid w:val="00FE4194"/>
    <w:rsid w:val="00FE4323"/>
    <w:rsid w:val="00FE4517"/>
    <w:rsid w:val="00FE456C"/>
    <w:rsid w:val="00FE4572"/>
    <w:rsid w:val="00FE46D0"/>
    <w:rsid w:val="00FE4C2B"/>
    <w:rsid w:val="00FE4EAE"/>
    <w:rsid w:val="00FE5006"/>
    <w:rsid w:val="00FE5AE3"/>
    <w:rsid w:val="00FE5BDB"/>
    <w:rsid w:val="00FE5C85"/>
    <w:rsid w:val="00FE5D51"/>
    <w:rsid w:val="00FE5D59"/>
    <w:rsid w:val="00FE638A"/>
    <w:rsid w:val="00FE6394"/>
    <w:rsid w:val="00FE6407"/>
    <w:rsid w:val="00FE6725"/>
    <w:rsid w:val="00FE6A79"/>
    <w:rsid w:val="00FE6BA1"/>
    <w:rsid w:val="00FE6CD1"/>
    <w:rsid w:val="00FE6D02"/>
    <w:rsid w:val="00FE6D3B"/>
    <w:rsid w:val="00FE6E41"/>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9E3"/>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AD9"/>
    <w:rsid w:val="00FF6CE0"/>
    <w:rsid w:val="00FF6F5F"/>
    <w:rsid w:val="00FF6FFC"/>
    <w:rsid w:val="00FF7198"/>
    <w:rsid w:val="00FF72EC"/>
    <w:rsid w:val="00FF73CF"/>
    <w:rsid w:val="00FF78E3"/>
    <w:rsid w:val="00FF79A7"/>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5CA3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iPriority="0" w:qFormat="1"/>
    <w:lsdException w:name="heading 8" w:semiHidden="0" w:uiPriority="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7">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1">
    <w:name w:val="heading 1"/>
    <w:aliases w:val="h1,Heading U,H1,H11,Œ©o‚µ 1,?co??E 1,?co?ƒÊ 1,뙥,?c,?,Œ,Œ©,o‚µ 1,Heading"/>
    <w:basedOn w:val="a7"/>
    <w:next w:val="a7"/>
    <w:link w:val="10"/>
    <w:uiPriority w:val="99"/>
    <w:qFormat/>
    <w:rsid w:val="0056241E"/>
    <w:pPr>
      <w:keepNext/>
      <w:keepLines/>
      <w:numPr>
        <w:numId w:val="3"/>
      </w:numPr>
      <w:spacing w:before="480"/>
      <w:jc w:val="left"/>
      <w:outlineLvl w:val="0"/>
    </w:pPr>
    <w:rPr>
      <w:b/>
      <w:bCs/>
      <w:sz w:val="24"/>
      <w:szCs w:val="24"/>
    </w:rPr>
  </w:style>
  <w:style w:type="paragraph" w:styleId="2">
    <w:name w:val="heading 2"/>
    <w:aliases w:val="h2,H2,H21,Œ©o‚µ 2,?co??E 2,?co?ƒÊ 2,뙥2,?c1,?2,Œ1,Œ©1"/>
    <w:basedOn w:val="a7"/>
    <w:next w:val="a7"/>
    <w:link w:val="22"/>
    <w:uiPriority w:val="99"/>
    <w:qFormat/>
    <w:rsid w:val="0056241E"/>
    <w:pPr>
      <w:keepNext/>
      <w:keepLines/>
      <w:numPr>
        <w:ilvl w:val="1"/>
        <w:numId w:val="3"/>
      </w:numPr>
      <w:spacing w:before="313"/>
      <w:outlineLvl w:val="1"/>
    </w:pPr>
    <w:rPr>
      <w:b/>
      <w:bCs/>
      <w:sz w:val="22"/>
      <w:szCs w:val="22"/>
    </w:rPr>
  </w:style>
  <w:style w:type="paragraph" w:styleId="3">
    <w:name w:val="heading 3"/>
    <w:aliases w:val="h3,H3,H31"/>
    <w:basedOn w:val="a7"/>
    <w:next w:val="a7"/>
    <w:link w:val="32"/>
    <w:uiPriority w:val="99"/>
    <w:qFormat/>
    <w:rsid w:val="00DE5D3F"/>
    <w:pPr>
      <w:keepNext/>
      <w:keepLines/>
      <w:numPr>
        <w:ilvl w:val="2"/>
        <w:numId w:val="3"/>
      </w:numPr>
      <w:spacing w:before="181"/>
      <w:outlineLvl w:val="2"/>
    </w:pPr>
    <w:rPr>
      <w:b/>
      <w:bCs/>
    </w:rPr>
  </w:style>
  <w:style w:type="paragraph" w:styleId="4">
    <w:name w:val="heading 4"/>
    <w:aliases w:val="Heading 4 Char1,Heading 4 Char Char,h4,H4,H41"/>
    <w:basedOn w:val="3"/>
    <w:next w:val="a7"/>
    <w:link w:val="42"/>
    <w:uiPriority w:val="99"/>
    <w:qFormat/>
    <w:rsid w:val="00F456E6"/>
    <w:pPr>
      <w:numPr>
        <w:ilvl w:val="3"/>
      </w:numPr>
      <w:jc w:val="left"/>
      <w:outlineLvl w:val="3"/>
    </w:pPr>
  </w:style>
  <w:style w:type="paragraph" w:styleId="50">
    <w:name w:val="heading 5"/>
    <w:aliases w:val="h5,H5,H51,Titre 5"/>
    <w:basedOn w:val="a7"/>
    <w:next w:val="a7"/>
    <w:link w:val="51"/>
    <w:uiPriority w:val="99"/>
    <w:qFormat/>
    <w:rsid w:val="001533A7"/>
    <w:pPr>
      <w:spacing w:before="240" w:after="60"/>
      <w:outlineLvl w:val="4"/>
    </w:pPr>
    <w:rPr>
      <w:rFonts w:ascii="Calibri" w:eastAsia="SimSun" w:hAnsi="Calibri"/>
      <w:b/>
      <w:bCs/>
      <w:i/>
      <w:iCs/>
      <w:sz w:val="26"/>
      <w:szCs w:val="26"/>
    </w:rPr>
  </w:style>
  <w:style w:type="paragraph" w:styleId="6">
    <w:name w:val="heading 6"/>
    <w:aliases w:val="h6,H6,H61"/>
    <w:basedOn w:val="3"/>
    <w:next w:val="a7"/>
    <w:link w:val="60"/>
    <w:uiPriority w:val="99"/>
    <w:qFormat/>
    <w:rsid w:val="0056241E"/>
    <w:pPr>
      <w:numPr>
        <w:ilvl w:val="5"/>
      </w:numPr>
      <w:outlineLvl w:val="5"/>
    </w:pPr>
  </w:style>
  <w:style w:type="paragraph" w:styleId="7">
    <w:name w:val="heading 7"/>
    <w:basedOn w:val="3"/>
    <w:next w:val="a7"/>
    <w:link w:val="70"/>
    <w:qFormat/>
    <w:rsid w:val="0056241E"/>
    <w:pPr>
      <w:outlineLvl w:val="6"/>
    </w:pPr>
  </w:style>
  <w:style w:type="paragraph" w:styleId="8">
    <w:name w:val="heading 8"/>
    <w:basedOn w:val="9"/>
    <w:next w:val="a7"/>
    <w:link w:val="80"/>
    <w:qFormat/>
    <w:rsid w:val="00DE5D3F"/>
    <w:pPr>
      <w:outlineLvl w:val="7"/>
    </w:pPr>
  </w:style>
  <w:style w:type="paragraph" w:styleId="9">
    <w:name w:val="heading 9"/>
    <w:basedOn w:val="1"/>
    <w:next w:val="a7"/>
    <w:link w:val="90"/>
    <w:uiPriority w:val="99"/>
    <w:qFormat/>
    <w:rsid w:val="00DE5D3F"/>
    <w:pPr>
      <w:tabs>
        <w:tab w:val="clear" w:pos="794"/>
        <w:tab w:val="clear" w:pos="1191"/>
        <w:tab w:val="clear" w:pos="1588"/>
        <w:tab w:val="clear" w:pos="1985"/>
      </w:tabs>
      <w:ind w:left="0" w:firstLine="0"/>
      <w:jc w:val="center"/>
      <w:outlineLvl w:val="8"/>
    </w:p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見出し 1 (文字)"/>
    <w:aliases w:val="h1 (文字),Heading U (文字),H1 (文字),H11 (文字),Œ©o‚µ 1 (文字),?co??E 1 (文字),?co?ƒÊ 1 (文字),뙥 (文字),?c (文字),? (文字),Œ (文字),Œ© (文字),o‚µ 1 (文字),Heading (文字)"/>
    <w:link w:val="1"/>
    <w:uiPriority w:val="99"/>
    <w:locked/>
    <w:rsid w:val="0056241E"/>
    <w:rPr>
      <w:rFonts w:ascii="Times New Roman" w:hAnsi="Times New Roman"/>
      <w:b/>
      <w:bCs/>
      <w:sz w:val="24"/>
      <w:szCs w:val="24"/>
      <w:lang w:val="en-GB"/>
    </w:rPr>
  </w:style>
  <w:style w:type="character" w:customStyle="1" w:styleId="22">
    <w:name w:val="見出し 2 (文字)"/>
    <w:aliases w:val="h2 (文字),H2 (文字),H21 (文字),Œ©o‚µ 2 (文字),?co??E 2 (文字),?co?ƒÊ 2 (文字),뙥2 (文字),?c1 (文字),?2 (文字),Œ1 (文字),Œ©1 (文字)"/>
    <w:link w:val="2"/>
    <w:uiPriority w:val="99"/>
    <w:locked/>
    <w:rsid w:val="0056241E"/>
    <w:rPr>
      <w:rFonts w:ascii="Times New Roman" w:hAnsi="Times New Roman"/>
      <w:b/>
      <w:bCs/>
      <w:sz w:val="22"/>
      <w:szCs w:val="22"/>
      <w:lang w:val="en-GB"/>
    </w:rPr>
  </w:style>
  <w:style w:type="character" w:customStyle="1" w:styleId="32">
    <w:name w:val="見出し 3 (文字)"/>
    <w:aliases w:val="h3 (文字),H3 (文字),H31 (文字)"/>
    <w:link w:val="3"/>
    <w:uiPriority w:val="99"/>
    <w:locked/>
    <w:rsid w:val="00F75C43"/>
    <w:rPr>
      <w:rFonts w:ascii="Times New Roman" w:hAnsi="Times New Roman"/>
      <w:b/>
      <w:bCs/>
      <w:lang w:val="en-GB"/>
    </w:rPr>
  </w:style>
  <w:style w:type="character" w:customStyle="1" w:styleId="42">
    <w:name w:val="見出し 4 (文字)"/>
    <w:aliases w:val="Heading 4 Char1 (文字),Heading 4 Char Char (文字),h4 (文字),H4 (文字),H41 (文字)"/>
    <w:link w:val="4"/>
    <w:uiPriority w:val="99"/>
    <w:locked/>
    <w:rsid w:val="00F456E6"/>
    <w:rPr>
      <w:rFonts w:ascii="Times New Roman" w:hAnsi="Times New Roman"/>
      <w:b/>
      <w:bCs/>
      <w:lang w:val="en-GB"/>
    </w:rPr>
  </w:style>
  <w:style w:type="paragraph" w:customStyle="1" w:styleId="toc0">
    <w:name w:val="toc 0"/>
    <w:basedOn w:val="a7"/>
    <w:next w:val="1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60">
    <w:name w:val="見出し 6 (文字)"/>
    <w:aliases w:val="h6 (文字),H6 (文字),H61 (文字)"/>
    <w:link w:val="6"/>
    <w:uiPriority w:val="99"/>
    <w:locked/>
    <w:rsid w:val="0056241E"/>
    <w:rPr>
      <w:rFonts w:ascii="Times New Roman" w:hAnsi="Times New Roman"/>
      <w:b/>
      <w:bCs/>
      <w:lang w:val="en-GB"/>
    </w:rPr>
  </w:style>
  <w:style w:type="character" w:customStyle="1" w:styleId="70">
    <w:name w:val="見出し 7 (文字)"/>
    <w:link w:val="7"/>
    <w:locked/>
    <w:rsid w:val="0056241E"/>
    <w:rPr>
      <w:rFonts w:ascii="Times New Roman" w:hAnsi="Times New Roman"/>
      <w:b/>
      <w:bCs/>
      <w:lang w:val="en-GB"/>
    </w:rPr>
  </w:style>
  <w:style w:type="character" w:customStyle="1" w:styleId="80">
    <w:name w:val="見出し 8 (文字)"/>
    <w:link w:val="8"/>
    <w:locked/>
    <w:rsid w:val="00F75C43"/>
    <w:rPr>
      <w:rFonts w:ascii="Times New Roman" w:hAnsi="Times New Roman"/>
      <w:b/>
      <w:bCs/>
      <w:sz w:val="24"/>
      <w:szCs w:val="24"/>
      <w:lang w:val="en-GB"/>
    </w:rPr>
  </w:style>
  <w:style w:type="character" w:customStyle="1" w:styleId="90">
    <w:name w:val="見出し 9 (文字)"/>
    <w:link w:val="9"/>
    <w:uiPriority w:val="99"/>
    <w:locked/>
    <w:rsid w:val="00F75C43"/>
    <w:rPr>
      <w:rFonts w:ascii="Times New Roman" w:hAnsi="Times New Roman"/>
      <w:b/>
      <w:bCs/>
      <w:sz w:val="24"/>
      <w:szCs w:val="24"/>
      <w:lang w:val="en-GB"/>
    </w:rPr>
  </w:style>
  <w:style w:type="paragraph" w:styleId="ab">
    <w:name w:val="Body Text Indent"/>
    <w:basedOn w:val="a7"/>
    <w:link w:val="ac"/>
    <w:uiPriority w:val="99"/>
    <w:rsid w:val="00DE5D3F"/>
    <w:pPr>
      <w:spacing w:after="120" w:line="480" w:lineRule="auto"/>
    </w:pPr>
  </w:style>
  <w:style w:type="character" w:customStyle="1" w:styleId="ac">
    <w:name w:val="本文インデント (文字)"/>
    <w:link w:val="ab"/>
    <w:uiPriority w:val="99"/>
    <w:locked/>
    <w:rsid w:val="00F75C43"/>
    <w:rPr>
      <w:rFonts w:ascii="Times New Roman" w:hAnsi="Times New Roman" w:cs="Times New Roman"/>
      <w:sz w:val="20"/>
      <w:szCs w:val="20"/>
      <w:lang w:val="en-GB"/>
    </w:rPr>
  </w:style>
  <w:style w:type="paragraph" w:customStyle="1" w:styleId="3H5">
    <w:name w:val="3H5"/>
    <w:basedOn w:val="a7"/>
    <w:link w:val="3DVCLevel5Char"/>
    <w:qFormat/>
    <w:rsid w:val="001533A7"/>
    <w:pPr>
      <w:keepNext/>
      <w:keepLines/>
      <w:numPr>
        <w:ilvl w:val="5"/>
        <w:numId w:val="25"/>
      </w:numPr>
      <w:tabs>
        <w:tab w:val="clear" w:pos="1191"/>
        <w:tab w:val="clear" w:pos="1588"/>
        <w:tab w:val="clear" w:pos="1985"/>
      </w:tabs>
      <w:overflowPunct/>
      <w:autoSpaceDE/>
      <w:autoSpaceDN/>
      <w:adjustRightInd/>
      <w:spacing w:before="181"/>
      <w:textAlignment w:val="auto"/>
      <w:outlineLvl w:val="5"/>
    </w:pPr>
    <w:rPr>
      <w:b/>
    </w:rPr>
  </w:style>
  <w:style w:type="character" w:styleId="ad">
    <w:name w:val="annotation reference"/>
    <w:uiPriority w:val="99"/>
    <w:rsid w:val="00DE5D3F"/>
    <w:rPr>
      <w:rFonts w:cs="Times New Roman"/>
      <w:sz w:val="16"/>
      <w:szCs w:val="16"/>
    </w:rPr>
  </w:style>
  <w:style w:type="paragraph" w:styleId="ae">
    <w:name w:val="annotation text"/>
    <w:basedOn w:val="a7"/>
    <w:link w:val="af"/>
    <w:uiPriority w:val="99"/>
    <w:rsid w:val="00DE5D3F"/>
  </w:style>
  <w:style w:type="character" w:customStyle="1" w:styleId="af">
    <w:name w:val="コメント文字列 (文字)"/>
    <w:link w:val="ae"/>
    <w:uiPriority w:val="99"/>
    <w:locked/>
    <w:rsid w:val="00F75C43"/>
    <w:rPr>
      <w:rFonts w:ascii="Times New Roman" w:hAnsi="Times New Roman" w:cs="Times New Roman"/>
      <w:sz w:val="20"/>
      <w:szCs w:val="20"/>
      <w:lang w:val="en-GB"/>
    </w:rPr>
  </w:style>
  <w:style w:type="paragraph" w:styleId="81">
    <w:name w:val="toc 8"/>
    <w:basedOn w:val="a7"/>
    <w:next w:val="a7"/>
    <w:autoRedefine/>
    <w:uiPriority w:val="39"/>
    <w:rsid w:val="005F0EBA"/>
    <w:pPr>
      <w:tabs>
        <w:tab w:val="clear" w:pos="794"/>
        <w:tab w:val="clear" w:pos="1191"/>
        <w:tab w:val="clear" w:pos="1588"/>
        <w:tab w:val="clear" w:pos="1985"/>
      </w:tabs>
      <w:spacing w:before="0"/>
      <w:ind w:left="1400"/>
      <w:jc w:val="left"/>
    </w:pPr>
  </w:style>
  <w:style w:type="paragraph" w:styleId="71">
    <w:name w:val="toc 7"/>
    <w:basedOn w:val="33"/>
    <w:autoRedefine/>
    <w:uiPriority w:val="39"/>
    <w:rsid w:val="0063570F"/>
    <w:pPr>
      <w:ind w:left="2382" w:hanging="1191"/>
    </w:pPr>
  </w:style>
  <w:style w:type="paragraph" w:styleId="33">
    <w:name w:val="toc 3"/>
    <w:basedOn w:val="a7"/>
    <w:next w:val="a7"/>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61">
    <w:name w:val="toc 6"/>
    <w:basedOn w:val="33"/>
    <w:autoRedefine/>
    <w:uiPriority w:val="39"/>
    <w:rsid w:val="0063570F"/>
    <w:pPr>
      <w:ind w:left="2098" w:hanging="1106"/>
    </w:pPr>
  </w:style>
  <w:style w:type="paragraph" w:styleId="52">
    <w:name w:val="toc 5"/>
    <w:basedOn w:val="33"/>
    <w:autoRedefine/>
    <w:uiPriority w:val="39"/>
    <w:rsid w:val="0063570F"/>
    <w:pPr>
      <w:ind w:left="1758" w:hanging="964"/>
    </w:pPr>
  </w:style>
  <w:style w:type="paragraph" w:styleId="43">
    <w:name w:val="toc 4"/>
    <w:basedOn w:val="33"/>
    <w:next w:val="52"/>
    <w:autoRedefine/>
    <w:uiPriority w:val="39"/>
    <w:rsid w:val="0063570F"/>
    <w:pPr>
      <w:ind w:left="1502" w:hanging="907"/>
    </w:pPr>
  </w:style>
  <w:style w:type="paragraph" w:styleId="23">
    <w:name w:val="toc 2"/>
    <w:basedOn w:val="11"/>
    <w:next w:val="3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11">
    <w:name w:val="toc 1"/>
    <w:basedOn w:val="a7"/>
    <w:next w:val="23"/>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72">
    <w:name w:val="index 7"/>
    <w:basedOn w:val="a7"/>
    <w:next w:val="a7"/>
    <w:autoRedefine/>
    <w:uiPriority w:val="99"/>
    <w:semiHidden/>
    <w:rsid w:val="00DE5D3F"/>
    <w:pPr>
      <w:ind w:left="1698"/>
    </w:pPr>
  </w:style>
  <w:style w:type="paragraph" w:styleId="62">
    <w:name w:val="index 6"/>
    <w:basedOn w:val="a7"/>
    <w:next w:val="a7"/>
    <w:autoRedefine/>
    <w:uiPriority w:val="99"/>
    <w:semiHidden/>
    <w:rsid w:val="00DE5D3F"/>
    <w:pPr>
      <w:ind w:left="1415"/>
    </w:pPr>
  </w:style>
  <w:style w:type="paragraph" w:styleId="53">
    <w:name w:val="index 5"/>
    <w:basedOn w:val="a7"/>
    <w:next w:val="a7"/>
    <w:autoRedefine/>
    <w:uiPriority w:val="99"/>
    <w:semiHidden/>
    <w:rsid w:val="00DE5D3F"/>
    <w:pPr>
      <w:ind w:left="1132"/>
    </w:pPr>
  </w:style>
  <w:style w:type="paragraph" w:styleId="44">
    <w:name w:val="index 4"/>
    <w:basedOn w:val="a7"/>
    <w:next w:val="a7"/>
    <w:autoRedefine/>
    <w:uiPriority w:val="99"/>
    <w:semiHidden/>
    <w:rsid w:val="00DE5D3F"/>
    <w:pPr>
      <w:ind w:left="849"/>
    </w:pPr>
  </w:style>
  <w:style w:type="paragraph" w:styleId="34">
    <w:name w:val="index 3"/>
    <w:basedOn w:val="a7"/>
    <w:next w:val="a7"/>
    <w:autoRedefine/>
    <w:uiPriority w:val="99"/>
    <w:semiHidden/>
    <w:rsid w:val="00DE5D3F"/>
    <w:pPr>
      <w:ind w:left="566"/>
    </w:pPr>
  </w:style>
  <w:style w:type="paragraph" w:styleId="24">
    <w:name w:val="index 2"/>
    <w:basedOn w:val="a7"/>
    <w:next w:val="a7"/>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af0">
    <w:name w:val="line number"/>
    <w:uiPriority w:val="99"/>
    <w:rsid w:val="00DE5D3F"/>
    <w:rPr>
      <w:rFonts w:cs="Times New Roman"/>
    </w:rPr>
  </w:style>
  <w:style w:type="paragraph" w:styleId="af1">
    <w:name w:val="index heading"/>
    <w:basedOn w:val="a7"/>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af2">
    <w:name w:val="footer"/>
    <w:basedOn w:val="a7"/>
    <w:link w:val="af3"/>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af3">
    <w:name w:val="フッター (文字)"/>
    <w:link w:val="af2"/>
    <w:uiPriority w:val="99"/>
    <w:locked/>
    <w:rsid w:val="00F75C43"/>
    <w:rPr>
      <w:rFonts w:ascii="Times New Roman" w:hAnsi="Times New Roman" w:cs="Times New Roman"/>
      <w:sz w:val="20"/>
      <w:szCs w:val="20"/>
      <w:lang w:val="en-GB"/>
    </w:rPr>
  </w:style>
  <w:style w:type="paragraph" w:styleId="af4">
    <w:name w:val="header"/>
    <w:aliases w:val="h,Header/Footer"/>
    <w:basedOn w:val="a7"/>
    <w:link w:val="af5"/>
    <w:uiPriority w:val="99"/>
    <w:rsid w:val="00DE5D3F"/>
    <w:pPr>
      <w:tabs>
        <w:tab w:val="clear" w:pos="794"/>
        <w:tab w:val="clear" w:pos="1191"/>
        <w:tab w:val="clear" w:pos="1588"/>
        <w:tab w:val="clear" w:pos="1985"/>
        <w:tab w:val="left" w:pos="907"/>
        <w:tab w:val="center" w:pos="4849"/>
        <w:tab w:val="right" w:pos="9725"/>
      </w:tabs>
    </w:pPr>
  </w:style>
  <w:style w:type="character" w:customStyle="1" w:styleId="af5">
    <w:name w:val="ヘッダー (文字)"/>
    <w:aliases w:val="h (文字),Header/Footer (文字)"/>
    <w:link w:val="af4"/>
    <w:uiPriority w:val="99"/>
    <w:locked/>
    <w:rsid w:val="00F75C43"/>
    <w:rPr>
      <w:rFonts w:ascii="Times New Roman" w:hAnsi="Times New Roman" w:cs="Times New Roman"/>
      <w:sz w:val="20"/>
      <w:szCs w:val="20"/>
      <w:lang w:val="en-GB"/>
    </w:rPr>
  </w:style>
  <w:style w:type="character" w:styleId="af6">
    <w:name w:val="footnote reference"/>
    <w:uiPriority w:val="99"/>
    <w:semiHidden/>
    <w:rsid w:val="00DE5D3F"/>
    <w:rPr>
      <w:rFonts w:cs="Times New Roman"/>
      <w:position w:val="6"/>
      <w:sz w:val="16"/>
      <w:szCs w:val="16"/>
    </w:rPr>
  </w:style>
  <w:style w:type="paragraph" w:styleId="af7">
    <w:name w:val="footnote text"/>
    <w:basedOn w:val="a7"/>
    <w:link w:val="af8"/>
    <w:uiPriority w:val="99"/>
    <w:semiHidden/>
    <w:rsid w:val="00DE5D3F"/>
    <w:pPr>
      <w:tabs>
        <w:tab w:val="left" w:pos="256"/>
      </w:tabs>
    </w:pPr>
  </w:style>
  <w:style w:type="character" w:customStyle="1" w:styleId="af8">
    <w:name w:val="脚注文字列 (文字)"/>
    <w:link w:val="af7"/>
    <w:uiPriority w:val="99"/>
    <w:semiHidden/>
    <w:locked/>
    <w:rsid w:val="00F75C43"/>
    <w:rPr>
      <w:rFonts w:ascii="Times New Roman" w:hAnsi="Times New Roman" w:cs="Times New Roman"/>
      <w:sz w:val="20"/>
      <w:szCs w:val="20"/>
      <w:lang w:val="en-GB"/>
    </w:rPr>
  </w:style>
  <w:style w:type="paragraph" w:styleId="af9">
    <w:name w:val="Normal Indent"/>
    <w:basedOn w:val="a7"/>
    <w:uiPriority w:val="99"/>
    <w:rsid w:val="00DE5D3F"/>
    <w:pPr>
      <w:ind w:left="600"/>
    </w:pPr>
  </w:style>
  <w:style w:type="paragraph" w:customStyle="1" w:styleId="3HAnnex">
    <w:name w:val="3HAnnex"/>
    <w:basedOn w:val="a7"/>
    <w:qFormat/>
    <w:rsid w:val="001533A7"/>
    <w:pPr>
      <w:spacing w:before="480"/>
      <w:jc w:val="center"/>
    </w:pPr>
    <w:rPr>
      <w:b/>
      <w:sz w:val="24"/>
    </w:rPr>
  </w:style>
  <w:style w:type="paragraph" w:customStyle="1" w:styleId="3H6">
    <w:name w:val="3H6"/>
    <w:basedOn w:val="a7"/>
    <w:rsid w:val="001533A7"/>
    <w:pPr>
      <w:tabs>
        <w:tab w:val="num" w:pos="794"/>
      </w:tabs>
    </w:pPr>
  </w:style>
  <w:style w:type="paragraph" w:customStyle="1" w:styleId="3H7">
    <w:name w:val="3H7"/>
    <w:basedOn w:val="a7"/>
    <w:rsid w:val="001533A7"/>
    <w:pPr>
      <w:tabs>
        <w:tab w:val="num" w:pos="794"/>
      </w:tabs>
    </w:pPr>
  </w:style>
  <w:style w:type="paragraph" w:customStyle="1" w:styleId="3H9">
    <w:name w:val="3H9"/>
    <w:basedOn w:val="a7"/>
    <w:rsid w:val="00473BB7"/>
    <w:pPr>
      <w:tabs>
        <w:tab w:val="clear" w:pos="794"/>
      </w:tabs>
    </w:pPr>
  </w:style>
  <w:style w:type="paragraph" w:customStyle="1" w:styleId="enumlev1">
    <w:name w:val="enumlev1"/>
    <w:basedOn w:val="a7"/>
    <w:uiPriority w:val="99"/>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1"/>
    <w:next w:val="a7"/>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a7"/>
    <w:next w:val="a7"/>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a7"/>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a7"/>
    <w:next w:val="a7"/>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1"/>
    <w:next w:val="a7"/>
    <w:uiPriority w:val="99"/>
    <w:rsid w:val="001533A7"/>
    <w:pPr>
      <w:spacing w:before="1134"/>
      <w:outlineLvl w:val="9"/>
    </w:pPr>
  </w:style>
  <w:style w:type="paragraph" w:customStyle="1" w:styleId="FigureTitle">
    <w:name w:val="Figure_Title"/>
    <w:basedOn w:val="TableTitle"/>
    <w:next w:val="a7"/>
    <w:uiPriority w:val="99"/>
    <w:rsid w:val="001533A7"/>
    <w:pPr>
      <w:spacing w:after="720"/>
    </w:pPr>
    <w:rPr>
      <w:bCs w:val="0"/>
      <w:lang w:eastAsia="zh-TW"/>
    </w:rPr>
  </w:style>
  <w:style w:type="paragraph" w:customStyle="1" w:styleId="TableTitle">
    <w:name w:val="Table_Title"/>
    <w:basedOn w:val="a7"/>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a7"/>
    <w:next w:val="a7"/>
    <w:rsid w:val="001533A7"/>
    <w:pPr>
      <w:keepNext/>
      <w:spacing w:before="240" w:after="720"/>
      <w:jc w:val="center"/>
    </w:pPr>
    <w:rPr>
      <w:b/>
      <w:bCs/>
    </w:rPr>
  </w:style>
  <w:style w:type="paragraph" w:customStyle="1" w:styleId="AnnexTitle">
    <w:name w:val="Annex_Title"/>
    <w:basedOn w:val="a7"/>
    <w:next w:val="a7"/>
    <w:uiPriority w:val="99"/>
    <w:rsid w:val="001533A7"/>
    <w:pPr>
      <w:spacing w:after="68"/>
      <w:jc w:val="center"/>
    </w:pPr>
    <w:rPr>
      <w:b/>
      <w:bCs/>
      <w:sz w:val="24"/>
      <w:szCs w:val="24"/>
    </w:rPr>
  </w:style>
  <w:style w:type="paragraph" w:customStyle="1" w:styleId="Fig">
    <w:name w:val="Fig_#"/>
    <w:basedOn w:val="a7"/>
    <w:next w:val="a7"/>
    <w:uiPriority w:val="99"/>
    <w:rsid w:val="001533A7"/>
    <w:pPr>
      <w:jc w:val="left"/>
    </w:pPr>
    <w:rPr>
      <w:color w:val="FF0000"/>
      <w:lang w:val="en-US"/>
    </w:rPr>
  </w:style>
  <w:style w:type="paragraph" w:customStyle="1" w:styleId="Equation">
    <w:name w:val="Equation"/>
    <w:basedOn w:val="a7"/>
    <w:link w:val="EquationChar"/>
    <w:qFormat/>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a7"/>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a7"/>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a7"/>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a7"/>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a7"/>
    <w:next w:val="headfoot"/>
    <w:uiPriority w:val="99"/>
    <w:rsid w:val="001533A7"/>
    <w:pPr>
      <w:keepNext/>
      <w:keepLines/>
      <w:spacing w:before="720"/>
      <w:jc w:val="left"/>
    </w:pPr>
    <w:rPr>
      <w:b/>
      <w:bCs/>
    </w:rPr>
  </w:style>
  <w:style w:type="paragraph" w:customStyle="1" w:styleId="headfoot">
    <w:name w:val="head_foot"/>
    <w:basedOn w:val="a7"/>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a7"/>
    <w:uiPriority w:val="99"/>
    <w:rsid w:val="001533A7"/>
    <w:pPr>
      <w:spacing w:before="960" w:after="240"/>
      <w:jc w:val="right"/>
    </w:pPr>
    <w:rPr>
      <w:rFonts w:ascii="C39T36Lfz" w:hAnsi="C39T36Lfz" w:cs="C39T36Lfz"/>
      <w:sz w:val="104"/>
      <w:szCs w:val="104"/>
    </w:rPr>
  </w:style>
  <w:style w:type="paragraph" w:customStyle="1" w:styleId="ASN1">
    <w:name w:val="ASN.1"/>
    <w:basedOn w:val="a7"/>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afa">
    <w:name w:val="Title"/>
    <w:basedOn w:val="a7"/>
    <w:next w:val="a7"/>
    <w:link w:val="afb"/>
    <w:uiPriority w:val="99"/>
    <w:qFormat/>
    <w:rsid w:val="00DE5D3F"/>
    <w:pPr>
      <w:spacing w:before="840" w:after="480"/>
      <w:jc w:val="center"/>
    </w:pPr>
    <w:rPr>
      <w:rFonts w:ascii="Cambria" w:hAnsi="Cambria"/>
      <w:b/>
      <w:bCs/>
      <w:kern w:val="28"/>
      <w:sz w:val="32"/>
      <w:szCs w:val="32"/>
    </w:rPr>
  </w:style>
  <w:style w:type="character" w:customStyle="1" w:styleId="afb">
    <w:name w:val="表題 (文字)"/>
    <w:link w:val="afa"/>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a7"/>
    <w:next w:val="a7"/>
    <w:uiPriority w:val="99"/>
    <w:rsid w:val="001533A7"/>
    <w:pPr>
      <w:tabs>
        <w:tab w:val="clear" w:pos="794"/>
      </w:tabs>
      <w:spacing w:before="60" w:line="199" w:lineRule="exact"/>
      <w:ind w:firstLine="794"/>
    </w:pPr>
    <w:rPr>
      <w:sz w:val="18"/>
      <w:szCs w:val="18"/>
    </w:rPr>
  </w:style>
  <w:style w:type="paragraph" w:styleId="afc">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a7"/>
    <w:rsid w:val="00DE5D3F"/>
    <w:pPr>
      <w:keepNext/>
      <w:keepLines/>
      <w:tabs>
        <w:tab w:val="clear" w:pos="794"/>
        <w:tab w:val="clear" w:pos="1191"/>
        <w:tab w:val="clear" w:pos="1588"/>
        <w:tab w:val="clear" w:pos="1985"/>
      </w:tabs>
      <w:spacing w:before="0" w:after="60"/>
    </w:pPr>
    <w:rPr>
      <w:b/>
      <w:bCs/>
    </w:rPr>
  </w:style>
  <w:style w:type="paragraph" w:styleId="afd">
    <w:name w:val="caption"/>
    <w:aliases w:val="fig and tbl,fighead2,fighead21,fighead22,fighead23,Table Caption1,fighead211,fighead24,Table Caption2,fighead25,fighead212,fighead26,Table Caption3,fighead27,fighead213,Table Caption4,fighead28,fighead214,fighead29"/>
    <w:basedOn w:val="a7"/>
    <w:next w:val="a7"/>
    <w:link w:val="afe"/>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a7"/>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1"/>
    <w:uiPriority w:val="99"/>
    <w:rsid w:val="001533A7"/>
  </w:style>
  <w:style w:type="paragraph" w:customStyle="1" w:styleId="tablesyntax">
    <w:name w:val="table syntax"/>
    <w:basedOn w:val="a7"/>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aff">
    <w:name w:val="table of figures"/>
    <w:basedOn w:val="a7"/>
    <w:next w:val="a7"/>
    <w:uiPriority w:val="99"/>
    <w:rsid w:val="00DE5D3F"/>
    <w:pPr>
      <w:tabs>
        <w:tab w:val="clear" w:pos="794"/>
        <w:tab w:val="clear" w:pos="1191"/>
        <w:tab w:val="clear" w:pos="1588"/>
        <w:tab w:val="clear" w:pos="1985"/>
      </w:tabs>
      <w:ind w:left="400" w:hanging="400"/>
    </w:pPr>
  </w:style>
  <w:style w:type="paragraph" w:styleId="91">
    <w:name w:val="toc 9"/>
    <w:basedOn w:val="a7"/>
    <w:next w:val="a7"/>
    <w:autoRedefine/>
    <w:uiPriority w:val="39"/>
    <w:rsid w:val="000D74AC"/>
    <w:pPr>
      <w:tabs>
        <w:tab w:val="clear" w:pos="794"/>
        <w:tab w:val="clear" w:pos="1191"/>
        <w:tab w:val="clear" w:pos="1588"/>
        <w:tab w:val="clear" w:pos="1985"/>
      </w:tabs>
      <w:spacing w:before="60"/>
      <w:jc w:val="left"/>
    </w:pPr>
    <w:rPr>
      <w:bCs/>
    </w:rPr>
  </w:style>
  <w:style w:type="character" w:styleId="aff0">
    <w:name w:val="Hyperlink"/>
    <w:uiPriority w:val="99"/>
    <w:rsid w:val="00DE5D3F"/>
    <w:rPr>
      <w:rFonts w:cs="Times New Roman"/>
      <w:color w:val="0000FF"/>
      <w:u w:val="single"/>
    </w:rPr>
  </w:style>
  <w:style w:type="paragraph" w:styleId="aff1">
    <w:name w:val="Body Text"/>
    <w:basedOn w:val="a7"/>
    <w:link w:val="aff2"/>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aff2">
    <w:name w:val="本文 (文字)"/>
    <w:link w:val="aff1"/>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a7"/>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a7"/>
    <w:uiPriority w:val="99"/>
    <w:rsid w:val="001533A7"/>
    <w:pPr>
      <w:ind w:left="1474"/>
    </w:pPr>
  </w:style>
  <w:style w:type="character" w:styleId="aff3">
    <w:name w:val="FollowedHyperlink"/>
    <w:uiPriority w:val="99"/>
    <w:rsid w:val="00DE5D3F"/>
    <w:rPr>
      <w:rFonts w:cs="Times New Roman"/>
      <w:color w:val="800080"/>
      <w:u w:val="single"/>
    </w:rPr>
  </w:style>
  <w:style w:type="paragraph" w:customStyle="1" w:styleId="Sprechblasentext1">
    <w:name w:val="Sprechblasentext1"/>
    <w:basedOn w:val="a7"/>
    <w:uiPriority w:val="99"/>
    <w:semiHidden/>
    <w:rsid w:val="001533A7"/>
    <w:rPr>
      <w:rFonts w:ascii="Tahoma" w:hAnsi="Tahoma" w:cs="Tahoma"/>
      <w:sz w:val="16"/>
      <w:szCs w:val="16"/>
    </w:rPr>
  </w:style>
  <w:style w:type="paragraph" w:styleId="aff4">
    <w:name w:val="Document Map"/>
    <w:basedOn w:val="a7"/>
    <w:link w:val="aff5"/>
    <w:uiPriority w:val="99"/>
    <w:semiHidden/>
    <w:rsid w:val="001C0A25"/>
    <w:pPr>
      <w:shd w:val="clear" w:color="auto" w:fill="000080"/>
    </w:pPr>
    <w:rPr>
      <w:sz w:val="16"/>
    </w:rPr>
  </w:style>
  <w:style w:type="character" w:customStyle="1" w:styleId="aff5">
    <w:name w:val="見出しマップ (文字)"/>
    <w:link w:val="aff4"/>
    <w:uiPriority w:val="99"/>
    <w:semiHidden/>
    <w:locked/>
    <w:rsid w:val="001C0A25"/>
    <w:rPr>
      <w:rFonts w:ascii="Times New Roman" w:hAnsi="Times New Roman"/>
      <w:sz w:val="16"/>
      <w:shd w:val="clear" w:color="auto" w:fill="000080"/>
      <w:lang w:val="en-GB"/>
    </w:rPr>
  </w:style>
  <w:style w:type="paragraph" w:styleId="35">
    <w:name w:val="Body Text Indent 3"/>
    <w:basedOn w:val="a7"/>
    <w:link w:val="36"/>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36">
    <w:name w:val="本文インデント 3 (文字)"/>
    <w:link w:val="35"/>
    <w:uiPriority w:val="99"/>
    <w:locked/>
    <w:rsid w:val="00F75C43"/>
    <w:rPr>
      <w:rFonts w:ascii="Times New Roman" w:hAnsi="Times New Roman" w:cs="Times New Roman"/>
      <w:sz w:val="16"/>
      <w:szCs w:val="16"/>
      <w:lang w:val="en-GB"/>
    </w:rPr>
  </w:style>
  <w:style w:type="paragraph" w:styleId="25">
    <w:name w:val="Body Text Indent 2"/>
    <w:basedOn w:val="a7"/>
    <w:link w:val="26"/>
    <w:uiPriority w:val="99"/>
    <w:rsid w:val="00DE5D3F"/>
    <w:pPr>
      <w:spacing w:after="120" w:line="480" w:lineRule="auto"/>
      <w:ind w:left="283"/>
    </w:pPr>
  </w:style>
  <w:style w:type="character" w:customStyle="1" w:styleId="26">
    <w:name w:val="本文インデント 2 (文字)"/>
    <w:link w:val="25"/>
    <w:uiPriority w:val="99"/>
    <w:locked/>
    <w:rsid w:val="00F75C43"/>
    <w:rPr>
      <w:rFonts w:ascii="Times New Roman" w:hAnsi="Times New Roman" w:cs="Times New Roman"/>
      <w:sz w:val="20"/>
      <w:szCs w:val="20"/>
      <w:lang w:val="en-GB"/>
    </w:rPr>
  </w:style>
  <w:style w:type="paragraph" w:customStyle="1" w:styleId="CourierText">
    <w:name w:val="Courier Text"/>
    <w:basedOn w:val="a7"/>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37">
    <w:name w:val="Body Text 3"/>
    <w:basedOn w:val="a7"/>
    <w:link w:val="38"/>
    <w:uiPriority w:val="99"/>
    <w:rsid w:val="00DE5D3F"/>
    <w:pPr>
      <w:spacing w:after="120"/>
    </w:pPr>
    <w:rPr>
      <w:sz w:val="16"/>
      <w:szCs w:val="16"/>
    </w:rPr>
  </w:style>
  <w:style w:type="character" w:customStyle="1" w:styleId="38">
    <w:name w:val="本文 3 (文字)"/>
    <w:link w:val="37"/>
    <w:uiPriority w:val="99"/>
    <w:locked/>
    <w:rsid w:val="00F75C43"/>
    <w:rPr>
      <w:rFonts w:ascii="Times New Roman" w:hAnsi="Times New Roman" w:cs="Times New Roman"/>
      <w:sz w:val="16"/>
      <w:szCs w:val="16"/>
      <w:lang w:val="en-GB"/>
    </w:rPr>
  </w:style>
  <w:style w:type="paragraph" w:customStyle="1" w:styleId="Note1">
    <w:name w:val="Note 1"/>
    <w:basedOn w:val="a7"/>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a7"/>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a7"/>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a7"/>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a7"/>
    <w:uiPriority w:val="99"/>
    <w:rsid w:val="001533A7"/>
    <w:pPr>
      <w:spacing w:before="0" w:after="220"/>
    </w:pPr>
  </w:style>
  <w:style w:type="paragraph" w:customStyle="1" w:styleId="Kommentarthema1">
    <w:name w:val="Kommentarthema1"/>
    <w:basedOn w:val="ae"/>
    <w:next w:val="ae"/>
    <w:uiPriority w:val="99"/>
    <w:semiHidden/>
    <w:rsid w:val="001533A7"/>
    <w:rPr>
      <w:b/>
      <w:bCs/>
    </w:rPr>
  </w:style>
  <w:style w:type="paragraph" w:customStyle="1" w:styleId="Figure0">
    <w:name w:val="Figure"/>
    <w:basedOn w:val="a7"/>
    <w:next w:val="a7"/>
    <w:uiPriority w:val="99"/>
    <w:rsid w:val="001533A7"/>
    <w:pPr>
      <w:spacing w:before="240" w:after="480"/>
      <w:jc w:val="center"/>
    </w:pPr>
  </w:style>
  <w:style w:type="paragraph" w:customStyle="1" w:styleId="FigureLegend">
    <w:name w:val="Figure_Legend"/>
    <w:basedOn w:val="TableLegend"/>
    <w:next w:val="a7"/>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27">
    <w:name w:val="Body Text 2"/>
    <w:basedOn w:val="a7"/>
    <w:link w:val="28"/>
    <w:uiPriority w:val="99"/>
    <w:rsid w:val="00DE5D3F"/>
    <w:pPr>
      <w:spacing w:after="120" w:line="480" w:lineRule="auto"/>
    </w:pPr>
  </w:style>
  <w:style w:type="character" w:customStyle="1" w:styleId="28">
    <w:name w:val="本文 2 (文字)"/>
    <w:link w:val="27"/>
    <w:uiPriority w:val="99"/>
    <w:locked/>
    <w:rsid w:val="00F75C43"/>
    <w:rPr>
      <w:rFonts w:ascii="Times New Roman" w:hAnsi="Times New Roman" w:cs="Times New Roman"/>
      <w:sz w:val="20"/>
      <w:szCs w:val="20"/>
      <w:lang w:val="en-GB"/>
    </w:rPr>
  </w:style>
  <w:style w:type="paragraph" w:customStyle="1" w:styleId="figure1">
    <w:name w:val="figure"/>
    <w:basedOn w:val="a7"/>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aff6">
    <w:name w:val="Balloon Text"/>
    <w:basedOn w:val="a7"/>
    <w:link w:val="aff7"/>
    <w:uiPriority w:val="99"/>
    <w:semiHidden/>
    <w:rsid w:val="00146B39"/>
    <w:rPr>
      <w:sz w:val="16"/>
    </w:rPr>
  </w:style>
  <w:style w:type="character" w:customStyle="1" w:styleId="aff7">
    <w:name w:val="吹き出し (文字)"/>
    <w:link w:val="aff6"/>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a7"/>
    <w:next w:val="a7"/>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a7"/>
    <w:next w:val="a7"/>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a7"/>
    <w:rsid w:val="001533A7"/>
    <w:pPr>
      <w:numPr>
        <w:ilvl w:val="3"/>
        <w:numId w:val="2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a7"/>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a7"/>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a7"/>
    <w:next w:val="a7"/>
    <w:uiPriority w:val="99"/>
    <w:rsid w:val="001533A7"/>
    <w:pPr>
      <w:keepNext/>
      <w:keepLines/>
      <w:spacing w:before="480"/>
      <w:jc w:val="center"/>
    </w:pPr>
    <w:rPr>
      <w:b/>
      <w:sz w:val="28"/>
    </w:rPr>
  </w:style>
  <w:style w:type="paragraph" w:customStyle="1" w:styleId="Headingb">
    <w:name w:val="Heading_b"/>
    <w:basedOn w:val="a7"/>
    <w:next w:val="a7"/>
    <w:uiPriority w:val="99"/>
    <w:rsid w:val="001533A7"/>
    <w:pPr>
      <w:keepNext/>
      <w:spacing w:before="160"/>
      <w:jc w:val="left"/>
    </w:pPr>
    <w:rPr>
      <w:b/>
      <w:sz w:val="24"/>
    </w:rPr>
  </w:style>
  <w:style w:type="paragraph" w:customStyle="1" w:styleId="TableTitleCharChar">
    <w:name w:val="Table_Title Char Char"/>
    <w:basedOn w:val="a7"/>
    <w:next w:val="BlancCharChar"/>
    <w:uiPriority w:val="99"/>
    <w:rsid w:val="001533A7"/>
    <w:pPr>
      <w:keepNext/>
      <w:spacing w:before="240" w:after="113"/>
      <w:jc w:val="center"/>
    </w:pPr>
    <w:rPr>
      <w:b/>
      <w:bCs/>
    </w:rPr>
  </w:style>
  <w:style w:type="paragraph" w:customStyle="1" w:styleId="RecNo">
    <w:name w:val="Rec_No"/>
    <w:basedOn w:val="a7"/>
    <w:next w:val="a7"/>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aff8">
    <w:name w:val="Table Grid"/>
    <w:basedOn w:val="a9"/>
    <w:uiPriority w:val="5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page number"/>
    <w:uiPriority w:val="99"/>
    <w:rsid w:val="00B66832"/>
    <w:rPr>
      <w:rFonts w:cs="Times New Roman"/>
    </w:rPr>
  </w:style>
  <w:style w:type="paragraph" w:customStyle="1" w:styleId="TableTitleChar">
    <w:name w:val="Table_Title Char"/>
    <w:basedOn w:val="a7"/>
    <w:next w:val="a7"/>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a7"/>
    <w:next w:val="a7"/>
    <w:uiPriority w:val="99"/>
    <w:rsid w:val="001533A7"/>
    <w:pPr>
      <w:keepNext/>
      <w:keepLines/>
      <w:spacing w:before="360"/>
      <w:jc w:val="center"/>
    </w:pPr>
    <w:rPr>
      <w:b/>
      <w:sz w:val="28"/>
    </w:rPr>
  </w:style>
  <w:style w:type="paragraph" w:customStyle="1" w:styleId="FooterQP">
    <w:name w:val="Footer_QP"/>
    <w:basedOn w:val="a7"/>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a7"/>
    <w:next w:val="a7"/>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a7"/>
    <w:link w:val="Annex4CharCharCharCharChar"/>
    <w:uiPriority w:val="99"/>
    <w:rsid w:val="001533A7"/>
    <w:pPr>
      <w:ind w:left="1728" w:hanging="1728"/>
    </w:pPr>
  </w:style>
  <w:style w:type="paragraph" w:customStyle="1" w:styleId="Annex6">
    <w:name w:val="Annex 6"/>
    <w:basedOn w:val="Annex5"/>
    <w:next w:val="a7"/>
    <w:rsid w:val="001533A7"/>
    <w:pPr>
      <w:numPr>
        <w:ilvl w:val="5"/>
      </w:numPr>
      <w:outlineLvl w:val="5"/>
    </w:pPr>
  </w:style>
  <w:style w:type="paragraph" w:customStyle="1" w:styleId="AVCEquationlevel1CharCharCharChar">
    <w:name w:val="AVC Equation level 1 Char Char Char Char"/>
    <w:basedOn w:val="a7"/>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a7"/>
    <w:uiPriority w:val="99"/>
    <w:rsid w:val="001533A7"/>
    <w:pPr>
      <w:tabs>
        <w:tab w:val="num" w:pos="-31680"/>
      </w:tabs>
      <w:ind w:left="1195" w:hanging="403"/>
    </w:pPr>
  </w:style>
  <w:style w:type="paragraph" w:customStyle="1" w:styleId="SVCBulletslevel2CharChar">
    <w:name w:val="SVC Bullets level 2 Char Char"/>
    <w:basedOn w:val="a7"/>
    <w:link w:val="SVCBulletslevel2CharCharChar"/>
    <w:uiPriority w:val="99"/>
    <w:rsid w:val="001533A7"/>
    <w:pPr>
      <w:numPr>
        <w:numId w:val="11"/>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a7"/>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a7"/>
    <w:next w:val="a7"/>
    <w:link w:val="FigureCharCharCharChar"/>
    <w:uiPriority w:val="99"/>
    <w:rsid w:val="001533A7"/>
    <w:pPr>
      <w:spacing w:before="240" w:after="480"/>
      <w:jc w:val="center"/>
    </w:pPr>
  </w:style>
  <w:style w:type="paragraph" w:customStyle="1" w:styleId="figureCharCharChar1">
    <w:name w:val="figure Char Char Char"/>
    <w:basedOn w:val="a7"/>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a7"/>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affa">
    <w:name w:val="endnote text"/>
    <w:basedOn w:val="a7"/>
    <w:link w:val="affb"/>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affb">
    <w:name w:val="文末脚注文字列 (文字)"/>
    <w:link w:val="affa"/>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15"/>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affc">
    <w:name w:val="annotation subject"/>
    <w:basedOn w:val="ae"/>
    <w:next w:val="ae"/>
    <w:link w:val="affd"/>
    <w:uiPriority w:val="99"/>
    <w:semiHidden/>
    <w:rsid w:val="00E47875"/>
    <w:rPr>
      <w:b/>
      <w:bCs/>
    </w:rPr>
  </w:style>
  <w:style w:type="character" w:customStyle="1" w:styleId="affd">
    <w:name w:val="コメント内容 (文字)"/>
    <w:link w:val="affc"/>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a7"/>
    <w:link w:val="AVCBulletlevel1CharCharChar"/>
    <w:rsid w:val="001533A7"/>
    <w:pPr>
      <w:numPr>
        <w:numId w:val="16"/>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a7"/>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ae"/>
    <w:next w:val="ae"/>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13"/>
      </w:numPr>
      <w:tabs>
        <w:tab w:val="num" w:pos="720"/>
      </w:tabs>
      <w:ind w:left="1598" w:hanging="403"/>
    </w:pPr>
  </w:style>
  <w:style w:type="paragraph" w:customStyle="1" w:styleId="AVCBulletlevel5">
    <w:name w:val="AVC Bullet level 5"/>
    <w:basedOn w:val="AVCBulletlevel1CharChar"/>
    <w:uiPriority w:val="99"/>
    <w:rsid w:val="001533A7"/>
    <w:pPr>
      <w:numPr>
        <w:numId w:val="14"/>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a7"/>
    <w:uiPriority w:val="99"/>
    <w:rsid w:val="001533A7"/>
    <w:pPr>
      <w:numPr>
        <w:numId w:val="17"/>
      </w:numPr>
      <w:ind w:left="403" w:hanging="403"/>
      <w:textAlignment w:val="auto"/>
    </w:pPr>
  </w:style>
  <w:style w:type="paragraph" w:customStyle="1" w:styleId="LegendeFigure">
    <w:name w:val="Legende Figure"/>
    <w:basedOn w:val="afd"/>
    <w:next w:val="a7"/>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18"/>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a7"/>
    <w:uiPriority w:val="99"/>
    <w:rsid w:val="001533A7"/>
    <w:pPr>
      <w:tabs>
        <w:tab w:val="left" w:pos="397"/>
        <w:tab w:val="num" w:pos="720"/>
      </w:tabs>
      <w:ind w:left="397" w:hanging="360"/>
    </w:pPr>
  </w:style>
  <w:style w:type="paragraph" w:customStyle="1" w:styleId="AVCBulletlevel3">
    <w:name w:val="AVC Bullet level 3"/>
    <w:basedOn w:val="a7"/>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19"/>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19"/>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a7"/>
    <w:uiPriority w:val="99"/>
    <w:rsid w:val="001533A7"/>
    <w:rPr>
      <w:lang w:eastAsia="ko-KR"/>
    </w:rPr>
  </w:style>
  <w:style w:type="paragraph" w:customStyle="1" w:styleId="Annex4Char">
    <w:name w:val="Annex 4 Char"/>
    <w:basedOn w:val="Annex3CharChar"/>
    <w:next w:val="a7"/>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a7"/>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a7"/>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a">
    <w:name w:val="List Bullet"/>
    <w:basedOn w:val="a7"/>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a7"/>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ＭＳ 明朝" w:hAnsi="Arial"/>
      <w:sz w:val="22"/>
      <w:lang w:eastAsia="ja-JP"/>
    </w:rPr>
  </w:style>
  <w:style w:type="paragraph" w:customStyle="1" w:styleId="CharCharZchnZchnCharCharCarCar">
    <w:name w:val="Char Char Zchn Zchn Char Char Car Car"/>
    <w:uiPriority w:val="99"/>
    <w:semiHidden/>
    <w:rsid w:val="001533A7"/>
    <w:pPr>
      <w:keepNext/>
      <w:numPr>
        <w:numId w:val="21"/>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a7"/>
    <w:autoRedefine/>
    <w:rsid w:val="001533A7"/>
    <w:pPr>
      <w:tabs>
        <w:tab w:val="clear" w:pos="1080"/>
        <w:tab w:val="num" w:pos="1200"/>
        <w:tab w:val="num" w:pos="5040"/>
      </w:tabs>
      <w:ind w:left="3240" w:hanging="3240"/>
      <w:outlineLvl w:val="6"/>
    </w:pPr>
  </w:style>
  <w:style w:type="paragraph" w:customStyle="1" w:styleId="NormalITU">
    <w:name w:val="Normal_ITU"/>
    <w:basedOn w:val="a7"/>
    <w:uiPriority w:val="99"/>
    <w:rsid w:val="001533A7"/>
    <w:pPr>
      <w:tabs>
        <w:tab w:val="clear" w:pos="794"/>
        <w:tab w:val="clear" w:pos="1191"/>
        <w:tab w:val="clear" w:pos="1588"/>
        <w:tab w:val="clear" w:pos="1985"/>
      </w:tabs>
      <w:overflowPunct/>
      <w:spacing w:before="120"/>
      <w:jc w:val="left"/>
      <w:textAlignment w:val="auto"/>
    </w:pPr>
    <w:rPr>
      <w:rFonts w:eastAsia="ＭＳ 明朝" w:cs="Arial"/>
      <w:sz w:val="24"/>
      <w:lang w:val="en-US" w:eastAsia="ja-JP"/>
    </w:rPr>
  </w:style>
  <w:style w:type="paragraph" w:customStyle="1" w:styleId="XTableEntry">
    <w:name w:val="XTableEntry"/>
    <w:basedOn w:val="a7"/>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a7"/>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a7"/>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a7"/>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a7"/>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a7"/>
    <w:uiPriority w:val="99"/>
    <w:rsid w:val="001533A7"/>
    <w:pPr>
      <w:numPr>
        <w:numId w:val="22"/>
      </w:numPr>
      <w:tabs>
        <w:tab w:val="clear" w:pos="794"/>
        <w:tab w:val="clear" w:pos="1191"/>
        <w:tab w:val="clear" w:pos="1588"/>
        <w:tab w:val="clear" w:pos="1985"/>
      </w:tabs>
      <w:overflowPunct/>
      <w:autoSpaceDE/>
      <w:autoSpaceDN/>
      <w:adjustRightInd/>
      <w:spacing w:before="0"/>
      <w:textAlignment w:val="auto"/>
    </w:pPr>
    <w:rPr>
      <w:rFonts w:eastAsia="ＭＳ 明朝"/>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a7"/>
    <w:uiPriority w:val="99"/>
    <w:rsid w:val="001533A7"/>
    <w:pPr>
      <w:numPr>
        <w:numId w:val="23"/>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45">
    <w:name w:val="List Bullet 4"/>
    <w:basedOn w:val="a7"/>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ＭＳ 明朝" w:hAnsi="Arial"/>
      <w:lang w:eastAsia="ja-JP"/>
    </w:rPr>
  </w:style>
  <w:style w:type="paragraph" w:styleId="5">
    <w:name w:val="List Number 5"/>
    <w:basedOn w:val="a7"/>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ＭＳ 明朝"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ＭＳ 明朝"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a7"/>
    <w:next w:val="a7"/>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ＭＳ 明朝" w:hAnsi="Arial"/>
      <w:color w:val="0000FF"/>
      <w:lang w:eastAsia="ja-JP"/>
    </w:rPr>
  </w:style>
  <w:style w:type="paragraph" w:customStyle="1" w:styleId="zzCopyright">
    <w:name w:val="zzCopyright"/>
    <w:basedOn w:val="a7"/>
    <w:next w:val="a7"/>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ＭＳ 明朝" w:hAnsi="Arial"/>
      <w:color w:val="0000FF"/>
      <w:lang w:eastAsia="ja-JP"/>
    </w:rPr>
  </w:style>
  <w:style w:type="paragraph" w:customStyle="1" w:styleId="zzCover">
    <w:name w:val="zzCover"/>
    <w:basedOn w:val="a7"/>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ＭＳ 明朝" w:hAnsi="Arial"/>
      <w:b/>
      <w:color w:val="000000"/>
      <w:sz w:val="24"/>
      <w:lang w:eastAsia="ja-JP"/>
    </w:rPr>
  </w:style>
  <w:style w:type="paragraph" w:styleId="HTML">
    <w:name w:val="HTML Preformatted"/>
    <w:basedOn w:val="a7"/>
    <w:link w:val="HTML0"/>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0">
    <w:name w:val="HTML 書式付き (文字)"/>
    <w:link w:val="HTML"/>
    <w:uiPriority w:val="99"/>
    <w:locked/>
    <w:rsid w:val="00F75C43"/>
    <w:rPr>
      <w:rFonts w:ascii="Courier New" w:hAnsi="Courier New" w:cs="Courier New"/>
      <w:sz w:val="20"/>
      <w:szCs w:val="20"/>
      <w:lang w:val="en-GB"/>
    </w:rPr>
  </w:style>
  <w:style w:type="paragraph" w:customStyle="1" w:styleId="zzForeword">
    <w:name w:val="zzForeword"/>
    <w:basedOn w:val="a7"/>
    <w:next w:val="a7"/>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ＭＳ 明朝"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a7"/>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ＭＳ 明朝"/>
      <w:sz w:val="24"/>
      <w:szCs w:val="24"/>
      <w:lang w:val="en-US" w:eastAsia="ja-JP"/>
    </w:rPr>
  </w:style>
  <w:style w:type="paragraph" w:customStyle="1" w:styleId="Bulletedo2">
    <w:name w:val="Bulleted o 2"/>
    <w:basedOn w:val="a7"/>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a0">
    <w:name w:val="List Continue"/>
    <w:aliases w:val="list 1,list-1"/>
    <w:basedOn w:val="a7"/>
    <w:uiPriority w:val="99"/>
    <w:rsid w:val="00802DAA"/>
    <w:pPr>
      <w:numPr>
        <w:numId w:val="4"/>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ＭＳ 明朝"/>
      <w:lang w:eastAsia="ja-JP"/>
    </w:rPr>
  </w:style>
  <w:style w:type="paragraph" w:styleId="20">
    <w:name w:val="List Continue 2"/>
    <w:aliases w:val="list-2"/>
    <w:basedOn w:val="a0"/>
    <w:uiPriority w:val="99"/>
    <w:rsid w:val="00802DAA"/>
    <w:pPr>
      <w:numPr>
        <w:ilvl w:val="1"/>
      </w:numPr>
      <w:tabs>
        <w:tab w:val="clear" w:pos="400"/>
        <w:tab w:val="left" w:pos="800"/>
        <w:tab w:val="num" w:pos="1268"/>
        <w:tab w:val="num" w:pos="1440"/>
      </w:tabs>
      <w:ind w:hanging="360"/>
    </w:pPr>
  </w:style>
  <w:style w:type="paragraph" w:styleId="30">
    <w:name w:val="List Continue 3"/>
    <w:aliases w:val="list-3"/>
    <w:basedOn w:val="a0"/>
    <w:uiPriority w:val="99"/>
    <w:rsid w:val="00802DAA"/>
    <w:pPr>
      <w:numPr>
        <w:ilvl w:val="2"/>
      </w:numPr>
      <w:tabs>
        <w:tab w:val="clear" w:pos="400"/>
        <w:tab w:val="left" w:pos="1200"/>
        <w:tab w:val="num" w:pos="1988"/>
        <w:tab w:val="num" w:pos="2160"/>
      </w:tabs>
      <w:ind w:hanging="180"/>
    </w:pPr>
  </w:style>
  <w:style w:type="paragraph" w:styleId="40">
    <w:name w:val="List Continue 4"/>
    <w:aliases w:val="list-4"/>
    <w:basedOn w:val="a0"/>
    <w:uiPriority w:val="99"/>
    <w:rsid w:val="00802DAA"/>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802DAA"/>
    <w:pPr>
      <w:numPr>
        <w:numId w:val="5"/>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ＭＳ 明朝"/>
      <w:lang w:eastAsia="ja-JP"/>
    </w:rPr>
  </w:style>
  <w:style w:type="paragraph" w:styleId="21">
    <w:name w:val="List Number 2"/>
    <w:basedOn w:val="a7"/>
    <w:uiPriority w:val="99"/>
    <w:rsid w:val="00802DAA"/>
    <w:pPr>
      <w:numPr>
        <w:ilvl w:val="1"/>
        <w:numId w:val="5"/>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ＭＳ 明朝"/>
      <w:lang w:eastAsia="ja-JP"/>
    </w:rPr>
  </w:style>
  <w:style w:type="paragraph" w:styleId="31">
    <w:name w:val="List Number 3"/>
    <w:basedOn w:val="a7"/>
    <w:uiPriority w:val="99"/>
    <w:rsid w:val="00802DAA"/>
    <w:pPr>
      <w:numPr>
        <w:ilvl w:val="2"/>
        <w:numId w:val="5"/>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ＭＳ 明朝"/>
      <w:lang w:eastAsia="ja-JP"/>
    </w:rPr>
  </w:style>
  <w:style w:type="paragraph" w:styleId="41">
    <w:name w:val="List Number 4"/>
    <w:basedOn w:val="a7"/>
    <w:uiPriority w:val="99"/>
    <w:rsid w:val="00802DAA"/>
    <w:pPr>
      <w:numPr>
        <w:ilvl w:val="3"/>
        <w:numId w:val="5"/>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ＭＳ 明朝"/>
      <w:lang w:eastAsia="ja-JP"/>
    </w:rPr>
  </w:style>
  <w:style w:type="paragraph" w:customStyle="1" w:styleId="a2">
    <w:name w:val="a2"/>
    <w:basedOn w:val="2"/>
    <w:next w:val="a7"/>
    <w:uiPriority w:val="99"/>
    <w:rsid w:val="001533A7"/>
    <w:pPr>
      <w:keepLines w:val="0"/>
      <w:numPr>
        <w:numId w:val="24"/>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ＭＳ 明朝" w:hAnsi="Arial"/>
      <w:bCs w:val="0"/>
      <w:sz w:val="24"/>
      <w:szCs w:val="20"/>
      <w:lang w:val="de-DE" w:eastAsia="ja-JP"/>
    </w:rPr>
  </w:style>
  <w:style w:type="paragraph" w:customStyle="1" w:styleId="a3">
    <w:name w:val="a3"/>
    <w:basedOn w:val="3"/>
    <w:next w:val="a7"/>
    <w:uiPriority w:val="99"/>
    <w:rsid w:val="001533A7"/>
    <w:pPr>
      <w:keepLines w:val="0"/>
      <w:numPr>
        <w:numId w:val="24"/>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ＭＳ 明朝" w:hAnsi="Arial"/>
      <w:bCs w:val="0"/>
      <w:sz w:val="22"/>
      <w:lang w:val="de-DE" w:eastAsia="ja-JP"/>
    </w:rPr>
  </w:style>
  <w:style w:type="paragraph" w:customStyle="1" w:styleId="a4">
    <w:name w:val="a4"/>
    <w:basedOn w:val="4"/>
    <w:next w:val="a7"/>
    <w:uiPriority w:val="99"/>
    <w:rsid w:val="001533A7"/>
    <w:pPr>
      <w:keepLines w:val="0"/>
      <w:numPr>
        <w:numId w:val="24"/>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ＭＳ 明朝" w:hAnsi="Arial"/>
      <w:bCs w:val="0"/>
      <w:lang w:val="de-DE" w:eastAsia="ja-JP"/>
    </w:rPr>
  </w:style>
  <w:style w:type="paragraph" w:customStyle="1" w:styleId="a5">
    <w:name w:val="a5"/>
    <w:basedOn w:val="a7"/>
    <w:next w:val="a7"/>
    <w:uiPriority w:val="99"/>
    <w:rsid w:val="001533A7"/>
    <w:pPr>
      <w:numPr>
        <w:ilvl w:val="4"/>
        <w:numId w:val="24"/>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ＭＳ 明朝" w:hAnsi="Arial"/>
      <w:lang w:val="de-DE" w:eastAsia="ja-JP"/>
    </w:rPr>
  </w:style>
  <w:style w:type="paragraph" w:customStyle="1" w:styleId="a6">
    <w:name w:val="a6"/>
    <w:basedOn w:val="6"/>
    <w:next w:val="a7"/>
    <w:uiPriority w:val="99"/>
    <w:rsid w:val="001533A7"/>
    <w:pPr>
      <w:keepLines w:val="0"/>
      <w:numPr>
        <w:numId w:val="24"/>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ＭＳ 明朝" w:hAnsi="Arial"/>
      <w:bCs w:val="0"/>
      <w:lang w:val="de-DE" w:eastAsia="ja-JP"/>
    </w:rPr>
  </w:style>
  <w:style w:type="paragraph" w:customStyle="1" w:styleId="ANNEX">
    <w:name w:val="ANNEX"/>
    <w:basedOn w:val="a7"/>
    <w:next w:val="a7"/>
    <w:uiPriority w:val="99"/>
    <w:rsid w:val="001533A7"/>
    <w:pPr>
      <w:keepNext/>
      <w:pageBreakBefore/>
      <w:numPr>
        <w:numId w:val="24"/>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ＭＳ 明朝" w:hAnsi="Arial"/>
      <w:b/>
      <w:sz w:val="28"/>
      <w:lang w:val="de-DE" w:eastAsia="ja-JP"/>
    </w:rPr>
  </w:style>
  <w:style w:type="paragraph" w:customStyle="1" w:styleId="Chaptitle">
    <w:name w:val="Chap_title"/>
    <w:basedOn w:val="a7"/>
    <w:next w:val="Normalaftertitle"/>
    <w:uiPriority w:val="99"/>
    <w:rsid w:val="001533A7"/>
    <w:pPr>
      <w:keepNext/>
      <w:keepLines/>
      <w:spacing w:before="240"/>
      <w:jc w:val="center"/>
    </w:pPr>
    <w:rPr>
      <w:b/>
      <w:sz w:val="28"/>
    </w:rPr>
  </w:style>
  <w:style w:type="paragraph" w:customStyle="1" w:styleId="Normalaftertitle">
    <w:name w:val="Normal_after_title"/>
    <w:basedOn w:val="a7"/>
    <w:uiPriority w:val="99"/>
    <w:rsid w:val="001533A7"/>
    <w:pPr>
      <w:spacing w:before="480"/>
    </w:pPr>
  </w:style>
  <w:style w:type="paragraph" w:customStyle="1" w:styleId="AnnexNoTitle0">
    <w:name w:val="Annex_NoTitle"/>
    <w:basedOn w:val="a7"/>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1"/>
    <w:next w:val="Reftext"/>
    <w:uiPriority w:val="99"/>
    <w:rsid w:val="001533A7"/>
    <w:pPr>
      <w:numPr>
        <w:numId w:val="0"/>
      </w:numPr>
      <w:outlineLvl w:val="9"/>
    </w:pPr>
    <w:rPr>
      <w:bCs w:val="0"/>
      <w:szCs w:val="20"/>
    </w:rPr>
  </w:style>
  <w:style w:type="paragraph" w:customStyle="1" w:styleId="Reftext">
    <w:name w:val="Ref_text"/>
    <w:basedOn w:val="a7"/>
    <w:uiPriority w:val="99"/>
    <w:rsid w:val="001533A7"/>
    <w:pPr>
      <w:ind w:left="794" w:hanging="794"/>
    </w:pPr>
  </w:style>
  <w:style w:type="paragraph" w:customStyle="1" w:styleId="ArtNo">
    <w:name w:val="Art_No"/>
    <w:basedOn w:val="a7"/>
    <w:next w:val="Arttitle"/>
    <w:uiPriority w:val="99"/>
    <w:rsid w:val="001533A7"/>
    <w:pPr>
      <w:keepNext/>
      <w:keepLines/>
      <w:spacing w:before="480"/>
      <w:jc w:val="center"/>
    </w:pPr>
    <w:rPr>
      <w:caps/>
      <w:sz w:val="28"/>
    </w:rPr>
  </w:style>
  <w:style w:type="paragraph" w:customStyle="1" w:styleId="Arttitle">
    <w:name w:val="Art_title"/>
    <w:basedOn w:val="a7"/>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a7"/>
    <w:next w:val="a7"/>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a7"/>
    <w:next w:val="Chaptitle"/>
    <w:uiPriority w:val="99"/>
    <w:rsid w:val="001533A7"/>
    <w:pPr>
      <w:keepNext/>
      <w:keepLines/>
      <w:spacing w:before="480"/>
      <w:jc w:val="center"/>
    </w:pPr>
    <w:rPr>
      <w:b/>
      <w:caps/>
      <w:sz w:val="28"/>
    </w:rPr>
  </w:style>
  <w:style w:type="paragraph" w:customStyle="1" w:styleId="Equationlegend">
    <w:name w:val="Equation_legend"/>
    <w:basedOn w:val="a7"/>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a7"/>
    <w:uiPriority w:val="99"/>
    <w:rsid w:val="001533A7"/>
  </w:style>
  <w:style w:type="paragraph" w:customStyle="1" w:styleId="Tablelegend0">
    <w:name w:val="Table_legend"/>
    <w:basedOn w:val="a7"/>
    <w:next w:val="a7"/>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a7"/>
    <w:next w:val="Normalaftertitle"/>
    <w:uiPriority w:val="99"/>
    <w:rsid w:val="001533A7"/>
    <w:pPr>
      <w:keepLines/>
      <w:spacing w:before="240" w:after="120"/>
      <w:jc w:val="center"/>
    </w:pPr>
    <w:rPr>
      <w:b/>
    </w:rPr>
  </w:style>
  <w:style w:type="paragraph" w:customStyle="1" w:styleId="Figurewithouttitle">
    <w:name w:val="Figure_without_title"/>
    <w:basedOn w:val="a7"/>
    <w:next w:val="Normalaftertitle"/>
    <w:uiPriority w:val="99"/>
    <w:rsid w:val="001533A7"/>
    <w:pPr>
      <w:keepLines/>
      <w:spacing w:before="240" w:after="120"/>
      <w:jc w:val="center"/>
    </w:pPr>
  </w:style>
  <w:style w:type="paragraph" w:customStyle="1" w:styleId="FirstFooter">
    <w:name w:val="FirstFooter"/>
    <w:basedOn w:val="af2"/>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a7"/>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3"/>
    <w:next w:val="a7"/>
    <w:uiPriority w:val="99"/>
    <w:rsid w:val="001533A7"/>
    <w:pPr>
      <w:numPr>
        <w:ilvl w:val="0"/>
        <w:numId w:val="0"/>
      </w:numPr>
      <w:ind w:left="794" w:hanging="794"/>
    </w:pPr>
    <w:rPr>
      <w:b w:val="0"/>
      <w:bCs w:val="0"/>
      <w:i/>
    </w:rPr>
  </w:style>
  <w:style w:type="paragraph" w:customStyle="1" w:styleId="PartNo">
    <w:name w:val="Part_No"/>
    <w:basedOn w:val="a7"/>
    <w:next w:val="Partref"/>
    <w:uiPriority w:val="99"/>
    <w:rsid w:val="001533A7"/>
    <w:pPr>
      <w:keepNext/>
      <w:keepLines/>
      <w:spacing w:before="480" w:after="80"/>
      <w:jc w:val="center"/>
    </w:pPr>
    <w:rPr>
      <w:caps/>
      <w:sz w:val="28"/>
    </w:rPr>
  </w:style>
  <w:style w:type="paragraph" w:customStyle="1" w:styleId="Partref">
    <w:name w:val="Part_ref"/>
    <w:basedOn w:val="a7"/>
    <w:next w:val="Parttitle"/>
    <w:uiPriority w:val="99"/>
    <w:rsid w:val="001533A7"/>
    <w:pPr>
      <w:keepNext/>
      <w:keepLines/>
      <w:spacing w:before="280"/>
      <w:jc w:val="center"/>
    </w:pPr>
  </w:style>
  <w:style w:type="paragraph" w:customStyle="1" w:styleId="Parttitle">
    <w:name w:val="Part_title"/>
    <w:basedOn w:val="a7"/>
    <w:next w:val="Normalaftertitle"/>
    <w:uiPriority w:val="99"/>
    <w:rsid w:val="001533A7"/>
    <w:pPr>
      <w:keepNext/>
      <w:keepLines/>
      <w:spacing w:before="240" w:after="280"/>
      <w:jc w:val="center"/>
    </w:pPr>
    <w:rPr>
      <w:b/>
      <w:sz w:val="28"/>
    </w:rPr>
  </w:style>
  <w:style w:type="paragraph" w:customStyle="1" w:styleId="Recdate">
    <w:name w:val="Rec_date"/>
    <w:basedOn w:val="a7"/>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a7"/>
    <w:next w:val="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a7"/>
    <w:next w:val="a7"/>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a7"/>
    <w:next w:val="a7"/>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a7"/>
    <w:next w:val="Sectiontitle0"/>
    <w:uiPriority w:val="99"/>
    <w:rsid w:val="001533A7"/>
    <w:pPr>
      <w:keepNext/>
      <w:keepLines/>
      <w:spacing w:before="480" w:after="80"/>
      <w:jc w:val="center"/>
    </w:pPr>
    <w:rPr>
      <w:caps/>
      <w:sz w:val="24"/>
    </w:rPr>
  </w:style>
  <w:style w:type="paragraph" w:customStyle="1" w:styleId="Sectiontitle0">
    <w:name w:val="Section_title"/>
    <w:basedOn w:val="a7"/>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a7"/>
    <w:next w:val="Normalaftertitle"/>
    <w:uiPriority w:val="99"/>
    <w:rsid w:val="001533A7"/>
    <w:pPr>
      <w:spacing w:before="840" w:after="200"/>
      <w:jc w:val="center"/>
    </w:pPr>
    <w:rPr>
      <w:b/>
      <w:sz w:val="28"/>
    </w:rPr>
  </w:style>
  <w:style w:type="paragraph" w:customStyle="1" w:styleId="SpecialFooter">
    <w:name w:val="Special Footer"/>
    <w:basedOn w:val="af2"/>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a7"/>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1"/>
    <w:uiPriority w:val="99"/>
    <w:rsid w:val="001533A7"/>
    <w:rPr>
      <w:b/>
    </w:rPr>
  </w:style>
  <w:style w:type="paragraph" w:customStyle="1" w:styleId="Artheading">
    <w:name w:val="Art_heading"/>
    <w:basedOn w:val="a7"/>
    <w:next w:val="Normalaftertitle"/>
    <w:uiPriority w:val="99"/>
    <w:rsid w:val="001533A7"/>
    <w:pPr>
      <w:spacing w:before="480"/>
      <w:jc w:val="center"/>
    </w:pPr>
    <w:rPr>
      <w:b/>
      <w:sz w:val="28"/>
    </w:rPr>
  </w:style>
  <w:style w:type="paragraph" w:customStyle="1" w:styleId="Annexref0">
    <w:name w:val="Annex_ref"/>
    <w:basedOn w:val="a7"/>
    <w:next w:val="a7"/>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affe">
    <w:name w:val="Date"/>
    <w:basedOn w:val="a7"/>
    <w:next w:val="a7"/>
    <w:link w:val="afff"/>
    <w:uiPriority w:val="99"/>
    <w:rsid w:val="00BA3A75"/>
  </w:style>
  <w:style w:type="character" w:customStyle="1" w:styleId="afff">
    <w:name w:val="日付 (文字)"/>
    <w:link w:val="affe"/>
    <w:uiPriority w:val="99"/>
    <w:locked/>
    <w:rsid w:val="00F75C43"/>
    <w:rPr>
      <w:rFonts w:ascii="Times New Roman" w:hAnsi="Times New Roman" w:cs="Times New Roman"/>
      <w:sz w:val="20"/>
      <w:szCs w:val="20"/>
      <w:lang w:val="en-GB"/>
    </w:rPr>
  </w:style>
  <w:style w:type="paragraph" w:customStyle="1" w:styleId="Couvnote0">
    <w:name w:val="Couv_note"/>
    <w:basedOn w:val="a7"/>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afe">
    <w:name w:val="図表番号 (文字)"/>
    <w:aliases w:val="fig and tbl (文字),fighead2 (文字),fighead21 (文字),fighead22 (文字),fighead23 (文字),Table Caption1 (文字),fighead211 (文字),fighead24 (文字),Table Caption2 (文字),fighead25 (文字),fighead212 (文字),fighead26 (文字),Table Caption3 (文字),fighead27 (文字),fighead213 (文字)"/>
    <w:link w:val="afd"/>
    <w:locked/>
    <w:rsid w:val="007E4DD5"/>
    <w:rPr>
      <w:rFonts w:ascii="Times New Roman" w:hAnsi="Times New Roman"/>
      <w:b/>
      <w:bCs/>
      <w:noProof/>
      <w:lang w:val="en-GB" w:eastAsia="en-US"/>
    </w:rPr>
  </w:style>
  <w:style w:type="paragraph" w:customStyle="1" w:styleId="CouvrecNo">
    <w:name w:val="Couv_rec_No"/>
    <w:basedOn w:val="a7"/>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a7"/>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a7"/>
    <w:uiPriority w:val="99"/>
    <w:rsid w:val="001533A7"/>
    <w:pPr>
      <w:spacing w:after="68"/>
      <w:jc w:val="center"/>
    </w:pPr>
    <w:rPr>
      <w:b/>
      <w:sz w:val="24"/>
    </w:rPr>
  </w:style>
  <w:style w:type="paragraph" w:customStyle="1" w:styleId="Normalaftertitle0">
    <w:name w:val="Normal after title"/>
    <w:basedOn w:val="a7"/>
    <w:uiPriority w:val="99"/>
    <w:rsid w:val="001533A7"/>
    <w:pPr>
      <w:spacing w:before="480"/>
    </w:pPr>
    <w:rPr>
      <w:lang w:val="en-US"/>
    </w:rPr>
  </w:style>
  <w:style w:type="paragraph" w:customStyle="1" w:styleId="Tablefin">
    <w:name w:val="Table_fin"/>
    <w:basedOn w:val="a7"/>
    <w:next w:val="a7"/>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afff0">
    <w:name w:val="Emphasis"/>
    <w:qFormat/>
    <w:rsid w:val="0044513F"/>
    <w:rPr>
      <w:i/>
      <w:iCs/>
    </w:rPr>
  </w:style>
  <w:style w:type="paragraph" w:customStyle="1" w:styleId="StyleHeading1Justified">
    <w:name w:val="Style Heading 1 + Justified"/>
    <w:basedOn w:val="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19"/>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12"/>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0"/>
      </w:numPr>
    </w:pPr>
  </w:style>
  <w:style w:type="numbering" w:customStyle="1" w:styleId="SVCIndent">
    <w:name w:val="SVC Indent"/>
    <w:rsid w:val="001533A7"/>
    <w:pPr>
      <w:numPr>
        <w:numId w:val="20"/>
      </w:numPr>
    </w:pPr>
  </w:style>
  <w:style w:type="paragraph" w:styleId="12">
    <w:name w:val="index 1"/>
    <w:basedOn w:val="a7"/>
    <w:next w:val="a7"/>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aa"/>
    <w:uiPriority w:val="99"/>
    <w:semiHidden/>
    <w:unhideWhenUsed/>
    <w:locked/>
    <w:rsid w:val="00C03E75"/>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ocked/>
    <w:rsid w:val="001533A7"/>
    <w:rPr>
      <w:rFonts w:eastAsia="SimSun" w:cs="Times New Roman"/>
      <w:b/>
      <w:bCs/>
    </w:rPr>
  </w:style>
  <w:style w:type="paragraph" w:customStyle="1" w:styleId="Style4ptBefore0pt">
    <w:name w:val="Style 4 pt Before:  0 pt"/>
    <w:basedOn w:val="a7"/>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a7"/>
    <w:uiPriority w:val="34"/>
    <w:qFormat/>
    <w:rsid w:val="001533A7"/>
    <w:pPr>
      <w:ind w:left="720"/>
    </w:pPr>
  </w:style>
  <w:style w:type="paragraph" w:customStyle="1" w:styleId="3H0">
    <w:name w:val="3H0"/>
    <w:next w:val="3N"/>
    <w:link w:val="3H0Char"/>
    <w:qFormat/>
    <w:rsid w:val="001533A7"/>
    <w:pPr>
      <w:keepNext/>
      <w:keepLines/>
      <w:numPr>
        <w:numId w:val="25"/>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a7"/>
    <w:uiPriority w:val="34"/>
    <w:qFormat/>
    <w:rsid w:val="001533A7"/>
    <w:pPr>
      <w:ind w:left="720"/>
    </w:pPr>
  </w:style>
  <w:style w:type="paragraph" w:customStyle="1" w:styleId="MediumGrid1-Accent22">
    <w:name w:val="Medium Grid 1 - Accent 22"/>
    <w:basedOn w:val="a7"/>
    <w:uiPriority w:val="34"/>
    <w:qFormat/>
    <w:rsid w:val="001533A7"/>
    <w:pPr>
      <w:ind w:left="720"/>
    </w:pPr>
  </w:style>
  <w:style w:type="paragraph" w:customStyle="1" w:styleId="3N">
    <w:name w:val="3N"/>
    <w:basedOn w:val="a7"/>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a7"/>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a7"/>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afff1">
    <w:name w:val="List Paragraph"/>
    <w:basedOn w:val="a7"/>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a7"/>
    <w:link w:val="3EdNotesChar"/>
    <w:qFormat/>
    <w:rsid w:val="001533A7"/>
    <w:pPr>
      <w:numPr>
        <w:numId w:val="6"/>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7"/>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a7"/>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a7"/>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51">
    <w:name w:val="見出し 5 (文字)"/>
    <w:aliases w:val="h5 (文字),H5 (文字),H51 (文字),Titre 5 (文字)"/>
    <w:link w:val="50"/>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26"/>
      </w:numPr>
      <w:tabs>
        <w:tab w:val="left" w:pos="794"/>
      </w:tabs>
    </w:pPr>
  </w:style>
  <w:style w:type="paragraph" w:customStyle="1" w:styleId="4H1">
    <w:name w:val="4H1"/>
    <w:basedOn w:val="3N"/>
    <w:link w:val="4H1Char"/>
    <w:qFormat/>
    <w:rsid w:val="001533A7"/>
    <w:pPr>
      <w:numPr>
        <w:ilvl w:val="1"/>
        <w:numId w:val="26"/>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a7"/>
    <w:rsid w:val="001533A7"/>
    <w:pPr>
      <w:numPr>
        <w:ilvl w:val="2"/>
        <w:numId w:val="26"/>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a7"/>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numbering" w:styleId="111111">
    <w:name w:val="Outline List 2"/>
    <w:basedOn w:val="aa"/>
    <w:uiPriority w:val="99"/>
    <w:semiHidden/>
    <w:unhideWhenUsed/>
    <w:locked/>
    <w:rsid w:val="001533A7"/>
  </w:style>
  <w:style w:type="character" w:styleId="afff2">
    <w:name w:val="Subtle Reference"/>
    <w:uiPriority w:val="31"/>
    <w:qFormat/>
    <w:rsid w:val="001533A7"/>
    <w:rPr>
      <w:smallCaps/>
      <w:color w:val="C0504D"/>
      <w:u w:val="single"/>
    </w:rPr>
  </w:style>
  <w:style w:type="paragraph" w:customStyle="1" w:styleId="3N0">
    <w:name w:val="3N0"/>
    <w:basedOn w:val="a7"/>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afff3">
    <w:name w:val="TOC Heading"/>
    <w:basedOn w:val="1"/>
    <w:next w:val="a7"/>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a9"/>
    <w:next w:val="aff8"/>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afff4">
    <w:name w:val="Message Header"/>
    <w:basedOn w:val="a7"/>
    <w:link w:val="afff5"/>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afff5">
    <w:name w:val="メッセージ見出し (文字)"/>
    <w:link w:val="afff4"/>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fff6">
    <w:name w:val="Outline List 3"/>
    <w:basedOn w:val="aa"/>
    <w:uiPriority w:val="99"/>
    <w:semiHidden/>
    <w:unhideWhenUsed/>
    <w:locked/>
    <w:rsid w:val="001533A7"/>
  </w:style>
  <w:style w:type="paragraph" w:customStyle="1" w:styleId="SPIEreferencelisting">
    <w:name w:val="SPIE reference listing"/>
    <w:basedOn w:val="a7"/>
    <w:uiPriority w:val="99"/>
    <w:rsid w:val="00A335D9"/>
    <w:pPr>
      <w:numPr>
        <w:numId w:val="40"/>
      </w:numPr>
      <w:tabs>
        <w:tab w:val="clear" w:pos="794"/>
        <w:tab w:val="clear" w:pos="1191"/>
        <w:tab w:val="clear" w:pos="1588"/>
        <w:tab w:val="clear" w:pos="1985"/>
      </w:tabs>
      <w:overflowPunct/>
      <w:autoSpaceDE/>
      <w:autoSpaceDN/>
      <w:adjustRightInd/>
      <w:spacing w:before="0"/>
      <w:jc w:val="left"/>
      <w:textAlignment w:val="auto"/>
    </w:pPr>
    <w:rPr>
      <w:rFonts w:eastAsia="Batang"/>
      <w:sz w:val="24"/>
      <w:szCs w:val="24"/>
      <w:lang w:val="en-US"/>
    </w:rPr>
  </w:style>
  <w:style w:type="paragraph" w:customStyle="1" w:styleId="Default">
    <w:name w:val="Default"/>
    <w:rsid w:val="006F0560"/>
    <w:pPr>
      <w:autoSpaceDE w:val="0"/>
      <w:autoSpaceDN w:val="0"/>
      <w:adjustRightInd w:val="0"/>
    </w:pPr>
    <w:rPr>
      <w:rFonts w:ascii="Times New Roman" w:hAnsi="Times New Roman"/>
      <w:color w:val="000000"/>
      <w:sz w:val="24"/>
      <w:szCs w:val="24"/>
    </w:rPr>
  </w:style>
  <w:style w:type="paragraph" w:customStyle="1" w:styleId="CharCharCharCharCharCharCharChar">
    <w:name w:val="Char Char Char Char Char Char Char Char"/>
    <w:semiHidden/>
    <w:rsid w:val="00FB38DB"/>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1">
    <w:name w:val="Char Char Char Char Char Char Char Char1"/>
    <w:semiHidden/>
    <w:rsid w:val="00AD6379"/>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EquationChar">
    <w:name w:val="Equation Char"/>
    <w:link w:val="Equation"/>
    <w:rsid w:val="00923184"/>
    <w:rPr>
      <w:rFonts w:ascii="Times New Roman" w:hAnsi="Times New Roman"/>
      <w:sz w:val="22"/>
      <w:szCs w:val="22"/>
      <w:lang w:val="en-GB"/>
    </w:rPr>
  </w:style>
  <w:style w:type="paragraph" w:customStyle="1" w:styleId="Text">
    <w:name w:val="Text"/>
    <w:basedOn w:val="a7"/>
    <w:rsid w:val="00E73352"/>
    <w:pPr>
      <w:widowControl w:val="0"/>
      <w:tabs>
        <w:tab w:val="clear" w:pos="794"/>
        <w:tab w:val="clear" w:pos="1191"/>
        <w:tab w:val="clear" w:pos="1588"/>
        <w:tab w:val="clear" w:pos="1985"/>
      </w:tabs>
      <w:overflowPunct/>
      <w:autoSpaceDE/>
      <w:autoSpaceDN/>
      <w:adjustRightInd/>
      <w:spacing w:before="0" w:line="252" w:lineRule="auto"/>
      <w:ind w:firstLine="202"/>
      <w:textAlignment w:val="auto"/>
    </w:pPr>
    <w:rPr>
      <w:rFonts w:eastAsia="SimSu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iPriority="0" w:qFormat="1"/>
    <w:lsdException w:name="heading 8" w:semiHidden="0" w:uiPriority="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7">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1">
    <w:name w:val="heading 1"/>
    <w:aliases w:val="h1,Heading U,H1,H11,Œ©o‚µ 1,?co??E 1,?co?ƒÊ 1,뙥,?c,?,Œ,Œ©,o‚µ 1,Heading"/>
    <w:basedOn w:val="a7"/>
    <w:next w:val="a7"/>
    <w:link w:val="10"/>
    <w:uiPriority w:val="99"/>
    <w:qFormat/>
    <w:rsid w:val="0056241E"/>
    <w:pPr>
      <w:keepNext/>
      <w:keepLines/>
      <w:numPr>
        <w:numId w:val="3"/>
      </w:numPr>
      <w:spacing w:before="480"/>
      <w:jc w:val="left"/>
      <w:outlineLvl w:val="0"/>
    </w:pPr>
    <w:rPr>
      <w:b/>
      <w:bCs/>
      <w:sz w:val="24"/>
      <w:szCs w:val="24"/>
    </w:rPr>
  </w:style>
  <w:style w:type="paragraph" w:styleId="2">
    <w:name w:val="heading 2"/>
    <w:aliases w:val="h2,H2,H21,Œ©o‚µ 2,?co??E 2,?co?ƒÊ 2,뙥2,?c1,?2,Œ1,Œ©1"/>
    <w:basedOn w:val="a7"/>
    <w:next w:val="a7"/>
    <w:link w:val="22"/>
    <w:uiPriority w:val="99"/>
    <w:qFormat/>
    <w:rsid w:val="0056241E"/>
    <w:pPr>
      <w:keepNext/>
      <w:keepLines/>
      <w:numPr>
        <w:ilvl w:val="1"/>
        <w:numId w:val="3"/>
      </w:numPr>
      <w:spacing w:before="313"/>
      <w:outlineLvl w:val="1"/>
    </w:pPr>
    <w:rPr>
      <w:b/>
      <w:bCs/>
      <w:sz w:val="22"/>
      <w:szCs w:val="22"/>
    </w:rPr>
  </w:style>
  <w:style w:type="paragraph" w:styleId="3">
    <w:name w:val="heading 3"/>
    <w:aliases w:val="h3,H3,H31"/>
    <w:basedOn w:val="a7"/>
    <w:next w:val="a7"/>
    <w:link w:val="32"/>
    <w:uiPriority w:val="99"/>
    <w:qFormat/>
    <w:rsid w:val="00DE5D3F"/>
    <w:pPr>
      <w:keepNext/>
      <w:keepLines/>
      <w:numPr>
        <w:ilvl w:val="2"/>
        <w:numId w:val="3"/>
      </w:numPr>
      <w:spacing w:before="181"/>
      <w:outlineLvl w:val="2"/>
    </w:pPr>
    <w:rPr>
      <w:b/>
      <w:bCs/>
    </w:rPr>
  </w:style>
  <w:style w:type="paragraph" w:styleId="4">
    <w:name w:val="heading 4"/>
    <w:aliases w:val="Heading 4 Char1,Heading 4 Char Char,h4,H4,H41"/>
    <w:basedOn w:val="3"/>
    <w:next w:val="a7"/>
    <w:link w:val="42"/>
    <w:uiPriority w:val="99"/>
    <w:qFormat/>
    <w:rsid w:val="00F456E6"/>
    <w:pPr>
      <w:numPr>
        <w:ilvl w:val="3"/>
      </w:numPr>
      <w:jc w:val="left"/>
      <w:outlineLvl w:val="3"/>
    </w:pPr>
  </w:style>
  <w:style w:type="paragraph" w:styleId="50">
    <w:name w:val="heading 5"/>
    <w:aliases w:val="h5,H5,H51,Titre 5"/>
    <w:basedOn w:val="a7"/>
    <w:next w:val="a7"/>
    <w:link w:val="51"/>
    <w:uiPriority w:val="99"/>
    <w:qFormat/>
    <w:rsid w:val="001533A7"/>
    <w:pPr>
      <w:spacing w:before="240" w:after="60"/>
      <w:outlineLvl w:val="4"/>
    </w:pPr>
    <w:rPr>
      <w:rFonts w:ascii="Calibri" w:eastAsia="SimSun" w:hAnsi="Calibri"/>
      <w:b/>
      <w:bCs/>
      <w:i/>
      <w:iCs/>
      <w:sz w:val="26"/>
      <w:szCs w:val="26"/>
    </w:rPr>
  </w:style>
  <w:style w:type="paragraph" w:styleId="6">
    <w:name w:val="heading 6"/>
    <w:aliases w:val="h6,H6,H61"/>
    <w:basedOn w:val="3"/>
    <w:next w:val="a7"/>
    <w:link w:val="60"/>
    <w:uiPriority w:val="99"/>
    <w:qFormat/>
    <w:rsid w:val="0056241E"/>
    <w:pPr>
      <w:numPr>
        <w:ilvl w:val="5"/>
      </w:numPr>
      <w:outlineLvl w:val="5"/>
    </w:pPr>
  </w:style>
  <w:style w:type="paragraph" w:styleId="7">
    <w:name w:val="heading 7"/>
    <w:basedOn w:val="3"/>
    <w:next w:val="a7"/>
    <w:link w:val="70"/>
    <w:qFormat/>
    <w:rsid w:val="0056241E"/>
    <w:pPr>
      <w:outlineLvl w:val="6"/>
    </w:pPr>
  </w:style>
  <w:style w:type="paragraph" w:styleId="8">
    <w:name w:val="heading 8"/>
    <w:basedOn w:val="9"/>
    <w:next w:val="a7"/>
    <w:link w:val="80"/>
    <w:qFormat/>
    <w:rsid w:val="00DE5D3F"/>
    <w:pPr>
      <w:outlineLvl w:val="7"/>
    </w:pPr>
  </w:style>
  <w:style w:type="paragraph" w:styleId="9">
    <w:name w:val="heading 9"/>
    <w:basedOn w:val="1"/>
    <w:next w:val="a7"/>
    <w:link w:val="90"/>
    <w:uiPriority w:val="99"/>
    <w:qFormat/>
    <w:rsid w:val="00DE5D3F"/>
    <w:pPr>
      <w:tabs>
        <w:tab w:val="clear" w:pos="794"/>
        <w:tab w:val="clear" w:pos="1191"/>
        <w:tab w:val="clear" w:pos="1588"/>
        <w:tab w:val="clear" w:pos="1985"/>
      </w:tabs>
      <w:ind w:left="0" w:firstLine="0"/>
      <w:jc w:val="center"/>
      <w:outlineLvl w:val="8"/>
    </w:p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見出し 1 (文字)"/>
    <w:aliases w:val="h1 (文字),Heading U (文字),H1 (文字),H11 (文字),Œ©o‚µ 1 (文字),?co??E 1 (文字),?co?ƒÊ 1 (文字),뙥 (文字),?c (文字),? (文字),Œ (文字),Œ© (文字),o‚µ 1 (文字),Heading (文字)"/>
    <w:link w:val="1"/>
    <w:uiPriority w:val="99"/>
    <w:locked/>
    <w:rsid w:val="0056241E"/>
    <w:rPr>
      <w:rFonts w:ascii="Times New Roman" w:hAnsi="Times New Roman"/>
      <w:b/>
      <w:bCs/>
      <w:sz w:val="24"/>
      <w:szCs w:val="24"/>
      <w:lang w:val="en-GB"/>
    </w:rPr>
  </w:style>
  <w:style w:type="character" w:customStyle="1" w:styleId="22">
    <w:name w:val="見出し 2 (文字)"/>
    <w:aliases w:val="h2 (文字),H2 (文字),H21 (文字),Œ©o‚µ 2 (文字),?co??E 2 (文字),?co?ƒÊ 2 (文字),뙥2 (文字),?c1 (文字),?2 (文字),Œ1 (文字),Œ©1 (文字)"/>
    <w:link w:val="2"/>
    <w:uiPriority w:val="99"/>
    <w:locked/>
    <w:rsid w:val="0056241E"/>
    <w:rPr>
      <w:rFonts w:ascii="Times New Roman" w:hAnsi="Times New Roman"/>
      <w:b/>
      <w:bCs/>
      <w:sz w:val="22"/>
      <w:szCs w:val="22"/>
      <w:lang w:val="en-GB"/>
    </w:rPr>
  </w:style>
  <w:style w:type="character" w:customStyle="1" w:styleId="32">
    <w:name w:val="見出し 3 (文字)"/>
    <w:aliases w:val="h3 (文字),H3 (文字),H31 (文字)"/>
    <w:link w:val="3"/>
    <w:uiPriority w:val="99"/>
    <w:locked/>
    <w:rsid w:val="00F75C43"/>
    <w:rPr>
      <w:rFonts w:ascii="Times New Roman" w:hAnsi="Times New Roman"/>
      <w:b/>
      <w:bCs/>
      <w:lang w:val="en-GB"/>
    </w:rPr>
  </w:style>
  <w:style w:type="character" w:customStyle="1" w:styleId="42">
    <w:name w:val="見出し 4 (文字)"/>
    <w:aliases w:val="Heading 4 Char1 (文字),Heading 4 Char Char (文字),h4 (文字),H4 (文字),H41 (文字)"/>
    <w:link w:val="4"/>
    <w:uiPriority w:val="99"/>
    <w:locked/>
    <w:rsid w:val="00F456E6"/>
    <w:rPr>
      <w:rFonts w:ascii="Times New Roman" w:hAnsi="Times New Roman"/>
      <w:b/>
      <w:bCs/>
      <w:lang w:val="en-GB"/>
    </w:rPr>
  </w:style>
  <w:style w:type="paragraph" w:customStyle="1" w:styleId="toc0">
    <w:name w:val="toc 0"/>
    <w:basedOn w:val="a7"/>
    <w:next w:val="1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60">
    <w:name w:val="見出し 6 (文字)"/>
    <w:aliases w:val="h6 (文字),H6 (文字),H61 (文字)"/>
    <w:link w:val="6"/>
    <w:uiPriority w:val="99"/>
    <w:locked/>
    <w:rsid w:val="0056241E"/>
    <w:rPr>
      <w:rFonts w:ascii="Times New Roman" w:hAnsi="Times New Roman"/>
      <w:b/>
      <w:bCs/>
      <w:lang w:val="en-GB"/>
    </w:rPr>
  </w:style>
  <w:style w:type="character" w:customStyle="1" w:styleId="70">
    <w:name w:val="見出し 7 (文字)"/>
    <w:link w:val="7"/>
    <w:locked/>
    <w:rsid w:val="0056241E"/>
    <w:rPr>
      <w:rFonts w:ascii="Times New Roman" w:hAnsi="Times New Roman"/>
      <w:b/>
      <w:bCs/>
      <w:lang w:val="en-GB"/>
    </w:rPr>
  </w:style>
  <w:style w:type="character" w:customStyle="1" w:styleId="80">
    <w:name w:val="見出し 8 (文字)"/>
    <w:link w:val="8"/>
    <w:locked/>
    <w:rsid w:val="00F75C43"/>
    <w:rPr>
      <w:rFonts w:ascii="Times New Roman" w:hAnsi="Times New Roman"/>
      <w:b/>
      <w:bCs/>
      <w:sz w:val="24"/>
      <w:szCs w:val="24"/>
      <w:lang w:val="en-GB"/>
    </w:rPr>
  </w:style>
  <w:style w:type="character" w:customStyle="1" w:styleId="90">
    <w:name w:val="見出し 9 (文字)"/>
    <w:link w:val="9"/>
    <w:uiPriority w:val="99"/>
    <w:locked/>
    <w:rsid w:val="00F75C43"/>
    <w:rPr>
      <w:rFonts w:ascii="Times New Roman" w:hAnsi="Times New Roman"/>
      <w:b/>
      <w:bCs/>
      <w:sz w:val="24"/>
      <w:szCs w:val="24"/>
      <w:lang w:val="en-GB"/>
    </w:rPr>
  </w:style>
  <w:style w:type="paragraph" w:styleId="ab">
    <w:name w:val="Body Text Indent"/>
    <w:basedOn w:val="a7"/>
    <w:link w:val="ac"/>
    <w:uiPriority w:val="99"/>
    <w:rsid w:val="00DE5D3F"/>
    <w:pPr>
      <w:spacing w:after="120" w:line="480" w:lineRule="auto"/>
    </w:pPr>
  </w:style>
  <w:style w:type="character" w:customStyle="1" w:styleId="ac">
    <w:name w:val="本文インデント (文字)"/>
    <w:link w:val="ab"/>
    <w:uiPriority w:val="99"/>
    <w:locked/>
    <w:rsid w:val="00F75C43"/>
    <w:rPr>
      <w:rFonts w:ascii="Times New Roman" w:hAnsi="Times New Roman" w:cs="Times New Roman"/>
      <w:sz w:val="20"/>
      <w:szCs w:val="20"/>
      <w:lang w:val="en-GB"/>
    </w:rPr>
  </w:style>
  <w:style w:type="paragraph" w:customStyle="1" w:styleId="3H5">
    <w:name w:val="3H5"/>
    <w:basedOn w:val="a7"/>
    <w:link w:val="3DVCLevel5Char"/>
    <w:qFormat/>
    <w:rsid w:val="001533A7"/>
    <w:pPr>
      <w:keepNext/>
      <w:keepLines/>
      <w:numPr>
        <w:ilvl w:val="5"/>
        <w:numId w:val="25"/>
      </w:numPr>
      <w:tabs>
        <w:tab w:val="clear" w:pos="1191"/>
        <w:tab w:val="clear" w:pos="1588"/>
        <w:tab w:val="clear" w:pos="1985"/>
      </w:tabs>
      <w:overflowPunct/>
      <w:autoSpaceDE/>
      <w:autoSpaceDN/>
      <w:adjustRightInd/>
      <w:spacing w:before="181"/>
      <w:textAlignment w:val="auto"/>
      <w:outlineLvl w:val="5"/>
    </w:pPr>
    <w:rPr>
      <w:b/>
    </w:rPr>
  </w:style>
  <w:style w:type="character" w:styleId="ad">
    <w:name w:val="annotation reference"/>
    <w:uiPriority w:val="99"/>
    <w:rsid w:val="00DE5D3F"/>
    <w:rPr>
      <w:rFonts w:cs="Times New Roman"/>
      <w:sz w:val="16"/>
      <w:szCs w:val="16"/>
    </w:rPr>
  </w:style>
  <w:style w:type="paragraph" w:styleId="ae">
    <w:name w:val="annotation text"/>
    <w:basedOn w:val="a7"/>
    <w:link w:val="af"/>
    <w:uiPriority w:val="99"/>
    <w:rsid w:val="00DE5D3F"/>
  </w:style>
  <w:style w:type="character" w:customStyle="1" w:styleId="af">
    <w:name w:val="コメント文字列 (文字)"/>
    <w:link w:val="ae"/>
    <w:uiPriority w:val="99"/>
    <w:locked/>
    <w:rsid w:val="00F75C43"/>
    <w:rPr>
      <w:rFonts w:ascii="Times New Roman" w:hAnsi="Times New Roman" w:cs="Times New Roman"/>
      <w:sz w:val="20"/>
      <w:szCs w:val="20"/>
      <w:lang w:val="en-GB"/>
    </w:rPr>
  </w:style>
  <w:style w:type="paragraph" w:styleId="81">
    <w:name w:val="toc 8"/>
    <w:basedOn w:val="a7"/>
    <w:next w:val="a7"/>
    <w:autoRedefine/>
    <w:uiPriority w:val="39"/>
    <w:rsid w:val="005F0EBA"/>
    <w:pPr>
      <w:tabs>
        <w:tab w:val="clear" w:pos="794"/>
        <w:tab w:val="clear" w:pos="1191"/>
        <w:tab w:val="clear" w:pos="1588"/>
        <w:tab w:val="clear" w:pos="1985"/>
      </w:tabs>
      <w:spacing w:before="0"/>
      <w:ind w:left="1400"/>
      <w:jc w:val="left"/>
    </w:pPr>
  </w:style>
  <w:style w:type="paragraph" w:styleId="71">
    <w:name w:val="toc 7"/>
    <w:basedOn w:val="33"/>
    <w:autoRedefine/>
    <w:uiPriority w:val="39"/>
    <w:rsid w:val="0063570F"/>
    <w:pPr>
      <w:ind w:left="2382" w:hanging="1191"/>
    </w:pPr>
  </w:style>
  <w:style w:type="paragraph" w:styleId="33">
    <w:name w:val="toc 3"/>
    <w:basedOn w:val="a7"/>
    <w:next w:val="a7"/>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61">
    <w:name w:val="toc 6"/>
    <w:basedOn w:val="33"/>
    <w:autoRedefine/>
    <w:uiPriority w:val="39"/>
    <w:rsid w:val="0063570F"/>
    <w:pPr>
      <w:ind w:left="2098" w:hanging="1106"/>
    </w:pPr>
  </w:style>
  <w:style w:type="paragraph" w:styleId="52">
    <w:name w:val="toc 5"/>
    <w:basedOn w:val="33"/>
    <w:autoRedefine/>
    <w:uiPriority w:val="39"/>
    <w:rsid w:val="0063570F"/>
    <w:pPr>
      <w:ind w:left="1758" w:hanging="964"/>
    </w:pPr>
  </w:style>
  <w:style w:type="paragraph" w:styleId="43">
    <w:name w:val="toc 4"/>
    <w:basedOn w:val="33"/>
    <w:next w:val="52"/>
    <w:autoRedefine/>
    <w:uiPriority w:val="39"/>
    <w:rsid w:val="0063570F"/>
    <w:pPr>
      <w:ind w:left="1502" w:hanging="907"/>
    </w:pPr>
  </w:style>
  <w:style w:type="paragraph" w:styleId="23">
    <w:name w:val="toc 2"/>
    <w:basedOn w:val="11"/>
    <w:next w:val="3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11">
    <w:name w:val="toc 1"/>
    <w:basedOn w:val="a7"/>
    <w:next w:val="23"/>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72">
    <w:name w:val="index 7"/>
    <w:basedOn w:val="a7"/>
    <w:next w:val="a7"/>
    <w:autoRedefine/>
    <w:uiPriority w:val="99"/>
    <w:semiHidden/>
    <w:rsid w:val="00DE5D3F"/>
    <w:pPr>
      <w:ind w:left="1698"/>
    </w:pPr>
  </w:style>
  <w:style w:type="paragraph" w:styleId="62">
    <w:name w:val="index 6"/>
    <w:basedOn w:val="a7"/>
    <w:next w:val="a7"/>
    <w:autoRedefine/>
    <w:uiPriority w:val="99"/>
    <w:semiHidden/>
    <w:rsid w:val="00DE5D3F"/>
    <w:pPr>
      <w:ind w:left="1415"/>
    </w:pPr>
  </w:style>
  <w:style w:type="paragraph" w:styleId="53">
    <w:name w:val="index 5"/>
    <w:basedOn w:val="a7"/>
    <w:next w:val="a7"/>
    <w:autoRedefine/>
    <w:uiPriority w:val="99"/>
    <w:semiHidden/>
    <w:rsid w:val="00DE5D3F"/>
    <w:pPr>
      <w:ind w:left="1132"/>
    </w:pPr>
  </w:style>
  <w:style w:type="paragraph" w:styleId="44">
    <w:name w:val="index 4"/>
    <w:basedOn w:val="a7"/>
    <w:next w:val="a7"/>
    <w:autoRedefine/>
    <w:uiPriority w:val="99"/>
    <w:semiHidden/>
    <w:rsid w:val="00DE5D3F"/>
    <w:pPr>
      <w:ind w:left="849"/>
    </w:pPr>
  </w:style>
  <w:style w:type="paragraph" w:styleId="34">
    <w:name w:val="index 3"/>
    <w:basedOn w:val="a7"/>
    <w:next w:val="a7"/>
    <w:autoRedefine/>
    <w:uiPriority w:val="99"/>
    <w:semiHidden/>
    <w:rsid w:val="00DE5D3F"/>
    <w:pPr>
      <w:ind w:left="566"/>
    </w:pPr>
  </w:style>
  <w:style w:type="paragraph" w:styleId="24">
    <w:name w:val="index 2"/>
    <w:basedOn w:val="a7"/>
    <w:next w:val="a7"/>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af0">
    <w:name w:val="line number"/>
    <w:uiPriority w:val="99"/>
    <w:rsid w:val="00DE5D3F"/>
    <w:rPr>
      <w:rFonts w:cs="Times New Roman"/>
    </w:rPr>
  </w:style>
  <w:style w:type="paragraph" w:styleId="af1">
    <w:name w:val="index heading"/>
    <w:basedOn w:val="a7"/>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af2">
    <w:name w:val="footer"/>
    <w:basedOn w:val="a7"/>
    <w:link w:val="af3"/>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af3">
    <w:name w:val="フッター (文字)"/>
    <w:link w:val="af2"/>
    <w:uiPriority w:val="99"/>
    <w:locked/>
    <w:rsid w:val="00F75C43"/>
    <w:rPr>
      <w:rFonts w:ascii="Times New Roman" w:hAnsi="Times New Roman" w:cs="Times New Roman"/>
      <w:sz w:val="20"/>
      <w:szCs w:val="20"/>
      <w:lang w:val="en-GB"/>
    </w:rPr>
  </w:style>
  <w:style w:type="paragraph" w:styleId="af4">
    <w:name w:val="header"/>
    <w:aliases w:val="h,Header/Footer"/>
    <w:basedOn w:val="a7"/>
    <w:link w:val="af5"/>
    <w:uiPriority w:val="99"/>
    <w:rsid w:val="00DE5D3F"/>
    <w:pPr>
      <w:tabs>
        <w:tab w:val="clear" w:pos="794"/>
        <w:tab w:val="clear" w:pos="1191"/>
        <w:tab w:val="clear" w:pos="1588"/>
        <w:tab w:val="clear" w:pos="1985"/>
        <w:tab w:val="left" w:pos="907"/>
        <w:tab w:val="center" w:pos="4849"/>
        <w:tab w:val="right" w:pos="9725"/>
      </w:tabs>
    </w:pPr>
  </w:style>
  <w:style w:type="character" w:customStyle="1" w:styleId="af5">
    <w:name w:val="ヘッダー (文字)"/>
    <w:aliases w:val="h (文字),Header/Footer (文字)"/>
    <w:link w:val="af4"/>
    <w:uiPriority w:val="99"/>
    <w:locked/>
    <w:rsid w:val="00F75C43"/>
    <w:rPr>
      <w:rFonts w:ascii="Times New Roman" w:hAnsi="Times New Roman" w:cs="Times New Roman"/>
      <w:sz w:val="20"/>
      <w:szCs w:val="20"/>
      <w:lang w:val="en-GB"/>
    </w:rPr>
  </w:style>
  <w:style w:type="character" w:styleId="af6">
    <w:name w:val="footnote reference"/>
    <w:uiPriority w:val="99"/>
    <w:semiHidden/>
    <w:rsid w:val="00DE5D3F"/>
    <w:rPr>
      <w:rFonts w:cs="Times New Roman"/>
      <w:position w:val="6"/>
      <w:sz w:val="16"/>
      <w:szCs w:val="16"/>
    </w:rPr>
  </w:style>
  <w:style w:type="paragraph" w:styleId="af7">
    <w:name w:val="footnote text"/>
    <w:basedOn w:val="a7"/>
    <w:link w:val="af8"/>
    <w:uiPriority w:val="99"/>
    <w:semiHidden/>
    <w:rsid w:val="00DE5D3F"/>
    <w:pPr>
      <w:tabs>
        <w:tab w:val="left" w:pos="256"/>
      </w:tabs>
    </w:pPr>
  </w:style>
  <w:style w:type="character" w:customStyle="1" w:styleId="af8">
    <w:name w:val="脚注文字列 (文字)"/>
    <w:link w:val="af7"/>
    <w:uiPriority w:val="99"/>
    <w:semiHidden/>
    <w:locked/>
    <w:rsid w:val="00F75C43"/>
    <w:rPr>
      <w:rFonts w:ascii="Times New Roman" w:hAnsi="Times New Roman" w:cs="Times New Roman"/>
      <w:sz w:val="20"/>
      <w:szCs w:val="20"/>
      <w:lang w:val="en-GB"/>
    </w:rPr>
  </w:style>
  <w:style w:type="paragraph" w:styleId="af9">
    <w:name w:val="Normal Indent"/>
    <w:basedOn w:val="a7"/>
    <w:uiPriority w:val="99"/>
    <w:rsid w:val="00DE5D3F"/>
    <w:pPr>
      <w:ind w:left="600"/>
    </w:pPr>
  </w:style>
  <w:style w:type="paragraph" w:customStyle="1" w:styleId="3HAnnex">
    <w:name w:val="3HAnnex"/>
    <w:basedOn w:val="a7"/>
    <w:qFormat/>
    <w:rsid w:val="001533A7"/>
    <w:pPr>
      <w:spacing w:before="480"/>
      <w:jc w:val="center"/>
    </w:pPr>
    <w:rPr>
      <w:b/>
      <w:sz w:val="24"/>
    </w:rPr>
  </w:style>
  <w:style w:type="paragraph" w:customStyle="1" w:styleId="3H6">
    <w:name w:val="3H6"/>
    <w:basedOn w:val="a7"/>
    <w:rsid w:val="001533A7"/>
    <w:pPr>
      <w:tabs>
        <w:tab w:val="num" w:pos="794"/>
      </w:tabs>
    </w:pPr>
  </w:style>
  <w:style w:type="paragraph" w:customStyle="1" w:styleId="3H7">
    <w:name w:val="3H7"/>
    <w:basedOn w:val="a7"/>
    <w:rsid w:val="001533A7"/>
    <w:pPr>
      <w:tabs>
        <w:tab w:val="num" w:pos="794"/>
      </w:tabs>
    </w:pPr>
  </w:style>
  <w:style w:type="paragraph" w:customStyle="1" w:styleId="3H9">
    <w:name w:val="3H9"/>
    <w:basedOn w:val="a7"/>
    <w:rsid w:val="00473BB7"/>
    <w:pPr>
      <w:tabs>
        <w:tab w:val="clear" w:pos="794"/>
      </w:tabs>
    </w:pPr>
  </w:style>
  <w:style w:type="paragraph" w:customStyle="1" w:styleId="enumlev1">
    <w:name w:val="enumlev1"/>
    <w:basedOn w:val="a7"/>
    <w:uiPriority w:val="99"/>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1"/>
    <w:next w:val="a7"/>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a7"/>
    <w:next w:val="a7"/>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a7"/>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a7"/>
    <w:next w:val="a7"/>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1"/>
    <w:next w:val="a7"/>
    <w:uiPriority w:val="99"/>
    <w:rsid w:val="001533A7"/>
    <w:pPr>
      <w:spacing w:before="1134"/>
      <w:outlineLvl w:val="9"/>
    </w:pPr>
  </w:style>
  <w:style w:type="paragraph" w:customStyle="1" w:styleId="FigureTitle">
    <w:name w:val="Figure_Title"/>
    <w:basedOn w:val="TableTitle"/>
    <w:next w:val="a7"/>
    <w:uiPriority w:val="99"/>
    <w:rsid w:val="001533A7"/>
    <w:pPr>
      <w:spacing w:after="720"/>
    </w:pPr>
    <w:rPr>
      <w:bCs w:val="0"/>
      <w:lang w:eastAsia="zh-TW"/>
    </w:rPr>
  </w:style>
  <w:style w:type="paragraph" w:customStyle="1" w:styleId="TableTitle">
    <w:name w:val="Table_Title"/>
    <w:basedOn w:val="a7"/>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a7"/>
    <w:next w:val="a7"/>
    <w:rsid w:val="001533A7"/>
    <w:pPr>
      <w:keepNext/>
      <w:spacing w:before="240" w:after="720"/>
      <w:jc w:val="center"/>
    </w:pPr>
    <w:rPr>
      <w:b/>
      <w:bCs/>
    </w:rPr>
  </w:style>
  <w:style w:type="paragraph" w:customStyle="1" w:styleId="AnnexTitle">
    <w:name w:val="Annex_Title"/>
    <w:basedOn w:val="a7"/>
    <w:next w:val="a7"/>
    <w:uiPriority w:val="99"/>
    <w:rsid w:val="001533A7"/>
    <w:pPr>
      <w:spacing w:after="68"/>
      <w:jc w:val="center"/>
    </w:pPr>
    <w:rPr>
      <w:b/>
      <w:bCs/>
      <w:sz w:val="24"/>
      <w:szCs w:val="24"/>
    </w:rPr>
  </w:style>
  <w:style w:type="paragraph" w:customStyle="1" w:styleId="Fig">
    <w:name w:val="Fig_#"/>
    <w:basedOn w:val="a7"/>
    <w:next w:val="a7"/>
    <w:uiPriority w:val="99"/>
    <w:rsid w:val="001533A7"/>
    <w:pPr>
      <w:jc w:val="left"/>
    </w:pPr>
    <w:rPr>
      <w:color w:val="FF0000"/>
      <w:lang w:val="en-US"/>
    </w:rPr>
  </w:style>
  <w:style w:type="paragraph" w:customStyle="1" w:styleId="Equation">
    <w:name w:val="Equation"/>
    <w:basedOn w:val="a7"/>
    <w:link w:val="EquationChar"/>
    <w:qFormat/>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a7"/>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a7"/>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a7"/>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a7"/>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a7"/>
    <w:next w:val="headfoot"/>
    <w:uiPriority w:val="99"/>
    <w:rsid w:val="001533A7"/>
    <w:pPr>
      <w:keepNext/>
      <w:keepLines/>
      <w:spacing w:before="720"/>
      <w:jc w:val="left"/>
    </w:pPr>
    <w:rPr>
      <w:b/>
      <w:bCs/>
    </w:rPr>
  </w:style>
  <w:style w:type="paragraph" w:customStyle="1" w:styleId="headfoot">
    <w:name w:val="head_foot"/>
    <w:basedOn w:val="a7"/>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a7"/>
    <w:uiPriority w:val="99"/>
    <w:rsid w:val="001533A7"/>
    <w:pPr>
      <w:spacing w:before="960" w:after="240"/>
      <w:jc w:val="right"/>
    </w:pPr>
    <w:rPr>
      <w:rFonts w:ascii="C39T36Lfz" w:hAnsi="C39T36Lfz" w:cs="C39T36Lfz"/>
      <w:sz w:val="104"/>
      <w:szCs w:val="104"/>
    </w:rPr>
  </w:style>
  <w:style w:type="paragraph" w:customStyle="1" w:styleId="ASN1">
    <w:name w:val="ASN.1"/>
    <w:basedOn w:val="a7"/>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afa">
    <w:name w:val="Title"/>
    <w:basedOn w:val="a7"/>
    <w:next w:val="a7"/>
    <w:link w:val="afb"/>
    <w:uiPriority w:val="99"/>
    <w:qFormat/>
    <w:rsid w:val="00DE5D3F"/>
    <w:pPr>
      <w:spacing w:before="840" w:after="480"/>
      <w:jc w:val="center"/>
    </w:pPr>
    <w:rPr>
      <w:rFonts w:ascii="Cambria" w:hAnsi="Cambria"/>
      <w:b/>
      <w:bCs/>
      <w:kern w:val="28"/>
      <w:sz w:val="32"/>
      <w:szCs w:val="32"/>
    </w:rPr>
  </w:style>
  <w:style w:type="character" w:customStyle="1" w:styleId="afb">
    <w:name w:val="表題 (文字)"/>
    <w:link w:val="afa"/>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a7"/>
    <w:next w:val="a7"/>
    <w:uiPriority w:val="99"/>
    <w:rsid w:val="001533A7"/>
    <w:pPr>
      <w:tabs>
        <w:tab w:val="clear" w:pos="794"/>
      </w:tabs>
      <w:spacing w:before="60" w:line="199" w:lineRule="exact"/>
      <w:ind w:firstLine="794"/>
    </w:pPr>
    <w:rPr>
      <w:sz w:val="18"/>
      <w:szCs w:val="18"/>
    </w:rPr>
  </w:style>
  <w:style w:type="paragraph" w:styleId="afc">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a7"/>
    <w:rsid w:val="00DE5D3F"/>
    <w:pPr>
      <w:keepNext/>
      <w:keepLines/>
      <w:tabs>
        <w:tab w:val="clear" w:pos="794"/>
        <w:tab w:val="clear" w:pos="1191"/>
        <w:tab w:val="clear" w:pos="1588"/>
        <w:tab w:val="clear" w:pos="1985"/>
      </w:tabs>
      <w:spacing w:before="0" w:after="60"/>
    </w:pPr>
    <w:rPr>
      <w:b/>
      <w:bCs/>
    </w:rPr>
  </w:style>
  <w:style w:type="paragraph" w:styleId="afd">
    <w:name w:val="caption"/>
    <w:aliases w:val="fig and tbl,fighead2,fighead21,fighead22,fighead23,Table Caption1,fighead211,fighead24,Table Caption2,fighead25,fighead212,fighead26,Table Caption3,fighead27,fighead213,Table Caption4,fighead28,fighead214,fighead29"/>
    <w:basedOn w:val="a7"/>
    <w:next w:val="a7"/>
    <w:link w:val="afe"/>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a7"/>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1"/>
    <w:uiPriority w:val="99"/>
    <w:rsid w:val="001533A7"/>
  </w:style>
  <w:style w:type="paragraph" w:customStyle="1" w:styleId="tablesyntax">
    <w:name w:val="table syntax"/>
    <w:basedOn w:val="a7"/>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aff">
    <w:name w:val="table of figures"/>
    <w:basedOn w:val="a7"/>
    <w:next w:val="a7"/>
    <w:uiPriority w:val="99"/>
    <w:rsid w:val="00DE5D3F"/>
    <w:pPr>
      <w:tabs>
        <w:tab w:val="clear" w:pos="794"/>
        <w:tab w:val="clear" w:pos="1191"/>
        <w:tab w:val="clear" w:pos="1588"/>
        <w:tab w:val="clear" w:pos="1985"/>
      </w:tabs>
      <w:ind w:left="400" w:hanging="400"/>
    </w:pPr>
  </w:style>
  <w:style w:type="paragraph" w:styleId="91">
    <w:name w:val="toc 9"/>
    <w:basedOn w:val="a7"/>
    <w:next w:val="a7"/>
    <w:autoRedefine/>
    <w:uiPriority w:val="39"/>
    <w:rsid w:val="000D74AC"/>
    <w:pPr>
      <w:tabs>
        <w:tab w:val="clear" w:pos="794"/>
        <w:tab w:val="clear" w:pos="1191"/>
        <w:tab w:val="clear" w:pos="1588"/>
        <w:tab w:val="clear" w:pos="1985"/>
      </w:tabs>
      <w:spacing w:before="60"/>
      <w:jc w:val="left"/>
    </w:pPr>
    <w:rPr>
      <w:bCs/>
    </w:rPr>
  </w:style>
  <w:style w:type="character" w:styleId="aff0">
    <w:name w:val="Hyperlink"/>
    <w:uiPriority w:val="99"/>
    <w:rsid w:val="00DE5D3F"/>
    <w:rPr>
      <w:rFonts w:cs="Times New Roman"/>
      <w:color w:val="0000FF"/>
      <w:u w:val="single"/>
    </w:rPr>
  </w:style>
  <w:style w:type="paragraph" w:styleId="aff1">
    <w:name w:val="Body Text"/>
    <w:basedOn w:val="a7"/>
    <w:link w:val="aff2"/>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aff2">
    <w:name w:val="本文 (文字)"/>
    <w:link w:val="aff1"/>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a7"/>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a7"/>
    <w:uiPriority w:val="99"/>
    <w:rsid w:val="001533A7"/>
    <w:pPr>
      <w:ind w:left="1474"/>
    </w:pPr>
  </w:style>
  <w:style w:type="character" w:styleId="aff3">
    <w:name w:val="FollowedHyperlink"/>
    <w:uiPriority w:val="99"/>
    <w:rsid w:val="00DE5D3F"/>
    <w:rPr>
      <w:rFonts w:cs="Times New Roman"/>
      <w:color w:val="800080"/>
      <w:u w:val="single"/>
    </w:rPr>
  </w:style>
  <w:style w:type="paragraph" w:customStyle="1" w:styleId="Sprechblasentext1">
    <w:name w:val="Sprechblasentext1"/>
    <w:basedOn w:val="a7"/>
    <w:uiPriority w:val="99"/>
    <w:semiHidden/>
    <w:rsid w:val="001533A7"/>
    <w:rPr>
      <w:rFonts w:ascii="Tahoma" w:hAnsi="Tahoma" w:cs="Tahoma"/>
      <w:sz w:val="16"/>
      <w:szCs w:val="16"/>
    </w:rPr>
  </w:style>
  <w:style w:type="paragraph" w:styleId="aff4">
    <w:name w:val="Document Map"/>
    <w:basedOn w:val="a7"/>
    <w:link w:val="aff5"/>
    <w:uiPriority w:val="99"/>
    <w:semiHidden/>
    <w:rsid w:val="001C0A25"/>
    <w:pPr>
      <w:shd w:val="clear" w:color="auto" w:fill="000080"/>
    </w:pPr>
    <w:rPr>
      <w:sz w:val="16"/>
    </w:rPr>
  </w:style>
  <w:style w:type="character" w:customStyle="1" w:styleId="aff5">
    <w:name w:val="見出しマップ (文字)"/>
    <w:link w:val="aff4"/>
    <w:uiPriority w:val="99"/>
    <w:semiHidden/>
    <w:locked/>
    <w:rsid w:val="001C0A25"/>
    <w:rPr>
      <w:rFonts w:ascii="Times New Roman" w:hAnsi="Times New Roman"/>
      <w:sz w:val="16"/>
      <w:shd w:val="clear" w:color="auto" w:fill="000080"/>
      <w:lang w:val="en-GB"/>
    </w:rPr>
  </w:style>
  <w:style w:type="paragraph" w:styleId="35">
    <w:name w:val="Body Text Indent 3"/>
    <w:basedOn w:val="a7"/>
    <w:link w:val="36"/>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36">
    <w:name w:val="本文インデント 3 (文字)"/>
    <w:link w:val="35"/>
    <w:uiPriority w:val="99"/>
    <w:locked/>
    <w:rsid w:val="00F75C43"/>
    <w:rPr>
      <w:rFonts w:ascii="Times New Roman" w:hAnsi="Times New Roman" w:cs="Times New Roman"/>
      <w:sz w:val="16"/>
      <w:szCs w:val="16"/>
      <w:lang w:val="en-GB"/>
    </w:rPr>
  </w:style>
  <w:style w:type="paragraph" w:styleId="25">
    <w:name w:val="Body Text Indent 2"/>
    <w:basedOn w:val="a7"/>
    <w:link w:val="26"/>
    <w:uiPriority w:val="99"/>
    <w:rsid w:val="00DE5D3F"/>
    <w:pPr>
      <w:spacing w:after="120" w:line="480" w:lineRule="auto"/>
      <w:ind w:left="283"/>
    </w:pPr>
  </w:style>
  <w:style w:type="character" w:customStyle="1" w:styleId="26">
    <w:name w:val="本文インデント 2 (文字)"/>
    <w:link w:val="25"/>
    <w:uiPriority w:val="99"/>
    <w:locked/>
    <w:rsid w:val="00F75C43"/>
    <w:rPr>
      <w:rFonts w:ascii="Times New Roman" w:hAnsi="Times New Roman" w:cs="Times New Roman"/>
      <w:sz w:val="20"/>
      <w:szCs w:val="20"/>
      <w:lang w:val="en-GB"/>
    </w:rPr>
  </w:style>
  <w:style w:type="paragraph" w:customStyle="1" w:styleId="CourierText">
    <w:name w:val="Courier Text"/>
    <w:basedOn w:val="a7"/>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37">
    <w:name w:val="Body Text 3"/>
    <w:basedOn w:val="a7"/>
    <w:link w:val="38"/>
    <w:uiPriority w:val="99"/>
    <w:rsid w:val="00DE5D3F"/>
    <w:pPr>
      <w:spacing w:after="120"/>
    </w:pPr>
    <w:rPr>
      <w:sz w:val="16"/>
      <w:szCs w:val="16"/>
    </w:rPr>
  </w:style>
  <w:style w:type="character" w:customStyle="1" w:styleId="38">
    <w:name w:val="本文 3 (文字)"/>
    <w:link w:val="37"/>
    <w:uiPriority w:val="99"/>
    <w:locked/>
    <w:rsid w:val="00F75C43"/>
    <w:rPr>
      <w:rFonts w:ascii="Times New Roman" w:hAnsi="Times New Roman" w:cs="Times New Roman"/>
      <w:sz w:val="16"/>
      <w:szCs w:val="16"/>
      <w:lang w:val="en-GB"/>
    </w:rPr>
  </w:style>
  <w:style w:type="paragraph" w:customStyle="1" w:styleId="Note1">
    <w:name w:val="Note 1"/>
    <w:basedOn w:val="a7"/>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a7"/>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a7"/>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a7"/>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a7"/>
    <w:uiPriority w:val="99"/>
    <w:rsid w:val="001533A7"/>
    <w:pPr>
      <w:spacing w:before="0" w:after="220"/>
    </w:pPr>
  </w:style>
  <w:style w:type="paragraph" w:customStyle="1" w:styleId="Kommentarthema1">
    <w:name w:val="Kommentarthema1"/>
    <w:basedOn w:val="ae"/>
    <w:next w:val="ae"/>
    <w:uiPriority w:val="99"/>
    <w:semiHidden/>
    <w:rsid w:val="001533A7"/>
    <w:rPr>
      <w:b/>
      <w:bCs/>
    </w:rPr>
  </w:style>
  <w:style w:type="paragraph" w:customStyle="1" w:styleId="Figure0">
    <w:name w:val="Figure"/>
    <w:basedOn w:val="a7"/>
    <w:next w:val="a7"/>
    <w:uiPriority w:val="99"/>
    <w:rsid w:val="001533A7"/>
    <w:pPr>
      <w:spacing w:before="240" w:after="480"/>
      <w:jc w:val="center"/>
    </w:pPr>
  </w:style>
  <w:style w:type="paragraph" w:customStyle="1" w:styleId="FigureLegend">
    <w:name w:val="Figure_Legend"/>
    <w:basedOn w:val="TableLegend"/>
    <w:next w:val="a7"/>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27">
    <w:name w:val="Body Text 2"/>
    <w:basedOn w:val="a7"/>
    <w:link w:val="28"/>
    <w:uiPriority w:val="99"/>
    <w:rsid w:val="00DE5D3F"/>
    <w:pPr>
      <w:spacing w:after="120" w:line="480" w:lineRule="auto"/>
    </w:pPr>
  </w:style>
  <w:style w:type="character" w:customStyle="1" w:styleId="28">
    <w:name w:val="本文 2 (文字)"/>
    <w:link w:val="27"/>
    <w:uiPriority w:val="99"/>
    <w:locked/>
    <w:rsid w:val="00F75C43"/>
    <w:rPr>
      <w:rFonts w:ascii="Times New Roman" w:hAnsi="Times New Roman" w:cs="Times New Roman"/>
      <w:sz w:val="20"/>
      <w:szCs w:val="20"/>
      <w:lang w:val="en-GB"/>
    </w:rPr>
  </w:style>
  <w:style w:type="paragraph" w:customStyle="1" w:styleId="figure1">
    <w:name w:val="figure"/>
    <w:basedOn w:val="a7"/>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aff6">
    <w:name w:val="Balloon Text"/>
    <w:basedOn w:val="a7"/>
    <w:link w:val="aff7"/>
    <w:uiPriority w:val="99"/>
    <w:semiHidden/>
    <w:rsid w:val="00146B39"/>
    <w:rPr>
      <w:sz w:val="16"/>
    </w:rPr>
  </w:style>
  <w:style w:type="character" w:customStyle="1" w:styleId="aff7">
    <w:name w:val="吹き出し (文字)"/>
    <w:link w:val="aff6"/>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a7"/>
    <w:next w:val="a7"/>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a7"/>
    <w:next w:val="a7"/>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a7"/>
    <w:rsid w:val="001533A7"/>
    <w:pPr>
      <w:numPr>
        <w:ilvl w:val="3"/>
        <w:numId w:val="2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a7"/>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a7"/>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a7"/>
    <w:next w:val="a7"/>
    <w:uiPriority w:val="99"/>
    <w:rsid w:val="001533A7"/>
    <w:pPr>
      <w:keepNext/>
      <w:keepLines/>
      <w:spacing w:before="480"/>
      <w:jc w:val="center"/>
    </w:pPr>
    <w:rPr>
      <w:b/>
      <w:sz w:val="28"/>
    </w:rPr>
  </w:style>
  <w:style w:type="paragraph" w:customStyle="1" w:styleId="Headingb">
    <w:name w:val="Heading_b"/>
    <w:basedOn w:val="a7"/>
    <w:next w:val="a7"/>
    <w:uiPriority w:val="99"/>
    <w:rsid w:val="001533A7"/>
    <w:pPr>
      <w:keepNext/>
      <w:spacing w:before="160"/>
      <w:jc w:val="left"/>
    </w:pPr>
    <w:rPr>
      <w:b/>
      <w:sz w:val="24"/>
    </w:rPr>
  </w:style>
  <w:style w:type="paragraph" w:customStyle="1" w:styleId="TableTitleCharChar">
    <w:name w:val="Table_Title Char Char"/>
    <w:basedOn w:val="a7"/>
    <w:next w:val="BlancCharChar"/>
    <w:uiPriority w:val="99"/>
    <w:rsid w:val="001533A7"/>
    <w:pPr>
      <w:keepNext/>
      <w:spacing w:before="240" w:after="113"/>
      <w:jc w:val="center"/>
    </w:pPr>
    <w:rPr>
      <w:b/>
      <w:bCs/>
    </w:rPr>
  </w:style>
  <w:style w:type="paragraph" w:customStyle="1" w:styleId="RecNo">
    <w:name w:val="Rec_No"/>
    <w:basedOn w:val="a7"/>
    <w:next w:val="a7"/>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aff8">
    <w:name w:val="Table Grid"/>
    <w:basedOn w:val="a9"/>
    <w:uiPriority w:val="5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page number"/>
    <w:uiPriority w:val="99"/>
    <w:rsid w:val="00B66832"/>
    <w:rPr>
      <w:rFonts w:cs="Times New Roman"/>
    </w:rPr>
  </w:style>
  <w:style w:type="paragraph" w:customStyle="1" w:styleId="TableTitleChar">
    <w:name w:val="Table_Title Char"/>
    <w:basedOn w:val="a7"/>
    <w:next w:val="a7"/>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a7"/>
    <w:next w:val="a7"/>
    <w:uiPriority w:val="99"/>
    <w:rsid w:val="001533A7"/>
    <w:pPr>
      <w:keepNext/>
      <w:keepLines/>
      <w:spacing w:before="360"/>
      <w:jc w:val="center"/>
    </w:pPr>
    <w:rPr>
      <w:b/>
      <w:sz w:val="28"/>
    </w:rPr>
  </w:style>
  <w:style w:type="paragraph" w:customStyle="1" w:styleId="FooterQP">
    <w:name w:val="Footer_QP"/>
    <w:basedOn w:val="a7"/>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a7"/>
    <w:next w:val="a7"/>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a7"/>
    <w:link w:val="Annex4CharCharCharCharChar"/>
    <w:uiPriority w:val="99"/>
    <w:rsid w:val="001533A7"/>
    <w:pPr>
      <w:ind w:left="1728" w:hanging="1728"/>
    </w:pPr>
  </w:style>
  <w:style w:type="paragraph" w:customStyle="1" w:styleId="Annex6">
    <w:name w:val="Annex 6"/>
    <w:basedOn w:val="Annex5"/>
    <w:next w:val="a7"/>
    <w:rsid w:val="001533A7"/>
    <w:pPr>
      <w:numPr>
        <w:ilvl w:val="5"/>
      </w:numPr>
      <w:outlineLvl w:val="5"/>
    </w:pPr>
  </w:style>
  <w:style w:type="paragraph" w:customStyle="1" w:styleId="AVCEquationlevel1CharCharCharChar">
    <w:name w:val="AVC Equation level 1 Char Char Char Char"/>
    <w:basedOn w:val="a7"/>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a7"/>
    <w:uiPriority w:val="99"/>
    <w:rsid w:val="001533A7"/>
    <w:pPr>
      <w:tabs>
        <w:tab w:val="num" w:pos="-31680"/>
      </w:tabs>
      <w:ind w:left="1195" w:hanging="403"/>
    </w:pPr>
  </w:style>
  <w:style w:type="paragraph" w:customStyle="1" w:styleId="SVCBulletslevel2CharChar">
    <w:name w:val="SVC Bullets level 2 Char Char"/>
    <w:basedOn w:val="a7"/>
    <w:link w:val="SVCBulletslevel2CharCharChar"/>
    <w:uiPriority w:val="99"/>
    <w:rsid w:val="001533A7"/>
    <w:pPr>
      <w:numPr>
        <w:numId w:val="11"/>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a7"/>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a7"/>
    <w:next w:val="a7"/>
    <w:link w:val="FigureCharCharCharChar"/>
    <w:uiPriority w:val="99"/>
    <w:rsid w:val="001533A7"/>
    <w:pPr>
      <w:spacing w:before="240" w:after="480"/>
      <w:jc w:val="center"/>
    </w:pPr>
  </w:style>
  <w:style w:type="paragraph" w:customStyle="1" w:styleId="figureCharCharChar1">
    <w:name w:val="figure Char Char Char"/>
    <w:basedOn w:val="a7"/>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a7"/>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affa">
    <w:name w:val="endnote text"/>
    <w:basedOn w:val="a7"/>
    <w:link w:val="affb"/>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affb">
    <w:name w:val="文末脚注文字列 (文字)"/>
    <w:link w:val="affa"/>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15"/>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affc">
    <w:name w:val="annotation subject"/>
    <w:basedOn w:val="ae"/>
    <w:next w:val="ae"/>
    <w:link w:val="affd"/>
    <w:uiPriority w:val="99"/>
    <w:semiHidden/>
    <w:rsid w:val="00E47875"/>
    <w:rPr>
      <w:b/>
      <w:bCs/>
    </w:rPr>
  </w:style>
  <w:style w:type="character" w:customStyle="1" w:styleId="affd">
    <w:name w:val="コメント内容 (文字)"/>
    <w:link w:val="affc"/>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a7"/>
    <w:link w:val="AVCBulletlevel1CharCharChar"/>
    <w:rsid w:val="001533A7"/>
    <w:pPr>
      <w:numPr>
        <w:numId w:val="16"/>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a7"/>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ae"/>
    <w:next w:val="ae"/>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13"/>
      </w:numPr>
      <w:tabs>
        <w:tab w:val="num" w:pos="720"/>
      </w:tabs>
      <w:ind w:left="1598" w:hanging="403"/>
    </w:pPr>
  </w:style>
  <w:style w:type="paragraph" w:customStyle="1" w:styleId="AVCBulletlevel5">
    <w:name w:val="AVC Bullet level 5"/>
    <w:basedOn w:val="AVCBulletlevel1CharChar"/>
    <w:uiPriority w:val="99"/>
    <w:rsid w:val="001533A7"/>
    <w:pPr>
      <w:numPr>
        <w:numId w:val="14"/>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a7"/>
    <w:uiPriority w:val="99"/>
    <w:rsid w:val="001533A7"/>
    <w:pPr>
      <w:numPr>
        <w:numId w:val="17"/>
      </w:numPr>
      <w:ind w:left="403" w:hanging="403"/>
      <w:textAlignment w:val="auto"/>
    </w:pPr>
  </w:style>
  <w:style w:type="paragraph" w:customStyle="1" w:styleId="LegendeFigure">
    <w:name w:val="Legende Figure"/>
    <w:basedOn w:val="afd"/>
    <w:next w:val="a7"/>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18"/>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a7"/>
    <w:uiPriority w:val="99"/>
    <w:rsid w:val="001533A7"/>
    <w:pPr>
      <w:tabs>
        <w:tab w:val="left" w:pos="397"/>
        <w:tab w:val="num" w:pos="720"/>
      </w:tabs>
      <w:ind w:left="397" w:hanging="360"/>
    </w:pPr>
  </w:style>
  <w:style w:type="paragraph" w:customStyle="1" w:styleId="AVCBulletlevel3">
    <w:name w:val="AVC Bullet level 3"/>
    <w:basedOn w:val="a7"/>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19"/>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19"/>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a7"/>
    <w:uiPriority w:val="99"/>
    <w:rsid w:val="001533A7"/>
    <w:rPr>
      <w:lang w:eastAsia="ko-KR"/>
    </w:rPr>
  </w:style>
  <w:style w:type="paragraph" w:customStyle="1" w:styleId="Annex4Char">
    <w:name w:val="Annex 4 Char"/>
    <w:basedOn w:val="Annex3CharChar"/>
    <w:next w:val="a7"/>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a7"/>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a7"/>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a">
    <w:name w:val="List Bullet"/>
    <w:basedOn w:val="a7"/>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a7"/>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ＭＳ 明朝" w:hAnsi="Arial"/>
      <w:sz w:val="22"/>
      <w:lang w:eastAsia="ja-JP"/>
    </w:rPr>
  </w:style>
  <w:style w:type="paragraph" w:customStyle="1" w:styleId="CharCharZchnZchnCharCharCarCar">
    <w:name w:val="Char Char Zchn Zchn Char Char Car Car"/>
    <w:uiPriority w:val="99"/>
    <w:semiHidden/>
    <w:rsid w:val="001533A7"/>
    <w:pPr>
      <w:keepNext/>
      <w:numPr>
        <w:numId w:val="21"/>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a7"/>
    <w:autoRedefine/>
    <w:rsid w:val="001533A7"/>
    <w:pPr>
      <w:tabs>
        <w:tab w:val="clear" w:pos="1080"/>
        <w:tab w:val="num" w:pos="1200"/>
        <w:tab w:val="num" w:pos="5040"/>
      </w:tabs>
      <w:ind w:left="3240" w:hanging="3240"/>
      <w:outlineLvl w:val="6"/>
    </w:pPr>
  </w:style>
  <w:style w:type="paragraph" w:customStyle="1" w:styleId="NormalITU">
    <w:name w:val="Normal_ITU"/>
    <w:basedOn w:val="a7"/>
    <w:uiPriority w:val="99"/>
    <w:rsid w:val="001533A7"/>
    <w:pPr>
      <w:tabs>
        <w:tab w:val="clear" w:pos="794"/>
        <w:tab w:val="clear" w:pos="1191"/>
        <w:tab w:val="clear" w:pos="1588"/>
        <w:tab w:val="clear" w:pos="1985"/>
      </w:tabs>
      <w:overflowPunct/>
      <w:spacing w:before="120"/>
      <w:jc w:val="left"/>
      <w:textAlignment w:val="auto"/>
    </w:pPr>
    <w:rPr>
      <w:rFonts w:eastAsia="ＭＳ 明朝" w:cs="Arial"/>
      <w:sz w:val="24"/>
      <w:lang w:val="en-US" w:eastAsia="ja-JP"/>
    </w:rPr>
  </w:style>
  <w:style w:type="paragraph" w:customStyle="1" w:styleId="XTableEntry">
    <w:name w:val="XTableEntry"/>
    <w:basedOn w:val="a7"/>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a7"/>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a7"/>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a7"/>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a7"/>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a7"/>
    <w:uiPriority w:val="99"/>
    <w:rsid w:val="001533A7"/>
    <w:pPr>
      <w:numPr>
        <w:numId w:val="22"/>
      </w:numPr>
      <w:tabs>
        <w:tab w:val="clear" w:pos="794"/>
        <w:tab w:val="clear" w:pos="1191"/>
        <w:tab w:val="clear" w:pos="1588"/>
        <w:tab w:val="clear" w:pos="1985"/>
      </w:tabs>
      <w:overflowPunct/>
      <w:autoSpaceDE/>
      <w:autoSpaceDN/>
      <w:adjustRightInd/>
      <w:spacing w:before="0"/>
      <w:textAlignment w:val="auto"/>
    </w:pPr>
    <w:rPr>
      <w:rFonts w:eastAsia="ＭＳ 明朝"/>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a7"/>
    <w:uiPriority w:val="99"/>
    <w:rsid w:val="001533A7"/>
    <w:pPr>
      <w:numPr>
        <w:numId w:val="23"/>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45">
    <w:name w:val="List Bullet 4"/>
    <w:basedOn w:val="a7"/>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ＭＳ 明朝" w:hAnsi="Arial"/>
      <w:lang w:eastAsia="ja-JP"/>
    </w:rPr>
  </w:style>
  <w:style w:type="paragraph" w:styleId="5">
    <w:name w:val="List Number 5"/>
    <w:basedOn w:val="a7"/>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ＭＳ 明朝"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ＭＳ 明朝"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a7"/>
    <w:next w:val="a7"/>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ＭＳ 明朝" w:hAnsi="Arial"/>
      <w:color w:val="0000FF"/>
      <w:lang w:eastAsia="ja-JP"/>
    </w:rPr>
  </w:style>
  <w:style w:type="paragraph" w:customStyle="1" w:styleId="zzCopyright">
    <w:name w:val="zzCopyright"/>
    <w:basedOn w:val="a7"/>
    <w:next w:val="a7"/>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ＭＳ 明朝" w:hAnsi="Arial"/>
      <w:color w:val="0000FF"/>
      <w:lang w:eastAsia="ja-JP"/>
    </w:rPr>
  </w:style>
  <w:style w:type="paragraph" w:customStyle="1" w:styleId="zzCover">
    <w:name w:val="zzCover"/>
    <w:basedOn w:val="a7"/>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ＭＳ 明朝" w:hAnsi="Arial"/>
      <w:b/>
      <w:color w:val="000000"/>
      <w:sz w:val="24"/>
      <w:lang w:eastAsia="ja-JP"/>
    </w:rPr>
  </w:style>
  <w:style w:type="paragraph" w:styleId="HTML">
    <w:name w:val="HTML Preformatted"/>
    <w:basedOn w:val="a7"/>
    <w:link w:val="HTML0"/>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0">
    <w:name w:val="HTML 書式付き (文字)"/>
    <w:link w:val="HTML"/>
    <w:uiPriority w:val="99"/>
    <w:locked/>
    <w:rsid w:val="00F75C43"/>
    <w:rPr>
      <w:rFonts w:ascii="Courier New" w:hAnsi="Courier New" w:cs="Courier New"/>
      <w:sz w:val="20"/>
      <w:szCs w:val="20"/>
      <w:lang w:val="en-GB"/>
    </w:rPr>
  </w:style>
  <w:style w:type="paragraph" w:customStyle="1" w:styleId="zzForeword">
    <w:name w:val="zzForeword"/>
    <w:basedOn w:val="a7"/>
    <w:next w:val="a7"/>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ＭＳ 明朝"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a7"/>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ＭＳ 明朝"/>
      <w:sz w:val="24"/>
      <w:szCs w:val="24"/>
      <w:lang w:val="en-US" w:eastAsia="ja-JP"/>
    </w:rPr>
  </w:style>
  <w:style w:type="paragraph" w:customStyle="1" w:styleId="Bulletedo2">
    <w:name w:val="Bulleted o 2"/>
    <w:basedOn w:val="a7"/>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a0">
    <w:name w:val="List Continue"/>
    <w:aliases w:val="list 1,list-1"/>
    <w:basedOn w:val="a7"/>
    <w:uiPriority w:val="99"/>
    <w:rsid w:val="00802DAA"/>
    <w:pPr>
      <w:numPr>
        <w:numId w:val="4"/>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ＭＳ 明朝"/>
      <w:lang w:eastAsia="ja-JP"/>
    </w:rPr>
  </w:style>
  <w:style w:type="paragraph" w:styleId="20">
    <w:name w:val="List Continue 2"/>
    <w:aliases w:val="list-2"/>
    <w:basedOn w:val="a0"/>
    <w:uiPriority w:val="99"/>
    <w:rsid w:val="00802DAA"/>
    <w:pPr>
      <w:numPr>
        <w:ilvl w:val="1"/>
      </w:numPr>
      <w:tabs>
        <w:tab w:val="clear" w:pos="400"/>
        <w:tab w:val="left" w:pos="800"/>
        <w:tab w:val="num" w:pos="1268"/>
        <w:tab w:val="num" w:pos="1440"/>
      </w:tabs>
      <w:ind w:hanging="360"/>
    </w:pPr>
  </w:style>
  <w:style w:type="paragraph" w:styleId="30">
    <w:name w:val="List Continue 3"/>
    <w:aliases w:val="list-3"/>
    <w:basedOn w:val="a0"/>
    <w:uiPriority w:val="99"/>
    <w:rsid w:val="00802DAA"/>
    <w:pPr>
      <w:numPr>
        <w:ilvl w:val="2"/>
      </w:numPr>
      <w:tabs>
        <w:tab w:val="clear" w:pos="400"/>
        <w:tab w:val="left" w:pos="1200"/>
        <w:tab w:val="num" w:pos="1988"/>
        <w:tab w:val="num" w:pos="2160"/>
      </w:tabs>
      <w:ind w:hanging="180"/>
    </w:pPr>
  </w:style>
  <w:style w:type="paragraph" w:styleId="40">
    <w:name w:val="List Continue 4"/>
    <w:aliases w:val="list-4"/>
    <w:basedOn w:val="a0"/>
    <w:uiPriority w:val="99"/>
    <w:rsid w:val="00802DAA"/>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802DAA"/>
    <w:pPr>
      <w:numPr>
        <w:numId w:val="5"/>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ＭＳ 明朝"/>
      <w:lang w:eastAsia="ja-JP"/>
    </w:rPr>
  </w:style>
  <w:style w:type="paragraph" w:styleId="21">
    <w:name w:val="List Number 2"/>
    <w:basedOn w:val="a7"/>
    <w:uiPriority w:val="99"/>
    <w:rsid w:val="00802DAA"/>
    <w:pPr>
      <w:numPr>
        <w:ilvl w:val="1"/>
        <w:numId w:val="5"/>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ＭＳ 明朝"/>
      <w:lang w:eastAsia="ja-JP"/>
    </w:rPr>
  </w:style>
  <w:style w:type="paragraph" w:styleId="31">
    <w:name w:val="List Number 3"/>
    <w:basedOn w:val="a7"/>
    <w:uiPriority w:val="99"/>
    <w:rsid w:val="00802DAA"/>
    <w:pPr>
      <w:numPr>
        <w:ilvl w:val="2"/>
        <w:numId w:val="5"/>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ＭＳ 明朝"/>
      <w:lang w:eastAsia="ja-JP"/>
    </w:rPr>
  </w:style>
  <w:style w:type="paragraph" w:styleId="41">
    <w:name w:val="List Number 4"/>
    <w:basedOn w:val="a7"/>
    <w:uiPriority w:val="99"/>
    <w:rsid w:val="00802DAA"/>
    <w:pPr>
      <w:numPr>
        <w:ilvl w:val="3"/>
        <w:numId w:val="5"/>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ＭＳ 明朝"/>
      <w:lang w:eastAsia="ja-JP"/>
    </w:rPr>
  </w:style>
  <w:style w:type="paragraph" w:customStyle="1" w:styleId="a2">
    <w:name w:val="a2"/>
    <w:basedOn w:val="2"/>
    <w:next w:val="a7"/>
    <w:uiPriority w:val="99"/>
    <w:rsid w:val="001533A7"/>
    <w:pPr>
      <w:keepLines w:val="0"/>
      <w:numPr>
        <w:numId w:val="24"/>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ＭＳ 明朝" w:hAnsi="Arial"/>
      <w:bCs w:val="0"/>
      <w:sz w:val="24"/>
      <w:szCs w:val="20"/>
      <w:lang w:val="de-DE" w:eastAsia="ja-JP"/>
    </w:rPr>
  </w:style>
  <w:style w:type="paragraph" w:customStyle="1" w:styleId="a3">
    <w:name w:val="a3"/>
    <w:basedOn w:val="3"/>
    <w:next w:val="a7"/>
    <w:uiPriority w:val="99"/>
    <w:rsid w:val="001533A7"/>
    <w:pPr>
      <w:keepLines w:val="0"/>
      <w:numPr>
        <w:numId w:val="24"/>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ＭＳ 明朝" w:hAnsi="Arial"/>
      <w:bCs w:val="0"/>
      <w:sz w:val="22"/>
      <w:lang w:val="de-DE" w:eastAsia="ja-JP"/>
    </w:rPr>
  </w:style>
  <w:style w:type="paragraph" w:customStyle="1" w:styleId="a4">
    <w:name w:val="a4"/>
    <w:basedOn w:val="4"/>
    <w:next w:val="a7"/>
    <w:uiPriority w:val="99"/>
    <w:rsid w:val="001533A7"/>
    <w:pPr>
      <w:keepLines w:val="0"/>
      <w:numPr>
        <w:numId w:val="24"/>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ＭＳ 明朝" w:hAnsi="Arial"/>
      <w:bCs w:val="0"/>
      <w:lang w:val="de-DE" w:eastAsia="ja-JP"/>
    </w:rPr>
  </w:style>
  <w:style w:type="paragraph" w:customStyle="1" w:styleId="a5">
    <w:name w:val="a5"/>
    <w:basedOn w:val="a7"/>
    <w:next w:val="a7"/>
    <w:uiPriority w:val="99"/>
    <w:rsid w:val="001533A7"/>
    <w:pPr>
      <w:numPr>
        <w:ilvl w:val="4"/>
        <w:numId w:val="24"/>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ＭＳ 明朝" w:hAnsi="Arial"/>
      <w:lang w:val="de-DE" w:eastAsia="ja-JP"/>
    </w:rPr>
  </w:style>
  <w:style w:type="paragraph" w:customStyle="1" w:styleId="a6">
    <w:name w:val="a6"/>
    <w:basedOn w:val="6"/>
    <w:next w:val="a7"/>
    <w:uiPriority w:val="99"/>
    <w:rsid w:val="001533A7"/>
    <w:pPr>
      <w:keepLines w:val="0"/>
      <w:numPr>
        <w:numId w:val="24"/>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ＭＳ 明朝" w:hAnsi="Arial"/>
      <w:bCs w:val="0"/>
      <w:lang w:val="de-DE" w:eastAsia="ja-JP"/>
    </w:rPr>
  </w:style>
  <w:style w:type="paragraph" w:customStyle="1" w:styleId="ANNEX">
    <w:name w:val="ANNEX"/>
    <w:basedOn w:val="a7"/>
    <w:next w:val="a7"/>
    <w:uiPriority w:val="99"/>
    <w:rsid w:val="001533A7"/>
    <w:pPr>
      <w:keepNext/>
      <w:pageBreakBefore/>
      <w:numPr>
        <w:numId w:val="24"/>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ＭＳ 明朝" w:hAnsi="Arial"/>
      <w:b/>
      <w:sz w:val="28"/>
      <w:lang w:val="de-DE" w:eastAsia="ja-JP"/>
    </w:rPr>
  </w:style>
  <w:style w:type="paragraph" w:customStyle="1" w:styleId="Chaptitle">
    <w:name w:val="Chap_title"/>
    <w:basedOn w:val="a7"/>
    <w:next w:val="Normalaftertitle"/>
    <w:uiPriority w:val="99"/>
    <w:rsid w:val="001533A7"/>
    <w:pPr>
      <w:keepNext/>
      <w:keepLines/>
      <w:spacing w:before="240"/>
      <w:jc w:val="center"/>
    </w:pPr>
    <w:rPr>
      <w:b/>
      <w:sz w:val="28"/>
    </w:rPr>
  </w:style>
  <w:style w:type="paragraph" w:customStyle="1" w:styleId="Normalaftertitle">
    <w:name w:val="Normal_after_title"/>
    <w:basedOn w:val="a7"/>
    <w:uiPriority w:val="99"/>
    <w:rsid w:val="001533A7"/>
    <w:pPr>
      <w:spacing w:before="480"/>
    </w:pPr>
  </w:style>
  <w:style w:type="paragraph" w:customStyle="1" w:styleId="AnnexNoTitle0">
    <w:name w:val="Annex_NoTitle"/>
    <w:basedOn w:val="a7"/>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1"/>
    <w:next w:val="Reftext"/>
    <w:uiPriority w:val="99"/>
    <w:rsid w:val="001533A7"/>
    <w:pPr>
      <w:numPr>
        <w:numId w:val="0"/>
      </w:numPr>
      <w:outlineLvl w:val="9"/>
    </w:pPr>
    <w:rPr>
      <w:bCs w:val="0"/>
      <w:szCs w:val="20"/>
    </w:rPr>
  </w:style>
  <w:style w:type="paragraph" w:customStyle="1" w:styleId="Reftext">
    <w:name w:val="Ref_text"/>
    <w:basedOn w:val="a7"/>
    <w:uiPriority w:val="99"/>
    <w:rsid w:val="001533A7"/>
    <w:pPr>
      <w:ind w:left="794" w:hanging="794"/>
    </w:pPr>
  </w:style>
  <w:style w:type="paragraph" w:customStyle="1" w:styleId="ArtNo">
    <w:name w:val="Art_No"/>
    <w:basedOn w:val="a7"/>
    <w:next w:val="Arttitle"/>
    <w:uiPriority w:val="99"/>
    <w:rsid w:val="001533A7"/>
    <w:pPr>
      <w:keepNext/>
      <w:keepLines/>
      <w:spacing w:before="480"/>
      <w:jc w:val="center"/>
    </w:pPr>
    <w:rPr>
      <w:caps/>
      <w:sz w:val="28"/>
    </w:rPr>
  </w:style>
  <w:style w:type="paragraph" w:customStyle="1" w:styleId="Arttitle">
    <w:name w:val="Art_title"/>
    <w:basedOn w:val="a7"/>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a7"/>
    <w:next w:val="a7"/>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a7"/>
    <w:next w:val="Chaptitle"/>
    <w:uiPriority w:val="99"/>
    <w:rsid w:val="001533A7"/>
    <w:pPr>
      <w:keepNext/>
      <w:keepLines/>
      <w:spacing w:before="480"/>
      <w:jc w:val="center"/>
    </w:pPr>
    <w:rPr>
      <w:b/>
      <w:caps/>
      <w:sz w:val="28"/>
    </w:rPr>
  </w:style>
  <w:style w:type="paragraph" w:customStyle="1" w:styleId="Equationlegend">
    <w:name w:val="Equation_legend"/>
    <w:basedOn w:val="a7"/>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a7"/>
    <w:uiPriority w:val="99"/>
    <w:rsid w:val="001533A7"/>
  </w:style>
  <w:style w:type="paragraph" w:customStyle="1" w:styleId="Tablelegend0">
    <w:name w:val="Table_legend"/>
    <w:basedOn w:val="a7"/>
    <w:next w:val="a7"/>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a7"/>
    <w:next w:val="Normalaftertitle"/>
    <w:uiPriority w:val="99"/>
    <w:rsid w:val="001533A7"/>
    <w:pPr>
      <w:keepLines/>
      <w:spacing w:before="240" w:after="120"/>
      <w:jc w:val="center"/>
    </w:pPr>
    <w:rPr>
      <w:b/>
    </w:rPr>
  </w:style>
  <w:style w:type="paragraph" w:customStyle="1" w:styleId="Figurewithouttitle">
    <w:name w:val="Figure_without_title"/>
    <w:basedOn w:val="a7"/>
    <w:next w:val="Normalaftertitle"/>
    <w:uiPriority w:val="99"/>
    <w:rsid w:val="001533A7"/>
    <w:pPr>
      <w:keepLines/>
      <w:spacing w:before="240" w:after="120"/>
      <w:jc w:val="center"/>
    </w:pPr>
  </w:style>
  <w:style w:type="paragraph" w:customStyle="1" w:styleId="FirstFooter">
    <w:name w:val="FirstFooter"/>
    <w:basedOn w:val="af2"/>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a7"/>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3"/>
    <w:next w:val="a7"/>
    <w:uiPriority w:val="99"/>
    <w:rsid w:val="001533A7"/>
    <w:pPr>
      <w:numPr>
        <w:ilvl w:val="0"/>
        <w:numId w:val="0"/>
      </w:numPr>
      <w:ind w:left="794" w:hanging="794"/>
    </w:pPr>
    <w:rPr>
      <w:b w:val="0"/>
      <w:bCs w:val="0"/>
      <w:i/>
    </w:rPr>
  </w:style>
  <w:style w:type="paragraph" w:customStyle="1" w:styleId="PartNo">
    <w:name w:val="Part_No"/>
    <w:basedOn w:val="a7"/>
    <w:next w:val="Partref"/>
    <w:uiPriority w:val="99"/>
    <w:rsid w:val="001533A7"/>
    <w:pPr>
      <w:keepNext/>
      <w:keepLines/>
      <w:spacing w:before="480" w:after="80"/>
      <w:jc w:val="center"/>
    </w:pPr>
    <w:rPr>
      <w:caps/>
      <w:sz w:val="28"/>
    </w:rPr>
  </w:style>
  <w:style w:type="paragraph" w:customStyle="1" w:styleId="Partref">
    <w:name w:val="Part_ref"/>
    <w:basedOn w:val="a7"/>
    <w:next w:val="Parttitle"/>
    <w:uiPriority w:val="99"/>
    <w:rsid w:val="001533A7"/>
    <w:pPr>
      <w:keepNext/>
      <w:keepLines/>
      <w:spacing w:before="280"/>
      <w:jc w:val="center"/>
    </w:pPr>
  </w:style>
  <w:style w:type="paragraph" w:customStyle="1" w:styleId="Parttitle">
    <w:name w:val="Part_title"/>
    <w:basedOn w:val="a7"/>
    <w:next w:val="Normalaftertitle"/>
    <w:uiPriority w:val="99"/>
    <w:rsid w:val="001533A7"/>
    <w:pPr>
      <w:keepNext/>
      <w:keepLines/>
      <w:spacing w:before="240" w:after="280"/>
      <w:jc w:val="center"/>
    </w:pPr>
    <w:rPr>
      <w:b/>
      <w:sz w:val="28"/>
    </w:rPr>
  </w:style>
  <w:style w:type="paragraph" w:customStyle="1" w:styleId="Recdate">
    <w:name w:val="Rec_date"/>
    <w:basedOn w:val="a7"/>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a7"/>
    <w:next w:val="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a7"/>
    <w:next w:val="a7"/>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a7"/>
    <w:next w:val="a7"/>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a7"/>
    <w:next w:val="Sectiontitle0"/>
    <w:uiPriority w:val="99"/>
    <w:rsid w:val="001533A7"/>
    <w:pPr>
      <w:keepNext/>
      <w:keepLines/>
      <w:spacing w:before="480" w:after="80"/>
      <w:jc w:val="center"/>
    </w:pPr>
    <w:rPr>
      <w:caps/>
      <w:sz w:val="24"/>
    </w:rPr>
  </w:style>
  <w:style w:type="paragraph" w:customStyle="1" w:styleId="Sectiontitle0">
    <w:name w:val="Section_title"/>
    <w:basedOn w:val="a7"/>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a7"/>
    <w:next w:val="Normalaftertitle"/>
    <w:uiPriority w:val="99"/>
    <w:rsid w:val="001533A7"/>
    <w:pPr>
      <w:spacing w:before="840" w:after="200"/>
      <w:jc w:val="center"/>
    </w:pPr>
    <w:rPr>
      <w:b/>
      <w:sz w:val="28"/>
    </w:rPr>
  </w:style>
  <w:style w:type="paragraph" w:customStyle="1" w:styleId="SpecialFooter">
    <w:name w:val="Special Footer"/>
    <w:basedOn w:val="af2"/>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a7"/>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1"/>
    <w:uiPriority w:val="99"/>
    <w:rsid w:val="001533A7"/>
    <w:rPr>
      <w:b/>
    </w:rPr>
  </w:style>
  <w:style w:type="paragraph" w:customStyle="1" w:styleId="Artheading">
    <w:name w:val="Art_heading"/>
    <w:basedOn w:val="a7"/>
    <w:next w:val="Normalaftertitle"/>
    <w:uiPriority w:val="99"/>
    <w:rsid w:val="001533A7"/>
    <w:pPr>
      <w:spacing w:before="480"/>
      <w:jc w:val="center"/>
    </w:pPr>
    <w:rPr>
      <w:b/>
      <w:sz w:val="28"/>
    </w:rPr>
  </w:style>
  <w:style w:type="paragraph" w:customStyle="1" w:styleId="Annexref0">
    <w:name w:val="Annex_ref"/>
    <w:basedOn w:val="a7"/>
    <w:next w:val="a7"/>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affe">
    <w:name w:val="Date"/>
    <w:basedOn w:val="a7"/>
    <w:next w:val="a7"/>
    <w:link w:val="afff"/>
    <w:uiPriority w:val="99"/>
    <w:rsid w:val="00BA3A75"/>
  </w:style>
  <w:style w:type="character" w:customStyle="1" w:styleId="afff">
    <w:name w:val="日付 (文字)"/>
    <w:link w:val="affe"/>
    <w:uiPriority w:val="99"/>
    <w:locked/>
    <w:rsid w:val="00F75C43"/>
    <w:rPr>
      <w:rFonts w:ascii="Times New Roman" w:hAnsi="Times New Roman" w:cs="Times New Roman"/>
      <w:sz w:val="20"/>
      <w:szCs w:val="20"/>
      <w:lang w:val="en-GB"/>
    </w:rPr>
  </w:style>
  <w:style w:type="paragraph" w:customStyle="1" w:styleId="Couvnote0">
    <w:name w:val="Couv_note"/>
    <w:basedOn w:val="a7"/>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afe">
    <w:name w:val="図表番号 (文字)"/>
    <w:aliases w:val="fig and tbl (文字),fighead2 (文字),fighead21 (文字),fighead22 (文字),fighead23 (文字),Table Caption1 (文字),fighead211 (文字),fighead24 (文字),Table Caption2 (文字),fighead25 (文字),fighead212 (文字),fighead26 (文字),Table Caption3 (文字),fighead27 (文字),fighead213 (文字)"/>
    <w:link w:val="afd"/>
    <w:locked/>
    <w:rsid w:val="007E4DD5"/>
    <w:rPr>
      <w:rFonts w:ascii="Times New Roman" w:hAnsi="Times New Roman"/>
      <w:b/>
      <w:bCs/>
      <w:noProof/>
      <w:lang w:val="en-GB" w:eastAsia="en-US"/>
    </w:rPr>
  </w:style>
  <w:style w:type="paragraph" w:customStyle="1" w:styleId="CouvrecNo">
    <w:name w:val="Couv_rec_No"/>
    <w:basedOn w:val="a7"/>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a7"/>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a7"/>
    <w:uiPriority w:val="99"/>
    <w:rsid w:val="001533A7"/>
    <w:pPr>
      <w:spacing w:after="68"/>
      <w:jc w:val="center"/>
    </w:pPr>
    <w:rPr>
      <w:b/>
      <w:sz w:val="24"/>
    </w:rPr>
  </w:style>
  <w:style w:type="paragraph" w:customStyle="1" w:styleId="Normalaftertitle0">
    <w:name w:val="Normal after title"/>
    <w:basedOn w:val="a7"/>
    <w:uiPriority w:val="99"/>
    <w:rsid w:val="001533A7"/>
    <w:pPr>
      <w:spacing w:before="480"/>
    </w:pPr>
    <w:rPr>
      <w:lang w:val="en-US"/>
    </w:rPr>
  </w:style>
  <w:style w:type="paragraph" w:customStyle="1" w:styleId="Tablefin">
    <w:name w:val="Table_fin"/>
    <w:basedOn w:val="a7"/>
    <w:next w:val="a7"/>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afff0">
    <w:name w:val="Emphasis"/>
    <w:qFormat/>
    <w:rsid w:val="0044513F"/>
    <w:rPr>
      <w:i/>
      <w:iCs/>
    </w:rPr>
  </w:style>
  <w:style w:type="paragraph" w:customStyle="1" w:styleId="StyleHeading1Justified">
    <w:name w:val="Style Heading 1 + Justified"/>
    <w:basedOn w:val="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19"/>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12"/>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0"/>
      </w:numPr>
    </w:pPr>
  </w:style>
  <w:style w:type="numbering" w:customStyle="1" w:styleId="SVCIndent">
    <w:name w:val="SVC Indent"/>
    <w:rsid w:val="001533A7"/>
    <w:pPr>
      <w:numPr>
        <w:numId w:val="20"/>
      </w:numPr>
    </w:pPr>
  </w:style>
  <w:style w:type="paragraph" w:styleId="12">
    <w:name w:val="index 1"/>
    <w:basedOn w:val="a7"/>
    <w:next w:val="a7"/>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aa"/>
    <w:uiPriority w:val="99"/>
    <w:semiHidden/>
    <w:unhideWhenUsed/>
    <w:locked/>
    <w:rsid w:val="00C03E75"/>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ocked/>
    <w:rsid w:val="001533A7"/>
    <w:rPr>
      <w:rFonts w:eastAsia="SimSun" w:cs="Times New Roman"/>
      <w:b/>
      <w:bCs/>
    </w:rPr>
  </w:style>
  <w:style w:type="paragraph" w:customStyle="1" w:styleId="Style4ptBefore0pt">
    <w:name w:val="Style 4 pt Before:  0 pt"/>
    <w:basedOn w:val="a7"/>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a7"/>
    <w:uiPriority w:val="34"/>
    <w:qFormat/>
    <w:rsid w:val="001533A7"/>
    <w:pPr>
      <w:ind w:left="720"/>
    </w:pPr>
  </w:style>
  <w:style w:type="paragraph" w:customStyle="1" w:styleId="3H0">
    <w:name w:val="3H0"/>
    <w:next w:val="3N"/>
    <w:link w:val="3H0Char"/>
    <w:qFormat/>
    <w:rsid w:val="001533A7"/>
    <w:pPr>
      <w:keepNext/>
      <w:keepLines/>
      <w:numPr>
        <w:numId w:val="25"/>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a7"/>
    <w:uiPriority w:val="34"/>
    <w:qFormat/>
    <w:rsid w:val="001533A7"/>
    <w:pPr>
      <w:ind w:left="720"/>
    </w:pPr>
  </w:style>
  <w:style w:type="paragraph" w:customStyle="1" w:styleId="MediumGrid1-Accent22">
    <w:name w:val="Medium Grid 1 - Accent 22"/>
    <w:basedOn w:val="a7"/>
    <w:uiPriority w:val="34"/>
    <w:qFormat/>
    <w:rsid w:val="001533A7"/>
    <w:pPr>
      <w:ind w:left="720"/>
    </w:pPr>
  </w:style>
  <w:style w:type="paragraph" w:customStyle="1" w:styleId="3N">
    <w:name w:val="3N"/>
    <w:basedOn w:val="a7"/>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a7"/>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a7"/>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afff1">
    <w:name w:val="List Paragraph"/>
    <w:basedOn w:val="a7"/>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a7"/>
    <w:link w:val="3EdNotesChar"/>
    <w:qFormat/>
    <w:rsid w:val="001533A7"/>
    <w:pPr>
      <w:numPr>
        <w:numId w:val="6"/>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7"/>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a7"/>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a7"/>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51">
    <w:name w:val="見出し 5 (文字)"/>
    <w:aliases w:val="h5 (文字),H5 (文字),H51 (文字),Titre 5 (文字)"/>
    <w:link w:val="50"/>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26"/>
      </w:numPr>
      <w:tabs>
        <w:tab w:val="left" w:pos="794"/>
      </w:tabs>
    </w:pPr>
  </w:style>
  <w:style w:type="paragraph" w:customStyle="1" w:styleId="4H1">
    <w:name w:val="4H1"/>
    <w:basedOn w:val="3N"/>
    <w:link w:val="4H1Char"/>
    <w:qFormat/>
    <w:rsid w:val="001533A7"/>
    <w:pPr>
      <w:numPr>
        <w:ilvl w:val="1"/>
        <w:numId w:val="26"/>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a7"/>
    <w:rsid w:val="001533A7"/>
    <w:pPr>
      <w:numPr>
        <w:ilvl w:val="2"/>
        <w:numId w:val="26"/>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a7"/>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numbering" w:styleId="111111">
    <w:name w:val="Outline List 2"/>
    <w:basedOn w:val="aa"/>
    <w:uiPriority w:val="99"/>
    <w:semiHidden/>
    <w:unhideWhenUsed/>
    <w:locked/>
    <w:rsid w:val="001533A7"/>
  </w:style>
  <w:style w:type="character" w:styleId="afff2">
    <w:name w:val="Subtle Reference"/>
    <w:uiPriority w:val="31"/>
    <w:qFormat/>
    <w:rsid w:val="001533A7"/>
    <w:rPr>
      <w:smallCaps/>
      <w:color w:val="C0504D"/>
      <w:u w:val="single"/>
    </w:rPr>
  </w:style>
  <w:style w:type="paragraph" w:customStyle="1" w:styleId="3N0">
    <w:name w:val="3N0"/>
    <w:basedOn w:val="a7"/>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afff3">
    <w:name w:val="TOC Heading"/>
    <w:basedOn w:val="1"/>
    <w:next w:val="a7"/>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a9"/>
    <w:next w:val="aff8"/>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afff4">
    <w:name w:val="Message Header"/>
    <w:basedOn w:val="a7"/>
    <w:link w:val="afff5"/>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afff5">
    <w:name w:val="メッセージ見出し (文字)"/>
    <w:link w:val="afff4"/>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fff6">
    <w:name w:val="Outline List 3"/>
    <w:basedOn w:val="aa"/>
    <w:uiPriority w:val="99"/>
    <w:semiHidden/>
    <w:unhideWhenUsed/>
    <w:locked/>
    <w:rsid w:val="001533A7"/>
  </w:style>
  <w:style w:type="paragraph" w:customStyle="1" w:styleId="SPIEreferencelisting">
    <w:name w:val="SPIE reference listing"/>
    <w:basedOn w:val="a7"/>
    <w:uiPriority w:val="99"/>
    <w:rsid w:val="00A335D9"/>
    <w:pPr>
      <w:numPr>
        <w:numId w:val="40"/>
      </w:numPr>
      <w:tabs>
        <w:tab w:val="clear" w:pos="794"/>
        <w:tab w:val="clear" w:pos="1191"/>
        <w:tab w:val="clear" w:pos="1588"/>
        <w:tab w:val="clear" w:pos="1985"/>
      </w:tabs>
      <w:overflowPunct/>
      <w:autoSpaceDE/>
      <w:autoSpaceDN/>
      <w:adjustRightInd/>
      <w:spacing w:before="0"/>
      <w:jc w:val="left"/>
      <w:textAlignment w:val="auto"/>
    </w:pPr>
    <w:rPr>
      <w:rFonts w:eastAsia="Batang"/>
      <w:sz w:val="24"/>
      <w:szCs w:val="24"/>
      <w:lang w:val="en-US"/>
    </w:rPr>
  </w:style>
  <w:style w:type="paragraph" w:customStyle="1" w:styleId="Default">
    <w:name w:val="Default"/>
    <w:rsid w:val="006F0560"/>
    <w:pPr>
      <w:autoSpaceDE w:val="0"/>
      <w:autoSpaceDN w:val="0"/>
      <w:adjustRightInd w:val="0"/>
    </w:pPr>
    <w:rPr>
      <w:rFonts w:ascii="Times New Roman" w:hAnsi="Times New Roman"/>
      <w:color w:val="000000"/>
      <w:sz w:val="24"/>
      <w:szCs w:val="24"/>
    </w:rPr>
  </w:style>
  <w:style w:type="paragraph" w:customStyle="1" w:styleId="CharCharCharCharCharCharCharChar">
    <w:name w:val="Char Char Char Char Char Char Char Char"/>
    <w:semiHidden/>
    <w:rsid w:val="00FB38DB"/>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1">
    <w:name w:val="Char Char Char Char Char Char Char Char1"/>
    <w:semiHidden/>
    <w:rsid w:val="00AD6379"/>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EquationChar">
    <w:name w:val="Equation Char"/>
    <w:link w:val="Equation"/>
    <w:rsid w:val="00923184"/>
    <w:rPr>
      <w:rFonts w:ascii="Times New Roman" w:hAnsi="Times New Roman"/>
      <w:sz w:val="22"/>
      <w:szCs w:val="22"/>
      <w:lang w:val="en-GB"/>
    </w:rPr>
  </w:style>
  <w:style w:type="paragraph" w:customStyle="1" w:styleId="Text">
    <w:name w:val="Text"/>
    <w:basedOn w:val="a7"/>
    <w:rsid w:val="00E73352"/>
    <w:pPr>
      <w:widowControl w:val="0"/>
      <w:tabs>
        <w:tab w:val="clear" w:pos="794"/>
        <w:tab w:val="clear" w:pos="1191"/>
        <w:tab w:val="clear" w:pos="1588"/>
        <w:tab w:val="clear" w:pos="1985"/>
      </w:tabs>
      <w:overflowPunct/>
      <w:autoSpaceDE/>
      <w:autoSpaceDN/>
      <w:adjustRightInd/>
      <w:spacing w:before="0" w:line="252" w:lineRule="auto"/>
      <w:ind w:firstLine="202"/>
      <w:textAlignment w:val="auto"/>
    </w:pPr>
    <w:rPr>
      <w:rFonts w:eastAsia="SimSu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20862696">
      <w:bodyDiv w:val="1"/>
      <w:marLeft w:val="0"/>
      <w:marRight w:val="0"/>
      <w:marTop w:val="0"/>
      <w:marBottom w:val="0"/>
      <w:divBdr>
        <w:top w:val="none" w:sz="0" w:space="0" w:color="auto"/>
        <w:left w:val="none" w:sz="0" w:space="0" w:color="auto"/>
        <w:bottom w:val="none" w:sz="0" w:space="0" w:color="auto"/>
        <w:right w:val="none" w:sz="0" w:space="0" w:color="auto"/>
      </w:divBdr>
      <w:divsChild>
        <w:div w:id="1452671143">
          <w:marLeft w:val="0"/>
          <w:marRight w:val="0"/>
          <w:marTop w:val="0"/>
          <w:marBottom w:val="0"/>
          <w:divBdr>
            <w:top w:val="none" w:sz="0" w:space="0" w:color="auto"/>
            <w:left w:val="none" w:sz="0" w:space="0" w:color="auto"/>
            <w:bottom w:val="none" w:sz="0" w:space="0" w:color="auto"/>
            <w:right w:val="none" w:sz="0" w:space="0" w:color="auto"/>
          </w:divBdr>
          <w:divsChild>
            <w:div w:id="1792701867">
              <w:marLeft w:val="0"/>
              <w:marRight w:val="0"/>
              <w:marTop w:val="0"/>
              <w:marBottom w:val="0"/>
              <w:divBdr>
                <w:top w:val="none" w:sz="0" w:space="0" w:color="auto"/>
                <w:left w:val="none" w:sz="0" w:space="0" w:color="auto"/>
                <w:bottom w:val="none" w:sz="0" w:space="0" w:color="auto"/>
                <w:right w:val="none" w:sz="0" w:space="0" w:color="auto"/>
              </w:divBdr>
              <w:divsChild>
                <w:div w:id="706224193">
                  <w:marLeft w:val="0"/>
                  <w:marRight w:val="0"/>
                  <w:marTop w:val="0"/>
                  <w:marBottom w:val="0"/>
                  <w:divBdr>
                    <w:top w:val="none" w:sz="0" w:space="0" w:color="auto"/>
                    <w:left w:val="none" w:sz="0" w:space="0" w:color="auto"/>
                    <w:bottom w:val="none" w:sz="0" w:space="0" w:color="auto"/>
                    <w:right w:val="none" w:sz="0" w:space="0" w:color="auto"/>
                  </w:divBdr>
                  <w:divsChild>
                    <w:div w:id="89339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19241847">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690401598">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0679536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eader" Target="header1.xml"/><Relationship Id="rId26" Type="http://schemas.openxmlformats.org/officeDocument/2006/relationships/image" Target="media/image6.emf"/><Relationship Id="rId39" Type="http://schemas.openxmlformats.org/officeDocument/2006/relationships/image" Target="media/image13.emf"/><Relationship Id="rId3" Type="http://schemas.openxmlformats.org/officeDocument/2006/relationships/customXml" Target="../customXml/item3.xml"/><Relationship Id="rId21" Type="http://schemas.openxmlformats.org/officeDocument/2006/relationships/image" Target="media/image3.emf"/><Relationship Id="rId34" Type="http://schemas.openxmlformats.org/officeDocument/2006/relationships/image" Target="media/image10.wmf"/><Relationship Id="rId42" Type="http://schemas.openxmlformats.org/officeDocument/2006/relationships/hyperlink" Target="mailto:vseregin@qti.qualcomm.com" TargetMode="External"/><Relationship Id="rId47" Type="http://schemas.openxmlformats.org/officeDocument/2006/relationships/fontTable" Target="fontTable.xml"/><Relationship Id="rId50" Type="http://schemas.microsoft.com/office/2011/relationships/people" Target="peop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oleObject" Target="embeddings/oleObject8.bin"/><Relationship Id="rId46"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footer" Target="footer2.xml"/><Relationship Id="rId29" Type="http://schemas.openxmlformats.org/officeDocument/2006/relationships/oleObject" Target="embeddings/oleObject4.bin"/><Relationship Id="rId41" Type="http://schemas.openxmlformats.org/officeDocument/2006/relationships/hyperlink" Target="https://hevc.hhi.fraunhofer.de/svn/svn_SHVCSoftwar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5.emf"/><Relationship Id="rId32" Type="http://schemas.openxmlformats.org/officeDocument/2006/relationships/image" Target="media/image9.wmf"/><Relationship Id="rId37" Type="http://schemas.openxmlformats.org/officeDocument/2006/relationships/image" Target="media/image12.emf"/><Relationship Id="rId40" Type="http://schemas.openxmlformats.org/officeDocument/2006/relationships/oleObject" Target="embeddings/oleObject9.bin"/><Relationship Id="rId45"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image" Target="media/image4.png"/><Relationship Id="rId28" Type="http://schemas.openxmlformats.org/officeDocument/2006/relationships/image" Target="media/image7.wmf"/><Relationship Id="rId36" Type="http://schemas.openxmlformats.org/officeDocument/2006/relationships/image" Target="media/image11.emf"/><Relationship Id="rId49"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oleObject" Target="embeddings/oleObject5.bin"/><Relationship Id="rId44"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oleObject" Target="embeddings/oleObject1.bin"/><Relationship Id="rId27" Type="http://schemas.openxmlformats.org/officeDocument/2006/relationships/oleObject" Target="embeddings/oleObject3.bin"/><Relationship Id="rId30" Type="http://schemas.openxmlformats.org/officeDocument/2006/relationships/image" Target="media/image8.wmf"/><Relationship Id="rId35" Type="http://schemas.openxmlformats.org/officeDocument/2006/relationships/oleObject" Target="embeddings/oleObject7.bin"/><Relationship Id="rId43" Type="http://schemas.openxmlformats.org/officeDocument/2006/relationships/header" Target="header2.xml"/><Relationship Id="rId48" Type="http://schemas.openxmlformats.org/officeDocument/2006/relationships/theme" Target="theme/theme1.xml"/><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3A84F-356F-4816-B050-6DFD7A05621E}">
  <ds:schemaRefs>
    <ds:schemaRef ds:uri="http://schemas.openxmlformats.org/officeDocument/2006/bibliography"/>
  </ds:schemaRefs>
</ds:datastoreItem>
</file>

<file path=customXml/itemProps2.xml><?xml version="1.0" encoding="utf-8"?>
<ds:datastoreItem xmlns:ds="http://schemas.openxmlformats.org/officeDocument/2006/customXml" ds:itemID="{42854EF5-0FF5-4225-8BE5-CB4DE8D02709}">
  <ds:schemaRefs>
    <ds:schemaRef ds:uri="http://schemas.openxmlformats.org/officeDocument/2006/bibliography"/>
  </ds:schemaRefs>
</ds:datastoreItem>
</file>

<file path=customXml/itemProps3.xml><?xml version="1.0" encoding="utf-8"?>
<ds:datastoreItem xmlns:ds="http://schemas.openxmlformats.org/officeDocument/2006/customXml" ds:itemID="{489C8F68-B543-4021-A084-799E9D4ACE28}">
  <ds:schemaRefs>
    <ds:schemaRef ds:uri="http://schemas.openxmlformats.org/officeDocument/2006/bibliography"/>
  </ds:schemaRefs>
</ds:datastoreItem>
</file>

<file path=customXml/itemProps4.xml><?xml version="1.0" encoding="utf-8"?>
<ds:datastoreItem xmlns:ds="http://schemas.openxmlformats.org/officeDocument/2006/customXml" ds:itemID="{F2877EF3-D173-4BB8-AA9A-2FD1BFF42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5488</Words>
  <Characters>32697</Characters>
  <Application>Microsoft Office Word</Application>
  <DocSecurity>0</DocSecurity>
  <Lines>272</Lines>
  <Paragraphs>76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Qualcomm Incorporated</Company>
  <LinksUpToDate>false</LinksUpToDate>
  <CharactersWithSpaces>38109</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(3DC-GT1)</dc:creator>
  <cp:lastModifiedBy>Barroux Guillaume</cp:lastModifiedBy>
  <cp:revision>4</cp:revision>
  <cp:lastPrinted>2013-02-13T05:52:00Z</cp:lastPrinted>
  <dcterms:created xsi:type="dcterms:W3CDTF">2016-02-15T00:45:00Z</dcterms:created>
  <dcterms:modified xsi:type="dcterms:W3CDTF">2016-02-15T00:47:00Z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y fmtid="{D5CDD505-2E9C-101B-9397-08002B2CF9AE}" pid="5" name="_AdHocReviewCycleID">
    <vt:i4>-237138334</vt:i4>
  </property>
  <property fmtid="{D5CDD505-2E9C-101B-9397-08002B2CF9AE}" pid="6" name="_EmailSubject">
    <vt:lpwstr>JCTVCV-1007 - SHVC Test Model 11 (SHM 11) Introduction and Encoder Description</vt:lpwstr>
  </property>
  <property fmtid="{D5CDD505-2E9C-101B-9397-08002B2CF9AE}" pid="7" name="_AuthorEmail">
    <vt:lpwstr>cjianle@qti.qualcomm.com</vt:lpwstr>
  </property>
  <property fmtid="{D5CDD505-2E9C-101B-9397-08002B2CF9AE}" pid="8" name="_AuthorEmailDisplayName">
    <vt:lpwstr>Chen, Jianle</vt:lpwstr>
  </property>
  <property fmtid="{D5CDD505-2E9C-101B-9397-08002B2CF9AE}" pid="9" name="_PreviousAdHocReviewCycleID">
    <vt:i4>-1041325454</vt:i4>
  </property>
  <property fmtid="{D5CDD505-2E9C-101B-9397-08002B2CF9AE}" pid="10" name="_ReviewingToolsShownOnce">
    <vt:lpwstr/>
  </property>
</Properties>
</file>