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14:paraId="13550C30" w14:textId="77777777">
        <w:tc>
          <w:tcPr>
            <w:tcW w:w="6408" w:type="dxa"/>
          </w:tcPr>
          <w:p w14:paraId="50E8099F" w14:textId="77777777" w:rsidR="006C5D39" w:rsidRPr="005B217D" w:rsidRDefault="00505EED" w:rsidP="00C97D78">
            <w:pPr>
              <w:tabs>
                <w:tab w:val="left" w:pos="7200"/>
              </w:tabs>
              <w:spacing w:before="0"/>
              <w:rPr>
                <w:b/>
                <w:szCs w:val="22"/>
                <w:lang w:val="en-CA"/>
              </w:rPr>
            </w:pPr>
            <w:r>
              <w:rPr>
                <w:noProof/>
              </w:rPr>
              <mc:AlternateContent>
                <mc:Choice Requires="wpg">
                  <w:drawing>
                    <wp:anchor distT="0" distB="0" distL="114300" distR="114300" simplePos="0" relativeHeight="251656704" behindDoc="0" locked="0" layoutInCell="1" allowOverlap="1" wp14:anchorId="2CECDC47" wp14:editId="15CB4C43">
                      <wp:simplePos x="0" y="0"/>
                      <wp:positionH relativeFrom="column">
                        <wp:posOffset>-52705</wp:posOffset>
                      </wp:positionH>
                      <wp:positionV relativeFrom="paragraph">
                        <wp:posOffset>-348615</wp:posOffset>
                      </wp:positionV>
                      <wp:extent cx="295910" cy="312420"/>
                      <wp:effectExtent l="0" t="0" r="59690" b="4318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4"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8"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9"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pt;margin-top:-27.4pt;width:23.3pt;height:24.6pt;z-index:251656704" coordorigin="9,2" coordsize="466,49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">
                      <v:line id="Line 3" o:spid="_x0000_s1027" style="position:absolute;visibility:visible;mso-wrap-style:square" from="9,9" to="10,48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ZhIcacEAAADaAAAADwAAAGRycy9kb3ducmV2LnhtbESPX2vCQBDE3wt+h2OFvtWLRVqJniKW&#10;ghSR+gef19yaBHN7IbdN4rfvCYU+DjPzG2a+7F2lWmpC6dnAeJSAIs68LTk3cDp+vkxBBUG2WHkm&#10;A3cKsFwMnuaYWt/xntqD5CpCOKRooBCpU61DVpDDMPI1cfSuvnEoUTa5tg12Ee4q/Zokb9phyXGh&#10;wJrWBWW3w48zgC1f5Njh7ix157/se7h9f2yNeR72qxkooV7+w3/tjTUwgceVeAP04hc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BmEhxpwQAAANoAAAAPAAAAAAAAAAAAAAAA&#10;AKECAABkcnMvZG93bnJldi54bWxQSwUGAAAAAAQABAD5AAAAjwMAAAAA&#10;" strokecolor="white" strokeweight="13emu"/>
                      <v:line id="Line 4" o:spid="_x0000_s1028" style="position:absolute;visibility:visible;mso-wrap-style:square" from="9,493" to="474,49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CV658sEAAADaAAAADwAAAGRycy9kb3ducmV2LnhtbESPX2vCQBDE3wt+h2OFvtWLBVuJniKW&#10;ghSR+gef19yaBHN7IbdN4rfvCYU+DjPzG2a+7F2lWmpC6dnAeJSAIs68LTk3cDp+vkxBBUG2WHkm&#10;A3cKsFwMnuaYWt/xntqD5CpCOKRooBCpU61DVpDDMPI1cfSuvnEoUTa5tg12Ee4q/Zokb9phyXGh&#10;wJrWBWW3w48zgC1f5Njh7ix157/se7h9f2yNeR72qxkooV7+w3/tjTUwgceVeAP04hc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AJXrnywQAAANoAAAAPAAAAAAAAAAAAAAAA&#10;AKECAABkcnMvZG93bnJldi54bWxQSwUGAAAAAAQABAD5AAAAjwMAAAAA&#10;" strokecolor="white" strokeweight="13emu"/>
                      <v:line id="Line 5" o:spid="_x0000_s1029" style="position:absolute;flip:y;visibility:visible;mso-wrap-style:square" from="474,9" to="475,493"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ZegTS8QAAADaAAAADwAAAGRycy9kb3ducmV2LnhtbESPQWsCMRSE74L/ITzBm2bVYmU1igiF&#10;FmzBbQsen5vnZnHzsm6ibv+9EQoeh5n5hlmsWluJKzW+dKxgNExAEOdOl1wo+Pl+G8xA+ICssXJM&#10;Cv7Iw2rZ7Sww1e7GO7pmoRARwj5FBSaEOpXS54Ys+qGriaN3dI3FEGVTSN3gLcJtJcdJMpUWS44L&#10;BmvaGMpP2cUqONendvT5Optsq4PJPrb262X/e1Gq32vXcxCB2vAM/7fftYIpPK7EGyCXdw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Bl6BNLxAAAANoAAAAPAAAAAAAAAAAA&#10;AAAAAKECAABkcnMvZG93bnJldi54bWxQSwUGAAAAAAQABAD5AAAAkgMAAAAA&#10;" strokecolor="white" strokeweight="13emu"/>
                      <v:line id="Line 6" o:spid="_x0000_s1030" style="position:absolute;flip:x;visibility:visible;mso-wrap-style:square" from="9,9" to="471,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CqS20MQAAADaAAAADwAAAGRycy9kb3ducmV2LnhtbESPQWvCQBSE70L/w/IKvenGWlRSN1IK&#10;ggUVmlbw+Jp9zYZk38bsqum/dwWhx2FmvmEWy9424kydrxwrGI8SEMSF0xWXCr6/VsM5CB+QNTaO&#10;ScEfeVhmD4MFptpd+JPOeShFhLBPUYEJoU2l9IUhi37kWuLo/brOYoiyK6Xu8BLhtpHPSTKVFiuO&#10;CwZbejdU1PnJKji2dT/ezuaTTfNj8o+N3b0c9ielnh77t1cQgfrwH76311rBDG5X4g2Q2RU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AKpLbQxAAAANoAAAAPAAAAAAAAAAAA&#10;AAAAAKECAABkcnMvZG93bnJldi54bWxQSwUGAAAAAAQABAD5AAAAkgMAAAAA&#10;" strokecolor="white" strokeweight="13emu"/>
                      <v:line id="Line 7" o:spid="_x0000_s1031" style="position:absolute;visibility:visible;mso-wrap-style:square" from="9,9" to="10,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" strokecolor="white" strokeweight="13emu"/>
                      <v:shape id="Freeform 8" o:spid="_x0000_s1032" style="position:absolute;left:74;top:104;width:309;height:297;visibility:visible;mso-wrap-style:square;v-text-anchor:top" coordsize="309,2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Y2LoAvwAA&#10;ANoAAAAPAAAAZHJzL2Rvd25yZXYueG1sRI/NisIwFIX3gu8QruDOps7C0WoUEUZkdra6vzTXptjc&#10;1CZqnaefDAy4PJyfj7Pa9LYRD+p87VjBNElBEJdO11wpOBVfkzkIH5A1No5JwYs8bNbDwQoz7Z58&#10;pEceKhFH2GeowITQZlL60pBFn7iWOHoX11kMUXaV1B0+47ht5EeazqTFmiPBYEs7Q+U1v9vIzadn&#10;e6Tb509V7L+1170pnFFqPOq3SxCB+vAO/7cPWsEC/q7EGyDXv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JjYugC/AAAA2gAAAA8AAAAAAAAAAAAAAAAAlwIAAGRycy9kb3ducmV2&#10;LnhtbFBLBQYAAAAABAAEAPUAAACDAwAAAAA=&#10;" path="m4,297l4,256,4,254,4,247,4,241,4,238,4,232,7,228,7,222,7,220,10,213,10,210,10,203,12,201,12,194,16,191,16,186,19,182,19,176,22,173,22,169,25,164,25,160,29,157,32,151,32,148,34,145,37,139,41,135,41,133,44,126,47,123,50,120,54,117,57,111,59,108,62,104,66,101,69,98,69,96,88,77,91,74,94,70,97,67,104,64,106,62,109,58,113,55,116,55,121,52,125,49,127,45,133,43,137,43,140,40,147,38,150,34,152,34,159,31,162,29,168,29,172,25,177,25,180,22,184,22,190,19,197,16,199,16,206,16,209,12,215,12,219,12,224,10,227,10,234,7,240,7,244,7,249,7,252,7,259,4,268,4,274,4,306,4,309,4,309,,306,,299,,281,,274,,262,,259,4,252,4,249,4,244,4,240,4,234,4,227,7,224,7,219,7,212,10,209,10,206,12,199,12,194,12,190,16,184,16,180,19,174,22,172,22,165,25,162,25,155,29,152,31,150,31,143,34,140,38,133,38,130,40,127,43,125,45,118,49,116,52,113,55,106,55,104,58,101,62,97,64,94,67,91,70,84,74,81,77,79,80,76,86,66,96,62,98,59,101,57,104,54,111,50,114,47,117,47,120,41,126,41,130,37,133,34,135,32,142,32,145,29,151,25,154,25,157,22,164,19,167,19,173,16,176,16,182,12,186,12,188,10,194,10,198,10,203,7,210,7,213,4,220,4,222,4,225,4,232,,235,,241,,247,,250,,256,,263,,290,,290,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6SzjsxAAA&#10;ANsAAAAPAAAAZHJzL2Rvd25yZXYueG1sRI9Ba8JAEIXvgv9hGaG3utFWLamrSKFSKR6MvfQ2ZMck&#10;mp0N2VXjv3cOgrcZ3pv3vpkvO1erC7Wh8mxgNExAEefeVlwY+Nt/v36AChHZYu2ZDNwowHLR780x&#10;tf7KO7pksVASwiFFA2WMTap1yEtyGIa+IRbt4FuHUda20LbFq4S7Wo+TZKodViwNJTb0VVJ+ys7O&#10;wNs6TupNxsl2r+27O84mv134N+Zl0K0+QUXq4tP8uP6xgi/08osMoBd3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Oks47MQAAADbAAAADwAAAAAAAAAAAAAAAACXAgAAZHJzL2Rv&#10;d25yZXYueG1sUEsFBgAAAAAEAAQA9QAAAIgDAAAAAA==&#10;" path="m0,407l0,407,7,407,9,404,16,401,19,401,24,398,28,395,30,395,36,392,40,389,43,385,50,383,53,383,55,381,58,378,65,374,68,371,71,368,75,365,80,359,87,356,90,353,93,349,100,344,102,337,105,334,109,331,112,328,115,325,115,322,122,315,122,312,124,310,127,306,130,300,134,297,134,294,137,288,140,284,143,281,143,276,147,272,147,269,149,263,152,259,152,254,152,250,155,244,159,242,159,238,159,232,162,229,162,223,162,216,165,213,165,210,165,204,165,198,165,195,169,189,169,186,169,170,169,167,169,152,169,145,169,136,169,130,169,126,165,120,165,118,165,111,165,108,162,101,162,96,162,94,159,87,159,85,159,78,155,72,155,68,152,63,152,60,149,53,149,51,147,44,147,41,143,34,140,32,137,26,137,19,134,16,130,10,127,7,127,,130,4,130,7,134,10,137,13,140,19,140,26,143,29,147,32,147,38,149,44,152,47,152,53,155,56,155,63,159,66,159,72,162,78,162,81,162,87,165,90,165,96,165,101,169,105,169,111,169,114,171,120,171,126,171,136,171,139,171,152,171,154,171,167,171,170,171,179,171,186,171,189,171,195,169,198,169,204,169,210,165,213,165,220,165,223,165,229,162,232,162,238,159,242,159,247,159,250,155,257,152,259,152,263,149,269,149,272,147,278,147,281,143,284,140,291,137,294,137,297,134,303,130,306,127,310,124,315,122,319,122,322,115,325,115,331,112,334,109,337,105,340,102,344,100,346,83,362,80,365,75,371,71,374,65,378,62,378,58,381,55,383,50,385,46,389,43,392,36,395,33,395,28,398,24,401,21,404,19,404,12,407,9,407,7,411,,407,,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" path="m86,19l82,15,82,15,82,15,79,15,79,13,79,13,76,13,76,13,76,13,72,13,72,10,69,10,69,10,66,10,66,7,66,7,64,7,60,7,60,7,60,7,60,3,57,3,54,3,54,3,51,3,47,3,47,3,41,3,41,,32,,32,3,26,3,26,3,26,3,22,3,19,3,19,3,19,3,19,7,17,7,17,7,14,7,10,10,10,10,10,13,10,13,7,13,7,13,7,13,7,13,4,15,4,15,4,19,4,19,4,19,4,19,4,22,4,25,,25,,37,4,37,4,41,4,41,4,44,4,44,4,44,4,44,4,47,7,49,7,49,7,49,7,49,7,53,7,53,10,53,10,53,10,56,10,56,10,59,10,59,14,59,14,59,14,59,14,62,14,62,17,66,17,66,19,68,19,68,19,68,22,71,22,71,26,71,26,75,26,77,29,77,29,77,29,77,29,77,32,80,32,80,35,80,35,82,39,82,39,82,39,82,39,82,41,86,41,86,41,86,44,86,44,89,47,89,47,89,47,89,51,92,51,92,51,92,54,92,54,92,54,92,57,92,57,95,60,95,60,95,60,95,64,95,64,99,66,99,66,99,66,99,69,99,69,99,69,99,76,99,76,101,79,101,79,101,86,101,86,101,94,101,94,101,101,101,101,101,104,101,104,99,107,99,107,99,107,99,107,99,111,99,111,99,111,99,113,95,113,95,113,95,113,95,116,95,116,92,116,92,116,92,119,89,119,89,119,89,119,89,119,89,119,89,123,86,123,86,123,86,123,82,123,82,123,82,126,80,126,80,126,77,126,68,126,68,126,66,123,66,123,62,123,62,123,59,123,59,123,59,119,59,119,56,119,56,119,56,119,53,119,53,119,53,119,49,116,49,116,49,116,47,116,47,113,44,113,41,113,41,111,41,111,41,107,34,107,34,104,32,104,32,101,32,98,28,98,28,98,25,98,25,94,22,91,22,88,19,88,19,86,19,86,19,82,19,82,19,79,19,79,19,79,19,79,19,76,15,76,15,76,15,72,15,72,13,72,13,69,13,69,13,69,13,66,13,66,13,66,13,64,10,64,10,64,10,60,10,60,10,57,10,57,10,57,10,54,7,54,7,54,7,47,7,47,7,41,7,39,3,32,3,32,7,29,7,26,7,22,7,22,7,22,7,19,10,19,10,19,10,19,10,17,10,17,10,17,10,17,10,14,13,14,13,14,13,14,13,10,15,10,15,10,15,10,15,7,19,7,19,7,19,7,22,7,22,7,22,4,25,4,37,7,37,7,41,7,41,7,41,7,44,7,44,10,47,10,47,10,49,10,49,10,49,10,53,14,53,14,53,14,53,14,53,14,56,14,56,17,59,17,59,17,59,17,62,19,62,19,62,19,62,22,66,22,68,26,68,26,71,26,71,29,71,29,71,29,75,32,77,32,77,32,77,35,77,35,77,35,77,39,80,39,80,41,82,41,82,41,82,44,82,47,86,47,86,51,86,51,86,51,89,54,89,54,89,54,89,54,89,57,89,57,89,57,92,60,92,60,92,64,92,64,92,64,92,64,92,66,92,66,95,69,95,69,95,69,95,72,95,76,95,76,99,79,99,79,99,86,99,88,99,94,99,94,99,98,99,101,99,101,99,104,95,107,95,107,95,107,95,107,95,107,95,111,92,111,92,111,92,113,92,113,92,113,92,113,92,113,92,116,89,116,86,119,82,119,82,119,82,119,80,119,80,119,77,123,75,123,71,119,71,119,68,119,66,119,66,119,62,119,62,119,59,119,59,116,59,116,59,116,56,116,56,116,56,116,53,116,53,116,53,113,53,113,49,113,49,113,49,113,47,113,47,113,47,111,44,111,44,107,44,107,41,107,41,107,41,107,41,104,41,104,37,104,37,104,37,101,34,101,34,98,32,98,32,98,32,98,32,94,28,94,28,91,28,91,28,91,25,91,25,88,22,86,22,86,22,82,22,82,19,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zZhnSwwAA&#10;ANsAAAAPAAAAZHJzL2Rvd25yZXYueG1sRE9Na8JAEL0L/Q/LFHopumkOYqOr2JQQLxWaFvU4ZMck&#10;mJ0N2dWk/75bKHibx/uc1WY0rbhR7xrLCl5mEQji0uqGKwXfX9l0AcJ5ZI2tZVLwQw4264fJChNt&#10;B/6kW+ErEULYJaig9r5LpHRlTQbdzHbEgTvb3qAPsK+k7nEI4aaVcRTNpcGGQ0ONHaU1lZfiahQU&#10;x/z0mu/frh/V3Ozw/ZA9p1mm1NPjuF2C8DT6u/jfvdNhfgx/v4QD5PoX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zZhnSwwAAANsAAAAPAAAAAAAAAAAAAAAAAJcCAABkcnMvZG93&#10;bnJldi54bWxQSwUGAAAAAAQABAD1AAAAhwMAAAAA&#10;" path="m293,166l293,159,293,162,290,162,290,166,290,169,290,172,290,175,290,175,288,178,288,178,288,181,288,181,288,181,288,184,284,188,284,188,284,191,284,191,281,191,281,193,281,193,278,197,278,197,278,200,274,203,274,203,271,206,268,209,268,209,266,209,266,212,262,212,262,212,259,215,259,215,259,215,256,218,256,218,253,218,253,218,249,222,249,222,246,222,246,222,243,222,241,225,241,225,237,225,237,225,234,227,234,227,231,227,227,227,227,227,224,227,221,227,219,231,215,231,212,231,187,231,187,231,184,231,180,227,174,227,174,227,172,227,168,227,168,227,165,227,162,225,159,225,159,225,155,225,152,225,149,222,149,222,147,222,143,222,140,222,140,218,137,218,134,218,134,218,130,215,127,215,125,212,125,212,122,212,118,212,118,209,115,209,112,209,112,206,108,206,105,203,105,203,102,203,100,200,96,200,96,197,93,197,90,193,90,193,87,193,83,191,83,191,80,188,78,188,78,184,75,184,75,181,71,181,68,178,65,175,61,175,61,172,53,166,53,166,53,162,49,159,46,159,46,156,37,147,37,144,34,141,32,141,32,138,29,135,29,135,29,132,25,128,25,128,22,125,22,125,22,122,19,120,19,120,19,116,19,116,16,113,16,110,16,110,12,107,12,107,12,103,12,101,9,101,9,98,9,96,9,96,9,92,7,92,7,89,7,87,7,87,7,83,7,80,4,77,4,74,4,70,4,55,4,55,4,53,7,49,7,46,7,43,7,43,7,40,7,40,9,40,9,36,9,36,9,34,9,34,12,31,12,31,12,28,12,28,16,24,16,24,16,21,19,21,19,21,19,18,22,15,25,12,29,9,29,9,29,9,34,6,34,2,37,2,37,2,37,2,41,,41,,32,2,32,2,29,2,29,6,25,6,25,9,19,15,19,15,16,18,12,21,12,21,12,21,12,24,9,28,9,28,9,28,9,31,7,31,7,34,7,34,7,36,4,36,4,40,4,40,4,43,4,43,4,46,4,49,,49,,53,,55,,74,,77,,80,4,80,4,83,4,87,4,87,4,89,4,92,4,92,4,96,7,96,7,98,7,101,7,101,9,103,9,103,9,107,9,110,12,110,12,113,12,116,16,116,16,120,16,120,19,122,19,125,19,125,22,128,22,128,22,132,25,135,25,135,29,138,29,141,34,144,34,147,37,154,41,156,41,156,44,159,44,159,49,166,53,169,55,172,55,172,58,175,61,178,68,181,71,184,71,188,75,188,75,188,78,191,80,193,83,193,87,197,87,197,90,200,93,200,96,200,96,203,100,203,102,206,102,206,105,209,108,209,112,209,112,212,115,212,118,212,118,215,122,215,125,218,127,218,127,218,130,218,134,222,134,222,137,222,140,222,143,225,147,225,147,225,149,225,152,227,152,227,155,227,159,227,162,227,162,231,165,231,168,231,172,231,174,231,177,231,177,231,180,234,187,234,190,234,212,234,215,234,219,234,221,231,224,231,224,231,231,231,231,231,234,231,237,231,237,227,241,227,241,227,243,227,243,227,246,225,249,225,249,225,253,222,253,222,256,222,256,222,259,222,259,218,262,218,262,218,262,215,266,215,268,215,268,212,271,212,271,209,274,209,278,206,278,203,278,203,281,200,281,200,281,200,284,197,284,197,284,193,284,193,288,191,288,191,288,188,288,188,290,184,290,184,290,181,290,181,293,178,293,178,293,175,293,175,293,172,293,172,293,169,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3+fGUwgAA&#10;ANsAAAAPAAAAZHJzL2Rvd25yZXYueG1sRE9Li8IwEL4v+B/CCN5sqrIqXaOIIHjw4gPcvc02Y1tt&#10;JrWJ2vXXG0HY23x8z5nMGlOKG9WusKygF8UgiFOrC84U7HfL7hiE88gaS8uk4I8czKatjwkm2t55&#10;Q7etz0QIYZeggtz7KpHSpTkZdJGtiAN3tLVBH2CdSV3jPYSbUvbjeCgNFhwacqxokVN63l6Ngs/R&#10;Y384pWv8vSy/f+JqMSaSa6U67Wb+BcJT4//Fb/dKh/kDeP0SDpDTJ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Df58ZTCAAAA2wAAAA8AAAAAAAAAAAAAAAAAlwIAAGRycy9kb3du&#10;cmV2LnhtbFBLBQYAAAAABAAEAPUAAACGAwAAAAA=&#10;" path="m3,25l0,32,3,28,9,28,9,25,13,25,16,22,18,19,21,19,25,15,28,15,31,15,38,13,41,13,43,10,46,10,50,10,53,10,56,7,60,7,63,7,68,7,72,3,75,3,78,3,81,3,85,3,114,3,117,3,127,3,131,3,134,3,136,7,143,7,146,7,149,7,152,10,156,10,161,10,164,10,168,13,174,13,178,15,181,15,183,19,186,19,193,19,196,22,199,25,203,25,205,28,211,28,215,32,218,32,221,34,224,37,228,37,233,41,236,44,240,47,243,47,246,49,250,53,252,56,255,59,258,59,262,62,265,66,268,68,271,71,275,75,283,82,287,86,290,89,290,89,293,95,297,95,299,99,302,104,305,107,305,107,309,114,312,117,312,120,315,123,318,126,318,129,322,133,322,135,324,138,327,141,327,145,327,148,330,154,330,157,334,160,334,163,337,167,337,170,337,172,340,176,340,179,340,185,340,188,344,191,344,194,344,197,344,201,344,204,346,210,346,216,346,219,346,225,346,228,346,238,344,240,344,244,344,244,346,244,346,238,349,235,349,210,346,206,346,204,346,201,346,197,346,194,346,188,344,185,344,182,344,179,340,176,340,170,340,170,337,163,337,160,337,157,334,154,334,151,330,148,330,145,327,138,327,135,324,133,324,129,322,126,318,123,318,120,315,117,312,114,312,111,309,107,305,104,305,101,302,99,299,95,297,92,293,89,290,86,290,82,277,71,275,71,271,66,268,66,265,62,262,59,258,56,255,53,252,49,246,47,243,47,240,44,236,41,233,37,230,37,228,34,224,32,218,32,215,28,211,25,208,25,205,22,203,22,196,19,193,19,190,15,183,15,181,13,178,13,174,10,171,10,168,10,161,7,158,7,156,7,152,7,146,3,143,3,139,3,136,,131,,124,,121,,117,,111,,88,,85,,81,,78,,75,,68,,65,3,63,3,60,3,56,3,53,7,50,7,43,7,41,10,38,10,34,10,31,13,28,13,25,15,21,15,18,15,16,19,13,19,9,22,6,25,3,25,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" path="m321,34l319,34,319,30,315,30,312,27,309,27,305,24,302,24,299,21,297,21,293,21,290,18,287,18,284,15,280,15,277,15,274,12,272,12,268,12,265,8,262,8,259,8,255,8,252,8,250,6,247,6,243,6,237,6,237,3,227,3,221,3,200,3,196,3,186,3,183,6,180,6,178,6,174,6,171,6,169,8,166,8,159,8,159,8,157,12,150,12,147,12,144,15,144,15,141,15,137,18,132,18,132,21,129,21,122,21,122,24,119,24,115,27,112,27,110,30,107,30,103,34,100,34,97,37,94,37,94,40,90,42,87,42,85,46,82,49,78,49,78,52,75,55,69,59,65,61,65,64,63,68,60,68,57,71,57,74,53,74,50,76,50,80,47,83,43,86,43,89,40,93,40,95,38,98,35,98,35,102,31,104,31,107,28,109,28,113,25,116,25,119,22,122,22,126,18,128,18,131,18,134,16,138,16,141,13,144,13,147,13,150,10,153,10,156,10,160,6,162,6,165,6,168,6,172,6,175,3,178,3,181,3,187,3,190,3,199,3,203,3,228,3,231,3,233,3,237,3,246,3,250,6,252,6,255,6,258,6,262,6,265,10,267,10,271,10,274,13,277,13,280,13,284,16,286,16,289,16,292,18,296,18,299,22,302,22,305,22,308,25,311,28,314,28,318,31,320,31,323,35,327,35,330,38,330,38,333,40,336,43,339,43,342,47,345,50,348,50,348,53,352,57,357,60,361,63,361,65,364,65,367,69,370,72,370,72,373,78,376,78,379,82,379,85,382,87,386,90,386,94,389,94,389,97,391,100,393,103,393,107,397,110,397,112,400,115,400,119,403,122,403,122,403,129,406,129,409,132,409,137,409,141,412,141,412,144,412,147,415,150,415,154,415,157,419,159,419,166,419,169,419,171,422,174,422,178,422,180,422,183,422,186,424,190,424,193,424,227,424,230,424,237,424,237,422,243,422,247,422,250,422,252,422,255,419,259,419,262,419,265,419,268,415,272,415,274,415,277,412,280,412,284,412,287,409,290,409,293,409,297,406,299,406,302,403,305,403,309,400,312,400,315,397,319,397,319,393,321,393,324,391,327,389,331,389,334,386,334,386,337,382,340,379,344,379,346,376,352,370,352,370,359,364,362,361,366,357,366,354,371,352,374,348,374,345,378,342,381,339,381,336,384,336,384,333,387,330,391,327,391,323,393,320,393,318,396,314,396,311,399,308,399,305,403,302,403,299,403,296,406,292,406,289,409,286,409,284,409,280,413,277,413,274,413,271,415,267,415,265,415,262,415,258,418,255,418,252,418,250,418,246,418,243,418,240,421,237,421,224,421,221,421,206,421,203,421,194,418,190,418,187,418,181,418,178,418,175,418,172,415,168,415,165,415,162,415,160,413,156,413,153,413,150,409,147,409,144,409,141,406,138,406,134,403,131,403,128,403,126,399,122,399,119,396,116,396,113,393,109,393,107,391,104,391,102,387,98,384,98,384,95,381,93,381,89,378,86,374,83,374,80,368,76,368,74,366,71,362,68,362,68,359,64,356,61,352,59,349,55,344,49,340,49,337,46,337,42,334,42,331,40,327,40,324,37,321,34,324,34,321,30,319,27,315,27,312,24,309,24,305,21,302,21,299,21,297,18,293,18,290,15,287,15,284,12,280,12,277,12,274,8,272,8,268,8,265,6,262,6,259,6,255,6,252,3,250,3,247,3,243,3,240,3,237,3,233,,227,,221,,200,,196,,190,,186,3,183,3,180,3,178,3,171,3,169,3,166,3,166,6,159,6,157,6,154,8,150,8,147,8,144,12,141,12,137,12,134,15,132,15,129,18,125,18,122,21,119,21,115,21,112,24,110,24,107,27,107,27,103,30,100,34,97,34,94,37,90,37,87,40,85,42,82,42,82,46,78,46,72,52,69,55,65,59,63,61,60,64,57,68,53,71,50,74,50,76,47,76,43,80,43,83,40,86,38,89,35,93,35,95,31,98,31,102,28,104,28,107,25,109,25,113,22,116,22,119,18,119,18,122,16,126,16,128,16,131,13,134,13,141,13,141,10,147,10,150,6,153,6,156,6,160,6,162,3,165,3,168,3,172,3,175,,178,,181,,184,,187,,190,,199,,203,,228,,231,,237,,240,,243,,246,,250,3,252,3,255,3,258,3,262,3,265,6,267,6,271,6,274,10,277,10,280,10,286,13,289,13,289,16,296,16,299,16,302,18,305,18,308,22,311,22,311,25,314,25,320,28,320,28,327,31,327,31,330,35,333,35,336,38,339,40,342,40,345,43,348,47,348,50,352,50,354,53,357,57,361,60,364,63,367,65,370,65,370,75,379,78,379,78,382,82,386,85,389,87,389,90,391,94,391,97,393,100,397,103,397,103,400,107,400,110,403,112,403,115,406,119,406,122,409,125,409,129,409,132,412,134,412,137,415,141,415,144,415,147,419,150,419,154,419,157,422,159,422,162,422,166,424,169,424,171,424,178,424,180,424,180,424,186,427,193,427,196,427,205,427,208,427,215,427,218,427,227,427,230,427,237,427,237,424,243,424,247,424,250,424,252,424,255,424,259,422,262,422,265,422,268,419,272,419,274,419,277,415,280,415,284,415,287,412,290,412,293,409,297,409,299,409,302,406,305,406,309,403,312,403,315,400,319,400,321,397,324,397,324,393,327,391,331,391,334,389,337,389,340,386,344,382,346,379,346,379,352,373,356,373,359,367,362,364,366,361,368,357,374,352,374,348,378,348,381,345,384,342,384,339,387,336,387,333,391,330,393,327,393,327,396,320,396,320,399,314,399,311,403,311,403,308,403,305,406,302,406,299,409,296,409,292,413,289,413,286,413,284,415,280,415,277,415,271,418,267,418,265,418,262,418,258,421,255,421,252,421,250,421,246,421,243,421,237,425,231,425,221,425,218,425,206,425,203,425,197,421,190,421,187,421,181,421,178,421,175,421,172,418,168,418,165,418,162,418,160,415,156,415,153,415,150,413,147,413,141,413,141,409,134,409,131,409,128,406,126,403,122,403,119,403,119,399,116,399,113,396,109,396,107,393,104,393,102,391,98,387,95,387,93,384,89,384,86,381,83,378,83,378,80,374,76,371,74,371,71,368,68,366,68,362,64,362,61,359,59,352,55,352,52,346,46,344,46,340,42,337,42,334,40,331,37,331,37,327,34,324,34,321,34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gvjobwgAA&#10;ANsAAAAPAAAAZHJzL2Rvd25yZXYueG1sRE9LawIxEL4X+h/CFLwUzbZgKetmpRQET9VaRb0Nm9kH&#10;3UxCEnX9940g9DYf33OK+WB6cSYfOssKXiYZCOLK6o4bBdufxfgdRIjIGnvLpOBKAebl40OBubYX&#10;/qbzJjYihXDIUUEbo8ulDFVLBsPEOuLE1dYbjAn6RmqPlxRuevmaZW/SYMepoUVHny1Vv5uTUaA7&#10;v3P1duUPz9evsKj3x2HtnVKjp+FjBiLSEP/Fd/dSp/lTuP2SDpDlH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C+OhvCAAAA2wAAAA8AAAAAAAAAAAAAAAAAlwIAAGRycy9kb3du&#10;cmV2LnhtbFBLBQYAAAAABAAEAPUAAACGAwAAAAA=&#10;" path="m321,31l321,31,319,31,319,27,315,24,309,21,305,21,305,21,297,18,293,15,293,15,290,15,287,15,287,15,284,12,284,12,280,12,277,9,274,9,274,9,272,9,272,9,268,5,255,3,252,3,250,3,247,3,243,3,237,,237,,227,,221,,200,,196,,196,,186,,183,,178,3,180,3,178,3,174,3,174,3,171,3,159,5,159,5,147,9,144,9,144,12,137,12,134,15,132,15,129,15,125,18,122,18,122,18,112,24,110,24,107,27,103,31,103,31,100,31,97,34,90,37,87,39,87,39,85,43,82,43,82,43,78,46,75,49,75,49,72,49,69,56,69,56,65,58,63,58,63,61,63,61,60,65,57,68,53,71,53,71,50,73,50,73,50,77,50,77,47,80,43,83,43,83,40,83,40,90,38,92,38,90,35,92,35,95,31,99,28,106,25,113,22,116,22,119,18,123,18,125,18,128,16,131,13,138,13,141,13,147,10,150,10,153,10,157,10,157,6,159,6,162,6,165,6,165,6,169,3,172,3,175,3,178,3,184,3,184,3,187,3,196,3,194,,200,,225,3,228,3,230,3,234,3,243,3,247,6,255,6,259,6,262,10,271,13,274,13,274,13,277,13,281,13,283,16,286,16,286,16,289,18,293,18,293,18,296,18,299,18,299,22,302,22,302,22,305,25,308,25,311,28,315,28,317,31,324,35,327,38,330,40,333,43,339,47,342,47,345,50,349,53,349,57,354,60,358,63,361,63,361,65,364,69,367,69,367,72,370,72,370,75,373,75,373,78,376,85,379,85,379,85,383,90,383,94,386,90,386,94,388,97,388,100,390,103,390,103,390,107,394,110,394,112,397,115,397,115,400,122,403,122,403,122,403,125,403,129,406,132,406,132,406,134,409,137,409,141,409,144,412,144,409,147,412,150,412,174,419,178,419,178,419,178,421,183,421,183,421,186,421,190,421,190,421,193,421,227,421,230,421,237,421,237,421,243,421,247,419,250,419,262,416,265,416,274,412,277,409,277,412,287,409,290,406,290,406,293,406,297,403,297,403,299,403,299,403,302,400,302,400,305,400,309,397,309,400,312,397,315,394,315,394,319,394,319,390,321,390,321,390,324,388,327,388,337,383,334,383,334,383,327,386,327,386,324,388,324,388,321,388,319,390,315,394,315,394,312,394,309,397,312,397,309,397,305,400,302,400,299,400,297,403,293,403,290,406,287,406,277,409,274,412,274,412,265,412,262,416,250,419,250,419,243,419,240,419,243,419,237,419,237,419,237,419,230,419,227,421,227,421,193,421,190,419,186,419,183,419,180,419,178,419,174,419,150,412,147,412,150,412,144,409,141,409,141,406,137,406,137,406,132,406,129,403,129,403,129,403,122,400,122,400,122,400,119,400,115,397,112,394,110,394,107,390,103,390,100,388,97,388,97,386,94,383,90,383,87,379,85,376,78,373,78,373,75,370,75,370,72,367,69,364,65,364,65,361,63,358,63,358,60,354,60,354,53,349,53,349,50,345,50,342,50,342,47,342,43,339,43,339,40,333,40,333,38,330,38,330,35,324,35,320,31,317,28,315,28,311,25,308,25,305,25,305,22,302,22,299,22,299,22,296,22,296,18,293,18,289,18,289,16,286,16,283,16,283,16,281,13,277,13,274,10,271,13,271,10,262,10,262,6,259,6,259,6,255,6,243,3,243,3,243,3,234,3,230,3,230,3,228,3,225,3,225,3,200,3,196,3,187,3,184,3,178,6,175,6,172,6,169,6,165,6,162,10,159,10,159,10,157,10,153,13,150,10,150,13,147,16,141,16,138,16,138,18,131,18,131,18,128,18,128,22,125,22,125,22,123,22,123,22,119,25,116,25,116,25,113,25,113,28,106,35,101,35,95,38,95,40,92,40,90,43,86,47,83,47,80,50,77,50,77,53,73,57,71,60,68,60,65,63,65,65,61,65,58,69,56,75,52,78,49,78,46,82,46,85,43,87,43,90,39,97,34,100,34,103,31,107,27,110,27,112,24,122,21,122,21,122,21,125,21,129,18,129,18,132,18,134,15,132,15,137,15,141,12,141,15,144,12,144,12,150,9,147,9,159,9,159,5,171,5,174,5,178,3,180,3,183,3,186,3,196,3,200,,221,,221,,225,3,237,3,237,3,237,3,243,3,247,3,243,3,250,5,252,5,255,5,255,5,268,9,272,9,272,9,274,12,277,12,280,12,284,15,284,12,287,15,290,15,290,15,293,18,297,18,297,18,305,24,309,24,309,24,312,27,315,27,315,27,319,31,319,31,321,34,321,31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kl8f7wwAA&#10;ANsAAAAPAAAAZHJzL2Rvd25yZXYueG1sRE9LawIxEL4L/ocwgjfN+mDbbo1SikoPiq0Weh02083i&#10;ZrJuom7/vRGE3ubje85s0dpKXKjxpWMFo2ECgjh3uuRCwfdhNXgG4QOyxsoxKfgjD4t5tzPDTLsr&#10;f9FlHwoRQ9hnqMCEUGdS+tyQRT90NXHkfl1jMUTYFFI3eI3htpLjJEmlxZJjg8Ga3g3lx/3ZKtik&#10;u+1ktzyNp+uXaW3oMPlMnn6U6vfat1cQgdrwL364P3Scn8L9l3iAnN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kl8f7wwAAANsAAAAPAAAAAAAAAAAAAAAAAJcCAABkcnMvZG93&#10;bnJldi54bWxQSwUGAAAAAAQABAD1AAAAhwMAAAAA&#10;" path="m341,386l344,382,344,379,350,376,356,373,356,370,366,364,366,361,370,357,372,354,375,352,378,348,382,345,382,342,385,339,391,333,391,330,395,323,397,320,400,318,400,314,400,314,400,311,400,311,403,308,403,305,407,302,407,299,407,299,410,296,410,292,410,292,410,289,413,289,413,286,413,286,413,284,417,277,417,274,417,271,417,271,419,267,419,265,419,262,422,258,422,252,422,250,425,243,425,240,425,237,425,224,425,221,425,206,425,203,425,203,425,194,425,187,425,190,425,184,422,178,422,178,422,175,422,168,419,165,419,165,419,162,419,160,417,156,417,156,417,153,417,150,413,144,413,141,413,141,413,138,410,134,410,134,410,131,410,131,407,128,407,128,407,126,403,122,403,119,403,119,403,116,400,113,400,109,397,107,395,104,395,102,391,98,391,95,391,95,385,93,385,86,382,86,382,86,378,80,372,74,372,76,372,74,370,71,366,68,366,68,366,64,366,64,363,61,360,61,356,55,353,55,348,49,344,46,341,42,338,42,335,40,331,37,328,37,325,34,325,37,328,30,325,30,323,27,319,27,319,27,316,24,306,21,303,18,303,18,303,18,297,15,294,15,294,15,291,12,288,12,291,12,284,12,281,8,278,8,276,8,272,8,276,8,269,6,266,6,251,3,247,3,244,,241,,237,,231,,225,,204,,200,,200,,194,,190,,190,,187,,182,3,184,3,178,3,173,3,173,3,170,3,166,6,163,6,163,6,161,6,158,8,154,8,151,8,145,12,141,12,138,12,136,15,133,15,126,18,123,21,119,21,116,24,114,24,111,27,111,27,104,30,104,30,104,30,101,34,94,37,94,37,91,40,91,40,86,42,82,46,82,46,82,46,76,52,76,52,73,52,69,59,69,59,67,61,64,61,57,68,57,71,57,71,54,74,51,74,51,76,51,76,47,80,44,83,44,83,44,86,42,89,42,89,39,93,39,95,35,98,35,102,32,104,32,107,29,107,26,113,26,113,22,116,22,119,22,122,20,126,20,128,17,131,17,134,17,138,14,141,14,144,10,156,10,156,7,162,7,165,7,168,7,168,4,178,4,181,4,181,4,184,4,187,4,187,4,190,4,199,4,197,,203,,228,4,231,4,237,4,240,4,233,4,237,4,231,4,228,4,228,4,203,4,199,4,190,4,187,4,184,7,181,7,178,7,168,7,165,7,165,10,162,10,160,10,156,14,147,14,147,17,144,17,141,17,141,17,134,17,138,20,131,20,128,20,128,22,128,22,126,22,122,26,119,26,119,26,119,26,116,29,113,29,109,32,107,32,104,35,102,39,98,39,95,42,93,42,89,44,86,47,86,47,80,51,80,54,76,54,74,57,71,61,68,64,64,67,61,69,59,76,55,76,52,82,49,86,46,89,42,91,40,94,37,101,34,104,34,107,30,111,27,111,27,111,27,111,27,116,27,116,24,116,24,119,24,123,21,123,21,126,21,133,18,136,15,136,15,138,15,141,15,141,15,145,12,145,12,151,12,154,8,158,8,163,6,161,8,163,8,170,6,170,6,170,6,173,6,182,3,184,3,187,3,190,3,194,3,200,3,204,,225,,225,,229,3,237,3,234,3,241,3,244,3,244,3,247,3,251,3,251,3,266,8,269,8,269,6,272,8,276,8,278,12,281,12,284,12,284,12,288,15,291,15,291,15,294,15,297,18,297,18,301,18,303,21,306,21,306,21,316,27,319,27,323,27,323,27,325,30,328,34,325,30,325,34,328,37,328,37,331,40,335,40,338,42,341,46,338,46,341,46,348,49,348,49,350,55,353,59,353,59,360,61,363,64,363,64,363,68,366,68,370,71,370,74,372,76,378,80,382,86,385,89,385,93,388,98,391,98,391,104,395,104,397,107,397,109,400,113,400,116,400,116,400,119,403,122,407,126,407,126,407,128,407,131,407,131,410,134,410,134,410,138,410,141,413,144,413,144,413,150,417,153,417,156,417,160,417,160,419,162,419,165,419,168,422,175,422,178,422,187,422,190,422,194,422,203,425,206,425,221,425,221,422,224,422,237,422,233,422,237,422,243,422,243,422,250,422,252,422,252,419,258,419,262,419,265,419,265,417,267,417,271,417,274,413,277,413,284,410,286,410,289,407,292,407,296,407,299,407,302,403,305,400,308,400,311,400,314,397,318,397,320,395,323,391,327,391,327,388,330,388,333,385,339,385,339,382,342,378,345,378,345,375,348,375,352,375,348,370,354,370,357,366,361,363,361,356,370,356,370,353,370,350,376,350,376,344,379,341,382,338,386,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8QWohvwAA&#10;ANsAAAAPAAAAZHJzL2Rvd25yZXYueG1sRE9Ni8IwEL0L+x/CLHiz6XpQ6ZoWXVnYo9YiHodmbMs2&#10;k9JErf56Iwje5vE+Z5kNphUX6l1jWcFXFIMgLq1uuFJQ7H8nCxDOI2tsLZOCGznI0o/REhNtr7yj&#10;S+4rEULYJaig9r5LpHRlTQZdZDviwJ1sb9AH2FdS93gN4aaV0zieSYMNh4YaO/qpqfzPz0bBfXPC&#10;NUnH90NbbIvNMa9MmSs1/hxW3yA8Df4tfrn/dJg/h+cv4QCZPg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HxBaiG/AAAA2wAAAA8AAAAAAAAAAAAAAAAAlwIAAGRycy9kb3ducmV2&#10;LnhtbFBLBQYAAAAABAAEAPUAAACDAwAAAAA=&#10;" path="m0,210l0,213,,216,,220,3,228,3,232,3,235,6,237,6,237,6,241,6,244,10,256,13,259,13,259,13,259,13,262,13,266,13,266,16,269,16,272,16,272,16,275,16,275,18,278,18,278,18,281,22,284,22,288,22,284,25,290,28,293,28,297,35,303,35,306,38,309,40,312,40,315,43,318,43,322,47,322,50,324,53,327,53,331,60,334,63,337,63,340,65,343,65,343,72,349,78,352,78,352,82,356,85,359,85,359,94,361,90,361,94,363,97,363,97,367,100,367,103,370,107,370,112,373,115,376,115,376,119,376,119,376,122,379,125,379,129,382,129,382,132,382,132,382,134,385,134,382,137,385,144,389,144,385,147,389,150,389,150,389,166,394,169,394,171,394,171,394,178,397,180,397,180,397,183,397,193,397,193,397,193,397,205,397,205,397,208,397,215,397,218,397,227,397,230,397,237,397,237,397,243,397,250,394,252,394,272,389,274,389,277,385,277,389,280,385,284,385,284,385,287,382,287,385,290,382,293,382,293,382,297,379,297,379,299,379,302,376,302,376,305,376,315,370,319,370,321,367,327,363,327,361,331,361,337,359,340,356,344,352,346,352,349,349,352,343,356,343,362,337,362,334,368,331,368,327,374,322,378,322,378,318,381,315,384,312,384,309,387,303,391,300,393,297,396,293,396,290,399,284,403,281,403,281,403,281,403,278,406,275,406,275,406,272,409,269,406,269,409,266,409,266,409,262,409,262,413,259,413,256,413,254,413,254,415,250,418,232,421,228,421,225,421,222,425,213,425,207,425,201,425,191,425,188,425,176,425,173,425,173,425,164,425,160,425,160,425,154,421,151,421,148,421,148,421,145,421,142,421,138,418,135,415,114,413,111,413,111,413,108,413,104,409,101,409,101,409,98,406,96,406,92,406,92,403,89,403,86,399,86,396,77,396,77,393,74,393,72,391,68,391,65,387,63,387,63,384,59,384,56,381,53,381,53,378,46,374,46,371,44,371,41,368,38,366,34,366,34,366,31,362,31,359,29,352,22,352,22,346,16,344,16,340,12,337,10,337,10,331,7,327,4,324,,321,4,321,7,324,4,324,4,327,4,331,7,331,7,334,10,334,10,337,12,337,12,340,16,344,16,346,19,346,19,349,22,352,25,352,25,359,29,359,31,362,34,362,34,366,38,366,38,368,41,371,44,374,46,374,50,381,56,381,56,384,59,384,63,387,65,391,68,391,72,393,74,393,77,396,79,399,86,403,89,403,89,403,89,403,92,406,98,406,98,406,98,409,101,409,108,409,104,409,111,413,111,413,114,413,117,413,117,418,135,418,138,418,142,421,145,421,148,421,151,421,157,421,160,421,167,421,173,425,176,425,188,425,188,421,191,421,201,421,201,421,207,421,213,421,213,418,222,418,225,418,225,418,228,418,232,413,247,413,254,413,254,409,256,409,262,409,262,406,266,406,272,403,275,403,275,403,275,399,278,399,281,396,288,393,290,393,293,391,300,391,300,387,303,387,303,384,309,381,312,381,312,381,315,378,315,378,315,374,318,374,322,374,322,368,327,366,331,362,334,359,337,356,340,356,340,352,343,346,349,346,349,344,349,344,352,344,352,340,356,340,356,337,356,337,356,331,359,327,361,324,363,324,363,321,367,319,367,315,370,305,373,302,376,299,376,297,379,293,379,290,382,287,382,284,385,280,385,277,385,274,389,272,389,252,394,252,394,250,394,243,394,243,394,237,394,237,394,237,394,230,394,225,397,227,397,218,397,215,397,215,397,208,397,205,397,196,397,193,394,186,394,180,394,180,394,171,394,169,394,166,392,150,389,147,389,147,389,144,385,137,385,137,385,134,382,134,382,132,382,132,382,129,379,125,379,125,379,122,376,119,376,115,373,112,373,112,373,107,370,107,367,103,367,100,363,97,363,94,361,85,356,82,356,78,352,75,349,65,340,65,340,63,337,63,337,60,334,57,327,53,327,50,324,50,324,50,322,47,318,47,318,43,315,43,315,43,315,40,312,38,309,38,306,38,306,35,303,28,293,28,290,25,288,25,288,25,284,22,281,22,278,18,275,18,272,18,272,18,272,18,272,16,266,16,266,16,262,13,259,13,259,13,256,13,256,10,254,13,254,10,244,6,241,6,237,6,235,6,235,3,232,3,232,3,228,3,220,3,220,3,216,,213,,213,,207,,203,,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" path="m362,225l359,227,356,230,356,233,349,240,346,240,344,243,344,246,340,249,337,249,334,252,331,252,327,255,324,259,321,259,319,259,315,261,312,261,305,264,302,264,299,264,297,268,293,268,290,268,284,268,280,271,277,271,268,271,265,271,252,271,250,271,233,271,230,271,227,268,221,268,218,268,212,268,208,264,205,264,200,264,196,261,190,261,186,259,180,259,178,255,171,255,168,252,161,252,158,249,153,246,149,246,146,243,139,240,136,237,131,237,127,233,122,230,119,227,112,225,110,221,107,218,100,215,97,212,94,208,90,206,85,203,82,199,78,196,75,193,68,191,65,187,60,178,56,174,53,172,50,169,47,165,43,162,43,156,40,153,38,150,35,147,31,144,31,138,28,135,25,131,22,128,22,125,18,119,18,116,16,113,16,109,13,103,13,101,10,97,10,94,10,88,6,85,6,82,6,79,6,75,6,69,6,67,3,63,3,48,6,45,6,43,6,39,6,36,6,34,10,30,10,27,10,24,10,17,13,17,16,15,16,9,18,5,18,5,22,2,18,,16,2,16,5,13,9,10,12,10,15,10,17,6,21,6,24,6,27,3,30,3,36,3,39,3,43,3,48,,54,,63,3,67,3,69,3,75,3,79,3,82,6,85,6,91,6,94,6,97,10,101,10,106,13,109,13,113,16,116,16,119,18,125,22,128,22,131,25,138,25,140,28,144,31,147,35,153,38,156,40,159,43,162,47,165,47,169,50,174,56,181,60,184,63,187,68,193,75,199,78,203,82,206,87,208,90,212,94,215,100,218,103,221,110,225,112,227,115,230,122,233,124,237,131,240,133,243,139,243,143,246,149,249,153,252,158,252,161,255,168,255,171,259,174,259,180,261,183,264,190,264,193,264,200,268,205,268,208,268,212,271,218,271,221,271,227,274,230,274,237,274,240,274,243,274,250,274,265,274,268,274,274,274,277,274,284,274,287,274,290,271,293,271,299,271,302,268,305,268,309,268,312,264,315,264,319,264,324,261,327,259,331,259,334,255,337,255,340,252,340,252,344,249,349,243,352,243,356,240,356,237,362,230,366,227,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" path="m346,217l346,214,343,217,340,217,338,220,338,220,334,220,331,223,328,223,325,226,321,226,321,230,318,230,315,230,313,230,309,233,309,233,303,233,303,235,299,235,296,235,293,235,291,237,287,237,284,237,281,237,278,237,274,241,271,241,268,241,256,241,253,241,237,241,234,241,221,241,219,241,215,237,212,237,209,237,206,237,202,237,199,237,197,235,194,235,190,235,187,233,184,233,180,233,177,233,174,230,172,230,168,230,165,226,163,226,160,226,156,223,153,223,151,220,148,220,144,217,141,217,138,217,135,214,131,211,128,211,126,208,123,208,119,205,116,205,113,201,109,201,109,198,106,196,104,196,101,192,97,189,94,189,91,186,88,183,88,183,84,180,81,177,79,177,76,174,72,171,72,167,69,167,66,164,66,162,63,158,59,155,57,152,57,152,54,149,51,143,47,140,44,140,44,136,41,133,41,130,37,128,34,124,34,121,32,121,32,118,29,115,29,111,25,109,25,106,22,102,22,99,22,96,19,94,19,90,16,90,16,87,12,84,12,81,12,77,12,75,10,72,10,68,10,65,7,62,7,59,7,56,7,53,7,50,4,47,4,47,4,41,4,41,4,31,4,28,4,9,4,6,4,,,,,4,,12,,16,,22,,22,,31,,34,,41,,43,,47,4,50,4,53,4,56,4,59,4,62,7,65,7,68,7,72,7,75,10,77,10,81,12,84,12,87,12,90,16,90,16,96,16,96,19,99,19,102,22,106,22,109,25,111,25,115,29,118,29,121,32,124,32,128,34,130,37,130,37,133,41,136,41,140,44,143,47,146,51,149,51,149,54,152,59,162,63,162,72,174,72,177,76,177,81,183,84,183,88,186,88,189,91,189,94,192,97,196,101,198,104,198,106,201,109,201,113,205,116,208,116,208,119,211,123,211,126,214,128,214,131,217,135,217,138,220,141,220,144,223,148,223,151,226,153,226,156,230,160,230,163,230,165,233,168,233,172,233,174,235,177,235,180,235,187,237,190,237,194,237,194,237,199,241,202,241,206,241,209,241,212,241,215,241,219,244,224,244,227,244,234,244,237,244,256,244,259,244,266,244,268,244,274,244,278,241,281,241,284,241,287,241,291,241,293,237,296,237,299,237,303,237,306,235,309,235,313,235,313,233,315,233,318,233,321,230,325,230,328,230,328,226,331,226,334,226,338,223,340,223,340,220,343,220,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" path="m0,0l4,3,4,3,4,7,4,7,4,9,4,9,7,12,7,16,7,16,7,19,7,19,10,22,10,22,10,25,10,25,14,28,14,28,14,31,14,31,14,34,17,34,17,38,17,41,17,41,20,44,20,44,20,46,20,46,22,50,22,50,22,53,26,56,26,56,26,59,26,59,29,62,29,62,29,65,29,65,32,68,32,68,32,72,32,72,35,75,35,78,35,78,39,80,39,80,39,84,42,84,42,87,42,87,44,90,44,90,44,93,47,97,47,97,51,99,51,99,51,102,54,106,54,106,54,109,57,109,57,112,57,112,60,114,60,114,64,118,64,121,64,121,67,124,67,124,69,127,69,131,72,133,72,133,76,136,76,136,79,140,79,142,82,145,82,145,86,147,86,147,89,151,89,154,94,160,94,160,94,160,82,160,82,164,67,164,67,160,60,160,57,160,57,160,57,164,60,166,60,169,64,169,64,172,67,176,67,179,67,179,69,182,69,185,72,188,72,191,76,191,76,194,76,198,79,200,79,200,82,203,82,206,82,206,86,210,86,213,89,213,89,216,91,219,91,222,94,225,98,228,98,228,101,232,101,235,104,235,104,237,107,241,107,241,111,244,114,247,114,250,116,253,119,256,123,259,123,262,128,266,131,269,131,271,140,278,143,281,147,288,150,288,153,290,153,290,157,293,157,293,160,296,162,300,165,303,169,305,172,305,172,309,175,309,175,312,178,312,182,315,184,318,187,318,187,318,190,322,190,322,194,324,197,324,197,324,200,327,204,330,204,330,207,330,209,334,209,334,212,334,209,337,209,337,207,337,207,337,204,340,204,340,204,340,200,340,200,340,200,340,200,343,197,343,197,343,197,343,194,343,194,343,194,343,194,343,190,346,190,346,187,346,187,346,187,346,187,346,184,349,184,349,182,349,182,349,182,349,178,349,178,349,175,349,175,352,175,352,172,352,172,352,169,352,165,352,165,352,165,352,162,356,160,356,160,356,157,356,157,356,153,356,153,358,153,358,153,358,157,358,157,361,160,361,162,365,165,368,165,368,169,371,172,371,172,374,175,374,178,377,178,377,182,380,184,380,184,380,187,383,190,383,190,386,194,386,197,390,197,390,200,392,204,392,204,392,207,395,209,399,212,399,212,399,216,402,219,402,222,405,222,405,225,405,229,408,231,408,234,411,234,411,237,411,241,414,244,414,244,414,247,417,250,417,254,420,254,420,256,420,259,424,259,424,262,424,266,427,269,427,272,429,276,429,276,429,278,431,281,431,284,431,288,435,288,435,291,438,294,438,297,438,301,441,303,441,303,441,309,444,309,444,313,444,316,447,319,447,323,447,325,450,328,450,331,450,335,450,338,453,338,453,344,453,344,457,348,457,350,457,353,460,356,460,360,460,363,462,366,462,370,462,372,462,375,465,378,465,382,469,382,469,382,465,378,465,378,465,375,462,375,462,372,462,372,462,370,460,366,460,366,460,363,460,363,457,363,457,360,457,360,453,356,453,356,453,353,450,353,450,350,450,348,450,348,447,344,447,344,447,344,447,341,444,338,444,338,444,335,441,335,441,331,441,331,438,331,438,328,438,325,438,325,435,323,435,323,435,323,431,319,431,316,431,316,429,313,429,313,429,309,429,309,427,306,427,306,424,303,424,303,424,301,424,301,420,297,420,297,420,297,417,294,417,294,417,291,414,288,414,288,414,288,411,284,411,284,411,281,408,281,408,278,405,276,405,276,405,276,405,272,402,272,402,269,402,266,399,266,399,262,395,259,395,259,392,256,392,256,392,254,390,254,390,250,386,250,386,247,386,247,383,247,383,244,383,244,380,241,380,244,380,244,380,247,380,247,380,247,380,250,377,250,377,250,377,254,377,254,377,254,377,256,374,256,374,256,374,259,374,259,374,262,374,262,374,262,374,262,371,266,371,266,371,266,371,266,371,269,371,269,371,272,371,272,368,272,368,272,368,276,368,276,368,276,368,278,365,278,365,278,365,281,365,281,365,281,365,281,365,284,365,284,361,284,361,284,361,288,361,288,361,288,361,288,361,288,358,291,358,291,358,294,358,294,358,294,358,294,358,294,358,297,356,297,356,297,356,297,356,297,352,294,352,291,352,288,349,288,349,284,349,281,346,281,346,278,343,276,343,276,343,272,340,269,340,266,340,266,337,262,337,259,334,259,334,256,334,254,330,250,330,250,327,247,327,247,324,244,324,241,324,237,322,237,322,234,322,234,318,231,318,229,315,225,315,225,315,222,312,219,312,219,309,216,309,212,309,212,305,209,303,207,303,204,300,204,300,200,296,200,296,197,293,194,293,194,293,190,290,187,290,187,288,184,288,184,284,178,281,178,281,175,281,175,278,172,278,169,275,165,271,162,271,160,269,157,266,157,262,153,262,153,262,143,253,140,253,137,250,137,247,131,241,128,241,126,237,119,232,116,228,114,225,119,225,123,225,131,225,131,222,137,222,140,222,143,222,147,222,150,222,153,219,160,219,160,219,165,219,165,219,169,219,172,219,178,219,178,216,182,216,182,216,184,216,187,216,190,216,194,213,197,213,197,213,197,213,194,213,190,210,187,206,187,203,184,203,182,200,178,200,172,194,169,191,165,191,162,188,162,185,157,185,157,182,153,179,150,179,143,172,140,169,140,169,137,166,135,164,128,160,128,157,126,154,123,154,123,151,116,145,114,145,111,142,107,140,107,136,104,136,89,121,86,114,82,112,79,109,76,106,69,99,67,97,64,93,64,90,60,87,57,84,54,80,54,78,51,75,47,72,44,68,44,65,42,65,42,62,39,59,39,59,35,56,32,53,32,50,29,50,29,46,29,44,26,41,26,38,22,34,22,34,20,31,17,28,17,25,17,25,14,22,14,19,10,16,10,16,7,12,7,9,4,7,4,3,4,3,,0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kNj2sxQAA&#10;ANsAAAAPAAAAZHJzL2Rvd25yZXYueG1sRI9Ba8JAFITvBf/D8gq9mU0slRLdhCIIRXtpGvX6zD6T&#10;YPZtzG41/ffdgtDjMPPNMMt8NJ240uBaywqSKAZBXFndcq2g/FpPX0E4j6yxs0wKfshBnk0elphq&#10;e+NPuha+FqGEXYoKGu/7VEpXNWTQRbYnDt7JDgZ9kEMt9YC3UG46OYvjuTTYclhosKdVQ9W5+DYK&#10;ZrvypZT18+bjcij222OyiY/buVJPj+PbAoSn0f+H7/S7DlwCf1/CD5DZL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CQ2PazFAAAA2wAAAA8AAAAAAAAAAAAAAAAAlwIAAGRycy9k&#10;b3ducmV2LnhtbFBLBQYAAAAABAAEAPUAAACJAwAAAAA=&#10;" path="m50,99l50,102,50,105,50,105,53,105,53,105,53,105,53,109,53,109,53,109,53,109,57,111,57,111,57,111,57,111,60,111,60,111,63,114,63,114,63,114,67,114,67,114,75,114,75,114,79,114,79,114,82,114,82,111,82,111,85,111,85,109,85,109,88,109,88,109,88,109,88,109,88,105,92,105,92,105,92,102,92,15,92,15,92,15,82,15,82,,132,,132,15,122,15,122,15,122,15,122,15,119,15,119,109,119,109,119,114,119,114,119,114,119,114,119,117,116,117,116,117,116,121,116,121,116,121,116,121,114,121,114,124,114,124,114,124,114,124,110,126,110,126,110,126,110,130,110,130,110,130,107,130,107,130,104,133,104,133,104,133,104,133,100,136,100,136,100,136,100,136,97,139,94,139,94,139,92,139,92,139,92,139,92,143,88,143,85,143,85,143,85,143,82,145,82,145,79,145,72,145,72,145,57,145,53,145,50,145,47,145,45,145,45,143,45,143,45,143,41,143,41,143,38,143,38,139,38,139,35,139,35,139,32,139,32,139,32,139,32,136,32,136,28,136,28,136,28,136,28,136,25,133,25,133,25,133,22,133,22,133,22,130,22,130,22,130,20,130,20,130,20,126,20,126,20,126,16,124,16,124,16,124,16,124,13,124,13,121,13,121,13,121,13,121,13,117,10,117,10,114,10,114,10,111,10,111,10,109,7,109,7,15,7,15,7,15,,15,,,60,,60,15,53,15,53,15,50,15,50,102,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ZGCy7xAAA&#10;ANsAAAAPAAAAZHJzL2Rvd25yZXYueG1sRI9Ba8JAFITvBf/D8oTe6sYcxKauIoIQkBSaStrjI/ua&#10;DWbfhuyq8d93BcHjMDPfMKvNaDtxocG3jhXMZwkI4trplhsFx+/92xKED8gaO8ek4EYeNuvJywoz&#10;7a78RZcyNCJC2GeowITQZ1L62pBFP3M9cfT+3GAxRDk0Ug94jXDbyTRJFtJiy3HBYE87Q/WpPFsF&#10;1eG3zE1h8h+9GKvTZ17civJdqdfpuP0AEWgMz/CjnWsFaQr3L/EHyPU/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mRgsu8QAAADbAAAADwAAAAAAAAAAAAAAAACXAgAAZHJzL2Rv&#10;d25yZXYueG1sUEsFBgAAAAAEAAQA9QAAAIgDAAAAAA==&#10;" path="m113,99l113,106,113,106,113,108,111,108,111,111,111,111,111,111,111,114,111,114,111,114,107,114,107,118,107,118,107,118,107,118,107,118,104,121,104,121,104,121,104,123,104,123,101,123,101,123,101,123,101,127,101,127,101,127,97,127,97,127,97,127,97,130,94,130,94,130,91,130,91,133,89,133,89,133,89,133,85,133,85,133,82,136,82,136,82,136,79,136,79,136,76,136,76,136,69,136,69,140,54,140,54,136,47,136,47,136,44,136,42,136,42,136,42,136,38,136,38,133,38,133,35,133,35,133,35,133,32,133,32,130,29,130,29,130,25,130,25,127,25,127,22,127,22,127,22,123,22,123,22,123,19,123,19,123,19,121,19,121,19,121,17,118,17,118,17,118,17,118,13,118,13,118,13,114,13,114,13,114,13,114,10,111,10,108,10,108,10,106,10,106,10,12,10,12,10,9,7,9,7,9,7,9,7,6,7,6,7,6,,6,,,50,,50,6,47,6,47,6,44,6,44,9,44,9,44,9,44,9,44,102,44,102,44,102,44,102,44,106,47,106,47,106,47,106,47,108,50,111,50,111,50,111,54,111,54,111,54,114,57,114,57,114,57,114,60,114,64,114,64,114,72,114,72,114,79,114,79,114,79,114,79,114,79,114,82,111,82,111,82,111,85,111,85,111,85,111,89,108,89,106,89,106,89,106,91,106,91,106,91,106,91,102,91,102,91,99,91,99,91,12,91,12,91,9,91,9,91,9,91,9,91,6,89,6,89,6,82,6,82,,126,,126,6,116,6,116,6,116,6,116,9,116,9,116,9,113,9,113,12,113,12,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wFCVSwgAA&#10;ANsAAAAPAAAAZHJzL2Rvd25yZXYueG1sRI9Ba8JAFITvgv9heUJvuqkFCamriBJoj41ir4/sazYx&#10;+zZkt0n677uC4HGYmW+Y7X6yrRio97VjBa+rBARx6XTNlYLLOV+mIHxA1tg6JgV/5GG/m8+2mGk3&#10;8hcNRahEhLDPUIEJocuk9KUhi37lOuLo/bjeYoiyr6TucYxw28p1kmykxZrjgsGOjobKW/FrFZw+&#10;86aQzfHw3Y63U5On0lzTQamXxXR4BxFoCs/wo/2hFazf4P4l/gC5+wc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PAUJVLCAAAA2wAAAA8AAAAAAAAAAAAAAAAAlwIAAGRycy9kb3du&#10;cmV2LnhtbFBLBQYAAAAABAAEAPUAAACGAwAAAAA=&#10;" path="m56,124l56,126,56,126,56,130,65,130,65,143,,143,,130,10,130,10,126,10,126,10,126,13,126,13,15,10,15,10,15,10,15,10,15,,15,,,65,,65,15,56,15,56,15,56,15,56,124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YWqRawwAA&#10;ANsAAAAPAAAAZHJzL2Rvd25yZXYueG1sRI/RisIwFETfhf2HcBd801Sti1ajyKKLLwp2/YBLc22L&#10;zU23ibX790YQfBxm5gyzXHemEi01rrSsYDSMQBBnVpecKzj/7gYzEM4ja6wsk4J/crBeffSWmGh7&#10;5xO1qc9FgLBLUEHhfZ1I6bKCDLqhrYmDd7GNQR9kk0vd4D3ATSXHUfQlDZYcFgqs6bug7JreTKDM&#10;r5O/bK83x9s2Ov1MD3Eq21ip/me3WYDw1Pl3+NXeawXjGJ5fwg+Qqw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YWqRawwAAANsAAAAPAAAAAAAAAAAAAAAAAJcCAABkcnMvZG93&#10;bnJldi54bWxQSwUGAAAAAAQABAD1AAAAhwMAAAAA&#10;" path="m44,123l44,123,47,123,47,127,47,127,47,127,47,127,47,127,47,127,47,130,50,130,50,130,57,130,57,136,,136,,130,4,130,4,130,7,130,7,127,7,127,10,127,10,127,10,127,10,123,10,123,10,123,10,123,10,12,10,12,10,9,10,9,10,9,7,9,7,6,7,6,7,6,,6,,,57,,57,6,47,6,47,6,47,6,47,9,47,9,47,9,47,9,47,12,44,12,44,123,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b8i31xQAA&#10;ANsAAAAPAAAAZHJzL2Rvd25yZXYueG1sRI9BS8NAFITvgv9heYI3uzFYkbTbUkRB8NDYSHt9ZF+z&#10;Idm3YXdtYn99VxB6HGbmG2a5nmwvTuRD61jB4ywDQVw73XKj4Lt6f3gBESKyxt4xKfilAOvV7c0S&#10;C+1G/qLTLjYiQTgUqMDEOBRShtqQxTBzA3Hyjs5bjEn6RmqPY4LbXuZZ9iwttpwWDA70aqjudj9W&#10;gd0+7U2+PXTN237+Wflz2Y1lqdT93bRZgIg0xWv4v/2hFeRz+PuSfoBcXQ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JvyLfXFAAAA2wAAAA8AAAAAAAAAAAAAAAAAlwIAAGRycy9k&#10;b3ducmV2LnhtbFBLBQYAAAAABAAEAPUAAACJAwAAAAA=&#10;" path="m87,130l87,130,87,143,29,143,29,130,34,130,34,126,34,126,34,126,37,126,37,27,29,27,29,27,25,27,25,31,22,31,22,31,19,31,19,31,19,31,19,31,19,31,16,34,16,34,16,34,16,34,16,37,16,37,16,40,12,40,12,40,12,43,12,49,,49,,,118,,118,49,105,49,105,40,105,40,105,37,105,37,105,37,102,34,102,34,102,34,102,34,100,31,100,31,100,31,100,31,100,31,96,31,96,31,93,31,93,27,90,27,90,27,83,27,83,126,83,126,83,126,83,126,83,130,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2NlUwxAAA&#10;ANsAAAAPAAAAZHJzL2Rvd25yZXYueG1sRI/dagIxFITvC75DOAVvRLMKFd0aRQsFBRFcfYBDcvan&#10;3Zwsm6hbn94IQi+HmfmGWaw6W4srtb5yrGA8SkAQa2cqLhScT9/DGQgfkA3WjknBH3lYLXtvC0yN&#10;u/GRrlkoRISwT1FBGUKTSul1SRb9yDXE0ctdazFE2RbStHiLcFvLSZJMpcWK40KJDX2VpH+zi1Wg&#10;B/P8517kzu92e324b8xHdpkr1X/v1p8gAnXhP/xqb42CyRSeX+IPkMsH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9jZVMMQAAADbAAAADwAAAAAAAAAAAAAAAACXAgAAZHJzL2Rv&#10;d25yZXYueG1sUEsFBgAAAAAEAAQA9QAAAIgDAAAAAA==&#10;" path="m5,40l5,43,,43,,,111,,111,43,108,43,108,37,104,37,104,34,104,34,104,31,104,31,104,31,101,31,101,28,101,28,101,28,101,28,101,28,98,24,98,24,98,24,98,24,96,24,96,21,96,21,92,21,92,21,89,21,86,21,86,21,74,21,74,127,76,127,76,127,76,127,76,127,76,130,79,130,79,130,83,130,83,136,30,136,30,130,33,130,33,130,33,130,33,127,33,127,37,127,37,127,37,127,37,123,37,123,37,21,28,21,25,21,21,21,21,21,18,21,18,21,15,21,15,24,15,24,15,24,12,24,12,28,12,28,8,28,8,28,8,28,8,31,8,31,8,31,8,31,5,34,5,34,5,34,5,40,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noProof/>
              </w:rPr>
              <w:drawing>
                <wp:anchor distT="0" distB="0" distL="114300" distR="114300" simplePos="0" relativeHeight="251658752" behindDoc="0" locked="0" layoutInCell="1" allowOverlap="1" wp14:anchorId="33397038" wp14:editId="3D92F1EE">
                  <wp:simplePos x="0" y="0"/>
                  <wp:positionH relativeFrom="column">
                    <wp:posOffset>610235</wp:posOffset>
                  </wp:positionH>
                  <wp:positionV relativeFrom="paragraph">
                    <wp:posOffset>-318135</wp:posOffset>
                  </wp:positionV>
                  <wp:extent cx="293370" cy="267335"/>
                  <wp:effectExtent l="0" t="0" r="11430" b="12065"/>
                  <wp:wrapNone/>
                  <wp:docPr id="3"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728" behindDoc="0" locked="0" layoutInCell="1" allowOverlap="1" wp14:anchorId="49580C48" wp14:editId="51DBF14F">
                  <wp:simplePos x="0" y="0"/>
                  <wp:positionH relativeFrom="column">
                    <wp:posOffset>268605</wp:posOffset>
                  </wp:positionH>
                  <wp:positionV relativeFrom="paragraph">
                    <wp:posOffset>-318135</wp:posOffset>
                  </wp:positionV>
                  <wp:extent cx="294640" cy="267335"/>
                  <wp:effectExtent l="0" t="0" r="10160" b="12065"/>
                  <wp:wrapNone/>
                  <wp:docPr id="2"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14:paraId="70C5EE07" w14:textId="77777777"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14:paraId="74497781" w14:textId="77777777" w:rsidR="00E61DAC" w:rsidRPr="005B217D" w:rsidRDefault="00B600CD" w:rsidP="00A46843">
            <w:pPr>
              <w:tabs>
                <w:tab w:val="left" w:pos="7200"/>
              </w:tabs>
              <w:spacing w:before="0"/>
              <w:rPr>
                <w:b/>
                <w:szCs w:val="22"/>
                <w:lang w:val="en-CA"/>
              </w:rPr>
            </w:pPr>
            <w:r>
              <w:t>2</w:t>
            </w:r>
            <w:r w:rsidR="00A46843">
              <w:t>2nd</w:t>
            </w:r>
            <w:r w:rsidR="00A767DC" w:rsidRPr="00B648F1">
              <w:t xml:space="preserve"> Meeting: </w:t>
            </w:r>
            <w:r w:rsidR="00A46843">
              <w:rPr>
                <w:lang w:val="en-CA"/>
              </w:rPr>
              <w:t>Geneva</w:t>
            </w:r>
            <w:r w:rsidR="00A767DC">
              <w:rPr>
                <w:lang w:val="en-CA"/>
              </w:rPr>
              <w:t>,</w:t>
            </w:r>
            <w:r w:rsidR="00A767DC" w:rsidRPr="00B648F1">
              <w:rPr>
                <w:lang w:val="en-CA"/>
              </w:rPr>
              <w:t xml:space="preserve"> </w:t>
            </w:r>
            <w:r w:rsidR="00A46843">
              <w:rPr>
                <w:lang w:val="en-CA"/>
              </w:rPr>
              <w:t>CH</w:t>
            </w:r>
            <w:r w:rsidR="00A767DC">
              <w:rPr>
                <w:lang w:val="en-CA"/>
              </w:rPr>
              <w:t xml:space="preserve">, </w:t>
            </w:r>
            <w:r w:rsidR="003D6342">
              <w:rPr>
                <w:lang w:val="en-CA"/>
              </w:rPr>
              <w:t>1</w:t>
            </w:r>
            <w:r w:rsidR="00A46843">
              <w:rPr>
                <w:lang w:val="en-CA"/>
              </w:rPr>
              <w:t>5</w:t>
            </w:r>
            <w:r w:rsidR="003A7CE6">
              <w:rPr>
                <w:lang w:val="en-CA"/>
              </w:rPr>
              <w:t>–</w:t>
            </w:r>
            <w:r w:rsidR="003D6342">
              <w:rPr>
                <w:lang w:val="en-CA"/>
              </w:rPr>
              <w:t>2</w:t>
            </w:r>
            <w:r w:rsidR="00A46843">
              <w:rPr>
                <w:lang w:val="en-CA"/>
              </w:rPr>
              <w:t>1</w:t>
            </w:r>
            <w:r w:rsidR="00A767DC" w:rsidRPr="00B648F1">
              <w:rPr>
                <w:lang w:val="en-CA"/>
              </w:rPr>
              <w:t xml:space="preserve"> </w:t>
            </w:r>
            <w:r w:rsidR="00A46843">
              <w:rPr>
                <w:lang w:val="en-CA"/>
              </w:rPr>
              <w:t>Oct.</w:t>
            </w:r>
            <w:r w:rsidR="00A767DC" w:rsidRPr="00B648F1">
              <w:rPr>
                <w:lang w:val="en-CA"/>
              </w:rPr>
              <w:t xml:space="preserve"> 201</w:t>
            </w:r>
            <w:r>
              <w:rPr>
                <w:lang w:val="en-CA"/>
              </w:rPr>
              <w:t>5</w:t>
            </w:r>
          </w:p>
        </w:tc>
        <w:tc>
          <w:tcPr>
            <w:tcW w:w="3168" w:type="dxa"/>
          </w:tcPr>
          <w:p w14:paraId="417A7E88" w14:textId="05281F2C" w:rsidR="008A4B4C" w:rsidRPr="005B217D" w:rsidRDefault="00E61DAC" w:rsidP="00F665C6">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F665C6">
              <w:rPr>
                <w:lang w:val="en-CA"/>
              </w:rPr>
              <w:t>V003</w:t>
            </w:r>
            <w:r w:rsidR="009D1736">
              <w:rPr>
                <w:lang w:val="en-CA"/>
              </w:rPr>
              <w:t>9</w:t>
            </w:r>
          </w:p>
        </w:tc>
      </w:tr>
    </w:tbl>
    <w:p w14:paraId="40C14CAD"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14:paraId="13558002" w14:textId="77777777">
        <w:tc>
          <w:tcPr>
            <w:tcW w:w="1458" w:type="dxa"/>
          </w:tcPr>
          <w:p w14:paraId="52A76E60" w14:textId="77777777" w:rsidR="00E61DAC" w:rsidRPr="005B217D" w:rsidRDefault="00E61DAC">
            <w:pPr>
              <w:spacing w:before="60" w:after="60"/>
              <w:rPr>
                <w:i/>
                <w:szCs w:val="22"/>
                <w:lang w:val="en-CA"/>
              </w:rPr>
            </w:pPr>
            <w:r w:rsidRPr="005B217D">
              <w:rPr>
                <w:i/>
                <w:szCs w:val="22"/>
                <w:lang w:val="en-CA"/>
              </w:rPr>
              <w:t>Title:</w:t>
            </w:r>
          </w:p>
        </w:tc>
        <w:tc>
          <w:tcPr>
            <w:tcW w:w="8118" w:type="dxa"/>
            <w:gridSpan w:val="3"/>
          </w:tcPr>
          <w:p w14:paraId="7C42376E" w14:textId="720E8BD3" w:rsidR="00E61DAC" w:rsidRPr="005B217D" w:rsidRDefault="003E2FC6">
            <w:pPr>
              <w:spacing w:before="60" w:after="60"/>
              <w:rPr>
                <w:b/>
                <w:szCs w:val="22"/>
                <w:lang w:val="en-CA"/>
              </w:rPr>
            </w:pPr>
            <w:r w:rsidRPr="003E2FC6">
              <w:rPr>
                <w:b/>
                <w:szCs w:val="22"/>
                <w:lang w:val="en-CA"/>
              </w:rPr>
              <w:t>New High Throughput Profiles for HEVC</w:t>
            </w:r>
          </w:p>
        </w:tc>
      </w:tr>
      <w:tr w:rsidR="00E61DAC" w:rsidRPr="005B217D" w14:paraId="1F02C13D" w14:textId="77777777">
        <w:tc>
          <w:tcPr>
            <w:tcW w:w="1458" w:type="dxa"/>
          </w:tcPr>
          <w:p w14:paraId="521C88BE" w14:textId="77777777" w:rsidR="00E61DAC" w:rsidRPr="005B217D" w:rsidRDefault="00E61DAC">
            <w:pPr>
              <w:spacing w:before="60" w:after="60"/>
              <w:rPr>
                <w:i/>
                <w:szCs w:val="22"/>
                <w:lang w:val="en-CA"/>
              </w:rPr>
            </w:pPr>
            <w:r w:rsidRPr="005B217D">
              <w:rPr>
                <w:i/>
                <w:szCs w:val="22"/>
                <w:lang w:val="en-CA"/>
              </w:rPr>
              <w:t>Status:</w:t>
            </w:r>
          </w:p>
        </w:tc>
        <w:tc>
          <w:tcPr>
            <w:tcW w:w="8118" w:type="dxa"/>
            <w:gridSpan w:val="3"/>
          </w:tcPr>
          <w:p w14:paraId="2BB6CDD2" w14:textId="37E8A417" w:rsidR="00E61DAC" w:rsidRPr="005B217D" w:rsidRDefault="00E61DAC" w:rsidP="00E31BD5">
            <w:pPr>
              <w:spacing w:before="60" w:after="60"/>
              <w:rPr>
                <w:szCs w:val="22"/>
                <w:lang w:val="en-CA"/>
              </w:rPr>
            </w:pPr>
            <w:r w:rsidRPr="005B217D">
              <w:rPr>
                <w:szCs w:val="22"/>
                <w:lang w:val="en-CA"/>
              </w:rPr>
              <w:t xml:space="preserve">Input Document to </w:t>
            </w:r>
            <w:r w:rsidR="00AE341B" w:rsidRPr="005B217D">
              <w:rPr>
                <w:szCs w:val="22"/>
                <w:lang w:val="en-CA"/>
              </w:rPr>
              <w:t>JCT-</w:t>
            </w:r>
            <w:r w:rsidR="00E31BD5">
              <w:rPr>
                <w:szCs w:val="22"/>
                <w:lang w:val="en-CA"/>
              </w:rPr>
              <w:t>VC</w:t>
            </w:r>
          </w:p>
        </w:tc>
      </w:tr>
      <w:tr w:rsidR="00E61DAC" w:rsidRPr="005B217D" w14:paraId="64C6A07A" w14:textId="77777777">
        <w:tc>
          <w:tcPr>
            <w:tcW w:w="1458" w:type="dxa"/>
          </w:tcPr>
          <w:p w14:paraId="47BC13BB" w14:textId="77777777" w:rsidR="00E61DAC" w:rsidRPr="005B217D" w:rsidRDefault="00E61DAC">
            <w:pPr>
              <w:spacing w:before="60" w:after="60"/>
              <w:rPr>
                <w:i/>
                <w:szCs w:val="22"/>
                <w:lang w:val="en-CA"/>
              </w:rPr>
            </w:pPr>
            <w:r w:rsidRPr="005B217D">
              <w:rPr>
                <w:i/>
                <w:szCs w:val="22"/>
                <w:lang w:val="en-CA"/>
              </w:rPr>
              <w:t>Purpose:</w:t>
            </w:r>
          </w:p>
        </w:tc>
        <w:tc>
          <w:tcPr>
            <w:tcW w:w="8118" w:type="dxa"/>
            <w:gridSpan w:val="3"/>
          </w:tcPr>
          <w:p w14:paraId="154DCD38" w14:textId="5D49D83E" w:rsidR="00E61DAC" w:rsidRPr="005B217D" w:rsidRDefault="00E31BD5" w:rsidP="005E1AC6">
            <w:pPr>
              <w:spacing w:before="60" w:after="60"/>
              <w:rPr>
                <w:szCs w:val="22"/>
                <w:lang w:val="en-CA"/>
              </w:rPr>
            </w:pPr>
            <w:r>
              <w:rPr>
                <w:szCs w:val="22"/>
                <w:lang w:val="en-CA"/>
              </w:rPr>
              <w:t>Proposal</w:t>
            </w:r>
          </w:p>
        </w:tc>
      </w:tr>
      <w:tr w:rsidR="00E31BD5" w:rsidRPr="005B217D" w14:paraId="40F84571" w14:textId="77777777" w:rsidTr="00E31BD5">
        <w:tc>
          <w:tcPr>
            <w:tcW w:w="1458" w:type="dxa"/>
          </w:tcPr>
          <w:p w14:paraId="793C8EE7" w14:textId="77777777" w:rsidR="00E31BD5" w:rsidRPr="005B217D" w:rsidRDefault="00E31BD5" w:rsidP="00E31BD5">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14:paraId="23431C5F" w14:textId="4929C03C" w:rsidR="00E31BD5" w:rsidRDefault="00E31BD5" w:rsidP="00E31BD5">
            <w:pPr>
              <w:spacing w:before="60" w:after="60"/>
              <w:rPr>
                <w:szCs w:val="22"/>
                <w:lang w:val="en-CA"/>
              </w:rPr>
            </w:pPr>
            <w:r>
              <w:rPr>
                <w:szCs w:val="22"/>
                <w:lang w:val="en-CA"/>
              </w:rPr>
              <w:t xml:space="preserve">Alexis Michael Tourapis, </w:t>
            </w:r>
            <w:r w:rsidR="00D559AB">
              <w:rPr>
                <w:szCs w:val="22"/>
                <w:lang w:val="en-CA"/>
              </w:rPr>
              <w:br/>
            </w:r>
            <w:r w:rsidR="003E2FC6">
              <w:rPr>
                <w:szCs w:val="22"/>
                <w:lang w:val="en-CA"/>
              </w:rPr>
              <w:t>Xiaohua Yang</w:t>
            </w:r>
            <w:r>
              <w:rPr>
                <w:szCs w:val="22"/>
                <w:lang w:val="en-CA"/>
              </w:rPr>
              <w:t>, David Singer</w:t>
            </w:r>
          </w:p>
          <w:p w14:paraId="60A42414" w14:textId="366ED413" w:rsidR="00E31BD5" w:rsidRPr="005B217D" w:rsidRDefault="00D559AB" w:rsidP="00D559AB">
            <w:pPr>
              <w:spacing w:before="60" w:after="60"/>
              <w:rPr>
                <w:szCs w:val="22"/>
                <w:lang w:val="en-CA"/>
              </w:rPr>
            </w:pPr>
            <w:r>
              <w:rPr>
                <w:szCs w:val="22"/>
                <w:lang w:val="en-CA"/>
              </w:rPr>
              <w:t>Apple, Inc.</w:t>
            </w:r>
            <w:r>
              <w:rPr>
                <w:szCs w:val="22"/>
                <w:lang w:val="en-CA"/>
              </w:rPr>
              <w:br/>
            </w:r>
            <w:r w:rsidR="00E31BD5">
              <w:rPr>
                <w:szCs w:val="22"/>
                <w:lang w:val="en-CA"/>
              </w:rPr>
              <w:t>1 Infinite Loop</w:t>
            </w:r>
            <w:r w:rsidR="00E31BD5">
              <w:rPr>
                <w:szCs w:val="22"/>
                <w:lang w:val="en-CA"/>
              </w:rPr>
              <w:br/>
              <w:t>Cupertino, CA 95014</w:t>
            </w:r>
            <w:r w:rsidR="00E31BD5">
              <w:rPr>
                <w:szCs w:val="22"/>
                <w:lang w:val="en-CA"/>
              </w:rPr>
              <w:br/>
              <w:t>USA</w:t>
            </w:r>
          </w:p>
        </w:tc>
        <w:tc>
          <w:tcPr>
            <w:tcW w:w="900" w:type="dxa"/>
          </w:tcPr>
          <w:p w14:paraId="1408FC9E" w14:textId="77777777" w:rsidR="00E31BD5" w:rsidRPr="005B217D" w:rsidRDefault="00E31BD5" w:rsidP="00E31BD5">
            <w:pPr>
              <w:spacing w:before="60" w:after="60"/>
              <w:rPr>
                <w:szCs w:val="22"/>
                <w:lang w:val="en-CA"/>
              </w:rPr>
            </w:pPr>
            <w:r w:rsidRPr="005B217D">
              <w:rPr>
                <w:szCs w:val="22"/>
                <w:lang w:val="en-CA"/>
              </w:rPr>
              <w:t>Tel:</w:t>
            </w:r>
            <w:r w:rsidRPr="005B217D">
              <w:rPr>
                <w:szCs w:val="22"/>
                <w:lang w:val="en-CA"/>
              </w:rPr>
              <w:br/>
              <w:t>Email:</w:t>
            </w:r>
          </w:p>
        </w:tc>
        <w:tc>
          <w:tcPr>
            <w:tcW w:w="3168" w:type="dxa"/>
          </w:tcPr>
          <w:p w14:paraId="37CFFBB6" w14:textId="77777777" w:rsidR="00E31BD5" w:rsidRPr="005B217D" w:rsidRDefault="00E31BD5" w:rsidP="00E31BD5">
            <w:pPr>
              <w:spacing w:before="60" w:after="60"/>
              <w:rPr>
                <w:szCs w:val="22"/>
                <w:lang w:val="en-CA"/>
              </w:rPr>
            </w:pPr>
            <w:r>
              <w:rPr>
                <w:szCs w:val="22"/>
                <w:lang w:val="en-CA"/>
              </w:rPr>
              <w:t>+1-408-228-7983</w:t>
            </w:r>
            <w:r>
              <w:rPr>
                <w:szCs w:val="22"/>
                <w:lang w:val="en-CA"/>
              </w:rPr>
              <w:br/>
              <w:t>atourapis@apple.com</w:t>
            </w:r>
          </w:p>
        </w:tc>
      </w:tr>
      <w:tr w:rsidR="00E31BD5" w:rsidRPr="005B217D" w14:paraId="03F6A43F" w14:textId="77777777">
        <w:tc>
          <w:tcPr>
            <w:tcW w:w="1458" w:type="dxa"/>
          </w:tcPr>
          <w:p w14:paraId="69ECAD08" w14:textId="77777777" w:rsidR="00E31BD5" w:rsidRPr="005B217D" w:rsidRDefault="00E31BD5">
            <w:pPr>
              <w:spacing w:before="60" w:after="60"/>
              <w:rPr>
                <w:i/>
                <w:szCs w:val="22"/>
                <w:lang w:val="en-CA"/>
              </w:rPr>
            </w:pPr>
            <w:r w:rsidRPr="005B217D">
              <w:rPr>
                <w:i/>
                <w:szCs w:val="22"/>
                <w:lang w:val="en-CA"/>
              </w:rPr>
              <w:t>Source:</w:t>
            </w:r>
          </w:p>
        </w:tc>
        <w:tc>
          <w:tcPr>
            <w:tcW w:w="8118" w:type="dxa"/>
            <w:gridSpan w:val="3"/>
          </w:tcPr>
          <w:p w14:paraId="37B70990" w14:textId="45985787" w:rsidR="00E31BD5" w:rsidRPr="005B217D" w:rsidRDefault="00E31BD5" w:rsidP="005139F3">
            <w:pPr>
              <w:spacing w:before="60" w:after="60"/>
              <w:rPr>
                <w:szCs w:val="22"/>
                <w:lang w:val="en-CA"/>
              </w:rPr>
            </w:pPr>
            <w:r>
              <w:rPr>
                <w:szCs w:val="22"/>
                <w:lang w:val="en-CA"/>
              </w:rPr>
              <w:t>Apple</w:t>
            </w:r>
            <w:r w:rsidR="00D559AB">
              <w:rPr>
                <w:szCs w:val="22"/>
                <w:lang w:val="en-CA"/>
              </w:rPr>
              <w:t>,</w:t>
            </w:r>
            <w:r w:rsidR="005139F3">
              <w:rPr>
                <w:szCs w:val="22"/>
                <w:lang w:val="en-CA"/>
              </w:rPr>
              <w:t xml:space="preserve"> Inc.</w:t>
            </w:r>
          </w:p>
        </w:tc>
      </w:tr>
    </w:tbl>
    <w:p w14:paraId="2807AA94" w14:textId="77777777"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14:paraId="4927B141" w14:textId="77777777" w:rsidR="00275BCF" w:rsidRPr="005B217D" w:rsidRDefault="00275BCF" w:rsidP="009234A5">
      <w:pPr>
        <w:pStyle w:val="Heading1"/>
        <w:numPr>
          <w:ilvl w:val="0"/>
          <w:numId w:val="0"/>
        </w:numPr>
        <w:ind w:left="432" w:hanging="432"/>
        <w:rPr>
          <w:lang w:val="en-CA"/>
        </w:rPr>
      </w:pPr>
      <w:r w:rsidRPr="005B217D">
        <w:rPr>
          <w:lang w:val="en-CA"/>
        </w:rPr>
        <w:t>Abstract</w:t>
      </w:r>
    </w:p>
    <w:p w14:paraId="12C7DB04" w14:textId="536C77F0" w:rsidR="00275BCF" w:rsidRPr="005B217D" w:rsidRDefault="00423990" w:rsidP="00D13584">
      <w:pPr>
        <w:jc w:val="both"/>
        <w:rPr>
          <w:lang w:val="en-CA"/>
        </w:rPr>
      </w:pPr>
      <w:r>
        <w:rPr>
          <w:lang w:val="en-CA"/>
        </w:rPr>
        <w:t xml:space="preserve">This contribution </w:t>
      </w:r>
      <w:r w:rsidR="005139F3">
        <w:rPr>
          <w:lang w:val="en-CA"/>
        </w:rPr>
        <w:t xml:space="preserve">requests </w:t>
      </w:r>
      <w:r w:rsidR="003E2FC6">
        <w:rPr>
          <w:lang w:val="en-CA"/>
        </w:rPr>
        <w:t xml:space="preserve">the creation of two additional HEVC High Throughput profiles with inter prediction capabilities, one without and one with screen content coding tools support. </w:t>
      </w:r>
    </w:p>
    <w:p w14:paraId="1829D81C" w14:textId="0F22CEDD" w:rsidR="00745F6B" w:rsidRPr="005B217D" w:rsidRDefault="00745F6B" w:rsidP="00E11923">
      <w:pPr>
        <w:pStyle w:val="Heading1"/>
        <w:rPr>
          <w:lang w:val="en-CA"/>
        </w:rPr>
      </w:pPr>
      <w:r w:rsidRPr="005B217D">
        <w:rPr>
          <w:lang w:val="en-CA"/>
        </w:rPr>
        <w:t>Intr</w:t>
      </w:r>
      <w:r w:rsidR="005271CA">
        <w:rPr>
          <w:lang w:val="en-CA"/>
        </w:rPr>
        <w:t>oduction</w:t>
      </w:r>
    </w:p>
    <w:p w14:paraId="66FBBB1E" w14:textId="6785DFB5" w:rsidR="003C39DC" w:rsidRDefault="003E2FC6" w:rsidP="004234F0">
      <w:pPr>
        <w:jc w:val="both"/>
        <w:rPr>
          <w:szCs w:val="22"/>
          <w:lang w:val="en-CA"/>
        </w:rPr>
      </w:pPr>
      <w:r>
        <w:rPr>
          <w:szCs w:val="22"/>
          <w:lang w:val="en-CA"/>
        </w:rPr>
        <w:t>Support for a High Throughput profile was added in version 2 of the HEVC</w:t>
      </w:r>
      <w:r w:rsidR="00BC1417">
        <w:rPr>
          <w:szCs w:val="22"/>
          <w:lang w:val="en-CA"/>
        </w:rPr>
        <w:t xml:space="preserve"> </w:t>
      </w:r>
      <w:r>
        <w:rPr>
          <w:szCs w:val="22"/>
          <w:lang w:val="en-CA"/>
        </w:rPr>
        <w:t xml:space="preserve">video coding standard </w:t>
      </w:r>
      <w:r>
        <w:rPr>
          <w:szCs w:val="22"/>
          <w:lang w:val="en-CA"/>
        </w:rPr>
        <w:fldChar w:fldCharType="begin"/>
      </w:r>
      <w:r>
        <w:rPr>
          <w:szCs w:val="22"/>
          <w:lang w:val="en-CA"/>
        </w:rPr>
        <w:instrText xml:space="preserve"> REF _Ref420948074 \r \h </w:instrText>
      </w:r>
      <w:r>
        <w:rPr>
          <w:szCs w:val="22"/>
          <w:lang w:val="en-CA"/>
        </w:rPr>
      </w:r>
      <w:r>
        <w:rPr>
          <w:szCs w:val="22"/>
          <w:lang w:val="en-CA"/>
        </w:rPr>
        <w:fldChar w:fldCharType="separate"/>
      </w:r>
      <w:r>
        <w:rPr>
          <w:szCs w:val="22"/>
          <w:lang w:val="en-CA"/>
        </w:rPr>
        <w:t>[1]</w:t>
      </w:r>
      <w:r>
        <w:rPr>
          <w:szCs w:val="22"/>
          <w:lang w:val="en-CA"/>
        </w:rPr>
        <w:fldChar w:fldCharType="end"/>
      </w:r>
      <w:r>
        <w:rPr>
          <w:szCs w:val="22"/>
          <w:lang w:val="en-CA"/>
        </w:rPr>
        <w:t xml:space="preserve">, </w:t>
      </w:r>
      <w:r w:rsidR="003C39DC">
        <w:rPr>
          <w:szCs w:val="22"/>
          <w:lang w:val="en-CA"/>
        </w:rPr>
        <w:t xml:space="preserve">apparently </w:t>
      </w:r>
      <w:r>
        <w:rPr>
          <w:szCs w:val="22"/>
          <w:lang w:val="en-CA"/>
        </w:rPr>
        <w:t xml:space="preserve">primarily targeting </w:t>
      </w:r>
      <w:r w:rsidR="003C39DC">
        <w:rPr>
          <w:szCs w:val="22"/>
          <w:lang w:val="en-CA"/>
        </w:rPr>
        <w:t xml:space="preserve">high end camera capture applications. This profile, however is limited to the use of intra only slices and mainly achieves higher throughput performance </w:t>
      </w:r>
      <w:r w:rsidR="00755AA4">
        <w:rPr>
          <w:szCs w:val="22"/>
          <w:lang w:val="en-CA"/>
        </w:rPr>
        <w:t xml:space="preserve">versus all other profiles </w:t>
      </w:r>
      <w:r w:rsidR="003C39DC">
        <w:rPr>
          <w:szCs w:val="22"/>
          <w:lang w:val="en-CA"/>
        </w:rPr>
        <w:t>through mandating the use of a CABAC alignment process prior to bypass decoding of the coeff_sign_flag[</w:t>
      </w:r>
      <w:r w:rsidR="003C39DC" w:rsidRPr="003C39DC">
        <w:rPr>
          <w:szCs w:val="22"/>
          <w:lang w:val="en-CA"/>
        </w:rPr>
        <w:t>] and coeff_abs</w:t>
      </w:r>
      <w:r w:rsidR="003C39DC">
        <w:rPr>
          <w:szCs w:val="22"/>
          <w:lang w:val="en-CA"/>
        </w:rPr>
        <w:t>_level_remaining[</w:t>
      </w:r>
      <w:r w:rsidR="003C39DC" w:rsidRPr="003C39DC">
        <w:rPr>
          <w:szCs w:val="22"/>
          <w:lang w:val="en-CA"/>
        </w:rPr>
        <w:t>]</w:t>
      </w:r>
      <w:r w:rsidR="003C39DC">
        <w:rPr>
          <w:szCs w:val="22"/>
          <w:lang w:val="en-CA"/>
        </w:rPr>
        <w:t xml:space="preserve"> elements</w:t>
      </w:r>
      <w:r w:rsidR="00DB7012">
        <w:rPr>
          <w:szCs w:val="22"/>
          <w:lang w:val="en-CA"/>
        </w:rPr>
        <w:t xml:space="preserve"> (</w:t>
      </w:r>
      <w:r w:rsidR="00DB7012" w:rsidRPr="00DB7012">
        <w:rPr>
          <w:szCs w:val="22"/>
          <w:lang w:val="en-CA"/>
        </w:rPr>
        <w:t>cabac_bypass_alignment_enabled_flag</w:t>
      </w:r>
      <w:r w:rsidR="00DB7012">
        <w:rPr>
          <w:szCs w:val="22"/>
          <w:lang w:val="en-CA"/>
        </w:rPr>
        <w:t xml:space="preserve"> set to 1)</w:t>
      </w:r>
      <w:r w:rsidR="003C39DC" w:rsidRPr="003C39DC">
        <w:rPr>
          <w:szCs w:val="22"/>
          <w:lang w:val="en-CA"/>
        </w:rPr>
        <w:t>.</w:t>
      </w:r>
      <w:r w:rsidR="003C39DC">
        <w:rPr>
          <w:szCs w:val="22"/>
          <w:lang w:val="en-CA"/>
        </w:rPr>
        <w:t xml:space="preserve"> Even though this is the only profile that currently allows the combination of tiles and wavefronts, there is currently no other coding tool that has been explicitly specified </w:t>
      </w:r>
      <w:r w:rsidR="00755AA4">
        <w:rPr>
          <w:szCs w:val="22"/>
          <w:lang w:val="en-CA"/>
        </w:rPr>
        <w:t xml:space="preserve">and mandated </w:t>
      </w:r>
      <w:r w:rsidR="003C39DC">
        <w:rPr>
          <w:szCs w:val="22"/>
          <w:lang w:val="en-CA"/>
        </w:rPr>
        <w:t xml:space="preserve">within this profile’s specifications that can guarantee that high throughput can be easily achieved in an implementation. </w:t>
      </w:r>
    </w:p>
    <w:p w14:paraId="2E133168" w14:textId="290202FC" w:rsidR="00755AA4" w:rsidRDefault="003C39DC" w:rsidP="004234F0">
      <w:pPr>
        <w:jc w:val="both"/>
        <w:rPr>
          <w:szCs w:val="22"/>
          <w:lang w:val="en-CA"/>
        </w:rPr>
      </w:pPr>
      <w:r>
        <w:rPr>
          <w:szCs w:val="22"/>
          <w:lang w:val="en-CA"/>
        </w:rPr>
        <w:t>This contribution proposes to add two additional High Throughput profil</w:t>
      </w:r>
      <w:r w:rsidR="00DB7012">
        <w:rPr>
          <w:szCs w:val="22"/>
          <w:lang w:val="en-CA"/>
        </w:rPr>
        <w:t>es in the HEVC specification</w:t>
      </w:r>
      <w:r w:rsidR="00DE3144">
        <w:rPr>
          <w:szCs w:val="22"/>
          <w:lang w:val="en-CA"/>
        </w:rPr>
        <w:t>,</w:t>
      </w:r>
      <w:r w:rsidR="00755AA4">
        <w:rPr>
          <w:szCs w:val="22"/>
          <w:lang w:val="en-CA"/>
        </w:rPr>
        <w:t xml:space="preserve"> which could be used for a plethora of video </w:t>
      </w:r>
      <w:r w:rsidR="00B62E9A">
        <w:rPr>
          <w:szCs w:val="22"/>
          <w:lang w:val="en-CA"/>
        </w:rPr>
        <w:t>applications that may require low delay, low compression/high quality, and very high throughput</w:t>
      </w:r>
      <w:r w:rsidR="00DB7012">
        <w:rPr>
          <w:szCs w:val="22"/>
          <w:lang w:val="en-CA"/>
        </w:rPr>
        <w:t xml:space="preserve">. </w:t>
      </w:r>
      <w:r w:rsidR="00B62E9A">
        <w:rPr>
          <w:szCs w:val="22"/>
          <w:lang w:val="en-CA"/>
        </w:rPr>
        <w:t xml:space="preserve">One example application includes video communication using high bandwidth digital media interfaces. </w:t>
      </w:r>
      <w:r w:rsidR="00DB7012">
        <w:rPr>
          <w:szCs w:val="22"/>
          <w:lang w:val="en-CA"/>
        </w:rPr>
        <w:t>B</w:t>
      </w:r>
      <w:r>
        <w:rPr>
          <w:szCs w:val="22"/>
          <w:lang w:val="en-CA"/>
        </w:rPr>
        <w:t xml:space="preserve">oth </w:t>
      </w:r>
      <w:r w:rsidR="00DB7012">
        <w:rPr>
          <w:szCs w:val="22"/>
          <w:lang w:val="en-CA"/>
        </w:rPr>
        <w:t>profiles</w:t>
      </w:r>
      <w:r w:rsidR="00D06BDF">
        <w:rPr>
          <w:szCs w:val="22"/>
          <w:lang w:val="en-CA"/>
        </w:rPr>
        <w:t>, i.e. the High Throughput 4:4:4 14 profile and the Screen-Extended High Throughput 4:4:4 14 profile,</w:t>
      </w:r>
      <w:r w:rsidR="00DB7012">
        <w:rPr>
          <w:szCs w:val="22"/>
          <w:lang w:val="en-CA"/>
        </w:rPr>
        <w:t xml:space="preserve"> can support</w:t>
      </w:r>
      <w:r>
        <w:rPr>
          <w:szCs w:val="22"/>
          <w:lang w:val="en-CA"/>
        </w:rPr>
        <w:t xml:space="preserve"> inter prediction coding tools, </w:t>
      </w:r>
      <w:r w:rsidR="00DB7012">
        <w:rPr>
          <w:szCs w:val="22"/>
          <w:lang w:val="en-CA"/>
        </w:rPr>
        <w:t>with one of the profiles also allowing the use of Screen Content Coding (SCC) tools</w:t>
      </w:r>
      <w:r w:rsidR="008B5BF2">
        <w:rPr>
          <w:szCs w:val="22"/>
          <w:lang w:val="en-CA"/>
        </w:rPr>
        <w:t xml:space="preserve"> </w:t>
      </w:r>
      <w:r w:rsidR="008B5BF2">
        <w:rPr>
          <w:szCs w:val="22"/>
          <w:lang w:val="en-CA"/>
        </w:rPr>
        <w:fldChar w:fldCharType="begin"/>
      </w:r>
      <w:r w:rsidR="008B5BF2">
        <w:rPr>
          <w:szCs w:val="22"/>
          <w:lang w:val="en-CA"/>
        </w:rPr>
        <w:instrText xml:space="preserve"> REF _Ref305682941 \r \h </w:instrText>
      </w:r>
      <w:r w:rsidR="008B5BF2">
        <w:rPr>
          <w:szCs w:val="22"/>
          <w:lang w:val="en-CA"/>
        </w:rPr>
      </w:r>
      <w:r w:rsidR="008B5BF2">
        <w:rPr>
          <w:szCs w:val="22"/>
          <w:lang w:val="en-CA"/>
        </w:rPr>
        <w:fldChar w:fldCharType="separate"/>
      </w:r>
      <w:r w:rsidR="008B5BF2">
        <w:rPr>
          <w:szCs w:val="22"/>
          <w:lang w:val="en-CA"/>
        </w:rPr>
        <w:t>[2]</w:t>
      </w:r>
      <w:r w:rsidR="008B5BF2">
        <w:rPr>
          <w:szCs w:val="22"/>
          <w:lang w:val="en-CA"/>
        </w:rPr>
        <w:fldChar w:fldCharType="end"/>
      </w:r>
      <w:r w:rsidR="00DB7012">
        <w:rPr>
          <w:szCs w:val="22"/>
          <w:lang w:val="en-CA"/>
        </w:rPr>
        <w:t>. Unlike, however, the existing High Throughput profile, it is recommended that the use of the CABAC alignment process remains optional, while, however, mandating the use of at least one of either wavefront processing (</w:t>
      </w:r>
      <w:r w:rsidR="00DB7012" w:rsidRPr="00DB7012">
        <w:rPr>
          <w:szCs w:val="22"/>
          <w:lang w:val="en-CA"/>
        </w:rPr>
        <w:t>entropy_coding_sync_enabled_flag</w:t>
      </w:r>
      <w:r w:rsidR="00DB7012">
        <w:rPr>
          <w:szCs w:val="22"/>
          <w:lang w:val="en-CA"/>
        </w:rPr>
        <w:t xml:space="preserve"> = 1) or tiles (</w:t>
      </w:r>
      <w:r w:rsidR="00DB7012" w:rsidRPr="00DB7012">
        <w:rPr>
          <w:szCs w:val="22"/>
          <w:lang w:val="en-CA"/>
        </w:rPr>
        <w:t>tiles_enabled_flag</w:t>
      </w:r>
      <w:r w:rsidR="00DB7012">
        <w:rPr>
          <w:szCs w:val="22"/>
          <w:lang w:val="en-CA"/>
        </w:rPr>
        <w:t xml:space="preserve"> = 1). We believe that such a constrain</w:t>
      </w:r>
      <w:r w:rsidR="00755AA4">
        <w:rPr>
          <w:szCs w:val="22"/>
          <w:lang w:val="en-CA"/>
        </w:rPr>
        <w:t>t</w:t>
      </w:r>
      <w:r w:rsidR="00DB7012">
        <w:rPr>
          <w:szCs w:val="22"/>
          <w:lang w:val="en-CA"/>
        </w:rPr>
        <w:t xml:space="preserve"> can </w:t>
      </w:r>
      <w:r w:rsidR="00755AA4">
        <w:rPr>
          <w:szCs w:val="22"/>
          <w:lang w:val="en-CA"/>
        </w:rPr>
        <w:t xml:space="preserve">better </w:t>
      </w:r>
      <w:r w:rsidR="00DB7012">
        <w:rPr>
          <w:szCs w:val="22"/>
          <w:lang w:val="en-CA"/>
        </w:rPr>
        <w:t>enable lower complexity high throughput implementations</w:t>
      </w:r>
      <w:r w:rsidR="00755AA4">
        <w:rPr>
          <w:szCs w:val="22"/>
          <w:lang w:val="en-CA"/>
        </w:rPr>
        <w:t xml:space="preserve"> than the use of the CABAC alignment process</w:t>
      </w:r>
      <w:r w:rsidR="002F3FCD">
        <w:rPr>
          <w:szCs w:val="22"/>
          <w:lang w:val="en-CA"/>
        </w:rPr>
        <w:t xml:space="preserve"> on its own</w:t>
      </w:r>
      <w:r w:rsidR="00DB7012">
        <w:rPr>
          <w:szCs w:val="22"/>
          <w:lang w:val="en-CA"/>
        </w:rPr>
        <w:t>.</w:t>
      </w:r>
      <w:r w:rsidR="00755AA4">
        <w:rPr>
          <w:szCs w:val="22"/>
          <w:lang w:val="en-CA"/>
        </w:rPr>
        <w:t xml:space="preserve"> </w:t>
      </w:r>
    </w:p>
    <w:p w14:paraId="5E19BA18" w14:textId="0BD9A218" w:rsidR="00755AA4" w:rsidRPr="005B217D" w:rsidRDefault="00755AA4" w:rsidP="00755AA4">
      <w:pPr>
        <w:pStyle w:val="Heading1"/>
        <w:rPr>
          <w:lang w:val="en-CA"/>
        </w:rPr>
      </w:pPr>
      <w:r>
        <w:rPr>
          <w:lang w:val="en-CA"/>
        </w:rPr>
        <w:t>Characteristics of the New High Throughput HEVC profiles</w:t>
      </w:r>
    </w:p>
    <w:p w14:paraId="5A794A75" w14:textId="188340B2" w:rsidR="00DE3144" w:rsidRPr="00DE3144" w:rsidRDefault="00DE3144" w:rsidP="00DE3144">
      <w:pPr>
        <w:jc w:val="both"/>
        <w:rPr>
          <w:szCs w:val="22"/>
          <w:lang w:val="en-CA"/>
        </w:rPr>
      </w:pPr>
      <w:r w:rsidRPr="00DE3144">
        <w:rPr>
          <w:szCs w:val="22"/>
          <w:lang w:val="en-CA"/>
        </w:rPr>
        <w:t>The following common characteristics are proposed for these two new High Throughput profiles:</w:t>
      </w:r>
    </w:p>
    <w:p w14:paraId="75AE3930" w14:textId="77777777" w:rsidR="00DE3144" w:rsidRDefault="00DE3144" w:rsidP="00DE3144">
      <w:pPr>
        <w:pStyle w:val="ListParagraph"/>
        <w:numPr>
          <w:ilvl w:val="0"/>
          <w:numId w:val="15"/>
        </w:numPr>
        <w:jc w:val="both"/>
        <w:rPr>
          <w:lang w:val="en-CA"/>
        </w:rPr>
      </w:pPr>
      <w:r w:rsidRPr="00DE3144">
        <w:rPr>
          <w:lang w:val="en-CA"/>
        </w:rPr>
        <w:t>At least one of entropy_coding_sync_enabled_flag or tiles_enabled_flag shall be set to 1, i.e. ((entropy_coding_sync_enabled_flag == 1) || (tiles_enabled_flag == 1)) == 1</w:t>
      </w:r>
      <w:r>
        <w:rPr>
          <w:lang w:val="en-CA"/>
        </w:rPr>
        <w:t>.</w:t>
      </w:r>
    </w:p>
    <w:p w14:paraId="3D46565F" w14:textId="6DD42C80" w:rsidR="00DE3144" w:rsidRPr="00DE3144" w:rsidRDefault="00DE3144" w:rsidP="00DE3144">
      <w:pPr>
        <w:pStyle w:val="ListParagraph"/>
        <w:numPr>
          <w:ilvl w:val="0"/>
          <w:numId w:val="15"/>
        </w:numPr>
        <w:jc w:val="both"/>
        <w:rPr>
          <w:lang w:val="en-CA"/>
        </w:rPr>
      </w:pPr>
      <w:r w:rsidRPr="00DB7012">
        <w:t>cabac_bypass_alignment_enabled_flag</w:t>
      </w:r>
      <w:r>
        <w:t xml:space="preserve"> can be either 0 or 1.</w:t>
      </w:r>
    </w:p>
    <w:p w14:paraId="7B790C27" w14:textId="13381D26" w:rsidR="00DE3144" w:rsidRDefault="00DE3144" w:rsidP="00DE3144">
      <w:pPr>
        <w:pStyle w:val="ListParagraph"/>
        <w:numPr>
          <w:ilvl w:val="0"/>
          <w:numId w:val="15"/>
        </w:numPr>
        <w:jc w:val="both"/>
        <w:rPr>
          <w:lang w:val="en-CA"/>
        </w:rPr>
      </w:pPr>
      <w:r>
        <w:t xml:space="preserve">If ((tiles_enabled_flag == 1) &amp;&amp; </w:t>
      </w:r>
      <w:r w:rsidRPr="00DE3144">
        <w:rPr>
          <w:lang w:val="en-CA"/>
        </w:rPr>
        <w:t>(entro</w:t>
      </w:r>
      <w:r>
        <w:rPr>
          <w:lang w:val="en-CA"/>
        </w:rPr>
        <w:t>py_coding_sync_enabled_flag == 0</w:t>
      </w:r>
      <w:r w:rsidRPr="00DE3144">
        <w:rPr>
          <w:lang w:val="en-CA"/>
        </w:rPr>
        <w:t>)</w:t>
      </w:r>
      <w:r>
        <w:rPr>
          <w:lang w:val="en-CA"/>
        </w:rPr>
        <w:t>) then the following additional constraints shall be obeyed:</w:t>
      </w:r>
    </w:p>
    <w:p w14:paraId="3F0A8FB6" w14:textId="44AFD9DE" w:rsidR="00DE3144" w:rsidRDefault="00DE3144" w:rsidP="00DE3144">
      <w:pPr>
        <w:pStyle w:val="ListParagraph"/>
        <w:numPr>
          <w:ilvl w:val="1"/>
          <w:numId w:val="15"/>
        </w:numPr>
        <w:jc w:val="both"/>
        <w:rPr>
          <w:lang w:val="en-CA"/>
        </w:rPr>
      </w:pPr>
      <w:r>
        <w:rPr>
          <w:lang w:val="en-CA"/>
        </w:rPr>
        <w:t xml:space="preserve">Tiles shall be restricted to a maximum luma sample size of </w:t>
      </w:r>
      <w:r w:rsidRPr="00DE3144">
        <w:rPr>
          <w:lang w:val="en-CA"/>
        </w:rPr>
        <w:t>8912896</w:t>
      </w:r>
      <w:r w:rsidR="00656668">
        <w:rPr>
          <w:lang w:val="en-CA"/>
        </w:rPr>
        <w:t xml:space="preserve"> (MaxLumaTs)</w:t>
      </w:r>
      <w:r>
        <w:rPr>
          <w:lang w:val="en-CA"/>
        </w:rPr>
        <w:t>.</w:t>
      </w:r>
    </w:p>
    <w:p w14:paraId="6C4F286B" w14:textId="058C13F4" w:rsidR="00656668" w:rsidRDefault="00656668" w:rsidP="00DE3144">
      <w:pPr>
        <w:pStyle w:val="ListParagraph"/>
        <w:numPr>
          <w:ilvl w:val="1"/>
          <w:numId w:val="15"/>
        </w:numPr>
        <w:jc w:val="both"/>
        <w:rPr>
          <w:lang w:val="en-CA"/>
        </w:rPr>
      </w:pPr>
      <w:r>
        <w:rPr>
          <w:lang w:val="en-CA"/>
        </w:rPr>
        <w:t>Tiles shall also satisfy a maximum tile luma sample rate of 534773</w:t>
      </w:r>
      <w:r w:rsidRPr="00656668">
        <w:rPr>
          <w:lang w:val="en-CA"/>
        </w:rPr>
        <w:t>760</w:t>
      </w:r>
      <w:r>
        <w:rPr>
          <w:lang w:val="en-CA"/>
        </w:rPr>
        <w:t xml:space="preserve"> samples per second (MaxLumaTr).</w:t>
      </w:r>
    </w:p>
    <w:p w14:paraId="70153CAD" w14:textId="0B6297D8" w:rsidR="00387442" w:rsidRPr="00387442" w:rsidRDefault="00656668" w:rsidP="00387442">
      <w:pPr>
        <w:pStyle w:val="ListParagraph"/>
        <w:numPr>
          <w:ilvl w:val="1"/>
          <w:numId w:val="15"/>
        </w:numPr>
        <w:jc w:val="both"/>
        <w:rPr>
          <w:lang w:val="en-CA"/>
        </w:rPr>
      </w:pPr>
      <w:r>
        <w:rPr>
          <w:lang w:val="en-CA"/>
        </w:rPr>
        <w:t xml:space="preserve">A maximum bit rate for each tile </w:t>
      </w:r>
      <w:r w:rsidR="00387442">
        <w:rPr>
          <w:lang w:val="en-CA"/>
        </w:rPr>
        <w:t>will be supported which shall be set equal to</w:t>
      </w:r>
      <w:r>
        <w:rPr>
          <w:lang w:val="en-CA"/>
        </w:rPr>
        <w:t xml:space="preserve"> min(2 * MaxLumaTr, MaxLumaPr) * BitRate[i] / MaxLumaPr</w:t>
      </w:r>
      <w:r w:rsidR="00387442">
        <w:rPr>
          <w:lang w:val="en-CA"/>
        </w:rPr>
        <w:t xml:space="preserve">. </w:t>
      </w:r>
    </w:p>
    <w:p w14:paraId="79C5A62A" w14:textId="77777777" w:rsidR="00387442" w:rsidRPr="00387442" w:rsidRDefault="00387442" w:rsidP="00387442">
      <w:pPr>
        <w:pStyle w:val="ListParagraph"/>
        <w:numPr>
          <w:ilvl w:val="1"/>
          <w:numId w:val="15"/>
        </w:numPr>
        <w:jc w:val="both"/>
        <w:rPr>
          <w:lang w:val="en-US"/>
        </w:rPr>
      </w:pPr>
      <w:r w:rsidRPr="00387442">
        <w:rPr>
          <w:lang w:val="en-US"/>
        </w:rPr>
        <w:t xml:space="preserve">Active VPSs shall have vps_base_layer_internal_flag and vps_base_layer_available_flag both equal to 1 only. </w:t>
      </w:r>
    </w:p>
    <w:p w14:paraId="2E849A10" w14:textId="6067F3D6" w:rsidR="00387442" w:rsidRPr="00387442" w:rsidRDefault="00387442" w:rsidP="00387442">
      <w:pPr>
        <w:pStyle w:val="ListParagraph"/>
        <w:numPr>
          <w:ilvl w:val="1"/>
          <w:numId w:val="15"/>
        </w:numPr>
        <w:jc w:val="both"/>
        <w:rPr>
          <w:lang w:val="en-US"/>
        </w:rPr>
      </w:pPr>
      <w:r w:rsidRPr="00387442">
        <w:rPr>
          <w:lang w:val="en-US"/>
        </w:rPr>
        <w:t xml:space="preserve">Active SPSs for the base layer shall have separate_colour_plane_flag, when present, equal to 0 only. </w:t>
      </w:r>
    </w:p>
    <w:p w14:paraId="78D092FC" w14:textId="78D7A0BE" w:rsidR="00387442" w:rsidRPr="00387442" w:rsidRDefault="00387442" w:rsidP="00387442">
      <w:pPr>
        <w:pStyle w:val="ListParagraph"/>
        <w:numPr>
          <w:ilvl w:val="1"/>
          <w:numId w:val="15"/>
        </w:numPr>
        <w:jc w:val="both"/>
        <w:rPr>
          <w:lang w:val="en-CA"/>
        </w:rPr>
      </w:pPr>
      <w:r w:rsidRPr="00387442">
        <w:rPr>
          <w:lang w:val="en-CA"/>
        </w:rPr>
        <w:t>Active SPSs for the base layer shall have bit_depth_lu</w:t>
      </w:r>
      <w:r>
        <w:rPr>
          <w:lang w:val="en-CA"/>
        </w:rPr>
        <w:t>ma_minus8 in the range of 0 to 6</w:t>
      </w:r>
      <w:r w:rsidRPr="00387442">
        <w:rPr>
          <w:lang w:val="en-CA"/>
        </w:rPr>
        <w:t>, inclusive.</w:t>
      </w:r>
    </w:p>
    <w:p w14:paraId="2BC67083" w14:textId="150A467E" w:rsidR="00387442" w:rsidRDefault="00387442" w:rsidP="00387442">
      <w:pPr>
        <w:pStyle w:val="ListParagraph"/>
        <w:numPr>
          <w:ilvl w:val="1"/>
          <w:numId w:val="15"/>
        </w:numPr>
        <w:jc w:val="both"/>
        <w:rPr>
          <w:lang w:val="en-CA"/>
        </w:rPr>
      </w:pPr>
      <w:r w:rsidRPr="00387442">
        <w:rPr>
          <w:lang w:val="en-CA"/>
        </w:rPr>
        <w:t>Active SPSs for the base layer shall have bit_depth_chro</w:t>
      </w:r>
      <w:r>
        <w:rPr>
          <w:lang w:val="en-CA"/>
        </w:rPr>
        <w:t>ma_minus8 in the range of 0 to 6</w:t>
      </w:r>
      <w:r w:rsidRPr="00387442">
        <w:rPr>
          <w:lang w:val="en-CA"/>
        </w:rPr>
        <w:t>, inclusive.</w:t>
      </w:r>
    </w:p>
    <w:p w14:paraId="463EFAA2" w14:textId="565B04A2" w:rsidR="00387442" w:rsidRDefault="00387442" w:rsidP="00387442">
      <w:pPr>
        <w:pStyle w:val="ListParagraph"/>
        <w:numPr>
          <w:ilvl w:val="1"/>
          <w:numId w:val="15"/>
        </w:numPr>
        <w:jc w:val="both"/>
        <w:rPr>
          <w:lang w:val="en-CA"/>
        </w:rPr>
      </w:pPr>
      <w:r>
        <w:rPr>
          <w:lang w:val="en-CA"/>
        </w:rPr>
        <w:t>All values of chroma_format_idc (0 to 3) as well as all range extensions coding tools shall be supported</w:t>
      </w:r>
    </w:p>
    <w:p w14:paraId="728BACA3" w14:textId="77777777" w:rsidR="00387442" w:rsidRPr="00387442" w:rsidRDefault="00387442" w:rsidP="00387442">
      <w:pPr>
        <w:pStyle w:val="ListParagraph"/>
        <w:numPr>
          <w:ilvl w:val="1"/>
          <w:numId w:val="15"/>
        </w:numPr>
        <w:jc w:val="both"/>
        <w:rPr>
          <w:lang w:val="en-CA"/>
        </w:rPr>
      </w:pPr>
      <w:r w:rsidRPr="00387442">
        <w:rPr>
          <w:lang w:val="en-CA"/>
        </w:rPr>
        <w:t>When an active PPS for the base layer has tiles_enabled_flag equal to 1, ColumnWidthInLumaSamples[ i ] shall be greater than or equal to 256 for all values of i in the range of 0 to num_tile_columns_minus1, inclusive, and RowHeightInLumaSamples[ j ] shall be greater than or equal to 64 for all values of j in the range of 0 to num_tile_rows_minus1, inclusive.</w:t>
      </w:r>
    </w:p>
    <w:p w14:paraId="736AECDC" w14:textId="43E55430" w:rsidR="00387442" w:rsidRPr="00387442" w:rsidRDefault="00D06BDF" w:rsidP="00387442">
      <w:pPr>
        <w:pStyle w:val="ListParagraph"/>
        <w:numPr>
          <w:ilvl w:val="1"/>
          <w:numId w:val="15"/>
        </w:numPr>
        <w:jc w:val="both"/>
        <w:rPr>
          <w:lang w:val="en-CA"/>
        </w:rPr>
      </w:pPr>
      <w:r>
        <w:rPr>
          <w:lang w:val="en-CA"/>
        </w:rPr>
        <w:t>The picture output order i</w:t>
      </w:r>
      <w:r w:rsidR="00387442" w:rsidRPr="00387442">
        <w:rPr>
          <w:lang w:val="en-CA"/>
        </w:rPr>
        <w:t xml:space="preserve">n bitstreams conforming to </w:t>
      </w:r>
      <w:r>
        <w:rPr>
          <w:lang w:val="en-CA"/>
        </w:rPr>
        <w:t xml:space="preserve">these new high throughput profiles </w:t>
      </w:r>
      <w:r w:rsidR="00387442" w:rsidRPr="00387442">
        <w:rPr>
          <w:lang w:val="en-CA"/>
        </w:rPr>
        <w:t>shall be the same as the decoding order.</w:t>
      </w:r>
    </w:p>
    <w:p w14:paraId="680DB9AB" w14:textId="4FDBA05C" w:rsidR="00387442" w:rsidRPr="00387442" w:rsidRDefault="00387442" w:rsidP="00387442">
      <w:pPr>
        <w:pStyle w:val="ListParagraph"/>
        <w:numPr>
          <w:ilvl w:val="1"/>
          <w:numId w:val="15"/>
        </w:numPr>
        <w:jc w:val="both"/>
        <w:rPr>
          <w:lang w:val="en-CA"/>
        </w:rPr>
      </w:pPr>
      <w:r w:rsidRPr="00387442">
        <w:rPr>
          <w:lang w:val="en-CA"/>
        </w:rPr>
        <w:t>The number of times read_bits( 1 ) is called in clauses 9.3.4.3.3 and 9.3.4.3.4 when parsing coding_tree_unit( ) data for any coding tree unit shall be less than or equal to 5 * RawCtuBits / 3.</w:t>
      </w:r>
    </w:p>
    <w:p w14:paraId="7CCD992F" w14:textId="6D2D5467" w:rsidR="00387442" w:rsidRDefault="00387442" w:rsidP="00387442">
      <w:pPr>
        <w:pStyle w:val="ListParagraph"/>
        <w:numPr>
          <w:ilvl w:val="1"/>
          <w:numId w:val="15"/>
        </w:numPr>
        <w:jc w:val="both"/>
        <w:rPr>
          <w:lang w:val="en-CA"/>
        </w:rPr>
      </w:pPr>
      <w:r w:rsidRPr="00387442">
        <w:rPr>
          <w:lang w:val="en-CA"/>
        </w:rPr>
        <w:t>In bitstreams conforming to the</w:t>
      </w:r>
      <w:r w:rsidR="00D06BDF">
        <w:rPr>
          <w:lang w:val="en-CA"/>
        </w:rPr>
        <w:t xml:space="preserve">se </w:t>
      </w:r>
      <w:r w:rsidRPr="00387442">
        <w:rPr>
          <w:lang w:val="en-CA"/>
        </w:rPr>
        <w:t xml:space="preserve">High Throughput </w:t>
      </w:r>
      <w:r w:rsidR="00D06BDF">
        <w:rPr>
          <w:lang w:val="en-CA"/>
        </w:rPr>
        <w:t>profile,</w:t>
      </w:r>
      <w:r w:rsidRPr="00387442">
        <w:rPr>
          <w:lang w:val="en-CA"/>
        </w:rPr>
        <w:t xml:space="preserve"> general_level_idc and sub_layer_level_idc[ i ] for all values of i in active SPSs for the base layer shall not be equal to 255 (which indicates level 8.5).</w:t>
      </w:r>
    </w:p>
    <w:p w14:paraId="7F0BD964" w14:textId="53BDD87F" w:rsidR="00D06BDF" w:rsidRDefault="00D06BDF" w:rsidP="00387442">
      <w:pPr>
        <w:pStyle w:val="ListParagraph"/>
        <w:numPr>
          <w:ilvl w:val="1"/>
          <w:numId w:val="15"/>
        </w:numPr>
        <w:jc w:val="both"/>
        <w:rPr>
          <w:lang w:val="en-CA"/>
        </w:rPr>
      </w:pPr>
      <w:r>
        <w:rPr>
          <w:lang w:val="en-CA"/>
        </w:rPr>
        <w:t>These profiles shall have similar level constraints as those specified for the High Throughput intra profile.</w:t>
      </w:r>
    </w:p>
    <w:p w14:paraId="55A9C32D" w14:textId="76FACDB7" w:rsidR="00B62E9A" w:rsidRDefault="00B62E9A" w:rsidP="00387442">
      <w:pPr>
        <w:pStyle w:val="ListParagraph"/>
        <w:numPr>
          <w:ilvl w:val="1"/>
          <w:numId w:val="15"/>
        </w:numPr>
        <w:jc w:val="both"/>
        <w:rPr>
          <w:lang w:val="en-CA"/>
        </w:rPr>
      </w:pPr>
      <w:r>
        <w:rPr>
          <w:lang w:val="en-CA"/>
        </w:rPr>
        <w:t xml:space="preserve">Since these profiles are limited in supporting a maximum of 14 bits, it is suggested that </w:t>
      </w:r>
      <w:r w:rsidRPr="00B62E9A">
        <w:rPr>
          <w:lang w:val="en-CA"/>
        </w:rPr>
        <w:t>CpbVclFactor</w:t>
      </w:r>
      <w:r>
        <w:rPr>
          <w:lang w:val="en-CA"/>
        </w:rPr>
        <w:t xml:space="preserve">, </w:t>
      </w:r>
      <w:r w:rsidRPr="00B62E9A">
        <w:rPr>
          <w:lang w:val="en-CA"/>
        </w:rPr>
        <w:t>CpbNalFactor</w:t>
      </w:r>
      <w:r>
        <w:rPr>
          <w:lang w:val="en-CA"/>
        </w:rPr>
        <w:t xml:space="preserve">, </w:t>
      </w:r>
      <w:r w:rsidRPr="00B62E9A">
        <w:rPr>
          <w:lang w:val="en-CA"/>
        </w:rPr>
        <w:t>FormatCapabilityFactor</w:t>
      </w:r>
      <w:r>
        <w:rPr>
          <w:lang w:val="en-CA"/>
        </w:rPr>
        <w:t xml:space="preserve">, and </w:t>
      </w:r>
      <w:r w:rsidRPr="00B62E9A">
        <w:rPr>
          <w:lang w:val="en-CA"/>
        </w:rPr>
        <w:t>MinCrScaleFactor</w:t>
      </w:r>
      <w:r>
        <w:rPr>
          <w:lang w:val="en-CA"/>
        </w:rPr>
        <w:t xml:space="preserve"> shall have values of 3.5, 3.850, 5.250, and 0.5 respectively.</w:t>
      </w:r>
    </w:p>
    <w:p w14:paraId="2218D5A9" w14:textId="76540C0D" w:rsidR="002F3FCD" w:rsidRDefault="002F3FCD" w:rsidP="00387442">
      <w:pPr>
        <w:pStyle w:val="ListParagraph"/>
        <w:numPr>
          <w:ilvl w:val="1"/>
          <w:numId w:val="15"/>
        </w:numPr>
        <w:jc w:val="both"/>
        <w:rPr>
          <w:lang w:val="en-CA"/>
        </w:rPr>
      </w:pPr>
      <w:r w:rsidRPr="002F3FCD">
        <w:rPr>
          <w:lang w:val="en-CA"/>
        </w:rPr>
        <w:t>general_lower_bit_rate_constraint_flag</w:t>
      </w:r>
      <w:r>
        <w:rPr>
          <w:lang w:val="en-CA"/>
        </w:rPr>
        <w:t xml:space="preserve"> and </w:t>
      </w:r>
      <w:r w:rsidRPr="002F3FCD">
        <w:rPr>
          <w:lang w:val="en-CA"/>
        </w:rPr>
        <w:t>sub_layer_lo</w:t>
      </w:r>
      <w:r>
        <w:rPr>
          <w:lang w:val="en-CA"/>
        </w:rPr>
        <w:t>wer_bit_rate_constraint_flag[i</w:t>
      </w:r>
      <w:r w:rsidRPr="002F3FCD">
        <w:rPr>
          <w:lang w:val="en-CA"/>
        </w:rPr>
        <w:t>]</w:t>
      </w:r>
      <w:r>
        <w:rPr>
          <w:lang w:val="en-CA"/>
        </w:rPr>
        <w:t xml:space="preserve"> for any sub-layer representation i, shall be equal to 1 only</w:t>
      </w:r>
      <w:r w:rsidRPr="002F3FCD">
        <w:rPr>
          <w:lang w:val="en-CA"/>
        </w:rPr>
        <w:t>.</w:t>
      </w:r>
    </w:p>
    <w:p w14:paraId="6232E5E1" w14:textId="3513A01B" w:rsidR="00B62E9A" w:rsidRDefault="00D06BDF" w:rsidP="00D06BDF">
      <w:pPr>
        <w:jc w:val="both"/>
        <w:rPr>
          <w:lang w:val="en-CA"/>
        </w:rPr>
      </w:pPr>
      <w:r>
        <w:rPr>
          <w:lang w:val="en-CA"/>
        </w:rPr>
        <w:t xml:space="preserve">The Screen-Extended High Throughput 4:4:4 14 profile shall also support </w:t>
      </w:r>
      <w:r w:rsidR="00B62E9A">
        <w:rPr>
          <w:lang w:val="en-CA"/>
        </w:rPr>
        <w:t xml:space="preserve">all coding tools and restrictions, as appropriate, specified for all other defined Screen-Extended profiles. </w:t>
      </w:r>
    </w:p>
    <w:p w14:paraId="4D3933A5" w14:textId="7D3FD5C1" w:rsidR="002F3FCD" w:rsidRPr="00D06BDF" w:rsidRDefault="002F3FCD" w:rsidP="00D06BDF">
      <w:pPr>
        <w:jc w:val="both"/>
        <w:rPr>
          <w:lang w:val="en-CA"/>
        </w:rPr>
      </w:pPr>
      <w:r>
        <w:rPr>
          <w:lang w:val="en-CA"/>
        </w:rPr>
        <w:t xml:space="preserve">In the current HEVC specification it is specified that the maximum bitrate supported for all High Throughput profiles, assuming that the value of </w:t>
      </w:r>
      <w:r w:rsidRPr="002F3FCD">
        <w:rPr>
          <w:lang w:val="en-CA"/>
        </w:rPr>
        <w:t>general_lower_bit_rate_constraint_flag</w:t>
      </w:r>
      <w:r>
        <w:rPr>
          <w:lang w:val="en-CA"/>
        </w:rPr>
        <w:t xml:space="preserve"> and </w:t>
      </w:r>
      <w:r w:rsidRPr="002F3FCD">
        <w:rPr>
          <w:lang w:val="en-CA"/>
        </w:rPr>
        <w:t>sub_layer_lo</w:t>
      </w:r>
      <w:r>
        <w:rPr>
          <w:lang w:val="en-CA"/>
        </w:rPr>
        <w:t>wer_bit_rate_constraint_flag[i</w:t>
      </w:r>
      <w:r w:rsidRPr="002F3FCD">
        <w:rPr>
          <w:lang w:val="en-CA"/>
        </w:rPr>
        <w:t>]</w:t>
      </w:r>
      <w:r>
        <w:rPr>
          <w:lang w:val="en-CA"/>
        </w:rPr>
        <w:t xml:space="preserve"> is equal to 1, is 12 times higher than that of the non high throughput profiles. This would result in a maximum bit</w:t>
      </w:r>
      <w:r w:rsidR="008A1053">
        <w:rPr>
          <w:lang w:val="en-CA"/>
        </w:rPr>
        <w:t xml:space="preserve"> </w:t>
      </w:r>
      <w:r>
        <w:rPr>
          <w:lang w:val="en-CA"/>
        </w:rPr>
        <w:t xml:space="preserve">rate for the proposed profiles at level 6.2 of 33.6Gbps. This could be argued to be rather excessive </w:t>
      </w:r>
      <w:r w:rsidR="008A1053">
        <w:rPr>
          <w:lang w:val="en-CA"/>
        </w:rPr>
        <w:t>for some of the applications that we may have in mind. We would therefore suggest, if possible, changing this limit specification for these new profiles. In particular, it is requested to reduce this value to half its original size for any non intra High Throughput profiles.</w:t>
      </w:r>
      <w:bookmarkStart w:id="0" w:name="_GoBack"/>
      <w:bookmarkEnd w:id="0"/>
    </w:p>
    <w:p w14:paraId="4AC0F870" w14:textId="7D0E9FC1" w:rsidR="00F40E37" w:rsidRDefault="00B62E9A" w:rsidP="00F40E37">
      <w:pPr>
        <w:pStyle w:val="Heading1"/>
        <w:rPr>
          <w:lang w:val="en-CA"/>
        </w:rPr>
      </w:pPr>
      <w:r>
        <w:rPr>
          <w:lang w:val="en-CA"/>
        </w:rPr>
        <w:t>Pro</w:t>
      </w:r>
      <w:r w:rsidR="00F45A2F">
        <w:rPr>
          <w:lang w:val="en-CA"/>
        </w:rPr>
        <w:t>posed Text</w:t>
      </w:r>
    </w:p>
    <w:p w14:paraId="103B313A" w14:textId="7DFB84DF" w:rsidR="00B62E9A" w:rsidRPr="00B62E9A" w:rsidRDefault="00B62E9A" w:rsidP="00B62E9A">
      <w:r>
        <w:t>To be provided.</w:t>
      </w:r>
    </w:p>
    <w:p w14:paraId="78B8615C" w14:textId="77777777" w:rsidR="00F40E37" w:rsidRDefault="00F40E37" w:rsidP="00F40E37">
      <w:pPr>
        <w:pStyle w:val="Heading1"/>
        <w:rPr>
          <w:lang w:val="en-CA"/>
        </w:rPr>
      </w:pPr>
      <w:r>
        <w:rPr>
          <w:lang w:val="en-CA"/>
        </w:rPr>
        <w:t>References</w:t>
      </w:r>
    </w:p>
    <w:p w14:paraId="33AFAA1D" w14:textId="6D6F56B4" w:rsidR="004431B0" w:rsidRDefault="004431B0" w:rsidP="00E86712">
      <w:pPr>
        <w:pStyle w:val="ListParagraph"/>
        <w:numPr>
          <w:ilvl w:val="0"/>
          <w:numId w:val="13"/>
        </w:numPr>
        <w:jc w:val="both"/>
        <w:rPr>
          <w:szCs w:val="24"/>
        </w:rPr>
      </w:pPr>
      <w:bookmarkStart w:id="1" w:name="_Ref420948074"/>
      <w:bookmarkStart w:id="2" w:name="_Ref420948049"/>
      <w:bookmarkStart w:id="3" w:name="_Ref400377853"/>
      <w:bookmarkStart w:id="4" w:name="_Ref400966928"/>
      <w:r w:rsidRPr="001B1CE6">
        <w:rPr>
          <w:szCs w:val="24"/>
        </w:rPr>
        <w:t>ISO/IEC 23008:2014 Information technology -- High efficiency coding and media delivery in heterogeneous environments -- Part 2: High efficiency video coding, Second Edition</w:t>
      </w:r>
      <w:bookmarkEnd w:id="1"/>
    </w:p>
    <w:p w14:paraId="7FA6C9BF" w14:textId="04277F7D" w:rsidR="00BC1417" w:rsidRPr="00BC1417" w:rsidRDefault="00BC1417" w:rsidP="00BC1417">
      <w:pPr>
        <w:pStyle w:val="ListParagraph"/>
        <w:numPr>
          <w:ilvl w:val="0"/>
          <w:numId w:val="13"/>
        </w:numPr>
        <w:jc w:val="both"/>
        <w:rPr>
          <w:szCs w:val="24"/>
        </w:rPr>
      </w:pPr>
      <w:bookmarkStart w:id="5" w:name="_Ref305682941"/>
      <w:r>
        <w:rPr>
          <w:szCs w:val="24"/>
        </w:rPr>
        <w:t>R. Joshi, S. Liu, G. Sullivan, G. Tech, J. Xu, and Y. Ye,</w:t>
      </w:r>
      <w:r w:rsidRPr="001B1CE6">
        <w:rPr>
          <w:szCs w:val="24"/>
        </w:rPr>
        <w:t xml:space="preserve"> “</w:t>
      </w:r>
      <w:r w:rsidRPr="00BC1417">
        <w:rPr>
          <w:szCs w:val="24"/>
        </w:rPr>
        <w:t>High Efficiency Video Coding (HEVC) Screen Content Coding: Draft 4</w:t>
      </w:r>
      <w:r w:rsidRPr="001B1CE6">
        <w:rPr>
          <w:szCs w:val="24"/>
        </w:rPr>
        <w:t>”, MPEG/</w:t>
      </w:r>
      <w:r w:rsidRPr="001B1CE6">
        <w:t xml:space="preserve">JCTVC document </w:t>
      </w:r>
      <w:r>
        <w:t>M36870/JCTVC-U1005</w:t>
      </w:r>
      <w:r w:rsidRPr="001B1CE6">
        <w:t xml:space="preserve">, </w:t>
      </w:r>
      <w:r>
        <w:t>Warsaw</w:t>
      </w:r>
      <w:r w:rsidRPr="001B1CE6">
        <w:t xml:space="preserve">, </w:t>
      </w:r>
      <w:r>
        <w:t>PL, Jun.</w:t>
      </w:r>
      <w:r w:rsidRPr="001B1CE6">
        <w:t xml:space="preserve"> 2015</w:t>
      </w:r>
      <w:bookmarkEnd w:id="5"/>
    </w:p>
    <w:bookmarkEnd w:id="2"/>
    <w:bookmarkEnd w:id="3"/>
    <w:bookmarkEnd w:id="4"/>
    <w:p w14:paraId="1AA8CB69" w14:textId="77777777" w:rsidR="004431B0" w:rsidRPr="004431B0" w:rsidRDefault="004431B0" w:rsidP="004431B0"/>
    <w:p w14:paraId="589031C4" w14:textId="77777777" w:rsidR="001F2594" w:rsidRPr="005B217D" w:rsidRDefault="001F2594" w:rsidP="00E11923">
      <w:pPr>
        <w:pStyle w:val="Heading1"/>
        <w:rPr>
          <w:lang w:val="en-CA"/>
        </w:rPr>
      </w:pPr>
      <w:r w:rsidRPr="005B217D">
        <w:rPr>
          <w:lang w:val="en-CA"/>
        </w:rPr>
        <w:t>Patent rights declaration</w:t>
      </w:r>
      <w:r w:rsidR="00B94B06" w:rsidRPr="005B217D">
        <w:rPr>
          <w:lang w:val="en-CA"/>
        </w:rPr>
        <w:t>(s)</w:t>
      </w:r>
    </w:p>
    <w:p w14:paraId="002D3E88" w14:textId="77777777" w:rsidR="004E6EC7" w:rsidRPr="005B217D" w:rsidRDefault="004E6EC7" w:rsidP="004E6EC7">
      <w:pPr>
        <w:jc w:val="both"/>
        <w:rPr>
          <w:szCs w:val="22"/>
          <w:lang w:val="en-CA"/>
        </w:rPr>
      </w:pPr>
      <w:r>
        <w:rPr>
          <w:b/>
          <w:szCs w:val="22"/>
          <w:lang w:val="en-CA"/>
        </w:rPr>
        <w:t>Apple Inc</w:t>
      </w:r>
      <w:r w:rsidRPr="005B217D">
        <w:rPr>
          <w:b/>
          <w:szCs w:val="22"/>
          <w:lang w:val="en-CA"/>
        </w:rPr>
        <w:t xml:space="preserve"> does not have any current or pending patent rights relating to the technology described in this contribution.</w:t>
      </w:r>
    </w:p>
    <w:p w14:paraId="128FAD02" w14:textId="77777777" w:rsidR="007F1F8B" w:rsidRPr="005B217D" w:rsidRDefault="007F1F8B" w:rsidP="009234A5">
      <w:pPr>
        <w:jc w:val="both"/>
        <w:rPr>
          <w:szCs w:val="22"/>
          <w:lang w:val="en-CA"/>
        </w:rPr>
      </w:pPr>
    </w:p>
    <w:sectPr w:rsidR="007F1F8B" w:rsidRPr="005B217D" w:rsidSect="00A01439">
      <w:footerReference w:type="default" r:id="rId10"/>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54684E" w14:textId="77777777" w:rsidR="002F3FCD" w:rsidRDefault="002F3FCD">
      <w:r>
        <w:separator/>
      </w:r>
    </w:p>
  </w:endnote>
  <w:endnote w:type="continuationSeparator" w:id="0">
    <w:p w14:paraId="5A1C50EA" w14:textId="77777777" w:rsidR="002F3FCD" w:rsidRDefault="002F3F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altName w:val="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imes New Roman Bold">
    <w:panose1 w:val="02020803070505020304"/>
    <w:charset w:val="00"/>
    <w:family w:val="auto"/>
    <w:pitch w:val="variable"/>
    <w:sig w:usb0="E0002AFF" w:usb1="C0007841" w:usb2="00000009" w:usb3="00000000" w:csb0="000001FF" w:csb1="00000000"/>
  </w:font>
  <w:font w:name="Tahoma">
    <w:panose1 w:val="020B0604030504040204"/>
    <w:charset w:val="00"/>
    <w:family w:val="auto"/>
    <w:pitch w:val="variable"/>
    <w:sig w:usb0="E1002A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Malgun Gothic">
    <w:panose1 w:val="00000000000000000000"/>
    <w:charset w:val="4F"/>
    <w:family w:val="auto"/>
    <w:notTrueType/>
    <w:pitch w:val="variable"/>
    <w:sig w:usb0="00000001" w:usb1="09060000" w:usb2="00000010" w:usb3="00000000" w:csb0="00080000"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17C2F1" w14:textId="437C9EF8" w:rsidR="002F3FCD" w:rsidRDefault="002F3FCD"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8A1053">
      <w:rPr>
        <w:rStyle w:val="PageNumber"/>
        <w:noProof/>
      </w:rPr>
      <w:t>2</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ins w:id="6" w:author="Alexis Michael Tourapis" w:date="2015-10-02T16:14:00Z">
      <w:r>
        <w:rPr>
          <w:rStyle w:val="PageNumber"/>
          <w:noProof/>
        </w:rPr>
        <w:t>2015-10-02</w:t>
      </w:r>
    </w:ins>
    <w:r>
      <w:rPr>
        <w:rStyle w:val="PageNumb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C544A7" w14:textId="77777777" w:rsidR="002F3FCD" w:rsidRDefault="002F3FCD">
      <w:r>
        <w:separator/>
      </w:r>
    </w:p>
  </w:footnote>
  <w:footnote w:type="continuationSeparator" w:id="0">
    <w:p w14:paraId="3C380BEA" w14:textId="77777777" w:rsidR="002F3FCD" w:rsidRDefault="002F3FCD">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5">
    <w:nsid w:val="2BBB51F2"/>
    <w:multiLevelType w:val="hybridMultilevel"/>
    <w:tmpl w:val="F7AE7DB4"/>
    <w:lvl w:ilvl="0" w:tplc="1E6C9DB8">
      <w:start w:val="1"/>
      <w:numFmt w:val="decimal"/>
      <w:lvlText w:val="[%1]"/>
      <w:lvlJc w:val="left"/>
      <w:pPr>
        <w:ind w:left="792" w:hanging="43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58B47CB"/>
    <w:multiLevelType w:val="hybridMultilevel"/>
    <w:tmpl w:val="E0FA99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2893CDA"/>
    <w:multiLevelType w:val="hybridMultilevel"/>
    <w:tmpl w:val="5F4679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9971552"/>
    <w:multiLevelType w:val="hybridMultilevel"/>
    <w:tmpl w:val="859AD1E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3"/>
  </w:num>
  <w:num w:numId="3">
    <w:abstractNumId w:val="11"/>
  </w:num>
  <w:num w:numId="4">
    <w:abstractNumId w:val="9"/>
  </w:num>
  <w:num w:numId="5">
    <w:abstractNumId w:val="10"/>
  </w:num>
  <w:num w:numId="6">
    <w:abstractNumId w:val="4"/>
  </w:num>
  <w:num w:numId="7">
    <w:abstractNumId w:val="7"/>
  </w:num>
  <w:num w:numId="8">
    <w:abstractNumId w:val="4"/>
  </w:num>
  <w:num w:numId="9">
    <w:abstractNumId w:val="1"/>
  </w:num>
  <w:num w:numId="10">
    <w:abstractNumId w:val="3"/>
  </w:num>
  <w:num w:numId="11">
    <w:abstractNumId w:val="2"/>
  </w:num>
  <w:num w:numId="12">
    <w:abstractNumId w:val="12"/>
  </w:num>
  <w:num w:numId="13">
    <w:abstractNumId w:val="5"/>
  </w:num>
  <w:num w:numId="14">
    <w:abstractNumId w:val="8"/>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3951"/>
    <w:rsid w:val="000308A3"/>
    <w:rsid w:val="000458BC"/>
    <w:rsid w:val="00045C41"/>
    <w:rsid w:val="00046C03"/>
    <w:rsid w:val="00065039"/>
    <w:rsid w:val="0007614F"/>
    <w:rsid w:val="000A33FF"/>
    <w:rsid w:val="000B0C0F"/>
    <w:rsid w:val="000B1C6B"/>
    <w:rsid w:val="000B4FF9"/>
    <w:rsid w:val="000C09AC"/>
    <w:rsid w:val="000C3BE5"/>
    <w:rsid w:val="000E00F3"/>
    <w:rsid w:val="000E019B"/>
    <w:rsid w:val="000F158C"/>
    <w:rsid w:val="00102F3D"/>
    <w:rsid w:val="0010798A"/>
    <w:rsid w:val="00124E38"/>
    <w:rsid w:val="0012580B"/>
    <w:rsid w:val="00131F90"/>
    <w:rsid w:val="0013526E"/>
    <w:rsid w:val="00135D84"/>
    <w:rsid w:val="00146152"/>
    <w:rsid w:val="00150580"/>
    <w:rsid w:val="00154C00"/>
    <w:rsid w:val="0016112C"/>
    <w:rsid w:val="00170458"/>
    <w:rsid w:val="00171371"/>
    <w:rsid w:val="00175A24"/>
    <w:rsid w:val="00176235"/>
    <w:rsid w:val="001816F1"/>
    <w:rsid w:val="00187E58"/>
    <w:rsid w:val="001A297E"/>
    <w:rsid w:val="001A368E"/>
    <w:rsid w:val="001A7329"/>
    <w:rsid w:val="001A792F"/>
    <w:rsid w:val="001B1CE6"/>
    <w:rsid w:val="001B4E28"/>
    <w:rsid w:val="001C3525"/>
    <w:rsid w:val="001C3AFB"/>
    <w:rsid w:val="001D1BD2"/>
    <w:rsid w:val="001E02BE"/>
    <w:rsid w:val="001E3B37"/>
    <w:rsid w:val="001F11AC"/>
    <w:rsid w:val="001F2594"/>
    <w:rsid w:val="002055A6"/>
    <w:rsid w:val="00206460"/>
    <w:rsid w:val="002069B4"/>
    <w:rsid w:val="00215DFC"/>
    <w:rsid w:val="002212DF"/>
    <w:rsid w:val="00222CD4"/>
    <w:rsid w:val="00225016"/>
    <w:rsid w:val="002264A6"/>
    <w:rsid w:val="00227BA7"/>
    <w:rsid w:val="0023011C"/>
    <w:rsid w:val="002375C1"/>
    <w:rsid w:val="002448EB"/>
    <w:rsid w:val="00253977"/>
    <w:rsid w:val="00263398"/>
    <w:rsid w:val="00266F06"/>
    <w:rsid w:val="0027088D"/>
    <w:rsid w:val="00275BCF"/>
    <w:rsid w:val="00277C22"/>
    <w:rsid w:val="00291E36"/>
    <w:rsid w:val="00292257"/>
    <w:rsid w:val="002A4DBB"/>
    <w:rsid w:val="002A54E0"/>
    <w:rsid w:val="002B1595"/>
    <w:rsid w:val="002B191D"/>
    <w:rsid w:val="002D0AF6"/>
    <w:rsid w:val="002E19AB"/>
    <w:rsid w:val="002E31A7"/>
    <w:rsid w:val="002F164D"/>
    <w:rsid w:val="002F3FCD"/>
    <w:rsid w:val="002F6291"/>
    <w:rsid w:val="00306206"/>
    <w:rsid w:val="00317D85"/>
    <w:rsid w:val="00327C56"/>
    <w:rsid w:val="003315A1"/>
    <w:rsid w:val="003373EC"/>
    <w:rsid w:val="00342FF4"/>
    <w:rsid w:val="00346148"/>
    <w:rsid w:val="003535F0"/>
    <w:rsid w:val="003669EA"/>
    <w:rsid w:val="003706CC"/>
    <w:rsid w:val="00377710"/>
    <w:rsid w:val="0037788F"/>
    <w:rsid w:val="00387442"/>
    <w:rsid w:val="003A2D8E"/>
    <w:rsid w:val="003A7CE6"/>
    <w:rsid w:val="003C20E4"/>
    <w:rsid w:val="003C2C66"/>
    <w:rsid w:val="003C39DC"/>
    <w:rsid w:val="003D1DAB"/>
    <w:rsid w:val="003D6342"/>
    <w:rsid w:val="003E2FC6"/>
    <w:rsid w:val="003E6F90"/>
    <w:rsid w:val="003F5D0F"/>
    <w:rsid w:val="003F6313"/>
    <w:rsid w:val="003F6CC2"/>
    <w:rsid w:val="00414101"/>
    <w:rsid w:val="00417D65"/>
    <w:rsid w:val="004234F0"/>
    <w:rsid w:val="00423990"/>
    <w:rsid w:val="00433DDB"/>
    <w:rsid w:val="00436CD4"/>
    <w:rsid w:val="004373EB"/>
    <w:rsid w:val="00437619"/>
    <w:rsid w:val="004431B0"/>
    <w:rsid w:val="004458AC"/>
    <w:rsid w:val="00446828"/>
    <w:rsid w:val="00465A1E"/>
    <w:rsid w:val="004837B5"/>
    <w:rsid w:val="00496ECD"/>
    <w:rsid w:val="004A2A63"/>
    <w:rsid w:val="004B210C"/>
    <w:rsid w:val="004D09CC"/>
    <w:rsid w:val="004D405F"/>
    <w:rsid w:val="004E4F4F"/>
    <w:rsid w:val="004E6789"/>
    <w:rsid w:val="004E6EC7"/>
    <w:rsid w:val="004F61E3"/>
    <w:rsid w:val="00502E10"/>
    <w:rsid w:val="00505DEF"/>
    <w:rsid w:val="00505EED"/>
    <w:rsid w:val="0051015C"/>
    <w:rsid w:val="005139F3"/>
    <w:rsid w:val="00516CF1"/>
    <w:rsid w:val="00522B42"/>
    <w:rsid w:val="005271CA"/>
    <w:rsid w:val="00531AE9"/>
    <w:rsid w:val="00550A66"/>
    <w:rsid w:val="00560ADC"/>
    <w:rsid w:val="005614F8"/>
    <w:rsid w:val="00562ECD"/>
    <w:rsid w:val="0056573B"/>
    <w:rsid w:val="00567EC7"/>
    <w:rsid w:val="00570013"/>
    <w:rsid w:val="00577CE7"/>
    <w:rsid w:val="005801A2"/>
    <w:rsid w:val="005840CF"/>
    <w:rsid w:val="005952A5"/>
    <w:rsid w:val="005A33A1"/>
    <w:rsid w:val="005B217D"/>
    <w:rsid w:val="005C385F"/>
    <w:rsid w:val="005E1AC6"/>
    <w:rsid w:val="005F6F1B"/>
    <w:rsid w:val="00616CBF"/>
    <w:rsid w:val="0062151D"/>
    <w:rsid w:val="00624349"/>
    <w:rsid w:val="00624B33"/>
    <w:rsid w:val="006271A7"/>
    <w:rsid w:val="0063041A"/>
    <w:rsid w:val="00630AA2"/>
    <w:rsid w:val="00646707"/>
    <w:rsid w:val="00656668"/>
    <w:rsid w:val="00662E58"/>
    <w:rsid w:val="00664DCF"/>
    <w:rsid w:val="006905FC"/>
    <w:rsid w:val="006C5D39"/>
    <w:rsid w:val="006D6D9B"/>
    <w:rsid w:val="006E2810"/>
    <w:rsid w:val="006E372F"/>
    <w:rsid w:val="006E5417"/>
    <w:rsid w:val="006F4D2D"/>
    <w:rsid w:val="007023DE"/>
    <w:rsid w:val="00712F60"/>
    <w:rsid w:val="00720E3B"/>
    <w:rsid w:val="00721B85"/>
    <w:rsid w:val="0074393F"/>
    <w:rsid w:val="00745F6B"/>
    <w:rsid w:val="0075585E"/>
    <w:rsid w:val="00755AA4"/>
    <w:rsid w:val="0076560E"/>
    <w:rsid w:val="00770571"/>
    <w:rsid w:val="00774F5A"/>
    <w:rsid w:val="007768FF"/>
    <w:rsid w:val="007824D3"/>
    <w:rsid w:val="00796EE3"/>
    <w:rsid w:val="007A7D29"/>
    <w:rsid w:val="007B4AB8"/>
    <w:rsid w:val="007D1181"/>
    <w:rsid w:val="007E01A3"/>
    <w:rsid w:val="007E68C9"/>
    <w:rsid w:val="007F1F8B"/>
    <w:rsid w:val="007F67A1"/>
    <w:rsid w:val="0081096F"/>
    <w:rsid w:val="00811C05"/>
    <w:rsid w:val="0081568A"/>
    <w:rsid w:val="008206C8"/>
    <w:rsid w:val="0086387C"/>
    <w:rsid w:val="00874A6C"/>
    <w:rsid w:val="00876C65"/>
    <w:rsid w:val="008A1053"/>
    <w:rsid w:val="008A4B4C"/>
    <w:rsid w:val="008B5BF2"/>
    <w:rsid w:val="008C239F"/>
    <w:rsid w:val="008E480C"/>
    <w:rsid w:val="00907757"/>
    <w:rsid w:val="009212B0"/>
    <w:rsid w:val="00921B46"/>
    <w:rsid w:val="00921FA1"/>
    <w:rsid w:val="009234A5"/>
    <w:rsid w:val="00933453"/>
    <w:rsid w:val="009336F7"/>
    <w:rsid w:val="0093636C"/>
    <w:rsid w:val="009374A7"/>
    <w:rsid w:val="009515B4"/>
    <w:rsid w:val="00955F6D"/>
    <w:rsid w:val="0098551D"/>
    <w:rsid w:val="00986ECB"/>
    <w:rsid w:val="0099518F"/>
    <w:rsid w:val="009A523D"/>
    <w:rsid w:val="009B02A1"/>
    <w:rsid w:val="009D1736"/>
    <w:rsid w:val="009E77B3"/>
    <w:rsid w:val="009F496B"/>
    <w:rsid w:val="009F657D"/>
    <w:rsid w:val="00A01439"/>
    <w:rsid w:val="00A02E61"/>
    <w:rsid w:val="00A05CFF"/>
    <w:rsid w:val="00A13048"/>
    <w:rsid w:val="00A46843"/>
    <w:rsid w:val="00A56B97"/>
    <w:rsid w:val="00A6093D"/>
    <w:rsid w:val="00A767DC"/>
    <w:rsid w:val="00A76A6D"/>
    <w:rsid w:val="00A83253"/>
    <w:rsid w:val="00AA6E84"/>
    <w:rsid w:val="00AC4916"/>
    <w:rsid w:val="00AC77BB"/>
    <w:rsid w:val="00AD05A8"/>
    <w:rsid w:val="00AD0A80"/>
    <w:rsid w:val="00AE341B"/>
    <w:rsid w:val="00B01E22"/>
    <w:rsid w:val="00B07CA7"/>
    <w:rsid w:val="00B1279A"/>
    <w:rsid w:val="00B303B2"/>
    <w:rsid w:val="00B3523E"/>
    <w:rsid w:val="00B4194A"/>
    <w:rsid w:val="00B5222E"/>
    <w:rsid w:val="00B53179"/>
    <w:rsid w:val="00B54AC5"/>
    <w:rsid w:val="00B571A8"/>
    <w:rsid w:val="00B600CD"/>
    <w:rsid w:val="00B61C96"/>
    <w:rsid w:val="00B62E9A"/>
    <w:rsid w:val="00B70B5C"/>
    <w:rsid w:val="00B73A2A"/>
    <w:rsid w:val="00B94B06"/>
    <w:rsid w:val="00B94C28"/>
    <w:rsid w:val="00BC10BA"/>
    <w:rsid w:val="00BC1417"/>
    <w:rsid w:val="00BC59DF"/>
    <w:rsid w:val="00BC5AFD"/>
    <w:rsid w:val="00BD01E4"/>
    <w:rsid w:val="00BD3265"/>
    <w:rsid w:val="00BE4354"/>
    <w:rsid w:val="00C04F43"/>
    <w:rsid w:val="00C0609D"/>
    <w:rsid w:val="00C115AB"/>
    <w:rsid w:val="00C26CCB"/>
    <w:rsid w:val="00C30249"/>
    <w:rsid w:val="00C3723B"/>
    <w:rsid w:val="00C42466"/>
    <w:rsid w:val="00C47118"/>
    <w:rsid w:val="00C606C9"/>
    <w:rsid w:val="00C72976"/>
    <w:rsid w:val="00C80288"/>
    <w:rsid w:val="00C84003"/>
    <w:rsid w:val="00C90650"/>
    <w:rsid w:val="00C97D78"/>
    <w:rsid w:val="00CA6098"/>
    <w:rsid w:val="00CC2AAE"/>
    <w:rsid w:val="00CC5A42"/>
    <w:rsid w:val="00CD0EAB"/>
    <w:rsid w:val="00CE5E02"/>
    <w:rsid w:val="00CF34DB"/>
    <w:rsid w:val="00CF558F"/>
    <w:rsid w:val="00D010C0"/>
    <w:rsid w:val="00D06BDF"/>
    <w:rsid w:val="00D073E2"/>
    <w:rsid w:val="00D13584"/>
    <w:rsid w:val="00D31B4A"/>
    <w:rsid w:val="00D31BB1"/>
    <w:rsid w:val="00D446EC"/>
    <w:rsid w:val="00D51BF0"/>
    <w:rsid w:val="00D55942"/>
    <w:rsid w:val="00D559AB"/>
    <w:rsid w:val="00D807BF"/>
    <w:rsid w:val="00D82FCC"/>
    <w:rsid w:val="00DA17FC"/>
    <w:rsid w:val="00DA7887"/>
    <w:rsid w:val="00DB2C26"/>
    <w:rsid w:val="00DB7012"/>
    <w:rsid w:val="00DD02F4"/>
    <w:rsid w:val="00DD6CAE"/>
    <w:rsid w:val="00DE3144"/>
    <w:rsid w:val="00DE6B43"/>
    <w:rsid w:val="00DE6FB3"/>
    <w:rsid w:val="00DF3E34"/>
    <w:rsid w:val="00E11923"/>
    <w:rsid w:val="00E262D4"/>
    <w:rsid w:val="00E31BD5"/>
    <w:rsid w:val="00E36250"/>
    <w:rsid w:val="00E54511"/>
    <w:rsid w:val="00E576C1"/>
    <w:rsid w:val="00E61DAC"/>
    <w:rsid w:val="00E72B80"/>
    <w:rsid w:val="00E72E79"/>
    <w:rsid w:val="00E75FE3"/>
    <w:rsid w:val="00E85E07"/>
    <w:rsid w:val="00E86712"/>
    <w:rsid w:val="00E86C4C"/>
    <w:rsid w:val="00E8738C"/>
    <w:rsid w:val="00E907A3"/>
    <w:rsid w:val="00E917CF"/>
    <w:rsid w:val="00EA5AE0"/>
    <w:rsid w:val="00EB06D0"/>
    <w:rsid w:val="00EB7AB1"/>
    <w:rsid w:val="00EE7CD8"/>
    <w:rsid w:val="00EF48CC"/>
    <w:rsid w:val="00F00801"/>
    <w:rsid w:val="00F10B41"/>
    <w:rsid w:val="00F211F9"/>
    <w:rsid w:val="00F40E37"/>
    <w:rsid w:val="00F45A2F"/>
    <w:rsid w:val="00F5791E"/>
    <w:rsid w:val="00F6297E"/>
    <w:rsid w:val="00F665C6"/>
    <w:rsid w:val="00F73032"/>
    <w:rsid w:val="00F848FC"/>
    <w:rsid w:val="00F9282A"/>
    <w:rsid w:val="00F96BAD"/>
    <w:rsid w:val="00FA139D"/>
    <w:rsid w:val="00FB0E84"/>
    <w:rsid w:val="00FB3BA1"/>
    <w:rsid w:val="00FB7C22"/>
    <w:rsid w:val="00FC4015"/>
    <w:rsid w:val="00FD01C2"/>
    <w:rsid w:val="00FD3866"/>
    <w:rsid w:val="00FF0C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89EC8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index 1" w:semiHidden="0" w:unhideWhenUsed="0"/>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index 7" w:semiHidden="0" w:unhideWhenUsed="0"/>
    <w:lsdException w:name="index 8" w:semiHidden="0" w:unhideWhenUsed="0"/>
    <w:lsdException w:name="index 9" w:semiHidden="0" w:unhideWhenUsed="0"/>
    <w:lsdException w:name="toc 1" w:semiHidden="0" w:unhideWhenUsed="0"/>
    <w:lsdException w:name="toc 2" w:semiHidden="0" w:unhideWhenUsed="0"/>
    <w:lsdException w:name="toc 3" w:semiHidden="0" w:unhideWhenUsed="0"/>
    <w:lsdException w:name="toc 4" w:semiHidden="0" w:unhideWhenUsed="0"/>
    <w:lsdException w:name="toc 5" w:semiHidden="0" w:unhideWhenUsed="0"/>
    <w:lsdException w:name="toc 6" w:semiHidden="0" w:unhideWhenUsed="0"/>
    <w:lsdException w:name="toc 7" w:semiHidden="0" w:unhideWhenUsed="0"/>
    <w:lsdException w:name="toc 8" w:semiHidden="0" w:unhideWhenUsed="0"/>
    <w:lsdException w:name="toc 9" w:semiHidden="0" w:unhideWhenUsed="0"/>
    <w:lsdException w:name="Normal Indent" w:semiHidden="0" w:unhideWhenUsed="0"/>
    <w:lsdException w:name="footnote text" w:semiHidden="0" w:unhideWhenUsed="0"/>
    <w:lsdException w:name="annotation text" w:semiHidden="0" w:unhideWhenUsed="0"/>
    <w:lsdException w:name="header" w:semiHidden="0" w:unhideWhenUsed="0"/>
    <w:lsdException w:name="footer" w:semiHidden="0" w:unhideWhenUsed="0"/>
    <w:lsdException w:name="index heading" w:semiHidden="0" w:unhideWhenUsed="0"/>
    <w:lsdException w:name="caption" w:qFormat="1"/>
    <w:lsdException w:name="table of figures" w:semiHidden="0" w:unhideWhenUsed="0"/>
    <w:lsdException w:name="envelope address" w:semiHidden="0" w:unhideWhenUsed="0"/>
    <w:lsdException w:name="envelope return" w:semiHidden="0" w:unhideWhenUsed="0"/>
    <w:lsdException w:name="footnote reference" w:semiHidden="0" w:unhideWhenUsed="0"/>
    <w:lsdException w:name="annotation reference" w:semiHidden="0" w:unhideWhenUsed="0"/>
    <w:lsdException w:name="line number" w:semiHidden="0" w:unhideWhenUsed="0"/>
    <w:lsdException w:name="page number" w:semiHidden="0" w:unhideWhenUsed="0"/>
    <w:lsdException w:name="endnote reference" w:semiHidden="0" w:unhideWhenUsed="0"/>
    <w:lsdException w:name="endnote text" w:semiHidden="0" w:unhideWhenUsed="0"/>
    <w:lsdException w:name="table of authorities" w:semiHidden="0" w:unhideWhenUsed="0"/>
    <w:lsdException w:name="macro" w:semiHidden="0" w:unhideWhenUsed="0"/>
    <w:lsdException w:name="toa heading" w:semiHidden="0" w:unhideWhenUsed="0"/>
    <w:lsdException w:name="List" w:semiHidden="0" w:unhideWhenUsed="0"/>
    <w:lsdException w:name="List Bullet" w:semiHidden="0" w:unhideWhenUsed="0"/>
    <w:lsdException w:name="List Number" w:semiHidden="0" w:unhideWhenUsed="0"/>
    <w:lsdException w:name="List 2" w:semiHidden="0" w:unhideWhenUsed="0"/>
    <w:lsdException w:name="List 3"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Closing" w:semiHidden="0" w:unhideWhenUsed="0"/>
    <w:lsdException w:name="Signature" w:semiHidden="0" w:unhideWhenUsed="0"/>
    <w:lsdException w:name="Default Paragraph Font" w:semiHidden="0" w:unhideWhenUsed="0"/>
    <w:lsdException w:name="Body Text" w:semiHidden="0" w:unhideWhenUsed="0"/>
    <w:lsdException w:name="Body Text Indent" w:semiHidden="0" w:unhideWhenUsed="0"/>
    <w:lsdException w:name="List Continue" w:semiHidden="0" w:unhideWhenUsed="0"/>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First Indent 2" w:semiHidden="0" w:unhideWhenUsed="0"/>
    <w:lsdException w:name="Note Heading" w:semiHidden="0" w:unhideWhenUsed="0"/>
    <w:lsdException w:name="Body Text 2" w:semiHidden="0" w:unhideWhenUsed="0"/>
    <w:lsdException w:name="Body Text 3" w:semiHidden="0" w:unhideWhenUsed="0"/>
    <w:lsdException w:name="Body Text Indent 2" w:semiHidden="0" w:unhideWhenUsed="0"/>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Document Map" w:semiHidden="0" w:unhideWhenUsed="0"/>
    <w:lsdException w:name="Plain Text" w:semiHidden="0" w:unhideWhenUsed="0"/>
    <w:lsdException w:name="E-mail Signature" w:semiHidden="0" w:unhideWhenUsed="0"/>
    <w:lsdException w:name="HTML Top of Form" w:semiHidden="0" w:unhideWhenUsed="0"/>
    <w:lsdException w:name="HTML Bottom of Form" w:semiHidden="0" w:unhideWhenUsed="0"/>
    <w:lsdException w:name="Normal (Web)" w:semiHidden="0" w:unhideWhenUsed="0"/>
    <w:lsdException w:name="HTML Acronym" w:semiHidden="0" w:unhideWhenUsed="0"/>
    <w:lsdException w:name="HTML Address" w:semiHidden="0" w:unhideWhenUsed="0"/>
    <w:lsdException w:name="HTML Cite" w:semiHidden="0" w:unhideWhenUsed="0"/>
    <w:lsdException w:name="HTML Code" w:semiHidden="0" w:unhideWhenUsed="0"/>
    <w:lsdException w:name="HTML Definition" w:semiHidden="0" w:unhideWhenUsed="0"/>
    <w:lsdException w:name="HTML Keyboard" w:semiHidden="0" w:unhideWhenUsed="0"/>
    <w:lsdException w:name="HTML Preformatted" w:semiHidden="0" w:unhideWhenUsed="0"/>
    <w:lsdException w:name="HTML Sample" w:semiHidden="0" w:unhideWhenUsed="0"/>
    <w:lsdException w:name="HTML Typewriter" w:semiHidden="0" w:unhideWhenUsed="0"/>
    <w:lsdException w:name="HTML Variable" w:semiHidden="0" w:unhideWhenUsed="0"/>
    <w:lsdException w:name="annotation subject" w:semiHidden="0" w:unhideWhenUsed="0"/>
    <w:lsdException w:name="No List" w:semiHidden="0" w:unhideWhenUsed="0"/>
    <w:lsdException w:name="Outline List 1" w:semiHidden="0" w:unhideWhenUsed="0"/>
    <w:lsdException w:name="Outline List 2" w:semiHidden="0" w:unhideWhenUsed="0"/>
    <w:lsdException w:name="Outline List 3" w:semiHidden="0" w:unhideWhenUsed="0"/>
    <w:lsdException w:name="Balloon Text" w:semiHidden="0" w:unhideWhenUsed="0"/>
    <w:lsdException w:name="Table Grid" w:semiHidden="0" w:unhideWhenUsed="0"/>
    <w:lsdException w:name="Note Level 1" w:uiPriority="99"/>
    <w:lsdException w:name="Note Level 2" w:uiPriority="99"/>
    <w:lsdException w:name="Note Level 3" w:uiPriority="99"/>
    <w:lsdException w:name="Note Level 4" w:uiPriority="99"/>
    <w:lsdException w:name="Note Level 5" w:uiPriority="99"/>
    <w:lsdException w:name="Note Level 6" w:uiPriority="99"/>
    <w:lsdException w:name="Note Level 7" w:uiPriority="99"/>
    <w:lsdException w:name="Note Level 8" w:uiPriority="99"/>
    <w:lsdException w:name="Note Level 9" w:uiPriority="99"/>
    <w:lsdException w:name="Placeholder Text" w:uiPriority="99"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link w:val="Heading1Char"/>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customStyle="1" w:styleId="Heading1Char">
    <w:name w:val="Heading 1 Char"/>
    <w:link w:val="Heading1"/>
    <w:rsid w:val="00F40E37"/>
    <w:rPr>
      <w:rFonts w:cs="Arial"/>
      <w:b/>
      <w:bCs/>
      <w:kern w:val="32"/>
      <w:sz w:val="32"/>
      <w:szCs w:val="32"/>
    </w:rPr>
  </w:style>
  <w:style w:type="paragraph" w:styleId="ListParagraph">
    <w:name w:val="List Paragraph"/>
    <w:basedOn w:val="Normal"/>
    <w:uiPriority w:val="34"/>
    <w:qFormat/>
    <w:rsid w:val="00DE3144"/>
    <w:pPr>
      <w:tabs>
        <w:tab w:val="clear" w:pos="360"/>
        <w:tab w:val="clear" w:pos="720"/>
        <w:tab w:val="clear" w:pos="1080"/>
        <w:tab w:val="clear" w:pos="1440"/>
      </w:tabs>
      <w:overflowPunct/>
      <w:autoSpaceDE/>
      <w:adjustRightInd/>
      <w:spacing w:before="0" w:after="200" w:line="276" w:lineRule="auto"/>
      <w:ind w:left="720"/>
      <w:contextualSpacing/>
    </w:pPr>
    <w:rPr>
      <w:rFonts w:eastAsia="Calibri"/>
      <w:szCs w:val="22"/>
      <w:lang w:val="en-GB"/>
    </w:rPr>
  </w:style>
  <w:style w:type="paragraph" w:customStyle="1" w:styleId="enumlev1">
    <w:name w:val="enumlev1"/>
    <w:basedOn w:val="Normal"/>
    <w:rsid w:val="0076560E"/>
    <w:pPr>
      <w:tabs>
        <w:tab w:val="clear" w:pos="360"/>
        <w:tab w:val="clear" w:pos="720"/>
        <w:tab w:val="clear" w:pos="1080"/>
        <w:tab w:val="clear" w:pos="1440"/>
        <w:tab w:val="left" w:pos="794"/>
        <w:tab w:val="left" w:pos="1191"/>
        <w:tab w:val="left" w:pos="1588"/>
        <w:tab w:val="left" w:pos="1985"/>
      </w:tabs>
      <w:spacing w:before="86"/>
      <w:ind w:left="1191" w:hanging="397"/>
      <w:jc w:val="both"/>
    </w:pPr>
    <w:rPr>
      <w:rFonts w:eastAsia="Malgun Gothic"/>
      <w:sz w:val="20"/>
      <w:lang w:val="en-GB"/>
    </w:rPr>
  </w:style>
  <w:style w:type="paragraph" w:customStyle="1" w:styleId="Equation">
    <w:name w:val="Equation"/>
    <w:basedOn w:val="Normal"/>
    <w:qFormat/>
    <w:rsid w:val="0076560E"/>
    <w:pPr>
      <w:tabs>
        <w:tab w:val="clear" w:pos="360"/>
        <w:tab w:val="clear" w:pos="720"/>
        <w:tab w:val="clear" w:pos="1080"/>
        <w:tab w:val="clear" w:pos="1440"/>
        <w:tab w:val="left" w:pos="794"/>
        <w:tab w:val="left" w:pos="1588"/>
        <w:tab w:val="center" w:pos="4849"/>
        <w:tab w:val="right" w:pos="9696"/>
      </w:tabs>
    </w:pPr>
    <w:rPr>
      <w:rFonts w:eastAsia="Malgun Gothic"/>
      <w:sz w:val="20"/>
      <w:szCs w:val="22"/>
      <w:lang w:val="en-GB"/>
    </w:rPr>
  </w:style>
  <w:style w:type="paragraph" w:customStyle="1" w:styleId="tableheading">
    <w:name w:val="table heading"/>
    <w:basedOn w:val="Normal"/>
    <w:rsid w:val="0076560E"/>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styleId="Caption">
    <w:name w:val="caption"/>
    <w:basedOn w:val="Normal"/>
    <w:next w:val="Normal"/>
    <w:link w:val="CaptionChar"/>
    <w:qFormat/>
    <w:rsid w:val="0076560E"/>
    <w:pPr>
      <w:keepNext/>
      <w:tabs>
        <w:tab w:val="clear" w:pos="360"/>
        <w:tab w:val="clear" w:pos="720"/>
        <w:tab w:val="clear" w:pos="1080"/>
        <w:tab w:val="clear" w:pos="1440"/>
      </w:tabs>
      <w:spacing w:before="240" w:after="113"/>
      <w:jc w:val="center"/>
    </w:pPr>
    <w:rPr>
      <w:rFonts w:eastAsia="Malgun Gothic"/>
      <w:b/>
      <w:bCs/>
      <w:sz w:val="20"/>
    </w:rPr>
  </w:style>
  <w:style w:type="paragraph" w:customStyle="1" w:styleId="tablecell">
    <w:name w:val="table cell"/>
    <w:basedOn w:val="Normal"/>
    <w:rsid w:val="0076560E"/>
    <w:pPr>
      <w:keepNext/>
      <w:keepLines/>
      <w:tabs>
        <w:tab w:val="clear" w:pos="360"/>
        <w:tab w:val="clear" w:pos="720"/>
        <w:tab w:val="clear" w:pos="1080"/>
        <w:tab w:val="clear" w:pos="1440"/>
      </w:tabs>
      <w:spacing w:before="0" w:after="60"/>
      <w:jc w:val="both"/>
    </w:pPr>
    <w:rPr>
      <w:rFonts w:eastAsia="Malgun Gothic"/>
      <w:sz w:val="20"/>
      <w:lang w:val="en-GB"/>
    </w:rPr>
  </w:style>
  <w:style w:type="paragraph" w:customStyle="1" w:styleId="Note1">
    <w:name w:val="Note 1"/>
    <w:basedOn w:val="Normal"/>
    <w:link w:val="Note1Char"/>
    <w:qFormat/>
    <w:rsid w:val="0076560E"/>
    <w:pPr>
      <w:tabs>
        <w:tab w:val="clear" w:pos="360"/>
        <w:tab w:val="clear" w:pos="720"/>
        <w:tab w:val="clear" w:pos="1080"/>
        <w:tab w:val="clear" w:pos="1440"/>
      </w:tabs>
      <w:spacing w:before="60"/>
      <w:ind w:left="288"/>
      <w:jc w:val="both"/>
    </w:pPr>
    <w:rPr>
      <w:rFonts w:eastAsia="Malgun Gothic"/>
      <w:sz w:val="18"/>
      <w:szCs w:val="18"/>
      <w:lang w:val="en-GB"/>
    </w:rPr>
  </w:style>
  <w:style w:type="character" w:customStyle="1" w:styleId="CaptionChar">
    <w:name w:val="Caption Char"/>
    <w:link w:val="Caption"/>
    <w:locked/>
    <w:rsid w:val="0076560E"/>
    <w:rPr>
      <w:rFonts w:eastAsia="Malgun Gothic"/>
      <w:b/>
      <w:bCs/>
    </w:rPr>
  </w:style>
  <w:style w:type="character" w:customStyle="1" w:styleId="Note1Char">
    <w:name w:val="Note 1 Char"/>
    <w:link w:val="Note1"/>
    <w:locked/>
    <w:rsid w:val="0076560E"/>
    <w:rPr>
      <w:rFonts w:eastAsia="Malgun Gothic"/>
      <w:sz w:val="18"/>
      <w:szCs w:val="18"/>
      <w:lang w:val="en-GB"/>
    </w:rPr>
  </w:style>
  <w:style w:type="character" w:styleId="PlaceholderText">
    <w:name w:val="Placeholder Text"/>
    <w:uiPriority w:val="99"/>
    <w:semiHidden/>
    <w:rsid w:val="00986ECB"/>
    <w:rPr>
      <w:color w:val="80808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index 1" w:semiHidden="0" w:unhideWhenUsed="0"/>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index 7" w:semiHidden="0" w:unhideWhenUsed="0"/>
    <w:lsdException w:name="index 8" w:semiHidden="0" w:unhideWhenUsed="0"/>
    <w:lsdException w:name="index 9" w:semiHidden="0" w:unhideWhenUsed="0"/>
    <w:lsdException w:name="toc 1" w:semiHidden="0" w:unhideWhenUsed="0"/>
    <w:lsdException w:name="toc 2" w:semiHidden="0" w:unhideWhenUsed="0"/>
    <w:lsdException w:name="toc 3" w:semiHidden="0" w:unhideWhenUsed="0"/>
    <w:lsdException w:name="toc 4" w:semiHidden="0" w:unhideWhenUsed="0"/>
    <w:lsdException w:name="toc 5" w:semiHidden="0" w:unhideWhenUsed="0"/>
    <w:lsdException w:name="toc 6" w:semiHidden="0" w:unhideWhenUsed="0"/>
    <w:lsdException w:name="toc 7" w:semiHidden="0" w:unhideWhenUsed="0"/>
    <w:lsdException w:name="toc 8" w:semiHidden="0" w:unhideWhenUsed="0"/>
    <w:lsdException w:name="toc 9" w:semiHidden="0" w:unhideWhenUsed="0"/>
    <w:lsdException w:name="Normal Indent" w:semiHidden="0" w:unhideWhenUsed="0"/>
    <w:lsdException w:name="footnote text" w:semiHidden="0" w:unhideWhenUsed="0"/>
    <w:lsdException w:name="annotation text" w:semiHidden="0" w:unhideWhenUsed="0"/>
    <w:lsdException w:name="header" w:semiHidden="0" w:unhideWhenUsed="0"/>
    <w:lsdException w:name="footer" w:semiHidden="0" w:unhideWhenUsed="0"/>
    <w:lsdException w:name="index heading" w:semiHidden="0" w:unhideWhenUsed="0"/>
    <w:lsdException w:name="caption" w:qFormat="1"/>
    <w:lsdException w:name="table of figures" w:semiHidden="0" w:unhideWhenUsed="0"/>
    <w:lsdException w:name="envelope address" w:semiHidden="0" w:unhideWhenUsed="0"/>
    <w:lsdException w:name="envelope return" w:semiHidden="0" w:unhideWhenUsed="0"/>
    <w:lsdException w:name="footnote reference" w:semiHidden="0" w:unhideWhenUsed="0"/>
    <w:lsdException w:name="annotation reference" w:semiHidden="0" w:unhideWhenUsed="0"/>
    <w:lsdException w:name="line number" w:semiHidden="0" w:unhideWhenUsed="0"/>
    <w:lsdException w:name="page number" w:semiHidden="0" w:unhideWhenUsed="0"/>
    <w:lsdException w:name="endnote reference" w:semiHidden="0" w:unhideWhenUsed="0"/>
    <w:lsdException w:name="endnote text" w:semiHidden="0" w:unhideWhenUsed="0"/>
    <w:lsdException w:name="table of authorities" w:semiHidden="0" w:unhideWhenUsed="0"/>
    <w:lsdException w:name="macro" w:semiHidden="0" w:unhideWhenUsed="0"/>
    <w:lsdException w:name="toa heading" w:semiHidden="0" w:unhideWhenUsed="0"/>
    <w:lsdException w:name="List" w:semiHidden="0" w:unhideWhenUsed="0"/>
    <w:lsdException w:name="List Bullet" w:semiHidden="0" w:unhideWhenUsed="0"/>
    <w:lsdException w:name="List Number" w:semiHidden="0" w:unhideWhenUsed="0"/>
    <w:lsdException w:name="List 2" w:semiHidden="0" w:unhideWhenUsed="0"/>
    <w:lsdException w:name="List 3"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Closing" w:semiHidden="0" w:unhideWhenUsed="0"/>
    <w:lsdException w:name="Signature" w:semiHidden="0" w:unhideWhenUsed="0"/>
    <w:lsdException w:name="Default Paragraph Font" w:semiHidden="0" w:unhideWhenUsed="0"/>
    <w:lsdException w:name="Body Text" w:semiHidden="0" w:unhideWhenUsed="0"/>
    <w:lsdException w:name="Body Text Indent" w:semiHidden="0" w:unhideWhenUsed="0"/>
    <w:lsdException w:name="List Continue" w:semiHidden="0" w:unhideWhenUsed="0"/>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First Indent 2" w:semiHidden="0" w:unhideWhenUsed="0"/>
    <w:lsdException w:name="Note Heading" w:semiHidden="0" w:unhideWhenUsed="0"/>
    <w:lsdException w:name="Body Text 2" w:semiHidden="0" w:unhideWhenUsed="0"/>
    <w:lsdException w:name="Body Text 3" w:semiHidden="0" w:unhideWhenUsed="0"/>
    <w:lsdException w:name="Body Text Indent 2" w:semiHidden="0" w:unhideWhenUsed="0"/>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Document Map" w:semiHidden="0" w:unhideWhenUsed="0"/>
    <w:lsdException w:name="Plain Text" w:semiHidden="0" w:unhideWhenUsed="0"/>
    <w:lsdException w:name="E-mail Signature" w:semiHidden="0" w:unhideWhenUsed="0"/>
    <w:lsdException w:name="HTML Top of Form" w:semiHidden="0" w:unhideWhenUsed="0"/>
    <w:lsdException w:name="HTML Bottom of Form" w:semiHidden="0" w:unhideWhenUsed="0"/>
    <w:lsdException w:name="Normal (Web)" w:semiHidden="0" w:unhideWhenUsed="0"/>
    <w:lsdException w:name="HTML Acronym" w:semiHidden="0" w:unhideWhenUsed="0"/>
    <w:lsdException w:name="HTML Address" w:semiHidden="0" w:unhideWhenUsed="0"/>
    <w:lsdException w:name="HTML Cite" w:semiHidden="0" w:unhideWhenUsed="0"/>
    <w:lsdException w:name="HTML Code" w:semiHidden="0" w:unhideWhenUsed="0"/>
    <w:lsdException w:name="HTML Definition" w:semiHidden="0" w:unhideWhenUsed="0"/>
    <w:lsdException w:name="HTML Keyboard" w:semiHidden="0" w:unhideWhenUsed="0"/>
    <w:lsdException w:name="HTML Preformatted" w:semiHidden="0" w:unhideWhenUsed="0"/>
    <w:lsdException w:name="HTML Sample" w:semiHidden="0" w:unhideWhenUsed="0"/>
    <w:lsdException w:name="HTML Typewriter" w:semiHidden="0" w:unhideWhenUsed="0"/>
    <w:lsdException w:name="HTML Variable" w:semiHidden="0" w:unhideWhenUsed="0"/>
    <w:lsdException w:name="annotation subject" w:semiHidden="0" w:unhideWhenUsed="0"/>
    <w:lsdException w:name="No List" w:semiHidden="0" w:unhideWhenUsed="0"/>
    <w:lsdException w:name="Outline List 1" w:semiHidden="0" w:unhideWhenUsed="0"/>
    <w:lsdException w:name="Outline List 2" w:semiHidden="0" w:unhideWhenUsed="0"/>
    <w:lsdException w:name="Outline List 3" w:semiHidden="0" w:unhideWhenUsed="0"/>
    <w:lsdException w:name="Balloon Text" w:semiHidden="0" w:unhideWhenUsed="0"/>
    <w:lsdException w:name="Table Grid" w:semiHidden="0" w:unhideWhenUsed="0"/>
    <w:lsdException w:name="Note Level 1" w:uiPriority="99"/>
    <w:lsdException w:name="Note Level 2" w:uiPriority="99"/>
    <w:lsdException w:name="Note Level 3" w:uiPriority="99"/>
    <w:lsdException w:name="Note Level 4" w:uiPriority="99"/>
    <w:lsdException w:name="Note Level 5" w:uiPriority="99"/>
    <w:lsdException w:name="Note Level 6" w:uiPriority="99"/>
    <w:lsdException w:name="Note Level 7" w:uiPriority="99"/>
    <w:lsdException w:name="Note Level 8" w:uiPriority="99"/>
    <w:lsdException w:name="Note Level 9" w:uiPriority="99"/>
    <w:lsdException w:name="Placeholder Text" w:uiPriority="99"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link w:val="Heading1Char"/>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customStyle="1" w:styleId="Heading1Char">
    <w:name w:val="Heading 1 Char"/>
    <w:link w:val="Heading1"/>
    <w:rsid w:val="00F40E37"/>
    <w:rPr>
      <w:rFonts w:cs="Arial"/>
      <w:b/>
      <w:bCs/>
      <w:kern w:val="32"/>
      <w:sz w:val="32"/>
      <w:szCs w:val="32"/>
    </w:rPr>
  </w:style>
  <w:style w:type="paragraph" w:styleId="ListParagraph">
    <w:name w:val="List Paragraph"/>
    <w:basedOn w:val="Normal"/>
    <w:uiPriority w:val="34"/>
    <w:qFormat/>
    <w:rsid w:val="00DE3144"/>
    <w:pPr>
      <w:tabs>
        <w:tab w:val="clear" w:pos="360"/>
        <w:tab w:val="clear" w:pos="720"/>
        <w:tab w:val="clear" w:pos="1080"/>
        <w:tab w:val="clear" w:pos="1440"/>
      </w:tabs>
      <w:overflowPunct/>
      <w:autoSpaceDE/>
      <w:adjustRightInd/>
      <w:spacing w:before="0" w:after="200" w:line="276" w:lineRule="auto"/>
      <w:ind w:left="720"/>
      <w:contextualSpacing/>
    </w:pPr>
    <w:rPr>
      <w:rFonts w:eastAsia="Calibri"/>
      <w:szCs w:val="22"/>
      <w:lang w:val="en-GB"/>
    </w:rPr>
  </w:style>
  <w:style w:type="paragraph" w:customStyle="1" w:styleId="enumlev1">
    <w:name w:val="enumlev1"/>
    <w:basedOn w:val="Normal"/>
    <w:rsid w:val="0076560E"/>
    <w:pPr>
      <w:tabs>
        <w:tab w:val="clear" w:pos="360"/>
        <w:tab w:val="clear" w:pos="720"/>
        <w:tab w:val="clear" w:pos="1080"/>
        <w:tab w:val="clear" w:pos="1440"/>
        <w:tab w:val="left" w:pos="794"/>
        <w:tab w:val="left" w:pos="1191"/>
        <w:tab w:val="left" w:pos="1588"/>
        <w:tab w:val="left" w:pos="1985"/>
      </w:tabs>
      <w:spacing w:before="86"/>
      <w:ind w:left="1191" w:hanging="397"/>
      <w:jc w:val="both"/>
    </w:pPr>
    <w:rPr>
      <w:rFonts w:eastAsia="Malgun Gothic"/>
      <w:sz w:val="20"/>
      <w:lang w:val="en-GB"/>
    </w:rPr>
  </w:style>
  <w:style w:type="paragraph" w:customStyle="1" w:styleId="Equation">
    <w:name w:val="Equation"/>
    <w:basedOn w:val="Normal"/>
    <w:qFormat/>
    <w:rsid w:val="0076560E"/>
    <w:pPr>
      <w:tabs>
        <w:tab w:val="clear" w:pos="360"/>
        <w:tab w:val="clear" w:pos="720"/>
        <w:tab w:val="clear" w:pos="1080"/>
        <w:tab w:val="clear" w:pos="1440"/>
        <w:tab w:val="left" w:pos="794"/>
        <w:tab w:val="left" w:pos="1588"/>
        <w:tab w:val="center" w:pos="4849"/>
        <w:tab w:val="right" w:pos="9696"/>
      </w:tabs>
    </w:pPr>
    <w:rPr>
      <w:rFonts w:eastAsia="Malgun Gothic"/>
      <w:sz w:val="20"/>
      <w:szCs w:val="22"/>
      <w:lang w:val="en-GB"/>
    </w:rPr>
  </w:style>
  <w:style w:type="paragraph" w:customStyle="1" w:styleId="tableheading">
    <w:name w:val="table heading"/>
    <w:basedOn w:val="Normal"/>
    <w:rsid w:val="0076560E"/>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styleId="Caption">
    <w:name w:val="caption"/>
    <w:basedOn w:val="Normal"/>
    <w:next w:val="Normal"/>
    <w:link w:val="CaptionChar"/>
    <w:qFormat/>
    <w:rsid w:val="0076560E"/>
    <w:pPr>
      <w:keepNext/>
      <w:tabs>
        <w:tab w:val="clear" w:pos="360"/>
        <w:tab w:val="clear" w:pos="720"/>
        <w:tab w:val="clear" w:pos="1080"/>
        <w:tab w:val="clear" w:pos="1440"/>
      </w:tabs>
      <w:spacing w:before="240" w:after="113"/>
      <w:jc w:val="center"/>
    </w:pPr>
    <w:rPr>
      <w:rFonts w:eastAsia="Malgun Gothic"/>
      <w:b/>
      <w:bCs/>
      <w:sz w:val="20"/>
    </w:rPr>
  </w:style>
  <w:style w:type="paragraph" w:customStyle="1" w:styleId="tablecell">
    <w:name w:val="table cell"/>
    <w:basedOn w:val="Normal"/>
    <w:rsid w:val="0076560E"/>
    <w:pPr>
      <w:keepNext/>
      <w:keepLines/>
      <w:tabs>
        <w:tab w:val="clear" w:pos="360"/>
        <w:tab w:val="clear" w:pos="720"/>
        <w:tab w:val="clear" w:pos="1080"/>
        <w:tab w:val="clear" w:pos="1440"/>
      </w:tabs>
      <w:spacing w:before="0" w:after="60"/>
      <w:jc w:val="both"/>
    </w:pPr>
    <w:rPr>
      <w:rFonts w:eastAsia="Malgun Gothic"/>
      <w:sz w:val="20"/>
      <w:lang w:val="en-GB"/>
    </w:rPr>
  </w:style>
  <w:style w:type="paragraph" w:customStyle="1" w:styleId="Note1">
    <w:name w:val="Note 1"/>
    <w:basedOn w:val="Normal"/>
    <w:link w:val="Note1Char"/>
    <w:qFormat/>
    <w:rsid w:val="0076560E"/>
    <w:pPr>
      <w:tabs>
        <w:tab w:val="clear" w:pos="360"/>
        <w:tab w:val="clear" w:pos="720"/>
        <w:tab w:val="clear" w:pos="1080"/>
        <w:tab w:val="clear" w:pos="1440"/>
      </w:tabs>
      <w:spacing w:before="60"/>
      <w:ind w:left="288"/>
      <w:jc w:val="both"/>
    </w:pPr>
    <w:rPr>
      <w:rFonts w:eastAsia="Malgun Gothic"/>
      <w:sz w:val="18"/>
      <w:szCs w:val="18"/>
      <w:lang w:val="en-GB"/>
    </w:rPr>
  </w:style>
  <w:style w:type="character" w:customStyle="1" w:styleId="CaptionChar">
    <w:name w:val="Caption Char"/>
    <w:link w:val="Caption"/>
    <w:locked/>
    <w:rsid w:val="0076560E"/>
    <w:rPr>
      <w:rFonts w:eastAsia="Malgun Gothic"/>
      <w:b/>
      <w:bCs/>
    </w:rPr>
  </w:style>
  <w:style w:type="character" w:customStyle="1" w:styleId="Note1Char">
    <w:name w:val="Note 1 Char"/>
    <w:link w:val="Note1"/>
    <w:locked/>
    <w:rsid w:val="0076560E"/>
    <w:rPr>
      <w:rFonts w:eastAsia="Malgun Gothic"/>
      <w:sz w:val="18"/>
      <w:szCs w:val="18"/>
      <w:lang w:val="en-GB"/>
    </w:rPr>
  </w:style>
  <w:style w:type="character" w:styleId="PlaceholderText">
    <w:name w:val="Placeholder Text"/>
    <w:uiPriority w:val="99"/>
    <w:semiHidden/>
    <w:rsid w:val="00986EC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5615691">
      <w:bodyDiv w:val="1"/>
      <w:marLeft w:val="0"/>
      <w:marRight w:val="0"/>
      <w:marTop w:val="0"/>
      <w:marBottom w:val="0"/>
      <w:divBdr>
        <w:top w:val="none" w:sz="0" w:space="0" w:color="auto"/>
        <w:left w:val="none" w:sz="0" w:space="0" w:color="auto"/>
        <w:bottom w:val="none" w:sz="0" w:space="0" w:color="auto"/>
        <w:right w:val="none" w:sz="0" w:space="0" w:color="auto"/>
      </w:divBdr>
    </w:div>
    <w:div w:id="432745522">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TotalTime>
  <Pages>3</Pages>
  <Words>1016</Words>
  <Characters>5795</Characters>
  <Application>Microsoft Macintosh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Joint Collaborative Team on Video Coding (JCT-VC) Contribution</vt:lpstr>
    </vt:vector>
  </TitlesOfParts>
  <Company>JCT-VC</Company>
  <LinksUpToDate>false</LinksUpToDate>
  <CharactersWithSpaces>6798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Alexis Michael Tourapis</cp:lastModifiedBy>
  <cp:revision>6</cp:revision>
  <cp:lastPrinted>1901-01-01T08:00:00Z</cp:lastPrinted>
  <dcterms:created xsi:type="dcterms:W3CDTF">2015-10-06T06:17:00Z</dcterms:created>
  <dcterms:modified xsi:type="dcterms:W3CDTF">2015-10-06T08:01:00Z</dcterms:modified>
</cp:coreProperties>
</file>